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header91.xml" ContentType="application/vnd.openxmlformats-officedocument.wordprocessingml.header+xml"/>
  <Override PartName="/word/header92.xml" ContentType="application/vnd.openxmlformats-officedocument.wordprocessingml.header+xml"/>
  <Override PartName="/word/header93.xml" ContentType="application/vnd.openxmlformats-officedocument.wordprocessingml.header+xml"/>
  <Override PartName="/word/header9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6E9EAC" w14:textId="512B28E2" w:rsidR="009C1403" w:rsidRDefault="00C6386D">
      <w:pPr>
        <w:kinsoku w:val="0"/>
        <w:overflowPunct w:val="0"/>
        <w:autoSpaceDE/>
        <w:autoSpaceDN/>
        <w:adjustRightInd/>
        <w:spacing w:before="70" w:line="394"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National Electricity Transmission System</w:t>
      </w:r>
    </w:p>
    <w:p w14:paraId="38C9EC19" w14:textId="77777777" w:rsidR="009C1403" w:rsidRDefault="00C6386D">
      <w:pPr>
        <w:kinsoku w:val="0"/>
        <w:overflowPunct w:val="0"/>
        <w:autoSpaceDE/>
        <w:autoSpaceDN/>
        <w:adjustRightInd/>
        <w:spacing w:before="298" w:line="389"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Security and Quality of Supply Standard</w:t>
      </w:r>
    </w:p>
    <w:p w14:paraId="35735D17" w14:textId="3D60855D" w:rsidR="009C1403" w:rsidRDefault="00C6386D">
      <w:pPr>
        <w:kinsoku w:val="0"/>
        <w:overflowPunct w:val="0"/>
        <w:autoSpaceDE/>
        <w:autoSpaceDN/>
        <w:adjustRightInd/>
        <w:spacing w:before="1979" w:line="369" w:lineRule="exact"/>
        <w:jc w:val="center"/>
        <w:textAlignment w:val="baseline"/>
        <w:rPr>
          <w:rFonts w:ascii="Arial" w:hAnsi="Arial" w:cs="Arial"/>
          <w:sz w:val="32"/>
          <w:szCs w:val="32"/>
        </w:rPr>
      </w:pPr>
      <w:r>
        <w:rPr>
          <w:rFonts w:ascii="Arial" w:hAnsi="Arial" w:cs="Arial"/>
          <w:sz w:val="32"/>
          <w:szCs w:val="32"/>
        </w:rPr>
        <w:t>Version 2.</w:t>
      </w:r>
      <w:r w:rsidR="003210EC">
        <w:rPr>
          <w:rFonts w:ascii="Arial" w:hAnsi="Arial" w:cs="Arial"/>
          <w:sz w:val="32"/>
          <w:szCs w:val="32"/>
        </w:rPr>
        <w:t>8</w:t>
      </w:r>
      <w:r>
        <w:rPr>
          <w:rFonts w:ascii="Arial" w:hAnsi="Arial" w:cs="Arial"/>
          <w:sz w:val="32"/>
          <w:szCs w:val="32"/>
        </w:rPr>
        <w:br/>
        <w:t>TBC</w:t>
      </w:r>
    </w:p>
    <w:p w14:paraId="6ED61FC4" w14:textId="77777777" w:rsidR="009C1403" w:rsidRDefault="009C1403">
      <w:pPr>
        <w:widowControl/>
        <w:rPr>
          <w:sz w:val="24"/>
          <w:szCs w:val="24"/>
        </w:rPr>
      </w:pPr>
    </w:p>
    <w:p w14:paraId="7F180779" w14:textId="77777777" w:rsidR="00463659" w:rsidRDefault="00463659">
      <w:pPr>
        <w:widowControl/>
        <w:rPr>
          <w:sz w:val="24"/>
          <w:szCs w:val="24"/>
        </w:rPr>
      </w:pPr>
    </w:p>
    <w:p w14:paraId="25C70550" w14:textId="0BC47DD3" w:rsidR="00463659" w:rsidRDefault="00463659">
      <w:pPr>
        <w:widowControl/>
        <w:rPr>
          <w:sz w:val="24"/>
          <w:szCs w:val="24"/>
        </w:rPr>
        <w:sectPr w:rsidR="00463659">
          <w:headerReference w:type="default" r:id="rId11"/>
          <w:footerReference w:type="default" r:id="rId12"/>
          <w:pgSz w:w="11904" w:h="16834"/>
          <w:pgMar w:top="3400" w:right="1459" w:bottom="508" w:left="1450" w:header="720" w:footer="720" w:gutter="0"/>
          <w:cols w:space="720"/>
          <w:noEndnote/>
        </w:sectPr>
      </w:pPr>
    </w:p>
    <w:p w14:paraId="5F238C40" w14:textId="34063A84" w:rsidR="009C1403" w:rsidRDefault="00C6386D">
      <w:pPr>
        <w:kinsoku w:val="0"/>
        <w:overflowPunct w:val="0"/>
        <w:autoSpaceDE/>
        <w:autoSpaceDN/>
        <w:adjustRightInd/>
        <w:spacing w:before="16" w:line="329" w:lineRule="exact"/>
        <w:textAlignment w:val="baseline"/>
        <w:rPr>
          <w:rFonts w:ascii="Arial" w:hAnsi="Arial" w:cs="Arial"/>
          <w:b/>
          <w:bCs/>
          <w:spacing w:val="-3"/>
          <w:sz w:val="29"/>
          <w:szCs w:val="29"/>
        </w:rPr>
      </w:pPr>
      <w:r>
        <w:rPr>
          <w:rFonts w:ascii="Arial" w:hAnsi="Arial" w:cs="Arial"/>
          <w:b/>
          <w:bCs/>
          <w:spacing w:val="-3"/>
          <w:sz w:val="29"/>
          <w:szCs w:val="29"/>
        </w:rPr>
        <w:lastRenderedPageBreak/>
        <w:t>Contents</w:t>
      </w:r>
    </w:p>
    <w:p w14:paraId="71C86A4F" w14:textId="77777777" w:rsidR="009C1403" w:rsidRDefault="00C6386D">
      <w:pPr>
        <w:kinsoku w:val="0"/>
        <w:overflowPunct w:val="0"/>
        <w:autoSpaceDE/>
        <w:autoSpaceDN/>
        <w:adjustRightInd/>
        <w:spacing w:before="267" w:line="329" w:lineRule="exact"/>
        <w:jc w:val="right"/>
        <w:textAlignment w:val="baseline"/>
        <w:rPr>
          <w:rFonts w:ascii="Arial" w:hAnsi="Arial" w:cs="Arial"/>
          <w:spacing w:val="14"/>
          <w:sz w:val="29"/>
          <w:szCs w:val="29"/>
        </w:rPr>
      </w:pPr>
      <w:r>
        <w:rPr>
          <w:rFonts w:ascii="Arial" w:hAnsi="Arial" w:cs="Arial"/>
          <w:spacing w:val="14"/>
          <w:sz w:val="29"/>
          <w:szCs w:val="29"/>
        </w:rPr>
        <w:t>Page</w:t>
      </w:r>
    </w:p>
    <w:p w14:paraId="30A34A97" w14:textId="77777777" w:rsidR="009C1403" w:rsidRDefault="00C6386D">
      <w:pPr>
        <w:tabs>
          <w:tab w:val="left" w:pos="1944"/>
          <w:tab w:val="left" w:pos="8424"/>
        </w:tabs>
        <w:kinsoku w:val="0"/>
        <w:overflowPunct w:val="0"/>
        <w:autoSpaceDE/>
        <w:autoSpaceDN/>
        <w:adjustRightInd/>
        <w:spacing w:before="323" w:line="329" w:lineRule="exact"/>
        <w:ind w:left="144"/>
        <w:textAlignment w:val="baseline"/>
        <w:rPr>
          <w:rFonts w:ascii="Arial" w:hAnsi="Arial" w:cs="Arial"/>
          <w:b/>
          <w:bCs/>
          <w:spacing w:val="6"/>
          <w:sz w:val="29"/>
          <w:szCs w:val="29"/>
        </w:rPr>
      </w:pPr>
      <w:r>
        <w:rPr>
          <w:rFonts w:ascii="Arial" w:hAnsi="Arial" w:cs="Arial"/>
          <w:b/>
          <w:bCs/>
          <w:spacing w:val="6"/>
          <w:sz w:val="29"/>
          <w:szCs w:val="29"/>
        </w:rPr>
        <w:t>1</w:t>
      </w:r>
      <w:r>
        <w:rPr>
          <w:rFonts w:ascii="Arial" w:hAnsi="Arial" w:cs="Arial"/>
          <w:b/>
          <w:bCs/>
          <w:spacing w:val="6"/>
          <w:sz w:val="29"/>
          <w:szCs w:val="29"/>
        </w:rPr>
        <w:tab/>
        <w:t>Introduction</w:t>
      </w:r>
      <w:r>
        <w:rPr>
          <w:rFonts w:ascii="Arial" w:hAnsi="Arial" w:cs="Arial"/>
          <w:b/>
          <w:bCs/>
          <w:spacing w:val="6"/>
          <w:sz w:val="29"/>
          <w:szCs w:val="29"/>
        </w:rPr>
        <w:tab/>
        <w:t>4</w:t>
      </w:r>
    </w:p>
    <w:p w14:paraId="0371604C" w14:textId="77777777" w:rsidR="009C1403" w:rsidRDefault="00C6386D">
      <w:pPr>
        <w:tabs>
          <w:tab w:val="left" w:pos="1944"/>
          <w:tab w:val="right" w:pos="8784"/>
        </w:tabs>
        <w:kinsoku w:val="0"/>
        <w:overflowPunct w:val="0"/>
        <w:autoSpaceDE/>
        <w:autoSpaceDN/>
        <w:adjustRightInd/>
        <w:spacing w:before="310" w:line="329" w:lineRule="exact"/>
        <w:ind w:left="144"/>
        <w:textAlignment w:val="baseline"/>
        <w:rPr>
          <w:rFonts w:ascii="Arial" w:hAnsi="Arial" w:cs="Arial"/>
          <w:b/>
          <w:bCs/>
          <w:sz w:val="29"/>
          <w:szCs w:val="29"/>
        </w:rPr>
      </w:pPr>
      <w:r>
        <w:rPr>
          <w:rFonts w:ascii="Arial" w:hAnsi="Arial" w:cs="Arial"/>
          <w:b/>
          <w:bCs/>
          <w:sz w:val="29"/>
          <w:szCs w:val="29"/>
        </w:rPr>
        <w:t>2</w:t>
      </w:r>
      <w:r>
        <w:rPr>
          <w:rFonts w:ascii="Arial" w:hAnsi="Arial" w:cs="Arial"/>
          <w:b/>
          <w:bCs/>
          <w:sz w:val="29"/>
          <w:szCs w:val="29"/>
        </w:rPr>
        <w:tab/>
        <w:t>Generation Connection Criteria Applicable</w:t>
      </w:r>
      <w:r>
        <w:rPr>
          <w:rFonts w:ascii="Arial" w:hAnsi="Arial" w:cs="Arial"/>
          <w:b/>
          <w:bCs/>
          <w:sz w:val="29"/>
          <w:szCs w:val="29"/>
        </w:rPr>
        <w:tab/>
        <w:t>12</w:t>
      </w:r>
    </w:p>
    <w:p w14:paraId="2F87E421" w14:textId="77777777" w:rsidR="009C1403" w:rsidRDefault="00C6386D">
      <w:pPr>
        <w:kinsoku w:val="0"/>
        <w:overflowPunct w:val="0"/>
        <w:autoSpaceDE/>
        <w:autoSpaceDN/>
        <w:adjustRightInd/>
        <w:spacing w:before="8"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to the </w:t>
      </w:r>
      <w:r>
        <w:rPr>
          <w:rFonts w:ascii="Arial" w:hAnsi="Arial" w:cs="Arial"/>
          <w:b/>
          <w:bCs/>
          <w:i/>
          <w:iCs/>
          <w:spacing w:val="-3"/>
          <w:sz w:val="29"/>
          <w:szCs w:val="29"/>
        </w:rPr>
        <w:t>Onshore Transmission System</w:t>
      </w:r>
    </w:p>
    <w:p w14:paraId="0B479963" w14:textId="77777777" w:rsidR="009C1403" w:rsidRDefault="00C6386D">
      <w:pPr>
        <w:tabs>
          <w:tab w:val="left" w:pos="1944"/>
          <w:tab w:val="right" w:pos="8784"/>
        </w:tabs>
        <w:kinsoku w:val="0"/>
        <w:overflowPunct w:val="0"/>
        <w:autoSpaceDE/>
        <w:autoSpaceDN/>
        <w:adjustRightInd/>
        <w:spacing w:before="300" w:line="329" w:lineRule="exact"/>
        <w:ind w:left="144"/>
        <w:textAlignment w:val="baseline"/>
        <w:rPr>
          <w:rFonts w:ascii="Arial" w:hAnsi="Arial" w:cs="Arial"/>
          <w:b/>
          <w:bCs/>
          <w:sz w:val="29"/>
          <w:szCs w:val="29"/>
        </w:rPr>
      </w:pPr>
      <w:r>
        <w:rPr>
          <w:rFonts w:ascii="Arial" w:hAnsi="Arial" w:cs="Arial"/>
          <w:b/>
          <w:bCs/>
          <w:sz w:val="29"/>
          <w:szCs w:val="29"/>
        </w:rPr>
        <w:t>3</w:t>
      </w:r>
      <w:r>
        <w:rPr>
          <w:rFonts w:ascii="Arial" w:hAnsi="Arial" w:cs="Arial"/>
          <w:b/>
          <w:bCs/>
          <w:sz w:val="29"/>
          <w:szCs w:val="29"/>
        </w:rPr>
        <w:tab/>
        <w:t>Demand Connection Criteria Applicable to</w:t>
      </w:r>
      <w:r>
        <w:rPr>
          <w:rFonts w:ascii="Arial" w:hAnsi="Arial" w:cs="Arial"/>
          <w:b/>
          <w:bCs/>
          <w:sz w:val="29"/>
          <w:szCs w:val="29"/>
        </w:rPr>
        <w:tab/>
        <w:t>18</w:t>
      </w:r>
    </w:p>
    <w:p w14:paraId="54D424CF" w14:textId="77777777" w:rsidR="009C1403" w:rsidRDefault="00C6386D">
      <w:pPr>
        <w:kinsoku w:val="0"/>
        <w:overflowPunct w:val="0"/>
        <w:autoSpaceDE/>
        <w:autoSpaceDN/>
        <w:adjustRightInd/>
        <w:spacing w:before="8"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the </w:t>
      </w:r>
      <w:r>
        <w:rPr>
          <w:rFonts w:ascii="Arial" w:hAnsi="Arial" w:cs="Arial"/>
          <w:b/>
          <w:bCs/>
          <w:i/>
          <w:iCs/>
          <w:spacing w:val="-3"/>
          <w:sz w:val="29"/>
          <w:szCs w:val="29"/>
        </w:rPr>
        <w:t>Onshore Transmission System</w:t>
      </w:r>
    </w:p>
    <w:p w14:paraId="6994FBBA" w14:textId="77777777" w:rsidR="009C1403" w:rsidRDefault="00C6386D">
      <w:pPr>
        <w:tabs>
          <w:tab w:val="left" w:pos="1944"/>
          <w:tab w:val="right" w:pos="8784"/>
        </w:tabs>
        <w:kinsoku w:val="0"/>
        <w:overflowPunct w:val="0"/>
        <w:autoSpaceDE/>
        <w:autoSpaceDN/>
        <w:adjustRightInd/>
        <w:spacing w:before="328" w:line="323" w:lineRule="exact"/>
        <w:ind w:left="144"/>
        <w:textAlignment w:val="baseline"/>
        <w:rPr>
          <w:rFonts w:ascii="Arial" w:hAnsi="Arial" w:cs="Arial"/>
          <w:b/>
          <w:bCs/>
          <w:sz w:val="29"/>
          <w:szCs w:val="29"/>
        </w:rPr>
      </w:pPr>
      <w:r>
        <w:rPr>
          <w:rFonts w:ascii="Arial" w:hAnsi="Arial" w:cs="Arial"/>
          <w:b/>
          <w:bCs/>
          <w:sz w:val="29"/>
          <w:szCs w:val="29"/>
        </w:rPr>
        <w:t>4</w:t>
      </w:r>
      <w:r>
        <w:rPr>
          <w:rFonts w:ascii="Arial" w:hAnsi="Arial" w:cs="Arial"/>
          <w:b/>
          <w:bCs/>
          <w:sz w:val="29"/>
          <w:szCs w:val="29"/>
        </w:rPr>
        <w:tab/>
        <w:t xml:space="preserve">Design of the </w:t>
      </w:r>
      <w:r>
        <w:rPr>
          <w:rFonts w:ascii="Arial" w:hAnsi="Arial" w:cs="Arial"/>
          <w:b/>
          <w:bCs/>
          <w:i/>
          <w:iCs/>
          <w:sz w:val="29"/>
          <w:szCs w:val="29"/>
        </w:rPr>
        <w:t>Main Interconnected</w:t>
      </w:r>
      <w:r>
        <w:rPr>
          <w:rFonts w:ascii="Arial" w:hAnsi="Arial" w:cs="Arial"/>
          <w:b/>
          <w:bCs/>
          <w:i/>
          <w:iCs/>
          <w:sz w:val="29"/>
          <w:szCs w:val="29"/>
        </w:rPr>
        <w:tab/>
      </w:r>
      <w:r>
        <w:rPr>
          <w:rFonts w:ascii="Arial" w:hAnsi="Arial" w:cs="Arial"/>
          <w:b/>
          <w:bCs/>
          <w:sz w:val="29"/>
          <w:szCs w:val="29"/>
        </w:rPr>
        <w:t>24</w:t>
      </w:r>
    </w:p>
    <w:p w14:paraId="138A094E" w14:textId="77777777" w:rsidR="009C1403" w:rsidRDefault="00C6386D">
      <w:pPr>
        <w:kinsoku w:val="0"/>
        <w:overflowPunct w:val="0"/>
        <w:autoSpaceDE/>
        <w:autoSpaceDN/>
        <w:adjustRightInd/>
        <w:spacing w:before="1" w:line="323" w:lineRule="exact"/>
        <w:ind w:left="1944"/>
        <w:textAlignment w:val="baseline"/>
        <w:rPr>
          <w:rFonts w:ascii="Arial" w:hAnsi="Arial" w:cs="Arial"/>
          <w:b/>
          <w:bCs/>
          <w:i/>
          <w:iCs/>
          <w:spacing w:val="-4"/>
          <w:sz w:val="29"/>
          <w:szCs w:val="29"/>
        </w:rPr>
      </w:pPr>
      <w:r>
        <w:rPr>
          <w:rFonts w:ascii="Arial" w:hAnsi="Arial" w:cs="Arial"/>
          <w:b/>
          <w:bCs/>
          <w:i/>
          <w:iCs/>
          <w:spacing w:val="-4"/>
          <w:sz w:val="29"/>
          <w:szCs w:val="29"/>
        </w:rPr>
        <w:t>Transmission System</w:t>
      </w:r>
    </w:p>
    <w:p w14:paraId="3193BD0B" w14:textId="77777777" w:rsidR="009C1403" w:rsidRDefault="00C6386D">
      <w:pPr>
        <w:tabs>
          <w:tab w:val="left" w:pos="1944"/>
          <w:tab w:val="right" w:pos="8784"/>
        </w:tabs>
        <w:kinsoku w:val="0"/>
        <w:overflowPunct w:val="0"/>
        <w:autoSpaceDE/>
        <w:autoSpaceDN/>
        <w:adjustRightInd/>
        <w:spacing w:before="315" w:line="323" w:lineRule="exact"/>
        <w:ind w:left="144"/>
        <w:textAlignment w:val="baseline"/>
        <w:rPr>
          <w:rFonts w:ascii="Arial" w:hAnsi="Arial" w:cs="Arial"/>
          <w:b/>
          <w:bCs/>
          <w:sz w:val="29"/>
          <w:szCs w:val="29"/>
        </w:rPr>
      </w:pPr>
      <w:r>
        <w:rPr>
          <w:rFonts w:ascii="Arial" w:hAnsi="Arial" w:cs="Arial"/>
          <w:b/>
          <w:bCs/>
          <w:sz w:val="29"/>
          <w:szCs w:val="29"/>
        </w:rPr>
        <w:t>5</w:t>
      </w:r>
      <w:r>
        <w:rPr>
          <w:rFonts w:ascii="Arial" w:hAnsi="Arial" w:cs="Arial"/>
          <w:b/>
          <w:bCs/>
          <w:sz w:val="29"/>
          <w:szCs w:val="29"/>
        </w:rPr>
        <w:tab/>
        <w:t xml:space="preserve">Operation of the </w:t>
      </w:r>
      <w:r>
        <w:rPr>
          <w:rFonts w:ascii="Arial" w:hAnsi="Arial" w:cs="Arial"/>
          <w:b/>
          <w:bCs/>
          <w:i/>
          <w:iCs/>
          <w:sz w:val="29"/>
          <w:szCs w:val="29"/>
        </w:rPr>
        <w:t>Onshore Transmission</w:t>
      </w:r>
      <w:r>
        <w:rPr>
          <w:rFonts w:ascii="Arial" w:hAnsi="Arial" w:cs="Arial"/>
          <w:b/>
          <w:bCs/>
          <w:i/>
          <w:iCs/>
          <w:sz w:val="29"/>
          <w:szCs w:val="29"/>
        </w:rPr>
        <w:tab/>
      </w:r>
      <w:r>
        <w:rPr>
          <w:rFonts w:ascii="Arial" w:hAnsi="Arial" w:cs="Arial"/>
          <w:b/>
          <w:bCs/>
          <w:sz w:val="29"/>
          <w:szCs w:val="29"/>
        </w:rPr>
        <w:t>27</w:t>
      </w:r>
    </w:p>
    <w:p w14:paraId="0BC82252" w14:textId="77777777" w:rsidR="009C1403" w:rsidRDefault="00C6386D">
      <w:pPr>
        <w:kinsoku w:val="0"/>
        <w:overflowPunct w:val="0"/>
        <w:autoSpaceDE/>
        <w:autoSpaceDN/>
        <w:adjustRightInd/>
        <w:spacing w:before="3" w:line="323" w:lineRule="exact"/>
        <w:ind w:left="1944"/>
        <w:textAlignment w:val="baseline"/>
        <w:rPr>
          <w:rFonts w:ascii="Arial" w:hAnsi="Arial" w:cs="Arial"/>
          <w:b/>
          <w:bCs/>
          <w:i/>
          <w:iCs/>
          <w:spacing w:val="-3"/>
          <w:sz w:val="29"/>
          <w:szCs w:val="29"/>
        </w:rPr>
      </w:pPr>
      <w:r>
        <w:rPr>
          <w:rFonts w:ascii="Arial" w:hAnsi="Arial" w:cs="Arial"/>
          <w:b/>
          <w:bCs/>
          <w:i/>
          <w:iCs/>
          <w:spacing w:val="-3"/>
          <w:sz w:val="29"/>
          <w:szCs w:val="29"/>
        </w:rPr>
        <w:t>System</w:t>
      </w:r>
    </w:p>
    <w:p w14:paraId="17D956AB" w14:textId="77777777" w:rsidR="009C1403" w:rsidRDefault="00C6386D">
      <w:pPr>
        <w:tabs>
          <w:tab w:val="left" w:pos="1944"/>
          <w:tab w:val="right" w:pos="8784"/>
        </w:tabs>
        <w:kinsoku w:val="0"/>
        <w:overflowPunct w:val="0"/>
        <w:autoSpaceDE/>
        <w:autoSpaceDN/>
        <w:adjustRightInd/>
        <w:spacing w:before="300" w:line="330" w:lineRule="exact"/>
        <w:ind w:left="144"/>
        <w:textAlignment w:val="baseline"/>
        <w:rPr>
          <w:rFonts w:ascii="Arial" w:hAnsi="Arial" w:cs="Arial"/>
          <w:b/>
          <w:bCs/>
          <w:sz w:val="29"/>
          <w:szCs w:val="29"/>
        </w:rPr>
      </w:pPr>
      <w:r>
        <w:rPr>
          <w:rFonts w:ascii="Arial" w:hAnsi="Arial" w:cs="Arial"/>
          <w:b/>
          <w:bCs/>
          <w:sz w:val="29"/>
          <w:szCs w:val="29"/>
        </w:rPr>
        <w:t>6</w:t>
      </w:r>
      <w:r>
        <w:rPr>
          <w:rFonts w:ascii="Arial" w:hAnsi="Arial" w:cs="Arial"/>
          <w:b/>
          <w:bCs/>
          <w:sz w:val="29"/>
          <w:szCs w:val="29"/>
        </w:rPr>
        <w:tab/>
        <w:t>Voltage Limits in Planning and Operating</w:t>
      </w:r>
      <w:r>
        <w:rPr>
          <w:rFonts w:ascii="Arial" w:hAnsi="Arial" w:cs="Arial"/>
          <w:b/>
          <w:bCs/>
          <w:sz w:val="29"/>
          <w:szCs w:val="29"/>
        </w:rPr>
        <w:tab/>
        <w:t>32</w:t>
      </w:r>
    </w:p>
    <w:p w14:paraId="07DE9E6A" w14:textId="77777777" w:rsidR="009C1403" w:rsidRDefault="00C6386D">
      <w:pPr>
        <w:kinsoku w:val="0"/>
        <w:overflowPunct w:val="0"/>
        <w:autoSpaceDE/>
        <w:autoSpaceDN/>
        <w:adjustRightInd/>
        <w:spacing w:before="7"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the </w:t>
      </w:r>
      <w:r>
        <w:rPr>
          <w:rFonts w:ascii="Arial" w:hAnsi="Arial" w:cs="Arial"/>
          <w:b/>
          <w:bCs/>
          <w:i/>
          <w:iCs/>
          <w:spacing w:val="-3"/>
          <w:sz w:val="29"/>
          <w:szCs w:val="29"/>
        </w:rPr>
        <w:t>Onshore Transmission System</w:t>
      </w:r>
    </w:p>
    <w:p w14:paraId="026FF625" w14:textId="77777777" w:rsidR="009C1403" w:rsidRDefault="00C6386D">
      <w:pPr>
        <w:tabs>
          <w:tab w:val="left" w:pos="1944"/>
          <w:tab w:val="right" w:pos="8784"/>
        </w:tabs>
        <w:kinsoku w:val="0"/>
        <w:overflowPunct w:val="0"/>
        <w:autoSpaceDE/>
        <w:autoSpaceDN/>
        <w:adjustRightInd/>
        <w:spacing w:before="314" w:line="329" w:lineRule="exact"/>
        <w:ind w:left="144"/>
        <w:textAlignment w:val="baseline"/>
        <w:rPr>
          <w:rFonts w:ascii="Arial" w:hAnsi="Arial" w:cs="Arial"/>
          <w:b/>
          <w:bCs/>
          <w:sz w:val="29"/>
          <w:szCs w:val="29"/>
        </w:rPr>
      </w:pPr>
      <w:r>
        <w:rPr>
          <w:rFonts w:ascii="Arial" w:hAnsi="Arial" w:cs="Arial"/>
          <w:b/>
          <w:bCs/>
          <w:sz w:val="29"/>
          <w:szCs w:val="29"/>
        </w:rPr>
        <w:t>7</w:t>
      </w:r>
      <w:r>
        <w:rPr>
          <w:rFonts w:ascii="Arial" w:hAnsi="Arial" w:cs="Arial"/>
          <w:b/>
          <w:bCs/>
          <w:sz w:val="29"/>
          <w:szCs w:val="29"/>
        </w:rPr>
        <w:tab/>
        <w:t>Generation Connection Criteria Applicable</w:t>
      </w:r>
      <w:r>
        <w:rPr>
          <w:rFonts w:ascii="Arial" w:hAnsi="Arial" w:cs="Arial"/>
          <w:b/>
          <w:bCs/>
          <w:sz w:val="29"/>
          <w:szCs w:val="29"/>
        </w:rPr>
        <w:tab/>
        <w:t>40</w:t>
      </w:r>
    </w:p>
    <w:p w14:paraId="1C428E4F" w14:textId="77777777" w:rsidR="009C1403" w:rsidRDefault="00C6386D">
      <w:pPr>
        <w:kinsoku w:val="0"/>
        <w:overflowPunct w:val="0"/>
        <w:autoSpaceDE/>
        <w:autoSpaceDN/>
        <w:adjustRightInd/>
        <w:spacing w:before="9"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to an </w:t>
      </w:r>
      <w:r>
        <w:rPr>
          <w:rFonts w:ascii="Arial" w:hAnsi="Arial" w:cs="Arial"/>
          <w:b/>
          <w:bCs/>
          <w:i/>
          <w:iCs/>
          <w:spacing w:val="-3"/>
          <w:sz w:val="29"/>
          <w:szCs w:val="29"/>
        </w:rPr>
        <w:t>Offshore Transmission System</w:t>
      </w:r>
    </w:p>
    <w:p w14:paraId="405A2E44" w14:textId="77777777" w:rsidR="009C1403" w:rsidRDefault="00C6386D">
      <w:pPr>
        <w:tabs>
          <w:tab w:val="left" w:pos="1944"/>
          <w:tab w:val="right" w:pos="8784"/>
        </w:tabs>
        <w:kinsoku w:val="0"/>
        <w:overflowPunct w:val="0"/>
        <w:autoSpaceDE/>
        <w:autoSpaceDN/>
        <w:adjustRightInd/>
        <w:spacing w:before="304" w:line="329" w:lineRule="exact"/>
        <w:ind w:left="144"/>
        <w:textAlignment w:val="baseline"/>
        <w:rPr>
          <w:rFonts w:ascii="Arial" w:hAnsi="Arial" w:cs="Arial"/>
          <w:b/>
          <w:bCs/>
          <w:sz w:val="29"/>
          <w:szCs w:val="29"/>
        </w:rPr>
      </w:pPr>
      <w:r>
        <w:rPr>
          <w:rFonts w:ascii="Arial" w:hAnsi="Arial" w:cs="Arial"/>
          <w:b/>
          <w:bCs/>
          <w:sz w:val="29"/>
          <w:szCs w:val="29"/>
        </w:rPr>
        <w:t>8</w:t>
      </w:r>
      <w:r>
        <w:rPr>
          <w:rFonts w:ascii="Arial" w:hAnsi="Arial" w:cs="Arial"/>
          <w:b/>
          <w:bCs/>
          <w:sz w:val="29"/>
          <w:szCs w:val="29"/>
        </w:rPr>
        <w:tab/>
        <w:t>Demand Connection Criteria Applicable to</w:t>
      </w:r>
      <w:r>
        <w:rPr>
          <w:rFonts w:ascii="Arial" w:hAnsi="Arial" w:cs="Arial"/>
          <w:b/>
          <w:bCs/>
          <w:sz w:val="29"/>
          <w:szCs w:val="29"/>
        </w:rPr>
        <w:tab/>
        <w:t>49</w:t>
      </w:r>
    </w:p>
    <w:p w14:paraId="5EADAEB5" w14:textId="77777777" w:rsidR="009C1403" w:rsidRDefault="00C6386D">
      <w:pPr>
        <w:kinsoku w:val="0"/>
        <w:overflowPunct w:val="0"/>
        <w:autoSpaceDE/>
        <w:autoSpaceDN/>
        <w:adjustRightInd/>
        <w:spacing w:before="4"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an </w:t>
      </w:r>
      <w:r>
        <w:rPr>
          <w:rFonts w:ascii="Arial" w:hAnsi="Arial" w:cs="Arial"/>
          <w:b/>
          <w:bCs/>
          <w:i/>
          <w:iCs/>
          <w:spacing w:val="-3"/>
          <w:sz w:val="29"/>
          <w:szCs w:val="29"/>
        </w:rPr>
        <w:t>Offshore Transmission System</w:t>
      </w:r>
    </w:p>
    <w:p w14:paraId="481444F3" w14:textId="77777777" w:rsidR="009C1403" w:rsidRDefault="00C6386D">
      <w:pPr>
        <w:tabs>
          <w:tab w:val="left" w:pos="1944"/>
          <w:tab w:val="right" w:pos="8784"/>
        </w:tabs>
        <w:kinsoku w:val="0"/>
        <w:overflowPunct w:val="0"/>
        <w:autoSpaceDE/>
        <w:autoSpaceDN/>
        <w:adjustRightInd/>
        <w:spacing w:before="315" w:line="323" w:lineRule="exact"/>
        <w:ind w:left="144"/>
        <w:textAlignment w:val="baseline"/>
        <w:rPr>
          <w:rFonts w:ascii="Arial" w:hAnsi="Arial" w:cs="Arial"/>
          <w:b/>
          <w:bCs/>
          <w:sz w:val="29"/>
          <w:szCs w:val="29"/>
        </w:rPr>
      </w:pPr>
      <w:r>
        <w:rPr>
          <w:rFonts w:ascii="Arial" w:hAnsi="Arial" w:cs="Arial"/>
          <w:b/>
          <w:bCs/>
          <w:sz w:val="29"/>
          <w:szCs w:val="29"/>
        </w:rPr>
        <w:t>9</w:t>
      </w:r>
      <w:r>
        <w:rPr>
          <w:rFonts w:ascii="Arial" w:hAnsi="Arial" w:cs="Arial"/>
          <w:b/>
          <w:bCs/>
          <w:sz w:val="29"/>
          <w:szCs w:val="29"/>
        </w:rPr>
        <w:tab/>
        <w:t xml:space="preserve">Operation of an </w:t>
      </w:r>
      <w:r>
        <w:rPr>
          <w:rFonts w:ascii="Arial" w:hAnsi="Arial" w:cs="Arial"/>
          <w:b/>
          <w:bCs/>
          <w:i/>
          <w:iCs/>
          <w:sz w:val="29"/>
          <w:szCs w:val="29"/>
        </w:rPr>
        <w:t>Offshore Transmission</w:t>
      </w:r>
      <w:r>
        <w:rPr>
          <w:rFonts w:ascii="Arial" w:hAnsi="Arial" w:cs="Arial"/>
          <w:b/>
          <w:bCs/>
          <w:i/>
          <w:iCs/>
          <w:sz w:val="29"/>
          <w:szCs w:val="29"/>
        </w:rPr>
        <w:tab/>
      </w:r>
      <w:r>
        <w:rPr>
          <w:rFonts w:ascii="Arial" w:hAnsi="Arial" w:cs="Arial"/>
          <w:b/>
          <w:bCs/>
          <w:sz w:val="29"/>
          <w:szCs w:val="29"/>
        </w:rPr>
        <w:t>53</w:t>
      </w:r>
    </w:p>
    <w:p w14:paraId="4CA5E708" w14:textId="77777777" w:rsidR="009C1403" w:rsidRDefault="00C6386D">
      <w:pPr>
        <w:kinsoku w:val="0"/>
        <w:overflowPunct w:val="0"/>
        <w:autoSpaceDE/>
        <w:autoSpaceDN/>
        <w:adjustRightInd/>
        <w:spacing w:before="18" w:line="323" w:lineRule="exact"/>
        <w:ind w:left="1944"/>
        <w:textAlignment w:val="baseline"/>
        <w:rPr>
          <w:rFonts w:ascii="Arial" w:hAnsi="Arial" w:cs="Arial"/>
          <w:b/>
          <w:bCs/>
          <w:i/>
          <w:iCs/>
          <w:spacing w:val="-3"/>
          <w:sz w:val="29"/>
          <w:szCs w:val="29"/>
        </w:rPr>
      </w:pPr>
      <w:r>
        <w:rPr>
          <w:rFonts w:ascii="Arial" w:hAnsi="Arial" w:cs="Arial"/>
          <w:b/>
          <w:bCs/>
          <w:i/>
          <w:iCs/>
          <w:spacing w:val="-3"/>
          <w:sz w:val="29"/>
          <w:szCs w:val="29"/>
        </w:rPr>
        <w:t>System</w:t>
      </w:r>
    </w:p>
    <w:p w14:paraId="139D060F" w14:textId="77777777" w:rsidR="009C1403" w:rsidRDefault="00C6386D">
      <w:pPr>
        <w:tabs>
          <w:tab w:val="left" w:pos="1944"/>
          <w:tab w:val="right" w:pos="8784"/>
        </w:tabs>
        <w:kinsoku w:val="0"/>
        <w:overflowPunct w:val="0"/>
        <w:autoSpaceDE/>
        <w:autoSpaceDN/>
        <w:adjustRightInd/>
        <w:spacing w:before="299" w:line="331" w:lineRule="exact"/>
        <w:ind w:left="144"/>
        <w:textAlignment w:val="baseline"/>
        <w:rPr>
          <w:rFonts w:ascii="Arial" w:hAnsi="Arial" w:cs="Arial"/>
          <w:b/>
          <w:bCs/>
          <w:sz w:val="29"/>
          <w:szCs w:val="29"/>
        </w:rPr>
      </w:pPr>
      <w:r>
        <w:rPr>
          <w:rFonts w:ascii="Arial" w:hAnsi="Arial" w:cs="Arial"/>
          <w:b/>
          <w:bCs/>
          <w:sz w:val="29"/>
          <w:szCs w:val="29"/>
        </w:rPr>
        <w:t>10</w:t>
      </w:r>
      <w:r>
        <w:rPr>
          <w:rFonts w:ascii="Arial" w:hAnsi="Arial" w:cs="Arial"/>
          <w:b/>
          <w:bCs/>
          <w:sz w:val="29"/>
          <w:szCs w:val="29"/>
        </w:rPr>
        <w:tab/>
        <w:t>Voltage Limits in Planning and Operating an</w:t>
      </w:r>
      <w:r>
        <w:rPr>
          <w:rFonts w:ascii="Arial" w:hAnsi="Arial" w:cs="Arial"/>
          <w:b/>
          <w:bCs/>
          <w:sz w:val="29"/>
          <w:szCs w:val="29"/>
        </w:rPr>
        <w:tab/>
        <w:t>55</w:t>
      </w:r>
    </w:p>
    <w:p w14:paraId="09FE335C" w14:textId="77777777" w:rsidR="009C1403" w:rsidRDefault="00C6386D">
      <w:pPr>
        <w:kinsoku w:val="0"/>
        <w:overflowPunct w:val="0"/>
        <w:autoSpaceDE/>
        <w:autoSpaceDN/>
        <w:adjustRightInd/>
        <w:spacing w:before="7" w:line="323" w:lineRule="exact"/>
        <w:ind w:left="1944"/>
        <w:textAlignment w:val="baseline"/>
        <w:rPr>
          <w:rFonts w:ascii="Arial" w:hAnsi="Arial" w:cs="Arial"/>
          <w:b/>
          <w:bCs/>
          <w:i/>
          <w:iCs/>
          <w:spacing w:val="-3"/>
          <w:sz w:val="29"/>
          <w:szCs w:val="29"/>
        </w:rPr>
      </w:pPr>
      <w:r>
        <w:rPr>
          <w:rFonts w:ascii="Arial" w:hAnsi="Arial" w:cs="Arial"/>
          <w:b/>
          <w:bCs/>
          <w:i/>
          <w:iCs/>
          <w:spacing w:val="-3"/>
          <w:sz w:val="29"/>
          <w:szCs w:val="29"/>
        </w:rPr>
        <w:t>Offshore Transmission System</w:t>
      </w:r>
    </w:p>
    <w:p w14:paraId="780515F4" w14:textId="77777777" w:rsidR="009C1403" w:rsidRDefault="00C6386D">
      <w:pPr>
        <w:tabs>
          <w:tab w:val="left" w:pos="1944"/>
          <w:tab w:val="right" w:pos="8784"/>
        </w:tabs>
        <w:kinsoku w:val="0"/>
        <w:overflowPunct w:val="0"/>
        <w:autoSpaceDE/>
        <w:autoSpaceDN/>
        <w:adjustRightInd/>
        <w:spacing w:before="309" w:line="329" w:lineRule="exact"/>
        <w:ind w:left="144"/>
        <w:textAlignment w:val="baseline"/>
        <w:rPr>
          <w:rFonts w:ascii="Arial" w:hAnsi="Arial" w:cs="Arial"/>
          <w:b/>
          <w:bCs/>
          <w:sz w:val="29"/>
          <w:szCs w:val="29"/>
        </w:rPr>
      </w:pPr>
      <w:r>
        <w:rPr>
          <w:rFonts w:ascii="Arial" w:hAnsi="Arial" w:cs="Arial"/>
          <w:b/>
          <w:bCs/>
          <w:sz w:val="29"/>
          <w:szCs w:val="29"/>
        </w:rPr>
        <w:t>11</w:t>
      </w:r>
      <w:r>
        <w:rPr>
          <w:rFonts w:ascii="Arial" w:hAnsi="Arial" w:cs="Arial"/>
          <w:b/>
          <w:bCs/>
          <w:sz w:val="29"/>
          <w:szCs w:val="29"/>
        </w:rPr>
        <w:tab/>
        <w:t>Terms and Definitions</w:t>
      </w:r>
      <w:r>
        <w:rPr>
          <w:rFonts w:ascii="Arial" w:hAnsi="Arial" w:cs="Arial"/>
          <w:b/>
          <w:bCs/>
          <w:sz w:val="29"/>
          <w:szCs w:val="29"/>
        </w:rPr>
        <w:tab/>
        <w:t>56</w:t>
      </w:r>
    </w:p>
    <w:p w14:paraId="7628210E" w14:textId="77777777" w:rsidR="009C1403" w:rsidRPr="00F721FB" w:rsidRDefault="00C6386D">
      <w:pPr>
        <w:tabs>
          <w:tab w:val="right" w:pos="8784"/>
        </w:tabs>
        <w:kinsoku w:val="0"/>
        <w:overflowPunct w:val="0"/>
        <w:autoSpaceDE/>
        <w:autoSpaceDN/>
        <w:adjustRightInd/>
        <w:spacing w:before="640" w:line="337" w:lineRule="exact"/>
        <w:ind w:left="144"/>
        <w:textAlignment w:val="baseline"/>
        <w:rPr>
          <w:rFonts w:ascii="Arial" w:hAnsi="Arial" w:cs="Arial"/>
          <w:b/>
          <w:bCs/>
          <w:sz w:val="29"/>
          <w:szCs w:val="29"/>
        </w:rPr>
      </w:pPr>
      <w:r>
        <w:rPr>
          <w:rFonts w:ascii="Arial" w:hAnsi="Arial" w:cs="Arial"/>
          <w:b/>
          <w:bCs/>
          <w:sz w:val="29"/>
          <w:szCs w:val="29"/>
        </w:rPr>
        <w:t xml:space="preserve">Appendix A </w:t>
      </w:r>
      <w:r w:rsidRPr="005603D2">
        <w:rPr>
          <w:rFonts w:ascii="Arial" w:hAnsi="Arial" w:cs="Arial"/>
          <w:b/>
          <w:bCs/>
          <w:sz w:val="30"/>
          <w:szCs w:val="30"/>
        </w:rPr>
        <w:t>Recommended Substation Configuration</w:t>
      </w:r>
      <w:r w:rsidRPr="005603D2">
        <w:rPr>
          <w:rFonts w:ascii="Arial" w:hAnsi="Arial" w:cs="Arial"/>
          <w:b/>
          <w:bCs/>
          <w:sz w:val="30"/>
          <w:szCs w:val="30"/>
        </w:rPr>
        <w:tab/>
      </w:r>
      <w:r w:rsidRPr="00F721FB">
        <w:rPr>
          <w:rFonts w:ascii="Arial" w:hAnsi="Arial" w:cs="Arial"/>
          <w:b/>
          <w:bCs/>
          <w:sz w:val="29"/>
          <w:szCs w:val="29"/>
        </w:rPr>
        <w:t>77</w:t>
      </w:r>
    </w:p>
    <w:p w14:paraId="7C891A2E" w14:textId="77777777" w:rsidR="009C1403" w:rsidRPr="005603D2" w:rsidRDefault="00C6386D">
      <w:pPr>
        <w:kinsoku w:val="0"/>
        <w:overflowPunct w:val="0"/>
        <w:autoSpaceDE/>
        <w:autoSpaceDN/>
        <w:adjustRightInd/>
        <w:spacing w:before="36" w:line="289" w:lineRule="exact"/>
        <w:ind w:left="1944"/>
        <w:textAlignment w:val="baseline"/>
        <w:rPr>
          <w:rFonts w:ascii="Arial" w:hAnsi="Arial" w:cs="Arial"/>
          <w:b/>
          <w:bCs/>
          <w:spacing w:val="2"/>
          <w:sz w:val="30"/>
          <w:szCs w:val="30"/>
        </w:rPr>
      </w:pPr>
      <w:r w:rsidRPr="005603D2">
        <w:rPr>
          <w:rFonts w:ascii="Arial" w:hAnsi="Arial" w:cs="Arial"/>
          <w:b/>
          <w:bCs/>
          <w:spacing w:val="2"/>
          <w:sz w:val="30"/>
          <w:szCs w:val="30"/>
        </w:rPr>
        <w:t>and Switching Arrangements</w:t>
      </w:r>
    </w:p>
    <w:p w14:paraId="32BE5FE8" w14:textId="77777777" w:rsidR="009C1403" w:rsidRDefault="00C6386D">
      <w:pPr>
        <w:tabs>
          <w:tab w:val="right" w:pos="8784"/>
        </w:tabs>
        <w:kinsoku w:val="0"/>
        <w:overflowPunct w:val="0"/>
        <w:autoSpaceDE/>
        <w:autoSpaceDN/>
        <w:adjustRightInd/>
        <w:spacing w:before="310" w:line="323" w:lineRule="exact"/>
        <w:ind w:left="144"/>
        <w:textAlignment w:val="baseline"/>
        <w:rPr>
          <w:rFonts w:ascii="Arial" w:hAnsi="Arial" w:cs="Arial"/>
          <w:b/>
          <w:bCs/>
          <w:sz w:val="29"/>
          <w:szCs w:val="29"/>
        </w:rPr>
      </w:pPr>
      <w:r>
        <w:rPr>
          <w:rFonts w:ascii="Arial" w:hAnsi="Arial" w:cs="Arial"/>
          <w:b/>
          <w:bCs/>
          <w:sz w:val="29"/>
          <w:szCs w:val="29"/>
        </w:rPr>
        <w:t xml:space="preserve">Appendix B Circuit Complexity on the </w:t>
      </w:r>
      <w:r>
        <w:rPr>
          <w:rFonts w:ascii="Arial" w:hAnsi="Arial" w:cs="Arial"/>
          <w:b/>
          <w:bCs/>
          <w:i/>
          <w:iCs/>
          <w:sz w:val="29"/>
          <w:szCs w:val="29"/>
        </w:rPr>
        <w:t>Onshore</w:t>
      </w:r>
      <w:r>
        <w:rPr>
          <w:rFonts w:ascii="Arial" w:hAnsi="Arial" w:cs="Arial"/>
          <w:b/>
          <w:bCs/>
          <w:i/>
          <w:iCs/>
          <w:sz w:val="29"/>
          <w:szCs w:val="29"/>
        </w:rPr>
        <w:tab/>
      </w:r>
      <w:r>
        <w:rPr>
          <w:rFonts w:ascii="Arial" w:hAnsi="Arial" w:cs="Arial"/>
          <w:b/>
          <w:bCs/>
          <w:sz w:val="29"/>
          <w:szCs w:val="29"/>
        </w:rPr>
        <w:t>82</w:t>
      </w:r>
    </w:p>
    <w:p w14:paraId="4C72113C" w14:textId="77777777" w:rsidR="009C1403" w:rsidRDefault="00C6386D">
      <w:pPr>
        <w:kinsoku w:val="0"/>
        <w:overflowPunct w:val="0"/>
        <w:autoSpaceDE/>
        <w:autoSpaceDN/>
        <w:adjustRightInd/>
        <w:spacing w:before="3" w:line="323" w:lineRule="exact"/>
        <w:ind w:left="1944"/>
        <w:textAlignment w:val="baseline"/>
        <w:rPr>
          <w:rFonts w:ascii="Arial" w:hAnsi="Arial" w:cs="Arial"/>
          <w:b/>
          <w:bCs/>
          <w:i/>
          <w:iCs/>
          <w:spacing w:val="-4"/>
          <w:sz w:val="29"/>
          <w:szCs w:val="29"/>
        </w:rPr>
      </w:pPr>
      <w:r>
        <w:rPr>
          <w:rFonts w:ascii="Arial" w:hAnsi="Arial" w:cs="Arial"/>
          <w:b/>
          <w:bCs/>
          <w:i/>
          <w:iCs/>
          <w:spacing w:val="-4"/>
          <w:sz w:val="29"/>
          <w:szCs w:val="29"/>
        </w:rPr>
        <w:t>Transmission System</w:t>
      </w:r>
    </w:p>
    <w:p w14:paraId="4F0C0F5A" w14:textId="77777777" w:rsidR="009C1403" w:rsidRDefault="00C6386D">
      <w:pPr>
        <w:tabs>
          <w:tab w:val="right" w:pos="8784"/>
        </w:tabs>
        <w:kinsoku w:val="0"/>
        <w:overflowPunct w:val="0"/>
        <w:autoSpaceDE/>
        <w:autoSpaceDN/>
        <w:adjustRightInd/>
        <w:spacing w:before="445" w:line="323" w:lineRule="exact"/>
        <w:ind w:left="144"/>
        <w:textAlignment w:val="baseline"/>
        <w:rPr>
          <w:rFonts w:ascii="Arial" w:hAnsi="Arial" w:cs="Arial"/>
          <w:b/>
          <w:bCs/>
          <w:sz w:val="29"/>
          <w:szCs w:val="29"/>
        </w:rPr>
      </w:pPr>
      <w:r>
        <w:rPr>
          <w:rFonts w:ascii="Arial" w:hAnsi="Arial" w:cs="Arial"/>
          <w:b/>
          <w:bCs/>
          <w:sz w:val="29"/>
          <w:szCs w:val="29"/>
        </w:rPr>
        <w:t xml:space="preserve">Appendix C Modelling of </w:t>
      </w:r>
      <w:r>
        <w:rPr>
          <w:rFonts w:ascii="Arial" w:hAnsi="Arial" w:cs="Arial"/>
          <w:b/>
          <w:bCs/>
          <w:i/>
          <w:iCs/>
          <w:sz w:val="29"/>
          <w:szCs w:val="29"/>
        </w:rPr>
        <w:t>Security Planned Transfer</w:t>
      </w:r>
      <w:r>
        <w:rPr>
          <w:rFonts w:ascii="Arial" w:hAnsi="Arial" w:cs="Arial"/>
          <w:b/>
          <w:bCs/>
          <w:i/>
          <w:iCs/>
          <w:sz w:val="29"/>
          <w:szCs w:val="29"/>
        </w:rPr>
        <w:tab/>
      </w:r>
      <w:r>
        <w:rPr>
          <w:rFonts w:ascii="Arial" w:hAnsi="Arial" w:cs="Arial"/>
          <w:b/>
          <w:bCs/>
          <w:sz w:val="29"/>
          <w:szCs w:val="29"/>
        </w:rPr>
        <w:t>85</w:t>
      </w:r>
    </w:p>
    <w:p w14:paraId="1CB5C065" w14:textId="77777777" w:rsidR="009C1403" w:rsidRDefault="009C1403">
      <w:pPr>
        <w:widowControl/>
        <w:rPr>
          <w:sz w:val="24"/>
          <w:szCs w:val="24"/>
        </w:rPr>
        <w:sectPr w:rsidR="009C1403">
          <w:headerReference w:type="default" r:id="rId13"/>
          <w:pgSz w:w="11904" w:h="16834"/>
          <w:pgMar w:top="1420" w:right="1492" w:bottom="508" w:left="1417" w:header="720" w:footer="720" w:gutter="0"/>
          <w:cols w:space="720"/>
          <w:noEndnote/>
        </w:sectPr>
      </w:pPr>
    </w:p>
    <w:p w14:paraId="03A2AE39" w14:textId="48299089" w:rsidR="009C1403" w:rsidRDefault="00C6386D">
      <w:pPr>
        <w:tabs>
          <w:tab w:val="right" w:pos="8856"/>
        </w:tabs>
        <w:kinsoku w:val="0"/>
        <w:overflowPunct w:val="0"/>
        <w:autoSpaceDE/>
        <w:autoSpaceDN/>
        <w:adjustRightInd/>
        <w:spacing w:before="13" w:line="330" w:lineRule="exact"/>
        <w:ind w:left="144"/>
        <w:jc w:val="both"/>
        <w:textAlignment w:val="baseline"/>
        <w:rPr>
          <w:rFonts w:ascii="Arial" w:hAnsi="Arial" w:cs="Arial"/>
          <w:b/>
          <w:bCs/>
          <w:sz w:val="29"/>
          <w:szCs w:val="29"/>
        </w:rPr>
      </w:pPr>
      <w:r>
        <w:rPr>
          <w:rFonts w:ascii="Arial" w:hAnsi="Arial" w:cs="Arial"/>
          <w:b/>
          <w:bCs/>
          <w:sz w:val="29"/>
          <w:szCs w:val="29"/>
        </w:rPr>
        <w:t xml:space="preserve">Appendix D Application of the </w:t>
      </w:r>
      <w:r>
        <w:rPr>
          <w:rFonts w:ascii="Arial" w:hAnsi="Arial" w:cs="Arial"/>
          <w:b/>
          <w:bCs/>
          <w:i/>
          <w:iCs/>
          <w:sz w:val="29"/>
          <w:szCs w:val="29"/>
        </w:rPr>
        <w:t>Interconnection</w:t>
      </w:r>
      <w:r>
        <w:rPr>
          <w:rFonts w:ascii="Arial" w:hAnsi="Arial" w:cs="Arial"/>
          <w:b/>
          <w:bCs/>
          <w:i/>
          <w:iCs/>
          <w:sz w:val="29"/>
          <w:szCs w:val="29"/>
        </w:rPr>
        <w:tab/>
      </w:r>
      <w:r>
        <w:rPr>
          <w:rFonts w:ascii="Arial" w:hAnsi="Arial" w:cs="Arial"/>
          <w:b/>
          <w:bCs/>
          <w:sz w:val="29"/>
          <w:szCs w:val="29"/>
        </w:rPr>
        <w:t>87</w:t>
      </w:r>
    </w:p>
    <w:p w14:paraId="130277C8" w14:textId="77777777" w:rsidR="009C1403" w:rsidRDefault="00C6386D">
      <w:pPr>
        <w:kinsoku w:val="0"/>
        <w:overflowPunct w:val="0"/>
        <w:autoSpaceDE/>
        <w:autoSpaceDN/>
        <w:adjustRightInd/>
        <w:spacing w:line="331" w:lineRule="exact"/>
        <w:ind w:left="1944"/>
        <w:jc w:val="both"/>
        <w:textAlignment w:val="baseline"/>
        <w:rPr>
          <w:rFonts w:ascii="Arial" w:hAnsi="Arial" w:cs="Arial"/>
          <w:b/>
          <w:bCs/>
          <w:i/>
          <w:iCs/>
          <w:sz w:val="29"/>
          <w:szCs w:val="29"/>
        </w:rPr>
      </w:pPr>
      <w:r>
        <w:rPr>
          <w:rFonts w:ascii="Arial" w:hAnsi="Arial" w:cs="Arial"/>
          <w:b/>
          <w:bCs/>
          <w:i/>
          <w:iCs/>
          <w:sz w:val="29"/>
          <w:szCs w:val="29"/>
        </w:rPr>
        <w:t>Allowance</w:t>
      </w:r>
    </w:p>
    <w:p w14:paraId="60B9FA89" w14:textId="77777777" w:rsidR="009C1403" w:rsidRDefault="00C6386D">
      <w:pPr>
        <w:tabs>
          <w:tab w:val="right" w:pos="8856"/>
        </w:tabs>
        <w:kinsoku w:val="0"/>
        <w:overflowPunct w:val="0"/>
        <w:autoSpaceDE/>
        <w:autoSpaceDN/>
        <w:adjustRightInd/>
        <w:spacing w:before="304" w:line="334" w:lineRule="exact"/>
        <w:ind w:left="144"/>
        <w:jc w:val="both"/>
        <w:textAlignment w:val="baseline"/>
        <w:rPr>
          <w:rFonts w:ascii="Arial" w:hAnsi="Arial" w:cs="Arial"/>
          <w:b/>
          <w:bCs/>
          <w:sz w:val="29"/>
          <w:szCs w:val="29"/>
        </w:rPr>
      </w:pPr>
      <w:r>
        <w:rPr>
          <w:rFonts w:ascii="Arial" w:hAnsi="Arial" w:cs="Arial"/>
          <w:b/>
          <w:bCs/>
          <w:sz w:val="29"/>
          <w:szCs w:val="29"/>
        </w:rPr>
        <w:t xml:space="preserve">Appendix E Modelling of </w:t>
      </w:r>
      <w:r>
        <w:rPr>
          <w:rFonts w:ascii="Arial" w:hAnsi="Arial" w:cs="Arial"/>
          <w:b/>
          <w:bCs/>
          <w:i/>
          <w:iCs/>
          <w:sz w:val="29"/>
          <w:szCs w:val="29"/>
        </w:rPr>
        <w:t>Economy Planned Transfer</w:t>
      </w:r>
      <w:r>
        <w:rPr>
          <w:rFonts w:ascii="Arial" w:hAnsi="Arial" w:cs="Arial"/>
          <w:b/>
          <w:bCs/>
          <w:i/>
          <w:iCs/>
          <w:sz w:val="29"/>
          <w:szCs w:val="29"/>
        </w:rPr>
        <w:tab/>
      </w:r>
      <w:r>
        <w:rPr>
          <w:rFonts w:ascii="Arial" w:hAnsi="Arial" w:cs="Arial"/>
          <w:b/>
          <w:bCs/>
          <w:sz w:val="29"/>
          <w:szCs w:val="29"/>
        </w:rPr>
        <w:t>90</w:t>
      </w:r>
    </w:p>
    <w:p w14:paraId="59CD5387" w14:textId="77777777" w:rsidR="009C1403" w:rsidRDefault="00C6386D">
      <w:pPr>
        <w:tabs>
          <w:tab w:val="right" w:pos="8856"/>
        </w:tabs>
        <w:kinsoku w:val="0"/>
        <w:overflowPunct w:val="0"/>
        <w:autoSpaceDE/>
        <w:autoSpaceDN/>
        <w:adjustRightInd/>
        <w:spacing w:before="324" w:line="334" w:lineRule="exact"/>
        <w:ind w:left="144"/>
        <w:jc w:val="both"/>
        <w:textAlignment w:val="baseline"/>
        <w:rPr>
          <w:rFonts w:ascii="Arial" w:hAnsi="Arial" w:cs="Arial"/>
          <w:b/>
          <w:bCs/>
          <w:sz w:val="29"/>
          <w:szCs w:val="29"/>
        </w:rPr>
      </w:pPr>
      <w:r>
        <w:rPr>
          <w:rFonts w:ascii="Arial" w:hAnsi="Arial" w:cs="Arial"/>
          <w:b/>
          <w:bCs/>
          <w:sz w:val="29"/>
          <w:szCs w:val="29"/>
        </w:rPr>
        <w:t xml:space="preserve">Appendix F Application of the </w:t>
      </w:r>
      <w:r>
        <w:rPr>
          <w:rFonts w:ascii="Arial" w:hAnsi="Arial" w:cs="Arial"/>
          <w:b/>
          <w:bCs/>
          <w:i/>
          <w:iCs/>
          <w:sz w:val="29"/>
          <w:szCs w:val="29"/>
        </w:rPr>
        <w:t>Boundary Allowance</w:t>
      </w:r>
      <w:r>
        <w:rPr>
          <w:rFonts w:ascii="Arial" w:hAnsi="Arial" w:cs="Arial"/>
          <w:b/>
          <w:bCs/>
          <w:i/>
          <w:iCs/>
          <w:sz w:val="29"/>
          <w:szCs w:val="29"/>
        </w:rPr>
        <w:tab/>
      </w:r>
      <w:r>
        <w:rPr>
          <w:rFonts w:ascii="Arial" w:hAnsi="Arial" w:cs="Arial"/>
          <w:b/>
          <w:bCs/>
          <w:sz w:val="29"/>
          <w:szCs w:val="29"/>
        </w:rPr>
        <w:t>92</w:t>
      </w:r>
    </w:p>
    <w:p w14:paraId="350A4240" w14:textId="77777777" w:rsidR="009C1403" w:rsidRDefault="00C6386D">
      <w:pPr>
        <w:tabs>
          <w:tab w:val="right" w:pos="8856"/>
        </w:tabs>
        <w:kinsoku w:val="0"/>
        <w:overflowPunct w:val="0"/>
        <w:autoSpaceDE/>
        <w:autoSpaceDN/>
        <w:adjustRightInd/>
        <w:spacing w:before="304" w:line="328" w:lineRule="exact"/>
        <w:ind w:left="144"/>
        <w:jc w:val="both"/>
        <w:textAlignment w:val="baseline"/>
        <w:rPr>
          <w:rFonts w:ascii="Arial" w:hAnsi="Arial" w:cs="Arial"/>
          <w:b/>
          <w:bCs/>
          <w:sz w:val="29"/>
          <w:szCs w:val="29"/>
        </w:rPr>
      </w:pPr>
      <w:r>
        <w:rPr>
          <w:rFonts w:ascii="Arial" w:hAnsi="Arial" w:cs="Arial"/>
          <w:b/>
          <w:bCs/>
          <w:sz w:val="29"/>
          <w:szCs w:val="29"/>
        </w:rPr>
        <w:t>Appendix G Guidance on Economic Justification</w:t>
      </w:r>
      <w:r>
        <w:rPr>
          <w:rFonts w:ascii="Arial" w:hAnsi="Arial" w:cs="Arial"/>
          <w:b/>
          <w:bCs/>
          <w:sz w:val="29"/>
          <w:szCs w:val="29"/>
        </w:rPr>
        <w:tab/>
        <w:t>94</w:t>
      </w:r>
    </w:p>
    <w:p w14:paraId="659C73C7" w14:textId="77777777" w:rsidR="009C1403" w:rsidRDefault="00C6386D">
      <w:pPr>
        <w:tabs>
          <w:tab w:val="right" w:pos="8856"/>
        </w:tabs>
        <w:kinsoku w:val="0"/>
        <w:overflowPunct w:val="0"/>
        <w:autoSpaceDE/>
        <w:autoSpaceDN/>
        <w:adjustRightInd/>
        <w:spacing w:before="445" w:line="328" w:lineRule="exact"/>
        <w:ind w:left="144"/>
        <w:jc w:val="both"/>
        <w:textAlignment w:val="baseline"/>
        <w:rPr>
          <w:rFonts w:ascii="Arial" w:hAnsi="Arial" w:cs="Arial"/>
          <w:b/>
          <w:bCs/>
          <w:sz w:val="29"/>
          <w:szCs w:val="29"/>
        </w:rPr>
      </w:pPr>
      <w:r>
        <w:rPr>
          <w:rFonts w:ascii="Arial" w:hAnsi="Arial" w:cs="Arial"/>
          <w:b/>
          <w:bCs/>
          <w:sz w:val="29"/>
          <w:szCs w:val="29"/>
        </w:rPr>
        <w:t>Appendix H Frequency Risk and Control Report</w:t>
      </w:r>
      <w:r>
        <w:rPr>
          <w:rFonts w:ascii="Arial" w:hAnsi="Arial" w:cs="Arial"/>
          <w:b/>
          <w:bCs/>
          <w:sz w:val="29"/>
          <w:szCs w:val="29"/>
        </w:rPr>
        <w:tab/>
        <w:t>96</w:t>
      </w:r>
    </w:p>
    <w:p w14:paraId="3E129407" w14:textId="77777777" w:rsidR="009C1403" w:rsidRDefault="00C6386D">
      <w:pPr>
        <w:kinsoku w:val="0"/>
        <w:overflowPunct w:val="0"/>
        <w:autoSpaceDE/>
        <w:autoSpaceDN/>
        <w:adjustRightInd/>
        <w:spacing w:before="104" w:line="328" w:lineRule="exact"/>
        <w:ind w:left="144"/>
        <w:jc w:val="both"/>
        <w:textAlignment w:val="baseline"/>
        <w:rPr>
          <w:rFonts w:ascii="Arial" w:hAnsi="Arial" w:cs="Arial"/>
          <w:b/>
          <w:bCs/>
          <w:spacing w:val="-4"/>
          <w:sz w:val="29"/>
          <w:szCs w:val="29"/>
        </w:rPr>
      </w:pPr>
      <w:r>
        <w:rPr>
          <w:rFonts w:ascii="Arial" w:hAnsi="Arial" w:cs="Arial"/>
          <w:b/>
          <w:bCs/>
          <w:spacing w:val="-4"/>
          <w:sz w:val="29"/>
          <w:szCs w:val="29"/>
        </w:rPr>
        <w:t>Methodology and Application</w:t>
      </w:r>
    </w:p>
    <w:p w14:paraId="758E1167" w14:textId="77777777" w:rsidR="00901F8A" w:rsidRDefault="00901F8A" w:rsidP="00901F8A">
      <w:pPr>
        <w:tabs>
          <w:tab w:val="right" w:pos="8856"/>
        </w:tabs>
        <w:kinsoku w:val="0"/>
        <w:overflowPunct w:val="0"/>
        <w:autoSpaceDE/>
        <w:autoSpaceDN/>
        <w:adjustRightInd/>
        <w:spacing w:before="445" w:line="328" w:lineRule="exact"/>
        <w:ind w:left="144"/>
        <w:jc w:val="both"/>
        <w:textAlignment w:val="baseline"/>
        <w:rPr>
          <w:rFonts w:ascii="Arial" w:hAnsi="Arial" w:cs="Arial"/>
          <w:b/>
          <w:bCs/>
          <w:sz w:val="29"/>
          <w:szCs w:val="29"/>
        </w:rPr>
      </w:pPr>
      <w:r>
        <w:rPr>
          <w:rFonts w:ascii="Arial" w:hAnsi="Arial" w:cs="Arial"/>
          <w:b/>
          <w:bCs/>
          <w:sz w:val="29"/>
          <w:szCs w:val="29"/>
        </w:rPr>
        <w:t>Appendix I System Restoration Requirements</w:t>
      </w:r>
      <w:r>
        <w:rPr>
          <w:rFonts w:ascii="Arial" w:hAnsi="Arial" w:cs="Arial"/>
          <w:b/>
          <w:bCs/>
          <w:sz w:val="29"/>
          <w:szCs w:val="29"/>
        </w:rPr>
        <w:tab/>
        <w:t>101</w:t>
      </w:r>
    </w:p>
    <w:p w14:paraId="69C5983F" w14:textId="06474C84" w:rsidR="000349FD" w:rsidRDefault="000349FD">
      <w:pPr>
        <w:widowControl/>
        <w:rPr>
          <w:sz w:val="24"/>
          <w:szCs w:val="24"/>
        </w:rPr>
        <w:sectPr w:rsidR="000349FD">
          <w:headerReference w:type="default" r:id="rId14"/>
          <w:pgSz w:w="11904" w:h="16834"/>
          <w:pgMar w:top="1740" w:right="1524" w:bottom="508" w:left="1385" w:header="720" w:footer="720" w:gutter="0"/>
          <w:cols w:space="720"/>
          <w:noEndnote/>
        </w:sectPr>
      </w:pPr>
    </w:p>
    <w:p w14:paraId="5C6EA292" w14:textId="076F323D" w:rsidR="009C1403" w:rsidRDefault="00C6386D">
      <w:pPr>
        <w:kinsoku w:val="0"/>
        <w:overflowPunct w:val="0"/>
        <w:autoSpaceDE/>
        <w:autoSpaceDN/>
        <w:adjustRightInd/>
        <w:spacing w:line="496" w:lineRule="exact"/>
        <w:ind w:right="7056"/>
        <w:textAlignment w:val="baseline"/>
        <w:rPr>
          <w:rFonts w:ascii="Arial" w:hAnsi="Arial" w:cs="Arial"/>
          <w:b/>
          <w:bCs/>
          <w:spacing w:val="-3"/>
          <w:sz w:val="24"/>
          <w:szCs w:val="24"/>
        </w:rPr>
      </w:pPr>
      <w:r>
        <w:rPr>
          <w:rFonts w:ascii="Arial" w:hAnsi="Arial" w:cs="Arial"/>
          <w:b/>
          <w:bCs/>
          <w:spacing w:val="-3"/>
          <w:sz w:val="29"/>
          <w:szCs w:val="29"/>
        </w:rPr>
        <w:t xml:space="preserve">1. Introduction </w:t>
      </w:r>
      <w:r>
        <w:rPr>
          <w:rFonts w:ascii="Arial" w:hAnsi="Arial" w:cs="Arial"/>
          <w:b/>
          <w:bCs/>
          <w:spacing w:val="-3"/>
          <w:sz w:val="24"/>
          <w:szCs w:val="24"/>
        </w:rPr>
        <w:t>Role and Scope</w:t>
      </w:r>
    </w:p>
    <w:p w14:paraId="3CC84E72" w14:textId="43AA957F" w:rsidR="009C1403" w:rsidRDefault="00C6386D" w:rsidP="005B274F">
      <w:pPr>
        <w:tabs>
          <w:tab w:val="decimal" w:pos="144"/>
          <w:tab w:val="left" w:pos="648"/>
        </w:tabs>
        <w:kinsoku w:val="0"/>
        <w:overflowPunct w:val="0"/>
        <w:autoSpaceDE/>
        <w:autoSpaceDN/>
        <w:adjustRightInd/>
        <w:spacing w:before="396" w:line="277" w:lineRule="exact"/>
        <w:ind w:left="709" w:hanging="709"/>
        <w:jc w:val="both"/>
        <w:textAlignment w:val="baseline"/>
        <w:rPr>
          <w:rFonts w:ascii="Arial" w:hAnsi="Arial" w:cs="Arial"/>
          <w:sz w:val="24"/>
          <w:szCs w:val="24"/>
        </w:rPr>
      </w:pPr>
      <w:r>
        <w:rPr>
          <w:rFonts w:ascii="Arial" w:hAnsi="Arial" w:cs="Arial"/>
          <w:sz w:val="24"/>
          <w:szCs w:val="24"/>
        </w:rPr>
        <w:tab/>
        <w:t>1.1</w:t>
      </w:r>
      <w:r>
        <w:rPr>
          <w:rFonts w:ascii="Arial" w:hAnsi="Arial" w:cs="Arial"/>
          <w:sz w:val="24"/>
          <w:szCs w:val="24"/>
        </w:rPr>
        <w:tab/>
        <w:t>Pursuant to conditions</w:t>
      </w:r>
      <w:del w:id="0" w:author="Tammy Meek (NESO)" w:date="2025-01-13T10:30:00Z" w16du:dateUtc="2025-01-13T10:30:00Z">
        <w:r>
          <w:rPr>
            <w:rFonts w:ascii="Arial" w:hAnsi="Arial" w:cs="Arial"/>
            <w:sz w:val="24"/>
            <w:szCs w:val="24"/>
          </w:rPr>
          <w:delText xml:space="preserve"> C17</w:delText>
        </w:r>
      </w:del>
      <w:r>
        <w:rPr>
          <w:rFonts w:ascii="Arial" w:hAnsi="Arial" w:cs="Arial"/>
          <w:sz w:val="24"/>
          <w:szCs w:val="24"/>
        </w:rPr>
        <w:t>, D3 and E16 of the Transmission Licences</w:t>
      </w:r>
      <w:r w:rsidR="00722DD3">
        <w:rPr>
          <w:rFonts w:ascii="Arial" w:hAnsi="Arial" w:cs="Arial"/>
          <w:sz w:val="24"/>
          <w:szCs w:val="24"/>
        </w:rPr>
        <w:t xml:space="preserve"> and condition E7 of the </w:t>
      </w:r>
      <w:r w:rsidR="00362AAE" w:rsidRPr="00362AAE">
        <w:rPr>
          <w:rFonts w:ascii="Arial" w:hAnsi="Arial" w:cs="Arial"/>
          <w:i/>
          <w:iCs/>
          <w:sz w:val="24"/>
          <w:szCs w:val="24"/>
        </w:rPr>
        <w:t xml:space="preserve">ESO </w:t>
      </w:r>
      <w:del w:id="1" w:author="Tammy Meek (NESO)" w:date="2025-01-13T10:30:00Z" w16du:dateUtc="2025-01-13T10:30:00Z">
        <w:r w:rsidR="00362AAE" w:rsidRPr="00362AAE">
          <w:rPr>
            <w:rFonts w:ascii="Arial" w:hAnsi="Arial" w:cs="Arial"/>
            <w:i/>
            <w:iCs/>
            <w:sz w:val="24"/>
            <w:szCs w:val="24"/>
          </w:rPr>
          <w:delText>Licence</w:delText>
        </w:r>
      </w:del>
      <w:ins w:id="2" w:author="Tammy Meek (NESO)" w:date="2025-01-13T10:30:00Z" w16du:dateUtc="2025-01-13T10:30:00Z">
        <w:r w:rsidR="0008667D">
          <w:rPr>
            <w:rFonts w:ascii="Arial" w:hAnsi="Arial" w:cs="Arial"/>
            <w:i/>
            <w:iCs/>
            <w:sz w:val="24"/>
            <w:szCs w:val="24"/>
          </w:rPr>
          <w:t>l</w:t>
        </w:r>
        <w:r w:rsidR="00362AAE" w:rsidRPr="00362AAE">
          <w:rPr>
            <w:rFonts w:ascii="Arial" w:hAnsi="Arial" w:cs="Arial"/>
            <w:i/>
            <w:iCs/>
            <w:sz w:val="24"/>
            <w:szCs w:val="24"/>
          </w:rPr>
          <w:t>icence</w:t>
        </w:r>
      </w:ins>
      <w:r>
        <w:rPr>
          <w:rFonts w:ascii="Arial" w:hAnsi="Arial" w:cs="Arial"/>
          <w:sz w:val="24"/>
          <w:szCs w:val="24"/>
        </w:rPr>
        <w:t>, this</w:t>
      </w:r>
      <w:r w:rsidR="005B274F">
        <w:rPr>
          <w:rFonts w:ascii="Arial" w:hAnsi="Arial" w:cs="Arial"/>
          <w:sz w:val="24"/>
          <w:szCs w:val="24"/>
        </w:rPr>
        <w:t xml:space="preserve"> </w:t>
      </w:r>
      <w:r>
        <w:rPr>
          <w:rFonts w:ascii="Arial" w:hAnsi="Arial" w:cs="Arial"/>
          <w:sz w:val="24"/>
          <w:szCs w:val="24"/>
        </w:rPr>
        <w:t xml:space="preserve">document sets out a coordinated set of criteria and methodologies (for example cost-benefit techniques and weather related operation) that </w:t>
      </w:r>
      <w:r>
        <w:rPr>
          <w:rFonts w:ascii="Arial" w:hAnsi="Arial" w:cs="Arial"/>
          <w:i/>
          <w:iCs/>
          <w:sz w:val="24"/>
          <w:szCs w:val="24"/>
        </w:rPr>
        <w:t xml:space="preserve">transmission licensees </w:t>
      </w:r>
      <w:r>
        <w:rPr>
          <w:rFonts w:ascii="Arial" w:hAnsi="Arial" w:cs="Arial"/>
          <w:sz w:val="24"/>
          <w:szCs w:val="24"/>
        </w:rPr>
        <w:t xml:space="preserve">shall use in the planning and operation of the </w:t>
      </w:r>
      <w:r>
        <w:rPr>
          <w:rFonts w:ascii="Arial" w:hAnsi="Arial" w:cs="Arial"/>
          <w:i/>
          <w:iCs/>
          <w:sz w:val="24"/>
          <w:szCs w:val="24"/>
        </w:rPr>
        <w:t xml:space="preserve">national electricity transmission system </w:t>
      </w:r>
      <w:r>
        <w:rPr>
          <w:rFonts w:ascii="Arial" w:hAnsi="Arial" w:cs="Arial"/>
          <w:sz w:val="24"/>
          <w:szCs w:val="24"/>
        </w:rPr>
        <w:t xml:space="preserve">of </w:t>
      </w:r>
      <w:r>
        <w:rPr>
          <w:rFonts w:ascii="Arial" w:hAnsi="Arial" w:cs="Arial"/>
          <w:i/>
          <w:iCs/>
          <w:sz w:val="24"/>
          <w:szCs w:val="24"/>
        </w:rPr>
        <w:t>Great Britain</w:t>
      </w:r>
      <w:r>
        <w:rPr>
          <w:rFonts w:ascii="Arial" w:hAnsi="Arial" w:cs="Arial"/>
          <w:sz w:val="24"/>
          <w:szCs w:val="24"/>
        </w:rPr>
        <w:t xml:space="preserve">. For the avoidance of doubt the </w:t>
      </w:r>
      <w:r>
        <w:rPr>
          <w:rFonts w:ascii="Arial" w:hAnsi="Arial" w:cs="Arial"/>
          <w:i/>
          <w:iCs/>
          <w:sz w:val="24"/>
          <w:szCs w:val="24"/>
        </w:rPr>
        <w:t xml:space="preserve">national electricity transmission system </w:t>
      </w:r>
      <w:r>
        <w:rPr>
          <w:rFonts w:ascii="Arial" w:hAnsi="Arial" w:cs="Arial"/>
          <w:sz w:val="24"/>
          <w:szCs w:val="24"/>
        </w:rPr>
        <w:t xml:space="preserve">is made up of both the </w:t>
      </w:r>
      <w:r>
        <w:rPr>
          <w:rFonts w:ascii="Arial" w:hAnsi="Arial" w:cs="Arial"/>
          <w:i/>
          <w:iCs/>
          <w:sz w:val="24"/>
          <w:szCs w:val="24"/>
        </w:rPr>
        <w:t xml:space="preserve">onshore transmission system </w:t>
      </w:r>
      <w:r>
        <w:rPr>
          <w:rFonts w:ascii="Arial" w:hAnsi="Arial" w:cs="Arial"/>
          <w:sz w:val="24"/>
          <w:szCs w:val="24"/>
        </w:rPr>
        <w:t xml:space="preserve">and the </w:t>
      </w:r>
      <w:r>
        <w:rPr>
          <w:rFonts w:ascii="Arial" w:hAnsi="Arial" w:cs="Arial"/>
          <w:i/>
          <w:iCs/>
          <w:sz w:val="24"/>
          <w:szCs w:val="24"/>
        </w:rPr>
        <w:t>offshore transmission systems</w:t>
      </w:r>
      <w:r>
        <w:rPr>
          <w:rFonts w:ascii="Arial" w:hAnsi="Arial" w:cs="Arial"/>
          <w:sz w:val="24"/>
          <w:szCs w:val="24"/>
        </w:rPr>
        <w:t>.</w:t>
      </w:r>
    </w:p>
    <w:p w14:paraId="6B763F68" w14:textId="77777777" w:rsidR="009C1403" w:rsidRDefault="00C6386D">
      <w:pPr>
        <w:tabs>
          <w:tab w:val="decimal" w:pos="144"/>
          <w:tab w:val="left" w:pos="648"/>
        </w:tabs>
        <w:kinsoku w:val="0"/>
        <w:overflowPunct w:val="0"/>
        <w:autoSpaceDE/>
        <w:autoSpaceDN/>
        <w:adjustRightInd/>
        <w:spacing w:before="202" w:line="277" w:lineRule="exact"/>
        <w:textAlignment w:val="baseline"/>
        <w:rPr>
          <w:rFonts w:ascii="Arial" w:hAnsi="Arial" w:cs="Arial"/>
          <w:spacing w:val="-2"/>
          <w:sz w:val="24"/>
          <w:szCs w:val="24"/>
        </w:rPr>
      </w:pPr>
      <w:r>
        <w:rPr>
          <w:rFonts w:ascii="Arial" w:hAnsi="Arial" w:cs="Arial"/>
          <w:spacing w:val="-2"/>
          <w:sz w:val="24"/>
          <w:szCs w:val="24"/>
        </w:rPr>
        <w:tab/>
        <w:t>1.2</w:t>
      </w:r>
      <w:r>
        <w:rPr>
          <w:rFonts w:ascii="Arial" w:hAnsi="Arial" w:cs="Arial"/>
          <w:spacing w:val="-2"/>
          <w:sz w:val="24"/>
          <w:szCs w:val="24"/>
        </w:rPr>
        <w:tab/>
        <w:t>Both planning and operational criteria are set out in this Standard and these will</w:t>
      </w:r>
    </w:p>
    <w:p w14:paraId="326B6A60" w14:textId="77777777" w:rsidR="009C1403" w:rsidRDefault="00C6386D">
      <w:pPr>
        <w:kinsoku w:val="0"/>
        <w:overflowPunct w:val="0"/>
        <w:autoSpaceDE/>
        <w:autoSpaceDN/>
        <w:adjustRightInd/>
        <w:spacing w:line="275" w:lineRule="exact"/>
        <w:ind w:left="648"/>
        <w:jc w:val="both"/>
        <w:textAlignment w:val="baseline"/>
        <w:rPr>
          <w:rFonts w:ascii="Arial" w:hAnsi="Arial" w:cs="Arial"/>
          <w:spacing w:val="-2"/>
          <w:sz w:val="24"/>
          <w:szCs w:val="24"/>
        </w:rPr>
      </w:pPr>
      <w:r>
        <w:rPr>
          <w:rFonts w:ascii="Arial" w:hAnsi="Arial" w:cs="Arial"/>
          <w:spacing w:val="-2"/>
          <w:sz w:val="24"/>
          <w:szCs w:val="24"/>
        </w:rPr>
        <w:t xml:space="preserve">determine the need for services provided to the relevant </w:t>
      </w:r>
      <w:r>
        <w:rPr>
          <w:rFonts w:ascii="Arial" w:hAnsi="Arial" w:cs="Arial"/>
          <w:i/>
          <w:iCs/>
          <w:spacing w:val="-2"/>
          <w:sz w:val="24"/>
          <w:szCs w:val="24"/>
        </w:rPr>
        <w:t>transmission licensees</w:t>
      </w:r>
      <w:r>
        <w:rPr>
          <w:rFonts w:ascii="Arial" w:hAnsi="Arial" w:cs="Arial"/>
          <w:spacing w:val="-2"/>
          <w:sz w:val="24"/>
          <w:szCs w:val="24"/>
        </w:rPr>
        <w:t xml:space="preserve">, e.g. reactive power as well as transmission equipment. The planning criteria set out the requirements for the </w:t>
      </w:r>
      <w:r>
        <w:rPr>
          <w:rFonts w:ascii="Arial" w:hAnsi="Arial" w:cs="Arial"/>
          <w:i/>
          <w:iCs/>
          <w:spacing w:val="-2"/>
          <w:sz w:val="24"/>
          <w:szCs w:val="24"/>
        </w:rPr>
        <w:t xml:space="preserve">transmission capacity </w:t>
      </w:r>
      <w:r>
        <w:rPr>
          <w:rFonts w:ascii="Arial" w:hAnsi="Arial" w:cs="Arial"/>
          <w:spacing w:val="-2"/>
          <w:sz w:val="24"/>
          <w:szCs w:val="24"/>
        </w:rPr>
        <w:t xml:space="preserve">(either investment or purchase of services) for the </w:t>
      </w:r>
      <w:r>
        <w:rPr>
          <w:rFonts w:ascii="Arial" w:hAnsi="Arial" w:cs="Arial"/>
          <w:i/>
          <w:iCs/>
          <w:spacing w:val="-2"/>
          <w:sz w:val="24"/>
          <w:szCs w:val="24"/>
        </w:rPr>
        <w:t>national electricity transmission system</w:t>
      </w:r>
      <w:r>
        <w:rPr>
          <w:rFonts w:ascii="Arial" w:hAnsi="Arial" w:cs="Arial"/>
          <w:spacing w:val="-2"/>
          <w:sz w:val="24"/>
          <w:szCs w:val="24"/>
        </w:rPr>
        <w:t xml:space="preserve">. The planning criteria also require consideration to be given to the operation and maintenance of the </w:t>
      </w:r>
      <w:r>
        <w:rPr>
          <w:rFonts w:ascii="Arial" w:hAnsi="Arial" w:cs="Arial"/>
          <w:i/>
          <w:iCs/>
          <w:spacing w:val="-2"/>
          <w:sz w:val="24"/>
          <w:szCs w:val="24"/>
        </w:rPr>
        <w:t xml:space="preserve">national electricity transmission system </w:t>
      </w:r>
      <w:r>
        <w:rPr>
          <w:rFonts w:ascii="Arial" w:hAnsi="Arial" w:cs="Arial"/>
          <w:spacing w:val="-2"/>
          <w:sz w:val="24"/>
          <w:szCs w:val="24"/>
        </w:rPr>
        <w:t xml:space="preserve">and so refer to the associated operational criteria where appropriate. The operational criteria are used in real time and in the development of plans for using the </w:t>
      </w:r>
      <w:r>
        <w:rPr>
          <w:rFonts w:ascii="Arial" w:hAnsi="Arial" w:cs="Arial"/>
          <w:i/>
          <w:iCs/>
          <w:spacing w:val="-2"/>
          <w:sz w:val="24"/>
          <w:szCs w:val="24"/>
        </w:rPr>
        <w:t xml:space="preserve">national electricity transmission system </w:t>
      </w:r>
      <w:r>
        <w:rPr>
          <w:rFonts w:ascii="Arial" w:hAnsi="Arial" w:cs="Arial"/>
          <w:spacing w:val="-2"/>
          <w:sz w:val="24"/>
          <w:szCs w:val="24"/>
        </w:rPr>
        <w:t>to permit satisfactory operation.</w:t>
      </w:r>
    </w:p>
    <w:p w14:paraId="5DDCA670" w14:textId="77777777" w:rsidR="009C1403" w:rsidRDefault="00C6386D">
      <w:pPr>
        <w:tabs>
          <w:tab w:val="decimal" w:pos="144"/>
          <w:tab w:val="left" w:pos="648"/>
        </w:tabs>
        <w:kinsoku w:val="0"/>
        <w:overflowPunct w:val="0"/>
        <w:autoSpaceDE/>
        <w:autoSpaceDN/>
        <w:adjustRightInd/>
        <w:spacing w:before="202" w:line="277" w:lineRule="exact"/>
        <w:textAlignment w:val="baseline"/>
        <w:rPr>
          <w:rFonts w:ascii="Arial" w:hAnsi="Arial" w:cs="Arial"/>
          <w:sz w:val="24"/>
          <w:szCs w:val="24"/>
        </w:rPr>
      </w:pPr>
      <w:r>
        <w:rPr>
          <w:rFonts w:ascii="Arial" w:hAnsi="Arial" w:cs="Arial"/>
          <w:sz w:val="24"/>
          <w:szCs w:val="24"/>
        </w:rPr>
        <w:tab/>
        <w:t>1.3</w:t>
      </w:r>
      <w:r>
        <w:rPr>
          <w:rFonts w:ascii="Arial" w:hAnsi="Arial" w:cs="Arial"/>
          <w:sz w:val="24"/>
          <w:szCs w:val="24"/>
        </w:rPr>
        <w:tab/>
        <w:t>Additional criteria, for example covering more detailed and other aspects of</w:t>
      </w:r>
    </w:p>
    <w:p w14:paraId="74E9EE0D" w14:textId="77777777" w:rsidR="009C1403" w:rsidRDefault="00C6386D">
      <w:pPr>
        <w:kinsoku w:val="0"/>
        <w:overflowPunct w:val="0"/>
        <w:autoSpaceDE/>
        <w:autoSpaceDN/>
        <w:adjustRightInd/>
        <w:spacing w:before="4" w:line="269" w:lineRule="exact"/>
        <w:ind w:left="648"/>
        <w:jc w:val="both"/>
        <w:textAlignment w:val="baseline"/>
        <w:rPr>
          <w:rFonts w:ascii="Arial" w:hAnsi="Arial" w:cs="Arial"/>
          <w:sz w:val="24"/>
          <w:szCs w:val="24"/>
        </w:rPr>
      </w:pPr>
      <w:r>
        <w:rPr>
          <w:rFonts w:ascii="Arial" w:hAnsi="Arial" w:cs="Arial"/>
          <w:sz w:val="24"/>
          <w:szCs w:val="24"/>
        </w:rPr>
        <w:t>quality of supply, are contained in the Grid Code and the SO-TO Code, which should be read in conjunction with this document.</w:t>
      </w:r>
    </w:p>
    <w:p w14:paraId="4D5E60FB" w14:textId="192E7012" w:rsidR="009C1403" w:rsidRDefault="00C6386D">
      <w:pPr>
        <w:kinsoku w:val="0"/>
        <w:overflowPunct w:val="0"/>
        <w:autoSpaceDE/>
        <w:autoSpaceDN/>
        <w:adjustRightInd/>
        <w:spacing w:before="204" w:line="277" w:lineRule="exact"/>
        <w:ind w:left="648" w:hanging="648"/>
        <w:jc w:val="both"/>
        <w:textAlignment w:val="baseline"/>
        <w:rPr>
          <w:rFonts w:ascii="Arial" w:hAnsi="Arial" w:cs="Arial"/>
          <w:sz w:val="24"/>
          <w:szCs w:val="24"/>
        </w:rPr>
      </w:pPr>
      <w:r>
        <w:rPr>
          <w:rFonts w:ascii="Arial" w:hAnsi="Arial" w:cs="Arial"/>
          <w:sz w:val="24"/>
          <w:szCs w:val="24"/>
        </w:rPr>
        <w:t xml:space="preserve">1.4 </w:t>
      </w:r>
      <w:r w:rsidR="0057127E">
        <w:rPr>
          <w:rFonts w:ascii="Arial" w:hAnsi="Arial" w:cs="Arial"/>
          <w:sz w:val="24"/>
          <w:szCs w:val="24"/>
        </w:rPr>
        <w:tab/>
      </w:r>
      <w:r>
        <w:rPr>
          <w:rFonts w:ascii="Arial" w:hAnsi="Arial" w:cs="Arial"/>
          <w:i/>
          <w:iCs/>
          <w:sz w:val="24"/>
          <w:szCs w:val="24"/>
        </w:rPr>
        <w:t xml:space="preserve">External interconnections </w:t>
      </w:r>
      <w:r>
        <w:rPr>
          <w:rFonts w:ascii="Arial" w:hAnsi="Arial" w:cs="Arial"/>
          <w:sz w:val="24"/>
          <w:szCs w:val="24"/>
        </w:rPr>
        <w:t xml:space="preserve">between the </w:t>
      </w:r>
      <w:r>
        <w:rPr>
          <w:rFonts w:ascii="Arial" w:hAnsi="Arial" w:cs="Arial"/>
          <w:i/>
          <w:iCs/>
          <w:sz w:val="24"/>
          <w:szCs w:val="24"/>
        </w:rPr>
        <w:t xml:space="preserve">onshore transmission system </w:t>
      </w:r>
      <w:r>
        <w:rPr>
          <w:rFonts w:ascii="Arial" w:hAnsi="Arial" w:cs="Arial"/>
          <w:sz w:val="24"/>
          <w:szCs w:val="24"/>
        </w:rPr>
        <w:t xml:space="preserve">and </w:t>
      </w:r>
      <w:r>
        <w:rPr>
          <w:rFonts w:ascii="Arial" w:hAnsi="Arial" w:cs="Arial"/>
          <w:i/>
          <w:iCs/>
          <w:sz w:val="24"/>
          <w:szCs w:val="24"/>
        </w:rPr>
        <w:t xml:space="preserve">external systems </w:t>
      </w:r>
      <w:r>
        <w:rPr>
          <w:rFonts w:ascii="Arial" w:hAnsi="Arial" w:cs="Arial"/>
          <w:sz w:val="24"/>
          <w:szCs w:val="24"/>
        </w:rPr>
        <w:t>(e.g. in Ireland &amp; France) are covered by separate agreements, which will normally be consistent with this Standard. This Standard may be specifically referenced in the relevant agreements and shall apply to the extent of that reference.</w:t>
      </w:r>
    </w:p>
    <w:p w14:paraId="38BB6B8E" w14:textId="77777777" w:rsidR="009C1403" w:rsidRDefault="00C6386D">
      <w:pPr>
        <w:tabs>
          <w:tab w:val="decimal" w:pos="144"/>
          <w:tab w:val="left" w:pos="648"/>
        </w:tabs>
        <w:kinsoku w:val="0"/>
        <w:overflowPunct w:val="0"/>
        <w:autoSpaceDE/>
        <w:autoSpaceDN/>
        <w:adjustRightInd/>
        <w:spacing w:before="204" w:line="277" w:lineRule="exact"/>
        <w:jc w:val="both"/>
        <w:textAlignment w:val="baseline"/>
        <w:rPr>
          <w:rFonts w:ascii="Arial" w:hAnsi="Arial" w:cs="Arial"/>
          <w:sz w:val="24"/>
          <w:szCs w:val="24"/>
        </w:rPr>
      </w:pPr>
      <w:r>
        <w:rPr>
          <w:rFonts w:ascii="Arial" w:hAnsi="Arial" w:cs="Arial"/>
          <w:sz w:val="24"/>
          <w:szCs w:val="24"/>
        </w:rPr>
        <w:tab/>
        <w:t>1.5</w:t>
      </w:r>
      <w:r>
        <w:rPr>
          <w:rFonts w:ascii="Arial" w:hAnsi="Arial" w:cs="Arial"/>
          <w:sz w:val="24"/>
          <w:szCs w:val="24"/>
        </w:rPr>
        <w:tab/>
        <w:t xml:space="preserve">The consideration of </w:t>
      </w:r>
      <w:r>
        <w:rPr>
          <w:rFonts w:ascii="Arial" w:hAnsi="Arial" w:cs="Arial"/>
          <w:i/>
          <w:iCs/>
          <w:sz w:val="24"/>
          <w:szCs w:val="24"/>
        </w:rPr>
        <w:t xml:space="preserve">secured events </w:t>
      </w:r>
      <w:r>
        <w:rPr>
          <w:rFonts w:ascii="Arial" w:hAnsi="Arial" w:cs="Arial"/>
          <w:sz w:val="24"/>
          <w:szCs w:val="24"/>
        </w:rPr>
        <w:t>as defined in this Standard may lead to</w:t>
      </w:r>
    </w:p>
    <w:p w14:paraId="0919EF6B" w14:textId="20880B5A" w:rsidR="009C1403" w:rsidRDefault="479F96F1">
      <w:pPr>
        <w:kinsoku w:val="0"/>
        <w:overflowPunct w:val="0"/>
        <w:autoSpaceDE/>
        <w:autoSpaceDN/>
        <w:adjustRightInd/>
        <w:spacing w:line="276" w:lineRule="exact"/>
        <w:ind w:left="648"/>
        <w:jc w:val="both"/>
        <w:textAlignment w:val="baseline"/>
        <w:rPr>
          <w:rFonts w:ascii="Arial" w:hAnsi="Arial" w:cs="Arial"/>
          <w:spacing w:val="-2"/>
          <w:sz w:val="24"/>
          <w:szCs w:val="24"/>
        </w:rPr>
      </w:pPr>
      <w:r>
        <w:rPr>
          <w:rFonts w:ascii="Arial" w:hAnsi="Arial" w:cs="Arial"/>
          <w:spacing w:val="-2"/>
          <w:sz w:val="24"/>
          <w:szCs w:val="24"/>
        </w:rPr>
        <w:t xml:space="preserve">the identification of inadequate capability of equipment or systems not owned or operated by the </w:t>
      </w:r>
      <w:ins w:id="3" w:author="Tammy Meek (NESO)" w:date="2025-01-13T10:30:00Z" w16du:dateUtc="2025-01-13T10:30:00Z">
        <w:r w:rsidR="00C6386D" w:rsidRPr="5D9186BE">
          <w:rPr>
            <w:rFonts w:ascii="Arial" w:hAnsi="Arial" w:cs="Arial"/>
            <w:i/>
            <w:iCs/>
            <w:sz w:val="24"/>
            <w:szCs w:val="24"/>
          </w:rPr>
          <w:t xml:space="preserve">transmission </w:t>
        </w:r>
      </w:ins>
      <w:r w:rsidRPr="5D9186BE">
        <w:rPr>
          <w:rFonts w:ascii="Arial" w:hAnsi="Arial" w:cs="Arial"/>
          <w:i/>
          <w:iCs/>
          <w:spacing w:val="-2"/>
          <w:sz w:val="24"/>
          <w:szCs w:val="24"/>
        </w:rPr>
        <w:t xml:space="preserve">licensees </w:t>
      </w:r>
      <w:r>
        <w:rPr>
          <w:rFonts w:ascii="Arial" w:hAnsi="Arial" w:cs="Arial"/>
          <w:spacing w:val="-2"/>
          <w:sz w:val="24"/>
          <w:szCs w:val="24"/>
        </w:rPr>
        <w:t xml:space="preserve">(for example, the overloading of lower voltage connections between </w:t>
      </w:r>
      <w:r w:rsidRPr="5D9186BE">
        <w:rPr>
          <w:rFonts w:ascii="Arial" w:hAnsi="Arial" w:cs="Arial"/>
          <w:i/>
          <w:iCs/>
          <w:spacing w:val="-2"/>
          <w:sz w:val="24"/>
          <w:szCs w:val="24"/>
        </w:rPr>
        <w:t>grid supply points</w:t>
      </w:r>
      <w:r>
        <w:rPr>
          <w:rFonts w:ascii="Arial" w:hAnsi="Arial" w:cs="Arial"/>
          <w:spacing w:val="-2"/>
          <w:sz w:val="24"/>
          <w:szCs w:val="24"/>
        </w:rPr>
        <w:t xml:space="preserve">). In such cases the </w:t>
      </w:r>
      <w:r w:rsidRPr="5D9186BE">
        <w:rPr>
          <w:rFonts w:ascii="Arial" w:hAnsi="Arial" w:cs="Arial"/>
          <w:i/>
          <w:iCs/>
          <w:spacing w:val="-2"/>
          <w:sz w:val="24"/>
          <w:szCs w:val="24"/>
        </w:rPr>
        <w:t xml:space="preserve">transmission licensees </w:t>
      </w:r>
      <w:r>
        <w:rPr>
          <w:rFonts w:ascii="Arial" w:hAnsi="Arial" w:cs="Arial"/>
          <w:spacing w:val="-2"/>
          <w:sz w:val="24"/>
          <w:szCs w:val="24"/>
        </w:rPr>
        <w:t xml:space="preserve">will notify the </w:t>
      </w:r>
      <w:r w:rsidRPr="5D9186BE">
        <w:rPr>
          <w:rFonts w:ascii="Arial" w:hAnsi="Arial" w:cs="Arial"/>
          <w:i/>
          <w:iCs/>
          <w:spacing w:val="-2"/>
          <w:sz w:val="24"/>
          <w:szCs w:val="24"/>
        </w:rPr>
        <w:t xml:space="preserve">network operators </w:t>
      </w:r>
      <w:r>
        <w:rPr>
          <w:rFonts w:ascii="Arial" w:hAnsi="Arial" w:cs="Arial"/>
          <w:spacing w:val="-2"/>
          <w:sz w:val="24"/>
          <w:szCs w:val="24"/>
        </w:rPr>
        <w:t xml:space="preserve">affected. Reinforcement or alternative operation of the </w:t>
      </w:r>
      <w:r w:rsidRPr="5D9186BE">
        <w:rPr>
          <w:rFonts w:ascii="Arial" w:hAnsi="Arial" w:cs="Arial"/>
          <w:i/>
          <w:iCs/>
          <w:spacing w:val="-2"/>
          <w:sz w:val="24"/>
          <w:szCs w:val="24"/>
        </w:rPr>
        <w:t xml:space="preserve">national electricity transmission system </w:t>
      </w:r>
      <w:r>
        <w:rPr>
          <w:rFonts w:ascii="Arial" w:hAnsi="Arial" w:cs="Arial"/>
          <w:spacing w:val="-2"/>
          <w:sz w:val="24"/>
          <w:szCs w:val="24"/>
        </w:rPr>
        <w:t xml:space="preserve">to alleviate inadequacies of equipment or systems not owned or operated by the </w:t>
      </w:r>
      <w:ins w:id="4" w:author="Tammy Meek (NESO)" w:date="2025-01-13T10:30:00Z" w16du:dateUtc="2025-01-13T10:30:00Z">
        <w:r w:rsidR="00C6386D" w:rsidRPr="5D9186BE">
          <w:rPr>
            <w:rFonts w:ascii="Arial" w:hAnsi="Arial" w:cs="Arial"/>
            <w:i/>
            <w:iCs/>
            <w:sz w:val="24"/>
            <w:szCs w:val="24"/>
          </w:rPr>
          <w:t xml:space="preserve">transmission </w:t>
        </w:r>
      </w:ins>
      <w:r w:rsidRPr="5D9186BE">
        <w:rPr>
          <w:rFonts w:ascii="Arial" w:hAnsi="Arial" w:cs="Arial"/>
          <w:i/>
          <w:iCs/>
          <w:spacing w:val="-2"/>
          <w:sz w:val="24"/>
          <w:szCs w:val="24"/>
        </w:rPr>
        <w:t xml:space="preserve">licensees </w:t>
      </w:r>
      <w:r>
        <w:rPr>
          <w:rFonts w:ascii="Arial" w:hAnsi="Arial" w:cs="Arial"/>
          <w:spacing w:val="-2"/>
          <w:sz w:val="24"/>
          <w:szCs w:val="24"/>
        </w:rPr>
        <w:t xml:space="preserve">would be undertaken where it is agreed by the </w:t>
      </w:r>
      <w:r w:rsidRPr="5D9186BE">
        <w:rPr>
          <w:rFonts w:ascii="Arial" w:hAnsi="Arial" w:cs="Arial"/>
          <w:i/>
          <w:iCs/>
          <w:spacing w:val="-2"/>
          <w:sz w:val="24"/>
          <w:szCs w:val="24"/>
        </w:rPr>
        <w:t xml:space="preserve">network operators </w:t>
      </w:r>
      <w:r>
        <w:rPr>
          <w:rFonts w:ascii="Arial" w:hAnsi="Arial" w:cs="Arial"/>
          <w:spacing w:val="-2"/>
          <w:sz w:val="24"/>
          <w:szCs w:val="24"/>
        </w:rPr>
        <w:t xml:space="preserve">affected and the relevant </w:t>
      </w:r>
      <w:ins w:id="5" w:author="Tammy Meek (NESO)" w:date="2025-01-13T10:30:00Z" w16du:dateUtc="2025-01-13T10:30:00Z">
        <w:r w:rsidR="00C6386D" w:rsidRPr="5D9186BE">
          <w:rPr>
            <w:rFonts w:ascii="Arial" w:hAnsi="Arial" w:cs="Arial"/>
            <w:i/>
            <w:iCs/>
            <w:sz w:val="24"/>
            <w:szCs w:val="24"/>
          </w:rPr>
          <w:t xml:space="preserve">transmission </w:t>
        </w:r>
      </w:ins>
      <w:r w:rsidRPr="5D9186BE">
        <w:rPr>
          <w:rFonts w:ascii="Arial" w:hAnsi="Arial" w:cs="Arial"/>
          <w:i/>
          <w:iCs/>
          <w:spacing w:val="-2"/>
          <w:sz w:val="24"/>
          <w:szCs w:val="24"/>
        </w:rPr>
        <w:t>licensees</w:t>
      </w:r>
      <w:r>
        <w:rPr>
          <w:rFonts w:ascii="Arial" w:hAnsi="Arial" w:cs="Arial"/>
          <w:spacing w:val="-2"/>
          <w:sz w:val="24"/>
          <w:szCs w:val="24"/>
        </w:rPr>
        <w:t>.</w:t>
      </w:r>
    </w:p>
    <w:p w14:paraId="4302A4A0" w14:textId="77777777" w:rsidR="009C1403" w:rsidRDefault="00C6386D">
      <w:pPr>
        <w:tabs>
          <w:tab w:val="decimal" w:pos="144"/>
          <w:tab w:val="left" w:pos="648"/>
        </w:tabs>
        <w:kinsoku w:val="0"/>
        <w:overflowPunct w:val="0"/>
        <w:autoSpaceDE/>
        <w:autoSpaceDN/>
        <w:adjustRightInd/>
        <w:spacing w:before="202" w:line="277" w:lineRule="exact"/>
        <w:textAlignment w:val="baseline"/>
        <w:rPr>
          <w:rFonts w:ascii="Arial" w:hAnsi="Arial" w:cs="Arial"/>
          <w:spacing w:val="-2"/>
          <w:sz w:val="24"/>
          <w:szCs w:val="24"/>
        </w:rPr>
      </w:pPr>
      <w:r>
        <w:rPr>
          <w:rFonts w:ascii="Arial" w:hAnsi="Arial" w:cs="Arial"/>
          <w:spacing w:val="-2"/>
          <w:sz w:val="24"/>
          <w:szCs w:val="24"/>
        </w:rPr>
        <w:tab/>
        <w:t>1.6</w:t>
      </w:r>
      <w:r>
        <w:rPr>
          <w:rFonts w:ascii="Arial" w:hAnsi="Arial" w:cs="Arial"/>
          <w:spacing w:val="-2"/>
          <w:sz w:val="24"/>
          <w:szCs w:val="24"/>
        </w:rPr>
        <w:tab/>
        <w:t>The criteria presented in this Standard represent the minimum requirements for</w:t>
      </w:r>
    </w:p>
    <w:p w14:paraId="57727646" w14:textId="77777777" w:rsidR="009C1403" w:rsidRDefault="479F96F1">
      <w:pPr>
        <w:kinsoku w:val="0"/>
        <w:overflowPunct w:val="0"/>
        <w:autoSpaceDE/>
        <w:autoSpaceDN/>
        <w:adjustRightInd/>
        <w:spacing w:line="275" w:lineRule="exact"/>
        <w:ind w:left="648"/>
        <w:jc w:val="both"/>
        <w:textAlignment w:val="baseline"/>
        <w:rPr>
          <w:rFonts w:ascii="Arial" w:hAnsi="Arial" w:cs="Arial"/>
          <w:spacing w:val="-2"/>
          <w:sz w:val="24"/>
          <w:szCs w:val="24"/>
        </w:rPr>
      </w:pPr>
      <w:r>
        <w:rPr>
          <w:rFonts w:ascii="Arial" w:hAnsi="Arial" w:cs="Arial"/>
          <w:spacing w:val="-2"/>
          <w:sz w:val="24"/>
          <w:szCs w:val="24"/>
        </w:rPr>
        <w:t xml:space="preserve">the planning and operation of the </w:t>
      </w:r>
      <w:r w:rsidRPr="5D9186BE">
        <w:rPr>
          <w:rFonts w:ascii="Arial" w:hAnsi="Arial" w:cs="Arial"/>
          <w:i/>
          <w:iCs/>
          <w:spacing w:val="-2"/>
          <w:sz w:val="24"/>
          <w:szCs w:val="24"/>
        </w:rPr>
        <w:t>national electricity transmission system</w:t>
      </w:r>
      <w:r>
        <w:rPr>
          <w:rFonts w:ascii="Arial" w:hAnsi="Arial" w:cs="Arial"/>
          <w:spacing w:val="-2"/>
          <w:sz w:val="24"/>
          <w:szCs w:val="24"/>
        </w:rPr>
        <w:t xml:space="preserve">. While it is a requirement for </w:t>
      </w:r>
      <w:r w:rsidRPr="5D9186BE">
        <w:rPr>
          <w:rFonts w:ascii="Arial" w:hAnsi="Arial" w:cs="Arial"/>
          <w:i/>
          <w:iCs/>
          <w:spacing w:val="-2"/>
          <w:sz w:val="24"/>
          <w:szCs w:val="24"/>
        </w:rPr>
        <w:t xml:space="preserve">transmission capacity </w:t>
      </w:r>
      <w:r>
        <w:rPr>
          <w:rFonts w:ascii="Arial" w:hAnsi="Arial" w:cs="Arial"/>
          <w:spacing w:val="-2"/>
          <w:sz w:val="24"/>
          <w:szCs w:val="24"/>
        </w:rPr>
        <w:t xml:space="preserve">to meet the planning criteria, it does not follow that the </w:t>
      </w:r>
      <w:r w:rsidRPr="5D9186BE">
        <w:rPr>
          <w:rFonts w:ascii="Arial" w:hAnsi="Arial" w:cs="Arial"/>
          <w:i/>
          <w:iCs/>
          <w:spacing w:val="-2"/>
          <w:sz w:val="24"/>
          <w:szCs w:val="24"/>
        </w:rPr>
        <w:t xml:space="preserve">transmission capacity </w:t>
      </w:r>
      <w:r>
        <w:rPr>
          <w:rFonts w:ascii="Arial" w:hAnsi="Arial" w:cs="Arial"/>
          <w:spacing w:val="-2"/>
          <w:sz w:val="24"/>
          <w:szCs w:val="24"/>
        </w:rPr>
        <w:t>should be reduced so that it only meets the minimum requirement of those criteria. For example, it may not be beneficial to reduce the ratings of lines to reflect lower loading levels which have arisen due to changes in the generation or demand patterns.</w:t>
      </w:r>
    </w:p>
    <w:p w14:paraId="5D3047B3" w14:textId="77777777" w:rsidR="009C1403" w:rsidRDefault="009C1403">
      <w:pPr>
        <w:widowControl/>
        <w:rPr>
          <w:sz w:val="24"/>
          <w:szCs w:val="24"/>
        </w:rPr>
        <w:sectPr w:rsidR="009C1403">
          <w:headerReference w:type="default" r:id="rId15"/>
          <w:pgSz w:w="11904" w:h="16834"/>
          <w:pgMar w:top="1420" w:right="1410" w:bottom="508" w:left="1454" w:header="720" w:footer="720" w:gutter="0"/>
          <w:cols w:space="720"/>
          <w:noEndnote/>
        </w:sectPr>
      </w:pPr>
    </w:p>
    <w:p w14:paraId="203B89ED" w14:textId="4D4ADC9D" w:rsidR="009C1403" w:rsidRDefault="00C6386D">
      <w:pPr>
        <w:kinsoku w:val="0"/>
        <w:overflowPunct w:val="0"/>
        <w:autoSpaceDE/>
        <w:autoSpaceDN/>
        <w:adjustRightInd/>
        <w:spacing w:before="5" w:line="276" w:lineRule="exact"/>
        <w:textAlignment w:val="baseline"/>
        <w:rPr>
          <w:rFonts w:ascii="Arial" w:hAnsi="Arial" w:cs="Arial"/>
          <w:b/>
          <w:bCs/>
          <w:sz w:val="24"/>
          <w:szCs w:val="24"/>
        </w:rPr>
      </w:pPr>
      <w:r>
        <w:rPr>
          <w:rFonts w:ascii="Arial" w:hAnsi="Arial" w:cs="Arial"/>
          <w:b/>
          <w:bCs/>
          <w:sz w:val="24"/>
          <w:szCs w:val="24"/>
        </w:rPr>
        <w:t>Document Structure</w:t>
      </w:r>
    </w:p>
    <w:p w14:paraId="27271228" w14:textId="77777777" w:rsidR="009C1403" w:rsidRDefault="00C6386D">
      <w:pPr>
        <w:tabs>
          <w:tab w:val="decimal" w:pos="144"/>
          <w:tab w:val="left" w:pos="648"/>
        </w:tabs>
        <w:kinsoku w:val="0"/>
        <w:overflowPunct w:val="0"/>
        <w:autoSpaceDE/>
        <w:autoSpaceDN/>
        <w:adjustRightInd/>
        <w:spacing w:before="192" w:line="277" w:lineRule="exact"/>
        <w:textAlignment w:val="baseline"/>
        <w:rPr>
          <w:rFonts w:ascii="Arial" w:hAnsi="Arial" w:cs="Arial"/>
          <w:i/>
          <w:iCs/>
          <w:sz w:val="24"/>
          <w:szCs w:val="24"/>
        </w:rPr>
      </w:pPr>
      <w:r>
        <w:rPr>
          <w:rFonts w:ascii="Arial" w:hAnsi="Arial" w:cs="Arial"/>
          <w:sz w:val="24"/>
          <w:szCs w:val="24"/>
        </w:rPr>
        <w:tab/>
        <w:t>1.7</w:t>
      </w:r>
      <w:r>
        <w:rPr>
          <w:rFonts w:ascii="Arial" w:hAnsi="Arial" w:cs="Arial"/>
          <w:sz w:val="24"/>
          <w:szCs w:val="24"/>
        </w:rPr>
        <w:tab/>
        <w:t xml:space="preserve">This Standard contains technical terms and phrases specific to </w:t>
      </w:r>
      <w:r>
        <w:rPr>
          <w:rFonts w:ascii="Arial" w:hAnsi="Arial" w:cs="Arial"/>
          <w:i/>
          <w:iCs/>
          <w:sz w:val="24"/>
          <w:szCs w:val="24"/>
        </w:rPr>
        <w:t>transmission</w:t>
      </w:r>
    </w:p>
    <w:p w14:paraId="20F03FD5" w14:textId="77777777" w:rsidR="009C1403" w:rsidRDefault="00C6386D">
      <w:pPr>
        <w:kinsoku w:val="0"/>
        <w:overflowPunct w:val="0"/>
        <w:autoSpaceDE/>
        <w:autoSpaceDN/>
        <w:adjustRightInd/>
        <w:spacing w:line="276" w:lineRule="exact"/>
        <w:ind w:left="648"/>
        <w:jc w:val="both"/>
        <w:textAlignment w:val="baseline"/>
        <w:rPr>
          <w:rFonts w:ascii="Arial" w:hAnsi="Arial" w:cs="Arial"/>
          <w:spacing w:val="-2"/>
          <w:sz w:val="24"/>
          <w:szCs w:val="24"/>
        </w:rPr>
      </w:pPr>
      <w:r>
        <w:rPr>
          <w:rFonts w:ascii="Arial" w:hAnsi="Arial" w:cs="Arial"/>
          <w:i/>
          <w:iCs/>
          <w:spacing w:val="-2"/>
          <w:sz w:val="24"/>
          <w:szCs w:val="24"/>
        </w:rPr>
        <w:t xml:space="preserve">systems </w:t>
      </w:r>
      <w:r>
        <w:rPr>
          <w:rFonts w:ascii="Arial" w:hAnsi="Arial" w:cs="Arial"/>
          <w:spacing w:val="-2"/>
          <w:sz w:val="24"/>
          <w:szCs w:val="24"/>
        </w:rPr>
        <w:t xml:space="preserve">and the Electricity Supply Industry. The meanings of some terms or phrases in this Standard may also differ from those commonly used. For this reason a ‘Terms and Definitions’ has been included as Section 11 to this document. All defined terms have been identified in the text by the use of </w:t>
      </w:r>
      <w:r>
        <w:rPr>
          <w:rFonts w:ascii="Arial" w:hAnsi="Arial" w:cs="Arial"/>
          <w:i/>
          <w:iCs/>
          <w:spacing w:val="-2"/>
          <w:sz w:val="24"/>
          <w:szCs w:val="24"/>
        </w:rPr>
        <w:t>italics</w:t>
      </w:r>
      <w:r>
        <w:rPr>
          <w:rFonts w:ascii="Arial" w:hAnsi="Arial" w:cs="Arial"/>
          <w:spacing w:val="-2"/>
          <w:sz w:val="24"/>
          <w:szCs w:val="24"/>
        </w:rPr>
        <w:t>.</w:t>
      </w:r>
    </w:p>
    <w:p w14:paraId="3BCD83CE" w14:textId="77777777" w:rsidR="009C1403" w:rsidRDefault="00C6386D">
      <w:pPr>
        <w:tabs>
          <w:tab w:val="decimal" w:pos="144"/>
          <w:tab w:val="left" w:pos="648"/>
        </w:tabs>
        <w:kinsoku w:val="0"/>
        <w:overflowPunct w:val="0"/>
        <w:autoSpaceDE/>
        <w:autoSpaceDN/>
        <w:adjustRightInd/>
        <w:spacing w:before="188" w:line="277" w:lineRule="exact"/>
        <w:textAlignment w:val="baseline"/>
        <w:rPr>
          <w:rFonts w:ascii="Arial" w:hAnsi="Arial" w:cs="Arial"/>
          <w:i/>
          <w:iCs/>
          <w:spacing w:val="-1"/>
          <w:sz w:val="24"/>
          <w:szCs w:val="24"/>
        </w:rPr>
      </w:pPr>
      <w:r>
        <w:rPr>
          <w:rFonts w:ascii="Arial" w:hAnsi="Arial" w:cs="Arial"/>
          <w:spacing w:val="-1"/>
          <w:sz w:val="24"/>
          <w:szCs w:val="24"/>
        </w:rPr>
        <w:tab/>
        <w:t>1.8</w:t>
      </w:r>
      <w:r>
        <w:rPr>
          <w:rFonts w:ascii="Arial" w:hAnsi="Arial" w:cs="Arial"/>
          <w:spacing w:val="-1"/>
          <w:sz w:val="24"/>
          <w:szCs w:val="24"/>
        </w:rPr>
        <w:tab/>
        <w:t xml:space="preserve">The criteria and methodologies applicable to the </w:t>
      </w:r>
      <w:r>
        <w:rPr>
          <w:rFonts w:ascii="Arial" w:hAnsi="Arial" w:cs="Arial"/>
          <w:i/>
          <w:iCs/>
          <w:spacing w:val="-1"/>
          <w:sz w:val="24"/>
          <w:szCs w:val="24"/>
        </w:rPr>
        <w:t>onshore transmission system</w:t>
      </w:r>
    </w:p>
    <w:p w14:paraId="56463CDE" w14:textId="77777777" w:rsidR="009C1403" w:rsidRDefault="00C6386D">
      <w:pPr>
        <w:kinsoku w:val="0"/>
        <w:overflowPunct w:val="0"/>
        <w:autoSpaceDE/>
        <w:autoSpaceDN/>
        <w:adjustRightInd/>
        <w:spacing w:before="1" w:line="277" w:lineRule="exact"/>
        <w:ind w:left="648"/>
        <w:jc w:val="both"/>
        <w:textAlignment w:val="baseline"/>
        <w:rPr>
          <w:rFonts w:ascii="Arial" w:hAnsi="Arial" w:cs="Arial"/>
          <w:sz w:val="24"/>
          <w:szCs w:val="24"/>
        </w:rPr>
      </w:pPr>
      <w:r>
        <w:rPr>
          <w:rFonts w:ascii="Arial" w:hAnsi="Arial" w:cs="Arial"/>
          <w:sz w:val="24"/>
          <w:szCs w:val="24"/>
        </w:rPr>
        <w:t xml:space="preserve">differ in certain respects from those applicable to the </w:t>
      </w:r>
      <w:r>
        <w:rPr>
          <w:rFonts w:ascii="Arial" w:hAnsi="Arial" w:cs="Arial"/>
          <w:i/>
          <w:iCs/>
          <w:sz w:val="24"/>
          <w:szCs w:val="24"/>
        </w:rPr>
        <w:t>offshore transmission systems</w:t>
      </w:r>
      <w:r>
        <w:rPr>
          <w:rFonts w:ascii="Arial" w:hAnsi="Arial" w:cs="Arial"/>
          <w:sz w:val="24"/>
          <w:szCs w:val="24"/>
        </w:rPr>
        <w:t xml:space="preserve">. In view of this, the two sets of criteria and methodologies are presented separately for clarity. The criteria and methodologies applicable to the </w:t>
      </w:r>
      <w:r>
        <w:rPr>
          <w:rFonts w:ascii="Arial" w:hAnsi="Arial" w:cs="Arial"/>
          <w:i/>
          <w:iCs/>
          <w:sz w:val="24"/>
          <w:szCs w:val="24"/>
        </w:rPr>
        <w:t xml:space="preserve">onshore transmission system </w:t>
      </w:r>
      <w:r>
        <w:rPr>
          <w:rFonts w:ascii="Arial" w:hAnsi="Arial" w:cs="Arial"/>
          <w:sz w:val="24"/>
          <w:szCs w:val="24"/>
        </w:rPr>
        <w:t xml:space="preserve">are presented in Sections 2 to 6 and the criteria and methodologies applicable to </w:t>
      </w:r>
      <w:r>
        <w:rPr>
          <w:rFonts w:ascii="Arial" w:hAnsi="Arial" w:cs="Arial"/>
          <w:i/>
          <w:iCs/>
          <w:sz w:val="24"/>
          <w:szCs w:val="24"/>
        </w:rPr>
        <w:t xml:space="preserve">offshore transmission systems </w:t>
      </w:r>
      <w:r>
        <w:rPr>
          <w:rFonts w:ascii="Arial" w:hAnsi="Arial" w:cs="Arial"/>
          <w:sz w:val="24"/>
          <w:szCs w:val="24"/>
        </w:rPr>
        <w:t>are presented in Sections 7 to 10.</w:t>
      </w:r>
    </w:p>
    <w:p w14:paraId="5F99F1FB" w14:textId="77777777" w:rsidR="009C1403" w:rsidRDefault="00C6386D">
      <w:pPr>
        <w:kinsoku w:val="0"/>
        <w:overflowPunct w:val="0"/>
        <w:autoSpaceDE/>
        <w:autoSpaceDN/>
        <w:adjustRightInd/>
        <w:spacing w:before="204" w:line="276" w:lineRule="exact"/>
        <w:textAlignment w:val="baseline"/>
        <w:rPr>
          <w:rFonts w:ascii="Arial" w:hAnsi="Arial" w:cs="Arial"/>
          <w:b/>
          <w:bCs/>
          <w:spacing w:val="-1"/>
          <w:sz w:val="24"/>
          <w:szCs w:val="24"/>
        </w:rPr>
      </w:pPr>
      <w:r>
        <w:rPr>
          <w:rFonts w:ascii="Arial" w:hAnsi="Arial" w:cs="Arial"/>
          <w:b/>
          <w:bCs/>
          <w:spacing w:val="-1"/>
          <w:sz w:val="24"/>
          <w:szCs w:val="24"/>
        </w:rPr>
        <w:t>Onshore Criteria and Methodologies</w:t>
      </w:r>
    </w:p>
    <w:p w14:paraId="2FE50227" w14:textId="77777777" w:rsidR="009C1403" w:rsidRDefault="00C6386D">
      <w:pPr>
        <w:tabs>
          <w:tab w:val="decimal" w:pos="144"/>
          <w:tab w:val="left" w:pos="648"/>
        </w:tabs>
        <w:kinsoku w:val="0"/>
        <w:overflowPunct w:val="0"/>
        <w:autoSpaceDE/>
        <w:autoSpaceDN/>
        <w:adjustRightInd/>
        <w:spacing w:before="184" w:line="277" w:lineRule="exact"/>
        <w:textAlignment w:val="baseline"/>
        <w:rPr>
          <w:rFonts w:ascii="Arial" w:hAnsi="Arial" w:cs="Arial"/>
          <w:sz w:val="24"/>
          <w:szCs w:val="24"/>
        </w:rPr>
      </w:pPr>
      <w:r>
        <w:rPr>
          <w:rFonts w:ascii="Arial" w:hAnsi="Arial" w:cs="Arial"/>
          <w:sz w:val="24"/>
          <w:szCs w:val="24"/>
        </w:rPr>
        <w:tab/>
        <w:t>1.9</w:t>
      </w:r>
      <w:r>
        <w:rPr>
          <w:rFonts w:ascii="Arial" w:hAnsi="Arial" w:cs="Arial"/>
          <w:sz w:val="24"/>
          <w:szCs w:val="24"/>
        </w:rPr>
        <w:tab/>
        <w:t>For ease of use, the criteria and methodologies relating to the planning of the</w:t>
      </w:r>
    </w:p>
    <w:p w14:paraId="7F904F15" w14:textId="77777777" w:rsidR="009C1403" w:rsidRDefault="00C6386D">
      <w:pPr>
        <w:kinsoku w:val="0"/>
        <w:overflowPunct w:val="0"/>
        <w:autoSpaceDE/>
        <w:autoSpaceDN/>
        <w:adjustRightInd/>
        <w:spacing w:before="3" w:line="277" w:lineRule="exact"/>
        <w:ind w:left="648"/>
        <w:jc w:val="both"/>
        <w:textAlignment w:val="baseline"/>
        <w:rPr>
          <w:rFonts w:ascii="Arial" w:hAnsi="Arial" w:cs="Arial"/>
          <w:sz w:val="24"/>
          <w:szCs w:val="24"/>
        </w:rPr>
      </w:pPr>
      <w:r>
        <w:rPr>
          <w:rFonts w:ascii="Arial" w:hAnsi="Arial" w:cs="Arial"/>
          <w:i/>
          <w:iCs/>
          <w:sz w:val="24"/>
          <w:szCs w:val="24"/>
        </w:rPr>
        <w:t xml:space="preserve">onshore transmission system </w:t>
      </w:r>
      <w:r>
        <w:rPr>
          <w:rFonts w:ascii="Arial" w:hAnsi="Arial" w:cs="Arial"/>
          <w:sz w:val="24"/>
          <w:szCs w:val="24"/>
        </w:rPr>
        <w:t xml:space="preserve">have been presented according to the functional parts of the </w:t>
      </w:r>
      <w:r>
        <w:rPr>
          <w:rFonts w:ascii="Arial" w:hAnsi="Arial" w:cs="Arial"/>
          <w:i/>
          <w:iCs/>
          <w:sz w:val="24"/>
          <w:szCs w:val="24"/>
        </w:rPr>
        <w:t xml:space="preserve">onshore transmission system </w:t>
      </w:r>
      <w:r>
        <w:rPr>
          <w:rFonts w:ascii="Arial" w:hAnsi="Arial" w:cs="Arial"/>
          <w:sz w:val="24"/>
          <w:szCs w:val="24"/>
        </w:rPr>
        <w:t xml:space="preserve">to which they primarily apply. These parts are the </w:t>
      </w:r>
      <w:r>
        <w:rPr>
          <w:rFonts w:ascii="Arial" w:hAnsi="Arial" w:cs="Arial"/>
          <w:i/>
          <w:iCs/>
          <w:sz w:val="24"/>
          <w:szCs w:val="24"/>
        </w:rPr>
        <w:t xml:space="preserve">generation points of connection </w:t>
      </w:r>
      <w:r>
        <w:rPr>
          <w:rFonts w:ascii="Arial" w:hAnsi="Arial" w:cs="Arial"/>
          <w:sz w:val="24"/>
          <w:szCs w:val="24"/>
        </w:rPr>
        <w:t xml:space="preserve">at which </w:t>
      </w:r>
      <w:r>
        <w:rPr>
          <w:rFonts w:ascii="Arial" w:hAnsi="Arial" w:cs="Arial"/>
          <w:i/>
          <w:iCs/>
          <w:sz w:val="24"/>
          <w:szCs w:val="24"/>
        </w:rPr>
        <w:t xml:space="preserve">power stations </w:t>
      </w:r>
      <w:r>
        <w:rPr>
          <w:rFonts w:ascii="Arial" w:hAnsi="Arial" w:cs="Arial"/>
          <w:sz w:val="24"/>
          <w:szCs w:val="24"/>
        </w:rPr>
        <w:t xml:space="preserve">feed into the </w:t>
      </w:r>
      <w:r>
        <w:rPr>
          <w:rFonts w:ascii="Arial" w:hAnsi="Arial" w:cs="Arial"/>
          <w:i/>
          <w:iCs/>
          <w:sz w:val="24"/>
          <w:szCs w:val="24"/>
        </w:rPr>
        <w:t xml:space="preserve">Main Interconnected Transmission System (MITS) </w:t>
      </w:r>
      <w:r>
        <w:rPr>
          <w:rFonts w:ascii="Arial" w:hAnsi="Arial" w:cs="Arial"/>
          <w:sz w:val="24"/>
          <w:szCs w:val="24"/>
        </w:rPr>
        <w:t xml:space="preserve">through the remainder of the </w:t>
      </w:r>
      <w:r>
        <w:rPr>
          <w:rFonts w:ascii="Arial" w:hAnsi="Arial" w:cs="Arial"/>
          <w:i/>
          <w:iCs/>
          <w:sz w:val="24"/>
          <w:szCs w:val="24"/>
        </w:rPr>
        <w:t xml:space="preserve">MITS </w:t>
      </w:r>
      <w:r>
        <w:rPr>
          <w:rFonts w:ascii="Arial" w:hAnsi="Arial" w:cs="Arial"/>
          <w:sz w:val="24"/>
          <w:szCs w:val="24"/>
        </w:rPr>
        <w:t xml:space="preserve">to the </w:t>
      </w:r>
      <w:r>
        <w:rPr>
          <w:rFonts w:ascii="Arial" w:hAnsi="Arial" w:cs="Arial"/>
          <w:i/>
          <w:iCs/>
          <w:sz w:val="24"/>
          <w:szCs w:val="24"/>
        </w:rPr>
        <w:t xml:space="preserve">Grid Supply Points (GSP) </w:t>
      </w:r>
      <w:r>
        <w:rPr>
          <w:rFonts w:ascii="Arial" w:hAnsi="Arial" w:cs="Arial"/>
          <w:sz w:val="24"/>
          <w:szCs w:val="24"/>
        </w:rPr>
        <w:t>where demand is connected. These parts are illustrated schematically in Figure 1.1.</w:t>
      </w:r>
    </w:p>
    <w:p w14:paraId="5E36CC51" w14:textId="77777777" w:rsidR="009C1403" w:rsidRDefault="009C1403">
      <w:pPr>
        <w:widowControl/>
        <w:rPr>
          <w:sz w:val="24"/>
          <w:szCs w:val="24"/>
        </w:rPr>
        <w:sectPr w:rsidR="009C1403">
          <w:headerReference w:type="default" r:id="rId16"/>
          <w:pgSz w:w="11904" w:h="16834"/>
          <w:pgMar w:top="1460" w:right="1417" w:bottom="508" w:left="1447" w:header="720" w:footer="720" w:gutter="0"/>
          <w:cols w:space="720"/>
          <w:noEndnote/>
        </w:sectPr>
      </w:pPr>
    </w:p>
    <w:p w14:paraId="77492AA5" w14:textId="33B82A87" w:rsidR="009C1403" w:rsidRDefault="00C6386D">
      <w:pPr>
        <w:kinsoku w:val="0"/>
        <w:overflowPunct w:val="0"/>
        <w:autoSpaceDE/>
        <w:autoSpaceDN/>
        <w:adjustRightInd/>
        <w:spacing w:before="8" w:line="277" w:lineRule="exact"/>
        <w:jc w:val="center"/>
        <w:textAlignment w:val="baseline"/>
        <w:rPr>
          <w:rFonts w:ascii="Arial" w:hAnsi="Arial" w:cs="Arial"/>
          <w:i/>
          <w:iCs/>
          <w:sz w:val="24"/>
          <w:szCs w:val="24"/>
        </w:rPr>
      </w:pPr>
      <w:r>
        <w:rPr>
          <w:noProof/>
          <w:color w:val="2B579A"/>
          <w:shd w:val="clear" w:color="auto" w:fill="E6E6E6"/>
        </w:rPr>
        <mc:AlternateContent>
          <mc:Choice Requires="wps">
            <w:drawing>
              <wp:anchor distT="0" distB="0" distL="0" distR="0" simplePos="0" relativeHeight="251658240" behindDoc="1" locked="0" layoutInCell="0" allowOverlap="1" wp14:anchorId="393655F1" wp14:editId="0F62119C">
                <wp:simplePos x="0" y="0"/>
                <wp:positionH relativeFrom="page">
                  <wp:posOffset>923290</wp:posOffset>
                </wp:positionH>
                <wp:positionV relativeFrom="page">
                  <wp:posOffset>914400</wp:posOffset>
                </wp:positionV>
                <wp:extent cx="4465955" cy="5004435"/>
                <wp:effectExtent l="0" t="0" r="0" b="0"/>
                <wp:wrapSquare wrapText="bothSides"/>
                <wp:docPr id="263" name="Text Box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5955" cy="5004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F568BD"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655F1" id="_x0000_t202" coordsize="21600,21600" o:spt="202" path="m,l,21600r21600,l21600,xe">
                <v:stroke joinstyle="miter"/>
                <v:path gradientshapeok="t" o:connecttype="rect"/>
              </v:shapetype>
              <v:shape id="Text Box 263" o:spid="_x0000_s1026" type="#_x0000_t202" style="position:absolute;left:0;text-align:left;margin-left:72.7pt;margin-top:1in;width:351.65pt;height:394.0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" o:allowincell="f" stroked="f">
                <v:fill opacity="0"/>
                <v:textbox inset="0,0,0,0">
                  <w:txbxContent>
                    <w:p w14:paraId="5BF568B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1" behindDoc="0" locked="0" layoutInCell="0" allowOverlap="1" wp14:anchorId="748BE367" wp14:editId="3AF21912">
                <wp:simplePos x="0" y="0"/>
                <wp:positionH relativeFrom="page">
                  <wp:posOffset>923290</wp:posOffset>
                </wp:positionH>
                <wp:positionV relativeFrom="page">
                  <wp:posOffset>917575</wp:posOffset>
                </wp:positionV>
                <wp:extent cx="4450080" cy="4809490"/>
                <wp:effectExtent l="0" t="0" r="0" b="0"/>
                <wp:wrapSquare wrapText="bothSides"/>
                <wp:docPr id="262"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48094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0A6D87" w14:textId="74484D17"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697D170D" wp14:editId="1049A4EA">
                                  <wp:extent cx="4450080" cy="48082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0080" cy="480822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8BE367" id="Text Box 262" o:spid="_x0000_s1027" type="#_x0000_t202" style="position:absolute;left:0;text-align:left;margin-left:72.7pt;margin-top:72.25pt;width:350.4pt;height:378.7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" o:allowincell="f" stroked="f">
                <v:fill opacity="0"/>
                <v:textbox inset="0,0,0,0">
                  <w:txbxContent>
                    <w:p w14:paraId="130A6D87" w14:textId="74484D17"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697D170D" wp14:editId="1049A4EA">
                            <wp:extent cx="4450080" cy="48082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50080" cy="480822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2" behindDoc="0" locked="0" layoutInCell="0" allowOverlap="1" wp14:anchorId="359FD2FD" wp14:editId="006822AA">
                <wp:simplePos x="0" y="0"/>
                <wp:positionH relativeFrom="page">
                  <wp:posOffset>4930775</wp:posOffset>
                </wp:positionH>
                <wp:positionV relativeFrom="page">
                  <wp:posOffset>2307590</wp:posOffset>
                </wp:positionV>
                <wp:extent cx="458470" cy="1947545"/>
                <wp:effectExtent l="0" t="0" r="0" b="0"/>
                <wp:wrapSquare wrapText="bothSides"/>
                <wp:docPr id="261"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9475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2255DA" w14:textId="77777777" w:rsidR="009C1403" w:rsidRDefault="00C6386D">
                            <w:pPr>
                              <w:kinsoku w:val="0"/>
                              <w:overflowPunct w:val="0"/>
                              <w:autoSpaceDE/>
                              <w:autoSpaceDN/>
                              <w:adjustRightInd/>
                              <w:spacing w:before="30" w:line="154" w:lineRule="exact"/>
                              <w:textAlignment w:val="baseline"/>
                              <w:rPr>
                                <w:rFonts w:ascii="Arial" w:hAnsi="Arial" w:cs="Arial"/>
                                <w:i/>
                                <w:iCs/>
                                <w:spacing w:val="-4"/>
                                <w:sz w:val="16"/>
                                <w:szCs w:val="16"/>
                              </w:rPr>
                            </w:pPr>
                            <w:r>
                              <w:rPr>
                                <w:rFonts w:ascii="Arial" w:hAnsi="Arial" w:cs="Arial"/>
                                <w:i/>
                                <w:iCs/>
                                <w:spacing w:val="-4"/>
                                <w:sz w:val="16"/>
                                <w:szCs w:val="16"/>
                              </w:rPr>
                              <w:t>Main Interconnected Transmission System</w:t>
                            </w:r>
                          </w:p>
                          <w:p w14:paraId="2D44667C" w14:textId="77777777" w:rsidR="009C1403" w:rsidRDefault="00C6386D">
                            <w:pPr>
                              <w:kinsoku w:val="0"/>
                              <w:overflowPunct w:val="0"/>
                              <w:autoSpaceDE/>
                              <w:autoSpaceDN/>
                              <w:adjustRightInd/>
                              <w:spacing w:before="129" w:after="19" w:line="192" w:lineRule="exact"/>
                              <w:jc w:val="center"/>
                              <w:textAlignment w:val="baseline"/>
                              <w:rPr>
                                <w:rFonts w:ascii="Arial" w:hAnsi="Arial" w:cs="Arial"/>
                                <w:sz w:val="16"/>
                                <w:szCs w:val="16"/>
                              </w:rPr>
                            </w:pPr>
                            <w:r>
                              <w:rPr>
                                <w:rFonts w:ascii="Arial" w:hAnsi="Arial" w:cs="Arial"/>
                                <w:i/>
                                <w:iCs/>
                                <w:sz w:val="16"/>
                                <w:szCs w:val="16"/>
                              </w:rPr>
                              <w:t>(MITS)</w:t>
                            </w:r>
                            <w:r>
                              <w:rPr>
                                <w:rFonts w:ascii="Arial" w:hAnsi="Arial" w:cs="Arial"/>
                                <w:i/>
                                <w:iCs/>
                                <w:sz w:val="16"/>
                                <w:szCs w:val="16"/>
                              </w:rPr>
                              <w:br/>
                            </w:r>
                            <w:r>
                              <w:rPr>
                                <w:rFonts w:ascii="Arial" w:hAnsi="Arial" w:cs="Arial"/>
                                <w:sz w:val="16"/>
                                <w:szCs w:val="16"/>
                              </w:rPr>
                              <w:t>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FD2FD" id="Text Box 261" o:spid="_x0000_s1028" type="#_x0000_t202" style="position:absolute;left:0;text-align:left;margin-left:388.25pt;margin-top:181.7pt;width:36.1pt;height:153.35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" o:allowincell="f" stroked="f">
                <v:fill opacity="0"/>
                <v:textbox style="layout-flow:vertical;mso-layout-flow-alt:bottom-to-top" inset="0,0,0,0">
                  <w:txbxContent>
                    <w:p w14:paraId="512255DA" w14:textId="77777777" w:rsidR="009C1403" w:rsidRDefault="00C6386D">
                      <w:pPr>
                        <w:kinsoku w:val="0"/>
                        <w:overflowPunct w:val="0"/>
                        <w:autoSpaceDE/>
                        <w:autoSpaceDN/>
                        <w:adjustRightInd/>
                        <w:spacing w:before="30" w:line="154" w:lineRule="exact"/>
                        <w:textAlignment w:val="baseline"/>
                        <w:rPr>
                          <w:rFonts w:ascii="Arial" w:hAnsi="Arial" w:cs="Arial"/>
                          <w:i/>
                          <w:iCs/>
                          <w:spacing w:val="-4"/>
                          <w:sz w:val="16"/>
                          <w:szCs w:val="16"/>
                        </w:rPr>
                      </w:pPr>
                      <w:r>
                        <w:rPr>
                          <w:rFonts w:ascii="Arial" w:hAnsi="Arial" w:cs="Arial"/>
                          <w:i/>
                          <w:iCs/>
                          <w:spacing w:val="-4"/>
                          <w:sz w:val="16"/>
                          <w:szCs w:val="16"/>
                        </w:rPr>
                        <w:t>Main Interconnected Transmission System</w:t>
                      </w:r>
                    </w:p>
                    <w:p w14:paraId="2D44667C" w14:textId="77777777" w:rsidR="009C1403" w:rsidRDefault="00C6386D">
                      <w:pPr>
                        <w:kinsoku w:val="0"/>
                        <w:overflowPunct w:val="0"/>
                        <w:autoSpaceDE/>
                        <w:autoSpaceDN/>
                        <w:adjustRightInd/>
                        <w:spacing w:before="129" w:after="19" w:line="192" w:lineRule="exact"/>
                        <w:jc w:val="center"/>
                        <w:textAlignment w:val="baseline"/>
                        <w:rPr>
                          <w:rFonts w:ascii="Arial" w:hAnsi="Arial" w:cs="Arial"/>
                          <w:sz w:val="16"/>
                          <w:szCs w:val="16"/>
                        </w:rPr>
                      </w:pPr>
                      <w:r>
                        <w:rPr>
                          <w:rFonts w:ascii="Arial" w:hAnsi="Arial" w:cs="Arial"/>
                          <w:i/>
                          <w:iCs/>
                          <w:sz w:val="16"/>
                          <w:szCs w:val="16"/>
                        </w:rPr>
                        <w:t>(MITS)</w:t>
                      </w:r>
                      <w:r>
                        <w:rPr>
                          <w:rFonts w:ascii="Arial" w:hAnsi="Arial" w:cs="Arial"/>
                          <w:i/>
                          <w:iCs/>
                          <w:sz w:val="16"/>
                          <w:szCs w:val="16"/>
                        </w:rPr>
                        <w:br/>
                      </w:r>
                      <w:r>
                        <w:rPr>
                          <w:rFonts w:ascii="Arial" w:hAnsi="Arial" w:cs="Arial"/>
                          <w:sz w:val="16"/>
                          <w:szCs w:val="16"/>
                        </w:rPr>
                        <w:t>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3" behindDoc="0" locked="0" layoutInCell="0" allowOverlap="1" wp14:anchorId="4F6E1564" wp14:editId="59CED630">
                <wp:simplePos x="0" y="0"/>
                <wp:positionH relativeFrom="page">
                  <wp:posOffset>923290</wp:posOffset>
                </wp:positionH>
                <wp:positionV relativeFrom="page">
                  <wp:posOffset>1880235</wp:posOffset>
                </wp:positionV>
                <wp:extent cx="810895" cy="118745"/>
                <wp:effectExtent l="0" t="0" r="0" b="0"/>
                <wp:wrapSquare wrapText="bothSides"/>
                <wp:docPr id="260"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895" cy="1187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3ACA49" w14:textId="77777777" w:rsidR="009C1403" w:rsidRDefault="00C6386D">
                            <w:pPr>
                              <w:kinsoku w:val="0"/>
                              <w:overflowPunct w:val="0"/>
                              <w:autoSpaceDE/>
                              <w:autoSpaceDN/>
                              <w:adjustRightInd/>
                              <w:spacing w:before="1" w:line="177" w:lineRule="exact"/>
                              <w:textAlignment w:val="baseline"/>
                              <w:rPr>
                                <w:rFonts w:ascii="Arial" w:hAnsi="Arial" w:cs="Arial"/>
                                <w:i/>
                                <w:iCs/>
                                <w:spacing w:val="-5"/>
                                <w:sz w:val="16"/>
                                <w:szCs w:val="16"/>
                              </w:rPr>
                            </w:pPr>
                            <w:r>
                              <w:rPr>
                                <w:rFonts w:ascii="Arial" w:hAnsi="Arial" w:cs="Arial"/>
                                <w:i/>
                                <w:iCs/>
                                <w:spacing w:val="-5"/>
                                <w:sz w:val="16"/>
                                <w:szCs w:val="16"/>
                              </w:rPr>
                              <w:t>Generation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E1564" id="Text Box 260" o:spid="_x0000_s1029" type="#_x0000_t202" style="position:absolute;left:0;text-align:left;margin-left:72.7pt;margin-top:148.05pt;width:63.85pt;height:9.35pt;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" o:allowincell="f" stroked="f">
                <v:fill opacity="0"/>
                <v:textbox inset="0,0,0,0">
                  <w:txbxContent>
                    <w:p w14:paraId="433ACA49" w14:textId="77777777" w:rsidR="009C1403" w:rsidRDefault="00C6386D">
                      <w:pPr>
                        <w:kinsoku w:val="0"/>
                        <w:overflowPunct w:val="0"/>
                        <w:autoSpaceDE/>
                        <w:autoSpaceDN/>
                        <w:adjustRightInd/>
                        <w:spacing w:before="1" w:line="177" w:lineRule="exact"/>
                        <w:textAlignment w:val="baseline"/>
                        <w:rPr>
                          <w:rFonts w:ascii="Arial" w:hAnsi="Arial" w:cs="Arial"/>
                          <w:i/>
                          <w:iCs/>
                          <w:spacing w:val="-5"/>
                          <w:sz w:val="16"/>
                          <w:szCs w:val="16"/>
                        </w:rPr>
                      </w:pPr>
                      <w:r>
                        <w:rPr>
                          <w:rFonts w:ascii="Arial" w:hAnsi="Arial" w:cs="Arial"/>
                          <w:i/>
                          <w:iCs/>
                          <w:spacing w:val="-5"/>
                          <w:sz w:val="16"/>
                          <w:szCs w:val="16"/>
                        </w:rPr>
                        <w:t>Generation circuit</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4" behindDoc="0" locked="0" layoutInCell="0" allowOverlap="1" wp14:anchorId="4D37833B" wp14:editId="0A415363">
                <wp:simplePos x="0" y="0"/>
                <wp:positionH relativeFrom="page">
                  <wp:posOffset>984250</wp:posOffset>
                </wp:positionH>
                <wp:positionV relativeFrom="page">
                  <wp:posOffset>2388870</wp:posOffset>
                </wp:positionV>
                <wp:extent cx="1408430" cy="118745"/>
                <wp:effectExtent l="0" t="0" r="0" b="0"/>
                <wp:wrapSquare wrapText="bothSides"/>
                <wp:docPr id="259"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8430" cy="1187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9E4742" w14:textId="77777777" w:rsidR="009C1403" w:rsidRDefault="00C6386D">
                            <w:pPr>
                              <w:kinsoku w:val="0"/>
                              <w:overflowPunct w:val="0"/>
                              <w:autoSpaceDE/>
                              <w:autoSpaceDN/>
                              <w:adjustRightInd/>
                              <w:spacing w:before="1" w:line="182" w:lineRule="exact"/>
                              <w:textAlignment w:val="baseline"/>
                              <w:rPr>
                                <w:rFonts w:ascii="Arial" w:hAnsi="Arial" w:cs="Arial"/>
                                <w:i/>
                                <w:iCs/>
                                <w:spacing w:val="-3"/>
                                <w:sz w:val="16"/>
                                <w:szCs w:val="16"/>
                              </w:rPr>
                            </w:pPr>
                            <w:r>
                              <w:rPr>
                                <w:rFonts w:ascii="Arial" w:hAnsi="Arial" w:cs="Arial"/>
                                <w:i/>
                                <w:iCs/>
                                <w:spacing w:val="-3"/>
                                <w:sz w:val="16"/>
                                <w:szCs w:val="16"/>
                              </w:rPr>
                              <w:t>Generation point of connection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7833B" id="Text Box 259" o:spid="_x0000_s1030" type="#_x0000_t202" style="position:absolute;left:0;text-align:left;margin-left:77.5pt;margin-top:188.1pt;width:110.9pt;height:9.35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" o:allowincell="f" stroked="f">
                <v:fill opacity="0"/>
                <v:textbox inset="0,0,0,0">
                  <w:txbxContent>
                    <w:p w14:paraId="5F9E4742" w14:textId="77777777" w:rsidR="009C1403" w:rsidRDefault="00C6386D">
                      <w:pPr>
                        <w:kinsoku w:val="0"/>
                        <w:overflowPunct w:val="0"/>
                        <w:autoSpaceDE/>
                        <w:autoSpaceDN/>
                        <w:adjustRightInd/>
                        <w:spacing w:before="1" w:line="182" w:lineRule="exact"/>
                        <w:textAlignment w:val="baseline"/>
                        <w:rPr>
                          <w:rFonts w:ascii="Arial" w:hAnsi="Arial" w:cs="Arial"/>
                          <w:i/>
                          <w:iCs/>
                          <w:spacing w:val="-3"/>
                          <w:sz w:val="16"/>
                          <w:szCs w:val="16"/>
                        </w:rPr>
                      </w:pPr>
                      <w:r>
                        <w:rPr>
                          <w:rFonts w:ascii="Arial" w:hAnsi="Arial" w:cs="Arial"/>
                          <w:i/>
                          <w:iCs/>
                          <w:spacing w:val="-3"/>
                          <w:sz w:val="16"/>
                          <w:szCs w:val="16"/>
                        </w:rPr>
                        <w:t xml:space="preserve">Generation </w:t>
                      </w:r>
                      <w:r>
                        <w:rPr>
                          <w:rFonts w:ascii="Arial" w:hAnsi="Arial" w:cs="Arial"/>
                          <w:i/>
                          <w:iCs/>
                          <w:spacing w:val="-3"/>
                          <w:sz w:val="16"/>
                          <w:szCs w:val="16"/>
                        </w:rPr>
                        <w:t>point of connection</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5" behindDoc="0" locked="0" layoutInCell="0" allowOverlap="1" wp14:anchorId="65B24978" wp14:editId="48661FAE">
                <wp:simplePos x="0" y="0"/>
                <wp:positionH relativeFrom="page">
                  <wp:posOffset>4513580</wp:posOffset>
                </wp:positionH>
                <wp:positionV relativeFrom="page">
                  <wp:posOffset>2438400</wp:posOffset>
                </wp:positionV>
                <wp:extent cx="119380" cy="335280"/>
                <wp:effectExtent l="0" t="0" r="0" b="0"/>
                <wp:wrapSquare wrapText="bothSides"/>
                <wp:docPr id="258"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 cy="3352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91D00D" w14:textId="77777777" w:rsidR="009C1403" w:rsidRDefault="00C6386D">
                            <w:pPr>
                              <w:kinsoku w:val="0"/>
                              <w:overflowPunct w:val="0"/>
                              <w:autoSpaceDE/>
                              <w:autoSpaceDN/>
                              <w:adjustRightInd/>
                              <w:spacing w:before="34" w:line="144" w:lineRule="exact"/>
                              <w:textAlignment w:val="baseline"/>
                              <w:rPr>
                                <w:rFonts w:ascii="Arial" w:hAnsi="Arial" w:cs="Arial"/>
                                <w:spacing w:val="-24"/>
                                <w:sz w:val="16"/>
                                <w:szCs w:val="16"/>
                              </w:rPr>
                            </w:pPr>
                            <w:r>
                              <w:rPr>
                                <w:rFonts w:ascii="Arial" w:hAnsi="Arial" w:cs="Arial"/>
                                <w:spacing w:val="-24"/>
                                <w:sz w:val="16"/>
                                <w:szCs w:val="16"/>
                              </w:rPr>
                              <w:t>overlap</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24978" id="Text Box 258" o:spid="_x0000_s1031" type="#_x0000_t202" style="position:absolute;left:0;text-align:left;margin-left:355.4pt;margin-top:192pt;width:9.4pt;height:26.4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" o:allowincell="f" stroked="f">
                <v:fill opacity="0"/>
                <v:textbox style="layout-flow:vertical;mso-layout-flow-alt:bottom-to-top" inset="0,0,0,0">
                  <w:txbxContent>
                    <w:p w14:paraId="3B91D00D" w14:textId="77777777" w:rsidR="009C1403" w:rsidRDefault="00C6386D">
                      <w:pPr>
                        <w:kinsoku w:val="0"/>
                        <w:overflowPunct w:val="0"/>
                        <w:autoSpaceDE/>
                        <w:autoSpaceDN/>
                        <w:adjustRightInd/>
                        <w:spacing w:before="34" w:line="144" w:lineRule="exact"/>
                        <w:textAlignment w:val="baseline"/>
                        <w:rPr>
                          <w:rFonts w:ascii="Arial" w:hAnsi="Arial" w:cs="Arial"/>
                          <w:spacing w:val="-24"/>
                          <w:sz w:val="16"/>
                          <w:szCs w:val="16"/>
                        </w:rPr>
                      </w:pPr>
                      <w:r>
                        <w:rPr>
                          <w:rFonts w:ascii="Arial" w:hAnsi="Arial" w:cs="Arial"/>
                          <w:spacing w:val="-24"/>
                          <w:sz w:val="16"/>
                          <w:szCs w:val="16"/>
                        </w:rPr>
                        <w:t>overlap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6" behindDoc="0" locked="0" layoutInCell="0" allowOverlap="1" wp14:anchorId="03B97509" wp14:editId="7E5E1A12">
                <wp:simplePos x="0" y="0"/>
                <wp:positionH relativeFrom="page">
                  <wp:posOffset>3017520</wp:posOffset>
                </wp:positionH>
                <wp:positionV relativeFrom="page">
                  <wp:posOffset>2883535</wp:posOffset>
                </wp:positionV>
                <wp:extent cx="79375" cy="274320"/>
                <wp:effectExtent l="0" t="0" r="0" b="0"/>
                <wp:wrapSquare wrapText="bothSides"/>
                <wp:docPr id="257"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 cy="2743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74EADF" w14:textId="77777777" w:rsidR="009C1403" w:rsidRDefault="00C6386D">
                            <w:pPr>
                              <w:kinsoku w:val="0"/>
                              <w:overflowPunct w:val="0"/>
                              <w:autoSpaceDE/>
                              <w:autoSpaceDN/>
                              <w:adjustRightInd/>
                              <w:spacing w:before="47" w:line="34" w:lineRule="exact"/>
                              <w:textAlignment w:val="baseline"/>
                              <w:rPr>
                                <w:rFonts w:ascii="Arial" w:hAnsi="Arial" w:cs="Arial"/>
                                <w:spacing w:val="-40"/>
                                <w:sz w:val="16"/>
                                <w:szCs w:val="16"/>
                              </w:rPr>
                            </w:pPr>
                            <w:r>
                              <w:rPr>
                                <w:rFonts w:ascii="Arial" w:hAnsi="Arial" w:cs="Arial"/>
                                <w:spacing w:val="-40"/>
                                <w:sz w:val="16"/>
                                <w:szCs w:val="16"/>
                              </w:rPr>
                              <w:t>crite ria Section of the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97509" id="Text Box 257" o:spid="_x0000_s1032" type="#_x0000_t202" style="position:absolute;left:0;text-align:left;margin-left:237.6pt;margin-top:227.05pt;width:6.25pt;height:21.6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" o:allowincell="f" stroked="f">
                <v:fill opacity="0"/>
                <v:textbox style="layout-flow:vertical;mso-layout-flow-alt:bottom-to-top" inset="0,0,0,0">
                  <w:txbxContent>
                    <w:p w14:paraId="3E74EADF" w14:textId="77777777" w:rsidR="009C1403" w:rsidRDefault="00C6386D">
                      <w:pPr>
                        <w:kinsoku w:val="0"/>
                        <w:overflowPunct w:val="0"/>
                        <w:autoSpaceDE/>
                        <w:autoSpaceDN/>
                        <w:adjustRightInd/>
                        <w:spacing w:before="47" w:line="34" w:lineRule="exact"/>
                        <w:textAlignment w:val="baseline"/>
                        <w:rPr>
                          <w:rFonts w:ascii="Arial" w:hAnsi="Arial" w:cs="Arial"/>
                          <w:spacing w:val="-40"/>
                          <w:sz w:val="16"/>
                          <w:szCs w:val="16"/>
                        </w:rPr>
                      </w:pPr>
                      <w:r>
                        <w:rPr>
                          <w:rFonts w:ascii="Arial" w:hAnsi="Arial" w:cs="Arial"/>
                          <w:spacing w:val="-40"/>
                          <w:sz w:val="16"/>
                          <w:szCs w:val="16"/>
                        </w:rPr>
                        <w:t>crite ria Section of the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7" behindDoc="0" locked="0" layoutInCell="0" allowOverlap="1" wp14:anchorId="7CCB9815" wp14:editId="68BE5B90">
                <wp:simplePos x="0" y="0"/>
                <wp:positionH relativeFrom="page">
                  <wp:posOffset>2761615</wp:posOffset>
                </wp:positionH>
                <wp:positionV relativeFrom="page">
                  <wp:posOffset>3105785</wp:posOffset>
                </wp:positionV>
                <wp:extent cx="612775" cy="133985"/>
                <wp:effectExtent l="0" t="0" r="0" b="0"/>
                <wp:wrapSquare wrapText="bothSides"/>
                <wp:docPr id="25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133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17C591" w14:textId="77777777" w:rsidR="009C1403" w:rsidRDefault="00C6386D">
                            <w:pPr>
                              <w:kinsoku w:val="0"/>
                              <w:overflowPunct w:val="0"/>
                              <w:autoSpaceDE/>
                              <w:autoSpaceDN/>
                              <w:adjustRightInd/>
                              <w:spacing w:line="206" w:lineRule="exact"/>
                              <w:ind w:left="432"/>
                              <w:textAlignment w:val="baseline"/>
                              <w:rPr>
                                <w:rFonts w:ascii="Arial" w:hAnsi="Arial" w:cs="Arial"/>
                                <w:spacing w:val="-26"/>
                                <w:sz w:val="16"/>
                                <w:szCs w:val="16"/>
                              </w:rPr>
                            </w:pPr>
                            <w:r>
                              <w:rPr>
                                <w:rFonts w:ascii="Arial" w:hAnsi="Arial" w:cs="Arial"/>
                                <w:spacing w:val="-26"/>
                                <w:sz w:val="16"/>
                                <w:szCs w:val="16"/>
                                <w:vertAlign w:val="subscript"/>
                              </w:rPr>
                              <w:t>nc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B9815" id="Text Box 256" o:spid="_x0000_s1033" type="#_x0000_t202" style="position:absolute;left:0;text-align:left;margin-left:217.45pt;margin-top:244.55pt;width:48.25pt;height:10.55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" o:allowincell="f" stroked="f">
                <v:fill opacity="0"/>
                <v:textbox inset="0,0,0,0">
                  <w:txbxContent>
                    <w:p w14:paraId="4A17C591" w14:textId="77777777" w:rsidR="009C1403" w:rsidRDefault="00C6386D">
                      <w:pPr>
                        <w:kinsoku w:val="0"/>
                        <w:overflowPunct w:val="0"/>
                        <w:autoSpaceDE/>
                        <w:autoSpaceDN/>
                        <w:adjustRightInd/>
                        <w:spacing w:line="206" w:lineRule="exact"/>
                        <w:ind w:left="432"/>
                        <w:textAlignment w:val="baseline"/>
                        <w:rPr>
                          <w:rFonts w:ascii="Arial" w:hAnsi="Arial" w:cs="Arial"/>
                          <w:spacing w:val="-26"/>
                          <w:sz w:val="16"/>
                          <w:szCs w:val="16"/>
                        </w:rPr>
                      </w:pPr>
                      <w:r>
                        <w:rPr>
                          <w:rFonts w:ascii="Arial" w:hAnsi="Arial" w:cs="Arial"/>
                          <w:spacing w:val="-26"/>
                          <w:sz w:val="16"/>
                          <w:szCs w:val="16"/>
                          <w:vertAlign w:val="subscript"/>
                        </w:rPr>
                        <w:t>nc</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8" behindDoc="0" locked="0" layoutInCell="0" allowOverlap="1" wp14:anchorId="29965837" wp14:editId="529F0789">
                <wp:simplePos x="0" y="0"/>
                <wp:positionH relativeFrom="page">
                  <wp:posOffset>2298065</wp:posOffset>
                </wp:positionH>
                <wp:positionV relativeFrom="page">
                  <wp:posOffset>3249295</wp:posOffset>
                </wp:positionV>
                <wp:extent cx="1405255" cy="146050"/>
                <wp:effectExtent l="0" t="0" r="0" b="0"/>
                <wp:wrapSquare wrapText="bothSides"/>
                <wp:docPr id="25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255"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5EC62C" w14:textId="77777777" w:rsidR="009C1403" w:rsidRDefault="00C6386D">
                            <w:pPr>
                              <w:kinsoku w:val="0"/>
                              <w:overflowPunct w:val="0"/>
                              <w:autoSpaceDE/>
                              <w:autoSpaceDN/>
                              <w:adjustRightInd/>
                              <w:spacing w:line="117" w:lineRule="exact"/>
                              <w:ind w:left="1080"/>
                              <w:textAlignment w:val="baseline"/>
                              <w:rPr>
                                <w:rFonts w:ascii="Arial" w:hAnsi="Arial" w:cs="Arial"/>
                                <w:spacing w:val="-25"/>
                                <w:sz w:val="16"/>
                                <w:szCs w:val="16"/>
                              </w:rPr>
                            </w:pPr>
                            <w:r>
                              <w:rPr>
                                <w:rFonts w:ascii="Arial" w:hAnsi="Arial" w:cs="Arial"/>
                                <w:spacing w:val="-25"/>
                                <w:sz w:val="16"/>
                                <w:szCs w:val="16"/>
                                <w:vertAlign w:val="subscript"/>
                              </w:rPr>
                              <w:t>ctio</w:t>
                            </w:r>
                          </w:p>
                          <w:p w14:paraId="30E55ACE" w14:textId="77777777" w:rsidR="009C1403" w:rsidRDefault="00C6386D">
                            <w:pPr>
                              <w:kinsoku w:val="0"/>
                              <w:overflowPunct w:val="0"/>
                              <w:autoSpaceDE/>
                              <w:autoSpaceDN/>
                              <w:adjustRightInd/>
                              <w:spacing w:line="108" w:lineRule="exact"/>
                              <w:textAlignment w:val="baseline"/>
                              <w:rPr>
                                <w:rFonts w:ascii="Arial" w:hAnsi="Arial" w:cs="Arial"/>
                                <w:i/>
                                <w:iCs/>
                                <w:spacing w:val="-3"/>
                                <w:sz w:val="16"/>
                                <w:szCs w:val="16"/>
                              </w:rPr>
                            </w:pPr>
                            <w:r>
                              <w:rPr>
                                <w:rFonts w:ascii="Arial" w:hAnsi="Arial" w:cs="Arial"/>
                                <w:i/>
                                <w:iCs/>
                                <w:spacing w:val="-3"/>
                                <w:sz w:val="16"/>
                                <w:szCs w:val="16"/>
                              </w:rPr>
                              <w:t>Onshore Transmission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65837" id="Text Box 255" o:spid="_x0000_s1034" type="#_x0000_t202" style="position:absolute;left:0;text-align:left;margin-left:180.95pt;margin-top:255.85pt;width:110.65pt;height:11.5pt;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" o:allowincell="f" stroked="f">
                <v:fill opacity="0"/>
                <v:textbox inset="0,0,0,0">
                  <w:txbxContent>
                    <w:p w14:paraId="4A5EC62C" w14:textId="77777777" w:rsidR="009C1403" w:rsidRDefault="00C6386D">
                      <w:pPr>
                        <w:kinsoku w:val="0"/>
                        <w:overflowPunct w:val="0"/>
                        <w:autoSpaceDE/>
                        <w:autoSpaceDN/>
                        <w:adjustRightInd/>
                        <w:spacing w:line="117" w:lineRule="exact"/>
                        <w:ind w:left="1080"/>
                        <w:textAlignment w:val="baseline"/>
                        <w:rPr>
                          <w:rFonts w:ascii="Arial" w:hAnsi="Arial" w:cs="Arial"/>
                          <w:spacing w:val="-25"/>
                          <w:sz w:val="16"/>
                          <w:szCs w:val="16"/>
                        </w:rPr>
                      </w:pPr>
                      <w:r>
                        <w:rPr>
                          <w:rFonts w:ascii="Arial" w:hAnsi="Arial" w:cs="Arial"/>
                          <w:spacing w:val="-25"/>
                          <w:sz w:val="16"/>
                          <w:szCs w:val="16"/>
                          <w:vertAlign w:val="subscript"/>
                        </w:rPr>
                        <w:t>ctio</w:t>
                      </w:r>
                    </w:p>
                    <w:p w14:paraId="30E55ACE" w14:textId="77777777" w:rsidR="009C1403" w:rsidRDefault="00C6386D">
                      <w:pPr>
                        <w:kinsoku w:val="0"/>
                        <w:overflowPunct w:val="0"/>
                        <w:autoSpaceDE/>
                        <w:autoSpaceDN/>
                        <w:adjustRightInd/>
                        <w:spacing w:line="108" w:lineRule="exact"/>
                        <w:textAlignment w:val="baseline"/>
                        <w:rPr>
                          <w:rFonts w:ascii="Arial" w:hAnsi="Arial" w:cs="Arial"/>
                          <w:i/>
                          <w:iCs/>
                          <w:spacing w:val="-3"/>
                          <w:sz w:val="16"/>
                          <w:szCs w:val="16"/>
                        </w:rPr>
                      </w:pPr>
                      <w:r>
                        <w:rPr>
                          <w:rFonts w:ascii="Arial" w:hAnsi="Arial" w:cs="Arial"/>
                          <w:i/>
                          <w:iCs/>
                          <w:spacing w:val="-3"/>
                          <w:sz w:val="16"/>
                          <w:szCs w:val="16"/>
                        </w:rPr>
                        <w:t>Onshore Transmission System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9" behindDoc="0" locked="0" layoutInCell="0" allowOverlap="1" wp14:anchorId="07C2EFC1" wp14:editId="7A73EDD4">
                <wp:simplePos x="0" y="0"/>
                <wp:positionH relativeFrom="page">
                  <wp:posOffset>3035935</wp:posOffset>
                </wp:positionH>
                <wp:positionV relativeFrom="page">
                  <wp:posOffset>3249295</wp:posOffset>
                </wp:positionV>
                <wp:extent cx="57785" cy="51435"/>
                <wp:effectExtent l="0" t="0" r="0" b="0"/>
                <wp:wrapSquare wrapText="bothSides"/>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51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AAD9DE" w14:textId="77777777" w:rsidR="009C1403" w:rsidRDefault="00C6386D">
                            <w:pPr>
                              <w:kinsoku w:val="0"/>
                              <w:overflowPunct w:val="0"/>
                              <w:autoSpaceDE/>
                              <w:autoSpaceDN/>
                              <w:adjustRightInd/>
                              <w:spacing w:line="86" w:lineRule="exact"/>
                              <w:textAlignment w:val="baseline"/>
                              <w:rPr>
                                <w:rFonts w:ascii="Arial" w:hAnsi="Arial" w:cs="Arial"/>
                                <w:sz w:val="16"/>
                                <w:szCs w:val="16"/>
                              </w:rPr>
                            </w:pPr>
                            <w:r>
                              <w:rPr>
                                <w:rFonts w:ascii="Arial" w:hAnsi="Arial" w:cs="Arial"/>
                                <w:sz w:val="16"/>
                                <w:szCs w:val="16"/>
                              </w:rPr>
                              <w:t>o</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2EFC1" id="Text Box 254" o:spid="_x0000_s1035" type="#_x0000_t202" style="position:absolute;left:0;text-align:left;margin-left:239.05pt;margin-top:255.85pt;width:4.55pt;height:4.05pt;z-index:25165824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" o:allowincell="f" stroked="f">
                <v:fill opacity="0"/>
                <v:textbox style="layout-flow:vertical;mso-layout-flow-alt:bottom-to-top" inset="0,0,0,0">
                  <w:txbxContent>
                    <w:p w14:paraId="52AAD9DE" w14:textId="77777777" w:rsidR="009C1403" w:rsidRDefault="00C6386D">
                      <w:pPr>
                        <w:kinsoku w:val="0"/>
                        <w:overflowPunct w:val="0"/>
                        <w:autoSpaceDE/>
                        <w:autoSpaceDN/>
                        <w:adjustRightInd/>
                        <w:spacing w:line="86" w:lineRule="exact"/>
                        <w:textAlignment w:val="baseline"/>
                        <w:rPr>
                          <w:rFonts w:ascii="Arial" w:hAnsi="Arial" w:cs="Arial"/>
                          <w:sz w:val="16"/>
                          <w:szCs w:val="16"/>
                        </w:rPr>
                      </w:pPr>
                      <w:r>
                        <w:rPr>
                          <w:rFonts w:ascii="Arial" w:hAnsi="Arial" w:cs="Arial"/>
                          <w:sz w:val="16"/>
                          <w:szCs w:val="16"/>
                        </w:rPr>
                        <w:t>o</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0" behindDoc="0" locked="0" layoutInCell="0" allowOverlap="1" wp14:anchorId="5C747450" wp14:editId="12BACC11">
                <wp:simplePos x="0" y="0"/>
                <wp:positionH relativeFrom="page">
                  <wp:posOffset>4504055</wp:posOffset>
                </wp:positionH>
                <wp:positionV relativeFrom="page">
                  <wp:posOffset>3627120</wp:posOffset>
                </wp:positionV>
                <wp:extent cx="116840" cy="335280"/>
                <wp:effectExtent l="0" t="0" r="0" b="0"/>
                <wp:wrapSquare wrapText="bothSides"/>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3352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D113D" w14:textId="77777777" w:rsidR="009C1403" w:rsidRDefault="00C6386D">
                            <w:pPr>
                              <w:kinsoku w:val="0"/>
                              <w:overflowPunct w:val="0"/>
                              <w:autoSpaceDE/>
                              <w:autoSpaceDN/>
                              <w:adjustRightInd/>
                              <w:spacing w:before="30" w:line="149" w:lineRule="exact"/>
                              <w:textAlignment w:val="baseline"/>
                              <w:rPr>
                                <w:rFonts w:ascii="Arial" w:hAnsi="Arial" w:cs="Arial"/>
                                <w:spacing w:val="-24"/>
                                <w:sz w:val="16"/>
                                <w:szCs w:val="16"/>
                              </w:rPr>
                            </w:pPr>
                            <w:r>
                              <w:rPr>
                                <w:rFonts w:ascii="Arial" w:hAnsi="Arial" w:cs="Arial"/>
                                <w:spacing w:val="-24"/>
                                <w:sz w:val="16"/>
                                <w:szCs w:val="16"/>
                              </w:rPr>
                              <w:t>overlap</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47450" id="Text Box 253" o:spid="_x0000_s1036" type="#_x0000_t202" style="position:absolute;left:0;text-align:left;margin-left:354.65pt;margin-top:285.6pt;width:9.2pt;height:26.4pt;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" o:allowincell="f" stroked="f">
                <v:fill opacity="0"/>
                <v:textbox style="layout-flow:vertical;mso-layout-flow-alt:bottom-to-top" inset="0,0,0,0">
                  <w:txbxContent>
                    <w:p w14:paraId="44ED113D" w14:textId="77777777" w:rsidR="009C1403" w:rsidRDefault="00C6386D">
                      <w:pPr>
                        <w:kinsoku w:val="0"/>
                        <w:overflowPunct w:val="0"/>
                        <w:autoSpaceDE/>
                        <w:autoSpaceDN/>
                        <w:adjustRightInd/>
                        <w:spacing w:before="30" w:line="149" w:lineRule="exact"/>
                        <w:textAlignment w:val="baseline"/>
                        <w:rPr>
                          <w:rFonts w:ascii="Arial" w:hAnsi="Arial" w:cs="Arial"/>
                          <w:spacing w:val="-24"/>
                          <w:sz w:val="16"/>
                          <w:szCs w:val="16"/>
                        </w:rPr>
                      </w:pPr>
                      <w:r>
                        <w:rPr>
                          <w:rFonts w:ascii="Arial" w:hAnsi="Arial" w:cs="Arial"/>
                          <w:spacing w:val="-24"/>
                          <w:sz w:val="16"/>
                          <w:szCs w:val="16"/>
                        </w:rPr>
                        <w:t>overlap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1" behindDoc="0" locked="0" layoutInCell="0" allowOverlap="1" wp14:anchorId="7A9EF98D" wp14:editId="1B6FDFED">
                <wp:simplePos x="0" y="0"/>
                <wp:positionH relativeFrom="page">
                  <wp:posOffset>1029970</wp:posOffset>
                </wp:positionH>
                <wp:positionV relativeFrom="page">
                  <wp:posOffset>4013835</wp:posOffset>
                </wp:positionV>
                <wp:extent cx="1298575" cy="119380"/>
                <wp:effectExtent l="0" t="0" r="0" b="0"/>
                <wp:wrapSquare wrapText="bothSides"/>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8575" cy="1193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458982" w14:textId="77777777" w:rsidR="009C1403" w:rsidRDefault="00C6386D">
                            <w:pPr>
                              <w:kinsoku w:val="0"/>
                              <w:overflowPunct w:val="0"/>
                              <w:autoSpaceDE/>
                              <w:autoSpaceDN/>
                              <w:adjustRightInd/>
                              <w:spacing w:before="1" w:line="186" w:lineRule="exact"/>
                              <w:textAlignment w:val="baseline"/>
                              <w:rPr>
                                <w:rFonts w:ascii="Arial" w:hAnsi="Arial" w:cs="Arial"/>
                                <w:i/>
                                <w:iCs/>
                                <w:spacing w:val="-2"/>
                                <w:sz w:val="16"/>
                                <w:szCs w:val="16"/>
                              </w:rPr>
                            </w:pPr>
                            <w:r>
                              <w:rPr>
                                <w:rFonts w:ascii="Arial" w:hAnsi="Arial" w:cs="Arial"/>
                                <w:i/>
                                <w:iCs/>
                                <w:spacing w:val="-2"/>
                                <w:sz w:val="16"/>
                                <w:szCs w:val="16"/>
                              </w:rPr>
                              <w:t>Demand point of connection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9EF98D" id="Text Box 252" o:spid="_x0000_s1037" type="#_x0000_t202" style="position:absolute;left:0;text-align:left;margin-left:81.1pt;margin-top:316.05pt;width:102.25pt;height:9.4pt;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" o:allowincell="f" stroked="f">
                <v:fill opacity="0"/>
                <v:textbox inset="0,0,0,0">
                  <w:txbxContent>
                    <w:p w14:paraId="06458982" w14:textId="77777777" w:rsidR="009C1403" w:rsidRDefault="00C6386D">
                      <w:pPr>
                        <w:kinsoku w:val="0"/>
                        <w:overflowPunct w:val="0"/>
                        <w:autoSpaceDE/>
                        <w:autoSpaceDN/>
                        <w:adjustRightInd/>
                        <w:spacing w:before="1" w:line="186" w:lineRule="exact"/>
                        <w:textAlignment w:val="baseline"/>
                        <w:rPr>
                          <w:rFonts w:ascii="Arial" w:hAnsi="Arial" w:cs="Arial"/>
                          <w:i/>
                          <w:iCs/>
                          <w:spacing w:val="-2"/>
                          <w:sz w:val="16"/>
                          <w:szCs w:val="16"/>
                        </w:rPr>
                      </w:pPr>
                      <w:r>
                        <w:rPr>
                          <w:rFonts w:ascii="Arial" w:hAnsi="Arial" w:cs="Arial"/>
                          <w:i/>
                          <w:iCs/>
                          <w:spacing w:val="-2"/>
                          <w:sz w:val="16"/>
                          <w:szCs w:val="16"/>
                        </w:rPr>
                        <w:t>Demand point of connection</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2" behindDoc="0" locked="0" layoutInCell="0" allowOverlap="1" wp14:anchorId="3FD883EB" wp14:editId="34BB7E2B">
                <wp:simplePos x="0" y="0"/>
                <wp:positionH relativeFrom="page">
                  <wp:posOffset>2998470</wp:posOffset>
                </wp:positionH>
                <wp:positionV relativeFrom="page">
                  <wp:posOffset>3401695</wp:posOffset>
                </wp:positionV>
                <wp:extent cx="116840" cy="835025"/>
                <wp:effectExtent l="0" t="0" r="0" b="0"/>
                <wp:wrapSquare wrapText="bothSides"/>
                <wp:docPr id="251"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8350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0EBAC" w14:textId="77777777" w:rsidR="009C1403" w:rsidRDefault="00C6386D">
                            <w:pPr>
                              <w:kinsoku w:val="0"/>
                              <w:overflowPunct w:val="0"/>
                              <w:autoSpaceDE/>
                              <w:autoSpaceDN/>
                              <w:adjustRightInd/>
                              <w:spacing w:before="30" w:after="19" w:line="125" w:lineRule="exact"/>
                              <w:textAlignment w:val="baseline"/>
                              <w:rPr>
                                <w:rFonts w:ascii="Arial" w:hAnsi="Arial" w:cs="Arial"/>
                                <w:spacing w:val="-15"/>
                                <w:sz w:val="16"/>
                                <w:szCs w:val="16"/>
                              </w:rPr>
                            </w:pPr>
                            <w:r>
                              <w:rPr>
                                <w:rFonts w:ascii="Arial" w:hAnsi="Arial" w:cs="Arial"/>
                                <w:spacing w:val="-15"/>
                                <w:sz w:val="16"/>
                                <w:szCs w:val="16"/>
                              </w:rPr>
                              <w:t>Generation co n n 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883EB" id="Text Box 251" o:spid="_x0000_s1038" type="#_x0000_t202" style="position:absolute;left:0;text-align:left;margin-left:236.1pt;margin-top:267.85pt;width:9.2pt;height:65.75pt;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" o:allowincell="f" stroked="f">
                <v:fill opacity="0"/>
                <v:textbox style="layout-flow:vertical;mso-layout-flow-alt:bottom-to-top" inset="0,0,0,0">
                  <w:txbxContent>
                    <w:p w14:paraId="3430EBAC" w14:textId="77777777" w:rsidR="009C1403" w:rsidRDefault="00C6386D">
                      <w:pPr>
                        <w:kinsoku w:val="0"/>
                        <w:overflowPunct w:val="0"/>
                        <w:autoSpaceDE/>
                        <w:autoSpaceDN/>
                        <w:adjustRightInd/>
                        <w:spacing w:before="30" w:after="19" w:line="125" w:lineRule="exact"/>
                        <w:textAlignment w:val="baseline"/>
                        <w:rPr>
                          <w:rFonts w:ascii="Arial" w:hAnsi="Arial" w:cs="Arial"/>
                          <w:spacing w:val="-15"/>
                          <w:sz w:val="16"/>
                          <w:szCs w:val="16"/>
                        </w:rPr>
                      </w:pPr>
                      <w:r>
                        <w:rPr>
                          <w:rFonts w:ascii="Arial" w:hAnsi="Arial" w:cs="Arial"/>
                          <w:spacing w:val="-15"/>
                          <w:sz w:val="16"/>
                          <w:szCs w:val="16"/>
                        </w:rPr>
                        <w:t xml:space="preserve">Generation co n </w:t>
                      </w:r>
                      <w:r>
                        <w:rPr>
                          <w:rFonts w:ascii="Arial" w:hAnsi="Arial" w:cs="Arial"/>
                          <w:spacing w:val="-15"/>
                          <w:sz w:val="16"/>
                          <w:szCs w:val="16"/>
                        </w:rPr>
                        <w:t>n 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3" behindDoc="0" locked="0" layoutInCell="0" allowOverlap="1" wp14:anchorId="7049A536" wp14:editId="29E791A9">
                <wp:simplePos x="0" y="0"/>
                <wp:positionH relativeFrom="page">
                  <wp:posOffset>1493520</wp:posOffset>
                </wp:positionH>
                <wp:positionV relativeFrom="page">
                  <wp:posOffset>4656455</wp:posOffset>
                </wp:positionV>
                <wp:extent cx="786130" cy="120015"/>
                <wp:effectExtent l="0" t="0" r="0" b="0"/>
                <wp:wrapSquare wrapText="bothSides"/>
                <wp:docPr id="250"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130" cy="1200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8495F8" w14:textId="77777777" w:rsidR="009C1403" w:rsidRDefault="00C6386D">
                            <w:pPr>
                              <w:kinsoku w:val="0"/>
                              <w:overflowPunct w:val="0"/>
                              <w:autoSpaceDE/>
                              <w:autoSpaceDN/>
                              <w:adjustRightInd/>
                              <w:spacing w:before="1" w:line="182" w:lineRule="exact"/>
                              <w:textAlignment w:val="baseline"/>
                              <w:rPr>
                                <w:rFonts w:ascii="Arial" w:hAnsi="Arial" w:cs="Arial"/>
                                <w:i/>
                                <w:iCs/>
                                <w:spacing w:val="-7"/>
                                <w:sz w:val="16"/>
                                <w:szCs w:val="16"/>
                              </w:rPr>
                            </w:pPr>
                            <w:r>
                              <w:rPr>
                                <w:rFonts w:ascii="Arial" w:hAnsi="Arial" w:cs="Arial"/>
                                <w:i/>
                                <w:iCs/>
                                <w:spacing w:val="-7"/>
                                <w:sz w:val="16"/>
                                <w:szCs w:val="16"/>
                              </w:rPr>
                              <w:t>Grid Supply Point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9A536" id="Text Box 250" o:spid="_x0000_s1039" type="#_x0000_t202" style="position:absolute;left:0;text-align:left;margin-left:117.6pt;margin-top:366.65pt;width:61.9pt;height:9.45pt;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" o:allowincell="f" stroked="f">
                <v:fill opacity="0"/>
                <v:textbox inset="0,0,0,0">
                  <w:txbxContent>
                    <w:p w14:paraId="1C8495F8" w14:textId="77777777" w:rsidR="009C1403" w:rsidRDefault="00C6386D">
                      <w:pPr>
                        <w:kinsoku w:val="0"/>
                        <w:overflowPunct w:val="0"/>
                        <w:autoSpaceDE/>
                        <w:autoSpaceDN/>
                        <w:adjustRightInd/>
                        <w:spacing w:before="1" w:line="182" w:lineRule="exact"/>
                        <w:textAlignment w:val="baseline"/>
                        <w:rPr>
                          <w:rFonts w:ascii="Arial" w:hAnsi="Arial" w:cs="Arial"/>
                          <w:i/>
                          <w:iCs/>
                          <w:spacing w:val="-7"/>
                          <w:sz w:val="16"/>
                          <w:szCs w:val="16"/>
                        </w:rPr>
                      </w:pPr>
                      <w:r>
                        <w:rPr>
                          <w:rFonts w:ascii="Arial" w:hAnsi="Arial" w:cs="Arial"/>
                          <w:i/>
                          <w:iCs/>
                          <w:spacing w:val="-7"/>
                          <w:sz w:val="16"/>
                          <w:szCs w:val="16"/>
                        </w:rPr>
                        <w:t>Grid Supply Point</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4" behindDoc="0" locked="0" layoutInCell="0" allowOverlap="1" wp14:anchorId="5453F676" wp14:editId="64C1C95D">
                <wp:simplePos x="0" y="0"/>
                <wp:positionH relativeFrom="page">
                  <wp:posOffset>3111500</wp:posOffset>
                </wp:positionH>
                <wp:positionV relativeFrom="page">
                  <wp:posOffset>4495800</wp:posOffset>
                </wp:positionV>
                <wp:extent cx="116840" cy="1231265"/>
                <wp:effectExtent l="0" t="0" r="0" b="0"/>
                <wp:wrapSquare wrapText="bothSides"/>
                <wp:docPr id="24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12312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CE032B" w14:textId="77777777" w:rsidR="009C1403" w:rsidRDefault="00C6386D">
                            <w:pPr>
                              <w:kinsoku w:val="0"/>
                              <w:overflowPunct w:val="0"/>
                              <w:autoSpaceDE/>
                              <w:autoSpaceDN/>
                              <w:adjustRightInd/>
                              <w:spacing w:before="30" w:after="33" w:line="120" w:lineRule="exact"/>
                              <w:textAlignment w:val="baseline"/>
                              <w:rPr>
                                <w:rFonts w:ascii="Arial" w:hAnsi="Arial" w:cs="Arial"/>
                                <w:spacing w:val="-9"/>
                                <w:sz w:val="16"/>
                                <w:szCs w:val="16"/>
                              </w:rPr>
                            </w:pPr>
                            <w:r>
                              <w:rPr>
                                <w:rFonts w:ascii="Arial" w:hAnsi="Arial" w:cs="Arial"/>
                                <w:spacing w:val="-9"/>
                                <w:sz w:val="16"/>
                                <w:szCs w:val="16"/>
                              </w:rPr>
                              <w:t>Demand connection crite 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3F676" id="Text Box 249" o:spid="_x0000_s1040" type="#_x0000_t202" style="position:absolute;left:0;text-align:left;margin-left:245pt;margin-top:354pt;width:9.2pt;height:96.95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" o:allowincell="f" stroked="f">
                <v:fill opacity="0"/>
                <v:textbox style="layout-flow:vertical;mso-layout-flow-alt:bottom-to-top" inset="0,0,0,0">
                  <w:txbxContent>
                    <w:p w14:paraId="58CE032B" w14:textId="77777777" w:rsidR="009C1403" w:rsidRDefault="00C6386D">
                      <w:pPr>
                        <w:kinsoku w:val="0"/>
                        <w:overflowPunct w:val="0"/>
                        <w:autoSpaceDE/>
                        <w:autoSpaceDN/>
                        <w:adjustRightInd/>
                        <w:spacing w:before="30" w:after="33" w:line="120" w:lineRule="exact"/>
                        <w:textAlignment w:val="baseline"/>
                        <w:rPr>
                          <w:rFonts w:ascii="Arial" w:hAnsi="Arial" w:cs="Arial"/>
                          <w:spacing w:val="-9"/>
                          <w:sz w:val="16"/>
                          <w:szCs w:val="16"/>
                        </w:rPr>
                      </w:pPr>
                      <w:r>
                        <w:rPr>
                          <w:rFonts w:ascii="Arial" w:hAnsi="Arial" w:cs="Arial"/>
                          <w:spacing w:val="-9"/>
                          <w:sz w:val="16"/>
                          <w:szCs w:val="16"/>
                        </w:rPr>
                        <w:t xml:space="preserve">Demand connection </w:t>
                      </w:r>
                      <w:r>
                        <w:rPr>
                          <w:rFonts w:ascii="Arial" w:hAnsi="Arial" w:cs="Arial"/>
                          <w:spacing w:val="-9"/>
                          <w:sz w:val="16"/>
                          <w:szCs w:val="16"/>
                        </w:rPr>
                        <w:t>crite ria</w:t>
                      </w:r>
                    </w:p>
                  </w:txbxContent>
                </v:textbox>
                <w10:wrap type="square" anchorx="page" anchory="page"/>
              </v:shape>
            </w:pict>
          </mc:Fallback>
        </mc:AlternateContent>
      </w:r>
      <w:r>
        <w:rPr>
          <w:rFonts w:ascii="Arial" w:hAnsi="Arial" w:cs="Arial"/>
          <w:sz w:val="24"/>
          <w:szCs w:val="24"/>
        </w:rPr>
        <w:t xml:space="preserve">Figure 1.1 The </w:t>
      </w:r>
      <w:r>
        <w:rPr>
          <w:rFonts w:ascii="Arial" w:hAnsi="Arial" w:cs="Arial"/>
          <w:i/>
          <w:iCs/>
          <w:sz w:val="24"/>
          <w:szCs w:val="24"/>
        </w:rPr>
        <w:t xml:space="preserve">onshore transmission system </w:t>
      </w:r>
      <w:r>
        <w:rPr>
          <w:rFonts w:ascii="Arial" w:hAnsi="Arial" w:cs="Arial"/>
          <w:sz w:val="24"/>
          <w:szCs w:val="24"/>
        </w:rPr>
        <w:t xml:space="preserve">with a directly connected </w:t>
      </w:r>
      <w:r>
        <w:rPr>
          <w:rFonts w:ascii="Arial" w:hAnsi="Arial" w:cs="Arial"/>
          <w:i/>
          <w:iCs/>
          <w:sz w:val="24"/>
          <w:szCs w:val="24"/>
        </w:rPr>
        <w:t>power</w:t>
      </w:r>
    </w:p>
    <w:p w14:paraId="4CF5F95F" w14:textId="77777777" w:rsidR="009C1403" w:rsidRDefault="00C6386D">
      <w:pPr>
        <w:kinsoku w:val="0"/>
        <w:overflowPunct w:val="0"/>
        <w:autoSpaceDE/>
        <w:autoSpaceDN/>
        <w:adjustRightInd/>
        <w:spacing w:before="11" w:line="277" w:lineRule="exact"/>
        <w:jc w:val="center"/>
        <w:textAlignment w:val="baseline"/>
        <w:rPr>
          <w:rFonts w:ascii="Arial" w:hAnsi="Arial" w:cs="Arial"/>
          <w:i/>
          <w:iCs/>
          <w:spacing w:val="-3"/>
          <w:sz w:val="24"/>
          <w:szCs w:val="24"/>
        </w:rPr>
      </w:pPr>
      <w:r>
        <w:rPr>
          <w:rFonts w:ascii="Arial" w:hAnsi="Arial" w:cs="Arial"/>
          <w:i/>
          <w:iCs/>
          <w:spacing w:val="-3"/>
          <w:sz w:val="24"/>
          <w:szCs w:val="24"/>
        </w:rPr>
        <w:t>station</w:t>
      </w:r>
    </w:p>
    <w:p w14:paraId="136C8E0D" w14:textId="77777777" w:rsidR="009C1403" w:rsidRDefault="00C6386D">
      <w:pPr>
        <w:kinsoku w:val="0"/>
        <w:overflowPunct w:val="0"/>
        <w:autoSpaceDE/>
        <w:autoSpaceDN/>
        <w:adjustRightInd/>
        <w:spacing w:before="247" w:line="277" w:lineRule="exact"/>
        <w:ind w:left="648" w:hanging="648"/>
        <w:jc w:val="both"/>
        <w:textAlignment w:val="baseline"/>
        <w:rPr>
          <w:rFonts w:ascii="Arial" w:hAnsi="Arial" w:cs="Arial"/>
          <w:sz w:val="24"/>
          <w:szCs w:val="24"/>
        </w:rPr>
      </w:pPr>
      <w:r>
        <w:rPr>
          <w:rFonts w:ascii="Arial" w:hAnsi="Arial" w:cs="Arial"/>
          <w:sz w:val="24"/>
          <w:szCs w:val="24"/>
        </w:rPr>
        <w:t xml:space="preserve">1.10 The generation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set out in Section 2 and cover the connections which extend from the </w:t>
      </w:r>
      <w:r>
        <w:rPr>
          <w:rFonts w:ascii="Arial" w:hAnsi="Arial" w:cs="Arial"/>
          <w:i/>
          <w:iCs/>
          <w:sz w:val="24"/>
          <w:szCs w:val="24"/>
        </w:rPr>
        <w:t xml:space="preserve">grid entry points (GEPS) </w:t>
      </w:r>
      <w:r>
        <w:rPr>
          <w:rFonts w:ascii="Arial" w:hAnsi="Arial" w:cs="Arial"/>
          <w:sz w:val="24"/>
          <w:szCs w:val="24"/>
        </w:rPr>
        <w:t xml:space="preserve">and reach into the </w:t>
      </w:r>
      <w:r>
        <w:rPr>
          <w:rFonts w:ascii="Arial" w:hAnsi="Arial" w:cs="Arial"/>
          <w:i/>
          <w:iCs/>
          <w:sz w:val="24"/>
          <w:szCs w:val="24"/>
        </w:rPr>
        <w:t>MITS</w:t>
      </w:r>
      <w:r>
        <w:rPr>
          <w:rFonts w:ascii="Arial" w:hAnsi="Arial" w:cs="Arial"/>
          <w:sz w:val="24"/>
          <w:szCs w:val="24"/>
        </w:rPr>
        <w:t xml:space="preserve">. The criteria also cover the risks affecting the </w:t>
      </w:r>
      <w:r>
        <w:rPr>
          <w:rFonts w:ascii="Arial" w:hAnsi="Arial" w:cs="Arial"/>
          <w:i/>
          <w:iCs/>
          <w:sz w:val="24"/>
          <w:szCs w:val="24"/>
        </w:rPr>
        <w:t xml:space="preserve">national electricity transmission system </w:t>
      </w:r>
      <w:r>
        <w:rPr>
          <w:rFonts w:ascii="Arial" w:hAnsi="Arial" w:cs="Arial"/>
          <w:sz w:val="24"/>
          <w:szCs w:val="24"/>
        </w:rPr>
        <w:t xml:space="preserve">arising from the </w:t>
      </w:r>
      <w:r>
        <w:rPr>
          <w:rFonts w:ascii="Arial" w:hAnsi="Arial" w:cs="Arial"/>
          <w:i/>
          <w:iCs/>
          <w:sz w:val="24"/>
          <w:szCs w:val="24"/>
        </w:rPr>
        <w:t>generation circuits</w:t>
      </w:r>
      <w:r>
        <w:rPr>
          <w:rFonts w:ascii="Arial" w:hAnsi="Arial" w:cs="Arial"/>
          <w:sz w:val="24"/>
          <w:szCs w:val="24"/>
        </w:rPr>
        <w:t>.</w:t>
      </w:r>
    </w:p>
    <w:p w14:paraId="469248B6" w14:textId="77777777" w:rsidR="009C1403" w:rsidRDefault="00C6386D">
      <w:pPr>
        <w:kinsoku w:val="0"/>
        <w:overflowPunct w:val="0"/>
        <w:autoSpaceDE/>
        <w:autoSpaceDN/>
        <w:adjustRightInd/>
        <w:spacing w:before="197" w:line="277" w:lineRule="exact"/>
        <w:ind w:left="648" w:hanging="648"/>
        <w:jc w:val="both"/>
        <w:textAlignment w:val="baseline"/>
        <w:rPr>
          <w:rFonts w:ascii="Arial" w:hAnsi="Arial" w:cs="Arial"/>
          <w:sz w:val="24"/>
          <w:szCs w:val="24"/>
        </w:rPr>
      </w:pPr>
      <w:r>
        <w:rPr>
          <w:rFonts w:ascii="Arial" w:hAnsi="Arial" w:cs="Arial"/>
          <w:sz w:val="24"/>
          <w:szCs w:val="24"/>
        </w:rPr>
        <w:t xml:space="preserve">1.11 The demand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given in Section 3 and cover the connections which extend from the lower voltage side of the </w:t>
      </w:r>
      <w:r>
        <w:rPr>
          <w:rFonts w:ascii="Arial" w:hAnsi="Arial" w:cs="Arial"/>
          <w:i/>
          <w:iCs/>
          <w:sz w:val="24"/>
          <w:szCs w:val="24"/>
        </w:rPr>
        <w:t xml:space="preserve">GSP </w:t>
      </w:r>
      <w:r>
        <w:rPr>
          <w:rFonts w:ascii="Arial" w:hAnsi="Arial" w:cs="Arial"/>
          <w:sz w:val="24"/>
          <w:szCs w:val="24"/>
        </w:rPr>
        <w:t xml:space="preserve">transformers and again reach into the </w:t>
      </w:r>
      <w:r>
        <w:rPr>
          <w:rFonts w:ascii="Arial" w:hAnsi="Arial" w:cs="Arial"/>
          <w:i/>
          <w:iCs/>
          <w:sz w:val="24"/>
          <w:szCs w:val="24"/>
        </w:rPr>
        <w:t>MITS</w:t>
      </w:r>
      <w:r>
        <w:rPr>
          <w:rFonts w:ascii="Arial" w:hAnsi="Arial" w:cs="Arial"/>
          <w:sz w:val="24"/>
          <w:szCs w:val="24"/>
        </w:rPr>
        <w:t>.</w:t>
      </w:r>
    </w:p>
    <w:p w14:paraId="74FC4C99" w14:textId="77777777" w:rsidR="009C1403" w:rsidRDefault="00C6386D">
      <w:pPr>
        <w:kinsoku w:val="0"/>
        <w:overflowPunct w:val="0"/>
        <w:autoSpaceDE/>
        <w:autoSpaceDN/>
        <w:adjustRightInd/>
        <w:spacing w:before="209" w:line="271" w:lineRule="exact"/>
        <w:ind w:left="648" w:hanging="648"/>
        <w:jc w:val="both"/>
        <w:textAlignment w:val="baseline"/>
        <w:rPr>
          <w:rFonts w:ascii="Arial" w:hAnsi="Arial" w:cs="Arial"/>
          <w:spacing w:val="-1"/>
          <w:sz w:val="24"/>
          <w:szCs w:val="24"/>
        </w:rPr>
      </w:pPr>
      <w:r>
        <w:rPr>
          <w:rFonts w:ascii="Arial" w:hAnsi="Arial" w:cs="Arial"/>
          <w:spacing w:val="-1"/>
          <w:sz w:val="24"/>
          <w:szCs w:val="24"/>
        </w:rPr>
        <w:t xml:space="preserve">1.12 Section 4 sets out the criteria for minimum </w:t>
      </w:r>
      <w:r>
        <w:rPr>
          <w:rFonts w:ascii="Arial" w:hAnsi="Arial" w:cs="Arial"/>
          <w:i/>
          <w:iCs/>
          <w:spacing w:val="-1"/>
          <w:sz w:val="24"/>
          <w:szCs w:val="24"/>
        </w:rPr>
        <w:t xml:space="preserve">transmission capacity </w:t>
      </w:r>
      <w:r>
        <w:rPr>
          <w:rFonts w:ascii="Arial" w:hAnsi="Arial" w:cs="Arial"/>
          <w:spacing w:val="-1"/>
          <w:sz w:val="24"/>
          <w:szCs w:val="24"/>
        </w:rPr>
        <w:t xml:space="preserve">on the </w:t>
      </w:r>
      <w:r>
        <w:rPr>
          <w:rFonts w:ascii="Arial" w:hAnsi="Arial" w:cs="Arial"/>
          <w:i/>
          <w:iCs/>
          <w:spacing w:val="-1"/>
          <w:sz w:val="24"/>
          <w:szCs w:val="24"/>
        </w:rPr>
        <w:t>MITS</w:t>
      </w:r>
      <w:r>
        <w:rPr>
          <w:rFonts w:ascii="Arial" w:hAnsi="Arial" w:cs="Arial"/>
          <w:spacing w:val="-1"/>
          <w:sz w:val="24"/>
          <w:szCs w:val="24"/>
        </w:rPr>
        <w:t xml:space="preserve">, which extends from the </w:t>
      </w:r>
      <w:r>
        <w:rPr>
          <w:rFonts w:ascii="Arial" w:hAnsi="Arial" w:cs="Arial"/>
          <w:i/>
          <w:iCs/>
          <w:spacing w:val="-1"/>
          <w:sz w:val="24"/>
          <w:szCs w:val="24"/>
        </w:rPr>
        <w:t xml:space="preserve">generation points of connection </w:t>
      </w:r>
      <w:r>
        <w:rPr>
          <w:rFonts w:ascii="Arial" w:hAnsi="Arial" w:cs="Arial"/>
          <w:spacing w:val="-1"/>
          <w:sz w:val="24"/>
          <w:szCs w:val="24"/>
        </w:rPr>
        <w:t xml:space="preserve">through to the </w:t>
      </w:r>
      <w:r>
        <w:rPr>
          <w:rFonts w:ascii="Arial" w:hAnsi="Arial" w:cs="Arial"/>
          <w:i/>
          <w:iCs/>
          <w:spacing w:val="-1"/>
          <w:sz w:val="24"/>
          <w:szCs w:val="24"/>
        </w:rPr>
        <w:t xml:space="preserve">demand points of connection </w:t>
      </w:r>
      <w:r>
        <w:rPr>
          <w:rFonts w:ascii="Arial" w:hAnsi="Arial" w:cs="Arial"/>
          <w:spacing w:val="-1"/>
          <w:sz w:val="24"/>
          <w:szCs w:val="24"/>
        </w:rPr>
        <w:t xml:space="preserve">on the high voltage side of the </w:t>
      </w:r>
      <w:r>
        <w:rPr>
          <w:rFonts w:ascii="Arial" w:hAnsi="Arial" w:cs="Arial"/>
          <w:i/>
          <w:iCs/>
          <w:spacing w:val="-1"/>
          <w:sz w:val="24"/>
          <w:szCs w:val="24"/>
        </w:rPr>
        <w:t xml:space="preserve">GSP </w:t>
      </w:r>
      <w:r>
        <w:rPr>
          <w:rFonts w:ascii="Arial" w:hAnsi="Arial" w:cs="Arial"/>
          <w:spacing w:val="-1"/>
          <w:sz w:val="24"/>
          <w:szCs w:val="24"/>
        </w:rPr>
        <w:t>transformers.</w:t>
      </w:r>
    </w:p>
    <w:p w14:paraId="0E138BA9" w14:textId="77777777" w:rsidR="009C1403" w:rsidRDefault="00C6386D">
      <w:pPr>
        <w:kinsoku w:val="0"/>
        <w:overflowPunct w:val="0"/>
        <w:autoSpaceDE/>
        <w:autoSpaceDN/>
        <w:adjustRightInd/>
        <w:spacing w:before="216" w:line="269" w:lineRule="exact"/>
        <w:ind w:left="648" w:hanging="648"/>
        <w:jc w:val="both"/>
        <w:textAlignment w:val="baseline"/>
        <w:rPr>
          <w:rFonts w:ascii="Arial" w:hAnsi="Arial" w:cs="Arial"/>
          <w:sz w:val="24"/>
          <w:szCs w:val="24"/>
        </w:rPr>
      </w:pPr>
      <w:r>
        <w:rPr>
          <w:rFonts w:ascii="Arial" w:hAnsi="Arial" w:cs="Arial"/>
          <w:sz w:val="24"/>
          <w:szCs w:val="24"/>
        </w:rPr>
        <w:t xml:space="preserve">1.13 The criteria relating to the operation of the </w:t>
      </w:r>
      <w:r>
        <w:rPr>
          <w:rFonts w:ascii="Arial" w:hAnsi="Arial" w:cs="Arial"/>
          <w:i/>
          <w:iCs/>
          <w:sz w:val="24"/>
          <w:szCs w:val="24"/>
        </w:rPr>
        <w:t xml:space="preserve">onshore transmission system </w:t>
      </w:r>
      <w:r>
        <w:rPr>
          <w:rFonts w:ascii="Arial" w:hAnsi="Arial" w:cs="Arial"/>
          <w:sz w:val="24"/>
          <w:szCs w:val="24"/>
        </w:rPr>
        <w:t>are presented in Section 5.</w:t>
      </w:r>
    </w:p>
    <w:p w14:paraId="1EE19276" w14:textId="77777777" w:rsidR="009C1403" w:rsidRDefault="009C1403">
      <w:pPr>
        <w:widowControl/>
        <w:rPr>
          <w:sz w:val="24"/>
          <w:szCs w:val="24"/>
        </w:rPr>
        <w:sectPr w:rsidR="009C1403">
          <w:headerReference w:type="default" r:id="rId19"/>
          <w:pgSz w:w="11904" w:h="16834"/>
          <w:pgMar w:top="9321" w:right="1410" w:bottom="508" w:left="1454" w:header="720" w:footer="720" w:gutter="0"/>
          <w:cols w:space="720"/>
          <w:noEndnote/>
        </w:sectPr>
      </w:pPr>
    </w:p>
    <w:p w14:paraId="4EBC77F5" w14:textId="646F1C0F" w:rsidR="009C1403" w:rsidRDefault="00C6386D">
      <w:pPr>
        <w:kinsoku w:val="0"/>
        <w:overflowPunct w:val="0"/>
        <w:autoSpaceDE/>
        <w:autoSpaceDN/>
        <w:adjustRightInd/>
        <w:spacing w:before="5" w:line="281" w:lineRule="exact"/>
        <w:textAlignment w:val="baseline"/>
        <w:rPr>
          <w:rFonts w:ascii="Arial" w:hAnsi="Arial" w:cs="Arial"/>
          <w:b/>
          <w:bCs/>
          <w:spacing w:val="-1"/>
          <w:sz w:val="24"/>
          <w:szCs w:val="24"/>
        </w:rPr>
      </w:pPr>
      <w:r>
        <w:rPr>
          <w:rFonts w:ascii="Arial" w:hAnsi="Arial" w:cs="Arial"/>
          <w:b/>
          <w:bCs/>
          <w:i/>
          <w:iCs/>
          <w:spacing w:val="-1"/>
          <w:sz w:val="24"/>
          <w:szCs w:val="24"/>
        </w:rPr>
        <w:t xml:space="preserve">Offshore </w:t>
      </w:r>
      <w:r>
        <w:rPr>
          <w:rFonts w:ascii="Arial" w:hAnsi="Arial" w:cs="Arial"/>
          <w:b/>
          <w:bCs/>
          <w:spacing w:val="-1"/>
          <w:sz w:val="24"/>
          <w:szCs w:val="24"/>
        </w:rPr>
        <w:t>Criteria and Methodologies</w:t>
      </w:r>
    </w:p>
    <w:p w14:paraId="2F52C999" w14:textId="77777777" w:rsidR="009C1403" w:rsidRDefault="00C6386D">
      <w:pPr>
        <w:kinsoku w:val="0"/>
        <w:overflowPunct w:val="0"/>
        <w:autoSpaceDE/>
        <w:autoSpaceDN/>
        <w:adjustRightInd/>
        <w:spacing w:before="177" w:line="276" w:lineRule="exact"/>
        <w:ind w:left="648" w:hanging="648"/>
        <w:jc w:val="both"/>
        <w:textAlignment w:val="baseline"/>
        <w:rPr>
          <w:rFonts w:ascii="Arial" w:hAnsi="Arial" w:cs="Arial"/>
          <w:sz w:val="24"/>
          <w:szCs w:val="24"/>
        </w:rPr>
      </w:pPr>
      <w:r>
        <w:rPr>
          <w:rFonts w:ascii="Arial" w:hAnsi="Arial" w:cs="Arial"/>
          <w:sz w:val="24"/>
          <w:szCs w:val="24"/>
        </w:rPr>
        <w:t xml:space="preserve">1.14 For ease of use, the criteria and methodologies relating to the planning of the </w:t>
      </w:r>
      <w:r>
        <w:rPr>
          <w:rFonts w:ascii="Arial" w:hAnsi="Arial" w:cs="Arial"/>
          <w:i/>
          <w:iCs/>
          <w:sz w:val="24"/>
          <w:szCs w:val="24"/>
        </w:rPr>
        <w:t xml:space="preserve">offshore transmission systems </w:t>
      </w:r>
      <w:r>
        <w:rPr>
          <w:rFonts w:ascii="Arial" w:hAnsi="Arial" w:cs="Arial"/>
          <w:sz w:val="24"/>
          <w:szCs w:val="24"/>
        </w:rPr>
        <w:t xml:space="preserve">have also been presented according to the functional parts of an </w:t>
      </w:r>
      <w:r>
        <w:rPr>
          <w:rFonts w:ascii="Arial" w:hAnsi="Arial" w:cs="Arial"/>
          <w:i/>
          <w:iCs/>
          <w:sz w:val="24"/>
          <w:szCs w:val="24"/>
        </w:rPr>
        <w:t xml:space="preserve">offshore transmission system </w:t>
      </w:r>
      <w:r>
        <w:rPr>
          <w:rFonts w:ascii="Arial" w:hAnsi="Arial" w:cs="Arial"/>
          <w:sz w:val="24"/>
          <w:szCs w:val="24"/>
        </w:rPr>
        <w:t xml:space="preserve">to which they primarily apply. An </w:t>
      </w:r>
      <w:r>
        <w:rPr>
          <w:rFonts w:ascii="Arial" w:hAnsi="Arial" w:cs="Arial"/>
          <w:i/>
          <w:iCs/>
          <w:sz w:val="24"/>
          <w:szCs w:val="24"/>
        </w:rPr>
        <w:t xml:space="preserve">offshore transmission system </w:t>
      </w:r>
      <w:r>
        <w:rPr>
          <w:rFonts w:ascii="Arial" w:hAnsi="Arial" w:cs="Arial"/>
          <w:sz w:val="24"/>
          <w:szCs w:val="24"/>
        </w:rPr>
        <w:t xml:space="preserve">extends from 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 xml:space="preserve">offshore power stations </w:t>
      </w:r>
      <w:r>
        <w:rPr>
          <w:rFonts w:ascii="Arial" w:hAnsi="Arial" w:cs="Arial"/>
          <w:sz w:val="24"/>
          <w:szCs w:val="24"/>
        </w:rPr>
        <w:t xml:space="preserve">feed into the </w:t>
      </w:r>
      <w:r>
        <w:rPr>
          <w:rFonts w:ascii="Arial" w:hAnsi="Arial" w:cs="Arial"/>
          <w:i/>
          <w:iCs/>
          <w:sz w:val="24"/>
          <w:szCs w:val="24"/>
        </w:rPr>
        <w:t xml:space="preserve">offshore transmission system </w:t>
      </w:r>
      <w:r>
        <w:rPr>
          <w:rFonts w:ascii="Arial" w:hAnsi="Arial" w:cs="Arial"/>
          <w:sz w:val="24"/>
          <w:szCs w:val="24"/>
        </w:rPr>
        <w:t xml:space="preserve">through the remainder of the </w:t>
      </w:r>
      <w:r>
        <w:rPr>
          <w:rFonts w:ascii="Arial" w:hAnsi="Arial" w:cs="Arial"/>
          <w:i/>
          <w:iCs/>
          <w:sz w:val="24"/>
          <w:szCs w:val="24"/>
        </w:rPr>
        <w:t xml:space="preserve">offshore transmission system </w:t>
      </w:r>
      <w:r>
        <w:rPr>
          <w:rFonts w:ascii="Arial" w:hAnsi="Arial" w:cs="Arial"/>
          <w:sz w:val="24"/>
          <w:szCs w:val="24"/>
        </w:rPr>
        <w:t xml:space="preserve">to the point of connection of the </w:t>
      </w:r>
      <w:r>
        <w:rPr>
          <w:rFonts w:ascii="Arial" w:hAnsi="Arial" w:cs="Arial"/>
          <w:i/>
          <w:iCs/>
          <w:sz w:val="24"/>
          <w:szCs w:val="24"/>
        </w:rPr>
        <w:t xml:space="preserve">offshore transmission system </w:t>
      </w:r>
      <w:r>
        <w:rPr>
          <w:rFonts w:ascii="Arial" w:hAnsi="Arial" w:cs="Arial"/>
          <w:sz w:val="24"/>
          <w:szCs w:val="24"/>
        </w:rPr>
        <w:t xml:space="preserve">at the </w:t>
      </w:r>
      <w:r>
        <w:rPr>
          <w:rFonts w:ascii="Arial" w:hAnsi="Arial" w:cs="Arial"/>
          <w:i/>
          <w:iCs/>
          <w:sz w:val="24"/>
          <w:szCs w:val="24"/>
        </w:rPr>
        <w:t>first onshore substation</w:t>
      </w:r>
      <w:r>
        <w:rPr>
          <w:rFonts w:ascii="Arial" w:hAnsi="Arial" w:cs="Arial"/>
          <w:sz w:val="24"/>
          <w:szCs w:val="24"/>
        </w:rPr>
        <w:t xml:space="preserve">. This point of connection at the </w:t>
      </w:r>
      <w:r>
        <w:rPr>
          <w:rFonts w:ascii="Arial" w:hAnsi="Arial" w:cs="Arial"/>
          <w:i/>
          <w:iCs/>
          <w:sz w:val="24"/>
          <w:szCs w:val="24"/>
        </w:rPr>
        <w:t xml:space="preserve">first onshore substation </w:t>
      </w:r>
      <w:r>
        <w:rPr>
          <w:rFonts w:ascii="Arial" w:hAnsi="Arial" w:cs="Arial"/>
          <w:sz w:val="24"/>
          <w:szCs w:val="24"/>
        </w:rPr>
        <w:t xml:space="preserve">is the </w:t>
      </w:r>
      <w:r>
        <w:rPr>
          <w:rFonts w:ascii="Arial" w:hAnsi="Arial" w:cs="Arial"/>
          <w:i/>
          <w:iCs/>
          <w:sz w:val="24"/>
          <w:szCs w:val="24"/>
        </w:rPr>
        <w:t xml:space="preserve">interface point (IP) </w:t>
      </w:r>
      <w:r>
        <w:rPr>
          <w:rFonts w:ascii="Arial" w:hAnsi="Arial" w:cs="Arial"/>
          <w:sz w:val="24"/>
          <w:szCs w:val="24"/>
        </w:rPr>
        <w:t xml:space="preserve">in the case of a direct connection to the </w:t>
      </w:r>
      <w:r>
        <w:rPr>
          <w:rFonts w:ascii="Arial" w:hAnsi="Arial" w:cs="Arial"/>
          <w:i/>
          <w:iCs/>
          <w:sz w:val="24"/>
          <w:szCs w:val="24"/>
        </w:rPr>
        <w:t xml:space="preserve">onshore transmission system </w:t>
      </w:r>
      <w:r>
        <w:rPr>
          <w:rFonts w:ascii="Arial" w:hAnsi="Arial" w:cs="Arial"/>
          <w:sz w:val="24"/>
          <w:szCs w:val="24"/>
        </w:rPr>
        <w:t xml:space="preserve">or the </w:t>
      </w:r>
      <w:r>
        <w:rPr>
          <w:rFonts w:ascii="Arial" w:hAnsi="Arial" w:cs="Arial"/>
          <w:i/>
          <w:iCs/>
          <w:sz w:val="24"/>
          <w:szCs w:val="24"/>
        </w:rPr>
        <w:t xml:space="preserve">user system interface point (USIP) </w:t>
      </w:r>
      <w:r>
        <w:rPr>
          <w:rFonts w:ascii="Arial" w:hAnsi="Arial" w:cs="Arial"/>
          <w:sz w:val="24"/>
          <w:szCs w:val="24"/>
        </w:rPr>
        <w:t xml:space="preserve">in the case of a connection to an onshore </w:t>
      </w:r>
      <w:r>
        <w:rPr>
          <w:rFonts w:ascii="Arial" w:hAnsi="Arial" w:cs="Arial"/>
          <w:i/>
          <w:iCs/>
          <w:sz w:val="24"/>
          <w:szCs w:val="24"/>
        </w:rPr>
        <w:t>user system</w:t>
      </w:r>
      <w:r>
        <w:rPr>
          <w:rFonts w:ascii="Arial" w:hAnsi="Arial" w:cs="Arial"/>
          <w:sz w:val="24"/>
          <w:szCs w:val="24"/>
        </w:rPr>
        <w:t>.</w:t>
      </w:r>
    </w:p>
    <w:p w14:paraId="160CB306" w14:textId="77777777" w:rsidR="009C1403" w:rsidRDefault="00C6386D">
      <w:pPr>
        <w:kinsoku w:val="0"/>
        <w:overflowPunct w:val="0"/>
        <w:autoSpaceDE/>
        <w:autoSpaceDN/>
        <w:adjustRightInd/>
        <w:spacing w:before="205" w:line="276" w:lineRule="exact"/>
        <w:ind w:left="648" w:hanging="648"/>
        <w:jc w:val="both"/>
        <w:textAlignment w:val="baseline"/>
        <w:rPr>
          <w:rFonts w:ascii="Arial" w:hAnsi="Arial" w:cs="Arial"/>
          <w:sz w:val="24"/>
          <w:szCs w:val="24"/>
        </w:rPr>
      </w:pPr>
      <w:r>
        <w:rPr>
          <w:rFonts w:ascii="Arial" w:hAnsi="Arial" w:cs="Arial"/>
          <w:sz w:val="24"/>
          <w:szCs w:val="24"/>
        </w:rPr>
        <w:t xml:space="preserve">1.15 The </w:t>
      </w:r>
      <w:r>
        <w:rPr>
          <w:rFonts w:ascii="Arial" w:hAnsi="Arial" w:cs="Arial"/>
          <w:i/>
          <w:iCs/>
          <w:sz w:val="24"/>
          <w:szCs w:val="24"/>
        </w:rPr>
        <w:t xml:space="preserve">first onshore substation </w:t>
      </w:r>
      <w:r>
        <w:rPr>
          <w:rFonts w:ascii="Arial" w:hAnsi="Arial" w:cs="Arial"/>
          <w:sz w:val="24"/>
          <w:szCs w:val="24"/>
        </w:rPr>
        <w:t xml:space="preserve">may be owned by the </w:t>
      </w:r>
      <w:r>
        <w:rPr>
          <w:rFonts w:ascii="Arial" w:hAnsi="Arial" w:cs="Arial"/>
          <w:i/>
          <w:iCs/>
          <w:sz w:val="24"/>
          <w:szCs w:val="24"/>
        </w:rPr>
        <w:t>offshore transmission licensee</w:t>
      </w:r>
      <w:r>
        <w:rPr>
          <w:rFonts w:ascii="Arial" w:hAnsi="Arial" w:cs="Arial"/>
          <w:sz w:val="24"/>
          <w:szCs w:val="24"/>
        </w:rPr>
        <w:t xml:space="preserve">, the </w:t>
      </w:r>
      <w:r>
        <w:rPr>
          <w:rFonts w:ascii="Arial" w:hAnsi="Arial" w:cs="Arial"/>
          <w:i/>
          <w:iCs/>
          <w:sz w:val="24"/>
          <w:szCs w:val="24"/>
        </w:rPr>
        <w:t xml:space="preserve">onshore transmission licensee </w:t>
      </w:r>
      <w:r>
        <w:rPr>
          <w:rFonts w:ascii="Arial" w:hAnsi="Arial" w:cs="Arial"/>
          <w:sz w:val="24"/>
          <w:szCs w:val="24"/>
        </w:rPr>
        <w:t xml:space="preserve">or onshore </w:t>
      </w:r>
      <w:r>
        <w:rPr>
          <w:rFonts w:ascii="Arial" w:hAnsi="Arial" w:cs="Arial"/>
          <w:i/>
          <w:iCs/>
          <w:sz w:val="24"/>
          <w:szCs w:val="24"/>
        </w:rPr>
        <w:t xml:space="preserve">user system </w:t>
      </w:r>
      <w:r>
        <w:rPr>
          <w:rFonts w:ascii="Arial" w:hAnsi="Arial" w:cs="Arial"/>
          <w:sz w:val="24"/>
          <w:szCs w:val="24"/>
        </w:rPr>
        <w:t xml:space="preserve">owner. Ownership boundaries are determined by the relevant </w:t>
      </w:r>
      <w:r>
        <w:rPr>
          <w:rFonts w:ascii="Arial" w:hAnsi="Arial" w:cs="Arial"/>
          <w:i/>
          <w:iCs/>
          <w:sz w:val="24"/>
          <w:szCs w:val="24"/>
        </w:rPr>
        <w:t xml:space="preserve">transmission licensees </w:t>
      </w:r>
      <w:r>
        <w:rPr>
          <w:rFonts w:ascii="Arial" w:hAnsi="Arial" w:cs="Arial"/>
          <w:sz w:val="24"/>
          <w:szCs w:val="24"/>
        </w:rPr>
        <w:t xml:space="preserve">and/or </w:t>
      </w:r>
      <w:r>
        <w:rPr>
          <w:rFonts w:ascii="Arial" w:hAnsi="Arial" w:cs="Arial"/>
          <w:i/>
          <w:iCs/>
          <w:sz w:val="24"/>
          <w:szCs w:val="24"/>
        </w:rPr>
        <w:t xml:space="preserve">distribution licensees </w:t>
      </w:r>
      <w:r>
        <w:rPr>
          <w:rFonts w:ascii="Arial" w:hAnsi="Arial" w:cs="Arial"/>
          <w:sz w:val="24"/>
          <w:szCs w:val="24"/>
        </w:rPr>
        <w:t xml:space="preserve">(as the case may be). Normally, and unless otherwise agreed, in the case of there being AC transformation or DC conversion facilities at the </w:t>
      </w:r>
      <w:r>
        <w:rPr>
          <w:rFonts w:ascii="Arial" w:hAnsi="Arial" w:cs="Arial"/>
          <w:i/>
          <w:iCs/>
          <w:sz w:val="24"/>
          <w:szCs w:val="24"/>
        </w:rPr>
        <w:t xml:space="preserve">first onshore substation </w:t>
      </w:r>
      <w:r>
        <w:rPr>
          <w:rFonts w:ascii="Arial" w:hAnsi="Arial" w:cs="Arial"/>
          <w:sz w:val="24"/>
          <w:szCs w:val="24"/>
        </w:rPr>
        <w:t xml:space="preserve">if the </w:t>
      </w:r>
      <w:r>
        <w:rPr>
          <w:rFonts w:ascii="Arial" w:hAnsi="Arial" w:cs="Arial"/>
          <w:i/>
          <w:iCs/>
          <w:sz w:val="24"/>
          <w:szCs w:val="24"/>
        </w:rPr>
        <w:t xml:space="preserve">offshore </w:t>
      </w:r>
      <w:r>
        <w:rPr>
          <w:rFonts w:ascii="Arial" w:hAnsi="Arial" w:cs="Arial"/>
          <w:sz w:val="24"/>
          <w:szCs w:val="24"/>
        </w:rPr>
        <w:t xml:space="preserve">transmission owner owns the </w:t>
      </w:r>
      <w:r>
        <w:rPr>
          <w:rFonts w:ascii="Arial" w:hAnsi="Arial" w:cs="Arial"/>
          <w:i/>
          <w:iCs/>
          <w:sz w:val="24"/>
          <w:szCs w:val="24"/>
        </w:rPr>
        <w:t>first onshore substation</w:t>
      </w:r>
      <w:r>
        <w:rPr>
          <w:rFonts w:ascii="Arial" w:hAnsi="Arial" w:cs="Arial"/>
          <w:sz w:val="24"/>
          <w:szCs w:val="24"/>
        </w:rPr>
        <w:t xml:space="preserv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HV </w:t>
      </w:r>
      <w:r>
        <w:rPr>
          <w:rFonts w:ascii="Arial" w:hAnsi="Arial" w:cs="Arial"/>
          <w:i/>
          <w:iCs/>
          <w:sz w:val="24"/>
          <w:szCs w:val="24"/>
        </w:rPr>
        <w:t>busbars</w:t>
      </w:r>
      <w:r>
        <w:rPr>
          <w:rFonts w:ascii="Arial" w:hAnsi="Arial" w:cs="Arial"/>
          <w:sz w:val="24"/>
          <w:szCs w:val="24"/>
        </w:rPr>
        <w:t xml:space="preserve">. If the </w:t>
      </w:r>
      <w:r>
        <w:rPr>
          <w:rFonts w:ascii="Arial" w:hAnsi="Arial" w:cs="Arial"/>
          <w:i/>
          <w:iCs/>
          <w:sz w:val="24"/>
          <w:szCs w:val="24"/>
        </w:rPr>
        <w:t xml:space="preserve">first onshore substation </w:t>
      </w:r>
      <w:r>
        <w:rPr>
          <w:rFonts w:ascii="Arial" w:hAnsi="Arial" w:cs="Arial"/>
          <w:sz w:val="24"/>
          <w:szCs w:val="24"/>
        </w:rPr>
        <w:t xml:space="preserve">is owned by the onshore transmission owner or onshore </w:t>
      </w:r>
      <w:r>
        <w:rPr>
          <w:rFonts w:ascii="Arial" w:hAnsi="Arial" w:cs="Arial"/>
          <w:i/>
          <w:iCs/>
          <w:sz w:val="24"/>
          <w:szCs w:val="24"/>
        </w:rPr>
        <w:t xml:space="preserve">user system </w:t>
      </w:r>
      <w:r>
        <w:rPr>
          <w:rFonts w:ascii="Arial" w:hAnsi="Arial" w:cs="Arial"/>
          <w:sz w:val="24"/>
          <w:szCs w:val="24"/>
        </w:rPr>
        <w:t xml:space="preserve">owner,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LV </w:t>
      </w:r>
      <w:r>
        <w:rPr>
          <w:rFonts w:ascii="Arial" w:hAnsi="Arial" w:cs="Arial"/>
          <w:i/>
          <w:iCs/>
          <w:sz w:val="24"/>
          <w:szCs w:val="24"/>
        </w:rPr>
        <w:t>busbars</w:t>
      </w:r>
      <w:r>
        <w:rPr>
          <w:rFonts w:ascii="Arial" w:hAnsi="Arial" w:cs="Arial"/>
          <w:sz w:val="24"/>
          <w:szCs w:val="24"/>
        </w:rPr>
        <w:t xml:space="preserve">. In the case of the former, the </w:t>
      </w:r>
      <w:r>
        <w:rPr>
          <w:rFonts w:ascii="Arial" w:hAnsi="Arial" w:cs="Arial"/>
          <w:i/>
          <w:iCs/>
          <w:sz w:val="24"/>
          <w:szCs w:val="24"/>
        </w:rPr>
        <w:t xml:space="preserve">first onshore substation </w:t>
      </w:r>
      <w:r>
        <w:rPr>
          <w:rFonts w:ascii="Arial" w:hAnsi="Arial" w:cs="Arial"/>
          <w:sz w:val="24"/>
          <w:szCs w:val="24"/>
        </w:rPr>
        <w:t xml:space="preserve">must meet the criteria relating to </w:t>
      </w:r>
      <w:r>
        <w:rPr>
          <w:rFonts w:ascii="Arial" w:hAnsi="Arial" w:cs="Arial"/>
          <w:i/>
          <w:iCs/>
          <w:sz w:val="24"/>
          <w:szCs w:val="24"/>
        </w:rPr>
        <w:t xml:space="preserve">offshore transmission systems </w:t>
      </w:r>
      <w:r>
        <w:rPr>
          <w:rFonts w:ascii="Arial" w:hAnsi="Arial" w:cs="Arial"/>
          <w:sz w:val="24"/>
          <w:szCs w:val="24"/>
        </w:rPr>
        <w:t xml:space="preserve">and, in the case of the latter the </w:t>
      </w:r>
      <w:r>
        <w:rPr>
          <w:rFonts w:ascii="Arial" w:hAnsi="Arial" w:cs="Arial"/>
          <w:i/>
          <w:iCs/>
          <w:sz w:val="24"/>
          <w:szCs w:val="24"/>
        </w:rPr>
        <w:t xml:space="preserve">first onshore substation </w:t>
      </w:r>
      <w:r>
        <w:rPr>
          <w:rFonts w:ascii="Arial" w:hAnsi="Arial" w:cs="Arial"/>
          <w:sz w:val="24"/>
          <w:szCs w:val="24"/>
        </w:rPr>
        <w:t>must meet the appropriate onshore criteria.</w:t>
      </w:r>
    </w:p>
    <w:p w14:paraId="003CA8C0" w14:textId="77777777" w:rsidR="009C1403" w:rsidRDefault="00C6386D">
      <w:pPr>
        <w:kinsoku w:val="0"/>
        <w:overflowPunct w:val="0"/>
        <w:autoSpaceDE/>
        <w:autoSpaceDN/>
        <w:adjustRightInd/>
        <w:spacing w:before="1" w:line="480" w:lineRule="exact"/>
        <w:ind w:left="648" w:hanging="648"/>
        <w:textAlignment w:val="baseline"/>
        <w:rPr>
          <w:rFonts w:ascii="Arial" w:hAnsi="Arial" w:cs="Arial"/>
          <w:sz w:val="24"/>
          <w:szCs w:val="24"/>
        </w:rPr>
      </w:pPr>
      <w:r>
        <w:rPr>
          <w:rFonts w:ascii="Arial" w:hAnsi="Arial" w:cs="Arial"/>
          <w:sz w:val="24"/>
          <w:szCs w:val="24"/>
        </w:rPr>
        <w:t xml:space="preserve">1.16 The functional parts of an </w:t>
      </w:r>
      <w:r>
        <w:rPr>
          <w:rFonts w:ascii="Arial" w:hAnsi="Arial" w:cs="Arial"/>
          <w:i/>
          <w:iCs/>
          <w:sz w:val="24"/>
          <w:szCs w:val="24"/>
        </w:rPr>
        <w:t xml:space="preserve">offshore transmission system </w:t>
      </w:r>
      <w:r>
        <w:rPr>
          <w:rFonts w:ascii="Arial" w:hAnsi="Arial" w:cs="Arial"/>
          <w:sz w:val="24"/>
          <w:szCs w:val="24"/>
        </w:rPr>
        <w:t xml:space="preserve">include: the </w:t>
      </w:r>
      <w:r>
        <w:rPr>
          <w:rFonts w:ascii="Arial" w:hAnsi="Arial" w:cs="Arial"/>
          <w:i/>
          <w:iCs/>
          <w:sz w:val="24"/>
          <w:szCs w:val="24"/>
        </w:rPr>
        <w:t xml:space="preserve">offshore </w:t>
      </w:r>
      <w:r>
        <w:rPr>
          <w:rFonts w:ascii="Arial" w:hAnsi="Arial" w:cs="Arial"/>
          <w:sz w:val="24"/>
          <w:szCs w:val="24"/>
        </w:rPr>
        <w:t xml:space="preserve">connection facilities on the </w:t>
      </w:r>
      <w:r>
        <w:rPr>
          <w:rFonts w:ascii="Arial" w:hAnsi="Arial" w:cs="Arial"/>
          <w:i/>
          <w:iCs/>
          <w:sz w:val="24"/>
          <w:szCs w:val="24"/>
        </w:rPr>
        <w:t>offshore platform/s</w:t>
      </w:r>
      <w:r>
        <w:rPr>
          <w:rFonts w:ascii="Arial" w:hAnsi="Arial" w:cs="Arial"/>
          <w:sz w:val="24"/>
          <w:szCs w:val="24"/>
        </w:rPr>
        <w:t>, which may include:</w:t>
      </w:r>
    </w:p>
    <w:p w14:paraId="322290BD" w14:textId="77777777" w:rsidR="009C1403" w:rsidRDefault="00C6386D">
      <w:pPr>
        <w:kinsoku w:val="0"/>
        <w:overflowPunct w:val="0"/>
        <w:autoSpaceDE/>
        <w:autoSpaceDN/>
        <w:adjustRightInd/>
        <w:spacing w:before="178" w:line="288" w:lineRule="exact"/>
        <w:ind w:left="1512" w:hanging="864"/>
        <w:jc w:val="both"/>
        <w:textAlignment w:val="baseline"/>
        <w:rPr>
          <w:rFonts w:ascii="Arial" w:hAnsi="Arial" w:cs="Arial"/>
          <w:sz w:val="24"/>
          <w:szCs w:val="24"/>
        </w:rPr>
      </w:pPr>
      <w:r>
        <w:rPr>
          <w:rFonts w:ascii="Arial" w:hAnsi="Arial" w:cs="Arial"/>
          <w:sz w:val="24"/>
          <w:szCs w:val="24"/>
        </w:rPr>
        <w:t xml:space="preserve">1.16.1 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 xml:space="preserve">offshore power stations </w:t>
      </w:r>
      <w:r>
        <w:rPr>
          <w:rFonts w:ascii="Arial" w:hAnsi="Arial" w:cs="Arial"/>
          <w:sz w:val="24"/>
          <w:szCs w:val="24"/>
        </w:rPr>
        <w:t xml:space="preserve">feed into an </w:t>
      </w:r>
      <w:r>
        <w:rPr>
          <w:rFonts w:ascii="Arial" w:hAnsi="Arial" w:cs="Arial"/>
          <w:i/>
          <w:iCs/>
          <w:sz w:val="24"/>
          <w:szCs w:val="24"/>
        </w:rPr>
        <w:t>offshore transmission system</w:t>
      </w:r>
      <w:r>
        <w:rPr>
          <w:rFonts w:ascii="Arial" w:hAnsi="Arial" w:cs="Arial"/>
          <w:sz w:val="24"/>
          <w:szCs w:val="24"/>
        </w:rPr>
        <w:t>,</w:t>
      </w:r>
    </w:p>
    <w:p w14:paraId="731764F8" w14:textId="77777777" w:rsidR="009C1403" w:rsidRDefault="00C6386D">
      <w:pPr>
        <w:kinsoku w:val="0"/>
        <w:overflowPunct w:val="0"/>
        <w:autoSpaceDE/>
        <w:autoSpaceDN/>
        <w:adjustRightInd/>
        <w:spacing w:before="178" w:line="288" w:lineRule="exact"/>
        <w:ind w:left="1512" w:hanging="864"/>
        <w:jc w:val="both"/>
        <w:textAlignment w:val="baseline"/>
        <w:rPr>
          <w:rFonts w:ascii="Arial" w:hAnsi="Arial" w:cs="Arial"/>
          <w:i/>
          <w:iCs/>
          <w:sz w:val="24"/>
          <w:szCs w:val="24"/>
        </w:rPr>
      </w:pPr>
      <w:r>
        <w:rPr>
          <w:rFonts w:ascii="Arial" w:hAnsi="Arial" w:cs="Arial"/>
          <w:sz w:val="24"/>
          <w:szCs w:val="24"/>
        </w:rPr>
        <w:t xml:space="preserve">1.16.2 any </w:t>
      </w:r>
      <w:r>
        <w:rPr>
          <w:rFonts w:ascii="Arial" w:hAnsi="Arial" w:cs="Arial"/>
          <w:i/>
          <w:iCs/>
          <w:sz w:val="24"/>
          <w:szCs w:val="24"/>
        </w:rPr>
        <w:t xml:space="preserve">offshore supply point/s (OSP) </w:t>
      </w:r>
      <w:r>
        <w:rPr>
          <w:rFonts w:ascii="Arial" w:hAnsi="Arial" w:cs="Arial"/>
          <w:sz w:val="24"/>
          <w:szCs w:val="24"/>
        </w:rPr>
        <w:t xml:space="preserve">where </w:t>
      </w:r>
      <w:r>
        <w:rPr>
          <w:rFonts w:ascii="Arial" w:hAnsi="Arial" w:cs="Arial"/>
          <w:i/>
          <w:iCs/>
          <w:sz w:val="24"/>
          <w:szCs w:val="24"/>
        </w:rPr>
        <w:t xml:space="preserve">offshore power station </w:t>
      </w:r>
      <w:r>
        <w:rPr>
          <w:rFonts w:ascii="Arial" w:hAnsi="Arial" w:cs="Arial"/>
          <w:sz w:val="24"/>
          <w:szCs w:val="24"/>
        </w:rPr>
        <w:t xml:space="preserve">demand is supplied from an </w:t>
      </w:r>
      <w:r>
        <w:rPr>
          <w:rFonts w:ascii="Arial" w:hAnsi="Arial" w:cs="Arial"/>
          <w:i/>
          <w:iCs/>
          <w:sz w:val="24"/>
          <w:szCs w:val="24"/>
        </w:rPr>
        <w:t>offshore transmission system</w:t>
      </w:r>
    </w:p>
    <w:p w14:paraId="6389832A" w14:textId="77777777" w:rsidR="009C1403" w:rsidRDefault="00C6386D">
      <w:pPr>
        <w:kinsoku w:val="0"/>
        <w:overflowPunct w:val="0"/>
        <w:autoSpaceDE/>
        <w:autoSpaceDN/>
        <w:adjustRightInd/>
        <w:spacing w:line="472" w:lineRule="exact"/>
        <w:ind w:left="648" w:right="3312"/>
        <w:textAlignment w:val="baseline"/>
        <w:rPr>
          <w:rFonts w:ascii="Arial" w:hAnsi="Arial" w:cs="Arial"/>
          <w:i/>
          <w:iCs/>
          <w:sz w:val="24"/>
          <w:szCs w:val="24"/>
        </w:rPr>
      </w:pPr>
      <w:r>
        <w:rPr>
          <w:rFonts w:ascii="Arial" w:hAnsi="Arial" w:cs="Arial"/>
          <w:sz w:val="24"/>
          <w:szCs w:val="24"/>
        </w:rPr>
        <w:t xml:space="preserve">1.16.3 AC or DC </w:t>
      </w:r>
      <w:r>
        <w:rPr>
          <w:rFonts w:ascii="Arial" w:hAnsi="Arial" w:cs="Arial"/>
          <w:i/>
          <w:iCs/>
          <w:sz w:val="24"/>
          <w:szCs w:val="24"/>
        </w:rPr>
        <w:t xml:space="preserve">offshore transmission circuits </w:t>
      </w:r>
      <w:r>
        <w:rPr>
          <w:rFonts w:ascii="Arial" w:hAnsi="Arial" w:cs="Arial"/>
          <w:sz w:val="24"/>
          <w:szCs w:val="24"/>
        </w:rPr>
        <w:t>the cable circuit/s</w:t>
      </w:r>
      <w:r>
        <w:rPr>
          <w:rFonts w:ascii="Arial" w:hAnsi="Arial" w:cs="Arial"/>
          <w:i/>
          <w:iCs/>
          <w:sz w:val="24"/>
          <w:szCs w:val="24"/>
        </w:rPr>
        <w:t xml:space="preserve">, </w:t>
      </w:r>
      <w:r>
        <w:rPr>
          <w:rFonts w:ascii="Arial" w:hAnsi="Arial" w:cs="Arial"/>
          <w:sz w:val="24"/>
          <w:szCs w:val="24"/>
        </w:rPr>
        <w:t>which may include</w:t>
      </w:r>
      <w:r>
        <w:rPr>
          <w:rFonts w:ascii="Arial" w:hAnsi="Arial" w:cs="Arial"/>
          <w:i/>
          <w:iCs/>
          <w:sz w:val="24"/>
          <w:szCs w:val="24"/>
        </w:rPr>
        <w:t>:</w:t>
      </w:r>
    </w:p>
    <w:p w14:paraId="2D79D2E0" w14:textId="77777777" w:rsidR="009C1403" w:rsidRDefault="00C6386D">
      <w:pPr>
        <w:kinsoku w:val="0"/>
        <w:overflowPunct w:val="0"/>
        <w:autoSpaceDE/>
        <w:autoSpaceDN/>
        <w:adjustRightInd/>
        <w:spacing w:before="207" w:line="276" w:lineRule="exact"/>
        <w:ind w:left="1512" w:hanging="864"/>
        <w:jc w:val="both"/>
        <w:textAlignment w:val="baseline"/>
        <w:rPr>
          <w:rFonts w:ascii="Arial" w:hAnsi="Arial" w:cs="Arial"/>
          <w:sz w:val="24"/>
          <w:szCs w:val="24"/>
        </w:rPr>
      </w:pPr>
      <w:r>
        <w:rPr>
          <w:rFonts w:ascii="Arial" w:hAnsi="Arial" w:cs="Arial"/>
          <w:sz w:val="24"/>
          <w:szCs w:val="24"/>
        </w:rPr>
        <w:t xml:space="preserve">1.16.4 AC or DC cable </w:t>
      </w:r>
      <w:r>
        <w:rPr>
          <w:rFonts w:ascii="Arial" w:hAnsi="Arial" w:cs="Arial"/>
          <w:i/>
          <w:iCs/>
          <w:sz w:val="24"/>
          <w:szCs w:val="24"/>
        </w:rPr>
        <w:t xml:space="preserve">offshore transmission circuits </w:t>
      </w:r>
      <w:r>
        <w:rPr>
          <w:rFonts w:ascii="Arial" w:hAnsi="Arial" w:cs="Arial"/>
          <w:sz w:val="24"/>
          <w:szCs w:val="24"/>
        </w:rPr>
        <w:t xml:space="preserve">connecting an </w:t>
      </w:r>
      <w:r>
        <w:rPr>
          <w:rFonts w:ascii="Arial" w:hAnsi="Arial" w:cs="Arial"/>
          <w:i/>
          <w:iCs/>
          <w:sz w:val="24"/>
          <w:szCs w:val="24"/>
        </w:rPr>
        <w:t xml:space="preserve">offshore platform </w:t>
      </w:r>
      <w:r>
        <w:rPr>
          <w:rFonts w:ascii="Arial" w:hAnsi="Arial" w:cs="Arial"/>
          <w:sz w:val="24"/>
          <w:szCs w:val="24"/>
        </w:rPr>
        <w:t xml:space="preserve">either directly to an onshore overhead line forming part of the </w:t>
      </w:r>
      <w:r>
        <w:rPr>
          <w:rFonts w:ascii="Arial" w:hAnsi="Arial" w:cs="Arial"/>
          <w:i/>
          <w:iCs/>
          <w:sz w:val="24"/>
          <w:szCs w:val="24"/>
        </w:rPr>
        <w:t xml:space="preserve">offshore transmission system </w:t>
      </w:r>
      <w:r>
        <w:rPr>
          <w:rFonts w:ascii="Arial" w:hAnsi="Arial" w:cs="Arial"/>
          <w:sz w:val="24"/>
          <w:szCs w:val="24"/>
        </w:rPr>
        <w:t xml:space="preserve">or to onshore connection facilities forming part of the </w:t>
      </w:r>
      <w:r>
        <w:rPr>
          <w:rFonts w:ascii="Arial" w:hAnsi="Arial" w:cs="Arial"/>
          <w:i/>
          <w:iCs/>
          <w:sz w:val="24"/>
          <w:szCs w:val="24"/>
        </w:rPr>
        <w:t>offshore transmission system</w:t>
      </w:r>
      <w:r>
        <w:rPr>
          <w:rFonts w:ascii="Arial" w:hAnsi="Arial" w:cs="Arial"/>
          <w:sz w:val="24"/>
          <w:szCs w:val="24"/>
        </w:rPr>
        <w:t>.</w:t>
      </w:r>
    </w:p>
    <w:p w14:paraId="359BB571" w14:textId="77777777" w:rsidR="009C1403" w:rsidRDefault="00C6386D">
      <w:pPr>
        <w:kinsoku w:val="0"/>
        <w:overflowPunct w:val="0"/>
        <w:autoSpaceDE/>
        <w:autoSpaceDN/>
        <w:adjustRightInd/>
        <w:spacing w:before="187" w:line="277" w:lineRule="exact"/>
        <w:ind w:left="648"/>
        <w:textAlignment w:val="baseline"/>
        <w:rPr>
          <w:rFonts w:ascii="Arial" w:hAnsi="Arial" w:cs="Arial"/>
          <w:sz w:val="24"/>
          <w:szCs w:val="24"/>
        </w:rPr>
      </w:pPr>
      <w:r>
        <w:rPr>
          <w:rFonts w:ascii="Arial" w:hAnsi="Arial" w:cs="Arial"/>
          <w:sz w:val="24"/>
          <w:szCs w:val="24"/>
        </w:rPr>
        <w:t>an overhead line section, which may include:</w:t>
      </w:r>
    </w:p>
    <w:p w14:paraId="318C7044" w14:textId="77777777" w:rsidR="009C1403" w:rsidRDefault="00C6386D">
      <w:pPr>
        <w:kinsoku w:val="0"/>
        <w:overflowPunct w:val="0"/>
        <w:autoSpaceDE/>
        <w:autoSpaceDN/>
        <w:adjustRightInd/>
        <w:spacing w:before="203" w:line="276" w:lineRule="exact"/>
        <w:ind w:left="1512" w:hanging="864"/>
        <w:jc w:val="both"/>
        <w:textAlignment w:val="baseline"/>
        <w:rPr>
          <w:rFonts w:ascii="Arial" w:hAnsi="Arial" w:cs="Arial"/>
          <w:i/>
          <w:iCs/>
          <w:sz w:val="24"/>
          <w:szCs w:val="24"/>
        </w:rPr>
      </w:pPr>
      <w:r>
        <w:rPr>
          <w:rFonts w:ascii="Arial" w:hAnsi="Arial" w:cs="Arial"/>
          <w:sz w:val="24"/>
          <w:szCs w:val="24"/>
        </w:rPr>
        <w:t xml:space="preserve">1.16.5 AC or DC overhead line </w:t>
      </w:r>
      <w:r>
        <w:rPr>
          <w:rFonts w:ascii="Arial" w:hAnsi="Arial" w:cs="Arial"/>
          <w:i/>
          <w:iCs/>
          <w:sz w:val="24"/>
          <w:szCs w:val="24"/>
        </w:rPr>
        <w:t xml:space="preserve">offshore transmission circuits </w:t>
      </w:r>
      <w:r>
        <w:rPr>
          <w:rFonts w:ascii="Arial" w:hAnsi="Arial" w:cs="Arial"/>
          <w:sz w:val="24"/>
          <w:szCs w:val="24"/>
        </w:rPr>
        <w:t xml:space="preserve">connecting the cable </w:t>
      </w:r>
      <w:r>
        <w:rPr>
          <w:rFonts w:ascii="Arial" w:hAnsi="Arial" w:cs="Arial"/>
          <w:i/>
          <w:iCs/>
          <w:sz w:val="24"/>
          <w:szCs w:val="24"/>
        </w:rPr>
        <w:t xml:space="preserve">offshore transmission circuits </w:t>
      </w:r>
      <w:r>
        <w:rPr>
          <w:rFonts w:ascii="Arial" w:hAnsi="Arial" w:cs="Arial"/>
          <w:sz w:val="24"/>
          <w:szCs w:val="24"/>
        </w:rPr>
        <w:t xml:space="preserve">either directly to the </w:t>
      </w:r>
      <w:r>
        <w:rPr>
          <w:rFonts w:ascii="Arial" w:hAnsi="Arial" w:cs="Arial"/>
          <w:i/>
          <w:iCs/>
          <w:sz w:val="24"/>
          <w:szCs w:val="24"/>
        </w:rPr>
        <w:t>first onshore</w:t>
      </w:r>
    </w:p>
    <w:p w14:paraId="73BBADBA" w14:textId="77777777" w:rsidR="009C1403" w:rsidRDefault="009C1403">
      <w:pPr>
        <w:widowControl/>
        <w:rPr>
          <w:sz w:val="24"/>
          <w:szCs w:val="24"/>
        </w:rPr>
        <w:sectPr w:rsidR="009C1403">
          <w:headerReference w:type="default" r:id="rId20"/>
          <w:pgSz w:w="11904" w:h="16834"/>
          <w:pgMar w:top="1460" w:right="1405" w:bottom="508" w:left="1459" w:header="720" w:footer="720" w:gutter="0"/>
          <w:cols w:space="720"/>
          <w:noEndnote/>
        </w:sectPr>
      </w:pPr>
    </w:p>
    <w:p w14:paraId="0204AE49" w14:textId="6E6345AD" w:rsidR="009C1403" w:rsidRDefault="00C6386D">
      <w:pPr>
        <w:kinsoku w:val="0"/>
        <w:overflowPunct w:val="0"/>
        <w:autoSpaceDE/>
        <w:autoSpaceDN/>
        <w:adjustRightInd/>
        <w:spacing w:before="23" w:line="281" w:lineRule="exact"/>
        <w:ind w:left="1512"/>
        <w:textAlignment w:val="baseline"/>
        <w:rPr>
          <w:rFonts w:ascii="Arial" w:hAnsi="Arial" w:cs="Arial"/>
          <w:spacing w:val="7"/>
          <w:sz w:val="24"/>
          <w:szCs w:val="24"/>
        </w:rPr>
      </w:pPr>
      <w:r>
        <w:rPr>
          <w:rFonts w:ascii="Arial" w:hAnsi="Arial" w:cs="Arial"/>
          <w:i/>
          <w:iCs/>
          <w:spacing w:val="7"/>
          <w:sz w:val="24"/>
          <w:szCs w:val="24"/>
        </w:rPr>
        <w:t xml:space="preserve">substation </w:t>
      </w:r>
      <w:r>
        <w:rPr>
          <w:rFonts w:ascii="Arial" w:hAnsi="Arial" w:cs="Arial"/>
          <w:spacing w:val="7"/>
          <w:sz w:val="24"/>
          <w:szCs w:val="24"/>
        </w:rPr>
        <w:t>or to onshore AC transformation or AC/DC conversion</w:t>
      </w:r>
    </w:p>
    <w:p w14:paraId="089EE7C9" w14:textId="77777777" w:rsidR="009C1403" w:rsidRDefault="00C6386D">
      <w:pPr>
        <w:kinsoku w:val="0"/>
        <w:overflowPunct w:val="0"/>
        <w:autoSpaceDE/>
        <w:autoSpaceDN/>
        <w:adjustRightInd/>
        <w:spacing w:line="273" w:lineRule="exact"/>
        <w:ind w:left="1512"/>
        <w:textAlignment w:val="baseline"/>
        <w:rPr>
          <w:rFonts w:ascii="Arial" w:hAnsi="Arial" w:cs="Arial"/>
          <w:sz w:val="24"/>
          <w:szCs w:val="24"/>
        </w:rPr>
      </w:pPr>
      <w:r>
        <w:rPr>
          <w:rFonts w:ascii="Arial" w:hAnsi="Arial" w:cs="Arial"/>
          <w:sz w:val="24"/>
          <w:szCs w:val="24"/>
        </w:rPr>
        <w:t xml:space="preserve">facilities not forming part of the </w:t>
      </w:r>
      <w:r>
        <w:rPr>
          <w:rFonts w:ascii="Arial" w:hAnsi="Arial" w:cs="Arial"/>
          <w:i/>
          <w:iCs/>
          <w:sz w:val="24"/>
          <w:szCs w:val="24"/>
        </w:rPr>
        <w:t>first onshore substation</w:t>
      </w:r>
      <w:r>
        <w:rPr>
          <w:rFonts w:ascii="Arial" w:hAnsi="Arial" w:cs="Arial"/>
          <w:sz w:val="24"/>
          <w:szCs w:val="24"/>
        </w:rPr>
        <w:t>.</w:t>
      </w:r>
    </w:p>
    <w:p w14:paraId="532EC584" w14:textId="77777777" w:rsidR="009C1403" w:rsidRDefault="00C6386D">
      <w:pPr>
        <w:kinsoku w:val="0"/>
        <w:overflowPunct w:val="0"/>
        <w:autoSpaceDE/>
        <w:autoSpaceDN/>
        <w:adjustRightInd/>
        <w:spacing w:before="204" w:line="275" w:lineRule="exact"/>
        <w:ind w:left="648"/>
        <w:textAlignment w:val="baseline"/>
        <w:rPr>
          <w:rFonts w:ascii="Arial" w:hAnsi="Arial" w:cs="Arial"/>
          <w:sz w:val="24"/>
          <w:szCs w:val="24"/>
        </w:rPr>
      </w:pPr>
      <w:r>
        <w:rPr>
          <w:rFonts w:ascii="Arial" w:hAnsi="Arial" w:cs="Arial"/>
          <w:sz w:val="24"/>
          <w:szCs w:val="24"/>
        </w:rPr>
        <w:t>onshore connection facilities, which may include:</w:t>
      </w:r>
    </w:p>
    <w:p w14:paraId="445C2BF7" w14:textId="77777777" w:rsidR="009C1403" w:rsidRDefault="00C6386D">
      <w:pPr>
        <w:kinsoku w:val="0"/>
        <w:overflowPunct w:val="0"/>
        <w:autoSpaceDE/>
        <w:autoSpaceDN/>
        <w:adjustRightInd/>
        <w:spacing w:before="210" w:line="273" w:lineRule="exact"/>
        <w:ind w:left="1512" w:hanging="864"/>
        <w:jc w:val="both"/>
        <w:textAlignment w:val="baseline"/>
        <w:rPr>
          <w:rFonts w:ascii="Arial" w:hAnsi="Arial" w:cs="Arial"/>
          <w:i/>
          <w:iCs/>
          <w:sz w:val="24"/>
          <w:szCs w:val="24"/>
        </w:rPr>
      </w:pPr>
      <w:r>
        <w:rPr>
          <w:rFonts w:ascii="Arial" w:hAnsi="Arial" w:cs="Arial"/>
          <w:sz w:val="24"/>
          <w:szCs w:val="24"/>
        </w:rPr>
        <w:t xml:space="preserve">1.16.6 AC/DC conversion facilities connecting DC overhead line or DC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1F0F772D" w14:textId="77777777" w:rsidR="009C1403" w:rsidRDefault="00C6386D">
      <w:pPr>
        <w:kinsoku w:val="0"/>
        <w:overflowPunct w:val="0"/>
        <w:autoSpaceDE/>
        <w:autoSpaceDN/>
        <w:adjustRightInd/>
        <w:spacing w:before="195" w:line="279" w:lineRule="exact"/>
        <w:ind w:left="1512" w:hanging="864"/>
        <w:jc w:val="both"/>
        <w:textAlignment w:val="baseline"/>
        <w:rPr>
          <w:rFonts w:ascii="Arial" w:hAnsi="Arial" w:cs="Arial"/>
          <w:i/>
          <w:iCs/>
          <w:sz w:val="24"/>
          <w:szCs w:val="24"/>
        </w:rPr>
      </w:pPr>
      <w:r>
        <w:rPr>
          <w:rFonts w:ascii="Arial" w:hAnsi="Arial" w:cs="Arial"/>
          <w:sz w:val="24"/>
          <w:szCs w:val="24"/>
        </w:rPr>
        <w:t xml:space="preserve">1.16.7 AC transformation facilities connecting AC overhead line or AC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2F5BC806" w14:textId="5442F7D7" w:rsidR="009C1403" w:rsidRDefault="00C6386D">
      <w:pPr>
        <w:kinsoku w:val="0"/>
        <w:overflowPunct w:val="0"/>
        <w:autoSpaceDE/>
        <w:autoSpaceDN/>
        <w:adjustRightInd/>
        <w:spacing w:before="164" w:line="279" w:lineRule="exact"/>
        <w:ind w:left="648" w:hanging="648"/>
        <w:jc w:val="both"/>
        <w:textAlignment w:val="baseline"/>
        <w:rPr>
          <w:rFonts w:ascii="Arial" w:hAnsi="Arial" w:cs="Arial"/>
          <w:i/>
          <w:iCs/>
          <w:sz w:val="24"/>
          <w:szCs w:val="24"/>
        </w:rPr>
      </w:pPr>
      <w:r>
        <w:rPr>
          <w:rFonts w:ascii="Arial" w:hAnsi="Arial" w:cs="Arial"/>
          <w:sz w:val="24"/>
          <w:szCs w:val="24"/>
        </w:rPr>
        <w:t xml:space="preserve">1.17 The above functional parts of an </w:t>
      </w:r>
      <w:r>
        <w:rPr>
          <w:rFonts w:ascii="Arial" w:hAnsi="Arial" w:cs="Arial"/>
          <w:i/>
          <w:iCs/>
          <w:sz w:val="24"/>
          <w:szCs w:val="24"/>
        </w:rPr>
        <w:t xml:space="preserve">offshore transmission system </w:t>
      </w:r>
      <w:r>
        <w:rPr>
          <w:rFonts w:ascii="Arial" w:hAnsi="Arial" w:cs="Arial"/>
          <w:sz w:val="24"/>
          <w:szCs w:val="24"/>
        </w:rPr>
        <w:t xml:space="preserve">are illustrated schematically in Figure 1.2. There are many variations to the form of an </w:t>
      </w:r>
      <w:r>
        <w:rPr>
          <w:rFonts w:ascii="Arial" w:hAnsi="Arial" w:cs="Arial"/>
          <w:i/>
          <w:iCs/>
          <w:sz w:val="24"/>
          <w:szCs w:val="24"/>
        </w:rPr>
        <w:t xml:space="preserve">offshore transmission system. </w:t>
      </w:r>
      <w:r>
        <w:rPr>
          <w:rFonts w:ascii="Arial" w:hAnsi="Arial" w:cs="Arial"/>
          <w:sz w:val="24"/>
          <w:szCs w:val="24"/>
        </w:rPr>
        <w:t xml:space="preserve">Figure 1.2, and Figure 1.3, illustrate just two such examples. The </w:t>
      </w:r>
      <w:r>
        <w:rPr>
          <w:rFonts w:ascii="Arial" w:hAnsi="Arial" w:cs="Arial"/>
          <w:i/>
          <w:iCs/>
          <w:sz w:val="24"/>
          <w:szCs w:val="24"/>
        </w:rPr>
        <w:t xml:space="preserve">offshore generator </w:t>
      </w:r>
      <w:r>
        <w:rPr>
          <w:rFonts w:ascii="Arial" w:hAnsi="Arial" w:cs="Arial"/>
          <w:sz w:val="24"/>
          <w:szCs w:val="24"/>
        </w:rPr>
        <w:t xml:space="preserve">has the option to connect to an </w:t>
      </w:r>
      <w:r>
        <w:rPr>
          <w:rFonts w:ascii="Arial" w:hAnsi="Arial" w:cs="Arial"/>
          <w:i/>
          <w:iCs/>
          <w:sz w:val="24"/>
          <w:szCs w:val="24"/>
        </w:rPr>
        <w:t xml:space="preserve">offshore transmission system </w:t>
      </w:r>
      <w:r>
        <w:rPr>
          <w:rFonts w:ascii="Arial" w:hAnsi="Arial" w:cs="Arial"/>
          <w:sz w:val="24"/>
          <w:szCs w:val="24"/>
        </w:rPr>
        <w:t>at a voltage level (in that system) of</w:t>
      </w:r>
      <w:r>
        <w:rPr>
          <w:rFonts w:ascii="Arial" w:hAnsi="Arial" w:cs="Arial"/>
          <w:color w:val="D13438"/>
          <w:sz w:val="24"/>
          <w:szCs w:val="24"/>
        </w:rPr>
        <w:t xml:space="preserve"> </w:t>
      </w:r>
      <w:r w:rsidR="00C331D8">
        <w:rPr>
          <w:rFonts w:ascii="Arial" w:hAnsi="Arial" w:cs="Arial"/>
          <w:color w:val="D13438"/>
          <w:sz w:val="24"/>
          <w:szCs w:val="24"/>
        </w:rPr>
        <w:t xml:space="preserve">their </w:t>
      </w:r>
      <w:r>
        <w:rPr>
          <w:rFonts w:ascii="Arial" w:hAnsi="Arial" w:cs="Arial"/>
          <w:sz w:val="24"/>
          <w:szCs w:val="24"/>
        </w:rPr>
        <w:t xml:space="preserve">choosing. Accordingly, the </w:t>
      </w:r>
      <w:r>
        <w:rPr>
          <w:rFonts w:ascii="Arial" w:hAnsi="Arial" w:cs="Arial"/>
          <w:i/>
          <w:iCs/>
          <w:sz w:val="24"/>
          <w:szCs w:val="24"/>
        </w:rPr>
        <w:t xml:space="preserve">offshore GEP </w:t>
      </w:r>
      <w:r>
        <w:rPr>
          <w:rFonts w:ascii="Arial" w:hAnsi="Arial" w:cs="Arial"/>
          <w:sz w:val="24"/>
          <w:szCs w:val="24"/>
        </w:rPr>
        <w:t xml:space="preserve">can be at a voltage level of the </w:t>
      </w:r>
      <w:r>
        <w:rPr>
          <w:rFonts w:ascii="Arial" w:hAnsi="Arial" w:cs="Arial"/>
          <w:sz w:val="26"/>
          <w:szCs w:val="26"/>
        </w:rPr>
        <w:t xml:space="preserve">generator’s </w:t>
      </w:r>
      <w:r>
        <w:rPr>
          <w:rFonts w:ascii="Arial" w:hAnsi="Arial" w:cs="Arial"/>
          <w:sz w:val="24"/>
          <w:szCs w:val="24"/>
        </w:rPr>
        <w:t xml:space="preserve">choosing and the extent of the </w:t>
      </w:r>
      <w:r>
        <w:rPr>
          <w:rFonts w:ascii="Arial" w:hAnsi="Arial" w:cs="Arial"/>
          <w:i/>
          <w:iCs/>
          <w:sz w:val="24"/>
          <w:szCs w:val="24"/>
        </w:rPr>
        <w:t xml:space="preserve">offshore </w:t>
      </w:r>
      <w:r>
        <w:rPr>
          <w:rFonts w:ascii="Arial" w:hAnsi="Arial" w:cs="Arial"/>
          <w:sz w:val="24"/>
          <w:szCs w:val="24"/>
        </w:rPr>
        <w:t xml:space="preserve">generation connection criteria would vary accordingly. However, under the default arrangements, the </w:t>
      </w:r>
      <w:r>
        <w:rPr>
          <w:rFonts w:ascii="Arial" w:hAnsi="Arial" w:cs="Arial"/>
          <w:i/>
          <w:iCs/>
          <w:sz w:val="24"/>
          <w:szCs w:val="24"/>
        </w:rPr>
        <w:t xml:space="preserve">offshore </w:t>
      </w:r>
      <w:r>
        <w:rPr>
          <w:rFonts w:ascii="Arial" w:hAnsi="Arial" w:cs="Arial"/>
          <w:sz w:val="26"/>
          <w:szCs w:val="26"/>
        </w:rPr>
        <w:t xml:space="preserve">generator’s </w:t>
      </w:r>
      <w:r>
        <w:rPr>
          <w:rFonts w:ascii="Arial" w:hAnsi="Arial" w:cs="Arial"/>
          <w:sz w:val="24"/>
          <w:szCs w:val="24"/>
        </w:rPr>
        <w:t xml:space="preserve">circuits cannot be wholly or mainly at a voltage level of 132kV or above since such a combination of circuits would then constitute part of an </w:t>
      </w:r>
      <w:r>
        <w:rPr>
          <w:rFonts w:ascii="Arial" w:hAnsi="Arial" w:cs="Arial"/>
          <w:i/>
          <w:iCs/>
          <w:sz w:val="24"/>
          <w:szCs w:val="24"/>
        </w:rPr>
        <w:t>offshore transmission system</w:t>
      </w:r>
      <w:r>
        <w:rPr>
          <w:rFonts w:ascii="Arial" w:hAnsi="Arial" w:cs="Arial"/>
          <w:sz w:val="24"/>
          <w:szCs w:val="24"/>
        </w:rPr>
        <w:t xml:space="preserve">. Please note that, while Figure 1.2, and subsequent Figure 1.3, have been drawn such that they represent the functional parts of an AC </w:t>
      </w:r>
      <w:r>
        <w:rPr>
          <w:rFonts w:ascii="Arial" w:hAnsi="Arial" w:cs="Arial"/>
          <w:i/>
          <w:iCs/>
          <w:sz w:val="24"/>
          <w:szCs w:val="24"/>
        </w:rPr>
        <w:t>offshore transmission system</w:t>
      </w:r>
      <w:r>
        <w:rPr>
          <w:rFonts w:ascii="Arial" w:hAnsi="Arial" w:cs="Arial"/>
          <w:sz w:val="24"/>
          <w:szCs w:val="24"/>
        </w:rPr>
        <w:t xml:space="preserve">, they are equally representative of the functional parts of a DC </w:t>
      </w:r>
      <w:r>
        <w:rPr>
          <w:rFonts w:ascii="Arial" w:hAnsi="Arial" w:cs="Arial"/>
          <w:i/>
          <w:iCs/>
          <w:sz w:val="24"/>
          <w:szCs w:val="24"/>
        </w:rPr>
        <w:t>offshore transmission system.</w:t>
      </w:r>
    </w:p>
    <w:p w14:paraId="6F155D60" w14:textId="77777777" w:rsidR="009C1403" w:rsidRDefault="009C1403">
      <w:pPr>
        <w:widowControl/>
        <w:rPr>
          <w:sz w:val="24"/>
          <w:szCs w:val="24"/>
        </w:rPr>
        <w:sectPr w:rsidR="009C1403">
          <w:headerReference w:type="default" r:id="rId21"/>
          <w:pgSz w:w="11904" w:h="16834"/>
          <w:pgMar w:top="1420" w:right="1401" w:bottom="508" w:left="1463" w:header="720" w:footer="720" w:gutter="0"/>
          <w:cols w:space="720"/>
          <w:noEndnote/>
        </w:sectPr>
      </w:pPr>
    </w:p>
    <w:p w14:paraId="21AC2BDB" w14:textId="69C1A346" w:rsidR="009C1403" w:rsidRDefault="00C6386D">
      <w:pPr>
        <w:kinsoku w:val="0"/>
        <w:overflowPunct w:val="0"/>
        <w:autoSpaceDE/>
        <w:autoSpaceDN/>
        <w:adjustRightInd/>
        <w:spacing w:line="280" w:lineRule="exact"/>
        <w:ind w:left="2088" w:right="792" w:hanging="504"/>
        <w:textAlignment w:val="baseline"/>
        <w:rPr>
          <w:rFonts w:ascii="Arial" w:hAnsi="Arial" w:cs="Arial"/>
          <w:spacing w:val="-9"/>
          <w:sz w:val="24"/>
          <w:szCs w:val="24"/>
        </w:rPr>
      </w:pPr>
      <w:r>
        <w:rPr>
          <w:noProof/>
          <w:color w:val="2B579A"/>
          <w:shd w:val="clear" w:color="auto" w:fill="E6E6E6"/>
        </w:rPr>
        <mc:AlternateContent>
          <mc:Choice Requires="wps">
            <w:drawing>
              <wp:anchor distT="0" distB="0" distL="0" distR="0" simplePos="0" relativeHeight="251658255" behindDoc="1" locked="0" layoutInCell="0" allowOverlap="1" wp14:anchorId="2A668325" wp14:editId="67A31F3F">
                <wp:simplePos x="0" y="0"/>
                <wp:positionH relativeFrom="page">
                  <wp:posOffset>927735</wp:posOffset>
                </wp:positionH>
                <wp:positionV relativeFrom="page">
                  <wp:posOffset>1003300</wp:posOffset>
                </wp:positionV>
                <wp:extent cx="4433570" cy="3787775"/>
                <wp:effectExtent l="0" t="0" r="0" b="0"/>
                <wp:wrapSquare wrapText="bothSides"/>
                <wp:docPr id="245"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3570" cy="3787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DD8499"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68325" id="Text Box 245" o:spid="_x0000_s1041" type="#_x0000_t202" style="position:absolute;left:0;text-align:left;margin-left:73.05pt;margin-top:79pt;width:349.1pt;height:298.25pt;z-index:-25165822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" o:allowincell="f" stroked="f">
                <v:fill opacity="0"/>
                <v:textbox inset="0,0,0,0">
                  <w:txbxContent>
                    <w:p w14:paraId="57DD8499"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6" behindDoc="1" locked="0" layoutInCell="0" allowOverlap="1" wp14:anchorId="39C1FE14" wp14:editId="706FC483">
                <wp:simplePos x="0" y="0"/>
                <wp:positionH relativeFrom="page">
                  <wp:posOffset>5361305</wp:posOffset>
                </wp:positionH>
                <wp:positionV relativeFrom="page">
                  <wp:posOffset>1003300</wp:posOffset>
                </wp:positionV>
                <wp:extent cx="1429385" cy="3787775"/>
                <wp:effectExtent l="0" t="0" r="0" b="0"/>
                <wp:wrapSquare wrapText="bothSides"/>
                <wp:docPr id="244"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9385" cy="3787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0CAFA6" w14:textId="77777777" w:rsidR="009C1403" w:rsidRDefault="009C1403">
                            <w:pPr>
                              <w:kinsoku w:val="0"/>
                              <w:overflowPunct w:val="0"/>
                              <w:autoSpaceDE/>
                              <w:autoSpaceDN/>
                              <w:adjustRightInd/>
                              <w:textAlignment w:val="baseline"/>
                              <w:rPr>
                                <w:sz w:val="24"/>
                                <w:szCs w:val="2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1FE14" id="Text Box 244" o:spid="_x0000_s1042" type="#_x0000_t202" style="position:absolute;left:0;text-align:left;margin-left:422.15pt;margin-top:79pt;width:112.55pt;height:298.25pt;z-index:-251658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" o:allowincell="f" stroked="f">
                <v:fill opacity="0"/>
                <v:textbox style="layout-flow:vertical;mso-layout-flow-alt:bottom-to-top" inset="0,0,0,0">
                  <w:txbxContent>
                    <w:p w14:paraId="4A0CAFA6"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7" behindDoc="0" locked="0" layoutInCell="0" allowOverlap="1" wp14:anchorId="623D24B9" wp14:editId="7144F469">
                <wp:simplePos x="0" y="0"/>
                <wp:positionH relativeFrom="page">
                  <wp:posOffset>927735</wp:posOffset>
                </wp:positionH>
                <wp:positionV relativeFrom="page">
                  <wp:posOffset>1014730</wp:posOffset>
                </wp:positionV>
                <wp:extent cx="4433570" cy="3618230"/>
                <wp:effectExtent l="0" t="0" r="0" b="0"/>
                <wp:wrapSquare wrapText="bothSides"/>
                <wp:docPr id="243" name="Text Box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3570" cy="36182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DE51E" w14:textId="2B0BBF9C" w:rsidR="009C1403" w:rsidRDefault="00C6386D">
                            <w:pPr>
                              <w:kinsoku w:val="0"/>
                              <w:overflowPunct w:val="0"/>
                              <w:autoSpaceDE/>
                              <w:autoSpaceDN/>
                              <w:adjustRightInd/>
                              <w:ind w:left="128"/>
                              <w:textAlignment w:val="baseline"/>
                              <w:rPr>
                                <w:sz w:val="24"/>
                                <w:szCs w:val="24"/>
                              </w:rPr>
                            </w:pPr>
                            <w:r>
                              <w:rPr>
                                <w:noProof/>
                                <w:color w:val="2B579A"/>
                                <w:sz w:val="24"/>
                                <w:szCs w:val="24"/>
                                <w:shd w:val="clear" w:color="auto" w:fill="E6E6E6"/>
                              </w:rPr>
                              <w:drawing>
                                <wp:inline distT="0" distB="0" distL="0" distR="0" wp14:anchorId="7EEA3A97" wp14:editId="03F36238">
                                  <wp:extent cx="4351020" cy="36195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51020" cy="36195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D24B9" id="Text Box 243" o:spid="_x0000_s1043" type="#_x0000_t202" style="position:absolute;left:0;text-align:left;margin-left:73.05pt;margin-top:79.9pt;width:349.1pt;height:284.9pt;z-index:2516582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" o:allowincell="f" stroked="f">
                <v:fill opacity="0"/>
                <v:textbox inset="0,0,0,0">
                  <w:txbxContent>
                    <w:p w14:paraId="223DE51E" w14:textId="2B0BBF9C" w:rsidR="009C1403" w:rsidRDefault="00C6386D">
                      <w:pPr>
                        <w:kinsoku w:val="0"/>
                        <w:overflowPunct w:val="0"/>
                        <w:autoSpaceDE/>
                        <w:autoSpaceDN/>
                        <w:adjustRightInd/>
                        <w:ind w:left="128"/>
                        <w:textAlignment w:val="baseline"/>
                        <w:rPr>
                          <w:sz w:val="24"/>
                          <w:szCs w:val="24"/>
                        </w:rPr>
                      </w:pPr>
                      <w:r>
                        <w:rPr>
                          <w:noProof/>
                          <w:color w:val="2B579A"/>
                          <w:sz w:val="24"/>
                          <w:szCs w:val="24"/>
                          <w:shd w:val="clear" w:color="auto" w:fill="E6E6E6"/>
                        </w:rPr>
                        <w:drawing>
                          <wp:inline distT="0" distB="0" distL="0" distR="0" wp14:anchorId="7EEA3A97" wp14:editId="03F36238">
                            <wp:extent cx="4351020" cy="36195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51020" cy="36195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8" behindDoc="0" locked="0" layoutInCell="0" allowOverlap="1" wp14:anchorId="5EB6B6C8" wp14:editId="31265E4E">
                <wp:simplePos x="0" y="0"/>
                <wp:positionH relativeFrom="page">
                  <wp:posOffset>1173480</wp:posOffset>
                </wp:positionH>
                <wp:positionV relativeFrom="page">
                  <wp:posOffset>1268095</wp:posOffset>
                </wp:positionV>
                <wp:extent cx="831850" cy="316865"/>
                <wp:effectExtent l="0" t="0" r="0" b="0"/>
                <wp:wrapSquare wrapText="bothSides"/>
                <wp:docPr id="242"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3168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54DCD" w14:textId="77777777" w:rsidR="009C1403" w:rsidRDefault="00C6386D">
                            <w:pPr>
                              <w:kinsoku w:val="0"/>
                              <w:overflowPunct w:val="0"/>
                              <w:autoSpaceDE/>
                              <w:autoSpaceDN/>
                              <w:adjustRightInd/>
                              <w:spacing w:line="164"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6B6C8" id="Text Box 242" o:spid="_x0000_s1044" type="#_x0000_t202" style="position:absolute;left:0;text-align:left;margin-left:92.4pt;margin-top:99.85pt;width:65.5pt;height:24.95pt;z-index:2516582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" o:allowincell="f" stroked="f">
                <v:fill opacity="0"/>
                <v:textbox inset="0,0,0,0">
                  <w:txbxContent>
                    <w:p w14:paraId="70054DCD" w14:textId="77777777" w:rsidR="009C1403" w:rsidRDefault="00C6386D">
                      <w:pPr>
                        <w:kinsoku w:val="0"/>
                        <w:overflowPunct w:val="0"/>
                        <w:autoSpaceDE/>
                        <w:autoSpaceDN/>
                        <w:adjustRightInd/>
                        <w:spacing w:line="164"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r>
                      <w:r>
                        <w:rPr>
                          <w:rFonts w:ascii="Arial" w:hAnsi="Arial" w:cs="Arial"/>
                          <w:i/>
                          <w:iCs/>
                          <w:spacing w:val="-1"/>
                          <w:sz w:val="16"/>
                          <w:szCs w:val="16"/>
                        </w:rPr>
                        <w:t>Generator</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9" behindDoc="0" locked="0" layoutInCell="0" allowOverlap="1" wp14:anchorId="228EEDE0" wp14:editId="5A763BD2">
                <wp:simplePos x="0" y="0"/>
                <wp:positionH relativeFrom="page">
                  <wp:posOffset>1475105</wp:posOffset>
                </wp:positionH>
                <wp:positionV relativeFrom="page">
                  <wp:posOffset>1737360</wp:posOffset>
                </wp:positionV>
                <wp:extent cx="612775" cy="243840"/>
                <wp:effectExtent l="0" t="0" r="0" b="0"/>
                <wp:wrapSquare wrapText="bothSides"/>
                <wp:docPr id="24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393B30" w14:textId="77777777" w:rsidR="009C1403" w:rsidRDefault="00C6386D">
                            <w:pPr>
                              <w:kinsoku w:val="0"/>
                              <w:overflowPunct w:val="0"/>
                              <w:autoSpaceDE/>
                              <w:autoSpaceDN/>
                              <w:adjustRightInd/>
                              <w:spacing w:line="187" w:lineRule="exact"/>
                              <w:textAlignment w:val="baseline"/>
                              <w:rPr>
                                <w:rFonts w:ascii="Arial" w:hAnsi="Arial" w:cs="Arial"/>
                                <w:i/>
                                <w:iCs/>
                                <w:sz w:val="16"/>
                                <w:szCs w:val="16"/>
                              </w:rPr>
                            </w:pPr>
                            <w:r>
                              <w:rPr>
                                <w:rFonts w:ascii="Arial" w:hAnsi="Arial" w:cs="Arial"/>
                                <w:i/>
                                <w:iCs/>
                                <w:sz w:val="16"/>
                                <w:szCs w:val="16"/>
                              </w:rPr>
                              <w:t>GEP and OSP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8EEDE0" id="Text Box 241" o:spid="_x0000_s1045" type="#_x0000_t202" style="position:absolute;left:0;text-align:left;margin-left:116.15pt;margin-top:136.8pt;width:48.25pt;height:19.2pt;z-index:25165825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" o:allowincell="f" stroked="f">
                <v:fill opacity="0"/>
                <v:textbox inset="0,0,0,0">
                  <w:txbxContent>
                    <w:p w14:paraId="44393B30" w14:textId="77777777" w:rsidR="009C1403" w:rsidRDefault="00C6386D">
                      <w:pPr>
                        <w:kinsoku w:val="0"/>
                        <w:overflowPunct w:val="0"/>
                        <w:autoSpaceDE/>
                        <w:autoSpaceDN/>
                        <w:adjustRightInd/>
                        <w:spacing w:line="187" w:lineRule="exact"/>
                        <w:textAlignment w:val="baseline"/>
                        <w:rPr>
                          <w:rFonts w:ascii="Arial" w:hAnsi="Arial" w:cs="Arial"/>
                          <w:i/>
                          <w:iCs/>
                          <w:sz w:val="16"/>
                          <w:szCs w:val="16"/>
                        </w:rPr>
                      </w:pPr>
                      <w:r>
                        <w:rPr>
                          <w:rFonts w:ascii="Arial" w:hAnsi="Arial" w:cs="Arial"/>
                          <w:i/>
                          <w:iCs/>
                          <w:sz w:val="16"/>
                          <w:szCs w:val="16"/>
                        </w:rPr>
                        <w:t>GEP and OSP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0" behindDoc="0" locked="0" layoutInCell="0" allowOverlap="1" wp14:anchorId="60486E55" wp14:editId="783A18F4">
                <wp:simplePos x="0" y="0"/>
                <wp:positionH relativeFrom="page">
                  <wp:posOffset>1299845</wp:posOffset>
                </wp:positionH>
                <wp:positionV relativeFrom="page">
                  <wp:posOffset>2578735</wp:posOffset>
                </wp:positionV>
                <wp:extent cx="515620" cy="81915"/>
                <wp:effectExtent l="0" t="0" r="0" b="0"/>
                <wp:wrapSquare wrapText="bothSides"/>
                <wp:docPr id="240"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C7FB41"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486E55" id="Text Box 240" o:spid="_x0000_s1046" type="#_x0000_t202" style="position:absolute;left:0;text-align:left;margin-left:102.35pt;margin-top:203.05pt;width:40.6pt;height:6.45pt;z-index:2516582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" o:allowincell="f" stroked="f">
                <v:fill opacity="0"/>
                <v:textbox inset="0,0,0,0">
                  <w:txbxContent>
                    <w:p w14:paraId="3FC7FB41"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1" behindDoc="0" locked="0" layoutInCell="0" allowOverlap="1" wp14:anchorId="55BDA96A" wp14:editId="7DF057FE">
                <wp:simplePos x="0" y="0"/>
                <wp:positionH relativeFrom="page">
                  <wp:posOffset>1112520</wp:posOffset>
                </wp:positionH>
                <wp:positionV relativeFrom="page">
                  <wp:posOffset>2691130</wp:posOffset>
                </wp:positionV>
                <wp:extent cx="905510" cy="82550"/>
                <wp:effectExtent l="0" t="0" r="0" b="0"/>
                <wp:wrapSquare wrapText="bothSides"/>
                <wp:docPr id="239"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5510"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C027F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DA96A" id="Text Box 239" o:spid="_x0000_s1047" type="#_x0000_t202" style="position:absolute;left:0;text-align:left;margin-left:87.6pt;margin-top:211.9pt;width:71.3pt;height:6.5pt;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" o:allowincell="f" stroked="f">
                <v:fill opacity="0"/>
                <v:textbox inset="0,0,0,0">
                  <w:txbxContent>
                    <w:p w14:paraId="46C027F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2" behindDoc="0" locked="0" layoutInCell="0" allowOverlap="1" wp14:anchorId="68192EFB" wp14:editId="15FD4CFD">
                <wp:simplePos x="0" y="0"/>
                <wp:positionH relativeFrom="page">
                  <wp:posOffset>1522095</wp:posOffset>
                </wp:positionH>
                <wp:positionV relativeFrom="page">
                  <wp:posOffset>3048000</wp:posOffset>
                </wp:positionV>
                <wp:extent cx="518795" cy="82550"/>
                <wp:effectExtent l="0" t="0" r="0" b="0"/>
                <wp:wrapSquare wrapText="bothSides"/>
                <wp:docPr id="238"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E02FEB"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92EFB" id="Text Box 238" o:spid="_x0000_s1048" type="#_x0000_t202" style="position:absolute;left:0;text-align:left;margin-left:119.85pt;margin-top:240pt;width:40.85pt;height:6.5pt;z-index:25165826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" o:allowincell="f" stroked="f">
                <v:fill opacity="0"/>
                <v:textbox inset="0,0,0,0">
                  <w:txbxContent>
                    <w:p w14:paraId="63E02FEB"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3" behindDoc="0" locked="0" layoutInCell="0" allowOverlap="1" wp14:anchorId="292C4D78" wp14:editId="67DA3EAF">
                <wp:simplePos x="0" y="0"/>
                <wp:positionH relativeFrom="page">
                  <wp:posOffset>1121410</wp:posOffset>
                </wp:positionH>
                <wp:positionV relativeFrom="page">
                  <wp:posOffset>3392170</wp:posOffset>
                </wp:positionV>
                <wp:extent cx="441960" cy="219710"/>
                <wp:effectExtent l="0" t="0" r="0" b="0"/>
                <wp:wrapSquare wrapText="bothSides"/>
                <wp:docPr id="237"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19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441533" w14:textId="77777777" w:rsidR="009C1403" w:rsidRDefault="00C6386D">
                            <w:pPr>
                              <w:kinsoku w:val="0"/>
                              <w:overflowPunct w:val="0"/>
                              <w:autoSpaceDE/>
                              <w:autoSpaceDN/>
                              <w:adjustRightInd/>
                              <w:spacing w:line="161" w:lineRule="exact"/>
                              <w:textAlignment w:val="baseline"/>
                              <w:rPr>
                                <w:rFonts w:ascii="Arial" w:hAnsi="Arial" w:cs="Arial"/>
                                <w:spacing w:val="-9"/>
                                <w:sz w:val="16"/>
                                <w:szCs w:val="16"/>
                              </w:rPr>
                            </w:pPr>
                            <w:r>
                              <w:rPr>
                                <w:rFonts w:ascii="Arial" w:hAnsi="Arial" w:cs="Arial"/>
                                <w:spacing w:val="-9"/>
                                <w:sz w:val="16"/>
                                <w:szCs w:val="16"/>
                              </w:rPr>
                              <w:t>Shoreline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C4D78" id="Text Box 237" o:spid="_x0000_s1049" type="#_x0000_t202" style="position:absolute;left:0;text-align:left;margin-left:88.3pt;margin-top:267.1pt;width:34.8pt;height:17.3pt;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" o:allowincell="f" stroked="f">
                <v:fill opacity="0"/>
                <v:textbox inset="0,0,0,0">
                  <w:txbxContent>
                    <w:p w14:paraId="20441533" w14:textId="77777777" w:rsidR="009C1403" w:rsidRDefault="00C6386D">
                      <w:pPr>
                        <w:kinsoku w:val="0"/>
                        <w:overflowPunct w:val="0"/>
                        <w:autoSpaceDE/>
                        <w:autoSpaceDN/>
                        <w:adjustRightInd/>
                        <w:spacing w:line="161" w:lineRule="exact"/>
                        <w:textAlignment w:val="baseline"/>
                        <w:rPr>
                          <w:rFonts w:ascii="Arial" w:hAnsi="Arial" w:cs="Arial"/>
                          <w:spacing w:val="-9"/>
                          <w:sz w:val="16"/>
                          <w:szCs w:val="16"/>
                        </w:rPr>
                      </w:pPr>
                      <w:r>
                        <w:rPr>
                          <w:rFonts w:ascii="Arial" w:hAnsi="Arial" w:cs="Arial"/>
                          <w:spacing w:val="-9"/>
                          <w:sz w:val="16"/>
                          <w:szCs w:val="16"/>
                        </w:rPr>
                        <w:t>Shoreline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4" behindDoc="0" locked="0" layoutInCell="0" allowOverlap="1" wp14:anchorId="23A4B8DB" wp14:editId="1F7CC11E">
                <wp:simplePos x="0" y="0"/>
                <wp:positionH relativeFrom="page">
                  <wp:posOffset>1532890</wp:posOffset>
                </wp:positionH>
                <wp:positionV relativeFrom="page">
                  <wp:posOffset>3611880</wp:posOffset>
                </wp:positionV>
                <wp:extent cx="448310" cy="85090"/>
                <wp:effectExtent l="0" t="0" r="0" b="0"/>
                <wp:wrapSquare wrapText="bothSides"/>
                <wp:docPr id="23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310" cy="850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A3F83" w14:textId="77777777" w:rsidR="009C1403" w:rsidRDefault="00C6386D">
                            <w:pPr>
                              <w:kinsoku w:val="0"/>
                              <w:overflowPunct w:val="0"/>
                              <w:autoSpaceDE/>
                              <w:autoSpaceDN/>
                              <w:adjustRightInd/>
                              <w:spacing w:before="5"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4B8DB" id="Text Box 236" o:spid="_x0000_s1050" type="#_x0000_t202" style="position:absolute;left:0;text-align:left;margin-left:120.7pt;margin-top:284.4pt;width:35.3pt;height:6.7pt;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" o:allowincell="f" stroked="f">
                <v:fill opacity="0"/>
                <v:textbox inset="0,0,0,0">
                  <w:txbxContent>
                    <w:p w14:paraId="3E6A3F83" w14:textId="77777777" w:rsidR="009C1403" w:rsidRDefault="00C6386D">
                      <w:pPr>
                        <w:kinsoku w:val="0"/>
                        <w:overflowPunct w:val="0"/>
                        <w:autoSpaceDE/>
                        <w:autoSpaceDN/>
                        <w:adjustRightInd/>
                        <w:spacing w:before="5"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5" behindDoc="0" locked="0" layoutInCell="0" allowOverlap="1" wp14:anchorId="01546F3F" wp14:editId="75AFE33E">
                <wp:simplePos x="0" y="0"/>
                <wp:positionH relativeFrom="page">
                  <wp:posOffset>927735</wp:posOffset>
                </wp:positionH>
                <wp:positionV relativeFrom="page">
                  <wp:posOffset>4280535</wp:posOffset>
                </wp:positionV>
                <wp:extent cx="1285240" cy="352425"/>
                <wp:effectExtent l="0" t="0" r="0" b="0"/>
                <wp:wrapSquare wrapText="bothSides"/>
                <wp:docPr id="235"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240" cy="352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22E7BC" w14:textId="77777777" w:rsidR="009C1403" w:rsidRDefault="00C6386D">
                            <w:pPr>
                              <w:kinsoku w:val="0"/>
                              <w:overflowPunct w:val="0"/>
                              <w:autoSpaceDE/>
                              <w:autoSpaceDN/>
                              <w:adjustRightInd/>
                              <w:spacing w:line="181" w:lineRule="exact"/>
                              <w:ind w:left="72"/>
                              <w:textAlignment w:val="baseline"/>
                              <w:rPr>
                                <w:rFonts w:ascii="Arial" w:hAnsi="Arial" w:cs="Arial"/>
                                <w:i/>
                                <w:iCs/>
                                <w:sz w:val="16"/>
                                <w:szCs w:val="16"/>
                              </w:rPr>
                            </w:pPr>
                            <w:r>
                              <w:rPr>
                                <w:rFonts w:ascii="Arial" w:hAnsi="Arial" w:cs="Arial"/>
                                <w:i/>
                                <w:iCs/>
                                <w:sz w:val="16"/>
                                <w:szCs w:val="16"/>
                              </w:rPr>
                              <w:t xml:space="preserve">Interface Point (IP) </w:t>
                            </w:r>
                            <w:r>
                              <w:rPr>
                                <w:rFonts w:ascii="Arial" w:hAnsi="Arial" w:cs="Arial"/>
                                <w:sz w:val="16"/>
                                <w:szCs w:val="16"/>
                              </w:rPr>
                              <w:t xml:space="preserve">or </w:t>
                            </w:r>
                            <w:r>
                              <w:rPr>
                                <w:rFonts w:ascii="Arial" w:hAnsi="Arial" w:cs="Arial"/>
                                <w:i/>
                                <w:iCs/>
                                <w:sz w:val="16"/>
                                <w:szCs w:val="16"/>
                              </w:rPr>
                              <w:t>User System Interface Point (USIP)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46F3F" id="Text Box 235" o:spid="_x0000_s1051" type="#_x0000_t202" style="position:absolute;left:0;text-align:left;margin-left:73.05pt;margin-top:337.05pt;width:101.2pt;height:27.75pt;z-index:25165826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" o:allowincell="f" stroked="f">
                <v:fill opacity="0"/>
                <v:textbox inset="0,0,0,0">
                  <w:txbxContent>
                    <w:p w14:paraId="3C22E7BC" w14:textId="77777777" w:rsidR="009C1403" w:rsidRDefault="00C6386D">
                      <w:pPr>
                        <w:kinsoku w:val="0"/>
                        <w:overflowPunct w:val="0"/>
                        <w:autoSpaceDE/>
                        <w:autoSpaceDN/>
                        <w:adjustRightInd/>
                        <w:spacing w:line="181" w:lineRule="exact"/>
                        <w:ind w:left="72"/>
                        <w:textAlignment w:val="baseline"/>
                        <w:rPr>
                          <w:rFonts w:ascii="Arial" w:hAnsi="Arial" w:cs="Arial"/>
                          <w:i/>
                          <w:iCs/>
                          <w:sz w:val="16"/>
                          <w:szCs w:val="16"/>
                        </w:rPr>
                      </w:pPr>
                      <w:r>
                        <w:rPr>
                          <w:rFonts w:ascii="Arial" w:hAnsi="Arial" w:cs="Arial"/>
                          <w:i/>
                          <w:iCs/>
                          <w:sz w:val="16"/>
                          <w:szCs w:val="16"/>
                        </w:rPr>
                        <w:t xml:space="preserve">Interface Point (IP) </w:t>
                      </w:r>
                      <w:r>
                        <w:rPr>
                          <w:rFonts w:ascii="Arial" w:hAnsi="Arial" w:cs="Arial"/>
                          <w:sz w:val="16"/>
                          <w:szCs w:val="16"/>
                        </w:rPr>
                        <w:t xml:space="preserve">or </w:t>
                      </w:r>
                      <w:r>
                        <w:rPr>
                          <w:rFonts w:ascii="Arial" w:hAnsi="Arial" w:cs="Arial"/>
                          <w:i/>
                          <w:iCs/>
                          <w:sz w:val="16"/>
                          <w:szCs w:val="16"/>
                        </w:rPr>
                        <w:t>User System Interface Point (USIP)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6" behindDoc="0" locked="0" layoutInCell="0" allowOverlap="1" wp14:anchorId="1F3C7484" wp14:editId="22B2EA26">
                <wp:simplePos x="0" y="0"/>
                <wp:positionH relativeFrom="page">
                  <wp:posOffset>3695065</wp:posOffset>
                </wp:positionH>
                <wp:positionV relativeFrom="page">
                  <wp:posOffset>2008505</wp:posOffset>
                </wp:positionV>
                <wp:extent cx="521970" cy="204470"/>
                <wp:effectExtent l="0" t="0" r="0" b="0"/>
                <wp:wrapSquare wrapText="bothSides"/>
                <wp:docPr id="234"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044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AD667"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C7484" id="Text Box 234" o:spid="_x0000_s1052" type="#_x0000_t202" style="position:absolute;left:0;text-align:left;margin-left:290.95pt;margin-top:158.15pt;width:41.1pt;height:16.1pt;z-index:25165826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" o:allowincell="f" stroked="f">
                <v:fill opacity="0"/>
                <v:textbox inset="0,0,0,0">
                  <w:txbxContent>
                    <w:p w14:paraId="656AD667"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7" behindDoc="0" locked="0" layoutInCell="0" allowOverlap="1" wp14:anchorId="6D4EC15F" wp14:editId="687269C2">
                <wp:simplePos x="0" y="0"/>
                <wp:positionH relativeFrom="page">
                  <wp:posOffset>3651250</wp:posOffset>
                </wp:positionH>
                <wp:positionV relativeFrom="page">
                  <wp:posOffset>4023360</wp:posOffset>
                </wp:positionV>
                <wp:extent cx="948055" cy="487680"/>
                <wp:effectExtent l="0" t="0" r="0" b="0"/>
                <wp:wrapSquare wrapText="bothSides"/>
                <wp:docPr id="233"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4876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7343B" w14:textId="77777777" w:rsidR="009C1403" w:rsidRDefault="00C6386D">
                            <w:pPr>
                              <w:kinsoku w:val="0"/>
                              <w:overflowPunct w:val="0"/>
                              <w:autoSpaceDE/>
                              <w:autoSpaceDN/>
                              <w:adjustRightInd/>
                              <w:spacing w:line="190" w:lineRule="exact"/>
                              <w:jc w:val="center"/>
                              <w:textAlignment w:val="baseline"/>
                              <w:rPr>
                                <w:rFonts w:ascii="Arial" w:hAnsi="Arial" w:cs="Arial"/>
                                <w:sz w:val="16"/>
                                <w:szCs w:val="16"/>
                              </w:rPr>
                            </w:pPr>
                            <w:r>
                              <w:rPr>
                                <w:rFonts w:ascii="Arial" w:hAnsi="Arial" w:cs="Arial"/>
                                <w:i/>
                                <w:iCs/>
                                <w:sz w:val="16"/>
                                <w:szCs w:val="16"/>
                              </w:rPr>
                              <w:t>First Onshore</w:t>
                            </w:r>
                            <w:r>
                              <w:rPr>
                                <w:rFonts w:ascii="Arial" w:hAnsi="Arial" w:cs="Arial"/>
                                <w:i/>
                                <w:iCs/>
                                <w:sz w:val="16"/>
                                <w:szCs w:val="16"/>
                              </w:rPr>
                              <w:br/>
                              <w:t>Substation</w:t>
                            </w:r>
                            <w:r>
                              <w:rPr>
                                <w:rFonts w:ascii="Arial" w:hAnsi="Arial" w:cs="Arial"/>
                                <w:i/>
                                <w:iCs/>
                                <w:sz w:val="16"/>
                                <w:szCs w:val="16"/>
                              </w:rPr>
                              <w:br/>
                            </w:r>
                            <w:r>
                              <w:rPr>
                                <w:rFonts w:ascii="Arial" w:hAnsi="Arial" w:cs="Arial"/>
                                <w:sz w:val="16"/>
                                <w:szCs w:val="16"/>
                              </w:rPr>
                              <w:t xml:space="preserve">Owned by </w:t>
                            </w:r>
                            <w:r>
                              <w:rPr>
                                <w:rFonts w:ascii="Arial" w:hAnsi="Arial" w:cs="Arial"/>
                                <w:i/>
                                <w:iCs/>
                                <w:sz w:val="16"/>
                                <w:szCs w:val="16"/>
                              </w:rPr>
                              <w:t>Offshore</w:t>
                            </w:r>
                            <w:r>
                              <w:rPr>
                                <w:rFonts w:ascii="Arial" w:hAnsi="Arial" w:cs="Arial"/>
                                <w:i/>
                                <w:iCs/>
                                <w:sz w:val="16"/>
                                <w:szCs w:val="16"/>
                              </w:rPr>
                              <w:br/>
                            </w:r>
                            <w:r>
                              <w:rPr>
                                <w:rFonts w:ascii="Arial" w:hAnsi="Arial" w:cs="Arial"/>
                                <w:sz w:val="16"/>
                                <w:szCs w:val="16"/>
                              </w:rPr>
                              <w:t>Transmission Owner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EC15F" id="Text Box 233" o:spid="_x0000_s1053" type="#_x0000_t202" style="position:absolute;left:0;text-align:left;margin-left:287.5pt;margin-top:316.8pt;width:74.65pt;height:38.4pt;z-index:25165826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" o:allowincell="f" stroked="f">
                <v:fill opacity="0"/>
                <v:textbox inset="0,0,0,0">
                  <w:txbxContent>
                    <w:p w14:paraId="5327343B" w14:textId="77777777" w:rsidR="009C1403" w:rsidRDefault="00C6386D">
                      <w:pPr>
                        <w:kinsoku w:val="0"/>
                        <w:overflowPunct w:val="0"/>
                        <w:autoSpaceDE/>
                        <w:autoSpaceDN/>
                        <w:adjustRightInd/>
                        <w:spacing w:line="190" w:lineRule="exact"/>
                        <w:jc w:val="center"/>
                        <w:textAlignment w:val="baseline"/>
                        <w:rPr>
                          <w:rFonts w:ascii="Arial" w:hAnsi="Arial" w:cs="Arial"/>
                          <w:sz w:val="16"/>
                          <w:szCs w:val="16"/>
                        </w:rPr>
                      </w:pPr>
                      <w:r>
                        <w:rPr>
                          <w:rFonts w:ascii="Arial" w:hAnsi="Arial" w:cs="Arial"/>
                          <w:i/>
                          <w:iCs/>
                          <w:sz w:val="16"/>
                          <w:szCs w:val="16"/>
                        </w:rPr>
                        <w:t>First Onshore</w:t>
                      </w:r>
                      <w:r>
                        <w:rPr>
                          <w:rFonts w:ascii="Arial" w:hAnsi="Arial" w:cs="Arial"/>
                          <w:i/>
                          <w:iCs/>
                          <w:sz w:val="16"/>
                          <w:szCs w:val="16"/>
                        </w:rPr>
                        <w:br/>
                        <w:t>Substation</w:t>
                      </w:r>
                      <w:r>
                        <w:rPr>
                          <w:rFonts w:ascii="Arial" w:hAnsi="Arial" w:cs="Arial"/>
                          <w:i/>
                          <w:iCs/>
                          <w:sz w:val="16"/>
                          <w:szCs w:val="16"/>
                        </w:rPr>
                        <w:br/>
                      </w:r>
                      <w:r>
                        <w:rPr>
                          <w:rFonts w:ascii="Arial" w:hAnsi="Arial" w:cs="Arial"/>
                          <w:sz w:val="16"/>
                          <w:szCs w:val="16"/>
                        </w:rPr>
                        <w:t xml:space="preserve">Owned by </w:t>
                      </w:r>
                      <w:r>
                        <w:rPr>
                          <w:rFonts w:ascii="Arial" w:hAnsi="Arial" w:cs="Arial"/>
                          <w:i/>
                          <w:iCs/>
                          <w:sz w:val="16"/>
                          <w:szCs w:val="16"/>
                        </w:rPr>
                        <w:t>Offshore</w:t>
                      </w:r>
                      <w:r>
                        <w:rPr>
                          <w:rFonts w:ascii="Arial" w:hAnsi="Arial" w:cs="Arial"/>
                          <w:i/>
                          <w:iCs/>
                          <w:sz w:val="16"/>
                          <w:szCs w:val="16"/>
                        </w:rPr>
                        <w:br/>
                      </w:r>
                      <w:r>
                        <w:rPr>
                          <w:rFonts w:ascii="Arial" w:hAnsi="Arial" w:cs="Arial"/>
                          <w:sz w:val="16"/>
                          <w:szCs w:val="16"/>
                        </w:rPr>
                        <w:t>Transmission Owner</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8" behindDoc="0" locked="0" layoutInCell="0" allowOverlap="1" wp14:anchorId="015D418E" wp14:editId="047B5DCD">
                <wp:simplePos x="0" y="0"/>
                <wp:positionH relativeFrom="page">
                  <wp:posOffset>5240655</wp:posOffset>
                </wp:positionH>
                <wp:positionV relativeFrom="page">
                  <wp:posOffset>2682240</wp:posOffset>
                </wp:positionV>
                <wp:extent cx="120650" cy="810895"/>
                <wp:effectExtent l="0" t="0" r="0" b="0"/>
                <wp:wrapSquare wrapText="bothSides"/>
                <wp:docPr id="232"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810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4D035B" w14:textId="77777777" w:rsidR="009C1403" w:rsidRDefault="00C6386D">
                            <w:pPr>
                              <w:kinsoku w:val="0"/>
                              <w:overflowPunct w:val="0"/>
                              <w:autoSpaceDE/>
                              <w:autoSpaceDN/>
                              <w:adjustRightInd/>
                              <w:spacing w:before="37" w:line="148" w:lineRule="exact"/>
                              <w:textAlignment w:val="baseline"/>
                              <w:rPr>
                                <w:rFonts w:ascii="Arial" w:hAnsi="Arial" w:cs="Arial"/>
                                <w:spacing w:val="-11"/>
                                <w:sz w:val="16"/>
                                <w:szCs w:val="16"/>
                              </w:rPr>
                            </w:pPr>
                            <w:r>
                              <w:rPr>
                                <w:rFonts w:ascii="Arial" w:hAnsi="Arial" w:cs="Arial"/>
                                <w:spacing w:val="-11"/>
                                <w:sz w:val="16"/>
                                <w:szCs w:val="16"/>
                              </w:rPr>
                              <w:t>Overlap of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D418E" id="Text Box 232" o:spid="_x0000_s1054" type="#_x0000_t202" style="position:absolute;left:0;text-align:left;margin-left:412.65pt;margin-top:211.2pt;width:9.5pt;height:63.85pt;z-index:2516582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" o:allowincell="f" stroked="f">
                <v:fill opacity="0"/>
                <v:textbox style="layout-flow:vertical;mso-layout-flow-alt:bottom-to-top" inset="0,0,0,0">
                  <w:txbxContent>
                    <w:p w14:paraId="354D035B" w14:textId="77777777" w:rsidR="009C1403" w:rsidRDefault="00C6386D">
                      <w:pPr>
                        <w:kinsoku w:val="0"/>
                        <w:overflowPunct w:val="0"/>
                        <w:autoSpaceDE/>
                        <w:autoSpaceDN/>
                        <w:adjustRightInd/>
                        <w:spacing w:before="37" w:line="148" w:lineRule="exact"/>
                        <w:textAlignment w:val="baseline"/>
                        <w:rPr>
                          <w:rFonts w:ascii="Arial" w:hAnsi="Arial" w:cs="Arial"/>
                          <w:spacing w:val="-11"/>
                          <w:sz w:val="16"/>
                          <w:szCs w:val="16"/>
                        </w:rPr>
                      </w:pPr>
                      <w:r>
                        <w:rPr>
                          <w:rFonts w:ascii="Arial" w:hAnsi="Arial" w:cs="Arial"/>
                          <w:spacing w:val="-11"/>
                          <w:sz w:val="16"/>
                          <w:szCs w:val="16"/>
                        </w:rPr>
                        <w:t>Overlap of 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9" behindDoc="0" locked="0" layoutInCell="0" allowOverlap="1" wp14:anchorId="71A88CF8" wp14:editId="364E9948">
                <wp:simplePos x="0" y="0"/>
                <wp:positionH relativeFrom="page">
                  <wp:posOffset>4678045</wp:posOffset>
                </wp:positionH>
                <wp:positionV relativeFrom="page">
                  <wp:posOffset>2014855</wp:posOffset>
                </wp:positionV>
                <wp:extent cx="122555" cy="1819275"/>
                <wp:effectExtent l="0" t="0" r="0" b="0"/>
                <wp:wrapSquare wrapText="bothSides"/>
                <wp:docPr id="231"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 cy="18192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DC3C20" w14:textId="77777777" w:rsidR="009C1403" w:rsidRDefault="00C6386D">
                            <w:pPr>
                              <w:kinsoku w:val="0"/>
                              <w:overflowPunct w:val="0"/>
                              <w:autoSpaceDE/>
                              <w:autoSpaceDN/>
                              <w:adjustRightInd/>
                              <w:spacing w:before="30" w:after="43"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88CF8" id="Text Box 231" o:spid="_x0000_s1055" type="#_x0000_t202" style="position:absolute;left:0;text-align:left;margin-left:368.35pt;margin-top:158.65pt;width:9.65pt;height:143.25pt;z-index:25165826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" o:allowincell="f" stroked="f">
                <v:fill opacity="0"/>
                <v:textbox style="layout-flow:vertical;mso-layout-flow-alt:bottom-to-top" inset="0,0,0,0">
                  <w:txbxContent>
                    <w:p w14:paraId="52DC3C20" w14:textId="77777777" w:rsidR="009C1403" w:rsidRDefault="00C6386D">
                      <w:pPr>
                        <w:kinsoku w:val="0"/>
                        <w:overflowPunct w:val="0"/>
                        <w:autoSpaceDE/>
                        <w:autoSpaceDN/>
                        <w:adjustRightInd/>
                        <w:spacing w:before="30" w:after="43"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0" behindDoc="0" locked="0" layoutInCell="0" allowOverlap="1" wp14:anchorId="6A3502A0" wp14:editId="4F5FBD3B">
                <wp:simplePos x="0" y="0"/>
                <wp:positionH relativeFrom="page">
                  <wp:posOffset>6671310</wp:posOffset>
                </wp:positionH>
                <wp:positionV relativeFrom="page">
                  <wp:posOffset>2185670</wp:posOffset>
                </wp:positionV>
                <wp:extent cx="119380" cy="1889760"/>
                <wp:effectExtent l="0" t="0" r="0" b="0"/>
                <wp:wrapSquare wrapText="bothSides"/>
                <wp:docPr id="230"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 cy="18897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7EFC6F" w14:textId="77777777" w:rsidR="009C1403" w:rsidRDefault="00C6386D">
                            <w:pPr>
                              <w:kinsoku w:val="0"/>
                              <w:overflowPunct w:val="0"/>
                              <w:autoSpaceDE/>
                              <w:autoSpaceDN/>
                              <w:adjustRightInd/>
                              <w:spacing w:before="30" w:line="148" w:lineRule="exact"/>
                              <w:textAlignment w:val="baseline"/>
                              <w:rPr>
                                <w:rFonts w:ascii="Arial" w:hAnsi="Arial" w:cs="Arial"/>
                                <w:i/>
                                <w:iCs/>
                                <w:spacing w:val="-4"/>
                                <w:sz w:val="16"/>
                                <w:szCs w:val="16"/>
                              </w:rPr>
                            </w:pPr>
                            <w:r>
                              <w:rPr>
                                <w:rFonts w:ascii="Arial" w:hAnsi="Arial" w:cs="Arial"/>
                                <w:spacing w:val="-4"/>
                                <w:sz w:val="16"/>
                                <w:szCs w:val="16"/>
                              </w:rPr>
                              <w:t xml:space="preserve">Section of </w:t>
                            </w:r>
                            <w:r>
                              <w:rPr>
                                <w:rFonts w:ascii="Arial" w:hAnsi="Arial" w:cs="Arial"/>
                                <w:i/>
                                <w:iCs/>
                                <w:spacing w:val="-4"/>
                                <w:sz w:val="16"/>
                                <w:szCs w:val="16"/>
                              </w:rPr>
                              <w:t>Offshore Transmission System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502A0" id="Text Box 230" o:spid="_x0000_s1056" type="#_x0000_t202" style="position:absolute;left:0;text-align:left;margin-left:525.3pt;margin-top:172.1pt;width:9.4pt;height:148.8pt;z-index:25165827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" o:allowincell="f" stroked="f">
                <v:fill opacity="0"/>
                <v:textbox style="layout-flow:vertical;mso-layout-flow-alt:bottom-to-top" inset="0,0,0,0">
                  <w:txbxContent>
                    <w:p w14:paraId="797EFC6F" w14:textId="77777777" w:rsidR="009C1403" w:rsidRDefault="00C6386D">
                      <w:pPr>
                        <w:kinsoku w:val="0"/>
                        <w:overflowPunct w:val="0"/>
                        <w:autoSpaceDE/>
                        <w:autoSpaceDN/>
                        <w:adjustRightInd/>
                        <w:spacing w:before="30" w:line="148" w:lineRule="exact"/>
                        <w:textAlignment w:val="baseline"/>
                        <w:rPr>
                          <w:rFonts w:ascii="Arial" w:hAnsi="Arial" w:cs="Arial"/>
                          <w:i/>
                          <w:iCs/>
                          <w:spacing w:val="-4"/>
                          <w:sz w:val="16"/>
                          <w:szCs w:val="16"/>
                        </w:rPr>
                      </w:pPr>
                      <w:r>
                        <w:rPr>
                          <w:rFonts w:ascii="Arial" w:hAnsi="Arial" w:cs="Arial"/>
                          <w:spacing w:val="-4"/>
                          <w:sz w:val="16"/>
                          <w:szCs w:val="16"/>
                        </w:rPr>
                        <w:t xml:space="preserve">Section of </w:t>
                      </w:r>
                      <w:r>
                        <w:rPr>
                          <w:rFonts w:ascii="Arial" w:hAnsi="Arial" w:cs="Arial"/>
                          <w:i/>
                          <w:iCs/>
                          <w:spacing w:val="-4"/>
                          <w:sz w:val="16"/>
                          <w:szCs w:val="16"/>
                        </w:rPr>
                        <w:t>Offshore Transmission System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1" behindDoc="0" locked="0" layoutInCell="0" allowOverlap="1" wp14:anchorId="0EB29529" wp14:editId="191E6BB6">
                <wp:simplePos x="0" y="0"/>
                <wp:positionH relativeFrom="page">
                  <wp:posOffset>5932805</wp:posOffset>
                </wp:positionH>
                <wp:positionV relativeFrom="page">
                  <wp:posOffset>2033270</wp:posOffset>
                </wp:positionV>
                <wp:extent cx="735330" cy="2359025"/>
                <wp:effectExtent l="0" t="0" r="0" b="0"/>
                <wp:wrapSquare wrapText="bothSides"/>
                <wp:docPr id="229"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 cy="23590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23BD9F" w14:textId="77777777" w:rsidR="009C1403" w:rsidRDefault="00C6386D">
                            <w:pPr>
                              <w:kinsoku w:val="0"/>
                              <w:overflowPunct w:val="0"/>
                              <w:autoSpaceDE/>
                              <w:autoSpaceDN/>
                              <w:adjustRightInd/>
                              <w:spacing w:before="36" w:after="993" w:line="125" w:lineRule="exact"/>
                              <w:textAlignment w:val="baseline"/>
                              <w:rPr>
                                <w:rFonts w:ascii="Arial" w:hAnsi="Arial" w:cs="Arial"/>
                                <w:spacing w:val="-5"/>
                                <w:sz w:val="16"/>
                                <w:szCs w:val="16"/>
                              </w:rPr>
                            </w:pPr>
                            <w:r>
                              <w:rPr>
                                <w:rFonts w:ascii="Arial" w:hAnsi="Arial" w:cs="Arial"/>
                                <w:i/>
                                <w:iCs/>
                                <w:spacing w:val="-5"/>
                                <w:sz w:val="16"/>
                                <w:szCs w:val="16"/>
                              </w:rPr>
                              <w:t xml:space="preserve">Offshore Power Station </w:t>
                            </w:r>
                            <w:r>
                              <w:rPr>
                                <w:rFonts w:ascii="Arial" w:hAnsi="Arial" w:cs="Arial"/>
                                <w:spacing w:val="-5"/>
                                <w:sz w:val="16"/>
                                <w:szCs w:val="16"/>
                              </w:rPr>
                              <w:t>Demand Connection Crite 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29529" id="Text Box 229" o:spid="_x0000_s1057" type="#_x0000_t202" style="position:absolute;left:0;text-align:left;margin-left:467.15pt;margin-top:160.1pt;width:57.9pt;height:185.75pt;z-index:25165827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" o:allowincell="f" stroked="f">
                <v:fill opacity="0"/>
                <v:textbox style="layout-flow:vertical;mso-layout-flow-alt:bottom-to-top" inset="0,0,0,0">
                  <w:txbxContent>
                    <w:p w14:paraId="0423BD9F" w14:textId="77777777" w:rsidR="009C1403" w:rsidRDefault="00C6386D">
                      <w:pPr>
                        <w:kinsoku w:val="0"/>
                        <w:overflowPunct w:val="0"/>
                        <w:autoSpaceDE/>
                        <w:autoSpaceDN/>
                        <w:adjustRightInd/>
                        <w:spacing w:before="36" w:after="993" w:line="125" w:lineRule="exact"/>
                        <w:textAlignment w:val="baseline"/>
                        <w:rPr>
                          <w:rFonts w:ascii="Arial" w:hAnsi="Arial" w:cs="Arial"/>
                          <w:spacing w:val="-5"/>
                          <w:sz w:val="16"/>
                          <w:szCs w:val="16"/>
                        </w:rPr>
                      </w:pPr>
                      <w:r>
                        <w:rPr>
                          <w:rFonts w:ascii="Arial" w:hAnsi="Arial" w:cs="Arial"/>
                          <w:i/>
                          <w:iCs/>
                          <w:spacing w:val="-5"/>
                          <w:sz w:val="16"/>
                          <w:szCs w:val="16"/>
                        </w:rPr>
                        <w:t xml:space="preserve">Offshore Power Station </w:t>
                      </w:r>
                      <w:r>
                        <w:rPr>
                          <w:rFonts w:ascii="Arial" w:hAnsi="Arial" w:cs="Arial"/>
                          <w:spacing w:val="-5"/>
                          <w:sz w:val="16"/>
                          <w:szCs w:val="16"/>
                        </w:rPr>
                        <w:t>Demand Connection Crite 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2" behindDoc="0" locked="0" layoutInCell="0" allowOverlap="1" wp14:anchorId="4B861450" wp14:editId="44A199E2">
                <wp:simplePos x="0" y="0"/>
                <wp:positionH relativeFrom="page">
                  <wp:posOffset>6333490</wp:posOffset>
                </wp:positionH>
                <wp:positionV relativeFrom="page">
                  <wp:posOffset>1828800</wp:posOffset>
                </wp:positionV>
                <wp:extent cx="232410" cy="0"/>
                <wp:effectExtent l="0" t="0" r="0" b="0"/>
                <wp:wrapSquare wrapText="bothSides"/>
                <wp:docPr id="227" name="Straight Connector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BDB3C" id="Straight Connector 227" o:spid="_x0000_s1026" style="position:absolute;z-index:251658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8.7pt,2in" to="517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73" behindDoc="0" locked="0" layoutInCell="0" allowOverlap="1" wp14:anchorId="71C60CF6" wp14:editId="36380A39">
                <wp:simplePos x="0" y="0"/>
                <wp:positionH relativeFrom="page">
                  <wp:posOffset>6449695</wp:posOffset>
                </wp:positionH>
                <wp:positionV relativeFrom="page">
                  <wp:posOffset>1835150</wp:posOffset>
                </wp:positionV>
                <wp:extent cx="0" cy="2734310"/>
                <wp:effectExtent l="0" t="0" r="0" b="0"/>
                <wp:wrapSquare wrapText="bothSides"/>
                <wp:docPr id="226" name="Straight Connector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FBFA41" id="Straight Connector 226" o:spid="_x0000_s1026" style="position:absolute;z-index:25165827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07.85pt,144.5pt" to="507.85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74" behindDoc="0" locked="0" layoutInCell="0" allowOverlap="1" wp14:anchorId="55EC39A5" wp14:editId="01743B2E">
                <wp:simplePos x="0" y="0"/>
                <wp:positionH relativeFrom="page">
                  <wp:posOffset>5715000</wp:posOffset>
                </wp:positionH>
                <wp:positionV relativeFrom="page">
                  <wp:posOffset>1835150</wp:posOffset>
                </wp:positionV>
                <wp:extent cx="0" cy="2734310"/>
                <wp:effectExtent l="0" t="0" r="0" b="0"/>
                <wp:wrapSquare wrapText="bothSides"/>
                <wp:docPr id="225" name="Straight Connector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178AF" id="Straight Connector 225" o:spid="_x0000_s1026" style="position:absolute;z-index:25165827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50pt,144.5pt" to="450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75" behindDoc="0" locked="0" layoutInCell="0" allowOverlap="1" wp14:anchorId="626C4794" wp14:editId="741A0ECE">
                <wp:simplePos x="0" y="0"/>
                <wp:positionH relativeFrom="page">
                  <wp:posOffset>6336665</wp:posOffset>
                </wp:positionH>
                <wp:positionV relativeFrom="page">
                  <wp:posOffset>4572000</wp:posOffset>
                </wp:positionV>
                <wp:extent cx="232410" cy="0"/>
                <wp:effectExtent l="0" t="0" r="0" b="0"/>
                <wp:wrapSquare wrapText="bothSides"/>
                <wp:docPr id="224" name="Straight Connector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88E012" id="Straight Connector 224" o:spid="_x0000_s1026" style="position:absolute;z-index:25165827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8.95pt,5in" to="517.2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76" behindDoc="0" locked="0" layoutInCell="0" allowOverlap="1" wp14:anchorId="6F02F465" wp14:editId="4E12FBA4">
                <wp:simplePos x="0" y="0"/>
                <wp:positionH relativeFrom="page">
                  <wp:posOffset>5599430</wp:posOffset>
                </wp:positionH>
                <wp:positionV relativeFrom="page">
                  <wp:posOffset>4572000</wp:posOffset>
                </wp:positionV>
                <wp:extent cx="231775" cy="0"/>
                <wp:effectExtent l="0" t="0" r="0" b="0"/>
                <wp:wrapSquare wrapText="bothSides"/>
                <wp:docPr id="223" name="Straight Connector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D09A5" id="Straight Connector 223" o:spid="_x0000_s1026" style="position:absolute;z-index:2516582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40.9pt,5in" to="459.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" o:allowincell="f" strokeweight=".7pt">
                <w10:wrap type="square" anchorx="page" anchory="page"/>
              </v:line>
            </w:pict>
          </mc:Fallback>
        </mc:AlternateContent>
      </w:r>
      <w:r>
        <w:rPr>
          <w:rFonts w:ascii="Arial" w:hAnsi="Arial" w:cs="Arial"/>
          <w:spacing w:val="-9"/>
          <w:sz w:val="24"/>
          <w:szCs w:val="24"/>
        </w:rPr>
        <w:t xml:space="preserve">Figure 1.2 An </w:t>
      </w:r>
      <w:r>
        <w:rPr>
          <w:rFonts w:ascii="Arial" w:hAnsi="Arial" w:cs="Arial"/>
          <w:i/>
          <w:iCs/>
          <w:spacing w:val="-9"/>
          <w:sz w:val="24"/>
          <w:szCs w:val="24"/>
        </w:rPr>
        <w:t xml:space="preserve">offshore transmission system </w:t>
      </w:r>
      <w:r>
        <w:rPr>
          <w:rFonts w:ascii="Arial" w:hAnsi="Arial" w:cs="Arial"/>
          <w:spacing w:val="-9"/>
          <w:sz w:val="24"/>
          <w:szCs w:val="24"/>
        </w:rPr>
        <w:t xml:space="preserve">with a directly connected </w:t>
      </w:r>
      <w:r>
        <w:rPr>
          <w:rFonts w:ascii="Arial" w:hAnsi="Arial" w:cs="Arial"/>
          <w:i/>
          <w:iCs/>
          <w:spacing w:val="-9"/>
          <w:sz w:val="24"/>
          <w:szCs w:val="24"/>
        </w:rPr>
        <w:t xml:space="preserve">power station </w:t>
      </w:r>
      <w:r>
        <w:rPr>
          <w:rFonts w:ascii="Arial" w:hAnsi="Arial" w:cs="Arial"/>
          <w:spacing w:val="-9"/>
          <w:sz w:val="24"/>
          <w:szCs w:val="24"/>
        </w:rPr>
        <w:t xml:space="preserve">and </w:t>
      </w:r>
      <w:r>
        <w:rPr>
          <w:rFonts w:ascii="Arial" w:hAnsi="Arial" w:cs="Arial"/>
          <w:i/>
          <w:iCs/>
          <w:spacing w:val="-9"/>
          <w:sz w:val="24"/>
          <w:szCs w:val="24"/>
        </w:rPr>
        <w:t xml:space="preserve">first onshore substation </w:t>
      </w:r>
      <w:r>
        <w:rPr>
          <w:rFonts w:ascii="Arial" w:hAnsi="Arial" w:cs="Arial"/>
          <w:spacing w:val="-9"/>
          <w:sz w:val="24"/>
          <w:szCs w:val="24"/>
        </w:rPr>
        <w:t xml:space="preserve">owned by the </w:t>
      </w:r>
      <w:r>
        <w:rPr>
          <w:rFonts w:ascii="Arial" w:hAnsi="Arial" w:cs="Arial"/>
          <w:i/>
          <w:iCs/>
          <w:spacing w:val="-9"/>
          <w:sz w:val="24"/>
          <w:szCs w:val="24"/>
        </w:rPr>
        <w:t xml:space="preserve">offshore </w:t>
      </w:r>
      <w:r>
        <w:rPr>
          <w:rFonts w:ascii="Arial" w:hAnsi="Arial" w:cs="Arial"/>
          <w:spacing w:val="-9"/>
          <w:sz w:val="24"/>
          <w:szCs w:val="24"/>
        </w:rPr>
        <w:t>transmission owner</w:t>
      </w:r>
    </w:p>
    <w:p w14:paraId="651B2D53" w14:textId="77777777" w:rsidR="009C1403" w:rsidRDefault="00C6386D">
      <w:pPr>
        <w:kinsoku w:val="0"/>
        <w:overflowPunct w:val="0"/>
        <w:autoSpaceDE/>
        <w:autoSpaceDN/>
        <w:adjustRightInd/>
        <w:spacing w:before="341" w:line="275" w:lineRule="exact"/>
        <w:ind w:left="648" w:hanging="648"/>
        <w:jc w:val="both"/>
        <w:textAlignment w:val="baseline"/>
        <w:rPr>
          <w:rFonts w:ascii="Arial" w:hAnsi="Arial" w:cs="Arial"/>
          <w:sz w:val="24"/>
          <w:szCs w:val="24"/>
        </w:rPr>
      </w:pPr>
      <w:r>
        <w:rPr>
          <w:rFonts w:ascii="Arial" w:hAnsi="Arial" w:cs="Arial"/>
          <w:sz w:val="24"/>
          <w:szCs w:val="24"/>
        </w:rPr>
        <w:t xml:space="preserve">1.18 The boundaries between functional parts of an </w:t>
      </w:r>
      <w:r>
        <w:rPr>
          <w:rFonts w:ascii="Arial" w:hAnsi="Arial" w:cs="Arial"/>
          <w:i/>
          <w:iCs/>
          <w:sz w:val="24"/>
          <w:szCs w:val="24"/>
        </w:rPr>
        <w:t xml:space="preserve">offshore transmission system </w:t>
      </w:r>
      <w:r>
        <w:rPr>
          <w:rFonts w:ascii="Arial" w:hAnsi="Arial" w:cs="Arial"/>
          <w:sz w:val="24"/>
          <w:szCs w:val="24"/>
        </w:rPr>
        <w:t xml:space="preserve">will vary according to circumstances. In the example illustrated in Figure 1.3, the </w:t>
      </w:r>
      <w:r>
        <w:rPr>
          <w:rFonts w:ascii="Arial" w:hAnsi="Arial" w:cs="Arial"/>
          <w:i/>
          <w:iCs/>
          <w:sz w:val="24"/>
          <w:szCs w:val="24"/>
        </w:rPr>
        <w:t xml:space="preserve">first onshore substation </w:t>
      </w:r>
      <w:r>
        <w:rPr>
          <w:rFonts w:ascii="Arial" w:hAnsi="Arial" w:cs="Arial"/>
          <w:sz w:val="24"/>
          <w:szCs w:val="24"/>
        </w:rPr>
        <w:t xml:space="preserve">is owned by the </w:t>
      </w:r>
      <w:r>
        <w:rPr>
          <w:rFonts w:ascii="Arial" w:hAnsi="Arial" w:cs="Arial"/>
          <w:i/>
          <w:iCs/>
          <w:sz w:val="24"/>
          <w:szCs w:val="24"/>
        </w:rPr>
        <w:t xml:space="preserve">onshore transmission system </w:t>
      </w:r>
      <w:r>
        <w:rPr>
          <w:rFonts w:ascii="Arial" w:hAnsi="Arial" w:cs="Arial"/>
          <w:sz w:val="24"/>
          <w:szCs w:val="24"/>
        </w:rPr>
        <w:t xml:space="preserve">owner or </w:t>
      </w:r>
      <w:r>
        <w:rPr>
          <w:rFonts w:ascii="Arial" w:hAnsi="Arial" w:cs="Arial"/>
          <w:i/>
          <w:iCs/>
          <w:sz w:val="24"/>
          <w:szCs w:val="24"/>
        </w:rPr>
        <w:t xml:space="preserve">user system </w:t>
      </w:r>
      <w:r>
        <w:rPr>
          <w:rFonts w:ascii="Arial" w:hAnsi="Arial" w:cs="Arial"/>
          <w:sz w:val="24"/>
          <w:szCs w:val="24"/>
        </w:rPr>
        <w:t xml:space="preserve">owner. Accordingly,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user system interface point</w:t>
      </w:r>
      <w:r>
        <w:rPr>
          <w:rFonts w:ascii="Arial" w:hAnsi="Arial" w:cs="Arial"/>
          <w:sz w:val="24"/>
          <w:szCs w:val="24"/>
        </w:rPr>
        <w:t xml:space="preserve">, as the case may be, would be at the lower voltage side rather than the higher voltage side of the transformers at the </w:t>
      </w:r>
      <w:r>
        <w:rPr>
          <w:rFonts w:ascii="Arial" w:hAnsi="Arial" w:cs="Arial"/>
          <w:i/>
          <w:iCs/>
          <w:sz w:val="24"/>
          <w:szCs w:val="24"/>
        </w:rPr>
        <w:t xml:space="preserve">first onshore substation. </w:t>
      </w:r>
      <w:r>
        <w:rPr>
          <w:rFonts w:ascii="Arial" w:hAnsi="Arial" w:cs="Arial"/>
          <w:sz w:val="24"/>
          <w:szCs w:val="24"/>
        </w:rPr>
        <w:t xml:space="preserve">Similarly, the extent of the </w:t>
      </w:r>
      <w:r>
        <w:rPr>
          <w:rFonts w:ascii="Arial" w:hAnsi="Arial" w:cs="Arial"/>
          <w:i/>
          <w:iCs/>
          <w:sz w:val="24"/>
          <w:szCs w:val="24"/>
        </w:rPr>
        <w:t xml:space="preserve">offshore </w:t>
      </w:r>
      <w:r>
        <w:rPr>
          <w:rFonts w:ascii="Arial" w:hAnsi="Arial" w:cs="Arial"/>
          <w:sz w:val="24"/>
          <w:szCs w:val="24"/>
        </w:rPr>
        <w:t xml:space="preserve">generation and demand connection criteria also move with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The </w:t>
      </w:r>
      <w:r>
        <w:rPr>
          <w:rFonts w:ascii="Arial" w:hAnsi="Arial" w:cs="Arial"/>
          <w:i/>
          <w:iCs/>
          <w:sz w:val="24"/>
          <w:szCs w:val="24"/>
        </w:rPr>
        <w:t xml:space="preserve">first onshore substation </w:t>
      </w:r>
      <w:r>
        <w:rPr>
          <w:rFonts w:ascii="Arial" w:hAnsi="Arial" w:cs="Arial"/>
          <w:sz w:val="24"/>
          <w:szCs w:val="24"/>
        </w:rPr>
        <w:t xml:space="preserve">forms part of the </w:t>
      </w:r>
      <w:r>
        <w:rPr>
          <w:rFonts w:ascii="Arial" w:hAnsi="Arial" w:cs="Arial"/>
          <w:i/>
          <w:iCs/>
          <w:sz w:val="24"/>
          <w:szCs w:val="24"/>
        </w:rPr>
        <w:t xml:space="preserve">onshore transmission system </w:t>
      </w:r>
      <w:r>
        <w:rPr>
          <w:rFonts w:ascii="Arial" w:hAnsi="Arial" w:cs="Arial"/>
          <w:sz w:val="24"/>
          <w:szCs w:val="24"/>
        </w:rPr>
        <w:t xml:space="preserve">or onshore </w:t>
      </w:r>
      <w:r>
        <w:rPr>
          <w:rFonts w:ascii="Arial" w:hAnsi="Arial" w:cs="Arial"/>
          <w:i/>
          <w:iCs/>
          <w:sz w:val="24"/>
          <w:szCs w:val="24"/>
        </w:rPr>
        <w:t xml:space="preserve">user system </w:t>
      </w:r>
      <w:r>
        <w:rPr>
          <w:rFonts w:ascii="Arial" w:hAnsi="Arial" w:cs="Arial"/>
          <w:sz w:val="24"/>
          <w:szCs w:val="24"/>
        </w:rPr>
        <w:t>as the case may be.</w:t>
      </w:r>
    </w:p>
    <w:p w14:paraId="5EA6AEE7" w14:textId="77777777" w:rsidR="009C1403" w:rsidRDefault="009C1403">
      <w:pPr>
        <w:widowControl/>
        <w:rPr>
          <w:sz w:val="24"/>
          <w:szCs w:val="24"/>
        </w:rPr>
        <w:sectPr w:rsidR="009C1403">
          <w:headerReference w:type="default" r:id="rId24"/>
          <w:pgSz w:w="11904" w:h="16834"/>
          <w:pgMar w:top="7545" w:right="1403" w:bottom="508" w:left="1461" w:header="720" w:footer="720" w:gutter="0"/>
          <w:cols w:space="720"/>
          <w:noEndnote/>
        </w:sectPr>
      </w:pPr>
    </w:p>
    <w:p w14:paraId="3B90C762" w14:textId="3EB6B5F9" w:rsidR="009C1403" w:rsidRDefault="00C6386D" w:rsidP="00C13E5A">
      <w:pPr>
        <w:kinsoku w:val="0"/>
        <w:overflowPunct w:val="0"/>
        <w:autoSpaceDE/>
        <w:autoSpaceDN/>
        <w:adjustRightInd/>
        <w:spacing w:before="86" w:after="541" w:line="177" w:lineRule="exact"/>
        <w:ind w:left="-4536"/>
        <w:jc w:val="center"/>
        <w:textAlignment w:val="baseline"/>
        <w:rPr>
          <w:rFonts w:ascii="Arial" w:hAnsi="Arial" w:cs="Arial"/>
          <w:sz w:val="16"/>
          <w:szCs w:val="16"/>
        </w:rPr>
      </w:pPr>
      <w:r>
        <w:rPr>
          <w:noProof/>
          <w:color w:val="2B579A"/>
          <w:shd w:val="clear" w:color="auto" w:fill="E6E6E6"/>
        </w:rPr>
        <mc:AlternateContent>
          <mc:Choice Requires="wps">
            <w:drawing>
              <wp:anchor distT="0" distB="0" distL="0" distR="0" simplePos="0" relativeHeight="251658277" behindDoc="1" locked="0" layoutInCell="0" allowOverlap="1" wp14:anchorId="5F66BBA7" wp14:editId="75D670EA">
                <wp:simplePos x="0" y="0"/>
                <wp:positionH relativeFrom="page">
                  <wp:posOffset>1039495</wp:posOffset>
                </wp:positionH>
                <wp:positionV relativeFrom="page">
                  <wp:posOffset>1003300</wp:posOffset>
                </wp:positionV>
                <wp:extent cx="3352800" cy="3083560"/>
                <wp:effectExtent l="0" t="0" r="0" b="0"/>
                <wp:wrapSquare wrapText="bothSides"/>
                <wp:docPr id="222"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083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AA779D"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6BBA7" id="Text Box 222" o:spid="_x0000_s1058" type="#_x0000_t202" style="position:absolute;left:0;text-align:left;margin-left:81.85pt;margin-top:79pt;width:264pt;height:242.8pt;z-index:-25165820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" o:allowincell="f" stroked="f">
                <v:fill opacity="0"/>
                <v:textbox inset="0,0,0,0">
                  <w:txbxContent>
                    <w:p w14:paraId="46AA779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8" behindDoc="1" locked="0" layoutInCell="0" allowOverlap="1" wp14:anchorId="0339E457" wp14:editId="72B6141F">
                <wp:simplePos x="0" y="0"/>
                <wp:positionH relativeFrom="page">
                  <wp:posOffset>4617085</wp:posOffset>
                </wp:positionH>
                <wp:positionV relativeFrom="page">
                  <wp:posOffset>1823720</wp:posOffset>
                </wp:positionV>
                <wp:extent cx="1899285" cy="2753360"/>
                <wp:effectExtent l="0" t="0" r="0" b="0"/>
                <wp:wrapSquare wrapText="bothSides"/>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2753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0D4C6D" w14:textId="77777777" w:rsidR="009C1403" w:rsidRDefault="009C1403">
                            <w:pPr>
                              <w:kinsoku w:val="0"/>
                              <w:overflowPunct w:val="0"/>
                              <w:autoSpaceDE/>
                              <w:autoSpaceDN/>
                              <w:adjustRightInd/>
                              <w:textAlignment w:val="baseline"/>
                              <w:rPr>
                                <w:sz w:val="24"/>
                                <w:szCs w:val="2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39E457" id="Text Box 221" o:spid="_x0000_s1059" type="#_x0000_t202" style="position:absolute;left:0;text-align:left;margin-left:363.55pt;margin-top:143.6pt;width:149.55pt;height:216.8pt;z-index:-25165820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" o:allowincell="f" stroked="f">
                <v:fill opacity="0"/>
                <v:textbox style="layout-flow:vertical;mso-layout-flow-alt:bottom-to-top" inset="0,0,0,0">
                  <w:txbxContent>
                    <w:p w14:paraId="7A0D4C6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9" behindDoc="1" locked="0" layoutInCell="0" allowOverlap="1" wp14:anchorId="5EF99BF2" wp14:editId="0F4F3A7A">
                <wp:simplePos x="0" y="0"/>
                <wp:positionH relativeFrom="page">
                  <wp:posOffset>1066800</wp:posOffset>
                </wp:positionH>
                <wp:positionV relativeFrom="page">
                  <wp:posOffset>4086860</wp:posOffset>
                </wp:positionV>
                <wp:extent cx="2310130" cy="1090930"/>
                <wp:effectExtent l="0" t="0" r="0" b="0"/>
                <wp:wrapSquare wrapText="bothSides"/>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130" cy="10909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E5DB0"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99BF2" id="Text Box 220" o:spid="_x0000_s1060" type="#_x0000_t202" style="position:absolute;left:0;text-align:left;margin-left:84pt;margin-top:321.8pt;width:181.9pt;height:85.9pt;z-index:-25165820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" o:allowincell="f" stroked="f">
                <v:fill opacity="0"/>
                <v:textbox inset="0,0,0,0">
                  <w:txbxContent>
                    <w:p w14:paraId="286E5DB0"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0" behindDoc="0" locked="0" layoutInCell="0" allowOverlap="1" wp14:anchorId="28E0718D" wp14:editId="4A7861A5">
                <wp:simplePos x="0" y="0"/>
                <wp:positionH relativeFrom="page">
                  <wp:posOffset>1039495</wp:posOffset>
                </wp:positionH>
                <wp:positionV relativeFrom="page">
                  <wp:posOffset>1014730</wp:posOffset>
                </wp:positionV>
                <wp:extent cx="3349625" cy="3020695"/>
                <wp:effectExtent l="0" t="0" r="0" b="0"/>
                <wp:wrapSquare wrapText="bothSides"/>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9625" cy="30206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8FBC3A" w14:textId="0A666449"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7AD6B022" wp14:editId="7DCBB186">
                                  <wp:extent cx="3352800" cy="301752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52800" cy="301752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0718D" id="Text Box 219" o:spid="_x0000_s1061" type="#_x0000_t202" style="position:absolute;left:0;text-align:left;margin-left:81.85pt;margin-top:79.9pt;width:263.75pt;height:237.85pt;z-index:2516582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" o:allowincell="f" stroked="f">
                <v:fill opacity="0"/>
                <v:textbox inset="0,0,0,0">
                  <w:txbxContent>
                    <w:p w14:paraId="648FBC3A" w14:textId="0A666449"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7AD6B022" wp14:editId="7DCBB186">
                            <wp:extent cx="3352800" cy="301752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52800" cy="301752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1" behindDoc="0" locked="0" layoutInCell="0" allowOverlap="1" wp14:anchorId="45710883" wp14:editId="124A3CFE">
                <wp:simplePos x="0" y="0"/>
                <wp:positionH relativeFrom="page">
                  <wp:posOffset>3634105</wp:posOffset>
                </wp:positionH>
                <wp:positionV relativeFrom="page">
                  <wp:posOffset>2008505</wp:posOffset>
                </wp:positionV>
                <wp:extent cx="521970" cy="204470"/>
                <wp:effectExtent l="0" t="0" r="0" b="0"/>
                <wp:wrapSquare wrapText="bothSides"/>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044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DD7209"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10883" id="Text Box 218" o:spid="_x0000_s1062" type="#_x0000_t202" style="position:absolute;left:0;text-align:left;margin-left:286.15pt;margin-top:158.15pt;width:41.1pt;height:16.1pt;z-index:25165828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" o:allowincell="f" stroked="f">
                <v:fill opacity="0"/>
                <v:textbox inset="0,0,0,0">
                  <w:txbxContent>
                    <w:p w14:paraId="7BDD7209"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2" behindDoc="0" locked="0" layoutInCell="0" allowOverlap="1" wp14:anchorId="1C605EB6" wp14:editId="17AA3007">
                <wp:simplePos x="0" y="0"/>
                <wp:positionH relativeFrom="page">
                  <wp:posOffset>1103630</wp:posOffset>
                </wp:positionH>
                <wp:positionV relativeFrom="page">
                  <wp:posOffset>1256030</wp:posOffset>
                </wp:positionV>
                <wp:extent cx="831850" cy="31686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3168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4042F1" w14:textId="77777777" w:rsidR="009C1403" w:rsidRDefault="00C6386D">
                            <w:pPr>
                              <w:kinsoku w:val="0"/>
                              <w:overflowPunct w:val="0"/>
                              <w:autoSpaceDE/>
                              <w:autoSpaceDN/>
                              <w:adjustRightInd/>
                              <w:spacing w:line="166"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05EB6" id="Text Box 217" o:spid="_x0000_s1063" type="#_x0000_t202" style="position:absolute;left:0;text-align:left;margin-left:86.9pt;margin-top:98.9pt;width:65.5pt;height:24.95pt;z-index:25165828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" o:allowincell="f" stroked="f">
                <v:fill opacity="0"/>
                <v:textbox inset="0,0,0,0">
                  <w:txbxContent>
                    <w:p w14:paraId="5D4042F1" w14:textId="77777777" w:rsidR="009C1403" w:rsidRDefault="00C6386D">
                      <w:pPr>
                        <w:kinsoku w:val="0"/>
                        <w:overflowPunct w:val="0"/>
                        <w:autoSpaceDE/>
                        <w:autoSpaceDN/>
                        <w:adjustRightInd/>
                        <w:spacing w:line="166"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r>
                      <w:r>
                        <w:rPr>
                          <w:rFonts w:ascii="Arial" w:hAnsi="Arial" w:cs="Arial"/>
                          <w:i/>
                          <w:iCs/>
                          <w:spacing w:val="-1"/>
                          <w:sz w:val="16"/>
                          <w:szCs w:val="16"/>
                        </w:rPr>
                        <w:t>Generator</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3" behindDoc="0" locked="0" layoutInCell="0" allowOverlap="1" wp14:anchorId="381E2CC8" wp14:editId="03187CAD">
                <wp:simplePos x="0" y="0"/>
                <wp:positionH relativeFrom="page">
                  <wp:posOffset>1179830</wp:posOffset>
                </wp:positionH>
                <wp:positionV relativeFrom="page">
                  <wp:posOffset>1786255</wp:posOffset>
                </wp:positionV>
                <wp:extent cx="667385" cy="81915"/>
                <wp:effectExtent l="0" t="0" r="0" b="0"/>
                <wp:wrapSquare wrapText="bothSides"/>
                <wp:docPr id="216"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EAAAE4"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GEP and OSP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E2CC8" id="Text Box 216" o:spid="_x0000_s1064" type="#_x0000_t202" style="position:absolute;left:0;text-align:left;margin-left:92.9pt;margin-top:140.65pt;width:52.55pt;height:6.45pt;z-index:25165828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" o:allowincell="f" stroked="f">
                <v:fill opacity="0"/>
                <v:textbox inset="0,0,0,0">
                  <w:txbxContent>
                    <w:p w14:paraId="2AEAAAE4"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GEP and OSP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4" behindDoc="0" locked="0" layoutInCell="0" allowOverlap="1" wp14:anchorId="78A8C520" wp14:editId="50D0E33C">
                <wp:simplePos x="0" y="0"/>
                <wp:positionH relativeFrom="page">
                  <wp:posOffset>1229360</wp:posOffset>
                </wp:positionH>
                <wp:positionV relativeFrom="page">
                  <wp:posOffset>2578735</wp:posOffset>
                </wp:positionV>
                <wp:extent cx="516255" cy="81915"/>
                <wp:effectExtent l="0" t="0" r="0" b="0"/>
                <wp:wrapSquare wrapText="bothSides"/>
                <wp:docPr id="21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BC9DFC"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8C520" id="Text Box 215" o:spid="_x0000_s1065" type="#_x0000_t202" style="position:absolute;left:0;text-align:left;margin-left:96.8pt;margin-top:203.05pt;width:40.65pt;height:6.45pt;z-index:2516582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" o:allowincell="f" stroked="f">
                <v:fill opacity="0"/>
                <v:textbox inset="0,0,0,0">
                  <w:txbxContent>
                    <w:p w14:paraId="3DBC9DFC"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5" behindDoc="0" locked="0" layoutInCell="0" allowOverlap="1" wp14:anchorId="7D9F5FF9" wp14:editId="018CC2A7">
                <wp:simplePos x="0" y="0"/>
                <wp:positionH relativeFrom="page">
                  <wp:posOffset>1039495</wp:posOffset>
                </wp:positionH>
                <wp:positionV relativeFrom="page">
                  <wp:posOffset>2691130</wp:posOffset>
                </wp:positionV>
                <wp:extent cx="911225" cy="82550"/>
                <wp:effectExtent l="0" t="0" r="0" b="0"/>
                <wp:wrapSquare wrapText="bothSides"/>
                <wp:docPr id="214"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22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617C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F5FF9" id="Text Box 214" o:spid="_x0000_s1066" type="#_x0000_t202" style="position:absolute;left:0;text-align:left;margin-left:81.85pt;margin-top:211.9pt;width:71.75pt;height:6.5pt;z-index:25165828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" o:allowincell="f" stroked="f">
                <v:fill opacity="0"/>
                <v:textbox inset="0,0,0,0">
                  <w:txbxContent>
                    <w:p w14:paraId="58D617C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6" behindDoc="0" locked="0" layoutInCell="0" allowOverlap="1" wp14:anchorId="6631BD54" wp14:editId="47463D9F">
                <wp:simplePos x="0" y="0"/>
                <wp:positionH relativeFrom="page">
                  <wp:posOffset>1461135</wp:posOffset>
                </wp:positionH>
                <wp:positionV relativeFrom="page">
                  <wp:posOffset>3048000</wp:posOffset>
                </wp:positionV>
                <wp:extent cx="518795" cy="82550"/>
                <wp:effectExtent l="0" t="0" r="0" b="0"/>
                <wp:wrapSquare wrapText="bothSides"/>
                <wp:docPr id="213"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2D1E01"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1BD54" id="Text Box 213" o:spid="_x0000_s1067" type="#_x0000_t202" style="position:absolute;left:0;text-align:left;margin-left:115.05pt;margin-top:240pt;width:40.85pt;height:6.5pt;z-index:25165828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" o:allowincell="f" stroked="f">
                <v:fill opacity="0"/>
                <v:textbox inset="0,0,0,0">
                  <w:txbxContent>
                    <w:p w14:paraId="492D1E01"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7" behindDoc="0" locked="0" layoutInCell="0" allowOverlap="1" wp14:anchorId="1D3932AF" wp14:editId="5FD68A63">
                <wp:simplePos x="0" y="0"/>
                <wp:positionH relativeFrom="page">
                  <wp:posOffset>1060450</wp:posOffset>
                </wp:positionH>
                <wp:positionV relativeFrom="page">
                  <wp:posOffset>3392170</wp:posOffset>
                </wp:positionV>
                <wp:extent cx="859790" cy="304800"/>
                <wp:effectExtent l="0" t="0" r="0" b="0"/>
                <wp:wrapSquare wrapText="bothSides"/>
                <wp:docPr id="2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3048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9CB35C" w14:textId="77777777" w:rsidR="009C1403" w:rsidRDefault="00C6386D">
                            <w:pPr>
                              <w:kinsoku w:val="0"/>
                              <w:overflowPunct w:val="0"/>
                              <w:autoSpaceDE/>
                              <w:autoSpaceDN/>
                              <w:adjustRightInd/>
                              <w:spacing w:line="160" w:lineRule="exact"/>
                              <w:textAlignment w:val="baseline"/>
                              <w:rPr>
                                <w:rFonts w:ascii="Arial" w:hAnsi="Arial" w:cs="Arial"/>
                                <w:spacing w:val="2"/>
                                <w:sz w:val="16"/>
                                <w:szCs w:val="16"/>
                              </w:rPr>
                            </w:pPr>
                            <w:r>
                              <w:rPr>
                                <w:rFonts w:ascii="Arial" w:hAnsi="Arial" w:cs="Arial"/>
                                <w:spacing w:val="2"/>
                                <w:sz w:val="16"/>
                                <w:szCs w:val="16"/>
                              </w:rPr>
                              <w:t>Shoreline</w:t>
                            </w:r>
                          </w:p>
                          <w:p w14:paraId="73998F22" w14:textId="77777777" w:rsidR="009C1403" w:rsidRDefault="00C6386D">
                            <w:pPr>
                              <w:kinsoku w:val="0"/>
                              <w:overflowPunct w:val="0"/>
                              <w:autoSpaceDE/>
                              <w:autoSpaceDN/>
                              <w:adjustRightInd/>
                              <w:spacing w:before="167"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932AF" id="Text Box 212" o:spid="_x0000_s1068" type="#_x0000_t202" style="position:absolute;left:0;text-align:left;margin-left:83.5pt;margin-top:267.1pt;width:67.7pt;height:24pt;z-index:25165828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" o:allowincell="f" stroked="f">
                <v:fill opacity="0"/>
                <v:textbox inset="0,0,0,0">
                  <w:txbxContent>
                    <w:p w14:paraId="019CB35C" w14:textId="77777777" w:rsidR="009C1403" w:rsidRDefault="00C6386D">
                      <w:pPr>
                        <w:kinsoku w:val="0"/>
                        <w:overflowPunct w:val="0"/>
                        <w:autoSpaceDE/>
                        <w:autoSpaceDN/>
                        <w:adjustRightInd/>
                        <w:spacing w:line="160" w:lineRule="exact"/>
                        <w:textAlignment w:val="baseline"/>
                        <w:rPr>
                          <w:rFonts w:ascii="Arial" w:hAnsi="Arial" w:cs="Arial"/>
                          <w:spacing w:val="2"/>
                          <w:sz w:val="16"/>
                          <w:szCs w:val="16"/>
                        </w:rPr>
                      </w:pPr>
                      <w:r>
                        <w:rPr>
                          <w:rFonts w:ascii="Arial" w:hAnsi="Arial" w:cs="Arial"/>
                          <w:spacing w:val="2"/>
                          <w:sz w:val="16"/>
                          <w:szCs w:val="16"/>
                        </w:rPr>
                        <w:t>Shoreline</w:t>
                      </w:r>
                    </w:p>
                    <w:p w14:paraId="73998F22" w14:textId="77777777" w:rsidR="009C1403" w:rsidRDefault="00C6386D">
                      <w:pPr>
                        <w:kinsoku w:val="0"/>
                        <w:overflowPunct w:val="0"/>
                        <w:autoSpaceDE/>
                        <w:autoSpaceDN/>
                        <w:adjustRightInd/>
                        <w:spacing w:before="167"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8" behindDoc="0" locked="0" layoutInCell="0" allowOverlap="1" wp14:anchorId="365A1E05" wp14:editId="34466B47">
                <wp:simplePos x="0" y="0"/>
                <wp:positionH relativeFrom="page">
                  <wp:posOffset>3634105</wp:posOffset>
                </wp:positionH>
                <wp:positionV relativeFrom="page">
                  <wp:posOffset>3727450</wp:posOffset>
                </wp:positionV>
                <wp:extent cx="467360" cy="307975"/>
                <wp:effectExtent l="0" t="0" r="0" b="0"/>
                <wp:wrapSquare wrapText="bothSides"/>
                <wp:docPr id="211"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9A0198" w14:textId="77777777" w:rsidR="009C1403" w:rsidRDefault="00C6386D">
                            <w:pPr>
                              <w:kinsoku w:val="0"/>
                              <w:overflowPunct w:val="0"/>
                              <w:autoSpaceDE/>
                              <w:autoSpaceDN/>
                              <w:adjustRightInd/>
                              <w:spacing w:line="160" w:lineRule="exact"/>
                              <w:textAlignment w:val="baseline"/>
                              <w:rPr>
                                <w:rFonts w:ascii="Arial" w:hAnsi="Arial" w:cs="Arial"/>
                                <w:spacing w:val="28"/>
                                <w:sz w:val="16"/>
                                <w:szCs w:val="16"/>
                              </w:rPr>
                            </w:pPr>
                            <w:r>
                              <w:rPr>
                                <w:rFonts w:ascii="Arial" w:hAnsi="Arial" w:cs="Arial"/>
                                <w:spacing w:val="28"/>
                                <w:sz w:val="16"/>
                                <w:szCs w:val="16"/>
                              </w:rPr>
                              <w:t>Cable Sealing End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A1E05" id="Text Box 211" o:spid="_x0000_s1069" type="#_x0000_t202" style="position:absolute;left:0;text-align:left;margin-left:286.15pt;margin-top:293.5pt;width:36.8pt;height:24.25pt;z-index:251658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" o:allowincell="f" stroked="f">
                <v:fill opacity="0"/>
                <v:textbox inset="0,0,0,0">
                  <w:txbxContent>
                    <w:p w14:paraId="739A0198" w14:textId="77777777" w:rsidR="009C1403" w:rsidRDefault="00C6386D">
                      <w:pPr>
                        <w:kinsoku w:val="0"/>
                        <w:overflowPunct w:val="0"/>
                        <w:autoSpaceDE/>
                        <w:autoSpaceDN/>
                        <w:adjustRightInd/>
                        <w:spacing w:line="160" w:lineRule="exact"/>
                        <w:textAlignment w:val="baseline"/>
                        <w:rPr>
                          <w:rFonts w:ascii="Arial" w:hAnsi="Arial" w:cs="Arial"/>
                          <w:spacing w:val="28"/>
                          <w:sz w:val="16"/>
                          <w:szCs w:val="16"/>
                        </w:rPr>
                      </w:pPr>
                      <w:r>
                        <w:rPr>
                          <w:rFonts w:ascii="Arial" w:hAnsi="Arial" w:cs="Arial"/>
                          <w:spacing w:val="28"/>
                          <w:sz w:val="16"/>
                          <w:szCs w:val="16"/>
                        </w:rPr>
                        <w:t>Cable Sealing End</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9" behindDoc="0" locked="0" layoutInCell="0" allowOverlap="1" wp14:anchorId="3A3E735E" wp14:editId="6B2DA03B">
                <wp:simplePos x="0" y="0"/>
                <wp:positionH relativeFrom="page">
                  <wp:posOffset>5756910</wp:posOffset>
                </wp:positionH>
                <wp:positionV relativeFrom="page">
                  <wp:posOffset>2917190</wp:posOffset>
                </wp:positionV>
                <wp:extent cx="120015" cy="350520"/>
                <wp:effectExtent l="0" t="0" r="0" b="0"/>
                <wp:wrapSquare wrapText="bothSides"/>
                <wp:docPr id="210"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 cy="3505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146BFB" w14:textId="77777777" w:rsidR="009C1403" w:rsidRDefault="00C6386D">
                            <w:pPr>
                              <w:kinsoku w:val="0"/>
                              <w:overflowPunct w:val="0"/>
                              <w:autoSpaceDE/>
                              <w:autoSpaceDN/>
                              <w:adjustRightInd/>
                              <w:spacing w:before="30" w:line="148" w:lineRule="exact"/>
                              <w:textAlignment w:val="baseline"/>
                              <w:rPr>
                                <w:rFonts w:ascii="Arial" w:hAnsi="Arial" w:cs="Arial"/>
                                <w:spacing w:val="-26"/>
                                <w:sz w:val="16"/>
                                <w:szCs w:val="16"/>
                              </w:rPr>
                            </w:pPr>
                            <w:r>
                              <w:rPr>
                                <w:rFonts w:ascii="Arial" w:hAnsi="Arial" w:cs="Arial"/>
                                <w:spacing w:val="-26"/>
                                <w:sz w:val="16"/>
                                <w:szCs w:val="16"/>
                              </w:rPr>
                              <w:t>Overlap</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E735E" id="Text Box 210" o:spid="_x0000_s1070" type="#_x0000_t202" style="position:absolute;left:0;text-align:left;margin-left:453.3pt;margin-top:229.7pt;width:9.45pt;height:27.6pt;z-index:25165828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" o:allowincell="f" stroked="f">
                <v:fill opacity="0"/>
                <v:textbox style="layout-flow:vertical;mso-layout-flow-alt:bottom-to-top" inset="0,0,0,0">
                  <w:txbxContent>
                    <w:p w14:paraId="7D146BFB" w14:textId="77777777" w:rsidR="009C1403" w:rsidRDefault="00C6386D">
                      <w:pPr>
                        <w:kinsoku w:val="0"/>
                        <w:overflowPunct w:val="0"/>
                        <w:autoSpaceDE/>
                        <w:autoSpaceDN/>
                        <w:adjustRightInd/>
                        <w:spacing w:before="30" w:line="148" w:lineRule="exact"/>
                        <w:textAlignment w:val="baseline"/>
                        <w:rPr>
                          <w:rFonts w:ascii="Arial" w:hAnsi="Arial" w:cs="Arial"/>
                          <w:spacing w:val="-26"/>
                          <w:sz w:val="16"/>
                          <w:szCs w:val="16"/>
                        </w:rPr>
                      </w:pPr>
                      <w:r>
                        <w:rPr>
                          <w:rFonts w:ascii="Arial" w:hAnsi="Arial" w:cs="Arial"/>
                          <w:spacing w:val="-26"/>
                          <w:sz w:val="16"/>
                          <w:szCs w:val="16"/>
                        </w:rPr>
                        <w:t>Overlap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0" behindDoc="0" locked="0" layoutInCell="0" allowOverlap="1" wp14:anchorId="08DCB6EB" wp14:editId="3BA4B92F">
                <wp:simplePos x="0" y="0"/>
                <wp:positionH relativeFrom="page">
                  <wp:posOffset>5174615</wp:posOffset>
                </wp:positionH>
                <wp:positionV relativeFrom="page">
                  <wp:posOffset>2136775</wp:posOffset>
                </wp:positionV>
                <wp:extent cx="129540" cy="1697355"/>
                <wp:effectExtent l="0" t="0" r="0" b="0"/>
                <wp:wrapSquare wrapText="bothSides"/>
                <wp:docPr id="209"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 cy="1697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66CFA6" w14:textId="77777777" w:rsidR="009C1403" w:rsidRDefault="00C6386D">
                            <w:pPr>
                              <w:kinsoku w:val="0"/>
                              <w:overflowPunct w:val="0"/>
                              <w:autoSpaceDE/>
                              <w:autoSpaceDN/>
                              <w:adjustRightInd/>
                              <w:spacing w:before="45" w:after="34" w:line="124" w:lineRule="exact"/>
                              <w:textAlignment w:val="baseline"/>
                              <w:rPr>
                                <w:rFonts w:ascii="Arial" w:hAnsi="Arial" w:cs="Arial"/>
                                <w:spacing w:val="-6"/>
                                <w:sz w:val="16"/>
                                <w:szCs w:val="16"/>
                              </w:rPr>
                            </w:pPr>
                            <w:r>
                              <w:rPr>
                                <w:rFonts w:ascii="Arial" w:hAnsi="Arial" w:cs="Arial"/>
                                <w:i/>
                                <w:iCs/>
                                <w:spacing w:val="-6"/>
                                <w:sz w:val="16"/>
                                <w:szCs w:val="16"/>
                              </w:rPr>
                              <w:t xml:space="preserve">Offshore </w:t>
                            </w:r>
                            <w:r>
                              <w:rPr>
                                <w:rFonts w:ascii="Arial" w:hAnsi="Arial" w:cs="Arial"/>
                                <w:spacing w:val="-6"/>
                                <w:sz w:val="16"/>
                                <w:szCs w:val="16"/>
                              </w:rPr>
                              <w:t>Demand Connection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CB6EB" id="Text Box 209" o:spid="_x0000_s1071" type="#_x0000_t202" style="position:absolute;left:0;text-align:left;margin-left:407.45pt;margin-top:168.25pt;width:10.2pt;height:133.65pt;z-index:25165829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" o:allowincell="f" stroked="f">
                <v:fill opacity="0"/>
                <v:textbox style="layout-flow:vertical;mso-layout-flow-alt:bottom-to-top" inset="0,0,0,0">
                  <w:txbxContent>
                    <w:p w14:paraId="1A66CFA6" w14:textId="77777777" w:rsidR="009C1403" w:rsidRDefault="00C6386D">
                      <w:pPr>
                        <w:kinsoku w:val="0"/>
                        <w:overflowPunct w:val="0"/>
                        <w:autoSpaceDE/>
                        <w:autoSpaceDN/>
                        <w:adjustRightInd/>
                        <w:spacing w:before="45" w:after="34" w:line="124" w:lineRule="exact"/>
                        <w:textAlignment w:val="baseline"/>
                        <w:rPr>
                          <w:rFonts w:ascii="Arial" w:hAnsi="Arial" w:cs="Arial"/>
                          <w:spacing w:val="-6"/>
                          <w:sz w:val="16"/>
                          <w:szCs w:val="16"/>
                        </w:rPr>
                      </w:pPr>
                      <w:r>
                        <w:rPr>
                          <w:rFonts w:ascii="Arial" w:hAnsi="Arial" w:cs="Arial"/>
                          <w:i/>
                          <w:iCs/>
                          <w:spacing w:val="-6"/>
                          <w:sz w:val="16"/>
                          <w:szCs w:val="16"/>
                        </w:rPr>
                        <w:t xml:space="preserve">Offshore </w:t>
                      </w:r>
                      <w:r>
                        <w:rPr>
                          <w:rFonts w:ascii="Arial" w:hAnsi="Arial" w:cs="Arial"/>
                          <w:spacing w:val="-6"/>
                          <w:sz w:val="16"/>
                          <w:szCs w:val="16"/>
                        </w:rPr>
                        <w:t>Demand Connection 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1" behindDoc="0" locked="0" layoutInCell="0" allowOverlap="1" wp14:anchorId="1661F9B7" wp14:editId="295FCF3B">
                <wp:simplePos x="0" y="0"/>
                <wp:positionH relativeFrom="page">
                  <wp:posOffset>4617085</wp:posOffset>
                </wp:positionH>
                <wp:positionV relativeFrom="page">
                  <wp:posOffset>2014855</wp:posOffset>
                </wp:positionV>
                <wp:extent cx="120015" cy="1819275"/>
                <wp:effectExtent l="0" t="0" r="0" b="0"/>
                <wp:wrapSquare wrapText="bothSides"/>
                <wp:docPr id="208"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 cy="18192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53BFA1" w14:textId="77777777" w:rsidR="009C1403" w:rsidRDefault="00C6386D">
                            <w:pPr>
                              <w:kinsoku w:val="0"/>
                              <w:overflowPunct w:val="0"/>
                              <w:autoSpaceDE/>
                              <w:autoSpaceDN/>
                              <w:adjustRightInd/>
                              <w:spacing w:before="30" w:after="38"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1F9B7" id="Text Box 208" o:spid="_x0000_s1072" type="#_x0000_t202" style="position:absolute;left:0;text-align:left;margin-left:363.55pt;margin-top:158.65pt;width:9.45pt;height:143.25pt;z-index:25165829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" o:allowincell="f" stroked="f">
                <v:fill opacity="0"/>
                <v:textbox style="layout-flow:vertical;mso-layout-flow-alt:bottom-to-top" inset="0,0,0,0">
                  <w:txbxContent>
                    <w:p w14:paraId="2053BFA1" w14:textId="77777777" w:rsidR="009C1403" w:rsidRDefault="00C6386D">
                      <w:pPr>
                        <w:kinsoku w:val="0"/>
                        <w:overflowPunct w:val="0"/>
                        <w:autoSpaceDE/>
                        <w:autoSpaceDN/>
                        <w:adjustRightInd/>
                        <w:spacing w:before="30" w:after="38"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2" behindDoc="0" locked="0" layoutInCell="0" allowOverlap="1" wp14:anchorId="47B598A1" wp14:editId="1BBF4E9F">
                <wp:simplePos x="0" y="0"/>
                <wp:positionH relativeFrom="page">
                  <wp:posOffset>6042025</wp:posOffset>
                </wp:positionH>
                <wp:positionV relativeFrom="page">
                  <wp:posOffset>1823720</wp:posOffset>
                </wp:positionV>
                <wp:extent cx="137795" cy="2013585"/>
                <wp:effectExtent l="0" t="0" r="0" b="0"/>
                <wp:wrapSquare wrapText="bothSides"/>
                <wp:docPr id="207"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20135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0141B" w14:textId="77777777" w:rsidR="009C1403" w:rsidRDefault="00C6386D">
                            <w:pPr>
                              <w:kinsoku w:val="0"/>
                              <w:overflowPunct w:val="0"/>
                              <w:autoSpaceDE/>
                              <w:autoSpaceDN/>
                              <w:adjustRightInd/>
                              <w:spacing w:before="42" w:after="10" w:line="153" w:lineRule="exact"/>
                              <w:textAlignment w:val="baseline"/>
                              <w:rPr>
                                <w:rFonts w:ascii="Arial" w:hAnsi="Arial" w:cs="Arial"/>
                                <w:i/>
                                <w:iCs/>
                                <w:spacing w:val="-1"/>
                                <w:sz w:val="16"/>
                                <w:szCs w:val="16"/>
                              </w:rPr>
                            </w:pPr>
                            <w:r>
                              <w:rPr>
                                <w:rFonts w:ascii="Arial" w:hAnsi="Arial" w:cs="Arial"/>
                                <w:spacing w:val="-1"/>
                                <w:sz w:val="16"/>
                                <w:szCs w:val="16"/>
                              </w:rPr>
                              <w:t xml:space="preserve">Section of </w:t>
                            </w:r>
                            <w:r>
                              <w:rPr>
                                <w:rFonts w:ascii="Arial" w:hAnsi="Arial" w:cs="Arial"/>
                                <w:i/>
                                <w:iCs/>
                                <w:spacing w:val="-1"/>
                                <w:sz w:val="16"/>
                                <w:szCs w:val="16"/>
                              </w:rPr>
                              <w:t>Offshore Transmission System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598A1" id="Text Box 207" o:spid="_x0000_s1073" type="#_x0000_t202" style="position:absolute;left:0;text-align:left;margin-left:475.75pt;margin-top:143.6pt;width:10.85pt;height:158.55pt;z-index:2516582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" o:allowincell="f" stroked="f">
                <v:fill opacity="0"/>
                <v:textbox style="layout-flow:vertical;mso-layout-flow-alt:bottom-to-top" inset="0,0,0,0">
                  <w:txbxContent>
                    <w:p w14:paraId="2860141B" w14:textId="77777777" w:rsidR="009C1403" w:rsidRDefault="00C6386D">
                      <w:pPr>
                        <w:kinsoku w:val="0"/>
                        <w:overflowPunct w:val="0"/>
                        <w:autoSpaceDE/>
                        <w:autoSpaceDN/>
                        <w:adjustRightInd/>
                        <w:spacing w:before="42" w:after="10" w:line="153" w:lineRule="exact"/>
                        <w:textAlignment w:val="baseline"/>
                        <w:rPr>
                          <w:rFonts w:ascii="Arial" w:hAnsi="Arial" w:cs="Arial"/>
                          <w:i/>
                          <w:iCs/>
                          <w:spacing w:val="-1"/>
                          <w:sz w:val="16"/>
                          <w:szCs w:val="16"/>
                        </w:rPr>
                      </w:pPr>
                      <w:r>
                        <w:rPr>
                          <w:rFonts w:ascii="Arial" w:hAnsi="Arial" w:cs="Arial"/>
                          <w:spacing w:val="-1"/>
                          <w:sz w:val="16"/>
                          <w:szCs w:val="16"/>
                        </w:rPr>
                        <w:t xml:space="preserve">Section of </w:t>
                      </w:r>
                      <w:r>
                        <w:rPr>
                          <w:rFonts w:ascii="Arial" w:hAnsi="Arial" w:cs="Arial"/>
                          <w:i/>
                          <w:iCs/>
                          <w:spacing w:val="-1"/>
                          <w:sz w:val="16"/>
                          <w:szCs w:val="16"/>
                        </w:rPr>
                        <w:t>Offshore Transmission System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3" behindDoc="0" locked="0" layoutInCell="0" allowOverlap="1" wp14:anchorId="1CAD2657" wp14:editId="09F1D367">
                <wp:simplePos x="0" y="0"/>
                <wp:positionH relativeFrom="page">
                  <wp:posOffset>1066800</wp:posOffset>
                </wp:positionH>
                <wp:positionV relativeFrom="page">
                  <wp:posOffset>4102735</wp:posOffset>
                </wp:positionV>
                <wp:extent cx="2310130" cy="1063625"/>
                <wp:effectExtent l="0" t="0" r="0" b="0"/>
                <wp:wrapSquare wrapText="bothSides"/>
                <wp:docPr id="206"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130" cy="1063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6F177F" w14:textId="1F88E67E"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192FFD2B" wp14:editId="7FD167D2">
                                  <wp:extent cx="2308860" cy="1066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08860" cy="10668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D2657" id="Text Box 206" o:spid="_x0000_s1074" type="#_x0000_t202" style="position:absolute;left:0;text-align:left;margin-left:84pt;margin-top:323.05pt;width:181.9pt;height:83.75pt;z-index:25165829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" o:allowincell="f" stroked="f">
                <v:fill opacity="0"/>
                <v:textbox inset="0,0,0,0">
                  <w:txbxContent>
                    <w:p w14:paraId="006F177F" w14:textId="1F88E67E"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192FFD2B" wp14:editId="7FD167D2">
                            <wp:extent cx="2308860" cy="1066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08860" cy="10668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4" behindDoc="0" locked="0" layoutInCell="0" allowOverlap="1" wp14:anchorId="39A4A6E1" wp14:editId="206EBBAD">
                <wp:simplePos x="0" y="0"/>
                <wp:positionH relativeFrom="page">
                  <wp:posOffset>1066800</wp:posOffset>
                </wp:positionH>
                <wp:positionV relativeFrom="page">
                  <wp:posOffset>4105910</wp:posOffset>
                </wp:positionV>
                <wp:extent cx="1060450" cy="81915"/>
                <wp:effectExtent l="0" t="0" r="0" b="0"/>
                <wp:wrapSquare wrapText="bothSides"/>
                <wp:docPr id="205"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087B09" w14:textId="77777777" w:rsidR="009C1403" w:rsidRDefault="00C6386D">
                            <w:pPr>
                              <w:kinsoku w:val="0"/>
                              <w:overflowPunct w:val="0"/>
                              <w:autoSpaceDE/>
                              <w:autoSpaceDN/>
                              <w:adjustRightInd/>
                              <w:spacing w:line="114" w:lineRule="exact"/>
                              <w:textAlignment w:val="baseline"/>
                              <w:rPr>
                                <w:rFonts w:ascii="Arial" w:hAnsi="Arial" w:cs="Arial"/>
                                <w:i/>
                                <w:iCs/>
                                <w:spacing w:val="-3"/>
                                <w:sz w:val="16"/>
                                <w:szCs w:val="16"/>
                              </w:rPr>
                            </w:pPr>
                            <w:r>
                              <w:rPr>
                                <w:rFonts w:ascii="Arial" w:hAnsi="Arial" w:cs="Arial"/>
                                <w:i/>
                                <w:iCs/>
                                <w:spacing w:val="-3"/>
                                <w:sz w:val="16"/>
                                <w:szCs w:val="16"/>
                              </w:rPr>
                              <w:t>Overhead Line Section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A4A6E1" id="Text Box 205" o:spid="_x0000_s1075" type="#_x0000_t202" style="position:absolute;left:0;text-align:left;margin-left:84pt;margin-top:323.3pt;width:83.5pt;height:6.45pt;z-index:25165829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" o:allowincell="f" stroked="f">
                <v:fill opacity="0"/>
                <v:textbox inset="0,0,0,0">
                  <w:txbxContent>
                    <w:p w14:paraId="32087B09" w14:textId="77777777" w:rsidR="009C1403" w:rsidRDefault="00C6386D">
                      <w:pPr>
                        <w:kinsoku w:val="0"/>
                        <w:overflowPunct w:val="0"/>
                        <w:autoSpaceDE/>
                        <w:autoSpaceDN/>
                        <w:adjustRightInd/>
                        <w:spacing w:line="114" w:lineRule="exact"/>
                        <w:textAlignment w:val="baseline"/>
                        <w:rPr>
                          <w:rFonts w:ascii="Arial" w:hAnsi="Arial" w:cs="Arial"/>
                          <w:i/>
                          <w:iCs/>
                          <w:spacing w:val="-3"/>
                          <w:sz w:val="16"/>
                          <w:szCs w:val="16"/>
                        </w:rPr>
                      </w:pPr>
                      <w:r>
                        <w:rPr>
                          <w:rFonts w:ascii="Arial" w:hAnsi="Arial" w:cs="Arial"/>
                          <w:i/>
                          <w:iCs/>
                          <w:spacing w:val="-3"/>
                          <w:sz w:val="16"/>
                          <w:szCs w:val="16"/>
                        </w:rPr>
                        <w:t>Overhead Line Section</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5" behindDoc="0" locked="0" layoutInCell="0" allowOverlap="1" wp14:anchorId="7CA2E651" wp14:editId="29CCF451">
                <wp:simplePos x="0" y="0"/>
                <wp:positionH relativeFrom="page">
                  <wp:posOffset>1408430</wp:posOffset>
                </wp:positionH>
                <wp:positionV relativeFrom="page">
                  <wp:posOffset>4532630</wp:posOffset>
                </wp:positionV>
                <wp:extent cx="487680" cy="81915"/>
                <wp:effectExtent l="0" t="0" r="0" b="0"/>
                <wp:wrapSquare wrapText="bothSides"/>
                <wp:docPr id="204"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3B2C45" w14:textId="77777777" w:rsidR="009C1403" w:rsidRDefault="00C6386D">
                            <w:pPr>
                              <w:kinsoku w:val="0"/>
                              <w:overflowPunct w:val="0"/>
                              <w:autoSpaceDE/>
                              <w:autoSpaceDN/>
                              <w:adjustRightInd/>
                              <w:spacing w:line="119" w:lineRule="exact"/>
                              <w:textAlignment w:val="baseline"/>
                              <w:rPr>
                                <w:rFonts w:ascii="Arial" w:hAnsi="Arial" w:cs="Arial"/>
                                <w:i/>
                                <w:iCs/>
                                <w:spacing w:val="-10"/>
                                <w:sz w:val="16"/>
                                <w:szCs w:val="16"/>
                              </w:rPr>
                            </w:pPr>
                            <w:r>
                              <w:rPr>
                                <w:rFonts w:ascii="Arial" w:hAnsi="Arial" w:cs="Arial"/>
                                <w:i/>
                                <w:iCs/>
                                <w:spacing w:val="-10"/>
                                <w:sz w:val="16"/>
                                <w:szCs w:val="16"/>
                              </w:rPr>
                              <w:t>IP or USIP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2E651" id="Text Box 204" o:spid="_x0000_s1076" type="#_x0000_t202" style="position:absolute;left:0;text-align:left;margin-left:110.9pt;margin-top:356.9pt;width:38.4pt;height:6.45pt;z-index:25165829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" o:allowincell="f" stroked="f">
                <v:fill opacity="0"/>
                <v:textbox inset="0,0,0,0">
                  <w:txbxContent>
                    <w:p w14:paraId="573B2C45" w14:textId="77777777" w:rsidR="009C1403" w:rsidRDefault="00C6386D">
                      <w:pPr>
                        <w:kinsoku w:val="0"/>
                        <w:overflowPunct w:val="0"/>
                        <w:autoSpaceDE/>
                        <w:autoSpaceDN/>
                        <w:adjustRightInd/>
                        <w:spacing w:line="119" w:lineRule="exact"/>
                        <w:textAlignment w:val="baseline"/>
                        <w:rPr>
                          <w:rFonts w:ascii="Arial" w:hAnsi="Arial" w:cs="Arial"/>
                          <w:i/>
                          <w:iCs/>
                          <w:spacing w:val="-10"/>
                          <w:sz w:val="16"/>
                          <w:szCs w:val="16"/>
                        </w:rPr>
                      </w:pPr>
                      <w:r>
                        <w:rPr>
                          <w:rFonts w:ascii="Arial" w:hAnsi="Arial" w:cs="Arial"/>
                          <w:i/>
                          <w:iCs/>
                          <w:spacing w:val="-10"/>
                          <w:sz w:val="16"/>
                          <w:szCs w:val="16"/>
                        </w:rPr>
                        <w:t>IP or USIP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6" behindDoc="0" locked="0" layoutInCell="0" allowOverlap="1" wp14:anchorId="106AB6CD" wp14:editId="1D840620">
                <wp:simplePos x="0" y="0"/>
                <wp:positionH relativeFrom="page">
                  <wp:posOffset>6285230</wp:posOffset>
                </wp:positionH>
                <wp:positionV relativeFrom="page">
                  <wp:posOffset>1828800</wp:posOffset>
                </wp:positionV>
                <wp:extent cx="231775" cy="0"/>
                <wp:effectExtent l="0" t="0" r="0" b="0"/>
                <wp:wrapSquare wrapText="bothSides"/>
                <wp:docPr id="203" name="Straight Connector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33FE45" id="Straight Connector 203" o:spid="_x0000_s1026" style="position:absolute;z-index:251658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4.9pt,2in" to="513.1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97" behindDoc="0" locked="0" layoutInCell="0" allowOverlap="1" wp14:anchorId="68F3963C" wp14:editId="7F922743">
                <wp:simplePos x="0" y="0"/>
                <wp:positionH relativeFrom="page">
                  <wp:posOffset>4849495</wp:posOffset>
                </wp:positionH>
                <wp:positionV relativeFrom="page">
                  <wp:posOffset>1828800</wp:posOffset>
                </wp:positionV>
                <wp:extent cx="232410" cy="0"/>
                <wp:effectExtent l="0" t="0" r="0" b="0"/>
                <wp:wrapSquare wrapText="bothSides"/>
                <wp:docPr id="202" name="Straight Connector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A72BE" id="Straight Connector 202" o:spid="_x0000_s1026" style="position:absolute;z-index:25165829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81.85pt,2in" to="400.1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98" behindDoc="0" locked="0" layoutInCell="0" allowOverlap="1" wp14:anchorId="63D76BBD" wp14:editId="68B8951A">
                <wp:simplePos x="0" y="0"/>
                <wp:positionH relativeFrom="page">
                  <wp:posOffset>4961890</wp:posOffset>
                </wp:positionH>
                <wp:positionV relativeFrom="page">
                  <wp:posOffset>1835150</wp:posOffset>
                </wp:positionV>
                <wp:extent cx="0" cy="2734310"/>
                <wp:effectExtent l="0" t="0" r="0" b="0"/>
                <wp:wrapSquare wrapText="bothSides"/>
                <wp:docPr id="201" name="Straight Connector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DA5DB6" id="Straight Connector 201" o:spid="_x0000_s1026" style="position:absolute;z-index:25165829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90.7pt,144.5pt" to="390.7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" o:allowincell="f" strokeweight=".25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99" behindDoc="0" locked="0" layoutInCell="0" allowOverlap="1" wp14:anchorId="5A4D19BC" wp14:editId="3DB9EEA8">
                <wp:simplePos x="0" y="0"/>
                <wp:positionH relativeFrom="page">
                  <wp:posOffset>5419090</wp:posOffset>
                </wp:positionH>
                <wp:positionV relativeFrom="page">
                  <wp:posOffset>1828800</wp:posOffset>
                </wp:positionV>
                <wp:extent cx="232410" cy="0"/>
                <wp:effectExtent l="0" t="0" r="0" b="0"/>
                <wp:wrapSquare wrapText="bothSides"/>
                <wp:docPr id="200" name="Straight Connector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45D78E" id="Straight Connector 200" o:spid="_x0000_s1026" style="position:absolute;z-index:25165829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26.7pt,2in" to="44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300" behindDoc="0" locked="0" layoutInCell="0" allowOverlap="1" wp14:anchorId="5AE12699" wp14:editId="59ADA256">
                <wp:simplePos x="0" y="0"/>
                <wp:positionH relativeFrom="page">
                  <wp:posOffset>5535295</wp:posOffset>
                </wp:positionH>
                <wp:positionV relativeFrom="page">
                  <wp:posOffset>1835150</wp:posOffset>
                </wp:positionV>
                <wp:extent cx="0" cy="2734310"/>
                <wp:effectExtent l="0" t="0" r="0" b="0"/>
                <wp:wrapSquare wrapText="bothSides"/>
                <wp:docPr id="199" name="Straight Connector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015F19" id="Straight Connector 199" o:spid="_x0000_s1026" style="position:absolute;z-index:2516583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35.85pt,144.5pt" to="435.85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301" behindDoc="0" locked="0" layoutInCell="0" allowOverlap="1" wp14:anchorId="0A92AB9A" wp14:editId="6062002B">
                <wp:simplePos x="0" y="0"/>
                <wp:positionH relativeFrom="page">
                  <wp:posOffset>6400800</wp:posOffset>
                </wp:positionH>
                <wp:positionV relativeFrom="page">
                  <wp:posOffset>1835150</wp:posOffset>
                </wp:positionV>
                <wp:extent cx="0" cy="2734310"/>
                <wp:effectExtent l="0" t="0" r="0" b="0"/>
                <wp:wrapSquare wrapText="bothSides"/>
                <wp:docPr id="198" name="Straight Connector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2CD485" id="Straight Connector 198" o:spid="_x0000_s1026" style="position:absolute;z-index:25165830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7in,144.5pt" to="7in,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302" behindDoc="0" locked="0" layoutInCell="0" allowOverlap="1" wp14:anchorId="37CDFBA0" wp14:editId="100A8D96">
                <wp:simplePos x="0" y="0"/>
                <wp:positionH relativeFrom="page">
                  <wp:posOffset>4849495</wp:posOffset>
                </wp:positionH>
                <wp:positionV relativeFrom="page">
                  <wp:posOffset>4572000</wp:posOffset>
                </wp:positionV>
                <wp:extent cx="232410" cy="0"/>
                <wp:effectExtent l="0" t="0" r="0" b="0"/>
                <wp:wrapSquare wrapText="bothSides"/>
                <wp:docPr id="197" name="Straight Connector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BEEAC7" id="Straight Connector 197" o:spid="_x0000_s1026" style="position:absolute;z-index:25165830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81.85pt,5in" to="400.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303" behindDoc="0" locked="0" layoutInCell="0" allowOverlap="1" wp14:anchorId="743B0A4E" wp14:editId="6C5805BE">
                <wp:simplePos x="0" y="0"/>
                <wp:positionH relativeFrom="page">
                  <wp:posOffset>6285230</wp:posOffset>
                </wp:positionH>
                <wp:positionV relativeFrom="page">
                  <wp:posOffset>4572000</wp:posOffset>
                </wp:positionV>
                <wp:extent cx="231775" cy="0"/>
                <wp:effectExtent l="0" t="0" r="0" b="0"/>
                <wp:wrapSquare wrapText="bothSides"/>
                <wp:docPr id="196" name="Straight Connector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63E5C9" id="Straight Connector 196" o:spid="_x0000_s1026" style="position:absolute;z-index:25165830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4.9pt,5in" to="513.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" o:allowincell="f" strokeweight=".7pt">
                <w10:wrap type="square" anchorx="page" anchory="page"/>
              </v:line>
            </w:pict>
          </mc:Fallback>
        </mc:AlternateContent>
      </w:r>
      <w:r>
        <w:rPr>
          <w:rFonts w:ascii="Arial" w:hAnsi="Arial" w:cs="Arial"/>
          <w:i/>
          <w:iCs/>
          <w:sz w:val="16"/>
          <w:szCs w:val="16"/>
        </w:rPr>
        <w:t>First Onshore Substation</w:t>
      </w:r>
      <w:r>
        <w:rPr>
          <w:rFonts w:ascii="Arial" w:hAnsi="Arial" w:cs="Arial"/>
          <w:i/>
          <w:iCs/>
          <w:sz w:val="16"/>
          <w:szCs w:val="16"/>
        </w:rPr>
        <w:br/>
      </w:r>
      <w:r>
        <w:rPr>
          <w:rFonts w:ascii="Arial" w:hAnsi="Arial" w:cs="Arial"/>
          <w:sz w:val="16"/>
          <w:szCs w:val="16"/>
        </w:rPr>
        <w:t>Owned by onshore TO or</w:t>
      </w:r>
      <w:r>
        <w:rPr>
          <w:rFonts w:ascii="Arial" w:hAnsi="Arial" w:cs="Arial"/>
          <w:sz w:val="16"/>
          <w:szCs w:val="16"/>
        </w:rPr>
        <w:br/>
        <w:t>onshore DO</w:t>
      </w:r>
    </w:p>
    <w:p w14:paraId="3C3DD0EB" w14:textId="77777777" w:rsidR="009C1403" w:rsidRDefault="009C1403">
      <w:pPr>
        <w:widowControl/>
        <w:rPr>
          <w:sz w:val="24"/>
          <w:szCs w:val="24"/>
        </w:rPr>
        <w:sectPr w:rsidR="009C1403" w:rsidSect="00C13E5A">
          <w:headerReference w:type="default" r:id="rId29"/>
          <w:pgSz w:w="11904" w:h="16834"/>
          <w:pgMar w:top="7208" w:right="989" w:bottom="508" w:left="1560" w:header="720" w:footer="720" w:gutter="0"/>
          <w:cols w:space="720"/>
          <w:noEndnote/>
        </w:sectPr>
      </w:pPr>
    </w:p>
    <w:p w14:paraId="2A84AACD" w14:textId="628E7A60" w:rsidR="009C1403" w:rsidRDefault="00C6386D">
      <w:pPr>
        <w:kinsoku w:val="0"/>
        <w:overflowPunct w:val="0"/>
        <w:autoSpaceDE/>
        <w:autoSpaceDN/>
        <w:adjustRightInd/>
        <w:spacing w:before="8" w:line="273" w:lineRule="exact"/>
        <w:ind w:left="2088" w:right="936" w:hanging="648"/>
        <w:textAlignment w:val="baseline"/>
        <w:rPr>
          <w:rFonts w:ascii="Arial" w:hAnsi="Arial" w:cs="Arial"/>
          <w:spacing w:val="-11"/>
          <w:sz w:val="24"/>
          <w:szCs w:val="24"/>
        </w:rPr>
      </w:pPr>
      <w:r>
        <w:rPr>
          <w:rFonts w:ascii="Arial" w:hAnsi="Arial" w:cs="Arial"/>
          <w:spacing w:val="-11"/>
          <w:sz w:val="24"/>
          <w:szCs w:val="24"/>
        </w:rPr>
        <w:t xml:space="preserve">Figure 1.3 The </w:t>
      </w:r>
      <w:r>
        <w:rPr>
          <w:rFonts w:ascii="Arial" w:hAnsi="Arial" w:cs="Arial"/>
          <w:i/>
          <w:iCs/>
          <w:spacing w:val="-11"/>
          <w:sz w:val="24"/>
          <w:szCs w:val="24"/>
        </w:rPr>
        <w:t xml:space="preserve">offshore transmission system </w:t>
      </w:r>
      <w:r>
        <w:rPr>
          <w:rFonts w:ascii="Arial" w:hAnsi="Arial" w:cs="Arial"/>
          <w:spacing w:val="-11"/>
          <w:sz w:val="24"/>
          <w:szCs w:val="24"/>
        </w:rPr>
        <w:t xml:space="preserve">with a directly connected </w:t>
      </w:r>
      <w:r>
        <w:rPr>
          <w:rFonts w:ascii="Arial" w:hAnsi="Arial" w:cs="Arial"/>
          <w:i/>
          <w:iCs/>
          <w:spacing w:val="-11"/>
          <w:sz w:val="24"/>
          <w:szCs w:val="24"/>
        </w:rPr>
        <w:t xml:space="preserve">power station </w:t>
      </w:r>
      <w:r>
        <w:rPr>
          <w:rFonts w:ascii="Arial" w:hAnsi="Arial" w:cs="Arial"/>
          <w:spacing w:val="-11"/>
          <w:sz w:val="24"/>
          <w:szCs w:val="24"/>
        </w:rPr>
        <w:t xml:space="preserve">and </w:t>
      </w:r>
      <w:r>
        <w:rPr>
          <w:rFonts w:ascii="Arial" w:hAnsi="Arial" w:cs="Arial"/>
          <w:i/>
          <w:iCs/>
          <w:spacing w:val="-11"/>
          <w:sz w:val="24"/>
          <w:szCs w:val="24"/>
        </w:rPr>
        <w:t xml:space="preserve">first onshore substation </w:t>
      </w:r>
      <w:r>
        <w:rPr>
          <w:rFonts w:ascii="Arial" w:hAnsi="Arial" w:cs="Arial"/>
          <w:spacing w:val="-11"/>
          <w:sz w:val="24"/>
          <w:szCs w:val="24"/>
        </w:rPr>
        <w:t>owned by the onshore TO or onshore DO</w:t>
      </w:r>
    </w:p>
    <w:p w14:paraId="3E9955BC" w14:textId="77777777" w:rsidR="009C1403" w:rsidRDefault="00C6386D">
      <w:pPr>
        <w:kinsoku w:val="0"/>
        <w:overflowPunct w:val="0"/>
        <w:autoSpaceDE/>
        <w:autoSpaceDN/>
        <w:adjustRightInd/>
        <w:spacing w:before="554" w:line="276" w:lineRule="exact"/>
        <w:ind w:left="720" w:hanging="720"/>
        <w:jc w:val="both"/>
        <w:textAlignment w:val="baseline"/>
        <w:rPr>
          <w:rFonts w:ascii="Arial" w:hAnsi="Arial" w:cs="Arial"/>
          <w:i/>
          <w:iCs/>
          <w:sz w:val="24"/>
          <w:szCs w:val="24"/>
        </w:rPr>
      </w:pPr>
      <w:r>
        <w:rPr>
          <w:rFonts w:ascii="Arial" w:hAnsi="Arial" w:cs="Arial"/>
          <w:sz w:val="24"/>
          <w:szCs w:val="24"/>
        </w:rPr>
        <w:t xml:space="preserve">1.19 The generation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set out in Section 7 and cover the connections which extend from the </w:t>
      </w:r>
      <w:r>
        <w:rPr>
          <w:rFonts w:ascii="Arial" w:hAnsi="Arial" w:cs="Arial"/>
          <w:i/>
          <w:iCs/>
          <w:sz w:val="24"/>
          <w:szCs w:val="24"/>
        </w:rPr>
        <w:t xml:space="preserve">offshore grid entry points (GEP),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r>
        <w:rPr>
          <w:rFonts w:ascii="Arial" w:hAnsi="Arial" w:cs="Arial"/>
          <w:i/>
          <w:iCs/>
          <w:sz w:val="24"/>
          <w:szCs w:val="24"/>
        </w:rPr>
        <w:t>.</w:t>
      </w:r>
    </w:p>
    <w:p w14:paraId="1B7AF048" w14:textId="77777777" w:rsidR="009C1403" w:rsidRDefault="00C6386D">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Pr>
          <w:rFonts w:ascii="Arial" w:hAnsi="Arial" w:cs="Arial"/>
          <w:sz w:val="24"/>
          <w:szCs w:val="24"/>
        </w:rPr>
        <w:t xml:space="preserve">1.20 The demand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given in Section 8 and cover the connection of station demand at the </w:t>
      </w:r>
      <w:r>
        <w:rPr>
          <w:rFonts w:ascii="Arial" w:hAnsi="Arial" w:cs="Arial"/>
          <w:i/>
          <w:iCs/>
          <w:sz w:val="24"/>
          <w:szCs w:val="24"/>
        </w:rPr>
        <w:t>offshore platform</w:t>
      </w:r>
      <w:r>
        <w:rPr>
          <w:rFonts w:ascii="Arial" w:hAnsi="Arial" w:cs="Arial"/>
          <w:sz w:val="24"/>
          <w:szCs w:val="24"/>
        </w:rPr>
        <w:t xml:space="preserve">. These criteria extend from the </w:t>
      </w:r>
      <w:r>
        <w:rPr>
          <w:rFonts w:ascii="Arial" w:hAnsi="Arial" w:cs="Arial"/>
          <w:i/>
          <w:iCs/>
          <w:sz w:val="24"/>
          <w:szCs w:val="24"/>
        </w:rPr>
        <w:t xml:space="preserve">offshore supply point (OSP)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onshore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p>
    <w:tbl>
      <w:tblPr>
        <w:tblW w:w="0" w:type="auto"/>
        <w:tblLayout w:type="fixed"/>
        <w:tblCellMar>
          <w:left w:w="0" w:type="dxa"/>
          <w:right w:w="0" w:type="dxa"/>
        </w:tblCellMar>
        <w:tblLook w:val="0000" w:firstRow="0" w:lastRow="0" w:firstColumn="0" w:lastColumn="0" w:noHBand="0" w:noVBand="0"/>
      </w:tblPr>
      <w:tblGrid>
        <w:gridCol w:w="5142"/>
        <w:gridCol w:w="3914"/>
      </w:tblGrid>
      <w:tr w:rsidR="009C1403" w14:paraId="1C5E5006" w14:textId="77777777">
        <w:trPr>
          <w:trHeight w:hRule="exact" w:val="568"/>
        </w:trPr>
        <w:tc>
          <w:tcPr>
            <w:tcW w:w="5142" w:type="dxa"/>
            <w:tcBorders>
              <w:top w:val="nil"/>
              <w:left w:val="nil"/>
              <w:bottom w:val="nil"/>
              <w:right w:val="nil"/>
            </w:tcBorders>
          </w:tcPr>
          <w:p w14:paraId="5660AB9C" w14:textId="77777777" w:rsidR="009C1403" w:rsidRDefault="00C6386D">
            <w:pPr>
              <w:kinsoku w:val="0"/>
              <w:overflowPunct w:val="0"/>
              <w:autoSpaceDE/>
              <w:autoSpaceDN/>
              <w:adjustRightInd/>
              <w:spacing w:line="283" w:lineRule="exact"/>
              <w:ind w:left="720" w:right="36" w:hanging="648"/>
              <w:textAlignment w:val="baseline"/>
              <w:rPr>
                <w:rFonts w:ascii="Arial" w:hAnsi="Arial" w:cs="Arial"/>
                <w:sz w:val="24"/>
                <w:szCs w:val="24"/>
              </w:rPr>
            </w:pPr>
            <w:r>
              <w:rPr>
                <w:rFonts w:ascii="Arial" w:hAnsi="Arial" w:cs="Arial"/>
                <w:sz w:val="24"/>
                <w:szCs w:val="24"/>
              </w:rPr>
              <w:t>1.21 The criteria relating to the operation of an presented in Section 9.</w:t>
            </w:r>
          </w:p>
        </w:tc>
        <w:tc>
          <w:tcPr>
            <w:tcW w:w="3914" w:type="dxa"/>
            <w:tcBorders>
              <w:top w:val="nil"/>
              <w:left w:val="nil"/>
              <w:bottom w:val="nil"/>
              <w:right w:val="nil"/>
            </w:tcBorders>
          </w:tcPr>
          <w:p w14:paraId="55A45504" w14:textId="77777777" w:rsidR="009C1403" w:rsidRDefault="00C6386D">
            <w:pPr>
              <w:kinsoku w:val="0"/>
              <w:overflowPunct w:val="0"/>
              <w:autoSpaceDE/>
              <w:autoSpaceDN/>
              <w:adjustRightInd/>
              <w:spacing w:after="287" w:line="278" w:lineRule="exact"/>
              <w:ind w:right="364"/>
              <w:jc w:val="right"/>
              <w:textAlignment w:val="baseline"/>
              <w:rPr>
                <w:rFonts w:ascii="Arial" w:hAnsi="Arial" w:cs="Arial"/>
                <w:sz w:val="24"/>
                <w:szCs w:val="24"/>
              </w:rPr>
            </w:pPr>
            <w:r>
              <w:rPr>
                <w:rFonts w:ascii="Arial" w:hAnsi="Arial" w:cs="Arial"/>
                <w:i/>
                <w:iCs/>
                <w:sz w:val="24"/>
                <w:szCs w:val="24"/>
              </w:rPr>
              <w:t xml:space="preserve">offshore transmission system </w:t>
            </w:r>
            <w:r>
              <w:rPr>
                <w:rFonts w:ascii="Arial" w:hAnsi="Arial" w:cs="Arial"/>
                <w:sz w:val="24"/>
                <w:szCs w:val="24"/>
              </w:rPr>
              <w:t>are</w:t>
            </w:r>
          </w:p>
        </w:tc>
      </w:tr>
    </w:tbl>
    <w:p w14:paraId="6930BA4A" w14:textId="77777777" w:rsidR="009C1403" w:rsidRDefault="009C1403">
      <w:pPr>
        <w:kinsoku w:val="0"/>
        <w:overflowPunct w:val="0"/>
        <w:autoSpaceDE/>
        <w:autoSpaceDN/>
        <w:adjustRightInd/>
        <w:spacing w:after="160"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5074"/>
        <w:gridCol w:w="3982"/>
      </w:tblGrid>
      <w:tr w:rsidR="009C1403" w14:paraId="1DCC2CC6" w14:textId="77777777">
        <w:trPr>
          <w:trHeight w:hRule="exact" w:val="1061"/>
        </w:trPr>
        <w:tc>
          <w:tcPr>
            <w:tcW w:w="5074" w:type="dxa"/>
            <w:tcBorders>
              <w:top w:val="nil"/>
              <w:left w:val="nil"/>
              <w:bottom w:val="nil"/>
              <w:right w:val="nil"/>
            </w:tcBorders>
          </w:tcPr>
          <w:p w14:paraId="0D6786FF" w14:textId="77777777" w:rsidR="009C1403" w:rsidRDefault="00C6386D">
            <w:pPr>
              <w:kinsoku w:val="0"/>
              <w:overflowPunct w:val="0"/>
              <w:autoSpaceDE/>
              <w:autoSpaceDN/>
              <w:adjustRightInd/>
              <w:spacing w:line="286" w:lineRule="exact"/>
              <w:ind w:left="720" w:right="72" w:hanging="720"/>
              <w:textAlignment w:val="baseline"/>
              <w:rPr>
                <w:rFonts w:ascii="Arial" w:hAnsi="Arial" w:cs="Arial"/>
                <w:sz w:val="24"/>
                <w:szCs w:val="24"/>
              </w:rPr>
            </w:pPr>
            <w:r>
              <w:rPr>
                <w:rFonts w:ascii="Arial" w:hAnsi="Arial" w:cs="Arial"/>
                <w:sz w:val="24"/>
                <w:szCs w:val="24"/>
              </w:rPr>
              <w:t xml:space="preserve">1.22 Voltage limits for use in planning and </w:t>
            </w:r>
            <w:r>
              <w:rPr>
                <w:rFonts w:ascii="Arial" w:hAnsi="Arial" w:cs="Arial"/>
                <w:i/>
                <w:iCs/>
                <w:sz w:val="24"/>
                <w:szCs w:val="24"/>
              </w:rPr>
              <w:t xml:space="preserve">system </w:t>
            </w:r>
            <w:r>
              <w:rPr>
                <w:rFonts w:ascii="Arial" w:hAnsi="Arial" w:cs="Arial"/>
                <w:sz w:val="24"/>
                <w:szCs w:val="24"/>
              </w:rPr>
              <w:t>are presented in Section 10.</w:t>
            </w:r>
          </w:p>
          <w:p w14:paraId="57B29D82" w14:textId="77777777" w:rsidR="009C1403" w:rsidRDefault="00C6386D">
            <w:pPr>
              <w:kinsoku w:val="0"/>
              <w:overflowPunct w:val="0"/>
              <w:autoSpaceDE/>
              <w:autoSpaceDN/>
              <w:adjustRightInd/>
              <w:spacing w:before="188" w:after="20" w:line="276" w:lineRule="exact"/>
              <w:textAlignment w:val="baseline"/>
              <w:rPr>
                <w:rFonts w:ascii="Arial" w:hAnsi="Arial" w:cs="Arial"/>
                <w:b/>
                <w:bCs/>
                <w:sz w:val="24"/>
                <w:szCs w:val="24"/>
                <w:u w:val="single"/>
              </w:rPr>
            </w:pPr>
            <w:r>
              <w:rPr>
                <w:rFonts w:ascii="Arial" w:hAnsi="Arial" w:cs="Arial"/>
                <w:b/>
                <w:bCs/>
                <w:sz w:val="24"/>
                <w:szCs w:val="24"/>
                <w:u w:val="single"/>
              </w:rPr>
              <w:t>Overlap of Criteria</w:t>
            </w:r>
          </w:p>
        </w:tc>
        <w:tc>
          <w:tcPr>
            <w:tcW w:w="3982" w:type="dxa"/>
            <w:tcBorders>
              <w:top w:val="nil"/>
              <w:left w:val="nil"/>
              <w:bottom w:val="nil"/>
              <w:right w:val="nil"/>
            </w:tcBorders>
          </w:tcPr>
          <w:p w14:paraId="7A5158E4" w14:textId="77777777" w:rsidR="009C1403" w:rsidRDefault="00C6386D">
            <w:pPr>
              <w:kinsoku w:val="0"/>
              <w:overflowPunct w:val="0"/>
              <w:autoSpaceDE/>
              <w:autoSpaceDN/>
              <w:adjustRightInd/>
              <w:spacing w:after="772" w:line="278" w:lineRule="exact"/>
              <w:jc w:val="center"/>
              <w:textAlignment w:val="baseline"/>
              <w:rPr>
                <w:rFonts w:ascii="Arial" w:hAnsi="Arial" w:cs="Arial"/>
                <w:i/>
                <w:iCs/>
                <w:sz w:val="24"/>
                <w:szCs w:val="24"/>
              </w:rPr>
            </w:pPr>
            <w:r>
              <w:rPr>
                <w:rFonts w:ascii="Arial" w:hAnsi="Arial" w:cs="Arial"/>
                <w:sz w:val="24"/>
                <w:szCs w:val="24"/>
              </w:rPr>
              <w:t xml:space="preserve">operating an </w:t>
            </w:r>
            <w:r>
              <w:rPr>
                <w:rFonts w:ascii="Arial" w:hAnsi="Arial" w:cs="Arial"/>
                <w:i/>
                <w:iCs/>
                <w:sz w:val="24"/>
                <w:szCs w:val="24"/>
              </w:rPr>
              <w:t>offshore transmission</w:t>
            </w:r>
          </w:p>
        </w:tc>
      </w:tr>
    </w:tbl>
    <w:p w14:paraId="1937D962" w14:textId="77777777" w:rsidR="009C1403" w:rsidRDefault="009C1403">
      <w:pPr>
        <w:widowControl/>
        <w:rPr>
          <w:sz w:val="24"/>
          <w:szCs w:val="24"/>
        </w:rPr>
      </w:pPr>
    </w:p>
    <w:p w14:paraId="3CDE6AD7" w14:textId="0EF99E3A" w:rsidR="00184667" w:rsidRPr="00184667" w:rsidRDefault="00184667" w:rsidP="00184667">
      <w:pPr>
        <w:rPr>
          <w:sz w:val="24"/>
          <w:szCs w:val="24"/>
        </w:rPr>
        <w:sectPr w:rsidR="00184667" w:rsidRPr="00184667">
          <w:headerReference w:type="default" r:id="rId30"/>
          <w:type w:val="continuous"/>
          <w:pgSz w:w="11904" w:h="16834"/>
          <w:pgMar w:top="7208" w:right="1402" w:bottom="508" w:left="1446" w:header="720" w:footer="720" w:gutter="0"/>
          <w:cols w:space="720"/>
          <w:noEndnote/>
        </w:sectPr>
      </w:pPr>
    </w:p>
    <w:p w14:paraId="3BB59BD0" w14:textId="3CC88C82" w:rsidR="009C1403" w:rsidRDefault="00C6386D">
      <w:pPr>
        <w:kinsoku w:val="0"/>
        <w:overflowPunct w:val="0"/>
        <w:autoSpaceDE/>
        <w:autoSpaceDN/>
        <w:adjustRightInd/>
        <w:spacing w:before="8" w:line="277" w:lineRule="exact"/>
        <w:ind w:left="720" w:hanging="720"/>
        <w:jc w:val="both"/>
        <w:textAlignment w:val="baseline"/>
        <w:rPr>
          <w:rFonts w:ascii="Arial" w:hAnsi="Arial" w:cs="Arial"/>
          <w:sz w:val="24"/>
          <w:szCs w:val="24"/>
        </w:rPr>
      </w:pPr>
      <w:r>
        <w:rPr>
          <w:rFonts w:ascii="Arial" w:hAnsi="Arial" w:cs="Arial"/>
          <w:sz w:val="24"/>
          <w:szCs w:val="24"/>
        </w:rPr>
        <w:t xml:space="preserve">1.23 As described above, and illustrated in Figures 1.1, 1.2 and 1.3, there will be parts of the </w:t>
      </w:r>
      <w:r>
        <w:rPr>
          <w:rFonts w:ascii="Arial" w:hAnsi="Arial" w:cs="Arial"/>
          <w:i/>
          <w:iCs/>
          <w:sz w:val="24"/>
          <w:szCs w:val="24"/>
        </w:rPr>
        <w:t xml:space="preserve">national electricity transmission system </w:t>
      </w:r>
      <w:r>
        <w:rPr>
          <w:rFonts w:ascii="Arial" w:hAnsi="Arial" w:cs="Arial"/>
          <w:sz w:val="24"/>
          <w:szCs w:val="24"/>
        </w:rPr>
        <w:t>where more than one set of criteria apply. In such places the requirements of all relevant criteria must be met. Particular examples are:</w:t>
      </w:r>
    </w:p>
    <w:p w14:paraId="41274F02" w14:textId="77777777" w:rsidR="009C1403" w:rsidRDefault="00C6386D">
      <w:pPr>
        <w:kinsoku w:val="0"/>
        <w:overflowPunct w:val="0"/>
        <w:autoSpaceDE/>
        <w:autoSpaceDN/>
        <w:adjustRightInd/>
        <w:spacing w:before="201" w:line="277" w:lineRule="exact"/>
        <w:ind w:left="1368" w:hanging="648"/>
        <w:jc w:val="both"/>
        <w:textAlignment w:val="baseline"/>
        <w:rPr>
          <w:rFonts w:ascii="Arial" w:hAnsi="Arial" w:cs="Arial"/>
          <w:sz w:val="24"/>
          <w:szCs w:val="24"/>
        </w:rPr>
      </w:pPr>
      <w:r>
        <w:rPr>
          <w:rFonts w:ascii="Arial" w:hAnsi="Arial" w:cs="Arial"/>
          <w:sz w:val="24"/>
          <w:szCs w:val="24"/>
        </w:rPr>
        <w:t xml:space="preserve">1.23.1 should an </w:t>
      </w:r>
      <w:r>
        <w:rPr>
          <w:rFonts w:ascii="Arial" w:hAnsi="Arial" w:cs="Arial"/>
          <w:i/>
          <w:iCs/>
          <w:sz w:val="24"/>
          <w:szCs w:val="24"/>
        </w:rPr>
        <w:t xml:space="preserve">offshore transmission system </w:t>
      </w:r>
      <w:r>
        <w:rPr>
          <w:rFonts w:ascii="Arial" w:hAnsi="Arial" w:cs="Arial"/>
          <w:sz w:val="24"/>
          <w:szCs w:val="24"/>
        </w:rPr>
        <w:t xml:space="preserve">be connected to the onshore </w:t>
      </w:r>
      <w:r>
        <w:rPr>
          <w:rFonts w:ascii="Arial" w:hAnsi="Arial" w:cs="Arial"/>
          <w:i/>
          <w:iCs/>
          <w:sz w:val="24"/>
          <w:szCs w:val="24"/>
        </w:rPr>
        <w:t xml:space="preserve">MITS </w:t>
      </w:r>
      <w:r>
        <w:rPr>
          <w:rFonts w:ascii="Arial" w:hAnsi="Arial" w:cs="Arial"/>
          <w:sz w:val="24"/>
          <w:szCs w:val="24"/>
        </w:rPr>
        <w:t xml:space="preserve">by two or more AC </w:t>
      </w:r>
      <w:r>
        <w:rPr>
          <w:rFonts w:ascii="Arial" w:hAnsi="Arial" w:cs="Arial"/>
          <w:i/>
          <w:iCs/>
          <w:sz w:val="24"/>
          <w:szCs w:val="24"/>
        </w:rPr>
        <w:t xml:space="preserve">offshore transmission circuits </w:t>
      </w:r>
      <w:r>
        <w:rPr>
          <w:rFonts w:ascii="Arial" w:hAnsi="Arial" w:cs="Arial"/>
          <w:sz w:val="24"/>
          <w:szCs w:val="24"/>
        </w:rPr>
        <w:t xml:space="preserve">routed to different onshore substations or to separate </w:t>
      </w:r>
      <w:r>
        <w:rPr>
          <w:rFonts w:ascii="Arial" w:hAnsi="Arial" w:cs="Arial"/>
          <w:i/>
          <w:iCs/>
          <w:sz w:val="24"/>
          <w:szCs w:val="24"/>
        </w:rPr>
        <w:t xml:space="preserve">busbar </w:t>
      </w:r>
      <w:r>
        <w:rPr>
          <w:rFonts w:ascii="Arial" w:hAnsi="Arial" w:cs="Arial"/>
          <w:sz w:val="24"/>
          <w:szCs w:val="24"/>
        </w:rPr>
        <w:t xml:space="preserve">sections at the same onshore substation, those AC </w:t>
      </w:r>
      <w:r>
        <w:rPr>
          <w:rFonts w:ascii="Arial" w:hAnsi="Arial" w:cs="Arial"/>
          <w:i/>
          <w:iCs/>
          <w:sz w:val="24"/>
          <w:szCs w:val="24"/>
        </w:rPr>
        <w:t xml:space="preserve">offshore transmission circuits </w:t>
      </w:r>
      <w:r>
        <w:rPr>
          <w:rFonts w:ascii="Arial" w:hAnsi="Arial" w:cs="Arial"/>
          <w:sz w:val="24"/>
          <w:szCs w:val="24"/>
        </w:rPr>
        <w:t xml:space="preserve">would parallel the </w:t>
      </w:r>
      <w:r>
        <w:rPr>
          <w:rFonts w:ascii="Arial" w:hAnsi="Arial" w:cs="Arial"/>
          <w:i/>
          <w:iCs/>
          <w:sz w:val="24"/>
          <w:szCs w:val="24"/>
        </w:rPr>
        <w:t xml:space="preserve">MITS. </w:t>
      </w:r>
      <w:r>
        <w:rPr>
          <w:rFonts w:ascii="Arial" w:hAnsi="Arial" w:cs="Arial"/>
          <w:sz w:val="24"/>
          <w:szCs w:val="24"/>
        </w:rPr>
        <w:t xml:space="preserve">In such cases the onshore criteria would also apply to the relevant sections of the </w:t>
      </w:r>
      <w:r>
        <w:rPr>
          <w:rFonts w:ascii="Arial" w:hAnsi="Arial" w:cs="Arial"/>
          <w:i/>
          <w:iCs/>
          <w:sz w:val="24"/>
          <w:szCs w:val="24"/>
        </w:rPr>
        <w:t>offshore transmission system</w:t>
      </w:r>
      <w:r>
        <w:rPr>
          <w:rFonts w:ascii="Arial" w:hAnsi="Arial" w:cs="Arial"/>
          <w:sz w:val="24"/>
          <w:szCs w:val="24"/>
        </w:rPr>
        <w:t>;</w:t>
      </w:r>
    </w:p>
    <w:p w14:paraId="1C0ECE67" w14:textId="77777777" w:rsidR="009C1403" w:rsidRDefault="00C6386D">
      <w:pPr>
        <w:kinsoku w:val="0"/>
        <w:overflowPunct w:val="0"/>
        <w:autoSpaceDE/>
        <w:autoSpaceDN/>
        <w:adjustRightInd/>
        <w:spacing w:before="471" w:line="277" w:lineRule="exact"/>
        <w:ind w:left="720"/>
        <w:jc w:val="both"/>
        <w:textAlignment w:val="baseline"/>
        <w:rPr>
          <w:rFonts w:ascii="Arial" w:hAnsi="Arial" w:cs="Arial"/>
          <w:sz w:val="24"/>
          <w:szCs w:val="24"/>
        </w:rPr>
      </w:pPr>
      <w:r>
        <w:rPr>
          <w:rFonts w:ascii="Arial" w:hAnsi="Arial" w:cs="Arial"/>
          <w:sz w:val="24"/>
          <w:szCs w:val="24"/>
        </w:rPr>
        <w:t>1.23.2 where sites are composite and have a mixture of demand connections</w:t>
      </w:r>
    </w:p>
    <w:p w14:paraId="7F11149D" w14:textId="23DEB5AC" w:rsidR="009C1403" w:rsidRDefault="00482AAA">
      <w:pPr>
        <w:tabs>
          <w:tab w:val="right" w:pos="9000"/>
        </w:tabs>
        <w:kinsoku w:val="0"/>
        <w:overflowPunct w:val="0"/>
        <w:autoSpaceDE/>
        <w:autoSpaceDN/>
        <w:adjustRightInd/>
        <w:spacing w:line="276" w:lineRule="exact"/>
        <w:ind w:left="1368"/>
        <w:jc w:val="both"/>
        <w:textAlignment w:val="baseline"/>
        <w:rPr>
          <w:rFonts w:ascii="Arial" w:hAnsi="Arial" w:cs="Arial"/>
          <w:spacing w:val="-2"/>
          <w:sz w:val="24"/>
          <w:szCs w:val="24"/>
        </w:rPr>
      </w:pPr>
      <w:r>
        <w:rPr>
          <w:rFonts w:ascii="Arial" w:hAnsi="Arial" w:cs="Arial"/>
          <w:spacing w:val="-2"/>
          <w:sz w:val="24"/>
          <w:szCs w:val="24"/>
        </w:rPr>
        <w:t>a</w:t>
      </w:r>
      <w:r w:rsidR="00C6386D">
        <w:rPr>
          <w:rFonts w:ascii="Arial" w:hAnsi="Arial" w:cs="Arial"/>
          <w:spacing w:val="-2"/>
          <w:sz w:val="24"/>
          <w:szCs w:val="24"/>
        </w:rPr>
        <w:t>nd</w:t>
      </w:r>
      <w:r>
        <w:rPr>
          <w:rFonts w:ascii="Arial" w:hAnsi="Arial" w:cs="Arial"/>
          <w:spacing w:val="-2"/>
          <w:sz w:val="24"/>
          <w:szCs w:val="24"/>
        </w:rPr>
        <w:t xml:space="preserve"> </w:t>
      </w:r>
      <w:r w:rsidR="00C6386D">
        <w:rPr>
          <w:rFonts w:ascii="Arial" w:hAnsi="Arial" w:cs="Arial"/>
          <w:spacing w:val="-2"/>
          <w:sz w:val="24"/>
          <w:szCs w:val="24"/>
        </w:rPr>
        <w:t>generation connections, the security afforded to the block of</w:t>
      </w:r>
      <w:r w:rsidR="00C6386D">
        <w:rPr>
          <w:rFonts w:ascii="Arial" w:hAnsi="Arial" w:cs="Arial"/>
          <w:spacing w:val="-2"/>
          <w:sz w:val="24"/>
          <w:szCs w:val="24"/>
        </w:rPr>
        <w:br/>
        <w:t xml:space="preserve">demand customers shall be not less than that provided for a standard demand connection of an identical size. The applicable security standard should therefore be the more secure of the corresponding criteria of Section 2 or Section 3. Specifically excluded from this category is a generation site with on-site station demand. Such sites shall be treated as a generation site connected to the </w:t>
      </w:r>
      <w:r w:rsidR="00C6386D">
        <w:rPr>
          <w:rFonts w:ascii="Arial" w:hAnsi="Arial" w:cs="Arial"/>
          <w:i/>
          <w:iCs/>
          <w:spacing w:val="-2"/>
          <w:sz w:val="24"/>
          <w:szCs w:val="24"/>
        </w:rPr>
        <w:t xml:space="preserve">onshore transmission system </w:t>
      </w:r>
      <w:r w:rsidR="00C6386D">
        <w:rPr>
          <w:rFonts w:ascii="Arial" w:hAnsi="Arial" w:cs="Arial"/>
          <w:spacing w:val="-2"/>
          <w:sz w:val="24"/>
          <w:szCs w:val="24"/>
        </w:rPr>
        <w:t>with appropriate security levels.</w:t>
      </w:r>
    </w:p>
    <w:p w14:paraId="43B4CEAC" w14:textId="77777777" w:rsidR="009C1403" w:rsidRDefault="009C1403">
      <w:pPr>
        <w:widowControl/>
        <w:rPr>
          <w:sz w:val="24"/>
          <w:szCs w:val="24"/>
        </w:rPr>
      </w:pPr>
    </w:p>
    <w:p w14:paraId="29C1C541" w14:textId="77777777" w:rsidR="005C1E23" w:rsidRDefault="005C1E23">
      <w:pPr>
        <w:widowControl/>
        <w:rPr>
          <w:sz w:val="24"/>
          <w:szCs w:val="24"/>
        </w:rPr>
      </w:pPr>
    </w:p>
    <w:p w14:paraId="33EA27CB" w14:textId="4064B58A" w:rsidR="005C1E23" w:rsidRPr="005603D2" w:rsidRDefault="005C1E23" w:rsidP="005603D2">
      <w:pPr>
        <w:pStyle w:val="paragraph"/>
        <w:spacing w:before="0" w:beforeAutospacing="0" w:after="0" w:afterAutospacing="0"/>
        <w:ind w:left="1418" w:hanging="1418"/>
        <w:jc w:val="both"/>
        <w:textAlignment w:val="baseline"/>
        <w:rPr>
          <w:rFonts w:ascii="Arial" w:hAnsi="Arial" w:cs="Arial"/>
          <w:sz w:val="21"/>
          <w:szCs w:val="21"/>
        </w:rPr>
      </w:pPr>
      <w:r w:rsidRPr="005603D2">
        <w:rPr>
          <w:rFonts w:ascii="Arial" w:hAnsi="Arial" w:cs="Arial"/>
          <w:sz w:val="21"/>
          <w:szCs w:val="21"/>
        </w:rPr>
        <w:t>1.24</w:t>
      </w:r>
      <w:r w:rsidRPr="005603D2">
        <w:rPr>
          <w:rFonts w:ascii="Arial" w:hAnsi="Arial" w:cs="Arial"/>
          <w:sz w:val="21"/>
          <w:szCs w:val="21"/>
        </w:rPr>
        <w:tab/>
      </w:r>
      <w:r w:rsidRPr="005603D2">
        <w:rPr>
          <w:rStyle w:val="normaltextrun"/>
          <w:rFonts w:ascii="Arial" w:hAnsi="Arial" w:cs="Arial"/>
          <w:b/>
          <w:bCs/>
          <w:sz w:val="21"/>
          <w:szCs w:val="21"/>
          <w:u w:val="single"/>
        </w:rPr>
        <w:t xml:space="preserve">Directions related to </w:t>
      </w:r>
      <w:r w:rsidR="006D4C63" w:rsidRPr="006D4C63">
        <w:rPr>
          <w:rStyle w:val="normaltextrun"/>
          <w:rFonts w:ascii="Arial" w:hAnsi="Arial" w:cs="Arial"/>
          <w:b/>
          <w:bCs/>
          <w:sz w:val="21"/>
          <w:szCs w:val="21"/>
          <w:u w:val="single"/>
        </w:rPr>
        <w:t>National Security</w:t>
      </w:r>
      <w:r w:rsidR="006D4C63" w:rsidRPr="006D4C63">
        <w:rPr>
          <w:rStyle w:val="eop"/>
          <w:rFonts w:ascii="Arial" w:hAnsi="Arial" w:cs="Arial"/>
          <w:sz w:val="21"/>
          <w:szCs w:val="21"/>
        </w:rPr>
        <w:t> </w:t>
      </w:r>
    </w:p>
    <w:p w14:paraId="39055A8F" w14:textId="77777777" w:rsidR="005C1E23" w:rsidRPr="005603D2" w:rsidRDefault="005C1E23" w:rsidP="005603D2">
      <w:pPr>
        <w:pStyle w:val="paragraph"/>
        <w:spacing w:before="0" w:beforeAutospacing="0" w:after="0" w:afterAutospacing="0"/>
        <w:ind w:left="1418" w:hanging="1418"/>
        <w:jc w:val="both"/>
        <w:textAlignment w:val="baseline"/>
        <w:rPr>
          <w:rFonts w:ascii="Arial" w:hAnsi="Arial" w:cs="Arial"/>
          <w:sz w:val="21"/>
          <w:szCs w:val="21"/>
        </w:rPr>
      </w:pPr>
      <w:r w:rsidRPr="005603D2">
        <w:rPr>
          <w:rStyle w:val="eop"/>
          <w:rFonts w:ascii="Arial" w:hAnsi="Arial" w:cs="Arial"/>
          <w:sz w:val="21"/>
          <w:szCs w:val="21"/>
        </w:rPr>
        <w:t> </w:t>
      </w:r>
    </w:p>
    <w:p w14:paraId="1D6FE230" w14:textId="1F2B7FB4" w:rsidR="005C1E23" w:rsidRPr="005603D2" w:rsidRDefault="006D4C63">
      <w:pPr>
        <w:pStyle w:val="paragraph"/>
        <w:ind w:left="1418" w:hanging="1418"/>
        <w:jc w:val="both"/>
        <w:textAlignment w:val="baseline"/>
        <w:rPr>
          <w:rFonts w:ascii="Arial" w:hAnsi="Arial" w:cs="Arial"/>
          <w:sz w:val="21"/>
          <w:szCs w:val="21"/>
        </w:rPr>
        <w:pPrChange w:id="6" w:author="Tammy Meek (NESO)" w:date="2025-01-13T10:30:00Z" w16du:dateUtc="2025-01-13T10:30:00Z">
          <w:pPr>
            <w:pStyle w:val="paragraph"/>
            <w:spacing w:before="0" w:beforeAutospacing="0" w:after="0" w:afterAutospacing="0"/>
            <w:ind w:left="1418" w:hanging="1418"/>
            <w:jc w:val="both"/>
            <w:textAlignment w:val="baseline"/>
          </w:pPr>
        </w:pPrChange>
      </w:pPr>
      <w:r>
        <w:rPr>
          <w:rStyle w:val="normaltextrun"/>
          <w:rFonts w:ascii="Arial" w:hAnsi="Arial" w:cs="Arial"/>
          <w:sz w:val="21"/>
          <w:szCs w:val="21"/>
        </w:rPr>
        <w:t>1.24</w:t>
      </w:r>
      <w:r w:rsidR="005C1E23" w:rsidRPr="005603D2">
        <w:rPr>
          <w:rStyle w:val="normaltextrun"/>
          <w:rFonts w:ascii="Arial" w:hAnsi="Arial" w:cs="Arial"/>
          <w:sz w:val="21"/>
          <w:szCs w:val="21"/>
        </w:rPr>
        <w:t>.1</w:t>
      </w:r>
      <w:r w:rsidR="005C1E23" w:rsidRPr="005603D2">
        <w:rPr>
          <w:rStyle w:val="tabchar"/>
          <w:rFonts w:ascii="Arial" w:hAnsi="Arial" w:cs="Arial"/>
          <w:sz w:val="21"/>
          <w:szCs w:val="21"/>
        </w:rPr>
        <w:t> </w:t>
      </w:r>
      <w:r>
        <w:rPr>
          <w:rStyle w:val="tabchar"/>
          <w:rFonts w:ascii="Arial" w:hAnsi="Arial" w:cs="Arial"/>
          <w:sz w:val="21"/>
          <w:szCs w:val="21"/>
        </w:rPr>
        <w:tab/>
      </w:r>
      <w:r w:rsidR="005C1E23" w:rsidRPr="005603D2">
        <w:rPr>
          <w:rStyle w:val="normaltextrun"/>
          <w:rFonts w:ascii="Arial" w:hAnsi="Arial" w:cs="Arial"/>
          <w:sz w:val="21"/>
          <w:szCs w:val="21"/>
        </w:rPr>
        <w:t xml:space="preserve">The Secretary of State may issue a direction to </w:t>
      </w:r>
      <w:r w:rsidR="004B346F">
        <w:rPr>
          <w:rStyle w:val="normaltextrun"/>
          <w:rFonts w:ascii="Arial" w:hAnsi="Arial" w:cs="Arial"/>
          <w:sz w:val="21"/>
          <w:szCs w:val="21"/>
        </w:rPr>
        <w:t xml:space="preserve">the </w:t>
      </w:r>
      <w:r w:rsidR="00362AAE" w:rsidRPr="00362AAE">
        <w:rPr>
          <w:rStyle w:val="normaltextrun"/>
          <w:rFonts w:ascii="Arial" w:hAnsi="Arial" w:cs="Arial"/>
          <w:i/>
          <w:iCs/>
          <w:sz w:val="21"/>
          <w:szCs w:val="21"/>
        </w:rPr>
        <w:t>ISOP</w:t>
      </w:r>
      <w:r w:rsidR="005C1E23" w:rsidRPr="005603D2">
        <w:rPr>
          <w:rStyle w:val="normaltextrun"/>
          <w:rFonts w:ascii="Arial" w:hAnsi="Arial" w:cs="Arial"/>
          <w:sz w:val="21"/>
          <w:szCs w:val="21"/>
        </w:rPr>
        <w:t xml:space="preserve"> as referred to in condition B4 of </w:t>
      </w:r>
      <w:r w:rsidR="004B346F">
        <w:rPr>
          <w:rStyle w:val="normaltextrun"/>
          <w:rFonts w:ascii="Arial" w:hAnsi="Arial" w:cs="Arial"/>
          <w:sz w:val="21"/>
          <w:szCs w:val="21"/>
        </w:rPr>
        <w:t xml:space="preserve">the </w:t>
      </w:r>
      <w:del w:id="7" w:author="Tammy Meek (NESO)" w:date="2025-01-13T10:30:00Z" w16du:dateUtc="2025-01-13T10:30:00Z">
        <w:r w:rsidR="00362AAE" w:rsidRPr="00362AAE">
          <w:rPr>
            <w:rStyle w:val="normaltextrun"/>
            <w:rFonts w:ascii="Arial" w:hAnsi="Arial" w:cs="Arial"/>
            <w:i/>
            <w:iCs/>
            <w:sz w:val="21"/>
            <w:szCs w:val="21"/>
          </w:rPr>
          <w:delText>ISOP</w:delText>
        </w:r>
        <w:r w:rsidR="005C1E23" w:rsidRPr="00F4688C">
          <w:rPr>
            <w:rStyle w:val="normaltextrun"/>
            <w:rFonts w:ascii="Arial" w:hAnsi="Arial" w:cs="Arial" w:hint="eastAsia"/>
            <w:sz w:val="21"/>
            <w:szCs w:val="21"/>
          </w:rPr>
          <w:delText>’</w:delText>
        </w:r>
        <w:r w:rsidR="005C1E23" w:rsidRPr="00F4688C">
          <w:rPr>
            <w:rStyle w:val="normaltextrun"/>
            <w:rFonts w:ascii="Arial" w:hAnsi="Arial" w:cs="Arial"/>
            <w:sz w:val="21"/>
            <w:szCs w:val="21"/>
          </w:rPr>
          <w:delText xml:space="preserve">s </w:delText>
        </w:r>
      </w:del>
      <w:r w:rsidR="00362AAE" w:rsidRPr="00362AAE">
        <w:rPr>
          <w:rStyle w:val="normaltextrun"/>
          <w:rFonts w:ascii="Arial" w:hAnsi="Arial" w:cs="Arial"/>
          <w:i/>
          <w:iCs/>
          <w:sz w:val="21"/>
          <w:szCs w:val="21"/>
        </w:rPr>
        <w:t>ESO Licence</w:t>
      </w:r>
      <w:r w:rsidR="005C1E23" w:rsidRPr="005603D2">
        <w:rPr>
          <w:rStyle w:val="normaltextrun"/>
          <w:rFonts w:ascii="Arial" w:hAnsi="Arial" w:cs="Arial"/>
          <w:sz w:val="21"/>
          <w:szCs w:val="21"/>
        </w:rPr>
        <w:t xml:space="preserve"> </w:t>
      </w:r>
      <w:del w:id="8" w:author="Tammy Meek (NESO)" w:date="2025-01-13T10:30:00Z" w16du:dateUtc="2025-01-13T10:30:00Z">
        <w:r w:rsidR="005C1E23" w:rsidRPr="00F4688C">
          <w:rPr>
            <w:rStyle w:val="normaltextrun"/>
            <w:rFonts w:ascii="Arial" w:hAnsi="Arial" w:cs="Arial"/>
            <w:sz w:val="21"/>
            <w:szCs w:val="21"/>
          </w:rPr>
          <w:delText xml:space="preserve">(and in condition B4 of </w:delText>
        </w:r>
        <w:r w:rsidR="004B346F">
          <w:rPr>
            <w:rStyle w:val="normaltextrun"/>
            <w:rFonts w:ascii="Arial" w:hAnsi="Arial" w:cs="Arial"/>
            <w:sz w:val="21"/>
            <w:szCs w:val="21"/>
          </w:rPr>
          <w:delText xml:space="preserve">the </w:delText>
        </w:r>
        <w:r w:rsidR="00362AAE" w:rsidRPr="00362AAE">
          <w:rPr>
            <w:rStyle w:val="normaltextrun"/>
            <w:rFonts w:ascii="Arial" w:hAnsi="Arial" w:cs="Arial"/>
            <w:i/>
            <w:iCs/>
            <w:sz w:val="21"/>
            <w:szCs w:val="21"/>
          </w:rPr>
          <w:delText>ISOP</w:delText>
        </w:r>
        <w:r w:rsidR="005C1E23" w:rsidRPr="00F4688C">
          <w:rPr>
            <w:rStyle w:val="normaltextrun"/>
            <w:rFonts w:ascii="Arial" w:hAnsi="Arial" w:cs="Arial" w:hint="eastAsia"/>
            <w:sz w:val="21"/>
            <w:szCs w:val="21"/>
          </w:rPr>
          <w:delText>’</w:delText>
        </w:r>
        <w:r w:rsidR="005C1E23" w:rsidRPr="00F4688C">
          <w:rPr>
            <w:rStyle w:val="normaltextrun"/>
            <w:rFonts w:ascii="Arial" w:hAnsi="Arial" w:cs="Arial"/>
            <w:sz w:val="21"/>
            <w:szCs w:val="21"/>
          </w:rPr>
          <w:delText xml:space="preserve">s </w:delText>
        </w:r>
        <w:r w:rsidR="007622B6" w:rsidRPr="007622B6">
          <w:rPr>
            <w:rStyle w:val="normaltextrun"/>
            <w:rFonts w:ascii="Arial" w:hAnsi="Arial" w:cs="Arial"/>
            <w:i/>
            <w:iCs/>
            <w:sz w:val="21"/>
            <w:szCs w:val="21"/>
          </w:rPr>
          <w:delText>GSP Licence</w:delText>
        </w:r>
        <w:r w:rsidR="005C1E23" w:rsidRPr="00F4688C">
          <w:rPr>
            <w:rStyle w:val="normaltextrun"/>
            <w:rFonts w:ascii="Arial" w:hAnsi="Arial" w:cs="Arial"/>
            <w:sz w:val="21"/>
            <w:szCs w:val="21"/>
          </w:rPr>
          <w:delText>)</w:delText>
        </w:r>
      </w:del>
      <w:r w:rsidR="005C1E23" w:rsidRPr="005603D2">
        <w:rPr>
          <w:rStyle w:val="normaltextrun"/>
          <w:rFonts w:ascii="Arial" w:hAnsi="Arial" w:cs="Arial"/>
          <w:sz w:val="21"/>
          <w:szCs w:val="21"/>
        </w:rPr>
        <w:t xml:space="preserve"> where in the opinion of the Secretary of State there is a risk relating to national security that may detrimentally impact the resilience, safety or security of the energy system, or the continuity of essential services</w:t>
      </w:r>
      <w:del w:id="9" w:author="Tammy Meek (NESO)" w:date="2025-01-13T10:30:00Z" w16du:dateUtc="2025-01-13T10:30:00Z">
        <w:r w:rsidR="005C1E23" w:rsidRPr="00F4688C">
          <w:rPr>
            <w:rStyle w:val="normaltextrun"/>
            <w:rFonts w:ascii="Arial" w:hAnsi="Arial" w:cs="Arial"/>
            <w:sz w:val="21"/>
            <w:szCs w:val="21"/>
          </w:rPr>
          <w:delText>.</w:delText>
        </w:r>
      </w:del>
      <w:ins w:id="10" w:author="Tammy Meek (NESO)" w:date="2025-01-13T10:30:00Z" w16du:dateUtc="2025-01-13T10:30:00Z">
        <w:r w:rsidR="00381008">
          <w:rPr>
            <w:rStyle w:val="normaltextrun"/>
            <w:rFonts w:ascii="Arial" w:hAnsi="Arial" w:cs="Arial"/>
            <w:sz w:val="21"/>
            <w:szCs w:val="21"/>
          </w:rPr>
          <w:t xml:space="preserve">, </w:t>
        </w:r>
        <w:r w:rsidR="00381008" w:rsidRPr="00381008">
          <w:rPr>
            <w:rStyle w:val="normaltextrun"/>
            <w:rFonts w:ascii="Arial" w:hAnsi="Arial" w:cs="Arial"/>
            <w:sz w:val="21"/>
            <w:szCs w:val="21"/>
          </w:rPr>
          <w:t>and it is in the interest of national security that a direction should be issued to the ISOP</w:t>
        </w:r>
        <w:r w:rsidR="005C1E23" w:rsidRPr="005603D2">
          <w:rPr>
            <w:rStyle w:val="normaltextrun"/>
            <w:rFonts w:ascii="Arial" w:hAnsi="Arial" w:cs="Arial"/>
            <w:sz w:val="21"/>
            <w:szCs w:val="21"/>
          </w:rPr>
          <w:t>.</w:t>
        </w:r>
      </w:ins>
      <w:r w:rsidR="005C1E23" w:rsidRPr="005603D2">
        <w:rPr>
          <w:rStyle w:val="eop"/>
          <w:rFonts w:ascii="Arial" w:hAnsi="Arial" w:cs="Arial"/>
          <w:sz w:val="21"/>
          <w:szCs w:val="21"/>
        </w:rPr>
        <w:t> </w:t>
      </w:r>
    </w:p>
    <w:p w14:paraId="684514CA" w14:textId="77777777" w:rsidR="005C1E23" w:rsidRPr="005603D2" w:rsidRDefault="005C1E23" w:rsidP="005603D2">
      <w:pPr>
        <w:pStyle w:val="paragraph"/>
        <w:spacing w:before="0" w:beforeAutospacing="0" w:after="0" w:afterAutospacing="0"/>
        <w:ind w:left="1418" w:hanging="1418"/>
        <w:jc w:val="both"/>
        <w:textAlignment w:val="baseline"/>
        <w:rPr>
          <w:rFonts w:ascii="Arial" w:hAnsi="Arial" w:cs="Arial"/>
          <w:sz w:val="21"/>
          <w:szCs w:val="21"/>
        </w:rPr>
      </w:pPr>
      <w:r w:rsidRPr="005603D2">
        <w:rPr>
          <w:rStyle w:val="eop"/>
          <w:rFonts w:ascii="Arial" w:hAnsi="Arial" w:cs="Arial"/>
          <w:sz w:val="21"/>
          <w:szCs w:val="21"/>
        </w:rPr>
        <w:t> </w:t>
      </w:r>
    </w:p>
    <w:p w14:paraId="3D3B82EB" w14:textId="01C2B89A" w:rsidR="005C1E23" w:rsidRPr="005603D2" w:rsidRDefault="006D4C63">
      <w:pPr>
        <w:pStyle w:val="paragraph"/>
        <w:ind w:left="1418" w:hanging="1418"/>
        <w:jc w:val="both"/>
        <w:textAlignment w:val="baseline"/>
        <w:rPr>
          <w:rFonts w:ascii="Arial" w:hAnsi="Arial" w:cs="Arial"/>
          <w:sz w:val="21"/>
          <w:szCs w:val="21"/>
        </w:rPr>
        <w:pPrChange w:id="11" w:author="Tammy Meek (NESO)" w:date="2025-01-13T10:30:00Z" w16du:dateUtc="2025-01-13T10:30:00Z">
          <w:pPr>
            <w:pStyle w:val="paragraph"/>
            <w:spacing w:before="0" w:beforeAutospacing="0" w:after="0" w:afterAutospacing="0"/>
            <w:ind w:left="1418" w:hanging="1418"/>
            <w:jc w:val="both"/>
            <w:textAlignment w:val="baseline"/>
          </w:pPr>
        </w:pPrChange>
      </w:pPr>
      <w:r>
        <w:rPr>
          <w:rStyle w:val="normaltextrun"/>
          <w:rFonts w:ascii="Arial" w:hAnsi="Arial" w:cs="Arial"/>
          <w:sz w:val="21"/>
          <w:szCs w:val="21"/>
        </w:rPr>
        <w:t>1.24</w:t>
      </w:r>
      <w:r w:rsidR="005C1E23" w:rsidRPr="005603D2">
        <w:rPr>
          <w:rStyle w:val="normaltextrun"/>
          <w:rFonts w:ascii="Arial" w:hAnsi="Arial" w:cs="Arial"/>
          <w:sz w:val="21"/>
          <w:szCs w:val="21"/>
        </w:rPr>
        <w:t>.2</w:t>
      </w:r>
      <w:r w:rsidR="005C1E23" w:rsidRPr="005603D2">
        <w:rPr>
          <w:rStyle w:val="tabchar"/>
          <w:rFonts w:ascii="Arial" w:hAnsi="Arial" w:cs="Arial"/>
          <w:sz w:val="21"/>
          <w:szCs w:val="21"/>
        </w:rPr>
        <w:t> </w:t>
      </w:r>
      <w:r>
        <w:rPr>
          <w:rStyle w:val="tabchar"/>
          <w:rFonts w:ascii="Arial" w:hAnsi="Arial" w:cs="Arial"/>
          <w:sz w:val="21"/>
          <w:szCs w:val="21"/>
        </w:rPr>
        <w:tab/>
      </w:r>
      <w:r w:rsidR="0067456B" w:rsidRPr="0067456B">
        <w:rPr>
          <w:rStyle w:val="normaltextrun"/>
          <w:rFonts w:ascii="Arial" w:hAnsi="Arial" w:cs="Arial"/>
          <w:sz w:val="21"/>
          <w:szCs w:val="21"/>
        </w:rPr>
        <w:t xml:space="preserve">The </w:t>
      </w:r>
      <w:r w:rsidR="0067456B" w:rsidRPr="0067456B">
        <w:rPr>
          <w:rStyle w:val="normaltextrun"/>
          <w:rFonts w:ascii="Arial" w:hAnsi="Arial"/>
          <w:sz w:val="21"/>
          <w:rPrChange w:id="12" w:author="Tammy Meek (NESO)" w:date="2025-01-13T10:30:00Z" w16du:dateUtc="2025-01-13T10:30:00Z">
            <w:rPr>
              <w:rStyle w:val="normaltextrun"/>
              <w:rFonts w:ascii="Arial" w:hAnsi="Arial"/>
              <w:i/>
              <w:sz w:val="21"/>
            </w:rPr>
          </w:rPrChange>
        </w:rPr>
        <w:t>ISOP</w:t>
      </w:r>
      <w:r w:rsidR="0067456B" w:rsidRPr="0067456B">
        <w:rPr>
          <w:rStyle w:val="normaltextrun"/>
          <w:rFonts w:ascii="Arial" w:hAnsi="Arial" w:cs="Arial"/>
          <w:sz w:val="21"/>
          <w:szCs w:val="21"/>
        </w:rPr>
        <w:t xml:space="preserve"> must comply with any such direction that has been issued by the</w:t>
      </w:r>
      <w:r w:rsidR="00087395">
        <w:rPr>
          <w:rStyle w:val="normaltextrun"/>
          <w:rFonts w:ascii="Arial" w:hAnsi="Arial" w:cs="Arial"/>
          <w:sz w:val="21"/>
          <w:szCs w:val="21"/>
        </w:rPr>
        <w:t xml:space="preserve"> </w:t>
      </w:r>
      <w:r w:rsidR="0067456B" w:rsidRPr="0067456B">
        <w:rPr>
          <w:rStyle w:val="normaltextrun"/>
          <w:rFonts w:ascii="Arial" w:hAnsi="Arial" w:cs="Arial"/>
          <w:sz w:val="21"/>
          <w:szCs w:val="21"/>
        </w:rPr>
        <w:t xml:space="preserve">Secretary of State. </w:t>
      </w:r>
      <w:del w:id="13" w:author="Tammy Meek (NESO)" w:date="2025-01-13T10:30:00Z" w16du:dateUtc="2025-01-13T10:30:00Z">
        <w:r w:rsidR="005C1E23" w:rsidRPr="00F4688C">
          <w:rPr>
            <w:rStyle w:val="normaltextrun"/>
            <w:rFonts w:ascii="Arial" w:hAnsi="Arial" w:cs="Arial"/>
            <w:sz w:val="21"/>
            <w:szCs w:val="21"/>
          </w:rPr>
          <w:delText>Users</w:delText>
        </w:r>
      </w:del>
      <w:ins w:id="14" w:author="Tammy Meek (NESO)" w:date="2025-01-13T10:30:00Z" w16du:dateUtc="2025-01-13T10:30:00Z">
        <w:r w:rsidR="0067456B" w:rsidRPr="0067456B">
          <w:rPr>
            <w:rStyle w:val="normaltextrun"/>
            <w:rFonts w:ascii="Arial" w:hAnsi="Arial" w:cs="Arial"/>
            <w:sz w:val="21"/>
            <w:szCs w:val="21"/>
          </w:rPr>
          <w:t>Transmission Licensees</w:t>
        </w:r>
      </w:ins>
      <w:r w:rsidR="0067456B" w:rsidRPr="0067456B">
        <w:rPr>
          <w:rStyle w:val="normaltextrun"/>
          <w:rFonts w:ascii="Arial" w:hAnsi="Arial" w:cs="Arial"/>
          <w:sz w:val="21"/>
          <w:szCs w:val="21"/>
        </w:rPr>
        <w:t xml:space="preserve"> should note that the </w:t>
      </w:r>
      <w:r w:rsidR="0067456B" w:rsidRPr="0067456B">
        <w:rPr>
          <w:rStyle w:val="normaltextrun"/>
          <w:rFonts w:ascii="Arial" w:hAnsi="Arial"/>
          <w:sz w:val="21"/>
          <w:rPrChange w:id="15" w:author="Tammy Meek (NESO)" w:date="2025-01-13T10:30:00Z" w16du:dateUtc="2025-01-13T10:30:00Z">
            <w:rPr>
              <w:rStyle w:val="normaltextrun"/>
              <w:rFonts w:ascii="Arial" w:hAnsi="Arial"/>
              <w:i/>
              <w:sz w:val="21"/>
            </w:rPr>
          </w:rPrChange>
        </w:rPr>
        <w:t>ISOP</w:t>
      </w:r>
      <w:r w:rsidR="0067456B" w:rsidRPr="0067456B">
        <w:rPr>
          <w:rStyle w:val="normaltextrun"/>
          <w:rFonts w:ascii="Arial" w:hAnsi="Arial" w:cs="Arial"/>
          <w:sz w:val="21"/>
          <w:szCs w:val="21"/>
        </w:rPr>
        <w:t xml:space="preserve"> is not required to comply with any other obligation in the </w:t>
      </w:r>
      <w:r w:rsidR="0067456B" w:rsidRPr="0067456B">
        <w:rPr>
          <w:rStyle w:val="normaltextrun"/>
          <w:rFonts w:ascii="Arial" w:hAnsi="Arial"/>
          <w:sz w:val="21"/>
          <w:rPrChange w:id="16" w:author="Tammy Meek (NESO)" w:date="2025-01-13T10:30:00Z" w16du:dateUtc="2025-01-13T10:30:00Z">
            <w:rPr>
              <w:rStyle w:val="normaltextrun"/>
              <w:rFonts w:ascii="Arial" w:hAnsi="Arial"/>
              <w:i/>
              <w:sz w:val="21"/>
            </w:rPr>
          </w:rPrChange>
        </w:rPr>
        <w:t>ESO Licence</w:t>
      </w:r>
      <w:del w:id="17" w:author="Tammy Meek (NESO)" w:date="2025-01-13T10:30:00Z" w16du:dateUtc="2025-01-13T10:30:00Z">
        <w:r w:rsidR="005C1E23" w:rsidRPr="00F4688C">
          <w:rPr>
            <w:rStyle w:val="normaltextrun"/>
            <w:rFonts w:ascii="Arial" w:hAnsi="Arial" w:cs="Arial"/>
            <w:sz w:val="21"/>
            <w:szCs w:val="21"/>
          </w:rPr>
          <w:delText xml:space="preserve"> (or the </w:delText>
        </w:r>
        <w:r w:rsidR="007622B6" w:rsidRPr="007622B6">
          <w:rPr>
            <w:rStyle w:val="normaltextrun"/>
            <w:rFonts w:ascii="Arial" w:hAnsi="Arial" w:cs="Arial"/>
            <w:i/>
            <w:iCs/>
            <w:sz w:val="21"/>
            <w:szCs w:val="21"/>
          </w:rPr>
          <w:delText>GSP Licence</w:delText>
        </w:r>
        <w:r w:rsidR="005C1E23" w:rsidRPr="00F4688C">
          <w:rPr>
            <w:rStyle w:val="normaltextrun"/>
            <w:rFonts w:ascii="Arial" w:hAnsi="Arial" w:cs="Arial"/>
            <w:sz w:val="21"/>
            <w:szCs w:val="21"/>
          </w:rPr>
          <w:delText>),</w:delText>
        </w:r>
      </w:del>
      <w:r w:rsidR="0067456B" w:rsidRPr="0067456B">
        <w:rPr>
          <w:rStyle w:val="normaltextrun"/>
          <w:rFonts w:ascii="Arial" w:hAnsi="Arial" w:cs="Arial"/>
          <w:sz w:val="21"/>
          <w:szCs w:val="21"/>
        </w:rPr>
        <w:t xml:space="preserve"> where and to the extent that compliance with that obligation would be inconsistent with the requirement to comply with such a direction, for the period set out in the direction. This includes the requirement set out in condition E3 of the </w:t>
      </w:r>
      <w:del w:id="18" w:author="Tammy Meek (NESO)" w:date="2025-01-13T10:30:00Z" w16du:dateUtc="2025-01-13T10:30:00Z">
        <w:r w:rsidR="00362AAE" w:rsidRPr="00362AAE">
          <w:rPr>
            <w:rStyle w:val="normaltextrun"/>
            <w:rFonts w:ascii="Arial" w:hAnsi="Arial" w:cs="Arial"/>
            <w:i/>
            <w:iCs/>
            <w:sz w:val="21"/>
            <w:szCs w:val="21"/>
          </w:rPr>
          <w:delText>ISOP</w:delText>
        </w:r>
        <w:r w:rsidR="005C1E23" w:rsidRPr="00F4688C">
          <w:rPr>
            <w:rStyle w:val="normaltextrun"/>
            <w:rFonts w:ascii="Arial" w:hAnsi="Arial" w:cs="Arial" w:hint="eastAsia"/>
            <w:sz w:val="21"/>
            <w:szCs w:val="21"/>
          </w:rPr>
          <w:delText>’</w:delText>
        </w:r>
        <w:r w:rsidR="005C1E23" w:rsidRPr="00F4688C">
          <w:rPr>
            <w:rStyle w:val="normaltextrun"/>
            <w:rFonts w:ascii="Arial" w:hAnsi="Arial" w:cs="Arial"/>
            <w:sz w:val="21"/>
            <w:szCs w:val="21"/>
          </w:rPr>
          <w:delText xml:space="preserve">s </w:delText>
        </w:r>
      </w:del>
      <w:r w:rsidR="0067456B" w:rsidRPr="0067456B">
        <w:rPr>
          <w:rStyle w:val="normaltextrun"/>
          <w:rFonts w:ascii="Arial" w:hAnsi="Arial"/>
          <w:sz w:val="21"/>
          <w:rPrChange w:id="19" w:author="Tammy Meek (NESO)" w:date="2025-01-13T10:30:00Z" w16du:dateUtc="2025-01-13T10:30:00Z">
            <w:rPr>
              <w:rStyle w:val="normaltextrun"/>
              <w:rFonts w:ascii="Arial" w:hAnsi="Arial"/>
              <w:i/>
              <w:sz w:val="21"/>
            </w:rPr>
          </w:rPrChange>
        </w:rPr>
        <w:t>ESO Licence</w:t>
      </w:r>
      <w:r w:rsidR="0067456B" w:rsidRPr="0067456B">
        <w:rPr>
          <w:rStyle w:val="normaltextrun"/>
          <w:rFonts w:ascii="Arial" w:hAnsi="Arial" w:cs="Arial"/>
          <w:sz w:val="21"/>
          <w:szCs w:val="21"/>
        </w:rPr>
        <w:t xml:space="preserve"> to comply with this </w:t>
      </w:r>
      <w:del w:id="20" w:author="Tammy Meek (NESO)" w:date="2025-01-13T10:30:00Z" w16du:dateUtc="2025-01-13T10:30:00Z">
        <w:r w:rsidR="005C1E23" w:rsidRPr="00F4688C">
          <w:rPr>
            <w:rStyle w:val="normaltextrun"/>
            <w:rFonts w:ascii="Arial" w:hAnsi="Arial" w:cs="Arial"/>
            <w:sz w:val="21"/>
            <w:szCs w:val="21"/>
          </w:rPr>
          <w:delText>Grid Code.</w:delText>
        </w:r>
        <w:r w:rsidR="005C1E23" w:rsidRPr="00F4688C">
          <w:rPr>
            <w:rStyle w:val="normaltextrun"/>
            <w:rFonts w:ascii="Arial" w:hAnsi="Arial" w:cs="Arial" w:hint="eastAsia"/>
            <w:sz w:val="21"/>
            <w:szCs w:val="21"/>
          </w:rPr>
          <w:delText> </w:delText>
        </w:r>
        <w:r w:rsidR="005C1E23" w:rsidRPr="00F4688C">
          <w:rPr>
            <w:rStyle w:val="normaltextrun"/>
            <w:rFonts w:ascii="Arial" w:hAnsi="Arial" w:cs="Arial"/>
            <w:sz w:val="21"/>
            <w:szCs w:val="21"/>
          </w:rPr>
          <w:delText xml:space="preserve"> </w:delText>
        </w:r>
        <w:r w:rsidR="004B346F">
          <w:rPr>
            <w:rStyle w:val="normaltextrun"/>
            <w:rFonts w:ascii="Arial" w:hAnsi="Arial" w:cs="Arial"/>
            <w:sz w:val="21"/>
            <w:szCs w:val="21"/>
          </w:rPr>
          <w:delText xml:space="preserve">The </w:delText>
        </w:r>
        <w:r w:rsidR="00362AAE" w:rsidRPr="00362AAE">
          <w:rPr>
            <w:rStyle w:val="normaltextrun"/>
            <w:rFonts w:ascii="Arial" w:hAnsi="Arial" w:cs="Arial"/>
            <w:i/>
            <w:iCs/>
            <w:sz w:val="21"/>
            <w:szCs w:val="21"/>
          </w:rPr>
          <w:delText>ISOP</w:delText>
        </w:r>
        <w:r w:rsidR="005C1E23" w:rsidRPr="00F4688C">
          <w:rPr>
            <w:rStyle w:val="normaltextrun"/>
            <w:rFonts w:ascii="Arial" w:hAnsi="Arial" w:cs="Arial"/>
            <w:sz w:val="21"/>
            <w:szCs w:val="21"/>
          </w:rPr>
          <w:delText xml:space="preserve"> may also withdraw from any contractual obligations made under this code in order to comply with a direction</w:delText>
        </w:r>
      </w:del>
      <w:ins w:id="21" w:author="Tammy Meek (NESO)" w:date="2025-01-13T10:30:00Z" w16du:dateUtc="2025-01-13T10:30:00Z">
        <w:r w:rsidR="0067456B" w:rsidRPr="0067456B">
          <w:rPr>
            <w:rStyle w:val="normaltextrun"/>
            <w:rFonts w:ascii="Arial" w:hAnsi="Arial" w:cs="Arial"/>
            <w:sz w:val="21"/>
            <w:szCs w:val="21"/>
          </w:rPr>
          <w:t>Standard</w:t>
        </w:r>
      </w:ins>
      <w:r w:rsidR="00087395">
        <w:rPr>
          <w:rStyle w:val="normaltextrun"/>
          <w:rFonts w:ascii="Arial" w:hAnsi="Arial" w:cs="Arial"/>
          <w:sz w:val="21"/>
          <w:szCs w:val="21"/>
        </w:rPr>
        <w:t>.</w:t>
      </w:r>
      <w:r w:rsidR="005C1E23" w:rsidRPr="005603D2">
        <w:rPr>
          <w:rStyle w:val="normaltextrun"/>
          <w:rFonts w:ascii="Arial" w:hAnsi="Arial" w:cs="Arial" w:hint="eastAsia"/>
          <w:sz w:val="21"/>
          <w:szCs w:val="21"/>
        </w:rPr>
        <w:t>   </w:t>
      </w:r>
      <w:r w:rsidR="005C1E23" w:rsidRPr="005603D2">
        <w:rPr>
          <w:rStyle w:val="eop"/>
          <w:rFonts w:ascii="Arial" w:hAnsi="Arial" w:cs="Arial"/>
          <w:sz w:val="21"/>
          <w:szCs w:val="21"/>
        </w:rPr>
        <w:t> </w:t>
      </w:r>
    </w:p>
    <w:p w14:paraId="2F1A3CAD" w14:textId="77777777" w:rsidR="005C1E23" w:rsidRPr="005603D2" w:rsidRDefault="005C1E23" w:rsidP="005603D2">
      <w:pPr>
        <w:pStyle w:val="paragraph"/>
        <w:spacing w:before="0" w:beforeAutospacing="0" w:after="0" w:afterAutospacing="0"/>
        <w:ind w:left="1418" w:hanging="1418"/>
        <w:jc w:val="both"/>
        <w:textAlignment w:val="baseline"/>
        <w:rPr>
          <w:rFonts w:ascii="Arial" w:hAnsi="Arial" w:cs="Arial"/>
          <w:sz w:val="21"/>
          <w:szCs w:val="21"/>
        </w:rPr>
      </w:pPr>
      <w:r w:rsidRPr="005603D2">
        <w:rPr>
          <w:rStyle w:val="eop"/>
          <w:rFonts w:ascii="Arial" w:hAnsi="Arial" w:cs="Arial"/>
          <w:sz w:val="21"/>
          <w:szCs w:val="21"/>
        </w:rPr>
        <w:t> </w:t>
      </w:r>
    </w:p>
    <w:p w14:paraId="1C968161" w14:textId="6704553A" w:rsidR="005C1E23" w:rsidRPr="005603D2" w:rsidRDefault="006D4C63">
      <w:pPr>
        <w:pStyle w:val="paragraph"/>
        <w:ind w:left="1418" w:hanging="1418"/>
        <w:jc w:val="both"/>
        <w:textAlignment w:val="baseline"/>
        <w:rPr>
          <w:rFonts w:ascii="Arial" w:hAnsi="Arial" w:cs="Arial"/>
          <w:sz w:val="21"/>
          <w:szCs w:val="21"/>
        </w:rPr>
        <w:pPrChange w:id="22" w:author="Tammy Meek (NESO)" w:date="2025-01-13T10:30:00Z" w16du:dateUtc="2025-01-13T10:30:00Z">
          <w:pPr>
            <w:pStyle w:val="paragraph"/>
            <w:spacing w:before="0" w:beforeAutospacing="0" w:after="0" w:afterAutospacing="0"/>
            <w:ind w:left="1418" w:hanging="1418"/>
            <w:jc w:val="both"/>
            <w:textAlignment w:val="baseline"/>
          </w:pPr>
        </w:pPrChange>
      </w:pPr>
      <w:r>
        <w:rPr>
          <w:rStyle w:val="normaltextrun"/>
          <w:rFonts w:ascii="Arial" w:hAnsi="Arial" w:cs="Arial"/>
          <w:sz w:val="21"/>
          <w:szCs w:val="21"/>
        </w:rPr>
        <w:t>1.24</w:t>
      </w:r>
      <w:r w:rsidR="005C1E23" w:rsidRPr="005603D2">
        <w:rPr>
          <w:rStyle w:val="normaltextrun"/>
          <w:rFonts w:ascii="Arial" w:hAnsi="Arial" w:cs="Arial"/>
          <w:color w:val="000000"/>
          <w:sz w:val="21"/>
          <w:szCs w:val="21"/>
        </w:rPr>
        <w:t>.3</w:t>
      </w:r>
      <w:r w:rsidR="005C1E23" w:rsidRPr="005603D2">
        <w:rPr>
          <w:rStyle w:val="tabchar"/>
          <w:rFonts w:ascii="Arial" w:hAnsi="Arial" w:cs="Arial"/>
          <w:color w:val="000000"/>
          <w:sz w:val="21"/>
          <w:szCs w:val="21"/>
        </w:rPr>
        <w:t> </w:t>
      </w:r>
      <w:r>
        <w:rPr>
          <w:rStyle w:val="tabchar"/>
          <w:rFonts w:ascii="Arial" w:hAnsi="Arial" w:cs="Arial"/>
          <w:color w:val="000000"/>
          <w:sz w:val="21"/>
          <w:szCs w:val="21"/>
        </w:rPr>
        <w:tab/>
      </w:r>
      <w:r w:rsidR="00080552" w:rsidRPr="00080552">
        <w:rPr>
          <w:rStyle w:val="normaltextrun"/>
          <w:rFonts w:ascii="Arial" w:hAnsi="Arial" w:cs="Arial"/>
          <w:color w:val="000000"/>
          <w:sz w:val="21"/>
          <w:szCs w:val="21"/>
        </w:rPr>
        <w:t xml:space="preserve">The </w:t>
      </w:r>
      <w:r w:rsidR="00080552" w:rsidRPr="00080552">
        <w:rPr>
          <w:rStyle w:val="normaltextrun"/>
          <w:rFonts w:ascii="Arial" w:hAnsi="Arial"/>
          <w:color w:val="000000"/>
          <w:sz w:val="21"/>
          <w:rPrChange w:id="23" w:author="Tammy Meek (NESO)" w:date="2025-01-13T10:30:00Z" w16du:dateUtc="2025-01-13T10:30:00Z">
            <w:rPr>
              <w:rStyle w:val="normaltextrun"/>
              <w:rFonts w:ascii="Arial" w:hAnsi="Arial"/>
              <w:i/>
              <w:color w:val="000000"/>
              <w:sz w:val="21"/>
            </w:rPr>
          </w:rPrChange>
        </w:rPr>
        <w:t>ISOP</w:t>
      </w:r>
      <w:r w:rsidR="00080552" w:rsidRPr="00080552">
        <w:rPr>
          <w:rStyle w:val="normaltextrun"/>
          <w:rFonts w:ascii="Arial" w:hAnsi="Arial" w:cs="Arial"/>
          <w:color w:val="000000"/>
          <w:sz w:val="21"/>
          <w:szCs w:val="21"/>
        </w:rPr>
        <w:t xml:space="preserve"> is required under condition B4 of its </w:t>
      </w:r>
      <w:r w:rsidR="00080552" w:rsidRPr="00080552">
        <w:rPr>
          <w:rStyle w:val="normaltextrun"/>
          <w:rFonts w:ascii="Arial" w:hAnsi="Arial"/>
          <w:color w:val="000000"/>
          <w:sz w:val="21"/>
          <w:rPrChange w:id="24" w:author="Tammy Meek (NESO)" w:date="2025-01-13T10:30:00Z" w16du:dateUtc="2025-01-13T10:30:00Z">
            <w:rPr>
              <w:rStyle w:val="normaltextrun"/>
              <w:rFonts w:ascii="Arial" w:hAnsi="Arial"/>
              <w:i/>
              <w:color w:val="000000"/>
              <w:sz w:val="21"/>
            </w:rPr>
          </w:rPrChange>
        </w:rPr>
        <w:t>ESO Licence</w:t>
      </w:r>
      <w:del w:id="25" w:author="Tammy Meek (NESO)" w:date="2025-01-13T10:30:00Z" w16du:dateUtc="2025-01-13T10:30:00Z">
        <w:r w:rsidR="005C1E23" w:rsidRPr="00F4688C">
          <w:rPr>
            <w:rStyle w:val="normaltextrun"/>
            <w:rFonts w:ascii="Arial" w:hAnsi="Arial" w:cs="Arial"/>
            <w:color w:val="000000"/>
            <w:sz w:val="21"/>
            <w:szCs w:val="21"/>
          </w:rPr>
          <w:delText xml:space="preserve"> (and condition B4 of its </w:delText>
        </w:r>
        <w:r w:rsidR="007622B6" w:rsidRPr="007622B6">
          <w:rPr>
            <w:rStyle w:val="normaltextrun"/>
            <w:rFonts w:ascii="Arial" w:hAnsi="Arial" w:cs="Arial"/>
            <w:i/>
            <w:iCs/>
            <w:color w:val="000000"/>
            <w:sz w:val="21"/>
            <w:szCs w:val="21"/>
          </w:rPr>
          <w:delText>GSP Licence</w:delText>
        </w:r>
        <w:r w:rsidR="005C1E23" w:rsidRPr="00F4688C">
          <w:rPr>
            <w:rStyle w:val="normaltextrun"/>
            <w:rFonts w:ascii="Arial" w:hAnsi="Arial" w:cs="Arial"/>
            <w:color w:val="000000"/>
            <w:sz w:val="21"/>
            <w:szCs w:val="21"/>
          </w:rPr>
          <w:delText>)</w:delText>
        </w:r>
      </w:del>
      <w:r w:rsidR="00080552" w:rsidRPr="00080552">
        <w:rPr>
          <w:rStyle w:val="normaltextrun"/>
          <w:rFonts w:ascii="Arial" w:hAnsi="Arial" w:cs="Arial"/>
          <w:color w:val="000000"/>
          <w:sz w:val="21"/>
          <w:szCs w:val="21"/>
        </w:rPr>
        <w:t xml:space="preserve"> to inform the Secretary of State of any conflict with the obligations as identified in </w:t>
      </w:r>
      <w:r w:rsidR="00080552" w:rsidRPr="00080552">
        <w:rPr>
          <w:rStyle w:val="normaltextrun"/>
          <w:rFonts w:ascii="Arial" w:hAnsi="Arial"/>
          <w:color w:val="000000"/>
          <w:sz w:val="21"/>
          <w:rPrChange w:id="26" w:author="Tammy Meek (NESO)" w:date="2025-01-13T10:30:00Z" w16du:dateUtc="2025-01-13T10:30:00Z">
            <w:rPr>
              <w:rStyle w:val="normaltextrun"/>
              <w:rFonts w:ascii="Arial" w:hAnsi="Arial"/>
              <w:sz w:val="21"/>
            </w:rPr>
          </w:rPrChange>
        </w:rPr>
        <w:t>1.24</w:t>
      </w:r>
      <w:r w:rsidR="00080552" w:rsidRPr="00080552">
        <w:rPr>
          <w:rStyle w:val="normaltextrun"/>
          <w:rFonts w:ascii="Arial" w:hAnsi="Arial" w:cs="Arial"/>
          <w:color w:val="000000"/>
          <w:sz w:val="21"/>
          <w:szCs w:val="21"/>
        </w:rPr>
        <w:t xml:space="preserve">.2 as soon as reasonably practicable after the conflict is identified. The </w:t>
      </w:r>
      <w:r w:rsidR="00080552" w:rsidRPr="00080552">
        <w:rPr>
          <w:rStyle w:val="normaltextrun"/>
          <w:rFonts w:ascii="Arial" w:hAnsi="Arial"/>
          <w:color w:val="000000"/>
          <w:sz w:val="21"/>
          <w:rPrChange w:id="27" w:author="Tammy Meek (NESO)" w:date="2025-01-13T10:30:00Z" w16du:dateUtc="2025-01-13T10:30:00Z">
            <w:rPr>
              <w:rStyle w:val="normaltextrun"/>
              <w:rFonts w:ascii="Arial" w:hAnsi="Arial"/>
              <w:i/>
              <w:color w:val="000000"/>
              <w:sz w:val="21"/>
            </w:rPr>
          </w:rPrChange>
        </w:rPr>
        <w:t>ISOP</w:t>
      </w:r>
      <w:r w:rsidR="00080552" w:rsidRPr="00080552">
        <w:rPr>
          <w:rStyle w:val="normaltextrun"/>
          <w:rFonts w:ascii="Arial" w:hAnsi="Arial" w:cs="Arial"/>
          <w:color w:val="000000"/>
          <w:sz w:val="21"/>
          <w:szCs w:val="21"/>
        </w:rPr>
        <w:t xml:space="preserve"> will include in such a notice, details of any identified impact or non-compliance that will be caused or will be likely to be caused to </w:t>
      </w:r>
      <w:del w:id="28" w:author="Tammy Meek (NESO)" w:date="2025-01-13T10:30:00Z" w16du:dateUtc="2025-01-13T10:30:00Z">
        <w:r w:rsidR="005C1E23" w:rsidRPr="00F4688C">
          <w:rPr>
            <w:rStyle w:val="normaltextrun"/>
            <w:rFonts w:ascii="Arial" w:hAnsi="Arial" w:cs="Arial"/>
            <w:color w:val="000000"/>
            <w:sz w:val="21"/>
            <w:szCs w:val="21"/>
          </w:rPr>
          <w:delText>Users</w:delText>
        </w:r>
      </w:del>
      <w:ins w:id="29" w:author="Tammy Meek (NESO)" w:date="2025-01-13T10:30:00Z" w16du:dateUtc="2025-01-13T10:30:00Z">
        <w:r w:rsidR="00080552" w:rsidRPr="00080552">
          <w:rPr>
            <w:rStyle w:val="normaltextrun"/>
            <w:rFonts w:ascii="Arial" w:hAnsi="Arial" w:cs="Arial"/>
            <w:color w:val="000000"/>
            <w:sz w:val="21"/>
            <w:szCs w:val="21"/>
          </w:rPr>
          <w:t>Transmission Licensees</w:t>
        </w:r>
      </w:ins>
      <w:r w:rsidR="00080552" w:rsidRPr="00080552">
        <w:rPr>
          <w:rStyle w:val="normaltextrun"/>
          <w:rFonts w:ascii="Arial" w:hAnsi="Arial" w:cs="Arial"/>
          <w:color w:val="000000"/>
          <w:sz w:val="21"/>
          <w:szCs w:val="21"/>
        </w:rPr>
        <w:t xml:space="preserve">, and in such a case will also seek clarification of whether this can be shared with the affected </w:t>
      </w:r>
      <w:del w:id="30" w:author="Tammy Meek (NESO)" w:date="2025-01-13T10:30:00Z" w16du:dateUtc="2025-01-13T10:30:00Z">
        <w:r w:rsidR="005C1E23" w:rsidRPr="00F4688C">
          <w:rPr>
            <w:rStyle w:val="normaltextrun"/>
            <w:rFonts w:ascii="Arial" w:hAnsi="Arial" w:cs="Arial"/>
            <w:color w:val="000000"/>
            <w:sz w:val="21"/>
            <w:szCs w:val="21"/>
          </w:rPr>
          <w:delText>User</w:delText>
        </w:r>
      </w:del>
      <w:ins w:id="31" w:author="Tammy Meek (NESO)" w:date="2025-01-13T10:30:00Z" w16du:dateUtc="2025-01-13T10:30:00Z">
        <w:r w:rsidR="00080552" w:rsidRPr="00080552">
          <w:rPr>
            <w:rStyle w:val="normaltextrun"/>
            <w:rFonts w:ascii="Arial" w:hAnsi="Arial" w:cs="Arial"/>
            <w:color w:val="000000"/>
            <w:sz w:val="21"/>
            <w:szCs w:val="21"/>
          </w:rPr>
          <w:t>Transmission Licensee</w:t>
        </w:r>
      </w:ins>
      <w:r w:rsidR="005C1E23" w:rsidRPr="005603D2">
        <w:rPr>
          <w:rStyle w:val="normaltextrun"/>
          <w:rFonts w:ascii="Arial" w:hAnsi="Arial" w:cs="Arial"/>
          <w:color w:val="000000"/>
          <w:sz w:val="21"/>
          <w:szCs w:val="21"/>
        </w:rPr>
        <w:t>.</w:t>
      </w:r>
      <w:r w:rsidR="005C1E23" w:rsidRPr="005603D2">
        <w:rPr>
          <w:rStyle w:val="normaltextrun"/>
          <w:rFonts w:ascii="Arial" w:hAnsi="Arial" w:cs="Arial" w:hint="eastAsia"/>
          <w:color w:val="000000"/>
          <w:sz w:val="21"/>
          <w:szCs w:val="21"/>
        </w:rPr>
        <w:t> </w:t>
      </w:r>
      <w:r w:rsidR="005C1E23" w:rsidRPr="005603D2">
        <w:rPr>
          <w:rStyle w:val="eop"/>
          <w:rFonts w:ascii="Arial" w:hAnsi="Arial" w:cs="Arial"/>
          <w:color w:val="000000"/>
          <w:sz w:val="21"/>
          <w:szCs w:val="21"/>
        </w:rPr>
        <w:t> </w:t>
      </w:r>
    </w:p>
    <w:p w14:paraId="54EE397C" w14:textId="77777777" w:rsidR="005C1E23" w:rsidRPr="005603D2" w:rsidRDefault="005C1E23" w:rsidP="005603D2">
      <w:pPr>
        <w:pStyle w:val="paragraph"/>
        <w:spacing w:before="0" w:beforeAutospacing="0" w:after="0" w:afterAutospacing="0"/>
        <w:ind w:left="1418" w:right="-30" w:hanging="1418"/>
        <w:jc w:val="both"/>
        <w:textAlignment w:val="baseline"/>
        <w:rPr>
          <w:rFonts w:ascii="Arial" w:hAnsi="Arial" w:cs="Arial"/>
          <w:sz w:val="21"/>
          <w:szCs w:val="21"/>
        </w:rPr>
      </w:pPr>
      <w:r w:rsidRPr="005603D2">
        <w:rPr>
          <w:rStyle w:val="normaltextrun"/>
          <w:rFonts w:ascii="Arial" w:hAnsi="Arial" w:cs="Arial" w:hint="eastAsia"/>
          <w:color w:val="000000"/>
          <w:sz w:val="21"/>
          <w:szCs w:val="21"/>
        </w:rPr>
        <w:t> </w:t>
      </w:r>
      <w:r w:rsidRPr="005603D2">
        <w:rPr>
          <w:rStyle w:val="eop"/>
          <w:rFonts w:ascii="Arial" w:hAnsi="Arial" w:cs="Arial"/>
          <w:color w:val="000000"/>
          <w:sz w:val="21"/>
          <w:szCs w:val="21"/>
        </w:rPr>
        <w:t> </w:t>
      </w:r>
    </w:p>
    <w:p w14:paraId="52201C51" w14:textId="2679B644" w:rsidR="005C1E23" w:rsidRPr="005603D2" w:rsidRDefault="006D4C63" w:rsidP="005603D2">
      <w:pPr>
        <w:pStyle w:val="paragraph"/>
        <w:spacing w:before="0" w:beforeAutospacing="0" w:after="0" w:afterAutospacing="0"/>
        <w:ind w:left="1418" w:right="-30" w:hanging="1418"/>
        <w:jc w:val="both"/>
        <w:textAlignment w:val="baseline"/>
        <w:rPr>
          <w:rFonts w:ascii="Arial" w:hAnsi="Arial" w:cs="Arial"/>
          <w:sz w:val="21"/>
          <w:szCs w:val="21"/>
        </w:rPr>
      </w:pPr>
      <w:r w:rsidRPr="00D40F66">
        <w:rPr>
          <w:rStyle w:val="normaltextrun"/>
          <w:rFonts w:ascii="Arial" w:hAnsi="Arial" w:cs="Arial"/>
          <w:sz w:val="21"/>
          <w:szCs w:val="21"/>
        </w:rPr>
        <w:t>1.24</w:t>
      </w:r>
      <w:r w:rsidR="005C1E23" w:rsidRPr="005603D2">
        <w:rPr>
          <w:rStyle w:val="normaltextrun"/>
          <w:rFonts w:ascii="Arial" w:hAnsi="Arial" w:cs="Arial"/>
          <w:color w:val="000000"/>
          <w:sz w:val="21"/>
          <w:szCs w:val="21"/>
        </w:rPr>
        <w:t xml:space="preserve">.4 </w:t>
      </w:r>
      <w:r w:rsidR="005C1E23" w:rsidRPr="005603D2">
        <w:rPr>
          <w:rStyle w:val="tabchar"/>
          <w:rFonts w:ascii="Arial" w:hAnsi="Arial" w:cs="Arial"/>
          <w:color w:val="000000"/>
          <w:sz w:val="21"/>
          <w:szCs w:val="21"/>
        </w:rPr>
        <w:t> </w:t>
      </w:r>
      <w:r w:rsidRPr="00D40F66">
        <w:rPr>
          <w:rStyle w:val="tabchar"/>
          <w:rFonts w:ascii="Arial" w:hAnsi="Arial" w:cs="Arial"/>
          <w:color w:val="000000"/>
          <w:sz w:val="21"/>
          <w:szCs w:val="21"/>
        </w:rPr>
        <w:tab/>
      </w:r>
      <w:r w:rsidR="00D40F66" w:rsidRPr="005603D2">
        <w:rPr>
          <w:rPrChange w:id="32" w:author="Tammy Meek (NESO)" w:date="2025-01-13T10:30:00Z" w16du:dateUtc="2025-01-13T10:30:00Z">
            <w:rPr>
              <w:rStyle w:val="normaltextrun"/>
              <w:rFonts w:ascii="Arial" w:hAnsi="Arial"/>
              <w:color w:val="000000"/>
              <w:sz w:val="21"/>
            </w:rPr>
          </w:rPrChange>
        </w:rPr>
        <w:t xml:space="preserve">Where reasonably practicable and subject to the agreement of the Secretary of State to share any such specific details, The Company will inform affected </w:t>
      </w:r>
      <w:del w:id="33" w:author="Tammy Meek (NESO)" w:date="2025-01-13T10:30:00Z" w16du:dateUtc="2025-01-13T10:30:00Z">
        <w:r w:rsidR="005C1E23" w:rsidRPr="00F4688C">
          <w:rPr>
            <w:rStyle w:val="normaltextrun"/>
            <w:rFonts w:ascii="Arial" w:hAnsi="Arial" w:cs="Arial"/>
            <w:color w:val="000000"/>
            <w:sz w:val="21"/>
            <w:szCs w:val="21"/>
          </w:rPr>
          <w:delText>Users</w:delText>
        </w:r>
      </w:del>
      <w:ins w:id="34" w:author="Tammy Meek (NESO)" w:date="2025-01-13T10:30:00Z" w16du:dateUtc="2025-01-13T10:30:00Z">
        <w:r w:rsidR="00D40F66" w:rsidRPr="005603D2">
          <w:rPr>
            <w:rFonts w:ascii="Arial" w:hAnsi="Arial" w:cs="Arial"/>
            <w:sz w:val="21"/>
            <w:szCs w:val="21"/>
          </w:rPr>
          <w:t>Transmission Licensees</w:t>
        </w:r>
      </w:ins>
      <w:r w:rsidR="00D40F66" w:rsidRPr="005603D2">
        <w:rPr>
          <w:rPrChange w:id="35" w:author="Tammy Meek (NESO)" w:date="2025-01-13T10:30:00Z" w16du:dateUtc="2025-01-13T10:30:00Z">
            <w:rPr>
              <w:rStyle w:val="normaltextrun"/>
              <w:rFonts w:ascii="Arial" w:hAnsi="Arial"/>
              <w:color w:val="000000"/>
              <w:sz w:val="21"/>
            </w:rPr>
          </w:rPrChange>
        </w:rPr>
        <w:t xml:space="preserve"> as identified in </w:t>
      </w:r>
      <w:r w:rsidR="00D40F66" w:rsidRPr="005603D2">
        <w:rPr>
          <w:rPrChange w:id="36" w:author="Tammy Meek (NESO)" w:date="2025-01-13T10:30:00Z" w16du:dateUtc="2025-01-13T10:30:00Z">
            <w:rPr>
              <w:rStyle w:val="normaltextrun"/>
              <w:rFonts w:ascii="Arial" w:hAnsi="Arial"/>
              <w:sz w:val="21"/>
            </w:rPr>
          </w:rPrChange>
        </w:rPr>
        <w:t>1.24</w:t>
      </w:r>
      <w:r w:rsidR="00D40F66" w:rsidRPr="005603D2">
        <w:rPr>
          <w:rPrChange w:id="37" w:author="Tammy Meek (NESO)" w:date="2025-01-13T10:30:00Z" w16du:dateUtc="2025-01-13T10:30:00Z">
            <w:rPr>
              <w:rStyle w:val="normaltextrun"/>
              <w:rFonts w:ascii="Arial" w:hAnsi="Arial"/>
              <w:color w:val="000000"/>
              <w:sz w:val="21"/>
            </w:rPr>
          </w:rPrChange>
        </w:rPr>
        <w:t xml:space="preserve">.3 of what actions the </w:t>
      </w:r>
      <w:r w:rsidR="00D40F66" w:rsidRPr="005603D2">
        <w:rPr>
          <w:rPrChange w:id="38" w:author="Tammy Meek (NESO)" w:date="2025-01-13T10:30:00Z" w16du:dateUtc="2025-01-13T10:30:00Z">
            <w:rPr>
              <w:rStyle w:val="normaltextrun"/>
              <w:rFonts w:ascii="Arial" w:hAnsi="Arial"/>
              <w:i/>
              <w:color w:val="000000"/>
              <w:sz w:val="21"/>
            </w:rPr>
          </w:rPrChange>
        </w:rPr>
        <w:t>ISOP</w:t>
      </w:r>
      <w:r w:rsidR="00D40F66" w:rsidRPr="005603D2">
        <w:rPr>
          <w:rPrChange w:id="39" w:author="Tammy Meek (NESO)" w:date="2025-01-13T10:30:00Z" w16du:dateUtc="2025-01-13T10:30:00Z">
            <w:rPr>
              <w:rStyle w:val="normaltextrun"/>
              <w:rFonts w:ascii="Arial" w:hAnsi="Arial"/>
              <w:color w:val="000000"/>
              <w:sz w:val="21"/>
            </w:rPr>
          </w:rPrChange>
        </w:rPr>
        <w:t xml:space="preserve"> will or has taken, or not taken, to comply with a direction or amended direction (including when such a direction is revoked) and what identified impact or non-compliance this will or is likely to cause to the </w:t>
      </w:r>
      <w:del w:id="40" w:author="Tammy Meek (NESO)" w:date="2025-01-13T10:30:00Z" w16du:dateUtc="2025-01-13T10:30:00Z">
        <w:r w:rsidR="005C1E23" w:rsidRPr="00F4688C">
          <w:rPr>
            <w:rStyle w:val="normaltextrun"/>
            <w:rFonts w:ascii="Arial" w:hAnsi="Arial" w:cs="Arial"/>
            <w:color w:val="000000"/>
            <w:sz w:val="21"/>
            <w:szCs w:val="21"/>
          </w:rPr>
          <w:delText>User</w:delText>
        </w:r>
      </w:del>
      <w:ins w:id="41" w:author="Tammy Meek (NESO)" w:date="2025-01-13T10:30:00Z" w16du:dateUtc="2025-01-13T10:30:00Z">
        <w:r w:rsidR="00D40F66" w:rsidRPr="005603D2">
          <w:rPr>
            <w:rFonts w:ascii="Arial" w:hAnsi="Arial" w:cs="Arial"/>
            <w:sz w:val="21"/>
            <w:szCs w:val="21"/>
          </w:rPr>
          <w:t>Transmission Licensee</w:t>
        </w:r>
      </w:ins>
      <w:r w:rsidR="005C1E23" w:rsidRPr="005603D2">
        <w:rPr>
          <w:rStyle w:val="normaltextrun"/>
          <w:rFonts w:ascii="Arial" w:hAnsi="Arial" w:cs="Arial"/>
          <w:color w:val="000000"/>
          <w:sz w:val="21"/>
          <w:szCs w:val="21"/>
        </w:rPr>
        <w:t>.</w:t>
      </w:r>
      <w:r w:rsidR="005C1E23" w:rsidRPr="005603D2">
        <w:rPr>
          <w:rStyle w:val="normaltextrun"/>
          <w:rFonts w:ascii="Arial" w:hAnsi="Arial" w:cs="Arial" w:hint="eastAsia"/>
          <w:color w:val="000000"/>
          <w:sz w:val="21"/>
          <w:szCs w:val="21"/>
        </w:rPr>
        <w:t>  </w:t>
      </w:r>
      <w:r w:rsidR="005C1E23" w:rsidRPr="005603D2">
        <w:rPr>
          <w:rStyle w:val="eop"/>
          <w:rFonts w:ascii="Arial" w:hAnsi="Arial" w:cs="Arial"/>
          <w:color w:val="000000"/>
          <w:sz w:val="21"/>
          <w:szCs w:val="21"/>
        </w:rPr>
        <w:t> </w:t>
      </w:r>
    </w:p>
    <w:p w14:paraId="34EB3A33" w14:textId="77777777" w:rsidR="005C1E23" w:rsidRPr="005603D2" w:rsidRDefault="005C1E23" w:rsidP="005603D2">
      <w:pPr>
        <w:pStyle w:val="paragraph"/>
        <w:spacing w:before="0" w:beforeAutospacing="0" w:after="0" w:afterAutospacing="0"/>
        <w:ind w:left="1418" w:hanging="1418"/>
        <w:jc w:val="both"/>
        <w:textAlignment w:val="baseline"/>
        <w:rPr>
          <w:rFonts w:ascii="Arial" w:hAnsi="Arial" w:cs="Arial"/>
          <w:sz w:val="21"/>
          <w:szCs w:val="21"/>
        </w:rPr>
      </w:pPr>
      <w:r w:rsidRPr="005603D2">
        <w:rPr>
          <w:rStyle w:val="normaltextrun"/>
          <w:rFonts w:ascii="Arial" w:hAnsi="Arial" w:cs="Arial" w:hint="eastAsia"/>
          <w:sz w:val="21"/>
          <w:szCs w:val="21"/>
        </w:rPr>
        <w:t> </w:t>
      </w:r>
      <w:r w:rsidRPr="005603D2">
        <w:rPr>
          <w:rStyle w:val="eop"/>
          <w:rFonts w:ascii="Arial" w:hAnsi="Arial" w:cs="Arial"/>
          <w:sz w:val="21"/>
          <w:szCs w:val="21"/>
        </w:rPr>
        <w:t> </w:t>
      </w:r>
    </w:p>
    <w:p w14:paraId="3F248A26" w14:textId="2652131D" w:rsidR="005C1E23" w:rsidRPr="005603D2" w:rsidRDefault="006D4C63" w:rsidP="005603D2">
      <w:pPr>
        <w:pStyle w:val="paragraph"/>
        <w:spacing w:before="0" w:beforeAutospacing="0" w:after="0" w:afterAutospacing="0"/>
        <w:ind w:left="1418" w:hanging="1418"/>
        <w:jc w:val="both"/>
        <w:textAlignment w:val="baseline"/>
        <w:rPr>
          <w:rFonts w:ascii="Arial" w:hAnsi="Arial" w:cs="Arial"/>
          <w:sz w:val="21"/>
          <w:szCs w:val="21"/>
        </w:rPr>
      </w:pPr>
      <w:r w:rsidRPr="001E0AE7">
        <w:rPr>
          <w:rStyle w:val="normaltextrun"/>
          <w:rFonts w:ascii="Arial" w:hAnsi="Arial" w:cs="Arial"/>
          <w:sz w:val="21"/>
          <w:szCs w:val="21"/>
        </w:rPr>
        <w:t>1.24</w:t>
      </w:r>
      <w:r w:rsidR="005C1E23" w:rsidRPr="005603D2">
        <w:rPr>
          <w:rStyle w:val="normaltextrun"/>
          <w:rFonts w:ascii="Arial" w:hAnsi="Arial" w:cs="Arial"/>
          <w:sz w:val="21"/>
          <w:szCs w:val="21"/>
        </w:rPr>
        <w:t>.5</w:t>
      </w:r>
      <w:r w:rsidR="005C1E23" w:rsidRPr="005603D2">
        <w:rPr>
          <w:rStyle w:val="tabchar"/>
          <w:rFonts w:ascii="Arial" w:hAnsi="Arial" w:cs="Arial"/>
          <w:sz w:val="21"/>
          <w:szCs w:val="21"/>
        </w:rPr>
        <w:t> </w:t>
      </w:r>
      <w:r w:rsidRPr="001E0AE7">
        <w:rPr>
          <w:rStyle w:val="tabchar"/>
          <w:rFonts w:ascii="Arial" w:hAnsi="Arial" w:cs="Arial"/>
          <w:sz w:val="21"/>
          <w:szCs w:val="21"/>
        </w:rPr>
        <w:tab/>
      </w:r>
      <w:r w:rsidR="00995438" w:rsidRPr="005603D2">
        <w:rPr>
          <w:rPrChange w:id="42" w:author="Tammy Meek (NESO)" w:date="2025-01-13T10:30:00Z" w16du:dateUtc="2025-01-13T10:30:00Z">
            <w:rPr>
              <w:rStyle w:val="tabchar"/>
              <w:rFonts w:ascii="Arial" w:hAnsi="Arial"/>
              <w:sz w:val="21"/>
            </w:rPr>
          </w:rPrChange>
        </w:rPr>
        <w:t>T</w:t>
      </w:r>
      <w:r w:rsidR="00995438" w:rsidRPr="005603D2">
        <w:rPr>
          <w:rPrChange w:id="43" w:author="Tammy Meek (NESO)" w:date="2025-01-13T10:30:00Z" w16du:dateUtc="2025-01-13T10:30:00Z">
            <w:rPr>
              <w:rStyle w:val="normaltextrun"/>
              <w:rFonts w:ascii="Arial" w:hAnsi="Arial"/>
              <w:sz w:val="21"/>
            </w:rPr>
          </w:rPrChange>
        </w:rPr>
        <w:t xml:space="preserve">he </w:t>
      </w:r>
      <w:r w:rsidR="00995438" w:rsidRPr="005603D2">
        <w:rPr>
          <w:rPrChange w:id="44" w:author="Tammy Meek (NESO)" w:date="2025-01-13T10:30:00Z" w16du:dateUtc="2025-01-13T10:30:00Z">
            <w:rPr>
              <w:rStyle w:val="normaltextrun"/>
              <w:rFonts w:ascii="Arial" w:hAnsi="Arial"/>
              <w:i/>
              <w:sz w:val="21"/>
            </w:rPr>
          </w:rPrChange>
        </w:rPr>
        <w:t>ISOP</w:t>
      </w:r>
      <w:r w:rsidR="00995438" w:rsidRPr="005603D2">
        <w:rPr>
          <w:rPrChange w:id="45" w:author="Tammy Meek (NESO)" w:date="2025-01-13T10:30:00Z" w16du:dateUtc="2025-01-13T10:30:00Z">
            <w:rPr>
              <w:rStyle w:val="normaltextrun"/>
              <w:rFonts w:ascii="Arial" w:hAnsi="Arial"/>
              <w:sz w:val="21"/>
            </w:rPr>
          </w:rPrChange>
        </w:rPr>
        <w:t xml:space="preserve">'s obligations under this </w:t>
      </w:r>
      <w:del w:id="46" w:author="Tammy Meek (NESO)" w:date="2025-01-13T10:30:00Z" w16du:dateUtc="2025-01-13T10:30:00Z">
        <w:r w:rsidR="005C1E23" w:rsidRPr="00F4688C">
          <w:rPr>
            <w:rStyle w:val="normaltextrun"/>
            <w:rFonts w:ascii="Arial" w:hAnsi="Arial" w:cs="Arial"/>
            <w:sz w:val="21"/>
            <w:szCs w:val="21"/>
          </w:rPr>
          <w:delText>code and any contracts made under this code</w:delText>
        </w:r>
      </w:del>
      <w:ins w:id="47" w:author="Tammy Meek (NESO)" w:date="2025-01-13T10:30:00Z" w16du:dateUtc="2025-01-13T10:30:00Z">
        <w:r w:rsidR="00995438" w:rsidRPr="005603D2">
          <w:rPr>
            <w:rFonts w:ascii="Arial" w:hAnsi="Arial" w:cs="Arial"/>
            <w:sz w:val="21"/>
            <w:szCs w:val="21"/>
          </w:rPr>
          <w:t>Standard</w:t>
        </w:r>
      </w:ins>
      <w:r w:rsidR="00995438" w:rsidRPr="005603D2">
        <w:rPr>
          <w:rPrChange w:id="48" w:author="Tammy Meek (NESO)" w:date="2025-01-13T10:30:00Z" w16du:dateUtc="2025-01-13T10:30:00Z">
            <w:rPr>
              <w:rStyle w:val="normaltextrun"/>
              <w:rFonts w:ascii="Arial" w:hAnsi="Arial"/>
              <w:sz w:val="21"/>
            </w:rPr>
          </w:rPrChange>
        </w:rPr>
        <w:t xml:space="preserve"> shall be suspended without liability where and to the extent that compliance with any such obligation would be inconsistent with the requirement upon the </w:t>
      </w:r>
      <w:r w:rsidR="00995438" w:rsidRPr="005603D2">
        <w:rPr>
          <w:rPrChange w:id="49" w:author="Tammy Meek (NESO)" w:date="2025-01-13T10:30:00Z" w16du:dateUtc="2025-01-13T10:30:00Z">
            <w:rPr>
              <w:rStyle w:val="normaltextrun"/>
              <w:rFonts w:ascii="Arial" w:hAnsi="Arial"/>
              <w:i/>
              <w:sz w:val="21"/>
            </w:rPr>
          </w:rPrChange>
        </w:rPr>
        <w:t>ISOP</w:t>
      </w:r>
      <w:r w:rsidR="00995438" w:rsidRPr="005603D2">
        <w:rPr>
          <w:rPrChange w:id="50" w:author="Tammy Meek (NESO)" w:date="2025-01-13T10:30:00Z" w16du:dateUtc="2025-01-13T10:30:00Z">
            <w:rPr>
              <w:rStyle w:val="normaltextrun"/>
              <w:rFonts w:ascii="Arial" w:hAnsi="Arial"/>
              <w:sz w:val="21"/>
            </w:rPr>
          </w:rPrChange>
        </w:rPr>
        <w:t xml:space="preserve"> to comply with a direction.</w:t>
      </w:r>
      <w:r w:rsidR="005C1E23" w:rsidRPr="005603D2">
        <w:rPr>
          <w:rStyle w:val="eop"/>
          <w:rFonts w:ascii="Arial" w:hAnsi="Arial" w:cs="Arial"/>
          <w:sz w:val="21"/>
          <w:szCs w:val="21"/>
        </w:rPr>
        <w:t> </w:t>
      </w:r>
    </w:p>
    <w:p w14:paraId="77D4A28D" w14:textId="77777777" w:rsidR="005C1E23" w:rsidRPr="005603D2" w:rsidRDefault="005C1E23" w:rsidP="005603D2">
      <w:pPr>
        <w:pStyle w:val="paragraph"/>
        <w:spacing w:before="0" w:beforeAutospacing="0" w:after="0" w:afterAutospacing="0"/>
        <w:ind w:left="1418" w:hanging="1418"/>
        <w:jc w:val="both"/>
        <w:textAlignment w:val="baseline"/>
        <w:rPr>
          <w:rFonts w:ascii="Arial" w:hAnsi="Arial" w:cs="Arial"/>
          <w:sz w:val="21"/>
          <w:szCs w:val="21"/>
        </w:rPr>
      </w:pPr>
      <w:r w:rsidRPr="005603D2">
        <w:rPr>
          <w:rStyle w:val="eop"/>
          <w:rFonts w:ascii="Arial" w:hAnsi="Arial" w:cs="Arial"/>
          <w:sz w:val="21"/>
          <w:szCs w:val="21"/>
        </w:rPr>
        <w:t> </w:t>
      </w:r>
    </w:p>
    <w:p w14:paraId="336CF7C1" w14:textId="04C40454" w:rsidR="005C1E23" w:rsidRPr="005603D2" w:rsidRDefault="006D4C63" w:rsidP="005603D2">
      <w:pPr>
        <w:pStyle w:val="paragraph"/>
        <w:spacing w:before="0" w:beforeAutospacing="0" w:after="0" w:afterAutospacing="0"/>
        <w:ind w:left="1418" w:hanging="1418"/>
        <w:jc w:val="both"/>
        <w:textAlignment w:val="baseline"/>
        <w:rPr>
          <w:rFonts w:ascii="Arial" w:hAnsi="Arial" w:cs="Arial"/>
          <w:sz w:val="21"/>
          <w:szCs w:val="21"/>
        </w:rPr>
      </w:pPr>
      <w:r w:rsidRPr="00680DF9">
        <w:rPr>
          <w:rStyle w:val="normaltextrun"/>
          <w:rFonts w:ascii="Arial" w:hAnsi="Arial" w:cs="Arial"/>
          <w:sz w:val="21"/>
          <w:szCs w:val="21"/>
        </w:rPr>
        <w:t>1.24</w:t>
      </w:r>
      <w:r w:rsidR="005C1E23" w:rsidRPr="005603D2">
        <w:rPr>
          <w:rStyle w:val="normaltextrun"/>
          <w:rFonts w:ascii="Arial" w:hAnsi="Arial" w:cs="Arial"/>
          <w:sz w:val="21"/>
          <w:szCs w:val="21"/>
        </w:rPr>
        <w:t>.6</w:t>
      </w:r>
      <w:r w:rsidR="005C1E23" w:rsidRPr="005603D2">
        <w:rPr>
          <w:rStyle w:val="tabchar"/>
          <w:rFonts w:ascii="Arial" w:hAnsi="Arial" w:cs="Arial"/>
          <w:sz w:val="21"/>
          <w:szCs w:val="21"/>
        </w:rPr>
        <w:t> </w:t>
      </w:r>
      <w:r w:rsidRPr="00680DF9">
        <w:rPr>
          <w:rStyle w:val="tabchar"/>
          <w:rFonts w:ascii="Arial" w:hAnsi="Arial" w:cs="Arial"/>
          <w:sz w:val="21"/>
          <w:szCs w:val="21"/>
        </w:rPr>
        <w:tab/>
      </w:r>
      <w:r w:rsidR="00EA02B8" w:rsidRPr="005603D2">
        <w:rPr>
          <w:rPrChange w:id="51" w:author="Tammy Meek (NESO)" w:date="2025-01-13T10:30:00Z" w16du:dateUtc="2025-01-13T10:30:00Z">
            <w:rPr>
              <w:rStyle w:val="normaltextrun"/>
              <w:rFonts w:ascii="Arial" w:hAnsi="Arial"/>
              <w:sz w:val="21"/>
            </w:rPr>
          </w:rPrChange>
        </w:rPr>
        <w:t xml:space="preserve">A </w:t>
      </w:r>
      <w:del w:id="52" w:author="Tammy Meek (NESO)" w:date="2025-01-13T10:30:00Z" w16du:dateUtc="2025-01-13T10:30:00Z">
        <w:r w:rsidR="005C1E23" w:rsidRPr="00F4688C">
          <w:rPr>
            <w:rStyle w:val="normaltextrun"/>
            <w:rFonts w:ascii="Arial" w:hAnsi="Arial" w:cs="Arial"/>
            <w:sz w:val="21"/>
            <w:szCs w:val="21"/>
          </w:rPr>
          <w:delText>User's</w:delText>
        </w:r>
      </w:del>
      <w:ins w:id="53" w:author="Tammy Meek (NESO)" w:date="2025-01-13T10:30:00Z" w16du:dateUtc="2025-01-13T10:30:00Z">
        <w:r w:rsidR="00EA02B8" w:rsidRPr="005603D2">
          <w:rPr>
            <w:rFonts w:ascii="Arial" w:hAnsi="Arial" w:cs="Arial"/>
            <w:sz w:val="21"/>
            <w:szCs w:val="21"/>
          </w:rPr>
          <w:t>Transmission Licensee's</w:t>
        </w:r>
      </w:ins>
      <w:r w:rsidR="00EA02B8" w:rsidRPr="005603D2">
        <w:rPr>
          <w:rPrChange w:id="54" w:author="Tammy Meek (NESO)" w:date="2025-01-13T10:30:00Z" w16du:dateUtc="2025-01-13T10:30:00Z">
            <w:rPr>
              <w:rStyle w:val="normaltextrun"/>
              <w:rFonts w:ascii="Arial" w:hAnsi="Arial"/>
              <w:sz w:val="21"/>
            </w:rPr>
          </w:rPrChange>
        </w:rPr>
        <w:t xml:space="preserve"> obligations under this </w:t>
      </w:r>
      <w:del w:id="55" w:author="Tammy Meek (NESO)" w:date="2025-01-13T10:30:00Z" w16du:dateUtc="2025-01-13T10:30:00Z">
        <w:r w:rsidR="005C1E23" w:rsidRPr="00F4688C">
          <w:rPr>
            <w:rStyle w:val="normaltextrun"/>
            <w:rFonts w:ascii="Arial" w:hAnsi="Arial" w:cs="Arial"/>
            <w:sz w:val="21"/>
            <w:szCs w:val="21"/>
          </w:rPr>
          <w:delText>code and any contracts made under this code</w:delText>
        </w:r>
      </w:del>
      <w:ins w:id="56" w:author="Tammy Meek (NESO)" w:date="2025-01-13T10:30:00Z" w16du:dateUtc="2025-01-13T10:30:00Z">
        <w:r w:rsidR="00EA02B8" w:rsidRPr="005603D2">
          <w:rPr>
            <w:rFonts w:ascii="Arial" w:hAnsi="Arial" w:cs="Arial"/>
            <w:sz w:val="21"/>
            <w:szCs w:val="21"/>
          </w:rPr>
          <w:t>Standard</w:t>
        </w:r>
      </w:ins>
      <w:r w:rsidR="00EA02B8" w:rsidRPr="005603D2">
        <w:rPr>
          <w:rPrChange w:id="57" w:author="Tammy Meek (NESO)" w:date="2025-01-13T10:30:00Z" w16du:dateUtc="2025-01-13T10:30:00Z">
            <w:rPr>
              <w:rStyle w:val="normaltextrun"/>
              <w:rFonts w:ascii="Arial" w:hAnsi="Arial"/>
              <w:sz w:val="21"/>
            </w:rPr>
          </w:rPrChange>
        </w:rPr>
        <w:t xml:space="preserve"> shall be suspended without liability where and to the extent that the </w:t>
      </w:r>
      <w:del w:id="58" w:author="Tammy Meek (NESO)" w:date="2025-01-13T10:30:00Z" w16du:dateUtc="2025-01-13T10:30:00Z">
        <w:r w:rsidR="005C1E23" w:rsidRPr="00F4688C">
          <w:rPr>
            <w:rStyle w:val="normaltextrun"/>
            <w:rFonts w:ascii="Arial" w:hAnsi="Arial" w:cs="Arial"/>
            <w:sz w:val="21"/>
            <w:szCs w:val="21"/>
          </w:rPr>
          <w:delText>User</w:delText>
        </w:r>
      </w:del>
      <w:ins w:id="59" w:author="Tammy Meek (NESO)" w:date="2025-01-13T10:30:00Z" w16du:dateUtc="2025-01-13T10:30:00Z">
        <w:r w:rsidR="00EA02B8" w:rsidRPr="005603D2">
          <w:rPr>
            <w:rFonts w:ascii="Arial" w:hAnsi="Arial" w:cs="Arial"/>
            <w:sz w:val="21"/>
            <w:szCs w:val="21"/>
          </w:rPr>
          <w:t>Transmission Licensee</w:t>
        </w:r>
      </w:ins>
      <w:r w:rsidR="00EA02B8" w:rsidRPr="005603D2">
        <w:rPr>
          <w:rPrChange w:id="60" w:author="Tammy Meek (NESO)" w:date="2025-01-13T10:30:00Z" w16du:dateUtc="2025-01-13T10:30:00Z">
            <w:rPr>
              <w:rStyle w:val="normaltextrun"/>
              <w:rFonts w:ascii="Arial" w:hAnsi="Arial"/>
              <w:sz w:val="21"/>
            </w:rPr>
          </w:rPrChange>
        </w:rPr>
        <w:t xml:space="preserve"> is unable to comply with any such obligation as a result of any action taken, or not taken, by the </w:t>
      </w:r>
      <w:r w:rsidR="00EA02B8" w:rsidRPr="005603D2">
        <w:rPr>
          <w:rPrChange w:id="61" w:author="Tammy Meek (NESO)" w:date="2025-01-13T10:30:00Z" w16du:dateUtc="2025-01-13T10:30:00Z">
            <w:rPr>
              <w:rStyle w:val="normaltextrun"/>
              <w:rFonts w:ascii="Arial" w:hAnsi="Arial"/>
              <w:i/>
              <w:sz w:val="21"/>
            </w:rPr>
          </w:rPrChange>
        </w:rPr>
        <w:t>ISOP</w:t>
      </w:r>
      <w:r w:rsidR="00EA02B8" w:rsidRPr="005603D2">
        <w:rPr>
          <w:rPrChange w:id="62" w:author="Tammy Meek (NESO)" w:date="2025-01-13T10:30:00Z" w16du:dateUtc="2025-01-13T10:30:00Z">
            <w:rPr>
              <w:rStyle w:val="normaltextrun"/>
              <w:rFonts w:ascii="Arial" w:hAnsi="Arial"/>
              <w:sz w:val="21"/>
            </w:rPr>
          </w:rPrChange>
        </w:rPr>
        <w:t xml:space="preserve"> to comply with a direction</w:t>
      </w:r>
      <w:r w:rsidR="005C1E23" w:rsidRPr="005603D2">
        <w:rPr>
          <w:rStyle w:val="normaltextrun"/>
          <w:rFonts w:ascii="Arial" w:hAnsi="Arial" w:cs="Arial"/>
          <w:sz w:val="21"/>
          <w:szCs w:val="21"/>
        </w:rPr>
        <w:t>.</w:t>
      </w:r>
      <w:r w:rsidR="005C1E23" w:rsidRPr="005603D2">
        <w:rPr>
          <w:rStyle w:val="eop"/>
          <w:rFonts w:ascii="Arial" w:hAnsi="Arial" w:cs="Arial"/>
          <w:sz w:val="21"/>
          <w:szCs w:val="21"/>
        </w:rPr>
        <w:t> </w:t>
      </w:r>
    </w:p>
    <w:p w14:paraId="76697CC1" w14:textId="77777777" w:rsidR="005C1E23" w:rsidRPr="005603D2" w:rsidRDefault="005C1E23" w:rsidP="005603D2">
      <w:pPr>
        <w:pStyle w:val="paragraph"/>
        <w:spacing w:before="0" w:beforeAutospacing="0" w:after="0" w:afterAutospacing="0"/>
        <w:ind w:left="1418" w:hanging="1418"/>
        <w:jc w:val="both"/>
        <w:textAlignment w:val="baseline"/>
        <w:rPr>
          <w:rFonts w:ascii="Arial" w:hAnsi="Arial" w:cs="Arial"/>
          <w:sz w:val="21"/>
          <w:szCs w:val="21"/>
        </w:rPr>
      </w:pPr>
      <w:r w:rsidRPr="005603D2">
        <w:rPr>
          <w:rStyle w:val="eop"/>
          <w:rFonts w:ascii="Arial" w:hAnsi="Arial" w:cs="Arial"/>
          <w:sz w:val="21"/>
          <w:szCs w:val="21"/>
        </w:rPr>
        <w:t> </w:t>
      </w:r>
    </w:p>
    <w:p w14:paraId="47E3E98E" w14:textId="246CD273" w:rsidR="005C1E23" w:rsidRPr="00680DF9" w:rsidRDefault="006D4C63">
      <w:pPr>
        <w:pStyle w:val="paragraph"/>
        <w:spacing w:before="0" w:beforeAutospacing="0" w:after="0" w:afterAutospacing="0"/>
        <w:ind w:left="1418" w:hanging="1418"/>
        <w:jc w:val="both"/>
        <w:textAlignment w:val="baseline"/>
        <w:rPr>
          <w:rStyle w:val="normaltextrun"/>
          <w:rPrChange w:id="63" w:author="Tammy Meek (NESO)" w:date="2025-01-13T10:30:00Z" w16du:dateUtc="2025-01-13T10:30:00Z">
            <w:rPr>
              <w:rFonts w:ascii="Arial" w:hAnsi="Arial"/>
              <w:sz w:val="21"/>
            </w:rPr>
          </w:rPrChange>
        </w:rPr>
      </w:pPr>
      <w:r w:rsidRPr="00680DF9">
        <w:rPr>
          <w:rStyle w:val="normaltextrun"/>
          <w:rFonts w:ascii="Arial" w:hAnsi="Arial" w:cs="Arial"/>
          <w:sz w:val="21"/>
          <w:szCs w:val="21"/>
        </w:rPr>
        <w:t>1.24</w:t>
      </w:r>
      <w:r w:rsidR="005C1E23" w:rsidRPr="005603D2">
        <w:rPr>
          <w:rStyle w:val="normaltextrun"/>
          <w:rFonts w:ascii="Arial" w:hAnsi="Arial" w:cs="Arial"/>
          <w:sz w:val="21"/>
          <w:szCs w:val="21"/>
        </w:rPr>
        <w:t>.7</w:t>
      </w:r>
      <w:r w:rsidR="005C1E23" w:rsidRPr="005603D2">
        <w:rPr>
          <w:rStyle w:val="tabchar"/>
          <w:rFonts w:ascii="Arial" w:hAnsi="Arial" w:cs="Arial"/>
          <w:sz w:val="21"/>
          <w:szCs w:val="21"/>
        </w:rPr>
        <w:t> </w:t>
      </w:r>
      <w:r w:rsidR="00F96A3B" w:rsidRPr="00680DF9">
        <w:rPr>
          <w:rStyle w:val="tabchar"/>
          <w:rFonts w:ascii="Arial" w:hAnsi="Arial" w:cs="Arial"/>
          <w:sz w:val="21"/>
          <w:szCs w:val="21"/>
        </w:rPr>
        <w:tab/>
      </w:r>
      <w:r w:rsidR="005C0C2B" w:rsidRPr="00680DF9">
        <w:rPr>
          <w:rStyle w:val="tabchar"/>
          <w:rPrChange w:id="64" w:author="Tammy Meek (NESO)" w:date="2025-01-13T10:30:00Z" w16du:dateUtc="2025-01-13T10:30:00Z">
            <w:rPr>
              <w:rStyle w:val="normaltextrun"/>
              <w:rFonts w:ascii="Arial" w:hAnsi="Arial"/>
              <w:sz w:val="21"/>
            </w:rPr>
          </w:rPrChange>
        </w:rPr>
        <w:t>T</w:t>
      </w:r>
      <w:r w:rsidR="005C0C2B" w:rsidRPr="005603D2">
        <w:rPr>
          <w:rPrChange w:id="65" w:author="Tammy Meek (NESO)" w:date="2025-01-13T10:30:00Z" w16du:dateUtc="2025-01-13T10:30:00Z">
            <w:rPr>
              <w:rStyle w:val="normaltextrun"/>
              <w:rFonts w:ascii="Arial" w:hAnsi="Arial"/>
              <w:sz w:val="21"/>
            </w:rPr>
          </w:rPrChange>
        </w:rPr>
        <w:t xml:space="preserve">he Secretary of State may at any time amend or revoke any direction issued to the </w:t>
      </w:r>
      <w:r w:rsidR="005C0C2B" w:rsidRPr="005603D2">
        <w:rPr>
          <w:rPrChange w:id="66" w:author="Tammy Meek (NESO)" w:date="2025-01-13T10:30:00Z" w16du:dateUtc="2025-01-13T10:30:00Z">
            <w:rPr>
              <w:rStyle w:val="normaltextrun"/>
              <w:rFonts w:ascii="Arial" w:hAnsi="Arial"/>
              <w:i/>
              <w:sz w:val="21"/>
            </w:rPr>
          </w:rPrChange>
        </w:rPr>
        <w:t>ISOP</w:t>
      </w:r>
      <w:r w:rsidR="005C0C2B" w:rsidRPr="005603D2">
        <w:rPr>
          <w:rPrChange w:id="67" w:author="Tammy Meek (NESO)" w:date="2025-01-13T10:30:00Z" w16du:dateUtc="2025-01-13T10:30:00Z">
            <w:rPr>
              <w:rStyle w:val="normaltextrun"/>
              <w:rFonts w:ascii="Arial" w:hAnsi="Arial"/>
              <w:sz w:val="21"/>
            </w:rPr>
          </w:rPrChange>
        </w:rPr>
        <w:t xml:space="preserve"> as referred to in condition B4 of the </w:t>
      </w:r>
      <w:del w:id="68" w:author="Tammy Meek (NESO)" w:date="2025-01-13T10:30:00Z" w16du:dateUtc="2025-01-13T10:30:00Z">
        <w:r w:rsidR="00362AAE" w:rsidRPr="00362AAE">
          <w:rPr>
            <w:rStyle w:val="normaltextrun"/>
            <w:rFonts w:ascii="Arial" w:hAnsi="Arial" w:cs="Arial"/>
            <w:i/>
            <w:iCs/>
            <w:sz w:val="21"/>
            <w:szCs w:val="21"/>
          </w:rPr>
          <w:delText>ISOP</w:delText>
        </w:r>
        <w:r w:rsidR="005C1E23" w:rsidRPr="00F4688C">
          <w:rPr>
            <w:rStyle w:val="normaltextrun"/>
            <w:rFonts w:ascii="Arial" w:hAnsi="Arial" w:cs="Arial" w:hint="eastAsia"/>
            <w:sz w:val="21"/>
            <w:szCs w:val="21"/>
          </w:rPr>
          <w:delText>’</w:delText>
        </w:r>
        <w:r w:rsidR="005C1E23" w:rsidRPr="00F4688C">
          <w:rPr>
            <w:rStyle w:val="normaltextrun"/>
            <w:rFonts w:ascii="Arial" w:hAnsi="Arial" w:cs="Arial"/>
            <w:sz w:val="21"/>
            <w:szCs w:val="21"/>
          </w:rPr>
          <w:delText xml:space="preserve">s </w:delText>
        </w:r>
      </w:del>
      <w:r w:rsidR="005C0C2B" w:rsidRPr="005603D2">
        <w:rPr>
          <w:rPrChange w:id="69" w:author="Tammy Meek (NESO)" w:date="2025-01-13T10:30:00Z" w16du:dateUtc="2025-01-13T10:30:00Z">
            <w:rPr>
              <w:rStyle w:val="normaltextrun"/>
              <w:rFonts w:ascii="Arial" w:hAnsi="Arial"/>
              <w:i/>
              <w:sz w:val="21"/>
            </w:rPr>
          </w:rPrChange>
        </w:rPr>
        <w:t>ESO Licence</w:t>
      </w:r>
      <w:del w:id="70" w:author="Tammy Meek (NESO)" w:date="2025-01-13T10:30:00Z" w16du:dateUtc="2025-01-13T10:30:00Z">
        <w:r w:rsidR="005C1E23" w:rsidRPr="00F4688C">
          <w:rPr>
            <w:rStyle w:val="normaltextrun"/>
            <w:rFonts w:ascii="Arial" w:hAnsi="Arial" w:cs="Arial"/>
            <w:sz w:val="21"/>
            <w:szCs w:val="21"/>
          </w:rPr>
          <w:delText xml:space="preserve"> (and in condition B4 of </w:delText>
        </w:r>
        <w:r w:rsidR="004B346F">
          <w:rPr>
            <w:rStyle w:val="normaltextrun"/>
            <w:rFonts w:ascii="Arial" w:hAnsi="Arial" w:cs="Arial"/>
            <w:sz w:val="21"/>
            <w:szCs w:val="21"/>
          </w:rPr>
          <w:delText xml:space="preserve">the </w:delText>
        </w:r>
        <w:r w:rsidR="00362AAE" w:rsidRPr="00362AAE">
          <w:rPr>
            <w:rStyle w:val="normaltextrun"/>
            <w:rFonts w:ascii="Arial" w:hAnsi="Arial" w:cs="Arial"/>
            <w:i/>
            <w:iCs/>
            <w:sz w:val="21"/>
            <w:szCs w:val="21"/>
          </w:rPr>
          <w:delText>ISOP</w:delText>
        </w:r>
        <w:r w:rsidR="005C1E23" w:rsidRPr="00F4688C">
          <w:rPr>
            <w:rStyle w:val="normaltextrun"/>
            <w:rFonts w:ascii="Arial" w:hAnsi="Arial" w:cs="Arial" w:hint="eastAsia"/>
            <w:sz w:val="21"/>
            <w:szCs w:val="21"/>
          </w:rPr>
          <w:delText>’</w:delText>
        </w:r>
        <w:r w:rsidR="005C1E23" w:rsidRPr="00F4688C">
          <w:rPr>
            <w:rStyle w:val="normaltextrun"/>
            <w:rFonts w:ascii="Arial" w:hAnsi="Arial" w:cs="Arial"/>
            <w:sz w:val="21"/>
            <w:szCs w:val="21"/>
          </w:rPr>
          <w:delText xml:space="preserve">s </w:delText>
        </w:r>
        <w:r w:rsidR="007622B6" w:rsidRPr="007622B6">
          <w:rPr>
            <w:rStyle w:val="normaltextrun"/>
            <w:rFonts w:ascii="Arial" w:hAnsi="Arial" w:cs="Arial"/>
            <w:i/>
            <w:iCs/>
            <w:sz w:val="21"/>
            <w:szCs w:val="21"/>
          </w:rPr>
          <w:delText>GSP Licence</w:delText>
        </w:r>
        <w:r w:rsidR="005C1E23" w:rsidRPr="00F4688C">
          <w:rPr>
            <w:rStyle w:val="normaltextrun"/>
            <w:rFonts w:ascii="Arial" w:hAnsi="Arial" w:cs="Arial"/>
            <w:sz w:val="21"/>
            <w:szCs w:val="21"/>
          </w:rPr>
          <w:delText>)</w:delText>
        </w:r>
      </w:del>
      <w:ins w:id="71" w:author="Tammy Meek (NESO)" w:date="2025-01-13T10:30:00Z" w16du:dateUtc="2025-01-13T10:30:00Z">
        <w:r w:rsidR="005C1E23" w:rsidRPr="005603D2">
          <w:rPr>
            <w:rStyle w:val="normaltextrun"/>
            <w:rFonts w:ascii="Arial" w:hAnsi="Arial" w:cs="Arial"/>
            <w:sz w:val="21"/>
            <w:szCs w:val="21"/>
          </w:rPr>
          <w:t>)</w:t>
        </w:r>
        <w:r w:rsidR="00D6622E" w:rsidRPr="00680DF9">
          <w:rPr>
            <w:rStyle w:val="normaltextrun"/>
            <w:rFonts w:ascii="Arial" w:hAnsi="Arial" w:cs="Arial"/>
            <w:sz w:val="21"/>
            <w:szCs w:val="21"/>
          </w:rPr>
          <w:t>.</w:t>
        </w:r>
      </w:ins>
    </w:p>
    <w:p w14:paraId="275F0A78" w14:textId="77777777" w:rsidR="001E0AE7" w:rsidRPr="00680DF9" w:rsidRDefault="001E0AE7">
      <w:pPr>
        <w:pStyle w:val="paragraph"/>
        <w:spacing w:before="0" w:beforeAutospacing="0" w:after="0" w:afterAutospacing="0"/>
        <w:ind w:left="1418" w:hanging="1418"/>
        <w:jc w:val="both"/>
        <w:textAlignment w:val="baseline"/>
        <w:rPr>
          <w:ins w:id="72" w:author="Tammy Meek (NESO)" w:date="2025-01-13T10:30:00Z" w16du:dateUtc="2025-01-13T10:30:00Z"/>
          <w:rStyle w:val="normaltextrun"/>
          <w:rFonts w:ascii="Arial" w:hAnsi="Arial" w:cs="Arial"/>
          <w:sz w:val="21"/>
          <w:szCs w:val="21"/>
        </w:rPr>
      </w:pPr>
    </w:p>
    <w:p w14:paraId="6D572D4A" w14:textId="22042F37" w:rsidR="005C0C2B" w:rsidRPr="005603D2" w:rsidRDefault="005C0C2B" w:rsidP="005603D2">
      <w:pPr>
        <w:pStyle w:val="paragraph"/>
        <w:spacing w:before="0" w:beforeAutospacing="0" w:after="0" w:afterAutospacing="0"/>
        <w:ind w:left="1418" w:hanging="1418"/>
        <w:jc w:val="both"/>
        <w:textAlignment w:val="baseline"/>
        <w:rPr>
          <w:ins w:id="73" w:author="Tammy Meek (NESO)" w:date="2025-01-13T10:30:00Z" w16du:dateUtc="2025-01-13T10:30:00Z"/>
          <w:rFonts w:ascii="Arial" w:hAnsi="Arial" w:cs="Arial"/>
          <w:sz w:val="21"/>
          <w:szCs w:val="21"/>
        </w:rPr>
      </w:pPr>
      <w:ins w:id="74" w:author="Tammy Meek (NESO)" w:date="2025-01-13T10:30:00Z" w16du:dateUtc="2025-01-13T10:30:00Z">
        <w:r w:rsidRPr="00680DF9">
          <w:rPr>
            <w:rStyle w:val="normaltextrun"/>
            <w:rFonts w:ascii="Arial" w:hAnsi="Arial" w:cs="Arial"/>
            <w:sz w:val="21"/>
            <w:szCs w:val="21"/>
          </w:rPr>
          <w:t>1.24.8</w:t>
        </w:r>
        <w:r w:rsidRPr="00680DF9">
          <w:rPr>
            <w:rStyle w:val="normaltextrun"/>
            <w:rFonts w:ascii="Arial" w:hAnsi="Arial" w:cs="Arial"/>
            <w:sz w:val="21"/>
            <w:szCs w:val="21"/>
          </w:rPr>
          <w:tab/>
        </w:r>
        <w:r w:rsidR="001E0AE7" w:rsidRPr="005603D2">
          <w:rPr>
            <w:rFonts w:ascii="Arial" w:hAnsi="Arial" w:cs="Arial"/>
            <w:sz w:val="21"/>
            <w:szCs w:val="21"/>
          </w:rPr>
          <w:t>For the purposes of this paragraph 1.24: “User” means a Transmission Licensee other than the ISOP</w:t>
        </w:r>
        <w:r w:rsidR="00D6622E" w:rsidRPr="00680DF9">
          <w:rPr>
            <w:rFonts w:ascii="Arial" w:hAnsi="Arial" w:cs="Arial"/>
            <w:sz w:val="21"/>
            <w:szCs w:val="21"/>
          </w:rPr>
          <w:t>.</w:t>
        </w:r>
      </w:ins>
    </w:p>
    <w:p w14:paraId="60C5B376" w14:textId="77777777" w:rsidR="005C1E23" w:rsidRPr="005603D2" w:rsidRDefault="005C1E23">
      <w:pPr>
        <w:widowControl/>
        <w:rPr>
          <w:rFonts w:ascii="Arial" w:hAnsi="Arial"/>
          <w:sz w:val="21"/>
          <w:rPrChange w:id="75" w:author="Tammy Meek (NESO)" w:date="2025-01-13T10:30:00Z" w16du:dateUtc="2025-01-13T10:30:00Z">
            <w:rPr>
              <w:sz w:val="24"/>
            </w:rPr>
          </w:rPrChange>
        </w:rPr>
      </w:pPr>
    </w:p>
    <w:p w14:paraId="273F9F98" w14:textId="59BC6EF2" w:rsidR="00791FB4" w:rsidRPr="005603D2" w:rsidRDefault="004B346F" w:rsidP="005603D2">
      <w:pPr>
        <w:pStyle w:val="paragraph"/>
        <w:spacing w:before="0" w:beforeAutospacing="0" w:after="0" w:afterAutospacing="0"/>
        <w:jc w:val="both"/>
        <w:textAlignment w:val="baseline"/>
        <w:rPr>
          <w:rStyle w:val="eop"/>
          <w:rFonts w:ascii="Arial" w:hAnsi="Arial" w:cs="Arial"/>
          <w:sz w:val="21"/>
          <w:szCs w:val="21"/>
        </w:rPr>
      </w:pPr>
      <w:r w:rsidRPr="00680DF9">
        <w:rPr>
          <w:rStyle w:val="normaltextrun"/>
          <w:rFonts w:ascii="Arial" w:hAnsi="Arial" w:cs="Arial"/>
          <w:sz w:val="21"/>
          <w:szCs w:val="21"/>
        </w:rPr>
        <w:t>1.25</w:t>
      </w:r>
      <w:r w:rsidR="00791FB4" w:rsidRPr="005603D2">
        <w:rPr>
          <w:rStyle w:val="tabchar"/>
          <w:rFonts w:ascii="Arial" w:hAnsi="Arial" w:cs="Arial"/>
          <w:sz w:val="21"/>
          <w:szCs w:val="21"/>
        </w:rPr>
        <w:tab/>
      </w:r>
      <w:r w:rsidR="00791FB4" w:rsidRPr="005603D2">
        <w:rPr>
          <w:rStyle w:val="tabchar"/>
          <w:rFonts w:ascii="Arial" w:hAnsi="Arial" w:cs="Arial"/>
          <w:sz w:val="21"/>
          <w:szCs w:val="21"/>
        </w:rPr>
        <w:tab/>
      </w:r>
      <w:r w:rsidR="00791FB4" w:rsidRPr="005603D2">
        <w:rPr>
          <w:rStyle w:val="normaltextrun"/>
          <w:rFonts w:ascii="Arial" w:hAnsi="Arial" w:cs="Arial"/>
          <w:b/>
          <w:bCs/>
          <w:sz w:val="21"/>
          <w:szCs w:val="21"/>
          <w:u w:val="single"/>
        </w:rPr>
        <w:t>ADVISORY AND INFORMATION REQUESTS</w:t>
      </w:r>
      <w:r w:rsidR="00791FB4" w:rsidRPr="005603D2">
        <w:rPr>
          <w:rStyle w:val="eop"/>
          <w:rFonts w:ascii="Arial" w:hAnsi="Arial" w:cs="Arial"/>
          <w:sz w:val="21"/>
          <w:szCs w:val="21"/>
        </w:rPr>
        <w:t> </w:t>
      </w:r>
    </w:p>
    <w:p w14:paraId="2FAAE088" w14:textId="77777777" w:rsidR="00791FB4" w:rsidRPr="005603D2" w:rsidRDefault="00791FB4" w:rsidP="005603D2">
      <w:pPr>
        <w:pStyle w:val="paragraph"/>
        <w:spacing w:before="0" w:beforeAutospacing="0" w:after="0" w:afterAutospacing="0"/>
        <w:jc w:val="both"/>
        <w:textAlignment w:val="baseline"/>
        <w:rPr>
          <w:rFonts w:ascii="Arial" w:hAnsi="Arial" w:cs="Arial"/>
          <w:sz w:val="21"/>
          <w:szCs w:val="21"/>
        </w:rPr>
      </w:pPr>
    </w:p>
    <w:p w14:paraId="4EDA63E8" w14:textId="062D35CE" w:rsidR="00791FB4" w:rsidRPr="005603D2" w:rsidRDefault="004B346F" w:rsidP="005603D2">
      <w:pPr>
        <w:pStyle w:val="paragraph"/>
        <w:spacing w:before="0" w:beforeAutospacing="0" w:after="0" w:afterAutospacing="0"/>
        <w:ind w:left="1440" w:hanging="1440"/>
        <w:jc w:val="both"/>
        <w:textAlignment w:val="baseline"/>
        <w:rPr>
          <w:rStyle w:val="eop"/>
          <w:rFonts w:ascii="Arial" w:hAnsi="Arial" w:cs="Arial"/>
          <w:sz w:val="21"/>
          <w:szCs w:val="21"/>
        </w:rPr>
      </w:pPr>
      <w:r w:rsidRPr="00680DF9">
        <w:rPr>
          <w:rStyle w:val="normaltextrun"/>
          <w:rFonts w:ascii="Arial" w:hAnsi="Arial" w:cs="Arial"/>
          <w:sz w:val="21"/>
          <w:szCs w:val="21"/>
        </w:rPr>
        <w:t>1.25</w:t>
      </w:r>
      <w:r w:rsidR="00791FB4" w:rsidRPr="005603D2">
        <w:rPr>
          <w:rStyle w:val="normaltextrun"/>
          <w:rFonts w:ascii="Arial" w:hAnsi="Arial" w:cs="Arial"/>
          <w:sz w:val="21"/>
          <w:szCs w:val="21"/>
        </w:rPr>
        <w:t>.1</w:t>
      </w:r>
      <w:r w:rsidR="00791FB4" w:rsidRPr="005603D2">
        <w:rPr>
          <w:rStyle w:val="tabchar"/>
          <w:rFonts w:ascii="Arial" w:hAnsi="Arial" w:cs="Arial"/>
          <w:sz w:val="21"/>
          <w:szCs w:val="21"/>
        </w:rPr>
        <w:tab/>
      </w:r>
      <w:r w:rsidR="00227075" w:rsidRPr="00680DF9">
        <w:rPr>
          <w:rStyle w:val="tabchar"/>
          <w:rFonts w:ascii="Arial" w:hAnsi="Arial" w:cs="Arial"/>
          <w:sz w:val="21"/>
          <w:szCs w:val="21"/>
        </w:rPr>
        <w:t>T</w:t>
      </w:r>
      <w:r w:rsidRPr="005603D2">
        <w:rPr>
          <w:rStyle w:val="normaltextrun"/>
          <w:rFonts w:ascii="Arial" w:hAnsi="Arial" w:cs="Arial"/>
          <w:sz w:val="21"/>
          <w:szCs w:val="21"/>
        </w:rPr>
        <w:t xml:space="preserve">he </w:t>
      </w:r>
      <w:r w:rsidR="00362AAE" w:rsidRPr="00680DF9">
        <w:rPr>
          <w:rStyle w:val="normaltextrun"/>
          <w:rFonts w:ascii="Arial" w:hAnsi="Arial" w:cs="Arial"/>
          <w:i/>
          <w:iCs/>
          <w:sz w:val="21"/>
          <w:szCs w:val="21"/>
        </w:rPr>
        <w:t>ISOP</w:t>
      </w:r>
      <w:r w:rsidR="00791FB4" w:rsidRPr="005603D2">
        <w:rPr>
          <w:rStyle w:val="normaltextrun"/>
          <w:rFonts w:ascii="Arial" w:hAnsi="Arial" w:cs="Arial"/>
          <w:sz w:val="21"/>
          <w:szCs w:val="21"/>
        </w:rPr>
        <w:t xml:space="preserve"> is required to provide advice, analysis or information to the Authority or to a Minister of the Crown when requested in accordance with section 171 of the Energy Act 2023 and condition D1 of the </w:t>
      </w:r>
      <w:r w:rsidR="00362AAE" w:rsidRPr="00680DF9">
        <w:rPr>
          <w:rStyle w:val="normaltextrun"/>
          <w:rFonts w:ascii="Arial" w:hAnsi="Arial" w:cs="Arial"/>
          <w:i/>
          <w:iCs/>
          <w:sz w:val="21"/>
          <w:szCs w:val="21"/>
        </w:rPr>
        <w:t xml:space="preserve">ESO </w:t>
      </w:r>
      <w:del w:id="76" w:author="Tammy Meek (NESO)" w:date="2025-01-13T10:30:00Z" w16du:dateUtc="2025-01-13T10:30:00Z">
        <w:r w:rsidR="00362AAE" w:rsidRPr="00362AAE">
          <w:rPr>
            <w:rStyle w:val="normaltextrun"/>
            <w:rFonts w:ascii="Arial" w:hAnsi="Arial" w:cs="Arial"/>
            <w:i/>
            <w:iCs/>
            <w:sz w:val="21"/>
            <w:szCs w:val="21"/>
          </w:rPr>
          <w:delText>Licence</w:delText>
        </w:r>
      </w:del>
      <w:ins w:id="77" w:author="Tammy Meek (NESO)" w:date="2025-01-13T10:30:00Z" w16du:dateUtc="2025-01-13T10:30:00Z">
        <w:r w:rsidR="001A4B14" w:rsidRPr="00680DF9">
          <w:rPr>
            <w:rStyle w:val="normaltextrun"/>
            <w:rFonts w:ascii="Arial" w:hAnsi="Arial" w:cs="Arial"/>
            <w:i/>
            <w:iCs/>
            <w:sz w:val="21"/>
            <w:szCs w:val="21"/>
          </w:rPr>
          <w:t>l</w:t>
        </w:r>
        <w:r w:rsidR="00362AAE" w:rsidRPr="00680DF9">
          <w:rPr>
            <w:rStyle w:val="normaltextrun"/>
            <w:rFonts w:ascii="Arial" w:hAnsi="Arial" w:cs="Arial"/>
            <w:i/>
            <w:iCs/>
            <w:sz w:val="21"/>
            <w:szCs w:val="21"/>
          </w:rPr>
          <w:t>icence</w:t>
        </w:r>
      </w:ins>
      <w:r w:rsidR="00791FB4" w:rsidRPr="005603D2">
        <w:rPr>
          <w:rStyle w:val="normaltextrun"/>
          <w:rFonts w:ascii="Arial" w:hAnsi="Arial" w:cs="Arial"/>
          <w:sz w:val="21"/>
          <w:szCs w:val="21"/>
        </w:rPr>
        <w:t xml:space="preserve"> and </w:t>
      </w:r>
      <w:r w:rsidR="007622B6" w:rsidRPr="00680DF9">
        <w:rPr>
          <w:rStyle w:val="normaltextrun"/>
          <w:rFonts w:ascii="Arial" w:hAnsi="Arial" w:cs="Arial"/>
          <w:i/>
          <w:iCs/>
          <w:sz w:val="21"/>
          <w:szCs w:val="21"/>
        </w:rPr>
        <w:t xml:space="preserve">GSP </w:t>
      </w:r>
      <w:del w:id="78" w:author="Tammy Meek (NESO)" w:date="2025-01-13T10:30:00Z" w16du:dateUtc="2025-01-13T10:30:00Z">
        <w:r w:rsidR="007622B6" w:rsidRPr="007622B6">
          <w:rPr>
            <w:rStyle w:val="normaltextrun"/>
            <w:rFonts w:ascii="Arial" w:hAnsi="Arial" w:cs="Arial"/>
            <w:i/>
            <w:iCs/>
            <w:sz w:val="21"/>
            <w:szCs w:val="21"/>
          </w:rPr>
          <w:delText>Licence</w:delText>
        </w:r>
      </w:del>
      <w:ins w:id="79" w:author="Tammy Meek (NESO)" w:date="2025-01-13T10:30:00Z" w16du:dateUtc="2025-01-13T10:30:00Z">
        <w:r w:rsidR="001A4B14" w:rsidRPr="00680DF9">
          <w:rPr>
            <w:rStyle w:val="normaltextrun"/>
            <w:rFonts w:ascii="Arial" w:hAnsi="Arial" w:cs="Arial"/>
            <w:i/>
            <w:iCs/>
            <w:sz w:val="21"/>
            <w:szCs w:val="21"/>
          </w:rPr>
          <w:t>l</w:t>
        </w:r>
        <w:r w:rsidR="007622B6" w:rsidRPr="00680DF9">
          <w:rPr>
            <w:rStyle w:val="normaltextrun"/>
            <w:rFonts w:ascii="Arial" w:hAnsi="Arial" w:cs="Arial"/>
            <w:i/>
            <w:iCs/>
            <w:sz w:val="21"/>
            <w:szCs w:val="21"/>
          </w:rPr>
          <w:t>icence</w:t>
        </w:r>
      </w:ins>
      <w:r w:rsidR="00791FB4" w:rsidRPr="005603D2">
        <w:rPr>
          <w:rStyle w:val="normaltextrun"/>
          <w:rFonts w:ascii="Arial" w:hAnsi="Arial" w:cs="Arial"/>
          <w:sz w:val="21"/>
          <w:szCs w:val="21"/>
        </w:rPr>
        <w:t>.</w:t>
      </w:r>
      <w:r w:rsidR="00791FB4" w:rsidRPr="005603D2">
        <w:rPr>
          <w:rStyle w:val="eop"/>
          <w:rFonts w:ascii="Arial" w:hAnsi="Arial" w:cs="Arial"/>
          <w:sz w:val="21"/>
          <w:szCs w:val="21"/>
        </w:rPr>
        <w:t> </w:t>
      </w:r>
    </w:p>
    <w:p w14:paraId="39D55C61" w14:textId="77777777" w:rsidR="00791FB4" w:rsidRPr="005603D2" w:rsidRDefault="00791FB4" w:rsidP="005603D2">
      <w:pPr>
        <w:pStyle w:val="paragraph"/>
        <w:spacing w:before="0" w:beforeAutospacing="0" w:after="0" w:afterAutospacing="0"/>
        <w:ind w:left="1440" w:hanging="1440"/>
        <w:jc w:val="both"/>
        <w:textAlignment w:val="baseline"/>
        <w:rPr>
          <w:rFonts w:ascii="Arial" w:hAnsi="Arial" w:cs="Arial"/>
          <w:sz w:val="21"/>
          <w:szCs w:val="21"/>
        </w:rPr>
      </w:pPr>
    </w:p>
    <w:p w14:paraId="5D29AF7E" w14:textId="118940E0" w:rsidR="00E434F8" w:rsidRDefault="004B346F">
      <w:pPr>
        <w:pStyle w:val="paragraph"/>
        <w:spacing w:before="0" w:beforeAutospacing="0" w:after="0" w:afterAutospacing="0"/>
        <w:ind w:left="1440" w:hanging="1440"/>
        <w:jc w:val="both"/>
        <w:textAlignment w:val="baseline"/>
        <w:rPr>
          <w:rPrChange w:id="80" w:author="Tammy Meek (NESO)" w:date="2025-01-13T10:30:00Z" w16du:dateUtc="2025-01-13T10:30:00Z">
            <w:rPr>
              <w:rStyle w:val="normaltextrun"/>
              <w:rFonts w:ascii="Arial" w:hAnsi="Arial"/>
              <w:sz w:val="21"/>
            </w:rPr>
          </w:rPrChange>
        </w:rPr>
      </w:pPr>
      <w:r w:rsidRPr="00680DF9">
        <w:rPr>
          <w:rStyle w:val="normaltextrun"/>
          <w:rFonts w:ascii="Arial" w:hAnsi="Arial" w:cs="Arial"/>
          <w:sz w:val="21"/>
          <w:szCs w:val="21"/>
        </w:rPr>
        <w:t>1.25</w:t>
      </w:r>
      <w:r w:rsidR="00791FB4" w:rsidRPr="005603D2">
        <w:rPr>
          <w:rStyle w:val="normaltextrun"/>
          <w:rFonts w:ascii="Arial" w:hAnsi="Arial" w:cs="Arial"/>
          <w:sz w:val="21"/>
          <w:szCs w:val="21"/>
        </w:rPr>
        <w:t>.2</w:t>
      </w:r>
      <w:r w:rsidR="00791FB4" w:rsidRPr="005603D2">
        <w:rPr>
          <w:rStyle w:val="tabchar"/>
          <w:rFonts w:ascii="Arial" w:hAnsi="Arial" w:cs="Arial"/>
          <w:sz w:val="21"/>
          <w:szCs w:val="21"/>
        </w:rPr>
        <w:tab/>
      </w:r>
      <w:r w:rsidR="008632C6" w:rsidRPr="005603D2">
        <w:rPr>
          <w:rPrChange w:id="81" w:author="Tammy Meek (NESO)" w:date="2025-01-13T10:30:00Z" w16du:dateUtc="2025-01-13T10:30:00Z">
            <w:rPr>
              <w:rStyle w:val="normaltextrun"/>
              <w:rFonts w:ascii="Arial" w:hAnsi="Arial"/>
              <w:sz w:val="21"/>
            </w:rPr>
          </w:rPrChange>
        </w:rPr>
        <w:t xml:space="preserve">The </w:t>
      </w:r>
      <w:r w:rsidR="008632C6" w:rsidRPr="005603D2">
        <w:rPr>
          <w:rPrChange w:id="82" w:author="Tammy Meek (NESO)" w:date="2025-01-13T10:30:00Z" w16du:dateUtc="2025-01-13T10:30:00Z">
            <w:rPr>
              <w:rStyle w:val="normaltextrun"/>
              <w:rFonts w:ascii="Arial" w:hAnsi="Arial"/>
              <w:i/>
              <w:sz w:val="21"/>
            </w:rPr>
          </w:rPrChange>
        </w:rPr>
        <w:t>ISOP</w:t>
      </w:r>
      <w:r w:rsidR="008632C6" w:rsidRPr="005603D2">
        <w:rPr>
          <w:rPrChange w:id="83" w:author="Tammy Meek (NESO)" w:date="2025-01-13T10:30:00Z" w16du:dateUtc="2025-01-13T10:30:00Z">
            <w:rPr>
              <w:rStyle w:val="normaltextrun"/>
              <w:rFonts w:ascii="Arial" w:hAnsi="Arial"/>
              <w:sz w:val="21"/>
            </w:rPr>
          </w:rPrChange>
        </w:rPr>
        <w:t xml:space="preserve"> may by notice request from Users such information as it reasonably requires in connection with the exercise of any of its functions, </w:t>
      </w:r>
      <w:del w:id="84" w:author="Tammy Meek (NESO)" w:date="2025-01-13T10:30:00Z" w16du:dateUtc="2025-01-13T10:30:00Z">
        <w:r w:rsidR="00791FB4" w:rsidRPr="00F4688C">
          <w:rPr>
            <w:rStyle w:val="normaltextrun"/>
            <w:rFonts w:ascii="Arial" w:hAnsi="Arial" w:cs="Arial"/>
            <w:sz w:val="21"/>
            <w:szCs w:val="21"/>
          </w:rPr>
          <w:delText xml:space="preserve">as set out </w:delText>
        </w:r>
      </w:del>
      <w:r w:rsidR="008632C6" w:rsidRPr="005603D2">
        <w:rPr>
          <w:rPrChange w:id="85" w:author="Tammy Meek (NESO)" w:date="2025-01-13T10:30:00Z" w16du:dateUtc="2025-01-13T10:30:00Z">
            <w:rPr>
              <w:rStyle w:val="normaltextrun"/>
              <w:rFonts w:ascii="Arial" w:hAnsi="Arial"/>
              <w:sz w:val="21"/>
            </w:rPr>
          </w:rPrChange>
        </w:rPr>
        <w:t xml:space="preserve">in </w:t>
      </w:r>
      <w:ins w:id="86" w:author="Tammy Meek (NESO)" w:date="2025-01-13T10:30:00Z" w16du:dateUtc="2025-01-13T10:30:00Z">
        <w:r w:rsidR="008632C6" w:rsidRPr="005603D2">
          <w:rPr>
            <w:rFonts w:ascii="Arial" w:hAnsi="Arial" w:cs="Arial"/>
            <w:sz w:val="21"/>
            <w:szCs w:val="21"/>
          </w:rPr>
          <w:t xml:space="preserve">accordance with </w:t>
        </w:r>
      </w:ins>
      <w:r w:rsidR="008632C6" w:rsidRPr="005603D2">
        <w:rPr>
          <w:rPrChange w:id="87" w:author="Tammy Meek (NESO)" w:date="2025-01-13T10:30:00Z" w16du:dateUtc="2025-01-13T10:30:00Z">
            <w:rPr>
              <w:rStyle w:val="normaltextrun"/>
              <w:rFonts w:ascii="Arial" w:hAnsi="Arial"/>
              <w:sz w:val="21"/>
            </w:rPr>
          </w:rPrChange>
        </w:rPr>
        <w:t xml:space="preserve">section 172 </w:t>
      </w:r>
      <w:del w:id="88" w:author="Tammy Meek (NESO)" w:date="2025-01-13T10:30:00Z" w16du:dateUtc="2025-01-13T10:30:00Z">
        <w:r w:rsidR="00791FB4" w:rsidRPr="00F4688C">
          <w:rPr>
            <w:rStyle w:val="normaltextrun"/>
            <w:rFonts w:ascii="Arial" w:hAnsi="Arial" w:cs="Arial"/>
            <w:sz w:val="21"/>
            <w:szCs w:val="21"/>
          </w:rPr>
          <w:delText xml:space="preserve">(1) </w:delText>
        </w:r>
      </w:del>
      <w:r w:rsidR="008632C6" w:rsidRPr="005603D2">
        <w:rPr>
          <w:rPrChange w:id="89" w:author="Tammy Meek (NESO)" w:date="2025-01-13T10:30:00Z" w16du:dateUtc="2025-01-13T10:30:00Z">
            <w:rPr>
              <w:rStyle w:val="normaltextrun"/>
              <w:rFonts w:ascii="Arial" w:hAnsi="Arial"/>
              <w:sz w:val="21"/>
            </w:rPr>
          </w:rPrChange>
        </w:rPr>
        <w:t xml:space="preserve">of the Energy Act 2023. It will do so by the issue of an </w:t>
      </w:r>
      <w:del w:id="90" w:author="Tammy Meek (NESO)" w:date="2025-01-13T10:30:00Z" w16du:dateUtc="2025-01-13T10:30:00Z">
        <w:r w:rsidR="00791FB4" w:rsidRPr="00F4688C">
          <w:rPr>
            <w:rStyle w:val="normaltextrun"/>
            <w:rFonts w:ascii="Arial" w:hAnsi="Arial" w:cs="Arial"/>
            <w:sz w:val="21"/>
            <w:szCs w:val="21"/>
          </w:rPr>
          <w:delText>Information Request Notice</w:delText>
        </w:r>
      </w:del>
      <w:ins w:id="91" w:author="Tammy Meek (NESO)" w:date="2025-01-13T10:30:00Z" w16du:dateUtc="2025-01-13T10:30:00Z">
        <w:r w:rsidR="008632C6" w:rsidRPr="005603D2">
          <w:rPr>
            <w:rFonts w:ascii="Arial" w:hAnsi="Arial" w:cs="Arial"/>
            <w:sz w:val="21"/>
            <w:szCs w:val="21"/>
          </w:rPr>
          <w:t>information request notice</w:t>
        </w:r>
      </w:ins>
      <w:r w:rsidR="008632C6" w:rsidRPr="005603D2">
        <w:rPr>
          <w:rPrChange w:id="92" w:author="Tammy Meek (NESO)" w:date="2025-01-13T10:30:00Z" w16du:dateUtc="2025-01-13T10:30:00Z">
            <w:rPr>
              <w:rStyle w:val="normaltextrun"/>
              <w:rFonts w:ascii="Arial" w:hAnsi="Arial"/>
              <w:sz w:val="21"/>
            </w:rPr>
          </w:rPrChange>
        </w:rPr>
        <w:t>. The purposes of this may include to assist in the fulfilment of a request for advice, analysis or information as set out in 1.25.1.</w:t>
      </w:r>
    </w:p>
    <w:p w14:paraId="2B37A562" w14:textId="655B5B26" w:rsidR="00791FB4" w:rsidRPr="005603D2" w:rsidRDefault="00791FB4" w:rsidP="005603D2">
      <w:pPr>
        <w:pStyle w:val="paragraph"/>
        <w:spacing w:before="0" w:beforeAutospacing="0" w:after="0" w:afterAutospacing="0"/>
        <w:ind w:left="1440" w:hanging="1440"/>
        <w:jc w:val="both"/>
        <w:textAlignment w:val="baseline"/>
        <w:rPr>
          <w:rFonts w:ascii="Arial" w:hAnsi="Arial" w:cs="Arial"/>
          <w:sz w:val="21"/>
          <w:szCs w:val="21"/>
        </w:rPr>
      </w:pPr>
      <w:r w:rsidRPr="005603D2">
        <w:rPr>
          <w:rStyle w:val="eop"/>
          <w:rFonts w:ascii="Arial" w:hAnsi="Arial" w:cs="Arial"/>
          <w:sz w:val="21"/>
          <w:szCs w:val="21"/>
        </w:rPr>
        <w:t> </w:t>
      </w:r>
    </w:p>
    <w:p w14:paraId="10D05BE0" w14:textId="7D021BEF" w:rsidR="00791FB4" w:rsidRPr="005603D2" w:rsidRDefault="004B346F" w:rsidP="005603D2">
      <w:pPr>
        <w:pStyle w:val="paragraph"/>
        <w:spacing w:before="0" w:beforeAutospacing="0" w:after="0" w:afterAutospacing="0"/>
        <w:ind w:left="1440" w:hanging="1440"/>
        <w:jc w:val="both"/>
        <w:textAlignment w:val="baseline"/>
        <w:rPr>
          <w:rStyle w:val="eop"/>
          <w:rFonts w:ascii="Arial" w:hAnsi="Arial" w:cs="Arial"/>
          <w:sz w:val="21"/>
          <w:szCs w:val="21"/>
        </w:rPr>
      </w:pPr>
      <w:r w:rsidRPr="00680DF9">
        <w:rPr>
          <w:rStyle w:val="normaltextrun"/>
          <w:rFonts w:ascii="Arial" w:hAnsi="Arial" w:cs="Arial"/>
          <w:sz w:val="21"/>
          <w:szCs w:val="21"/>
        </w:rPr>
        <w:t>1.25</w:t>
      </w:r>
      <w:r w:rsidR="00791FB4" w:rsidRPr="005603D2">
        <w:rPr>
          <w:rStyle w:val="normaltextrun"/>
          <w:rFonts w:ascii="Arial" w:hAnsi="Arial" w:cs="Arial"/>
          <w:sz w:val="21"/>
          <w:szCs w:val="21"/>
        </w:rPr>
        <w:t>.3</w:t>
      </w:r>
      <w:r w:rsidR="00791FB4" w:rsidRPr="005603D2">
        <w:rPr>
          <w:rStyle w:val="tabchar"/>
          <w:rFonts w:ascii="Arial" w:hAnsi="Arial" w:cs="Arial"/>
          <w:sz w:val="21"/>
          <w:szCs w:val="21"/>
        </w:rPr>
        <w:tab/>
      </w:r>
      <w:r w:rsidR="008632C6" w:rsidRPr="005603D2">
        <w:rPr>
          <w:rPrChange w:id="93" w:author="Tammy Meek (NESO)" w:date="2025-01-13T10:30:00Z" w16du:dateUtc="2025-01-13T10:30:00Z">
            <w:rPr>
              <w:rStyle w:val="tabchar"/>
              <w:rFonts w:ascii="Arial" w:hAnsi="Arial"/>
              <w:sz w:val="21"/>
            </w:rPr>
          </w:rPrChange>
        </w:rPr>
        <w:t>T</w:t>
      </w:r>
      <w:r w:rsidR="008632C6" w:rsidRPr="005603D2">
        <w:rPr>
          <w:rPrChange w:id="94" w:author="Tammy Meek (NESO)" w:date="2025-01-13T10:30:00Z" w16du:dateUtc="2025-01-13T10:30:00Z">
            <w:rPr>
              <w:rStyle w:val="normaltextrun"/>
              <w:rFonts w:ascii="Arial" w:hAnsi="Arial"/>
              <w:sz w:val="21"/>
            </w:rPr>
          </w:rPrChange>
        </w:rPr>
        <w:t xml:space="preserve">he </w:t>
      </w:r>
      <w:r w:rsidR="008632C6" w:rsidRPr="005603D2">
        <w:rPr>
          <w:rPrChange w:id="95" w:author="Tammy Meek (NESO)" w:date="2025-01-13T10:30:00Z" w16du:dateUtc="2025-01-13T10:30:00Z">
            <w:rPr>
              <w:rStyle w:val="normaltextrun"/>
              <w:rFonts w:ascii="Arial" w:hAnsi="Arial"/>
              <w:i/>
              <w:sz w:val="21"/>
            </w:rPr>
          </w:rPrChange>
        </w:rPr>
        <w:t>ISOP</w:t>
      </w:r>
      <w:r w:rsidR="008632C6" w:rsidRPr="005603D2">
        <w:rPr>
          <w:rPrChange w:id="96" w:author="Tammy Meek (NESO)" w:date="2025-01-13T10:30:00Z" w16du:dateUtc="2025-01-13T10:30:00Z">
            <w:rPr>
              <w:rStyle w:val="normaltextrun"/>
              <w:rFonts w:ascii="Arial" w:hAnsi="Arial"/>
              <w:sz w:val="21"/>
            </w:rPr>
          </w:rPrChange>
        </w:rPr>
        <w:t xml:space="preserve"> is required by condition D2 of the </w:t>
      </w:r>
      <w:r w:rsidR="008632C6" w:rsidRPr="005603D2">
        <w:rPr>
          <w:rPrChange w:id="97" w:author="Tammy Meek (NESO)" w:date="2025-01-13T10:30:00Z" w16du:dateUtc="2025-01-13T10:30:00Z">
            <w:rPr>
              <w:rStyle w:val="normaltextrun"/>
              <w:rFonts w:ascii="Arial" w:hAnsi="Arial"/>
              <w:i/>
              <w:sz w:val="21"/>
            </w:rPr>
          </w:rPrChange>
        </w:rPr>
        <w:t xml:space="preserve">ESO </w:t>
      </w:r>
      <w:del w:id="98" w:author="Tammy Meek (NESO)" w:date="2025-01-13T10:30:00Z" w16du:dateUtc="2025-01-13T10:30:00Z">
        <w:r w:rsidR="00362AAE" w:rsidRPr="00362AAE">
          <w:rPr>
            <w:rStyle w:val="normaltextrun"/>
            <w:rFonts w:ascii="Arial" w:hAnsi="Arial" w:cs="Arial"/>
            <w:i/>
            <w:iCs/>
            <w:sz w:val="21"/>
            <w:szCs w:val="21"/>
          </w:rPr>
          <w:delText>Licence</w:delText>
        </w:r>
      </w:del>
      <w:ins w:id="99" w:author="Tammy Meek (NESO)" w:date="2025-01-13T10:30:00Z" w16du:dateUtc="2025-01-13T10:30:00Z">
        <w:r w:rsidR="008632C6" w:rsidRPr="005603D2">
          <w:rPr>
            <w:rFonts w:ascii="Arial" w:hAnsi="Arial" w:cs="Arial"/>
            <w:i/>
            <w:iCs/>
            <w:sz w:val="21"/>
            <w:szCs w:val="21"/>
          </w:rPr>
          <w:t>licence</w:t>
        </w:r>
      </w:ins>
      <w:r w:rsidR="008632C6" w:rsidRPr="005603D2">
        <w:rPr>
          <w:rPrChange w:id="100" w:author="Tammy Meek (NESO)" w:date="2025-01-13T10:30:00Z" w16du:dateUtc="2025-01-13T10:30:00Z">
            <w:rPr>
              <w:rStyle w:val="normaltextrun"/>
              <w:rFonts w:ascii="Arial" w:hAnsi="Arial"/>
              <w:sz w:val="21"/>
            </w:rPr>
          </w:rPrChange>
        </w:rPr>
        <w:t xml:space="preserve"> and </w:t>
      </w:r>
      <w:r w:rsidR="008632C6" w:rsidRPr="005603D2">
        <w:rPr>
          <w:rPrChange w:id="101" w:author="Tammy Meek (NESO)" w:date="2025-01-13T10:30:00Z" w16du:dateUtc="2025-01-13T10:30:00Z">
            <w:rPr>
              <w:rStyle w:val="normaltextrun"/>
              <w:rFonts w:ascii="Arial" w:hAnsi="Arial"/>
              <w:i/>
              <w:sz w:val="21"/>
            </w:rPr>
          </w:rPrChange>
        </w:rPr>
        <w:t xml:space="preserve">GSP </w:t>
      </w:r>
      <w:del w:id="102" w:author="Tammy Meek (NESO)" w:date="2025-01-13T10:30:00Z" w16du:dateUtc="2025-01-13T10:30:00Z">
        <w:r w:rsidR="007622B6" w:rsidRPr="007622B6">
          <w:rPr>
            <w:rStyle w:val="normaltextrun"/>
            <w:rFonts w:ascii="Arial" w:hAnsi="Arial" w:cs="Arial"/>
            <w:i/>
            <w:iCs/>
            <w:sz w:val="21"/>
            <w:szCs w:val="21"/>
          </w:rPr>
          <w:delText>Licence</w:delText>
        </w:r>
      </w:del>
      <w:ins w:id="103" w:author="Tammy Meek (NESO)" w:date="2025-01-13T10:30:00Z" w16du:dateUtc="2025-01-13T10:30:00Z">
        <w:r w:rsidR="008632C6" w:rsidRPr="005603D2">
          <w:rPr>
            <w:rFonts w:ascii="Arial" w:hAnsi="Arial" w:cs="Arial"/>
            <w:i/>
            <w:iCs/>
            <w:sz w:val="21"/>
            <w:szCs w:val="21"/>
          </w:rPr>
          <w:t>licence</w:t>
        </w:r>
      </w:ins>
      <w:r w:rsidR="008632C6" w:rsidRPr="005603D2">
        <w:rPr>
          <w:rPrChange w:id="104" w:author="Tammy Meek (NESO)" w:date="2025-01-13T10:30:00Z" w16du:dateUtc="2025-01-13T10:30:00Z">
            <w:rPr>
              <w:rStyle w:val="normaltextrun"/>
              <w:rFonts w:ascii="Arial" w:hAnsi="Arial"/>
              <w:sz w:val="21"/>
            </w:rPr>
          </w:rPrChange>
        </w:rPr>
        <w:t xml:space="preserve"> to prepare, submit for approval by the Authority and publish on its website once approved an </w:t>
      </w:r>
      <w:del w:id="105" w:author="Tammy Meek (NESO)" w:date="2025-01-13T10:30:00Z" w16du:dateUtc="2025-01-13T10:30:00Z">
        <w:r w:rsidR="00791FB4" w:rsidRPr="00F4688C">
          <w:rPr>
            <w:rStyle w:val="normaltextrun"/>
            <w:rFonts w:ascii="Arial" w:hAnsi="Arial" w:cs="Arial"/>
            <w:sz w:val="21"/>
            <w:szCs w:val="21"/>
          </w:rPr>
          <w:delText>Information Request Statement</w:delText>
        </w:r>
      </w:del>
      <w:ins w:id="106" w:author="Tammy Meek (NESO)" w:date="2025-01-13T10:30:00Z" w16du:dateUtc="2025-01-13T10:30:00Z">
        <w:r w:rsidR="008632C6" w:rsidRPr="005603D2">
          <w:rPr>
            <w:rFonts w:ascii="Arial" w:hAnsi="Arial" w:cs="Arial"/>
            <w:i/>
            <w:iCs/>
            <w:sz w:val="21"/>
            <w:szCs w:val="21"/>
          </w:rPr>
          <w:t>information request statement</w:t>
        </w:r>
      </w:ins>
      <w:r w:rsidR="008632C6" w:rsidRPr="005603D2">
        <w:rPr>
          <w:rPrChange w:id="107" w:author="Tammy Meek (NESO)" w:date="2025-01-13T10:30:00Z" w16du:dateUtc="2025-01-13T10:30:00Z">
            <w:rPr>
              <w:rStyle w:val="normaltextrun"/>
              <w:rFonts w:ascii="Arial" w:hAnsi="Arial"/>
              <w:sz w:val="21"/>
            </w:rPr>
          </w:rPrChange>
        </w:rPr>
        <w:t xml:space="preserve"> that sets out further detail on the process the </w:t>
      </w:r>
      <w:r w:rsidR="008632C6" w:rsidRPr="005603D2">
        <w:rPr>
          <w:rPrChange w:id="108" w:author="Tammy Meek (NESO)" w:date="2025-01-13T10:30:00Z" w16du:dateUtc="2025-01-13T10:30:00Z">
            <w:rPr>
              <w:rStyle w:val="normaltextrun"/>
              <w:rFonts w:ascii="Arial" w:hAnsi="Arial"/>
              <w:i/>
              <w:sz w:val="21"/>
            </w:rPr>
          </w:rPrChange>
        </w:rPr>
        <w:t>ISOP</w:t>
      </w:r>
      <w:r w:rsidR="008632C6" w:rsidRPr="005603D2">
        <w:rPr>
          <w:rPrChange w:id="109" w:author="Tammy Meek (NESO)" w:date="2025-01-13T10:30:00Z" w16du:dateUtc="2025-01-13T10:30:00Z">
            <w:rPr>
              <w:rStyle w:val="normaltextrun"/>
              <w:rFonts w:ascii="Arial" w:hAnsi="Arial"/>
              <w:sz w:val="21"/>
            </w:rPr>
          </w:rPrChange>
        </w:rPr>
        <w:t xml:space="preserve"> expects to follow when requesting information from other parties</w:t>
      </w:r>
      <w:r w:rsidR="00791FB4" w:rsidRPr="005603D2">
        <w:rPr>
          <w:rStyle w:val="normaltextrun"/>
          <w:rFonts w:ascii="Arial" w:hAnsi="Arial" w:cs="Arial"/>
          <w:sz w:val="21"/>
          <w:szCs w:val="21"/>
        </w:rPr>
        <w:t>.</w:t>
      </w:r>
      <w:r w:rsidR="00791FB4" w:rsidRPr="005603D2">
        <w:rPr>
          <w:rStyle w:val="eop"/>
          <w:rFonts w:ascii="Arial" w:hAnsi="Arial" w:cs="Arial"/>
          <w:sz w:val="21"/>
          <w:szCs w:val="21"/>
        </w:rPr>
        <w:t> </w:t>
      </w:r>
    </w:p>
    <w:p w14:paraId="147B86ED" w14:textId="77777777" w:rsidR="00791FB4" w:rsidRPr="005603D2" w:rsidRDefault="00791FB4" w:rsidP="005603D2">
      <w:pPr>
        <w:pStyle w:val="paragraph"/>
        <w:spacing w:before="0" w:beforeAutospacing="0" w:after="0" w:afterAutospacing="0"/>
        <w:ind w:left="1440" w:hanging="1440"/>
        <w:jc w:val="both"/>
        <w:textAlignment w:val="baseline"/>
        <w:rPr>
          <w:rFonts w:ascii="Arial" w:hAnsi="Arial" w:cs="Arial"/>
          <w:sz w:val="21"/>
          <w:szCs w:val="21"/>
        </w:rPr>
      </w:pPr>
    </w:p>
    <w:p w14:paraId="2461477D" w14:textId="510115A6" w:rsidR="00791FB4" w:rsidRPr="005603D2" w:rsidRDefault="00791FB4" w:rsidP="005603D2">
      <w:pPr>
        <w:pStyle w:val="paragraph"/>
        <w:spacing w:before="0" w:beforeAutospacing="0" w:after="0" w:afterAutospacing="0"/>
        <w:ind w:left="1440"/>
        <w:jc w:val="both"/>
        <w:textAlignment w:val="baseline"/>
        <w:rPr>
          <w:rStyle w:val="eop"/>
          <w:rFonts w:ascii="Arial" w:hAnsi="Arial" w:cs="Arial"/>
          <w:sz w:val="21"/>
          <w:szCs w:val="21"/>
        </w:rPr>
      </w:pPr>
      <w:r w:rsidRPr="005603D2">
        <w:rPr>
          <w:rStyle w:val="normaltextrun"/>
          <w:rFonts w:ascii="Arial" w:hAnsi="Arial" w:cs="Arial"/>
          <w:sz w:val="21"/>
          <w:szCs w:val="21"/>
        </w:rPr>
        <w:t xml:space="preserve">The </w:t>
      </w:r>
      <w:del w:id="110" w:author="Tammy Meek (NESO)" w:date="2025-01-13T10:30:00Z" w16du:dateUtc="2025-01-13T10:30:00Z">
        <w:r w:rsidRPr="00F4688C">
          <w:rPr>
            <w:rStyle w:val="normaltextrun"/>
            <w:rFonts w:ascii="Arial" w:hAnsi="Arial" w:cs="Arial"/>
            <w:sz w:val="21"/>
            <w:szCs w:val="21"/>
          </w:rPr>
          <w:delText>Information Request Statement</w:delText>
        </w:r>
      </w:del>
      <w:ins w:id="111" w:author="Tammy Meek (NESO)" w:date="2025-01-13T10:30:00Z" w16du:dateUtc="2025-01-13T10:30:00Z">
        <w:r w:rsidR="008B4B8E">
          <w:rPr>
            <w:rStyle w:val="normaltextrun"/>
            <w:rFonts w:ascii="Arial" w:hAnsi="Arial" w:cs="Arial"/>
            <w:sz w:val="21"/>
            <w:szCs w:val="21"/>
          </w:rPr>
          <w:t>i</w:t>
        </w:r>
        <w:r w:rsidRPr="005603D2">
          <w:rPr>
            <w:rStyle w:val="normaltextrun"/>
            <w:rFonts w:ascii="Arial" w:hAnsi="Arial" w:cs="Arial"/>
            <w:sz w:val="21"/>
            <w:szCs w:val="21"/>
          </w:rPr>
          <w:t xml:space="preserve">nformation </w:t>
        </w:r>
        <w:r w:rsidR="008B4B8E">
          <w:rPr>
            <w:rStyle w:val="normaltextrun"/>
            <w:rFonts w:ascii="Arial" w:hAnsi="Arial" w:cs="Arial"/>
            <w:sz w:val="21"/>
            <w:szCs w:val="21"/>
          </w:rPr>
          <w:t>r</w:t>
        </w:r>
        <w:r w:rsidRPr="005603D2">
          <w:rPr>
            <w:rStyle w:val="normaltextrun"/>
            <w:rFonts w:ascii="Arial" w:hAnsi="Arial" w:cs="Arial"/>
            <w:sz w:val="21"/>
            <w:szCs w:val="21"/>
          </w:rPr>
          <w:t xml:space="preserve">equest </w:t>
        </w:r>
        <w:r w:rsidR="008B4B8E">
          <w:rPr>
            <w:rStyle w:val="normaltextrun"/>
            <w:rFonts w:ascii="Arial" w:hAnsi="Arial" w:cs="Arial"/>
            <w:sz w:val="21"/>
            <w:szCs w:val="21"/>
          </w:rPr>
          <w:t>s</w:t>
        </w:r>
        <w:r w:rsidRPr="005603D2">
          <w:rPr>
            <w:rStyle w:val="normaltextrun"/>
            <w:rFonts w:ascii="Arial" w:hAnsi="Arial" w:cs="Arial"/>
            <w:sz w:val="21"/>
            <w:szCs w:val="21"/>
          </w:rPr>
          <w:t>tatement</w:t>
        </w:r>
      </w:ins>
      <w:r w:rsidRPr="005603D2">
        <w:rPr>
          <w:rStyle w:val="normaltextrun"/>
          <w:rFonts w:ascii="Arial" w:hAnsi="Arial" w:cs="Arial"/>
          <w:sz w:val="21"/>
          <w:szCs w:val="21"/>
        </w:rPr>
        <w:t xml:space="preserve"> must include, but need not be limited to, the following matters as set out in condition D2(5) of the </w:t>
      </w:r>
      <w:r w:rsidR="00362AAE" w:rsidRPr="005603D2">
        <w:rPr>
          <w:rStyle w:val="normaltextrun"/>
          <w:rFonts w:ascii="Arial" w:hAnsi="Arial"/>
          <w:sz w:val="21"/>
          <w:rPrChange w:id="112" w:author="Tammy Meek (NESO)" w:date="2025-01-13T10:30:00Z" w16du:dateUtc="2025-01-13T10:30:00Z">
            <w:rPr>
              <w:rStyle w:val="normaltextrun"/>
              <w:rFonts w:ascii="Arial" w:hAnsi="Arial"/>
              <w:i/>
              <w:sz w:val="21"/>
            </w:rPr>
          </w:rPrChange>
        </w:rPr>
        <w:t xml:space="preserve">ESO </w:t>
      </w:r>
      <w:del w:id="113" w:author="Tammy Meek (NESO)" w:date="2025-01-13T10:30:00Z" w16du:dateUtc="2025-01-13T10:30:00Z">
        <w:r w:rsidR="00362AAE" w:rsidRPr="00362AAE">
          <w:rPr>
            <w:rStyle w:val="normaltextrun"/>
            <w:rFonts w:ascii="Arial" w:hAnsi="Arial" w:cs="Arial"/>
            <w:i/>
            <w:iCs/>
            <w:sz w:val="21"/>
            <w:szCs w:val="21"/>
          </w:rPr>
          <w:delText>Licence</w:delText>
        </w:r>
      </w:del>
      <w:ins w:id="114" w:author="Tammy Meek (NESO)" w:date="2025-01-13T10:30:00Z" w16du:dateUtc="2025-01-13T10:30:00Z">
        <w:r w:rsidR="001A4B14" w:rsidRPr="005603D2">
          <w:rPr>
            <w:rStyle w:val="normaltextrun"/>
            <w:rFonts w:ascii="Arial" w:hAnsi="Arial" w:cs="Arial"/>
            <w:sz w:val="21"/>
            <w:szCs w:val="21"/>
          </w:rPr>
          <w:t>l</w:t>
        </w:r>
        <w:r w:rsidR="00362AAE" w:rsidRPr="005603D2">
          <w:rPr>
            <w:rStyle w:val="normaltextrun"/>
            <w:rFonts w:ascii="Arial" w:hAnsi="Arial" w:cs="Arial"/>
            <w:sz w:val="21"/>
            <w:szCs w:val="21"/>
          </w:rPr>
          <w:t>icence</w:t>
        </w:r>
      </w:ins>
      <w:r w:rsidRPr="005603D2">
        <w:rPr>
          <w:rStyle w:val="normaltextrun"/>
          <w:rFonts w:ascii="Arial" w:hAnsi="Arial" w:cs="Arial"/>
          <w:sz w:val="21"/>
          <w:szCs w:val="21"/>
        </w:rPr>
        <w:t xml:space="preserve"> and </w:t>
      </w:r>
      <w:r w:rsidR="007622B6" w:rsidRPr="00680DF9">
        <w:rPr>
          <w:rStyle w:val="normaltextrun"/>
          <w:rFonts w:ascii="Arial" w:hAnsi="Arial" w:cs="Arial"/>
          <w:i/>
          <w:iCs/>
          <w:sz w:val="21"/>
          <w:szCs w:val="21"/>
        </w:rPr>
        <w:t xml:space="preserve">GSP </w:t>
      </w:r>
      <w:del w:id="115" w:author="Tammy Meek (NESO)" w:date="2025-01-13T10:30:00Z" w16du:dateUtc="2025-01-13T10:30:00Z">
        <w:r w:rsidR="007622B6" w:rsidRPr="007622B6">
          <w:rPr>
            <w:rStyle w:val="normaltextrun"/>
            <w:rFonts w:ascii="Arial" w:hAnsi="Arial" w:cs="Arial"/>
            <w:i/>
            <w:iCs/>
            <w:sz w:val="21"/>
            <w:szCs w:val="21"/>
          </w:rPr>
          <w:delText>Licence</w:delText>
        </w:r>
      </w:del>
      <w:ins w:id="116" w:author="Tammy Meek (NESO)" w:date="2025-01-13T10:30:00Z" w16du:dateUtc="2025-01-13T10:30:00Z">
        <w:r w:rsidR="001A4B14" w:rsidRPr="00680DF9">
          <w:rPr>
            <w:rStyle w:val="normaltextrun"/>
            <w:rFonts w:ascii="Arial" w:hAnsi="Arial" w:cs="Arial"/>
            <w:i/>
            <w:iCs/>
            <w:sz w:val="21"/>
            <w:szCs w:val="21"/>
          </w:rPr>
          <w:t>l</w:t>
        </w:r>
        <w:r w:rsidR="007622B6" w:rsidRPr="00680DF9">
          <w:rPr>
            <w:rStyle w:val="normaltextrun"/>
            <w:rFonts w:ascii="Arial" w:hAnsi="Arial" w:cs="Arial"/>
            <w:i/>
            <w:iCs/>
            <w:sz w:val="21"/>
            <w:szCs w:val="21"/>
          </w:rPr>
          <w:t>icence</w:t>
        </w:r>
      </w:ins>
      <w:r w:rsidRPr="005603D2">
        <w:rPr>
          <w:rStyle w:val="normaltextrun"/>
          <w:rFonts w:ascii="Arial" w:hAnsi="Arial" w:cs="Arial"/>
          <w:sz w:val="21"/>
          <w:szCs w:val="21"/>
        </w:rPr>
        <w:t>:</w:t>
      </w:r>
      <w:r w:rsidRPr="005603D2">
        <w:rPr>
          <w:rStyle w:val="eop"/>
          <w:rFonts w:ascii="Arial" w:hAnsi="Arial" w:cs="Arial"/>
          <w:sz w:val="21"/>
          <w:szCs w:val="21"/>
        </w:rPr>
        <w:t> </w:t>
      </w:r>
    </w:p>
    <w:p w14:paraId="4A01279D" w14:textId="77777777" w:rsidR="006D7E22" w:rsidRPr="005603D2" w:rsidRDefault="006D7E22" w:rsidP="005603D2">
      <w:pPr>
        <w:pStyle w:val="paragraph"/>
        <w:spacing w:before="0" w:beforeAutospacing="0" w:after="0" w:afterAutospacing="0"/>
        <w:ind w:left="1440"/>
        <w:jc w:val="both"/>
        <w:textAlignment w:val="baseline"/>
        <w:rPr>
          <w:rFonts w:ascii="Arial" w:hAnsi="Arial" w:cs="Arial"/>
          <w:sz w:val="21"/>
          <w:szCs w:val="21"/>
        </w:rPr>
      </w:pPr>
    </w:p>
    <w:p w14:paraId="43005935" w14:textId="2FEDCAF0" w:rsidR="00791FB4" w:rsidRPr="005603D2" w:rsidRDefault="00791FB4">
      <w:pPr>
        <w:pStyle w:val="paragraph"/>
        <w:spacing w:before="0" w:beforeAutospacing="0" w:after="0" w:afterAutospacing="0"/>
        <w:ind w:left="2127" w:hanging="709"/>
        <w:jc w:val="both"/>
        <w:textAlignment w:val="baseline"/>
        <w:rPr>
          <w:rStyle w:val="eop"/>
          <w:rFonts w:ascii="Arial" w:hAnsi="Arial" w:cs="Arial"/>
          <w:sz w:val="21"/>
          <w:szCs w:val="21"/>
        </w:rPr>
        <w:pPrChange w:id="117" w:author="Tammy Meek (NESO)" w:date="2025-01-13T10:30:00Z" w16du:dateUtc="2025-01-13T10:30:00Z">
          <w:pPr>
            <w:pStyle w:val="paragraph"/>
            <w:spacing w:before="0" w:beforeAutospacing="0" w:after="0" w:afterAutospacing="0"/>
            <w:ind w:left="1701"/>
            <w:jc w:val="both"/>
            <w:textAlignment w:val="baseline"/>
          </w:pPr>
        </w:pPrChange>
      </w:pPr>
      <w:r w:rsidRPr="005603D2">
        <w:rPr>
          <w:rStyle w:val="normaltextrun"/>
          <w:rFonts w:ascii="Arial" w:hAnsi="Arial" w:cs="Arial"/>
          <w:sz w:val="21"/>
          <w:szCs w:val="21"/>
        </w:rPr>
        <w:t>(a)</w:t>
      </w:r>
      <w:del w:id="118" w:author="Tammy Meek (NESO)" w:date="2025-01-13T10:30:00Z" w16du:dateUtc="2025-01-13T10:30:00Z">
        <w:r w:rsidRPr="00F4688C">
          <w:rPr>
            <w:rStyle w:val="normaltextrun"/>
            <w:rFonts w:ascii="Arial" w:hAnsi="Arial" w:cs="Arial"/>
            <w:sz w:val="21"/>
            <w:szCs w:val="21"/>
          </w:rPr>
          <w:delText xml:space="preserve"> </w:delText>
        </w:r>
      </w:del>
      <w:ins w:id="119" w:author="Tammy Meek (NESO)" w:date="2025-01-13T10:30:00Z" w16du:dateUtc="2025-01-13T10:30:00Z">
        <w:r w:rsidR="00E0671E">
          <w:rPr>
            <w:rStyle w:val="normaltextrun"/>
            <w:rFonts w:ascii="Arial" w:hAnsi="Arial" w:cs="Arial"/>
            <w:sz w:val="21"/>
            <w:szCs w:val="21"/>
          </w:rPr>
          <w:tab/>
        </w:r>
      </w:ins>
      <w:r w:rsidRPr="005603D2">
        <w:rPr>
          <w:rStyle w:val="normaltextrun"/>
          <w:rFonts w:ascii="Arial" w:hAnsi="Arial" w:cs="Arial"/>
          <w:sz w:val="21"/>
          <w:szCs w:val="21"/>
        </w:rPr>
        <w:t xml:space="preserve">the process </w:t>
      </w:r>
      <w:r w:rsidR="004B346F" w:rsidRPr="005603D2">
        <w:rPr>
          <w:rStyle w:val="normaltextrun"/>
          <w:rFonts w:ascii="Arial" w:hAnsi="Arial" w:cs="Arial"/>
          <w:sz w:val="21"/>
          <w:szCs w:val="21"/>
        </w:rPr>
        <w:t xml:space="preserve">the </w:t>
      </w:r>
      <w:r w:rsidR="00362AAE" w:rsidRPr="00680DF9">
        <w:rPr>
          <w:rStyle w:val="normaltextrun"/>
          <w:rFonts w:ascii="Arial" w:hAnsi="Arial" w:cs="Arial"/>
          <w:i/>
          <w:iCs/>
          <w:sz w:val="21"/>
          <w:szCs w:val="21"/>
        </w:rPr>
        <w:t>ISOP</w:t>
      </w:r>
      <w:r w:rsidRPr="005603D2">
        <w:rPr>
          <w:rStyle w:val="normaltextrun"/>
          <w:rFonts w:ascii="Arial" w:hAnsi="Arial" w:cs="Arial"/>
          <w:sz w:val="21"/>
          <w:szCs w:val="21"/>
        </w:rPr>
        <w:t xml:space="preserve"> expects to follow when issuing </w:t>
      </w:r>
      <w:r w:rsidR="007267E9" w:rsidRPr="00680DF9">
        <w:rPr>
          <w:rStyle w:val="normaltextrun"/>
          <w:rFonts w:ascii="Arial" w:hAnsi="Arial" w:cs="Arial"/>
          <w:sz w:val="21"/>
          <w:szCs w:val="21"/>
        </w:rPr>
        <w:t xml:space="preserve">an </w:t>
      </w:r>
      <w:del w:id="120" w:author="Tammy Meek (NESO)" w:date="2025-01-13T10:30:00Z" w16du:dateUtc="2025-01-13T10:30:00Z">
        <w:r w:rsidRPr="00F4688C">
          <w:rPr>
            <w:rStyle w:val="normaltextrun"/>
            <w:rFonts w:ascii="Arial" w:hAnsi="Arial" w:cs="Arial"/>
            <w:sz w:val="21"/>
            <w:szCs w:val="21"/>
          </w:rPr>
          <w:delText>Information Request Notice</w:delText>
        </w:r>
      </w:del>
      <w:ins w:id="121" w:author="Tammy Meek (NESO)" w:date="2025-01-13T10:30:00Z" w16du:dateUtc="2025-01-13T10:30:00Z">
        <w:r w:rsidR="007267E9" w:rsidRPr="00680DF9">
          <w:rPr>
            <w:rStyle w:val="normaltextrun"/>
            <w:rFonts w:ascii="Arial" w:hAnsi="Arial" w:cs="Arial"/>
            <w:sz w:val="21"/>
            <w:szCs w:val="21"/>
          </w:rPr>
          <w:t>information request n</w:t>
        </w:r>
        <w:r w:rsidRPr="005603D2">
          <w:rPr>
            <w:rStyle w:val="normaltextrun"/>
            <w:rFonts w:ascii="Arial" w:hAnsi="Arial" w:cs="Arial"/>
            <w:sz w:val="21"/>
            <w:szCs w:val="21"/>
          </w:rPr>
          <w:t>otice</w:t>
        </w:r>
      </w:ins>
      <w:r w:rsidRPr="005603D2">
        <w:rPr>
          <w:rStyle w:val="normaltextrun"/>
          <w:rFonts w:ascii="Arial" w:hAnsi="Arial" w:cs="Arial"/>
          <w:sz w:val="21"/>
          <w:szCs w:val="21"/>
        </w:rPr>
        <w:t xml:space="preserve">, including any further detail around the expected engagement between </w:t>
      </w:r>
      <w:r w:rsidR="004B346F" w:rsidRPr="005603D2">
        <w:rPr>
          <w:rStyle w:val="normaltextrun"/>
          <w:rFonts w:ascii="Arial" w:hAnsi="Arial" w:cs="Arial"/>
          <w:sz w:val="21"/>
          <w:szCs w:val="21"/>
        </w:rPr>
        <w:t xml:space="preserve">the </w:t>
      </w:r>
      <w:r w:rsidR="00362AAE" w:rsidRPr="00680DF9">
        <w:rPr>
          <w:rStyle w:val="normaltextrun"/>
          <w:rFonts w:ascii="Arial" w:hAnsi="Arial" w:cs="Arial"/>
          <w:i/>
          <w:iCs/>
          <w:sz w:val="21"/>
          <w:szCs w:val="21"/>
        </w:rPr>
        <w:t>ISOP</w:t>
      </w:r>
      <w:r w:rsidRPr="005603D2">
        <w:rPr>
          <w:rStyle w:val="normaltextrun"/>
          <w:rFonts w:ascii="Arial" w:hAnsi="Arial" w:cs="Arial"/>
          <w:sz w:val="21"/>
          <w:szCs w:val="21"/>
        </w:rPr>
        <w:t xml:space="preserve"> and recipient of an </w:t>
      </w:r>
      <w:del w:id="122" w:author="Tammy Meek (NESO)" w:date="2025-01-13T10:30:00Z" w16du:dateUtc="2025-01-13T10:30:00Z">
        <w:r w:rsidRPr="00F4688C">
          <w:rPr>
            <w:rStyle w:val="normaltextrun"/>
            <w:rFonts w:ascii="Arial" w:hAnsi="Arial" w:cs="Arial"/>
            <w:sz w:val="21"/>
            <w:szCs w:val="21"/>
          </w:rPr>
          <w:delText>Information Request Notice</w:delText>
        </w:r>
      </w:del>
      <w:ins w:id="123" w:author="Tammy Meek (NESO)" w:date="2025-01-13T10:30:00Z" w16du:dateUtc="2025-01-13T10:30:00Z">
        <w:r w:rsidR="007267E9" w:rsidRPr="00680DF9">
          <w:rPr>
            <w:rStyle w:val="normaltextrun"/>
            <w:rFonts w:ascii="Arial" w:hAnsi="Arial" w:cs="Arial"/>
            <w:sz w:val="21"/>
            <w:szCs w:val="21"/>
          </w:rPr>
          <w:t>information request notice</w:t>
        </w:r>
      </w:ins>
      <w:r w:rsidRPr="005603D2">
        <w:rPr>
          <w:rStyle w:val="normaltextrun"/>
          <w:rFonts w:ascii="Arial" w:hAnsi="Arial" w:cs="Arial"/>
          <w:sz w:val="21"/>
          <w:szCs w:val="21"/>
        </w:rPr>
        <w:t>; and</w:t>
      </w:r>
      <w:r w:rsidRPr="005603D2">
        <w:rPr>
          <w:rStyle w:val="eop"/>
          <w:rFonts w:ascii="Arial" w:hAnsi="Arial" w:cs="Arial"/>
          <w:sz w:val="21"/>
          <w:szCs w:val="21"/>
        </w:rPr>
        <w:t> </w:t>
      </w:r>
    </w:p>
    <w:p w14:paraId="44C2BA6F" w14:textId="77777777" w:rsidR="006D7E22" w:rsidRPr="005603D2" w:rsidRDefault="006D7E22">
      <w:pPr>
        <w:pStyle w:val="paragraph"/>
        <w:spacing w:before="0" w:beforeAutospacing="0" w:after="0" w:afterAutospacing="0"/>
        <w:ind w:left="2127" w:hanging="709"/>
        <w:jc w:val="both"/>
        <w:textAlignment w:val="baseline"/>
        <w:rPr>
          <w:rFonts w:ascii="Arial" w:hAnsi="Arial" w:cs="Arial"/>
          <w:sz w:val="21"/>
          <w:szCs w:val="21"/>
        </w:rPr>
        <w:pPrChange w:id="124" w:author="Tammy Meek (NESO)" w:date="2025-01-13T10:30:00Z" w16du:dateUtc="2025-01-13T10:30:00Z">
          <w:pPr>
            <w:pStyle w:val="paragraph"/>
            <w:spacing w:before="0" w:beforeAutospacing="0" w:after="0" w:afterAutospacing="0"/>
            <w:ind w:left="1843" w:hanging="142"/>
            <w:jc w:val="both"/>
            <w:textAlignment w:val="baseline"/>
          </w:pPr>
        </w:pPrChange>
      </w:pPr>
    </w:p>
    <w:p w14:paraId="7F6B1513" w14:textId="1F9FD0FC" w:rsidR="00791FB4" w:rsidRPr="005603D2" w:rsidRDefault="00791FB4">
      <w:pPr>
        <w:pStyle w:val="paragraph"/>
        <w:spacing w:before="0" w:beforeAutospacing="0" w:after="0" w:afterAutospacing="0"/>
        <w:ind w:left="2127" w:hanging="709"/>
        <w:jc w:val="both"/>
        <w:textAlignment w:val="baseline"/>
        <w:rPr>
          <w:rStyle w:val="eop"/>
          <w:rFonts w:ascii="Arial" w:hAnsi="Arial" w:cs="Arial"/>
          <w:sz w:val="21"/>
          <w:szCs w:val="21"/>
        </w:rPr>
        <w:pPrChange w:id="125" w:author="Tammy Meek (NESO)" w:date="2025-01-13T10:30:00Z" w16du:dateUtc="2025-01-13T10:30:00Z">
          <w:pPr>
            <w:pStyle w:val="paragraph"/>
            <w:spacing w:before="0" w:beforeAutospacing="0" w:after="0" w:afterAutospacing="0"/>
            <w:ind w:left="1843" w:hanging="142"/>
            <w:jc w:val="both"/>
            <w:textAlignment w:val="baseline"/>
          </w:pPr>
        </w:pPrChange>
      </w:pPr>
      <w:r w:rsidRPr="005603D2">
        <w:rPr>
          <w:rStyle w:val="normaltextrun"/>
          <w:rFonts w:ascii="Arial" w:hAnsi="Arial" w:cs="Arial"/>
          <w:sz w:val="21"/>
          <w:szCs w:val="21"/>
        </w:rPr>
        <w:t>(b)</w:t>
      </w:r>
      <w:del w:id="126" w:author="Tammy Meek (NESO)" w:date="2025-01-13T10:30:00Z" w16du:dateUtc="2025-01-13T10:30:00Z">
        <w:r w:rsidRPr="00F4688C">
          <w:rPr>
            <w:rStyle w:val="normaltextrun"/>
            <w:rFonts w:ascii="Arial" w:hAnsi="Arial" w:cs="Arial"/>
            <w:sz w:val="21"/>
            <w:szCs w:val="21"/>
          </w:rPr>
          <w:delText xml:space="preserve"> </w:delText>
        </w:r>
      </w:del>
      <w:ins w:id="127" w:author="Tammy Meek (NESO)" w:date="2025-01-13T10:30:00Z" w16du:dateUtc="2025-01-13T10:30:00Z">
        <w:r w:rsidR="00E0671E">
          <w:rPr>
            <w:rStyle w:val="normaltextrun"/>
            <w:rFonts w:ascii="Arial" w:hAnsi="Arial" w:cs="Arial"/>
            <w:sz w:val="21"/>
            <w:szCs w:val="21"/>
          </w:rPr>
          <w:tab/>
        </w:r>
      </w:ins>
      <w:r w:rsidRPr="005603D2">
        <w:rPr>
          <w:rStyle w:val="normaltextrun"/>
          <w:rFonts w:ascii="Arial" w:hAnsi="Arial" w:cs="Arial"/>
          <w:sz w:val="21"/>
          <w:szCs w:val="21"/>
        </w:rPr>
        <w:t xml:space="preserve">the details to be included in an </w:t>
      </w:r>
      <w:del w:id="128" w:author="Tammy Meek (NESO)" w:date="2025-01-13T10:30:00Z" w16du:dateUtc="2025-01-13T10:30:00Z">
        <w:r w:rsidRPr="00F4688C">
          <w:rPr>
            <w:rStyle w:val="normaltextrun"/>
            <w:rFonts w:ascii="Arial" w:hAnsi="Arial" w:cs="Arial"/>
            <w:sz w:val="21"/>
            <w:szCs w:val="21"/>
          </w:rPr>
          <w:delText>Information Request Notice</w:delText>
        </w:r>
      </w:del>
      <w:ins w:id="129" w:author="Tammy Meek (NESO)" w:date="2025-01-13T10:30:00Z" w16du:dateUtc="2025-01-13T10:30:00Z">
        <w:r w:rsidR="007267E9" w:rsidRPr="00680DF9">
          <w:rPr>
            <w:rStyle w:val="normaltextrun"/>
            <w:rFonts w:ascii="Arial" w:hAnsi="Arial" w:cs="Arial"/>
            <w:sz w:val="21"/>
            <w:szCs w:val="21"/>
          </w:rPr>
          <w:t>information request notice</w:t>
        </w:r>
      </w:ins>
      <w:r w:rsidR="007267E9" w:rsidRPr="00680DF9">
        <w:rPr>
          <w:rStyle w:val="normaltextrun"/>
          <w:rFonts w:ascii="Arial" w:hAnsi="Arial" w:cs="Arial"/>
          <w:sz w:val="21"/>
          <w:szCs w:val="21"/>
        </w:rPr>
        <w:t xml:space="preserve"> </w:t>
      </w:r>
      <w:r w:rsidRPr="005603D2">
        <w:rPr>
          <w:rStyle w:val="normaltextrun"/>
          <w:rFonts w:ascii="Arial" w:hAnsi="Arial" w:cs="Arial"/>
          <w:sz w:val="21"/>
          <w:szCs w:val="21"/>
        </w:rPr>
        <w:t xml:space="preserve">issued by </w:t>
      </w:r>
      <w:r w:rsidR="004B346F" w:rsidRPr="005603D2">
        <w:rPr>
          <w:rStyle w:val="normaltextrun"/>
          <w:rFonts w:ascii="Arial" w:hAnsi="Arial" w:cs="Arial"/>
          <w:sz w:val="21"/>
          <w:szCs w:val="21"/>
        </w:rPr>
        <w:t xml:space="preserve">the </w:t>
      </w:r>
      <w:r w:rsidR="00362AAE" w:rsidRPr="00680DF9">
        <w:rPr>
          <w:rStyle w:val="normaltextrun"/>
          <w:rFonts w:ascii="Arial" w:hAnsi="Arial" w:cs="Arial"/>
          <w:i/>
          <w:iCs/>
          <w:sz w:val="21"/>
          <w:szCs w:val="21"/>
        </w:rPr>
        <w:t>ISOP</w:t>
      </w:r>
      <w:r w:rsidRPr="005603D2">
        <w:rPr>
          <w:rStyle w:val="normaltextrun"/>
          <w:rFonts w:ascii="Arial" w:hAnsi="Arial" w:cs="Arial"/>
          <w:sz w:val="21"/>
          <w:szCs w:val="21"/>
        </w:rPr>
        <w:t>.</w:t>
      </w:r>
      <w:r w:rsidRPr="005603D2">
        <w:rPr>
          <w:rStyle w:val="eop"/>
          <w:rFonts w:ascii="Arial" w:hAnsi="Arial" w:cs="Arial"/>
          <w:sz w:val="21"/>
          <w:szCs w:val="21"/>
        </w:rPr>
        <w:t> </w:t>
      </w:r>
    </w:p>
    <w:p w14:paraId="1265A954" w14:textId="77777777" w:rsidR="006D7E22" w:rsidRPr="005603D2" w:rsidRDefault="006D7E22" w:rsidP="005603D2">
      <w:pPr>
        <w:pStyle w:val="paragraph"/>
        <w:spacing w:before="0" w:beforeAutospacing="0" w:after="0" w:afterAutospacing="0"/>
        <w:ind w:left="1440"/>
        <w:jc w:val="both"/>
        <w:textAlignment w:val="baseline"/>
        <w:rPr>
          <w:rFonts w:ascii="Arial" w:hAnsi="Arial" w:cs="Arial"/>
          <w:sz w:val="21"/>
          <w:szCs w:val="21"/>
        </w:rPr>
      </w:pPr>
    </w:p>
    <w:p w14:paraId="4A147D67" w14:textId="51212452" w:rsidR="00791FB4" w:rsidRPr="005603D2" w:rsidRDefault="004B346F" w:rsidP="005603D2">
      <w:pPr>
        <w:pStyle w:val="paragraph"/>
        <w:spacing w:before="0" w:beforeAutospacing="0" w:after="0" w:afterAutospacing="0"/>
        <w:ind w:left="1440" w:hanging="1440"/>
        <w:jc w:val="both"/>
        <w:textAlignment w:val="baseline"/>
        <w:rPr>
          <w:rStyle w:val="eop"/>
          <w:rFonts w:ascii="Arial" w:hAnsi="Arial" w:cs="Arial"/>
          <w:sz w:val="21"/>
          <w:szCs w:val="21"/>
        </w:rPr>
      </w:pPr>
      <w:r w:rsidRPr="00680DF9">
        <w:rPr>
          <w:rStyle w:val="normaltextrun"/>
          <w:rFonts w:ascii="Arial" w:hAnsi="Arial" w:cs="Arial"/>
          <w:sz w:val="21"/>
          <w:szCs w:val="21"/>
        </w:rPr>
        <w:t>1.25</w:t>
      </w:r>
      <w:r w:rsidR="00791FB4" w:rsidRPr="005603D2">
        <w:rPr>
          <w:rStyle w:val="normaltextrun"/>
          <w:rFonts w:ascii="Arial" w:hAnsi="Arial" w:cs="Arial"/>
          <w:sz w:val="21"/>
          <w:szCs w:val="21"/>
        </w:rPr>
        <w:t xml:space="preserve">.4 </w:t>
      </w:r>
      <w:r w:rsidR="00791FB4" w:rsidRPr="005603D2">
        <w:rPr>
          <w:rStyle w:val="tabchar"/>
          <w:rFonts w:ascii="Arial" w:hAnsi="Arial" w:cs="Arial"/>
          <w:sz w:val="21"/>
          <w:szCs w:val="21"/>
        </w:rPr>
        <w:tab/>
      </w:r>
      <w:r w:rsidR="00791FB4" w:rsidRPr="005603D2">
        <w:rPr>
          <w:rStyle w:val="normaltextrun"/>
          <w:rFonts w:ascii="Arial" w:hAnsi="Arial" w:cs="Arial"/>
          <w:sz w:val="21"/>
          <w:szCs w:val="21"/>
        </w:rPr>
        <w:t xml:space="preserve">A User  to whom a request is made under </w:t>
      </w:r>
      <w:r w:rsidRPr="00680DF9">
        <w:rPr>
          <w:rStyle w:val="normaltextrun"/>
          <w:rFonts w:ascii="Arial" w:hAnsi="Arial" w:cs="Arial"/>
          <w:sz w:val="21"/>
          <w:szCs w:val="21"/>
        </w:rPr>
        <w:t>1.25</w:t>
      </w:r>
      <w:r w:rsidR="00791FB4" w:rsidRPr="005603D2">
        <w:rPr>
          <w:rStyle w:val="normaltextrun"/>
          <w:rFonts w:ascii="Arial" w:hAnsi="Arial" w:cs="Arial"/>
          <w:sz w:val="21"/>
          <w:szCs w:val="21"/>
        </w:rPr>
        <w:t xml:space="preserve">.2 must, so far as reasonably practicable, provide the requested information within such reasonable period, and in such reasonable form and manner, as may be specified in </w:t>
      </w:r>
      <w:del w:id="130" w:author="Tammy Meek (NESO)" w:date="2025-01-13T10:30:00Z" w16du:dateUtc="2025-01-13T10:30:00Z">
        <w:r w:rsidR="00791FB4" w:rsidRPr="00F4688C">
          <w:rPr>
            <w:rStyle w:val="normaltextrun"/>
            <w:rFonts w:ascii="Arial" w:hAnsi="Arial" w:cs="Arial"/>
            <w:sz w:val="21"/>
            <w:szCs w:val="21"/>
          </w:rPr>
          <w:delText>the Information Request Notice</w:delText>
        </w:r>
      </w:del>
      <w:ins w:id="131" w:author="Tammy Meek (NESO)" w:date="2025-01-13T10:30:00Z" w16du:dateUtc="2025-01-13T10:30:00Z">
        <w:r w:rsidR="00791FB4" w:rsidRPr="005603D2">
          <w:rPr>
            <w:rStyle w:val="normaltextrun"/>
            <w:rFonts w:ascii="Arial" w:hAnsi="Arial" w:cs="Arial"/>
            <w:sz w:val="21"/>
            <w:szCs w:val="21"/>
          </w:rPr>
          <w:t>the </w:t>
        </w:r>
        <w:r w:rsidR="00DD43F3" w:rsidRPr="00680DF9">
          <w:rPr>
            <w:rStyle w:val="normaltextrun"/>
            <w:rFonts w:ascii="Arial" w:hAnsi="Arial" w:cs="Arial"/>
            <w:sz w:val="21"/>
            <w:szCs w:val="21"/>
          </w:rPr>
          <w:t>information request no</w:t>
        </w:r>
        <w:r w:rsidR="00791FB4" w:rsidRPr="005603D2">
          <w:rPr>
            <w:rStyle w:val="normaltextrun"/>
            <w:rFonts w:ascii="Arial" w:hAnsi="Arial" w:cs="Arial"/>
            <w:sz w:val="21"/>
            <w:szCs w:val="21"/>
          </w:rPr>
          <w:t>tice</w:t>
        </w:r>
      </w:ins>
      <w:r w:rsidR="00791FB4" w:rsidRPr="005603D2">
        <w:rPr>
          <w:rStyle w:val="normaltextrun"/>
          <w:rFonts w:ascii="Arial" w:hAnsi="Arial" w:cs="Arial"/>
          <w:sz w:val="21"/>
          <w:szCs w:val="21"/>
        </w:rPr>
        <w:t>.</w:t>
      </w:r>
      <w:r w:rsidR="00791FB4" w:rsidRPr="005603D2">
        <w:rPr>
          <w:rStyle w:val="eop"/>
          <w:rFonts w:ascii="Arial" w:hAnsi="Arial" w:cs="Arial"/>
          <w:sz w:val="21"/>
          <w:szCs w:val="21"/>
        </w:rPr>
        <w:t> </w:t>
      </w:r>
    </w:p>
    <w:p w14:paraId="4F4EC8C5" w14:textId="77777777" w:rsidR="006D7E22" w:rsidRPr="005603D2" w:rsidRDefault="006D7E22" w:rsidP="005603D2">
      <w:pPr>
        <w:pStyle w:val="paragraph"/>
        <w:spacing w:before="0" w:beforeAutospacing="0" w:after="0" w:afterAutospacing="0"/>
        <w:ind w:left="1440" w:hanging="1440"/>
        <w:jc w:val="both"/>
        <w:textAlignment w:val="baseline"/>
        <w:rPr>
          <w:rFonts w:ascii="Arial" w:hAnsi="Arial" w:cs="Arial"/>
          <w:sz w:val="21"/>
          <w:szCs w:val="21"/>
        </w:rPr>
      </w:pPr>
    </w:p>
    <w:p w14:paraId="0F1BA9DE" w14:textId="398765E0" w:rsidR="00791FB4" w:rsidRPr="005603D2" w:rsidRDefault="004B346F" w:rsidP="005603D2">
      <w:pPr>
        <w:pStyle w:val="paragraph"/>
        <w:spacing w:before="0" w:beforeAutospacing="0" w:after="0" w:afterAutospacing="0"/>
        <w:ind w:left="1440" w:hanging="1440"/>
        <w:jc w:val="both"/>
        <w:textAlignment w:val="baseline"/>
        <w:rPr>
          <w:rStyle w:val="eop"/>
          <w:rFonts w:ascii="Arial" w:hAnsi="Arial" w:cs="Arial"/>
          <w:sz w:val="21"/>
          <w:szCs w:val="21"/>
        </w:rPr>
      </w:pPr>
      <w:r w:rsidRPr="00680DF9">
        <w:rPr>
          <w:rStyle w:val="normaltextrun"/>
          <w:rFonts w:ascii="Arial" w:hAnsi="Arial" w:cs="Arial"/>
          <w:sz w:val="21"/>
          <w:szCs w:val="21"/>
        </w:rPr>
        <w:t>1.25</w:t>
      </w:r>
      <w:r w:rsidR="00791FB4" w:rsidRPr="005603D2">
        <w:rPr>
          <w:rStyle w:val="normaltextrun"/>
          <w:rFonts w:ascii="Arial" w:hAnsi="Arial" w:cs="Arial"/>
          <w:sz w:val="21"/>
          <w:szCs w:val="21"/>
        </w:rPr>
        <w:t>.5</w:t>
      </w:r>
      <w:r w:rsidR="00791FB4" w:rsidRPr="005603D2">
        <w:rPr>
          <w:rStyle w:val="tabchar"/>
          <w:rFonts w:ascii="Arial" w:hAnsi="Arial" w:cs="Arial"/>
          <w:sz w:val="21"/>
          <w:szCs w:val="21"/>
        </w:rPr>
        <w:tab/>
      </w:r>
      <w:r w:rsidR="004A5B8D" w:rsidRPr="00680DF9">
        <w:rPr>
          <w:rStyle w:val="normaltextrun"/>
          <w:rFonts w:ascii="Arial" w:hAnsi="Arial" w:cs="Arial"/>
          <w:sz w:val="21"/>
          <w:szCs w:val="21"/>
        </w:rPr>
        <w:t>T</w:t>
      </w:r>
      <w:r w:rsidRPr="005603D2">
        <w:rPr>
          <w:rStyle w:val="normaltextrun"/>
          <w:rFonts w:ascii="Arial" w:hAnsi="Arial" w:cs="Arial"/>
          <w:sz w:val="21"/>
          <w:szCs w:val="21"/>
        </w:rPr>
        <w:t xml:space="preserve">he </w:t>
      </w:r>
      <w:r w:rsidR="00362AAE" w:rsidRPr="00680DF9">
        <w:rPr>
          <w:rStyle w:val="normaltextrun"/>
          <w:rFonts w:ascii="Arial" w:hAnsi="Arial" w:cs="Arial"/>
          <w:i/>
          <w:iCs/>
          <w:sz w:val="21"/>
          <w:szCs w:val="21"/>
        </w:rPr>
        <w:t>ISOP</w:t>
      </w:r>
      <w:r w:rsidR="00791FB4" w:rsidRPr="005603D2">
        <w:rPr>
          <w:rStyle w:val="normaltextrun"/>
          <w:rFonts w:ascii="Arial" w:hAnsi="Arial" w:cs="Arial"/>
          <w:sz w:val="21"/>
          <w:szCs w:val="21"/>
        </w:rPr>
        <w:t xml:space="preserve"> must, unless the </w:t>
      </w:r>
      <w:r w:rsidR="00791FB4" w:rsidRPr="005603D2">
        <w:rPr>
          <w:rStyle w:val="normaltextrun"/>
          <w:rFonts w:ascii="Arial" w:hAnsi="Arial"/>
          <w:i/>
          <w:sz w:val="21"/>
          <w:rPrChange w:id="132" w:author="Tammy Meek (NESO)" w:date="2025-01-13T10:30:00Z" w16du:dateUtc="2025-01-13T10:30:00Z">
            <w:rPr>
              <w:rStyle w:val="normaltextrun"/>
              <w:rFonts w:ascii="Arial" w:hAnsi="Arial"/>
              <w:sz w:val="21"/>
            </w:rPr>
          </w:rPrChange>
        </w:rPr>
        <w:t>Authority</w:t>
      </w:r>
      <w:r w:rsidR="00791FB4" w:rsidRPr="005603D2">
        <w:rPr>
          <w:rStyle w:val="normaltextrun"/>
          <w:rFonts w:ascii="Arial" w:hAnsi="Arial" w:cs="Arial"/>
          <w:sz w:val="21"/>
          <w:szCs w:val="21"/>
        </w:rPr>
        <w:t xml:space="preserve"> otherwise consents, maintain for a period of 6 years and provide to the</w:t>
      </w:r>
      <w:r w:rsidR="00791FB4" w:rsidRPr="005603D2">
        <w:rPr>
          <w:rStyle w:val="normaltextrun"/>
          <w:rFonts w:ascii="Arial" w:hAnsi="Arial"/>
          <w:i/>
          <w:sz w:val="21"/>
          <w:rPrChange w:id="133" w:author="Tammy Meek (NESO)" w:date="2025-01-13T10:30:00Z" w16du:dateUtc="2025-01-13T10:30:00Z">
            <w:rPr>
              <w:rStyle w:val="normaltextrun"/>
              <w:rFonts w:ascii="Arial" w:hAnsi="Arial"/>
              <w:sz w:val="21"/>
            </w:rPr>
          </w:rPrChange>
        </w:rPr>
        <w:t xml:space="preserve"> Authority </w:t>
      </w:r>
      <w:r w:rsidR="00791FB4" w:rsidRPr="005603D2">
        <w:rPr>
          <w:rStyle w:val="normaltextrun"/>
          <w:rFonts w:ascii="Arial" w:hAnsi="Arial" w:cs="Arial"/>
          <w:sz w:val="21"/>
          <w:szCs w:val="21"/>
        </w:rPr>
        <w:t>where required a record of information requests as detailed in condition D2</w:t>
      </w:r>
      <w:del w:id="134" w:author="Tammy Meek (NESO)" w:date="2025-01-13T10:30:00Z" w16du:dateUtc="2025-01-13T10:30:00Z">
        <w:r w:rsidR="00791FB4" w:rsidRPr="00F4688C">
          <w:rPr>
            <w:rStyle w:val="normaltextrun"/>
            <w:rFonts w:ascii="Arial" w:hAnsi="Arial" w:cs="Arial"/>
            <w:sz w:val="21"/>
            <w:szCs w:val="21"/>
          </w:rPr>
          <w:delText>(</w:delText>
        </w:r>
      </w:del>
      <w:ins w:id="135" w:author="Tammy Meek (NESO)" w:date="2025-01-13T10:30:00Z" w16du:dateUtc="2025-01-13T10:30:00Z">
        <w:r w:rsidR="008C68D7">
          <w:rPr>
            <w:rStyle w:val="normaltextrun"/>
            <w:rFonts w:ascii="Arial" w:hAnsi="Arial" w:cs="Arial"/>
            <w:sz w:val="21"/>
            <w:szCs w:val="21"/>
          </w:rPr>
          <w:t>.</w:t>
        </w:r>
      </w:ins>
      <w:r w:rsidR="00791FB4" w:rsidRPr="005603D2">
        <w:rPr>
          <w:rStyle w:val="normaltextrun"/>
          <w:rFonts w:ascii="Arial" w:hAnsi="Arial" w:cs="Arial"/>
          <w:sz w:val="21"/>
          <w:szCs w:val="21"/>
        </w:rPr>
        <w:t>12</w:t>
      </w:r>
      <w:del w:id="136" w:author="Tammy Meek (NESO)" w:date="2025-01-13T10:30:00Z" w16du:dateUtc="2025-01-13T10:30:00Z">
        <w:r w:rsidR="00791FB4" w:rsidRPr="00F4688C">
          <w:rPr>
            <w:rStyle w:val="normaltextrun"/>
            <w:rFonts w:ascii="Arial" w:hAnsi="Arial" w:cs="Arial"/>
            <w:sz w:val="21"/>
            <w:szCs w:val="21"/>
          </w:rPr>
          <w:delText>)</w:delText>
        </w:r>
      </w:del>
      <w:r w:rsidR="00791FB4" w:rsidRPr="005603D2">
        <w:rPr>
          <w:rStyle w:val="normaltextrun"/>
          <w:rFonts w:ascii="Arial" w:hAnsi="Arial" w:cs="Arial"/>
          <w:sz w:val="21"/>
          <w:szCs w:val="21"/>
        </w:rPr>
        <w:t xml:space="preserve"> of the </w:t>
      </w:r>
      <w:r w:rsidR="00362AAE" w:rsidRPr="00680DF9">
        <w:rPr>
          <w:rStyle w:val="normaltextrun"/>
          <w:rFonts w:ascii="Arial" w:hAnsi="Arial" w:cs="Arial"/>
          <w:i/>
          <w:iCs/>
          <w:sz w:val="21"/>
          <w:szCs w:val="21"/>
        </w:rPr>
        <w:t xml:space="preserve">ESO </w:t>
      </w:r>
      <w:del w:id="137" w:author="Tammy Meek (NESO)" w:date="2025-01-13T10:30:00Z" w16du:dateUtc="2025-01-13T10:30:00Z">
        <w:r w:rsidR="00362AAE" w:rsidRPr="00362AAE">
          <w:rPr>
            <w:rStyle w:val="normaltextrun"/>
            <w:rFonts w:ascii="Arial" w:hAnsi="Arial" w:cs="Arial"/>
            <w:i/>
            <w:iCs/>
            <w:sz w:val="21"/>
            <w:szCs w:val="21"/>
          </w:rPr>
          <w:delText>Licence</w:delText>
        </w:r>
      </w:del>
      <w:ins w:id="138" w:author="Tammy Meek (NESO)" w:date="2025-01-13T10:30:00Z" w16du:dateUtc="2025-01-13T10:30:00Z">
        <w:r w:rsidR="00DE4F2D" w:rsidRPr="00680DF9">
          <w:rPr>
            <w:rStyle w:val="normaltextrun"/>
            <w:rFonts w:ascii="Arial" w:hAnsi="Arial" w:cs="Arial"/>
            <w:i/>
            <w:iCs/>
            <w:sz w:val="21"/>
            <w:szCs w:val="21"/>
          </w:rPr>
          <w:t>l</w:t>
        </w:r>
        <w:r w:rsidR="00362AAE" w:rsidRPr="00680DF9">
          <w:rPr>
            <w:rStyle w:val="normaltextrun"/>
            <w:rFonts w:ascii="Arial" w:hAnsi="Arial" w:cs="Arial"/>
            <w:i/>
            <w:iCs/>
            <w:sz w:val="21"/>
            <w:szCs w:val="21"/>
          </w:rPr>
          <w:t>icence</w:t>
        </w:r>
      </w:ins>
      <w:r w:rsidR="00791FB4" w:rsidRPr="005603D2">
        <w:rPr>
          <w:rStyle w:val="normaltextrun"/>
          <w:rFonts w:ascii="Arial" w:hAnsi="Arial" w:cs="Arial"/>
          <w:sz w:val="21"/>
          <w:szCs w:val="21"/>
        </w:rPr>
        <w:t xml:space="preserve"> and </w:t>
      </w:r>
      <w:r w:rsidR="007622B6" w:rsidRPr="00680DF9">
        <w:rPr>
          <w:rStyle w:val="normaltextrun"/>
          <w:rFonts w:ascii="Arial" w:hAnsi="Arial" w:cs="Arial"/>
          <w:i/>
          <w:iCs/>
          <w:sz w:val="21"/>
          <w:szCs w:val="21"/>
        </w:rPr>
        <w:t xml:space="preserve">GSP </w:t>
      </w:r>
      <w:del w:id="139" w:author="Tammy Meek (NESO)" w:date="2025-01-13T10:30:00Z" w16du:dateUtc="2025-01-13T10:30:00Z">
        <w:r w:rsidR="007622B6" w:rsidRPr="007622B6">
          <w:rPr>
            <w:rStyle w:val="normaltextrun"/>
            <w:rFonts w:ascii="Arial" w:hAnsi="Arial" w:cs="Arial"/>
            <w:i/>
            <w:iCs/>
            <w:sz w:val="21"/>
            <w:szCs w:val="21"/>
          </w:rPr>
          <w:delText>Licence</w:delText>
        </w:r>
      </w:del>
      <w:ins w:id="140" w:author="Tammy Meek (NESO)" w:date="2025-01-13T10:30:00Z" w16du:dateUtc="2025-01-13T10:30:00Z">
        <w:r w:rsidR="00DE4F2D" w:rsidRPr="00680DF9">
          <w:rPr>
            <w:rStyle w:val="normaltextrun"/>
            <w:rFonts w:ascii="Arial" w:hAnsi="Arial" w:cs="Arial"/>
            <w:i/>
            <w:iCs/>
            <w:sz w:val="21"/>
            <w:szCs w:val="21"/>
          </w:rPr>
          <w:t>l</w:t>
        </w:r>
        <w:r w:rsidR="007622B6" w:rsidRPr="00680DF9">
          <w:rPr>
            <w:rStyle w:val="normaltextrun"/>
            <w:rFonts w:ascii="Arial" w:hAnsi="Arial" w:cs="Arial"/>
            <w:i/>
            <w:iCs/>
            <w:sz w:val="21"/>
            <w:szCs w:val="21"/>
          </w:rPr>
          <w:t>icence</w:t>
        </w:r>
      </w:ins>
      <w:r w:rsidR="00791FB4" w:rsidRPr="005603D2">
        <w:rPr>
          <w:rStyle w:val="normaltextrun"/>
          <w:rFonts w:ascii="Arial" w:hAnsi="Arial" w:cs="Arial"/>
          <w:sz w:val="21"/>
          <w:szCs w:val="21"/>
        </w:rPr>
        <w:t xml:space="preserve"> including</w:t>
      </w:r>
      <w:r w:rsidR="00791FB4" w:rsidRPr="005603D2">
        <w:rPr>
          <w:rStyle w:val="eop"/>
          <w:rFonts w:ascii="Arial" w:hAnsi="Arial" w:cs="Arial"/>
          <w:sz w:val="21"/>
          <w:szCs w:val="21"/>
        </w:rPr>
        <w:t> </w:t>
      </w:r>
    </w:p>
    <w:p w14:paraId="3AC761A7" w14:textId="77777777" w:rsidR="006D7E22" w:rsidRPr="005603D2" w:rsidRDefault="006D7E22" w:rsidP="005603D2">
      <w:pPr>
        <w:pStyle w:val="paragraph"/>
        <w:spacing w:before="0" w:beforeAutospacing="0" w:after="0" w:afterAutospacing="0"/>
        <w:ind w:left="1440" w:hanging="1440"/>
        <w:jc w:val="both"/>
        <w:textAlignment w:val="baseline"/>
        <w:rPr>
          <w:rFonts w:ascii="Arial" w:hAnsi="Arial" w:cs="Arial"/>
          <w:sz w:val="21"/>
          <w:szCs w:val="21"/>
        </w:rPr>
      </w:pPr>
    </w:p>
    <w:p w14:paraId="33506E22" w14:textId="1A5C0DFB" w:rsidR="00791FB4" w:rsidRPr="005603D2" w:rsidRDefault="00791FB4" w:rsidP="005603D2">
      <w:pPr>
        <w:pStyle w:val="paragraph"/>
        <w:numPr>
          <w:ilvl w:val="0"/>
          <w:numId w:val="64"/>
        </w:numPr>
        <w:spacing w:before="0" w:beforeAutospacing="0" w:after="0" w:afterAutospacing="0"/>
        <w:ind w:left="1985" w:hanging="567"/>
        <w:jc w:val="both"/>
        <w:textAlignment w:val="baseline"/>
        <w:rPr>
          <w:rStyle w:val="eop"/>
          <w:rFonts w:ascii="Arial" w:hAnsi="Arial" w:cs="Arial"/>
          <w:sz w:val="21"/>
          <w:szCs w:val="21"/>
        </w:rPr>
      </w:pPr>
      <w:r w:rsidRPr="005603D2">
        <w:rPr>
          <w:rStyle w:val="normaltextrun"/>
          <w:rFonts w:ascii="Arial" w:hAnsi="Arial" w:cs="Arial"/>
          <w:sz w:val="21"/>
          <w:szCs w:val="21"/>
        </w:rPr>
        <w:t xml:space="preserve">a copy of the </w:t>
      </w:r>
      <w:del w:id="141" w:author="Tammy Meek (NESO)" w:date="2025-01-13T10:30:00Z" w16du:dateUtc="2025-01-13T10:30:00Z">
        <w:r w:rsidRPr="00F4688C">
          <w:rPr>
            <w:rStyle w:val="normaltextrun"/>
            <w:rFonts w:ascii="Arial" w:hAnsi="Arial" w:cs="Arial"/>
            <w:sz w:val="21"/>
            <w:szCs w:val="21"/>
          </w:rPr>
          <w:delText>Information Request Notice</w:delText>
        </w:r>
      </w:del>
      <w:ins w:id="142" w:author="Tammy Meek (NESO)" w:date="2025-01-13T10:30:00Z" w16du:dateUtc="2025-01-13T10:30:00Z">
        <w:r w:rsidR="00DE4F2D" w:rsidRPr="00680DF9">
          <w:rPr>
            <w:rStyle w:val="normaltextrun"/>
            <w:rFonts w:ascii="Arial" w:hAnsi="Arial" w:cs="Arial"/>
            <w:sz w:val="21"/>
            <w:szCs w:val="21"/>
          </w:rPr>
          <w:t>information request notice</w:t>
        </w:r>
      </w:ins>
      <w:r w:rsidRPr="005603D2">
        <w:rPr>
          <w:rStyle w:val="normaltextrun"/>
          <w:rFonts w:ascii="Arial" w:hAnsi="Arial" w:cs="Arial"/>
          <w:sz w:val="21"/>
          <w:szCs w:val="21"/>
        </w:rPr>
        <w:t>;</w:t>
      </w:r>
      <w:r w:rsidRPr="005603D2">
        <w:rPr>
          <w:rStyle w:val="eop"/>
          <w:rFonts w:ascii="Arial" w:hAnsi="Arial" w:cs="Arial"/>
          <w:sz w:val="21"/>
          <w:szCs w:val="21"/>
        </w:rPr>
        <w:t> </w:t>
      </w:r>
    </w:p>
    <w:p w14:paraId="7E94331F" w14:textId="77777777" w:rsidR="006D7E22" w:rsidRPr="005603D2" w:rsidRDefault="006D7E22" w:rsidP="005603D2">
      <w:pPr>
        <w:pStyle w:val="paragraph"/>
        <w:spacing w:before="0" w:beforeAutospacing="0" w:after="0" w:afterAutospacing="0"/>
        <w:ind w:left="1985" w:hanging="567"/>
        <w:jc w:val="both"/>
        <w:textAlignment w:val="baseline"/>
        <w:rPr>
          <w:rFonts w:ascii="Arial" w:hAnsi="Arial" w:cs="Arial"/>
          <w:sz w:val="21"/>
          <w:szCs w:val="21"/>
        </w:rPr>
      </w:pPr>
    </w:p>
    <w:p w14:paraId="2F9DE8F1" w14:textId="5300A1B9" w:rsidR="00791FB4" w:rsidRPr="005603D2" w:rsidRDefault="00791FB4" w:rsidP="005603D2">
      <w:pPr>
        <w:pStyle w:val="paragraph"/>
        <w:numPr>
          <w:ilvl w:val="0"/>
          <w:numId w:val="64"/>
        </w:numPr>
        <w:spacing w:before="0" w:beforeAutospacing="0" w:after="0" w:afterAutospacing="0"/>
        <w:ind w:left="1985" w:hanging="567"/>
        <w:jc w:val="both"/>
        <w:textAlignment w:val="baseline"/>
        <w:rPr>
          <w:rStyle w:val="eop"/>
          <w:rFonts w:ascii="Arial" w:hAnsi="Arial" w:cs="Arial"/>
          <w:sz w:val="21"/>
          <w:szCs w:val="21"/>
        </w:rPr>
      </w:pPr>
      <w:r w:rsidRPr="005603D2">
        <w:rPr>
          <w:rStyle w:val="normaltextrun"/>
          <w:rFonts w:ascii="Arial" w:hAnsi="Arial" w:cs="Arial"/>
          <w:sz w:val="21"/>
          <w:szCs w:val="21"/>
        </w:rPr>
        <w:t>any subsequent variations to the original information requested;</w:t>
      </w:r>
      <w:r w:rsidRPr="005603D2">
        <w:rPr>
          <w:rStyle w:val="eop"/>
          <w:rFonts w:ascii="Arial" w:hAnsi="Arial" w:cs="Arial"/>
          <w:sz w:val="21"/>
          <w:szCs w:val="21"/>
        </w:rPr>
        <w:t> </w:t>
      </w:r>
    </w:p>
    <w:p w14:paraId="3F6CF2E8" w14:textId="77777777" w:rsidR="006D7E22" w:rsidRPr="005603D2" w:rsidRDefault="006D7E22" w:rsidP="005603D2">
      <w:pPr>
        <w:pStyle w:val="paragraph"/>
        <w:spacing w:before="0" w:beforeAutospacing="0" w:after="0" w:afterAutospacing="0"/>
        <w:ind w:left="1985" w:hanging="567"/>
        <w:jc w:val="both"/>
        <w:textAlignment w:val="baseline"/>
        <w:rPr>
          <w:rFonts w:ascii="Arial" w:hAnsi="Arial" w:cs="Arial"/>
          <w:sz w:val="21"/>
          <w:szCs w:val="21"/>
        </w:rPr>
      </w:pPr>
    </w:p>
    <w:p w14:paraId="57FE302E" w14:textId="4CA17FB3" w:rsidR="00791FB4" w:rsidRPr="005603D2" w:rsidRDefault="00791FB4" w:rsidP="005603D2">
      <w:pPr>
        <w:pStyle w:val="paragraph"/>
        <w:numPr>
          <w:ilvl w:val="0"/>
          <w:numId w:val="64"/>
        </w:numPr>
        <w:spacing w:before="0" w:beforeAutospacing="0" w:after="0" w:afterAutospacing="0"/>
        <w:ind w:left="1985" w:hanging="567"/>
        <w:jc w:val="both"/>
        <w:textAlignment w:val="baseline"/>
        <w:rPr>
          <w:rStyle w:val="eop"/>
          <w:rFonts w:ascii="Arial" w:hAnsi="Arial" w:cs="Arial"/>
          <w:sz w:val="21"/>
          <w:szCs w:val="21"/>
        </w:rPr>
      </w:pPr>
      <w:r w:rsidRPr="005603D2">
        <w:rPr>
          <w:rStyle w:val="normaltextrun"/>
          <w:rFonts w:ascii="Arial" w:hAnsi="Arial" w:cs="Arial"/>
          <w:sz w:val="21"/>
          <w:szCs w:val="21"/>
        </w:rPr>
        <w:t>the recipient’s response to the notice, including any refusal or challenges to the notice or requested information;</w:t>
      </w:r>
      <w:r w:rsidRPr="005603D2">
        <w:rPr>
          <w:rStyle w:val="eop"/>
          <w:rFonts w:ascii="Arial" w:hAnsi="Arial" w:cs="Arial"/>
          <w:sz w:val="21"/>
          <w:szCs w:val="21"/>
        </w:rPr>
        <w:t> </w:t>
      </w:r>
    </w:p>
    <w:p w14:paraId="6AACC1B4" w14:textId="77777777" w:rsidR="006D7E22" w:rsidRPr="005603D2" w:rsidRDefault="006D7E22" w:rsidP="005603D2">
      <w:pPr>
        <w:pStyle w:val="ListParagraph"/>
        <w:ind w:left="1985" w:hanging="567"/>
        <w:jc w:val="both"/>
        <w:rPr>
          <w:rFonts w:ascii="Arial" w:hAnsi="Arial" w:cs="Arial"/>
          <w:sz w:val="21"/>
          <w:szCs w:val="21"/>
        </w:rPr>
      </w:pPr>
    </w:p>
    <w:p w14:paraId="4D8B2B41" w14:textId="52FADF9D" w:rsidR="00791FB4" w:rsidRPr="005603D2" w:rsidRDefault="00791FB4" w:rsidP="005603D2">
      <w:pPr>
        <w:pStyle w:val="paragraph"/>
        <w:numPr>
          <w:ilvl w:val="0"/>
          <w:numId w:val="64"/>
        </w:numPr>
        <w:spacing w:before="0" w:beforeAutospacing="0" w:after="0" w:afterAutospacing="0"/>
        <w:ind w:left="1985" w:hanging="567"/>
        <w:jc w:val="both"/>
        <w:textAlignment w:val="baseline"/>
        <w:rPr>
          <w:rStyle w:val="eop"/>
          <w:rFonts w:ascii="Arial" w:hAnsi="Arial" w:cs="Arial"/>
          <w:sz w:val="21"/>
          <w:szCs w:val="21"/>
        </w:rPr>
      </w:pPr>
      <w:r w:rsidRPr="005603D2">
        <w:rPr>
          <w:rStyle w:val="normaltextrun"/>
          <w:rFonts w:ascii="Arial" w:hAnsi="Arial" w:cs="Arial"/>
          <w:sz w:val="21"/>
          <w:szCs w:val="21"/>
        </w:rPr>
        <w:t>the time taken for the recipient to provide the requested information;</w:t>
      </w:r>
      <w:r w:rsidRPr="005603D2">
        <w:rPr>
          <w:rStyle w:val="eop"/>
          <w:rFonts w:ascii="Arial" w:hAnsi="Arial" w:cs="Arial"/>
          <w:sz w:val="21"/>
          <w:szCs w:val="21"/>
        </w:rPr>
        <w:t> </w:t>
      </w:r>
    </w:p>
    <w:p w14:paraId="7D6178C7" w14:textId="77777777" w:rsidR="006D7E22" w:rsidRPr="005603D2" w:rsidRDefault="006D7E22" w:rsidP="005603D2">
      <w:pPr>
        <w:pStyle w:val="ListParagraph"/>
        <w:ind w:left="1985" w:hanging="567"/>
        <w:jc w:val="both"/>
        <w:rPr>
          <w:rFonts w:ascii="Arial" w:hAnsi="Arial" w:cs="Arial"/>
          <w:sz w:val="21"/>
          <w:szCs w:val="21"/>
        </w:rPr>
      </w:pPr>
    </w:p>
    <w:p w14:paraId="6F072E95" w14:textId="02CE1308" w:rsidR="00791FB4" w:rsidRPr="005603D2" w:rsidRDefault="00791FB4" w:rsidP="005603D2">
      <w:pPr>
        <w:pStyle w:val="paragraph"/>
        <w:numPr>
          <w:ilvl w:val="0"/>
          <w:numId w:val="64"/>
        </w:numPr>
        <w:spacing w:before="0" w:beforeAutospacing="0" w:after="0" w:afterAutospacing="0"/>
        <w:ind w:left="1985" w:hanging="567"/>
        <w:jc w:val="both"/>
        <w:textAlignment w:val="baseline"/>
        <w:rPr>
          <w:rStyle w:val="eop"/>
          <w:rFonts w:ascii="Arial" w:hAnsi="Arial" w:cs="Arial"/>
          <w:sz w:val="21"/>
          <w:szCs w:val="21"/>
        </w:rPr>
      </w:pPr>
      <w:r w:rsidRPr="005603D2">
        <w:rPr>
          <w:rStyle w:val="normaltextrun"/>
          <w:rFonts w:ascii="Arial" w:hAnsi="Arial" w:cs="Arial"/>
          <w:sz w:val="21"/>
          <w:szCs w:val="21"/>
        </w:rPr>
        <w:t>the manner and form the information was provided in; and</w:t>
      </w:r>
      <w:r w:rsidRPr="005603D2">
        <w:rPr>
          <w:rStyle w:val="eop"/>
          <w:rFonts w:ascii="Arial" w:hAnsi="Arial" w:cs="Arial"/>
          <w:sz w:val="21"/>
          <w:szCs w:val="21"/>
        </w:rPr>
        <w:t> </w:t>
      </w:r>
    </w:p>
    <w:p w14:paraId="36BCD4F3" w14:textId="77777777" w:rsidR="00F96A3B" w:rsidRPr="005603D2" w:rsidRDefault="00F96A3B" w:rsidP="005603D2">
      <w:pPr>
        <w:pStyle w:val="ListParagraph"/>
        <w:ind w:left="1985" w:hanging="567"/>
        <w:jc w:val="both"/>
        <w:rPr>
          <w:rFonts w:ascii="Arial" w:hAnsi="Arial" w:cs="Arial"/>
          <w:sz w:val="21"/>
          <w:szCs w:val="21"/>
        </w:rPr>
      </w:pPr>
    </w:p>
    <w:p w14:paraId="0192FF65" w14:textId="58911439" w:rsidR="00791FB4" w:rsidRPr="005603D2" w:rsidRDefault="00791FB4" w:rsidP="005603D2">
      <w:pPr>
        <w:pStyle w:val="paragraph"/>
        <w:numPr>
          <w:ilvl w:val="0"/>
          <w:numId w:val="64"/>
        </w:numPr>
        <w:spacing w:before="0" w:beforeAutospacing="0" w:after="0" w:afterAutospacing="0"/>
        <w:jc w:val="both"/>
        <w:textAlignment w:val="baseline"/>
        <w:rPr>
          <w:rFonts w:ascii="Arial" w:hAnsi="Arial" w:cs="Arial"/>
          <w:sz w:val="21"/>
          <w:szCs w:val="21"/>
        </w:rPr>
      </w:pPr>
      <w:r w:rsidRPr="005603D2">
        <w:rPr>
          <w:rStyle w:val="normaltextrun"/>
          <w:rFonts w:ascii="Arial" w:hAnsi="Arial" w:cs="Arial"/>
          <w:sz w:val="21"/>
          <w:szCs w:val="21"/>
        </w:rPr>
        <w:t xml:space="preserve"> the information provided in response to the notice, and whether such information complied, in </w:t>
      </w:r>
      <w:r w:rsidR="004B346F" w:rsidRPr="005603D2">
        <w:rPr>
          <w:rStyle w:val="normaltextrun"/>
          <w:rFonts w:ascii="Arial" w:hAnsi="Arial" w:cs="Arial"/>
          <w:sz w:val="21"/>
          <w:szCs w:val="21"/>
        </w:rPr>
        <w:t xml:space="preserve">the </w:t>
      </w:r>
      <w:r w:rsidR="00362AAE" w:rsidRPr="00680DF9">
        <w:rPr>
          <w:rStyle w:val="normaltextrun"/>
          <w:rFonts w:ascii="Arial" w:hAnsi="Arial" w:cs="Arial"/>
          <w:i/>
          <w:iCs/>
          <w:sz w:val="21"/>
          <w:szCs w:val="21"/>
        </w:rPr>
        <w:t>ISOP</w:t>
      </w:r>
      <w:r w:rsidRPr="005603D2">
        <w:rPr>
          <w:rStyle w:val="normaltextrun"/>
          <w:rFonts w:ascii="Arial" w:hAnsi="Arial" w:cs="Arial"/>
          <w:sz w:val="21"/>
          <w:szCs w:val="21"/>
        </w:rPr>
        <w:t xml:space="preserve">’s view, with </w:t>
      </w:r>
      <w:r w:rsidR="00AA1A37" w:rsidRPr="00680DF9">
        <w:rPr>
          <w:rStyle w:val="normaltextrun"/>
          <w:rFonts w:ascii="Arial" w:hAnsi="Arial" w:cs="Arial"/>
          <w:sz w:val="21"/>
          <w:szCs w:val="21"/>
        </w:rPr>
        <w:t xml:space="preserve">the </w:t>
      </w:r>
      <w:del w:id="143" w:author="Tammy Meek (NESO)" w:date="2025-01-13T10:30:00Z" w16du:dateUtc="2025-01-13T10:30:00Z">
        <w:r w:rsidRPr="00F4688C">
          <w:rPr>
            <w:rStyle w:val="normaltextrun"/>
            <w:rFonts w:ascii="Arial" w:hAnsi="Arial" w:cs="Arial"/>
            <w:sz w:val="21"/>
            <w:szCs w:val="21"/>
          </w:rPr>
          <w:delText>Information Request Notice</w:delText>
        </w:r>
      </w:del>
      <w:ins w:id="144" w:author="Tammy Meek (NESO)" w:date="2025-01-13T10:30:00Z" w16du:dateUtc="2025-01-13T10:30:00Z">
        <w:r w:rsidR="00AA1A37" w:rsidRPr="00680DF9">
          <w:rPr>
            <w:rStyle w:val="normaltextrun"/>
            <w:rFonts w:ascii="Arial" w:hAnsi="Arial" w:cs="Arial"/>
            <w:sz w:val="21"/>
            <w:szCs w:val="21"/>
          </w:rPr>
          <w:t>information request notice</w:t>
        </w:r>
      </w:ins>
      <w:r w:rsidRPr="005603D2">
        <w:rPr>
          <w:rStyle w:val="normaltextrun"/>
          <w:rFonts w:ascii="Arial" w:hAnsi="Arial" w:cs="Arial"/>
          <w:sz w:val="21"/>
          <w:szCs w:val="21"/>
        </w:rPr>
        <w:t>.</w:t>
      </w:r>
      <w:r w:rsidRPr="005603D2">
        <w:rPr>
          <w:rStyle w:val="eop"/>
          <w:rFonts w:ascii="Arial" w:hAnsi="Arial" w:cs="Arial"/>
          <w:sz w:val="21"/>
          <w:szCs w:val="21"/>
        </w:rPr>
        <w:t> </w:t>
      </w:r>
    </w:p>
    <w:p w14:paraId="50C1B7D5" w14:textId="77777777" w:rsidR="00347E26" w:rsidRDefault="00347E26">
      <w:pPr>
        <w:widowControl/>
        <w:rPr>
          <w:del w:id="145" w:author="Tammy Meek (NESO)" w:date="2025-01-13T10:30:00Z" w16du:dateUtc="2025-01-13T10:30:00Z"/>
          <w:sz w:val="24"/>
          <w:szCs w:val="24"/>
        </w:rPr>
        <w:sectPr w:rsidR="00347E26">
          <w:headerReference w:type="default" r:id="rId31"/>
          <w:pgSz w:w="11904" w:h="16834"/>
          <w:pgMar w:top="1440" w:right="1400" w:bottom="508" w:left="1448" w:header="720" w:footer="720" w:gutter="0"/>
          <w:cols w:space="720"/>
          <w:noEndnote/>
        </w:sectPr>
      </w:pPr>
    </w:p>
    <w:p w14:paraId="305DADCB" w14:textId="77777777" w:rsidR="00347E26" w:rsidRPr="005603D2" w:rsidRDefault="00347E26">
      <w:pPr>
        <w:widowControl/>
        <w:rPr>
          <w:ins w:id="146" w:author="Tammy Meek (NESO)" w:date="2025-01-13T10:30:00Z" w16du:dateUtc="2025-01-13T10:30:00Z"/>
          <w:rFonts w:ascii="Arial" w:hAnsi="Arial" w:cs="Arial"/>
          <w:sz w:val="21"/>
          <w:szCs w:val="21"/>
        </w:rPr>
      </w:pPr>
    </w:p>
    <w:p w14:paraId="4D50CB03" w14:textId="76731EE6" w:rsidR="000A76E8" w:rsidRPr="005603D2" w:rsidRDefault="00680DF9" w:rsidP="005603D2">
      <w:pPr>
        <w:widowControl/>
        <w:ind w:left="1276" w:hanging="850"/>
        <w:rPr>
          <w:ins w:id="147" w:author="Tammy Meek (NESO)" w:date="2025-01-13T10:30:00Z" w16du:dateUtc="2025-01-13T10:30:00Z"/>
          <w:rFonts w:ascii="Arial" w:hAnsi="Arial" w:cs="Arial"/>
          <w:sz w:val="21"/>
          <w:szCs w:val="21"/>
        </w:rPr>
        <w:sectPr w:rsidR="000A76E8" w:rsidRPr="005603D2">
          <w:headerReference w:type="default" r:id="rId32"/>
          <w:pgSz w:w="11904" w:h="16834"/>
          <w:pgMar w:top="1440" w:right="1400" w:bottom="508" w:left="1448" w:header="720" w:footer="720" w:gutter="0"/>
          <w:cols w:space="720"/>
          <w:noEndnote/>
        </w:sectPr>
      </w:pPr>
      <w:ins w:id="148" w:author="Tammy Meek (NESO)" w:date="2025-01-13T10:30:00Z" w16du:dateUtc="2025-01-13T10:30:00Z">
        <w:r w:rsidRPr="005603D2">
          <w:rPr>
            <w:rFonts w:ascii="Arial" w:hAnsi="Arial" w:cs="Arial"/>
            <w:sz w:val="21"/>
            <w:szCs w:val="21"/>
          </w:rPr>
          <w:t xml:space="preserve">1.25.6 </w:t>
        </w:r>
        <w:r w:rsidRPr="005603D2">
          <w:rPr>
            <w:rFonts w:ascii="Arial" w:hAnsi="Arial" w:cs="Arial"/>
            <w:sz w:val="21"/>
            <w:szCs w:val="21"/>
          </w:rPr>
          <w:tab/>
          <w:t>For the purpose of paragraph 1.25, "User" means a transmission licensee other than the ISOP.</w:t>
        </w:r>
      </w:ins>
    </w:p>
    <w:p w14:paraId="2F891539" w14:textId="63D0C6B7" w:rsidR="009C1403" w:rsidRDefault="00C6386D">
      <w:pPr>
        <w:kinsoku w:val="0"/>
        <w:overflowPunct w:val="0"/>
        <w:autoSpaceDE/>
        <w:autoSpaceDN/>
        <w:adjustRightInd/>
        <w:spacing w:before="41" w:line="283" w:lineRule="exact"/>
        <w:ind w:left="720"/>
        <w:textAlignment w:val="baseline"/>
        <w:rPr>
          <w:rFonts w:ascii="Arial" w:hAnsi="Arial" w:cs="Arial"/>
          <w:b/>
          <w:bCs/>
          <w:i/>
          <w:iCs/>
          <w:sz w:val="28"/>
          <w:szCs w:val="28"/>
        </w:rPr>
      </w:pPr>
      <w:r>
        <w:rPr>
          <w:noProof/>
          <w:color w:val="2B579A"/>
          <w:shd w:val="clear" w:color="auto" w:fill="E6E6E6"/>
        </w:rPr>
        <mc:AlternateContent>
          <mc:Choice Requires="wps">
            <w:drawing>
              <wp:anchor distT="0" distB="0" distL="0" distR="0" simplePos="0" relativeHeight="251658304" behindDoc="0" locked="0" layoutInCell="0" allowOverlap="1" wp14:anchorId="7E70F64B" wp14:editId="5041D81F">
                <wp:simplePos x="0" y="0"/>
                <wp:positionH relativeFrom="page">
                  <wp:posOffset>913765</wp:posOffset>
                </wp:positionH>
                <wp:positionV relativeFrom="page">
                  <wp:posOffset>985520</wp:posOffset>
                </wp:positionV>
                <wp:extent cx="5750560" cy="216535"/>
                <wp:effectExtent l="0" t="0" r="0" b="0"/>
                <wp:wrapSquare wrapText="bothSides"/>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2165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01DE50" w14:textId="77777777" w:rsidR="009C1403" w:rsidRDefault="00C6386D">
                            <w:pPr>
                              <w:tabs>
                                <w:tab w:val="left" w:pos="648"/>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2.</w:t>
                            </w:r>
                            <w:r>
                              <w:rPr>
                                <w:rFonts w:ascii="Arial" w:hAnsi="Arial" w:cs="Arial"/>
                                <w:b/>
                                <w:bCs/>
                                <w:spacing w:val="-3"/>
                                <w:sz w:val="29"/>
                                <w:szCs w:val="29"/>
                              </w:rPr>
                              <w:tab/>
                              <w:t xml:space="preserve">Generation Connection Criteria Applicable to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0F64B" id="Text Box 193" o:spid="_x0000_s1077" type="#_x0000_t202" style="position:absolute;left:0;text-align:left;margin-left:71.95pt;margin-top:77.6pt;width:452.8pt;height:17.05pt;z-index:2516583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" o:allowincell="f" stroked="f">
                <v:fill opacity="0"/>
                <v:textbox inset="0,0,0,0">
                  <w:txbxContent>
                    <w:p w14:paraId="1D01DE50" w14:textId="77777777" w:rsidR="009C1403" w:rsidRDefault="00C6386D">
                      <w:pPr>
                        <w:tabs>
                          <w:tab w:val="left" w:pos="648"/>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2.</w:t>
                      </w:r>
                      <w:r>
                        <w:rPr>
                          <w:rFonts w:ascii="Arial" w:hAnsi="Arial" w:cs="Arial"/>
                          <w:b/>
                          <w:bCs/>
                          <w:spacing w:val="-3"/>
                          <w:sz w:val="29"/>
                          <w:szCs w:val="29"/>
                        </w:rPr>
                        <w:tab/>
                        <w:t xml:space="preserve">Generation Connection Criteria Applicable to the </w:t>
                      </w:r>
                      <w:r>
                        <w:rPr>
                          <w:rFonts w:ascii="Arial" w:hAnsi="Arial" w:cs="Arial"/>
                          <w:b/>
                          <w:bCs/>
                          <w:i/>
                          <w:iCs/>
                          <w:spacing w:val="-3"/>
                          <w:sz w:val="28"/>
                          <w:szCs w:val="28"/>
                        </w:rPr>
                        <w:t>Onshore</w:t>
                      </w:r>
                    </w:p>
                  </w:txbxContent>
                </v:textbox>
                <w10:wrap type="square" anchorx="page" anchory="page"/>
              </v:shape>
            </w:pict>
          </mc:Fallback>
        </mc:AlternateContent>
      </w:r>
      <w:r>
        <w:rPr>
          <w:rFonts w:ascii="Arial" w:hAnsi="Arial" w:cs="Arial"/>
          <w:b/>
          <w:bCs/>
          <w:i/>
          <w:iCs/>
          <w:sz w:val="28"/>
          <w:szCs w:val="28"/>
        </w:rPr>
        <w:t>Transmission System</w:t>
      </w:r>
    </w:p>
    <w:p w14:paraId="38FFEB19" w14:textId="77777777" w:rsidR="009C1403" w:rsidRDefault="00C6386D">
      <w:pPr>
        <w:tabs>
          <w:tab w:val="decimal" w:pos="144"/>
          <w:tab w:val="left" w:pos="648"/>
        </w:tabs>
        <w:kinsoku w:val="0"/>
        <w:overflowPunct w:val="0"/>
        <w:autoSpaceDE/>
        <w:autoSpaceDN/>
        <w:adjustRightInd/>
        <w:spacing w:before="242" w:line="277" w:lineRule="exact"/>
        <w:textAlignment w:val="baseline"/>
        <w:rPr>
          <w:rFonts w:ascii="Arial" w:hAnsi="Arial" w:cs="Arial"/>
          <w:sz w:val="24"/>
          <w:szCs w:val="24"/>
        </w:rPr>
      </w:pPr>
      <w:r>
        <w:rPr>
          <w:rFonts w:ascii="Arial" w:hAnsi="Arial" w:cs="Arial"/>
          <w:sz w:val="24"/>
          <w:szCs w:val="24"/>
        </w:rPr>
        <w:tab/>
        <w:t>2.1</w:t>
      </w:r>
      <w:r>
        <w:rPr>
          <w:rFonts w:ascii="Arial" w:hAnsi="Arial" w:cs="Arial"/>
          <w:sz w:val="24"/>
          <w:szCs w:val="24"/>
        </w:rPr>
        <w:tab/>
        <w:t>This section presents the planning criteria applicable to the connection of one</w:t>
      </w:r>
    </w:p>
    <w:p w14:paraId="4CEAEB2F" w14:textId="77777777" w:rsidR="009C1403" w:rsidRDefault="00C6386D">
      <w:pPr>
        <w:kinsoku w:val="0"/>
        <w:overflowPunct w:val="0"/>
        <w:autoSpaceDE/>
        <w:autoSpaceDN/>
        <w:adjustRightInd/>
        <w:spacing w:before="14" w:line="273" w:lineRule="exact"/>
        <w:ind w:left="720"/>
        <w:jc w:val="both"/>
        <w:textAlignment w:val="baseline"/>
        <w:rPr>
          <w:rFonts w:ascii="Arial" w:hAnsi="Arial" w:cs="Arial"/>
          <w:i/>
          <w:iCs/>
          <w:sz w:val="24"/>
          <w:szCs w:val="24"/>
        </w:rPr>
      </w:pPr>
      <w:r>
        <w:rPr>
          <w:rFonts w:ascii="Arial" w:hAnsi="Arial" w:cs="Arial"/>
          <w:sz w:val="24"/>
          <w:szCs w:val="24"/>
        </w:rPr>
        <w:t xml:space="preserve">or more </w:t>
      </w:r>
      <w:r>
        <w:rPr>
          <w:rFonts w:ascii="Arial" w:hAnsi="Arial" w:cs="Arial"/>
          <w:i/>
          <w:iCs/>
          <w:sz w:val="24"/>
          <w:szCs w:val="24"/>
        </w:rPr>
        <w:t xml:space="preserve">power stations </w:t>
      </w:r>
      <w:r>
        <w:rPr>
          <w:rFonts w:ascii="Arial" w:hAnsi="Arial" w:cs="Arial"/>
          <w:sz w:val="24"/>
          <w:szCs w:val="24"/>
        </w:rPr>
        <w:t xml:space="preserve">to the </w:t>
      </w:r>
      <w:r>
        <w:rPr>
          <w:rFonts w:ascii="Arial" w:hAnsi="Arial" w:cs="Arial"/>
          <w:i/>
          <w:iCs/>
          <w:sz w:val="24"/>
          <w:szCs w:val="24"/>
        </w:rPr>
        <w:t>onshore transmission system</w:t>
      </w:r>
      <w:r>
        <w:rPr>
          <w:rFonts w:ascii="Arial" w:hAnsi="Arial" w:cs="Arial"/>
          <w:sz w:val="24"/>
          <w:szCs w:val="24"/>
        </w:rPr>
        <w:t xml:space="preserve">. The criteria in this section will also apply to the connections from a GSP to the </w:t>
      </w:r>
      <w:r>
        <w:rPr>
          <w:rFonts w:ascii="Arial" w:hAnsi="Arial" w:cs="Arial"/>
          <w:i/>
          <w:iCs/>
          <w:sz w:val="24"/>
          <w:szCs w:val="24"/>
        </w:rPr>
        <w:t xml:space="preserve">onshore transmission system </w:t>
      </w:r>
      <w:r>
        <w:rPr>
          <w:rFonts w:ascii="Arial" w:hAnsi="Arial" w:cs="Arial"/>
          <w:sz w:val="24"/>
          <w:szCs w:val="24"/>
        </w:rPr>
        <w:t xml:space="preserve">by which </w:t>
      </w:r>
      <w:r>
        <w:rPr>
          <w:rFonts w:ascii="Arial" w:hAnsi="Arial" w:cs="Arial"/>
          <w:i/>
          <w:iCs/>
          <w:sz w:val="24"/>
          <w:szCs w:val="24"/>
        </w:rPr>
        <w:t xml:space="preserve">power stations </w:t>
      </w:r>
      <w:r>
        <w:rPr>
          <w:rFonts w:ascii="Arial" w:hAnsi="Arial" w:cs="Arial"/>
          <w:sz w:val="24"/>
          <w:szCs w:val="24"/>
        </w:rPr>
        <w:t xml:space="preserve">embedded within a customer’s network (e.g. distribution network) are connected to the </w:t>
      </w:r>
      <w:r>
        <w:rPr>
          <w:rFonts w:ascii="Arial" w:hAnsi="Arial" w:cs="Arial"/>
          <w:i/>
          <w:iCs/>
          <w:sz w:val="24"/>
          <w:szCs w:val="24"/>
        </w:rPr>
        <w:t>onshore transmission system.</w:t>
      </w:r>
    </w:p>
    <w:p w14:paraId="6B4D4064" w14:textId="77777777" w:rsidR="009C1403" w:rsidRDefault="00C6386D">
      <w:pPr>
        <w:tabs>
          <w:tab w:val="decimal" w:pos="144"/>
          <w:tab w:val="left" w:pos="648"/>
        </w:tabs>
        <w:kinsoku w:val="0"/>
        <w:overflowPunct w:val="0"/>
        <w:autoSpaceDE/>
        <w:autoSpaceDN/>
        <w:adjustRightInd/>
        <w:spacing w:before="207" w:line="268" w:lineRule="exact"/>
        <w:textAlignment w:val="baseline"/>
        <w:rPr>
          <w:rFonts w:ascii="Arial" w:hAnsi="Arial" w:cs="Arial"/>
          <w:spacing w:val="-1"/>
          <w:sz w:val="24"/>
          <w:szCs w:val="24"/>
        </w:rPr>
      </w:pPr>
      <w:r>
        <w:rPr>
          <w:rFonts w:ascii="Arial" w:hAnsi="Arial" w:cs="Arial"/>
          <w:spacing w:val="-1"/>
          <w:sz w:val="24"/>
          <w:szCs w:val="24"/>
        </w:rPr>
        <w:tab/>
        <w:t>2.2</w:t>
      </w:r>
      <w:r>
        <w:rPr>
          <w:rFonts w:ascii="Arial" w:hAnsi="Arial" w:cs="Arial"/>
          <w:spacing w:val="-1"/>
          <w:sz w:val="24"/>
          <w:szCs w:val="24"/>
        </w:rPr>
        <w:tab/>
        <w:t xml:space="preserve">In those parts of the </w:t>
      </w:r>
      <w:r>
        <w:rPr>
          <w:rFonts w:ascii="Arial" w:hAnsi="Arial" w:cs="Arial"/>
          <w:i/>
          <w:iCs/>
          <w:spacing w:val="-1"/>
          <w:sz w:val="24"/>
          <w:szCs w:val="24"/>
        </w:rPr>
        <w:t xml:space="preserve">onshore transmission system </w:t>
      </w:r>
      <w:r>
        <w:rPr>
          <w:rFonts w:ascii="Arial" w:hAnsi="Arial" w:cs="Arial"/>
          <w:spacing w:val="-1"/>
          <w:sz w:val="24"/>
          <w:szCs w:val="24"/>
        </w:rPr>
        <w:t>where the criteria of Section</w:t>
      </w:r>
    </w:p>
    <w:p w14:paraId="0DAC1FC3" w14:textId="77777777" w:rsidR="009C1403" w:rsidRDefault="00C6386D">
      <w:pPr>
        <w:kinsoku w:val="0"/>
        <w:overflowPunct w:val="0"/>
        <w:autoSpaceDE/>
        <w:autoSpaceDN/>
        <w:adjustRightInd/>
        <w:spacing w:line="272" w:lineRule="exact"/>
        <w:ind w:left="720"/>
        <w:textAlignment w:val="baseline"/>
        <w:rPr>
          <w:rFonts w:ascii="Arial" w:hAnsi="Arial" w:cs="Arial"/>
          <w:sz w:val="24"/>
          <w:szCs w:val="24"/>
        </w:rPr>
      </w:pPr>
      <w:r>
        <w:rPr>
          <w:rFonts w:ascii="Arial" w:hAnsi="Arial" w:cs="Arial"/>
          <w:sz w:val="24"/>
          <w:szCs w:val="24"/>
        </w:rPr>
        <w:t>3 and/or Section 4 also apply, those criteria must also be met.</w:t>
      </w:r>
    </w:p>
    <w:p w14:paraId="1F4B30D1" w14:textId="77777777" w:rsidR="009C1403" w:rsidRDefault="00C6386D">
      <w:pPr>
        <w:tabs>
          <w:tab w:val="decimal" w:pos="144"/>
          <w:tab w:val="left" w:pos="648"/>
        </w:tabs>
        <w:kinsoku w:val="0"/>
        <w:overflowPunct w:val="0"/>
        <w:autoSpaceDE/>
        <w:autoSpaceDN/>
        <w:adjustRightInd/>
        <w:spacing w:before="318" w:line="275" w:lineRule="exact"/>
        <w:textAlignment w:val="baseline"/>
        <w:rPr>
          <w:rFonts w:ascii="Arial" w:hAnsi="Arial" w:cs="Arial"/>
          <w:sz w:val="24"/>
          <w:szCs w:val="24"/>
        </w:rPr>
      </w:pPr>
      <w:r>
        <w:rPr>
          <w:rFonts w:ascii="Arial" w:hAnsi="Arial" w:cs="Arial"/>
          <w:sz w:val="24"/>
          <w:szCs w:val="24"/>
        </w:rPr>
        <w:tab/>
        <w:t>2.3</w:t>
      </w:r>
      <w:r>
        <w:rPr>
          <w:rFonts w:ascii="Arial" w:hAnsi="Arial" w:cs="Arial"/>
          <w:sz w:val="24"/>
          <w:szCs w:val="24"/>
        </w:rPr>
        <w:tab/>
        <w:t>In planning generation connections, this Standard is met if the connection</w:t>
      </w:r>
    </w:p>
    <w:p w14:paraId="229C8583" w14:textId="77777777" w:rsidR="009C1403" w:rsidRDefault="00C6386D">
      <w:pPr>
        <w:kinsoku w:val="0"/>
        <w:overflowPunct w:val="0"/>
        <w:autoSpaceDE/>
        <w:autoSpaceDN/>
        <w:adjustRightInd/>
        <w:spacing w:line="276" w:lineRule="exact"/>
        <w:ind w:left="720"/>
        <w:textAlignment w:val="baseline"/>
        <w:rPr>
          <w:rFonts w:ascii="Arial" w:hAnsi="Arial" w:cs="Arial"/>
          <w:spacing w:val="-3"/>
          <w:sz w:val="24"/>
          <w:szCs w:val="24"/>
        </w:rPr>
      </w:pPr>
      <w:r>
        <w:rPr>
          <w:rFonts w:ascii="Arial" w:hAnsi="Arial" w:cs="Arial"/>
          <w:spacing w:val="-3"/>
          <w:sz w:val="24"/>
          <w:szCs w:val="24"/>
        </w:rPr>
        <w:t>design either:</w:t>
      </w:r>
    </w:p>
    <w:p w14:paraId="69BAC648" w14:textId="77777777" w:rsidR="009C1403" w:rsidRDefault="00C6386D">
      <w:pPr>
        <w:tabs>
          <w:tab w:val="left" w:pos="1512"/>
        </w:tabs>
        <w:kinsoku w:val="0"/>
        <w:overflowPunct w:val="0"/>
        <w:autoSpaceDE/>
        <w:autoSpaceDN/>
        <w:adjustRightInd/>
        <w:spacing w:before="328" w:line="277" w:lineRule="exact"/>
        <w:ind w:left="720"/>
        <w:textAlignment w:val="baseline"/>
        <w:rPr>
          <w:rFonts w:ascii="Arial" w:hAnsi="Arial" w:cs="Arial"/>
          <w:spacing w:val="-2"/>
          <w:sz w:val="24"/>
          <w:szCs w:val="24"/>
        </w:rPr>
      </w:pPr>
      <w:r>
        <w:rPr>
          <w:rFonts w:ascii="Arial" w:hAnsi="Arial" w:cs="Arial"/>
          <w:spacing w:val="-2"/>
          <w:sz w:val="24"/>
          <w:szCs w:val="24"/>
        </w:rPr>
        <w:t>2.3.1</w:t>
      </w:r>
      <w:r>
        <w:rPr>
          <w:rFonts w:ascii="Arial" w:hAnsi="Arial" w:cs="Arial"/>
          <w:spacing w:val="-2"/>
          <w:sz w:val="24"/>
          <w:szCs w:val="24"/>
        </w:rPr>
        <w:tab/>
        <w:t>satisfies the deterministic criteria detailed in paragraphs 2.5 to 2.13; or</w:t>
      </w:r>
    </w:p>
    <w:p w14:paraId="3D55B43D" w14:textId="77777777" w:rsidR="009C1403" w:rsidRDefault="00C6386D">
      <w:pPr>
        <w:kinsoku w:val="0"/>
        <w:overflowPunct w:val="0"/>
        <w:autoSpaceDE/>
        <w:autoSpaceDN/>
        <w:adjustRightInd/>
        <w:spacing w:before="324" w:line="271" w:lineRule="exact"/>
        <w:ind w:left="1584" w:hanging="864"/>
        <w:jc w:val="both"/>
        <w:textAlignment w:val="baseline"/>
        <w:rPr>
          <w:rFonts w:ascii="Arial" w:hAnsi="Arial" w:cs="Arial"/>
          <w:sz w:val="24"/>
          <w:szCs w:val="24"/>
        </w:rPr>
      </w:pPr>
      <w:r>
        <w:rPr>
          <w:rFonts w:ascii="Arial" w:hAnsi="Arial" w:cs="Arial"/>
          <w:sz w:val="24"/>
          <w:szCs w:val="24"/>
        </w:rPr>
        <w:t>2.3.2 varies from the design necessary to meet paragraph 2.3.1 above in a manner which satisfies the conditions detailed in paragraphs 2.15 to 2.18.</w:t>
      </w:r>
    </w:p>
    <w:p w14:paraId="1BF05A36" w14:textId="77777777" w:rsidR="009C1403" w:rsidRDefault="00C6386D">
      <w:pPr>
        <w:tabs>
          <w:tab w:val="decimal" w:pos="144"/>
          <w:tab w:val="left" w:pos="648"/>
        </w:tabs>
        <w:kinsoku w:val="0"/>
        <w:overflowPunct w:val="0"/>
        <w:autoSpaceDE/>
        <w:autoSpaceDN/>
        <w:adjustRightInd/>
        <w:spacing w:before="203" w:line="275" w:lineRule="exact"/>
        <w:textAlignment w:val="baseline"/>
        <w:rPr>
          <w:rFonts w:ascii="Arial" w:hAnsi="Arial" w:cs="Arial"/>
          <w:spacing w:val="-1"/>
          <w:sz w:val="24"/>
          <w:szCs w:val="24"/>
        </w:rPr>
      </w:pPr>
      <w:r>
        <w:rPr>
          <w:rFonts w:ascii="Arial" w:hAnsi="Arial" w:cs="Arial"/>
          <w:spacing w:val="-1"/>
          <w:sz w:val="24"/>
          <w:szCs w:val="24"/>
        </w:rPr>
        <w:tab/>
        <w:t>2.4</w:t>
      </w:r>
      <w:r>
        <w:rPr>
          <w:rFonts w:ascii="Arial" w:hAnsi="Arial" w:cs="Arial"/>
          <w:spacing w:val="-1"/>
          <w:sz w:val="24"/>
          <w:szCs w:val="24"/>
        </w:rPr>
        <w:tab/>
        <w:t>It is permissible to design to standards higher than those set out in paragraphs</w:t>
      </w:r>
    </w:p>
    <w:p w14:paraId="6EC1791F" w14:textId="77777777" w:rsidR="009C1403" w:rsidRDefault="00C6386D">
      <w:pPr>
        <w:kinsoku w:val="0"/>
        <w:overflowPunct w:val="0"/>
        <w:autoSpaceDE/>
        <w:autoSpaceDN/>
        <w:adjustRightInd/>
        <w:spacing w:line="282" w:lineRule="exact"/>
        <w:ind w:left="720"/>
        <w:jc w:val="both"/>
        <w:textAlignment w:val="baseline"/>
        <w:rPr>
          <w:rFonts w:ascii="Arial" w:hAnsi="Arial" w:cs="Arial"/>
          <w:sz w:val="24"/>
          <w:szCs w:val="24"/>
        </w:rPr>
      </w:pPr>
      <w:r>
        <w:rPr>
          <w:rFonts w:ascii="Arial" w:hAnsi="Arial" w:cs="Arial"/>
          <w:sz w:val="24"/>
          <w:szCs w:val="24"/>
        </w:rPr>
        <w:t>2.5 to 2.13 provided the higher standards can be economically justified. Guidance on economic justification is given in Appendix G.</w:t>
      </w:r>
    </w:p>
    <w:p w14:paraId="0F507A40" w14:textId="77777777" w:rsidR="009C1403" w:rsidRDefault="00C6386D">
      <w:pPr>
        <w:kinsoku w:val="0"/>
        <w:overflowPunct w:val="0"/>
        <w:autoSpaceDE/>
        <w:autoSpaceDN/>
        <w:adjustRightInd/>
        <w:spacing w:before="318" w:line="274" w:lineRule="exact"/>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1D6E9097" w14:textId="77777777" w:rsidR="009C1403" w:rsidRDefault="00C6386D">
      <w:pPr>
        <w:tabs>
          <w:tab w:val="decimal" w:pos="144"/>
          <w:tab w:val="left" w:pos="648"/>
        </w:tabs>
        <w:kinsoku w:val="0"/>
        <w:overflowPunct w:val="0"/>
        <w:autoSpaceDE/>
        <w:autoSpaceDN/>
        <w:adjustRightInd/>
        <w:spacing w:before="322" w:line="270" w:lineRule="exact"/>
        <w:textAlignment w:val="baseline"/>
        <w:rPr>
          <w:rFonts w:ascii="Arial" w:hAnsi="Arial" w:cs="Arial"/>
          <w:i/>
          <w:iCs/>
          <w:sz w:val="24"/>
          <w:szCs w:val="24"/>
        </w:rPr>
      </w:pPr>
      <w:r>
        <w:rPr>
          <w:rFonts w:ascii="Arial" w:hAnsi="Arial" w:cs="Arial"/>
          <w:sz w:val="24"/>
          <w:szCs w:val="24"/>
        </w:rPr>
        <w:tab/>
        <w:t>2.5</w:t>
      </w:r>
      <w:r>
        <w:rPr>
          <w:rFonts w:ascii="Arial" w:hAnsi="Arial" w:cs="Arial"/>
          <w:sz w:val="24"/>
          <w:szCs w:val="24"/>
        </w:rPr>
        <w:tab/>
        <w:t xml:space="preserve">For the purpose of applying the criteria of paragraph 2.6, the </w:t>
      </w:r>
      <w:r>
        <w:rPr>
          <w:rFonts w:ascii="Arial" w:hAnsi="Arial" w:cs="Arial"/>
          <w:i/>
          <w:iCs/>
          <w:sz w:val="24"/>
          <w:szCs w:val="24"/>
        </w:rPr>
        <w:t>loss of power</w:t>
      </w:r>
    </w:p>
    <w:p w14:paraId="35ADB232" w14:textId="77777777" w:rsidR="009C1403" w:rsidRDefault="00C6386D">
      <w:pPr>
        <w:kinsoku w:val="0"/>
        <w:overflowPunct w:val="0"/>
        <w:autoSpaceDE/>
        <w:autoSpaceDN/>
        <w:adjustRightInd/>
        <w:spacing w:line="281" w:lineRule="exact"/>
        <w:ind w:left="720"/>
        <w:jc w:val="both"/>
        <w:textAlignment w:val="baseline"/>
        <w:rPr>
          <w:rFonts w:ascii="Arial" w:hAnsi="Arial" w:cs="Arial"/>
          <w:sz w:val="24"/>
          <w:szCs w:val="24"/>
        </w:rPr>
      </w:pPr>
      <w:r>
        <w:rPr>
          <w:rFonts w:ascii="Arial" w:hAnsi="Arial" w:cs="Arial"/>
          <w:i/>
          <w:iCs/>
          <w:sz w:val="24"/>
          <w:szCs w:val="24"/>
        </w:rPr>
        <w:t xml:space="preserve">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calculated as follows:</w:t>
      </w:r>
    </w:p>
    <w:p w14:paraId="6399EAA0" w14:textId="77777777" w:rsidR="009C1403" w:rsidRDefault="00C6386D">
      <w:pPr>
        <w:kinsoku w:val="0"/>
        <w:overflowPunct w:val="0"/>
        <w:autoSpaceDE/>
        <w:autoSpaceDN/>
        <w:adjustRightInd/>
        <w:spacing w:before="319" w:line="273" w:lineRule="exact"/>
        <w:ind w:left="720"/>
        <w:jc w:val="both"/>
        <w:textAlignment w:val="baseline"/>
        <w:rPr>
          <w:rFonts w:ascii="Arial" w:hAnsi="Arial" w:cs="Arial"/>
          <w:i/>
          <w:iCs/>
          <w:spacing w:val="19"/>
          <w:sz w:val="24"/>
          <w:szCs w:val="24"/>
        </w:rPr>
      </w:pPr>
      <w:r>
        <w:rPr>
          <w:rFonts w:ascii="Arial" w:hAnsi="Arial" w:cs="Arial"/>
          <w:spacing w:val="19"/>
          <w:sz w:val="24"/>
          <w:szCs w:val="24"/>
        </w:rPr>
        <w:t xml:space="preserve">2.5.1 the sum of the </w:t>
      </w:r>
      <w:r>
        <w:rPr>
          <w:rFonts w:ascii="Arial" w:hAnsi="Arial" w:cs="Arial"/>
          <w:i/>
          <w:iCs/>
          <w:spacing w:val="19"/>
          <w:sz w:val="24"/>
          <w:szCs w:val="24"/>
        </w:rPr>
        <w:t xml:space="preserve">registered capacities </w:t>
      </w:r>
      <w:r>
        <w:rPr>
          <w:rFonts w:ascii="Arial" w:hAnsi="Arial" w:cs="Arial"/>
          <w:spacing w:val="19"/>
          <w:sz w:val="24"/>
          <w:szCs w:val="24"/>
        </w:rPr>
        <w:t xml:space="preserve">of the </w:t>
      </w:r>
      <w:r>
        <w:rPr>
          <w:rFonts w:ascii="Arial" w:hAnsi="Arial" w:cs="Arial"/>
          <w:i/>
          <w:iCs/>
          <w:spacing w:val="19"/>
          <w:sz w:val="24"/>
          <w:szCs w:val="24"/>
        </w:rPr>
        <w:t>generating units</w:t>
      </w:r>
    </w:p>
    <w:p w14:paraId="22CADA63" w14:textId="77777777" w:rsidR="009C1403" w:rsidRDefault="00C6386D">
      <w:pPr>
        <w:kinsoku w:val="0"/>
        <w:overflowPunct w:val="0"/>
        <w:autoSpaceDE/>
        <w:autoSpaceDN/>
        <w:adjustRightInd/>
        <w:spacing w:before="1" w:line="273" w:lineRule="exact"/>
        <w:ind w:left="1584"/>
        <w:textAlignment w:val="baseline"/>
        <w:rPr>
          <w:rFonts w:ascii="Arial" w:hAnsi="Arial" w:cs="Arial"/>
          <w:sz w:val="24"/>
          <w:szCs w:val="24"/>
        </w:rPr>
      </w:pPr>
      <w:r>
        <w:rPr>
          <w:rFonts w:ascii="Arial" w:hAnsi="Arial" w:cs="Arial"/>
          <w:sz w:val="24"/>
          <w:szCs w:val="24"/>
        </w:rPr>
        <w:t xml:space="preserve">disconnected from the system by a </w:t>
      </w:r>
      <w:r>
        <w:rPr>
          <w:rFonts w:ascii="Arial" w:hAnsi="Arial" w:cs="Arial"/>
          <w:i/>
          <w:iCs/>
          <w:sz w:val="24"/>
          <w:szCs w:val="24"/>
        </w:rPr>
        <w:t>secured event</w:t>
      </w:r>
      <w:r>
        <w:rPr>
          <w:rFonts w:ascii="Arial" w:hAnsi="Arial" w:cs="Arial"/>
          <w:sz w:val="24"/>
          <w:szCs w:val="24"/>
        </w:rPr>
        <w:t>, plus</w:t>
      </w:r>
    </w:p>
    <w:p w14:paraId="5B28CEC5" w14:textId="77777777" w:rsidR="009C1403" w:rsidRDefault="00C6386D">
      <w:pPr>
        <w:kinsoku w:val="0"/>
        <w:overflowPunct w:val="0"/>
        <w:autoSpaceDE/>
        <w:autoSpaceDN/>
        <w:adjustRightInd/>
        <w:spacing w:before="335" w:line="273" w:lineRule="exact"/>
        <w:ind w:left="1584" w:hanging="864"/>
        <w:jc w:val="both"/>
        <w:textAlignment w:val="baseline"/>
        <w:rPr>
          <w:rFonts w:ascii="Arial" w:hAnsi="Arial" w:cs="Arial"/>
          <w:sz w:val="24"/>
          <w:szCs w:val="24"/>
        </w:rPr>
      </w:pPr>
      <w:r>
        <w:rPr>
          <w:rFonts w:ascii="Arial" w:hAnsi="Arial" w:cs="Arial"/>
          <w:sz w:val="24"/>
          <w:szCs w:val="24"/>
        </w:rPr>
        <w:t xml:space="preserve">2.5.2 the planned import from any </w:t>
      </w:r>
      <w:r>
        <w:rPr>
          <w:rFonts w:ascii="Arial" w:hAnsi="Arial" w:cs="Arial"/>
          <w:i/>
          <w:iCs/>
          <w:sz w:val="24"/>
          <w:szCs w:val="24"/>
        </w:rPr>
        <w:t xml:space="preserve">external systems </w:t>
      </w:r>
      <w:r>
        <w:rPr>
          <w:rFonts w:ascii="Arial" w:hAnsi="Arial" w:cs="Arial"/>
          <w:sz w:val="24"/>
          <w:szCs w:val="24"/>
        </w:rPr>
        <w:t>disconnected from the system by the same event, less</w:t>
      </w:r>
    </w:p>
    <w:p w14:paraId="47914E5B" w14:textId="77777777" w:rsidR="009C1403" w:rsidRDefault="00C6386D">
      <w:pPr>
        <w:kinsoku w:val="0"/>
        <w:overflowPunct w:val="0"/>
        <w:autoSpaceDE/>
        <w:autoSpaceDN/>
        <w:adjustRightInd/>
        <w:spacing w:before="330" w:line="273" w:lineRule="exact"/>
        <w:ind w:left="1584" w:hanging="864"/>
        <w:jc w:val="both"/>
        <w:textAlignment w:val="baseline"/>
        <w:rPr>
          <w:rFonts w:ascii="Arial" w:hAnsi="Arial" w:cs="Arial"/>
          <w:sz w:val="24"/>
          <w:szCs w:val="24"/>
        </w:rPr>
      </w:pPr>
      <w:r>
        <w:rPr>
          <w:rFonts w:ascii="Arial" w:hAnsi="Arial" w:cs="Arial"/>
          <w:sz w:val="24"/>
          <w:szCs w:val="24"/>
        </w:rPr>
        <w:t xml:space="preserve">2.5.3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2C77DD64" w14:textId="77777777" w:rsidR="009C1403" w:rsidRDefault="00C6386D">
      <w:pPr>
        <w:tabs>
          <w:tab w:val="decimal" w:pos="144"/>
          <w:tab w:val="left" w:pos="648"/>
        </w:tabs>
        <w:kinsoku w:val="0"/>
        <w:overflowPunct w:val="0"/>
        <w:autoSpaceDE/>
        <w:autoSpaceDN/>
        <w:adjustRightInd/>
        <w:spacing w:before="324" w:line="268" w:lineRule="exact"/>
        <w:textAlignment w:val="baseline"/>
        <w:rPr>
          <w:rFonts w:ascii="Arial" w:hAnsi="Arial" w:cs="Arial"/>
          <w:i/>
          <w:iCs/>
          <w:sz w:val="24"/>
          <w:szCs w:val="24"/>
        </w:rPr>
      </w:pPr>
      <w:r>
        <w:rPr>
          <w:rFonts w:ascii="Arial" w:hAnsi="Arial" w:cs="Arial"/>
          <w:sz w:val="24"/>
          <w:szCs w:val="24"/>
        </w:rPr>
        <w:tab/>
        <w:t>2.6</w:t>
      </w:r>
      <w:r>
        <w:rPr>
          <w:rFonts w:ascii="Arial" w:hAnsi="Arial" w:cs="Arial"/>
          <w:sz w:val="24"/>
          <w:szCs w:val="24"/>
        </w:rPr>
        <w:tab/>
        <w:t xml:space="preserve">Generation connections shall be planned such that, starting with an </w:t>
      </w:r>
      <w:r>
        <w:rPr>
          <w:rFonts w:ascii="Arial" w:hAnsi="Arial" w:cs="Arial"/>
          <w:i/>
          <w:iCs/>
          <w:sz w:val="24"/>
          <w:szCs w:val="24"/>
        </w:rPr>
        <w:t>intact</w:t>
      </w:r>
    </w:p>
    <w:p w14:paraId="0D750120" w14:textId="77777777" w:rsidR="009C1403" w:rsidRDefault="00C6386D">
      <w:pPr>
        <w:kinsoku w:val="0"/>
        <w:overflowPunct w:val="0"/>
        <w:autoSpaceDE/>
        <w:autoSpaceDN/>
        <w:adjustRightInd/>
        <w:spacing w:line="281" w:lineRule="exact"/>
        <w:ind w:left="720"/>
        <w:jc w:val="both"/>
        <w:textAlignment w:val="baseline"/>
        <w:rPr>
          <w:rFonts w:ascii="Arial" w:hAnsi="Arial" w:cs="Arial"/>
          <w:sz w:val="24"/>
          <w:szCs w:val="24"/>
        </w:rPr>
      </w:pPr>
      <w:r>
        <w:rPr>
          <w:rFonts w:ascii="Arial" w:hAnsi="Arial" w:cs="Arial"/>
          <w:i/>
          <w:iCs/>
          <w:sz w:val="24"/>
          <w:szCs w:val="24"/>
        </w:rPr>
        <w:t>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as follows:</w:t>
      </w:r>
    </w:p>
    <w:p w14:paraId="5CB8DA27" w14:textId="77777777" w:rsidR="009C1403" w:rsidRDefault="009C1403">
      <w:pPr>
        <w:widowControl/>
        <w:rPr>
          <w:sz w:val="24"/>
          <w:szCs w:val="24"/>
        </w:rPr>
        <w:sectPr w:rsidR="009C1403">
          <w:headerReference w:type="default" r:id="rId33"/>
          <w:pgSz w:w="11904" w:h="16834"/>
          <w:pgMar w:top="1893" w:right="1409" w:bottom="508" w:left="1439" w:header="720" w:footer="720" w:gutter="0"/>
          <w:cols w:space="720"/>
          <w:noEndnote/>
        </w:sectPr>
      </w:pPr>
    </w:p>
    <w:p w14:paraId="3A95E67B" w14:textId="2377780B" w:rsidR="009C1403" w:rsidRDefault="00C6386D">
      <w:pPr>
        <w:kinsoku w:val="0"/>
        <w:overflowPunct w:val="0"/>
        <w:autoSpaceDE/>
        <w:autoSpaceDN/>
        <w:adjustRightInd/>
        <w:spacing w:line="274" w:lineRule="exact"/>
        <w:ind w:left="1512"/>
        <w:textAlignment w:val="baseline"/>
        <w:rPr>
          <w:rFonts w:ascii="Arial" w:hAnsi="Arial" w:cs="Arial"/>
          <w:sz w:val="24"/>
          <w:szCs w:val="24"/>
        </w:rPr>
      </w:pPr>
      <w:r>
        <w:rPr>
          <w:noProof/>
          <w:color w:val="2B579A"/>
          <w:shd w:val="clear" w:color="auto" w:fill="E6E6E6"/>
        </w:rPr>
        <mc:AlternateContent>
          <mc:Choice Requires="wps">
            <w:drawing>
              <wp:anchor distT="0" distB="0" distL="0" distR="0" simplePos="0" relativeHeight="251658305" behindDoc="0" locked="0" layoutInCell="0" allowOverlap="1" wp14:anchorId="4032B494" wp14:editId="7FF25EC1">
                <wp:simplePos x="0" y="0"/>
                <wp:positionH relativeFrom="page">
                  <wp:posOffset>917575</wp:posOffset>
                </wp:positionH>
                <wp:positionV relativeFrom="page">
                  <wp:posOffset>913765</wp:posOffset>
                </wp:positionV>
                <wp:extent cx="5760720" cy="180340"/>
                <wp:effectExtent l="0" t="0" r="0" b="0"/>
                <wp:wrapSquare wrapText="bothSides"/>
                <wp:docPr id="191"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803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79EC5E" w14:textId="77777777" w:rsidR="009C1403" w:rsidRDefault="00C6386D">
                            <w:pPr>
                              <w:tabs>
                                <w:tab w:val="right" w:pos="9072"/>
                              </w:tabs>
                              <w:kinsoku w:val="0"/>
                              <w:overflowPunct w:val="0"/>
                              <w:autoSpaceDE/>
                              <w:autoSpaceDN/>
                              <w:adjustRightInd/>
                              <w:spacing w:before="7" w:line="267" w:lineRule="exact"/>
                              <w:ind w:left="720"/>
                              <w:textAlignment w:val="baseline"/>
                              <w:rPr>
                                <w:rFonts w:ascii="Arial" w:hAnsi="Arial" w:cs="Arial"/>
                                <w:i/>
                                <w:iCs/>
                                <w:sz w:val="24"/>
                                <w:szCs w:val="24"/>
                              </w:rPr>
                            </w:pPr>
                            <w:r>
                              <w:rPr>
                                <w:rFonts w:ascii="Arial" w:hAnsi="Arial" w:cs="Arial"/>
                                <w:sz w:val="24"/>
                                <w:szCs w:val="24"/>
                              </w:rPr>
                              <w:t>2.6.1</w:t>
                            </w:r>
                            <w:r>
                              <w:rPr>
                                <w:rFonts w:ascii="Arial" w:hAnsi="Arial" w:cs="Arial"/>
                                <w:sz w:val="24"/>
                                <w:szCs w:val="24"/>
                              </w:rPr>
                              <w:tab/>
                              <w:t xml:space="preserve">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transmission circuit</w:t>
                            </w:r>
                            <w:r>
                              <w:rPr>
                                <w:rFonts w:ascii="Arial" w:hAnsi="Arial" w:cs="Arial"/>
                                <w:sz w:val="24"/>
                                <w:szCs w:val="24"/>
                              </w:rPr>
                              <w:t xml:space="preserve">, no </w:t>
                            </w:r>
                            <w:r>
                              <w:rPr>
                                <w:rFonts w:ascii="Arial" w:hAnsi="Arial" w:cs="Arial"/>
                                <w:i/>
                                <w:iCs/>
                                <w:sz w:val="24"/>
                                <w:szCs w:val="24"/>
                              </w:rPr>
                              <w:t>loss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2B494" id="Text Box 191" o:spid="_x0000_s1078" type="#_x0000_t202" style="position:absolute;left:0;text-align:left;margin-left:72.25pt;margin-top:71.95pt;width:453.6pt;height:14.2pt;z-index:25165830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" o:allowincell="f" stroked="f">
                <v:fill opacity="0"/>
                <v:textbox inset="0,0,0,0">
                  <w:txbxContent>
                    <w:p w14:paraId="5379EC5E" w14:textId="77777777" w:rsidR="009C1403" w:rsidRDefault="00C6386D">
                      <w:pPr>
                        <w:tabs>
                          <w:tab w:val="right" w:pos="9072"/>
                        </w:tabs>
                        <w:kinsoku w:val="0"/>
                        <w:overflowPunct w:val="0"/>
                        <w:autoSpaceDE/>
                        <w:autoSpaceDN/>
                        <w:adjustRightInd/>
                        <w:spacing w:before="7" w:line="267" w:lineRule="exact"/>
                        <w:ind w:left="720"/>
                        <w:textAlignment w:val="baseline"/>
                        <w:rPr>
                          <w:rFonts w:ascii="Arial" w:hAnsi="Arial" w:cs="Arial"/>
                          <w:i/>
                          <w:iCs/>
                          <w:sz w:val="24"/>
                          <w:szCs w:val="24"/>
                        </w:rPr>
                      </w:pPr>
                      <w:r>
                        <w:rPr>
                          <w:rFonts w:ascii="Arial" w:hAnsi="Arial" w:cs="Arial"/>
                          <w:sz w:val="24"/>
                          <w:szCs w:val="24"/>
                        </w:rPr>
                        <w:t>2.6.1</w:t>
                      </w:r>
                      <w:r>
                        <w:rPr>
                          <w:rFonts w:ascii="Arial" w:hAnsi="Arial" w:cs="Arial"/>
                          <w:sz w:val="24"/>
                          <w:szCs w:val="24"/>
                        </w:rPr>
                        <w:tab/>
                        <w:t xml:space="preserve">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transmission circuit</w:t>
                      </w:r>
                      <w:r>
                        <w:rPr>
                          <w:rFonts w:ascii="Arial" w:hAnsi="Arial" w:cs="Arial"/>
                          <w:sz w:val="24"/>
                          <w:szCs w:val="24"/>
                        </w:rPr>
                        <w:t xml:space="preserve">, no </w:t>
                      </w:r>
                      <w:r>
                        <w:rPr>
                          <w:rFonts w:ascii="Arial" w:hAnsi="Arial" w:cs="Arial"/>
                          <w:i/>
                          <w:iCs/>
                          <w:sz w:val="24"/>
                          <w:szCs w:val="24"/>
                        </w:rPr>
                        <w:t>loss of</w:t>
                      </w:r>
                    </w:p>
                  </w:txbxContent>
                </v:textbox>
                <w10:wrap type="square" anchorx="page" anchory="page"/>
              </v:shape>
            </w:pict>
          </mc:Fallback>
        </mc:AlternateContent>
      </w:r>
      <w:r>
        <w:rPr>
          <w:rFonts w:ascii="Arial" w:hAnsi="Arial" w:cs="Arial"/>
          <w:i/>
          <w:iCs/>
          <w:sz w:val="24"/>
          <w:szCs w:val="24"/>
        </w:rPr>
        <w:t xml:space="preserve">power infeed </w:t>
      </w:r>
      <w:r>
        <w:rPr>
          <w:rFonts w:ascii="Arial" w:hAnsi="Arial" w:cs="Arial"/>
          <w:sz w:val="24"/>
          <w:szCs w:val="24"/>
        </w:rPr>
        <w:t>shall occur;</w:t>
      </w:r>
    </w:p>
    <w:p w14:paraId="23B7CE22" w14:textId="77777777" w:rsidR="009C1403" w:rsidRDefault="00C6386D">
      <w:pPr>
        <w:kinsoku w:val="0"/>
        <w:overflowPunct w:val="0"/>
        <w:autoSpaceDE/>
        <w:autoSpaceDN/>
        <w:adjustRightInd/>
        <w:spacing w:before="330" w:line="277" w:lineRule="exact"/>
        <w:ind w:left="1512" w:hanging="792"/>
        <w:jc w:val="both"/>
        <w:textAlignment w:val="baseline"/>
        <w:rPr>
          <w:rFonts w:ascii="Arial" w:hAnsi="Arial" w:cs="Arial"/>
          <w:sz w:val="24"/>
          <w:szCs w:val="24"/>
        </w:rPr>
      </w:pPr>
      <w:r>
        <w:rPr>
          <w:rFonts w:ascii="Arial" w:hAnsi="Arial" w:cs="Arial"/>
          <w:sz w:val="24"/>
          <w:szCs w:val="24"/>
        </w:rPr>
        <w:t xml:space="preserve">2.6.2 following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no </w:t>
      </w:r>
      <w:r>
        <w:rPr>
          <w:rFonts w:ascii="Arial" w:hAnsi="Arial" w:cs="Arial"/>
          <w:i/>
          <w:iCs/>
          <w:sz w:val="24"/>
          <w:szCs w:val="24"/>
        </w:rPr>
        <w:t xml:space="preserve">loss of power infeed </w:t>
      </w:r>
      <w:r>
        <w:rPr>
          <w:rFonts w:ascii="Arial" w:hAnsi="Arial" w:cs="Arial"/>
          <w:sz w:val="24"/>
          <w:szCs w:val="24"/>
        </w:rPr>
        <w:t>shall occur;</w:t>
      </w:r>
    </w:p>
    <w:p w14:paraId="5D6BB2D6" w14:textId="77777777" w:rsidR="009C1403" w:rsidRDefault="00C6386D">
      <w:pPr>
        <w:kinsoku w:val="0"/>
        <w:overflowPunct w:val="0"/>
        <w:autoSpaceDE/>
        <w:autoSpaceDN/>
        <w:adjustRightInd/>
        <w:spacing w:before="306" w:line="277" w:lineRule="exact"/>
        <w:ind w:left="1512" w:hanging="792"/>
        <w:jc w:val="both"/>
        <w:textAlignment w:val="baseline"/>
        <w:rPr>
          <w:rFonts w:ascii="Arial" w:hAnsi="Arial" w:cs="Arial"/>
          <w:sz w:val="24"/>
          <w:szCs w:val="24"/>
        </w:rPr>
      </w:pPr>
      <w:r>
        <w:rPr>
          <w:rFonts w:ascii="Arial" w:hAnsi="Arial" w:cs="Arial"/>
          <w:sz w:val="24"/>
          <w:szCs w:val="24"/>
        </w:rPr>
        <w:t xml:space="preserve">2.6.3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generation circuit </w:t>
      </w:r>
      <w:r>
        <w:rPr>
          <w:rFonts w:ascii="Arial" w:hAnsi="Arial" w:cs="Arial"/>
          <w:sz w:val="24"/>
          <w:szCs w:val="24"/>
        </w:rPr>
        <w:t xml:space="preserve">or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7B89656" w14:textId="77777777" w:rsidR="009C1403" w:rsidRDefault="00C6386D">
      <w:pPr>
        <w:kinsoku w:val="0"/>
        <w:overflowPunct w:val="0"/>
        <w:autoSpaceDE/>
        <w:autoSpaceDN/>
        <w:adjustRightInd/>
        <w:spacing w:before="329" w:line="277" w:lineRule="exact"/>
        <w:ind w:left="1512" w:hanging="792"/>
        <w:jc w:val="both"/>
        <w:textAlignment w:val="baseline"/>
        <w:rPr>
          <w:rFonts w:ascii="Arial" w:hAnsi="Arial" w:cs="Arial"/>
          <w:sz w:val="24"/>
          <w:szCs w:val="24"/>
        </w:rPr>
      </w:pPr>
      <w:r>
        <w:rPr>
          <w:rFonts w:ascii="Arial" w:hAnsi="Arial" w:cs="Arial"/>
          <w:sz w:val="24"/>
          <w:szCs w:val="24"/>
        </w:rPr>
        <w:t xml:space="preserve">2.6.4 following the concurrent </w:t>
      </w:r>
      <w:r>
        <w:rPr>
          <w:rFonts w:ascii="Arial" w:hAnsi="Arial" w:cs="Arial"/>
          <w:i/>
          <w:iCs/>
          <w:sz w:val="24"/>
          <w:szCs w:val="24"/>
        </w:rPr>
        <w:t xml:space="preserve">fault outage </w:t>
      </w:r>
      <w:r>
        <w:rPr>
          <w:rFonts w:ascii="Arial" w:hAnsi="Arial" w:cs="Arial"/>
          <w:sz w:val="24"/>
          <w:szCs w:val="24"/>
        </w:rPr>
        <w:t xml:space="preserve">of any two </w:t>
      </w:r>
      <w:r>
        <w:rPr>
          <w:rFonts w:ascii="Arial" w:hAnsi="Arial" w:cs="Arial"/>
          <w:i/>
          <w:iCs/>
          <w:sz w:val="24"/>
          <w:szCs w:val="24"/>
        </w:rPr>
        <w:t>transmission circuits</w:t>
      </w:r>
      <w:r>
        <w:rPr>
          <w:rFonts w:ascii="Arial" w:hAnsi="Arial" w:cs="Arial"/>
          <w:sz w:val="24"/>
          <w:szCs w:val="24"/>
        </w:rPr>
        <w:t xml:space="preserve">, or any two </w:t>
      </w:r>
      <w:r>
        <w:rPr>
          <w:rFonts w:ascii="Arial" w:hAnsi="Arial" w:cs="Arial"/>
          <w:i/>
          <w:iCs/>
          <w:sz w:val="24"/>
          <w:szCs w:val="24"/>
        </w:rPr>
        <w:t xml:space="preserve">generation circuits </w:t>
      </w:r>
      <w:r>
        <w:rPr>
          <w:rFonts w:ascii="Arial" w:hAnsi="Arial" w:cs="Arial"/>
          <w:sz w:val="24"/>
          <w:szCs w:val="24"/>
        </w:rPr>
        <w:t xml:space="preserve">on the same </w:t>
      </w:r>
      <w:r>
        <w:rPr>
          <w:rFonts w:ascii="Arial" w:hAnsi="Arial" w:cs="Arial"/>
          <w:i/>
          <w:iCs/>
          <w:sz w:val="24"/>
          <w:szCs w:val="24"/>
        </w:rPr>
        <w:t>double circuit overhead line</w:t>
      </w:r>
      <w:r>
        <w:rPr>
          <w:rFonts w:ascii="Arial" w:hAnsi="Arial" w:cs="Arial"/>
          <w:sz w:val="24"/>
          <w:szCs w:val="24"/>
        </w:rPr>
        <w:t xml:space="preserve">, or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F6C0582" w14:textId="77777777" w:rsidR="009C1403" w:rsidRDefault="00C6386D">
      <w:pPr>
        <w:kinsoku w:val="0"/>
        <w:overflowPunct w:val="0"/>
        <w:autoSpaceDE/>
        <w:autoSpaceDN/>
        <w:adjustRightInd/>
        <w:spacing w:before="309" w:line="277" w:lineRule="exact"/>
        <w:ind w:left="1512" w:hanging="792"/>
        <w:jc w:val="both"/>
        <w:textAlignment w:val="baseline"/>
        <w:rPr>
          <w:rFonts w:ascii="Arial" w:hAnsi="Arial" w:cs="Arial"/>
          <w:spacing w:val="1"/>
          <w:sz w:val="24"/>
          <w:szCs w:val="24"/>
        </w:rPr>
      </w:pPr>
      <w:r>
        <w:rPr>
          <w:rFonts w:ascii="Arial" w:hAnsi="Arial" w:cs="Arial"/>
          <w:spacing w:val="1"/>
          <w:sz w:val="24"/>
          <w:szCs w:val="24"/>
        </w:rPr>
        <w:t xml:space="preserve">2.6.5 following the </w:t>
      </w:r>
      <w:r>
        <w:rPr>
          <w:rFonts w:ascii="Arial" w:hAnsi="Arial" w:cs="Arial"/>
          <w:i/>
          <w:iCs/>
          <w:spacing w:val="1"/>
          <w:sz w:val="24"/>
          <w:szCs w:val="24"/>
        </w:rPr>
        <w:t xml:space="preserve">fault outage </w:t>
      </w:r>
      <w:r>
        <w:rPr>
          <w:rFonts w:ascii="Arial" w:hAnsi="Arial" w:cs="Arial"/>
          <w:spacing w:val="1"/>
          <w:sz w:val="24"/>
          <w:szCs w:val="24"/>
        </w:rPr>
        <w:t xml:space="preserve">of any single </w:t>
      </w:r>
      <w:r>
        <w:rPr>
          <w:rFonts w:ascii="Arial" w:hAnsi="Arial" w:cs="Arial"/>
          <w:i/>
          <w:iCs/>
          <w:spacing w:val="1"/>
          <w:sz w:val="24"/>
          <w:szCs w:val="24"/>
        </w:rPr>
        <w:t>transmission circuit</w:t>
      </w:r>
      <w:r>
        <w:rPr>
          <w:rFonts w:ascii="Arial" w:hAnsi="Arial" w:cs="Arial"/>
          <w:spacing w:val="1"/>
          <w:sz w:val="24"/>
          <w:szCs w:val="24"/>
        </w:rPr>
        <w:t xml:space="preserve">,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during the </w:t>
      </w:r>
      <w:r>
        <w:rPr>
          <w:rFonts w:ascii="Arial" w:hAnsi="Arial" w:cs="Arial"/>
          <w:i/>
          <w:iCs/>
          <w:spacing w:val="1"/>
          <w:sz w:val="24"/>
          <w:szCs w:val="24"/>
        </w:rPr>
        <w:t xml:space="preserve">planned outage </w:t>
      </w:r>
      <w:r>
        <w:rPr>
          <w:rFonts w:ascii="Arial" w:hAnsi="Arial" w:cs="Arial"/>
          <w:spacing w:val="1"/>
          <w:sz w:val="24"/>
          <w:szCs w:val="24"/>
        </w:rPr>
        <w:t xml:space="preserve">of any other single </w:t>
      </w:r>
      <w:r>
        <w:rPr>
          <w:rFonts w:ascii="Arial" w:hAnsi="Arial" w:cs="Arial"/>
          <w:i/>
          <w:iCs/>
          <w:spacing w:val="1"/>
          <w:sz w:val="24"/>
          <w:szCs w:val="24"/>
        </w:rPr>
        <w:t xml:space="preserve">transmission circuit </w:t>
      </w:r>
      <w:r>
        <w:rPr>
          <w:rFonts w:ascii="Arial" w:hAnsi="Arial" w:cs="Arial"/>
          <w:spacing w:val="1"/>
          <w:sz w:val="24"/>
          <w:szCs w:val="24"/>
        </w:rPr>
        <w:t xml:space="preserve">or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the </w:t>
      </w:r>
      <w:r>
        <w:rPr>
          <w:rFonts w:ascii="Arial" w:hAnsi="Arial" w:cs="Arial"/>
          <w:i/>
          <w:iCs/>
          <w:spacing w:val="1"/>
          <w:sz w:val="24"/>
          <w:szCs w:val="24"/>
        </w:rPr>
        <w:t xml:space="preserve">loss of power infeed </w:t>
      </w:r>
      <w:r>
        <w:rPr>
          <w:rFonts w:ascii="Arial" w:hAnsi="Arial" w:cs="Arial"/>
          <w:spacing w:val="1"/>
          <w:sz w:val="24"/>
          <w:szCs w:val="24"/>
        </w:rPr>
        <w:t xml:space="preserve">shall not exceed the </w:t>
      </w:r>
      <w:r>
        <w:rPr>
          <w:rFonts w:ascii="Arial" w:hAnsi="Arial" w:cs="Arial"/>
          <w:i/>
          <w:iCs/>
          <w:spacing w:val="1"/>
          <w:sz w:val="24"/>
          <w:szCs w:val="24"/>
        </w:rPr>
        <w:t>infrequent infeed loss risk</w:t>
      </w:r>
      <w:r>
        <w:rPr>
          <w:rFonts w:ascii="Arial" w:hAnsi="Arial" w:cs="Arial"/>
          <w:spacing w:val="1"/>
          <w:sz w:val="24"/>
          <w:szCs w:val="24"/>
        </w:rPr>
        <w:t>;</w:t>
      </w:r>
    </w:p>
    <w:p w14:paraId="7E1C22C4" w14:textId="77777777" w:rsidR="009C1403" w:rsidRDefault="00C6386D">
      <w:pPr>
        <w:kinsoku w:val="0"/>
        <w:overflowPunct w:val="0"/>
        <w:autoSpaceDE/>
        <w:autoSpaceDN/>
        <w:adjustRightInd/>
        <w:spacing w:before="318" w:line="277" w:lineRule="exact"/>
        <w:ind w:left="1512" w:hanging="792"/>
        <w:jc w:val="both"/>
        <w:textAlignment w:val="baseline"/>
        <w:rPr>
          <w:rFonts w:ascii="Arial" w:hAnsi="Arial" w:cs="Arial"/>
          <w:sz w:val="24"/>
          <w:szCs w:val="24"/>
        </w:rPr>
      </w:pPr>
      <w:r>
        <w:rPr>
          <w:rFonts w:ascii="Arial" w:hAnsi="Arial" w:cs="Arial"/>
          <w:sz w:val="24"/>
          <w:szCs w:val="24"/>
        </w:rPr>
        <w:t xml:space="preserve">2.6.6 following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86EB18A" w14:textId="77777777" w:rsidR="009C1403" w:rsidRDefault="00C6386D">
      <w:pPr>
        <w:tabs>
          <w:tab w:val="decimal" w:pos="144"/>
          <w:tab w:val="left" w:pos="720"/>
        </w:tabs>
        <w:kinsoku w:val="0"/>
        <w:overflowPunct w:val="0"/>
        <w:autoSpaceDE/>
        <w:autoSpaceDN/>
        <w:adjustRightInd/>
        <w:spacing w:before="318" w:line="272" w:lineRule="exact"/>
        <w:textAlignment w:val="baseline"/>
        <w:rPr>
          <w:rFonts w:ascii="Arial" w:hAnsi="Arial" w:cs="Arial"/>
          <w:sz w:val="24"/>
          <w:szCs w:val="24"/>
        </w:rPr>
      </w:pPr>
      <w:r>
        <w:rPr>
          <w:rFonts w:ascii="Arial" w:hAnsi="Arial" w:cs="Arial"/>
          <w:sz w:val="24"/>
          <w:szCs w:val="24"/>
        </w:rPr>
        <w:tab/>
        <w:t>2.7</w:t>
      </w:r>
      <w:r>
        <w:rPr>
          <w:rFonts w:ascii="Arial" w:hAnsi="Arial" w:cs="Arial"/>
          <w:sz w:val="24"/>
          <w:szCs w:val="24"/>
        </w:rPr>
        <w:tab/>
        <w:t xml:space="preserve">The maximum length of overhead line connections in a </w:t>
      </w:r>
      <w:r>
        <w:rPr>
          <w:rFonts w:ascii="Arial" w:hAnsi="Arial" w:cs="Arial"/>
          <w:i/>
          <w:iCs/>
          <w:sz w:val="24"/>
          <w:szCs w:val="24"/>
        </w:rPr>
        <w:t xml:space="preserve">generation circuit </w:t>
      </w:r>
      <w:r>
        <w:rPr>
          <w:rFonts w:ascii="Arial" w:hAnsi="Arial" w:cs="Arial"/>
          <w:sz w:val="24"/>
          <w:szCs w:val="24"/>
        </w:rPr>
        <w:t>for</w:t>
      </w:r>
    </w:p>
    <w:p w14:paraId="699DCA2E" w14:textId="77777777" w:rsidR="009C1403" w:rsidRDefault="00C6386D">
      <w:pPr>
        <w:kinsoku w:val="0"/>
        <w:overflowPunct w:val="0"/>
        <w:autoSpaceDE/>
        <w:autoSpaceDN/>
        <w:adjustRightInd/>
        <w:spacing w:line="281" w:lineRule="exact"/>
        <w:ind w:left="720"/>
        <w:jc w:val="both"/>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which are directly connected to the </w:t>
      </w:r>
      <w:r>
        <w:rPr>
          <w:rFonts w:ascii="Arial" w:hAnsi="Arial" w:cs="Arial"/>
          <w:i/>
          <w:iCs/>
          <w:sz w:val="24"/>
          <w:szCs w:val="24"/>
        </w:rPr>
        <w:t xml:space="preserve">onshore transmission system </w:t>
      </w:r>
      <w:r>
        <w:rPr>
          <w:rFonts w:ascii="Arial" w:hAnsi="Arial" w:cs="Arial"/>
          <w:sz w:val="24"/>
          <w:szCs w:val="24"/>
        </w:rPr>
        <w:t>shall not exceed:</w:t>
      </w:r>
    </w:p>
    <w:p w14:paraId="656238C0" w14:textId="77777777" w:rsidR="009C1403" w:rsidRDefault="00C6386D">
      <w:pPr>
        <w:kinsoku w:val="0"/>
        <w:overflowPunct w:val="0"/>
        <w:autoSpaceDE/>
        <w:autoSpaceDN/>
        <w:adjustRightInd/>
        <w:spacing w:before="311" w:line="277" w:lineRule="exact"/>
        <w:ind w:left="1512" w:hanging="792"/>
        <w:jc w:val="both"/>
        <w:textAlignment w:val="baseline"/>
        <w:rPr>
          <w:rFonts w:ascii="Arial" w:hAnsi="Arial" w:cs="Arial"/>
          <w:sz w:val="24"/>
          <w:szCs w:val="24"/>
        </w:rPr>
      </w:pPr>
      <w:r>
        <w:rPr>
          <w:rFonts w:ascii="Arial" w:hAnsi="Arial" w:cs="Arial"/>
          <w:sz w:val="24"/>
          <w:szCs w:val="24"/>
        </w:rPr>
        <w:t xml:space="preserve">2.7.1 5km for </w:t>
      </w:r>
      <w:r>
        <w:rPr>
          <w:rFonts w:ascii="Arial" w:hAnsi="Arial" w:cs="Arial"/>
          <w:i/>
          <w:iCs/>
          <w:sz w:val="24"/>
          <w:szCs w:val="24"/>
        </w:rPr>
        <w:t xml:space="preserve">generating units </w:t>
      </w:r>
      <w:r>
        <w:rPr>
          <w:rFonts w:ascii="Arial" w:hAnsi="Arial" w:cs="Arial"/>
          <w:sz w:val="24"/>
          <w:szCs w:val="24"/>
        </w:rPr>
        <w:t>of expected annual energy output greater than or equal to 2000GWh; otherwise</w:t>
      </w:r>
    </w:p>
    <w:p w14:paraId="04280920" w14:textId="77777777" w:rsidR="009C1403" w:rsidRDefault="00C6386D">
      <w:pPr>
        <w:kinsoku w:val="0"/>
        <w:overflowPunct w:val="0"/>
        <w:autoSpaceDE/>
        <w:autoSpaceDN/>
        <w:adjustRightInd/>
        <w:spacing w:before="330" w:line="274" w:lineRule="exact"/>
        <w:ind w:left="720"/>
        <w:textAlignment w:val="baseline"/>
        <w:rPr>
          <w:rFonts w:ascii="Arial" w:hAnsi="Arial" w:cs="Arial"/>
          <w:spacing w:val="21"/>
          <w:sz w:val="24"/>
          <w:szCs w:val="24"/>
        </w:rPr>
      </w:pPr>
      <w:r>
        <w:rPr>
          <w:rFonts w:ascii="Arial" w:hAnsi="Arial" w:cs="Arial"/>
          <w:spacing w:val="21"/>
          <w:sz w:val="24"/>
          <w:szCs w:val="24"/>
        </w:rPr>
        <w:t>2.7.2 20km</w:t>
      </w:r>
    </w:p>
    <w:p w14:paraId="0EF2CF45" w14:textId="77777777" w:rsidR="009C1403" w:rsidRDefault="00C6386D">
      <w:pPr>
        <w:kinsoku w:val="0"/>
        <w:overflowPunct w:val="0"/>
        <w:autoSpaceDE/>
        <w:autoSpaceDN/>
        <w:adjustRightInd/>
        <w:spacing w:before="133" w:line="465" w:lineRule="exact"/>
        <w:ind w:right="3672"/>
        <w:textAlignment w:val="baseline"/>
        <w:rPr>
          <w:rFonts w:ascii="Arial" w:hAnsi="Arial" w:cs="Arial"/>
          <w:sz w:val="24"/>
          <w:szCs w:val="24"/>
          <w:u w:val="single"/>
        </w:rPr>
      </w:pPr>
      <w:r>
        <w:rPr>
          <w:rFonts w:ascii="Arial" w:hAnsi="Arial" w:cs="Arial"/>
          <w:b/>
          <w:bCs/>
          <w:sz w:val="24"/>
          <w:szCs w:val="24"/>
        </w:rPr>
        <w:t xml:space="preserve">Generation Connection Capacity Requirements </w:t>
      </w:r>
      <w:r>
        <w:rPr>
          <w:rFonts w:ascii="Arial" w:hAnsi="Arial" w:cs="Arial"/>
          <w:sz w:val="24"/>
          <w:szCs w:val="24"/>
          <w:u w:val="single"/>
        </w:rPr>
        <w:t>Background conditions</w:t>
      </w:r>
    </w:p>
    <w:p w14:paraId="140637DA" w14:textId="77777777" w:rsidR="009C1403" w:rsidRDefault="00C6386D">
      <w:pPr>
        <w:tabs>
          <w:tab w:val="decimal" w:pos="144"/>
          <w:tab w:val="left" w:pos="720"/>
        </w:tabs>
        <w:kinsoku w:val="0"/>
        <w:overflowPunct w:val="0"/>
        <w:autoSpaceDE/>
        <w:autoSpaceDN/>
        <w:adjustRightInd/>
        <w:spacing w:before="330" w:line="275" w:lineRule="exact"/>
        <w:textAlignment w:val="baseline"/>
        <w:rPr>
          <w:rFonts w:ascii="Arial" w:hAnsi="Arial" w:cs="Arial"/>
          <w:sz w:val="24"/>
          <w:szCs w:val="24"/>
        </w:rPr>
      </w:pPr>
      <w:r>
        <w:rPr>
          <w:rFonts w:ascii="Arial" w:hAnsi="Arial" w:cs="Arial"/>
          <w:sz w:val="24"/>
          <w:szCs w:val="24"/>
        </w:rPr>
        <w:tab/>
        <w:t>2.8</w:t>
      </w:r>
      <w:r>
        <w:rPr>
          <w:rFonts w:ascii="Arial" w:hAnsi="Arial" w:cs="Arial"/>
          <w:sz w:val="24"/>
          <w:szCs w:val="24"/>
        </w:rPr>
        <w:tab/>
        <w:t xml:space="preserve">The connection of a particular </w:t>
      </w:r>
      <w:r>
        <w:rPr>
          <w:rFonts w:ascii="Arial" w:hAnsi="Arial" w:cs="Arial"/>
          <w:i/>
          <w:iCs/>
          <w:sz w:val="24"/>
          <w:szCs w:val="24"/>
        </w:rPr>
        <w:t xml:space="preserve">power station </w:t>
      </w:r>
      <w:r>
        <w:rPr>
          <w:rFonts w:ascii="Arial" w:hAnsi="Arial" w:cs="Arial"/>
          <w:sz w:val="24"/>
          <w:szCs w:val="24"/>
        </w:rPr>
        <w:t>shall meet the criteria set out in</w:t>
      </w:r>
    </w:p>
    <w:p w14:paraId="4D9958FF" w14:textId="77777777" w:rsidR="009C1403" w:rsidRDefault="00C6386D">
      <w:pPr>
        <w:kinsoku w:val="0"/>
        <w:overflowPunct w:val="0"/>
        <w:autoSpaceDE/>
        <w:autoSpaceDN/>
        <w:adjustRightInd/>
        <w:spacing w:line="272" w:lineRule="exact"/>
        <w:ind w:left="720"/>
        <w:textAlignment w:val="baseline"/>
        <w:rPr>
          <w:rFonts w:ascii="Arial" w:hAnsi="Arial" w:cs="Arial"/>
          <w:sz w:val="24"/>
          <w:szCs w:val="24"/>
        </w:rPr>
      </w:pPr>
      <w:r>
        <w:rPr>
          <w:rFonts w:ascii="Arial" w:hAnsi="Arial" w:cs="Arial"/>
          <w:sz w:val="24"/>
          <w:szCs w:val="24"/>
        </w:rPr>
        <w:t>paragraphs 2.9 to 2.13 under the following background conditions:</w:t>
      </w:r>
    </w:p>
    <w:p w14:paraId="0EF80E53" w14:textId="77777777" w:rsidR="009C1403" w:rsidRDefault="00C6386D">
      <w:pPr>
        <w:tabs>
          <w:tab w:val="left" w:pos="1512"/>
        </w:tabs>
        <w:kinsoku w:val="0"/>
        <w:overflowPunct w:val="0"/>
        <w:autoSpaceDE/>
        <w:autoSpaceDN/>
        <w:adjustRightInd/>
        <w:spacing w:before="322" w:line="277" w:lineRule="exact"/>
        <w:ind w:left="720"/>
        <w:textAlignment w:val="baseline"/>
        <w:rPr>
          <w:rFonts w:ascii="Arial" w:hAnsi="Arial" w:cs="Arial"/>
          <w:spacing w:val="1"/>
          <w:sz w:val="24"/>
          <w:szCs w:val="24"/>
        </w:rPr>
      </w:pPr>
      <w:r>
        <w:rPr>
          <w:rFonts w:ascii="Arial" w:hAnsi="Arial" w:cs="Arial"/>
          <w:spacing w:val="1"/>
          <w:sz w:val="24"/>
          <w:szCs w:val="24"/>
        </w:rPr>
        <w:t>2.8.1</w:t>
      </w:r>
      <w:r>
        <w:rPr>
          <w:rFonts w:ascii="Arial" w:hAnsi="Arial" w:cs="Arial"/>
          <w:spacing w:val="1"/>
          <w:sz w:val="24"/>
          <w:szCs w:val="24"/>
        </w:rPr>
        <w:tab/>
        <w:t xml:space="preserve">the active power output of the </w:t>
      </w:r>
      <w:r>
        <w:rPr>
          <w:rFonts w:ascii="Arial" w:hAnsi="Arial" w:cs="Arial"/>
          <w:i/>
          <w:iCs/>
          <w:spacing w:val="1"/>
          <w:sz w:val="24"/>
          <w:szCs w:val="24"/>
        </w:rPr>
        <w:t xml:space="preserve">power station </w:t>
      </w:r>
      <w:r>
        <w:rPr>
          <w:rFonts w:ascii="Arial" w:hAnsi="Arial" w:cs="Arial"/>
          <w:spacing w:val="1"/>
          <w:sz w:val="24"/>
          <w:szCs w:val="24"/>
        </w:rPr>
        <w:t>shall be set equal to its</w:t>
      </w:r>
    </w:p>
    <w:p w14:paraId="5D4A37E7" w14:textId="77777777" w:rsidR="009C1403" w:rsidRDefault="00C6386D">
      <w:pPr>
        <w:kinsoku w:val="0"/>
        <w:overflowPunct w:val="0"/>
        <w:autoSpaceDE/>
        <w:autoSpaceDN/>
        <w:adjustRightInd/>
        <w:spacing w:line="275" w:lineRule="exact"/>
        <w:ind w:left="1512"/>
        <w:jc w:val="both"/>
        <w:textAlignment w:val="baseline"/>
        <w:rPr>
          <w:rFonts w:ascii="Arial" w:hAnsi="Arial" w:cs="Arial"/>
          <w:sz w:val="24"/>
          <w:szCs w:val="24"/>
        </w:rPr>
      </w:pP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studies, that which provides the lowest level of damping for the sub-synchronous mode under consideration;</w:t>
      </w:r>
    </w:p>
    <w:p w14:paraId="034F8A23" w14:textId="77777777" w:rsidR="009C1403" w:rsidRDefault="009C1403">
      <w:pPr>
        <w:widowControl/>
        <w:rPr>
          <w:sz w:val="24"/>
          <w:szCs w:val="24"/>
        </w:rPr>
        <w:sectPr w:rsidR="009C1403">
          <w:headerReference w:type="default" r:id="rId34"/>
          <w:pgSz w:w="11904" w:h="16834"/>
          <w:pgMar w:top="1723" w:right="1401" w:bottom="508" w:left="1445" w:header="720" w:footer="720" w:gutter="0"/>
          <w:cols w:space="720"/>
          <w:noEndnote/>
        </w:sectPr>
      </w:pPr>
    </w:p>
    <w:p w14:paraId="1D7325CD" w14:textId="1BA5DCBF" w:rsidR="009C1403" w:rsidRDefault="00C6386D">
      <w:pPr>
        <w:kinsoku w:val="0"/>
        <w:overflowPunct w:val="0"/>
        <w:autoSpaceDE/>
        <w:autoSpaceDN/>
        <w:adjustRightInd/>
        <w:spacing w:before="10" w:line="280" w:lineRule="exact"/>
        <w:ind w:left="1656" w:hanging="792"/>
        <w:jc w:val="both"/>
        <w:textAlignment w:val="baseline"/>
        <w:rPr>
          <w:rFonts w:ascii="Arial" w:hAnsi="Arial" w:cs="Arial"/>
          <w:sz w:val="24"/>
          <w:szCs w:val="24"/>
        </w:rPr>
      </w:pPr>
      <w:r>
        <w:rPr>
          <w:rFonts w:ascii="Arial" w:hAnsi="Arial" w:cs="Arial"/>
          <w:sz w:val="24"/>
          <w:szCs w:val="24"/>
        </w:rPr>
        <w:t xml:space="preserve">2.8.2 the reactive power output of the </w:t>
      </w:r>
      <w:r>
        <w:rPr>
          <w:rFonts w:ascii="Arial" w:hAnsi="Arial" w:cs="Arial"/>
          <w:i/>
          <w:iCs/>
          <w:sz w:val="24"/>
          <w:szCs w:val="24"/>
        </w:rPr>
        <w:t xml:space="preserve">power station </w:t>
      </w:r>
      <w:r>
        <w:rPr>
          <w:rFonts w:ascii="Arial" w:hAnsi="Arial" w:cs="Arial"/>
          <w:sz w:val="24"/>
          <w:szCs w:val="24"/>
        </w:rPr>
        <w:t xml:space="preserve">shall be set to the full leading or lagging output that corresponds to an active power output equal to </w:t>
      </w:r>
      <w:r>
        <w:rPr>
          <w:rFonts w:ascii="Arial" w:hAnsi="Arial" w:cs="Arial"/>
          <w:i/>
          <w:iCs/>
          <w:sz w:val="24"/>
          <w:szCs w:val="24"/>
        </w:rPr>
        <w:t xml:space="preserve">registered capacity, </w:t>
      </w:r>
      <w:r>
        <w:rPr>
          <w:rFonts w:ascii="Arial" w:hAnsi="Arial" w:cs="Arial"/>
          <w:sz w:val="24"/>
          <w:szCs w:val="24"/>
        </w:rPr>
        <w:t>or for the purpose of assessment of system stability and voltage control issues, that which may reasonably be expected under the conditions described in paragraph 2.8.4;</w:t>
      </w:r>
    </w:p>
    <w:p w14:paraId="657DEF15" w14:textId="77777777" w:rsidR="009C1403" w:rsidRDefault="00C6386D">
      <w:pPr>
        <w:kinsoku w:val="0"/>
        <w:overflowPunct w:val="0"/>
        <w:autoSpaceDE/>
        <w:autoSpaceDN/>
        <w:adjustRightInd/>
        <w:spacing w:before="290" w:line="280" w:lineRule="exact"/>
        <w:ind w:left="1656" w:hanging="792"/>
        <w:jc w:val="both"/>
        <w:textAlignment w:val="baseline"/>
        <w:rPr>
          <w:rFonts w:ascii="Arial" w:hAnsi="Arial" w:cs="Arial"/>
          <w:sz w:val="24"/>
          <w:szCs w:val="24"/>
        </w:rPr>
      </w:pPr>
      <w:r>
        <w:rPr>
          <w:rFonts w:ascii="Arial" w:hAnsi="Arial" w:cs="Arial"/>
          <w:sz w:val="24"/>
          <w:szCs w:val="24"/>
        </w:rPr>
        <w:t xml:space="preserve">2.8.3 for connections to an </w:t>
      </w:r>
      <w:r>
        <w:rPr>
          <w:rFonts w:ascii="Arial" w:hAnsi="Arial" w:cs="Arial"/>
          <w:i/>
          <w:iCs/>
          <w:sz w:val="24"/>
          <w:szCs w:val="24"/>
        </w:rPr>
        <w:t>offshore transmission system</w:t>
      </w:r>
      <w:r>
        <w:rPr>
          <w:rFonts w:ascii="Arial" w:hAnsi="Arial" w:cs="Arial"/>
          <w:sz w:val="24"/>
          <w:szCs w:val="24"/>
        </w:rPr>
        <w:t xml:space="preserve">, the reactive power output of the </w:t>
      </w:r>
      <w:r>
        <w:rPr>
          <w:rFonts w:ascii="Arial" w:hAnsi="Arial" w:cs="Arial"/>
          <w:i/>
          <w:iCs/>
          <w:sz w:val="24"/>
          <w:szCs w:val="24"/>
        </w:rPr>
        <w:t xml:space="preserve">offshore power station/s </w:t>
      </w:r>
      <w:r>
        <w:rPr>
          <w:rFonts w:ascii="Arial" w:hAnsi="Arial" w:cs="Arial"/>
          <w:sz w:val="24"/>
          <w:szCs w:val="24"/>
        </w:rPr>
        <w:t xml:space="preserve">shall normally, and unless otherwise agreed, be set to deliver zero reactive power at the </w:t>
      </w:r>
      <w:r>
        <w:rPr>
          <w:rFonts w:ascii="Arial" w:hAnsi="Arial" w:cs="Arial"/>
          <w:i/>
          <w:iCs/>
          <w:sz w:val="24"/>
          <w:szCs w:val="24"/>
        </w:rPr>
        <w:t xml:space="preserve">offshore grid entry point </w:t>
      </w:r>
      <w:r>
        <w:rPr>
          <w:rFonts w:ascii="Arial" w:hAnsi="Arial" w:cs="Arial"/>
          <w:sz w:val="24"/>
          <w:szCs w:val="24"/>
        </w:rPr>
        <w:t xml:space="preserve">with active power output equal to </w:t>
      </w:r>
      <w:r>
        <w:rPr>
          <w:rFonts w:ascii="Arial" w:hAnsi="Arial" w:cs="Arial"/>
          <w:i/>
          <w:iCs/>
          <w:sz w:val="24"/>
          <w:szCs w:val="24"/>
        </w:rPr>
        <w:t>registered 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transmission licensee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2B49DFA8" w14:textId="77777777" w:rsidR="009C1403" w:rsidRDefault="00C6386D">
      <w:pPr>
        <w:kinsoku w:val="0"/>
        <w:overflowPunct w:val="0"/>
        <w:autoSpaceDE/>
        <w:autoSpaceDN/>
        <w:adjustRightInd/>
        <w:spacing w:before="287" w:line="280" w:lineRule="exact"/>
        <w:ind w:left="1656" w:hanging="792"/>
        <w:jc w:val="both"/>
        <w:textAlignment w:val="baseline"/>
        <w:rPr>
          <w:rFonts w:ascii="Arial" w:hAnsi="Arial" w:cs="Arial"/>
          <w:sz w:val="24"/>
          <w:szCs w:val="24"/>
        </w:rPr>
      </w:pPr>
      <w:r>
        <w:rPr>
          <w:rFonts w:ascii="Arial" w:hAnsi="Arial" w:cs="Arial"/>
          <w:sz w:val="24"/>
          <w:szCs w:val="24"/>
        </w:rPr>
        <w:t xml:space="preserve">2.8.4 conditions on the </w:t>
      </w:r>
      <w:r>
        <w:rPr>
          <w:rFonts w:ascii="Arial" w:hAnsi="Arial" w:cs="Arial"/>
          <w:i/>
          <w:iCs/>
          <w:sz w:val="24"/>
          <w:szCs w:val="24"/>
        </w:rPr>
        <w:t xml:space="preserve">onshore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2.11.</w:t>
      </w:r>
    </w:p>
    <w:p w14:paraId="4C160081" w14:textId="77777777" w:rsidR="009C1403" w:rsidRDefault="00C6386D">
      <w:pPr>
        <w:kinsoku w:val="0"/>
        <w:overflowPunct w:val="0"/>
        <w:autoSpaceDE/>
        <w:autoSpaceDN/>
        <w:adjustRightInd/>
        <w:spacing w:before="205" w:line="276" w:lineRule="exact"/>
        <w:ind w:left="144"/>
        <w:textAlignment w:val="baseline"/>
        <w:rPr>
          <w:rFonts w:ascii="Arial" w:hAnsi="Arial" w:cs="Arial"/>
          <w:spacing w:val="-1"/>
          <w:sz w:val="24"/>
          <w:szCs w:val="24"/>
          <w:u w:val="single"/>
        </w:rPr>
      </w:pPr>
      <w:r>
        <w:rPr>
          <w:rFonts w:ascii="Arial" w:hAnsi="Arial" w:cs="Arial"/>
          <w:spacing w:val="-1"/>
          <w:sz w:val="24"/>
          <w:szCs w:val="24"/>
          <w:u w:val="single"/>
        </w:rPr>
        <w:t>Pre-fault criteria</w:t>
      </w:r>
    </w:p>
    <w:p w14:paraId="031E31DA" w14:textId="77777777" w:rsidR="009C1403" w:rsidRDefault="00C6386D">
      <w:pPr>
        <w:kinsoku w:val="0"/>
        <w:overflowPunct w:val="0"/>
        <w:autoSpaceDE/>
        <w:autoSpaceDN/>
        <w:adjustRightInd/>
        <w:spacing w:before="337" w:line="273" w:lineRule="exact"/>
        <w:ind w:left="864" w:hanging="720"/>
        <w:jc w:val="both"/>
        <w:textAlignment w:val="baseline"/>
        <w:rPr>
          <w:rFonts w:ascii="Arial" w:hAnsi="Arial" w:cs="Arial"/>
          <w:sz w:val="24"/>
          <w:szCs w:val="24"/>
        </w:rPr>
      </w:pPr>
      <w:r>
        <w:rPr>
          <w:rFonts w:ascii="Arial" w:hAnsi="Arial" w:cs="Arial"/>
          <w:sz w:val="24"/>
          <w:szCs w:val="24"/>
        </w:rPr>
        <w:t xml:space="preserve">2.9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shall be planned such that, for the background conditions described in paragraph 2.8, prior to any fault there shall not be any of the following:</w:t>
      </w:r>
    </w:p>
    <w:p w14:paraId="386B3BA2" w14:textId="77777777" w:rsidR="009C1403" w:rsidRDefault="00C6386D">
      <w:pPr>
        <w:tabs>
          <w:tab w:val="left" w:pos="1656"/>
        </w:tabs>
        <w:kinsoku w:val="0"/>
        <w:overflowPunct w:val="0"/>
        <w:autoSpaceDE/>
        <w:autoSpaceDN/>
        <w:adjustRightInd/>
        <w:spacing w:before="328" w:line="280" w:lineRule="exact"/>
        <w:ind w:left="864"/>
        <w:textAlignment w:val="baseline"/>
        <w:rPr>
          <w:rFonts w:ascii="Arial" w:hAnsi="Arial" w:cs="Arial"/>
          <w:sz w:val="24"/>
          <w:szCs w:val="24"/>
        </w:rPr>
      </w:pPr>
      <w:r>
        <w:rPr>
          <w:rFonts w:ascii="Arial" w:hAnsi="Arial" w:cs="Arial"/>
          <w:sz w:val="24"/>
          <w:szCs w:val="24"/>
        </w:rPr>
        <w:t>2.9.1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04DB7B9E" w14:textId="77777777" w:rsidR="009C1403" w:rsidRDefault="00C6386D">
      <w:pPr>
        <w:kinsoku w:val="0"/>
        <w:overflowPunct w:val="0"/>
        <w:autoSpaceDE/>
        <w:autoSpaceDN/>
        <w:adjustRightInd/>
        <w:spacing w:before="321" w:line="274" w:lineRule="exact"/>
        <w:ind w:left="1656" w:hanging="792"/>
        <w:jc w:val="both"/>
        <w:textAlignment w:val="baseline"/>
        <w:rPr>
          <w:rFonts w:ascii="Arial" w:hAnsi="Arial" w:cs="Arial"/>
          <w:sz w:val="24"/>
          <w:szCs w:val="24"/>
        </w:rPr>
      </w:pPr>
      <w:r>
        <w:rPr>
          <w:rFonts w:ascii="Arial" w:hAnsi="Arial" w:cs="Arial"/>
          <w:sz w:val="24"/>
          <w:szCs w:val="24"/>
        </w:rPr>
        <w:t xml:space="preserve">2.9.2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732204A2" w14:textId="77777777" w:rsidR="009C1403" w:rsidRDefault="00C6386D">
      <w:pPr>
        <w:kinsoku w:val="0"/>
        <w:overflowPunct w:val="0"/>
        <w:autoSpaceDE/>
        <w:autoSpaceDN/>
        <w:adjustRightInd/>
        <w:spacing w:before="310" w:line="280" w:lineRule="exact"/>
        <w:ind w:left="864"/>
        <w:textAlignment w:val="baseline"/>
        <w:rPr>
          <w:rFonts w:ascii="Arial" w:hAnsi="Arial" w:cs="Arial"/>
          <w:i/>
          <w:iCs/>
          <w:spacing w:val="9"/>
          <w:sz w:val="24"/>
          <w:szCs w:val="24"/>
        </w:rPr>
      </w:pPr>
      <w:r>
        <w:rPr>
          <w:rFonts w:ascii="Arial" w:hAnsi="Arial" w:cs="Arial"/>
          <w:spacing w:val="9"/>
          <w:sz w:val="24"/>
          <w:szCs w:val="24"/>
        </w:rPr>
        <w:t xml:space="preserve">2.9.3 </w:t>
      </w:r>
      <w:r>
        <w:rPr>
          <w:rFonts w:ascii="Arial" w:hAnsi="Arial" w:cs="Arial"/>
          <w:i/>
          <w:iCs/>
          <w:spacing w:val="9"/>
          <w:sz w:val="24"/>
          <w:szCs w:val="24"/>
        </w:rPr>
        <w:t>system instability; or</w:t>
      </w:r>
    </w:p>
    <w:p w14:paraId="7B18A971" w14:textId="77777777" w:rsidR="009C1403" w:rsidRDefault="00C6386D">
      <w:pPr>
        <w:kinsoku w:val="0"/>
        <w:overflowPunct w:val="0"/>
        <w:autoSpaceDE/>
        <w:autoSpaceDN/>
        <w:adjustRightInd/>
        <w:spacing w:before="143" w:line="465" w:lineRule="exact"/>
        <w:ind w:left="144" w:right="1944" w:firstLine="720"/>
        <w:textAlignment w:val="baseline"/>
        <w:rPr>
          <w:rFonts w:ascii="Arial" w:hAnsi="Arial" w:cs="Arial"/>
          <w:i/>
          <w:iCs/>
          <w:sz w:val="24"/>
          <w:szCs w:val="24"/>
          <w:u w:val="single"/>
        </w:rPr>
      </w:pPr>
      <w:r>
        <w:rPr>
          <w:rFonts w:ascii="Arial" w:hAnsi="Arial" w:cs="Arial"/>
          <w:sz w:val="24"/>
          <w:szCs w:val="24"/>
        </w:rPr>
        <w:t xml:space="preserve">2.9.4 </w:t>
      </w:r>
      <w:r>
        <w:rPr>
          <w:rFonts w:ascii="Arial" w:hAnsi="Arial" w:cs="Arial"/>
          <w:i/>
          <w:iCs/>
          <w:sz w:val="24"/>
          <w:szCs w:val="24"/>
        </w:rPr>
        <w:t xml:space="preserve">Unacceptable Sub-Synchronous Oscillations. </w:t>
      </w: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of no </w:t>
      </w:r>
      <w:r>
        <w:rPr>
          <w:rFonts w:ascii="Arial" w:hAnsi="Arial" w:cs="Arial"/>
          <w:i/>
          <w:iCs/>
          <w:sz w:val="24"/>
          <w:szCs w:val="24"/>
          <w:u w:val="single"/>
        </w:rPr>
        <w:t>local system outage</w:t>
      </w:r>
    </w:p>
    <w:p w14:paraId="7C295825" w14:textId="77777777" w:rsidR="009C1403" w:rsidRDefault="00C6386D">
      <w:pPr>
        <w:kinsoku w:val="0"/>
        <w:overflowPunct w:val="0"/>
        <w:autoSpaceDE/>
        <w:autoSpaceDN/>
        <w:adjustRightInd/>
        <w:spacing w:before="303" w:line="280" w:lineRule="exact"/>
        <w:ind w:left="864" w:hanging="720"/>
        <w:jc w:val="both"/>
        <w:textAlignment w:val="baseline"/>
        <w:rPr>
          <w:rFonts w:ascii="Arial" w:hAnsi="Arial" w:cs="Arial"/>
          <w:sz w:val="24"/>
          <w:szCs w:val="24"/>
        </w:rPr>
      </w:pPr>
      <w:r>
        <w:rPr>
          <w:rFonts w:ascii="Arial" w:hAnsi="Arial" w:cs="Arial"/>
          <w:sz w:val="24"/>
          <w:szCs w:val="24"/>
        </w:rPr>
        <w:t xml:space="preserve">2.10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no </w:t>
      </w:r>
      <w:r>
        <w:rPr>
          <w:rFonts w:ascii="Arial" w:hAnsi="Arial" w:cs="Arial"/>
          <w:i/>
          <w:iCs/>
          <w:sz w:val="24"/>
          <w:szCs w:val="24"/>
        </w:rPr>
        <w:t xml:space="preserve">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59278CA2" w14:textId="77777777" w:rsidR="009C1403" w:rsidRDefault="00C6386D">
      <w:pPr>
        <w:kinsoku w:val="0"/>
        <w:overflowPunct w:val="0"/>
        <w:autoSpaceDE/>
        <w:autoSpaceDN/>
        <w:adjustRightInd/>
        <w:spacing w:before="303" w:line="280" w:lineRule="exact"/>
        <w:ind w:left="864" w:hanging="864"/>
        <w:jc w:val="both"/>
        <w:textAlignment w:val="baseline"/>
        <w:rPr>
          <w:rFonts w:ascii="Arial" w:hAnsi="Arial" w:cs="Arial"/>
          <w:sz w:val="24"/>
          <w:szCs w:val="24"/>
        </w:rPr>
      </w:pPr>
      <w:r>
        <w:rPr>
          <w:rFonts w:ascii="Arial" w:hAnsi="Arial" w:cs="Arial"/>
          <w:sz w:val="24"/>
          <w:szCs w:val="24"/>
        </w:rPr>
        <w:t xml:space="preserve">2.10.1 a single </w:t>
      </w:r>
      <w:r>
        <w:rPr>
          <w:rFonts w:ascii="Arial" w:hAnsi="Arial" w:cs="Arial"/>
          <w:i/>
          <w:iCs/>
          <w:sz w:val="24"/>
          <w:szCs w:val="24"/>
        </w:rPr>
        <w:t>transmission circuit</w:t>
      </w:r>
      <w:r>
        <w:rPr>
          <w:rFonts w:ascii="Arial" w:hAnsi="Arial" w:cs="Arial"/>
          <w:sz w:val="24"/>
          <w:szCs w:val="24"/>
        </w:rPr>
        <w:t xml:space="preserve">,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a reactive compensator or other reactive power provider;</w:t>
      </w:r>
    </w:p>
    <w:p w14:paraId="5D4B132B" w14:textId="77777777" w:rsidR="009C1403" w:rsidRDefault="009C1403">
      <w:pPr>
        <w:widowControl/>
        <w:rPr>
          <w:sz w:val="24"/>
          <w:szCs w:val="24"/>
        </w:rPr>
        <w:sectPr w:rsidR="009C1403">
          <w:headerReference w:type="default" r:id="rId35"/>
          <w:pgSz w:w="11904" w:h="16834"/>
          <w:pgMar w:top="1420" w:right="1403" w:bottom="508" w:left="1301" w:header="720" w:footer="720" w:gutter="0"/>
          <w:cols w:space="720"/>
          <w:noEndnote/>
        </w:sectPr>
      </w:pPr>
    </w:p>
    <w:p w14:paraId="242B3D2D" w14:textId="5AAA1AA6" w:rsidR="009C1403" w:rsidRDefault="00C6386D">
      <w:pPr>
        <w:kinsoku w:val="0"/>
        <w:overflowPunct w:val="0"/>
        <w:autoSpaceDE/>
        <w:autoSpaceDN/>
        <w:adjustRightInd/>
        <w:spacing w:before="23" w:line="280" w:lineRule="exact"/>
        <w:ind w:left="792"/>
        <w:textAlignment w:val="baseline"/>
        <w:rPr>
          <w:rFonts w:ascii="Arial" w:hAnsi="Arial" w:cs="Arial"/>
          <w:spacing w:val="1"/>
          <w:sz w:val="24"/>
          <w:szCs w:val="24"/>
        </w:rPr>
      </w:pPr>
      <w:r>
        <w:rPr>
          <w:rFonts w:ascii="Arial" w:hAnsi="Arial" w:cs="Arial"/>
          <w:spacing w:val="1"/>
          <w:sz w:val="24"/>
          <w:szCs w:val="24"/>
        </w:rPr>
        <w:t xml:space="preserve">2.10.2 a </w:t>
      </w:r>
      <w:r>
        <w:rPr>
          <w:rFonts w:ascii="Arial" w:hAnsi="Arial" w:cs="Arial"/>
          <w:i/>
          <w:iCs/>
          <w:spacing w:val="1"/>
          <w:sz w:val="24"/>
          <w:szCs w:val="24"/>
        </w:rPr>
        <w:t xml:space="preserve">double circuit overhead line </w:t>
      </w:r>
      <w:r>
        <w:rPr>
          <w:rFonts w:ascii="Arial" w:hAnsi="Arial" w:cs="Arial"/>
          <w:spacing w:val="1"/>
          <w:sz w:val="24"/>
          <w:szCs w:val="24"/>
        </w:rPr>
        <w:t xml:space="preserve">on the </w:t>
      </w:r>
      <w:r>
        <w:rPr>
          <w:rFonts w:ascii="Arial" w:hAnsi="Arial" w:cs="Arial"/>
          <w:i/>
          <w:iCs/>
          <w:spacing w:val="1"/>
          <w:sz w:val="24"/>
          <w:szCs w:val="24"/>
        </w:rPr>
        <w:t>supergrid</w:t>
      </w:r>
      <w:r>
        <w:rPr>
          <w:rFonts w:ascii="Arial" w:hAnsi="Arial" w:cs="Arial"/>
          <w:spacing w:val="1"/>
          <w:sz w:val="24"/>
          <w:szCs w:val="24"/>
        </w:rPr>
        <w:t>;</w:t>
      </w:r>
    </w:p>
    <w:p w14:paraId="29D6B80C" w14:textId="77777777" w:rsidR="009C1403" w:rsidRDefault="00C6386D">
      <w:pPr>
        <w:kinsoku w:val="0"/>
        <w:overflowPunct w:val="0"/>
        <w:autoSpaceDE/>
        <w:autoSpaceDN/>
        <w:adjustRightInd/>
        <w:spacing w:before="304"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2.10.3 a </w:t>
      </w:r>
      <w:r>
        <w:rPr>
          <w:rFonts w:ascii="Arial" w:hAnsi="Arial" w:cs="Arial"/>
          <w:i/>
          <w:iCs/>
          <w:sz w:val="24"/>
          <w:szCs w:val="24"/>
        </w:rPr>
        <w:t xml:space="preserve">double circuit overhead line </w:t>
      </w:r>
      <w:r>
        <w:rPr>
          <w:rFonts w:ascii="Arial" w:hAnsi="Arial" w:cs="Arial"/>
          <w:sz w:val="24"/>
          <w:szCs w:val="24"/>
        </w:rPr>
        <w:t xml:space="preserve">where any part of either circuit is in </w:t>
      </w:r>
      <w:r>
        <w:rPr>
          <w:rFonts w:ascii="Arial" w:hAnsi="Arial" w:cs="Arial"/>
          <w:i/>
          <w:iCs/>
          <w:sz w:val="24"/>
          <w:szCs w:val="24"/>
        </w:rPr>
        <w:t xml:space="preserve">NGET’s transmission system </w:t>
      </w:r>
      <w:r>
        <w:rPr>
          <w:rFonts w:ascii="Arial" w:hAnsi="Arial" w:cs="Arial"/>
          <w:sz w:val="24"/>
          <w:szCs w:val="24"/>
        </w:rPr>
        <w:t xml:space="preserve">or SHET’s </w:t>
      </w:r>
      <w:r>
        <w:rPr>
          <w:rFonts w:ascii="Arial" w:hAnsi="Arial" w:cs="Arial"/>
          <w:i/>
          <w:iCs/>
          <w:sz w:val="24"/>
          <w:szCs w:val="24"/>
        </w:rPr>
        <w:t>transmission system</w:t>
      </w:r>
      <w:r>
        <w:rPr>
          <w:rFonts w:ascii="Arial" w:hAnsi="Arial" w:cs="Arial"/>
          <w:sz w:val="24"/>
          <w:szCs w:val="24"/>
        </w:rPr>
        <w:t>;</w:t>
      </w:r>
    </w:p>
    <w:p w14:paraId="2D5F6FE3" w14:textId="77777777" w:rsidR="009C1403" w:rsidRDefault="00C6386D">
      <w:pPr>
        <w:kinsoku w:val="0"/>
        <w:overflowPunct w:val="0"/>
        <w:autoSpaceDE/>
        <w:autoSpaceDN/>
        <w:adjustRightInd/>
        <w:spacing w:before="328"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2.10.4 a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transmission circuit</w:t>
      </w:r>
      <w:r>
        <w:rPr>
          <w:rFonts w:ascii="Arial" w:hAnsi="Arial" w:cs="Arial"/>
          <w:sz w:val="24"/>
          <w:szCs w:val="24"/>
        </w:rPr>
        <w:t>;</w:t>
      </w:r>
    </w:p>
    <w:p w14:paraId="415434E7" w14:textId="77777777" w:rsidR="009C1403" w:rsidRDefault="00C6386D">
      <w:pPr>
        <w:kinsoku w:val="0"/>
        <w:overflowPunct w:val="0"/>
        <w:autoSpaceDE/>
        <w:autoSpaceDN/>
        <w:adjustRightInd/>
        <w:spacing w:before="330" w:line="280" w:lineRule="exact"/>
        <w:ind w:left="792"/>
        <w:textAlignment w:val="baseline"/>
        <w:rPr>
          <w:rFonts w:ascii="Arial" w:hAnsi="Arial" w:cs="Arial"/>
          <w:spacing w:val="2"/>
          <w:sz w:val="24"/>
          <w:szCs w:val="24"/>
        </w:rPr>
      </w:pPr>
      <w:r>
        <w:rPr>
          <w:rFonts w:ascii="Arial" w:hAnsi="Arial" w:cs="Arial"/>
          <w:spacing w:val="2"/>
          <w:sz w:val="24"/>
          <w:szCs w:val="24"/>
        </w:rPr>
        <w:t xml:space="preserve">2.10.5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567E48CD" w14:textId="77777777" w:rsidR="009C1403" w:rsidRDefault="00C6386D">
      <w:pPr>
        <w:kinsoku w:val="0"/>
        <w:overflowPunct w:val="0"/>
        <w:autoSpaceDE/>
        <w:autoSpaceDN/>
        <w:adjustRightInd/>
        <w:spacing w:before="316" w:line="272" w:lineRule="exact"/>
        <w:ind w:left="1584" w:right="72" w:hanging="792"/>
        <w:jc w:val="both"/>
        <w:textAlignment w:val="baseline"/>
        <w:rPr>
          <w:rFonts w:ascii="Arial" w:hAnsi="Arial" w:cs="Arial"/>
          <w:sz w:val="24"/>
          <w:szCs w:val="24"/>
        </w:rPr>
      </w:pPr>
      <w:r>
        <w:rPr>
          <w:rFonts w:ascii="Arial" w:hAnsi="Arial" w:cs="Arial"/>
          <w:sz w:val="24"/>
          <w:szCs w:val="24"/>
        </w:rPr>
        <w:t xml:space="preserve">2.10.6 a single </w:t>
      </w:r>
      <w:r>
        <w:rPr>
          <w:rFonts w:ascii="Arial" w:hAnsi="Arial" w:cs="Arial"/>
          <w:i/>
          <w:iCs/>
          <w:sz w:val="24"/>
          <w:szCs w:val="24"/>
        </w:rPr>
        <w:t xml:space="preserve">transmission circuit </w:t>
      </w:r>
      <w:r>
        <w:rPr>
          <w:rFonts w:ascii="Arial" w:hAnsi="Arial" w:cs="Arial"/>
          <w:sz w:val="24"/>
          <w:szCs w:val="24"/>
        </w:rPr>
        <w:t xml:space="preserve">with the prior outage of a </w:t>
      </w:r>
      <w:r>
        <w:rPr>
          <w:rFonts w:ascii="Arial" w:hAnsi="Arial" w:cs="Arial"/>
          <w:i/>
          <w:iCs/>
          <w:sz w:val="24"/>
          <w:szCs w:val="24"/>
        </w:rPr>
        <w:t>generation circuit</w:t>
      </w:r>
      <w:r>
        <w:rPr>
          <w:rFonts w:ascii="Arial" w:hAnsi="Arial" w:cs="Arial"/>
          <w:sz w:val="24"/>
          <w:szCs w:val="24"/>
        </w:rPr>
        <w:t xml:space="preserv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 or;</w:t>
      </w:r>
    </w:p>
    <w:p w14:paraId="45BBB3DE" w14:textId="77777777" w:rsidR="009C1403" w:rsidRDefault="00C6386D">
      <w:pPr>
        <w:kinsoku w:val="0"/>
        <w:overflowPunct w:val="0"/>
        <w:autoSpaceDE/>
        <w:autoSpaceDN/>
        <w:adjustRightInd/>
        <w:spacing w:before="317" w:line="280" w:lineRule="exact"/>
        <w:ind w:left="1584" w:right="72" w:hanging="792"/>
        <w:jc w:val="both"/>
        <w:textAlignment w:val="baseline"/>
        <w:rPr>
          <w:rFonts w:ascii="Arial" w:hAnsi="Arial" w:cs="Arial"/>
          <w:i/>
          <w:iCs/>
          <w:sz w:val="24"/>
          <w:szCs w:val="24"/>
        </w:rPr>
      </w:pPr>
      <w:r>
        <w:rPr>
          <w:rFonts w:ascii="Arial" w:hAnsi="Arial" w:cs="Arial"/>
          <w:sz w:val="24"/>
          <w:szCs w:val="24"/>
        </w:rPr>
        <w:t xml:space="preserve">2.10.7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a single </w:t>
      </w:r>
      <w:r>
        <w:rPr>
          <w:rFonts w:ascii="Arial" w:hAnsi="Arial" w:cs="Arial"/>
          <w:i/>
          <w:iCs/>
          <w:sz w:val="24"/>
          <w:szCs w:val="24"/>
        </w:rPr>
        <w:t>Power Park Module</w:t>
      </w:r>
      <w:r>
        <w:rPr>
          <w:rFonts w:ascii="Arial" w:hAnsi="Arial" w:cs="Arial"/>
          <w:sz w:val="24"/>
          <w:szCs w:val="24"/>
        </w:rPr>
        <w:t xml:space="preserve">, a single </w:t>
      </w:r>
      <w:r>
        <w:rPr>
          <w:rFonts w:ascii="Arial" w:hAnsi="Arial" w:cs="Arial"/>
          <w:i/>
          <w:iCs/>
          <w:sz w:val="24"/>
          <w:szCs w:val="24"/>
        </w:rPr>
        <w:t xml:space="preserve">DC converter, </w:t>
      </w:r>
      <w:r>
        <w:rPr>
          <w:rFonts w:ascii="Arial" w:hAnsi="Arial" w:cs="Arial"/>
          <w:sz w:val="24"/>
          <w:szCs w:val="24"/>
        </w:rPr>
        <w:t xml:space="preserve">a reactive compensator or other reactive power provider with the prior outage of a single </w:t>
      </w:r>
      <w:r>
        <w:rPr>
          <w:rFonts w:ascii="Arial" w:hAnsi="Arial" w:cs="Arial"/>
          <w:i/>
          <w:iCs/>
          <w:sz w:val="24"/>
          <w:szCs w:val="24"/>
        </w:rPr>
        <w:t>transmission circuit</w:t>
      </w:r>
    </w:p>
    <w:p w14:paraId="4CF02BDB" w14:textId="77777777" w:rsidR="009C1403" w:rsidRDefault="00C6386D">
      <w:pPr>
        <w:kinsoku w:val="0"/>
        <w:overflowPunct w:val="0"/>
        <w:autoSpaceDE/>
        <w:autoSpaceDN/>
        <w:adjustRightInd/>
        <w:spacing w:before="317" w:line="274" w:lineRule="exact"/>
        <w:ind w:left="79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4CF5317" w14:textId="77777777" w:rsidR="009C1403" w:rsidRDefault="00C6386D">
      <w:pPr>
        <w:kinsoku w:val="0"/>
        <w:overflowPunct w:val="0"/>
        <w:autoSpaceDE/>
        <w:autoSpaceDN/>
        <w:adjustRightInd/>
        <w:spacing w:before="318" w:line="273" w:lineRule="exact"/>
        <w:ind w:left="1584" w:right="72" w:hanging="792"/>
        <w:jc w:val="both"/>
        <w:textAlignment w:val="baseline"/>
        <w:rPr>
          <w:rFonts w:ascii="Arial" w:hAnsi="Arial" w:cs="Arial"/>
          <w:sz w:val="24"/>
          <w:szCs w:val="24"/>
        </w:rPr>
      </w:pPr>
      <w:r>
        <w:rPr>
          <w:rFonts w:ascii="Arial" w:hAnsi="Arial" w:cs="Arial"/>
          <w:sz w:val="24"/>
          <w:szCs w:val="24"/>
        </w:rPr>
        <w:t xml:space="preserve">2.10.8 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w:t>
      </w:r>
    </w:p>
    <w:p w14:paraId="10B36DBA" w14:textId="77777777" w:rsidR="009C1403" w:rsidRDefault="00C6386D">
      <w:pPr>
        <w:kinsoku w:val="0"/>
        <w:overflowPunct w:val="0"/>
        <w:autoSpaceDE/>
        <w:autoSpaceDN/>
        <w:adjustRightInd/>
        <w:spacing w:before="336" w:line="274" w:lineRule="exact"/>
        <w:ind w:left="792"/>
        <w:textAlignment w:val="baseline"/>
        <w:rPr>
          <w:rFonts w:ascii="Arial" w:hAnsi="Arial" w:cs="Arial"/>
          <w:spacing w:val="1"/>
          <w:sz w:val="24"/>
          <w:szCs w:val="24"/>
        </w:rPr>
      </w:pPr>
      <w:r>
        <w:rPr>
          <w:rFonts w:ascii="Arial" w:hAnsi="Arial" w:cs="Arial"/>
          <w:spacing w:val="1"/>
          <w:sz w:val="24"/>
          <w:szCs w:val="24"/>
        </w:rPr>
        <w:t>2.10.9 unacceptable overloading of any primary transmission equipment;</w:t>
      </w:r>
    </w:p>
    <w:p w14:paraId="4E854047" w14:textId="77777777" w:rsidR="009C1403" w:rsidRDefault="00C6386D">
      <w:pPr>
        <w:kinsoku w:val="0"/>
        <w:overflowPunct w:val="0"/>
        <w:autoSpaceDE/>
        <w:autoSpaceDN/>
        <w:adjustRightInd/>
        <w:spacing w:before="316" w:line="274" w:lineRule="exact"/>
        <w:ind w:left="1584" w:right="72" w:hanging="792"/>
        <w:jc w:val="both"/>
        <w:textAlignment w:val="baseline"/>
        <w:rPr>
          <w:rFonts w:ascii="Arial" w:hAnsi="Arial" w:cs="Arial"/>
          <w:sz w:val="24"/>
          <w:szCs w:val="24"/>
        </w:rPr>
      </w:pPr>
      <w:r>
        <w:rPr>
          <w:rFonts w:ascii="Arial" w:hAnsi="Arial" w:cs="Arial"/>
          <w:sz w:val="24"/>
          <w:szCs w:val="24"/>
        </w:rPr>
        <w:t>2.10.10 unacceptable voltage conditions or insufficient voltage performance margins;</w:t>
      </w:r>
    </w:p>
    <w:p w14:paraId="68FFB71C" w14:textId="77777777" w:rsidR="009C1403" w:rsidRDefault="00C6386D">
      <w:pPr>
        <w:kinsoku w:val="0"/>
        <w:overflowPunct w:val="0"/>
        <w:autoSpaceDE/>
        <w:autoSpaceDN/>
        <w:adjustRightInd/>
        <w:spacing w:before="334" w:line="280" w:lineRule="exact"/>
        <w:ind w:left="792"/>
        <w:textAlignment w:val="baseline"/>
        <w:rPr>
          <w:rFonts w:ascii="Arial" w:hAnsi="Arial" w:cs="Arial"/>
          <w:i/>
          <w:iCs/>
          <w:sz w:val="24"/>
          <w:szCs w:val="24"/>
        </w:rPr>
      </w:pPr>
      <w:r>
        <w:rPr>
          <w:rFonts w:ascii="Arial" w:hAnsi="Arial" w:cs="Arial"/>
          <w:sz w:val="24"/>
          <w:szCs w:val="24"/>
        </w:rPr>
        <w:t>2.10.11 system instability</w:t>
      </w:r>
      <w:r>
        <w:rPr>
          <w:rFonts w:ascii="Arial" w:hAnsi="Arial" w:cs="Arial"/>
          <w:i/>
          <w:iCs/>
          <w:sz w:val="24"/>
          <w:szCs w:val="24"/>
        </w:rPr>
        <w:t>; or</w:t>
      </w:r>
    </w:p>
    <w:p w14:paraId="3520ACC7" w14:textId="77777777" w:rsidR="009C1403" w:rsidRDefault="00C6386D">
      <w:pPr>
        <w:kinsoku w:val="0"/>
        <w:overflowPunct w:val="0"/>
        <w:autoSpaceDE/>
        <w:autoSpaceDN/>
        <w:adjustRightInd/>
        <w:spacing w:before="310" w:line="280" w:lineRule="exact"/>
        <w:ind w:left="792"/>
        <w:textAlignment w:val="baseline"/>
        <w:rPr>
          <w:rFonts w:ascii="Arial" w:hAnsi="Arial" w:cs="Arial"/>
          <w:i/>
          <w:iCs/>
          <w:sz w:val="24"/>
          <w:szCs w:val="24"/>
        </w:rPr>
      </w:pPr>
      <w:r>
        <w:rPr>
          <w:rFonts w:ascii="Arial" w:hAnsi="Arial" w:cs="Arial"/>
          <w:sz w:val="24"/>
          <w:szCs w:val="24"/>
        </w:rPr>
        <w:t xml:space="preserve">2.10.12 </w:t>
      </w:r>
      <w:r>
        <w:rPr>
          <w:rFonts w:ascii="Arial" w:hAnsi="Arial" w:cs="Arial"/>
          <w:i/>
          <w:iCs/>
          <w:sz w:val="24"/>
          <w:szCs w:val="24"/>
        </w:rPr>
        <w:t>Unacceptable Sub-Synchronous Oscillations.</w:t>
      </w:r>
    </w:p>
    <w:p w14:paraId="41910E95" w14:textId="77777777" w:rsidR="009C1403" w:rsidRDefault="00C6386D">
      <w:pPr>
        <w:kinsoku w:val="0"/>
        <w:overflowPunct w:val="0"/>
        <w:autoSpaceDE/>
        <w:autoSpaceDN/>
        <w:adjustRightInd/>
        <w:spacing w:before="302" w:line="280" w:lineRule="exact"/>
        <w:ind w:left="792" w:right="72" w:hanging="720"/>
        <w:jc w:val="both"/>
        <w:textAlignment w:val="baseline"/>
        <w:rPr>
          <w:rFonts w:ascii="Arial" w:hAnsi="Arial" w:cs="Arial"/>
          <w:sz w:val="24"/>
          <w:szCs w:val="24"/>
        </w:rPr>
      </w:pPr>
      <w:r>
        <w:rPr>
          <w:rFonts w:ascii="Arial" w:hAnsi="Arial" w:cs="Arial"/>
          <w:sz w:val="24"/>
          <w:szCs w:val="24"/>
        </w:rPr>
        <w:t xml:space="preserve">2.11 Under </w:t>
      </w:r>
      <w:r>
        <w:rPr>
          <w:rFonts w:ascii="Arial" w:hAnsi="Arial" w:cs="Arial"/>
          <w:i/>
          <w:iCs/>
          <w:sz w:val="24"/>
          <w:szCs w:val="24"/>
        </w:rPr>
        <w:t xml:space="preserve">planned outage </w:t>
      </w:r>
      <w:r>
        <w:rPr>
          <w:rFonts w:ascii="Arial" w:hAnsi="Arial" w:cs="Arial"/>
          <w:sz w:val="24"/>
          <w:szCs w:val="24"/>
        </w:rPr>
        <w:t>conditions it shall be assumed that the prior circuit outage specified in paragraphs 2.10.3, 2.10.5 and 2.10.6 reasonably forms part of the typical outage pattern referred to in paragraph 2.8.4 rather than in addition to that typical outage pattern.</w:t>
      </w:r>
    </w:p>
    <w:p w14:paraId="74E93E1F" w14:textId="77777777" w:rsidR="009C1403" w:rsidRDefault="00C6386D">
      <w:pPr>
        <w:kinsoku w:val="0"/>
        <w:overflowPunct w:val="0"/>
        <w:autoSpaceDE/>
        <w:autoSpaceDN/>
        <w:adjustRightInd/>
        <w:spacing w:before="190" w:line="277" w:lineRule="exact"/>
        <w:ind w:lef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with a </w:t>
      </w:r>
      <w:r>
        <w:rPr>
          <w:rFonts w:ascii="Arial" w:hAnsi="Arial" w:cs="Arial"/>
          <w:i/>
          <w:iCs/>
          <w:sz w:val="24"/>
          <w:szCs w:val="24"/>
          <w:u w:val="single"/>
        </w:rPr>
        <w:t>local system outage</w:t>
      </w:r>
    </w:p>
    <w:p w14:paraId="33011CDB" w14:textId="77777777" w:rsidR="009C1403" w:rsidRDefault="00C6386D">
      <w:pPr>
        <w:kinsoku w:val="0"/>
        <w:overflowPunct w:val="0"/>
        <w:autoSpaceDE/>
        <w:autoSpaceDN/>
        <w:adjustRightInd/>
        <w:spacing w:before="336" w:line="272" w:lineRule="exact"/>
        <w:ind w:left="792" w:right="72" w:hanging="720"/>
        <w:jc w:val="both"/>
        <w:textAlignment w:val="baseline"/>
        <w:rPr>
          <w:rFonts w:ascii="Arial" w:hAnsi="Arial" w:cs="Arial"/>
          <w:sz w:val="24"/>
          <w:szCs w:val="24"/>
        </w:rPr>
      </w:pPr>
      <w:r>
        <w:rPr>
          <w:rFonts w:ascii="Arial" w:hAnsi="Arial" w:cs="Arial"/>
          <w:sz w:val="24"/>
          <w:szCs w:val="24"/>
        </w:rPr>
        <w:t xml:space="preserve">2.12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a </w:t>
      </w:r>
      <w:r>
        <w:rPr>
          <w:rFonts w:ascii="Arial" w:hAnsi="Arial" w:cs="Arial"/>
          <w:i/>
          <w:iCs/>
          <w:sz w:val="24"/>
          <w:szCs w:val="24"/>
        </w:rPr>
        <w:t xml:space="preserve">local system outage </w:t>
      </w:r>
      <w:r>
        <w:rPr>
          <w:rFonts w:ascii="Arial" w:hAnsi="Arial" w:cs="Arial"/>
          <w:sz w:val="24"/>
          <w:szCs w:val="24"/>
        </w:rPr>
        <w:t xml:space="preserve">on the </w:t>
      </w:r>
      <w:r>
        <w:rPr>
          <w:rFonts w:ascii="Arial" w:hAnsi="Arial" w:cs="Arial"/>
          <w:i/>
          <w:iCs/>
          <w:sz w:val="24"/>
          <w:szCs w:val="24"/>
        </w:rPr>
        <w:t>onshore transmission system</w:t>
      </w:r>
      <w:r>
        <w:rPr>
          <w:rFonts w:ascii="Arial" w:hAnsi="Arial" w:cs="Arial"/>
          <w:sz w:val="24"/>
          <w:szCs w:val="24"/>
        </w:rPr>
        <w:t>, the operational security criteria set out in Section 5 and Section 9 can be met.</w:t>
      </w:r>
    </w:p>
    <w:p w14:paraId="4CBCBF1F" w14:textId="77777777" w:rsidR="009C1403" w:rsidRDefault="009C1403">
      <w:pPr>
        <w:widowControl/>
        <w:rPr>
          <w:sz w:val="24"/>
          <w:szCs w:val="24"/>
        </w:rPr>
        <w:sectPr w:rsidR="009C1403">
          <w:headerReference w:type="default" r:id="rId36"/>
          <w:pgSz w:w="11904" w:h="16834"/>
          <w:pgMar w:top="1440" w:right="1330" w:bottom="508" w:left="1374" w:header="720" w:footer="720" w:gutter="0"/>
          <w:cols w:space="720"/>
          <w:noEndnote/>
        </w:sectPr>
      </w:pPr>
    </w:p>
    <w:p w14:paraId="7FFCDFA0" w14:textId="5FB6D024" w:rsidR="009C1403" w:rsidRDefault="00C6386D">
      <w:pPr>
        <w:kinsoku w:val="0"/>
        <w:overflowPunct w:val="0"/>
        <w:autoSpaceDE/>
        <w:autoSpaceDN/>
        <w:adjustRightInd/>
        <w:spacing w:before="17" w:line="276" w:lineRule="exact"/>
        <w:ind w:left="792" w:right="72" w:hanging="720"/>
        <w:jc w:val="both"/>
        <w:textAlignment w:val="baseline"/>
        <w:rPr>
          <w:rFonts w:ascii="Arial" w:hAnsi="Arial" w:cs="Arial"/>
          <w:spacing w:val="-2"/>
          <w:sz w:val="24"/>
          <w:szCs w:val="24"/>
        </w:rPr>
      </w:pPr>
      <w:r>
        <w:rPr>
          <w:rFonts w:ascii="Arial" w:hAnsi="Arial" w:cs="Arial"/>
          <w:spacing w:val="-2"/>
          <w:sz w:val="24"/>
          <w:szCs w:val="24"/>
        </w:rPr>
        <w:t xml:space="preserve">2.13 Where necessary to satisfy the criteria set out in paragraph 2.12, investment should be made in </w:t>
      </w:r>
      <w:r>
        <w:rPr>
          <w:rFonts w:ascii="Arial" w:hAnsi="Arial" w:cs="Arial"/>
          <w:i/>
          <w:iCs/>
          <w:spacing w:val="-2"/>
          <w:sz w:val="24"/>
          <w:szCs w:val="24"/>
        </w:rPr>
        <w:t xml:space="preserve">transmission capacity </w:t>
      </w:r>
      <w:r>
        <w:rPr>
          <w:rFonts w:ascii="Arial" w:hAnsi="Arial" w:cs="Arial"/>
          <w:spacing w:val="-2"/>
          <w:sz w:val="24"/>
          <w:szCs w:val="24"/>
        </w:rPr>
        <w:t xml:space="preserve">except where operational measures suffice to meet the criteria in paragraph 2.12 provided that maintenance access for each </w:t>
      </w:r>
      <w:r>
        <w:rPr>
          <w:rFonts w:ascii="Arial" w:hAnsi="Arial" w:cs="Arial"/>
          <w:i/>
          <w:iCs/>
          <w:spacing w:val="-2"/>
          <w:sz w:val="24"/>
          <w:szCs w:val="24"/>
        </w:rPr>
        <w:t xml:space="preserve">transmission circuit </w:t>
      </w:r>
      <w:r>
        <w:rPr>
          <w:rFonts w:ascii="Arial" w:hAnsi="Arial" w:cs="Arial"/>
          <w:spacing w:val="-2"/>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pacing w:val="-2"/>
          <w:sz w:val="24"/>
          <w:szCs w:val="24"/>
        </w:rPr>
        <w:t xml:space="preserve">generating units </w:t>
      </w:r>
      <w:r>
        <w:rPr>
          <w:rFonts w:ascii="Arial" w:hAnsi="Arial" w:cs="Arial"/>
          <w:spacing w:val="-2"/>
          <w:sz w:val="24"/>
          <w:szCs w:val="24"/>
        </w:rPr>
        <w:t xml:space="preserve">from those expected to be available, for example through </w:t>
      </w:r>
      <w:r>
        <w:rPr>
          <w:rFonts w:ascii="Arial" w:hAnsi="Arial" w:cs="Arial"/>
          <w:i/>
          <w:iCs/>
          <w:spacing w:val="-2"/>
          <w:sz w:val="24"/>
          <w:szCs w:val="24"/>
        </w:rPr>
        <w:t>balancing services</w:t>
      </w:r>
      <w:r>
        <w:rPr>
          <w:rFonts w:ascii="Arial" w:hAnsi="Arial" w:cs="Arial"/>
          <w:spacing w:val="-2"/>
          <w:sz w:val="24"/>
          <w:szCs w:val="24"/>
        </w:rPr>
        <w:t>. Guidance on economic justification is given in Appendix G.</w:t>
      </w:r>
    </w:p>
    <w:p w14:paraId="231BF563" w14:textId="77777777" w:rsidR="009C1403" w:rsidRDefault="00C6386D">
      <w:pPr>
        <w:kinsoku w:val="0"/>
        <w:overflowPunct w:val="0"/>
        <w:autoSpaceDE/>
        <w:autoSpaceDN/>
        <w:adjustRightInd/>
        <w:spacing w:before="315" w:line="280" w:lineRule="exact"/>
        <w:ind w:left="72"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02A19EFA" w14:textId="77777777" w:rsidR="009C1403" w:rsidRDefault="00C6386D">
      <w:pPr>
        <w:kinsoku w:val="0"/>
        <w:overflowPunct w:val="0"/>
        <w:autoSpaceDE/>
        <w:autoSpaceDN/>
        <w:adjustRightInd/>
        <w:spacing w:before="318" w:line="276" w:lineRule="exact"/>
        <w:ind w:left="792" w:right="72" w:hanging="720"/>
        <w:jc w:val="both"/>
        <w:textAlignment w:val="baseline"/>
        <w:rPr>
          <w:rFonts w:ascii="Arial" w:hAnsi="Arial" w:cs="Arial"/>
          <w:sz w:val="24"/>
          <w:szCs w:val="24"/>
        </w:rPr>
      </w:pPr>
      <w:r>
        <w:rPr>
          <w:rFonts w:ascii="Arial" w:hAnsi="Arial" w:cs="Arial"/>
          <w:sz w:val="24"/>
          <w:szCs w:val="24"/>
        </w:rPr>
        <w:t>2.14 Guidance on substation configurations and switching arrangements are described in Appendix A. These guidelines provide an acceptable way towards meeting the criteria of paragraph 2.6. However, other configurations and switching arrangements which meet those criteria are also acceptable.</w:t>
      </w:r>
    </w:p>
    <w:p w14:paraId="0D5C7F4A" w14:textId="77777777" w:rsidR="009C1403" w:rsidRDefault="00C6386D">
      <w:pPr>
        <w:kinsoku w:val="0"/>
        <w:overflowPunct w:val="0"/>
        <w:autoSpaceDE/>
        <w:autoSpaceDN/>
        <w:adjustRightInd/>
        <w:spacing w:before="329" w:line="280" w:lineRule="exact"/>
        <w:ind w:left="72" w:right="72"/>
        <w:textAlignment w:val="baseline"/>
        <w:rPr>
          <w:rFonts w:ascii="Arial" w:hAnsi="Arial" w:cs="Arial"/>
          <w:b/>
          <w:bCs/>
          <w:sz w:val="24"/>
          <w:szCs w:val="24"/>
        </w:rPr>
      </w:pPr>
      <w:r>
        <w:rPr>
          <w:rFonts w:ascii="Arial" w:hAnsi="Arial" w:cs="Arial"/>
          <w:b/>
          <w:bCs/>
          <w:sz w:val="24"/>
          <w:szCs w:val="24"/>
        </w:rPr>
        <w:t>Variations to Connection Designs</w:t>
      </w:r>
    </w:p>
    <w:p w14:paraId="308C02A4" w14:textId="77777777" w:rsidR="009C1403" w:rsidRDefault="00C6386D">
      <w:pPr>
        <w:kinsoku w:val="0"/>
        <w:overflowPunct w:val="0"/>
        <w:autoSpaceDE/>
        <w:autoSpaceDN/>
        <w:adjustRightInd/>
        <w:spacing w:before="316" w:line="276" w:lineRule="exact"/>
        <w:ind w:left="792" w:right="72" w:hanging="720"/>
        <w:jc w:val="both"/>
        <w:textAlignment w:val="baseline"/>
        <w:rPr>
          <w:rFonts w:ascii="Arial" w:hAnsi="Arial" w:cs="Arial"/>
          <w:sz w:val="24"/>
          <w:szCs w:val="24"/>
        </w:rPr>
      </w:pPr>
      <w:r>
        <w:rPr>
          <w:rFonts w:ascii="Arial" w:hAnsi="Arial" w:cs="Arial"/>
          <w:sz w:val="24"/>
          <w:szCs w:val="24"/>
        </w:rPr>
        <w:t xml:space="preserve">2.15 Variations, arising from a generation customer’s request, to the generation connection design necessary to meet the requirements of paragraphs 2.5 to 2.14 shall also satisfy the requirements of this Standard provided that the varied design satisfies the conditions set out in paragraphs 2.16.1 to2.16.3. For example, such a generation connection design variation may be used to take account of the particular characteristics of a </w:t>
      </w:r>
      <w:r>
        <w:rPr>
          <w:rFonts w:ascii="Arial" w:hAnsi="Arial" w:cs="Arial"/>
          <w:i/>
          <w:iCs/>
          <w:sz w:val="24"/>
          <w:szCs w:val="24"/>
        </w:rPr>
        <w:t>power station</w:t>
      </w:r>
      <w:r>
        <w:rPr>
          <w:rFonts w:ascii="Arial" w:hAnsi="Arial" w:cs="Arial"/>
          <w:sz w:val="24"/>
          <w:szCs w:val="24"/>
        </w:rPr>
        <w:t>.</w:t>
      </w:r>
    </w:p>
    <w:p w14:paraId="064E265F" w14:textId="77777777" w:rsidR="009C1403" w:rsidRDefault="00C6386D">
      <w:pPr>
        <w:kinsoku w:val="0"/>
        <w:overflowPunct w:val="0"/>
        <w:autoSpaceDE/>
        <w:autoSpaceDN/>
        <w:adjustRightInd/>
        <w:spacing w:before="306" w:line="276" w:lineRule="exact"/>
        <w:ind w:left="792" w:right="72" w:hanging="720"/>
        <w:jc w:val="both"/>
        <w:textAlignment w:val="baseline"/>
        <w:rPr>
          <w:rFonts w:ascii="Arial" w:hAnsi="Arial" w:cs="Arial"/>
          <w:sz w:val="24"/>
          <w:szCs w:val="24"/>
        </w:rPr>
      </w:pPr>
      <w:r>
        <w:rPr>
          <w:rFonts w:ascii="Arial" w:hAnsi="Arial" w:cs="Arial"/>
          <w:sz w:val="24"/>
          <w:szCs w:val="24"/>
        </w:rPr>
        <w:t>2.16 Any generation connection design variation must not, other than in respect of the generation customer requesting the variation, either immediately or in the foreseeable future:</w:t>
      </w:r>
    </w:p>
    <w:p w14:paraId="7F22C75A" w14:textId="77777777" w:rsidR="009C1403" w:rsidRDefault="00C6386D">
      <w:pPr>
        <w:kinsoku w:val="0"/>
        <w:overflowPunct w:val="0"/>
        <w:autoSpaceDE/>
        <w:autoSpaceDN/>
        <w:adjustRightInd/>
        <w:spacing w:before="211" w:line="269" w:lineRule="exact"/>
        <w:ind w:left="1584" w:right="72" w:hanging="792"/>
        <w:jc w:val="both"/>
        <w:textAlignment w:val="baseline"/>
        <w:rPr>
          <w:rFonts w:ascii="Arial" w:hAnsi="Arial" w:cs="Arial"/>
          <w:sz w:val="24"/>
          <w:szCs w:val="24"/>
        </w:rPr>
      </w:pPr>
      <w:r>
        <w:rPr>
          <w:rFonts w:ascii="Arial" w:hAnsi="Arial" w:cs="Arial"/>
          <w:sz w:val="24"/>
          <w:szCs w:val="24"/>
        </w:rPr>
        <w:t xml:space="preserve">2.16.1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7446B46A" w14:textId="77777777" w:rsidR="009C1403" w:rsidRDefault="00C6386D">
      <w:pPr>
        <w:kinsoku w:val="0"/>
        <w:overflowPunct w:val="0"/>
        <w:autoSpaceDE/>
        <w:autoSpaceDN/>
        <w:adjustRightInd/>
        <w:spacing w:before="209" w:line="276" w:lineRule="exact"/>
        <w:ind w:left="1584" w:right="72" w:hanging="792"/>
        <w:jc w:val="both"/>
        <w:textAlignment w:val="baseline"/>
        <w:rPr>
          <w:rFonts w:ascii="Arial" w:hAnsi="Arial" w:cs="Arial"/>
          <w:sz w:val="24"/>
          <w:szCs w:val="24"/>
        </w:rPr>
      </w:pPr>
      <w:r>
        <w:rPr>
          <w:rFonts w:ascii="Arial" w:hAnsi="Arial" w:cs="Arial"/>
          <w:sz w:val="24"/>
          <w:szCs w:val="24"/>
        </w:rPr>
        <w:t>2.16.2 result in additional investment or operational costs to any particular customer or overall, or a reduction in the security and quality of supply of the affected customers’ connections to below the planning criteria in this section or Section 3, unless specific agreements are reached with affected customers; or</w:t>
      </w:r>
    </w:p>
    <w:p w14:paraId="578435ED" w14:textId="20DD666F" w:rsidR="009C1403" w:rsidRDefault="00C6386D">
      <w:pPr>
        <w:kinsoku w:val="0"/>
        <w:overflowPunct w:val="0"/>
        <w:autoSpaceDE/>
        <w:autoSpaceDN/>
        <w:adjustRightInd/>
        <w:spacing w:before="201" w:line="276" w:lineRule="exact"/>
        <w:ind w:left="1584" w:right="72" w:hanging="792"/>
        <w:jc w:val="both"/>
        <w:textAlignment w:val="baseline"/>
        <w:rPr>
          <w:rFonts w:ascii="Arial" w:hAnsi="Arial" w:cs="Arial"/>
          <w:sz w:val="24"/>
          <w:szCs w:val="24"/>
        </w:rPr>
      </w:pPr>
      <w:r>
        <w:rPr>
          <w:rFonts w:ascii="Arial" w:hAnsi="Arial" w:cs="Arial"/>
          <w:sz w:val="24"/>
          <w:szCs w:val="24"/>
        </w:rPr>
        <w:t xml:space="preserve">2.16.3 compromise any </w:t>
      </w:r>
      <w:r>
        <w:rPr>
          <w:rFonts w:ascii="Arial" w:hAnsi="Arial" w:cs="Arial"/>
          <w:i/>
          <w:iCs/>
          <w:sz w:val="24"/>
          <w:szCs w:val="24"/>
        </w:rPr>
        <w:t xml:space="preserve">licensee’s </w:t>
      </w:r>
      <w:r>
        <w:rPr>
          <w:rFonts w:ascii="Arial" w:hAnsi="Arial" w:cs="Arial"/>
          <w:sz w:val="24"/>
          <w:szCs w:val="24"/>
        </w:rPr>
        <w:t>ability to meet other statutory obligations or licence obligations.</w:t>
      </w:r>
    </w:p>
    <w:p w14:paraId="0615A2D6" w14:textId="77777777" w:rsidR="009C1403" w:rsidRDefault="00C6386D">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r>
        <w:rPr>
          <w:rFonts w:ascii="Arial" w:hAnsi="Arial" w:cs="Arial"/>
          <w:sz w:val="24"/>
          <w:szCs w:val="24"/>
        </w:rPr>
        <w:t>2.17 Should system conditions subsequently change, for example due to the proposed connection of a new customer, such that either immediately or in the foreseeable future, the conditions set out in paragraphs 2.16.1 to 2.16.3 are no longer satisfied, then alternative arrangements and/or agreements must be put in place such that this Standard continues to be satisfied.</w:t>
      </w:r>
    </w:p>
    <w:p w14:paraId="0714A823" w14:textId="77777777" w:rsidR="009C1403" w:rsidRDefault="00C6386D">
      <w:pPr>
        <w:kinsoku w:val="0"/>
        <w:overflowPunct w:val="0"/>
        <w:autoSpaceDE/>
        <w:autoSpaceDN/>
        <w:adjustRightInd/>
        <w:spacing w:before="199" w:line="276" w:lineRule="exact"/>
        <w:ind w:left="792" w:right="72" w:hanging="720"/>
        <w:jc w:val="both"/>
        <w:textAlignment w:val="baseline"/>
        <w:rPr>
          <w:rFonts w:ascii="Arial" w:hAnsi="Arial" w:cs="Arial"/>
          <w:spacing w:val="-1"/>
          <w:sz w:val="24"/>
          <w:szCs w:val="24"/>
        </w:rPr>
      </w:pPr>
      <w:r>
        <w:rPr>
          <w:rFonts w:ascii="Arial" w:hAnsi="Arial" w:cs="Arial"/>
          <w:spacing w:val="-1"/>
          <w:sz w:val="24"/>
          <w:szCs w:val="24"/>
        </w:rPr>
        <w:t xml:space="preserve">2.18 The additional operational costs referred to in paragraph 2.16.2 and/or any potential reliability implications shall be calculated by simulating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w:t>
      </w:r>
    </w:p>
    <w:p w14:paraId="3E8309A0" w14:textId="77777777" w:rsidR="009C1403" w:rsidRDefault="009C1403">
      <w:pPr>
        <w:widowControl/>
        <w:rPr>
          <w:sz w:val="24"/>
          <w:szCs w:val="24"/>
        </w:rPr>
        <w:sectPr w:rsidR="009C1403">
          <w:headerReference w:type="default" r:id="rId37"/>
          <w:pgSz w:w="11904" w:h="16834"/>
          <w:pgMar w:top="1440" w:right="1342" w:bottom="508" w:left="1362" w:header="720" w:footer="720" w:gutter="0"/>
          <w:cols w:space="720"/>
          <w:noEndnote/>
        </w:sectPr>
      </w:pPr>
    </w:p>
    <w:p w14:paraId="4B126EDF" w14:textId="77777777" w:rsidR="00B34187" w:rsidRDefault="00C6386D" w:rsidP="00B34187">
      <w:pPr>
        <w:kinsoku w:val="0"/>
        <w:overflowPunct w:val="0"/>
        <w:autoSpaceDE/>
        <w:autoSpaceDN/>
        <w:adjustRightInd/>
        <w:spacing w:before="10" w:line="273" w:lineRule="exact"/>
        <w:jc w:val="both"/>
        <w:textAlignment w:val="baseline"/>
        <w:rPr>
          <w:rFonts w:ascii="Arial" w:hAnsi="Arial" w:cs="Arial"/>
          <w:sz w:val="24"/>
          <w:szCs w:val="24"/>
        </w:rPr>
      </w:pPr>
      <w:r>
        <w:rPr>
          <w:rFonts w:ascii="Arial" w:hAnsi="Arial" w:cs="Arial"/>
          <w:sz w:val="24"/>
          <w:szCs w:val="24"/>
        </w:rPr>
        <w:t>operational criteria set out in Section 5 and Section 9. Guidance on economic justification is given in Appendix G.</w:t>
      </w:r>
      <w:r w:rsidR="00801AA8">
        <w:rPr>
          <w:rFonts w:ascii="Arial" w:hAnsi="Arial" w:cs="Arial"/>
          <w:sz w:val="24"/>
          <w:szCs w:val="24"/>
        </w:rPr>
        <w:t xml:space="preserve">  </w:t>
      </w:r>
      <w:r w:rsidR="00B34187">
        <w:rPr>
          <w:rFonts w:ascii="Arial" w:hAnsi="Arial" w:cs="Arial"/>
          <w:sz w:val="24"/>
          <w:szCs w:val="24"/>
        </w:rPr>
        <w:t xml:space="preserve"> </w:t>
      </w:r>
    </w:p>
    <w:p w14:paraId="7744148E" w14:textId="77777777" w:rsidR="00B34187" w:rsidRDefault="00B34187" w:rsidP="00B34187">
      <w:pPr>
        <w:kinsoku w:val="0"/>
        <w:overflowPunct w:val="0"/>
        <w:autoSpaceDE/>
        <w:autoSpaceDN/>
        <w:adjustRightInd/>
        <w:spacing w:before="10" w:line="273" w:lineRule="exact"/>
        <w:jc w:val="both"/>
        <w:textAlignment w:val="baseline"/>
        <w:rPr>
          <w:rFonts w:ascii="Arial" w:hAnsi="Arial" w:cs="Arial"/>
          <w:sz w:val="24"/>
          <w:szCs w:val="24"/>
        </w:rPr>
      </w:pPr>
    </w:p>
    <w:p w14:paraId="0BFDF055" w14:textId="1D34378E" w:rsidR="009C1403" w:rsidRDefault="00B34187" w:rsidP="00B34187">
      <w:pPr>
        <w:kinsoku w:val="0"/>
        <w:overflowPunct w:val="0"/>
        <w:autoSpaceDE/>
        <w:autoSpaceDN/>
        <w:adjustRightInd/>
        <w:spacing w:before="10" w:line="273" w:lineRule="exact"/>
        <w:jc w:val="both"/>
        <w:textAlignment w:val="baseline"/>
        <w:rPr>
          <w:rFonts w:ascii="Arial" w:hAnsi="Arial" w:cs="Arial"/>
          <w:b/>
          <w:bCs/>
          <w:i/>
          <w:iCs/>
          <w:sz w:val="28"/>
          <w:szCs w:val="28"/>
        </w:rPr>
      </w:pPr>
      <w:r>
        <w:rPr>
          <w:rFonts w:ascii="Arial" w:hAnsi="Arial" w:cs="Arial"/>
          <w:b/>
          <w:bCs/>
          <w:i/>
          <w:iCs/>
          <w:sz w:val="28"/>
          <w:szCs w:val="28"/>
        </w:rPr>
        <w:t xml:space="preserve">3. </w:t>
      </w:r>
      <w:r>
        <w:rPr>
          <w:rFonts w:ascii="Arial" w:hAnsi="Arial" w:cs="Arial"/>
          <w:b/>
          <w:bCs/>
          <w:spacing w:val="-3"/>
          <w:sz w:val="29"/>
          <w:szCs w:val="29"/>
        </w:rPr>
        <w:t xml:space="preserve">Demand Connection Criteria Applicable to the </w:t>
      </w:r>
      <w:r>
        <w:rPr>
          <w:rFonts w:ascii="Arial" w:hAnsi="Arial" w:cs="Arial"/>
          <w:b/>
          <w:bCs/>
          <w:i/>
          <w:iCs/>
          <w:spacing w:val="-3"/>
          <w:sz w:val="28"/>
          <w:szCs w:val="28"/>
        </w:rPr>
        <w:t>Onshore T</w:t>
      </w:r>
      <w:r w:rsidR="00C6386D">
        <w:rPr>
          <w:rFonts w:ascii="Arial" w:hAnsi="Arial" w:cs="Arial"/>
          <w:b/>
          <w:bCs/>
          <w:i/>
          <w:iCs/>
          <w:sz w:val="28"/>
          <w:szCs w:val="28"/>
        </w:rPr>
        <w:t>ransmission System</w:t>
      </w:r>
    </w:p>
    <w:p w14:paraId="27F995DE" w14:textId="77777777" w:rsidR="009C1403" w:rsidRDefault="00C6386D">
      <w:pPr>
        <w:tabs>
          <w:tab w:val="decimal" w:pos="216"/>
          <w:tab w:val="left" w:pos="720"/>
        </w:tabs>
        <w:kinsoku w:val="0"/>
        <w:overflowPunct w:val="0"/>
        <w:autoSpaceDE/>
        <w:autoSpaceDN/>
        <w:adjustRightInd/>
        <w:spacing w:before="242" w:line="272" w:lineRule="exact"/>
        <w:ind w:left="72"/>
        <w:textAlignment w:val="baseline"/>
        <w:rPr>
          <w:rFonts w:ascii="Arial" w:hAnsi="Arial" w:cs="Arial"/>
          <w:spacing w:val="-2"/>
          <w:sz w:val="24"/>
          <w:szCs w:val="24"/>
        </w:rPr>
      </w:pPr>
      <w:r>
        <w:rPr>
          <w:rFonts w:ascii="Arial" w:hAnsi="Arial" w:cs="Arial"/>
          <w:spacing w:val="-2"/>
          <w:sz w:val="24"/>
          <w:szCs w:val="24"/>
        </w:rPr>
        <w:tab/>
        <w:t>3.1</w:t>
      </w:r>
      <w:r>
        <w:rPr>
          <w:rFonts w:ascii="Arial" w:hAnsi="Arial" w:cs="Arial"/>
          <w:spacing w:val="-2"/>
          <w:sz w:val="24"/>
          <w:szCs w:val="24"/>
        </w:rPr>
        <w:tab/>
        <w:t xml:space="preserve">This section presents the planning criteria for the connection of </w:t>
      </w:r>
      <w:r>
        <w:rPr>
          <w:rFonts w:ascii="Arial" w:hAnsi="Arial" w:cs="Arial"/>
          <w:i/>
          <w:iCs/>
          <w:spacing w:val="-2"/>
          <w:sz w:val="24"/>
          <w:szCs w:val="24"/>
        </w:rPr>
        <w:t>demand group</w:t>
      </w:r>
      <w:r>
        <w:rPr>
          <w:rFonts w:ascii="Arial" w:hAnsi="Arial" w:cs="Arial"/>
          <w:spacing w:val="-2"/>
          <w:sz w:val="24"/>
          <w:szCs w:val="24"/>
        </w:rPr>
        <w:t>s</w:t>
      </w:r>
    </w:p>
    <w:p w14:paraId="2CF726D6" w14:textId="77777777" w:rsidR="009C1403" w:rsidRDefault="00C6386D">
      <w:pPr>
        <w:kinsoku w:val="0"/>
        <w:overflowPunct w:val="0"/>
        <w:autoSpaceDE/>
        <w:autoSpaceDN/>
        <w:adjustRightInd/>
        <w:spacing w:line="272" w:lineRule="exact"/>
        <w:ind w:left="792"/>
        <w:textAlignment w:val="baseline"/>
        <w:rPr>
          <w:rFonts w:ascii="Arial" w:hAnsi="Arial" w:cs="Arial"/>
          <w:sz w:val="24"/>
          <w:szCs w:val="24"/>
        </w:rPr>
      </w:pPr>
      <w:r>
        <w:rPr>
          <w:rFonts w:ascii="Arial" w:hAnsi="Arial" w:cs="Arial"/>
          <w:sz w:val="24"/>
          <w:szCs w:val="24"/>
        </w:rPr>
        <w:t xml:space="preserve">to the remainder of the </w:t>
      </w:r>
      <w:r>
        <w:rPr>
          <w:rFonts w:ascii="Arial" w:hAnsi="Arial" w:cs="Arial"/>
          <w:i/>
          <w:iCs/>
          <w:sz w:val="24"/>
          <w:szCs w:val="24"/>
        </w:rPr>
        <w:t>onshore transmission system</w:t>
      </w:r>
      <w:r>
        <w:rPr>
          <w:rFonts w:ascii="Arial" w:hAnsi="Arial" w:cs="Arial"/>
          <w:sz w:val="24"/>
          <w:szCs w:val="24"/>
        </w:rPr>
        <w:t>.</w:t>
      </w:r>
    </w:p>
    <w:p w14:paraId="2099BAA2"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449998FD"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2 and/or Section 4 also apply, those criteria must also be met.</w:t>
      </w:r>
    </w:p>
    <w:p w14:paraId="538F0E55"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3.3</w:t>
      </w:r>
      <w:r>
        <w:rPr>
          <w:rFonts w:ascii="Arial" w:hAnsi="Arial" w:cs="Arial"/>
          <w:sz w:val="24"/>
          <w:szCs w:val="24"/>
        </w:rPr>
        <w:tab/>
        <w:t>In planning demand connections, this standard is met if the connection design</w:t>
      </w:r>
    </w:p>
    <w:p w14:paraId="3225A65A" w14:textId="77777777" w:rsidR="009C1403" w:rsidRDefault="00C6386D">
      <w:pPr>
        <w:kinsoku w:val="0"/>
        <w:overflowPunct w:val="0"/>
        <w:autoSpaceDE/>
        <w:autoSpaceDN/>
        <w:adjustRightInd/>
        <w:spacing w:line="275" w:lineRule="exact"/>
        <w:ind w:left="792"/>
        <w:textAlignment w:val="baseline"/>
        <w:rPr>
          <w:rFonts w:ascii="Arial" w:hAnsi="Arial" w:cs="Arial"/>
          <w:spacing w:val="1"/>
          <w:sz w:val="24"/>
          <w:szCs w:val="24"/>
        </w:rPr>
      </w:pPr>
      <w:r>
        <w:rPr>
          <w:rFonts w:ascii="Arial" w:hAnsi="Arial" w:cs="Arial"/>
          <w:spacing w:val="1"/>
          <w:sz w:val="24"/>
          <w:szCs w:val="24"/>
        </w:rPr>
        <w:t>either:</w:t>
      </w:r>
    </w:p>
    <w:p w14:paraId="696B8B82" w14:textId="77777777" w:rsidR="009C1403" w:rsidRDefault="00C6386D">
      <w:pPr>
        <w:tabs>
          <w:tab w:val="left" w:pos="1584"/>
        </w:tabs>
        <w:kinsoku w:val="0"/>
        <w:overflowPunct w:val="0"/>
        <w:autoSpaceDE/>
        <w:autoSpaceDN/>
        <w:adjustRightInd/>
        <w:spacing w:before="204" w:line="276" w:lineRule="exact"/>
        <w:ind w:left="792"/>
        <w:textAlignment w:val="baseline"/>
        <w:rPr>
          <w:rFonts w:ascii="Arial" w:hAnsi="Arial" w:cs="Arial"/>
          <w:spacing w:val="-1"/>
          <w:sz w:val="24"/>
          <w:szCs w:val="24"/>
        </w:rPr>
      </w:pPr>
      <w:r>
        <w:rPr>
          <w:rFonts w:ascii="Arial" w:hAnsi="Arial" w:cs="Arial"/>
          <w:spacing w:val="-1"/>
          <w:sz w:val="24"/>
          <w:szCs w:val="24"/>
        </w:rPr>
        <w:t>3.3.1</w:t>
      </w:r>
      <w:r>
        <w:rPr>
          <w:rFonts w:ascii="Arial" w:hAnsi="Arial" w:cs="Arial"/>
          <w:spacing w:val="-1"/>
          <w:sz w:val="24"/>
          <w:szCs w:val="24"/>
        </w:rPr>
        <w:tab/>
        <w:t>satisfies the deterministic criteria detailed in paragraphs 3.5 to 3.12; or</w:t>
      </w:r>
    </w:p>
    <w:p w14:paraId="5DD3D8A2" w14:textId="77777777" w:rsidR="009C1403" w:rsidRDefault="00C6386D">
      <w:pPr>
        <w:kinsoku w:val="0"/>
        <w:overflowPunct w:val="0"/>
        <w:autoSpaceDE/>
        <w:autoSpaceDN/>
        <w:adjustRightInd/>
        <w:spacing w:before="184" w:line="281" w:lineRule="exact"/>
        <w:ind w:left="1584" w:right="72" w:hanging="792"/>
        <w:jc w:val="both"/>
        <w:textAlignment w:val="baseline"/>
        <w:rPr>
          <w:rFonts w:ascii="Arial" w:hAnsi="Arial" w:cs="Arial"/>
          <w:sz w:val="24"/>
          <w:szCs w:val="24"/>
        </w:rPr>
      </w:pPr>
      <w:r>
        <w:rPr>
          <w:rFonts w:ascii="Arial" w:hAnsi="Arial" w:cs="Arial"/>
          <w:sz w:val="24"/>
          <w:szCs w:val="24"/>
        </w:rPr>
        <w:t>3.3.2 varies from the design necessary to meet paragraph 3.3.1 above in a manner which satisfies the conditions detailed in paragraphs 3.17 to 3.20.</w:t>
      </w:r>
    </w:p>
    <w:p w14:paraId="232AB9F6" w14:textId="77777777" w:rsidR="009C1403" w:rsidRDefault="00C6386D">
      <w:pPr>
        <w:tabs>
          <w:tab w:val="decimal" w:pos="216"/>
          <w:tab w:val="left" w:pos="720"/>
        </w:tabs>
        <w:kinsoku w:val="0"/>
        <w:overflowPunct w:val="0"/>
        <w:autoSpaceDE/>
        <w:autoSpaceDN/>
        <w:adjustRightInd/>
        <w:spacing w:before="204" w:line="276" w:lineRule="exact"/>
        <w:ind w:left="72"/>
        <w:textAlignment w:val="baseline"/>
        <w:rPr>
          <w:rFonts w:ascii="Arial" w:hAnsi="Arial" w:cs="Arial"/>
          <w:sz w:val="24"/>
          <w:szCs w:val="24"/>
        </w:rPr>
      </w:pPr>
      <w:r>
        <w:rPr>
          <w:rFonts w:ascii="Arial" w:hAnsi="Arial" w:cs="Arial"/>
          <w:sz w:val="24"/>
          <w:szCs w:val="24"/>
        </w:rPr>
        <w:tab/>
        <w:t>3.4</w:t>
      </w:r>
      <w:r>
        <w:rPr>
          <w:rFonts w:ascii="Arial" w:hAnsi="Arial" w:cs="Arial"/>
          <w:sz w:val="24"/>
          <w:szCs w:val="24"/>
        </w:rPr>
        <w:tab/>
        <w:t>It is permissible to design to standards higher than those set out in paragraphs</w:t>
      </w:r>
    </w:p>
    <w:p w14:paraId="392CD68D" w14:textId="77777777" w:rsidR="009C1403" w:rsidRDefault="00C6386D">
      <w:pPr>
        <w:kinsoku w:val="0"/>
        <w:overflowPunct w:val="0"/>
        <w:autoSpaceDE/>
        <w:autoSpaceDN/>
        <w:adjustRightInd/>
        <w:spacing w:before="4" w:line="269" w:lineRule="exact"/>
        <w:ind w:left="792" w:right="72"/>
        <w:jc w:val="both"/>
        <w:textAlignment w:val="baseline"/>
        <w:rPr>
          <w:rFonts w:ascii="Arial" w:hAnsi="Arial" w:cs="Arial"/>
          <w:sz w:val="24"/>
          <w:szCs w:val="24"/>
        </w:rPr>
      </w:pPr>
      <w:r>
        <w:rPr>
          <w:rFonts w:ascii="Arial" w:hAnsi="Arial" w:cs="Arial"/>
          <w:sz w:val="24"/>
          <w:szCs w:val="24"/>
        </w:rPr>
        <w:t>3.5 to 3.12 provided the higher standards can be economically justified. Guidance on economic justification is given in Appendix G.</w:t>
      </w:r>
    </w:p>
    <w:p w14:paraId="082FC44E" w14:textId="77777777" w:rsidR="009C1403" w:rsidRDefault="00C6386D">
      <w:pPr>
        <w:kinsoku w:val="0"/>
        <w:overflowPunct w:val="0"/>
        <w:autoSpaceDE/>
        <w:autoSpaceDN/>
        <w:adjustRightInd/>
        <w:spacing w:before="334" w:line="278" w:lineRule="exact"/>
        <w:ind w:left="72"/>
        <w:textAlignment w:val="baseline"/>
        <w:rPr>
          <w:rFonts w:ascii="Arial" w:hAnsi="Arial" w:cs="Arial"/>
          <w:b/>
          <w:bCs/>
          <w:sz w:val="24"/>
          <w:szCs w:val="24"/>
        </w:rPr>
      </w:pPr>
      <w:r>
        <w:rPr>
          <w:rFonts w:ascii="Arial" w:hAnsi="Arial" w:cs="Arial"/>
          <w:b/>
          <w:bCs/>
          <w:sz w:val="24"/>
          <w:szCs w:val="24"/>
        </w:rPr>
        <w:t>Demand Connection Capacity Requirements</w:t>
      </w:r>
    </w:p>
    <w:p w14:paraId="2B8A9916" w14:textId="77777777" w:rsidR="009C1403" w:rsidRDefault="00C6386D">
      <w:pPr>
        <w:tabs>
          <w:tab w:val="decimal" w:pos="216"/>
          <w:tab w:val="left" w:pos="720"/>
        </w:tabs>
        <w:kinsoku w:val="0"/>
        <w:overflowPunct w:val="0"/>
        <w:autoSpaceDE/>
        <w:autoSpaceDN/>
        <w:adjustRightInd/>
        <w:spacing w:before="187" w:line="272" w:lineRule="exact"/>
        <w:ind w:left="72"/>
        <w:textAlignment w:val="baseline"/>
        <w:rPr>
          <w:rFonts w:ascii="Arial" w:hAnsi="Arial" w:cs="Arial"/>
          <w:sz w:val="24"/>
          <w:szCs w:val="24"/>
        </w:rPr>
      </w:pPr>
      <w:r>
        <w:rPr>
          <w:rFonts w:ascii="Arial" w:hAnsi="Arial" w:cs="Arial"/>
          <w:sz w:val="24"/>
          <w:szCs w:val="24"/>
        </w:rPr>
        <w:tab/>
        <w:t>3.5</w:t>
      </w:r>
      <w:r>
        <w:rPr>
          <w:rFonts w:ascii="Arial" w:hAnsi="Arial" w:cs="Arial"/>
          <w:sz w:val="24"/>
          <w:szCs w:val="24"/>
        </w:rPr>
        <w:tab/>
        <w:t xml:space="preserve">The </w:t>
      </w:r>
      <w:r>
        <w:rPr>
          <w:rFonts w:ascii="Arial" w:hAnsi="Arial" w:cs="Arial"/>
          <w:i/>
          <w:iCs/>
          <w:sz w:val="24"/>
          <w:szCs w:val="24"/>
        </w:rPr>
        <w:t xml:space="preserve">group demand </w:t>
      </w:r>
      <w:r>
        <w:rPr>
          <w:rFonts w:ascii="Arial" w:hAnsi="Arial" w:cs="Arial"/>
          <w:sz w:val="24"/>
          <w:szCs w:val="24"/>
        </w:rPr>
        <w:t>which is applicable for the assessment of connection</w:t>
      </w:r>
    </w:p>
    <w:p w14:paraId="7F1FB608" w14:textId="77777777" w:rsidR="009C1403" w:rsidRDefault="00C6386D">
      <w:pPr>
        <w:kinsoku w:val="0"/>
        <w:overflowPunct w:val="0"/>
        <w:autoSpaceDE/>
        <w:autoSpaceDN/>
        <w:adjustRightInd/>
        <w:spacing w:line="280" w:lineRule="exact"/>
        <w:ind w:left="792" w:right="72"/>
        <w:jc w:val="both"/>
        <w:textAlignment w:val="baseline"/>
        <w:rPr>
          <w:rFonts w:ascii="Arial" w:hAnsi="Arial" w:cs="Arial"/>
          <w:sz w:val="24"/>
          <w:szCs w:val="24"/>
        </w:rPr>
      </w:pPr>
      <w:r>
        <w:rPr>
          <w:rFonts w:ascii="Arial" w:hAnsi="Arial" w:cs="Arial"/>
          <w:sz w:val="24"/>
          <w:szCs w:val="24"/>
        </w:rPr>
        <w:t>capacity requirements is dependent on the nature of the associated connections, i.e.:</w:t>
      </w:r>
    </w:p>
    <w:p w14:paraId="7E975753" w14:textId="77777777" w:rsidR="009C1403" w:rsidRDefault="00C6386D">
      <w:pPr>
        <w:kinsoku w:val="0"/>
        <w:overflowPunct w:val="0"/>
        <w:autoSpaceDE/>
        <w:autoSpaceDN/>
        <w:adjustRightInd/>
        <w:spacing w:before="189" w:line="277" w:lineRule="exact"/>
        <w:ind w:left="1584" w:right="72" w:hanging="792"/>
        <w:jc w:val="both"/>
        <w:textAlignment w:val="baseline"/>
        <w:rPr>
          <w:rFonts w:ascii="Arial" w:hAnsi="Arial" w:cs="Arial"/>
          <w:i/>
          <w:iCs/>
          <w:sz w:val="24"/>
          <w:szCs w:val="24"/>
        </w:rPr>
      </w:pPr>
      <w:r>
        <w:rPr>
          <w:rFonts w:ascii="Arial" w:hAnsi="Arial" w:cs="Arial"/>
          <w:sz w:val="24"/>
          <w:szCs w:val="24"/>
        </w:rPr>
        <w:t xml:space="preserve">3.5.1 where the network associated with a transmission connection comprises demand connections and connections to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 xml:space="preserve">medium power stations </w:t>
      </w:r>
      <w:r>
        <w:rPr>
          <w:rFonts w:ascii="Arial" w:hAnsi="Arial" w:cs="Arial"/>
          <w:sz w:val="24"/>
          <w:szCs w:val="24"/>
        </w:rPr>
        <w:t xml:space="preserve">(including those in composite-user sites), </w:t>
      </w:r>
      <w:r>
        <w:rPr>
          <w:rFonts w:ascii="Arial" w:hAnsi="Arial" w:cs="Arial"/>
          <w:i/>
          <w:iCs/>
          <w:sz w:val="24"/>
          <w:szCs w:val="24"/>
        </w:rPr>
        <w:t xml:space="preserve">group demand </w:t>
      </w:r>
      <w:r>
        <w:rPr>
          <w:rFonts w:ascii="Arial" w:hAnsi="Arial" w:cs="Arial"/>
          <w:sz w:val="24"/>
          <w:szCs w:val="24"/>
        </w:rPr>
        <w:t xml:space="preserve">for future years is equal to the </w:t>
      </w:r>
      <w:r>
        <w:rPr>
          <w:rFonts w:ascii="Arial" w:hAnsi="Arial" w:cs="Arial"/>
          <w:i/>
          <w:iCs/>
          <w:sz w:val="24"/>
          <w:szCs w:val="24"/>
        </w:rPr>
        <w:t xml:space="preserve">Network Operator’s </w:t>
      </w:r>
      <w:r>
        <w:rPr>
          <w:rFonts w:ascii="Arial" w:hAnsi="Arial" w:cs="Arial"/>
          <w:sz w:val="24"/>
          <w:szCs w:val="24"/>
        </w:rPr>
        <w:t xml:space="preserve">estimated maximum demand for the group which they believe could reasonably be imposed on the </w:t>
      </w:r>
      <w:r>
        <w:rPr>
          <w:rFonts w:ascii="Arial" w:hAnsi="Arial" w:cs="Arial"/>
          <w:i/>
          <w:iCs/>
          <w:sz w:val="24"/>
          <w:szCs w:val="24"/>
        </w:rPr>
        <w:t>onshore transmission system</w:t>
      </w:r>
      <w:r>
        <w:rPr>
          <w:rFonts w:ascii="Arial" w:hAnsi="Arial" w:cs="Arial"/>
          <w:sz w:val="24"/>
          <w:szCs w:val="24"/>
        </w:rPr>
        <w:t xml:space="preserve">, after taking due cognisance of demand diversity and the expected operation of any embedded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medium power stations.</w:t>
      </w:r>
    </w:p>
    <w:p w14:paraId="0EFE0643" w14:textId="77777777" w:rsidR="009C1403" w:rsidRDefault="00C6386D">
      <w:pPr>
        <w:kinsoku w:val="0"/>
        <w:overflowPunct w:val="0"/>
        <w:autoSpaceDE/>
        <w:autoSpaceDN/>
        <w:adjustRightInd/>
        <w:spacing w:before="208" w:line="275" w:lineRule="exact"/>
        <w:ind w:left="1584" w:right="72" w:hanging="792"/>
        <w:jc w:val="both"/>
        <w:textAlignment w:val="baseline"/>
        <w:rPr>
          <w:rFonts w:ascii="Arial" w:hAnsi="Arial" w:cs="Arial"/>
          <w:sz w:val="24"/>
          <w:szCs w:val="24"/>
        </w:rPr>
      </w:pPr>
      <w:r>
        <w:rPr>
          <w:rFonts w:ascii="Arial" w:hAnsi="Arial" w:cs="Arial"/>
          <w:sz w:val="24"/>
          <w:szCs w:val="24"/>
        </w:rPr>
        <w:t xml:space="preserve">3.5.2 where the network associated with a transmission connection hosts the connection of one or more </w:t>
      </w:r>
      <w:r>
        <w:rPr>
          <w:rFonts w:ascii="Arial" w:hAnsi="Arial" w:cs="Arial"/>
          <w:i/>
          <w:iCs/>
          <w:sz w:val="24"/>
          <w:szCs w:val="24"/>
        </w:rPr>
        <w:t>large power stations</w:t>
      </w:r>
      <w:r>
        <w:rPr>
          <w:rFonts w:ascii="Arial" w:hAnsi="Arial" w:cs="Arial"/>
          <w:sz w:val="24"/>
          <w:szCs w:val="24"/>
        </w:rPr>
        <w:t xml:space="preserve">, irrespective of whether the </w:t>
      </w:r>
      <w:r>
        <w:rPr>
          <w:rFonts w:ascii="Arial" w:hAnsi="Arial" w:cs="Arial"/>
          <w:i/>
          <w:iCs/>
          <w:sz w:val="24"/>
          <w:szCs w:val="24"/>
        </w:rPr>
        <w:t xml:space="preserve">large power station </w:t>
      </w:r>
      <w:r>
        <w:rPr>
          <w:rFonts w:ascii="Arial" w:hAnsi="Arial" w:cs="Arial"/>
          <w:sz w:val="24"/>
          <w:szCs w:val="24"/>
        </w:rPr>
        <w:t xml:space="preserve">is connected at the transmission interface point or embedded within the </w:t>
      </w:r>
      <w:r>
        <w:rPr>
          <w:rFonts w:ascii="Arial" w:hAnsi="Arial" w:cs="Arial"/>
          <w:i/>
          <w:iCs/>
          <w:sz w:val="24"/>
          <w:szCs w:val="24"/>
        </w:rPr>
        <w:t xml:space="preserve">Network Operator’s </w:t>
      </w:r>
      <w:r>
        <w:rPr>
          <w:rFonts w:ascii="Arial" w:hAnsi="Arial" w:cs="Arial"/>
          <w:sz w:val="24"/>
          <w:szCs w:val="24"/>
        </w:rPr>
        <w:t xml:space="preserve">system, the </w:t>
      </w:r>
      <w:r>
        <w:rPr>
          <w:rFonts w:ascii="Arial" w:hAnsi="Arial" w:cs="Arial"/>
          <w:i/>
          <w:iCs/>
          <w:sz w:val="24"/>
          <w:szCs w:val="24"/>
        </w:rPr>
        <w:t xml:space="preserve">group demand </w:t>
      </w:r>
      <w:r>
        <w:rPr>
          <w:rFonts w:ascii="Arial" w:hAnsi="Arial" w:cs="Arial"/>
          <w:sz w:val="24"/>
          <w:szCs w:val="24"/>
        </w:rPr>
        <w:t>at the date and time of the system/site maximum demand or other relevant assessment period is equal to:</w:t>
      </w:r>
    </w:p>
    <w:p w14:paraId="4242FC9A" w14:textId="77777777" w:rsidR="009C1403" w:rsidRDefault="00C6386D">
      <w:pPr>
        <w:kinsoku w:val="0"/>
        <w:overflowPunct w:val="0"/>
        <w:autoSpaceDE/>
        <w:autoSpaceDN/>
        <w:adjustRightInd/>
        <w:spacing w:before="207" w:line="273" w:lineRule="exact"/>
        <w:ind w:left="2448" w:right="72" w:hanging="864"/>
        <w:jc w:val="both"/>
        <w:textAlignment w:val="baseline"/>
        <w:rPr>
          <w:rFonts w:ascii="Arial" w:hAnsi="Arial" w:cs="Arial"/>
          <w:sz w:val="24"/>
          <w:szCs w:val="24"/>
        </w:rPr>
      </w:pPr>
      <w:r>
        <w:rPr>
          <w:rFonts w:ascii="Arial" w:hAnsi="Arial" w:cs="Arial"/>
          <w:sz w:val="24"/>
          <w:szCs w:val="24"/>
        </w:rPr>
        <w:t xml:space="preserve">3.5.2.1 the </w:t>
      </w:r>
      <w:r>
        <w:rPr>
          <w:rFonts w:ascii="Arial" w:hAnsi="Arial" w:cs="Arial"/>
          <w:i/>
          <w:iCs/>
          <w:sz w:val="24"/>
          <w:szCs w:val="24"/>
        </w:rPr>
        <w:t xml:space="preserve">Network Operator’s group demand </w:t>
      </w:r>
      <w:r>
        <w:rPr>
          <w:rFonts w:ascii="Arial" w:hAnsi="Arial" w:cs="Arial"/>
          <w:sz w:val="24"/>
          <w:szCs w:val="24"/>
        </w:rPr>
        <w:t>in accordance with paragraph 3.5.1, plus:</w:t>
      </w:r>
    </w:p>
    <w:p w14:paraId="1EE165A2" w14:textId="77777777" w:rsidR="009C1403" w:rsidRDefault="00C6386D">
      <w:pPr>
        <w:kinsoku w:val="0"/>
        <w:overflowPunct w:val="0"/>
        <w:autoSpaceDE/>
        <w:autoSpaceDN/>
        <w:adjustRightInd/>
        <w:spacing w:before="204" w:line="276" w:lineRule="exact"/>
        <w:ind w:left="1584"/>
        <w:textAlignment w:val="baseline"/>
        <w:rPr>
          <w:rFonts w:ascii="Arial" w:hAnsi="Arial" w:cs="Arial"/>
          <w:i/>
          <w:iCs/>
          <w:sz w:val="24"/>
          <w:szCs w:val="24"/>
        </w:rPr>
      </w:pPr>
      <w:r>
        <w:rPr>
          <w:rFonts w:ascii="Arial" w:hAnsi="Arial" w:cs="Arial"/>
          <w:sz w:val="24"/>
          <w:szCs w:val="24"/>
        </w:rPr>
        <w:t xml:space="preserve">3.5.2.2 the output of </w:t>
      </w:r>
      <w:r>
        <w:rPr>
          <w:rFonts w:ascii="Arial" w:hAnsi="Arial" w:cs="Arial"/>
          <w:i/>
          <w:iCs/>
          <w:sz w:val="24"/>
          <w:szCs w:val="24"/>
        </w:rPr>
        <w:t>large power station(s)</w:t>
      </w:r>
    </w:p>
    <w:p w14:paraId="4804A87B"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3.6</w:t>
      </w:r>
      <w:r>
        <w:rPr>
          <w:rFonts w:ascii="Arial" w:hAnsi="Arial" w:cs="Arial"/>
          <w:sz w:val="24"/>
          <w:szCs w:val="24"/>
        </w:rPr>
        <w:tab/>
        <w:t>Where considered appropriate, diversity may be applied to the summation of</w:t>
      </w:r>
    </w:p>
    <w:p w14:paraId="75C04C19"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the power flows arising from consideration of paragraphs 3.5.2.1 and 3.5.2.2</w:t>
      </w:r>
    </w:p>
    <w:p w14:paraId="0D064C9D" w14:textId="1D50F305" w:rsidR="009C1403" w:rsidRDefault="00242F14" w:rsidP="00242F14">
      <w:pPr>
        <w:widowControl/>
        <w:rPr>
          <w:rFonts w:ascii="Arial" w:hAnsi="Arial" w:cs="Arial"/>
          <w:spacing w:val="-3"/>
          <w:sz w:val="24"/>
          <w:szCs w:val="24"/>
        </w:rPr>
      </w:pPr>
      <w:r>
        <w:rPr>
          <w:sz w:val="24"/>
          <w:szCs w:val="24"/>
        </w:rPr>
        <w:t xml:space="preserve"> </w:t>
      </w:r>
      <w:r w:rsidR="00C6386D">
        <w:rPr>
          <w:rFonts w:ascii="Arial" w:hAnsi="Arial" w:cs="Arial"/>
          <w:spacing w:val="-3"/>
          <w:sz w:val="24"/>
          <w:szCs w:val="24"/>
        </w:rPr>
        <w:t>3.7</w:t>
      </w:r>
      <w:r w:rsidR="00C6386D">
        <w:rPr>
          <w:rFonts w:ascii="Arial" w:hAnsi="Arial" w:cs="Arial"/>
          <w:spacing w:val="-3"/>
          <w:sz w:val="24"/>
          <w:szCs w:val="24"/>
        </w:rPr>
        <w:tab/>
        <w:t xml:space="preserve">The </w:t>
      </w:r>
      <w:r w:rsidR="00C6386D">
        <w:rPr>
          <w:rFonts w:ascii="Arial" w:hAnsi="Arial" w:cs="Arial"/>
          <w:i/>
          <w:iCs/>
          <w:spacing w:val="-3"/>
          <w:sz w:val="24"/>
          <w:szCs w:val="24"/>
        </w:rPr>
        <w:t xml:space="preserve">transmission capacity </w:t>
      </w:r>
      <w:r w:rsidR="00C6386D">
        <w:rPr>
          <w:rFonts w:ascii="Arial" w:hAnsi="Arial" w:cs="Arial"/>
          <w:spacing w:val="-3"/>
          <w:sz w:val="24"/>
          <w:szCs w:val="24"/>
        </w:rPr>
        <w:t xml:space="preserve">for the connection of a particular </w:t>
      </w:r>
      <w:r w:rsidR="00C6386D">
        <w:rPr>
          <w:rFonts w:ascii="Arial" w:hAnsi="Arial" w:cs="Arial"/>
          <w:i/>
          <w:iCs/>
          <w:spacing w:val="-3"/>
          <w:sz w:val="24"/>
          <w:szCs w:val="24"/>
        </w:rPr>
        <w:t xml:space="preserve">demand group </w:t>
      </w:r>
      <w:r w:rsidR="00C6386D">
        <w:rPr>
          <w:rFonts w:ascii="Arial" w:hAnsi="Arial" w:cs="Arial"/>
          <w:spacing w:val="-3"/>
          <w:sz w:val="24"/>
          <w:szCs w:val="24"/>
        </w:rPr>
        <w:t>shall</w:t>
      </w:r>
    </w:p>
    <w:p w14:paraId="45B5E233" w14:textId="77777777" w:rsidR="009C1403" w:rsidRDefault="00C6386D">
      <w:pPr>
        <w:kinsoku w:val="0"/>
        <w:overflowPunct w:val="0"/>
        <w:autoSpaceDE/>
        <w:autoSpaceDN/>
        <w:adjustRightInd/>
        <w:spacing w:line="274" w:lineRule="exact"/>
        <w:ind w:left="720" w:right="72"/>
        <w:jc w:val="both"/>
        <w:textAlignment w:val="baseline"/>
        <w:rPr>
          <w:rFonts w:ascii="Arial" w:hAnsi="Arial" w:cs="Arial"/>
          <w:sz w:val="24"/>
          <w:szCs w:val="24"/>
        </w:rPr>
      </w:pPr>
      <w:r>
        <w:rPr>
          <w:rFonts w:ascii="Arial" w:hAnsi="Arial" w:cs="Arial"/>
          <w:sz w:val="24"/>
          <w:szCs w:val="24"/>
        </w:rPr>
        <w:t>meet the criteria set out in paragraphs 3.7 to 3.11 under the following background conditions:</w:t>
      </w:r>
    </w:p>
    <w:p w14:paraId="6DB39D16" w14:textId="77777777" w:rsidR="009C1403" w:rsidRDefault="00C6386D">
      <w:pPr>
        <w:kinsoku w:val="0"/>
        <w:overflowPunct w:val="0"/>
        <w:autoSpaceDE/>
        <w:autoSpaceDN/>
        <w:adjustRightInd/>
        <w:spacing w:before="206" w:line="274" w:lineRule="exact"/>
        <w:ind w:left="1584" w:right="72" w:hanging="864"/>
        <w:jc w:val="both"/>
        <w:textAlignment w:val="baseline"/>
        <w:rPr>
          <w:rFonts w:ascii="Arial" w:hAnsi="Arial" w:cs="Arial"/>
          <w:sz w:val="24"/>
          <w:szCs w:val="24"/>
        </w:rPr>
      </w:pPr>
      <w:r>
        <w:rPr>
          <w:rFonts w:ascii="Arial" w:hAnsi="Arial" w:cs="Arial"/>
          <w:sz w:val="24"/>
          <w:szCs w:val="24"/>
        </w:rPr>
        <w:t xml:space="preserve">3.7.1 when there are no </w:t>
      </w:r>
      <w:r>
        <w:rPr>
          <w:rFonts w:ascii="Arial" w:hAnsi="Arial" w:cs="Arial"/>
          <w:i/>
          <w:iCs/>
          <w:sz w:val="24"/>
          <w:szCs w:val="24"/>
        </w:rPr>
        <w:t>planned outages</w:t>
      </w:r>
      <w:r>
        <w:rPr>
          <w:rFonts w:ascii="Arial" w:hAnsi="Arial" w:cs="Arial"/>
          <w:sz w:val="24"/>
          <w:szCs w:val="24"/>
        </w:rPr>
        <w:t xml:space="preserve">, the demand of the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w:t>
      </w:r>
    </w:p>
    <w:p w14:paraId="1E9E37AD" w14:textId="77777777" w:rsidR="009C1403" w:rsidRDefault="00C6386D">
      <w:pPr>
        <w:kinsoku w:val="0"/>
        <w:overflowPunct w:val="0"/>
        <w:autoSpaceDE/>
        <w:autoSpaceDN/>
        <w:adjustRightInd/>
        <w:spacing w:before="207" w:line="273" w:lineRule="exact"/>
        <w:ind w:left="1584" w:right="72" w:hanging="864"/>
        <w:jc w:val="both"/>
        <w:textAlignment w:val="baseline"/>
        <w:rPr>
          <w:rFonts w:ascii="Arial" w:hAnsi="Arial" w:cs="Arial"/>
          <w:spacing w:val="-2"/>
          <w:sz w:val="24"/>
          <w:szCs w:val="24"/>
        </w:rPr>
      </w:pPr>
      <w:r>
        <w:rPr>
          <w:rFonts w:ascii="Arial" w:hAnsi="Arial" w:cs="Arial"/>
          <w:spacing w:val="-2"/>
          <w:sz w:val="24"/>
          <w:szCs w:val="24"/>
        </w:rPr>
        <w:t xml:space="preserve">3.7.2 when there is a </w:t>
      </w:r>
      <w:r>
        <w:rPr>
          <w:rFonts w:ascii="Arial" w:hAnsi="Arial" w:cs="Arial"/>
          <w:i/>
          <w:iCs/>
          <w:spacing w:val="-2"/>
          <w:sz w:val="24"/>
          <w:szCs w:val="24"/>
        </w:rPr>
        <w:t xml:space="preserve">planned outage </w:t>
      </w:r>
      <w:r>
        <w:rPr>
          <w:rFonts w:ascii="Arial" w:hAnsi="Arial" w:cs="Arial"/>
          <w:spacing w:val="-2"/>
          <w:sz w:val="24"/>
          <w:szCs w:val="24"/>
        </w:rPr>
        <w:t xml:space="preserve">local to the </w:t>
      </w:r>
      <w:r>
        <w:rPr>
          <w:rFonts w:ascii="Arial" w:hAnsi="Arial" w:cs="Arial"/>
          <w:i/>
          <w:iCs/>
          <w:spacing w:val="-2"/>
          <w:sz w:val="24"/>
          <w:szCs w:val="24"/>
        </w:rPr>
        <w:t>demand group</w:t>
      </w:r>
      <w:r>
        <w:rPr>
          <w:rFonts w:ascii="Arial" w:hAnsi="Arial" w:cs="Arial"/>
          <w:spacing w:val="-2"/>
          <w:sz w:val="24"/>
          <w:szCs w:val="24"/>
        </w:rPr>
        <w:t xml:space="preserve">, the demand of the </w:t>
      </w:r>
      <w:r>
        <w:rPr>
          <w:rFonts w:ascii="Arial" w:hAnsi="Arial" w:cs="Arial"/>
          <w:i/>
          <w:iCs/>
          <w:spacing w:val="-2"/>
          <w:sz w:val="24"/>
          <w:szCs w:val="24"/>
        </w:rPr>
        <w:t xml:space="preserve">demand group </w:t>
      </w:r>
      <w:r>
        <w:rPr>
          <w:rFonts w:ascii="Arial" w:hAnsi="Arial" w:cs="Arial"/>
          <w:spacing w:val="-2"/>
          <w:sz w:val="24"/>
          <w:szCs w:val="24"/>
        </w:rPr>
        <w:t xml:space="preserve">shall be set equal to </w:t>
      </w:r>
      <w:r>
        <w:rPr>
          <w:rFonts w:ascii="Arial" w:hAnsi="Arial" w:cs="Arial"/>
          <w:i/>
          <w:iCs/>
          <w:spacing w:val="-2"/>
          <w:sz w:val="24"/>
          <w:szCs w:val="24"/>
        </w:rPr>
        <w:t>maintenance period demand</w:t>
      </w:r>
      <w:r>
        <w:rPr>
          <w:rFonts w:ascii="Arial" w:hAnsi="Arial" w:cs="Arial"/>
          <w:spacing w:val="-2"/>
          <w:sz w:val="24"/>
          <w:szCs w:val="24"/>
        </w:rPr>
        <w:t>;</w:t>
      </w:r>
    </w:p>
    <w:p w14:paraId="36CAA3DE" w14:textId="77777777" w:rsidR="009C1403" w:rsidRDefault="00C6386D">
      <w:pPr>
        <w:kinsoku w:val="0"/>
        <w:overflowPunct w:val="0"/>
        <w:autoSpaceDE/>
        <w:autoSpaceDN/>
        <w:adjustRightInd/>
        <w:spacing w:before="203" w:line="277" w:lineRule="exact"/>
        <w:ind w:left="1584" w:right="72" w:hanging="864"/>
        <w:jc w:val="both"/>
        <w:textAlignment w:val="baseline"/>
        <w:rPr>
          <w:rFonts w:ascii="Arial" w:hAnsi="Arial" w:cs="Arial"/>
          <w:sz w:val="24"/>
          <w:szCs w:val="24"/>
        </w:rPr>
      </w:pPr>
      <w:r>
        <w:rPr>
          <w:rFonts w:ascii="Arial" w:hAnsi="Arial" w:cs="Arial"/>
          <w:sz w:val="24"/>
          <w:szCs w:val="24"/>
        </w:rPr>
        <w:t xml:space="preserve">3.7.3 the security contribution of </w:t>
      </w:r>
      <w:r>
        <w:rPr>
          <w:rFonts w:ascii="Arial" w:hAnsi="Arial" w:cs="Arial"/>
          <w:i/>
          <w:iCs/>
          <w:sz w:val="24"/>
          <w:szCs w:val="24"/>
        </w:rPr>
        <w:t xml:space="preserve">small </w:t>
      </w:r>
      <w:r>
        <w:rPr>
          <w:rFonts w:ascii="Arial" w:hAnsi="Arial" w:cs="Arial"/>
          <w:sz w:val="24"/>
          <w:szCs w:val="24"/>
        </w:rPr>
        <w:t xml:space="preserve">and </w:t>
      </w:r>
      <w:r>
        <w:rPr>
          <w:rFonts w:ascii="Arial" w:hAnsi="Arial" w:cs="Arial"/>
          <w:i/>
          <w:iCs/>
          <w:sz w:val="24"/>
          <w:szCs w:val="24"/>
        </w:rPr>
        <w:t xml:space="preserve">medium power stations </w:t>
      </w:r>
      <w:r>
        <w:rPr>
          <w:rFonts w:ascii="Arial" w:hAnsi="Arial" w:cs="Arial"/>
          <w:sz w:val="24"/>
          <w:szCs w:val="24"/>
        </w:rPr>
        <w:t>embedded is implicitly accounted for in the group demand established by the Network Operator as in paragraph 3.5.1 and need not be considered separately;</w:t>
      </w:r>
    </w:p>
    <w:p w14:paraId="16FD4215" w14:textId="77777777" w:rsidR="009C1403" w:rsidRDefault="00C6386D">
      <w:pPr>
        <w:kinsoku w:val="0"/>
        <w:overflowPunct w:val="0"/>
        <w:autoSpaceDE/>
        <w:autoSpaceDN/>
        <w:adjustRightInd/>
        <w:spacing w:before="20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3.7.4 the security contribution of a </w:t>
      </w:r>
      <w:r>
        <w:rPr>
          <w:rFonts w:ascii="Arial" w:hAnsi="Arial" w:cs="Arial"/>
          <w:i/>
          <w:iCs/>
          <w:sz w:val="24"/>
          <w:szCs w:val="24"/>
        </w:rPr>
        <w:t xml:space="preserve">large power station </w:t>
      </w:r>
      <w:r>
        <w:rPr>
          <w:rFonts w:ascii="Arial" w:hAnsi="Arial" w:cs="Arial"/>
          <w:sz w:val="24"/>
          <w:szCs w:val="24"/>
        </w:rPr>
        <w:t>embedded within a customer’s network (e.g. distribution network) or connected at the transmission interface point shall be as specified in paragraphs 3.13 to 3.15 and Table 3.2;</w:t>
      </w:r>
    </w:p>
    <w:p w14:paraId="0CDCEF95" w14:textId="77777777" w:rsidR="009C1403" w:rsidRDefault="00C6386D">
      <w:pPr>
        <w:kinsoku w:val="0"/>
        <w:overflowPunct w:val="0"/>
        <w:autoSpaceDE/>
        <w:autoSpaceDN/>
        <w:adjustRightInd/>
        <w:spacing w:before="213" w:line="274" w:lineRule="exact"/>
        <w:ind w:left="1584" w:right="72" w:hanging="864"/>
        <w:jc w:val="both"/>
        <w:textAlignment w:val="baseline"/>
        <w:rPr>
          <w:rFonts w:ascii="Arial" w:hAnsi="Arial" w:cs="Arial"/>
          <w:spacing w:val="-1"/>
          <w:sz w:val="24"/>
          <w:szCs w:val="24"/>
        </w:rPr>
      </w:pPr>
      <w:r>
        <w:rPr>
          <w:rFonts w:ascii="Arial" w:hAnsi="Arial" w:cs="Arial"/>
          <w:spacing w:val="-1"/>
          <w:sz w:val="24"/>
          <w:szCs w:val="24"/>
        </w:rPr>
        <w:t xml:space="preserve">3.7.5 any </w:t>
      </w:r>
      <w:r>
        <w:rPr>
          <w:rFonts w:ascii="Arial" w:hAnsi="Arial" w:cs="Arial"/>
          <w:i/>
          <w:iCs/>
          <w:spacing w:val="-1"/>
          <w:sz w:val="24"/>
          <w:szCs w:val="24"/>
        </w:rPr>
        <w:t xml:space="preserve">transfer capacity </w:t>
      </w:r>
      <w:r>
        <w:rPr>
          <w:rFonts w:ascii="Arial" w:hAnsi="Arial" w:cs="Arial"/>
          <w:spacing w:val="-1"/>
          <w:sz w:val="24"/>
          <w:szCs w:val="24"/>
        </w:rPr>
        <w:t xml:space="preserve">(i.e. the ability to transfer demand from one demand group to another) declared by </w:t>
      </w:r>
      <w:r>
        <w:rPr>
          <w:rFonts w:ascii="Arial" w:hAnsi="Arial" w:cs="Arial"/>
          <w:i/>
          <w:iCs/>
          <w:spacing w:val="-1"/>
          <w:sz w:val="24"/>
          <w:szCs w:val="24"/>
        </w:rPr>
        <w:t xml:space="preserve">Network Operators </w:t>
      </w:r>
      <w:r>
        <w:rPr>
          <w:rFonts w:ascii="Arial" w:hAnsi="Arial" w:cs="Arial"/>
          <w:spacing w:val="-1"/>
          <w:sz w:val="24"/>
          <w:szCs w:val="24"/>
        </w:rPr>
        <w:t xml:space="preserve">shall be represented taking account of any restrictions on the timescales in which the </w:t>
      </w:r>
      <w:r>
        <w:rPr>
          <w:rFonts w:ascii="Arial" w:hAnsi="Arial" w:cs="Arial"/>
          <w:i/>
          <w:iCs/>
          <w:spacing w:val="-1"/>
          <w:sz w:val="24"/>
          <w:szCs w:val="24"/>
        </w:rPr>
        <w:t xml:space="preserve">transfer capacity </w:t>
      </w:r>
      <w:r>
        <w:rPr>
          <w:rFonts w:ascii="Arial" w:hAnsi="Arial" w:cs="Arial"/>
          <w:spacing w:val="-1"/>
          <w:sz w:val="24"/>
          <w:szCs w:val="24"/>
        </w:rPr>
        <w:t xml:space="preserve">applies. Any </w:t>
      </w:r>
      <w:r>
        <w:rPr>
          <w:rFonts w:ascii="Arial" w:hAnsi="Arial" w:cs="Arial"/>
          <w:i/>
          <w:iCs/>
          <w:spacing w:val="-1"/>
          <w:sz w:val="24"/>
          <w:szCs w:val="24"/>
        </w:rPr>
        <w:t xml:space="preserve">transfer capacity </w:t>
      </w:r>
      <w:r>
        <w:rPr>
          <w:rFonts w:ascii="Arial" w:hAnsi="Arial" w:cs="Arial"/>
          <w:spacing w:val="-1"/>
          <w:sz w:val="24"/>
          <w:szCs w:val="24"/>
        </w:rPr>
        <w:t xml:space="preserve">declared by the </w:t>
      </w:r>
      <w:r>
        <w:rPr>
          <w:rFonts w:ascii="Arial" w:hAnsi="Arial" w:cs="Arial"/>
          <w:i/>
          <w:iCs/>
          <w:spacing w:val="-1"/>
          <w:sz w:val="24"/>
          <w:szCs w:val="24"/>
        </w:rPr>
        <w:t xml:space="preserve">Network Operators </w:t>
      </w:r>
      <w:r>
        <w:rPr>
          <w:rFonts w:ascii="Arial" w:hAnsi="Arial" w:cs="Arial"/>
          <w:spacing w:val="-1"/>
          <w:sz w:val="24"/>
          <w:szCs w:val="24"/>
        </w:rPr>
        <w:t>for use in planning timescales must be reflective of that which could practically be used in operational timescales; and</w:t>
      </w:r>
    </w:p>
    <w:p w14:paraId="12DFD357" w14:textId="77777777" w:rsidR="009C1403" w:rsidRDefault="00C6386D">
      <w:pPr>
        <w:kinsoku w:val="0"/>
        <w:overflowPunct w:val="0"/>
        <w:autoSpaceDE/>
        <w:autoSpaceDN/>
        <w:adjustRightInd/>
        <w:spacing w:before="199" w:line="281" w:lineRule="exact"/>
        <w:ind w:left="1584" w:right="72" w:hanging="864"/>
        <w:jc w:val="both"/>
        <w:textAlignment w:val="baseline"/>
        <w:rPr>
          <w:rFonts w:ascii="Arial" w:hAnsi="Arial" w:cs="Arial"/>
          <w:sz w:val="24"/>
          <w:szCs w:val="24"/>
        </w:rPr>
      </w:pPr>
      <w:r>
        <w:rPr>
          <w:rFonts w:ascii="Arial" w:hAnsi="Arial" w:cs="Arial"/>
          <w:sz w:val="24"/>
          <w:szCs w:val="24"/>
        </w:rPr>
        <w:t xml:space="preserve">3.7.6 demand and generation outside the </w:t>
      </w:r>
      <w:r>
        <w:rPr>
          <w:rFonts w:ascii="Arial" w:hAnsi="Arial" w:cs="Arial"/>
          <w:i/>
          <w:iCs/>
          <w:sz w:val="24"/>
          <w:szCs w:val="24"/>
        </w:rPr>
        <w:t xml:space="preserve">demand group </w:t>
      </w:r>
      <w:r>
        <w:rPr>
          <w:rFonts w:ascii="Arial" w:hAnsi="Arial" w:cs="Arial"/>
          <w:sz w:val="24"/>
          <w:szCs w:val="24"/>
        </w:rPr>
        <w:t xml:space="preserve">shall be set in accordance with the </w:t>
      </w:r>
      <w:r>
        <w:rPr>
          <w:rFonts w:ascii="Arial" w:hAnsi="Arial" w:cs="Arial"/>
          <w:i/>
          <w:iCs/>
          <w:sz w:val="24"/>
          <w:szCs w:val="24"/>
        </w:rPr>
        <w:t xml:space="preserve">planned transfer conditions </w:t>
      </w:r>
      <w:r>
        <w:rPr>
          <w:rFonts w:ascii="Arial" w:hAnsi="Arial" w:cs="Arial"/>
          <w:sz w:val="24"/>
          <w:szCs w:val="24"/>
        </w:rPr>
        <w:t>using the appropriate method described in Appendix C.</w:t>
      </w:r>
    </w:p>
    <w:p w14:paraId="2FBB6A87" w14:textId="77777777" w:rsidR="009C1403" w:rsidRDefault="00C6386D">
      <w:pPr>
        <w:kinsoku w:val="0"/>
        <w:overflowPunct w:val="0"/>
        <w:autoSpaceDE/>
        <w:autoSpaceDN/>
        <w:adjustRightInd/>
        <w:spacing w:before="184" w:line="281" w:lineRule="exact"/>
        <w:ind w:left="720" w:right="72" w:hanging="648"/>
        <w:jc w:val="both"/>
        <w:textAlignment w:val="baseline"/>
        <w:rPr>
          <w:rFonts w:ascii="Arial" w:hAnsi="Arial" w:cs="Arial"/>
          <w:sz w:val="24"/>
          <w:szCs w:val="24"/>
        </w:rPr>
      </w:pPr>
      <w:r>
        <w:rPr>
          <w:rFonts w:ascii="Arial" w:hAnsi="Arial" w:cs="Arial"/>
          <w:sz w:val="24"/>
          <w:szCs w:val="24"/>
        </w:rPr>
        <w:t xml:space="preserve">3.8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be planned such that, for the background conditions described in paragraph 3.7, under intact system conditions there shall not be any of the following:</w:t>
      </w:r>
    </w:p>
    <w:p w14:paraId="43F2802E" w14:textId="77777777" w:rsidR="009C1403" w:rsidRDefault="00C6386D">
      <w:pPr>
        <w:tabs>
          <w:tab w:val="left" w:pos="1584"/>
        </w:tabs>
        <w:kinsoku w:val="0"/>
        <w:overflowPunct w:val="0"/>
        <w:autoSpaceDE/>
        <w:autoSpaceDN/>
        <w:adjustRightInd/>
        <w:spacing w:before="204" w:line="276" w:lineRule="exact"/>
        <w:ind w:left="720" w:right="72"/>
        <w:textAlignment w:val="baseline"/>
        <w:rPr>
          <w:rFonts w:ascii="Arial" w:hAnsi="Arial" w:cs="Arial"/>
          <w:spacing w:val="-1"/>
          <w:sz w:val="24"/>
          <w:szCs w:val="24"/>
        </w:rPr>
      </w:pPr>
      <w:r>
        <w:rPr>
          <w:rFonts w:ascii="Arial" w:hAnsi="Arial" w:cs="Arial"/>
          <w:spacing w:val="-1"/>
          <w:sz w:val="24"/>
          <w:szCs w:val="24"/>
        </w:rPr>
        <w:t>3.8.1</w:t>
      </w:r>
      <w:r>
        <w:rPr>
          <w:rFonts w:ascii="Arial" w:hAnsi="Arial" w:cs="Arial"/>
          <w:spacing w:val="-1"/>
          <w:sz w:val="24"/>
          <w:szCs w:val="24"/>
        </w:rPr>
        <w:tab/>
        <w:t xml:space="preserve">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92C34F5" w14:textId="77777777" w:rsidR="009C1403" w:rsidRDefault="00C6386D">
      <w:pPr>
        <w:kinsoku w:val="0"/>
        <w:overflowPunct w:val="0"/>
        <w:autoSpaceDE/>
        <w:autoSpaceDN/>
        <w:adjustRightInd/>
        <w:spacing w:before="178" w:line="288" w:lineRule="exact"/>
        <w:ind w:left="1584" w:right="72" w:hanging="864"/>
        <w:jc w:val="both"/>
        <w:textAlignment w:val="baseline"/>
        <w:rPr>
          <w:rFonts w:ascii="Arial" w:hAnsi="Arial" w:cs="Arial"/>
          <w:sz w:val="24"/>
          <w:szCs w:val="24"/>
        </w:rPr>
      </w:pPr>
      <w:r>
        <w:rPr>
          <w:rFonts w:ascii="Arial" w:hAnsi="Arial" w:cs="Arial"/>
          <w:sz w:val="24"/>
          <w:szCs w:val="24"/>
        </w:rPr>
        <w:t xml:space="preserve">3.8.2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3FF88973" w14:textId="77777777" w:rsidR="009C1403" w:rsidRDefault="00C6386D">
      <w:pPr>
        <w:kinsoku w:val="0"/>
        <w:overflowPunct w:val="0"/>
        <w:autoSpaceDE/>
        <w:autoSpaceDN/>
        <w:adjustRightInd/>
        <w:spacing w:before="189" w:line="276" w:lineRule="exact"/>
        <w:ind w:left="720" w:right="72"/>
        <w:textAlignment w:val="baseline"/>
        <w:rPr>
          <w:rFonts w:ascii="Arial" w:hAnsi="Arial" w:cs="Arial"/>
          <w:i/>
          <w:iCs/>
          <w:spacing w:val="9"/>
          <w:sz w:val="24"/>
          <w:szCs w:val="24"/>
        </w:rPr>
      </w:pPr>
      <w:r>
        <w:rPr>
          <w:rFonts w:ascii="Arial" w:hAnsi="Arial" w:cs="Arial"/>
          <w:spacing w:val="9"/>
          <w:sz w:val="24"/>
          <w:szCs w:val="24"/>
        </w:rPr>
        <w:t xml:space="preserve">3.8.3 </w:t>
      </w:r>
      <w:r>
        <w:rPr>
          <w:rFonts w:ascii="Arial" w:hAnsi="Arial" w:cs="Arial"/>
          <w:i/>
          <w:iCs/>
          <w:spacing w:val="9"/>
          <w:sz w:val="24"/>
          <w:szCs w:val="24"/>
        </w:rPr>
        <w:t>system instability</w:t>
      </w:r>
    </w:p>
    <w:p w14:paraId="3CBDD094" w14:textId="77777777" w:rsidR="009C1403" w:rsidRDefault="00C6386D">
      <w:pPr>
        <w:tabs>
          <w:tab w:val="decimal" w:pos="216"/>
          <w:tab w:val="left" w:pos="720"/>
        </w:tabs>
        <w:kinsoku w:val="0"/>
        <w:overflowPunct w:val="0"/>
        <w:autoSpaceDE/>
        <w:autoSpaceDN/>
        <w:adjustRightInd/>
        <w:spacing w:before="204" w:line="272" w:lineRule="exact"/>
        <w:ind w:left="72" w:right="72"/>
        <w:textAlignment w:val="baseline"/>
        <w:rPr>
          <w:rFonts w:ascii="Arial" w:hAnsi="Arial" w:cs="Arial"/>
          <w:sz w:val="24"/>
          <w:szCs w:val="24"/>
        </w:rPr>
      </w:pPr>
      <w:r>
        <w:rPr>
          <w:rFonts w:ascii="Arial" w:hAnsi="Arial" w:cs="Arial"/>
          <w:sz w:val="24"/>
          <w:szCs w:val="24"/>
        </w:rPr>
        <w:tab/>
        <w:t>3.9</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w:t>
      </w:r>
    </w:p>
    <w:p w14:paraId="58F78266" w14:textId="77777777" w:rsidR="009C1403" w:rsidRDefault="00C6386D">
      <w:pPr>
        <w:kinsoku w:val="0"/>
        <w:overflowPunct w:val="0"/>
        <w:autoSpaceDE/>
        <w:autoSpaceDN/>
        <w:adjustRightInd/>
        <w:spacing w:line="278" w:lineRule="exact"/>
        <w:ind w:left="720" w:right="72"/>
        <w:jc w:val="both"/>
        <w:textAlignment w:val="baseline"/>
        <w:rPr>
          <w:rFonts w:ascii="Arial" w:hAnsi="Arial" w:cs="Arial"/>
          <w:sz w:val="24"/>
          <w:szCs w:val="24"/>
        </w:rPr>
      </w:pPr>
      <w:r>
        <w:rPr>
          <w:rFonts w:ascii="Arial" w:hAnsi="Arial" w:cs="Arial"/>
          <w:sz w:val="24"/>
          <w:szCs w:val="24"/>
        </w:rPr>
        <w:t xml:space="preserve">planned such that for the background conditions described in paragraph 3.7 and for the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 xml:space="preserve">transmission 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2A526B95" w14:textId="77777777" w:rsidR="009C1403" w:rsidRDefault="00C6386D">
      <w:pPr>
        <w:kinsoku w:val="0"/>
        <w:overflowPunct w:val="0"/>
        <w:autoSpaceDE/>
        <w:autoSpaceDN/>
        <w:adjustRightInd/>
        <w:spacing w:before="204" w:line="276" w:lineRule="exact"/>
        <w:ind w:left="720" w:right="72"/>
        <w:textAlignment w:val="baseline"/>
        <w:rPr>
          <w:rFonts w:ascii="Arial" w:hAnsi="Arial" w:cs="Arial"/>
          <w:spacing w:val="3"/>
          <w:sz w:val="24"/>
          <w:szCs w:val="24"/>
        </w:rPr>
      </w:pPr>
      <w:r>
        <w:rPr>
          <w:rFonts w:ascii="Arial" w:hAnsi="Arial" w:cs="Arial"/>
          <w:spacing w:val="3"/>
          <w:sz w:val="24"/>
          <w:szCs w:val="24"/>
        </w:rPr>
        <w:t xml:space="preserve">3.9.1 a </w:t>
      </w:r>
      <w:r>
        <w:rPr>
          <w:rFonts w:ascii="Arial" w:hAnsi="Arial" w:cs="Arial"/>
          <w:i/>
          <w:iCs/>
          <w:spacing w:val="3"/>
          <w:sz w:val="24"/>
          <w:szCs w:val="24"/>
        </w:rPr>
        <w:t xml:space="preserve">loss of supply capacity </w:t>
      </w:r>
      <w:r>
        <w:rPr>
          <w:rFonts w:ascii="Arial" w:hAnsi="Arial" w:cs="Arial"/>
          <w:spacing w:val="3"/>
          <w:sz w:val="24"/>
          <w:szCs w:val="24"/>
        </w:rPr>
        <w:t xml:space="preserve">for a </w:t>
      </w:r>
      <w:r>
        <w:rPr>
          <w:rFonts w:ascii="Arial" w:hAnsi="Arial" w:cs="Arial"/>
          <w:i/>
          <w:iCs/>
          <w:spacing w:val="3"/>
          <w:sz w:val="24"/>
          <w:szCs w:val="24"/>
        </w:rPr>
        <w:t xml:space="preserve">group demand </w:t>
      </w:r>
      <w:r>
        <w:rPr>
          <w:rFonts w:ascii="Arial" w:hAnsi="Arial" w:cs="Arial"/>
          <w:spacing w:val="3"/>
          <w:sz w:val="24"/>
          <w:szCs w:val="24"/>
        </w:rPr>
        <w:t>of greater than 1MW;</w:t>
      </w:r>
    </w:p>
    <w:p w14:paraId="36F5F584" w14:textId="77777777" w:rsidR="009C1403" w:rsidRDefault="00C6386D">
      <w:pPr>
        <w:kinsoku w:val="0"/>
        <w:overflowPunct w:val="0"/>
        <w:autoSpaceDE/>
        <w:autoSpaceDN/>
        <w:adjustRightInd/>
        <w:spacing w:before="189" w:line="276" w:lineRule="exact"/>
        <w:ind w:left="720" w:right="72"/>
        <w:textAlignment w:val="baseline"/>
        <w:rPr>
          <w:rFonts w:ascii="Arial" w:hAnsi="Arial" w:cs="Arial"/>
          <w:spacing w:val="3"/>
          <w:sz w:val="24"/>
          <w:szCs w:val="24"/>
        </w:rPr>
      </w:pPr>
      <w:r>
        <w:rPr>
          <w:rFonts w:ascii="Arial" w:hAnsi="Arial" w:cs="Arial"/>
          <w:spacing w:val="3"/>
          <w:sz w:val="24"/>
          <w:szCs w:val="24"/>
        </w:rPr>
        <w:t>3.9.2 unacceptable overloading of any primary transmission equipment;</w:t>
      </w:r>
    </w:p>
    <w:p w14:paraId="14D8A03F" w14:textId="77777777" w:rsidR="009C1403" w:rsidRDefault="00C6386D">
      <w:pPr>
        <w:tabs>
          <w:tab w:val="left" w:pos="1584"/>
        </w:tabs>
        <w:kinsoku w:val="0"/>
        <w:overflowPunct w:val="0"/>
        <w:autoSpaceDE/>
        <w:autoSpaceDN/>
        <w:adjustRightInd/>
        <w:spacing w:before="204" w:line="275" w:lineRule="exact"/>
        <w:ind w:left="720" w:right="72"/>
        <w:textAlignment w:val="baseline"/>
        <w:rPr>
          <w:rFonts w:ascii="Arial" w:hAnsi="Arial" w:cs="Arial"/>
          <w:spacing w:val="4"/>
          <w:sz w:val="24"/>
          <w:szCs w:val="24"/>
        </w:rPr>
      </w:pPr>
      <w:r>
        <w:rPr>
          <w:rFonts w:ascii="Arial" w:hAnsi="Arial" w:cs="Arial"/>
          <w:spacing w:val="4"/>
          <w:sz w:val="24"/>
          <w:szCs w:val="24"/>
        </w:rPr>
        <w:t>3.9.3</w:t>
      </w:r>
      <w:r>
        <w:rPr>
          <w:rFonts w:ascii="Arial" w:hAnsi="Arial" w:cs="Arial"/>
          <w:spacing w:val="4"/>
          <w:sz w:val="24"/>
          <w:szCs w:val="24"/>
        </w:rPr>
        <w:tab/>
        <w:t>voltages outside the pre-fault planning voltage limits or insufficient</w:t>
      </w:r>
    </w:p>
    <w:p w14:paraId="55885BD0" w14:textId="77777777" w:rsidR="009C1403" w:rsidRDefault="00C6386D">
      <w:pPr>
        <w:kinsoku w:val="0"/>
        <w:overflowPunct w:val="0"/>
        <w:autoSpaceDE/>
        <w:autoSpaceDN/>
        <w:adjustRightInd/>
        <w:spacing w:line="275" w:lineRule="exact"/>
        <w:ind w:left="1584" w:right="72"/>
        <w:textAlignment w:val="baseline"/>
        <w:rPr>
          <w:rFonts w:ascii="Arial" w:hAnsi="Arial" w:cs="Arial"/>
          <w:sz w:val="24"/>
          <w:szCs w:val="24"/>
        </w:rPr>
      </w:pPr>
      <w:r>
        <w:rPr>
          <w:rFonts w:ascii="Arial" w:hAnsi="Arial" w:cs="Arial"/>
          <w:sz w:val="24"/>
          <w:szCs w:val="24"/>
        </w:rPr>
        <w:t>voltage performance margins; or</w:t>
      </w:r>
    </w:p>
    <w:p w14:paraId="6B372CFA" w14:textId="77777777" w:rsidR="009C1403" w:rsidRDefault="009C1403">
      <w:pPr>
        <w:widowControl/>
        <w:rPr>
          <w:sz w:val="24"/>
          <w:szCs w:val="24"/>
        </w:rPr>
        <w:sectPr w:rsidR="009C1403">
          <w:headerReference w:type="default" r:id="rId38"/>
          <w:pgSz w:w="11904" w:h="16834"/>
          <w:pgMar w:top="1420" w:right="1335" w:bottom="508" w:left="1369" w:header="720" w:footer="720" w:gutter="0"/>
          <w:cols w:space="720"/>
          <w:noEndnote/>
        </w:sectPr>
      </w:pPr>
    </w:p>
    <w:p w14:paraId="3EC55AAC" w14:textId="3DB1A7A1" w:rsidR="009C1403" w:rsidRDefault="00C6386D">
      <w:pPr>
        <w:kinsoku w:val="0"/>
        <w:overflowPunct w:val="0"/>
        <w:autoSpaceDE/>
        <w:autoSpaceDN/>
        <w:adjustRightInd/>
        <w:spacing w:before="32" w:line="272" w:lineRule="exact"/>
        <w:ind w:left="720"/>
        <w:textAlignment w:val="baseline"/>
        <w:rPr>
          <w:rFonts w:ascii="Arial" w:hAnsi="Arial" w:cs="Arial"/>
          <w:i/>
          <w:iCs/>
          <w:spacing w:val="9"/>
          <w:sz w:val="24"/>
          <w:szCs w:val="24"/>
        </w:rPr>
      </w:pPr>
      <w:r>
        <w:rPr>
          <w:rFonts w:ascii="Arial" w:hAnsi="Arial" w:cs="Arial"/>
          <w:spacing w:val="9"/>
          <w:sz w:val="24"/>
          <w:szCs w:val="24"/>
        </w:rPr>
        <w:t xml:space="preserve">3.9.4 </w:t>
      </w:r>
      <w:r>
        <w:rPr>
          <w:rFonts w:ascii="Arial" w:hAnsi="Arial" w:cs="Arial"/>
          <w:i/>
          <w:iCs/>
          <w:spacing w:val="9"/>
          <w:sz w:val="24"/>
          <w:szCs w:val="24"/>
        </w:rPr>
        <w:t>system instability</w:t>
      </w:r>
    </w:p>
    <w:p w14:paraId="34344909" w14:textId="77777777" w:rsidR="009C1403" w:rsidRDefault="00C6386D">
      <w:pPr>
        <w:kinsoku w:val="0"/>
        <w:overflowPunct w:val="0"/>
        <w:autoSpaceDE/>
        <w:autoSpaceDN/>
        <w:adjustRightInd/>
        <w:spacing w:before="206"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 planned such that for the background conditions described in paragraph 3.7 and the initial conditions of:</w:t>
      </w:r>
    </w:p>
    <w:p w14:paraId="54E29BDC" w14:textId="77777777" w:rsidR="009C1403" w:rsidRDefault="00C6386D">
      <w:pPr>
        <w:kinsoku w:val="0"/>
        <w:overflowPunct w:val="0"/>
        <w:autoSpaceDE/>
        <w:autoSpaceDN/>
        <w:adjustRightInd/>
        <w:spacing w:before="213" w:line="272" w:lineRule="exact"/>
        <w:ind w:left="720"/>
        <w:textAlignment w:val="baseline"/>
        <w:rPr>
          <w:rFonts w:ascii="Arial" w:hAnsi="Arial" w:cs="Arial"/>
          <w:spacing w:val="3"/>
          <w:sz w:val="24"/>
          <w:szCs w:val="24"/>
        </w:rPr>
      </w:pPr>
      <w:r>
        <w:rPr>
          <w:rFonts w:ascii="Arial" w:hAnsi="Arial" w:cs="Arial"/>
          <w:spacing w:val="3"/>
          <w:sz w:val="24"/>
          <w:szCs w:val="24"/>
        </w:rPr>
        <w:t xml:space="preserve">3.10.1 an </w:t>
      </w:r>
      <w:r>
        <w:rPr>
          <w:rFonts w:ascii="Arial" w:hAnsi="Arial" w:cs="Arial"/>
          <w:i/>
          <w:iCs/>
          <w:spacing w:val="3"/>
          <w:sz w:val="24"/>
          <w:szCs w:val="24"/>
        </w:rPr>
        <w:t>intact system condition</w:t>
      </w:r>
      <w:r>
        <w:rPr>
          <w:rFonts w:ascii="Arial" w:hAnsi="Arial" w:cs="Arial"/>
          <w:spacing w:val="3"/>
          <w:sz w:val="24"/>
          <w:szCs w:val="24"/>
        </w:rPr>
        <w:t>; or</w:t>
      </w:r>
    </w:p>
    <w:p w14:paraId="14822C9A" w14:textId="77777777" w:rsidR="009C1403" w:rsidRDefault="00C6386D">
      <w:pPr>
        <w:kinsoku w:val="0"/>
        <w:overflowPunct w:val="0"/>
        <w:autoSpaceDE/>
        <w:autoSpaceDN/>
        <w:adjustRightInd/>
        <w:spacing w:before="219"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3.10.2 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transmission circuit</w:t>
      </w:r>
      <w:r>
        <w:rPr>
          <w:rFonts w:ascii="Arial" w:hAnsi="Arial" w:cs="Arial"/>
          <w:sz w:val="24"/>
          <w:szCs w:val="24"/>
        </w:rPr>
        <w:t xml:space="preserve">,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w:t>
      </w:r>
    </w:p>
    <w:p w14:paraId="60F5D614" w14:textId="77777777" w:rsidR="009C1403" w:rsidRDefault="00C6386D">
      <w:pPr>
        <w:kinsoku w:val="0"/>
        <w:overflowPunct w:val="0"/>
        <w:autoSpaceDE/>
        <w:autoSpaceDN/>
        <w:adjustRightInd/>
        <w:spacing w:line="475" w:lineRule="exact"/>
        <w:ind w:left="720" w:right="4032"/>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of: 3.10.3 a single </w:t>
      </w:r>
      <w:r>
        <w:rPr>
          <w:rFonts w:ascii="Arial" w:hAnsi="Arial" w:cs="Arial"/>
          <w:i/>
          <w:iCs/>
          <w:sz w:val="24"/>
          <w:szCs w:val="24"/>
        </w:rPr>
        <w:t>transmission circuit</w:t>
      </w:r>
      <w:r>
        <w:rPr>
          <w:rFonts w:ascii="Arial" w:hAnsi="Arial" w:cs="Arial"/>
          <w:sz w:val="24"/>
          <w:szCs w:val="24"/>
        </w:rPr>
        <w:t>,</w:t>
      </w:r>
    </w:p>
    <w:p w14:paraId="522297B4" w14:textId="77777777" w:rsidR="009C1403" w:rsidRDefault="00C6386D">
      <w:pPr>
        <w:kinsoku w:val="0"/>
        <w:overflowPunct w:val="0"/>
        <w:autoSpaceDE/>
        <w:autoSpaceDN/>
        <w:adjustRightInd/>
        <w:spacing w:before="211" w:line="272" w:lineRule="exact"/>
        <w:ind w:left="1584" w:right="72" w:hanging="864"/>
        <w:jc w:val="both"/>
        <w:textAlignment w:val="baseline"/>
        <w:rPr>
          <w:rFonts w:ascii="Arial" w:hAnsi="Arial" w:cs="Arial"/>
          <w:i/>
          <w:iCs/>
          <w:sz w:val="24"/>
          <w:szCs w:val="24"/>
        </w:rPr>
      </w:pPr>
      <w:r>
        <w:rPr>
          <w:rFonts w:ascii="Arial" w:hAnsi="Arial" w:cs="Arial"/>
          <w:sz w:val="24"/>
          <w:szCs w:val="24"/>
        </w:rPr>
        <w:t xml:space="preserve">3.10.4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 s</w:t>
      </w:r>
      <w:r>
        <w:rPr>
          <w:rFonts w:ascii="Arial" w:hAnsi="Arial" w:cs="Arial"/>
          <w:sz w:val="24"/>
          <w:szCs w:val="24"/>
        </w:rPr>
        <w:t xml:space="preserve">haring a common circuit breaker), </w:t>
      </w:r>
      <w:r>
        <w:rPr>
          <w:rFonts w:ascii="Arial" w:hAnsi="Arial" w:cs="Arial"/>
          <w:i/>
          <w:iCs/>
          <w:sz w:val="24"/>
          <w:szCs w:val="24"/>
        </w:rPr>
        <w:t xml:space="preserve">power park module </w:t>
      </w:r>
      <w:r>
        <w:rPr>
          <w:rFonts w:ascii="Arial" w:hAnsi="Arial" w:cs="Arial"/>
          <w:sz w:val="24"/>
          <w:szCs w:val="24"/>
        </w:rPr>
        <w:t xml:space="preserve">or a </w:t>
      </w:r>
      <w:r>
        <w:rPr>
          <w:rFonts w:ascii="Arial" w:hAnsi="Arial" w:cs="Arial"/>
          <w:i/>
          <w:iCs/>
          <w:sz w:val="24"/>
          <w:szCs w:val="24"/>
        </w:rPr>
        <w:t>DC converter,</w:t>
      </w:r>
    </w:p>
    <w:p w14:paraId="1422B773" w14:textId="77777777" w:rsidR="009C1403" w:rsidRDefault="00C6386D">
      <w:pPr>
        <w:kinsoku w:val="0"/>
        <w:overflowPunct w:val="0"/>
        <w:autoSpaceDE/>
        <w:autoSpaceDN/>
        <w:adjustRightInd/>
        <w:spacing w:before="202" w:line="273"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12E46F34" w14:textId="77777777" w:rsidR="009C1403" w:rsidRDefault="00C6386D">
      <w:pPr>
        <w:kinsoku w:val="0"/>
        <w:overflowPunct w:val="0"/>
        <w:autoSpaceDE/>
        <w:autoSpaceDN/>
        <w:adjustRightInd/>
        <w:spacing w:before="209" w:line="272" w:lineRule="exact"/>
        <w:ind w:left="1584" w:right="144" w:hanging="864"/>
        <w:jc w:val="both"/>
        <w:textAlignment w:val="baseline"/>
        <w:rPr>
          <w:rFonts w:ascii="Arial" w:hAnsi="Arial" w:cs="Arial"/>
          <w:sz w:val="24"/>
          <w:szCs w:val="24"/>
        </w:rPr>
      </w:pPr>
      <w:r>
        <w:rPr>
          <w:rFonts w:ascii="Arial" w:hAnsi="Arial" w:cs="Arial"/>
          <w:sz w:val="24"/>
          <w:szCs w:val="24"/>
        </w:rPr>
        <w:t xml:space="preserve">3.10.5 a </w:t>
      </w:r>
      <w:r>
        <w:rPr>
          <w:rFonts w:ascii="Arial" w:hAnsi="Arial" w:cs="Arial"/>
          <w:i/>
          <w:iCs/>
          <w:sz w:val="24"/>
          <w:szCs w:val="24"/>
        </w:rPr>
        <w:t xml:space="preserve">loss of supply capacity </w:t>
      </w:r>
      <w:r>
        <w:rPr>
          <w:rFonts w:ascii="Arial" w:hAnsi="Arial" w:cs="Arial"/>
          <w:sz w:val="24"/>
          <w:szCs w:val="24"/>
        </w:rPr>
        <w:t>such that the provisions set out in Table 3.1 are not met;</w:t>
      </w:r>
    </w:p>
    <w:p w14:paraId="608AC8BF" w14:textId="77777777" w:rsidR="009C1403" w:rsidRDefault="00C6386D">
      <w:pPr>
        <w:kinsoku w:val="0"/>
        <w:overflowPunct w:val="0"/>
        <w:autoSpaceDE/>
        <w:autoSpaceDN/>
        <w:adjustRightInd/>
        <w:spacing w:before="213"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3.10.6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474443B1" w14:textId="77777777" w:rsidR="009C1403" w:rsidRDefault="00C6386D">
      <w:pPr>
        <w:kinsoku w:val="0"/>
        <w:overflowPunct w:val="0"/>
        <w:autoSpaceDE/>
        <w:autoSpaceDN/>
        <w:adjustRightInd/>
        <w:spacing w:before="210" w:line="272" w:lineRule="exact"/>
        <w:ind w:left="1584" w:right="72" w:hanging="864"/>
        <w:textAlignment w:val="baseline"/>
        <w:rPr>
          <w:rFonts w:ascii="Arial" w:hAnsi="Arial" w:cs="Arial"/>
          <w:sz w:val="24"/>
          <w:szCs w:val="24"/>
        </w:rPr>
      </w:pPr>
      <w:r>
        <w:rPr>
          <w:rFonts w:ascii="Arial" w:hAnsi="Arial" w:cs="Arial"/>
          <w:sz w:val="24"/>
          <w:szCs w:val="24"/>
        </w:rPr>
        <w:t xml:space="preserve">3.10.7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20E5C441" w14:textId="77777777" w:rsidR="009C1403" w:rsidRDefault="00C6386D">
      <w:pPr>
        <w:kinsoku w:val="0"/>
        <w:overflowPunct w:val="0"/>
        <w:autoSpaceDE/>
        <w:autoSpaceDN/>
        <w:adjustRightInd/>
        <w:spacing w:before="208"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3.10.8 </w:t>
      </w:r>
      <w:r>
        <w:rPr>
          <w:rFonts w:ascii="Arial" w:hAnsi="Arial" w:cs="Arial"/>
          <w:i/>
          <w:iCs/>
          <w:spacing w:val="4"/>
          <w:sz w:val="24"/>
          <w:szCs w:val="24"/>
        </w:rPr>
        <w:t>system instability</w:t>
      </w:r>
    </w:p>
    <w:p w14:paraId="29A6BB1F" w14:textId="77777777" w:rsidR="009C1403" w:rsidRDefault="00C6386D">
      <w:pPr>
        <w:kinsoku w:val="0"/>
        <w:overflowPunct w:val="0"/>
        <w:autoSpaceDE/>
        <w:autoSpaceDN/>
        <w:adjustRightInd/>
        <w:spacing w:before="177" w:line="280" w:lineRule="exact"/>
        <w:ind w:left="720" w:right="72" w:hanging="648"/>
        <w:jc w:val="both"/>
        <w:textAlignment w:val="baseline"/>
        <w:rPr>
          <w:rFonts w:ascii="Arial" w:hAnsi="Arial" w:cs="Arial"/>
          <w:sz w:val="24"/>
          <w:szCs w:val="24"/>
        </w:rPr>
      </w:pPr>
      <w:r>
        <w:rPr>
          <w:rFonts w:ascii="Arial" w:hAnsi="Arial" w:cs="Arial"/>
          <w:sz w:val="24"/>
          <w:szCs w:val="24"/>
        </w:rPr>
        <w:t>3.11 In addition to the requirements of paragraphs 3.7 to 3.9 for the background conditions described in paragraph 3.7, the system shall also be planned such that:</w:t>
      </w:r>
    </w:p>
    <w:p w14:paraId="7C654F01" w14:textId="77777777" w:rsidR="009C1403" w:rsidRDefault="00C6386D">
      <w:pPr>
        <w:kinsoku w:val="0"/>
        <w:overflowPunct w:val="0"/>
        <w:autoSpaceDE/>
        <w:autoSpaceDN/>
        <w:adjustRightInd/>
        <w:spacing w:before="215" w:line="272" w:lineRule="exact"/>
        <w:ind w:left="1584" w:right="72" w:hanging="864"/>
        <w:textAlignment w:val="baseline"/>
        <w:rPr>
          <w:rFonts w:ascii="Arial" w:hAnsi="Arial" w:cs="Arial"/>
          <w:i/>
          <w:iCs/>
          <w:sz w:val="24"/>
          <w:szCs w:val="24"/>
        </w:rPr>
      </w:pPr>
      <w:r>
        <w:rPr>
          <w:rFonts w:ascii="Arial" w:hAnsi="Arial" w:cs="Arial"/>
          <w:sz w:val="24"/>
          <w:szCs w:val="24"/>
        </w:rPr>
        <w:t xml:space="preserve">3.11.1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p>
    <w:p w14:paraId="5594C2C9" w14:textId="77777777" w:rsidR="009C1403" w:rsidRDefault="00C6386D">
      <w:pPr>
        <w:kinsoku w:val="0"/>
        <w:overflowPunct w:val="0"/>
        <w:autoSpaceDE/>
        <w:autoSpaceDN/>
        <w:adjustRightInd/>
        <w:spacing w:before="208"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3.12 For a </w:t>
      </w:r>
      <w:r>
        <w:rPr>
          <w:rFonts w:ascii="Arial" w:hAnsi="Arial" w:cs="Arial"/>
          <w:i/>
          <w:iCs/>
          <w:sz w:val="24"/>
          <w:szCs w:val="24"/>
        </w:rPr>
        <w:t xml:space="preserve">secured event </w:t>
      </w:r>
      <w:r>
        <w:rPr>
          <w:rFonts w:ascii="Arial" w:hAnsi="Arial" w:cs="Arial"/>
          <w:sz w:val="24"/>
          <w:szCs w:val="24"/>
        </w:rPr>
        <w:t xml:space="preserve">on connections to more than one </w:t>
      </w:r>
      <w:r>
        <w:rPr>
          <w:rFonts w:ascii="Arial" w:hAnsi="Arial" w:cs="Arial"/>
          <w:i/>
          <w:iCs/>
          <w:sz w:val="24"/>
          <w:szCs w:val="24"/>
        </w:rPr>
        <w:t>demand group</w:t>
      </w:r>
      <w:r>
        <w:rPr>
          <w:rFonts w:ascii="Arial" w:hAnsi="Arial" w:cs="Arial"/>
          <w:sz w:val="24"/>
          <w:szCs w:val="24"/>
        </w:rPr>
        <w:t xml:space="preserve">, the permitted </w:t>
      </w:r>
      <w:r>
        <w:rPr>
          <w:rFonts w:ascii="Arial" w:hAnsi="Arial" w:cs="Arial"/>
          <w:i/>
          <w:iCs/>
          <w:sz w:val="24"/>
          <w:szCs w:val="24"/>
        </w:rPr>
        <w:t xml:space="preserve">loss of supply capacity </w:t>
      </w:r>
      <w:r>
        <w:rPr>
          <w:rFonts w:ascii="Arial" w:hAnsi="Arial" w:cs="Arial"/>
          <w:sz w:val="24"/>
          <w:szCs w:val="24"/>
        </w:rPr>
        <w:t xml:space="preserve">for that </w:t>
      </w:r>
      <w:r>
        <w:rPr>
          <w:rFonts w:ascii="Arial" w:hAnsi="Arial" w:cs="Arial"/>
          <w:i/>
          <w:iCs/>
          <w:sz w:val="24"/>
          <w:szCs w:val="24"/>
        </w:rPr>
        <w:t xml:space="preserve">secured event </w:t>
      </w:r>
      <w:r>
        <w:rPr>
          <w:rFonts w:ascii="Arial" w:hAnsi="Arial" w:cs="Arial"/>
          <w:sz w:val="24"/>
          <w:szCs w:val="24"/>
        </w:rPr>
        <w:t xml:space="preserve">is the maximum of the permitted </w:t>
      </w:r>
      <w:r>
        <w:rPr>
          <w:rFonts w:ascii="Arial" w:hAnsi="Arial" w:cs="Arial"/>
          <w:i/>
          <w:iCs/>
          <w:sz w:val="24"/>
          <w:szCs w:val="24"/>
        </w:rPr>
        <w:t xml:space="preserve">loss of supply capacities </w:t>
      </w:r>
      <w:r>
        <w:rPr>
          <w:rFonts w:ascii="Arial" w:hAnsi="Arial" w:cs="Arial"/>
          <w:sz w:val="24"/>
          <w:szCs w:val="24"/>
        </w:rPr>
        <w:t xml:space="preserve">set out in Table 3.1 for each of these </w:t>
      </w:r>
      <w:r>
        <w:rPr>
          <w:rFonts w:ascii="Arial" w:hAnsi="Arial" w:cs="Arial"/>
          <w:i/>
          <w:iCs/>
          <w:sz w:val="24"/>
          <w:szCs w:val="24"/>
        </w:rPr>
        <w:t>demand groups</w:t>
      </w:r>
      <w:r>
        <w:rPr>
          <w:rFonts w:ascii="Arial" w:hAnsi="Arial" w:cs="Arial"/>
          <w:sz w:val="24"/>
          <w:szCs w:val="24"/>
        </w:rPr>
        <w:t>.</w:t>
      </w:r>
    </w:p>
    <w:p w14:paraId="470188BD" w14:textId="77777777" w:rsidR="009C1403" w:rsidRDefault="00C6386D">
      <w:pPr>
        <w:kinsoku w:val="0"/>
        <w:overflowPunct w:val="0"/>
        <w:autoSpaceDE/>
        <w:autoSpaceDN/>
        <w:adjustRightInd/>
        <w:spacing w:before="1634" w:after="176" w:line="272" w:lineRule="exact"/>
        <w:ind w:left="720"/>
        <w:textAlignment w:val="baseline"/>
        <w:rPr>
          <w:rFonts w:ascii="Arial" w:hAnsi="Arial" w:cs="Arial"/>
          <w:i/>
          <w:iCs/>
          <w:sz w:val="24"/>
          <w:szCs w:val="24"/>
        </w:rPr>
      </w:pPr>
      <w:r>
        <w:rPr>
          <w:rFonts w:ascii="Arial" w:hAnsi="Arial" w:cs="Arial"/>
          <w:sz w:val="24"/>
          <w:szCs w:val="24"/>
        </w:rPr>
        <w:t xml:space="preserve">Table 3.1 Minimum Planning Supply Capacity Following </w:t>
      </w:r>
      <w:r>
        <w:rPr>
          <w:rFonts w:ascii="Arial" w:hAnsi="Arial" w:cs="Arial"/>
          <w:i/>
          <w:iCs/>
          <w:sz w:val="24"/>
          <w:szCs w:val="24"/>
        </w:rPr>
        <w:t>Secured Events</w:t>
      </w:r>
    </w:p>
    <w:tbl>
      <w:tblPr>
        <w:tblW w:w="0" w:type="auto"/>
        <w:tblInd w:w="145" w:type="dxa"/>
        <w:tblLayout w:type="fixed"/>
        <w:tblCellMar>
          <w:left w:w="0" w:type="dxa"/>
          <w:right w:w="0" w:type="dxa"/>
        </w:tblCellMar>
        <w:tblLook w:val="0000" w:firstRow="0" w:lastRow="0" w:firstColumn="0" w:lastColumn="0" w:noHBand="0" w:noVBand="0"/>
      </w:tblPr>
      <w:tblGrid>
        <w:gridCol w:w="1123"/>
        <w:gridCol w:w="2679"/>
        <w:gridCol w:w="5082"/>
      </w:tblGrid>
      <w:tr w:rsidR="009C1403" w14:paraId="26AF400E" w14:textId="77777777">
        <w:trPr>
          <w:trHeight w:hRule="exact" w:val="264"/>
        </w:trPr>
        <w:tc>
          <w:tcPr>
            <w:tcW w:w="1123" w:type="dxa"/>
            <w:tcBorders>
              <w:top w:val="single" w:sz="7" w:space="0" w:color="000000"/>
              <w:left w:val="single" w:sz="7" w:space="0" w:color="000000"/>
              <w:bottom w:val="nil"/>
              <w:right w:val="single" w:sz="7" w:space="0" w:color="000000"/>
            </w:tcBorders>
            <w:vAlign w:val="center"/>
          </w:tcPr>
          <w:p w14:paraId="20E78DD5"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Class</w:t>
            </w:r>
          </w:p>
        </w:tc>
        <w:tc>
          <w:tcPr>
            <w:tcW w:w="2679" w:type="dxa"/>
            <w:tcBorders>
              <w:top w:val="single" w:sz="7" w:space="0" w:color="000000"/>
              <w:left w:val="single" w:sz="7" w:space="0" w:color="000000"/>
              <w:bottom w:val="nil"/>
              <w:right w:val="single" w:sz="9" w:space="0" w:color="000000"/>
            </w:tcBorders>
            <w:vAlign w:val="center"/>
          </w:tcPr>
          <w:p w14:paraId="6E38EFAE"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Group Demand</w:t>
            </w:r>
          </w:p>
        </w:tc>
        <w:tc>
          <w:tcPr>
            <w:tcW w:w="5082" w:type="dxa"/>
            <w:tcBorders>
              <w:top w:val="single" w:sz="9" w:space="0" w:color="000000"/>
              <w:left w:val="single" w:sz="9" w:space="0" w:color="000000"/>
              <w:bottom w:val="nil"/>
              <w:right w:val="nil"/>
            </w:tcBorders>
            <w:vAlign w:val="center"/>
          </w:tcPr>
          <w:p w14:paraId="194FD51C"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Initial System Conditions</w:t>
            </w:r>
          </w:p>
        </w:tc>
      </w:tr>
    </w:tbl>
    <w:p w14:paraId="2C392B5C" w14:textId="77777777" w:rsidR="009C1403" w:rsidRDefault="009C1403">
      <w:pPr>
        <w:widowControl/>
        <w:rPr>
          <w:sz w:val="24"/>
          <w:szCs w:val="24"/>
        </w:rPr>
        <w:sectPr w:rsidR="009C1403">
          <w:headerReference w:type="default" r:id="rId39"/>
          <w:pgSz w:w="11904" w:h="16834"/>
          <w:pgMar w:top="1420" w:right="1328" w:bottom="508" w:left="1376" w:header="720" w:footer="720" w:gutter="0"/>
          <w:cols w:space="720"/>
          <w:noEndnote/>
        </w:sectPr>
      </w:pPr>
    </w:p>
    <w:p w14:paraId="28412CD5" w14:textId="2725E5B6" w:rsidR="009C1403" w:rsidRDefault="009C1403">
      <w:pPr>
        <w:kinsoku w:val="0"/>
        <w:overflowPunct w:val="0"/>
        <w:autoSpaceDE/>
        <w:autoSpaceDN/>
        <w:adjustRightInd/>
        <w:spacing w:line="20" w:lineRule="exact"/>
        <w:ind w:left="138" w:right="167"/>
        <w:textAlignment w:val="baseline"/>
        <w:rPr>
          <w:sz w:val="24"/>
          <w:szCs w:val="24"/>
        </w:rPr>
      </w:pPr>
    </w:p>
    <w:tbl>
      <w:tblPr>
        <w:tblW w:w="0" w:type="auto"/>
        <w:tblInd w:w="147" w:type="dxa"/>
        <w:tblLayout w:type="fixed"/>
        <w:tblCellMar>
          <w:left w:w="0" w:type="dxa"/>
          <w:right w:w="0" w:type="dxa"/>
        </w:tblCellMar>
        <w:tblLook w:val="0000" w:firstRow="0" w:lastRow="0" w:firstColumn="0" w:lastColumn="0" w:noHBand="0" w:noVBand="0"/>
      </w:tblPr>
      <w:tblGrid>
        <w:gridCol w:w="1133"/>
        <w:gridCol w:w="1344"/>
        <w:gridCol w:w="1329"/>
        <w:gridCol w:w="2549"/>
        <w:gridCol w:w="2540"/>
      </w:tblGrid>
      <w:tr w:rsidR="009C1403" w14:paraId="6FA9449C" w14:textId="77777777">
        <w:trPr>
          <w:trHeight w:hRule="exact" w:val="523"/>
        </w:trPr>
        <w:tc>
          <w:tcPr>
            <w:tcW w:w="1133" w:type="dxa"/>
            <w:tcBorders>
              <w:top w:val="single" w:sz="7" w:space="0" w:color="auto"/>
              <w:left w:val="single" w:sz="7" w:space="0" w:color="auto"/>
              <w:bottom w:val="single" w:sz="7" w:space="0" w:color="auto"/>
              <w:right w:val="single" w:sz="7" w:space="0" w:color="auto"/>
            </w:tcBorders>
          </w:tcPr>
          <w:p w14:paraId="6761BAFF" w14:textId="77777777" w:rsidR="009C1403" w:rsidRDefault="009C1403">
            <w:pPr>
              <w:kinsoku w:val="0"/>
              <w:overflowPunct w:val="0"/>
              <w:autoSpaceDE/>
              <w:autoSpaceDN/>
              <w:adjustRightInd/>
              <w:textAlignment w:val="baseline"/>
              <w:rPr>
                <w:rFonts w:ascii="Arial" w:hAnsi="Arial" w:cs="Arial"/>
                <w:sz w:val="24"/>
                <w:szCs w:val="24"/>
              </w:rPr>
            </w:pPr>
          </w:p>
        </w:tc>
        <w:tc>
          <w:tcPr>
            <w:tcW w:w="1344" w:type="dxa"/>
            <w:tcBorders>
              <w:top w:val="single" w:sz="7" w:space="0" w:color="auto"/>
              <w:left w:val="single" w:sz="7" w:space="0" w:color="auto"/>
              <w:bottom w:val="single" w:sz="7" w:space="0" w:color="auto"/>
              <w:right w:val="single" w:sz="7" w:space="0" w:color="auto"/>
            </w:tcBorders>
          </w:tcPr>
          <w:p w14:paraId="2B4FBDC0"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Minimum</w:t>
            </w:r>
          </w:p>
        </w:tc>
        <w:tc>
          <w:tcPr>
            <w:tcW w:w="1329" w:type="dxa"/>
            <w:tcBorders>
              <w:top w:val="single" w:sz="7" w:space="0" w:color="auto"/>
              <w:left w:val="single" w:sz="7" w:space="0" w:color="auto"/>
              <w:bottom w:val="single" w:sz="7" w:space="0" w:color="auto"/>
              <w:right w:val="single" w:sz="7" w:space="0" w:color="auto"/>
            </w:tcBorders>
          </w:tcPr>
          <w:p w14:paraId="2D2F44EB"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Maximum</w:t>
            </w:r>
          </w:p>
        </w:tc>
        <w:tc>
          <w:tcPr>
            <w:tcW w:w="2549" w:type="dxa"/>
            <w:tcBorders>
              <w:top w:val="single" w:sz="7" w:space="0" w:color="auto"/>
              <w:left w:val="single" w:sz="7" w:space="0" w:color="auto"/>
              <w:bottom w:val="single" w:sz="7" w:space="0" w:color="auto"/>
              <w:right w:val="single" w:sz="7" w:space="0" w:color="auto"/>
            </w:tcBorders>
          </w:tcPr>
          <w:p w14:paraId="0973C0DE"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Intact System</w:t>
            </w:r>
          </w:p>
        </w:tc>
        <w:tc>
          <w:tcPr>
            <w:tcW w:w="2540" w:type="dxa"/>
            <w:tcBorders>
              <w:top w:val="single" w:sz="7" w:space="0" w:color="auto"/>
              <w:left w:val="single" w:sz="7" w:space="0" w:color="auto"/>
              <w:bottom w:val="single" w:sz="7" w:space="0" w:color="auto"/>
              <w:right w:val="single" w:sz="7" w:space="0" w:color="auto"/>
            </w:tcBorders>
          </w:tcPr>
          <w:p w14:paraId="38BAC1CA" w14:textId="77777777" w:rsidR="009C1403" w:rsidRDefault="00C6386D">
            <w:pPr>
              <w:kinsoku w:val="0"/>
              <w:overflowPunct w:val="0"/>
              <w:autoSpaceDE/>
              <w:autoSpaceDN/>
              <w:adjustRightInd/>
              <w:spacing w:before="56" w:after="4" w:line="229" w:lineRule="exact"/>
              <w:jc w:val="center"/>
              <w:textAlignment w:val="baseline"/>
              <w:rPr>
                <w:rFonts w:ascii="Arial" w:hAnsi="Arial" w:cs="Arial"/>
                <w:i/>
                <w:iCs/>
                <w:sz w:val="14"/>
                <w:szCs w:val="14"/>
              </w:rPr>
            </w:pPr>
            <w:r>
              <w:rPr>
                <w:rFonts w:ascii="Arial" w:hAnsi="Arial" w:cs="Arial"/>
                <w:sz w:val="22"/>
                <w:szCs w:val="22"/>
              </w:rPr>
              <w:t xml:space="preserve">With Single </w:t>
            </w:r>
            <w:r>
              <w:rPr>
                <w:rFonts w:ascii="Arial" w:hAnsi="Arial" w:cs="Arial"/>
                <w:i/>
                <w:iCs/>
                <w:sz w:val="22"/>
                <w:szCs w:val="22"/>
              </w:rPr>
              <w:t>Planned</w:t>
            </w:r>
            <w:r>
              <w:rPr>
                <w:rFonts w:ascii="Arial" w:hAnsi="Arial" w:cs="Arial"/>
                <w:i/>
                <w:iCs/>
                <w:sz w:val="22"/>
                <w:szCs w:val="22"/>
              </w:rPr>
              <w:br/>
              <w:t xml:space="preserve">Outage </w:t>
            </w:r>
            <w:r>
              <w:rPr>
                <w:rFonts w:ascii="Arial" w:hAnsi="Arial" w:cs="Arial"/>
                <w:i/>
                <w:iCs/>
                <w:sz w:val="14"/>
                <w:szCs w:val="14"/>
              </w:rPr>
              <w:t>Note 1</w:t>
            </w:r>
          </w:p>
        </w:tc>
      </w:tr>
      <w:tr w:rsidR="009C1403" w14:paraId="303DD9B9" w14:textId="77777777">
        <w:trPr>
          <w:trHeight w:hRule="exact" w:val="768"/>
        </w:trPr>
        <w:tc>
          <w:tcPr>
            <w:tcW w:w="1133" w:type="dxa"/>
            <w:tcBorders>
              <w:top w:val="single" w:sz="7" w:space="0" w:color="auto"/>
              <w:left w:val="single" w:sz="7" w:space="0" w:color="auto"/>
              <w:bottom w:val="single" w:sz="7" w:space="0" w:color="auto"/>
              <w:right w:val="single" w:sz="7" w:space="0" w:color="auto"/>
            </w:tcBorders>
          </w:tcPr>
          <w:p w14:paraId="4BBA19E5"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A</w:t>
            </w:r>
          </w:p>
        </w:tc>
        <w:tc>
          <w:tcPr>
            <w:tcW w:w="1344" w:type="dxa"/>
            <w:tcBorders>
              <w:top w:val="single" w:sz="7" w:space="0" w:color="auto"/>
              <w:left w:val="single" w:sz="7" w:space="0" w:color="auto"/>
              <w:bottom w:val="single" w:sz="7" w:space="0" w:color="auto"/>
              <w:right w:val="single" w:sz="7" w:space="0" w:color="auto"/>
            </w:tcBorders>
          </w:tcPr>
          <w:p w14:paraId="3D803E88"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0</w:t>
            </w:r>
          </w:p>
        </w:tc>
        <w:tc>
          <w:tcPr>
            <w:tcW w:w="1329" w:type="dxa"/>
            <w:tcBorders>
              <w:top w:val="single" w:sz="7" w:space="0" w:color="auto"/>
              <w:left w:val="single" w:sz="7" w:space="0" w:color="auto"/>
              <w:bottom w:val="single" w:sz="7" w:space="0" w:color="auto"/>
              <w:right w:val="single" w:sz="7" w:space="0" w:color="auto"/>
            </w:tcBorders>
          </w:tcPr>
          <w:p w14:paraId="7BEBC729" w14:textId="0EC9BC5A" w:rsidR="009C1403" w:rsidRDefault="00607A1D">
            <w:pPr>
              <w:kinsoku w:val="0"/>
              <w:overflowPunct w:val="0"/>
              <w:autoSpaceDE/>
              <w:autoSpaceDN/>
              <w:adjustRightInd/>
              <w:spacing w:before="34" w:after="469"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 MW</w:t>
            </w:r>
          </w:p>
        </w:tc>
        <w:tc>
          <w:tcPr>
            <w:tcW w:w="2549" w:type="dxa"/>
            <w:tcBorders>
              <w:top w:val="single" w:sz="7" w:space="0" w:color="auto"/>
              <w:left w:val="single" w:sz="7" w:space="0" w:color="auto"/>
              <w:bottom w:val="single" w:sz="7" w:space="0" w:color="auto"/>
              <w:right w:val="single" w:sz="7" w:space="0" w:color="auto"/>
            </w:tcBorders>
          </w:tcPr>
          <w:p w14:paraId="1F447558" w14:textId="77777777" w:rsidR="009C1403" w:rsidRDefault="00C6386D">
            <w:pPr>
              <w:kinsoku w:val="0"/>
              <w:overflowPunct w:val="0"/>
              <w:autoSpaceDE/>
              <w:autoSpaceDN/>
              <w:adjustRightInd/>
              <w:spacing w:after="248" w:line="240" w:lineRule="exact"/>
              <w:ind w:left="108"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205677C7" w14:textId="77777777" w:rsidR="009C1403" w:rsidRDefault="00C6386D">
            <w:pPr>
              <w:kinsoku w:val="0"/>
              <w:overflowPunct w:val="0"/>
              <w:autoSpaceDE/>
              <w:autoSpaceDN/>
              <w:adjustRightInd/>
              <w:spacing w:after="489" w:line="255" w:lineRule="exact"/>
              <w:ind w:left="101"/>
              <w:textAlignment w:val="baseline"/>
              <w:rPr>
                <w:rFonts w:ascii="Arial" w:hAnsi="Arial" w:cs="Arial"/>
                <w:sz w:val="22"/>
                <w:szCs w:val="22"/>
              </w:rPr>
            </w:pPr>
            <w:r>
              <w:rPr>
                <w:rFonts w:ascii="Arial" w:hAnsi="Arial" w:cs="Arial"/>
                <w:sz w:val="22"/>
                <w:szCs w:val="22"/>
              </w:rPr>
              <w:t>Nil</w:t>
            </w:r>
          </w:p>
        </w:tc>
      </w:tr>
      <w:tr w:rsidR="009C1403" w14:paraId="680EB475" w14:textId="77777777">
        <w:trPr>
          <w:trHeight w:hRule="exact" w:val="1795"/>
        </w:trPr>
        <w:tc>
          <w:tcPr>
            <w:tcW w:w="1133" w:type="dxa"/>
            <w:tcBorders>
              <w:top w:val="single" w:sz="7" w:space="0" w:color="auto"/>
              <w:left w:val="single" w:sz="7" w:space="0" w:color="auto"/>
              <w:bottom w:val="single" w:sz="7" w:space="0" w:color="auto"/>
              <w:right w:val="single" w:sz="7" w:space="0" w:color="auto"/>
            </w:tcBorders>
          </w:tcPr>
          <w:p w14:paraId="4FD64C2C"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B</w:t>
            </w:r>
          </w:p>
        </w:tc>
        <w:tc>
          <w:tcPr>
            <w:tcW w:w="1344" w:type="dxa"/>
            <w:tcBorders>
              <w:top w:val="single" w:sz="7" w:space="0" w:color="auto"/>
              <w:left w:val="single" w:sz="7" w:space="0" w:color="auto"/>
              <w:bottom w:val="single" w:sz="7" w:space="0" w:color="auto"/>
              <w:right w:val="single" w:sz="7" w:space="0" w:color="auto"/>
            </w:tcBorders>
          </w:tcPr>
          <w:p w14:paraId="6B351623"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&gt;1 MW</w:t>
            </w:r>
          </w:p>
        </w:tc>
        <w:tc>
          <w:tcPr>
            <w:tcW w:w="1329" w:type="dxa"/>
            <w:tcBorders>
              <w:top w:val="single" w:sz="7" w:space="0" w:color="auto"/>
              <w:left w:val="single" w:sz="7" w:space="0" w:color="auto"/>
              <w:bottom w:val="single" w:sz="7" w:space="0" w:color="auto"/>
              <w:right w:val="single" w:sz="7" w:space="0" w:color="auto"/>
            </w:tcBorders>
          </w:tcPr>
          <w:p w14:paraId="6E9F3AF7" w14:textId="5352A017" w:rsidR="009C1403" w:rsidRDefault="00607A1D">
            <w:pPr>
              <w:kinsoku w:val="0"/>
              <w:overflowPunct w:val="0"/>
              <w:autoSpaceDE/>
              <w:autoSpaceDN/>
              <w:adjustRightInd/>
              <w:spacing w:before="34" w:after="1501"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12 MW</w:t>
            </w:r>
          </w:p>
        </w:tc>
        <w:tc>
          <w:tcPr>
            <w:tcW w:w="2549" w:type="dxa"/>
            <w:tcBorders>
              <w:top w:val="single" w:sz="7" w:space="0" w:color="auto"/>
              <w:left w:val="single" w:sz="7" w:space="0" w:color="auto"/>
              <w:bottom w:val="single" w:sz="7" w:space="0" w:color="auto"/>
              <w:right w:val="single" w:sz="7" w:space="0" w:color="auto"/>
            </w:tcBorders>
          </w:tcPr>
          <w:p w14:paraId="6DA6187A"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3 hours</w:t>
            </w:r>
          </w:p>
          <w:p w14:paraId="1805FF2D" w14:textId="77777777" w:rsidR="009C1403" w:rsidRDefault="00C6386D">
            <w:pPr>
              <w:kinsoku w:val="0"/>
              <w:overflowPunct w:val="0"/>
              <w:autoSpaceDE/>
              <w:autoSpaceDN/>
              <w:adjustRightInd/>
              <w:spacing w:before="20" w:line="240" w:lineRule="exact"/>
              <w:ind w:left="144"/>
              <w:textAlignment w:val="baseline"/>
              <w:rPr>
                <w:rFonts w:ascii="Arial" w:hAnsi="Arial" w:cs="Arial"/>
                <w:sz w:val="22"/>
                <w:szCs w:val="22"/>
              </w:rPr>
            </w:pPr>
            <w:r>
              <w:rPr>
                <w:rFonts w:ascii="Arial" w:hAnsi="Arial" w:cs="Arial"/>
                <w:i/>
                <w:iCs/>
                <w:sz w:val="22"/>
                <w:szCs w:val="22"/>
              </w:rPr>
              <w:t xml:space="preserve">Group Demand </w:t>
            </w:r>
            <w:r>
              <w:rPr>
                <w:rFonts w:ascii="Arial" w:hAnsi="Arial" w:cs="Arial"/>
                <w:sz w:val="22"/>
                <w:szCs w:val="22"/>
              </w:rPr>
              <w:t>minus 1MW</w:t>
            </w:r>
          </w:p>
          <w:p w14:paraId="391B28C1" w14:textId="77777777" w:rsidR="009C1403" w:rsidRDefault="00C6386D">
            <w:pPr>
              <w:kinsoku w:val="0"/>
              <w:overflowPunct w:val="0"/>
              <w:autoSpaceDE/>
              <w:autoSpaceDN/>
              <w:adjustRightInd/>
              <w:spacing w:before="255" w:after="252" w:line="257" w:lineRule="exact"/>
              <w:ind w:left="144"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1F751EC" w14:textId="77777777" w:rsidR="009C1403" w:rsidRDefault="00C6386D">
            <w:pPr>
              <w:kinsoku w:val="0"/>
              <w:overflowPunct w:val="0"/>
              <w:autoSpaceDE/>
              <w:autoSpaceDN/>
              <w:adjustRightInd/>
              <w:spacing w:after="1521" w:line="255" w:lineRule="exact"/>
              <w:ind w:left="101"/>
              <w:textAlignment w:val="baseline"/>
              <w:rPr>
                <w:rFonts w:ascii="Arial" w:hAnsi="Arial" w:cs="Arial"/>
                <w:sz w:val="22"/>
                <w:szCs w:val="22"/>
              </w:rPr>
            </w:pPr>
            <w:r>
              <w:rPr>
                <w:rFonts w:ascii="Arial" w:hAnsi="Arial" w:cs="Arial"/>
                <w:sz w:val="22"/>
                <w:szCs w:val="22"/>
              </w:rPr>
              <w:t>Nil</w:t>
            </w:r>
          </w:p>
        </w:tc>
      </w:tr>
      <w:tr w:rsidR="009C1403" w14:paraId="6B259A03" w14:textId="77777777">
        <w:trPr>
          <w:trHeight w:hRule="exact" w:val="2031"/>
        </w:trPr>
        <w:tc>
          <w:tcPr>
            <w:tcW w:w="1133" w:type="dxa"/>
            <w:tcBorders>
              <w:top w:val="single" w:sz="7" w:space="0" w:color="auto"/>
              <w:left w:val="single" w:sz="7" w:space="0" w:color="auto"/>
              <w:bottom w:val="single" w:sz="7" w:space="0" w:color="auto"/>
              <w:right w:val="single" w:sz="7" w:space="0" w:color="auto"/>
            </w:tcBorders>
          </w:tcPr>
          <w:p w14:paraId="172DD1A9"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C</w:t>
            </w:r>
          </w:p>
        </w:tc>
        <w:tc>
          <w:tcPr>
            <w:tcW w:w="1344" w:type="dxa"/>
            <w:tcBorders>
              <w:top w:val="single" w:sz="7" w:space="0" w:color="auto"/>
              <w:left w:val="single" w:sz="7" w:space="0" w:color="auto"/>
              <w:bottom w:val="single" w:sz="7" w:space="0" w:color="auto"/>
              <w:right w:val="single" w:sz="7" w:space="0" w:color="auto"/>
            </w:tcBorders>
          </w:tcPr>
          <w:p w14:paraId="53D0FC1D"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&gt;12 MW</w:t>
            </w:r>
          </w:p>
        </w:tc>
        <w:tc>
          <w:tcPr>
            <w:tcW w:w="1329" w:type="dxa"/>
            <w:tcBorders>
              <w:top w:val="single" w:sz="7" w:space="0" w:color="auto"/>
              <w:left w:val="single" w:sz="7" w:space="0" w:color="auto"/>
              <w:bottom w:val="single" w:sz="7" w:space="0" w:color="auto"/>
              <w:right w:val="single" w:sz="7" w:space="0" w:color="auto"/>
            </w:tcBorders>
          </w:tcPr>
          <w:p w14:paraId="1364B576" w14:textId="526DA8C4"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60 MW</w:t>
            </w:r>
          </w:p>
        </w:tc>
        <w:tc>
          <w:tcPr>
            <w:tcW w:w="2549" w:type="dxa"/>
            <w:tcBorders>
              <w:top w:val="single" w:sz="7" w:space="0" w:color="auto"/>
              <w:left w:val="single" w:sz="7" w:space="0" w:color="auto"/>
              <w:bottom w:val="single" w:sz="7" w:space="0" w:color="auto"/>
              <w:right w:val="single" w:sz="7" w:space="0" w:color="auto"/>
            </w:tcBorders>
          </w:tcPr>
          <w:p w14:paraId="199229F0"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15 minutes</w:t>
            </w:r>
          </w:p>
          <w:p w14:paraId="175FAD43" w14:textId="77777777" w:rsidR="009C1403" w:rsidRDefault="00C6386D">
            <w:pPr>
              <w:tabs>
                <w:tab w:val="left" w:pos="1224"/>
                <w:tab w:val="right" w:pos="2448"/>
              </w:tabs>
              <w:kinsoku w:val="0"/>
              <w:overflowPunct w:val="0"/>
              <w:autoSpaceDE/>
              <w:autoSpaceDN/>
              <w:adjustRightInd/>
              <w:spacing w:before="5" w:line="251" w:lineRule="exact"/>
              <w:ind w:left="144"/>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r>
              <w:rPr>
                <w:rFonts w:ascii="Arial" w:hAnsi="Arial" w:cs="Arial"/>
                <w:i/>
                <w:iCs/>
                <w:sz w:val="22"/>
                <w:szCs w:val="22"/>
              </w:rPr>
              <w:br/>
              <w:t xml:space="preserve">Demand </w:t>
            </w:r>
            <w:r>
              <w:rPr>
                <w:rFonts w:ascii="Arial" w:hAnsi="Arial" w:cs="Arial"/>
                <w:sz w:val="22"/>
                <w:szCs w:val="22"/>
              </w:rPr>
              <w:t xml:space="preserve">minus 12MW) and two-thirds of </w:t>
            </w:r>
            <w:r>
              <w:rPr>
                <w:rFonts w:ascii="Arial" w:hAnsi="Arial" w:cs="Arial"/>
                <w:i/>
                <w:iCs/>
                <w:sz w:val="22"/>
                <w:szCs w:val="22"/>
              </w:rPr>
              <w:t>Group Demand</w:t>
            </w:r>
          </w:p>
          <w:p w14:paraId="4C86AB58" w14:textId="77777777" w:rsidR="009C1403" w:rsidRDefault="00C6386D">
            <w:pPr>
              <w:kinsoku w:val="0"/>
              <w:overflowPunct w:val="0"/>
              <w:autoSpaceDE/>
              <w:autoSpaceDN/>
              <w:adjustRightInd/>
              <w:spacing w:before="253" w:line="254"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5683E29" w14:textId="77777777" w:rsidR="009C1403" w:rsidRDefault="00C6386D">
            <w:pPr>
              <w:kinsoku w:val="0"/>
              <w:overflowPunct w:val="0"/>
              <w:autoSpaceDE/>
              <w:autoSpaceDN/>
              <w:adjustRightInd/>
              <w:spacing w:after="1771" w:line="255" w:lineRule="exact"/>
              <w:ind w:left="101"/>
              <w:textAlignment w:val="baseline"/>
              <w:rPr>
                <w:rFonts w:ascii="Arial" w:hAnsi="Arial" w:cs="Arial"/>
                <w:sz w:val="22"/>
                <w:szCs w:val="22"/>
              </w:rPr>
            </w:pPr>
            <w:r>
              <w:rPr>
                <w:rFonts w:ascii="Arial" w:hAnsi="Arial" w:cs="Arial"/>
                <w:sz w:val="22"/>
                <w:szCs w:val="22"/>
              </w:rPr>
              <w:t>Nil</w:t>
            </w:r>
          </w:p>
        </w:tc>
      </w:tr>
      <w:tr w:rsidR="009C1403" w14:paraId="734AA5FB" w14:textId="77777777">
        <w:trPr>
          <w:trHeight w:hRule="exact" w:val="2534"/>
        </w:trPr>
        <w:tc>
          <w:tcPr>
            <w:tcW w:w="1133" w:type="dxa"/>
            <w:tcBorders>
              <w:top w:val="single" w:sz="7" w:space="0" w:color="auto"/>
              <w:left w:val="single" w:sz="7" w:space="0" w:color="auto"/>
              <w:bottom w:val="single" w:sz="7" w:space="0" w:color="auto"/>
              <w:right w:val="single" w:sz="7" w:space="0" w:color="auto"/>
            </w:tcBorders>
          </w:tcPr>
          <w:p w14:paraId="1C924D3E"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D</w:t>
            </w:r>
          </w:p>
        </w:tc>
        <w:tc>
          <w:tcPr>
            <w:tcW w:w="1344" w:type="dxa"/>
            <w:tcBorders>
              <w:top w:val="single" w:sz="7" w:space="0" w:color="auto"/>
              <w:left w:val="single" w:sz="7" w:space="0" w:color="auto"/>
              <w:bottom w:val="single" w:sz="7" w:space="0" w:color="auto"/>
              <w:right w:val="single" w:sz="7" w:space="0" w:color="auto"/>
            </w:tcBorders>
          </w:tcPr>
          <w:p w14:paraId="33AA0995"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&gt;60 MW</w:t>
            </w:r>
          </w:p>
        </w:tc>
        <w:tc>
          <w:tcPr>
            <w:tcW w:w="1329" w:type="dxa"/>
            <w:tcBorders>
              <w:top w:val="single" w:sz="7" w:space="0" w:color="auto"/>
              <w:left w:val="single" w:sz="7" w:space="0" w:color="auto"/>
              <w:bottom w:val="single" w:sz="7" w:space="0" w:color="auto"/>
              <w:right w:val="single" w:sz="7" w:space="0" w:color="auto"/>
            </w:tcBorders>
          </w:tcPr>
          <w:p w14:paraId="1D3E6C9A" w14:textId="1F9F676A" w:rsidR="009C1403" w:rsidRDefault="00607A1D">
            <w:pPr>
              <w:kinsoku w:val="0"/>
              <w:overflowPunct w:val="0"/>
              <w:autoSpaceDE/>
              <w:autoSpaceDN/>
              <w:adjustRightInd/>
              <w:spacing w:after="2255"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300 MW</w:t>
            </w:r>
          </w:p>
        </w:tc>
        <w:tc>
          <w:tcPr>
            <w:tcW w:w="2549" w:type="dxa"/>
            <w:tcBorders>
              <w:top w:val="single" w:sz="7" w:space="0" w:color="auto"/>
              <w:left w:val="single" w:sz="7" w:space="0" w:color="auto"/>
              <w:bottom w:val="single" w:sz="7" w:space="0" w:color="auto"/>
              <w:right w:val="single" w:sz="7" w:space="0" w:color="auto"/>
            </w:tcBorders>
          </w:tcPr>
          <w:p w14:paraId="7ED910C1"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6864C0E2" w14:textId="77777777" w:rsidR="009C1403" w:rsidRDefault="00C6386D">
            <w:pPr>
              <w:kinsoku w:val="0"/>
              <w:overflowPunct w:val="0"/>
              <w:autoSpaceDE/>
              <w:autoSpaceDN/>
              <w:adjustRightInd/>
              <w:spacing w:before="49" w:line="219"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sz w:val="22"/>
                <w:szCs w:val="22"/>
              </w:rPr>
              <w:t>minus 20MW</w:t>
            </w:r>
            <w:r>
              <w:rPr>
                <w:rFonts w:ascii="Arial" w:hAnsi="Arial" w:cs="Arial"/>
                <w:i/>
                <w:iCs/>
                <w:sz w:val="14"/>
                <w:szCs w:val="14"/>
              </w:rPr>
              <w:t>Note 2</w:t>
            </w:r>
          </w:p>
          <w:p w14:paraId="7C489935" w14:textId="77777777" w:rsidR="009C1403" w:rsidRDefault="00C6386D">
            <w:pPr>
              <w:kinsoku w:val="0"/>
              <w:overflowPunct w:val="0"/>
              <w:autoSpaceDE/>
              <w:autoSpaceDN/>
              <w:adjustRightInd/>
              <w:spacing w:before="263" w:after="1006" w:line="257"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082A70CE" w14:textId="77777777" w:rsidR="009C1403" w:rsidRDefault="00C6386D">
            <w:pPr>
              <w:kinsoku w:val="0"/>
              <w:overflowPunct w:val="0"/>
              <w:autoSpaceDE/>
              <w:autoSpaceDN/>
              <w:adjustRightInd/>
              <w:spacing w:line="255" w:lineRule="exact"/>
              <w:ind w:left="72"/>
              <w:textAlignment w:val="baseline"/>
              <w:rPr>
                <w:rFonts w:ascii="Arial" w:hAnsi="Arial" w:cs="Arial"/>
                <w:b/>
                <w:bCs/>
                <w:sz w:val="22"/>
                <w:szCs w:val="22"/>
              </w:rPr>
            </w:pPr>
            <w:r>
              <w:rPr>
                <w:rFonts w:ascii="Arial" w:hAnsi="Arial" w:cs="Arial"/>
                <w:b/>
                <w:bCs/>
                <w:sz w:val="22"/>
                <w:szCs w:val="22"/>
              </w:rPr>
              <w:t>Within 3 hours</w:t>
            </w:r>
          </w:p>
          <w:p w14:paraId="5F364DB3" w14:textId="77777777" w:rsidR="009C1403" w:rsidRDefault="00C6386D">
            <w:pPr>
              <w:tabs>
                <w:tab w:val="left" w:pos="1152"/>
                <w:tab w:val="right" w:pos="2448"/>
              </w:tabs>
              <w:kinsoku w:val="0"/>
              <w:overflowPunct w:val="0"/>
              <w:autoSpaceDE/>
              <w:autoSpaceDN/>
              <w:adjustRightInd/>
              <w:spacing w:line="256" w:lineRule="exact"/>
              <w:ind w:left="72"/>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p>
          <w:p w14:paraId="414FB514" w14:textId="77777777" w:rsidR="009C1403" w:rsidRDefault="00C6386D">
            <w:pPr>
              <w:tabs>
                <w:tab w:val="right" w:pos="2448"/>
              </w:tabs>
              <w:kinsoku w:val="0"/>
              <w:overflowPunct w:val="0"/>
              <w:autoSpaceDE/>
              <w:autoSpaceDN/>
              <w:adjustRightInd/>
              <w:spacing w:before="6" w:line="249" w:lineRule="exact"/>
              <w:ind w:left="144"/>
              <w:textAlignment w:val="baseline"/>
              <w:rPr>
                <w:rFonts w:ascii="Arial" w:hAnsi="Arial" w:cs="Arial"/>
                <w:i/>
                <w:iCs/>
                <w:sz w:val="22"/>
                <w:szCs w:val="22"/>
              </w:rPr>
            </w:pPr>
            <w:r>
              <w:rPr>
                <w:rFonts w:ascii="Arial" w:hAnsi="Arial" w:cs="Arial"/>
                <w:i/>
                <w:iCs/>
                <w:sz w:val="22"/>
                <w:szCs w:val="22"/>
              </w:rPr>
              <w:t>Demand</w:t>
            </w:r>
            <w:r>
              <w:rPr>
                <w:rFonts w:ascii="Arial" w:hAnsi="Arial" w:cs="Arial"/>
                <w:i/>
                <w:iCs/>
                <w:sz w:val="22"/>
                <w:szCs w:val="22"/>
              </w:rPr>
              <w:tab/>
            </w:r>
            <w:r>
              <w:rPr>
                <w:rFonts w:ascii="Arial" w:hAnsi="Arial" w:cs="Arial"/>
                <w:sz w:val="22"/>
                <w:szCs w:val="22"/>
              </w:rPr>
              <w:t>minus</w:t>
            </w:r>
            <w:r>
              <w:rPr>
                <w:rFonts w:ascii="Arial" w:hAnsi="Arial" w:cs="Arial"/>
                <w:sz w:val="22"/>
                <w:szCs w:val="22"/>
              </w:rPr>
              <w:br/>
              <w:t xml:space="preserve">100MW) and one-third of </w:t>
            </w:r>
            <w:r>
              <w:rPr>
                <w:rFonts w:ascii="Arial" w:hAnsi="Arial" w:cs="Arial"/>
                <w:i/>
                <w:iCs/>
                <w:sz w:val="22"/>
                <w:szCs w:val="22"/>
              </w:rPr>
              <w:t>Group Demand</w:t>
            </w:r>
          </w:p>
          <w:p w14:paraId="29E28D12" w14:textId="77777777" w:rsidR="009C1403" w:rsidRDefault="00C6386D">
            <w:pPr>
              <w:kinsoku w:val="0"/>
              <w:overflowPunct w:val="0"/>
              <w:autoSpaceDE/>
              <w:autoSpaceDN/>
              <w:adjustRightInd/>
              <w:spacing w:before="252" w:after="23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160D4EC5" w14:textId="77777777">
        <w:trPr>
          <w:trHeight w:hRule="exact" w:val="2050"/>
        </w:trPr>
        <w:tc>
          <w:tcPr>
            <w:tcW w:w="1133" w:type="dxa"/>
            <w:tcBorders>
              <w:top w:val="single" w:sz="7" w:space="0" w:color="auto"/>
              <w:left w:val="single" w:sz="7" w:space="0" w:color="auto"/>
              <w:bottom w:val="single" w:sz="7" w:space="0" w:color="auto"/>
              <w:right w:val="single" w:sz="7" w:space="0" w:color="auto"/>
            </w:tcBorders>
          </w:tcPr>
          <w:p w14:paraId="11CE821A"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E</w:t>
            </w:r>
          </w:p>
        </w:tc>
        <w:tc>
          <w:tcPr>
            <w:tcW w:w="1344" w:type="dxa"/>
            <w:tcBorders>
              <w:top w:val="single" w:sz="7" w:space="0" w:color="auto"/>
              <w:left w:val="single" w:sz="7" w:space="0" w:color="auto"/>
              <w:bottom w:val="single" w:sz="7" w:space="0" w:color="auto"/>
              <w:right w:val="single" w:sz="7" w:space="0" w:color="auto"/>
            </w:tcBorders>
          </w:tcPr>
          <w:p w14:paraId="3A61D2EC"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&gt;300 MW</w:t>
            </w:r>
          </w:p>
        </w:tc>
        <w:tc>
          <w:tcPr>
            <w:tcW w:w="1329" w:type="dxa"/>
            <w:tcBorders>
              <w:top w:val="single" w:sz="7" w:space="0" w:color="auto"/>
              <w:left w:val="single" w:sz="7" w:space="0" w:color="auto"/>
              <w:bottom w:val="single" w:sz="7" w:space="0" w:color="auto"/>
              <w:right w:val="single" w:sz="7" w:space="0" w:color="auto"/>
            </w:tcBorders>
          </w:tcPr>
          <w:p w14:paraId="55E57968" w14:textId="39A131D0"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1500 MW</w:t>
            </w:r>
          </w:p>
        </w:tc>
        <w:tc>
          <w:tcPr>
            <w:tcW w:w="2549" w:type="dxa"/>
            <w:tcBorders>
              <w:top w:val="single" w:sz="7" w:space="0" w:color="auto"/>
              <w:left w:val="single" w:sz="7" w:space="0" w:color="auto"/>
              <w:bottom w:val="single" w:sz="7" w:space="0" w:color="auto"/>
              <w:right w:val="single" w:sz="7" w:space="0" w:color="auto"/>
            </w:tcBorders>
          </w:tcPr>
          <w:p w14:paraId="5F6F642B" w14:textId="77777777" w:rsidR="009C1403" w:rsidRDefault="00C6386D">
            <w:pPr>
              <w:kinsoku w:val="0"/>
              <w:overflowPunct w:val="0"/>
              <w:autoSpaceDE/>
              <w:autoSpaceDN/>
              <w:adjustRightInd/>
              <w:spacing w:line="245" w:lineRule="exact"/>
              <w:ind w:left="144"/>
              <w:textAlignment w:val="baseline"/>
              <w:rPr>
                <w:rFonts w:ascii="Arial" w:hAnsi="Arial" w:cs="Arial"/>
                <w:b/>
                <w:bCs/>
                <w:sz w:val="22"/>
                <w:szCs w:val="22"/>
              </w:rPr>
            </w:pPr>
            <w:r>
              <w:rPr>
                <w:rFonts w:ascii="Arial" w:hAnsi="Arial" w:cs="Arial"/>
                <w:b/>
                <w:bCs/>
                <w:sz w:val="22"/>
                <w:szCs w:val="22"/>
              </w:rPr>
              <w:t>Immediately</w:t>
            </w:r>
          </w:p>
          <w:p w14:paraId="4F62BA35" w14:textId="77777777" w:rsidR="009C1403" w:rsidRDefault="00C6386D">
            <w:pPr>
              <w:kinsoku w:val="0"/>
              <w:overflowPunct w:val="0"/>
              <w:autoSpaceDE/>
              <w:autoSpaceDN/>
              <w:adjustRightInd/>
              <w:spacing w:after="1521" w:line="260"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i/>
                <w:iCs/>
                <w:sz w:val="14"/>
                <w:szCs w:val="14"/>
              </w:rPr>
              <w:t>Note 3</w:t>
            </w:r>
          </w:p>
        </w:tc>
        <w:tc>
          <w:tcPr>
            <w:tcW w:w="2540" w:type="dxa"/>
            <w:tcBorders>
              <w:top w:val="single" w:sz="7" w:space="0" w:color="auto"/>
              <w:left w:val="single" w:sz="7" w:space="0" w:color="auto"/>
              <w:bottom w:val="single" w:sz="7" w:space="0" w:color="auto"/>
              <w:right w:val="single" w:sz="7" w:space="0" w:color="auto"/>
            </w:tcBorders>
          </w:tcPr>
          <w:p w14:paraId="198E755F"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0939897E" w14:textId="77777777" w:rsidR="009C1403" w:rsidRDefault="00C6386D">
            <w:pPr>
              <w:tabs>
                <w:tab w:val="right" w:pos="2448"/>
              </w:tabs>
              <w:kinsoku w:val="0"/>
              <w:overflowPunct w:val="0"/>
              <w:autoSpaceDE/>
              <w:autoSpaceDN/>
              <w:adjustRightInd/>
              <w:spacing w:before="1" w:line="257" w:lineRule="exact"/>
              <w:ind w:left="144"/>
              <w:textAlignment w:val="baseline"/>
              <w:rPr>
                <w:rFonts w:ascii="Arial" w:hAnsi="Arial" w:cs="Arial"/>
                <w:i/>
                <w:iCs/>
                <w:sz w:val="22"/>
                <w:szCs w:val="22"/>
              </w:rPr>
            </w:pPr>
            <w:r>
              <w:rPr>
                <w:rFonts w:ascii="Arial" w:hAnsi="Arial" w:cs="Arial"/>
                <w:i/>
                <w:iCs/>
                <w:sz w:val="22"/>
                <w:szCs w:val="22"/>
              </w:rPr>
              <w:t>Maintenance</w:t>
            </w:r>
            <w:r>
              <w:rPr>
                <w:rFonts w:ascii="Arial" w:hAnsi="Arial" w:cs="Arial"/>
                <w:i/>
                <w:iCs/>
                <w:sz w:val="22"/>
                <w:szCs w:val="22"/>
              </w:rPr>
              <w:tab/>
              <w:t>Period</w:t>
            </w:r>
            <w:r>
              <w:rPr>
                <w:rFonts w:ascii="Arial" w:hAnsi="Arial" w:cs="Arial"/>
                <w:i/>
                <w:iCs/>
                <w:sz w:val="22"/>
                <w:szCs w:val="22"/>
              </w:rPr>
              <w:br/>
              <w:t>Demand</w:t>
            </w:r>
          </w:p>
          <w:p w14:paraId="7F5C614A" w14:textId="77777777" w:rsidR="009C1403" w:rsidRDefault="00C6386D">
            <w:pPr>
              <w:kinsoku w:val="0"/>
              <w:overflowPunct w:val="0"/>
              <w:autoSpaceDE/>
              <w:autoSpaceDN/>
              <w:adjustRightInd/>
              <w:spacing w:before="237" w:after="24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3C1ED36E" w14:textId="77777777">
        <w:trPr>
          <w:trHeight w:hRule="exact" w:val="758"/>
        </w:trPr>
        <w:tc>
          <w:tcPr>
            <w:tcW w:w="1133" w:type="dxa"/>
            <w:tcBorders>
              <w:top w:val="single" w:sz="7" w:space="0" w:color="auto"/>
              <w:left w:val="single" w:sz="7" w:space="0" w:color="auto"/>
              <w:bottom w:val="single" w:sz="7" w:space="0" w:color="auto"/>
              <w:right w:val="single" w:sz="7" w:space="0" w:color="auto"/>
            </w:tcBorders>
          </w:tcPr>
          <w:p w14:paraId="17938AD9"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F</w:t>
            </w:r>
          </w:p>
        </w:tc>
        <w:tc>
          <w:tcPr>
            <w:tcW w:w="1344" w:type="dxa"/>
            <w:tcBorders>
              <w:top w:val="single" w:sz="7" w:space="0" w:color="auto"/>
              <w:left w:val="single" w:sz="7" w:space="0" w:color="auto"/>
              <w:bottom w:val="single" w:sz="7" w:space="0" w:color="auto"/>
              <w:right w:val="single" w:sz="7" w:space="0" w:color="auto"/>
            </w:tcBorders>
          </w:tcPr>
          <w:p w14:paraId="124271EA"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&gt;1500 MW</w:t>
            </w:r>
          </w:p>
        </w:tc>
        <w:tc>
          <w:tcPr>
            <w:tcW w:w="1329" w:type="dxa"/>
            <w:tcBorders>
              <w:top w:val="single" w:sz="7" w:space="0" w:color="auto"/>
              <w:left w:val="single" w:sz="7" w:space="0" w:color="auto"/>
              <w:bottom w:val="single" w:sz="7" w:space="0" w:color="auto"/>
              <w:right w:val="single" w:sz="7" w:space="0" w:color="auto"/>
            </w:tcBorders>
          </w:tcPr>
          <w:p w14:paraId="1A18D1A3" w14:textId="0CCAF4F3" w:rsidR="009C1403" w:rsidRDefault="00811108">
            <w:pPr>
              <w:kinsoku w:val="0"/>
              <w:overflowPunct w:val="0"/>
              <w:autoSpaceDE/>
              <w:autoSpaceDN/>
              <w:adjustRightInd/>
              <w:spacing w:before="31" w:after="505" w:line="217" w:lineRule="exact"/>
              <w:jc w:val="center"/>
              <w:textAlignment w:val="baseline"/>
              <w:rPr>
                <w:rFonts w:ascii="Arial" w:hAnsi="Arial" w:cs="Arial"/>
                <w:b/>
                <w:bCs/>
                <w:sz w:val="15"/>
                <w:szCs w:val="15"/>
              </w:rPr>
            </w:pPr>
            <w:r w:rsidRPr="00087373">
              <w:rPr>
                <w:rFonts w:ascii="Symbol" w:eastAsia="Symbol" w:hAnsi="Symbol" w:cs="Symbol"/>
                <w:sz w:val="22"/>
                <w:szCs w:val="22"/>
              </w:rPr>
              <w:t>¥</w:t>
            </w:r>
          </w:p>
        </w:tc>
        <w:tc>
          <w:tcPr>
            <w:tcW w:w="2549" w:type="dxa"/>
            <w:tcBorders>
              <w:top w:val="single" w:sz="7" w:space="0" w:color="auto"/>
              <w:left w:val="single" w:sz="7" w:space="0" w:color="auto"/>
              <w:bottom w:val="single" w:sz="7" w:space="0" w:color="auto"/>
              <w:right w:val="single" w:sz="7" w:space="0" w:color="auto"/>
            </w:tcBorders>
          </w:tcPr>
          <w:p w14:paraId="452F1376"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3A0A6704"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r>
    </w:tbl>
    <w:p w14:paraId="05A1E7AD" w14:textId="77777777" w:rsidR="009C1403" w:rsidRDefault="009C1403">
      <w:pPr>
        <w:kinsoku w:val="0"/>
        <w:overflowPunct w:val="0"/>
        <w:autoSpaceDE/>
        <w:autoSpaceDN/>
        <w:adjustRightInd/>
        <w:spacing w:after="1429" w:line="20" w:lineRule="exact"/>
        <w:ind w:left="138" w:right="167"/>
        <w:textAlignment w:val="baseline"/>
        <w:rPr>
          <w:sz w:val="24"/>
          <w:szCs w:val="24"/>
        </w:rPr>
      </w:pPr>
    </w:p>
    <w:p w14:paraId="2F417A9E" w14:textId="77777777" w:rsidR="009C1403" w:rsidRDefault="00C6386D">
      <w:pPr>
        <w:kinsoku w:val="0"/>
        <w:overflowPunct w:val="0"/>
        <w:autoSpaceDE/>
        <w:autoSpaceDN/>
        <w:adjustRightInd/>
        <w:spacing w:before="2" w:after="788" w:line="276" w:lineRule="exact"/>
        <w:ind w:left="72"/>
        <w:textAlignment w:val="baseline"/>
        <w:rPr>
          <w:rFonts w:ascii="Arial" w:hAnsi="Arial" w:cs="Arial"/>
          <w:b/>
          <w:bCs/>
          <w:sz w:val="24"/>
          <w:szCs w:val="24"/>
        </w:rPr>
      </w:pPr>
      <w:r>
        <w:rPr>
          <w:rFonts w:ascii="Arial" w:hAnsi="Arial" w:cs="Arial"/>
          <w:b/>
          <w:bCs/>
          <w:sz w:val="24"/>
          <w:szCs w:val="24"/>
        </w:rPr>
        <w:t>Assessment of Contribution to Security from Generation</w:t>
      </w:r>
    </w:p>
    <w:p w14:paraId="7E09BDA9" w14:textId="4DD9603C" w:rsidR="009C1403" w:rsidRDefault="00C6386D">
      <w:pPr>
        <w:kinsoku w:val="0"/>
        <w:overflowPunct w:val="0"/>
        <w:autoSpaceDE/>
        <w:autoSpaceDN/>
        <w:adjustRightInd/>
        <w:spacing w:before="160" w:line="182" w:lineRule="exact"/>
        <w:ind w:left="504" w:right="72" w:hanging="432"/>
        <w:textAlignment w:val="baseline"/>
        <w:rPr>
          <w:rFonts w:ascii="Arial" w:hAnsi="Arial" w:cs="Arial"/>
          <w:sz w:val="16"/>
          <w:szCs w:val="16"/>
        </w:rPr>
      </w:pPr>
      <w:r>
        <w:rPr>
          <w:noProof/>
          <w:color w:val="2B579A"/>
          <w:shd w:val="clear" w:color="auto" w:fill="E6E6E6"/>
        </w:rPr>
        <mc:AlternateContent>
          <mc:Choice Requires="wps">
            <w:drawing>
              <wp:anchor distT="0" distB="0" distL="0" distR="0" simplePos="0" relativeHeight="251658306" behindDoc="0" locked="0" layoutInCell="0" allowOverlap="1" wp14:anchorId="37F13631" wp14:editId="54BF66D8">
                <wp:simplePos x="0" y="0"/>
                <wp:positionH relativeFrom="page">
                  <wp:posOffset>914400</wp:posOffset>
                </wp:positionH>
                <wp:positionV relativeFrom="page">
                  <wp:posOffset>9168130</wp:posOffset>
                </wp:positionV>
                <wp:extent cx="1835785" cy="0"/>
                <wp:effectExtent l="0" t="0" r="0" b="0"/>
                <wp:wrapSquare wrapText="bothSides"/>
                <wp:docPr id="180" name="Straight Connector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78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1E7142" id="Straight Connector 180" o:spid="_x0000_s1026" style="position:absolute;z-index:25165830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in,721.9pt" to="216.55pt,7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" o:allowincell="f" strokeweight=".95pt">
                <w10:wrap type="square" anchorx="page" anchory="page"/>
              </v:line>
            </w:pict>
          </mc:Fallback>
        </mc:AlternateContent>
      </w:r>
      <w:r>
        <w:rPr>
          <w:rFonts w:ascii="Arial" w:hAnsi="Arial" w:cs="Arial"/>
          <w:sz w:val="13"/>
          <w:szCs w:val="13"/>
        </w:rPr>
        <w:t xml:space="preserve">Note 1 </w:t>
      </w:r>
      <w:r>
        <w:rPr>
          <w:rFonts w:ascii="Arial" w:hAnsi="Arial" w:cs="Arial"/>
          <w:sz w:val="16"/>
          <w:szCs w:val="16"/>
        </w:rPr>
        <w:t>The planned outage may be of a transmission circuit, generation circuit, generating unit, reactive compensator or other reactive power provider</w:t>
      </w:r>
    </w:p>
    <w:p w14:paraId="56BDFA6C" w14:textId="77777777" w:rsidR="009C1403" w:rsidRDefault="00C6386D">
      <w:pPr>
        <w:kinsoku w:val="0"/>
        <w:overflowPunct w:val="0"/>
        <w:autoSpaceDE/>
        <w:autoSpaceDN/>
        <w:adjustRightInd/>
        <w:spacing w:before="12" w:line="225" w:lineRule="exact"/>
        <w:ind w:left="72" w:right="2304"/>
        <w:textAlignment w:val="baseline"/>
        <w:rPr>
          <w:rFonts w:ascii="Arial" w:hAnsi="Arial" w:cs="Arial"/>
          <w:sz w:val="16"/>
          <w:szCs w:val="16"/>
        </w:rPr>
      </w:pPr>
      <w:r>
        <w:rPr>
          <w:rFonts w:ascii="Arial" w:hAnsi="Arial" w:cs="Arial"/>
          <w:sz w:val="13"/>
          <w:szCs w:val="13"/>
        </w:rPr>
        <w:t xml:space="preserve">Note 2 </w:t>
      </w:r>
      <w:r>
        <w:rPr>
          <w:rFonts w:ascii="Arial" w:hAnsi="Arial" w:cs="Arial"/>
          <w:sz w:val="16"/>
          <w:szCs w:val="16"/>
        </w:rPr>
        <w:t xml:space="preserve">The group demand may be lost for up to 60 seconds if this leads to significant economies </w:t>
      </w:r>
      <w:r>
        <w:rPr>
          <w:rFonts w:ascii="Arial" w:hAnsi="Arial" w:cs="Arial"/>
          <w:sz w:val="13"/>
          <w:szCs w:val="13"/>
        </w:rPr>
        <w:t xml:space="preserve">Note 3 </w:t>
      </w:r>
      <w:r>
        <w:rPr>
          <w:rFonts w:ascii="Arial" w:hAnsi="Arial" w:cs="Arial"/>
          <w:sz w:val="16"/>
          <w:szCs w:val="16"/>
        </w:rPr>
        <w:t>Up to 60MW may be lost for up to 60 seconds if this leads to significant economies</w:t>
      </w:r>
    </w:p>
    <w:p w14:paraId="513CEF27" w14:textId="77777777" w:rsidR="009C1403" w:rsidRDefault="009C1403">
      <w:pPr>
        <w:widowControl/>
        <w:rPr>
          <w:sz w:val="24"/>
          <w:szCs w:val="24"/>
        </w:rPr>
        <w:sectPr w:rsidR="009C1403">
          <w:headerReference w:type="default" r:id="rId40"/>
          <w:pgSz w:w="11904" w:h="16834"/>
          <w:pgMar w:top="1420" w:right="1340" w:bottom="508" w:left="1364" w:header="720" w:footer="720" w:gutter="0"/>
          <w:cols w:space="720"/>
          <w:noEndnote/>
        </w:sectPr>
      </w:pPr>
    </w:p>
    <w:p w14:paraId="29AF96EB" w14:textId="22B20EA1" w:rsidR="009C1403"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3.13 Where network assets are insufficient to meet the security requirements, it is necessary to assess the contribution to security from </w:t>
      </w:r>
      <w:r>
        <w:rPr>
          <w:rFonts w:ascii="Arial" w:hAnsi="Arial" w:cs="Arial"/>
          <w:i/>
          <w:iCs/>
          <w:spacing w:val="-3"/>
          <w:sz w:val="24"/>
          <w:szCs w:val="24"/>
        </w:rPr>
        <w:t xml:space="preserve">large power stations </w:t>
      </w:r>
      <w:r>
        <w:rPr>
          <w:rFonts w:ascii="Arial" w:hAnsi="Arial" w:cs="Arial"/>
          <w:spacing w:val="-3"/>
          <w:sz w:val="24"/>
          <w:szCs w:val="24"/>
        </w:rPr>
        <w:t xml:space="preserve">connected at either the transmission connection interface or embedded within the </w:t>
      </w:r>
      <w:r>
        <w:rPr>
          <w:rFonts w:ascii="Arial" w:hAnsi="Arial" w:cs="Arial"/>
          <w:i/>
          <w:iCs/>
          <w:spacing w:val="-3"/>
          <w:sz w:val="24"/>
          <w:szCs w:val="24"/>
        </w:rPr>
        <w:t xml:space="preserve">Networks Operator’s </w:t>
      </w:r>
      <w:r>
        <w:rPr>
          <w:rFonts w:ascii="Arial" w:hAnsi="Arial" w:cs="Arial"/>
          <w:spacing w:val="-3"/>
          <w:sz w:val="24"/>
          <w:szCs w:val="24"/>
        </w:rPr>
        <w:t xml:space="preserve">system. This will identify whether the aggregate generation capacity of the </w:t>
      </w:r>
      <w:r>
        <w:rPr>
          <w:rFonts w:ascii="Arial" w:hAnsi="Arial" w:cs="Arial"/>
          <w:i/>
          <w:iCs/>
          <w:spacing w:val="-3"/>
          <w:sz w:val="24"/>
          <w:szCs w:val="24"/>
        </w:rPr>
        <w:t xml:space="preserve">large power station </w:t>
      </w:r>
      <w:r>
        <w:rPr>
          <w:rFonts w:ascii="Arial" w:hAnsi="Arial" w:cs="Arial"/>
          <w:spacing w:val="-3"/>
          <w:sz w:val="24"/>
          <w:szCs w:val="24"/>
        </w:rPr>
        <w:t>connected to the network has the potential to meet any deficit in system security from network assets.</w:t>
      </w:r>
    </w:p>
    <w:p w14:paraId="503D707D" w14:textId="77777777" w:rsidR="009C1403" w:rsidRDefault="00C6386D">
      <w:pPr>
        <w:kinsoku w:val="0"/>
        <w:overflowPunct w:val="0"/>
        <w:autoSpaceDE/>
        <w:autoSpaceDN/>
        <w:adjustRightInd/>
        <w:spacing w:before="214" w:line="274"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3.14 The combined contribution by </w:t>
      </w:r>
      <w:r>
        <w:rPr>
          <w:rFonts w:ascii="Arial" w:hAnsi="Arial" w:cs="Arial"/>
          <w:i/>
          <w:iCs/>
          <w:spacing w:val="-3"/>
          <w:sz w:val="24"/>
          <w:szCs w:val="24"/>
        </w:rPr>
        <w:t xml:space="preserve">large power stations </w:t>
      </w:r>
      <w:r>
        <w:rPr>
          <w:rFonts w:ascii="Arial" w:hAnsi="Arial" w:cs="Arial"/>
          <w:spacing w:val="-3"/>
          <w:sz w:val="24"/>
          <w:szCs w:val="24"/>
        </w:rPr>
        <w:t xml:space="preserve">shall never have a greater impact on system security than the loss of the largest circuit infeed to the group. The contributions from embedded </w:t>
      </w:r>
      <w:r>
        <w:rPr>
          <w:rFonts w:ascii="Arial" w:hAnsi="Arial" w:cs="Arial"/>
          <w:i/>
          <w:iCs/>
          <w:spacing w:val="-3"/>
          <w:sz w:val="24"/>
          <w:szCs w:val="24"/>
        </w:rPr>
        <w:t xml:space="preserve">small </w:t>
      </w:r>
      <w:r>
        <w:rPr>
          <w:rFonts w:ascii="Arial" w:hAnsi="Arial" w:cs="Arial"/>
          <w:spacing w:val="-3"/>
          <w:sz w:val="24"/>
          <w:szCs w:val="24"/>
        </w:rPr>
        <w:t xml:space="preserve">and </w:t>
      </w:r>
      <w:r>
        <w:rPr>
          <w:rFonts w:ascii="Arial" w:hAnsi="Arial" w:cs="Arial"/>
          <w:i/>
          <w:iCs/>
          <w:spacing w:val="-3"/>
          <w:sz w:val="24"/>
          <w:szCs w:val="24"/>
        </w:rPr>
        <w:t xml:space="preserve">medium power stations </w:t>
      </w:r>
      <w:r>
        <w:rPr>
          <w:rFonts w:ascii="Arial" w:hAnsi="Arial" w:cs="Arial"/>
          <w:spacing w:val="-3"/>
          <w:sz w:val="24"/>
          <w:szCs w:val="24"/>
        </w:rPr>
        <w:t xml:space="preserve">provide additional capacity to enable the supply of demand which may not otherwise be met following a </w:t>
      </w:r>
      <w:r>
        <w:rPr>
          <w:rFonts w:ascii="Arial" w:hAnsi="Arial" w:cs="Arial"/>
          <w:i/>
          <w:iCs/>
          <w:spacing w:val="-3"/>
          <w:sz w:val="24"/>
          <w:szCs w:val="24"/>
        </w:rPr>
        <w:t>secured event</w:t>
      </w:r>
      <w:r>
        <w:rPr>
          <w:rFonts w:ascii="Arial" w:hAnsi="Arial" w:cs="Arial"/>
          <w:spacing w:val="-3"/>
          <w:sz w:val="24"/>
          <w:szCs w:val="24"/>
        </w:rPr>
        <w:t>, but shall not replace the requirement for system connection. The assessment of contribution of generation to group security will therefore consider;</w:t>
      </w:r>
    </w:p>
    <w:p w14:paraId="60115150" w14:textId="77777777" w:rsidR="009C1403" w:rsidRDefault="00C6386D">
      <w:pPr>
        <w:kinsoku w:val="0"/>
        <w:overflowPunct w:val="0"/>
        <w:autoSpaceDE/>
        <w:autoSpaceDN/>
        <w:adjustRightInd/>
        <w:spacing w:before="203" w:line="277" w:lineRule="exact"/>
        <w:ind w:left="720"/>
        <w:textAlignment w:val="baseline"/>
        <w:rPr>
          <w:rFonts w:ascii="Arial" w:hAnsi="Arial" w:cs="Arial"/>
          <w:i/>
          <w:iCs/>
          <w:spacing w:val="2"/>
          <w:sz w:val="24"/>
          <w:szCs w:val="24"/>
        </w:rPr>
      </w:pPr>
      <w:r>
        <w:rPr>
          <w:rFonts w:ascii="Arial" w:hAnsi="Arial" w:cs="Arial"/>
          <w:spacing w:val="2"/>
          <w:sz w:val="24"/>
          <w:szCs w:val="24"/>
        </w:rPr>
        <w:t xml:space="preserve">3.14.1 the generation </w:t>
      </w:r>
      <w:r>
        <w:rPr>
          <w:rFonts w:ascii="Arial" w:hAnsi="Arial" w:cs="Arial"/>
          <w:i/>
          <w:iCs/>
          <w:spacing w:val="2"/>
          <w:sz w:val="24"/>
          <w:szCs w:val="24"/>
        </w:rPr>
        <w:t>annual load factor;</w:t>
      </w:r>
    </w:p>
    <w:p w14:paraId="1369451A" w14:textId="77777777" w:rsidR="009C1403" w:rsidRDefault="00C6386D">
      <w:pPr>
        <w:kinsoku w:val="0"/>
        <w:overflowPunct w:val="0"/>
        <w:autoSpaceDE/>
        <w:autoSpaceDN/>
        <w:adjustRightInd/>
        <w:spacing w:before="203" w:line="277" w:lineRule="exact"/>
        <w:ind w:left="720"/>
        <w:textAlignment w:val="baseline"/>
        <w:rPr>
          <w:rFonts w:ascii="Arial" w:hAnsi="Arial" w:cs="Arial"/>
          <w:spacing w:val="1"/>
          <w:sz w:val="24"/>
          <w:szCs w:val="24"/>
        </w:rPr>
      </w:pPr>
      <w:r>
        <w:rPr>
          <w:rFonts w:ascii="Arial" w:hAnsi="Arial" w:cs="Arial"/>
          <w:spacing w:val="1"/>
          <w:sz w:val="24"/>
          <w:szCs w:val="24"/>
        </w:rPr>
        <w:t>3.14.2 the availability of generation under outage conditions;</w:t>
      </w:r>
    </w:p>
    <w:p w14:paraId="488CC485" w14:textId="77777777"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3.14.3 the fuel source availability, i.e. whether energy is continuous, stored, storable or predictable;</w:t>
      </w:r>
    </w:p>
    <w:p w14:paraId="5B5C067F" w14:textId="77777777" w:rsidR="009C1403" w:rsidRDefault="00C6386D">
      <w:pPr>
        <w:kinsoku w:val="0"/>
        <w:overflowPunct w:val="0"/>
        <w:autoSpaceDE/>
        <w:autoSpaceDN/>
        <w:adjustRightInd/>
        <w:spacing w:before="206" w:line="274" w:lineRule="exact"/>
        <w:ind w:left="1512" w:right="360" w:hanging="792"/>
        <w:jc w:val="both"/>
        <w:textAlignment w:val="baseline"/>
        <w:rPr>
          <w:rFonts w:ascii="Arial" w:hAnsi="Arial" w:cs="Arial"/>
          <w:sz w:val="24"/>
          <w:szCs w:val="24"/>
        </w:rPr>
      </w:pPr>
      <w:r>
        <w:rPr>
          <w:rFonts w:ascii="Arial" w:hAnsi="Arial" w:cs="Arial"/>
          <w:sz w:val="24"/>
          <w:szCs w:val="24"/>
        </w:rPr>
        <w:t>3.14.4 common-mode failure mechanisms such as common fuel source, connections or plant stability / ride-through capability;</w:t>
      </w:r>
    </w:p>
    <w:p w14:paraId="74720A5A" w14:textId="77777777"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3.14.5 capping of generation contribution in the event that the generation contribution is dominant with respect to circuit infeed capability</w:t>
      </w:r>
    </w:p>
    <w:p w14:paraId="56042531" w14:textId="77777777" w:rsidR="009C1403" w:rsidRDefault="00C6386D">
      <w:pPr>
        <w:kinsoku w:val="0"/>
        <w:overflowPunct w:val="0"/>
        <w:autoSpaceDE/>
        <w:autoSpaceDN/>
        <w:adjustRightInd/>
        <w:spacing w:before="210" w:line="271" w:lineRule="exact"/>
        <w:ind w:left="720" w:right="360" w:hanging="720"/>
        <w:jc w:val="both"/>
        <w:textAlignment w:val="baseline"/>
        <w:rPr>
          <w:rFonts w:ascii="Arial" w:hAnsi="Arial" w:cs="Arial"/>
          <w:sz w:val="24"/>
          <w:szCs w:val="24"/>
        </w:rPr>
      </w:pPr>
      <w:r>
        <w:rPr>
          <w:rFonts w:ascii="Arial" w:hAnsi="Arial" w:cs="Arial"/>
          <w:sz w:val="24"/>
          <w:szCs w:val="24"/>
        </w:rPr>
        <w:t xml:space="preserve">3.15 The effective contribution of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importing capacity, shall not exceed the levels indicated in Table 3.2 while taking due account of the considerations detailed in paragraph 3.13.</w:t>
      </w:r>
    </w:p>
    <w:p w14:paraId="7813A46F" w14:textId="77777777" w:rsidR="009C1403" w:rsidRDefault="00C6386D">
      <w:pPr>
        <w:kinsoku w:val="0"/>
        <w:overflowPunct w:val="0"/>
        <w:autoSpaceDE/>
        <w:autoSpaceDN/>
        <w:adjustRightInd/>
        <w:spacing w:before="339" w:after="121" w:line="274" w:lineRule="exact"/>
        <w:ind w:left="1872" w:right="360" w:hanging="1872"/>
        <w:textAlignment w:val="baseline"/>
        <w:rPr>
          <w:rFonts w:ascii="Arial" w:hAnsi="Arial" w:cs="Arial"/>
          <w:i/>
          <w:iCs/>
          <w:sz w:val="24"/>
          <w:szCs w:val="24"/>
        </w:rPr>
      </w:pPr>
      <w:r>
        <w:rPr>
          <w:rFonts w:ascii="Arial" w:hAnsi="Arial" w:cs="Arial"/>
          <w:sz w:val="24"/>
          <w:szCs w:val="24"/>
        </w:rPr>
        <w:t xml:space="preserve">Table 3.2 Effective contribution of embedded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 xml:space="preserve">importing capacity in </w:t>
      </w:r>
      <w:r>
        <w:rPr>
          <w:rFonts w:ascii="Arial" w:hAnsi="Arial" w:cs="Arial"/>
          <w:i/>
          <w:iCs/>
          <w:sz w:val="24"/>
          <w:szCs w:val="24"/>
        </w:rPr>
        <w:t>NGET’s transmission system</w:t>
      </w:r>
    </w:p>
    <w:tbl>
      <w:tblPr>
        <w:tblW w:w="0" w:type="auto"/>
        <w:tblInd w:w="9" w:type="dxa"/>
        <w:tblLayout w:type="fixed"/>
        <w:tblCellMar>
          <w:left w:w="0" w:type="dxa"/>
          <w:right w:w="0" w:type="dxa"/>
        </w:tblCellMar>
        <w:tblLook w:val="0000" w:firstRow="0" w:lastRow="0" w:firstColumn="0" w:lastColumn="0" w:noHBand="0" w:noVBand="0"/>
      </w:tblPr>
      <w:tblGrid>
        <w:gridCol w:w="1819"/>
        <w:gridCol w:w="2837"/>
        <w:gridCol w:w="4704"/>
      </w:tblGrid>
      <w:tr w:rsidR="009C1403" w14:paraId="11F8CD6A" w14:textId="77777777">
        <w:trPr>
          <w:cantSplit/>
          <w:trHeight w:hRule="exact" w:val="278"/>
        </w:trPr>
        <w:tc>
          <w:tcPr>
            <w:tcW w:w="1819" w:type="dxa"/>
            <w:vMerge w:val="restart"/>
            <w:tcBorders>
              <w:top w:val="single" w:sz="7" w:space="0" w:color="auto"/>
              <w:left w:val="single" w:sz="7" w:space="0" w:color="auto"/>
              <w:bottom w:val="nil"/>
              <w:right w:val="single" w:sz="7" w:space="0" w:color="auto"/>
            </w:tcBorders>
          </w:tcPr>
          <w:p w14:paraId="24983C26" w14:textId="77777777" w:rsidR="009C1403" w:rsidRDefault="00C6386D">
            <w:pPr>
              <w:kinsoku w:val="0"/>
              <w:overflowPunct w:val="0"/>
              <w:autoSpaceDE/>
              <w:autoSpaceDN/>
              <w:adjustRightInd/>
              <w:spacing w:line="233" w:lineRule="exact"/>
              <w:ind w:left="144"/>
              <w:textAlignment w:val="baseline"/>
              <w:rPr>
                <w:rFonts w:ascii="Arial" w:hAnsi="Arial" w:cs="Arial"/>
                <w:sz w:val="21"/>
                <w:szCs w:val="21"/>
              </w:rPr>
            </w:pPr>
            <w:r>
              <w:rPr>
                <w:rFonts w:ascii="Arial" w:hAnsi="Arial" w:cs="Arial"/>
                <w:sz w:val="21"/>
                <w:szCs w:val="21"/>
              </w:rPr>
              <w:t xml:space="preserve">Expected </w:t>
            </w:r>
            <w:r>
              <w:rPr>
                <w:rFonts w:ascii="Arial" w:hAnsi="Arial" w:cs="Arial"/>
                <w:i/>
                <w:iCs/>
                <w:sz w:val="21"/>
                <w:szCs w:val="21"/>
              </w:rPr>
              <w:t xml:space="preserve">annual load factor </w:t>
            </w:r>
            <w:r>
              <w:rPr>
                <w:rFonts w:ascii="Arial" w:hAnsi="Arial" w:cs="Arial"/>
                <w:sz w:val="21"/>
                <w:szCs w:val="21"/>
              </w:rPr>
              <w:t>of generation</w:t>
            </w:r>
          </w:p>
        </w:tc>
        <w:tc>
          <w:tcPr>
            <w:tcW w:w="7541" w:type="dxa"/>
            <w:gridSpan w:val="2"/>
            <w:tcBorders>
              <w:top w:val="single" w:sz="7" w:space="0" w:color="auto"/>
              <w:left w:val="single" w:sz="7" w:space="0" w:color="auto"/>
              <w:bottom w:val="single" w:sz="7" w:space="0" w:color="auto"/>
              <w:right w:val="single" w:sz="7" w:space="0" w:color="auto"/>
            </w:tcBorders>
            <w:vAlign w:val="center"/>
          </w:tcPr>
          <w:p w14:paraId="7F484129" w14:textId="77777777" w:rsidR="009C1403" w:rsidRDefault="00C6386D">
            <w:pPr>
              <w:kinsoku w:val="0"/>
              <w:overflowPunct w:val="0"/>
              <w:autoSpaceDE/>
              <w:autoSpaceDN/>
              <w:adjustRightInd/>
              <w:spacing w:before="35" w:line="229" w:lineRule="exact"/>
              <w:ind w:right="2687"/>
              <w:jc w:val="right"/>
              <w:textAlignment w:val="baseline"/>
              <w:rPr>
                <w:rFonts w:ascii="Arial" w:hAnsi="Arial" w:cs="Arial"/>
                <w:sz w:val="21"/>
                <w:szCs w:val="21"/>
              </w:rPr>
            </w:pPr>
            <w:r>
              <w:rPr>
                <w:rFonts w:ascii="Arial" w:hAnsi="Arial" w:cs="Arial"/>
                <w:sz w:val="21"/>
                <w:szCs w:val="21"/>
              </w:rPr>
              <w:t>Initial system conditions</w:t>
            </w:r>
          </w:p>
        </w:tc>
      </w:tr>
      <w:tr w:rsidR="009C1403" w14:paraId="799A7D4E" w14:textId="77777777">
        <w:trPr>
          <w:cantSplit/>
          <w:trHeight w:hRule="exact" w:val="452"/>
        </w:trPr>
        <w:tc>
          <w:tcPr>
            <w:tcW w:w="1819" w:type="dxa"/>
            <w:vMerge/>
            <w:tcBorders>
              <w:top w:val="nil"/>
              <w:left w:val="single" w:sz="7" w:space="0" w:color="auto"/>
              <w:bottom w:val="single" w:sz="7" w:space="0" w:color="auto"/>
              <w:right w:val="single" w:sz="7" w:space="0" w:color="auto"/>
            </w:tcBorders>
          </w:tcPr>
          <w:p w14:paraId="10ED1761" w14:textId="77777777" w:rsidR="009C1403" w:rsidRDefault="009C1403">
            <w:pPr>
              <w:kinsoku w:val="0"/>
              <w:overflowPunct w:val="0"/>
              <w:autoSpaceDE/>
              <w:autoSpaceDN/>
              <w:adjustRightInd/>
              <w:textAlignment w:val="baseline"/>
              <w:rPr>
                <w:rFonts w:ascii="Arial" w:hAnsi="Arial" w:cs="Arial"/>
                <w:sz w:val="21"/>
                <w:szCs w:val="21"/>
              </w:rPr>
            </w:pPr>
          </w:p>
        </w:tc>
        <w:tc>
          <w:tcPr>
            <w:tcW w:w="2837" w:type="dxa"/>
            <w:tcBorders>
              <w:top w:val="single" w:sz="7" w:space="0" w:color="auto"/>
              <w:left w:val="single" w:sz="7" w:space="0" w:color="auto"/>
              <w:bottom w:val="single" w:sz="7" w:space="0" w:color="auto"/>
              <w:right w:val="single" w:sz="7" w:space="0" w:color="auto"/>
            </w:tcBorders>
          </w:tcPr>
          <w:p w14:paraId="72A69CBB" w14:textId="77777777" w:rsidR="009C1403" w:rsidRDefault="00C6386D">
            <w:pPr>
              <w:kinsoku w:val="0"/>
              <w:overflowPunct w:val="0"/>
              <w:autoSpaceDE/>
              <w:autoSpaceDN/>
              <w:adjustRightInd/>
              <w:spacing w:after="195" w:line="235" w:lineRule="exact"/>
              <w:ind w:left="125"/>
              <w:textAlignment w:val="baseline"/>
              <w:rPr>
                <w:rFonts w:ascii="Arial" w:hAnsi="Arial" w:cs="Arial"/>
                <w:i/>
                <w:iCs/>
                <w:sz w:val="21"/>
                <w:szCs w:val="21"/>
              </w:rPr>
            </w:pPr>
            <w:r>
              <w:rPr>
                <w:rFonts w:ascii="Arial" w:hAnsi="Arial" w:cs="Arial"/>
                <w:i/>
                <w:iCs/>
                <w:sz w:val="21"/>
                <w:szCs w:val="21"/>
              </w:rPr>
              <w:t>Intact system</w:t>
            </w:r>
          </w:p>
        </w:tc>
        <w:tc>
          <w:tcPr>
            <w:tcW w:w="4704" w:type="dxa"/>
            <w:tcBorders>
              <w:top w:val="single" w:sz="7" w:space="0" w:color="auto"/>
              <w:left w:val="single" w:sz="7" w:space="0" w:color="auto"/>
              <w:bottom w:val="single" w:sz="7" w:space="0" w:color="auto"/>
              <w:right w:val="single" w:sz="7" w:space="0" w:color="auto"/>
            </w:tcBorders>
          </w:tcPr>
          <w:p w14:paraId="7CD7B07C" w14:textId="77777777" w:rsidR="009C1403" w:rsidRDefault="00C6386D">
            <w:pPr>
              <w:kinsoku w:val="0"/>
              <w:overflowPunct w:val="0"/>
              <w:autoSpaceDE/>
              <w:autoSpaceDN/>
              <w:adjustRightInd/>
              <w:spacing w:after="192" w:line="235" w:lineRule="exact"/>
              <w:ind w:left="120"/>
              <w:textAlignment w:val="baseline"/>
              <w:rPr>
                <w:rFonts w:ascii="Arial" w:hAnsi="Arial" w:cs="Arial"/>
                <w:i/>
                <w:iCs/>
                <w:sz w:val="21"/>
                <w:szCs w:val="21"/>
              </w:rPr>
            </w:pPr>
            <w:r>
              <w:rPr>
                <w:rFonts w:ascii="Arial" w:hAnsi="Arial" w:cs="Arial"/>
                <w:sz w:val="21"/>
                <w:szCs w:val="21"/>
              </w:rPr>
              <w:t xml:space="preserve">with single </w:t>
            </w:r>
            <w:r>
              <w:rPr>
                <w:rFonts w:ascii="Arial" w:hAnsi="Arial" w:cs="Arial"/>
                <w:i/>
                <w:iCs/>
                <w:sz w:val="21"/>
                <w:szCs w:val="21"/>
              </w:rPr>
              <w:t>Planned Outage</w:t>
            </w:r>
          </w:p>
        </w:tc>
      </w:tr>
      <w:tr w:rsidR="009C1403" w14:paraId="0E1164EE" w14:textId="77777777">
        <w:trPr>
          <w:trHeight w:hRule="exact" w:val="494"/>
        </w:trPr>
        <w:tc>
          <w:tcPr>
            <w:tcW w:w="1819" w:type="dxa"/>
            <w:tcBorders>
              <w:top w:val="single" w:sz="7" w:space="0" w:color="auto"/>
              <w:left w:val="single" w:sz="7" w:space="0" w:color="auto"/>
              <w:bottom w:val="single" w:sz="7" w:space="0" w:color="auto"/>
              <w:right w:val="single" w:sz="7" w:space="0" w:color="auto"/>
            </w:tcBorders>
          </w:tcPr>
          <w:p w14:paraId="36C607B5" w14:textId="77777777" w:rsidR="009C1403" w:rsidRDefault="00C6386D">
            <w:pPr>
              <w:kinsoku w:val="0"/>
              <w:overflowPunct w:val="0"/>
              <w:autoSpaceDE/>
              <w:autoSpaceDN/>
              <w:adjustRightInd/>
              <w:spacing w:after="215" w:line="244" w:lineRule="exact"/>
              <w:ind w:left="134"/>
              <w:textAlignment w:val="baseline"/>
              <w:rPr>
                <w:rFonts w:ascii="Arial" w:hAnsi="Arial" w:cs="Arial"/>
                <w:sz w:val="21"/>
                <w:szCs w:val="21"/>
              </w:rPr>
            </w:pPr>
            <w:r>
              <w:rPr>
                <w:rFonts w:ascii="Arial" w:hAnsi="Arial" w:cs="Arial"/>
                <w:sz w:val="21"/>
                <w:szCs w:val="21"/>
              </w:rPr>
              <w:t>Over 30%</w:t>
            </w:r>
          </w:p>
        </w:tc>
        <w:tc>
          <w:tcPr>
            <w:tcW w:w="2837" w:type="dxa"/>
            <w:tcBorders>
              <w:top w:val="single" w:sz="7" w:space="0" w:color="auto"/>
              <w:left w:val="single" w:sz="7" w:space="0" w:color="auto"/>
              <w:bottom w:val="single" w:sz="7" w:space="0" w:color="auto"/>
              <w:right w:val="single" w:sz="7" w:space="0" w:color="auto"/>
            </w:tcBorders>
          </w:tcPr>
          <w:p w14:paraId="662273A8" w14:textId="77777777" w:rsidR="009C1403" w:rsidRDefault="00C6386D">
            <w:pPr>
              <w:kinsoku w:val="0"/>
              <w:overflowPunct w:val="0"/>
              <w:autoSpaceDE/>
              <w:autoSpaceDN/>
              <w:adjustRightInd/>
              <w:spacing w:before="34" w:after="215" w:line="235" w:lineRule="exact"/>
              <w:ind w:left="125"/>
              <w:textAlignment w:val="baseline"/>
              <w:rPr>
                <w:rFonts w:ascii="Arial" w:hAnsi="Arial" w:cs="Arial"/>
                <w:i/>
                <w:iCs/>
                <w:sz w:val="21"/>
                <w:szCs w:val="21"/>
              </w:rPr>
            </w:pPr>
            <w:r>
              <w:rPr>
                <w:rFonts w:ascii="Arial" w:hAnsi="Arial" w:cs="Arial"/>
                <w:sz w:val="21"/>
                <w:szCs w:val="21"/>
              </w:rPr>
              <w:t xml:space="preserve">67% of </w:t>
            </w:r>
            <w:r>
              <w:rPr>
                <w:rFonts w:ascii="Arial" w:hAnsi="Arial" w:cs="Arial"/>
                <w:i/>
                <w:iCs/>
                <w:sz w:val="21"/>
                <w:szCs w:val="21"/>
              </w:rPr>
              <w:t>Registered Capacity</w:t>
            </w:r>
          </w:p>
        </w:tc>
        <w:tc>
          <w:tcPr>
            <w:tcW w:w="4704" w:type="dxa"/>
            <w:tcBorders>
              <w:top w:val="single" w:sz="7" w:space="0" w:color="auto"/>
              <w:left w:val="single" w:sz="7" w:space="0" w:color="auto"/>
              <w:bottom w:val="single" w:sz="7" w:space="0" w:color="auto"/>
              <w:right w:val="single" w:sz="7" w:space="0" w:color="auto"/>
            </w:tcBorders>
          </w:tcPr>
          <w:p w14:paraId="52BBEA1E" w14:textId="77777777" w:rsidR="009C1403" w:rsidRDefault="00C6386D">
            <w:pPr>
              <w:kinsoku w:val="0"/>
              <w:overflowPunct w:val="0"/>
              <w:autoSpaceDE/>
              <w:autoSpaceDN/>
              <w:adjustRightInd/>
              <w:spacing w:line="235" w:lineRule="exact"/>
              <w:ind w:left="108" w:right="324"/>
              <w:textAlignment w:val="baseline"/>
              <w:rPr>
                <w:rFonts w:ascii="Arial" w:hAnsi="Arial" w:cs="Arial"/>
                <w:i/>
                <w:iCs/>
                <w:sz w:val="21"/>
                <w:szCs w:val="21"/>
              </w:rPr>
            </w:pPr>
            <w:r>
              <w:rPr>
                <w:rFonts w:ascii="Arial" w:hAnsi="Arial" w:cs="Arial"/>
                <w:b/>
                <w:bCs/>
                <w:sz w:val="21"/>
                <w:szCs w:val="21"/>
              </w:rPr>
              <w:t xml:space="preserve">For </w:t>
            </w:r>
            <w:r>
              <w:rPr>
                <w:rFonts w:ascii="Arial" w:hAnsi="Arial" w:cs="Arial"/>
                <w:b/>
                <w:bCs/>
                <w:i/>
                <w:iCs/>
                <w:sz w:val="21"/>
                <w:szCs w:val="21"/>
              </w:rPr>
              <w:t xml:space="preserve">demand groups </w:t>
            </w:r>
            <w:r>
              <w:rPr>
                <w:rFonts w:ascii="Arial" w:hAnsi="Arial" w:cs="Arial"/>
                <w:b/>
                <w:bCs/>
                <w:sz w:val="21"/>
                <w:szCs w:val="21"/>
              </w:rPr>
              <w:t xml:space="preserve">greater than 60MW only </w:t>
            </w:r>
            <w:r>
              <w:rPr>
                <w:rFonts w:ascii="Arial" w:hAnsi="Arial" w:cs="Arial"/>
                <w:sz w:val="21"/>
                <w:szCs w:val="21"/>
              </w:rPr>
              <w:t xml:space="preserve">67% of </w:t>
            </w:r>
            <w:r>
              <w:rPr>
                <w:rFonts w:ascii="Arial" w:hAnsi="Arial" w:cs="Arial"/>
                <w:i/>
                <w:iCs/>
                <w:sz w:val="21"/>
                <w:szCs w:val="21"/>
              </w:rPr>
              <w:t>Registered Capacity</w:t>
            </w:r>
          </w:p>
        </w:tc>
      </w:tr>
      <w:tr w:rsidR="009C1403" w14:paraId="0B93D82F" w14:textId="77777777">
        <w:trPr>
          <w:trHeight w:hRule="exact" w:val="706"/>
        </w:trPr>
        <w:tc>
          <w:tcPr>
            <w:tcW w:w="1819" w:type="dxa"/>
            <w:tcBorders>
              <w:top w:val="single" w:sz="7" w:space="0" w:color="auto"/>
              <w:left w:val="single" w:sz="7" w:space="0" w:color="auto"/>
              <w:bottom w:val="single" w:sz="7" w:space="0" w:color="auto"/>
              <w:right w:val="single" w:sz="7" w:space="0" w:color="auto"/>
            </w:tcBorders>
          </w:tcPr>
          <w:p w14:paraId="4C59C4BE" w14:textId="77777777" w:rsidR="009C1403" w:rsidRDefault="00C6386D">
            <w:pPr>
              <w:kinsoku w:val="0"/>
              <w:overflowPunct w:val="0"/>
              <w:autoSpaceDE/>
              <w:autoSpaceDN/>
              <w:adjustRightInd/>
              <w:spacing w:after="441" w:line="244" w:lineRule="exact"/>
              <w:ind w:left="134"/>
              <w:textAlignment w:val="baseline"/>
              <w:rPr>
                <w:rFonts w:ascii="Arial" w:hAnsi="Arial" w:cs="Arial"/>
                <w:sz w:val="21"/>
                <w:szCs w:val="21"/>
              </w:rPr>
            </w:pPr>
            <w:r>
              <w:rPr>
                <w:rFonts w:ascii="Arial" w:hAnsi="Arial" w:cs="Arial"/>
                <w:sz w:val="21"/>
                <w:szCs w:val="21"/>
              </w:rPr>
              <w:t>Over 10% to 30%</w:t>
            </w:r>
          </w:p>
        </w:tc>
        <w:tc>
          <w:tcPr>
            <w:tcW w:w="2837" w:type="dxa"/>
            <w:tcBorders>
              <w:top w:val="single" w:sz="7" w:space="0" w:color="auto"/>
              <w:left w:val="single" w:sz="7" w:space="0" w:color="auto"/>
              <w:bottom w:val="single" w:sz="7" w:space="0" w:color="auto"/>
              <w:right w:val="single" w:sz="7" w:space="0" w:color="auto"/>
            </w:tcBorders>
          </w:tcPr>
          <w:p w14:paraId="2ADD9566" w14:textId="77777777" w:rsidR="009C1403" w:rsidRDefault="00C6386D">
            <w:pPr>
              <w:kinsoku w:val="0"/>
              <w:overflowPunct w:val="0"/>
              <w:autoSpaceDE/>
              <w:autoSpaceDN/>
              <w:adjustRightInd/>
              <w:spacing w:line="231"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20%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11B944DF" w14:textId="77777777" w:rsidR="009C1403" w:rsidRDefault="00C6386D">
            <w:pPr>
              <w:kinsoku w:val="0"/>
              <w:overflowPunct w:val="0"/>
              <w:autoSpaceDE/>
              <w:autoSpaceDN/>
              <w:adjustRightInd/>
              <w:spacing w:line="231"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13% of </w:t>
            </w:r>
            <w:r>
              <w:rPr>
                <w:rFonts w:ascii="Arial" w:hAnsi="Arial" w:cs="Arial"/>
                <w:i/>
                <w:iCs/>
                <w:spacing w:val="-4"/>
                <w:sz w:val="21"/>
                <w:szCs w:val="21"/>
              </w:rPr>
              <w:t>Group Demand</w:t>
            </w:r>
          </w:p>
        </w:tc>
      </w:tr>
      <w:tr w:rsidR="009C1403" w14:paraId="4B9361CB" w14:textId="77777777">
        <w:trPr>
          <w:trHeight w:hRule="exact" w:val="729"/>
        </w:trPr>
        <w:tc>
          <w:tcPr>
            <w:tcW w:w="1819" w:type="dxa"/>
            <w:tcBorders>
              <w:top w:val="single" w:sz="7" w:space="0" w:color="auto"/>
              <w:left w:val="single" w:sz="7" w:space="0" w:color="auto"/>
              <w:bottom w:val="single" w:sz="7" w:space="0" w:color="auto"/>
              <w:right w:val="single" w:sz="7" w:space="0" w:color="auto"/>
            </w:tcBorders>
          </w:tcPr>
          <w:p w14:paraId="41D94D41" w14:textId="77777777" w:rsidR="009C1403" w:rsidRDefault="00C6386D">
            <w:pPr>
              <w:kinsoku w:val="0"/>
              <w:overflowPunct w:val="0"/>
              <w:autoSpaceDE/>
              <w:autoSpaceDN/>
              <w:adjustRightInd/>
              <w:spacing w:after="469" w:line="244" w:lineRule="exact"/>
              <w:ind w:left="134"/>
              <w:textAlignment w:val="baseline"/>
              <w:rPr>
                <w:rFonts w:ascii="Arial" w:hAnsi="Arial" w:cs="Arial"/>
                <w:sz w:val="21"/>
                <w:szCs w:val="21"/>
              </w:rPr>
            </w:pPr>
            <w:r>
              <w:rPr>
                <w:rFonts w:ascii="Arial" w:hAnsi="Arial" w:cs="Arial"/>
                <w:sz w:val="21"/>
                <w:szCs w:val="21"/>
              </w:rPr>
              <w:t>up to 10%</w:t>
            </w:r>
          </w:p>
        </w:tc>
        <w:tc>
          <w:tcPr>
            <w:tcW w:w="2837" w:type="dxa"/>
            <w:tcBorders>
              <w:top w:val="single" w:sz="7" w:space="0" w:color="auto"/>
              <w:left w:val="single" w:sz="7" w:space="0" w:color="auto"/>
              <w:bottom w:val="single" w:sz="7" w:space="0" w:color="auto"/>
              <w:right w:val="single" w:sz="7" w:space="0" w:color="auto"/>
            </w:tcBorders>
          </w:tcPr>
          <w:p w14:paraId="487589B5" w14:textId="77777777" w:rsidR="009C1403" w:rsidRDefault="00C6386D">
            <w:pPr>
              <w:kinsoku w:val="0"/>
              <w:overflowPunct w:val="0"/>
              <w:autoSpaceDE/>
              <w:autoSpaceDN/>
              <w:adjustRightInd/>
              <w:spacing w:after="7" w:line="235"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10%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6030CF73" w14:textId="77777777" w:rsidR="009C1403" w:rsidRDefault="00C6386D">
            <w:pPr>
              <w:kinsoku w:val="0"/>
              <w:overflowPunct w:val="0"/>
              <w:autoSpaceDE/>
              <w:autoSpaceDN/>
              <w:adjustRightInd/>
              <w:spacing w:after="7" w:line="235"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7% of </w:t>
            </w:r>
            <w:r>
              <w:rPr>
                <w:rFonts w:ascii="Arial" w:hAnsi="Arial" w:cs="Arial"/>
                <w:i/>
                <w:iCs/>
                <w:spacing w:val="-4"/>
                <w:sz w:val="21"/>
                <w:szCs w:val="21"/>
              </w:rPr>
              <w:t>Group Demand</w:t>
            </w:r>
          </w:p>
        </w:tc>
      </w:tr>
    </w:tbl>
    <w:p w14:paraId="701B7B9D" w14:textId="77777777" w:rsidR="009C1403" w:rsidRDefault="009C1403">
      <w:pPr>
        <w:kinsoku w:val="0"/>
        <w:overflowPunct w:val="0"/>
        <w:autoSpaceDE/>
        <w:autoSpaceDN/>
        <w:adjustRightInd/>
        <w:spacing w:after="786" w:line="20" w:lineRule="exact"/>
        <w:textAlignment w:val="baseline"/>
        <w:rPr>
          <w:sz w:val="24"/>
          <w:szCs w:val="24"/>
        </w:rPr>
      </w:pPr>
    </w:p>
    <w:p w14:paraId="69623230" w14:textId="77777777" w:rsidR="009C1403" w:rsidRDefault="00C6386D">
      <w:pPr>
        <w:kinsoku w:val="0"/>
        <w:overflowPunct w:val="0"/>
        <w:autoSpaceDE/>
        <w:autoSpaceDN/>
        <w:adjustRightInd/>
        <w:spacing w:before="2" w:line="280" w:lineRule="exact"/>
        <w:textAlignment w:val="baseline"/>
        <w:rPr>
          <w:rFonts w:ascii="Arial" w:hAnsi="Arial" w:cs="Arial"/>
          <w:b/>
          <w:bCs/>
          <w:spacing w:val="-1"/>
          <w:sz w:val="24"/>
          <w:szCs w:val="24"/>
        </w:rPr>
      </w:pPr>
      <w:r>
        <w:rPr>
          <w:rFonts w:ascii="Arial" w:hAnsi="Arial" w:cs="Arial"/>
          <w:b/>
          <w:bCs/>
          <w:spacing w:val="-1"/>
          <w:sz w:val="24"/>
          <w:szCs w:val="24"/>
        </w:rPr>
        <w:t>Switching Arrangements</w:t>
      </w:r>
    </w:p>
    <w:p w14:paraId="772C5AE3" w14:textId="77777777" w:rsidR="009C1403" w:rsidRDefault="00C6386D">
      <w:pPr>
        <w:kinsoku w:val="0"/>
        <w:overflowPunct w:val="0"/>
        <w:autoSpaceDE/>
        <w:autoSpaceDN/>
        <w:adjustRightInd/>
        <w:spacing w:before="170" w:line="288" w:lineRule="exact"/>
        <w:ind w:left="720" w:right="360" w:hanging="720"/>
        <w:jc w:val="both"/>
        <w:textAlignment w:val="baseline"/>
        <w:rPr>
          <w:rFonts w:ascii="Arial" w:hAnsi="Arial" w:cs="Arial"/>
          <w:spacing w:val="-2"/>
          <w:sz w:val="24"/>
          <w:szCs w:val="24"/>
        </w:rPr>
      </w:pPr>
      <w:r>
        <w:rPr>
          <w:rFonts w:ascii="Arial" w:hAnsi="Arial" w:cs="Arial"/>
          <w:spacing w:val="-2"/>
          <w:sz w:val="24"/>
          <w:szCs w:val="24"/>
        </w:rPr>
        <w:t>3.16 Guidance on substation configurations and switching arrangements are described in Appendix A. These guidelines provide an acceptable way towards</w:t>
      </w:r>
    </w:p>
    <w:p w14:paraId="7BA7B58A" w14:textId="77777777" w:rsidR="009C1403" w:rsidRDefault="009C1403">
      <w:pPr>
        <w:widowControl/>
        <w:rPr>
          <w:sz w:val="24"/>
          <w:szCs w:val="24"/>
        </w:rPr>
        <w:sectPr w:rsidR="009C1403">
          <w:headerReference w:type="default" r:id="rId41"/>
          <w:pgSz w:w="11904" w:h="16834"/>
          <w:pgMar w:top="1440" w:right="1104" w:bottom="508" w:left="1440" w:header="720" w:footer="720" w:gutter="0"/>
          <w:cols w:space="720"/>
          <w:noEndnote/>
        </w:sectPr>
      </w:pPr>
    </w:p>
    <w:p w14:paraId="6BEC71BB" w14:textId="185B21B3" w:rsidR="009C1403" w:rsidRDefault="00C6386D">
      <w:pPr>
        <w:kinsoku w:val="0"/>
        <w:overflowPunct w:val="0"/>
        <w:autoSpaceDE/>
        <w:autoSpaceDN/>
        <w:adjustRightInd/>
        <w:spacing w:before="9" w:line="273" w:lineRule="exact"/>
        <w:ind w:left="864" w:right="144"/>
        <w:jc w:val="both"/>
        <w:textAlignment w:val="baseline"/>
        <w:rPr>
          <w:rFonts w:ascii="Arial" w:hAnsi="Arial" w:cs="Arial"/>
          <w:sz w:val="24"/>
          <w:szCs w:val="24"/>
        </w:rPr>
      </w:pPr>
      <w:r>
        <w:rPr>
          <w:rFonts w:ascii="Arial" w:hAnsi="Arial" w:cs="Arial"/>
          <w:sz w:val="24"/>
          <w:szCs w:val="24"/>
        </w:rPr>
        <w:t>meeting the criteria of this chapter. However, other configurations and switching arrangements which meet the criteria are also acceptable.</w:t>
      </w:r>
    </w:p>
    <w:p w14:paraId="68D403D9" w14:textId="77777777" w:rsidR="009C1403" w:rsidRDefault="00C6386D">
      <w:pPr>
        <w:kinsoku w:val="0"/>
        <w:overflowPunct w:val="0"/>
        <w:autoSpaceDE/>
        <w:autoSpaceDN/>
        <w:adjustRightInd/>
        <w:spacing w:before="204" w:line="281"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28A491D9" w14:textId="77777777" w:rsidR="009C1403" w:rsidRDefault="00C6386D">
      <w:pPr>
        <w:kinsoku w:val="0"/>
        <w:overflowPunct w:val="0"/>
        <w:autoSpaceDE/>
        <w:autoSpaceDN/>
        <w:adjustRightInd/>
        <w:spacing w:before="203" w:line="275" w:lineRule="exact"/>
        <w:ind w:left="864" w:right="144" w:hanging="720"/>
        <w:jc w:val="both"/>
        <w:textAlignment w:val="baseline"/>
        <w:rPr>
          <w:rFonts w:ascii="Arial" w:hAnsi="Arial" w:cs="Arial"/>
          <w:spacing w:val="-1"/>
          <w:sz w:val="24"/>
          <w:szCs w:val="24"/>
        </w:rPr>
      </w:pPr>
      <w:r>
        <w:rPr>
          <w:rFonts w:ascii="Arial" w:hAnsi="Arial" w:cs="Arial"/>
          <w:spacing w:val="-1"/>
          <w:sz w:val="24"/>
          <w:szCs w:val="24"/>
        </w:rPr>
        <w:t>3.17 Variations, arising from a demand customers request, to the demand connection design necessary to meet the requirements of paragraphs 3.5 to 3.12 shall also satisfy the requirements of this standard provided that the varied design satisfies the conditions set out in paragraphs 3.18.1 to 3.18.3. For example, such a demand connection design variation may be used to reflect the nature of connection of embedded generation or particular load cycles.</w:t>
      </w:r>
    </w:p>
    <w:p w14:paraId="4C7BE887" w14:textId="77777777" w:rsidR="009C1403" w:rsidRDefault="00C6386D">
      <w:pPr>
        <w:kinsoku w:val="0"/>
        <w:overflowPunct w:val="0"/>
        <w:autoSpaceDE/>
        <w:autoSpaceDN/>
        <w:adjustRightInd/>
        <w:spacing w:before="208" w:line="273" w:lineRule="exact"/>
        <w:ind w:left="864" w:right="144" w:hanging="720"/>
        <w:jc w:val="both"/>
        <w:textAlignment w:val="baseline"/>
        <w:rPr>
          <w:rFonts w:ascii="Arial" w:hAnsi="Arial" w:cs="Arial"/>
          <w:sz w:val="24"/>
          <w:szCs w:val="24"/>
        </w:rPr>
      </w:pPr>
      <w:r>
        <w:rPr>
          <w:rFonts w:ascii="Arial" w:hAnsi="Arial" w:cs="Arial"/>
          <w:sz w:val="24"/>
          <w:szCs w:val="24"/>
        </w:rPr>
        <w:t>3.18 Any demand connections design variation must not, other than in respect of the demand customer requesting the variation, either immediately or in the foreseeable future:</w:t>
      </w:r>
    </w:p>
    <w:p w14:paraId="489473CF" w14:textId="77777777" w:rsidR="009C1403" w:rsidRDefault="00C6386D">
      <w:pPr>
        <w:kinsoku w:val="0"/>
        <w:overflowPunct w:val="0"/>
        <w:autoSpaceDE/>
        <w:autoSpaceDN/>
        <w:adjustRightInd/>
        <w:spacing w:before="206"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3.18.1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22BB434" w14:textId="77777777" w:rsidR="009C1403" w:rsidRDefault="00C6386D">
      <w:pPr>
        <w:kinsoku w:val="0"/>
        <w:overflowPunct w:val="0"/>
        <w:autoSpaceDE/>
        <w:autoSpaceDN/>
        <w:adjustRightInd/>
        <w:spacing w:before="204" w:line="276" w:lineRule="exact"/>
        <w:ind w:left="1728" w:right="144" w:hanging="864"/>
        <w:jc w:val="both"/>
        <w:textAlignment w:val="baseline"/>
        <w:rPr>
          <w:rFonts w:ascii="Arial" w:hAnsi="Arial" w:cs="Arial"/>
          <w:sz w:val="24"/>
          <w:szCs w:val="24"/>
        </w:rPr>
      </w:pPr>
      <w:r>
        <w:rPr>
          <w:rFonts w:ascii="Arial" w:hAnsi="Arial" w:cs="Arial"/>
          <w:sz w:val="24"/>
          <w:szCs w:val="24"/>
        </w:rPr>
        <w:t>3.18.2 result in additional investment or operational costs to any particular customer or overall, or a reduction in the security and quality of supply of the affected customers’ connections to below the planning criteria in the section or Section 2, unless specific agreements are reached with affected customers; or</w:t>
      </w:r>
    </w:p>
    <w:p w14:paraId="61ACE6DC" w14:textId="68AF6585" w:rsidR="009C1403" w:rsidRDefault="00C6386D">
      <w:pPr>
        <w:kinsoku w:val="0"/>
        <w:overflowPunct w:val="0"/>
        <w:autoSpaceDE/>
        <w:autoSpaceDN/>
        <w:adjustRightInd/>
        <w:spacing w:before="207"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3.18.3 compromise any </w:t>
      </w:r>
      <w:r>
        <w:rPr>
          <w:rFonts w:ascii="Arial" w:hAnsi="Arial" w:cs="Arial"/>
          <w:i/>
          <w:iCs/>
          <w:sz w:val="24"/>
          <w:szCs w:val="24"/>
        </w:rPr>
        <w:t xml:space="preserve">licensee’s </w:t>
      </w:r>
      <w:r>
        <w:rPr>
          <w:rFonts w:ascii="Arial" w:hAnsi="Arial" w:cs="Arial"/>
          <w:sz w:val="24"/>
          <w:szCs w:val="24"/>
        </w:rPr>
        <w:t>ability to meet other statutory obligations or license obligations.</w:t>
      </w:r>
    </w:p>
    <w:p w14:paraId="41217A10"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3.19 Should system conditions change, for example due to the proposed connection of a new customer, such that either immediately or in the foreseeable future, the conditions set out in paragraphs 3.18.1 to 3.18.3 are no longer satisfied, then alternative arrangements and/or agreements must be put in place such that this standard continues to be satisfied.</w:t>
      </w:r>
    </w:p>
    <w:p w14:paraId="3C54971F" w14:textId="77777777" w:rsidR="009C1403" w:rsidRDefault="00C6386D">
      <w:pPr>
        <w:kinsoku w:val="0"/>
        <w:overflowPunct w:val="0"/>
        <w:autoSpaceDE/>
        <w:autoSpaceDN/>
        <w:adjustRightInd/>
        <w:spacing w:before="190" w:line="276" w:lineRule="exact"/>
        <w:ind w:left="864" w:right="144" w:hanging="720"/>
        <w:jc w:val="both"/>
        <w:textAlignment w:val="baseline"/>
        <w:rPr>
          <w:rFonts w:ascii="Arial" w:hAnsi="Arial" w:cs="Arial"/>
          <w:sz w:val="24"/>
          <w:szCs w:val="24"/>
        </w:rPr>
      </w:pPr>
      <w:r>
        <w:rPr>
          <w:rFonts w:ascii="Arial" w:hAnsi="Arial" w:cs="Arial"/>
          <w:sz w:val="24"/>
          <w:szCs w:val="24"/>
        </w:rPr>
        <w:t xml:space="preserve">3.20 The additional operational costs referred to in paragraph 3.18.2 and/or any potential reliability implications shall be calculated by simulating the expected operation of the </w:t>
      </w:r>
      <w:r>
        <w:rPr>
          <w:rFonts w:ascii="Arial" w:hAnsi="Arial" w:cs="Arial"/>
          <w:i/>
          <w:iCs/>
          <w:sz w:val="24"/>
          <w:szCs w:val="24"/>
        </w:rPr>
        <w:t xml:space="preserve">onshore transmission system </w:t>
      </w:r>
      <w:r>
        <w:rPr>
          <w:rFonts w:ascii="Arial" w:hAnsi="Arial" w:cs="Arial"/>
          <w:sz w:val="24"/>
          <w:szCs w:val="24"/>
        </w:rPr>
        <w:t>in accordance with the operational criteria set out in Section 5 and Section 9. Guidance on economic justification is given in Appendix G.</w:t>
      </w:r>
    </w:p>
    <w:p w14:paraId="14365BE7" w14:textId="77777777" w:rsidR="009C1403" w:rsidRDefault="009C1403">
      <w:pPr>
        <w:widowControl/>
        <w:rPr>
          <w:sz w:val="24"/>
          <w:szCs w:val="24"/>
        </w:rPr>
        <w:sectPr w:rsidR="009C1403">
          <w:headerReference w:type="default" r:id="rId42"/>
          <w:pgSz w:w="11904" w:h="16834"/>
          <w:pgMar w:top="1440" w:right="1269" w:bottom="508" w:left="1275" w:header="720" w:footer="720" w:gutter="0"/>
          <w:cols w:space="720"/>
          <w:noEndnote/>
        </w:sectPr>
      </w:pPr>
    </w:p>
    <w:p w14:paraId="04706604" w14:textId="7DF53791" w:rsidR="009C1403" w:rsidRDefault="00C6386D">
      <w:pPr>
        <w:tabs>
          <w:tab w:val="decimal" w:pos="360"/>
          <w:tab w:val="left" w:pos="792"/>
        </w:tabs>
        <w:kinsoku w:val="0"/>
        <w:overflowPunct w:val="0"/>
        <w:autoSpaceDE/>
        <w:autoSpaceDN/>
        <w:adjustRightInd/>
        <w:spacing w:before="31" w:line="334" w:lineRule="exact"/>
        <w:ind w:left="144"/>
        <w:textAlignment w:val="baseline"/>
        <w:rPr>
          <w:rFonts w:ascii="Arial" w:hAnsi="Arial" w:cs="Arial"/>
          <w:b/>
          <w:bCs/>
          <w:i/>
          <w:iCs/>
          <w:sz w:val="28"/>
          <w:szCs w:val="28"/>
        </w:rPr>
      </w:pPr>
      <w:r>
        <w:rPr>
          <w:rFonts w:ascii="Arial" w:hAnsi="Arial" w:cs="Arial"/>
          <w:b/>
          <w:bCs/>
          <w:sz w:val="29"/>
          <w:szCs w:val="29"/>
        </w:rPr>
        <w:tab/>
        <w:t>4.</w:t>
      </w:r>
      <w:r>
        <w:rPr>
          <w:rFonts w:ascii="Arial" w:hAnsi="Arial" w:cs="Arial"/>
          <w:b/>
          <w:bCs/>
          <w:sz w:val="29"/>
          <w:szCs w:val="29"/>
        </w:rPr>
        <w:tab/>
        <w:t xml:space="preserve">Design of the </w:t>
      </w:r>
      <w:r>
        <w:rPr>
          <w:rFonts w:ascii="Arial" w:hAnsi="Arial" w:cs="Arial"/>
          <w:b/>
          <w:bCs/>
          <w:i/>
          <w:iCs/>
          <w:sz w:val="28"/>
          <w:szCs w:val="28"/>
        </w:rPr>
        <w:t>Main Interconnected Transmission System</w:t>
      </w:r>
    </w:p>
    <w:p w14:paraId="67066AA9" w14:textId="77777777" w:rsidR="009C1403" w:rsidRDefault="00C6386D">
      <w:pPr>
        <w:tabs>
          <w:tab w:val="decimal" w:pos="360"/>
          <w:tab w:val="left" w:pos="792"/>
        </w:tabs>
        <w:kinsoku w:val="0"/>
        <w:overflowPunct w:val="0"/>
        <w:autoSpaceDE/>
        <w:autoSpaceDN/>
        <w:adjustRightInd/>
        <w:spacing w:before="223" w:line="279" w:lineRule="exact"/>
        <w:ind w:left="144"/>
        <w:textAlignment w:val="baseline"/>
        <w:rPr>
          <w:rFonts w:ascii="Arial" w:hAnsi="Arial" w:cs="Arial"/>
          <w:i/>
          <w:iCs/>
          <w:sz w:val="24"/>
          <w:szCs w:val="24"/>
        </w:rPr>
      </w:pPr>
      <w:r>
        <w:rPr>
          <w:rFonts w:ascii="Arial" w:hAnsi="Arial" w:cs="Arial"/>
          <w:sz w:val="24"/>
          <w:szCs w:val="24"/>
        </w:rPr>
        <w:tab/>
        <w:t>4.1</w:t>
      </w:r>
      <w:r>
        <w:rPr>
          <w:rFonts w:ascii="Arial" w:hAnsi="Arial" w:cs="Arial"/>
          <w:sz w:val="24"/>
          <w:szCs w:val="24"/>
        </w:rPr>
        <w:tab/>
        <w:t xml:space="preserve">This section presents the planning criteria for the </w:t>
      </w:r>
      <w:r>
        <w:rPr>
          <w:rFonts w:ascii="Arial" w:hAnsi="Arial" w:cs="Arial"/>
          <w:i/>
          <w:iCs/>
          <w:sz w:val="24"/>
          <w:szCs w:val="24"/>
        </w:rPr>
        <w:t>Main Interconnected</w:t>
      </w:r>
    </w:p>
    <w:p w14:paraId="7C36D2F9" w14:textId="77777777" w:rsidR="009C1403" w:rsidRDefault="00C6386D">
      <w:pPr>
        <w:kinsoku w:val="0"/>
        <w:overflowPunct w:val="0"/>
        <w:autoSpaceDE/>
        <w:autoSpaceDN/>
        <w:adjustRightInd/>
        <w:spacing w:line="274" w:lineRule="exact"/>
        <w:ind w:left="864"/>
        <w:textAlignment w:val="baseline"/>
        <w:rPr>
          <w:rFonts w:ascii="Arial" w:hAnsi="Arial" w:cs="Arial"/>
          <w:i/>
          <w:iCs/>
          <w:spacing w:val="-1"/>
          <w:sz w:val="24"/>
          <w:szCs w:val="24"/>
        </w:rPr>
      </w:pPr>
      <w:r>
        <w:rPr>
          <w:rFonts w:ascii="Arial" w:hAnsi="Arial" w:cs="Arial"/>
          <w:i/>
          <w:iCs/>
          <w:spacing w:val="-1"/>
          <w:sz w:val="24"/>
          <w:szCs w:val="24"/>
        </w:rPr>
        <w:t>Transmission System (MITS).</w:t>
      </w:r>
    </w:p>
    <w:p w14:paraId="5E4884C7" w14:textId="77777777" w:rsidR="009C1403" w:rsidRDefault="00C6386D">
      <w:pPr>
        <w:tabs>
          <w:tab w:val="decimal" w:pos="360"/>
          <w:tab w:val="left" w:pos="792"/>
        </w:tabs>
        <w:kinsoku w:val="0"/>
        <w:overflowPunct w:val="0"/>
        <w:autoSpaceDE/>
        <w:autoSpaceDN/>
        <w:adjustRightInd/>
        <w:spacing w:before="201" w:line="279" w:lineRule="exact"/>
        <w:ind w:left="144"/>
        <w:textAlignment w:val="baseline"/>
        <w:rPr>
          <w:rFonts w:ascii="Arial" w:hAnsi="Arial" w:cs="Arial"/>
          <w:sz w:val="24"/>
          <w:szCs w:val="24"/>
        </w:rPr>
      </w:pPr>
      <w:r>
        <w:rPr>
          <w:rFonts w:ascii="Arial" w:hAnsi="Arial" w:cs="Arial"/>
          <w:sz w:val="24"/>
          <w:szCs w:val="24"/>
        </w:rPr>
        <w:tab/>
        <w:t>4.2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1F1ABCE8" w14:textId="77777777" w:rsidR="009C1403" w:rsidRDefault="00C6386D">
      <w:pPr>
        <w:kinsoku w:val="0"/>
        <w:overflowPunct w:val="0"/>
        <w:autoSpaceDE/>
        <w:autoSpaceDN/>
        <w:adjustRightInd/>
        <w:spacing w:line="277" w:lineRule="exact"/>
        <w:ind w:left="864" w:right="144"/>
        <w:jc w:val="both"/>
        <w:textAlignment w:val="baseline"/>
        <w:rPr>
          <w:rFonts w:ascii="Arial" w:hAnsi="Arial" w:cs="Arial"/>
          <w:sz w:val="24"/>
          <w:szCs w:val="24"/>
        </w:rPr>
      </w:pPr>
      <w:r>
        <w:rPr>
          <w:rFonts w:ascii="Arial" w:hAnsi="Arial" w:cs="Arial"/>
          <w:sz w:val="24"/>
          <w:szCs w:val="24"/>
        </w:rPr>
        <w:t xml:space="preserve">2 and/or Section 3 also apply, those criteria must also be met. In those parts of the </w:t>
      </w:r>
      <w:r>
        <w:rPr>
          <w:rFonts w:ascii="Arial" w:hAnsi="Arial" w:cs="Arial"/>
          <w:i/>
          <w:iCs/>
          <w:sz w:val="24"/>
          <w:szCs w:val="24"/>
        </w:rPr>
        <w:t xml:space="preserve">offshore transmission system </w:t>
      </w:r>
      <w:r>
        <w:rPr>
          <w:rFonts w:ascii="Arial" w:hAnsi="Arial" w:cs="Arial"/>
          <w:sz w:val="24"/>
          <w:szCs w:val="24"/>
        </w:rPr>
        <w:t>where the criteria of Section 7 and/or Section 8 also apply, those criteria must also be met.</w:t>
      </w:r>
    </w:p>
    <w:p w14:paraId="5FCDD85C" w14:textId="77777777" w:rsidR="009C1403" w:rsidRDefault="00C6386D">
      <w:pPr>
        <w:tabs>
          <w:tab w:val="decimal" w:pos="360"/>
          <w:tab w:val="left" w:pos="792"/>
        </w:tabs>
        <w:kinsoku w:val="0"/>
        <w:overflowPunct w:val="0"/>
        <w:autoSpaceDE/>
        <w:autoSpaceDN/>
        <w:adjustRightInd/>
        <w:spacing w:before="205" w:line="279" w:lineRule="exact"/>
        <w:ind w:left="144"/>
        <w:textAlignment w:val="baseline"/>
        <w:rPr>
          <w:rFonts w:ascii="Arial" w:hAnsi="Arial" w:cs="Arial"/>
          <w:sz w:val="24"/>
          <w:szCs w:val="24"/>
        </w:rPr>
      </w:pPr>
      <w:r>
        <w:rPr>
          <w:rFonts w:ascii="Arial" w:hAnsi="Arial" w:cs="Arial"/>
          <w:sz w:val="24"/>
          <w:szCs w:val="24"/>
        </w:rPr>
        <w:tab/>
        <w:t>4.3</w:t>
      </w:r>
      <w:r>
        <w:rPr>
          <w:rFonts w:ascii="Arial" w:hAnsi="Arial" w:cs="Arial"/>
          <w:sz w:val="24"/>
          <w:szCs w:val="24"/>
        </w:rPr>
        <w:tab/>
        <w:t xml:space="preserve">In planning the </w:t>
      </w:r>
      <w:r>
        <w:rPr>
          <w:rFonts w:ascii="Arial" w:hAnsi="Arial" w:cs="Arial"/>
          <w:i/>
          <w:iCs/>
          <w:sz w:val="24"/>
          <w:szCs w:val="24"/>
        </w:rPr>
        <w:t>MITS</w:t>
      </w:r>
      <w:r>
        <w:rPr>
          <w:rFonts w:ascii="Arial" w:hAnsi="Arial" w:cs="Arial"/>
          <w:sz w:val="24"/>
          <w:szCs w:val="24"/>
        </w:rPr>
        <w:t>, this Standard is met if the design satisfies the minimum</w:t>
      </w:r>
    </w:p>
    <w:p w14:paraId="76F23795" w14:textId="77777777" w:rsidR="009C1403" w:rsidRDefault="00C6386D">
      <w:pPr>
        <w:kinsoku w:val="0"/>
        <w:overflowPunct w:val="0"/>
        <w:autoSpaceDE/>
        <w:autoSpaceDN/>
        <w:adjustRightInd/>
        <w:spacing w:line="275" w:lineRule="exact"/>
        <w:ind w:left="864" w:right="144"/>
        <w:jc w:val="both"/>
        <w:textAlignment w:val="baseline"/>
        <w:rPr>
          <w:rFonts w:ascii="Arial" w:hAnsi="Arial" w:cs="Arial"/>
          <w:sz w:val="24"/>
          <w:szCs w:val="24"/>
        </w:rPr>
      </w:pPr>
      <w:r>
        <w:rPr>
          <w:rFonts w:ascii="Arial" w:hAnsi="Arial" w:cs="Arial"/>
          <w:sz w:val="24"/>
          <w:szCs w:val="24"/>
        </w:rPr>
        <w:t>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54B3A20" w14:textId="77777777" w:rsidR="009C1403" w:rsidRDefault="00C6386D">
      <w:pPr>
        <w:kinsoku w:val="0"/>
        <w:overflowPunct w:val="0"/>
        <w:autoSpaceDE/>
        <w:autoSpaceDN/>
        <w:adjustRightInd/>
        <w:spacing w:before="112" w:line="480" w:lineRule="exact"/>
        <w:ind w:left="144" w:right="3816"/>
        <w:textAlignment w:val="baseline"/>
        <w:rPr>
          <w:rFonts w:ascii="Arial" w:hAnsi="Arial" w:cs="Arial"/>
          <w:i/>
          <w:iCs/>
          <w:spacing w:val="-1"/>
          <w:sz w:val="24"/>
          <w:szCs w:val="24"/>
          <w:u w:val="single"/>
        </w:rPr>
      </w:pPr>
      <w:r>
        <w:rPr>
          <w:rFonts w:ascii="Arial" w:hAnsi="Arial" w:cs="Arial"/>
          <w:b/>
          <w:bCs/>
          <w:spacing w:val="-1"/>
          <w:sz w:val="24"/>
          <w:szCs w:val="24"/>
        </w:rPr>
        <w:t xml:space="preserve">Minimum </w:t>
      </w:r>
      <w:r>
        <w:rPr>
          <w:rFonts w:ascii="Arial" w:hAnsi="Arial" w:cs="Arial"/>
          <w:b/>
          <w:bCs/>
          <w:i/>
          <w:iCs/>
          <w:spacing w:val="-1"/>
          <w:sz w:val="24"/>
          <w:szCs w:val="24"/>
        </w:rPr>
        <w:t xml:space="preserve">Transmission Capacity </w:t>
      </w:r>
      <w:r>
        <w:rPr>
          <w:rFonts w:ascii="Arial" w:hAnsi="Arial" w:cs="Arial"/>
          <w:b/>
          <w:bCs/>
          <w:spacing w:val="-1"/>
          <w:sz w:val="24"/>
          <w:szCs w:val="24"/>
        </w:rPr>
        <w:t xml:space="preserve">Requirements </w:t>
      </w:r>
      <w:r>
        <w:rPr>
          <w:rFonts w:ascii="Arial" w:hAnsi="Arial" w:cs="Arial"/>
          <w:spacing w:val="-1"/>
          <w:sz w:val="24"/>
          <w:szCs w:val="24"/>
          <w:u w:val="single"/>
        </w:rPr>
        <w:t xml:space="preserve">At </w:t>
      </w:r>
      <w:r>
        <w:rPr>
          <w:rFonts w:ascii="Arial" w:hAnsi="Arial" w:cs="Arial"/>
          <w:i/>
          <w:iCs/>
          <w:spacing w:val="-1"/>
          <w:sz w:val="24"/>
          <w:szCs w:val="24"/>
          <w:u w:val="single"/>
        </w:rPr>
        <w:t xml:space="preserve">ACS peak demand </w:t>
      </w:r>
      <w:r>
        <w:rPr>
          <w:rFonts w:ascii="Arial" w:hAnsi="Arial" w:cs="Arial"/>
          <w:spacing w:val="-1"/>
          <w:sz w:val="24"/>
          <w:szCs w:val="24"/>
          <w:u w:val="single"/>
        </w:rPr>
        <w:t xml:space="preserve">with an </w:t>
      </w:r>
      <w:r>
        <w:rPr>
          <w:rFonts w:ascii="Arial" w:hAnsi="Arial" w:cs="Arial"/>
          <w:i/>
          <w:iCs/>
          <w:spacing w:val="-1"/>
          <w:sz w:val="24"/>
          <w:szCs w:val="24"/>
          <w:u w:val="single"/>
        </w:rPr>
        <w:t>intact system</w:t>
      </w:r>
    </w:p>
    <w:p w14:paraId="7201C626" w14:textId="77777777" w:rsidR="009C1403" w:rsidRDefault="00C6386D">
      <w:pPr>
        <w:tabs>
          <w:tab w:val="decimal" w:pos="360"/>
          <w:tab w:val="left" w:pos="792"/>
        </w:tabs>
        <w:kinsoku w:val="0"/>
        <w:overflowPunct w:val="0"/>
        <w:autoSpaceDE/>
        <w:autoSpaceDN/>
        <w:adjustRightInd/>
        <w:spacing w:before="189" w:line="279" w:lineRule="exact"/>
        <w:ind w:left="144"/>
        <w:textAlignment w:val="baseline"/>
        <w:rPr>
          <w:rFonts w:ascii="Arial" w:hAnsi="Arial" w:cs="Arial"/>
          <w:sz w:val="24"/>
          <w:szCs w:val="24"/>
        </w:rPr>
      </w:pPr>
      <w:r>
        <w:rPr>
          <w:rFonts w:ascii="Arial" w:hAnsi="Arial" w:cs="Arial"/>
          <w:sz w:val="24"/>
          <w:szCs w:val="24"/>
        </w:rPr>
        <w:tab/>
        <w:t>4.4</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4.5 to 4.6 under both the</w:t>
      </w:r>
    </w:p>
    <w:p w14:paraId="491B888E" w14:textId="77777777" w:rsidR="009C1403" w:rsidRDefault="00C6386D">
      <w:pPr>
        <w:kinsoku w:val="0"/>
        <w:overflowPunct w:val="0"/>
        <w:autoSpaceDE/>
        <w:autoSpaceDN/>
        <w:adjustRightInd/>
        <w:spacing w:before="5" w:line="279" w:lineRule="exact"/>
        <w:ind w:left="864"/>
        <w:textAlignment w:val="baseline"/>
        <w:rPr>
          <w:rFonts w:ascii="Arial" w:hAnsi="Arial" w:cs="Arial"/>
          <w:sz w:val="24"/>
          <w:szCs w:val="24"/>
        </w:rPr>
      </w:pPr>
      <w:r>
        <w:rPr>
          <w:rFonts w:ascii="Arial" w:hAnsi="Arial" w:cs="Arial"/>
          <w:sz w:val="24"/>
          <w:szCs w:val="24"/>
        </w:rPr>
        <w:t>Security and Economy background conditions below:</w:t>
      </w:r>
    </w:p>
    <w:p w14:paraId="40528707" w14:textId="77777777" w:rsidR="009C1403" w:rsidRDefault="00C6386D">
      <w:pPr>
        <w:kinsoku w:val="0"/>
        <w:overflowPunct w:val="0"/>
        <w:autoSpaceDE/>
        <w:autoSpaceDN/>
        <w:adjustRightInd/>
        <w:spacing w:before="19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Background</w:t>
      </w:r>
    </w:p>
    <w:p w14:paraId="3912F069" w14:textId="77777777" w:rsidR="009C1403" w:rsidRDefault="00C6386D">
      <w:pPr>
        <w:tabs>
          <w:tab w:val="left" w:pos="1656"/>
        </w:tabs>
        <w:kinsoku w:val="0"/>
        <w:overflowPunct w:val="0"/>
        <w:autoSpaceDE/>
        <w:autoSpaceDN/>
        <w:adjustRightInd/>
        <w:spacing w:before="204" w:line="279" w:lineRule="exact"/>
        <w:ind w:left="864"/>
        <w:textAlignment w:val="baseline"/>
        <w:rPr>
          <w:rFonts w:ascii="Arial" w:hAnsi="Arial" w:cs="Arial"/>
          <w:i/>
          <w:iCs/>
          <w:spacing w:val="1"/>
          <w:sz w:val="24"/>
          <w:szCs w:val="24"/>
        </w:rPr>
      </w:pPr>
      <w:r>
        <w:rPr>
          <w:rFonts w:ascii="Arial" w:hAnsi="Arial" w:cs="Arial"/>
          <w:spacing w:val="1"/>
          <w:sz w:val="24"/>
          <w:szCs w:val="24"/>
        </w:rPr>
        <w:t>4.4.1</w:t>
      </w:r>
      <w:r>
        <w:rPr>
          <w:rFonts w:ascii="Arial" w:hAnsi="Arial" w:cs="Arial"/>
          <w:spacing w:val="1"/>
          <w:sz w:val="24"/>
          <w:szCs w:val="24"/>
        </w:rPr>
        <w:tab/>
      </w:r>
      <w:r>
        <w:rPr>
          <w:rFonts w:ascii="Arial" w:hAnsi="Arial" w:cs="Arial"/>
          <w:i/>
          <w:iCs/>
          <w:spacing w:val="1"/>
          <w:sz w:val="24"/>
          <w:szCs w:val="24"/>
        </w:rPr>
        <w:t>generating units</w:t>
      </w:r>
      <w:r>
        <w:rPr>
          <w:rFonts w:ascii="Arial" w:hAnsi="Arial" w:cs="Arial"/>
          <w:spacing w:val="1"/>
          <w:sz w:val="24"/>
          <w:szCs w:val="24"/>
        </w:rPr>
        <w:t xml:space="preserve">’ outputs shall be set to those arising from the </w:t>
      </w:r>
      <w:r>
        <w:rPr>
          <w:rFonts w:ascii="Arial" w:hAnsi="Arial" w:cs="Arial"/>
          <w:i/>
          <w:iCs/>
          <w:spacing w:val="1"/>
          <w:sz w:val="24"/>
          <w:szCs w:val="24"/>
        </w:rPr>
        <w:t>security</w:t>
      </w:r>
    </w:p>
    <w:p w14:paraId="269DAFF5"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planned transfer condition </w:t>
      </w:r>
      <w:r>
        <w:rPr>
          <w:rFonts w:ascii="Arial" w:hAnsi="Arial" w:cs="Arial"/>
          <w:sz w:val="24"/>
          <w:szCs w:val="24"/>
        </w:rPr>
        <w:t>described in Appendix C;</w:t>
      </w:r>
    </w:p>
    <w:p w14:paraId="0A740C3E"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4.4.2 power flows shall be set to those arising from the </w:t>
      </w:r>
      <w:r>
        <w:rPr>
          <w:rFonts w:ascii="Arial" w:hAnsi="Arial" w:cs="Arial"/>
          <w:i/>
          <w:iCs/>
          <w:sz w:val="24"/>
          <w:szCs w:val="24"/>
        </w:rPr>
        <w:t xml:space="preserve">security planned transfer condition </w:t>
      </w:r>
      <w:r>
        <w:rPr>
          <w:rFonts w:ascii="Arial" w:hAnsi="Arial" w:cs="Arial"/>
          <w:sz w:val="24"/>
          <w:szCs w:val="24"/>
        </w:rPr>
        <w:t xml:space="preserve">(using the appropriate method described in Appendix C) prior to any fault, and such power flows modified by an appropriate application of the </w:t>
      </w:r>
      <w:r>
        <w:rPr>
          <w:rFonts w:ascii="Arial" w:hAnsi="Arial" w:cs="Arial"/>
          <w:i/>
          <w:iCs/>
          <w:sz w:val="24"/>
          <w:szCs w:val="24"/>
        </w:rPr>
        <w:t xml:space="preserve">interconnection allowance </w:t>
      </w:r>
      <w:r>
        <w:rPr>
          <w:rFonts w:ascii="Arial" w:hAnsi="Arial" w:cs="Arial"/>
          <w:sz w:val="24"/>
          <w:szCs w:val="24"/>
        </w:rPr>
        <w:t xml:space="preserve">(using the methods described in Appendix D) under </w:t>
      </w:r>
      <w:r>
        <w:rPr>
          <w:rFonts w:ascii="Arial" w:hAnsi="Arial" w:cs="Arial"/>
          <w:i/>
          <w:iCs/>
          <w:sz w:val="24"/>
          <w:szCs w:val="24"/>
        </w:rPr>
        <w:t>secured events</w:t>
      </w:r>
      <w:r>
        <w:rPr>
          <w:rFonts w:ascii="Arial" w:hAnsi="Arial" w:cs="Arial"/>
          <w:sz w:val="24"/>
          <w:szCs w:val="24"/>
        </w:rPr>
        <w:t>;</w:t>
      </w:r>
    </w:p>
    <w:p w14:paraId="21066FE1" w14:textId="77777777" w:rsidR="009C1403" w:rsidRDefault="00C6386D">
      <w:pPr>
        <w:kinsoku w:val="0"/>
        <w:overflowPunct w:val="0"/>
        <w:autoSpaceDE/>
        <w:autoSpaceDN/>
        <w:adjustRightInd/>
        <w:spacing w:before="20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Economy Background</w:t>
      </w:r>
    </w:p>
    <w:p w14:paraId="0EFEDDE9" w14:textId="77777777" w:rsidR="009C1403" w:rsidRDefault="00C6386D">
      <w:pPr>
        <w:kinsoku w:val="0"/>
        <w:overflowPunct w:val="0"/>
        <w:autoSpaceDE/>
        <w:autoSpaceDN/>
        <w:adjustRightInd/>
        <w:spacing w:before="19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4.4.3 </w:t>
      </w:r>
      <w:r>
        <w:rPr>
          <w:rFonts w:ascii="Arial" w:hAnsi="Arial" w:cs="Arial"/>
          <w:i/>
          <w:iCs/>
          <w:sz w:val="24"/>
          <w:szCs w:val="24"/>
        </w:rPr>
        <w:t>generating units</w:t>
      </w:r>
      <w:r>
        <w:rPr>
          <w:rFonts w:ascii="Arial" w:hAnsi="Arial" w:cs="Arial"/>
          <w:sz w:val="24"/>
          <w:szCs w:val="24"/>
        </w:rPr>
        <w:t xml:space="preserve">’ outputs shall be set to those arising from the </w:t>
      </w:r>
      <w:r>
        <w:rPr>
          <w:rFonts w:ascii="Arial" w:hAnsi="Arial" w:cs="Arial"/>
          <w:i/>
          <w:iCs/>
          <w:sz w:val="24"/>
          <w:szCs w:val="24"/>
        </w:rPr>
        <w:t xml:space="preserve">economy planned transfer condition </w:t>
      </w:r>
      <w:r>
        <w:rPr>
          <w:rFonts w:ascii="Arial" w:hAnsi="Arial" w:cs="Arial"/>
          <w:sz w:val="24"/>
          <w:szCs w:val="24"/>
        </w:rPr>
        <w:t>described in Appendix E;</w:t>
      </w:r>
    </w:p>
    <w:p w14:paraId="6293FEF2"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4.4.4 power flows shall be set to those arising from the </w:t>
      </w:r>
      <w:r>
        <w:rPr>
          <w:rFonts w:ascii="Arial" w:hAnsi="Arial" w:cs="Arial"/>
          <w:i/>
          <w:iCs/>
          <w:sz w:val="24"/>
          <w:szCs w:val="24"/>
        </w:rPr>
        <w:t xml:space="preserve">economy planned transfer condition </w:t>
      </w:r>
      <w:r>
        <w:rPr>
          <w:rFonts w:ascii="Arial" w:hAnsi="Arial" w:cs="Arial"/>
          <w:sz w:val="24"/>
          <w:szCs w:val="24"/>
        </w:rPr>
        <w:t xml:space="preserve">(using the appropriate method described in Appendix E) prior to any fault, and such power flows modified by an appropriate application of the </w:t>
      </w:r>
      <w:r>
        <w:rPr>
          <w:rFonts w:ascii="Arial" w:hAnsi="Arial" w:cs="Arial"/>
          <w:i/>
          <w:iCs/>
          <w:sz w:val="24"/>
          <w:szCs w:val="24"/>
        </w:rPr>
        <w:t xml:space="preserve">boundary allowance </w:t>
      </w:r>
      <w:r>
        <w:rPr>
          <w:rFonts w:ascii="Arial" w:hAnsi="Arial" w:cs="Arial"/>
          <w:sz w:val="24"/>
          <w:szCs w:val="24"/>
        </w:rPr>
        <w:t xml:space="preserve">(using the methods described in Appendix F) under </w:t>
      </w:r>
      <w:r>
        <w:rPr>
          <w:rFonts w:ascii="Arial" w:hAnsi="Arial" w:cs="Arial"/>
          <w:i/>
          <w:iCs/>
          <w:sz w:val="24"/>
          <w:szCs w:val="24"/>
        </w:rPr>
        <w:t>secured events</w:t>
      </w:r>
      <w:r>
        <w:rPr>
          <w:rFonts w:ascii="Arial" w:hAnsi="Arial" w:cs="Arial"/>
          <w:sz w:val="24"/>
          <w:szCs w:val="24"/>
        </w:rPr>
        <w:t>;</w:t>
      </w:r>
    </w:p>
    <w:p w14:paraId="62A878CE" w14:textId="77777777" w:rsidR="009C1403" w:rsidRDefault="00C6386D">
      <w:pPr>
        <w:kinsoku w:val="0"/>
        <w:overflowPunct w:val="0"/>
        <w:autoSpaceDE/>
        <w:autoSpaceDN/>
        <w:adjustRightInd/>
        <w:spacing w:before="186"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and Economy Backgrounds</w:t>
      </w:r>
    </w:p>
    <w:p w14:paraId="742F7071" w14:textId="77777777" w:rsidR="009C1403" w:rsidRDefault="00C6386D">
      <w:pPr>
        <w:kinsoku w:val="0"/>
        <w:overflowPunct w:val="0"/>
        <w:autoSpaceDE/>
        <w:autoSpaceDN/>
        <w:adjustRightInd/>
        <w:spacing w:before="198" w:line="279" w:lineRule="exact"/>
        <w:ind w:left="1728" w:right="144" w:hanging="864"/>
        <w:jc w:val="both"/>
        <w:textAlignment w:val="baseline"/>
        <w:rPr>
          <w:rFonts w:ascii="Arial" w:hAnsi="Arial" w:cs="Arial"/>
          <w:spacing w:val="-2"/>
          <w:sz w:val="24"/>
          <w:szCs w:val="24"/>
        </w:rPr>
      </w:pPr>
      <w:r>
        <w:rPr>
          <w:rFonts w:ascii="Arial" w:hAnsi="Arial" w:cs="Arial"/>
          <w:spacing w:val="-2"/>
          <w:sz w:val="24"/>
          <w:szCs w:val="24"/>
        </w:rPr>
        <w:t xml:space="preserve">4.4.5 sensitivity cases on the conditions described in 4.4.2 and 4.4.4 shall comprise </w:t>
      </w:r>
      <w:r>
        <w:rPr>
          <w:rFonts w:ascii="Arial" w:hAnsi="Arial" w:cs="Arial"/>
          <w:i/>
          <w:iCs/>
          <w:spacing w:val="-2"/>
          <w:sz w:val="24"/>
          <w:szCs w:val="24"/>
        </w:rPr>
        <w:t xml:space="preserve">generating units </w:t>
      </w:r>
      <w:r>
        <w:rPr>
          <w:rFonts w:ascii="Arial" w:hAnsi="Arial" w:cs="Arial"/>
          <w:spacing w:val="-2"/>
          <w:sz w:val="24"/>
          <w:szCs w:val="24"/>
        </w:rPr>
        <w:t xml:space="preserve">with output equal to their </w:t>
      </w:r>
      <w:r>
        <w:rPr>
          <w:rFonts w:ascii="Arial" w:hAnsi="Arial" w:cs="Arial"/>
          <w:i/>
          <w:iCs/>
          <w:spacing w:val="-2"/>
          <w:sz w:val="24"/>
          <w:szCs w:val="24"/>
        </w:rPr>
        <w:t xml:space="preserve">registered capacities </w:t>
      </w:r>
      <w:r>
        <w:rPr>
          <w:rFonts w:ascii="Arial" w:hAnsi="Arial" w:cs="Arial"/>
          <w:spacing w:val="-2"/>
          <w:sz w:val="24"/>
          <w:szCs w:val="24"/>
        </w:rPr>
        <w:t>such that the required power transfers described in 4.4.2 and 4.4.4 above are approximated by selection of individual units; and</w:t>
      </w:r>
    </w:p>
    <w:p w14:paraId="5AF997AF" w14:textId="77777777" w:rsidR="009C1403" w:rsidRDefault="009C1403">
      <w:pPr>
        <w:widowControl/>
        <w:rPr>
          <w:sz w:val="24"/>
          <w:szCs w:val="24"/>
        </w:rPr>
        <w:sectPr w:rsidR="009C1403">
          <w:headerReference w:type="default" r:id="rId43"/>
          <w:pgSz w:w="11904" w:h="16834"/>
          <w:pgMar w:top="1420" w:right="1253" w:bottom="508" w:left="1291" w:header="720" w:footer="720" w:gutter="0"/>
          <w:cols w:space="720"/>
          <w:noEndnote/>
        </w:sectPr>
      </w:pPr>
    </w:p>
    <w:p w14:paraId="343CFF7F" w14:textId="3BEFE4B1" w:rsidR="009C1403" w:rsidRDefault="00C6386D">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4.4.6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23228CB2" w14:textId="77777777" w:rsidR="009C1403" w:rsidRDefault="00C6386D">
      <w:pPr>
        <w:tabs>
          <w:tab w:val="decimal" w:pos="288"/>
          <w:tab w:val="left" w:pos="864"/>
        </w:tabs>
        <w:kinsoku w:val="0"/>
        <w:overflowPunct w:val="0"/>
        <w:autoSpaceDE/>
        <w:autoSpaceDN/>
        <w:adjustRightInd/>
        <w:spacing w:before="179" w:line="288" w:lineRule="exact"/>
        <w:ind w:left="144"/>
        <w:textAlignment w:val="baseline"/>
        <w:rPr>
          <w:rFonts w:ascii="Arial" w:hAnsi="Arial" w:cs="Arial"/>
          <w:sz w:val="24"/>
          <w:szCs w:val="24"/>
        </w:rPr>
      </w:pPr>
      <w:r>
        <w:rPr>
          <w:rFonts w:ascii="Arial" w:hAnsi="Arial" w:cs="Arial"/>
          <w:sz w:val="24"/>
          <w:szCs w:val="24"/>
        </w:rPr>
        <w:tab/>
        <w:t>4.5</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7F7C4F2B" w14:textId="77777777" w:rsidR="009C1403" w:rsidRDefault="00C6386D">
      <w:pPr>
        <w:kinsoku w:val="0"/>
        <w:overflowPunct w:val="0"/>
        <w:autoSpaceDE/>
        <w:autoSpaceDN/>
        <w:adjustRightInd/>
        <w:spacing w:before="14" w:line="273" w:lineRule="exact"/>
        <w:ind w:left="864" w:right="144"/>
        <w:jc w:val="both"/>
        <w:textAlignment w:val="baseline"/>
        <w:rPr>
          <w:rFonts w:ascii="Arial" w:hAnsi="Arial" w:cs="Arial"/>
          <w:sz w:val="24"/>
          <w:szCs w:val="24"/>
        </w:rPr>
      </w:pPr>
      <w:r>
        <w:rPr>
          <w:rFonts w:ascii="Arial" w:hAnsi="Arial" w:cs="Arial"/>
          <w:sz w:val="24"/>
          <w:szCs w:val="24"/>
        </w:rPr>
        <w:t>the background conditions described in paragraph 4.4, prior to any fault there shall not be:</w:t>
      </w:r>
    </w:p>
    <w:p w14:paraId="5EF621E6" w14:textId="77777777" w:rsidR="009C1403" w:rsidRDefault="00C6386D">
      <w:pPr>
        <w:tabs>
          <w:tab w:val="left" w:pos="1656"/>
        </w:tabs>
        <w:kinsoku w:val="0"/>
        <w:overflowPunct w:val="0"/>
        <w:autoSpaceDE/>
        <w:autoSpaceDN/>
        <w:adjustRightInd/>
        <w:spacing w:before="193" w:line="288" w:lineRule="exact"/>
        <w:ind w:left="864"/>
        <w:textAlignment w:val="baseline"/>
        <w:rPr>
          <w:rFonts w:ascii="Arial" w:hAnsi="Arial" w:cs="Arial"/>
          <w:sz w:val="24"/>
          <w:szCs w:val="24"/>
        </w:rPr>
      </w:pPr>
      <w:r>
        <w:rPr>
          <w:rFonts w:ascii="Arial" w:hAnsi="Arial" w:cs="Arial"/>
          <w:sz w:val="24"/>
          <w:szCs w:val="24"/>
        </w:rPr>
        <w:t>4.5.1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237F695F" w14:textId="77777777" w:rsidR="009C1403" w:rsidRDefault="00C6386D">
      <w:pPr>
        <w:kinsoku w:val="0"/>
        <w:overflowPunct w:val="0"/>
        <w:autoSpaceDE/>
        <w:autoSpaceDN/>
        <w:adjustRightInd/>
        <w:spacing w:before="178" w:line="288" w:lineRule="exact"/>
        <w:ind w:left="1728" w:right="144" w:hanging="864"/>
        <w:jc w:val="both"/>
        <w:textAlignment w:val="baseline"/>
        <w:rPr>
          <w:rFonts w:ascii="Arial" w:hAnsi="Arial" w:cs="Arial"/>
          <w:sz w:val="24"/>
          <w:szCs w:val="24"/>
        </w:rPr>
      </w:pPr>
      <w:r>
        <w:rPr>
          <w:rFonts w:ascii="Arial" w:hAnsi="Arial" w:cs="Arial"/>
          <w:sz w:val="24"/>
          <w:szCs w:val="24"/>
        </w:rPr>
        <w:t xml:space="preserve">4.5.2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69FA1BCE" w14:textId="77777777" w:rsidR="009C1403" w:rsidRDefault="00C6386D">
      <w:pPr>
        <w:kinsoku w:val="0"/>
        <w:overflowPunct w:val="0"/>
        <w:autoSpaceDE/>
        <w:autoSpaceDN/>
        <w:adjustRightInd/>
        <w:spacing w:before="173" w:line="288" w:lineRule="exact"/>
        <w:ind w:left="864"/>
        <w:textAlignment w:val="baseline"/>
        <w:rPr>
          <w:rFonts w:ascii="Arial" w:hAnsi="Arial" w:cs="Arial"/>
          <w:spacing w:val="9"/>
          <w:sz w:val="24"/>
          <w:szCs w:val="24"/>
        </w:rPr>
      </w:pPr>
      <w:r>
        <w:rPr>
          <w:rFonts w:ascii="Arial" w:hAnsi="Arial" w:cs="Arial"/>
          <w:spacing w:val="9"/>
          <w:sz w:val="24"/>
          <w:szCs w:val="24"/>
        </w:rPr>
        <w:t xml:space="preserve">4.5.3 </w:t>
      </w:r>
      <w:r>
        <w:rPr>
          <w:rFonts w:ascii="Arial" w:hAnsi="Arial" w:cs="Arial"/>
          <w:i/>
          <w:iCs/>
          <w:spacing w:val="9"/>
          <w:sz w:val="24"/>
          <w:szCs w:val="24"/>
        </w:rPr>
        <w:t xml:space="preserve">system instability; </w:t>
      </w:r>
      <w:r>
        <w:rPr>
          <w:rFonts w:ascii="Arial" w:hAnsi="Arial" w:cs="Arial"/>
          <w:spacing w:val="9"/>
          <w:sz w:val="24"/>
          <w:szCs w:val="24"/>
        </w:rPr>
        <w:t>or</w:t>
      </w:r>
    </w:p>
    <w:p w14:paraId="3B0993D0" w14:textId="77777777" w:rsidR="009C1403" w:rsidRDefault="00C6386D">
      <w:pPr>
        <w:kinsoku w:val="0"/>
        <w:overflowPunct w:val="0"/>
        <w:autoSpaceDE/>
        <w:autoSpaceDN/>
        <w:adjustRightInd/>
        <w:spacing w:before="196"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4.5.4 </w:t>
      </w:r>
      <w:r>
        <w:rPr>
          <w:rFonts w:ascii="Arial" w:hAnsi="Arial" w:cs="Arial"/>
          <w:i/>
          <w:iCs/>
          <w:spacing w:val="1"/>
          <w:sz w:val="24"/>
          <w:szCs w:val="24"/>
        </w:rPr>
        <w:t>Unacceptable Sub-Synchronous Oscillations.</w:t>
      </w:r>
    </w:p>
    <w:p w14:paraId="79787491" w14:textId="77777777" w:rsidR="009C1403" w:rsidRDefault="00C6386D">
      <w:pPr>
        <w:tabs>
          <w:tab w:val="decimal" w:pos="288"/>
          <w:tab w:val="left" w:pos="864"/>
        </w:tabs>
        <w:kinsoku w:val="0"/>
        <w:overflowPunct w:val="0"/>
        <w:autoSpaceDE/>
        <w:autoSpaceDN/>
        <w:adjustRightInd/>
        <w:spacing w:before="192" w:line="284" w:lineRule="exact"/>
        <w:ind w:left="144"/>
        <w:textAlignment w:val="baseline"/>
        <w:rPr>
          <w:rFonts w:ascii="Arial" w:hAnsi="Arial" w:cs="Arial"/>
          <w:sz w:val="24"/>
          <w:szCs w:val="24"/>
        </w:rPr>
      </w:pPr>
      <w:r>
        <w:rPr>
          <w:rFonts w:ascii="Arial" w:hAnsi="Arial" w:cs="Arial"/>
          <w:sz w:val="24"/>
          <w:szCs w:val="24"/>
        </w:rPr>
        <w:tab/>
        <w:t>4.6</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1D1CCEFF" w14:textId="77777777" w:rsidR="009C1403" w:rsidRDefault="00C6386D">
      <w:pPr>
        <w:kinsoku w:val="0"/>
        <w:overflowPunct w:val="0"/>
        <w:autoSpaceDE/>
        <w:autoSpaceDN/>
        <w:adjustRightInd/>
        <w:spacing w:line="273" w:lineRule="exact"/>
        <w:ind w:left="864" w:right="144"/>
        <w:jc w:val="both"/>
        <w:textAlignment w:val="baseline"/>
        <w:rPr>
          <w:rFonts w:ascii="Arial" w:hAnsi="Arial" w:cs="Arial"/>
          <w:sz w:val="24"/>
          <w:szCs w:val="24"/>
        </w:rPr>
      </w:pPr>
      <w:r>
        <w:rPr>
          <w:rFonts w:ascii="Arial" w:hAnsi="Arial" w:cs="Arial"/>
          <w:sz w:val="24"/>
          <w:szCs w:val="24"/>
        </w:rPr>
        <w:t xml:space="preserve">that for the conditions described in paragraph 4.4 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753DCAE6" w14:textId="77777777" w:rsidR="009C1403" w:rsidRDefault="00C6386D">
      <w:pPr>
        <w:tabs>
          <w:tab w:val="left" w:pos="1656"/>
        </w:tabs>
        <w:kinsoku w:val="0"/>
        <w:overflowPunct w:val="0"/>
        <w:autoSpaceDE/>
        <w:autoSpaceDN/>
        <w:adjustRightInd/>
        <w:spacing w:before="192" w:line="286" w:lineRule="exact"/>
        <w:ind w:left="864"/>
        <w:jc w:val="both"/>
        <w:textAlignment w:val="baseline"/>
        <w:rPr>
          <w:rFonts w:ascii="Arial" w:hAnsi="Arial" w:cs="Arial"/>
          <w:spacing w:val="1"/>
          <w:sz w:val="24"/>
          <w:szCs w:val="24"/>
        </w:rPr>
      </w:pPr>
      <w:r>
        <w:rPr>
          <w:rFonts w:ascii="Arial" w:hAnsi="Arial" w:cs="Arial"/>
          <w:spacing w:val="1"/>
          <w:sz w:val="24"/>
          <w:szCs w:val="24"/>
        </w:rPr>
        <w:t>4.6.1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5E9DD795" w14:textId="77777777" w:rsidR="009C1403" w:rsidRDefault="00C6386D">
      <w:pPr>
        <w:kinsoku w:val="0"/>
        <w:overflowPunct w:val="0"/>
        <w:autoSpaceDE/>
        <w:autoSpaceDN/>
        <w:adjustRightInd/>
        <w:spacing w:line="274" w:lineRule="exact"/>
        <w:ind w:left="1728"/>
        <w:textAlignment w:val="baseline"/>
        <w:rPr>
          <w:rFonts w:ascii="Arial" w:hAnsi="Arial" w:cs="Arial"/>
          <w:spacing w:val="-2"/>
          <w:sz w:val="24"/>
          <w:szCs w:val="24"/>
        </w:rPr>
      </w:pPr>
      <w:r>
        <w:rPr>
          <w:rFonts w:ascii="Arial" w:hAnsi="Arial" w:cs="Arial"/>
          <w:spacing w:val="-2"/>
          <w:sz w:val="24"/>
          <w:szCs w:val="24"/>
        </w:rPr>
        <w:t>power provider;</w:t>
      </w:r>
    </w:p>
    <w:p w14:paraId="68645D0C" w14:textId="77777777" w:rsidR="009C1403" w:rsidRDefault="00C6386D">
      <w:pPr>
        <w:kinsoku w:val="0"/>
        <w:overflowPunct w:val="0"/>
        <w:autoSpaceDE/>
        <w:autoSpaceDN/>
        <w:adjustRightInd/>
        <w:spacing w:before="200" w:line="281" w:lineRule="exact"/>
        <w:ind w:left="1728" w:right="144" w:hanging="864"/>
        <w:jc w:val="both"/>
        <w:textAlignment w:val="baseline"/>
        <w:rPr>
          <w:rFonts w:ascii="Arial" w:hAnsi="Arial" w:cs="Arial"/>
          <w:i/>
          <w:iCs/>
          <w:sz w:val="24"/>
          <w:szCs w:val="24"/>
        </w:rPr>
      </w:pPr>
      <w:r>
        <w:rPr>
          <w:rFonts w:ascii="Arial" w:hAnsi="Arial" w:cs="Arial"/>
          <w:sz w:val="24"/>
          <w:szCs w:val="24"/>
        </w:rPr>
        <w:t xml:space="preserve">4.6.2 a single </w:t>
      </w:r>
      <w:r>
        <w:rPr>
          <w:rFonts w:ascii="Arial" w:hAnsi="Arial" w:cs="Arial"/>
          <w:i/>
          <w:iCs/>
          <w:sz w:val="24"/>
          <w:szCs w:val="24"/>
        </w:rPr>
        <w:t xml:space="preserve">generation circuit, </w:t>
      </w:r>
      <w:r>
        <w:rPr>
          <w:rFonts w:ascii="Arial" w:hAnsi="Arial" w:cs="Arial"/>
          <w:sz w:val="24"/>
          <w:szCs w:val="24"/>
        </w:rPr>
        <w:t xml:space="preserve">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6D52811B" w14:textId="77777777" w:rsidR="009C1403" w:rsidRDefault="00C6386D">
      <w:pPr>
        <w:kinsoku w:val="0"/>
        <w:overflowPunct w:val="0"/>
        <w:autoSpaceDE/>
        <w:autoSpaceDN/>
        <w:adjustRightInd/>
        <w:spacing w:before="184" w:line="276" w:lineRule="exact"/>
        <w:ind w:left="864"/>
        <w:textAlignment w:val="baseline"/>
        <w:rPr>
          <w:rFonts w:ascii="Arial" w:hAnsi="Arial" w:cs="Arial"/>
          <w:spacing w:val="3"/>
          <w:sz w:val="24"/>
          <w:szCs w:val="24"/>
        </w:rPr>
      </w:pPr>
      <w:r>
        <w:rPr>
          <w:rFonts w:ascii="Arial" w:hAnsi="Arial" w:cs="Arial"/>
          <w:spacing w:val="3"/>
          <w:sz w:val="24"/>
          <w:szCs w:val="24"/>
        </w:rPr>
        <w:t>4.6.3 a double circuit overhead line on the supergrid;</w:t>
      </w:r>
    </w:p>
    <w:p w14:paraId="112FCA4B" w14:textId="77777777" w:rsidR="009C1403" w:rsidRDefault="00C6386D">
      <w:pPr>
        <w:kinsoku w:val="0"/>
        <w:overflowPunct w:val="0"/>
        <w:autoSpaceDE/>
        <w:autoSpaceDN/>
        <w:adjustRightInd/>
        <w:spacing w:before="217" w:line="268" w:lineRule="exact"/>
        <w:ind w:left="1728" w:right="144" w:hanging="864"/>
        <w:jc w:val="both"/>
        <w:textAlignment w:val="baseline"/>
        <w:rPr>
          <w:rFonts w:ascii="Arial" w:hAnsi="Arial" w:cs="Arial"/>
          <w:sz w:val="24"/>
          <w:szCs w:val="24"/>
        </w:rPr>
      </w:pPr>
      <w:r>
        <w:rPr>
          <w:rFonts w:ascii="Arial" w:hAnsi="Arial" w:cs="Arial"/>
          <w:sz w:val="24"/>
          <w:szCs w:val="24"/>
        </w:rPr>
        <w:t xml:space="preserve">4.6.4 a double circuit overhead line where any part of either circuit is in </w:t>
      </w:r>
      <w:r>
        <w:rPr>
          <w:rFonts w:ascii="Arial" w:hAnsi="Arial" w:cs="Arial"/>
          <w:i/>
          <w:iCs/>
          <w:sz w:val="24"/>
          <w:szCs w:val="24"/>
        </w:rPr>
        <w:t xml:space="preserve">NGET’s </w:t>
      </w:r>
      <w:r>
        <w:rPr>
          <w:rFonts w:ascii="Arial" w:hAnsi="Arial" w:cs="Arial"/>
          <w:sz w:val="24"/>
          <w:szCs w:val="24"/>
        </w:rPr>
        <w:t xml:space="preserve">transmission system or </w:t>
      </w:r>
      <w:r>
        <w:rPr>
          <w:rFonts w:ascii="Arial" w:hAnsi="Arial" w:cs="Arial"/>
          <w:i/>
          <w:iCs/>
          <w:sz w:val="24"/>
          <w:szCs w:val="24"/>
        </w:rPr>
        <w:t xml:space="preserve">SHET’S </w:t>
      </w:r>
      <w:r>
        <w:rPr>
          <w:rFonts w:ascii="Arial" w:hAnsi="Arial" w:cs="Arial"/>
          <w:sz w:val="24"/>
          <w:szCs w:val="24"/>
        </w:rPr>
        <w:t>transmission system;</w:t>
      </w:r>
    </w:p>
    <w:p w14:paraId="71705EDC" w14:textId="77777777" w:rsidR="009C1403" w:rsidRDefault="00C6386D">
      <w:pPr>
        <w:kinsoku w:val="0"/>
        <w:overflowPunct w:val="0"/>
        <w:autoSpaceDE/>
        <w:autoSpaceDN/>
        <w:adjustRightInd/>
        <w:spacing w:before="193" w:line="288" w:lineRule="exact"/>
        <w:ind w:left="864"/>
        <w:textAlignment w:val="baseline"/>
        <w:rPr>
          <w:rFonts w:ascii="Arial" w:hAnsi="Arial" w:cs="Arial"/>
          <w:spacing w:val="2"/>
          <w:sz w:val="24"/>
          <w:szCs w:val="24"/>
        </w:rPr>
      </w:pPr>
      <w:r>
        <w:rPr>
          <w:rFonts w:ascii="Arial" w:hAnsi="Arial" w:cs="Arial"/>
          <w:spacing w:val="2"/>
          <w:sz w:val="24"/>
          <w:szCs w:val="24"/>
        </w:rPr>
        <w:t xml:space="preserve">4.6.5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7EF3FFED" w14:textId="77777777" w:rsidR="009C1403" w:rsidRDefault="00C6386D">
      <w:pPr>
        <w:kinsoku w:val="0"/>
        <w:overflowPunct w:val="0"/>
        <w:autoSpaceDE/>
        <w:autoSpaceDN/>
        <w:adjustRightInd/>
        <w:spacing w:before="206" w:line="275" w:lineRule="exact"/>
        <w:ind w:left="1584" w:right="144" w:hanging="720"/>
        <w:jc w:val="both"/>
        <w:textAlignment w:val="baseline"/>
        <w:rPr>
          <w:rFonts w:ascii="Arial" w:hAnsi="Arial" w:cs="Arial"/>
          <w:sz w:val="24"/>
          <w:szCs w:val="24"/>
        </w:rPr>
      </w:pPr>
      <w:r>
        <w:rPr>
          <w:rFonts w:ascii="Arial" w:hAnsi="Arial" w:cs="Arial"/>
          <w:sz w:val="24"/>
          <w:szCs w:val="24"/>
        </w:rPr>
        <w:t xml:space="preserve">4.6.6 provided both the </w:t>
      </w:r>
      <w:r>
        <w:rPr>
          <w:rFonts w:ascii="Arial" w:hAnsi="Arial" w:cs="Arial"/>
          <w:i/>
          <w:iCs/>
          <w:sz w:val="24"/>
          <w:szCs w:val="24"/>
        </w:rPr>
        <w:t xml:space="preserve">fault outage </w:t>
      </w:r>
      <w:r>
        <w:rPr>
          <w:rFonts w:ascii="Arial" w:hAnsi="Arial" w:cs="Arial"/>
          <w:sz w:val="24"/>
          <w:szCs w:val="24"/>
        </w:rPr>
        <w:t>and prior outage involve plant that is wholly in NGET</w:t>
      </w:r>
      <w:r>
        <w:rPr>
          <w:rFonts w:ascii="Arial" w:hAnsi="Arial" w:cs="Arial"/>
          <w:sz w:val="25"/>
          <w:szCs w:val="25"/>
        </w:rPr>
        <w:t xml:space="preserve">’s </w:t>
      </w:r>
      <w:r>
        <w:rPr>
          <w:rFonts w:ascii="Arial" w:hAnsi="Arial" w:cs="Arial"/>
          <w:sz w:val="24"/>
          <w:szCs w:val="24"/>
        </w:rPr>
        <w:t xml:space="preserve">transmission area, any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circuit </w:t>
      </w:r>
      <w:r>
        <w:rPr>
          <w:rFonts w:ascii="Arial" w:hAnsi="Arial" w:cs="Arial"/>
          <w:sz w:val="24"/>
          <w:szCs w:val="24"/>
        </w:rPr>
        <w:t xml:space="preserve">containing either a transformer in series or a cable section located wholly or mainly outside a substation, 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 breaker, that cannot be separately isolated), reactive compensator or other reactive power provider,</w:t>
      </w:r>
    </w:p>
    <w:p w14:paraId="71AE176A" w14:textId="77777777" w:rsidR="009C1403" w:rsidRDefault="00C6386D">
      <w:pPr>
        <w:kinsoku w:val="0"/>
        <w:overflowPunct w:val="0"/>
        <w:autoSpaceDE/>
        <w:autoSpaceDN/>
        <w:adjustRightInd/>
        <w:spacing w:before="204" w:line="276"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EC52223" w14:textId="77777777" w:rsidR="009C1403" w:rsidRDefault="00C6386D">
      <w:pPr>
        <w:kinsoku w:val="0"/>
        <w:overflowPunct w:val="0"/>
        <w:autoSpaceDE/>
        <w:autoSpaceDN/>
        <w:adjustRightInd/>
        <w:spacing w:before="207" w:line="273" w:lineRule="exact"/>
        <w:ind w:left="1584" w:right="144" w:hanging="720"/>
        <w:jc w:val="both"/>
        <w:textAlignment w:val="baseline"/>
        <w:rPr>
          <w:rFonts w:ascii="Arial" w:hAnsi="Arial" w:cs="Arial"/>
          <w:sz w:val="24"/>
          <w:szCs w:val="24"/>
        </w:rPr>
      </w:pPr>
      <w:r>
        <w:rPr>
          <w:rFonts w:ascii="Arial" w:hAnsi="Arial" w:cs="Arial"/>
          <w:sz w:val="24"/>
          <w:szCs w:val="24"/>
        </w:rPr>
        <w:t xml:space="preserve">4.6.7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 and Section 8);</w:t>
      </w:r>
    </w:p>
    <w:p w14:paraId="2BBB7075" w14:textId="77777777" w:rsidR="009C1403" w:rsidRDefault="00C6386D">
      <w:pPr>
        <w:kinsoku w:val="0"/>
        <w:overflowPunct w:val="0"/>
        <w:autoSpaceDE/>
        <w:autoSpaceDN/>
        <w:adjustRightInd/>
        <w:spacing w:before="193"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4.6.8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50D606E1" w14:textId="77777777" w:rsidR="009C1403" w:rsidRDefault="009C1403">
      <w:pPr>
        <w:widowControl/>
        <w:rPr>
          <w:sz w:val="24"/>
          <w:szCs w:val="24"/>
        </w:rPr>
        <w:sectPr w:rsidR="009C1403">
          <w:headerReference w:type="default" r:id="rId44"/>
          <w:pgSz w:w="11904" w:h="16834"/>
          <w:pgMar w:top="1440" w:right="1255" w:bottom="508" w:left="1289" w:header="720" w:footer="720" w:gutter="0"/>
          <w:cols w:space="720"/>
          <w:noEndnote/>
        </w:sectPr>
      </w:pPr>
    </w:p>
    <w:p w14:paraId="3DD2BF6E" w14:textId="6D3F673C" w:rsidR="009C1403" w:rsidRDefault="00C6386D">
      <w:pPr>
        <w:kinsoku w:val="0"/>
        <w:overflowPunct w:val="0"/>
        <w:autoSpaceDE/>
        <w:autoSpaceDN/>
        <w:adjustRightInd/>
        <w:spacing w:before="30" w:line="273" w:lineRule="exact"/>
        <w:ind w:left="1584" w:right="144" w:hanging="720"/>
        <w:textAlignment w:val="baseline"/>
        <w:rPr>
          <w:rFonts w:ascii="Arial" w:hAnsi="Arial" w:cs="Arial"/>
          <w:i/>
          <w:iCs/>
          <w:sz w:val="24"/>
          <w:szCs w:val="24"/>
        </w:rPr>
      </w:pPr>
      <w:r>
        <w:rPr>
          <w:rFonts w:ascii="Arial" w:hAnsi="Arial" w:cs="Arial"/>
          <w:sz w:val="24"/>
          <w:szCs w:val="24"/>
        </w:rPr>
        <w:t xml:space="preserve">4.6.9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p>
    <w:p w14:paraId="5906A2B2"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z w:val="24"/>
          <w:szCs w:val="24"/>
        </w:rPr>
      </w:pPr>
      <w:r>
        <w:rPr>
          <w:rFonts w:ascii="Arial" w:hAnsi="Arial" w:cs="Arial"/>
          <w:sz w:val="24"/>
          <w:szCs w:val="24"/>
        </w:rPr>
        <w:t xml:space="preserve">4.6.10 </w:t>
      </w:r>
      <w:r>
        <w:rPr>
          <w:rFonts w:ascii="Arial" w:hAnsi="Arial" w:cs="Arial"/>
          <w:i/>
          <w:iCs/>
          <w:sz w:val="24"/>
          <w:szCs w:val="24"/>
        </w:rPr>
        <w:t>system instability; or</w:t>
      </w:r>
    </w:p>
    <w:p w14:paraId="6E9C684B" w14:textId="77777777" w:rsidR="009C1403" w:rsidRDefault="00C6386D">
      <w:pPr>
        <w:kinsoku w:val="0"/>
        <w:overflowPunct w:val="0"/>
        <w:autoSpaceDE/>
        <w:autoSpaceDN/>
        <w:adjustRightInd/>
        <w:spacing w:before="13" w:line="466" w:lineRule="exact"/>
        <w:ind w:left="144" w:right="3024" w:firstLine="720"/>
        <w:jc w:val="both"/>
        <w:textAlignment w:val="baseline"/>
        <w:rPr>
          <w:rFonts w:ascii="Arial" w:hAnsi="Arial" w:cs="Arial"/>
          <w:spacing w:val="-1"/>
          <w:sz w:val="24"/>
          <w:szCs w:val="24"/>
          <w:u w:val="single"/>
        </w:rPr>
      </w:pPr>
      <w:r>
        <w:rPr>
          <w:rFonts w:ascii="Arial" w:hAnsi="Arial" w:cs="Arial"/>
          <w:spacing w:val="-1"/>
          <w:sz w:val="24"/>
          <w:szCs w:val="24"/>
        </w:rPr>
        <w:t xml:space="preserve">4.6.11 </w:t>
      </w:r>
      <w:r>
        <w:rPr>
          <w:rFonts w:ascii="Arial" w:hAnsi="Arial" w:cs="Arial"/>
          <w:i/>
          <w:iCs/>
          <w:spacing w:val="-1"/>
          <w:sz w:val="24"/>
          <w:szCs w:val="24"/>
        </w:rPr>
        <w:t xml:space="preserve">Unacceptable Sub-Synchronous Oscillations </w:t>
      </w:r>
      <w:r>
        <w:rPr>
          <w:rFonts w:ascii="Arial" w:hAnsi="Arial" w:cs="Arial"/>
          <w:spacing w:val="-1"/>
          <w:sz w:val="24"/>
          <w:szCs w:val="24"/>
          <w:u w:val="single"/>
        </w:rPr>
        <w:t>Under conditions in the course of a year of operation</w:t>
      </w:r>
    </w:p>
    <w:p w14:paraId="0159F917" w14:textId="77777777" w:rsidR="009C1403" w:rsidRDefault="00C6386D">
      <w:pPr>
        <w:tabs>
          <w:tab w:val="decimal" w:pos="288"/>
          <w:tab w:val="left" w:pos="864"/>
        </w:tabs>
        <w:kinsoku w:val="0"/>
        <w:overflowPunct w:val="0"/>
        <w:autoSpaceDE/>
        <w:autoSpaceDN/>
        <w:adjustRightInd/>
        <w:spacing w:before="204" w:line="275" w:lineRule="exact"/>
        <w:ind w:left="144"/>
        <w:textAlignment w:val="baseline"/>
        <w:rPr>
          <w:rFonts w:ascii="Arial" w:hAnsi="Arial" w:cs="Arial"/>
          <w:sz w:val="24"/>
          <w:szCs w:val="24"/>
        </w:rPr>
      </w:pPr>
      <w:r>
        <w:rPr>
          <w:rFonts w:ascii="Arial" w:hAnsi="Arial" w:cs="Arial"/>
          <w:sz w:val="24"/>
          <w:szCs w:val="24"/>
        </w:rPr>
        <w:tab/>
        <w:t>4.7</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4.8 to 4.10 under the</w:t>
      </w:r>
    </w:p>
    <w:p w14:paraId="73B593EF" w14:textId="77777777" w:rsidR="009C1403" w:rsidRDefault="00C6386D">
      <w:pPr>
        <w:kinsoku w:val="0"/>
        <w:overflowPunct w:val="0"/>
        <w:autoSpaceDE/>
        <w:autoSpaceDN/>
        <w:adjustRightInd/>
        <w:spacing w:line="275" w:lineRule="exact"/>
        <w:ind w:left="864"/>
        <w:textAlignment w:val="baseline"/>
        <w:rPr>
          <w:rFonts w:ascii="Arial" w:hAnsi="Arial" w:cs="Arial"/>
          <w:spacing w:val="-1"/>
          <w:sz w:val="24"/>
          <w:szCs w:val="24"/>
        </w:rPr>
      </w:pPr>
      <w:r>
        <w:rPr>
          <w:rFonts w:ascii="Arial" w:hAnsi="Arial" w:cs="Arial"/>
          <w:spacing w:val="-1"/>
          <w:sz w:val="24"/>
          <w:szCs w:val="24"/>
        </w:rPr>
        <w:t>following background conditions:</w:t>
      </w:r>
    </w:p>
    <w:p w14:paraId="17F93AF4" w14:textId="77777777" w:rsidR="009C1403" w:rsidRDefault="00C6386D">
      <w:pPr>
        <w:tabs>
          <w:tab w:val="left" w:pos="1656"/>
        </w:tabs>
        <w:kinsoku w:val="0"/>
        <w:overflowPunct w:val="0"/>
        <w:autoSpaceDE/>
        <w:autoSpaceDN/>
        <w:adjustRightInd/>
        <w:spacing w:before="204" w:line="275" w:lineRule="exact"/>
        <w:ind w:left="864"/>
        <w:textAlignment w:val="baseline"/>
        <w:rPr>
          <w:rFonts w:ascii="Arial" w:hAnsi="Arial" w:cs="Arial"/>
          <w:spacing w:val="2"/>
          <w:sz w:val="24"/>
          <w:szCs w:val="24"/>
        </w:rPr>
      </w:pPr>
      <w:r>
        <w:rPr>
          <w:rFonts w:ascii="Arial" w:hAnsi="Arial" w:cs="Arial"/>
          <w:spacing w:val="2"/>
          <w:sz w:val="24"/>
          <w:szCs w:val="24"/>
        </w:rPr>
        <w:t>4.7.1</w:t>
      </w:r>
      <w:r>
        <w:rPr>
          <w:rFonts w:ascii="Arial" w:hAnsi="Arial" w:cs="Arial"/>
          <w:spacing w:val="2"/>
          <w:sz w:val="24"/>
          <w:szCs w:val="24"/>
        </w:rPr>
        <w:tab/>
        <w:t xml:space="preserve">conditions on the </w:t>
      </w:r>
      <w:r>
        <w:rPr>
          <w:rFonts w:ascii="Arial" w:hAnsi="Arial" w:cs="Arial"/>
          <w:i/>
          <w:iCs/>
          <w:spacing w:val="2"/>
          <w:sz w:val="24"/>
          <w:szCs w:val="24"/>
        </w:rPr>
        <w:t xml:space="preserve">national electricity transmission system </w:t>
      </w:r>
      <w:r>
        <w:rPr>
          <w:rFonts w:ascii="Arial" w:hAnsi="Arial" w:cs="Arial"/>
          <w:spacing w:val="2"/>
          <w:sz w:val="24"/>
          <w:szCs w:val="24"/>
        </w:rPr>
        <w:t>shall be set</w:t>
      </w:r>
    </w:p>
    <w:p w14:paraId="4F575CB6" w14:textId="77777777" w:rsidR="009C1403" w:rsidRDefault="00C6386D">
      <w:pPr>
        <w:kinsoku w:val="0"/>
        <w:overflowPunct w:val="0"/>
        <w:autoSpaceDE/>
        <w:autoSpaceDN/>
        <w:adjustRightInd/>
        <w:spacing w:line="276" w:lineRule="exact"/>
        <w:ind w:left="1728" w:right="144"/>
        <w:jc w:val="both"/>
        <w:textAlignment w:val="baseline"/>
        <w:rPr>
          <w:rFonts w:ascii="Arial" w:hAnsi="Arial" w:cs="Arial"/>
          <w:sz w:val="24"/>
          <w:szCs w:val="24"/>
        </w:rPr>
      </w:pPr>
      <w:r>
        <w:rPr>
          <w:rFonts w:ascii="Arial" w:hAnsi="Arial" w:cs="Arial"/>
          <w:sz w:val="24"/>
          <w:szCs w:val="24"/>
        </w:rPr>
        <w:t xml:space="preserve">to those which ought reasonably to be foreseen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and</w:t>
      </w:r>
    </w:p>
    <w:p w14:paraId="658C8330" w14:textId="77777777" w:rsidR="009C1403" w:rsidRDefault="00C6386D">
      <w:pPr>
        <w:kinsoku w:val="0"/>
        <w:overflowPunct w:val="0"/>
        <w:autoSpaceDE/>
        <w:autoSpaceDN/>
        <w:adjustRightInd/>
        <w:spacing w:before="202"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4.7.2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5A91B6CE" w14:textId="77777777" w:rsidR="009C1403" w:rsidRDefault="00C6386D">
      <w:pPr>
        <w:tabs>
          <w:tab w:val="decimal" w:pos="288"/>
          <w:tab w:val="left" w:pos="864"/>
        </w:tabs>
        <w:kinsoku w:val="0"/>
        <w:overflowPunct w:val="0"/>
        <w:autoSpaceDE/>
        <w:autoSpaceDN/>
        <w:adjustRightInd/>
        <w:spacing w:before="189" w:line="277" w:lineRule="exact"/>
        <w:ind w:left="144"/>
        <w:textAlignment w:val="baseline"/>
        <w:rPr>
          <w:rFonts w:ascii="Arial" w:hAnsi="Arial" w:cs="Arial"/>
          <w:sz w:val="24"/>
          <w:szCs w:val="24"/>
        </w:rPr>
      </w:pPr>
      <w:r>
        <w:rPr>
          <w:rFonts w:ascii="Arial" w:hAnsi="Arial" w:cs="Arial"/>
          <w:sz w:val="24"/>
          <w:szCs w:val="24"/>
        </w:rPr>
        <w:tab/>
        <w:t>4.8</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231EEC08" w14:textId="77777777" w:rsidR="009C1403" w:rsidRDefault="00C6386D">
      <w:pPr>
        <w:kinsoku w:val="0"/>
        <w:overflowPunct w:val="0"/>
        <w:autoSpaceDE/>
        <w:autoSpaceDN/>
        <w:adjustRightInd/>
        <w:spacing w:before="13" w:line="274" w:lineRule="exact"/>
        <w:ind w:left="864" w:right="144"/>
        <w:textAlignment w:val="baseline"/>
        <w:rPr>
          <w:rFonts w:ascii="Arial" w:hAnsi="Arial" w:cs="Arial"/>
          <w:sz w:val="24"/>
          <w:szCs w:val="24"/>
        </w:rPr>
      </w:pPr>
      <w:r>
        <w:rPr>
          <w:rFonts w:ascii="Arial" w:hAnsi="Arial" w:cs="Arial"/>
          <w:sz w:val="24"/>
          <w:szCs w:val="24"/>
        </w:rPr>
        <w:t>the background conditions described in paragraph 4.7, prior to any fault there shall not be:</w:t>
      </w:r>
    </w:p>
    <w:p w14:paraId="7451B7A9" w14:textId="77777777" w:rsidR="009C1403" w:rsidRDefault="00C6386D">
      <w:pPr>
        <w:tabs>
          <w:tab w:val="left" w:pos="1656"/>
        </w:tabs>
        <w:kinsoku w:val="0"/>
        <w:overflowPunct w:val="0"/>
        <w:autoSpaceDE/>
        <w:autoSpaceDN/>
        <w:adjustRightInd/>
        <w:spacing w:before="204" w:line="277" w:lineRule="exact"/>
        <w:ind w:left="864"/>
        <w:textAlignment w:val="baseline"/>
        <w:rPr>
          <w:rFonts w:ascii="Arial" w:hAnsi="Arial" w:cs="Arial"/>
          <w:sz w:val="24"/>
          <w:szCs w:val="24"/>
        </w:rPr>
      </w:pPr>
      <w:r>
        <w:rPr>
          <w:rFonts w:ascii="Arial" w:hAnsi="Arial" w:cs="Arial"/>
          <w:sz w:val="24"/>
          <w:szCs w:val="24"/>
        </w:rPr>
        <w:t>4.8.1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DFFB68B" w14:textId="77777777" w:rsidR="009C1403" w:rsidRDefault="00C6386D">
      <w:pPr>
        <w:kinsoku w:val="0"/>
        <w:overflowPunct w:val="0"/>
        <w:autoSpaceDE/>
        <w:autoSpaceDN/>
        <w:adjustRightInd/>
        <w:spacing w:before="168" w:line="293" w:lineRule="exact"/>
        <w:ind w:left="1728" w:right="144" w:hanging="864"/>
        <w:textAlignment w:val="baseline"/>
        <w:rPr>
          <w:rFonts w:ascii="Arial" w:hAnsi="Arial" w:cs="Arial"/>
          <w:sz w:val="24"/>
          <w:szCs w:val="24"/>
        </w:rPr>
      </w:pPr>
      <w:r>
        <w:rPr>
          <w:rFonts w:ascii="Arial" w:hAnsi="Arial" w:cs="Arial"/>
          <w:sz w:val="24"/>
          <w:szCs w:val="24"/>
        </w:rPr>
        <w:t xml:space="preserve">4.8.2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560ADEEB" w14:textId="77777777" w:rsidR="009C1403" w:rsidRDefault="00C6386D">
      <w:pPr>
        <w:kinsoku w:val="0"/>
        <w:overflowPunct w:val="0"/>
        <w:autoSpaceDE/>
        <w:autoSpaceDN/>
        <w:adjustRightInd/>
        <w:spacing w:before="183" w:line="277" w:lineRule="exact"/>
        <w:ind w:left="864"/>
        <w:textAlignment w:val="baseline"/>
        <w:rPr>
          <w:rFonts w:ascii="Arial" w:hAnsi="Arial" w:cs="Arial"/>
          <w:i/>
          <w:iCs/>
          <w:spacing w:val="9"/>
          <w:sz w:val="24"/>
          <w:szCs w:val="24"/>
        </w:rPr>
      </w:pPr>
      <w:r>
        <w:rPr>
          <w:rFonts w:ascii="Arial" w:hAnsi="Arial" w:cs="Arial"/>
          <w:spacing w:val="9"/>
          <w:sz w:val="24"/>
          <w:szCs w:val="24"/>
        </w:rPr>
        <w:t xml:space="preserve">4.8.3 </w:t>
      </w:r>
      <w:r>
        <w:rPr>
          <w:rFonts w:ascii="Arial" w:hAnsi="Arial" w:cs="Arial"/>
          <w:i/>
          <w:iCs/>
          <w:spacing w:val="9"/>
          <w:sz w:val="24"/>
          <w:szCs w:val="24"/>
        </w:rPr>
        <w:t>system instability; or</w:t>
      </w:r>
    </w:p>
    <w:p w14:paraId="7A16B0EA"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pacing w:val="1"/>
          <w:sz w:val="24"/>
          <w:szCs w:val="24"/>
        </w:rPr>
      </w:pPr>
      <w:r>
        <w:rPr>
          <w:rFonts w:ascii="Arial" w:hAnsi="Arial" w:cs="Arial"/>
          <w:spacing w:val="1"/>
          <w:sz w:val="24"/>
          <w:szCs w:val="24"/>
        </w:rPr>
        <w:t xml:space="preserve">4.8.4 </w:t>
      </w:r>
      <w:r>
        <w:rPr>
          <w:rFonts w:ascii="Arial" w:hAnsi="Arial" w:cs="Arial"/>
          <w:i/>
          <w:iCs/>
          <w:spacing w:val="1"/>
          <w:sz w:val="24"/>
          <w:szCs w:val="24"/>
        </w:rPr>
        <w:t>Unacceptable Sub-Synchronous Oscillations.</w:t>
      </w:r>
    </w:p>
    <w:p w14:paraId="538DEF27" w14:textId="77777777" w:rsidR="009C1403" w:rsidRDefault="00C6386D">
      <w:pPr>
        <w:tabs>
          <w:tab w:val="decimal" w:pos="288"/>
          <w:tab w:val="left" w:pos="864"/>
        </w:tabs>
        <w:kinsoku w:val="0"/>
        <w:overflowPunct w:val="0"/>
        <w:autoSpaceDE/>
        <w:autoSpaceDN/>
        <w:adjustRightInd/>
        <w:spacing w:before="203" w:line="275" w:lineRule="exact"/>
        <w:ind w:left="144"/>
        <w:textAlignment w:val="baseline"/>
        <w:rPr>
          <w:rFonts w:ascii="Arial" w:hAnsi="Arial" w:cs="Arial"/>
          <w:sz w:val="24"/>
          <w:szCs w:val="24"/>
        </w:rPr>
      </w:pPr>
      <w:r>
        <w:rPr>
          <w:rFonts w:ascii="Arial" w:hAnsi="Arial" w:cs="Arial"/>
          <w:sz w:val="24"/>
          <w:szCs w:val="24"/>
        </w:rPr>
        <w:tab/>
        <w:t>4.9</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071C859C" w14:textId="77777777" w:rsidR="009C1403" w:rsidRDefault="00C6386D">
      <w:pPr>
        <w:kinsoku w:val="0"/>
        <w:overflowPunct w:val="0"/>
        <w:autoSpaceDE/>
        <w:autoSpaceDN/>
        <w:adjustRightInd/>
        <w:spacing w:line="274" w:lineRule="exact"/>
        <w:ind w:left="864" w:right="144"/>
        <w:textAlignment w:val="baseline"/>
        <w:rPr>
          <w:rFonts w:ascii="Arial" w:hAnsi="Arial" w:cs="Arial"/>
          <w:sz w:val="24"/>
          <w:szCs w:val="24"/>
        </w:rPr>
      </w:pPr>
      <w:r>
        <w:rPr>
          <w:rFonts w:ascii="Arial" w:hAnsi="Arial" w:cs="Arial"/>
          <w:sz w:val="24"/>
          <w:szCs w:val="24"/>
        </w:rPr>
        <w:t>that, for the background conditions described in paragraph 4.7, the operational security criteria set out in Section 5 can be met.</w:t>
      </w:r>
    </w:p>
    <w:p w14:paraId="6C3E6E5D"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 xml:space="preserve">4.10 Where necessary to satisfy the criteria set out in paragraphs 4.8 and 4.9, investment should be made in </w:t>
      </w:r>
      <w:r>
        <w:rPr>
          <w:rFonts w:ascii="Arial" w:hAnsi="Arial" w:cs="Arial"/>
          <w:i/>
          <w:iCs/>
          <w:sz w:val="24"/>
          <w:szCs w:val="24"/>
        </w:rPr>
        <w:t xml:space="preserve">transmission capacity </w:t>
      </w:r>
      <w:r>
        <w:rPr>
          <w:rFonts w:ascii="Arial" w:hAnsi="Arial" w:cs="Arial"/>
          <w:sz w:val="24"/>
          <w:szCs w:val="24"/>
        </w:rPr>
        <w:t xml:space="preserve">except where operational measures suffice to meet the criteria in paragraphs 4.8 and 4.9 provided that maintenance access for each </w:t>
      </w:r>
      <w:r>
        <w:rPr>
          <w:rFonts w:ascii="Arial" w:hAnsi="Arial" w:cs="Arial"/>
          <w:i/>
          <w:iCs/>
          <w:sz w:val="24"/>
          <w:szCs w:val="24"/>
        </w:rPr>
        <w:t xml:space="preserve">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321CC492" w14:textId="77777777" w:rsidR="009C1403" w:rsidRDefault="009C1403">
      <w:pPr>
        <w:widowControl/>
        <w:rPr>
          <w:sz w:val="24"/>
          <w:szCs w:val="24"/>
        </w:rPr>
        <w:sectPr w:rsidR="009C1403">
          <w:headerReference w:type="default" r:id="rId45"/>
          <w:pgSz w:w="11904" w:h="16834"/>
          <w:pgMar w:top="1420" w:right="1255" w:bottom="508" w:left="1289" w:header="720" w:footer="720" w:gutter="0"/>
          <w:cols w:space="720"/>
          <w:noEndnote/>
        </w:sectPr>
      </w:pPr>
    </w:p>
    <w:p w14:paraId="14ADE657" w14:textId="65278705" w:rsidR="009C1403" w:rsidRDefault="00C6386D">
      <w:pPr>
        <w:kinsoku w:val="0"/>
        <w:overflowPunct w:val="0"/>
        <w:autoSpaceDE/>
        <w:autoSpaceDN/>
        <w:adjustRightInd/>
        <w:spacing w:before="5" w:line="276" w:lineRule="exact"/>
        <w:ind w:left="144"/>
        <w:textAlignment w:val="baseline"/>
        <w:rPr>
          <w:rFonts w:ascii="Arial" w:hAnsi="Arial" w:cs="Arial"/>
          <w:b/>
          <w:bCs/>
          <w:sz w:val="24"/>
          <w:szCs w:val="24"/>
        </w:rPr>
      </w:pPr>
      <w:r>
        <w:rPr>
          <w:rFonts w:ascii="Arial" w:hAnsi="Arial" w:cs="Arial"/>
          <w:b/>
          <w:bCs/>
          <w:sz w:val="24"/>
          <w:szCs w:val="24"/>
        </w:rPr>
        <w:t>General Criteria</w:t>
      </w:r>
    </w:p>
    <w:p w14:paraId="6E6A4E27" w14:textId="77777777" w:rsidR="009C1403" w:rsidRDefault="00C6386D">
      <w:pPr>
        <w:kinsoku w:val="0"/>
        <w:overflowPunct w:val="0"/>
        <w:autoSpaceDE/>
        <w:autoSpaceDN/>
        <w:adjustRightInd/>
        <w:spacing w:before="199" w:line="268" w:lineRule="exact"/>
        <w:ind w:left="864" w:right="144" w:hanging="720"/>
        <w:jc w:val="both"/>
        <w:textAlignment w:val="baseline"/>
        <w:rPr>
          <w:rFonts w:ascii="Arial" w:hAnsi="Arial" w:cs="Arial"/>
          <w:sz w:val="24"/>
          <w:szCs w:val="24"/>
        </w:rPr>
      </w:pPr>
      <w:r>
        <w:rPr>
          <w:rFonts w:ascii="Arial" w:hAnsi="Arial" w:cs="Arial"/>
          <w:sz w:val="24"/>
          <w:szCs w:val="24"/>
        </w:rPr>
        <w:t>4.11 In addition to the requirements set out in paragraphs 4.4 to 4.10, the system shall also be planned such that:</w:t>
      </w:r>
    </w:p>
    <w:p w14:paraId="7F4510FF" w14:textId="77777777" w:rsidR="009C1403" w:rsidRDefault="00C6386D">
      <w:pPr>
        <w:kinsoku w:val="0"/>
        <w:overflowPunct w:val="0"/>
        <w:autoSpaceDE/>
        <w:autoSpaceDN/>
        <w:adjustRightInd/>
        <w:spacing w:before="207"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4.11.1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Pr>
          <w:rFonts w:ascii="Arial" w:hAnsi="Arial" w:cs="Arial"/>
          <w:sz w:val="24"/>
          <w:szCs w:val="24"/>
        </w:rPr>
        <w:t>,</w:t>
      </w:r>
    </w:p>
    <w:p w14:paraId="17A9F6F5" w14:textId="77777777" w:rsidR="009C1403" w:rsidRDefault="00C6386D">
      <w:pPr>
        <w:kinsoku w:val="0"/>
        <w:overflowPunct w:val="0"/>
        <w:autoSpaceDE/>
        <w:autoSpaceDN/>
        <w:adjustRightInd/>
        <w:spacing w:before="207" w:line="273" w:lineRule="exact"/>
        <w:ind w:left="864" w:right="144" w:hanging="720"/>
        <w:jc w:val="both"/>
        <w:textAlignment w:val="baseline"/>
        <w:rPr>
          <w:rFonts w:ascii="Arial" w:hAnsi="Arial" w:cs="Arial"/>
          <w:spacing w:val="2"/>
          <w:sz w:val="24"/>
          <w:szCs w:val="24"/>
        </w:rPr>
      </w:pPr>
      <w:r>
        <w:rPr>
          <w:rFonts w:ascii="Arial" w:hAnsi="Arial" w:cs="Arial"/>
          <w:spacing w:val="2"/>
          <w:sz w:val="24"/>
          <w:szCs w:val="24"/>
        </w:rPr>
        <w:t xml:space="preserve">4.12 </w:t>
      </w:r>
      <w:r>
        <w:rPr>
          <w:rFonts w:ascii="Arial" w:hAnsi="Arial" w:cs="Arial"/>
          <w:i/>
          <w:iCs/>
          <w:spacing w:val="2"/>
          <w:sz w:val="24"/>
          <w:szCs w:val="24"/>
        </w:rPr>
        <w:t xml:space="preserve">Transmission circuits </w:t>
      </w:r>
      <w:r>
        <w:rPr>
          <w:rFonts w:ascii="Arial" w:hAnsi="Arial" w:cs="Arial"/>
          <w:spacing w:val="2"/>
          <w:sz w:val="24"/>
          <w:szCs w:val="24"/>
        </w:rPr>
        <w:t xml:space="preserve">comprising the </w:t>
      </w:r>
      <w:r>
        <w:rPr>
          <w:rFonts w:ascii="Arial" w:hAnsi="Arial" w:cs="Arial"/>
          <w:i/>
          <w:iCs/>
          <w:spacing w:val="2"/>
          <w:sz w:val="24"/>
          <w:szCs w:val="24"/>
        </w:rPr>
        <w:t xml:space="preserve">supergrid </w:t>
      </w:r>
      <w:r>
        <w:rPr>
          <w:rFonts w:ascii="Arial" w:hAnsi="Arial" w:cs="Arial"/>
          <w:spacing w:val="2"/>
          <w:sz w:val="24"/>
          <w:szCs w:val="24"/>
        </w:rPr>
        <w:t xml:space="preserve">part of the </w:t>
      </w:r>
      <w:r>
        <w:rPr>
          <w:rFonts w:ascii="Arial" w:hAnsi="Arial" w:cs="Arial"/>
          <w:i/>
          <w:iCs/>
          <w:spacing w:val="2"/>
          <w:sz w:val="24"/>
          <w:szCs w:val="24"/>
        </w:rPr>
        <w:t xml:space="preserve">MITS </w:t>
      </w:r>
      <w:r>
        <w:rPr>
          <w:rFonts w:ascii="Arial" w:hAnsi="Arial" w:cs="Arial"/>
          <w:spacing w:val="2"/>
          <w:sz w:val="24"/>
          <w:szCs w:val="24"/>
        </w:rPr>
        <w:t>shall not exceed the circuit complexity limit defined in paragraphs B.3 to B.7 of Appendix B.</w:t>
      </w:r>
    </w:p>
    <w:p w14:paraId="6E73D344" w14:textId="50F7F9D5" w:rsidR="009C1403" w:rsidRDefault="00C6386D">
      <w:pPr>
        <w:kinsoku w:val="0"/>
        <w:overflowPunct w:val="0"/>
        <w:autoSpaceDE/>
        <w:autoSpaceDN/>
        <w:adjustRightInd/>
        <w:spacing w:before="208" w:line="275" w:lineRule="exact"/>
        <w:ind w:left="864" w:right="144" w:hanging="720"/>
        <w:jc w:val="both"/>
        <w:textAlignment w:val="baseline"/>
        <w:rPr>
          <w:rFonts w:ascii="Arial" w:hAnsi="Arial" w:cs="Arial"/>
          <w:sz w:val="24"/>
          <w:szCs w:val="24"/>
        </w:rPr>
      </w:pPr>
      <w:r>
        <w:rPr>
          <w:rFonts w:ascii="Arial" w:hAnsi="Arial" w:cs="Arial"/>
          <w:sz w:val="24"/>
          <w:szCs w:val="24"/>
        </w:rPr>
        <w:t xml:space="preserve">4.13 Guidance on complexity of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MITS </w:t>
      </w:r>
      <w:r>
        <w:rPr>
          <w:rFonts w:ascii="Arial" w:hAnsi="Arial" w:cs="Arial"/>
          <w:sz w:val="24"/>
          <w:szCs w:val="24"/>
        </w:rPr>
        <w:t xml:space="preserve">operated at a nominal voltage of 132kV is given in paragraphs B.8 to B.13 of Appendix B. Relaxation of the restrictions cited in paragraphs B.8 to B.13 may be justified in certain circumstances following appropriate liaison between the relevant </w:t>
      </w:r>
      <w:ins w:id="149" w:author="Tammy Meek (NESO)" w:date="2025-01-13T10:30:00Z" w16du:dateUtc="2025-01-13T10:30:00Z">
        <w:r>
          <w:rPr>
            <w:rFonts w:ascii="Arial" w:hAnsi="Arial" w:cs="Arial"/>
            <w:i/>
            <w:iCs/>
            <w:sz w:val="24"/>
            <w:szCs w:val="24"/>
          </w:rPr>
          <w:t xml:space="preserve">transmission </w:t>
        </w:r>
      </w:ins>
      <w:r>
        <w:rPr>
          <w:rFonts w:ascii="Arial" w:hAnsi="Arial" w:cs="Arial"/>
          <w:i/>
          <w:iCs/>
          <w:sz w:val="24"/>
          <w:szCs w:val="24"/>
        </w:rPr>
        <w:t xml:space="preserve">licensees </w:t>
      </w:r>
      <w:r>
        <w:rPr>
          <w:rFonts w:ascii="Arial" w:hAnsi="Arial" w:cs="Arial"/>
          <w:sz w:val="24"/>
          <w:szCs w:val="24"/>
        </w:rPr>
        <w:t>responsible for the design of the circuits and their operation.</w:t>
      </w:r>
    </w:p>
    <w:p w14:paraId="6C7CD5BB" w14:textId="77777777" w:rsidR="009C1403" w:rsidRDefault="00C6386D">
      <w:pPr>
        <w:kinsoku w:val="0"/>
        <w:overflowPunct w:val="0"/>
        <w:autoSpaceDE/>
        <w:autoSpaceDN/>
        <w:adjustRightInd/>
        <w:spacing w:before="332"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0C2054DB" w14:textId="77777777" w:rsidR="009C1403" w:rsidRDefault="00C6386D">
      <w:pPr>
        <w:kinsoku w:val="0"/>
        <w:overflowPunct w:val="0"/>
        <w:autoSpaceDE/>
        <w:autoSpaceDN/>
        <w:adjustRightInd/>
        <w:spacing w:before="185" w:line="278" w:lineRule="exact"/>
        <w:ind w:left="864" w:right="144" w:hanging="720"/>
        <w:jc w:val="both"/>
        <w:textAlignment w:val="baseline"/>
        <w:rPr>
          <w:rFonts w:ascii="Arial" w:hAnsi="Arial" w:cs="Arial"/>
          <w:sz w:val="24"/>
          <w:szCs w:val="24"/>
        </w:rPr>
      </w:pPr>
      <w:r>
        <w:rPr>
          <w:rFonts w:ascii="Arial" w:hAnsi="Arial" w:cs="Arial"/>
          <w:sz w:val="24"/>
          <w:szCs w:val="24"/>
        </w:rPr>
        <w:t>4.14 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4F641B04" w14:textId="77777777" w:rsidR="009C1403" w:rsidRDefault="009C1403">
      <w:pPr>
        <w:widowControl/>
        <w:rPr>
          <w:sz w:val="24"/>
          <w:szCs w:val="24"/>
        </w:rPr>
        <w:sectPr w:rsidR="009C1403">
          <w:headerReference w:type="default" r:id="rId46"/>
          <w:pgSz w:w="11904" w:h="16834"/>
          <w:pgMar w:top="1460" w:right="1262" w:bottom="508" w:left="1282" w:header="720" w:footer="720" w:gutter="0"/>
          <w:cols w:space="720"/>
          <w:noEndnote/>
        </w:sectPr>
      </w:pPr>
    </w:p>
    <w:p w14:paraId="4E6D50E7" w14:textId="33CD16E3" w:rsidR="009C1403" w:rsidRDefault="00C6386D">
      <w:pPr>
        <w:kinsoku w:val="0"/>
        <w:overflowPunct w:val="0"/>
        <w:autoSpaceDE/>
        <w:autoSpaceDN/>
        <w:adjustRightInd/>
        <w:spacing w:before="31" w:line="331" w:lineRule="exact"/>
        <w:ind w:left="144"/>
        <w:textAlignment w:val="baseline"/>
        <w:rPr>
          <w:rFonts w:ascii="Arial" w:hAnsi="Arial" w:cs="Arial"/>
          <w:b/>
          <w:bCs/>
          <w:spacing w:val="-4"/>
          <w:sz w:val="29"/>
          <w:szCs w:val="29"/>
        </w:rPr>
      </w:pPr>
      <w:r>
        <w:rPr>
          <w:rFonts w:ascii="Arial" w:hAnsi="Arial" w:cs="Arial"/>
          <w:b/>
          <w:bCs/>
          <w:spacing w:val="-4"/>
          <w:sz w:val="29"/>
          <w:szCs w:val="29"/>
        </w:rPr>
        <w:t>5. Operation of the Onshore Transmission System</w:t>
      </w:r>
    </w:p>
    <w:p w14:paraId="52C58FB3" w14:textId="77777777" w:rsidR="009C1403" w:rsidRDefault="00C6386D">
      <w:pPr>
        <w:kinsoku w:val="0"/>
        <w:overflowPunct w:val="0"/>
        <w:autoSpaceDE/>
        <w:autoSpaceDN/>
        <w:adjustRightInd/>
        <w:spacing w:before="355" w:line="276" w:lineRule="exact"/>
        <w:ind w:left="144"/>
        <w:textAlignment w:val="baseline"/>
        <w:rPr>
          <w:rFonts w:ascii="Arial" w:hAnsi="Arial" w:cs="Arial"/>
          <w:b/>
          <w:bCs/>
          <w:sz w:val="24"/>
          <w:szCs w:val="24"/>
        </w:rPr>
      </w:pPr>
      <w:r>
        <w:rPr>
          <w:rFonts w:ascii="Arial" w:hAnsi="Arial" w:cs="Arial"/>
          <w:b/>
          <w:bCs/>
          <w:sz w:val="24"/>
          <w:szCs w:val="24"/>
        </w:rPr>
        <w:t>Normal Operational Criteria</w:t>
      </w:r>
    </w:p>
    <w:p w14:paraId="0026A172" w14:textId="77777777" w:rsidR="009C1403" w:rsidRDefault="00C6386D">
      <w:pPr>
        <w:tabs>
          <w:tab w:val="decimal" w:pos="288"/>
          <w:tab w:val="left" w:pos="792"/>
        </w:tabs>
        <w:kinsoku w:val="0"/>
        <w:overflowPunct w:val="0"/>
        <w:autoSpaceDE/>
        <w:autoSpaceDN/>
        <w:adjustRightInd/>
        <w:spacing w:before="190" w:line="278" w:lineRule="exact"/>
        <w:ind w:left="144"/>
        <w:textAlignment w:val="baseline"/>
        <w:rPr>
          <w:rFonts w:ascii="Arial" w:hAnsi="Arial" w:cs="Arial"/>
          <w:i/>
          <w:iCs/>
          <w:sz w:val="24"/>
          <w:szCs w:val="24"/>
        </w:rPr>
      </w:pPr>
      <w:r>
        <w:rPr>
          <w:rFonts w:ascii="Arial" w:hAnsi="Arial" w:cs="Arial"/>
          <w:sz w:val="24"/>
          <w:szCs w:val="24"/>
        </w:rPr>
        <w:tab/>
        <w:t>5.1</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650C369A" w14:textId="77777777" w:rsidR="009C1403" w:rsidRDefault="00C6386D">
      <w:pPr>
        <w:kinsoku w:val="0"/>
        <w:overflowPunct w:val="0"/>
        <w:autoSpaceDE/>
        <w:autoSpaceDN/>
        <w:adjustRightInd/>
        <w:spacing w:before="20" w:line="268"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2097A7E3" w14:textId="77777777" w:rsidR="009C1403" w:rsidRDefault="00C6386D">
      <w:pPr>
        <w:tabs>
          <w:tab w:val="left" w:pos="1656"/>
        </w:tabs>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75106D94" w14:textId="77777777" w:rsidR="009C1403" w:rsidRDefault="00C6386D">
      <w:pPr>
        <w:kinsoku w:val="0"/>
        <w:overflowPunct w:val="0"/>
        <w:autoSpaceDE/>
        <w:autoSpaceDN/>
        <w:adjustRightInd/>
        <w:spacing w:line="269" w:lineRule="exact"/>
        <w:ind w:left="1728"/>
        <w:textAlignment w:val="baseline"/>
        <w:rPr>
          <w:rFonts w:ascii="Arial" w:hAnsi="Arial" w:cs="Arial"/>
          <w:sz w:val="24"/>
          <w:szCs w:val="24"/>
        </w:rPr>
      </w:pPr>
      <w:r>
        <w:rPr>
          <w:rFonts w:ascii="Arial" w:hAnsi="Arial" w:cs="Arial"/>
          <w:sz w:val="24"/>
          <w:szCs w:val="24"/>
        </w:rPr>
        <w:t>power provider; or</w:t>
      </w:r>
    </w:p>
    <w:p w14:paraId="1248B6DD" w14:textId="77777777" w:rsidR="009C1403" w:rsidRDefault="00C6386D">
      <w:pPr>
        <w:kinsoku w:val="0"/>
        <w:overflowPunct w:val="0"/>
        <w:autoSpaceDE/>
        <w:autoSpaceDN/>
        <w:adjustRightInd/>
        <w:spacing w:before="213"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5.1.2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or</w:t>
      </w:r>
    </w:p>
    <w:p w14:paraId="0A9BE593" w14:textId="77777777" w:rsidR="009C1403" w:rsidRDefault="00C6386D">
      <w:pPr>
        <w:kinsoku w:val="0"/>
        <w:overflowPunct w:val="0"/>
        <w:autoSpaceDE/>
        <w:autoSpaceDN/>
        <w:adjustRightInd/>
        <w:spacing w:before="202" w:line="278" w:lineRule="exact"/>
        <w:ind w:left="864"/>
        <w:textAlignment w:val="baseline"/>
        <w:rPr>
          <w:rFonts w:ascii="Arial" w:hAnsi="Arial" w:cs="Arial"/>
          <w:spacing w:val="2"/>
          <w:sz w:val="24"/>
          <w:szCs w:val="24"/>
        </w:rPr>
      </w:pPr>
      <w:r>
        <w:rPr>
          <w:rFonts w:ascii="Arial" w:hAnsi="Arial" w:cs="Arial"/>
          <w:spacing w:val="2"/>
          <w:sz w:val="24"/>
          <w:szCs w:val="24"/>
        </w:rPr>
        <w:t xml:space="preserve">5.1.3 the most onerous </w:t>
      </w:r>
      <w:r>
        <w:rPr>
          <w:rFonts w:ascii="Arial" w:hAnsi="Arial" w:cs="Arial"/>
          <w:i/>
          <w:iCs/>
          <w:spacing w:val="2"/>
          <w:sz w:val="24"/>
          <w:szCs w:val="24"/>
        </w:rPr>
        <w:t>loss of power infeed</w:t>
      </w:r>
      <w:r>
        <w:rPr>
          <w:rFonts w:ascii="Arial" w:hAnsi="Arial" w:cs="Arial"/>
          <w:spacing w:val="2"/>
          <w:sz w:val="24"/>
          <w:szCs w:val="24"/>
        </w:rPr>
        <w:t>; or</w:t>
      </w:r>
    </w:p>
    <w:p w14:paraId="19C2EF1A"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2"/>
          <w:sz w:val="24"/>
          <w:szCs w:val="24"/>
        </w:rPr>
      </w:pPr>
      <w:r>
        <w:rPr>
          <w:rFonts w:ascii="Arial" w:hAnsi="Arial" w:cs="Arial"/>
          <w:spacing w:val="2"/>
          <w:sz w:val="24"/>
          <w:szCs w:val="24"/>
        </w:rPr>
        <w:t>5.1.4 the most onerous loss of power outfeed; or</w:t>
      </w:r>
    </w:p>
    <w:p w14:paraId="665B82D9" w14:textId="77777777" w:rsidR="009C1403" w:rsidRDefault="00C6386D">
      <w:pPr>
        <w:kinsoku w:val="0"/>
        <w:overflowPunct w:val="0"/>
        <w:autoSpaceDE/>
        <w:autoSpaceDN/>
        <w:adjustRightInd/>
        <w:spacing w:before="193" w:line="278" w:lineRule="exact"/>
        <w:ind w:left="864"/>
        <w:textAlignment w:val="baseline"/>
        <w:rPr>
          <w:rFonts w:ascii="Arial" w:hAnsi="Arial" w:cs="Arial"/>
          <w:spacing w:val="4"/>
          <w:sz w:val="24"/>
          <w:szCs w:val="24"/>
        </w:rPr>
      </w:pPr>
      <w:r>
        <w:rPr>
          <w:rFonts w:ascii="Arial" w:hAnsi="Arial" w:cs="Arial"/>
          <w:spacing w:val="4"/>
          <w:sz w:val="24"/>
          <w:szCs w:val="24"/>
        </w:rPr>
        <w:t xml:space="preserve">5.1.5 where the system is designed to be secure against a </w:t>
      </w:r>
      <w:r>
        <w:rPr>
          <w:rFonts w:ascii="Arial" w:hAnsi="Arial" w:cs="Arial"/>
          <w:i/>
          <w:iCs/>
          <w:spacing w:val="4"/>
          <w:sz w:val="24"/>
          <w:szCs w:val="24"/>
        </w:rPr>
        <w:t xml:space="preserve">fault outage </w:t>
      </w:r>
      <w:r>
        <w:rPr>
          <w:rFonts w:ascii="Arial" w:hAnsi="Arial" w:cs="Arial"/>
          <w:spacing w:val="4"/>
          <w:sz w:val="24"/>
          <w:szCs w:val="24"/>
        </w:rPr>
        <w:t>of a</w:t>
      </w:r>
    </w:p>
    <w:p w14:paraId="5FB7A6D5" w14:textId="77777777" w:rsidR="009C1403" w:rsidRDefault="00C6386D">
      <w:pPr>
        <w:kinsoku w:val="0"/>
        <w:overflowPunct w:val="0"/>
        <w:autoSpaceDE/>
        <w:autoSpaceDN/>
        <w:adjustRightInd/>
        <w:spacing w:before="15" w:line="273" w:lineRule="exact"/>
        <w:ind w:left="1728" w:right="144"/>
        <w:textAlignment w:val="baseline"/>
        <w:rPr>
          <w:rFonts w:ascii="Arial" w:hAnsi="Arial" w:cs="Arial"/>
          <w:sz w:val="24"/>
          <w:szCs w:val="24"/>
        </w:rPr>
      </w:pPr>
      <w:r>
        <w:rPr>
          <w:rFonts w:ascii="Arial" w:hAnsi="Arial" w:cs="Arial"/>
          <w:sz w:val="24"/>
          <w:szCs w:val="24"/>
        </w:rPr>
        <w:t xml:space="preserve">section of </w:t>
      </w:r>
      <w:r>
        <w:rPr>
          <w:rFonts w:ascii="Arial" w:hAnsi="Arial" w:cs="Arial"/>
          <w:i/>
          <w:iCs/>
          <w:sz w:val="24"/>
          <w:szCs w:val="24"/>
        </w:rPr>
        <w:t xml:space="preserve">busbar </w:t>
      </w:r>
      <w:r>
        <w:rPr>
          <w:rFonts w:ascii="Arial" w:hAnsi="Arial" w:cs="Arial"/>
          <w:sz w:val="24"/>
          <w:szCs w:val="24"/>
        </w:rPr>
        <w:t xml:space="preserve">or mesh corner under </w:t>
      </w:r>
      <w:r>
        <w:rPr>
          <w:rFonts w:ascii="Arial" w:hAnsi="Arial" w:cs="Arial"/>
          <w:i/>
          <w:iCs/>
          <w:sz w:val="24"/>
          <w:szCs w:val="24"/>
        </w:rPr>
        <w:t xml:space="preserve">planned outage </w:t>
      </w:r>
      <w:r>
        <w:rPr>
          <w:rFonts w:ascii="Arial" w:hAnsi="Arial" w:cs="Arial"/>
          <w:sz w:val="24"/>
          <w:szCs w:val="24"/>
        </w:rPr>
        <w:t xml:space="preserve">conditions, a section of </w:t>
      </w:r>
      <w:r>
        <w:rPr>
          <w:rFonts w:ascii="Arial" w:hAnsi="Arial" w:cs="Arial"/>
          <w:i/>
          <w:iCs/>
          <w:sz w:val="24"/>
          <w:szCs w:val="24"/>
        </w:rPr>
        <w:t xml:space="preserve">busbar </w:t>
      </w:r>
      <w:r>
        <w:rPr>
          <w:rFonts w:ascii="Arial" w:hAnsi="Arial" w:cs="Arial"/>
          <w:sz w:val="24"/>
          <w:szCs w:val="24"/>
        </w:rPr>
        <w:t>or mesh corner,</w:t>
      </w:r>
    </w:p>
    <w:p w14:paraId="238817B7"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7029542" w14:textId="77777777" w:rsidR="009C1403" w:rsidRDefault="00C6386D">
      <w:pPr>
        <w:kinsoku w:val="0"/>
        <w:overflowPunct w:val="0"/>
        <w:autoSpaceDE/>
        <w:autoSpaceDN/>
        <w:adjustRightInd/>
        <w:spacing w:before="188" w:line="278" w:lineRule="exact"/>
        <w:ind w:left="864"/>
        <w:textAlignment w:val="baseline"/>
        <w:rPr>
          <w:rFonts w:ascii="Arial" w:hAnsi="Arial" w:cs="Arial"/>
          <w:sz w:val="24"/>
          <w:szCs w:val="24"/>
        </w:rPr>
      </w:pPr>
      <w:r>
        <w:rPr>
          <w:rFonts w:ascii="Arial" w:hAnsi="Arial" w:cs="Arial"/>
          <w:sz w:val="24"/>
          <w:szCs w:val="24"/>
        </w:rPr>
        <w:t xml:space="preserve">5.1.6 a </w:t>
      </w:r>
      <w:r>
        <w:rPr>
          <w:rFonts w:ascii="Arial" w:hAnsi="Arial" w:cs="Arial"/>
          <w:i/>
          <w:iCs/>
          <w:sz w:val="24"/>
          <w:szCs w:val="24"/>
        </w:rPr>
        <w:t xml:space="preserve">loss of supply capacity </w:t>
      </w:r>
      <w:r>
        <w:rPr>
          <w:rFonts w:ascii="Arial" w:hAnsi="Arial" w:cs="Arial"/>
          <w:sz w:val="24"/>
          <w:szCs w:val="24"/>
        </w:rPr>
        <w:t>except as specified in Table 5.1</w:t>
      </w:r>
    </w:p>
    <w:p w14:paraId="7924CD47"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5.1.7 unacceptable frequency conditions;</w:t>
      </w:r>
    </w:p>
    <w:p w14:paraId="13E427DD" w14:textId="77777777" w:rsidR="009C1403" w:rsidRDefault="00C6386D">
      <w:pPr>
        <w:kinsoku w:val="0"/>
        <w:overflowPunct w:val="0"/>
        <w:autoSpaceDE/>
        <w:autoSpaceDN/>
        <w:adjustRightInd/>
        <w:spacing w:before="212" w:line="273" w:lineRule="exact"/>
        <w:ind w:left="864"/>
        <w:textAlignment w:val="baseline"/>
        <w:rPr>
          <w:rFonts w:ascii="Arial" w:hAnsi="Arial" w:cs="Arial"/>
          <w:spacing w:val="1"/>
          <w:sz w:val="24"/>
          <w:szCs w:val="24"/>
        </w:rPr>
      </w:pPr>
      <w:r>
        <w:rPr>
          <w:rFonts w:ascii="Arial" w:hAnsi="Arial" w:cs="Arial"/>
          <w:spacing w:val="1"/>
          <w:sz w:val="24"/>
          <w:szCs w:val="24"/>
        </w:rPr>
        <w:t>5.1.8 unacceptable overloading of any primary transmission equipment;</w:t>
      </w:r>
    </w:p>
    <w:p w14:paraId="32DA018F" w14:textId="77777777" w:rsidR="009C1403" w:rsidRDefault="00C6386D">
      <w:pPr>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5.1.9 unacceptable voltage conditions;</w:t>
      </w:r>
    </w:p>
    <w:p w14:paraId="707A8E3B" w14:textId="77777777" w:rsidR="009C1403" w:rsidRDefault="00C6386D">
      <w:pPr>
        <w:kinsoku w:val="0"/>
        <w:overflowPunct w:val="0"/>
        <w:autoSpaceDE/>
        <w:autoSpaceDN/>
        <w:adjustRightInd/>
        <w:spacing w:before="188" w:line="278" w:lineRule="exact"/>
        <w:ind w:left="864"/>
        <w:textAlignment w:val="baseline"/>
        <w:rPr>
          <w:rFonts w:ascii="Arial" w:hAnsi="Arial" w:cs="Arial"/>
          <w:i/>
          <w:iCs/>
          <w:sz w:val="24"/>
          <w:szCs w:val="24"/>
        </w:rPr>
      </w:pPr>
      <w:r>
        <w:rPr>
          <w:rFonts w:ascii="Arial" w:hAnsi="Arial" w:cs="Arial"/>
          <w:sz w:val="24"/>
          <w:szCs w:val="24"/>
        </w:rPr>
        <w:t xml:space="preserve">5.1.10 </w:t>
      </w:r>
      <w:r>
        <w:rPr>
          <w:rFonts w:ascii="Arial" w:hAnsi="Arial" w:cs="Arial"/>
          <w:i/>
          <w:iCs/>
          <w:sz w:val="24"/>
          <w:szCs w:val="24"/>
        </w:rPr>
        <w:t>system instability; or</w:t>
      </w:r>
    </w:p>
    <w:p w14:paraId="28AF71FC" w14:textId="77777777" w:rsidR="009C1403" w:rsidRDefault="00C6386D">
      <w:pPr>
        <w:kinsoku w:val="0"/>
        <w:overflowPunct w:val="0"/>
        <w:autoSpaceDE/>
        <w:autoSpaceDN/>
        <w:adjustRightInd/>
        <w:spacing w:before="207" w:line="278" w:lineRule="exact"/>
        <w:ind w:left="864"/>
        <w:textAlignment w:val="baseline"/>
        <w:rPr>
          <w:rFonts w:ascii="Arial" w:hAnsi="Arial" w:cs="Arial"/>
          <w:i/>
          <w:iCs/>
          <w:sz w:val="24"/>
          <w:szCs w:val="24"/>
        </w:rPr>
      </w:pPr>
      <w:r>
        <w:rPr>
          <w:rFonts w:ascii="Arial" w:hAnsi="Arial" w:cs="Arial"/>
          <w:sz w:val="24"/>
          <w:szCs w:val="24"/>
        </w:rPr>
        <w:t xml:space="preserve">5.1.11 </w:t>
      </w:r>
      <w:r>
        <w:rPr>
          <w:rFonts w:ascii="Arial" w:hAnsi="Arial" w:cs="Arial"/>
          <w:i/>
          <w:iCs/>
          <w:sz w:val="24"/>
          <w:szCs w:val="24"/>
        </w:rPr>
        <w:t>Unacceptable Sub-Synchronous Oscillations.</w:t>
      </w:r>
    </w:p>
    <w:p w14:paraId="6DB49075" w14:textId="77777777" w:rsidR="009C1403" w:rsidRDefault="00C6386D">
      <w:pPr>
        <w:tabs>
          <w:tab w:val="decimal" w:pos="288"/>
          <w:tab w:val="left" w:pos="792"/>
        </w:tabs>
        <w:kinsoku w:val="0"/>
        <w:overflowPunct w:val="0"/>
        <w:autoSpaceDE/>
        <w:autoSpaceDN/>
        <w:adjustRightInd/>
        <w:spacing w:before="202" w:line="273" w:lineRule="exact"/>
        <w:ind w:left="144"/>
        <w:textAlignment w:val="baseline"/>
        <w:rPr>
          <w:rFonts w:ascii="Arial" w:hAnsi="Arial" w:cs="Arial"/>
          <w:sz w:val="24"/>
          <w:szCs w:val="24"/>
        </w:rPr>
      </w:pPr>
      <w:r>
        <w:rPr>
          <w:rFonts w:ascii="Arial" w:hAnsi="Arial" w:cs="Arial"/>
          <w:sz w:val="24"/>
          <w:szCs w:val="24"/>
        </w:rPr>
        <w:tab/>
        <w:t>5.2</w:t>
      </w:r>
      <w:r>
        <w:rPr>
          <w:rFonts w:ascii="Arial" w:hAnsi="Arial" w:cs="Arial"/>
          <w:sz w:val="24"/>
          <w:szCs w:val="24"/>
        </w:rPr>
        <w:tab/>
        <w:t xml:space="preserve">For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on connections to</w:t>
      </w:r>
    </w:p>
    <w:p w14:paraId="4316D662" w14:textId="77777777" w:rsidR="009C1403" w:rsidRDefault="00C6386D">
      <w:pPr>
        <w:kinsoku w:val="0"/>
        <w:overflowPunct w:val="0"/>
        <w:autoSpaceDE/>
        <w:autoSpaceDN/>
        <w:adjustRightInd/>
        <w:spacing w:line="273" w:lineRule="exact"/>
        <w:ind w:left="864" w:right="144"/>
        <w:textAlignment w:val="baseline"/>
        <w:rPr>
          <w:rFonts w:ascii="Arial" w:hAnsi="Arial" w:cs="Arial"/>
          <w:spacing w:val="-2"/>
          <w:sz w:val="24"/>
          <w:szCs w:val="24"/>
        </w:rPr>
      </w:pPr>
      <w:r>
        <w:rPr>
          <w:rFonts w:ascii="Arial" w:hAnsi="Arial" w:cs="Arial"/>
          <w:spacing w:val="-2"/>
          <w:sz w:val="24"/>
          <w:szCs w:val="24"/>
        </w:rPr>
        <w:t xml:space="preserve">more than one </w:t>
      </w:r>
      <w:r>
        <w:rPr>
          <w:rFonts w:ascii="Arial" w:hAnsi="Arial" w:cs="Arial"/>
          <w:i/>
          <w:iCs/>
          <w:spacing w:val="-2"/>
          <w:sz w:val="24"/>
          <w:szCs w:val="24"/>
        </w:rPr>
        <w:t xml:space="preserve">demand group </w:t>
      </w:r>
      <w:r>
        <w:rPr>
          <w:rFonts w:ascii="Arial" w:hAnsi="Arial" w:cs="Arial"/>
          <w:spacing w:val="-2"/>
          <w:sz w:val="24"/>
          <w:szCs w:val="24"/>
        </w:rPr>
        <w:t xml:space="preserve">the permitted </w:t>
      </w:r>
      <w:r>
        <w:rPr>
          <w:rFonts w:ascii="Arial" w:hAnsi="Arial" w:cs="Arial"/>
          <w:i/>
          <w:iCs/>
          <w:spacing w:val="-2"/>
          <w:sz w:val="24"/>
          <w:szCs w:val="24"/>
        </w:rPr>
        <w:t xml:space="preserve">loss of supply capacity </w:t>
      </w:r>
      <w:r>
        <w:rPr>
          <w:rFonts w:ascii="Arial" w:hAnsi="Arial" w:cs="Arial"/>
          <w:spacing w:val="-2"/>
          <w:sz w:val="24"/>
          <w:szCs w:val="24"/>
        </w:rPr>
        <w:t xml:space="preserve">for that </w:t>
      </w:r>
      <w:r>
        <w:rPr>
          <w:rFonts w:ascii="Arial" w:hAnsi="Arial" w:cs="Arial"/>
          <w:i/>
          <w:iCs/>
          <w:spacing w:val="-2"/>
          <w:sz w:val="24"/>
          <w:szCs w:val="24"/>
        </w:rPr>
        <w:t xml:space="preserve">secured event </w:t>
      </w:r>
      <w:r>
        <w:rPr>
          <w:rFonts w:ascii="Arial" w:hAnsi="Arial" w:cs="Arial"/>
          <w:spacing w:val="-2"/>
          <w:sz w:val="24"/>
          <w:szCs w:val="24"/>
        </w:rPr>
        <w:t>is the maximum of the permitted loss of supply capacities set out</w:t>
      </w:r>
    </w:p>
    <w:p w14:paraId="5E2B4D6F" w14:textId="77777777" w:rsidR="009C1403" w:rsidRDefault="00C6386D">
      <w:pPr>
        <w:kinsoku w:val="0"/>
        <w:overflowPunct w:val="0"/>
        <w:autoSpaceDE/>
        <w:autoSpaceDN/>
        <w:adjustRightInd/>
        <w:spacing w:before="10" w:line="278" w:lineRule="exact"/>
        <w:ind w:left="864"/>
        <w:textAlignment w:val="baseline"/>
        <w:rPr>
          <w:rFonts w:ascii="Arial" w:hAnsi="Arial" w:cs="Arial"/>
          <w:spacing w:val="-1"/>
          <w:sz w:val="24"/>
          <w:szCs w:val="24"/>
        </w:rPr>
      </w:pPr>
      <w:r>
        <w:rPr>
          <w:rFonts w:ascii="Arial" w:hAnsi="Arial" w:cs="Arial"/>
          <w:spacing w:val="-1"/>
          <w:sz w:val="24"/>
          <w:szCs w:val="24"/>
        </w:rPr>
        <w:t xml:space="preserve">in Table 5.1 for each of these </w:t>
      </w:r>
      <w:r>
        <w:rPr>
          <w:rFonts w:ascii="Arial" w:hAnsi="Arial" w:cs="Arial"/>
          <w:i/>
          <w:iCs/>
          <w:spacing w:val="-1"/>
          <w:sz w:val="24"/>
          <w:szCs w:val="24"/>
        </w:rPr>
        <w:t>demand group</w:t>
      </w:r>
      <w:r>
        <w:rPr>
          <w:rFonts w:ascii="Arial" w:hAnsi="Arial" w:cs="Arial"/>
          <w:spacing w:val="-1"/>
          <w:sz w:val="24"/>
          <w:szCs w:val="24"/>
        </w:rPr>
        <w:t>s.</w:t>
      </w:r>
    </w:p>
    <w:p w14:paraId="3E468161" w14:textId="77777777" w:rsidR="009C1403" w:rsidRDefault="00C6386D">
      <w:pPr>
        <w:tabs>
          <w:tab w:val="decimal" w:pos="288"/>
          <w:tab w:val="left" w:pos="792"/>
        </w:tabs>
        <w:kinsoku w:val="0"/>
        <w:overflowPunct w:val="0"/>
        <w:autoSpaceDE/>
        <w:autoSpaceDN/>
        <w:adjustRightInd/>
        <w:spacing w:before="188" w:line="278" w:lineRule="exact"/>
        <w:ind w:left="144"/>
        <w:textAlignment w:val="baseline"/>
        <w:rPr>
          <w:rFonts w:ascii="Arial" w:hAnsi="Arial" w:cs="Arial"/>
          <w:i/>
          <w:iCs/>
          <w:sz w:val="24"/>
          <w:szCs w:val="24"/>
        </w:rPr>
      </w:pPr>
      <w:r>
        <w:rPr>
          <w:rFonts w:ascii="Arial" w:hAnsi="Arial" w:cs="Arial"/>
          <w:sz w:val="24"/>
          <w:szCs w:val="24"/>
        </w:rPr>
        <w:tab/>
        <w:t>5.3</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31DE28DA" w14:textId="77777777" w:rsidR="009C1403" w:rsidRDefault="00C6386D">
      <w:pPr>
        <w:kinsoku w:val="0"/>
        <w:overflowPunct w:val="0"/>
        <w:autoSpaceDE/>
        <w:autoSpaceDN/>
        <w:adjustRightInd/>
        <w:spacing w:before="15" w:line="273"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32D1F908" w14:textId="77777777" w:rsidR="009C1403" w:rsidRDefault="00C6386D">
      <w:pPr>
        <w:tabs>
          <w:tab w:val="left" w:pos="1656"/>
        </w:tabs>
        <w:kinsoku w:val="0"/>
        <w:overflowPunct w:val="0"/>
        <w:autoSpaceDE/>
        <w:autoSpaceDN/>
        <w:adjustRightInd/>
        <w:spacing w:before="202" w:line="278" w:lineRule="exact"/>
        <w:ind w:left="864"/>
        <w:textAlignment w:val="baseline"/>
        <w:rPr>
          <w:rFonts w:ascii="Arial" w:hAnsi="Arial" w:cs="Arial"/>
          <w:sz w:val="24"/>
          <w:szCs w:val="24"/>
        </w:rPr>
      </w:pPr>
      <w:r>
        <w:rPr>
          <w:rFonts w:ascii="Arial" w:hAnsi="Arial" w:cs="Arial"/>
          <w:sz w:val="24"/>
          <w:szCs w:val="24"/>
        </w:rPr>
        <w:t>5.3.1</w:t>
      </w:r>
      <w:r>
        <w:rPr>
          <w:rFonts w:ascii="Arial" w:hAnsi="Arial" w:cs="Arial"/>
          <w:sz w:val="24"/>
          <w:szCs w:val="24"/>
        </w:rPr>
        <w:tab/>
        <w:t xml:space="preserve">a </w:t>
      </w:r>
      <w:r>
        <w:rPr>
          <w:rFonts w:ascii="Arial" w:hAnsi="Arial" w:cs="Arial"/>
          <w:i/>
          <w:iCs/>
          <w:sz w:val="24"/>
          <w:szCs w:val="24"/>
        </w:rPr>
        <w:t>double circuit overhead line</w:t>
      </w:r>
      <w:r>
        <w:rPr>
          <w:rFonts w:ascii="Arial" w:hAnsi="Arial" w:cs="Arial"/>
          <w:sz w:val="24"/>
          <w:szCs w:val="24"/>
        </w:rPr>
        <w:t>; or</w:t>
      </w:r>
    </w:p>
    <w:p w14:paraId="3C4B6679" w14:textId="77777777" w:rsidR="009C1403" w:rsidRDefault="00C6386D">
      <w:pPr>
        <w:kinsoku w:val="0"/>
        <w:overflowPunct w:val="0"/>
        <w:autoSpaceDE/>
        <w:autoSpaceDN/>
        <w:adjustRightInd/>
        <w:spacing w:before="188" w:line="278" w:lineRule="exact"/>
        <w:ind w:left="864"/>
        <w:textAlignment w:val="baseline"/>
        <w:rPr>
          <w:rFonts w:ascii="Arial" w:hAnsi="Arial" w:cs="Arial"/>
          <w:spacing w:val="5"/>
          <w:sz w:val="24"/>
          <w:szCs w:val="24"/>
        </w:rPr>
      </w:pPr>
      <w:r>
        <w:rPr>
          <w:rFonts w:ascii="Arial" w:hAnsi="Arial" w:cs="Arial"/>
          <w:spacing w:val="5"/>
          <w:sz w:val="24"/>
          <w:szCs w:val="24"/>
        </w:rPr>
        <w:t xml:space="preserve">5.3.2 a section of </w:t>
      </w:r>
      <w:r>
        <w:rPr>
          <w:rFonts w:ascii="Arial" w:hAnsi="Arial" w:cs="Arial"/>
          <w:i/>
          <w:iCs/>
          <w:spacing w:val="5"/>
          <w:sz w:val="24"/>
          <w:szCs w:val="24"/>
        </w:rPr>
        <w:t xml:space="preserve">busbar </w:t>
      </w:r>
      <w:r>
        <w:rPr>
          <w:rFonts w:ascii="Arial" w:hAnsi="Arial" w:cs="Arial"/>
          <w:spacing w:val="5"/>
          <w:sz w:val="24"/>
          <w:szCs w:val="24"/>
        </w:rPr>
        <w:t>or mesh corner,</w:t>
      </w:r>
    </w:p>
    <w:p w14:paraId="33A6FD22" w14:textId="77777777" w:rsidR="009C1403" w:rsidRDefault="00C6386D">
      <w:pPr>
        <w:kinsoku w:val="0"/>
        <w:overflowPunct w:val="0"/>
        <w:autoSpaceDE/>
        <w:autoSpaceDN/>
        <w:adjustRightInd/>
        <w:spacing w:before="327"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2849DEA4" w14:textId="77777777" w:rsidR="009C1403" w:rsidRDefault="00C6386D">
      <w:pPr>
        <w:kinsoku w:val="0"/>
        <w:overflowPunct w:val="0"/>
        <w:autoSpaceDE/>
        <w:autoSpaceDN/>
        <w:adjustRightInd/>
        <w:spacing w:line="475" w:lineRule="exact"/>
        <w:ind w:left="864" w:right="2520"/>
        <w:textAlignment w:val="baseline"/>
        <w:rPr>
          <w:rFonts w:ascii="Arial" w:hAnsi="Arial" w:cs="Arial"/>
          <w:sz w:val="24"/>
          <w:szCs w:val="24"/>
        </w:rPr>
      </w:pPr>
      <w:r>
        <w:rPr>
          <w:rFonts w:ascii="Arial" w:hAnsi="Arial" w:cs="Arial"/>
          <w:sz w:val="24"/>
          <w:szCs w:val="24"/>
        </w:rPr>
        <w:t xml:space="preserve">5.3.3 a </w:t>
      </w:r>
      <w:r>
        <w:rPr>
          <w:rFonts w:ascii="Arial" w:hAnsi="Arial" w:cs="Arial"/>
          <w:i/>
          <w:iCs/>
          <w:sz w:val="24"/>
          <w:szCs w:val="24"/>
        </w:rPr>
        <w:t xml:space="preserve">loss of supply capacity </w:t>
      </w:r>
      <w:r>
        <w:rPr>
          <w:rFonts w:ascii="Arial" w:hAnsi="Arial" w:cs="Arial"/>
          <w:sz w:val="24"/>
          <w:szCs w:val="24"/>
        </w:rPr>
        <w:t xml:space="preserve">greater than 1500 MW; 5.3.4 </w:t>
      </w:r>
      <w:r>
        <w:rPr>
          <w:rFonts w:ascii="Arial" w:hAnsi="Arial" w:cs="Arial"/>
          <w:i/>
          <w:iCs/>
          <w:sz w:val="24"/>
          <w:szCs w:val="24"/>
        </w:rPr>
        <w:t>unacceptable frequency conditions</w:t>
      </w:r>
      <w:r>
        <w:rPr>
          <w:rFonts w:ascii="Arial" w:hAnsi="Arial" w:cs="Arial"/>
          <w:sz w:val="24"/>
          <w:szCs w:val="24"/>
        </w:rPr>
        <w:t>;</w:t>
      </w:r>
    </w:p>
    <w:p w14:paraId="34EEF286" w14:textId="77777777" w:rsidR="009C1403" w:rsidRDefault="009C1403">
      <w:pPr>
        <w:widowControl/>
        <w:rPr>
          <w:sz w:val="24"/>
          <w:szCs w:val="24"/>
        </w:rPr>
        <w:sectPr w:rsidR="009C1403">
          <w:headerReference w:type="default" r:id="rId47"/>
          <w:pgSz w:w="11904" w:h="16834"/>
          <w:pgMar w:top="1420" w:right="1250" w:bottom="508" w:left="1294" w:header="720" w:footer="720" w:gutter="0"/>
          <w:cols w:space="720"/>
          <w:noEndnote/>
        </w:sectPr>
      </w:pPr>
    </w:p>
    <w:p w14:paraId="4DDADA51" w14:textId="4B5BC988" w:rsidR="009C1403" w:rsidRDefault="00C6386D">
      <w:pPr>
        <w:kinsoku w:val="0"/>
        <w:overflowPunct w:val="0"/>
        <w:autoSpaceDE/>
        <w:autoSpaceDN/>
        <w:adjustRightInd/>
        <w:spacing w:before="31" w:line="273" w:lineRule="exact"/>
        <w:ind w:left="1584" w:right="216" w:hanging="864"/>
        <w:textAlignment w:val="baseline"/>
        <w:rPr>
          <w:rFonts w:ascii="Arial" w:hAnsi="Arial" w:cs="Arial"/>
          <w:sz w:val="24"/>
          <w:szCs w:val="24"/>
        </w:rPr>
      </w:pPr>
      <w:r>
        <w:rPr>
          <w:rFonts w:ascii="Arial" w:hAnsi="Arial" w:cs="Arial"/>
          <w:sz w:val="24"/>
          <w:szCs w:val="24"/>
        </w:rPr>
        <w:t xml:space="preserve">5.3.5 </w:t>
      </w:r>
      <w:r>
        <w:rPr>
          <w:rFonts w:ascii="Arial" w:hAnsi="Arial" w:cs="Arial"/>
          <w:i/>
          <w:iCs/>
          <w:sz w:val="24"/>
          <w:szCs w:val="24"/>
        </w:rPr>
        <w:t xml:space="preserve">unacceptable voltage conditions </w:t>
      </w:r>
      <w:r>
        <w:rPr>
          <w:rFonts w:ascii="Arial" w:hAnsi="Arial" w:cs="Arial"/>
          <w:sz w:val="24"/>
          <w:szCs w:val="24"/>
        </w:rPr>
        <w:t xml:space="preserve">affecting one or more </w:t>
      </w:r>
      <w:r>
        <w:rPr>
          <w:rFonts w:ascii="Arial" w:hAnsi="Arial" w:cs="Arial"/>
          <w:i/>
          <w:iCs/>
          <w:sz w:val="24"/>
          <w:szCs w:val="24"/>
        </w:rPr>
        <w:t xml:space="preserve">Grid Supply Points </w:t>
      </w:r>
      <w:r>
        <w:rPr>
          <w:rFonts w:ascii="Arial" w:hAnsi="Arial" w:cs="Arial"/>
          <w:sz w:val="24"/>
          <w:szCs w:val="24"/>
        </w:rPr>
        <w:t xml:space="preserve">for which the total </w:t>
      </w:r>
      <w:r>
        <w:rPr>
          <w:rFonts w:ascii="Arial" w:hAnsi="Arial" w:cs="Arial"/>
          <w:i/>
          <w:iCs/>
          <w:sz w:val="24"/>
          <w:szCs w:val="24"/>
        </w:rPr>
        <w:t xml:space="preserve">group demand </w:t>
      </w:r>
      <w:r>
        <w:rPr>
          <w:rFonts w:ascii="Arial" w:hAnsi="Arial" w:cs="Arial"/>
          <w:sz w:val="24"/>
          <w:szCs w:val="24"/>
        </w:rPr>
        <w:t>is greater than 1500 MW;</w:t>
      </w:r>
    </w:p>
    <w:p w14:paraId="5FF634E2" w14:textId="77777777" w:rsidR="009C1403" w:rsidRDefault="00C6386D">
      <w:pPr>
        <w:kinsoku w:val="0"/>
        <w:overflowPunct w:val="0"/>
        <w:autoSpaceDE/>
        <w:autoSpaceDN/>
        <w:adjustRightInd/>
        <w:spacing w:before="208" w:line="273" w:lineRule="exact"/>
        <w:ind w:left="1584" w:right="216" w:hanging="864"/>
        <w:textAlignment w:val="baseline"/>
        <w:rPr>
          <w:rFonts w:ascii="Arial" w:hAnsi="Arial" w:cs="Arial"/>
          <w:i/>
          <w:iCs/>
          <w:sz w:val="24"/>
          <w:szCs w:val="24"/>
        </w:rPr>
      </w:pPr>
      <w:r>
        <w:rPr>
          <w:rFonts w:ascii="Arial" w:hAnsi="Arial" w:cs="Arial"/>
          <w:sz w:val="24"/>
          <w:szCs w:val="24"/>
        </w:rPr>
        <w:t xml:space="preserve">5.3.6 </w:t>
      </w:r>
      <w:r>
        <w:rPr>
          <w:rFonts w:ascii="Arial" w:hAnsi="Arial" w:cs="Arial"/>
          <w:i/>
          <w:iCs/>
          <w:sz w:val="24"/>
          <w:szCs w:val="24"/>
        </w:rPr>
        <w:t xml:space="preserve">system instability </w:t>
      </w:r>
      <w:r>
        <w:rPr>
          <w:rFonts w:ascii="Arial" w:hAnsi="Arial" w:cs="Arial"/>
          <w:sz w:val="24"/>
          <w:szCs w:val="24"/>
        </w:rPr>
        <w:t xml:space="preserve">of one or more </w:t>
      </w:r>
      <w:r>
        <w:rPr>
          <w:rFonts w:ascii="Arial" w:hAnsi="Arial" w:cs="Arial"/>
          <w:i/>
          <w:iCs/>
          <w:sz w:val="24"/>
          <w:szCs w:val="24"/>
        </w:rPr>
        <w:t xml:space="preserve">generating units </w:t>
      </w:r>
      <w:r>
        <w:rPr>
          <w:rFonts w:ascii="Arial" w:hAnsi="Arial" w:cs="Arial"/>
          <w:sz w:val="24"/>
          <w:szCs w:val="24"/>
        </w:rPr>
        <w:t xml:space="preserve">connected to the </w:t>
      </w:r>
      <w:r>
        <w:rPr>
          <w:rFonts w:ascii="Arial" w:hAnsi="Arial" w:cs="Arial"/>
          <w:i/>
          <w:iCs/>
          <w:sz w:val="24"/>
          <w:szCs w:val="24"/>
        </w:rPr>
        <w:t>supergrid; or</w:t>
      </w:r>
    </w:p>
    <w:p w14:paraId="0357ABAE" w14:textId="77777777" w:rsidR="009C1403" w:rsidRDefault="00C6386D">
      <w:pPr>
        <w:kinsoku w:val="0"/>
        <w:overflowPunct w:val="0"/>
        <w:autoSpaceDE/>
        <w:autoSpaceDN/>
        <w:adjustRightInd/>
        <w:spacing w:before="207" w:line="273" w:lineRule="exact"/>
        <w:ind w:left="720"/>
        <w:textAlignment w:val="baseline"/>
        <w:rPr>
          <w:rFonts w:ascii="Arial" w:hAnsi="Arial" w:cs="Arial"/>
          <w:i/>
          <w:iCs/>
          <w:spacing w:val="1"/>
          <w:sz w:val="24"/>
          <w:szCs w:val="24"/>
        </w:rPr>
      </w:pPr>
      <w:r>
        <w:rPr>
          <w:rFonts w:ascii="Arial" w:hAnsi="Arial" w:cs="Arial"/>
          <w:spacing w:val="1"/>
          <w:sz w:val="24"/>
          <w:szCs w:val="24"/>
        </w:rPr>
        <w:t xml:space="preserve">5.3.7 </w:t>
      </w:r>
      <w:r>
        <w:rPr>
          <w:rFonts w:ascii="Arial" w:hAnsi="Arial" w:cs="Arial"/>
          <w:i/>
          <w:iCs/>
          <w:spacing w:val="1"/>
          <w:sz w:val="24"/>
          <w:szCs w:val="24"/>
        </w:rPr>
        <w:t>Unacceptable Sub-Synchronous Oscillations.</w:t>
      </w:r>
    </w:p>
    <w:p w14:paraId="5561E310" w14:textId="77777777" w:rsidR="009C1403" w:rsidRDefault="00C6386D">
      <w:pPr>
        <w:tabs>
          <w:tab w:val="left" w:pos="720"/>
        </w:tabs>
        <w:kinsoku w:val="0"/>
        <w:overflowPunct w:val="0"/>
        <w:autoSpaceDE/>
        <w:autoSpaceDN/>
        <w:adjustRightInd/>
        <w:spacing w:before="207" w:line="273" w:lineRule="exact"/>
        <w:ind w:left="72"/>
        <w:textAlignment w:val="baseline"/>
        <w:rPr>
          <w:rFonts w:ascii="Arial" w:hAnsi="Arial" w:cs="Arial"/>
          <w:i/>
          <w:iCs/>
          <w:spacing w:val="3"/>
          <w:sz w:val="24"/>
          <w:szCs w:val="24"/>
        </w:rPr>
      </w:pPr>
      <w:r>
        <w:rPr>
          <w:rFonts w:ascii="Arial" w:hAnsi="Arial" w:cs="Arial"/>
          <w:spacing w:val="3"/>
          <w:sz w:val="24"/>
          <w:szCs w:val="24"/>
        </w:rPr>
        <w:t>5.4</w:t>
      </w:r>
      <w:r>
        <w:rPr>
          <w:rFonts w:ascii="Arial" w:hAnsi="Arial" w:cs="Arial"/>
          <w:spacing w:val="3"/>
          <w:sz w:val="24"/>
          <w:szCs w:val="24"/>
        </w:rPr>
        <w:tab/>
        <w:t xml:space="preserve">The </w:t>
      </w:r>
      <w:r>
        <w:rPr>
          <w:rFonts w:ascii="Arial" w:hAnsi="Arial" w:cs="Arial"/>
          <w:i/>
          <w:iCs/>
          <w:spacing w:val="3"/>
          <w:sz w:val="24"/>
          <w:szCs w:val="24"/>
        </w:rPr>
        <w:t xml:space="preserve">onshore transmission system </w:t>
      </w:r>
      <w:r>
        <w:rPr>
          <w:rFonts w:ascii="Arial" w:hAnsi="Arial" w:cs="Arial"/>
          <w:spacing w:val="3"/>
          <w:sz w:val="24"/>
          <w:szCs w:val="24"/>
        </w:rPr>
        <w:t xml:space="preserve">shall be operated under </w:t>
      </w:r>
      <w:r>
        <w:rPr>
          <w:rFonts w:ascii="Arial" w:hAnsi="Arial" w:cs="Arial"/>
          <w:i/>
          <w:iCs/>
          <w:spacing w:val="3"/>
          <w:sz w:val="24"/>
          <w:szCs w:val="24"/>
        </w:rPr>
        <w:t>prevailing system</w:t>
      </w:r>
    </w:p>
    <w:p w14:paraId="2750C723" w14:textId="77777777" w:rsidR="009C1403" w:rsidRDefault="00C6386D">
      <w:pPr>
        <w:kinsoku w:val="0"/>
        <w:overflowPunct w:val="0"/>
        <w:autoSpaceDE/>
        <w:autoSpaceDN/>
        <w:adjustRightInd/>
        <w:spacing w:before="1" w:line="273" w:lineRule="exact"/>
        <w:ind w:left="720"/>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60F459E3" w14:textId="77777777" w:rsidR="009C1403" w:rsidRDefault="00C6386D">
      <w:pPr>
        <w:tabs>
          <w:tab w:val="left" w:pos="1584"/>
        </w:tabs>
        <w:kinsoku w:val="0"/>
        <w:overflowPunct w:val="0"/>
        <w:autoSpaceDE/>
        <w:autoSpaceDN/>
        <w:adjustRightInd/>
        <w:spacing w:before="207" w:line="270" w:lineRule="exact"/>
        <w:ind w:left="720"/>
        <w:textAlignment w:val="baseline"/>
        <w:rPr>
          <w:rFonts w:ascii="Arial" w:hAnsi="Arial" w:cs="Arial"/>
          <w:spacing w:val="6"/>
          <w:sz w:val="24"/>
          <w:szCs w:val="24"/>
        </w:rPr>
      </w:pPr>
      <w:r>
        <w:rPr>
          <w:rFonts w:ascii="Arial" w:hAnsi="Arial" w:cs="Arial"/>
          <w:spacing w:val="6"/>
          <w:sz w:val="24"/>
          <w:szCs w:val="24"/>
        </w:rPr>
        <w:t>5.4.1</w:t>
      </w:r>
      <w:r>
        <w:rPr>
          <w:rFonts w:ascii="Arial" w:hAnsi="Arial" w:cs="Arial"/>
          <w:spacing w:val="6"/>
          <w:sz w:val="24"/>
          <w:szCs w:val="24"/>
        </w:rPr>
        <w:tab/>
        <w:t xml:space="preserve">a </w:t>
      </w:r>
      <w:r>
        <w:rPr>
          <w:rFonts w:ascii="Arial" w:hAnsi="Arial" w:cs="Arial"/>
          <w:i/>
          <w:iCs/>
          <w:spacing w:val="6"/>
          <w:sz w:val="24"/>
          <w:szCs w:val="24"/>
        </w:rPr>
        <w:t>double circuit overhead line w</w:t>
      </w:r>
      <w:r>
        <w:rPr>
          <w:rFonts w:ascii="Arial" w:hAnsi="Arial" w:cs="Arial"/>
          <w:spacing w:val="6"/>
          <w:sz w:val="24"/>
          <w:szCs w:val="24"/>
        </w:rPr>
        <w:t>here any part of either circuit is in</w:t>
      </w:r>
    </w:p>
    <w:p w14:paraId="192940F2" w14:textId="77777777" w:rsidR="009C1403" w:rsidRDefault="00C6386D">
      <w:pPr>
        <w:kinsoku w:val="0"/>
        <w:overflowPunct w:val="0"/>
        <w:autoSpaceDE/>
        <w:autoSpaceDN/>
        <w:adjustRightInd/>
        <w:spacing w:line="279" w:lineRule="exact"/>
        <w:ind w:left="1584"/>
        <w:textAlignment w:val="baseline"/>
        <w:rPr>
          <w:rFonts w:ascii="Arial" w:hAnsi="Arial" w:cs="Arial"/>
          <w:sz w:val="24"/>
          <w:szCs w:val="24"/>
        </w:rPr>
      </w:pPr>
      <w:r>
        <w:rPr>
          <w:rFonts w:ascii="Arial" w:hAnsi="Arial" w:cs="Arial"/>
          <w:i/>
          <w:iCs/>
          <w:sz w:val="24"/>
          <w:szCs w:val="24"/>
        </w:rPr>
        <w:t>NGET’s transmission system</w:t>
      </w:r>
      <w:r>
        <w:rPr>
          <w:rFonts w:ascii="Arial" w:hAnsi="Arial" w:cs="Arial"/>
          <w:sz w:val="24"/>
          <w:szCs w:val="24"/>
        </w:rPr>
        <w:t>; or</w:t>
      </w:r>
    </w:p>
    <w:p w14:paraId="5EAD3178" w14:textId="77777777" w:rsidR="009C1403" w:rsidRDefault="00C6386D">
      <w:pPr>
        <w:kinsoku w:val="0"/>
        <w:overflowPunct w:val="0"/>
        <w:autoSpaceDE/>
        <w:autoSpaceDN/>
        <w:adjustRightInd/>
        <w:spacing w:line="532" w:lineRule="exact"/>
        <w:ind w:left="720" w:right="576"/>
        <w:textAlignment w:val="baseline"/>
        <w:rPr>
          <w:rFonts w:ascii="Arial" w:hAnsi="Arial" w:cs="Arial"/>
          <w:sz w:val="24"/>
          <w:szCs w:val="24"/>
        </w:rPr>
      </w:pPr>
      <w:r>
        <w:rPr>
          <w:rFonts w:ascii="Arial" w:hAnsi="Arial" w:cs="Arial"/>
          <w:sz w:val="24"/>
          <w:szCs w:val="24"/>
        </w:rPr>
        <w:t xml:space="preserve">5.4.2 a section of </w:t>
      </w:r>
      <w:r>
        <w:rPr>
          <w:rFonts w:ascii="Arial" w:hAnsi="Arial" w:cs="Arial"/>
          <w:i/>
          <w:iCs/>
          <w:sz w:val="24"/>
          <w:szCs w:val="24"/>
        </w:rPr>
        <w:t xml:space="preserve">busbar </w:t>
      </w:r>
      <w:r>
        <w:rPr>
          <w:rFonts w:ascii="Arial" w:hAnsi="Arial" w:cs="Arial"/>
          <w:sz w:val="24"/>
          <w:szCs w:val="24"/>
        </w:rPr>
        <w:t xml:space="preserve">or mesh corner in </w:t>
      </w:r>
      <w:r>
        <w:rPr>
          <w:rFonts w:ascii="Arial" w:hAnsi="Arial" w:cs="Arial"/>
          <w:i/>
          <w:iCs/>
          <w:sz w:val="24"/>
          <w:szCs w:val="24"/>
        </w:rPr>
        <w:t>NGET’s transmission system</w:t>
      </w:r>
      <w:r>
        <w:rPr>
          <w:rFonts w:ascii="Arial" w:hAnsi="Arial" w:cs="Arial"/>
          <w:sz w:val="24"/>
          <w:szCs w:val="24"/>
        </w:rPr>
        <w:t>, there shall not be:</w:t>
      </w:r>
    </w:p>
    <w:p w14:paraId="354FB338" w14:textId="77777777" w:rsidR="009C1403" w:rsidRDefault="00C6386D">
      <w:pPr>
        <w:kinsoku w:val="0"/>
        <w:overflowPunct w:val="0"/>
        <w:autoSpaceDE/>
        <w:autoSpaceDN/>
        <w:adjustRightInd/>
        <w:spacing w:before="214" w:line="273" w:lineRule="exact"/>
        <w:ind w:left="1584" w:right="216" w:hanging="864"/>
        <w:textAlignment w:val="baseline"/>
        <w:rPr>
          <w:rFonts w:ascii="Arial" w:hAnsi="Arial" w:cs="Arial"/>
          <w:sz w:val="24"/>
          <w:szCs w:val="24"/>
        </w:rPr>
      </w:pPr>
      <w:r>
        <w:rPr>
          <w:rFonts w:ascii="Arial" w:hAnsi="Arial" w:cs="Arial"/>
          <w:sz w:val="24"/>
          <w:szCs w:val="24"/>
        </w:rPr>
        <w:t xml:space="preserve">5.4.3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 xml:space="preserve">in </w:t>
      </w:r>
      <w:r>
        <w:rPr>
          <w:rFonts w:ascii="Arial" w:hAnsi="Arial" w:cs="Arial"/>
          <w:i/>
          <w:iCs/>
          <w:sz w:val="24"/>
          <w:szCs w:val="24"/>
        </w:rPr>
        <w:t>NGET’s transmission system</w:t>
      </w:r>
      <w:r>
        <w:rPr>
          <w:rFonts w:ascii="Arial" w:hAnsi="Arial" w:cs="Arial"/>
          <w:sz w:val="24"/>
          <w:szCs w:val="24"/>
        </w:rPr>
        <w:t>;</w:t>
      </w:r>
    </w:p>
    <w:p w14:paraId="4D9B3107" w14:textId="77777777" w:rsidR="009C1403" w:rsidRDefault="00C6386D">
      <w:pPr>
        <w:kinsoku w:val="0"/>
        <w:overflowPunct w:val="0"/>
        <w:autoSpaceDE/>
        <w:autoSpaceDN/>
        <w:adjustRightInd/>
        <w:spacing w:after="268" w:line="536" w:lineRule="exact"/>
        <w:ind w:left="360" w:right="648" w:firstLine="360"/>
        <w:textAlignment w:val="baseline"/>
        <w:rPr>
          <w:rFonts w:ascii="Arial" w:hAnsi="Arial" w:cs="Arial"/>
          <w:i/>
          <w:iCs/>
          <w:spacing w:val="-1"/>
          <w:sz w:val="24"/>
          <w:szCs w:val="24"/>
        </w:rPr>
      </w:pPr>
      <w:r>
        <w:rPr>
          <w:rFonts w:ascii="Arial" w:hAnsi="Arial" w:cs="Arial"/>
          <w:spacing w:val="-1"/>
          <w:sz w:val="24"/>
          <w:szCs w:val="24"/>
        </w:rPr>
        <w:t xml:space="preserve">5.4.4 </w:t>
      </w:r>
      <w:r>
        <w:rPr>
          <w:rFonts w:ascii="Arial" w:hAnsi="Arial" w:cs="Arial"/>
          <w:i/>
          <w:iCs/>
          <w:spacing w:val="-1"/>
          <w:sz w:val="24"/>
          <w:szCs w:val="24"/>
        </w:rPr>
        <w:t xml:space="preserve">unacceptable voltage conditions </w:t>
      </w:r>
      <w:r>
        <w:rPr>
          <w:rFonts w:ascii="Arial" w:hAnsi="Arial" w:cs="Arial"/>
          <w:spacing w:val="-1"/>
          <w:sz w:val="24"/>
          <w:szCs w:val="24"/>
        </w:rPr>
        <w:t xml:space="preserve">in </w:t>
      </w:r>
      <w:r>
        <w:rPr>
          <w:rFonts w:ascii="Arial" w:hAnsi="Arial" w:cs="Arial"/>
          <w:i/>
          <w:iCs/>
          <w:spacing w:val="-1"/>
          <w:sz w:val="24"/>
          <w:szCs w:val="24"/>
        </w:rPr>
        <w:t>NGET’s transmission system</w:t>
      </w:r>
      <w:r>
        <w:rPr>
          <w:rFonts w:ascii="Arial" w:hAnsi="Arial" w:cs="Arial"/>
          <w:spacing w:val="-1"/>
          <w:sz w:val="24"/>
          <w:szCs w:val="24"/>
        </w:rPr>
        <w:t xml:space="preserve">. Table 5.1 Maximum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following </w:t>
      </w:r>
      <w:r>
        <w:rPr>
          <w:rFonts w:ascii="Arial" w:hAnsi="Arial" w:cs="Arial"/>
          <w:i/>
          <w:iCs/>
          <w:spacing w:val="-1"/>
          <w:sz w:val="24"/>
          <w:szCs w:val="24"/>
        </w:rPr>
        <w:t>secured events</w:t>
      </w:r>
    </w:p>
    <w:tbl>
      <w:tblPr>
        <w:tblW w:w="0" w:type="auto"/>
        <w:tblInd w:w="5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6ACF06F9"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55B4B089" w14:textId="77777777" w:rsidR="009C1403" w:rsidRDefault="00C6386D">
            <w:pPr>
              <w:kinsoku w:val="0"/>
              <w:overflowPunct w:val="0"/>
              <w:autoSpaceDE/>
              <w:autoSpaceDN/>
              <w:adjustRightInd/>
              <w:spacing w:before="39" w:after="708" w:line="241" w:lineRule="exact"/>
              <w:ind w:left="130"/>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0FE54D31" w14:textId="77777777" w:rsidR="009C1403" w:rsidRDefault="00C6386D">
            <w:pPr>
              <w:kinsoku w:val="0"/>
              <w:overflowPunct w:val="0"/>
              <w:autoSpaceDE/>
              <w:autoSpaceDN/>
              <w:adjustRightInd/>
              <w:spacing w:before="52" w:after="3" w:line="228"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7696B758"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234B64D0"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1E6737D6"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p w14:paraId="78D5D006" w14:textId="77777777" w:rsidR="009C1403" w:rsidRDefault="00C6386D">
            <w:pPr>
              <w:kinsoku w:val="0"/>
              <w:overflowPunct w:val="0"/>
              <w:autoSpaceDE/>
              <w:autoSpaceDN/>
              <w:adjustRightInd/>
              <w:spacing w:after="16" w:line="220" w:lineRule="exact"/>
              <w:ind w:left="144"/>
              <w:textAlignment w:val="baseline"/>
              <w:rPr>
                <w:rFonts w:ascii="Arial" w:hAnsi="Arial" w:cs="Arial"/>
                <w:b/>
                <w:bCs/>
                <w:i/>
                <w:iCs/>
                <w:sz w:val="21"/>
                <w:szCs w:val="21"/>
              </w:rPr>
            </w:pPr>
            <w:r>
              <w:rPr>
                <w:rFonts w:ascii="Arial" w:hAnsi="Arial" w:cs="Arial"/>
                <w:b/>
                <w:bCs/>
                <w:i/>
                <w:iCs/>
                <w:sz w:val="21"/>
                <w:szCs w:val="21"/>
              </w:rPr>
              <w:t>Note 1,2</w:t>
            </w:r>
          </w:p>
        </w:tc>
        <w:tc>
          <w:tcPr>
            <w:tcW w:w="3888" w:type="dxa"/>
            <w:tcBorders>
              <w:top w:val="single" w:sz="7" w:space="0" w:color="auto"/>
              <w:left w:val="single" w:sz="7" w:space="0" w:color="auto"/>
              <w:bottom w:val="single" w:sz="7" w:space="0" w:color="auto"/>
              <w:right w:val="single" w:sz="7" w:space="0" w:color="auto"/>
            </w:tcBorders>
          </w:tcPr>
          <w:p w14:paraId="3D9A7ABA"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p w14:paraId="6A6317D8" w14:textId="77777777" w:rsidR="009C1403" w:rsidRDefault="00C6386D">
            <w:pPr>
              <w:kinsoku w:val="0"/>
              <w:overflowPunct w:val="0"/>
              <w:autoSpaceDE/>
              <w:autoSpaceDN/>
              <w:adjustRightInd/>
              <w:spacing w:after="16" w:line="220" w:lineRule="exact"/>
              <w:ind w:left="72"/>
              <w:textAlignment w:val="baseline"/>
              <w:rPr>
                <w:rFonts w:ascii="Arial" w:hAnsi="Arial" w:cs="Arial"/>
                <w:b/>
                <w:bCs/>
                <w:i/>
                <w:iCs/>
                <w:sz w:val="21"/>
                <w:szCs w:val="21"/>
              </w:rPr>
            </w:pPr>
            <w:r>
              <w:rPr>
                <w:rFonts w:ascii="Arial" w:hAnsi="Arial" w:cs="Arial"/>
                <w:b/>
                <w:bCs/>
                <w:i/>
                <w:iCs/>
                <w:sz w:val="21"/>
                <w:szCs w:val="21"/>
              </w:rPr>
              <w:t>Note 1</w:t>
            </w:r>
          </w:p>
        </w:tc>
      </w:tr>
      <w:tr w:rsidR="009C1403" w14:paraId="62626D92" w14:textId="77777777">
        <w:trPr>
          <w:trHeight w:hRule="exact" w:val="720"/>
        </w:trPr>
        <w:tc>
          <w:tcPr>
            <w:tcW w:w="1675" w:type="dxa"/>
            <w:tcBorders>
              <w:top w:val="single" w:sz="7" w:space="0" w:color="auto"/>
              <w:left w:val="single" w:sz="7" w:space="0" w:color="auto"/>
              <w:bottom w:val="single" w:sz="7" w:space="0" w:color="auto"/>
              <w:right w:val="single" w:sz="7" w:space="0" w:color="auto"/>
            </w:tcBorders>
          </w:tcPr>
          <w:p w14:paraId="0F04B12B" w14:textId="77777777" w:rsidR="009C1403" w:rsidRDefault="00C6386D">
            <w:pPr>
              <w:kinsoku w:val="0"/>
              <w:overflowPunct w:val="0"/>
              <w:autoSpaceDE/>
              <w:autoSpaceDN/>
              <w:adjustRightInd/>
              <w:spacing w:before="38" w:after="453" w:line="228" w:lineRule="exact"/>
              <w:ind w:left="130"/>
              <w:textAlignment w:val="baseline"/>
              <w:rPr>
                <w:rFonts w:ascii="Arial" w:hAnsi="Arial" w:cs="Arial"/>
                <w:sz w:val="21"/>
                <w:szCs w:val="21"/>
              </w:rPr>
            </w:pPr>
            <w:r>
              <w:rPr>
                <w:rFonts w:ascii="Arial" w:hAnsi="Arial" w:cs="Arial"/>
                <w:sz w:val="21"/>
                <w:szCs w:val="21"/>
              </w:rPr>
              <w:t>over 1500 MW</w:t>
            </w:r>
          </w:p>
        </w:tc>
        <w:tc>
          <w:tcPr>
            <w:tcW w:w="3701" w:type="dxa"/>
            <w:tcBorders>
              <w:top w:val="single" w:sz="7" w:space="0" w:color="auto"/>
              <w:left w:val="single" w:sz="7" w:space="0" w:color="auto"/>
              <w:bottom w:val="single" w:sz="7" w:space="0" w:color="auto"/>
              <w:right w:val="single" w:sz="7" w:space="0" w:color="auto"/>
            </w:tcBorders>
          </w:tcPr>
          <w:p w14:paraId="420D7E63" w14:textId="77777777" w:rsidR="009C1403" w:rsidRDefault="00C6386D">
            <w:pPr>
              <w:kinsoku w:val="0"/>
              <w:overflowPunct w:val="0"/>
              <w:autoSpaceDE/>
              <w:autoSpaceDN/>
              <w:adjustRightInd/>
              <w:spacing w:before="38" w:after="453" w:line="228" w:lineRule="exact"/>
              <w:ind w:left="120"/>
              <w:textAlignment w:val="baseline"/>
              <w:rPr>
                <w:rFonts w:ascii="Arial" w:hAnsi="Arial" w:cs="Arial"/>
                <w:sz w:val="21"/>
                <w:szCs w:val="21"/>
              </w:rPr>
            </w:pPr>
            <w:r>
              <w:rPr>
                <w:rFonts w:ascii="Arial" w:hAnsi="Arial" w:cs="Arial"/>
                <w:sz w:val="21"/>
                <w:szCs w:val="21"/>
              </w:rPr>
              <w:t>None</w:t>
            </w:r>
          </w:p>
        </w:tc>
        <w:tc>
          <w:tcPr>
            <w:tcW w:w="3888" w:type="dxa"/>
            <w:tcBorders>
              <w:top w:val="single" w:sz="7" w:space="0" w:color="auto"/>
              <w:left w:val="single" w:sz="7" w:space="0" w:color="auto"/>
              <w:bottom w:val="single" w:sz="7" w:space="0" w:color="auto"/>
              <w:right w:val="single" w:sz="7" w:space="0" w:color="auto"/>
            </w:tcBorders>
          </w:tcPr>
          <w:p w14:paraId="1AB6658C" w14:textId="77777777" w:rsidR="009C1403" w:rsidRDefault="00C6386D">
            <w:pPr>
              <w:kinsoku w:val="0"/>
              <w:overflowPunct w:val="0"/>
              <w:autoSpaceDE/>
              <w:autoSpaceDN/>
              <w:adjustRightInd/>
              <w:spacing w:after="242"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182275E4" w14:textId="77777777">
        <w:trPr>
          <w:trHeight w:hRule="exact" w:val="705"/>
        </w:trPr>
        <w:tc>
          <w:tcPr>
            <w:tcW w:w="1675" w:type="dxa"/>
            <w:tcBorders>
              <w:top w:val="single" w:sz="7" w:space="0" w:color="auto"/>
              <w:left w:val="single" w:sz="7" w:space="0" w:color="auto"/>
              <w:bottom w:val="single" w:sz="7" w:space="0" w:color="auto"/>
              <w:right w:val="single" w:sz="7" w:space="0" w:color="auto"/>
            </w:tcBorders>
          </w:tcPr>
          <w:p w14:paraId="75125F57" w14:textId="77777777" w:rsidR="009C1403" w:rsidRDefault="00C6386D">
            <w:pPr>
              <w:kinsoku w:val="0"/>
              <w:overflowPunct w:val="0"/>
              <w:autoSpaceDE/>
              <w:autoSpaceDN/>
              <w:adjustRightInd/>
              <w:spacing w:after="213" w:line="228" w:lineRule="exact"/>
              <w:ind w:left="108" w:right="324"/>
              <w:textAlignment w:val="baseline"/>
              <w:rPr>
                <w:rFonts w:ascii="Arial" w:hAnsi="Arial" w:cs="Arial"/>
                <w:spacing w:val="-3"/>
                <w:sz w:val="21"/>
                <w:szCs w:val="21"/>
              </w:rPr>
            </w:pPr>
            <w:r>
              <w:rPr>
                <w:rFonts w:ascii="Arial" w:hAnsi="Arial" w:cs="Arial"/>
                <w:spacing w:val="-3"/>
                <w:sz w:val="21"/>
                <w:szCs w:val="21"/>
              </w:rPr>
              <w:t>over 300 MW to 1500 MW</w:t>
            </w:r>
          </w:p>
        </w:tc>
        <w:tc>
          <w:tcPr>
            <w:tcW w:w="3701" w:type="dxa"/>
            <w:tcBorders>
              <w:top w:val="single" w:sz="7" w:space="0" w:color="auto"/>
              <w:left w:val="single" w:sz="7" w:space="0" w:color="auto"/>
              <w:bottom w:val="single" w:sz="7" w:space="0" w:color="auto"/>
              <w:right w:val="single" w:sz="7" w:space="0" w:color="auto"/>
            </w:tcBorders>
          </w:tcPr>
          <w:p w14:paraId="5CE07C9F" w14:textId="77777777" w:rsidR="009C1403" w:rsidRDefault="00C6386D">
            <w:pPr>
              <w:kinsoku w:val="0"/>
              <w:overflowPunct w:val="0"/>
              <w:autoSpaceDE/>
              <w:autoSpaceDN/>
              <w:adjustRightInd/>
              <w:spacing w:after="227" w:line="228" w:lineRule="exact"/>
              <w:ind w:left="108" w:right="2952"/>
              <w:textAlignment w:val="baseline"/>
              <w:rPr>
                <w:rFonts w:ascii="Arial" w:hAnsi="Arial" w:cs="Arial"/>
                <w:b/>
                <w:bCs/>
                <w:i/>
                <w:iCs/>
                <w:spacing w:val="-3"/>
                <w:sz w:val="21"/>
                <w:szCs w:val="21"/>
              </w:rPr>
            </w:pPr>
            <w:r>
              <w:rPr>
                <w:rFonts w:ascii="Arial" w:hAnsi="Arial" w:cs="Arial"/>
                <w:spacing w:val="-3"/>
                <w:sz w:val="21"/>
                <w:szCs w:val="21"/>
              </w:rPr>
              <w:t xml:space="preserve">None </w:t>
            </w:r>
            <w:r>
              <w:rPr>
                <w:rFonts w:ascii="Arial" w:hAnsi="Arial" w:cs="Arial"/>
                <w:b/>
                <w:bCs/>
                <w:i/>
                <w:iCs/>
                <w:spacing w:val="-3"/>
                <w:sz w:val="21"/>
                <w:szCs w:val="21"/>
              </w:rPr>
              <w:t>Note 4</w:t>
            </w:r>
          </w:p>
        </w:tc>
        <w:tc>
          <w:tcPr>
            <w:tcW w:w="3888" w:type="dxa"/>
            <w:tcBorders>
              <w:top w:val="single" w:sz="7" w:space="0" w:color="auto"/>
              <w:left w:val="single" w:sz="7" w:space="0" w:color="auto"/>
              <w:bottom w:val="single" w:sz="7" w:space="0" w:color="auto"/>
              <w:right w:val="single" w:sz="7" w:space="0" w:color="auto"/>
            </w:tcBorders>
          </w:tcPr>
          <w:p w14:paraId="2B19CEE2" w14:textId="77777777" w:rsidR="009C1403" w:rsidRDefault="00C6386D">
            <w:pPr>
              <w:kinsoku w:val="0"/>
              <w:overflowPunct w:val="0"/>
              <w:autoSpaceDE/>
              <w:autoSpaceDN/>
              <w:adjustRightInd/>
              <w:spacing w:after="227"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782A744C"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7D1171BC" w14:textId="77777777" w:rsidR="009C1403" w:rsidRDefault="00C6386D">
            <w:pPr>
              <w:kinsoku w:val="0"/>
              <w:overflowPunct w:val="0"/>
              <w:autoSpaceDE/>
              <w:autoSpaceDN/>
              <w:adjustRightInd/>
              <w:spacing w:after="904" w:line="228" w:lineRule="exact"/>
              <w:ind w:left="108" w:right="432"/>
              <w:textAlignment w:val="baseline"/>
              <w:rPr>
                <w:rFonts w:ascii="Arial" w:hAnsi="Arial" w:cs="Arial"/>
                <w:spacing w:val="-2"/>
                <w:sz w:val="21"/>
                <w:szCs w:val="21"/>
              </w:rPr>
            </w:pPr>
            <w:r>
              <w:rPr>
                <w:rFonts w:ascii="Arial" w:hAnsi="Arial" w:cs="Arial"/>
                <w:spacing w:val="-2"/>
                <w:sz w:val="21"/>
                <w:szCs w:val="21"/>
              </w:rPr>
              <w:t>over 60 MW to 300 MW</w:t>
            </w:r>
          </w:p>
        </w:tc>
        <w:tc>
          <w:tcPr>
            <w:tcW w:w="3701" w:type="dxa"/>
            <w:tcBorders>
              <w:top w:val="single" w:sz="7" w:space="0" w:color="auto"/>
              <w:left w:val="single" w:sz="7" w:space="0" w:color="auto"/>
              <w:bottom w:val="single" w:sz="7" w:space="0" w:color="auto"/>
              <w:right w:val="single" w:sz="7" w:space="0" w:color="auto"/>
            </w:tcBorders>
          </w:tcPr>
          <w:p w14:paraId="21452532" w14:textId="77777777" w:rsidR="009C1403" w:rsidRDefault="00C6386D">
            <w:pPr>
              <w:kinsoku w:val="0"/>
              <w:overflowPunct w:val="0"/>
              <w:autoSpaceDE/>
              <w:autoSpaceDN/>
              <w:adjustRightInd/>
              <w:spacing w:line="226" w:lineRule="exact"/>
              <w:ind w:left="144" w:right="180"/>
              <w:textAlignment w:val="baseline"/>
              <w:rPr>
                <w:rFonts w:ascii="Arial" w:hAnsi="Arial" w:cs="Arial"/>
                <w:spacing w:val="-4"/>
                <w:sz w:val="21"/>
                <w:szCs w:val="21"/>
              </w:rPr>
            </w:pPr>
            <w:r>
              <w:rPr>
                <w:rFonts w:ascii="Arial" w:hAnsi="Arial" w:cs="Arial"/>
                <w:spacing w:val="-4"/>
                <w:sz w:val="21"/>
                <w:szCs w:val="21"/>
              </w:rPr>
              <w:t>None except that where such facilities and suitable measures for restoration are available, up to 20 MW by automatic disconnection</w:t>
            </w:r>
          </w:p>
          <w:p w14:paraId="74B0B837" w14:textId="77777777" w:rsidR="009C1403" w:rsidRDefault="00C6386D">
            <w:pPr>
              <w:kinsoku w:val="0"/>
              <w:overflowPunct w:val="0"/>
              <w:autoSpaceDE/>
              <w:autoSpaceDN/>
              <w:adjustRightInd/>
              <w:spacing w:after="232" w:line="220" w:lineRule="exact"/>
              <w:ind w:left="144"/>
              <w:textAlignment w:val="baseline"/>
              <w:rPr>
                <w:rFonts w:ascii="Arial" w:hAnsi="Arial" w:cs="Arial"/>
                <w:b/>
                <w:bCs/>
                <w:i/>
                <w:iCs/>
                <w:sz w:val="21"/>
                <w:szCs w:val="21"/>
              </w:rPr>
            </w:pPr>
            <w:r>
              <w:rPr>
                <w:rFonts w:ascii="Arial" w:hAnsi="Arial" w:cs="Arial"/>
                <w:b/>
                <w:bCs/>
                <w:i/>
                <w:iCs/>
                <w:sz w:val="21"/>
                <w:szCs w:val="21"/>
              </w:rPr>
              <w:t>Note 5</w:t>
            </w:r>
          </w:p>
        </w:tc>
        <w:tc>
          <w:tcPr>
            <w:tcW w:w="3888" w:type="dxa"/>
            <w:tcBorders>
              <w:top w:val="single" w:sz="7" w:space="0" w:color="auto"/>
              <w:left w:val="single" w:sz="7" w:space="0" w:color="auto"/>
              <w:bottom w:val="single" w:sz="7" w:space="0" w:color="auto"/>
              <w:right w:val="single" w:sz="7" w:space="0" w:color="auto"/>
            </w:tcBorders>
          </w:tcPr>
          <w:p w14:paraId="3A981A01" w14:textId="77777777" w:rsidR="009C1403" w:rsidRDefault="00C6386D">
            <w:pPr>
              <w:kinsoku w:val="0"/>
              <w:overflowPunct w:val="0"/>
              <w:autoSpaceDE/>
              <w:autoSpaceDN/>
              <w:adjustRightInd/>
              <w:spacing w:after="684" w:line="223" w:lineRule="exact"/>
              <w:ind w:left="108" w:right="108"/>
              <w:jc w:val="both"/>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r>
      <w:tr w:rsidR="009C1403" w14:paraId="2592D944"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0FBC82F2" w14:textId="77777777" w:rsidR="009C1403" w:rsidRDefault="00C6386D">
            <w:pPr>
              <w:kinsoku w:val="0"/>
              <w:overflowPunct w:val="0"/>
              <w:autoSpaceDE/>
              <w:autoSpaceDN/>
              <w:adjustRightInd/>
              <w:spacing w:after="909" w:line="228" w:lineRule="exact"/>
              <w:ind w:left="108"/>
              <w:textAlignment w:val="baseline"/>
              <w:rPr>
                <w:rFonts w:ascii="Arial" w:hAnsi="Arial" w:cs="Arial"/>
                <w:sz w:val="21"/>
                <w:szCs w:val="21"/>
              </w:rPr>
            </w:pPr>
            <w:r>
              <w:rPr>
                <w:rFonts w:ascii="Arial" w:hAnsi="Arial" w:cs="Arial"/>
                <w:sz w:val="21"/>
                <w:szCs w:val="21"/>
              </w:rPr>
              <w:t>over 12 MW to 60 MW</w:t>
            </w:r>
          </w:p>
        </w:tc>
        <w:tc>
          <w:tcPr>
            <w:tcW w:w="3701" w:type="dxa"/>
            <w:tcBorders>
              <w:top w:val="single" w:sz="7" w:space="0" w:color="auto"/>
              <w:left w:val="single" w:sz="7" w:space="0" w:color="auto"/>
              <w:bottom w:val="single" w:sz="7" w:space="0" w:color="auto"/>
              <w:right w:val="single" w:sz="7" w:space="0" w:color="auto"/>
            </w:tcBorders>
          </w:tcPr>
          <w:p w14:paraId="4DF830CA" w14:textId="77777777" w:rsidR="009C1403" w:rsidRDefault="00C6386D">
            <w:pPr>
              <w:kinsoku w:val="0"/>
              <w:overflowPunct w:val="0"/>
              <w:autoSpaceDE/>
              <w:autoSpaceDN/>
              <w:adjustRightInd/>
              <w:spacing w:after="223" w:line="228" w:lineRule="exact"/>
              <w:ind w:left="108" w:right="180"/>
              <w:textAlignment w:val="baseline"/>
              <w:rPr>
                <w:rFonts w:ascii="Arial" w:hAnsi="Arial" w:cs="Arial"/>
                <w:spacing w:val="-3"/>
                <w:sz w:val="21"/>
                <w:szCs w:val="21"/>
              </w:rPr>
            </w:pPr>
            <w:r>
              <w:rPr>
                <w:rFonts w:ascii="Arial" w:hAnsi="Arial" w:cs="Arial"/>
                <w:spacing w:val="-3"/>
                <w:sz w:val="21"/>
                <w:szCs w:val="21"/>
              </w:rPr>
              <w:t>None except that where such facilities and suitable measures for restoration are available, up to 12 MW by automatic disconnection for up to 15 minutes.</w:t>
            </w:r>
          </w:p>
        </w:tc>
        <w:tc>
          <w:tcPr>
            <w:tcW w:w="3888" w:type="dxa"/>
            <w:tcBorders>
              <w:top w:val="single" w:sz="7" w:space="0" w:color="auto"/>
              <w:left w:val="single" w:sz="7" w:space="0" w:color="auto"/>
              <w:bottom w:val="single" w:sz="7" w:space="0" w:color="auto"/>
              <w:right w:val="single" w:sz="7" w:space="0" w:color="auto"/>
            </w:tcBorders>
          </w:tcPr>
          <w:p w14:paraId="45749C09" w14:textId="77777777" w:rsidR="009C1403" w:rsidRDefault="00C6386D">
            <w:pPr>
              <w:kinsoku w:val="0"/>
              <w:overflowPunct w:val="0"/>
              <w:autoSpaceDE/>
              <w:autoSpaceDN/>
              <w:adjustRightInd/>
              <w:spacing w:after="1135"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717F19C6" w14:textId="77777777">
        <w:trPr>
          <w:trHeight w:hRule="exact" w:val="946"/>
        </w:trPr>
        <w:tc>
          <w:tcPr>
            <w:tcW w:w="1675" w:type="dxa"/>
            <w:tcBorders>
              <w:top w:val="single" w:sz="7" w:space="0" w:color="auto"/>
              <w:left w:val="single" w:sz="7" w:space="0" w:color="auto"/>
              <w:bottom w:val="single" w:sz="7" w:space="0" w:color="auto"/>
              <w:right w:val="single" w:sz="7" w:space="0" w:color="auto"/>
            </w:tcBorders>
          </w:tcPr>
          <w:p w14:paraId="0DA5D0EF" w14:textId="77777777" w:rsidR="009C1403" w:rsidRDefault="00C6386D">
            <w:pPr>
              <w:kinsoku w:val="0"/>
              <w:overflowPunct w:val="0"/>
              <w:autoSpaceDE/>
              <w:autoSpaceDN/>
              <w:adjustRightInd/>
              <w:spacing w:after="467" w:line="228"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2D4D2263" w14:textId="77777777" w:rsidR="009C1403" w:rsidRDefault="00C6386D">
            <w:pPr>
              <w:kinsoku w:val="0"/>
              <w:overflowPunct w:val="0"/>
              <w:autoSpaceDE/>
              <w:autoSpaceDN/>
              <w:adjustRightInd/>
              <w:spacing w:after="227"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032D0756" w14:textId="77777777" w:rsidR="009C1403" w:rsidRDefault="00C6386D">
            <w:pPr>
              <w:kinsoku w:val="0"/>
              <w:overflowPunct w:val="0"/>
              <w:autoSpaceDE/>
              <w:autoSpaceDN/>
              <w:adjustRightInd/>
              <w:spacing w:after="693"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30CE1721" w14:textId="77777777">
        <w:trPr>
          <w:trHeight w:hRule="exact" w:val="941"/>
        </w:trPr>
        <w:tc>
          <w:tcPr>
            <w:tcW w:w="1675" w:type="dxa"/>
            <w:tcBorders>
              <w:top w:val="single" w:sz="7" w:space="0" w:color="auto"/>
              <w:left w:val="single" w:sz="7" w:space="0" w:color="auto"/>
              <w:bottom w:val="single" w:sz="7" w:space="0" w:color="auto"/>
              <w:right w:val="single" w:sz="7" w:space="0" w:color="auto"/>
            </w:tcBorders>
          </w:tcPr>
          <w:p w14:paraId="340CAF3A" w14:textId="77777777" w:rsidR="009C1403" w:rsidRDefault="00C6386D">
            <w:pPr>
              <w:kinsoku w:val="0"/>
              <w:overflowPunct w:val="0"/>
              <w:autoSpaceDE/>
              <w:autoSpaceDN/>
              <w:adjustRightInd/>
              <w:spacing w:after="698" w:line="228" w:lineRule="exact"/>
              <w:ind w:left="130"/>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65AB1D02" w14:textId="77777777" w:rsidR="009C1403" w:rsidRDefault="00C6386D">
            <w:pPr>
              <w:kinsoku w:val="0"/>
              <w:overflowPunct w:val="0"/>
              <w:autoSpaceDE/>
              <w:autoSpaceDN/>
              <w:adjustRightInd/>
              <w:spacing w:after="232"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7084C6DE" w14:textId="77777777" w:rsidR="009C1403" w:rsidRDefault="00C6386D">
            <w:pPr>
              <w:kinsoku w:val="0"/>
              <w:overflowPunct w:val="0"/>
              <w:autoSpaceDE/>
              <w:autoSpaceDN/>
              <w:adjustRightInd/>
              <w:spacing w:after="698"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6D5A16CA" w14:textId="77777777" w:rsidR="009C1403" w:rsidRDefault="00C6386D">
      <w:pPr>
        <w:kinsoku w:val="0"/>
        <w:overflowPunct w:val="0"/>
        <w:autoSpaceDE/>
        <w:autoSpaceDN/>
        <w:adjustRightInd/>
        <w:spacing w:line="234" w:lineRule="exact"/>
        <w:textAlignment w:val="baseline"/>
        <w:rPr>
          <w:rFonts w:ascii="Arial" w:hAnsi="Arial" w:cs="Arial"/>
          <w:b/>
          <w:bCs/>
          <w:spacing w:val="15"/>
          <w:sz w:val="21"/>
          <w:szCs w:val="21"/>
        </w:rPr>
      </w:pPr>
      <w:r>
        <w:rPr>
          <w:rFonts w:ascii="Arial" w:hAnsi="Arial" w:cs="Arial"/>
          <w:b/>
          <w:bCs/>
          <w:spacing w:val="15"/>
          <w:sz w:val="21"/>
          <w:szCs w:val="21"/>
        </w:rPr>
        <w:t>Notes</w:t>
      </w:r>
    </w:p>
    <w:p w14:paraId="3429405D" w14:textId="77777777" w:rsidR="009C1403" w:rsidRDefault="009C1403">
      <w:pPr>
        <w:widowControl/>
        <w:rPr>
          <w:sz w:val="24"/>
          <w:szCs w:val="24"/>
        </w:rPr>
        <w:sectPr w:rsidR="009C1403">
          <w:headerReference w:type="default" r:id="rId48"/>
          <w:pgSz w:w="11904" w:h="16834"/>
          <w:pgMar w:top="1420" w:right="1152" w:bottom="508" w:left="1392" w:header="720" w:footer="720" w:gutter="0"/>
          <w:cols w:space="720"/>
          <w:noEndnote/>
        </w:sectPr>
      </w:pPr>
    </w:p>
    <w:p w14:paraId="2D9708BA" w14:textId="18995769" w:rsidR="009C1403" w:rsidRDefault="00C6386D">
      <w:pPr>
        <w:numPr>
          <w:ilvl w:val="0"/>
          <w:numId w:val="3"/>
        </w:numPr>
        <w:kinsoku w:val="0"/>
        <w:overflowPunct w:val="0"/>
        <w:autoSpaceDE/>
        <w:autoSpaceDN/>
        <w:adjustRightInd/>
        <w:spacing w:before="27" w:line="229" w:lineRule="exact"/>
        <w:ind w:right="144"/>
        <w:jc w:val="both"/>
        <w:textAlignment w:val="baseline"/>
        <w:rPr>
          <w:rFonts w:ascii="Arial" w:hAnsi="Arial" w:cs="Arial"/>
          <w:sz w:val="21"/>
          <w:szCs w:val="21"/>
        </w:rPr>
      </w:pPr>
      <w:r>
        <w:rPr>
          <w:rFonts w:ascii="Arial" w:hAnsi="Arial" w:cs="Arial"/>
          <w:sz w:val="21"/>
          <w:szCs w:val="21"/>
        </w:rPr>
        <w:t>The time to restore any lost supply capacity shall be as short as practicable. If any part of any lost supply capacity can be restored in less than the specified maximum time to restore all of it, it shall be restored.</w:t>
      </w:r>
    </w:p>
    <w:p w14:paraId="1636925A" w14:textId="77777777" w:rsidR="009C1403" w:rsidRDefault="00C6386D">
      <w:pPr>
        <w:numPr>
          <w:ilvl w:val="0"/>
          <w:numId w:val="3"/>
        </w:numPr>
        <w:kinsoku w:val="0"/>
        <w:overflowPunct w:val="0"/>
        <w:autoSpaceDE/>
        <w:autoSpaceDN/>
        <w:adjustRightInd/>
        <w:spacing w:line="220" w:lineRule="exact"/>
        <w:jc w:val="both"/>
        <w:textAlignment w:val="baseline"/>
        <w:rPr>
          <w:rFonts w:ascii="Arial" w:hAnsi="Arial" w:cs="Arial"/>
          <w:i/>
          <w:iCs/>
          <w:spacing w:val="-5"/>
          <w:sz w:val="21"/>
          <w:szCs w:val="21"/>
        </w:rPr>
      </w:pPr>
      <w:r>
        <w:rPr>
          <w:rFonts w:ascii="Arial" w:hAnsi="Arial" w:cs="Arial"/>
          <w:spacing w:val="-5"/>
          <w:sz w:val="21"/>
          <w:szCs w:val="21"/>
        </w:rPr>
        <w:t xml:space="preserve">Where the supply capacity was designed in such a way, there should be no </w:t>
      </w:r>
      <w:r>
        <w:rPr>
          <w:rFonts w:ascii="Arial" w:hAnsi="Arial" w:cs="Arial"/>
          <w:i/>
          <w:iCs/>
          <w:spacing w:val="-5"/>
          <w:sz w:val="21"/>
          <w:szCs w:val="21"/>
        </w:rPr>
        <w:t>loss of supply capacity.</w:t>
      </w:r>
    </w:p>
    <w:p w14:paraId="469944D0" w14:textId="77777777" w:rsidR="009C1403" w:rsidRDefault="00C6386D">
      <w:pPr>
        <w:numPr>
          <w:ilvl w:val="0"/>
          <w:numId w:val="3"/>
        </w:numPr>
        <w:kinsoku w:val="0"/>
        <w:overflowPunct w:val="0"/>
        <w:autoSpaceDE/>
        <w:autoSpaceDN/>
        <w:adjustRightInd/>
        <w:spacing w:before="12" w:line="229" w:lineRule="exact"/>
        <w:ind w:right="144"/>
        <w:jc w:val="both"/>
        <w:textAlignment w:val="baseline"/>
        <w:rPr>
          <w:rFonts w:ascii="Arial" w:hAnsi="Arial" w:cs="Arial"/>
          <w:spacing w:val="-4"/>
          <w:sz w:val="21"/>
          <w:szCs w:val="21"/>
        </w:rPr>
      </w:pPr>
      <w:r>
        <w:rPr>
          <w:rFonts w:ascii="Arial" w:hAnsi="Arial" w:cs="Arial"/>
          <w:spacing w:val="-4"/>
          <w:sz w:val="21"/>
          <w:szCs w:val="21"/>
        </w:rPr>
        <w:t xml:space="preserve">Where the supply capacity to the </w:t>
      </w:r>
      <w:r>
        <w:rPr>
          <w:rFonts w:ascii="Arial" w:hAnsi="Arial" w:cs="Arial"/>
          <w:i/>
          <w:iCs/>
          <w:spacing w:val="-4"/>
          <w:sz w:val="21"/>
          <w:szCs w:val="21"/>
        </w:rPr>
        <w:t xml:space="preserve">Grid Supply Point </w:t>
      </w:r>
      <w:r>
        <w:rPr>
          <w:rFonts w:ascii="Arial" w:hAnsi="Arial" w:cs="Arial"/>
          <w:spacing w:val="-4"/>
          <w:sz w:val="21"/>
          <w:szCs w:val="21"/>
        </w:rPr>
        <w:t xml:space="preserve">was designed in accordance with the demand connection criteria in Section 3 in such a way as to permit it, a </w:t>
      </w:r>
      <w:r>
        <w:rPr>
          <w:rFonts w:ascii="Arial" w:hAnsi="Arial" w:cs="Arial"/>
          <w:i/>
          <w:iCs/>
          <w:spacing w:val="-4"/>
          <w:sz w:val="21"/>
          <w:szCs w:val="21"/>
        </w:rPr>
        <w:t xml:space="preserve">loss of supply capacity </w:t>
      </w:r>
      <w:r>
        <w:rPr>
          <w:rFonts w:ascii="Arial" w:hAnsi="Arial" w:cs="Arial"/>
          <w:spacing w:val="-4"/>
          <w:sz w:val="21"/>
          <w:szCs w:val="21"/>
        </w:rPr>
        <w:t xml:space="preserve">equal to any amount by which the prevailing demand exceeds the </w:t>
      </w:r>
      <w:r>
        <w:rPr>
          <w:rFonts w:ascii="Arial" w:hAnsi="Arial" w:cs="Arial"/>
          <w:i/>
          <w:iCs/>
          <w:spacing w:val="-4"/>
          <w:sz w:val="21"/>
          <w:szCs w:val="21"/>
        </w:rPr>
        <w:t xml:space="preserve">maintenance period demand </w:t>
      </w:r>
      <w:r>
        <w:rPr>
          <w:rFonts w:ascii="Arial" w:hAnsi="Arial" w:cs="Arial"/>
          <w:spacing w:val="-4"/>
          <w:sz w:val="21"/>
          <w:szCs w:val="21"/>
        </w:rPr>
        <w:t>may be permitted up to a maximum of 1500 MW for no longer than the operational specified time to restore supply capacity.</w:t>
      </w:r>
    </w:p>
    <w:p w14:paraId="00F1A94C" w14:textId="77777777" w:rsidR="009C1403" w:rsidRDefault="00C6386D">
      <w:pPr>
        <w:numPr>
          <w:ilvl w:val="0"/>
          <w:numId w:val="3"/>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was designed in accordance with the demand connection criteria in Section 3 in such a way as to permit it, up to 60 MW may be lost for up to 60 seconds.</w:t>
      </w:r>
    </w:p>
    <w:p w14:paraId="51F871E5" w14:textId="77777777" w:rsidR="009C1403" w:rsidRDefault="00C6386D">
      <w:pPr>
        <w:numPr>
          <w:ilvl w:val="0"/>
          <w:numId w:val="3"/>
        </w:numPr>
        <w:kinsoku w:val="0"/>
        <w:overflowPunct w:val="0"/>
        <w:autoSpaceDE/>
        <w:autoSpaceDN/>
        <w:adjustRightInd/>
        <w:spacing w:line="228"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 xml:space="preserve">was designed in accordance with the demand connection criteria in Section 3 in such a way as to permit it, up to the </w:t>
      </w:r>
      <w:r>
        <w:rPr>
          <w:rFonts w:ascii="Arial" w:hAnsi="Arial" w:cs="Arial"/>
          <w:i/>
          <w:iCs/>
          <w:sz w:val="21"/>
          <w:szCs w:val="21"/>
        </w:rPr>
        <w:t xml:space="preserve">group demand </w:t>
      </w:r>
      <w:r>
        <w:rPr>
          <w:rFonts w:ascii="Arial" w:hAnsi="Arial" w:cs="Arial"/>
          <w:sz w:val="21"/>
          <w:szCs w:val="21"/>
        </w:rPr>
        <w:t>may be lost for up to 60 seconds.</w:t>
      </w:r>
    </w:p>
    <w:p w14:paraId="43363B41" w14:textId="77777777" w:rsidR="009C1403" w:rsidRDefault="00C6386D">
      <w:pPr>
        <w:kinsoku w:val="0"/>
        <w:overflowPunct w:val="0"/>
        <w:autoSpaceDE/>
        <w:autoSpaceDN/>
        <w:adjustRightInd/>
        <w:spacing w:before="358" w:line="271" w:lineRule="exact"/>
        <w:ind w:left="144"/>
        <w:textAlignment w:val="baseline"/>
        <w:rPr>
          <w:rFonts w:ascii="Arial" w:hAnsi="Arial" w:cs="Arial"/>
          <w:b/>
          <w:bCs/>
          <w:sz w:val="24"/>
          <w:szCs w:val="24"/>
        </w:rPr>
      </w:pPr>
      <w:r>
        <w:rPr>
          <w:rFonts w:ascii="Arial" w:hAnsi="Arial" w:cs="Arial"/>
          <w:b/>
          <w:bCs/>
          <w:sz w:val="24"/>
          <w:szCs w:val="24"/>
        </w:rPr>
        <w:t>Conditional Further Operational Criteria</w:t>
      </w:r>
    </w:p>
    <w:p w14:paraId="128C027C" w14:textId="77777777" w:rsidR="009C1403" w:rsidRDefault="00C6386D">
      <w:pPr>
        <w:tabs>
          <w:tab w:val="decimal" w:pos="288"/>
          <w:tab w:val="left" w:pos="864"/>
        </w:tabs>
        <w:kinsoku w:val="0"/>
        <w:overflowPunct w:val="0"/>
        <w:autoSpaceDE/>
        <w:autoSpaceDN/>
        <w:adjustRightInd/>
        <w:spacing w:before="190" w:line="275" w:lineRule="exact"/>
        <w:ind w:left="144"/>
        <w:textAlignment w:val="baseline"/>
        <w:rPr>
          <w:rFonts w:ascii="Arial" w:hAnsi="Arial" w:cs="Arial"/>
          <w:spacing w:val="-1"/>
          <w:sz w:val="24"/>
          <w:szCs w:val="24"/>
        </w:rPr>
      </w:pPr>
      <w:r>
        <w:rPr>
          <w:rFonts w:ascii="Arial" w:hAnsi="Arial" w:cs="Arial"/>
          <w:spacing w:val="-1"/>
          <w:sz w:val="24"/>
          <w:szCs w:val="24"/>
        </w:rPr>
        <w:tab/>
        <w:t>5.5</w:t>
      </w:r>
      <w:r>
        <w:rPr>
          <w:rFonts w:ascii="Arial" w:hAnsi="Arial" w:cs="Arial"/>
          <w:spacing w:val="-1"/>
          <w:sz w:val="24"/>
          <w:szCs w:val="24"/>
        </w:rPr>
        <w:tab/>
        <w:t>If:</w:t>
      </w:r>
    </w:p>
    <w:p w14:paraId="204808AB" w14:textId="77777777" w:rsidR="009C1403" w:rsidRDefault="00C6386D">
      <w:pPr>
        <w:tabs>
          <w:tab w:val="left" w:pos="1656"/>
        </w:tabs>
        <w:kinsoku w:val="0"/>
        <w:overflowPunct w:val="0"/>
        <w:autoSpaceDE/>
        <w:autoSpaceDN/>
        <w:adjustRightInd/>
        <w:spacing w:before="210" w:line="273" w:lineRule="exact"/>
        <w:ind w:left="864"/>
        <w:textAlignment w:val="baseline"/>
        <w:rPr>
          <w:rFonts w:ascii="Arial" w:hAnsi="Arial" w:cs="Arial"/>
          <w:i/>
          <w:iCs/>
          <w:sz w:val="24"/>
          <w:szCs w:val="24"/>
        </w:rPr>
      </w:pPr>
      <w:r>
        <w:rPr>
          <w:rFonts w:ascii="Arial" w:hAnsi="Arial" w:cs="Arial"/>
          <w:sz w:val="24"/>
          <w:szCs w:val="24"/>
        </w:rPr>
        <w:t>5.5.1</w:t>
      </w:r>
      <w:r>
        <w:rPr>
          <w:rFonts w:ascii="Arial" w:hAnsi="Arial" w:cs="Arial"/>
          <w:sz w:val="24"/>
          <w:szCs w:val="24"/>
        </w:rPr>
        <w:tab/>
        <w:t xml:space="preserve">there are </w:t>
      </w:r>
      <w:r>
        <w:rPr>
          <w:rFonts w:ascii="Arial" w:hAnsi="Arial" w:cs="Arial"/>
          <w:i/>
          <w:iCs/>
          <w:sz w:val="24"/>
          <w:szCs w:val="24"/>
        </w:rPr>
        <w:t xml:space="preserve">adverse conditions </w:t>
      </w:r>
      <w:r>
        <w:rPr>
          <w:rFonts w:ascii="Arial" w:hAnsi="Arial" w:cs="Arial"/>
          <w:sz w:val="24"/>
          <w:szCs w:val="24"/>
        </w:rPr>
        <w:t xml:space="preserve">such that the likelihood of a </w:t>
      </w:r>
      <w:r>
        <w:rPr>
          <w:rFonts w:ascii="Arial" w:hAnsi="Arial" w:cs="Arial"/>
          <w:i/>
          <w:iCs/>
          <w:sz w:val="24"/>
          <w:szCs w:val="24"/>
        </w:rPr>
        <w:t>double circuit</w:t>
      </w:r>
    </w:p>
    <w:p w14:paraId="068155C0"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overhead line </w:t>
      </w:r>
      <w:r>
        <w:rPr>
          <w:rFonts w:ascii="Arial" w:hAnsi="Arial" w:cs="Arial"/>
          <w:sz w:val="24"/>
          <w:szCs w:val="24"/>
        </w:rPr>
        <w:t>fault is significantly higher than normal; or</w:t>
      </w:r>
    </w:p>
    <w:p w14:paraId="2AC3611F" w14:textId="77777777" w:rsidR="009C1403" w:rsidRDefault="00C6386D">
      <w:pPr>
        <w:tabs>
          <w:tab w:val="left" w:pos="1656"/>
        </w:tabs>
        <w:kinsoku w:val="0"/>
        <w:overflowPunct w:val="0"/>
        <w:autoSpaceDE/>
        <w:autoSpaceDN/>
        <w:adjustRightInd/>
        <w:spacing w:before="202" w:line="275" w:lineRule="exact"/>
        <w:ind w:left="864"/>
        <w:textAlignment w:val="baseline"/>
        <w:rPr>
          <w:rFonts w:ascii="Arial" w:hAnsi="Arial" w:cs="Arial"/>
          <w:spacing w:val="4"/>
          <w:sz w:val="24"/>
          <w:szCs w:val="24"/>
        </w:rPr>
      </w:pPr>
      <w:r>
        <w:rPr>
          <w:rFonts w:ascii="Arial" w:hAnsi="Arial" w:cs="Arial"/>
          <w:spacing w:val="4"/>
          <w:sz w:val="24"/>
          <w:szCs w:val="24"/>
        </w:rPr>
        <w:t>5.5.2</w:t>
      </w:r>
      <w:r>
        <w:rPr>
          <w:rFonts w:ascii="Arial" w:hAnsi="Arial" w:cs="Arial"/>
          <w:spacing w:val="4"/>
          <w:sz w:val="24"/>
          <w:szCs w:val="24"/>
        </w:rPr>
        <w:tab/>
        <w:t>there is no significant economic justification for failing to secure the</w:t>
      </w:r>
    </w:p>
    <w:p w14:paraId="2471A8D9" w14:textId="77777777" w:rsidR="009C1403" w:rsidRDefault="00C6386D">
      <w:pPr>
        <w:kinsoku w:val="0"/>
        <w:overflowPunct w:val="0"/>
        <w:autoSpaceDE/>
        <w:autoSpaceDN/>
        <w:adjustRightInd/>
        <w:spacing w:before="4" w:line="273" w:lineRule="exact"/>
        <w:ind w:left="1728" w:right="144"/>
        <w:textAlignment w:val="baseline"/>
        <w:rPr>
          <w:rFonts w:ascii="Arial" w:hAnsi="Arial" w:cs="Arial"/>
          <w:sz w:val="24"/>
          <w:szCs w:val="24"/>
        </w:rPr>
      </w:pPr>
      <w:r>
        <w:rPr>
          <w:rFonts w:ascii="Arial" w:hAnsi="Arial" w:cs="Arial"/>
          <w:i/>
          <w:iCs/>
          <w:sz w:val="24"/>
          <w:szCs w:val="24"/>
        </w:rPr>
        <w:t xml:space="preserve">onshore transmission system </w:t>
      </w:r>
      <w:r>
        <w:rPr>
          <w:rFonts w:ascii="Arial" w:hAnsi="Arial" w:cs="Arial"/>
          <w:sz w:val="24"/>
          <w:szCs w:val="24"/>
        </w:rPr>
        <w:t xml:space="preserve">to this criterion and the probability of </w:t>
      </w:r>
      <w:r>
        <w:rPr>
          <w:rFonts w:ascii="Arial" w:hAnsi="Arial" w:cs="Arial"/>
          <w:i/>
          <w:iCs/>
          <w:sz w:val="24"/>
          <w:szCs w:val="24"/>
        </w:rPr>
        <w:t xml:space="preserve">loss of supply capacity </w:t>
      </w:r>
      <w:r>
        <w:rPr>
          <w:rFonts w:ascii="Arial" w:hAnsi="Arial" w:cs="Arial"/>
          <w:sz w:val="24"/>
          <w:szCs w:val="24"/>
        </w:rPr>
        <w:t>is not increased by following this criterion,</w:t>
      </w:r>
    </w:p>
    <w:p w14:paraId="3767445B" w14:textId="77777777" w:rsidR="009C1403" w:rsidRDefault="00C6386D">
      <w:pPr>
        <w:kinsoku w:val="0"/>
        <w:overflowPunct w:val="0"/>
        <w:autoSpaceDE/>
        <w:autoSpaceDN/>
        <w:adjustRightInd/>
        <w:spacing w:before="203" w:line="273" w:lineRule="exact"/>
        <w:ind w:left="1728" w:right="144"/>
        <w:textAlignment w:val="baseline"/>
        <w:rPr>
          <w:rFonts w:ascii="Arial" w:hAnsi="Arial" w:cs="Arial"/>
          <w:sz w:val="24"/>
          <w:szCs w:val="24"/>
        </w:rPr>
      </w:pPr>
      <w:r>
        <w:rPr>
          <w:rFonts w:ascii="Arial" w:hAnsi="Arial" w:cs="Arial"/>
          <w:sz w:val="24"/>
          <w:szCs w:val="24"/>
        </w:rPr>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 xml:space="preserve">prevailing system 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of</w:t>
      </w:r>
    </w:p>
    <w:p w14:paraId="0FB62164" w14:textId="77777777" w:rsidR="009C1403" w:rsidRDefault="00C6386D">
      <w:pPr>
        <w:kinsoku w:val="0"/>
        <w:overflowPunct w:val="0"/>
        <w:autoSpaceDE/>
        <w:autoSpaceDN/>
        <w:adjustRightInd/>
        <w:spacing w:line="543" w:lineRule="exact"/>
        <w:ind w:left="864" w:right="936"/>
        <w:textAlignment w:val="baseline"/>
        <w:rPr>
          <w:rFonts w:ascii="Arial" w:hAnsi="Arial" w:cs="Arial"/>
          <w:sz w:val="24"/>
          <w:szCs w:val="24"/>
        </w:rPr>
      </w:pPr>
      <w:r>
        <w:rPr>
          <w:rFonts w:ascii="Arial" w:hAnsi="Arial" w:cs="Arial"/>
          <w:sz w:val="24"/>
          <w:szCs w:val="24"/>
        </w:rPr>
        <w:t xml:space="preserve">5.5.3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double circuit overhead line </w:t>
      </w:r>
      <w:r>
        <w:rPr>
          <w:rFonts w:ascii="Arial" w:hAnsi="Arial" w:cs="Arial"/>
          <w:sz w:val="24"/>
          <w:szCs w:val="24"/>
        </w:rPr>
        <w:t>there shall not be:</w:t>
      </w:r>
    </w:p>
    <w:p w14:paraId="592BB3FF" w14:textId="77777777" w:rsidR="009C1403" w:rsidRDefault="00C6386D">
      <w:pPr>
        <w:kinsoku w:val="0"/>
        <w:overflowPunct w:val="0"/>
        <w:autoSpaceDE/>
        <w:autoSpaceDN/>
        <w:adjustRightInd/>
        <w:spacing w:before="196"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5.5.4 where possible and there is no significant economic penalty, any </w:t>
      </w:r>
      <w:r>
        <w:rPr>
          <w:rFonts w:ascii="Arial" w:hAnsi="Arial" w:cs="Arial"/>
          <w:i/>
          <w:iCs/>
          <w:sz w:val="24"/>
          <w:szCs w:val="24"/>
        </w:rPr>
        <w:t xml:space="preserve">loss of supply capacity </w:t>
      </w:r>
      <w:r>
        <w:rPr>
          <w:rFonts w:ascii="Arial" w:hAnsi="Arial" w:cs="Arial"/>
          <w:sz w:val="24"/>
          <w:szCs w:val="24"/>
        </w:rPr>
        <w:t>greater than 300 MW;</w:t>
      </w:r>
    </w:p>
    <w:p w14:paraId="7CA52017" w14:textId="77777777" w:rsidR="009C1403" w:rsidRDefault="00C6386D">
      <w:pPr>
        <w:kinsoku w:val="0"/>
        <w:overflowPunct w:val="0"/>
        <w:autoSpaceDE/>
        <w:autoSpaceDN/>
        <w:adjustRightInd/>
        <w:spacing w:line="480" w:lineRule="exact"/>
        <w:ind w:left="864" w:right="648"/>
        <w:textAlignment w:val="baseline"/>
        <w:rPr>
          <w:rFonts w:ascii="Arial" w:hAnsi="Arial" w:cs="Arial"/>
          <w:sz w:val="24"/>
          <w:szCs w:val="24"/>
        </w:rPr>
      </w:pPr>
      <w:r>
        <w:rPr>
          <w:rFonts w:ascii="Arial" w:hAnsi="Arial" w:cs="Arial"/>
          <w:sz w:val="24"/>
          <w:szCs w:val="24"/>
        </w:rPr>
        <w:t xml:space="preserve">5.5.5 </w:t>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r>
        <w:rPr>
          <w:rFonts w:ascii="Arial" w:hAnsi="Arial" w:cs="Arial"/>
          <w:sz w:val="24"/>
          <w:szCs w:val="24"/>
        </w:rPr>
        <w:t xml:space="preserve">; 5.5.6 </w:t>
      </w:r>
      <w:r>
        <w:rPr>
          <w:rFonts w:ascii="Arial" w:hAnsi="Arial" w:cs="Arial"/>
          <w:i/>
          <w:iCs/>
          <w:sz w:val="24"/>
          <w:szCs w:val="24"/>
        </w:rPr>
        <w:t>unacceptable voltage conditions</w:t>
      </w:r>
      <w:r>
        <w:rPr>
          <w:rFonts w:ascii="Arial" w:hAnsi="Arial" w:cs="Arial"/>
          <w:sz w:val="24"/>
          <w:szCs w:val="24"/>
        </w:rPr>
        <w:t>;</w:t>
      </w:r>
    </w:p>
    <w:p w14:paraId="65CD061E" w14:textId="77777777" w:rsidR="009C1403" w:rsidRDefault="00C6386D">
      <w:pPr>
        <w:kinsoku w:val="0"/>
        <w:overflowPunct w:val="0"/>
        <w:autoSpaceDE/>
        <w:autoSpaceDN/>
        <w:adjustRightInd/>
        <w:spacing w:before="207" w:line="273" w:lineRule="exact"/>
        <w:ind w:left="864"/>
        <w:textAlignment w:val="baseline"/>
        <w:rPr>
          <w:rFonts w:ascii="Arial" w:hAnsi="Arial" w:cs="Arial"/>
          <w:i/>
          <w:iCs/>
          <w:spacing w:val="9"/>
          <w:sz w:val="24"/>
          <w:szCs w:val="24"/>
        </w:rPr>
      </w:pPr>
      <w:r>
        <w:rPr>
          <w:rFonts w:ascii="Arial" w:hAnsi="Arial" w:cs="Arial"/>
          <w:spacing w:val="9"/>
          <w:sz w:val="24"/>
          <w:szCs w:val="24"/>
        </w:rPr>
        <w:t xml:space="preserve">5.5.7 </w:t>
      </w:r>
      <w:r>
        <w:rPr>
          <w:rFonts w:ascii="Arial" w:hAnsi="Arial" w:cs="Arial"/>
          <w:i/>
          <w:iCs/>
          <w:spacing w:val="9"/>
          <w:sz w:val="24"/>
          <w:szCs w:val="24"/>
        </w:rPr>
        <w:t>system instability; or</w:t>
      </w:r>
    </w:p>
    <w:p w14:paraId="05709F2B" w14:textId="77777777" w:rsidR="009C1403" w:rsidRDefault="00C6386D">
      <w:pPr>
        <w:kinsoku w:val="0"/>
        <w:overflowPunct w:val="0"/>
        <w:autoSpaceDE/>
        <w:autoSpaceDN/>
        <w:adjustRightInd/>
        <w:spacing w:before="193" w:line="273" w:lineRule="exact"/>
        <w:ind w:left="864"/>
        <w:textAlignment w:val="baseline"/>
        <w:rPr>
          <w:rFonts w:ascii="Arial" w:hAnsi="Arial" w:cs="Arial"/>
          <w:i/>
          <w:iCs/>
          <w:spacing w:val="1"/>
          <w:sz w:val="24"/>
          <w:szCs w:val="24"/>
        </w:rPr>
      </w:pPr>
      <w:r>
        <w:rPr>
          <w:rFonts w:ascii="Arial" w:hAnsi="Arial" w:cs="Arial"/>
          <w:spacing w:val="1"/>
          <w:sz w:val="24"/>
          <w:szCs w:val="24"/>
        </w:rPr>
        <w:t xml:space="preserve">5.5.8 </w:t>
      </w:r>
      <w:r>
        <w:rPr>
          <w:rFonts w:ascii="Arial" w:hAnsi="Arial" w:cs="Arial"/>
          <w:i/>
          <w:iCs/>
          <w:spacing w:val="1"/>
          <w:sz w:val="24"/>
          <w:szCs w:val="24"/>
        </w:rPr>
        <w:t>Unacceptable Sub-Synchronous Oscillations.</w:t>
      </w:r>
    </w:p>
    <w:p w14:paraId="7798A764" w14:textId="2BD69E2C" w:rsidR="009C1403" w:rsidRDefault="00C6386D" w:rsidP="00710782">
      <w:pPr>
        <w:tabs>
          <w:tab w:val="decimal" w:pos="288"/>
          <w:tab w:val="left" w:pos="864"/>
        </w:tabs>
        <w:kinsoku w:val="0"/>
        <w:overflowPunct w:val="0"/>
        <w:autoSpaceDE/>
        <w:autoSpaceDN/>
        <w:adjustRightInd/>
        <w:spacing w:before="207" w:line="270" w:lineRule="exact"/>
        <w:ind w:left="851" w:hanging="851"/>
        <w:jc w:val="both"/>
        <w:textAlignment w:val="baseline"/>
        <w:rPr>
          <w:rFonts w:ascii="Arial" w:hAnsi="Arial" w:cs="Arial"/>
          <w:sz w:val="24"/>
          <w:szCs w:val="24"/>
        </w:rPr>
      </w:pPr>
      <w:r>
        <w:rPr>
          <w:rFonts w:ascii="Arial" w:hAnsi="Arial" w:cs="Arial"/>
          <w:sz w:val="24"/>
          <w:szCs w:val="24"/>
        </w:rPr>
        <w:tab/>
        <w:t>5.6</w:t>
      </w:r>
      <w:r>
        <w:rPr>
          <w:rFonts w:ascii="Arial" w:hAnsi="Arial" w:cs="Arial"/>
          <w:sz w:val="24"/>
          <w:szCs w:val="24"/>
        </w:rPr>
        <w:tab/>
        <w:t xml:space="preserve">During periods of </w:t>
      </w:r>
      <w:r>
        <w:rPr>
          <w:rFonts w:ascii="Arial" w:hAnsi="Arial" w:cs="Arial"/>
          <w:i/>
          <w:iCs/>
          <w:sz w:val="24"/>
          <w:szCs w:val="24"/>
        </w:rPr>
        <w:t>major system risk</w:t>
      </w:r>
      <w:r>
        <w:rPr>
          <w:rFonts w:ascii="Arial" w:hAnsi="Arial" w:cs="Arial"/>
          <w:sz w:val="24"/>
          <w:szCs w:val="24"/>
        </w:rPr>
        <w:t xml:space="preserve">, </w:t>
      </w:r>
      <w:r w:rsidR="00710782">
        <w:rPr>
          <w:rFonts w:ascii="Arial" w:hAnsi="Arial" w:cs="Arial"/>
          <w:sz w:val="24"/>
          <w:szCs w:val="24"/>
        </w:rPr>
        <w:t xml:space="preserve">the </w:t>
      </w:r>
      <w:r w:rsidR="00362AAE" w:rsidRPr="00362AAE">
        <w:rPr>
          <w:rFonts w:ascii="Arial" w:hAnsi="Arial" w:cs="Arial"/>
          <w:i/>
          <w:iCs/>
          <w:sz w:val="24"/>
          <w:szCs w:val="24"/>
        </w:rPr>
        <w:t>ISOP</w:t>
      </w:r>
      <w:r w:rsidR="00710782">
        <w:rPr>
          <w:rFonts w:ascii="Arial" w:hAnsi="Arial" w:cs="Arial"/>
          <w:sz w:val="24"/>
          <w:szCs w:val="24"/>
        </w:rPr>
        <w:t xml:space="preserve"> </w:t>
      </w:r>
      <w:r>
        <w:rPr>
          <w:rFonts w:ascii="Arial" w:hAnsi="Arial" w:cs="Arial"/>
          <w:sz w:val="24"/>
          <w:szCs w:val="24"/>
        </w:rPr>
        <w:t xml:space="preserve">may implement </w:t>
      </w:r>
      <w:r w:rsidR="00710782">
        <w:rPr>
          <w:rFonts w:ascii="Arial" w:hAnsi="Arial" w:cs="Arial"/>
          <w:sz w:val="24"/>
          <w:szCs w:val="24"/>
        </w:rPr>
        <w:t>m</w:t>
      </w:r>
      <w:r>
        <w:rPr>
          <w:rFonts w:ascii="Arial" w:hAnsi="Arial" w:cs="Arial"/>
          <w:sz w:val="24"/>
          <w:szCs w:val="24"/>
        </w:rPr>
        <w:t>easures to</w:t>
      </w:r>
      <w:r w:rsidR="00710782">
        <w:rPr>
          <w:rFonts w:ascii="Arial" w:hAnsi="Arial" w:cs="Arial"/>
          <w:sz w:val="24"/>
          <w:szCs w:val="24"/>
        </w:rPr>
        <w:t xml:space="preserve"> </w:t>
      </w:r>
      <w:r>
        <w:rPr>
          <w:rFonts w:ascii="Arial" w:hAnsi="Arial" w:cs="Arial"/>
          <w:sz w:val="24"/>
          <w:szCs w:val="24"/>
        </w:rPr>
        <w:t>mitigate the consequences of this risk. Such measures may include: providing</w:t>
      </w:r>
      <w:r w:rsidR="00710782">
        <w:rPr>
          <w:rFonts w:ascii="Arial" w:hAnsi="Arial" w:cs="Arial"/>
          <w:sz w:val="24"/>
          <w:szCs w:val="24"/>
        </w:rPr>
        <w:t xml:space="preserve"> </w:t>
      </w:r>
      <w:r>
        <w:rPr>
          <w:rFonts w:ascii="Arial" w:hAnsi="Arial" w:cs="Arial"/>
          <w:sz w:val="24"/>
          <w:szCs w:val="24"/>
        </w:rPr>
        <w:t>additional reserve; reducing system-to-</w:t>
      </w:r>
      <w:r>
        <w:rPr>
          <w:rFonts w:ascii="Arial" w:hAnsi="Arial" w:cs="Arial"/>
          <w:i/>
          <w:iCs/>
          <w:sz w:val="24"/>
          <w:szCs w:val="24"/>
        </w:rPr>
        <w:t xml:space="preserve">generator </w:t>
      </w:r>
      <w:r>
        <w:rPr>
          <w:rFonts w:ascii="Arial" w:hAnsi="Arial" w:cs="Arial"/>
          <w:sz w:val="24"/>
          <w:szCs w:val="24"/>
        </w:rPr>
        <w:t xml:space="preserve">intertrip risks, securing as far as possible appropriate two-circuit combinations, or reducing system transfers, for example through </w:t>
      </w:r>
      <w:r>
        <w:rPr>
          <w:rFonts w:ascii="Arial" w:hAnsi="Arial" w:cs="Arial"/>
          <w:i/>
          <w:iCs/>
          <w:sz w:val="24"/>
          <w:szCs w:val="24"/>
        </w:rPr>
        <w:t>balancing services</w:t>
      </w:r>
      <w:r>
        <w:rPr>
          <w:rFonts w:ascii="Arial" w:hAnsi="Arial" w:cs="Arial"/>
          <w:sz w:val="24"/>
          <w:szCs w:val="24"/>
        </w:rPr>
        <w:t>.</w:t>
      </w:r>
    </w:p>
    <w:p w14:paraId="365A9C4B" w14:textId="77777777" w:rsidR="009C1403" w:rsidRDefault="00C6386D">
      <w:pPr>
        <w:tabs>
          <w:tab w:val="decimal" w:pos="288"/>
          <w:tab w:val="left" w:pos="864"/>
        </w:tabs>
        <w:kinsoku w:val="0"/>
        <w:overflowPunct w:val="0"/>
        <w:autoSpaceDE/>
        <w:autoSpaceDN/>
        <w:adjustRightInd/>
        <w:spacing w:before="202" w:line="275" w:lineRule="exact"/>
        <w:ind w:left="144"/>
        <w:textAlignment w:val="baseline"/>
        <w:rPr>
          <w:rFonts w:ascii="Arial" w:hAnsi="Arial" w:cs="Arial"/>
          <w:sz w:val="24"/>
          <w:szCs w:val="24"/>
        </w:rPr>
      </w:pPr>
      <w:r>
        <w:rPr>
          <w:rFonts w:ascii="Arial" w:hAnsi="Arial" w:cs="Arial"/>
          <w:sz w:val="24"/>
          <w:szCs w:val="24"/>
        </w:rPr>
        <w:tab/>
        <w:t>5.7</w:t>
      </w:r>
      <w:r>
        <w:rPr>
          <w:rFonts w:ascii="Arial" w:hAnsi="Arial" w:cs="Arial"/>
          <w:sz w:val="24"/>
          <w:szCs w:val="24"/>
        </w:rPr>
        <w:tab/>
        <w:t>In the case that neither of the conditions in paragraphs 5.5.1 and 5.5.2 is met,</w:t>
      </w:r>
    </w:p>
    <w:p w14:paraId="4D2AB18D" w14:textId="77777777" w:rsidR="009C1403" w:rsidRDefault="00C6386D">
      <w:pPr>
        <w:kinsoku w:val="0"/>
        <w:overflowPunct w:val="0"/>
        <w:autoSpaceDE/>
        <w:autoSpaceDN/>
        <w:adjustRightInd/>
        <w:spacing w:before="4" w:line="273" w:lineRule="exact"/>
        <w:ind w:left="864" w:right="144"/>
        <w:jc w:val="both"/>
        <w:textAlignment w:val="baseline"/>
        <w:rPr>
          <w:rFonts w:ascii="Arial" w:hAnsi="Arial" w:cs="Arial"/>
          <w:sz w:val="24"/>
          <w:szCs w:val="24"/>
        </w:rPr>
      </w:pPr>
      <w:r>
        <w:rPr>
          <w:rFonts w:ascii="Arial" w:hAnsi="Arial" w:cs="Arial"/>
          <w:sz w:val="24"/>
          <w:szCs w:val="24"/>
        </w:rPr>
        <w:t xml:space="preserve">it is acceptable to utilise short term post fault actions to avoid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which may include a</w:t>
      </w:r>
    </w:p>
    <w:p w14:paraId="79EA52EC" w14:textId="77777777" w:rsidR="009C1403" w:rsidRDefault="00C6386D">
      <w:pPr>
        <w:kinsoku w:val="0"/>
        <w:overflowPunct w:val="0"/>
        <w:autoSpaceDE/>
        <w:autoSpaceDN/>
        <w:adjustRightInd/>
        <w:spacing w:before="10" w:after="765" w:line="275" w:lineRule="exact"/>
        <w:ind w:left="864"/>
        <w:jc w:val="both"/>
        <w:textAlignment w:val="baseline"/>
        <w:rPr>
          <w:rFonts w:ascii="Arial" w:hAnsi="Arial" w:cs="Arial"/>
          <w:sz w:val="24"/>
          <w:szCs w:val="24"/>
        </w:rPr>
      </w:pPr>
      <w:r>
        <w:rPr>
          <w:rFonts w:ascii="Arial" w:hAnsi="Arial" w:cs="Arial"/>
          <w:sz w:val="24"/>
          <w:szCs w:val="24"/>
        </w:rPr>
        <w:t>requirement for demand reduction; however, this will not be used as a method</w:t>
      </w:r>
    </w:p>
    <w:p w14:paraId="2D7C2CBC" w14:textId="643D8FFC" w:rsidR="009C1403" w:rsidRDefault="00C6386D">
      <w:pPr>
        <w:kinsoku w:val="0"/>
        <w:overflowPunct w:val="0"/>
        <w:autoSpaceDE/>
        <w:autoSpaceDN/>
        <w:adjustRightInd/>
        <w:spacing w:before="30" w:line="272" w:lineRule="exact"/>
        <w:ind w:left="864" w:right="144"/>
        <w:jc w:val="both"/>
        <w:textAlignment w:val="baseline"/>
        <w:rPr>
          <w:rFonts w:ascii="Arial" w:hAnsi="Arial" w:cs="Arial"/>
          <w:sz w:val="24"/>
          <w:szCs w:val="24"/>
        </w:rPr>
      </w:pPr>
      <w:r>
        <w:rPr>
          <w:rFonts w:ascii="Arial" w:hAnsi="Arial" w:cs="Arial"/>
          <w:sz w:val="24"/>
          <w:szCs w:val="24"/>
        </w:rPr>
        <w:t xml:space="preserve">of increasing reserve to cover abnormal post fault generation reduction. Where possible these post fault actions shall be notified to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 xml:space="preserve">. Normally the provisions of the Grid Code, in respect of Emergency Manual Demand Disconnection and/or, for example through </w:t>
      </w:r>
      <w:r>
        <w:rPr>
          <w:rFonts w:ascii="Arial" w:hAnsi="Arial" w:cs="Arial"/>
          <w:i/>
          <w:iCs/>
          <w:sz w:val="24"/>
          <w:szCs w:val="24"/>
        </w:rPr>
        <w:t>balancing services</w:t>
      </w:r>
      <w:r>
        <w:rPr>
          <w:rFonts w:ascii="Arial" w:hAnsi="Arial" w:cs="Arial"/>
          <w:sz w:val="24"/>
          <w:szCs w:val="24"/>
        </w:rPr>
        <w:t xml:space="preserve">, will be applied. Additional post fault actions beyond the Grid Code provisions may be applied, but only where they have been agreed in advance with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w:t>
      </w:r>
    </w:p>
    <w:p w14:paraId="4379712F" w14:textId="637EC550" w:rsidR="009C1403" w:rsidRDefault="00C6386D" w:rsidP="00584393">
      <w:pPr>
        <w:tabs>
          <w:tab w:val="decimal" w:pos="288"/>
          <w:tab w:val="left" w:pos="864"/>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5.8</w:t>
      </w:r>
      <w:r>
        <w:rPr>
          <w:rFonts w:ascii="Arial" w:hAnsi="Arial" w:cs="Arial"/>
          <w:sz w:val="24"/>
          <w:szCs w:val="24"/>
        </w:rPr>
        <w:tab/>
      </w:r>
      <w:r w:rsidR="00584393">
        <w:rPr>
          <w:rFonts w:ascii="Arial" w:hAnsi="Arial" w:cs="Arial"/>
          <w:sz w:val="24"/>
          <w:szCs w:val="24"/>
        </w:rPr>
        <w:t xml:space="preserve">The </w:t>
      </w:r>
      <w:r w:rsidR="00362AAE" w:rsidRPr="00362AAE">
        <w:rPr>
          <w:rFonts w:ascii="Arial" w:hAnsi="Arial" w:cs="Arial"/>
          <w:i/>
          <w:iCs/>
          <w:sz w:val="24"/>
          <w:szCs w:val="24"/>
        </w:rPr>
        <w:t>ISOP</w:t>
      </w:r>
      <w:r w:rsidR="00584393">
        <w:rPr>
          <w:rFonts w:ascii="Arial" w:hAnsi="Arial" w:cs="Arial"/>
          <w:sz w:val="24"/>
          <w:szCs w:val="24"/>
        </w:rPr>
        <w:t xml:space="preserve"> </w:t>
      </w:r>
      <w:r>
        <w:rPr>
          <w:rFonts w:ascii="Arial" w:hAnsi="Arial" w:cs="Arial"/>
          <w:sz w:val="24"/>
          <w:szCs w:val="24"/>
        </w:rPr>
        <w:t xml:space="preserve">shall use the latest version of the </w:t>
      </w:r>
      <w:r>
        <w:rPr>
          <w:rFonts w:ascii="Arial" w:hAnsi="Arial" w:cs="Arial"/>
          <w:i/>
          <w:iCs/>
          <w:sz w:val="24"/>
          <w:szCs w:val="24"/>
        </w:rPr>
        <w:t>Frequency Risk and Control Report</w:t>
      </w:r>
      <w:r w:rsidR="00584393">
        <w:rPr>
          <w:rFonts w:ascii="Arial" w:hAnsi="Arial" w:cs="Arial"/>
          <w:i/>
          <w:iCs/>
          <w:sz w:val="24"/>
          <w:szCs w:val="24"/>
        </w:rPr>
        <w:t xml:space="preserve"> </w:t>
      </w:r>
      <w:r>
        <w:rPr>
          <w:rFonts w:ascii="Arial" w:hAnsi="Arial" w:cs="Arial"/>
          <w:sz w:val="24"/>
          <w:szCs w:val="24"/>
        </w:rPr>
        <w:t xml:space="preserve">as consulted on and approved by the Authority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w:t>
      </w:r>
      <w:r>
        <w:rPr>
          <w:rFonts w:ascii="Arial" w:hAnsi="Arial" w:cs="Arial"/>
          <w:i/>
          <w:iCs/>
          <w:sz w:val="24"/>
          <w:szCs w:val="24"/>
        </w:rPr>
        <w:t xml:space="preserve">The Frequency Risk and Control Report </w:t>
      </w:r>
      <w:r>
        <w:rPr>
          <w:rFonts w:ascii="Arial" w:hAnsi="Arial" w:cs="Arial"/>
          <w:sz w:val="24"/>
          <w:szCs w:val="24"/>
        </w:rPr>
        <w:t>assessment includes consideration of any consequential loss of distributed energy resources associated with any such event.</w:t>
      </w:r>
    </w:p>
    <w:p w14:paraId="24F7FA28" w14:textId="77777777" w:rsidR="009C1403" w:rsidRDefault="00C6386D" w:rsidP="00584393">
      <w:pPr>
        <w:kinsoku w:val="0"/>
        <w:overflowPunct w:val="0"/>
        <w:autoSpaceDE/>
        <w:autoSpaceDN/>
        <w:adjustRightInd/>
        <w:spacing w:before="334" w:line="278" w:lineRule="exact"/>
        <w:ind w:left="851" w:hanging="851"/>
        <w:textAlignment w:val="baseline"/>
        <w:rPr>
          <w:rFonts w:ascii="Arial" w:hAnsi="Arial" w:cs="Arial"/>
          <w:b/>
          <w:bCs/>
          <w:sz w:val="24"/>
          <w:szCs w:val="24"/>
        </w:rPr>
      </w:pPr>
      <w:r>
        <w:rPr>
          <w:rFonts w:ascii="Arial" w:hAnsi="Arial" w:cs="Arial"/>
          <w:b/>
          <w:bCs/>
          <w:sz w:val="24"/>
          <w:szCs w:val="24"/>
        </w:rPr>
        <w:t>Post-fault Restoration of System Security</w:t>
      </w:r>
    </w:p>
    <w:p w14:paraId="5844A174" w14:textId="77777777" w:rsidR="009C1403" w:rsidRDefault="00C6386D">
      <w:pPr>
        <w:tabs>
          <w:tab w:val="decimal" w:pos="288"/>
          <w:tab w:val="left" w:pos="864"/>
        </w:tabs>
        <w:kinsoku w:val="0"/>
        <w:overflowPunct w:val="0"/>
        <w:autoSpaceDE/>
        <w:autoSpaceDN/>
        <w:adjustRightInd/>
        <w:spacing w:before="192" w:line="272" w:lineRule="exact"/>
        <w:ind w:left="144"/>
        <w:textAlignment w:val="baseline"/>
        <w:rPr>
          <w:rFonts w:ascii="Arial" w:hAnsi="Arial" w:cs="Arial"/>
          <w:i/>
          <w:iCs/>
          <w:sz w:val="24"/>
          <w:szCs w:val="24"/>
        </w:rPr>
      </w:pPr>
      <w:r>
        <w:rPr>
          <w:rFonts w:ascii="Arial" w:hAnsi="Arial" w:cs="Arial"/>
          <w:sz w:val="24"/>
          <w:szCs w:val="24"/>
        </w:rPr>
        <w:tab/>
        <w:t>5.9</w:t>
      </w:r>
      <w:r>
        <w:rPr>
          <w:rFonts w:ascii="Arial" w:hAnsi="Arial" w:cs="Arial"/>
          <w:sz w:val="24"/>
          <w:szCs w:val="24"/>
        </w:rPr>
        <w:tab/>
        <w:t xml:space="preserve">Following the occurrence of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onshore transmission</w:t>
      </w:r>
    </w:p>
    <w:p w14:paraId="5BF2BF92" w14:textId="77777777" w:rsidR="009C1403" w:rsidRDefault="00C6386D">
      <w:pPr>
        <w:kinsoku w:val="0"/>
        <w:overflowPunct w:val="0"/>
        <w:autoSpaceDE/>
        <w:autoSpaceDN/>
        <w:adjustRightInd/>
        <w:spacing w:before="15" w:line="272" w:lineRule="exact"/>
        <w:ind w:left="864" w:right="144"/>
        <w:jc w:val="both"/>
        <w:textAlignment w:val="baseline"/>
        <w:rPr>
          <w:rFonts w:ascii="Arial" w:hAnsi="Arial" w:cs="Arial"/>
          <w:sz w:val="24"/>
          <w:szCs w:val="24"/>
        </w:rPr>
      </w:pPr>
      <w:r>
        <w:rPr>
          <w:rFonts w:ascii="Arial" w:hAnsi="Arial" w:cs="Arial"/>
          <w:i/>
          <w:iCs/>
          <w:sz w:val="24"/>
          <w:szCs w:val="24"/>
        </w:rPr>
        <w:t>system</w:t>
      </w:r>
      <w:r>
        <w:rPr>
          <w:rFonts w:ascii="Arial" w:hAnsi="Arial" w:cs="Arial"/>
          <w:sz w:val="24"/>
          <w:szCs w:val="24"/>
        </w:rPr>
        <w:t>, measures shall be taken to re-secure the system to the above operational criteria as soon as reasonably practicable. To this end, it is permissible to put operational measures in place pre-fault to facilitate the speedy restoration of system security.</w:t>
      </w:r>
    </w:p>
    <w:p w14:paraId="0AAC3B7A" w14:textId="77777777" w:rsidR="009C1403" w:rsidRDefault="00C6386D">
      <w:pPr>
        <w:kinsoku w:val="0"/>
        <w:overflowPunct w:val="0"/>
        <w:autoSpaceDE/>
        <w:autoSpaceDN/>
        <w:adjustRightInd/>
        <w:spacing w:before="334" w:line="278" w:lineRule="exact"/>
        <w:ind w:left="144"/>
        <w:textAlignment w:val="baseline"/>
        <w:rPr>
          <w:rFonts w:ascii="Arial" w:hAnsi="Arial" w:cs="Arial"/>
          <w:b/>
          <w:bCs/>
          <w:sz w:val="24"/>
          <w:szCs w:val="24"/>
        </w:rPr>
      </w:pPr>
      <w:r>
        <w:rPr>
          <w:rFonts w:ascii="Arial" w:hAnsi="Arial" w:cs="Arial"/>
          <w:b/>
          <w:bCs/>
          <w:sz w:val="24"/>
          <w:szCs w:val="24"/>
        </w:rPr>
        <w:t>Authorised Variations from the Operational Criteria</w:t>
      </w:r>
    </w:p>
    <w:p w14:paraId="0C727F54" w14:textId="77777777" w:rsidR="009C1403" w:rsidRDefault="00C6386D">
      <w:pPr>
        <w:kinsoku w:val="0"/>
        <w:overflowPunct w:val="0"/>
        <w:autoSpaceDE/>
        <w:autoSpaceDN/>
        <w:adjustRightInd/>
        <w:spacing w:before="20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5.10 Provided it is in accordance with the appropriate requirements of the demand connection criteria in Section 3, there may be associated </w:t>
      </w:r>
      <w:r>
        <w:rPr>
          <w:rFonts w:ascii="Arial" w:hAnsi="Arial" w:cs="Arial"/>
          <w:i/>
          <w:iCs/>
          <w:sz w:val="24"/>
          <w:szCs w:val="24"/>
        </w:rPr>
        <w:t xml:space="preserve">loss of supply capacity </w:t>
      </w:r>
      <w:r>
        <w:rPr>
          <w:rFonts w:ascii="Arial" w:hAnsi="Arial" w:cs="Arial"/>
          <w:sz w:val="24"/>
          <w:szCs w:val="24"/>
        </w:rPr>
        <w:t xml:space="preserve">due to a </w:t>
      </w:r>
      <w:r>
        <w:rPr>
          <w:rFonts w:ascii="Arial" w:hAnsi="Arial" w:cs="Arial"/>
          <w:i/>
          <w:iCs/>
          <w:sz w:val="24"/>
          <w:szCs w:val="24"/>
        </w:rPr>
        <w:t>secured event</w:t>
      </w:r>
      <w:r>
        <w:rPr>
          <w:rFonts w:ascii="Arial" w:hAnsi="Arial" w:cs="Arial"/>
          <w:sz w:val="24"/>
          <w:szCs w:val="24"/>
        </w:rPr>
        <w:t>, for example by virtue of the design of the generation connections and/or the designed switching arrangements at the substations concerned.</w:t>
      </w:r>
    </w:p>
    <w:p w14:paraId="1F8B8259" w14:textId="77777777" w:rsidR="009C1403" w:rsidRDefault="00C6386D">
      <w:pPr>
        <w:kinsoku w:val="0"/>
        <w:overflowPunct w:val="0"/>
        <w:autoSpaceDE/>
        <w:autoSpaceDN/>
        <w:adjustRightInd/>
        <w:spacing w:before="204" w:line="276" w:lineRule="exact"/>
        <w:ind w:left="144"/>
        <w:textAlignment w:val="baseline"/>
        <w:rPr>
          <w:rFonts w:ascii="Arial" w:hAnsi="Arial" w:cs="Arial"/>
          <w:spacing w:val="1"/>
          <w:sz w:val="24"/>
          <w:szCs w:val="24"/>
        </w:rPr>
      </w:pPr>
      <w:r>
        <w:rPr>
          <w:rFonts w:ascii="Arial" w:hAnsi="Arial" w:cs="Arial"/>
          <w:spacing w:val="1"/>
          <w:sz w:val="24"/>
          <w:szCs w:val="24"/>
        </w:rPr>
        <w:t>5.11 Exceptions to the criteria in paragraphs 5.1 to 5.7 and 5.9 may be required:</w:t>
      </w:r>
    </w:p>
    <w:p w14:paraId="46145916" w14:textId="77777777" w:rsidR="009C1403" w:rsidRDefault="00C6386D">
      <w:pPr>
        <w:kinsoku w:val="0"/>
        <w:overflowPunct w:val="0"/>
        <w:autoSpaceDE/>
        <w:autoSpaceDN/>
        <w:adjustRightInd/>
        <w:spacing w:before="206" w:line="274" w:lineRule="exact"/>
        <w:ind w:left="1584" w:right="144" w:hanging="720"/>
        <w:jc w:val="both"/>
        <w:textAlignment w:val="baseline"/>
        <w:rPr>
          <w:rFonts w:ascii="Arial" w:hAnsi="Arial" w:cs="Arial"/>
          <w:sz w:val="24"/>
          <w:szCs w:val="24"/>
        </w:rPr>
      </w:pPr>
      <w:r>
        <w:rPr>
          <w:rFonts w:ascii="Arial" w:hAnsi="Arial" w:cs="Arial"/>
          <w:sz w:val="24"/>
          <w:szCs w:val="24"/>
        </w:rPr>
        <w:t>5.11.1 where variations to the connection designs as per paragraphs 3.12 to 3.15 have been agreed; or</w:t>
      </w:r>
    </w:p>
    <w:p w14:paraId="15AA8925" w14:textId="77777777" w:rsidR="009C1403" w:rsidRDefault="00C6386D">
      <w:pPr>
        <w:kinsoku w:val="0"/>
        <w:overflowPunct w:val="0"/>
        <w:autoSpaceDE/>
        <w:autoSpaceDN/>
        <w:adjustRightInd/>
        <w:spacing w:before="207" w:line="272" w:lineRule="exact"/>
        <w:ind w:left="1584" w:right="144" w:hanging="720"/>
        <w:jc w:val="both"/>
        <w:textAlignment w:val="baseline"/>
        <w:rPr>
          <w:rFonts w:ascii="Arial" w:hAnsi="Arial" w:cs="Arial"/>
          <w:sz w:val="24"/>
          <w:szCs w:val="24"/>
        </w:rPr>
      </w:pPr>
      <w:r>
        <w:rPr>
          <w:rFonts w:ascii="Arial" w:hAnsi="Arial" w:cs="Arial"/>
          <w:sz w:val="24"/>
          <w:szCs w:val="24"/>
        </w:rPr>
        <w:t xml:space="preserve">5.11.2 in relation to 5.1.7 and 5.3.4 only, based on the outcome of an assessment conducted in accordance with the </w:t>
      </w:r>
      <w:r>
        <w:rPr>
          <w:rFonts w:ascii="Arial" w:hAnsi="Arial" w:cs="Arial"/>
          <w:i/>
          <w:iCs/>
          <w:sz w:val="24"/>
          <w:szCs w:val="24"/>
        </w:rPr>
        <w:t>Frequency Risk and Control Report</w:t>
      </w:r>
      <w:r>
        <w:rPr>
          <w:rFonts w:ascii="Arial" w:hAnsi="Arial" w:cs="Arial"/>
          <w:sz w:val="24"/>
          <w:szCs w:val="24"/>
        </w:rPr>
        <w:t>.</w:t>
      </w:r>
    </w:p>
    <w:p w14:paraId="4A5C1659" w14:textId="11648B45" w:rsidR="009C1403" w:rsidRDefault="00C6386D">
      <w:pPr>
        <w:kinsoku w:val="0"/>
        <w:overflowPunct w:val="0"/>
        <w:autoSpaceDE/>
        <w:autoSpaceDN/>
        <w:adjustRightInd/>
        <w:spacing w:before="22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5.12 The principles of these operational criteria shall be applied at all times except in special circumstances where </w:t>
      </w:r>
      <w:r w:rsidR="00324180">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following consultation with the appropriate </w:t>
      </w:r>
      <w:r>
        <w:rPr>
          <w:rFonts w:ascii="Arial" w:hAnsi="Arial" w:cs="Arial"/>
          <w:i/>
          <w:iCs/>
          <w:sz w:val="24"/>
          <w:szCs w:val="24"/>
        </w:rPr>
        <w:t>Network Operator</w:t>
      </w:r>
      <w:r>
        <w:rPr>
          <w:rFonts w:ascii="Arial" w:hAnsi="Arial" w:cs="Arial"/>
          <w:sz w:val="24"/>
          <w:szCs w:val="24"/>
        </w:rPr>
        <w:t xml:space="preserve">, </w:t>
      </w:r>
      <w:r>
        <w:rPr>
          <w:rFonts w:ascii="Arial" w:hAnsi="Arial" w:cs="Arial"/>
          <w:i/>
          <w:iCs/>
          <w:sz w:val="24"/>
          <w:szCs w:val="24"/>
        </w:rPr>
        <w:t xml:space="preserve">Generator </w:t>
      </w:r>
      <w:r>
        <w:rPr>
          <w:rFonts w:ascii="Arial" w:hAnsi="Arial" w:cs="Arial"/>
          <w:sz w:val="24"/>
          <w:szCs w:val="24"/>
        </w:rPr>
        <w:t xml:space="preserve">or </w:t>
      </w:r>
      <w:r>
        <w:rPr>
          <w:rFonts w:ascii="Arial" w:hAnsi="Arial" w:cs="Arial"/>
          <w:i/>
          <w:iCs/>
          <w:sz w:val="24"/>
          <w:szCs w:val="24"/>
        </w:rPr>
        <w:t>Non-Embedded Customer</w:t>
      </w:r>
      <w:r>
        <w:rPr>
          <w:rFonts w:ascii="Arial" w:hAnsi="Arial" w:cs="Arial"/>
          <w:sz w:val="24"/>
          <w:szCs w:val="24"/>
        </w:rPr>
        <w:t>, may need to give instructions to the contrary to preserve overall system integrity.</w:t>
      </w:r>
    </w:p>
    <w:p w14:paraId="49D2403A" w14:textId="77777777" w:rsidR="009C1403" w:rsidRDefault="009C1403">
      <w:pPr>
        <w:widowControl/>
        <w:rPr>
          <w:sz w:val="24"/>
          <w:szCs w:val="24"/>
        </w:rPr>
        <w:sectPr w:rsidR="009C1403">
          <w:headerReference w:type="default" r:id="rId49"/>
          <w:pgSz w:w="11904" w:h="16834"/>
          <w:pgMar w:top="1440" w:right="1255" w:bottom="508" w:left="1289" w:header="720" w:footer="720" w:gutter="0"/>
          <w:cols w:space="720"/>
          <w:noEndnote/>
        </w:sectPr>
      </w:pPr>
    </w:p>
    <w:p w14:paraId="21F6E07E" w14:textId="0B818AE5" w:rsidR="009C1403" w:rsidRDefault="00C6386D">
      <w:pPr>
        <w:kinsoku w:val="0"/>
        <w:overflowPunct w:val="0"/>
        <w:autoSpaceDE/>
        <w:autoSpaceDN/>
        <w:adjustRightInd/>
        <w:spacing w:before="42" w:line="284" w:lineRule="exact"/>
        <w:ind w:left="864"/>
        <w:textAlignment w:val="baseline"/>
        <w:rPr>
          <w:rFonts w:ascii="Arial" w:hAnsi="Arial" w:cs="Arial"/>
          <w:b/>
          <w:bCs/>
          <w:i/>
          <w:iCs/>
          <w:sz w:val="28"/>
          <w:szCs w:val="28"/>
        </w:rPr>
      </w:pPr>
      <w:r>
        <w:rPr>
          <w:noProof/>
          <w:color w:val="2B579A"/>
          <w:shd w:val="clear" w:color="auto" w:fill="E6E6E6"/>
        </w:rPr>
        <mc:AlternateContent>
          <mc:Choice Requires="wps">
            <w:drawing>
              <wp:anchor distT="0" distB="0" distL="0" distR="0" simplePos="0" relativeHeight="251658307" behindDoc="0" locked="0" layoutInCell="0" allowOverlap="1" wp14:anchorId="79CDCEF6" wp14:editId="18A64DAD">
                <wp:simplePos x="0" y="0"/>
                <wp:positionH relativeFrom="page">
                  <wp:posOffset>814070</wp:posOffset>
                </wp:positionH>
                <wp:positionV relativeFrom="page">
                  <wp:posOffset>902970</wp:posOffset>
                </wp:positionV>
                <wp:extent cx="5943600" cy="218440"/>
                <wp:effectExtent l="0" t="0" r="0" b="0"/>
                <wp:wrapSquare wrapText="bothSides"/>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CEF6" id="Text Box 169" o:spid="_x0000_s1079" type="#_x0000_t202" style="position:absolute;left:0;text-align:left;margin-left:64.1pt;margin-top:71.1pt;width:468pt;height:17.2pt;z-index:25165830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" o:allowincell="f" stroked="f">
                <v:fill opacity="0"/>
                <v:textbox inset="0,0,0,0">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v:textbox>
                <w10:wrap type="square" anchorx="page" anchory="page"/>
              </v:shape>
            </w:pict>
          </mc:Fallback>
        </mc:AlternateContent>
      </w:r>
      <w:r>
        <w:rPr>
          <w:rFonts w:ascii="Arial" w:hAnsi="Arial" w:cs="Arial"/>
          <w:b/>
          <w:bCs/>
          <w:i/>
          <w:iCs/>
          <w:sz w:val="28"/>
          <w:szCs w:val="28"/>
        </w:rPr>
        <w:t>Transmission System</w:t>
      </w:r>
    </w:p>
    <w:p w14:paraId="170EF913" w14:textId="77777777" w:rsidR="009C1403" w:rsidRDefault="00C6386D">
      <w:pPr>
        <w:kinsoku w:val="0"/>
        <w:overflowPunct w:val="0"/>
        <w:autoSpaceDE/>
        <w:autoSpaceDN/>
        <w:adjustRightInd/>
        <w:spacing w:before="180" w:line="460" w:lineRule="exact"/>
        <w:ind w:left="144" w:right="1656"/>
        <w:textAlignment w:val="baseline"/>
        <w:rPr>
          <w:rFonts w:ascii="Arial" w:hAnsi="Arial" w:cs="Arial"/>
          <w:spacing w:val="-1"/>
          <w:sz w:val="24"/>
          <w:szCs w:val="24"/>
        </w:rPr>
      </w:pPr>
      <w:r>
        <w:rPr>
          <w:rFonts w:ascii="Arial" w:hAnsi="Arial" w:cs="Arial"/>
          <w:b/>
          <w:bCs/>
          <w:spacing w:val="-1"/>
          <w:sz w:val="24"/>
          <w:szCs w:val="24"/>
        </w:rPr>
        <w:t xml:space="preserve">Voltage and Voltage Performance Margins in Planning Timescales </w:t>
      </w:r>
      <w:r>
        <w:rPr>
          <w:rFonts w:ascii="Arial" w:hAnsi="Arial" w:cs="Arial"/>
          <w:spacing w:val="-1"/>
          <w:sz w:val="24"/>
          <w:szCs w:val="24"/>
        </w:rPr>
        <w:t>6.1. A voltage condition is unacceptable in planning timescales if:</w:t>
      </w:r>
    </w:p>
    <w:p w14:paraId="34760354" w14:textId="77777777" w:rsidR="009C1403" w:rsidRDefault="00C6386D">
      <w:pPr>
        <w:kinsoku w:val="0"/>
        <w:overflowPunct w:val="0"/>
        <w:autoSpaceDE/>
        <w:autoSpaceDN/>
        <w:adjustRightInd/>
        <w:spacing w:before="130" w:line="280" w:lineRule="exact"/>
        <w:ind w:left="1728" w:right="144" w:hanging="864"/>
        <w:jc w:val="both"/>
        <w:textAlignment w:val="baseline"/>
        <w:rPr>
          <w:rFonts w:ascii="Arial" w:hAnsi="Arial" w:cs="Arial"/>
          <w:sz w:val="24"/>
          <w:szCs w:val="24"/>
        </w:rPr>
      </w:pPr>
      <w:r>
        <w:rPr>
          <w:rFonts w:ascii="Arial" w:hAnsi="Arial" w:cs="Arial"/>
          <w:sz w:val="24"/>
          <w:szCs w:val="24"/>
        </w:rPr>
        <w:t xml:space="preserve">6.1.1. There is any inability to achieve pre-fault steady-state voltages as specified in Table 6.1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2E6A748D" w14:textId="77777777" w:rsidR="009C1403" w:rsidRDefault="00C6386D">
      <w:pPr>
        <w:kinsoku w:val="0"/>
        <w:overflowPunct w:val="0"/>
        <w:autoSpaceDE/>
        <w:autoSpaceDN/>
        <w:adjustRightInd/>
        <w:spacing w:before="106"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45060031" w14:textId="77777777" w:rsidR="009C1403" w:rsidRDefault="00C6386D">
      <w:pPr>
        <w:tabs>
          <w:tab w:val="left" w:pos="1728"/>
        </w:tabs>
        <w:kinsoku w:val="0"/>
        <w:overflowPunct w:val="0"/>
        <w:autoSpaceDE/>
        <w:autoSpaceDN/>
        <w:adjustRightInd/>
        <w:spacing w:before="126" w:line="273" w:lineRule="exact"/>
        <w:ind w:left="864"/>
        <w:textAlignment w:val="baseline"/>
        <w:rPr>
          <w:rFonts w:ascii="Arial" w:hAnsi="Arial" w:cs="Arial"/>
          <w:spacing w:val="-2"/>
          <w:sz w:val="24"/>
          <w:szCs w:val="24"/>
        </w:rPr>
      </w:pPr>
      <w:r>
        <w:rPr>
          <w:rFonts w:ascii="Arial" w:hAnsi="Arial" w:cs="Arial"/>
          <w:spacing w:val="-2"/>
          <w:sz w:val="24"/>
          <w:szCs w:val="24"/>
        </w:rPr>
        <w:t>6.1.2.</w:t>
      </w:r>
      <w:r>
        <w:rPr>
          <w:rFonts w:ascii="Arial" w:hAnsi="Arial" w:cs="Arial"/>
          <w:spacing w:val="-2"/>
          <w:sz w:val="24"/>
          <w:szCs w:val="24"/>
        </w:rPr>
        <w:tab/>
        <w:t>if, after either:</w:t>
      </w:r>
    </w:p>
    <w:p w14:paraId="12422FC5" w14:textId="77777777" w:rsidR="009C1403" w:rsidRDefault="00C6386D">
      <w:pPr>
        <w:kinsoku w:val="0"/>
        <w:overflowPunct w:val="0"/>
        <w:autoSpaceDE/>
        <w:autoSpaceDN/>
        <w:adjustRightInd/>
        <w:spacing w:before="137" w:line="271" w:lineRule="exact"/>
        <w:ind w:left="2088"/>
        <w:textAlignment w:val="baseline"/>
        <w:rPr>
          <w:rFonts w:ascii="Arial" w:hAnsi="Arial" w:cs="Arial"/>
          <w:sz w:val="24"/>
          <w:szCs w:val="24"/>
        </w:rPr>
      </w:pPr>
      <w:r>
        <w:rPr>
          <w:rFonts w:ascii="Arial" w:hAnsi="Arial" w:cs="Arial"/>
          <w:sz w:val="24"/>
          <w:szCs w:val="24"/>
        </w:rPr>
        <w:t xml:space="preserve">6.1.2.1. a </w:t>
      </w:r>
      <w:r>
        <w:rPr>
          <w:rFonts w:ascii="Arial" w:hAnsi="Arial" w:cs="Arial"/>
          <w:i/>
          <w:iCs/>
          <w:sz w:val="24"/>
          <w:szCs w:val="24"/>
        </w:rPr>
        <w:t>secured event</w:t>
      </w:r>
      <w:r>
        <w:rPr>
          <w:rFonts w:ascii="Arial" w:hAnsi="Arial" w:cs="Arial"/>
          <w:sz w:val="24"/>
          <w:szCs w:val="24"/>
        </w:rPr>
        <w:t>,</w:t>
      </w:r>
    </w:p>
    <w:p w14:paraId="102F557D" w14:textId="77777777" w:rsidR="009C1403" w:rsidRDefault="00C6386D">
      <w:pPr>
        <w:kinsoku w:val="0"/>
        <w:overflowPunct w:val="0"/>
        <w:autoSpaceDE/>
        <w:autoSpaceDN/>
        <w:adjustRightInd/>
        <w:spacing w:before="12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02EF4360" w14:textId="77777777" w:rsidR="009C1403" w:rsidRDefault="00C6386D">
      <w:pPr>
        <w:kinsoku w:val="0"/>
        <w:overflowPunct w:val="0"/>
        <w:autoSpaceDE/>
        <w:autoSpaceDN/>
        <w:adjustRightInd/>
        <w:spacing w:before="118" w:line="271" w:lineRule="exact"/>
        <w:ind w:left="2088"/>
        <w:textAlignment w:val="baseline"/>
        <w:rPr>
          <w:rFonts w:ascii="Arial" w:hAnsi="Arial" w:cs="Arial"/>
          <w:sz w:val="24"/>
          <w:szCs w:val="24"/>
        </w:rPr>
      </w:pPr>
      <w:r>
        <w:rPr>
          <w:rFonts w:ascii="Arial" w:hAnsi="Arial" w:cs="Arial"/>
          <w:sz w:val="24"/>
          <w:szCs w:val="24"/>
        </w:rPr>
        <w:t xml:space="preserve">6.1.2.2. </w:t>
      </w:r>
      <w:r>
        <w:rPr>
          <w:rFonts w:ascii="Arial" w:hAnsi="Arial" w:cs="Arial"/>
          <w:i/>
          <w:iCs/>
          <w:sz w:val="24"/>
          <w:szCs w:val="24"/>
        </w:rPr>
        <w:t>operational switching</w:t>
      </w:r>
      <w:r>
        <w:rPr>
          <w:rFonts w:ascii="Arial" w:hAnsi="Arial" w:cs="Arial"/>
          <w:sz w:val="24"/>
          <w:szCs w:val="24"/>
        </w:rPr>
        <w:t>,</w:t>
      </w:r>
    </w:p>
    <w:p w14:paraId="2FF87EBC" w14:textId="77777777" w:rsidR="009C1403" w:rsidRDefault="00C6386D">
      <w:pPr>
        <w:kinsoku w:val="0"/>
        <w:overflowPunct w:val="0"/>
        <w:autoSpaceDE/>
        <w:autoSpaceDN/>
        <w:adjustRightInd/>
        <w:spacing w:before="115" w:line="280" w:lineRule="exact"/>
        <w:ind w:left="864" w:right="144"/>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any of the following conditions applies:</w:t>
      </w:r>
    </w:p>
    <w:p w14:paraId="6B22C95D" w14:textId="77777777" w:rsidR="009C1403" w:rsidRDefault="00C6386D">
      <w:pPr>
        <w:kinsoku w:val="0"/>
        <w:overflowPunct w:val="0"/>
        <w:autoSpaceDE/>
        <w:autoSpaceDN/>
        <w:adjustRightInd/>
        <w:spacing w:before="103" w:after="119" w:line="281" w:lineRule="exact"/>
        <w:ind w:left="3024" w:right="144" w:hanging="936"/>
        <w:jc w:val="both"/>
        <w:textAlignment w:val="baseline"/>
        <w:rPr>
          <w:rFonts w:ascii="Arial" w:hAnsi="Arial" w:cs="Arial"/>
          <w:sz w:val="24"/>
          <w:szCs w:val="24"/>
        </w:rPr>
      </w:pPr>
      <w:r>
        <w:rPr>
          <w:rFonts w:ascii="Arial" w:hAnsi="Arial" w:cs="Arial"/>
          <w:sz w:val="24"/>
          <w:szCs w:val="24"/>
        </w:rPr>
        <w:t xml:space="preserve">6.1.2.3.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3093E82D" w14:textId="77777777" w:rsidR="009C1403" w:rsidRDefault="00C6386D">
      <w:pPr>
        <w:kinsoku w:val="0"/>
        <w:overflowPunct w:val="0"/>
        <w:autoSpaceDE/>
        <w:autoSpaceDN/>
        <w:adjustRightInd/>
        <w:spacing w:before="2" w:after="11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353ED5B3" w14:textId="77777777" w:rsidR="009C1403" w:rsidRDefault="00C6386D">
      <w:pPr>
        <w:kinsoku w:val="0"/>
        <w:overflowPunct w:val="0"/>
        <w:autoSpaceDE/>
        <w:autoSpaceDN/>
        <w:adjustRightInd/>
        <w:spacing w:before="24" w:line="271" w:lineRule="exact"/>
        <w:ind w:left="3024" w:right="144" w:hanging="936"/>
        <w:jc w:val="both"/>
        <w:textAlignment w:val="baseline"/>
        <w:rPr>
          <w:rFonts w:ascii="Arial" w:hAnsi="Arial" w:cs="Arial"/>
          <w:sz w:val="24"/>
          <w:szCs w:val="24"/>
        </w:rPr>
      </w:pPr>
      <w:r>
        <w:rPr>
          <w:rFonts w:ascii="Arial" w:hAnsi="Arial" w:cs="Arial"/>
          <w:sz w:val="24"/>
          <w:szCs w:val="24"/>
        </w:rPr>
        <w:t xml:space="preserve">6.1.2.4.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6.2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4698F537" w14:textId="77777777" w:rsidR="009C1403" w:rsidRDefault="00C6386D">
      <w:pPr>
        <w:kinsoku w:val="0"/>
        <w:overflowPunct w:val="0"/>
        <w:autoSpaceDE/>
        <w:autoSpaceDN/>
        <w:adjustRightInd/>
        <w:spacing w:before="125"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750419DE" w14:textId="77777777" w:rsidR="009C1403" w:rsidRDefault="00C6386D">
      <w:pPr>
        <w:tabs>
          <w:tab w:val="left" w:pos="1728"/>
        </w:tabs>
        <w:kinsoku w:val="0"/>
        <w:overflowPunct w:val="0"/>
        <w:autoSpaceDE/>
        <w:autoSpaceDN/>
        <w:adjustRightInd/>
        <w:spacing w:before="131" w:line="273" w:lineRule="exact"/>
        <w:ind w:left="864"/>
        <w:textAlignment w:val="baseline"/>
        <w:rPr>
          <w:rFonts w:ascii="Arial" w:hAnsi="Arial" w:cs="Arial"/>
          <w:spacing w:val="-1"/>
          <w:sz w:val="24"/>
          <w:szCs w:val="24"/>
        </w:rPr>
      </w:pPr>
      <w:r>
        <w:rPr>
          <w:rFonts w:ascii="Arial" w:hAnsi="Arial" w:cs="Arial"/>
          <w:spacing w:val="-1"/>
          <w:sz w:val="24"/>
          <w:szCs w:val="24"/>
        </w:rPr>
        <w:t>6.1.3.</w:t>
      </w:r>
      <w:r>
        <w:rPr>
          <w:rFonts w:ascii="Arial" w:hAnsi="Arial" w:cs="Arial"/>
          <w:spacing w:val="-1"/>
          <w:sz w:val="24"/>
          <w:szCs w:val="24"/>
        </w:rPr>
        <w:tab/>
        <w:t>if, pre-fault, or after either:</w:t>
      </w:r>
    </w:p>
    <w:p w14:paraId="39614027" w14:textId="77777777" w:rsidR="009C1403" w:rsidRDefault="00C6386D">
      <w:pPr>
        <w:kinsoku w:val="0"/>
        <w:overflowPunct w:val="0"/>
        <w:autoSpaceDE/>
        <w:autoSpaceDN/>
        <w:adjustRightInd/>
        <w:spacing w:before="132" w:line="271" w:lineRule="exact"/>
        <w:ind w:left="2088"/>
        <w:textAlignment w:val="baseline"/>
        <w:rPr>
          <w:rFonts w:ascii="Arial" w:hAnsi="Arial" w:cs="Arial"/>
          <w:sz w:val="24"/>
          <w:szCs w:val="24"/>
        </w:rPr>
      </w:pPr>
      <w:r>
        <w:rPr>
          <w:rFonts w:ascii="Arial" w:hAnsi="Arial" w:cs="Arial"/>
          <w:sz w:val="24"/>
          <w:szCs w:val="24"/>
        </w:rPr>
        <w:t xml:space="preserve">6.1.3.1. a </w:t>
      </w:r>
      <w:r>
        <w:rPr>
          <w:rFonts w:ascii="Arial" w:hAnsi="Arial" w:cs="Arial"/>
          <w:i/>
          <w:iCs/>
          <w:sz w:val="24"/>
          <w:szCs w:val="24"/>
        </w:rPr>
        <w:t>secured event</w:t>
      </w:r>
      <w:r>
        <w:rPr>
          <w:rFonts w:ascii="Arial" w:hAnsi="Arial" w:cs="Arial"/>
          <w:sz w:val="24"/>
          <w:szCs w:val="24"/>
        </w:rPr>
        <w:t>,</w:t>
      </w:r>
    </w:p>
    <w:p w14:paraId="62E6DE39" w14:textId="77777777" w:rsidR="009C1403" w:rsidRDefault="00C6386D">
      <w:pPr>
        <w:kinsoku w:val="0"/>
        <w:overflowPunct w:val="0"/>
        <w:autoSpaceDE/>
        <w:autoSpaceDN/>
        <w:adjustRightInd/>
        <w:spacing w:before="106"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4DE82A8A" w14:textId="77777777" w:rsidR="009C1403" w:rsidRDefault="00C6386D">
      <w:pPr>
        <w:kinsoku w:val="0"/>
        <w:overflowPunct w:val="0"/>
        <w:autoSpaceDE/>
        <w:autoSpaceDN/>
        <w:adjustRightInd/>
        <w:spacing w:before="132" w:line="271" w:lineRule="exact"/>
        <w:ind w:left="2088"/>
        <w:textAlignment w:val="baseline"/>
        <w:rPr>
          <w:rFonts w:ascii="Arial" w:hAnsi="Arial" w:cs="Arial"/>
          <w:i/>
          <w:iCs/>
          <w:sz w:val="24"/>
          <w:szCs w:val="24"/>
        </w:rPr>
      </w:pPr>
      <w:r>
        <w:rPr>
          <w:rFonts w:ascii="Arial" w:hAnsi="Arial" w:cs="Arial"/>
          <w:sz w:val="24"/>
          <w:szCs w:val="24"/>
        </w:rPr>
        <w:t xml:space="preserve">6.1.3.2. </w:t>
      </w:r>
      <w:r>
        <w:rPr>
          <w:rFonts w:ascii="Arial" w:hAnsi="Arial" w:cs="Arial"/>
          <w:i/>
          <w:iCs/>
          <w:sz w:val="24"/>
          <w:szCs w:val="24"/>
        </w:rPr>
        <w:t>operational switching</w:t>
      </w:r>
    </w:p>
    <w:p w14:paraId="5EB4D74F" w14:textId="77777777" w:rsidR="009C1403" w:rsidRDefault="00C6386D">
      <w:pPr>
        <w:kinsoku w:val="0"/>
        <w:overflowPunct w:val="0"/>
        <w:autoSpaceDE/>
        <w:autoSpaceDN/>
        <w:adjustRightInd/>
        <w:spacing w:before="133" w:line="271" w:lineRule="exact"/>
        <w:ind w:left="864"/>
        <w:textAlignment w:val="baseline"/>
        <w:rPr>
          <w:rFonts w:ascii="Arial" w:hAnsi="Arial" w:cs="Arial"/>
          <w:sz w:val="24"/>
          <w:szCs w:val="24"/>
        </w:rPr>
      </w:pPr>
      <w:r>
        <w:rPr>
          <w:rFonts w:ascii="Arial" w:hAnsi="Arial" w:cs="Arial"/>
          <w:sz w:val="24"/>
          <w:szCs w:val="24"/>
        </w:rPr>
        <w:t xml:space="preserve">there are </w:t>
      </w:r>
      <w:r>
        <w:rPr>
          <w:rFonts w:ascii="Arial" w:hAnsi="Arial" w:cs="Arial"/>
          <w:i/>
          <w:iCs/>
          <w:sz w:val="24"/>
          <w:szCs w:val="24"/>
        </w:rPr>
        <w:t>insufficient voltage performance margins</w:t>
      </w:r>
      <w:r>
        <w:rPr>
          <w:rFonts w:ascii="Arial" w:hAnsi="Arial" w:cs="Arial"/>
          <w:sz w:val="24"/>
          <w:szCs w:val="24"/>
        </w:rPr>
        <w:t>, as evidenced by:</w:t>
      </w:r>
    </w:p>
    <w:p w14:paraId="5AB4D01C" w14:textId="77777777" w:rsidR="009C1403" w:rsidRDefault="00C6386D">
      <w:pPr>
        <w:numPr>
          <w:ilvl w:val="0"/>
          <w:numId w:val="4"/>
        </w:numPr>
        <w:kinsoku w:val="0"/>
        <w:overflowPunct w:val="0"/>
        <w:autoSpaceDE/>
        <w:autoSpaceDN/>
        <w:adjustRightInd/>
        <w:spacing w:before="127" w:line="271" w:lineRule="exact"/>
        <w:textAlignment w:val="baseline"/>
        <w:rPr>
          <w:rFonts w:ascii="Arial" w:hAnsi="Arial" w:cs="Arial"/>
          <w:spacing w:val="-3"/>
          <w:sz w:val="24"/>
          <w:szCs w:val="24"/>
        </w:rPr>
      </w:pPr>
      <w:r>
        <w:rPr>
          <w:rFonts w:ascii="Arial" w:hAnsi="Arial" w:cs="Arial"/>
          <w:i/>
          <w:iCs/>
          <w:spacing w:val="-3"/>
          <w:sz w:val="24"/>
          <w:szCs w:val="24"/>
        </w:rPr>
        <w:t>voltage collapse</w:t>
      </w:r>
      <w:r>
        <w:rPr>
          <w:rFonts w:ascii="Arial" w:hAnsi="Arial" w:cs="Arial"/>
          <w:spacing w:val="-3"/>
          <w:sz w:val="24"/>
          <w:szCs w:val="24"/>
        </w:rPr>
        <w:t>;</w:t>
      </w:r>
    </w:p>
    <w:p w14:paraId="65A096EA" w14:textId="77777777" w:rsidR="009C1403" w:rsidRDefault="00C6386D">
      <w:pPr>
        <w:numPr>
          <w:ilvl w:val="0"/>
          <w:numId w:val="5"/>
        </w:numPr>
        <w:kinsoku w:val="0"/>
        <w:overflowPunct w:val="0"/>
        <w:autoSpaceDE/>
        <w:autoSpaceDN/>
        <w:adjustRightInd/>
        <w:spacing w:before="106" w:line="273" w:lineRule="exact"/>
        <w:textAlignment w:val="baseline"/>
        <w:rPr>
          <w:rFonts w:ascii="Arial" w:hAnsi="Arial" w:cs="Arial"/>
          <w:spacing w:val="-1"/>
          <w:sz w:val="24"/>
          <w:szCs w:val="24"/>
        </w:rPr>
      </w:pPr>
      <w:r>
        <w:rPr>
          <w:rFonts w:ascii="Arial" w:hAnsi="Arial" w:cs="Arial"/>
          <w:spacing w:val="-1"/>
          <w:sz w:val="24"/>
          <w:szCs w:val="24"/>
        </w:rPr>
        <w:t>over-sensitivity of system voltage; or</w:t>
      </w:r>
    </w:p>
    <w:p w14:paraId="5CCA798E" w14:textId="77777777" w:rsidR="009C1403" w:rsidRDefault="00C6386D">
      <w:pPr>
        <w:numPr>
          <w:ilvl w:val="0"/>
          <w:numId w:val="5"/>
        </w:numPr>
        <w:kinsoku w:val="0"/>
        <w:overflowPunct w:val="0"/>
        <w:autoSpaceDE/>
        <w:autoSpaceDN/>
        <w:adjustRightInd/>
        <w:spacing w:before="126" w:line="277" w:lineRule="exact"/>
        <w:ind w:right="144"/>
        <w:jc w:val="both"/>
        <w:textAlignment w:val="baseline"/>
        <w:rPr>
          <w:rFonts w:ascii="Arial" w:hAnsi="Arial" w:cs="Arial"/>
          <w:sz w:val="24"/>
          <w:szCs w:val="24"/>
        </w:rPr>
      </w:pPr>
      <w:r>
        <w:rPr>
          <w:rFonts w:ascii="Arial" w:hAnsi="Arial" w:cs="Arial"/>
          <w:sz w:val="24"/>
          <w:szCs w:val="24"/>
        </w:rPr>
        <w:t xml:space="preserve">unavoidably exceeding the continuous reactive capability expected to be available from </w:t>
      </w:r>
      <w:r>
        <w:rPr>
          <w:rFonts w:ascii="Arial" w:hAnsi="Arial" w:cs="Arial"/>
          <w:i/>
          <w:iCs/>
          <w:sz w:val="24"/>
          <w:szCs w:val="24"/>
        </w:rPr>
        <w:t xml:space="preserve">generating units </w:t>
      </w:r>
      <w:r>
        <w:rPr>
          <w:rFonts w:ascii="Arial" w:hAnsi="Arial" w:cs="Arial"/>
          <w:sz w:val="24"/>
          <w:szCs w:val="24"/>
        </w:rPr>
        <w:t>or other reactive sources, so that accessible reactive reserves are exhausted;</w:t>
      </w:r>
    </w:p>
    <w:p w14:paraId="5EA621AA" w14:textId="77777777" w:rsidR="009C1403" w:rsidRDefault="00C6386D">
      <w:pPr>
        <w:kinsoku w:val="0"/>
        <w:overflowPunct w:val="0"/>
        <w:autoSpaceDE/>
        <w:autoSpaceDN/>
        <w:adjustRightInd/>
        <w:spacing w:before="130" w:line="273" w:lineRule="exact"/>
        <w:ind w:left="864"/>
        <w:textAlignment w:val="baseline"/>
        <w:rPr>
          <w:rFonts w:ascii="Arial" w:hAnsi="Arial" w:cs="Arial"/>
          <w:spacing w:val="-2"/>
          <w:sz w:val="24"/>
          <w:szCs w:val="24"/>
        </w:rPr>
      </w:pPr>
      <w:r>
        <w:rPr>
          <w:rFonts w:ascii="Arial" w:hAnsi="Arial" w:cs="Arial"/>
          <w:spacing w:val="-2"/>
          <w:sz w:val="24"/>
          <w:szCs w:val="24"/>
        </w:rPr>
        <w:t>under any of the following conditions:</w:t>
      </w:r>
    </w:p>
    <w:p w14:paraId="266651DF" w14:textId="77777777" w:rsidR="009C1403" w:rsidRDefault="00C6386D">
      <w:pPr>
        <w:tabs>
          <w:tab w:val="left" w:pos="2664"/>
        </w:tabs>
        <w:kinsoku w:val="0"/>
        <w:overflowPunct w:val="0"/>
        <w:autoSpaceDE/>
        <w:autoSpaceDN/>
        <w:adjustRightInd/>
        <w:spacing w:before="111" w:line="273" w:lineRule="exact"/>
        <w:ind w:left="1728"/>
        <w:textAlignment w:val="baseline"/>
        <w:rPr>
          <w:rFonts w:ascii="Arial" w:hAnsi="Arial" w:cs="Arial"/>
          <w:spacing w:val="-3"/>
          <w:sz w:val="24"/>
          <w:szCs w:val="24"/>
        </w:rPr>
      </w:pPr>
      <w:r>
        <w:rPr>
          <w:rFonts w:ascii="Arial" w:hAnsi="Arial" w:cs="Arial"/>
          <w:spacing w:val="-3"/>
          <w:sz w:val="24"/>
          <w:szCs w:val="24"/>
        </w:rPr>
        <w:t>i)</w:t>
      </w:r>
      <w:r>
        <w:rPr>
          <w:rFonts w:ascii="Arial" w:hAnsi="Arial" w:cs="Arial"/>
          <w:spacing w:val="-3"/>
          <w:sz w:val="24"/>
          <w:szCs w:val="24"/>
        </w:rPr>
        <w:tab/>
        <w:t>credible demand sensitivities;</w:t>
      </w:r>
    </w:p>
    <w:p w14:paraId="3E5FAD0E" w14:textId="77777777" w:rsidR="009C1403" w:rsidRDefault="009C1403">
      <w:pPr>
        <w:widowControl/>
        <w:rPr>
          <w:sz w:val="24"/>
          <w:szCs w:val="24"/>
        </w:rPr>
        <w:sectPr w:rsidR="009C1403">
          <w:headerReference w:type="default" r:id="rId50"/>
          <w:pgSz w:w="11904" w:h="16834"/>
          <w:pgMar w:top="1766" w:right="1262" w:bottom="508" w:left="1282" w:header="720" w:footer="720" w:gutter="0"/>
          <w:cols w:space="720"/>
          <w:noEndnote/>
        </w:sectPr>
      </w:pPr>
    </w:p>
    <w:p w14:paraId="777ED224" w14:textId="236EF17E" w:rsidR="009C1403" w:rsidRDefault="00C6386D">
      <w:pPr>
        <w:numPr>
          <w:ilvl w:val="0"/>
          <w:numId w:val="6"/>
        </w:numPr>
        <w:kinsoku w:val="0"/>
        <w:overflowPunct w:val="0"/>
        <w:autoSpaceDE/>
        <w:autoSpaceDN/>
        <w:adjustRightInd/>
        <w:spacing w:before="10" w:line="273" w:lineRule="exact"/>
        <w:ind w:right="792"/>
        <w:textAlignment w:val="baseline"/>
        <w:rPr>
          <w:rFonts w:ascii="Arial" w:hAnsi="Arial" w:cs="Arial"/>
          <w:sz w:val="24"/>
          <w:szCs w:val="24"/>
        </w:rPr>
      </w:pPr>
      <w:r>
        <w:rPr>
          <w:rFonts w:ascii="Arial" w:hAnsi="Arial" w:cs="Arial"/>
          <w:sz w:val="24"/>
          <w:szCs w:val="24"/>
        </w:rPr>
        <w:t>the unavailability of any single reactive compensator or other reactive power provider; or</w:t>
      </w:r>
    </w:p>
    <w:p w14:paraId="5750AA09" w14:textId="77777777" w:rsidR="009C1403" w:rsidRDefault="00C6386D">
      <w:pPr>
        <w:numPr>
          <w:ilvl w:val="0"/>
          <w:numId w:val="6"/>
        </w:numPr>
        <w:kinsoku w:val="0"/>
        <w:overflowPunct w:val="0"/>
        <w:autoSpaceDE/>
        <w:autoSpaceDN/>
        <w:adjustRightInd/>
        <w:spacing w:before="136" w:line="268" w:lineRule="exact"/>
        <w:ind w:right="792"/>
        <w:textAlignment w:val="baseline"/>
        <w:rPr>
          <w:rFonts w:ascii="Arial" w:hAnsi="Arial" w:cs="Arial"/>
          <w:sz w:val="24"/>
          <w:szCs w:val="24"/>
        </w:rPr>
      </w:pPr>
      <w:r>
        <w:rPr>
          <w:rFonts w:ascii="Arial" w:hAnsi="Arial" w:cs="Arial"/>
          <w:sz w:val="24"/>
          <w:szCs w:val="24"/>
        </w:rPr>
        <w:t>the loss of any one automatic switching system or any automatic voltage control system for on-load tap changing.</w:t>
      </w:r>
    </w:p>
    <w:p w14:paraId="4C97F7F5" w14:textId="1F728927" w:rsidR="009C1403" w:rsidRDefault="479F96F1">
      <w:pPr>
        <w:kinsoku w:val="0"/>
        <w:overflowPunct w:val="0"/>
        <w:autoSpaceDE/>
        <w:autoSpaceDN/>
        <w:adjustRightInd/>
        <w:spacing w:before="132" w:line="274" w:lineRule="exact"/>
        <w:ind w:left="1512" w:right="792" w:hanging="720"/>
        <w:jc w:val="both"/>
        <w:textAlignment w:val="baseline"/>
        <w:rPr>
          <w:rFonts w:ascii="Arial" w:hAnsi="Arial" w:cs="Arial"/>
          <w:sz w:val="24"/>
          <w:szCs w:val="24"/>
        </w:rPr>
      </w:pPr>
      <w:r w:rsidRPr="5D9186BE">
        <w:rPr>
          <w:rFonts w:ascii="Arial" w:hAnsi="Arial" w:cs="Arial"/>
          <w:sz w:val="24"/>
          <w:szCs w:val="24"/>
        </w:rPr>
        <w:t xml:space="preserve">6.2. The </w:t>
      </w:r>
      <w:r w:rsidRPr="5D9186BE">
        <w:rPr>
          <w:rFonts w:ascii="Arial" w:hAnsi="Arial" w:cs="Arial"/>
          <w:i/>
          <w:iCs/>
          <w:sz w:val="24"/>
          <w:szCs w:val="24"/>
        </w:rPr>
        <w:t xml:space="preserve">steady state </w:t>
      </w:r>
      <w:r w:rsidRPr="5D9186BE">
        <w:rPr>
          <w:rFonts w:ascii="Arial" w:hAnsi="Arial" w:cs="Arial"/>
          <w:sz w:val="24"/>
          <w:szCs w:val="24"/>
        </w:rPr>
        <w:t xml:space="preserve">voltages are to be achieved without widespread post-fault re-despatch of </w:t>
      </w:r>
      <w:r w:rsidRPr="5D9186BE">
        <w:rPr>
          <w:rFonts w:ascii="Arial" w:hAnsi="Arial" w:cs="Arial"/>
          <w:i/>
          <w:iCs/>
          <w:sz w:val="24"/>
          <w:szCs w:val="24"/>
        </w:rPr>
        <w:t xml:space="preserve">generating unit </w:t>
      </w:r>
      <w:r w:rsidRPr="5D9186BE">
        <w:rPr>
          <w:rFonts w:ascii="Arial" w:hAnsi="Arial" w:cs="Arial"/>
          <w:sz w:val="24"/>
          <w:szCs w:val="24"/>
        </w:rPr>
        <w:t xml:space="preserve">reactive output or changes to set-points of SVCs or automatic reactive switching schemes and without exceeding the available reactive capability of generation or SVCs. In particular, following a </w:t>
      </w:r>
      <w:r w:rsidRPr="5D9186BE">
        <w:rPr>
          <w:rFonts w:ascii="Arial" w:hAnsi="Arial" w:cs="Arial"/>
          <w:i/>
          <w:iCs/>
          <w:sz w:val="24"/>
          <w:szCs w:val="24"/>
        </w:rPr>
        <w:t>secured event</w:t>
      </w:r>
      <w:r w:rsidRPr="5D9186BE">
        <w:rPr>
          <w:rFonts w:ascii="Arial" w:hAnsi="Arial" w:cs="Arial"/>
          <w:sz w:val="24"/>
          <w:szCs w:val="24"/>
        </w:rPr>
        <w:t>, the target voltages at Grid Supply Points should be achieved after the operation of local reactive switching and auto-switching schemes, and after the operation of Grid Supply Transformer tap-changers.</w:t>
      </w:r>
    </w:p>
    <w:p w14:paraId="7D103FED" w14:textId="77777777" w:rsidR="009C1403" w:rsidRDefault="00C6386D">
      <w:pPr>
        <w:kinsoku w:val="0"/>
        <w:overflowPunct w:val="0"/>
        <w:autoSpaceDE/>
        <w:autoSpaceDN/>
        <w:adjustRightInd/>
        <w:spacing w:before="130" w:line="274" w:lineRule="exact"/>
        <w:ind w:left="1512" w:right="792" w:hanging="720"/>
        <w:jc w:val="both"/>
        <w:textAlignment w:val="baseline"/>
        <w:rPr>
          <w:rFonts w:ascii="Arial" w:hAnsi="Arial" w:cs="Arial"/>
          <w:sz w:val="24"/>
          <w:szCs w:val="24"/>
        </w:rPr>
      </w:pPr>
      <w:r>
        <w:rPr>
          <w:rFonts w:ascii="Arial" w:hAnsi="Arial" w:cs="Arial"/>
          <w:sz w:val="24"/>
          <w:szCs w:val="24"/>
        </w:rPr>
        <w:t xml:space="preserve">6.3. The </w:t>
      </w:r>
      <w:r>
        <w:rPr>
          <w:rFonts w:ascii="Arial" w:hAnsi="Arial" w:cs="Arial"/>
          <w:i/>
          <w:iCs/>
          <w:sz w:val="24"/>
          <w:szCs w:val="24"/>
        </w:rPr>
        <w:t xml:space="preserve">pre-fault planning voltage limits </w:t>
      </w:r>
      <w:r>
        <w:rPr>
          <w:rFonts w:ascii="Arial" w:hAnsi="Arial" w:cs="Arial"/>
          <w:sz w:val="24"/>
          <w:szCs w:val="24"/>
        </w:rPr>
        <w:t xml:space="preserve">and targets on the </w:t>
      </w:r>
      <w:r>
        <w:rPr>
          <w:rFonts w:ascii="Arial" w:hAnsi="Arial" w:cs="Arial"/>
          <w:i/>
          <w:iCs/>
          <w:sz w:val="24"/>
          <w:szCs w:val="24"/>
        </w:rPr>
        <w:t xml:space="preserve">onshore transmission system </w:t>
      </w:r>
      <w:r>
        <w:rPr>
          <w:rFonts w:ascii="Arial" w:hAnsi="Arial" w:cs="Arial"/>
          <w:sz w:val="24"/>
          <w:szCs w:val="24"/>
        </w:rPr>
        <w:t>are as shown in Table 6.1.</w:t>
      </w:r>
    </w:p>
    <w:p w14:paraId="737163B3" w14:textId="77777777" w:rsidR="009C1403" w:rsidRDefault="00C6386D">
      <w:pPr>
        <w:kinsoku w:val="0"/>
        <w:overflowPunct w:val="0"/>
        <w:autoSpaceDE/>
        <w:autoSpaceDN/>
        <w:adjustRightInd/>
        <w:spacing w:before="363" w:after="90" w:line="256" w:lineRule="exact"/>
        <w:ind w:left="792"/>
        <w:textAlignment w:val="baseline"/>
        <w:rPr>
          <w:rFonts w:ascii="Arial" w:hAnsi="Arial" w:cs="Arial"/>
          <w:sz w:val="22"/>
          <w:szCs w:val="22"/>
        </w:rPr>
      </w:pPr>
      <w:r>
        <w:rPr>
          <w:rFonts w:ascii="Arial" w:hAnsi="Arial" w:cs="Arial"/>
          <w:sz w:val="22"/>
          <w:szCs w:val="22"/>
        </w:rPr>
        <w:t>Table 6.1: Pre-Fault Steady State Voltage Limits and Requirements in Planning Timescales</w:t>
      </w:r>
    </w:p>
    <w:tbl>
      <w:tblPr>
        <w:tblW w:w="0" w:type="auto"/>
        <w:tblInd w:w="9" w:type="dxa"/>
        <w:tblLayout w:type="fixed"/>
        <w:tblCellMar>
          <w:left w:w="0" w:type="dxa"/>
          <w:right w:w="0" w:type="dxa"/>
        </w:tblCellMar>
        <w:tblLook w:val="0000" w:firstRow="0" w:lastRow="0" w:firstColumn="0" w:lastColumn="0" w:noHBand="0" w:noVBand="0"/>
      </w:tblPr>
      <w:tblGrid>
        <w:gridCol w:w="2573"/>
        <w:gridCol w:w="2515"/>
        <w:gridCol w:w="2515"/>
        <w:gridCol w:w="2976"/>
      </w:tblGrid>
      <w:tr w:rsidR="009C1403" w14:paraId="19648687" w14:textId="77777777">
        <w:trPr>
          <w:trHeight w:hRule="exact" w:val="374"/>
        </w:trPr>
        <w:tc>
          <w:tcPr>
            <w:tcW w:w="10579" w:type="dxa"/>
            <w:gridSpan w:val="4"/>
            <w:tcBorders>
              <w:top w:val="single" w:sz="7" w:space="0" w:color="auto"/>
              <w:left w:val="single" w:sz="7" w:space="0" w:color="auto"/>
              <w:bottom w:val="single" w:sz="7" w:space="0" w:color="auto"/>
              <w:right w:val="single" w:sz="7" w:space="0" w:color="auto"/>
            </w:tcBorders>
            <w:vAlign w:val="center"/>
          </w:tcPr>
          <w:p w14:paraId="600ACCED" w14:textId="77777777" w:rsidR="009C1403" w:rsidRDefault="00C6386D">
            <w:pPr>
              <w:numPr>
                <w:ilvl w:val="0"/>
                <w:numId w:val="7"/>
              </w:numPr>
              <w:kinsoku w:val="0"/>
              <w:overflowPunct w:val="0"/>
              <w:autoSpaceDE/>
              <w:autoSpaceDN/>
              <w:adjustRightInd/>
              <w:spacing w:after="59" w:line="280" w:lineRule="exact"/>
              <w:ind w:right="5186"/>
              <w:jc w:val="righ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7D290079" w14:textId="77777777">
        <w:trPr>
          <w:trHeight w:hRule="exact" w:val="1138"/>
        </w:trPr>
        <w:tc>
          <w:tcPr>
            <w:tcW w:w="2573" w:type="dxa"/>
            <w:tcBorders>
              <w:top w:val="single" w:sz="7" w:space="0" w:color="auto"/>
              <w:left w:val="single" w:sz="7" w:space="0" w:color="auto"/>
              <w:bottom w:val="single" w:sz="7" w:space="0" w:color="auto"/>
              <w:right w:val="single" w:sz="7" w:space="0" w:color="auto"/>
            </w:tcBorders>
            <w:vAlign w:val="center"/>
          </w:tcPr>
          <w:p w14:paraId="4089A822" w14:textId="77777777" w:rsidR="009C1403" w:rsidRDefault="00C6386D">
            <w:pPr>
              <w:kinsoku w:val="0"/>
              <w:overflowPunct w:val="0"/>
              <w:autoSpaceDE/>
              <w:autoSpaceDN/>
              <w:adjustRightInd/>
              <w:spacing w:before="434" w:after="413" w:line="277" w:lineRule="exact"/>
              <w:ind w:right="416"/>
              <w:jc w:val="right"/>
              <w:textAlignment w:val="baseline"/>
              <w:rPr>
                <w:rFonts w:ascii="Arial" w:hAnsi="Arial" w:cs="Arial"/>
                <w:sz w:val="24"/>
                <w:szCs w:val="24"/>
              </w:rPr>
            </w:pPr>
            <w:r>
              <w:rPr>
                <w:rFonts w:ascii="Arial" w:hAnsi="Arial" w:cs="Arial"/>
                <w:sz w:val="24"/>
                <w:szCs w:val="24"/>
              </w:rPr>
              <w:t>Nominal Voltage</w:t>
            </w:r>
          </w:p>
        </w:tc>
        <w:tc>
          <w:tcPr>
            <w:tcW w:w="2515" w:type="dxa"/>
            <w:tcBorders>
              <w:top w:val="single" w:sz="7" w:space="0" w:color="auto"/>
              <w:left w:val="single" w:sz="7" w:space="0" w:color="auto"/>
              <w:bottom w:val="single" w:sz="7" w:space="0" w:color="auto"/>
              <w:right w:val="single" w:sz="7" w:space="0" w:color="auto"/>
            </w:tcBorders>
          </w:tcPr>
          <w:p w14:paraId="7C03F7F0" w14:textId="77777777" w:rsidR="009C1403" w:rsidRDefault="00C6386D">
            <w:pPr>
              <w:kinsoku w:val="0"/>
              <w:overflowPunct w:val="0"/>
              <w:autoSpaceDE/>
              <w:autoSpaceDN/>
              <w:adjustRightInd/>
              <w:spacing w:after="336" w:line="256" w:lineRule="exact"/>
              <w:jc w:val="center"/>
              <w:textAlignment w:val="baseline"/>
              <w:rPr>
                <w:rFonts w:ascii="Calibri" w:hAnsi="Calibri" w:cs="Calibri"/>
                <w:sz w:val="24"/>
                <w:szCs w:val="24"/>
              </w:rPr>
            </w:pPr>
            <w:r>
              <w:rPr>
                <w:rFonts w:ascii="Arial" w:hAnsi="Arial" w:cs="Arial"/>
                <w:sz w:val="22"/>
                <w:szCs w:val="22"/>
              </w:rPr>
              <w:t>PU Value (1pu relates</w:t>
            </w:r>
            <w:r>
              <w:rPr>
                <w:rFonts w:ascii="Arial" w:hAnsi="Arial" w:cs="Arial"/>
                <w:sz w:val="22"/>
                <w:szCs w:val="22"/>
              </w:rPr>
              <w:br/>
              <w:t>to the Nominal</w:t>
            </w:r>
            <w:r>
              <w:rPr>
                <w:rFonts w:ascii="Arial" w:hAnsi="Arial" w:cs="Arial"/>
                <w:sz w:val="22"/>
                <w:szCs w:val="22"/>
              </w:rPr>
              <w:br/>
              <w:t>Voltage</w:t>
            </w:r>
            <w:r>
              <w:rPr>
                <w:rFonts w:ascii="Calibri" w:hAnsi="Calibri" w:cs="Calibri"/>
                <w:sz w:val="24"/>
                <w:szCs w:val="24"/>
              </w:rPr>
              <w:t>)</w:t>
            </w:r>
          </w:p>
        </w:tc>
        <w:tc>
          <w:tcPr>
            <w:tcW w:w="2515" w:type="dxa"/>
            <w:tcBorders>
              <w:top w:val="single" w:sz="7" w:space="0" w:color="auto"/>
              <w:left w:val="single" w:sz="7" w:space="0" w:color="auto"/>
              <w:bottom w:val="single" w:sz="7" w:space="0" w:color="auto"/>
              <w:right w:val="single" w:sz="7" w:space="0" w:color="auto"/>
            </w:tcBorders>
          </w:tcPr>
          <w:p w14:paraId="3F4BBF5A" w14:textId="77777777" w:rsidR="009C1403" w:rsidRDefault="00C6386D">
            <w:pPr>
              <w:kinsoku w:val="0"/>
              <w:overflowPunct w:val="0"/>
              <w:autoSpaceDE/>
              <w:autoSpaceDN/>
              <w:adjustRightInd/>
              <w:spacing w:before="40" w:line="271" w:lineRule="exact"/>
              <w:jc w:val="center"/>
              <w:textAlignment w:val="baseline"/>
              <w:rPr>
                <w:rFonts w:ascii="Arial" w:hAnsi="Arial" w:cs="Arial"/>
                <w:sz w:val="24"/>
                <w:szCs w:val="24"/>
              </w:rPr>
            </w:pPr>
            <w:r>
              <w:rPr>
                <w:rFonts w:ascii="Arial" w:hAnsi="Arial" w:cs="Arial"/>
                <w:sz w:val="24"/>
                <w:szCs w:val="24"/>
              </w:rPr>
              <w:t>Minimum</w:t>
            </w:r>
            <w:r>
              <w:rPr>
                <w:rFonts w:ascii="Arial" w:hAnsi="Arial" w:cs="Arial"/>
                <w:sz w:val="24"/>
                <w:szCs w:val="24"/>
              </w:rPr>
              <w:br/>
              <w:t>(percentage of</w:t>
            </w:r>
            <w:r>
              <w:rPr>
                <w:rFonts w:ascii="Arial" w:hAnsi="Arial" w:cs="Arial"/>
                <w:sz w:val="24"/>
                <w:szCs w:val="24"/>
              </w:rPr>
              <w:br/>
              <w:t>Nominal Voltage)</w:t>
            </w:r>
            <w:r>
              <w:rPr>
                <w:rFonts w:ascii="Arial" w:hAnsi="Arial" w:cs="Arial"/>
                <w:sz w:val="24"/>
                <w:szCs w:val="24"/>
              </w:rPr>
              <w:br/>
              <w:t>(</w:t>
            </w:r>
            <w:r>
              <w:rPr>
                <w:rFonts w:ascii="Arial" w:hAnsi="Arial" w:cs="Arial"/>
                <w:b/>
                <w:bCs/>
                <w:i/>
                <w:iCs/>
                <w:sz w:val="24"/>
                <w:szCs w:val="24"/>
              </w:rPr>
              <w:t>Note 1</w:t>
            </w:r>
            <w:r>
              <w:rPr>
                <w:rFonts w:ascii="Arial" w:hAnsi="Arial" w:cs="Arial"/>
                <w:sz w:val="24"/>
                <w:szCs w:val="24"/>
              </w:rPr>
              <w:t>)</w:t>
            </w:r>
          </w:p>
        </w:tc>
        <w:tc>
          <w:tcPr>
            <w:tcW w:w="2976" w:type="dxa"/>
            <w:tcBorders>
              <w:top w:val="single" w:sz="7" w:space="0" w:color="auto"/>
              <w:left w:val="single" w:sz="7" w:space="0" w:color="auto"/>
              <w:bottom w:val="single" w:sz="7" w:space="0" w:color="auto"/>
              <w:right w:val="single" w:sz="7" w:space="0" w:color="auto"/>
            </w:tcBorders>
            <w:vAlign w:val="center"/>
          </w:tcPr>
          <w:p w14:paraId="57F8C1A0" w14:textId="77777777" w:rsidR="009C1403" w:rsidRDefault="00C6386D">
            <w:pPr>
              <w:kinsoku w:val="0"/>
              <w:overflowPunct w:val="0"/>
              <w:autoSpaceDE/>
              <w:autoSpaceDN/>
              <w:adjustRightInd/>
              <w:spacing w:before="307" w:after="269" w:line="274" w:lineRule="exact"/>
              <w:ind w:left="108"/>
              <w:textAlignment w:val="baseline"/>
              <w:rPr>
                <w:rFonts w:ascii="Arial" w:hAnsi="Arial" w:cs="Arial"/>
                <w:sz w:val="24"/>
                <w:szCs w:val="24"/>
              </w:rPr>
            </w:pPr>
            <w:r>
              <w:rPr>
                <w:rFonts w:ascii="Arial" w:hAnsi="Arial" w:cs="Arial"/>
                <w:sz w:val="24"/>
                <w:szCs w:val="24"/>
              </w:rPr>
              <w:t>Maximum (percentage of Nominal Voltage)</w:t>
            </w:r>
          </w:p>
        </w:tc>
      </w:tr>
      <w:tr w:rsidR="009C1403" w14:paraId="5A16D782" w14:textId="77777777">
        <w:trPr>
          <w:trHeight w:hRule="exact" w:val="370"/>
        </w:trPr>
        <w:tc>
          <w:tcPr>
            <w:tcW w:w="2573" w:type="dxa"/>
            <w:tcBorders>
              <w:top w:val="single" w:sz="7" w:space="0" w:color="auto"/>
              <w:left w:val="single" w:sz="7" w:space="0" w:color="auto"/>
              <w:bottom w:val="single" w:sz="7" w:space="0" w:color="auto"/>
              <w:right w:val="single" w:sz="7" w:space="0" w:color="auto"/>
            </w:tcBorders>
            <w:vAlign w:val="center"/>
          </w:tcPr>
          <w:p w14:paraId="29040AA2" w14:textId="77777777" w:rsidR="009C1403" w:rsidRDefault="00C6386D">
            <w:pPr>
              <w:kinsoku w:val="0"/>
              <w:overflowPunct w:val="0"/>
              <w:autoSpaceDE/>
              <w:autoSpaceDN/>
              <w:adjustRightInd/>
              <w:spacing w:before="49" w:after="34" w:line="277" w:lineRule="exact"/>
              <w:ind w:right="236"/>
              <w:jc w:val="right"/>
              <w:textAlignment w:val="baseline"/>
              <w:rPr>
                <w:rFonts w:ascii="Arial" w:hAnsi="Arial" w:cs="Arial"/>
                <w:sz w:val="24"/>
                <w:szCs w:val="24"/>
              </w:rPr>
            </w:pPr>
            <w:r>
              <w:rPr>
                <w:rFonts w:ascii="Arial" w:hAnsi="Arial" w:cs="Arial"/>
                <w:sz w:val="24"/>
                <w:szCs w:val="24"/>
              </w:rPr>
              <w:t>Greater than 300kV</w:t>
            </w:r>
          </w:p>
        </w:tc>
        <w:tc>
          <w:tcPr>
            <w:tcW w:w="2515" w:type="dxa"/>
            <w:tcBorders>
              <w:top w:val="single" w:sz="7" w:space="0" w:color="auto"/>
              <w:left w:val="single" w:sz="7" w:space="0" w:color="auto"/>
              <w:bottom w:val="single" w:sz="7" w:space="0" w:color="auto"/>
              <w:right w:val="single" w:sz="7" w:space="0" w:color="auto"/>
            </w:tcBorders>
            <w:vAlign w:val="center"/>
          </w:tcPr>
          <w:p w14:paraId="1B18B941" w14:textId="77777777" w:rsidR="009C1403" w:rsidRDefault="00C6386D">
            <w:pPr>
              <w:kinsoku w:val="0"/>
              <w:overflowPunct w:val="0"/>
              <w:autoSpaceDE/>
              <w:autoSpaceDN/>
              <w:adjustRightInd/>
              <w:spacing w:after="67" w:line="277" w:lineRule="exact"/>
              <w:ind w:right="343"/>
              <w:jc w:val="right"/>
              <w:textAlignment w:val="baseline"/>
              <w:rPr>
                <w:rFonts w:ascii="Arial" w:hAnsi="Arial" w:cs="Arial"/>
                <w:sz w:val="24"/>
                <w:szCs w:val="24"/>
              </w:rPr>
            </w:pPr>
            <w:r>
              <w:rPr>
                <w:rFonts w:ascii="Arial" w:hAnsi="Arial" w:cs="Arial"/>
                <w:sz w:val="24"/>
                <w:szCs w:val="24"/>
              </w:rPr>
              <w:t>0.975pu-1.025pu</w:t>
            </w:r>
          </w:p>
        </w:tc>
        <w:tc>
          <w:tcPr>
            <w:tcW w:w="2515" w:type="dxa"/>
            <w:tcBorders>
              <w:top w:val="single" w:sz="7" w:space="0" w:color="auto"/>
              <w:left w:val="single" w:sz="7" w:space="0" w:color="auto"/>
              <w:bottom w:val="single" w:sz="7" w:space="0" w:color="auto"/>
              <w:right w:val="single" w:sz="7" w:space="0" w:color="auto"/>
            </w:tcBorders>
            <w:vAlign w:val="center"/>
          </w:tcPr>
          <w:p w14:paraId="1E87A245" w14:textId="77777777" w:rsidR="009C1403" w:rsidRDefault="00C6386D">
            <w:pPr>
              <w:kinsoku w:val="0"/>
              <w:overflowPunct w:val="0"/>
              <w:autoSpaceDE/>
              <w:autoSpaceDN/>
              <w:adjustRightInd/>
              <w:spacing w:before="49" w:after="34" w:line="277" w:lineRule="exact"/>
              <w:jc w:val="center"/>
              <w:textAlignment w:val="baseline"/>
              <w:rPr>
                <w:rFonts w:ascii="Arial" w:hAnsi="Arial" w:cs="Arial"/>
                <w:sz w:val="24"/>
                <w:szCs w:val="24"/>
              </w:rPr>
            </w:pPr>
            <w:r>
              <w:rPr>
                <w:rFonts w:ascii="Arial" w:hAnsi="Arial" w:cs="Arial"/>
                <w:sz w:val="24"/>
                <w:szCs w:val="24"/>
              </w:rPr>
              <w:t>-2.5%</w:t>
            </w:r>
          </w:p>
        </w:tc>
        <w:tc>
          <w:tcPr>
            <w:tcW w:w="2976" w:type="dxa"/>
            <w:tcBorders>
              <w:top w:val="single" w:sz="7" w:space="0" w:color="auto"/>
              <w:left w:val="single" w:sz="7" w:space="0" w:color="auto"/>
              <w:bottom w:val="single" w:sz="7" w:space="0" w:color="auto"/>
              <w:right w:val="single" w:sz="7" w:space="0" w:color="auto"/>
            </w:tcBorders>
            <w:vAlign w:val="center"/>
          </w:tcPr>
          <w:p w14:paraId="5468F89F" w14:textId="77777777" w:rsidR="009C1403" w:rsidRDefault="00C6386D">
            <w:pPr>
              <w:kinsoku w:val="0"/>
              <w:overflowPunct w:val="0"/>
              <w:autoSpaceDE/>
              <w:autoSpaceDN/>
              <w:adjustRightInd/>
              <w:spacing w:before="49" w:after="34" w:line="277" w:lineRule="exact"/>
              <w:ind w:right="652"/>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2</w:t>
            </w:r>
          </w:p>
        </w:tc>
      </w:tr>
      <w:tr w:rsidR="009C1403" w14:paraId="7DB27336" w14:textId="77777777">
        <w:trPr>
          <w:trHeight w:hRule="exact" w:val="561"/>
        </w:trPr>
        <w:tc>
          <w:tcPr>
            <w:tcW w:w="2573" w:type="dxa"/>
            <w:tcBorders>
              <w:top w:val="single" w:sz="7" w:space="0" w:color="auto"/>
              <w:left w:val="single" w:sz="7" w:space="0" w:color="auto"/>
              <w:bottom w:val="single" w:sz="7" w:space="0" w:color="auto"/>
              <w:right w:val="single" w:sz="7" w:space="0" w:color="auto"/>
            </w:tcBorders>
          </w:tcPr>
          <w:p w14:paraId="395677B6" w14:textId="77777777" w:rsidR="009C1403" w:rsidRDefault="00C6386D">
            <w:pPr>
              <w:kinsoku w:val="0"/>
              <w:overflowPunct w:val="0"/>
              <w:autoSpaceDE/>
              <w:autoSpaceDN/>
              <w:adjustRightInd/>
              <w:spacing w:line="264"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515" w:type="dxa"/>
            <w:tcBorders>
              <w:top w:val="single" w:sz="7" w:space="0" w:color="auto"/>
              <w:left w:val="single" w:sz="7" w:space="0" w:color="auto"/>
              <w:bottom w:val="single" w:sz="7" w:space="0" w:color="auto"/>
              <w:right w:val="single" w:sz="7" w:space="0" w:color="auto"/>
            </w:tcBorders>
          </w:tcPr>
          <w:p w14:paraId="453B40A8" w14:textId="77777777" w:rsidR="009C1403" w:rsidRDefault="00C6386D">
            <w:pPr>
              <w:kinsoku w:val="0"/>
              <w:overflowPunct w:val="0"/>
              <w:autoSpaceDE/>
              <w:autoSpaceDN/>
              <w:adjustRightInd/>
              <w:spacing w:after="260"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0D2C4813" w14:textId="77777777" w:rsidR="009C1403" w:rsidRDefault="00C6386D">
            <w:pPr>
              <w:kinsoku w:val="0"/>
              <w:overflowPunct w:val="0"/>
              <w:autoSpaceDE/>
              <w:autoSpaceDN/>
              <w:adjustRightInd/>
              <w:spacing w:before="140" w:after="135"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76D5A89C" w14:textId="77777777" w:rsidR="009C1403" w:rsidRDefault="00C6386D">
            <w:pPr>
              <w:kinsoku w:val="0"/>
              <w:overflowPunct w:val="0"/>
              <w:autoSpaceDE/>
              <w:autoSpaceDN/>
              <w:adjustRightInd/>
              <w:spacing w:before="140" w:after="135"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79D8C509" w14:textId="77777777">
        <w:trPr>
          <w:trHeight w:hRule="exact" w:val="591"/>
        </w:trPr>
        <w:tc>
          <w:tcPr>
            <w:tcW w:w="2573" w:type="dxa"/>
            <w:tcBorders>
              <w:top w:val="single" w:sz="7" w:space="0" w:color="auto"/>
              <w:left w:val="single" w:sz="7" w:space="0" w:color="auto"/>
              <w:bottom w:val="single" w:sz="7" w:space="0" w:color="auto"/>
              <w:right w:val="single" w:sz="7" w:space="0" w:color="auto"/>
            </w:tcBorders>
          </w:tcPr>
          <w:p w14:paraId="41FAD946" w14:textId="77777777" w:rsidR="009C1403" w:rsidRDefault="00C6386D">
            <w:pPr>
              <w:kinsoku w:val="0"/>
              <w:overflowPunct w:val="0"/>
              <w:autoSpaceDE/>
              <w:autoSpaceDN/>
              <w:adjustRightInd/>
              <w:spacing w:after="19"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515" w:type="dxa"/>
            <w:tcBorders>
              <w:top w:val="single" w:sz="7" w:space="0" w:color="auto"/>
              <w:left w:val="single" w:sz="7" w:space="0" w:color="auto"/>
              <w:bottom w:val="single" w:sz="7" w:space="0" w:color="auto"/>
              <w:right w:val="single" w:sz="7" w:space="0" w:color="auto"/>
            </w:tcBorders>
          </w:tcPr>
          <w:p w14:paraId="4F6E399B" w14:textId="77777777" w:rsidR="009C1403" w:rsidRDefault="00C6386D">
            <w:pPr>
              <w:kinsoku w:val="0"/>
              <w:overflowPunct w:val="0"/>
              <w:autoSpaceDE/>
              <w:autoSpaceDN/>
              <w:adjustRightInd/>
              <w:spacing w:after="288"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52A4CDB8" w14:textId="77777777" w:rsidR="009C1403" w:rsidRDefault="00C6386D">
            <w:pPr>
              <w:kinsoku w:val="0"/>
              <w:overflowPunct w:val="0"/>
              <w:autoSpaceDE/>
              <w:autoSpaceDN/>
              <w:adjustRightInd/>
              <w:spacing w:before="160" w:after="144"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1774E097" w14:textId="77777777" w:rsidR="009C1403" w:rsidRDefault="00C6386D">
            <w:pPr>
              <w:kinsoku w:val="0"/>
              <w:overflowPunct w:val="0"/>
              <w:autoSpaceDE/>
              <w:autoSpaceDN/>
              <w:adjustRightInd/>
              <w:spacing w:before="160" w:after="144"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41DE224E" w14:textId="77777777">
        <w:trPr>
          <w:trHeight w:hRule="exact" w:val="624"/>
        </w:trPr>
        <w:tc>
          <w:tcPr>
            <w:tcW w:w="10579" w:type="dxa"/>
            <w:gridSpan w:val="4"/>
            <w:tcBorders>
              <w:top w:val="single" w:sz="7" w:space="0" w:color="auto"/>
              <w:left w:val="single" w:sz="7" w:space="0" w:color="auto"/>
              <w:bottom w:val="single" w:sz="7" w:space="0" w:color="auto"/>
              <w:right w:val="single" w:sz="7" w:space="0" w:color="auto"/>
            </w:tcBorders>
          </w:tcPr>
          <w:p w14:paraId="0C0BF5B7" w14:textId="77777777" w:rsidR="009C1403" w:rsidRDefault="00C6386D">
            <w:pPr>
              <w:numPr>
                <w:ilvl w:val="0"/>
                <w:numId w:val="8"/>
              </w:numPr>
              <w:kinsoku w:val="0"/>
              <w:overflowPunct w:val="0"/>
              <w:autoSpaceDE/>
              <w:autoSpaceDN/>
              <w:adjustRightInd/>
              <w:spacing w:before="69" w:after="7" w:line="274" w:lineRule="exact"/>
              <w:ind w:right="468"/>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4E5F055D" w14:textId="77777777">
        <w:trPr>
          <w:trHeight w:hRule="exact" w:val="859"/>
        </w:trPr>
        <w:tc>
          <w:tcPr>
            <w:tcW w:w="2573" w:type="dxa"/>
            <w:tcBorders>
              <w:top w:val="single" w:sz="7" w:space="0" w:color="auto"/>
              <w:left w:val="single" w:sz="7" w:space="0" w:color="auto"/>
              <w:bottom w:val="single" w:sz="7" w:space="0" w:color="auto"/>
              <w:right w:val="single" w:sz="7" w:space="0" w:color="auto"/>
            </w:tcBorders>
            <w:vAlign w:val="center"/>
          </w:tcPr>
          <w:p w14:paraId="01D6E65A" w14:textId="77777777" w:rsidR="009C1403" w:rsidRDefault="00C6386D">
            <w:pPr>
              <w:kinsoku w:val="0"/>
              <w:overflowPunct w:val="0"/>
              <w:autoSpaceDE/>
              <w:autoSpaceDN/>
              <w:adjustRightInd/>
              <w:spacing w:before="289" w:after="283" w:line="277" w:lineRule="exact"/>
              <w:ind w:right="236"/>
              <w:jc w:val="right"/>
              <w:textAlignment w:val="baseline"/>
              <w:rPr>
                <w:rFonts w:ascii="Arial" w:hAnsi="Arial" w:cs="Arial"/>
                <w:sz w:val="24"/>
                <w:szCs w:val="24"/>
              </w:rPr>
            </w:pPr>
            <w:r>
              <w:rPr>
                <w:rFonts w:ascii="Arial" w:hAnsi="Arial" w:cs="Arial"/>
                <w:sz w:val="24"/>
                <w:szCs w:val="24"/>
              </w:rPr>
              <w:t>Any Nominal Voltage</w:t>
            </w:r>
          </w:p>
        </w:tc>
        <w:tc>
          <w:tcPr>
            <w:tcW w:w="8006" w:type="dxa"/>
            <w:gridSpan w:val="3"/>
            <w:tcBorders>
              <w:top w:val="single" w:sz="7" w:space="0" w:color="auto"/>
              <w:left w:val="single" w:sz="7" w:space="0" w:color="auto"/>
              <w:bottom w:val="single" w:sz="7" w:space="0" w:color="auto"/>
              <w:right w:val="single" w:sz="7" w:space="0" w:color="auto"/>
            </w:tcBorders>
          </w:tcPr>
          <w:p w14:paraId="2C4FC045" w14:textId="77777777" w:rsidR="009C1403" w:rsidRDefault="00C6386D">
            <w:pPr>
              <w:kinsoku w:val="0"/>
              <w:overflowPunct w:val="0"/>
              <w:autoSpaceDE/>
              <w:autoSpaceDN/>
              <w:adjustRightInd/>
              <w:spacing w:line="274" w:lineRule="exact"/>
              <w:ind w:left="144"/>
              <w:textAlignment w:val="baseline"/>
              <w:rPr>
                <w:rFonts w:ascii="Arial" w:hAnsi="Arial" w:cs="Arial"/>
                <w:i/>
                <w:iCs/>
                <w:sz w:val="24"/>
                <w:szCs w:val="24"/>
              </w:rPr>
            </w:pPr>
            <w:r>
              <w:rPr>
                <w:rFonts w:ascii="Arial" w:hAnsi="Arial" w:cs="Arial"/>
                <w:sz w:val="24"/>
                <w:szCs w:val="24"/>
              </w:rPr>
              <w:t xml:space="preserve">1.05pu at forecast </w:t>
            </w:r>
            <w:r>
              <w:rPr>
                <w:rFonts w:ascii="Arial" w:hAnsi="Arial" w:cs="Arial"/>
                <w:i/>
                <w:iCs/>
                <w:sz w:val="24"/>
                <w:szCs w:val="24"/>
              </w:rPr>
              <w:t>Group Demand</w:t>
            </w:r>
          </w:p>
          <w:p w14:paraId="0A8FEC0B" w14:textId="77777777" w:rsidR="009C1403" w:rsidRDefault="00C6386D">
            <w:pPr>
              <w:kinsoku w:val="0"/>
              <w:overflowPunct w:val="0"/>
              <w:autoSpaceDE/>
              <w:autoSpaceDN/>
              <w:adjustRightInd/>
              <w:spacing w:after="9" w:line="273" w:lineRule="exact"/>
              <w:ind w:left="144" w:right="540"/>
              <w:textAlignment w:val="baseline"/>
              <w:rPr>
                <w:rFonts w:ascii="Arial" w:hAnsi="Arial" w:cs="Arial"/>
                <w:sz w:val="24"/>
                <w:szCs w:val="24"/>
              </w:rPr>
            </w:pPr>
            <w:r>
              <w:rPr>
                <w:rFonts w:ascii="Arial" w:hAnsi="Arial" w:cs="Arial"/>
                <w:sz w:val="24"/>
                <w:szCs w:val="24"/>
              </w:rPr>
              <w:t xml:space="preserve">1.00pu at </w:t>
            </w:r>
            <w:r>
              <w:rPr>
                <w:rFonts w:ascii="Arial" w:hAnsi="Arial" w:cs="Arial"/>
                <w:i/>
                <w:iCs/>
                <w:sz w:val="24"/>
                <w:szCs w:val="24"/>
              </w:rPr>
              <w:t xml:space="preserve">forecast Minimum Demand </w:t>
            </w:r>
            <w:r>
              <w:rPr>
                <w:rFonts w:ascii="Arial" w:hAnsi="Arial" w:cs="Arial"/>
                <w:sz w:val="24"/>
                <w:szCs w:val="24"/>
              </w:rPr>
              <w:t>or as otherwise agreed with the relevant Network Operator or Non-Embedded Customer</w:t>
            </w:r>
          </w:p>
        </w:tc>
      </w:tr>
    </w:tbl>
    <w:p w14:paraId="2E5D906F" w14:textId="77777777" w:rsidR="009C1403" w:rsidRDefault="009C1403">
      <w:pPr>
        <w:kinsoku w:val="0"/>
        <w:overflowPunct w:val="0"/>
        <w:autoSpaceDE/>
        <w:autoSpaceDN/>
        <w:adjustRightInd/>
        <w:spacing w:after="217" w:line="20" w:lineRule="exact"/>
        <w:ind w:right="21"/>
        <w:textAlignment w:val="baseline"/>
        <w:rPr>
          <w:sz w:val="24"/>
          <w:szCs w:val="24"/>
        </w:rPr>
      </w:pPr>
    </w:p>
    <w:p w14:paraId="567ACF62"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4072D35E" w14:textId="77777777" w:rsidR="009C1403" w:rsidRDefault="00C6386D">
      <w:pPr>
        <w:tabs>
          <w:tab w:val="decimal" w:pos="936"/>
          <w:tab w:val="left" w:pos="1152"/>
        </w:tabs>
        <w:kinsoku w:val="0"/>
        <w:overflowPunct w:val="0"/>
        <w:autoSpaceDE/>
        <w:autoSpaceDN/>
        <w:adjustRightInd/>
        <w:spacing w:line="230" w:lineRule="exact"/>
        <w:ind w:left="792"/>
        <w:textAlignment w:val="baseline"/>
        <w:rPr>
          <w:rFonts w:ascii="Arial" w:hAnsi="Arial" w:cs="Arial"/>
          <w:spacing w:val="-3"/>
          <w:sz w:val="21"/>
          <w:szCs w:val="21"/>
        </w:rPr>
      </w:pPr>
      <w:r>
        <w:rPr>
          <w:rFonts w:ascii="Arial" w:hAnsi="Arial" w:cs="Arial"/>
          <w:spacing w:val="-3"/>
          <w:sz w:val="21"/>
          <w:szCs w:val="21"/>
        </w:rPr>
        <w:tab/>
        <w:t>1.</w:t>
      </w:r>
      <w:r>
        <w:rPr>
          <w:rFonts w:ascii="Arial" w:hAnsi="Arial" w:cs="Arial"/>
          <w:spacing w:val="-3"/>
          <w:sz w:val="21"/>
          <w:szCs w:val="21"/>
        </w:rPr>
        <w:tab/>
        <w:t>It is permissible to relax these to the limits specified in Table 6.2 if:</w:t>
      </w:r>
    </w:p>
    <w:p w14:paraId="1023A527" w14:textId="77777777" w:rsidR="009C1403" w:rsidRDefault="00C6386D">
      <w:pPr>
        <w:numPr>
          <w:ilvl w:val="0"/>
          <w:numId w:val="9"/>
        </w:numPr>
        <w:kinsoku w:val="0"/>
        <w:overflowPunct w:val="0"/>
        <w:autoSpaceDE/>
        <w:autoSpaceDN/>
        <w:adjustRightInd/>
        <w:spacing w:line="226" w:lineRule="exact"/>
        <w:textAlignment w:val="baseline"/>
        <w:rPr>
          <w:rFonts w:ascii="Arial" w:hAnsi="Arial" w:cs="Arial"/>
          <w:spacing w:val="-3"/>
          <w:sz w:val="21"/>
          <w:szCs w:val="21"/>
        </w:rPr>
      </w:pPr>
      <w:r>
        <w:rPr>
          <w:rFonts w:ascii="Arial" w:hAnsi="Arial" w:cs="Arial"/>
          <w:spacing w:val="-3"/>
          <w:sz w:val="21"/>
          <w:szCs w:val="21"/>
        </w:rPr>
        <w:t xml:space="preserve">following a </w:t>
      </w:r>
      <w:r>
        <w:rPr>
          <w:rFonts w:ascii="Arial" w:hAnsi="Arial" w:cs="Arial"/>
          <w:i/>
          <w:iCs/>
          <w:spacing w:val="-3"/>
          <w:sz w:val="21"/>
          <w:szCs w:val="21"/>
        </w:rPr>
        <w:t>secured event</w:t>
      </w:r>
      <w:r>
        <w:rPr>
          <w:rFonts w:ascii="Arial" w:hAnsi="Arial" w:cs="Arial"/>
          <w:spacing w:val="-3"/>
          <w:sz w:val="21"/>
          <w:szCs w:val="21"/>
        </w:rPr>
        <w:t>, the voltage limits specified in Table 6.2 can be achieved, and</w:t>
      </w:r>
    </w:p>
    <w:p w14:paraId="42838124" w14:textId="77777777" w:rsidR="009C1403" w:rsidRDefault="00C6386D">
      <w:pPr>
        <w:numPr>
          <w:ilvl w:val="0"/>
          <w:numId w:val="10"/>
        </w:numPr>
        <w:kinsoku w:val="0"/>
        <w:overflowPunct w:val="0"/>
        <w:autoSpaceDE/>
        <w:autoSpaceDN/>
        <w:adjustRightInd/>
        <w:spacing w:before="15" w:line="219" w:lineRule="exact"/>
        <w:ind w:right="792"/>
        <w:jc w:val="both"/>
        <w:textAlignment w:val="baseline"/>
        <w:rPr>
          <w:rFonts w:ascii="Arial" w:hAnsi="Arial" w:cs="Arial"/>
          <w:sz w:val="21"/>
          <w:szCs w:val="21"/>
        </w:rPr>
      </w:pPr>
      <w:r>
        <w:rPr>
          <w:rFonts w:ascii="Arial" w:hAnsi="Arial" w:cs="Arial"/>
          <w:sz w:val="21"/>
          <w:szCs w:val="21"/>
        </w:rPr>
        <w:t>there is judged to be sufficient certainty of meeting Security and Quality of Supply Standards in operational timescales.</w:t>
      </w:r>
    </w:p>
    <w:p w14:paraId="49FE0FDA" w14:textId="77777777" w:rsidR="009C1403" w:rsidRDefault="00C6386D">
      <w:pPr>
        <w:tabs>
          <w:tab w:val="decimal" w:pos="936"/>
          <w:tab w:val="left" w:pos="1152"/>
        </w:tabs>
        <w:kinsoku w:val="0"/>
        <w:overflowPunct w:val="0"/>
        <w:autoSpaceDE/>
        <w:autoSpaceDN/>
        <w:adjustRightInd/>
        <w:spacing w:line="236" w:lineRule="exact"/>
        <w:ind w:left="1152" w:right="792" w:hanging="360"/>
        <w:jc w:val="both"/>
        <w:textAlignment w:val="baseline"/>
        <w:rPr>
          <w:rFonts w:ascii="Arial" w:hAnsi="Arial" w:cs="Arial"/>
          <w:sz w:val="21"/>
          <w:szCs w:val="21"/>
        </w:rPr>
      </w:pPr>
      <w:r>
        <w:rPr>
          <w:rFonts w:ascii="Arial" w:hAnsi="Arial" w:cs="Arial"/>
          <w:sz w:val="21"/>
          <w:szCs w:val="21"/>
        </w:rPr>
        <w:tab/>
        <w:t>2.</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that the limit of 105% of the nominal voltage can be met in operational timescales.</w:t>
      </w:r>
    </w:p>
    <w:p w14:paraId="32B30CDE" w14:textId="77777777" w:rsidR="009C1403" w:rsidRDefault="00C6386D">
      <w:pPr>
        <w:kinsoku w:val="0"/>
        <w:overflowPunct w:val="0"/>
        <w:autoSpaceDE/>
        <w:autoSpaceDN/>
        <w:adjustRightInd/>
        <w:spacing w:before="328" w:line="274" w:lineRule="exact"/>
        <w:ind w:left="792"/>
        <w:jc w:val="both"/>
        <w:textAlignment w:val="baseline"/>
        <w:rPr>
          <w:rFonts w:ascii="Arial" w:hAnsi="Arial" w:cs="Arial"/>
          <w:spacing w:val="2"/>
          <w:sz w:val="24"/>
          <w:szCs w:val="24"/>
        </w:rPr>
      </w:pPr>
      <w:r>
        <w:rPr>
          <w:rFonts w:ascii="Arial" w:hAnsi="Arial" w:cs="Arial"/>
          <w:spacing w:val="2"/>
          <w:sz w:val="24"/>
          <w:szCs w:val="24"/>
        </w:rPr>
        <w:t xml:space="preserve">6.4. The voltage limits in Table 6.2 are to be observed following any </w:t>
      </w:r>
      <w:r>
        <w:rPr>
          <w:rFonts w:ascii="Arial" w:hAnsi="Arial" w:cs="Arial"/>
          <w:i/>
          <w:iCs/>
          <w:spacing w:val="2"/>
          <w:sz w:val="24"/>
          <w:szCs w:val="24"/>
        </w:rPr>
        <w:t>secured event</w:t>
      </w:r>
      <w:r>
        <w:rPr>
          <w:rFonts w:ascii="Arial" w:hAnsi="Arial" w:cs="Arial"/>
          <w:spacing w:val="2"/>
          <w:sz w:val="24"/>
          <w:szCs w:val="24"/>
        </w:rPr>
        <w:t>.</w:t>
      </w:r>
    </w:p>
    <w:p w14:paraId="1A015EFE" w14:textId="77777777" w:rsidR="009C1403" w:rsidRDefault="009C1403">
      <w:pPr>
        <w:widowControl/>
        <w:rPr>
          <w:sz w:val="24"/>
          <w:szCs w:val="24"/>
        </w:rPr>
        <w:sectPr w:rsidR="009C1403">
          <w:headerReference w:type="default" r:id="rId51"/>
          <w:pgSz w:w="11904" w:h="16834"/>
          <w:pgMar w:top="1440" w:right="651" w:bottom="508" w:left="653" w:header="720" w:footer="720" w:gutter="0"/>
          <w:cols w:space="720"/>
          <w:noEndnote/>
        </w:sectPr>
      </w:pPr>
    </w:p>
    <w:p w14:paraId="41A5EE8B" w14:textId="0ADBEB75"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t>Table 6.2 Steady State Voltage Limits and Requirements in Planning Timescales</w:t>
      </w:r>
    </w:p>
    <w:tbl>
      <w:tblPr>
        <w:tblW w:w="0" w:type="auto"/>
        <w:tblInd w:w="23" w:type="dxa"/>
        <w:tblLayout w:type="fixed"/>
        <w:tblCellMar>
          <w:left w:w="0" w:type="dxa"/>
          <w:right w:w="0" w:type="dxa"/>
        </w:tblCellMar>
        <w:tblLook w:val="0000" w:firstRow="0" w:lastRow="0" w:firstColumn="0" w:lastColumn="0" w:noHBand="0" w:noVBand="0"/>
      </w:tblPr>
      <w:tblGrid>
        <w:gridCol w:w="1709"/>
        <w:gridCol w:w="2769"/>
        <w:gridCol w:w="3605"/>
        <w:gridCol w:w="2545"/>
      </w:tblGrid>
      <w:tr w:rsidR="009C1403" w14:paraId="16864DA1" w14:textId="77777777">
        <w:trPr>
          <w:trHeight w:hRule="exact" w:val="37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15BD3426" w14:textId="77777777" w:rsidR="009C1403" w:rsidRDefault="00C6386D">
            <w:pPr>
              <w:numPr>
                <w:ilvl w:val="0"/>
                <w:numId w:val="11"/>
              </w:numPr>
              <w:kinsoku w:val="0"/>
              <w:overflowPunct w:val="0"/>
              <w:autoSpaceDE/>
              <w:autoSpaceDN/>
              <w:adjustRightInd/>
              <w:spacing w:before="39" w:after="62" w:line="277"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5399D53C"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vAlign w:val="center"/>
          </w:tcPr>
          <w:p w14:paraId="395CD954"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769" w:type="dxa"/>
            <w:tcBorders>
              <w:top w:val="single" w:sz="7" w:space="0" w:color="auto"/>
              <w:left w:val="single" w:sz="7" w:space="0" w:color="auto"/>
              <w:bottom w:val="single" w:sz="7" w:space="0" w:color="auto"/>
              <w:right w:val="single" w:sz="7" w:space="0" w:color="auto"/>
            </w:tcBorders>
          </w:tcPr>
          <w:p w14:paraId="3A0A3C10" w14:textId="77777777" w:rsidR="009C1403" w:rsidRDefault="00C6386D">
            <w:pPr>
              <w:kinsoku w:val="0"/>
              <w:overflowPunct w:val="0"/>
              <w:autoSpaceDE/>
              <w:autoSpaceDN/>
              <w:adjustRightInd/>
              <w:spacing w:after="267" w:line="28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 Voltage)</w:t>
            </w:r>
          </w:p>
        </w:tc>
        <w:tc>
          <w:tcPr>
            <w:tcW w:w="3605" w:type="dxa"/>
            <w:tcBorders>
              <w:top w:val="single" w:sz="7" w:space="0" w:color="auto"/>
              <w:left w:val="single" w:sz="7" w:space="0" w:color="auto"/>
              <w:bottom w:val="single" w:sz="7" w:space="0" w:color="auto"/>
              <w:right w:val="single" w:sz="7" w:space="0" w:color="auto"/>
            </w:tcBorders>
            <w:vAlign w:val="center"/>
          </w:tcPr>
          <w:p w14:paraId="35AF15C5"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2545" w:type="dxa"/>
            <w:tcBorders>
              <w:top w:val="single" w:sz="7" w:space="0" w:color="auto"/>
              <w:left w:val="single" w:sz="7" w:space="0" w:color="auto"/>
              <w:bottom w:val="single" w:sz="7" w:space="0" w:color="auto"/>
              <w:right w:val="single" w:sz="7" w:space="0" w:color="auto"/>
            </w:tcBorders>
          </w:tcPr>
          <w:p w14:paraId="18E2E5E2"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Maximum</w:t>
            </w:r>
            <w:r>
              <w:rPr>
                <w:rFonts w:ascii="Arial" w:hAnsi="Arial" w:cs="Arial"/>
                <w:sz w:val="24"/>
                <w:szCs w:val="24"/>
              </w:rPr>
              <w:br/>
              <w:t>(percentage of</w:t>
            </w:r>
            <w:r>
              <w:rPr>
                <w:rFonts w:ascii="Arial" w:hAnsi="Arial" w:cs="Arial"/>
                <w:sz w:val="24"/>
                <w:szCs w:val="24"/>
              </w:rPr>
              <w:br/>
              <w:t>Nominal Voltage)</w:t>
            </w:r>
          </w:p>
        </w:tc>
      </w:tr>
      <w:tr w:rsidR="009C1403" w14:paraId="6DA8DBB9" w14:textId="77777777">
        <w:trPr>
          <w:trHeight w:hRule="exact" w:val="576"/>
        </w:trPr>
        <w:tc>
          <w:tcPr>
            <w:tcW w:w="1709" w:type="dxa"/>
            <w:tcBorders>
              <w:top w:val="single" w:sz="7" w:space="0" w:color="auto"/>
              <w:left w:val="single" w:sz="7" w:space="0" w:color="auto"/>
              <w:bottom w:val="single" w:sz="7" w:space="0" w:color="auto"/>
              <w:right w:val="single" w:sz="7" w:space="0" w:color="auto"/>
            </w:tcBorders>
          </w:tcPr>
          <w:p w14:paraId="4F96393C"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511E95DA" w14:textId="77777777" w:rsidR="009C1403" w:rsidRDefault="00C6386D">
            <w:pPr>
              <w:kinsoku w:val="0"/>
              <w:overflowPunct w:val="0"/>
              <w:autoSpaceDE/>
              <w:autoSpaceDN/>
              <w:adjustRightInd/>
              <w:spacing w:after="267" w:line="278" w:lineRule="exact"/>
              <w:ind w:left="575"/>
              <w:textAlignment w:val="baseline"/>
              <w:rPr>
                <w:rFonts w:ascii="Arial" w:hAnsi="Arial" w:cs="Arial"/>
                <w:sz w:val="24"/>
                <w:szCs w:val="24"/>
              </w:rPr>
            </w:pPr>
            <w:r>
              <w:rPr>
                <w:rFonts w:ascii="Arial" w:hAnsi="Arial" w:cs="Arial"/>
                <w:sz w:val="24"/>
                <w:szCs w:val="24"/>
              </w:rPr>
              <w:t>0.95pu-1.025pu</w:t>
            </w:r>
          </w:p>
        </w:tc>
        <w:tc>
          <w:tcPr>
            <w:tcW w:w="3605" w:type="dxa"/>
            <w:tcBorders>
              <w:top w:val="single" w:sz="7" w:space="0" w:color="auto"/>
              <w:left w:val="single" w:sz="7" w:space="0" w:color="auto"/>
              <w:bottom w:val="single" w:sz="7" w:space="0" w:color="auto"/>
              <w:right w:val="single" w:sz="7" w:space="0" w:color="auto"/>
            </w:tcBorders>
            <w:vAlign w:val="center"/>
          </w:tcPr>
          <w:p w14:paraId="1D67AAFB" w14:textId="77777777" w:rsidR="009C1403" w:rsidRDefault="00C6386D">
            <w:pPr>
              <w:kinsoku w:val="0"/>
              <w:overflowPunct w:val="0"/>
              <w:autoSpaceDE/>
              <w:autoSpaceDN/>
              <w:adjustRightInd/>
              <w:spacing w:before="174" w:after="123" w:line="278"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3</w:t>
            </w:r>
          </w:p>
        </w:tc>
        <w:tc>
          <w:tcPr>
            <w:tcW w:w="2545" w:type="dxa"/>
            <w:tcBorders>
              <w:top w:val="single" w:sz="7" w:space="0" w:color="auto"/>
              <w:left w:val="single" w:sz="7" w:space="0" w:color="auto"/>
              <w:bottom w:val="single" w:sz="7" w:space="0" w:color="auto"/>
              <w:right w:val="single" w:sz="7" w:space="0" w:color="auto"/>
            </w:tcBorders>
            <w:vAlign w:val="center"/>
          </w:tcPr>
          <w:p w14:paraId="2D173068" w14:textId="77777777" w:rsidR="009C1403" w:rsidRDefault="00C6386D">
            <w:pPr>
              <w:kinsoku w:val="0"/>
              <w:overflowPunct w:val="0"/>
              <w:autoSpaceDE/>
              <w:autoSpaceDN/>
              <w:adjustRightInd/>
              <w:spacing w:before="174" w:after="123" w:line="278" w:lineRule="exact"/>
              <w:ind w:right="474"/>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4</w:t>
            </w:r>
          </w:p>
        </w:tc>
      </w:tr>
      <w:tr w:rsidR="009C1403" w14:paraId="194340C7" w14:textId="77777777">
        <w:trPr>
          <w:trHeight w:hRule="exact" w:val="850"/>
        </w:trPr>
        <w:tc>
          <w:tcPr>
            <w:tcW w:w="1709" w:type="dxa"/>
            <w:tcBorders>
              <w:top w:val="single" w:sz="7" w:space="0" w:color="auto"/>
              <w:left w:val="single" w:sz="7" w:space="0" w:color="auto"/>
              <w:bottom w:val="single" w:sz="7" w:space="0" w:color="auto"/>
              <w:right w:val="single" w:sz="7" w:space="0" w:color="auto"/>
            </w:tcBorders>
          </w:tcPr>
          <w:p w14:paraId="02022F2A"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and including</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28D8018D" w14:textId="77777777" w:rsidR="009C1403" w:rsidRDefault="00C6386D">
            <w:pPr>
              <w:kinsoku w:val="0"/>
              <w:overflowPunct w:val="0"/>
              <w:autoSpaceDE/>
              <w:autoSpaceDN/>
              <w:adjustRightInd/>
              <w:spacing w:after="556"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01C046E9" w14:textId="77777777" w:rsidR="009C1403" w:rsidRDefault="00C6386D">
            <w:pPr>
              <w:kinsoku w:val="0"/>
              <w:overflowPunct w:val="0"/>
              <w:autoSpaceDE/>
              <w:autoSpaceDN/>
              <w:adjustRightInd/>
              <w:spacing w:before="303" w:after="268"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86D041A" w14:textId="77777777" w:rsidR="009C1403" w:rsidRDefault="00C6386D">
            <w:pPr>
              <w:kinsoku w:val="0"/>
              <w:overflowPunct w:val="0"/>
              <w:autoSpaceDE/>
              <w:autoSpaceDN/>
              <w:adjustRightInd/>
              <w:spacing w:before="303" w:after="268"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9A35D07"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tcPr>
          <w:p w14:paraId="4418C8EA" w14:textId="77777777" w:rsidR="009C1403" w:rsidRDefault="00C6386D">
            <w:pPr>
              <w:kinsoku w:val="0"/>
              <w:overflowPunct w:val="0"/>
              <w:autoSpaceDE/>
              <w:autoSpaceDN/>
              <w:adjustRightInd/>
              <w:spacing w:after="13" w:line="278"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 including</w:t>
            </w:r>
            <w:r>
              <w:rPr>
                <w:rFonts w:ascii="Arial" w:hAnsi="Arial" w:cs="Arial"/>
                <w:sz w:val="24"/>
                <w:szCs w:val="24"/>
              </w:rPr>
              <w:br/>
              <w:t>200kV</w:t>
            </w:r>
          </w:p>
        </w:tc>
        <w:tc>
          <w:tcPr>
            <w:tcW w:w="2769" w:type="dxa"/>
            <w:tcBorders>
              <w:top w:val="single" w:sz="7" w:space="0" w:color="auto"/>
              <w:left w:val="single" w:sz="7" w:space="0" w:color="auto"/>
              <w:bottom w:val="single" w:sz="7" w:space="0" w:color="auto"/>
              <w:right w:val="single" w:sz="7" w:space="0" w:color="auto"/>
            </w:tcBorders>
          </w:tcPr>
          <w:p w14:paraId="05E0A2CF" w14:textId="77777777" w:rsidR="009C1403" w:rsidRDefault="00C6386D">
            <w:pPr>
              <w:kinsoku w:val="0"/>
              <w:overflowPunct w:val="0"/>
              <w:autoSpaceDE/>
              <w:autoSpaceDN/>
              <w:adjustRightInd/>
              <w:spacing w:after="575"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15D2A4F6" w14:textId="77777777" w:rsidR="009C1403" w:rsidRDefault="00C6386D">
            <w:pPr>
              <w:kinsoku w:val="0"/>
              <w:overflowPunct w:val="0"/>
              <w:autoSpaceDE/>
              <w:autoSpaceDN/>
              <w:adjustRightInd/>
              <w:spacing w:before="284" w:after="301"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D0F28F7" w14:textId="77777777" w:rsidR="009C1403" w:rsidRDefault="00C6386D">
            <w:pPr>
              <w:kinsoku w:val="0"/>
              <w:overflowPunct w:val="0"/>
              <w:autoSpaceDE/>
              <w:autoSpaceDN/>
              <w:adjustRightInd/>
              <w:spacing w:before="284" w:after="301"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FAEEEF8" w14:textId="77777777">
        <w:trPr>
          <w:trHeight w:hRule="exact" w:val="417"/>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B34B274" w14:textId="77777777" w:rsidR="009C1403" w:rsidRDefault="00C6386D">
            <w:pPr>
              <w:numPr>
                <w:ilvl w:val="0"/>
                <w:numId w:val="11"/>
              </w:numPr>
              <w:kinsoku w:val="0"/>
              <w:overflowPunct w:val="0"/>
              <w:autoSpaceDE/>
              <w:autoSpaceDN/>
              <w:adjustRightInd/>
              <w:spacing w:before="63" w:after="77" w:line="277"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0037521A" w14:textId="77777777">
        <w:trPr>
          <w:trHeight w:hRule="exact" w:val="845"/>
        </w:trPr>
        <w:tc>
          <w:tcPr>
            <w:tcW w:w="1709" w:type="dxa"/>
            <w:tcBorders>
              <w:top w:val="single" w:sz="7" w:space="0" w:color="auto"/>
              <w:left w:val="single" w:sz="7" w:space="0" w:color="auto"/>
              <w:bottom w:val="single" w:sz="7" w:space="0" w:color="auto"/>
              <w:right w:val="single" w:sz="7" w:space="0" w:color="auto"/>
            </w:tcBorders>
          </w:tcPr>
          <w:p w14:paraId="55129069" w14:textId="77777777" w:rsidR="009C1403" w:rsidRDefault="00C6386D">
            <w:pPr>
              <w:kinsoku w:val="0"/>
              <w:overflowPunct w:val="0"/>
              <w:autoSpaceDE/>
              <w:autoSpaceDN/>
              <w:adjustRightInd/>
              <w:spacing w:before="136" w:after="143"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6374" w:type="dxa"/>
            <w:gridSpan w:val="2"/>
            <w:tcBorders>
              <w:top w:val="single" w:sz="7" w:space="0" w:color="auto"/>
              <w:left w:val="single" w:sz="7" w:space="0" w:color="auto"/>
              <w:bottom w:val="single" w:sz="7" w:space="0" w:color="auto"/>
              <w:right w:val="single" w:sz="7" w:space="0" w:color="auto"/>
            </w:tcBorders>
          </w:tcPr>
          <w:p w14:paraId="443AF0B3" w14:textId="77777777" w:rsidR="009C1403" w:rsidRDefault="00C6386D">
            <w:pPr>
              <w:kinsoku w:val="0"/>
              <w:overflowPunct w:val="0"/>
              <w:autoSpaceDE/>
              <w:autoSpaceDN/>
              <w:adjustRightInd/>
              <w:spacing w:line="277" w:lineRule="exact"/>
              <w:ind w:left="108" w:right="648"/>
              <w:textAlignment w:val="baseline"/>
              <w:rPr>
                <w:rFonts w:ascii="Arial" w:hAnsi="Arial" w:cs="Arial"/>
                <w:sz w:val="24"/>
                <w:szCs w:val="24"/>
              </w:rPr>
            </w:pPr>
            <w:r>
              <w:rPr>
                <w:rFonts w:ascii="Arial" w:hAnsi="Arial" w:cs="Arial"/>
                <w:sz w:val="24"/>
                <w:szCs w:val="24"/>
              </w:rPr>
              <w:t>See below for the minimum voltage that must be achievable. Must always exceed lower limits of Table 6.4(b)</w:t>
            </w:r>
          </w:p>
        </w:tc>
        <w:tc>
          <w:tcPr>
            <w:tcW w:w="2545" w:type="dxa"/>
            <w:tcBorders>
              <w:top w:val="single" w:sz="7" w:space="0" w:color="auto"/>
              <w:left w:val="single" w:sz="7" w:space="0" w:color="auto"/>
              <w:bottom w:val="single" w:sz="7" w:space="0" w:color="auto"/>
              <w:right w:val="single" w:sz="7" w:space="0" w:color="auto"/>
            </w:tcBorders>
            <w:vAlign w:val="center"/>
          </w:tcPr>
          <w:p w14:paraId="2430D3BA" w14:textId="77777777" w:rsidR="009C1403" w:rsidRDefault="00C6386D">
            <w:pPr>
              <w:kinsoku w:val="0"/>
              <w:overflowPunct w:val="0"/>
              <w:autoSpaceDE/>
              <w:autoSpaceDN/>
              <w:adjustRightInd/>
              <w:spacing w:before="284" w:after="273" w:line="278" w:lineRule="exact"/>
              <w:ind w:right="1914"/>
              <w:jc w:val="right"/>
              <w:textAlignment w:val="baseline"/>
              <w:rPr>
                <w:rFonts w:ascii="Arial" w:hAnsi="Arial" w:cs="Arial"/>
                <w:sz w:val="24"/>
                <w:szCs w:val="24"/>
              </w:rPr>
            </w:pPr>
            <w:r>
              <w:rPr>
                <w:rFonts w:ascii="Arial" w:hAnsi="Arial" w:cs="Arial"/>
                <w:sz w:val="24"/>
                <w:szCs w:val="24"/>
              </w:rPr>
              <w:t>+5%</w:t>
            </w:r>
          </w:p>
        </w:tc>
      </w:tr>
      <w:tr w:rsidR="009C1403" w14:paraId="184AC334" w14:textId="77777777">
        <w:trPr>
          <w:trHeight w:hRule="exact" w:val="62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5556684" w14:textId="77777777" w:rsidR="009C1403" w:rsidRDefault="00C6386D">
            <w:pPr>
              <w:numPr>
                <w:ilvl w:val="0"/>
                <w:numId w:val="11"/>
              </w:numPr>
              <w:kinsoku w:val="0"/>
              <w:overflowPunct w:val="0"/>
              <w:autoSpaceDE/>
              <w:autoSpaceDN/>
              <w:adjustRightInd/>
              <w:spacing w:before="90" w:line="266"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16DE8BEF" w14:textId="77777777">
        <w:trPr>
          <w:trHeight w:hRule="exact" w:val="873"/>
        </w:trPr>
        <w:tc>
          <w:tcPr>
            <w:tcW w:w="1709" w:type="dxa"/>
            <w:tcBorders>
              <w:top w:val="single" w:sz="7" w:space="0" w:color="auto"/>
              <w:left w:val="single" w:sz="7" w:space="0" w:color="auto"/>
              <w:bottom w:val="single" w:sz="7" w:space="0" w:color="auto"/>
              <w:right w:val="single" w:sz="7" w:space="0" w:color="auto"/>
            </w:tcBorders>
          </w:tcPr>
          <w:p w14:paraId="072F5D50" w14:textId="77777777" w:rsidR="009C1403" w:rsidRDefault="00C6386D">
            <w:pPr>
              <w:kinsoku w:val="0"/>
              <w:overflowPunct w:val="0"/>
              <w:autoSpaceDE/>
              <w:autoSpaceDN/>
              <w:adjustRightInd/>
              <w:spacing w:before="150" w:after="152"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8919" w:type="dxa"/>
            <w:gridSpan w:val="3"/>
            <w:tcBorders>
              <w:top w:val="single" w:sz="7" w:space="0" w:color="auto"/>
              <w:left w:val="single" w:sz="7" w:space="0" w:color="auto"/>
              <w:bottom w:val="single" w:sz="7" w:space="0" w:color="auto"/>
              <w:right w:val="single" w:sz="7" w:space="0" w:color="auto"/>
            </w:tcBorders>
          </w:tcPr>
          <w:p w14:paraId="3F1B7B1D" w14:textId="77777777" w:rsidR="009C1403" w:rsidRDefault="00C6386D">
            <w:pPr>
              <w:kinsoku w:val="0"/>
              <w:overflowPunct w:val="0"/>
              <w:autoSpaceDE/>
              <w:autoSpaceDN/>
              <w:adjustRightInd/>
              <w:spacing w:line="278" w:lineRule="exact"/>
              <w:ind w:left="144"/>
              <w:textAlignment w:val="baseline"/>
              <w:rPr>
                <w:rFonts w:ascii="Arial" w:hAnsi="Arial" w:cs="Arial"/>
                <w:b/>
                <w:bCs/>
                <w:i/>
                <w:iCs/>
                <w:sz w:val="24"/>
                <w:szCs w:val="24"/>
              </w:rPr>
            </w:pPr>
            <w:r>
              <w:rPr>
                <w:rFonts w:ascii="Arial" w:hAnsi="Arial" w:cs="Arial"/>
                <w:sz w:val="24"/>
                <w:szCs w:val="24"/>
              </w:rPr>
              <w:t xml:space="preserve">1.00pu at any demand level </w:t>
            </w:r>
            <w:r>
              <w:rPr>
                <w:rFonts w:ascii="Arial" w:hAnsi="Arial" w:cs="Arial"/>
                <w:b/>
                <w:bCs/>
                <w:i/>
                <w:iCs/>
                <w:sz w:val="24"/>
                <w:szCs w:val="24"/>
              </w:rPr>
              <w:t>Note 5</w:t>
            </w:r>
          </w:p>
          <w:p w14:paraId="1C4ED217" w14:textId="77777777" w:rsidR="009C1403" w:rsidRDefault="00C6386D">
            <w:pPr>
              <w:kinsoku w:val="0"/>
              <w:overflowPunct w:val="0"/>
              <w:autoSpaceDE/>
              <w:autoSpaceDN/>
              <w:adjustRightInd/>
              <w:spacing w:before="6" w:after="8" w:line="278" w:lineRule="exact"/>
              <w:ind w:left="144" w:right="576"/>
              <w:textAlignment w:val="baseline"/>
              <w:rPr>
                <w:rFonts w:ascii="Arial" w:hAnsi="Arial" w:cs="Arial"/>
                <w:sz w:val="24"/>
                <w:szCs w:val="24"/>
              </w:rPr>
            </w:pPr>
            <w:r>
              <w:rPr>
                <w:rFonts w:ascii="Arial" w:hAnsi="Arial" w:cs="Arial"/>
                <w:sz w:val="24"/>
                <w:szCs w:val="24"/>
              </w:rPr>
              <w:t>or as otherwise agreed with the relevant Network Operator or Non-Embedded Customer.</w:t>
            </w:r>
          </w:p>
        </w:tc>
      </w:tr>
    </w:tbl>
    <w:p w14:paraId="72AAFF8D" w14:textId="77777777" w:rsidR="009C1403" w:rsidRDefault="009C1403">
      <w:pPr>
        <w:kinsoku w:val="0"/>
        <w:overflowPunct w:val="0"/>
        <w:autoSpaceDE/>
        <w:autoSpaceDN/>
        <w:adjustRightInd/>
        <w:spacing w:after="198" w:line="20" w:lineRule="exact"/>
        <w:ind w:left="14" w:right="14"/>
        <w:textAlignment w:val="baseline"/>
        <w:rPr>
          <w:sz w:val="24"/>
          <w:szCs w:val="24"/>
        </w:rPr>
      </w:pPr>
    </w:p>
    <w:p w14:paraId="251AB91D"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0D3C4ECD" w14:textId="77777777" w:rsidR="009C1403" w:rsidRDefault="00C6386D">
      <w:pPr>
        <w:tabs>
          <w:tab w:val="decimal" w:pos="936"/>
          <w:tab w:val="left" w:pos="1152"/>
        </w:tabs>
        <w:kinsoku w:val="0"/>
        <w:overflowPunct w:val="0"/>
        <w:autoSpaceDE/>
        <w:autoSpaceDN/>
        <w:adjustRightInd/>
        <w:spacing w:before="29" w:line="221" w:lineRule="exact"/>
        <w:ind w:left="1152" w:right="792" w:hanging="360"/>
        <w:jc w:val="both"/>
        <w:textAlignment w:val="baseline"/>
        <w:rPr>
          <w:rFonts w:ascii="Arial" w:hAnsi="Arial" w:cs="Arial"/>
          <w:spacing w:val="-3"/>
          <w:sz w:val="21"/>
          <w:szCs w:val="21"/>
        </w:rPr>
      </w:pPr>
      <w:r>
        <w:rPr>
          <w:rFonts w:ascii="Arial" w:hAnsi="Arial" w:cs="Arial"/>
          <w:spacing w:val="-3"/>
          <w:sz w:val="21"/>
          <w:szCs w:val="21"/>
        </w:rPr>
        <w:tab/>
        <w:t>3.</w:t>
      </w:r>
      <w:r>
        <w:rPr>
          <w:rFonts w:ascii="Arial" w:hAnsi="Arial" w:cs="Arial"/>
          <w:spacing w:val="-3"/>
          <w:sz w:val="21"/>
          <w:szCs w:val="21"/>
        </w:rPr>
        <w:tab/>
        <w:t>It is permissible to relax this to 90% of the nominal voltage if the affected substations are on the</w:t>
      </w:r>
      <w:r>
        <w:rPr>
          <w:rFonts w:ascii="Arial" w:hAnsi="Arial" w:cs="Arial"/>
          <w:spacing w:val="-3"/>
          <w:sz w:val="21"/>
          <w:szCs w:val="21"/>
        </w:rPr>
        <w:br/>
        <w:t>same radially fed spur post-fault, and:</w:t>
      </w:r>
    </w:p>
    <w:p w14:paraId="5DA7C9F7" w14:textId="77777777" w:rsidR="009C1403" w:rsidRDefault="00C6386D">
      <w:pPr>
        <w:numPr>
          <w:ilvl w:val="0"/>
          <w:numId w:val="12"/>
        </w:numPr>
        <w:kinsoku w:val="0"/>
        <w:overflowPunct w:val="0"/>
        <w:autoSpaceDE/>
        <w:autoSpaceDN/>
        <w:adjustRightInd/>
        <w:spacing w:before="15" w:line="220" w:lineRule="exact"/>
        <w:ind w:right="792"/>
        <w:textAlignment w:val="baseline"/>
        <w:rPr>
          <w:rFonts w:ascii="Arial" w:hAnsi="Arial" w:cs="Arial"/>
          <w:sz w:val="21"/>
          <w:szCs w:val="21"/>
        </w:rPr>
      </w:pPr>
      <w:r>
        <w:rPr>
          <w:rFonts w:ascii="Arial" w:hAnsi="Arial" w:cs="Arial"/>
          <w:sz w:val="21"/>
          <w:szCs w:val="21"/>
        </w:rPr>
        <w:t xml:space="preserve">there is no lower voltage interconnection from these substations to other </w:t>
      </w:r>
      <w:r>
        <w:rPr>
          <w:rFonts w:ascii="Arial" w:hAnsi="Arial" w:cs="Arial"/>
          <w:i/>
          <w:iCs/>
          <w:sz w:val="21"/>
          <w:szCs w:val="21"/>
        </w:rPr>
        <w:t xml:space="preserve">supergrid </w:t>
      </w:r>
      <w:r>
        <w:rPr>
          <w:rFonts w:ascii="Arial" w:hAnsi="Arial" w:cs="Arial"/>
          <w:sz w:val="21"/>
          <w:szCs w:val="21"/>
        </w:rPr>
        <w:t>substations; and</w:t>
      </w:r>
    </w:p>
    <w:p w14:paraId="08FBEB1D" w14:textId="77777777" w:rsidR="009C1403" w:rsidRDefault="00C6386D">
      <w:pPr>
        <w:numPr>
          <w:ilvl w:val="0"/>
          <w:numId w:val="12"/>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 xml:space="preserve">no auxiliaries of </w:t>
      </w:r>
      <w:r>
        <w:rPr>
          <w:rFonts w:ascii="Arial" w:hAnsi="Arial" w:cs="Arial"/>
          <w:i/>
          <w:iCs/>
          <w:spacing w:val="-3"/>
          <w:sz w:val="21"/>
          <w:szCs w:val="21"/>
        </w:rPr>
        <w:t xml:space="preserve">large power stations </w:t>
      </w:r>
      <w:r>
        <w:rPr>
          <w:rFonts w:ascii="Arial" w:hAnsi="Arial" w:cs="Arial"/>
          <w:spacing w:val="-3"/>
          <w:sz w:val="21"/>
          <w:szCs w:val="21"/>
        </w:rPr>
        <w:t>are derived from them.</w:t>
      </w:r>
    </w:p>
    <w:p w14:paraId="43777DF8" w14:textId="77777777" w:rsidR="009C1403" w:rsidRDefault="00C6386D">
      <w:pPr>
        <w:tabs>
          <w:tab w:val="decimal" w:pos="936"/>
          <w:tab w:val="left" w:pos="1152"/>
        </w:tabs>
        <w:kinsoku w:val="0"/>
        <w:overflowPunct w:val="0"/>
        <w:autoSpaceDE/>
        <w:autoSpaceDN/>
        <w:adjustRightInd/>
        <w:spacing w:before="17" w:line="223" w:lineRule="exact"/>
        <w:ind w:left="1152" w:right="792" w:hanging="360"/>
        <w:jc w:val="both"/>
        <w:textAlignment w:val="baseline"/>
        <w:rPr>
          <w:rFonts w:ascii="Arial" w:hAnsi="Arial" w:cs="Arial"/>
          <w:sz w:val="21"/>
          <w:szCs w:val="21"/>
        </w:rPr>
      </w:pPr>
      <w:r>
        <w:rPr>
          <w:rFonts w:ascii="Arial" w:hAnsi="Arial" w:cs="Arial"/>
          <w:sz w:val="21"/>
          <w:szCs w:val="21"/>
        </w:rPr>
        <w:tab/>
        <w:t>4.</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of meeting Security and Quality of Supply Standards in operational timescales, and operational measures to achieve these are identified at the planning stage.</w:t>
      </w:r>
    </w:p>
    <w:p w14:paraId="5A28630A" w14:textId="77777777" w:rsidR="009C1403" w:rsidRDefault="00C6386D">
      <w:pPr>
        <w:kinsoku w:val="0"/>
        <w:overflowPunct w:val="0"/>
        <w:autoSpaceDE/>
        <w:autoSpaceDN/>
        <w:adjustRightInd/>
        <w:spacing w:before="13" w:line="231" w:lineRule="exact"/>
        <w:ind w:left="1152" w:right="792" w:hanging="360"/>
        <w:jc w:val="both"/>
        <w:textAlignment w:val="baseline"/>
        <w:rPr>
          <w:rFonts w:ascii="Arial" w:hAnsi="Arial" w:cs="Arial"/>
          <w:sz w:val="21"/>
          <w:szCs w:val="21"/>
        </w:rPr>
      </w:pPr>
      <w:r>
        <w:rPr>
          <w:rFonts w:ascii="Arial" w:hAnsi="Arial" w:cs="Arial"/>
          <w:sz w:val="21"/>
          <w:szCs w:val="21"/>
        </w:rPr>
        <w:t>5. May be relaxed downwards following a secured event involving the outage of a Grid Supply Transformer, provided that there is judged to be sufficient certainty that the limits of Table 6.4(b) can be met in operational timescales.</w:t>
      </w:r>
    </w:p>
    <w:p w14:paraId="5A6C6F91" w14:textId="77777777" w:rsidR="009C1403" w:rsidRDefault="00C6386D">
      <w:pPr>
        <w:kinsoku w:val="0"/>
        <w:overflowPunct w:val="0"/>
        <w:autoSpaceDE/>
        <w:autoSpaceDN/>
        <w:adjustRightInd/>
        <w:spacing w:before="310" w:line="278" w:lineRule="exact"/>
        <w:ind w:left="1512" w:right="792" w:hanging="720"/>
        <w:jc w:val="both"/>
        <w:textAlignment w:val="baseline"/>
        <w:rPr>
          <w:rFonts w:ascii="Arial" w:hAnsi="Arial" w:cs="Arial"/>
          <w:sz w:val="24"/>
          <w:szCs w:val="24"/>
        </w:rPr>
      </w:pPr>
      <w:r>
        <w:rPr>
          <w:rFonts w:ascii="Arial" w:hAnsi="Arial" w:cs="Arial"/>
          <w:sz w:val="24"/>
          <w:szCs w:val="24"/>
        </w:rPr>
        <w:t xml:space="preserve">6.5. For a site or a group of sites with a combined </w:t>
      </w:r>
      <w:r>
        <w:rPr>
          <w:rFonts w:ascii="Arial" w:hAnsi="Arial" w:cs="Arial"/>
          <w:i/>
          <w:iCs/>
          <w:sz w:val="24"/>
          <w:szCs w:val="24"/>
        </w:rPr>
        <w:t xml:space="preserve">group demand </w:t>
      </w:r>
      <w:r>
        <w:rPr>
          <w:rFonts w:ascii="Arial" w:hAnsi="Arial" w:cs="Arial"/>
          <w:sz w:val="24"/>
          <w:szCs w:val="24"/>
        </w:rPr>
        <w:t>of less than 1500MW, operational measures shall be identified at the planning stage to ensure that the requirements of Table 6.3 and 6.4 can be met in operational</w:t>
      </w:r>
    </w:p>
    <w:p w14:paraId="0D00EDF6" w14:textId="77777777" w:rsidR="009C1403" w:rsidRDefault="00C6386D">
      <w:pPr>
        <w:kinsoku w:val="0"/>
        <w:overflowPunct w:val="0"/>
        <w:autoSpaceDE/>
        <w:autoSpaceDN/>
        <w:adjustRightInd/>
        <w:spacing w:before="5" w:line="278" w:lineRule="exact"/>
        <w:ind w:left="1512" w:right="792"/>
        <w:textAlignment w:val="baseline"/>
        <w:rPr>
          <w:rFonts w:ascii="Arial" w:hAnsi="Arial" w:cs="Arial"/>
          <w:sz w:val="24"/>
          <w:szCs w:val="24"/>
        </w:rPr>
      </w:pPr>
      <w:r>
        <w:rPr>
          <w:rFonts w:ascii="Arial" w:hAnsi="Arial" w:cs="Arial"/>
          <w:sz w:val="24"/>
          <w:szCs w:val="24"/>
        </w:rPr>
        <w:t xml:space="preserve">timescales for all sites remaining connected following any </w:t>
      </w:r>
      <w:r>
        <w:rPr>
          <w:rFonts w:ascii="Arial" w:hAnsi="Arial" w:cs="Arial"/>
          <w:i/>
          <w:iCs/>
          <w:sz w:val="24"/>
          <w:szCs w:val="24"/>
        </w:rPr>
        <w:t xml:space="preserve">secured event </w:t>
      </w:r>
      <w:r>
        <w:rPr>
          <w:rFonts w:ascii="Arial" w:hAnsi="Arial" w:cs="Arial"/>
          <w:sz w:val="24"/>
          <w:szCs w:val="24"/>
        </w:rPr>
        <w:t xml:space="preserve">for which it is not required to secure the full </w:t>
      </w:r>
      <w:r>
        <w:rPr>
          <w:rFonts w:ascii="Arial" w:hAnsi="Arial" w:cs="Arial"/>
          <w:i/>
          <w:iCs/>
          <w:sz w:val="24"/>
          <w:szCs w:val="24"/>
        </w:rPr>
        <w:t>group demand</w:t>
      </w:r>
      <w:r>
        <w:rPr>
          <w:rFonts w:ascii="Arial" w:hAnsi="Arial" w:cs="Arial"/>
          <w:sz w:val="24"/>
          <w:szCs w:val="24"/>
        </w:rPr>
        <w:t>.</w:t>
      </w:r>
    </w:p>
    <w:p w14:paraId="77B5B980" w14:textId="77777777" w:rsidR="009C1403" w:rsidRDefault="00C6386D">
      <w:pPr>
        <w:kinsoku w:val="0"/>
        <w:overflowPunct w:val="0"/>
        <w:autoSpaceDE/>
        <w:autoSpaceDN/>
        <w:adjustRightInd/>
        <w:spacing w:before="361" w:line="277" w:lineRule="exact"/>
        <w:ind w:left="792"/>
        <w:textAlignment w:val="baseline"/>
        <w:rPr>
          <w:rFonts w:ascii="Arial" w:hAnsi="Arial" w:cs="Arial"/>
          <w:b/>
          <w:bCs/>
          <w:sz w:val="24"/>
          <w:szCs w:val="24"/>
        </w:rPr>
      </w:pPr>
      <w:r>
        <w:rPr>
          <w:rFonts w:ascii="Arial" w:hAnsi="Arial" w:cs="Arial"/>
          <w:b/>
          <w:bCs/>
          <w:sz w:val="24"/>
          <w:szCs w:val="24"/>
        </w:rPr>
        <w:t>Voltage Limits in Operational Timescales</w:t>
      </w:r>
    </w:p>
    <w:p w14:paraId="119A5A1D" w14:textId="77777777" w:rsidR="009C1403" w:rsidRDefault="00C6386D">
      <w:pPr>
        <w:kinsoku w:val="0"/>
        <w:overflowPunct w:val="0"/>
        <w:autoSpaceDE/>
        <w:autoSpaceDN/>
        <w:adjustRightInd/>
        <w:spacing w:before="236" w:line="278" w:lineRule="exact"/>
        <w:ind w:left="792"/>
        <w:textAlignment w:val="baseline"/>
        <w:rPr>
          <w:rFonts w:ascii="Arial" w:hAnsi="Arial" w:cs="Arial"/>
          <w:spacing w:val="3"/>
          <w:sz w:val="24"/>
          <w:szCs w:val="24"/>
        </w:rPr>
      </w:pPr>
      <w:r>
        <w:rPr>
          <w:rFonts w:ascii="Arial" w:hAnsi="Arial" w:cs="Arial"/>
          <w:spacing w:val="3"/>
          <w:sz w:val="24"/>
          <w:szCs w:val="24"/>
        </w:rPr>
        <w:t>6.6. A voltage condition is unacceptable in operational timescales if:</w:t>
      </w:r>
    </w:p>
    <w:p w14:paraId="697FD2B0" w14:textId="77777777" w:rsidR="009C1403" w:rsidRDefault="00C6386D">
      <w:pPr>
        <w:kinsoku w:val="0"/>
        <w:overflowPunct w:val="0"/>
        <w:autoSpaceDE/>
        <w:autoSpaceDN/>
        <w:adjustRightInd/>
        <w:spacing w:before="112" w:line="278" w:lineRule="exact"/>
        <w:ind w:left="2448" w:right="792" w:hanging="936"/>
        <w:jc w:val="both"/>
        <w:textAlignment w:val="baseline"/>
        <w:rPr>
          <w:rFonts w:ascii="Arial" w:hAnsi="Arial" w:cs="Arial"/>
          <w:sz w:val="24"/>
          <w:szCs w:val="24"/>
        </w:rPr>
      </w:pPr>
      <w:r>
        <w:rPr>
          <w:rFonts w:ascii="Arial" w:hAnsi="Arial" w:cs="Arial"/>
          <w:sz w:val="24"/>
          <w:szCs w:val="24"/>
        </w:rPr>
        <w:t xml:space="preserve">6.6.1. there is any inability to achieve pre-fault </w:t>
      </w:r>
      <w:r>
        <w:rPr>
          <w:rFonts w:ascii="Arial" w:hAnsi="Arial" w:cs="Arial"/>
          <w:i/>
          <w:iCs/>
          <w:sz w:val="24"/>
          <w:szCs w:val="24"/>
        </w:rPr>
        <w:t xml:space="preserve">steady-state </w:t>
      </w:r>
      <w:r>
        <w:rPr>
          <w:rFonts w:ascii="Arial" w:hAnsi="Arial" w:cs="Arial"/>
          <w:sz w:val="24"/>
          <w:szCs w:val="24"/>
        </w:rPr>
        <w:t xml:space="preserve">voltages as specified in Table 6.3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67C2A711" w14:textId="77777777" w:rsidR="009C1403" w:rsidRDefault="00C6386D">
      <w:pPr>
        <w:kinsoku w:val="0"/>
        <w:overflowPunct w:val="0"/>
        <w:autoSpaceDE/>
        <w:autoSpaceDN/>
        <w:adjustRightInd/>
        <w:spacing w:before="120" w:line="278" w:lineRule="exact"/>
        <w:ind w:left="1512"/>
        <w:textAlignment w:val="baseline"/>
        <w:rPr>
          <w:rFonts w:ascii="Arial" w:hAnsi="Arial" w:cs="Arial"/>
          <w:spacing w:val="30"/>
          <w:sz w:val="24"/>
          <w:szCs w:val="24"/>
        </w:rPr>
      </w:pPr>
      <w:r>
        <w:rPr>
          <w:rFonts w:ascii="Arial" w:hAnsi="Arial" w:cs="Arial"/>
          <w:spacing w:val="30"/>
          <w:sz w:val="24"/>
          <w:szCs w:val="24"/>
        </w:rPr>
        <w:t>or</w:t>
      </w:r>
    </w:p>
    <w:p w14:paraId="31901E0E" w14:textId="77777777" w:rsidR="009C1403" w:rsidRDefault="009C1403">
      <w:pPr>
        <w:widowControl/>
        <w:rPr>
          <w:sz w:val="24"/>
          <w:szCs w:val="24"/>
        </w:rPr>
        <w:sectPr w:rsidR="009C1403">
          <w:headerReference w:type="default" r:id="rId52"/>
          <w:pgSz w:w="11904" w:h="16834"/>
          <w:pgMar w:top="1440" w:right="624" w:bottom="508" w:left="624" w:header="720" w:footer="720" w:gutter="0"/>
          <w:cols w:space="720"/>
          <w:noEndnote/>
        </w:sectPr>
      </w:pPr>
    </w:p>
    <w:p w14:paraId="00DDC1A0" w14:textId="5B0173B2" w:rsidR="009C1403" w:rsidRDefault="00C6386D">
      <w:pPr>
        <w:tabs>
          <w:tab w:val="left" w:pos="2376"/>
        </w:tabs>
        <w:kinsoku w:val="0"/>
        <w:overflowPunct w:val="0"/>
        <w:autoSpaceDE/>
        <w:autoSpaceDN/>
        <w:adjustRightInd/>
        <w:spacing w:before="6" w:line="277" w:lineRule="exact"/>
        <w:ind w:left="1512"/>
        <w:textAlignment w:val="baseline"/>
        <w:rPr>
          <w:rFonts w:ascii="Arial" w:hAnsi="Arial" w:cs="Arial"/>
          <w:spacing w:val="-1"/>
          <w:sz w:val="24"/>
          <w:szCs w:val="24"/>
        </w:rPr>
      </w:pPr>
      <w:r>
        <w:rPr>
          <w:rFonts w:ascii="Arial" w:hAnsi="Arial" w:cs="Arial"/>
          <w:spacing w:val="-1"/>
          <w:sz w:val="24"/>
          <w:szCs w:val="24"/>
        </w:rPr>
        <w:t>6.6.2.</w:t>
      </w:r>
      <w:r>
        <w:rPr>
          <w:rFonts w:ascii="Arial" w:hAnsi="Arial" w:cs="Arial"/>
          <w:spacing w:val="-1"/>
          <w:sz w:val="24"/>
          <w:szCs w:val="24"/>
        </w:rPr>
        <w:tab/>
        <w:t>if, after either</w:t>
      </w:r>
    </w:p>
    <w:p w14:paraId="5659D5FD" w14:textId="77777777" w:rsidR="009C1403" w:rsidRDefault="00C6386D">
      <w:pPr>
        <w:kinsoku w:val="0"/>
        <w:overflowPunct w:val="0"/>
        <w:autoSpaceDE/>
        <w:autoSpaceDN/>
        <w:adjustRightInd/>
        <w:spacing w:before="124" w:after="90" w:line="280" w:lineRule="exact"/>
        <w:ind w:left="2808"/>
        <w:textAlignment w:val="baseline"/>
        <w:rPr>
          <w:rFonts w:ascii="Arial" w:hAnsi="Arial" w:cs="Arial"/>
          <w:sz w:val="24"/>
          <w:szCs w:val="24"/>
        </w:rPr>
      </w:pPr>
      <w:r>
        <w:rPr>
          <w:rFonts w:ascii="Arial" w:hAnsi="Arial" w:cs="Arial"/>
          <w:sz w:val="24"/>
          <w:szCs w:val="24"/>
        </w:rPr>
        <w:t xml:space="preserve">6.6.2.1. a </w:t>
      </w:r>
      <w:r>
        <w:rPr>
          <w:rFonts w:ascii="Arial" w:hAnsi="Arial" w:cs="Arial"/>
          <w:i/>
          <w:iCs/>
          <w:sz w:val="24"/>
          <w:szCs w:val="24"/>
        </w:rPr>
        <w:t>secured event</w:t>
      </w:r>
      <w:r>
        <w:rPr>
          <w:rFonts w:ascii="Arial" w:hAnsi="Arial" w:cs="Arial"/>
          <w:sz w:val="24"/>
          <w:szCs w:val="24"/>
        </w:rPr>
        <w:t>,</w:t>
      </w:r>
    </w:p>
    <w:p w14:paraId="4F7333F6" w14:textId="77777777" w:rsidR="009C1403" w:rsidRDefault="00C6386D">
      <w:pPr>
        <w:kinsoku w:val="0"/>
        <w:overflowPunct w:val="0"/>
        <w:autoSpaceDE/>
        <w:autoSpaceDN/>
        <w:adjustRightInd/>
        <w:spacing w:before="2" w:after="110"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19D3CA3" w14:textId="77777777" w:rsidR="009C1403" w:rsidRDefault="00C6386D">
      <w:pPr>
        <w:kinsoku w:val="0"/>
        <w:overflowPunct w:val="0"/>
        <w:autoSpaceDE/>
        <w:autoSpaceDN/>
        <w:adjustRightInd/>
        <w:spacing w:line="280" w:lineRule="exact"/>
        <w:ind w:left="2736"/>
        <w:textAlignment w:val="baseline"/>
        <w:rPr>
          <w:rFonts w:ascii="Arial" w:hAnsi="Arial" w:cs="Arial"/>
          <w:i/>
          <w:iCs/>
          <w:sz w:val="24"/>
          <w:szCs w:val="24"/>
        </w:rPr>
      </w:pPr>
      <w:r>
        <w:rPr>
          <w:rFonts w:ascii="Arial" w:hAnsi="Arial" w:cs="Arial"/>
          <w:sz w:val="24"/>
          <w:szCs w:val="24"/>
        </w:rPr>
        <w:t xml:space="preserve">6.6.2.2. </w:t>
      </w:r>
      <w:r>
        <w:rPr>
          <w:rFonts w:ascii="Arial" w:hAnsi="Arial" w:cs="Arial"/>
          <w:i/>
          <w:iCs/>
          <w:sz w:val="24"/>
          <w:szCs w:val="24"/>
        </w:rPr>
        <w:t>operational switching</w:t>
      </w:r>
    </w:p>
    <w:p w14:paraId="582BEBA4" w14:textId="77777777" w:rsidR="009C1403" w:rsidRDefault="00C6386D">
      <w:pPr>
        <w:kinsoku w:val="0"/>
        <w:overflowPunct w:val="0"/>
        <w:autoSpaceDE/>
        <w:autoSpaceDN/>
        <w:adjustRightInd/>
        <w:spacing w:before="132" w:line="271" w:lineRule="exact"/>
        <w:ind w:left="1512" w:right="79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either of the following conditions applies:</w:t>
      </w:r>
    </w:p>
    <w:p w14:paraId="27FBD5C9" w14:textId="77777777" w:rsidR="009C1403" w:rsidRDefault="00C6386D">
      <w:pPr>
        <w:kinsoku w:val="0"/>
        <w:overflowPunct w:val="0"/>
        <w:autoSpaceDE/>
        <w:autoSpaceDN/>
        <w:adjustRightInd/>
        <w:spacing w:before="120" w:after="96" w:line="280" w:lineRule="exact"/>
        <w:ind w:left="3672" w:right="792" w:hanging="936"/>
        <w:jc w:val="both"/>
        <w:textAlignment w:val="baseline"/>
        <w:rPr>
          <w:rFonts w:ascii="Arial" w:hAnsi="Arial" w:cs="Arial"/>
          <w:sz w:val="24"/>
          <w:szCs w:val="24"/>
        </w:rPr>
      </w:pPr>
      <w:r>
        <w:rPr>
          <w:rFonts w:ascii="Arial" w:hAnsi="Arial" w:cs="Arial"/>
          <w:sz w:val="24"/>
          <w:szCs w:val="24"/>
        </w:rPr>
        <w:t xml:space="preserve">6.6.2.3.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03454662" w14:textId="77777777" w:rsidR="009C1403" w:rsidRDefault="00C6386D">
      <w:pPr>
        <w:kinsoku w:val="0"/>
        <w:overflowPunct w:val="0"/>
        <w:autoSpaceDE/>
        <w:autoSpaceDN/>
        <w:adjustRightInd/>
        <w:spacing w:before="2" w:after="96"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3A9C039" w14:textId="77777777" w:rsidR="009C1403" w:rsidRDefault="00C6386D">
      <w:pPr>
        <w:kinsoku w:val="0"/>
        <w:overflowPunct w:val="0"/>
        <w:autoSpaceDE/>
        <w:autoSpaceDN/>
        <w:adjustRightInd/>
        <w:spacing w:line="280" w:lineRule="exact"/>
        <w:ind w:left="3672" w:right="792" w:hanging="864"/>
        <w:jc w:val="both"/>
        <w:textAlignment w:val="baseline"/>
        <w:rPr>
          <w:rFonts w:ascii="Arial" w:hAnsi="Arial" w:cs="Arial"/>
          <w:sz w:val="24"/>
          <w:szCs w:val="24"/>
        </w:rPr>
      </w:pPr>
      <w:r>
        <w:rPr>
          <w:rFonts w:ascii="Arial" w:hAnsi="Arial" w:cs="Arial"/>
          <w:sz w:val="24"/>
          <w:szCs w:val="24"/>
        </w:rPr>
        <w:t xml:space="preserve">6.6.2.4.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6.4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723FFB09" w14:textId="77777777" w:rsidR="009C1403" w:rsidRDefault="00C6386D">
      <w:pPr>
        <w:kinsoku w:val="0"/>
        <w:overflowPunct w:val="0"/>
        <w:autoSpaceDE/>
        <w:autoSpaceDN/>
        <w:adjustRightInd/>
        <w:spacing w:before="365" w:after="74" w:line="257" w:lineRule="exact"/>
        <w:jc w:val="center"/>
        <w:textAlignment w:val="baseline"/>
        <w:rPr>
          <w:rFonts w:ascii="Arial" w:hAnsi="Arial" w:cs="Arial"/>
          <w:sz w:val="22"/>
          <w:szCs w:val="22"/>
        </w:rPr>
      </w:pPr>
      <w:r>
        <w:rPr>
          <w:rFonts w:ascii="Arial" w:hAnsi="Arial" w:cs="Arial"/>
          <w:sz w:val="22"/>
          <w:szCs w:val="22"/>
        </w:rPr>
        <w:t>Table 6.3 Pre-Fault Steady State Voltage Limits and Targets in Operational Timescales</w:t>
      </w:r>
    </w:p>
    <w:tbl>
      <w:tblPr>
        <w:tblW w:w="0" w:type="auto"/>
        <w:tblInd w:w="50" w:type="dxa"/>
        <w:tblLayout w:type="fixed"/>
        <w:tblCellMar>
          <w:left w:w="0" w:type="dxa"/>
          <w:right w:w="0" w:type="dxa"/>
        </w:tblCellMar>
        <w:tblLook w:val="0000" w:firstRow="0" w:lastRow="0" w:firstColumn="0" w:lastColumn="0" w:noHBand="0" w:noVBand="0"/>
      </w:tblPr>
      <w:tblGrid>
        <w:gridCol w:w="1627"/>
        <w:gridCol w:w="2530"/>
        <w:gridCol w:w="3062"/>
        <w:gridCol w:w="3355"/>
      </w:tblGrid>
      <w:tr w:rsidR="009C1403" w14:paraId="44B1EBBE" w14:textId="77777777">
        <w:trPr>
          <w:trHeight w:hRule="exact" w:val="379"/>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B8E7F2F" w14:textId="77777777" w:rsidR="009C1403" w:rsidRDefault="00C6386D">
            <w:pPr>
              <w:numPr>
                <w:ilvl w:val="0"/>
                <w:numId w:val="13"/>
              </w:numPr>
              <w:kinsoku w:val="0"/>
              <w:overflowPunct w:val="0"/>
              <w:autoSpaceDE/>
              <w:autoSpaceDN/>
              <w:adjustRightInd/>
              <w:spacing w:before="40" w:after="54" w:line="280"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171D45B6" w14:textId="77777777">
        <w:trPr>
          <w:trHeight w:hRule="exact" w:val="864"/>
        </w:trPr>
        <w:tc>
          <w:tcPr>
            <w:tcW w:w="1627" w:type="dxa"/>
            <w:tcBorders>
              <w:top w:val="single" w:sz="7" w:space="0" w:color="auto"/>
              <w:left w:val="single" w:sz="7" w:space="0" w:color="auto"/>
              <w:bottom w:val="single" w:sz="7" w:space="0" w:color="auto"/>
              <w:right w:val="single" w:sz="7" w:space="0" w:color="auto"/>
            </w:tcBorders>
            <w:vAlign w:val="center"/>
          </w:tcPr>
          <w:p w14:paraId="78AD9E4E"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530" w:type="dxa"/>
            <w:tcBorders>
              <w:top w:val="single" w:sz="7" w:space="0" w:color="auto"/>
              <w:left w:val="single" w:sz="7" w:space="0" w:color="auto"/>
              <w:bottom w:val="single" w:sz="7" w:space="0" w:color="auto"/>
              <w:right w:val="single" w:sz="7" w:space="0" w:color="auto"/>
            </w:tcBorders>
          </w:tcPr>
          <w:p w14:paraId="379EFEB6" w14:textId="77777777" w:rsidR="009C1403" w:rsidRDefault="00C6386D">
            <w:pPr>
              <w:kinsoku w:val="0"/>
              <w:overflowPunct w:val="0"/>
              <w:autoSpaceDE/>
              <w:autoSpaceDN/>
              <w:adjustRightInd/>
              <w:spacing w:line="276" w:lineRule="exact"/>
              <w:jc w:val="center"/>
              <w:textAlignment w:val="baseline"/>
              <w:rPr>
                <w:rFonts w:ascii="Arial" w:hAnsi="Arial" w:cs="Arial"/>
                <w:sz w:val="24"/>
                <w:szCs w:val="24"/>
              </w:rPr>
            </w:pPr>
            <w:r>
              <w:rPr>
                <w:rFonts w:ascii="Arial" w:hAnsi="Arial" w:cs="Arial"/>
                <w:sz w:val="24"/>
                <w:szCs w:val="24"/>
              </w:rPr>
              <w:t>PU Value (1pu</w:t>
            </w:r>
            <w:r>
              <w:rPr>
                <w:rFonts w:ascii="Arial" w:hAnsi="Arial" w:cs="Arial"/>
                <w:sz w:val="24"/>
                <w:szCs w:val="24"/>
              </w:rPr>
              <w:br/>
              <w:t>relates to the</w:t>
            </w:r>
            <w:r>
              <w:rPr>
                <w:rFonts w:ascii="Arial" w:hAnsi="Arial" w:cs="Arial"/>
                <w:sz w:val="24"/>
                <w:szCs w:val="24"/>
              </w:rPr>
              <w:br/>
              <w:t>Nominal Voltage)</w:t>
            </w:r>
          </w:p>
        </w:tc>
        <w:tc>
          <w:tcPr>
            <w:tcW w:w="3062" w:type="dxa"/>
            <w:tcBorders>
              <w:top w:val="single" w:sz="7" w:space="0" w:color="auto"/>
              <w:left w:val="single" w:sz="7" w:space="0" w:color="auto"/>
              <w:bottom w:val="single" w:sz="7" w:space="0" w:color="auto"/>
              <w:right w:val="single" w:sz="7" w:space="0" w:color="auto"/>
            </w:tcBorders>
            <w:vAlign w:val="center"/>
          </w:tcPr>
          <w:p w14:paraId="699E6701"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3355" w:type="dxa"/>
            <w:tcBorders>
              <w:top w:val="single" w:sz="7" w:space="0" w:color="auto"/>
              <w:left w:val="single" w:sz="7" w:space="0" w:color="auto"/>
              <w:bottom w:val="single" w:sz="7" w:space="0" w:color="auto"/>
              <w:right w:val="single" w:sz="7" w:space="0" w:color="auto"/>
            </w:tcBorders>
            <w:vAlign w:val="center"/>
          </w:tcPr>
          <w:p w14:paraId="7CE277DD"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Maximum (percentage of</w:t>
            </w:r>
            <w:r>
              <w:rPr>
                <w:rFonts w:ascii="Arial" w:hAnsi="Arial" w:cs="Arial"/>
                <w:sz w:val="24"/>
                <w:szCs w:val="24"/>
              </w:rPr>
              <w:br/>
              <w:t>Nominal Voltage)</w:t>
            </w:r>
          </w:p>
        </w:tc>
      </w:tr>
      <w:tr w:rsidR="009C1403" w14:paraId="3E6171CC"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5908044C" w14:textId="77777777" w:rsidR="009C1403" w:rsidRDefault="00C6386D">
            <w:pPr>
              <w:kinsoku w:val="0"/>
              <w:overflowPunct w:val="0"/>
              <w:autoSpaceDE/>
              <w:autoSpaceDN/>
              <w:adjustRightInd/>
              <w:spacing w:line="271"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399C5C2" w14:textId="77777777" w:rsidR="009C1403" w:rsidRDefault="00C6386D">
            <w:pPr>
              <w:kinsoku w:val="0"/>
              <w:overflowPunct w:val="0"/>
              <w:autoSpaceDE/>
              <w:autoSpaceDN/>
              <w:adjustRightInd/>
              <w:spacing w:after="264" w:line="277" w:lineRule="exact"/>
              <w:ind w:right="513"/>
              <w:jc w:val="right"/>
              <w:textAlignment w:val="baseline"/>
              <w:rPr>
                <w:rFonts w:ascii="Arial" w:hAnsi="Arial" w:cs="Arial"/>
                <w:sz w:val="24"/>
                <w:szCs w:val="24"/>
              </w:rPr>
            </w:pPr>
            <w:r>
              <w:rPr>
                <w:rFonts w:ascii="Arial" w:hAnsi="Arial" w:cs="Arial"/>
                <w:sz w:val="24"/>
                <w:szCs w:val="24"/>
              </w:rPr>
              <w:t>0.95pu-1.05pu</w:t>
            </w:r>
          </w:p>
        </w:tc>
        <w:tc>
          <w:tcPr>
            <w:tcW w:w="3062" w:type="dxa"/>
            <w:tcBorders>
              <w:top w:val="single" w:sz="7" w:space="0" w:color="auto"/>
              <w:left w:val="single" w:sz="7" w:space="0" w:color="auto"/>
              <w:bottom w:val="single" w:sz="7" w:space="0" w:color="auto"/>
              <w:right w:val="single" w:sz="7" w:space="0" w:color="auto"/>
            </w:tcBorders>
            <w:vAlign w:val="center"/>
          </w:tcPr>
          <w:p w14:paraId="5D445767"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1D9DF8A"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sz w:val="24"/>
                <w:szCs w:val="24"/>
              </w:rPr>
            </w:pPr>
            <w:r>
              <w:rPr>
                <w:rFonts w:ascii="Arial" w:hAnsi="Arial" w:cs="Arial"/>
                <w:sz w:val="24"/>
                <w:szCs w:val="24"/>
              </w:rPr>
              <w:t>+5%</w:t>
            </w:r>
          </w:p>
        </w:tc>
      </w:tr>
      <w:tr w:rsidR="009C1403" w14:paraId="67BEA8F5"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3B576F95" w14:textId="77777777" w:rsidR="009C1403" w:rsidRDefault="00C6386D">
            <w:pPr>
              <w:kinsoku w:val="0"/>
              <w:overflowPunct w:val="0"/>
              <w:autoSpaceDE/>
              <w:autoSpaceDN/>
              <w:adjustRightInd/>
              <w:spacing w:line="285"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460841E" w14:textId="77777777" w:rsidR="009C1403" w:rsidRDefault="00C6386D">
            <w:pPr>
              <w:kinsoku w:val="0"/>
              <w:overflowPunct w:val="0"/>
              <w:autoSpaceDE/>
              <w:autoSpaceDN/>
              <w:adjustRightInd/>
              <w:spacing w:after="278" w:line="277" w:lineRule="exact"/>
              <w:ind w:right="513"/>
              <w:jc w:val="right"/>
              <w:textAlignment w:val="baseline"/>
              <w:rPr>
                <w:rFonts w:ascii="Arial" w:hAnsi="Arial" w:cs="Arial"/>
                <w:sz w:val="24"/>
                <w:szCs w:val="24"/>
              </w:rPr>
            </w:pPr>
            <w:r>
              <w:rPr>
                <w:rFonts w:ascii="Arial" w:hAnsi="Arial" w:cs="Arial"/>
                <w:sz w:val="24"/>
                <w:szCs w:val="24"/>
              </w:rPr>
              <w:t>0.95pu-1.0</w:t>
            </w:r>
            <w:r w:rsidR="004A678C">
              <w:rPr>
                <w:rFonts w:ascii="Arial" w:hAnsi="Arial" w:cs="Arial"/>
                <w:sz w:val="24"/>
                <w:szCs w:val="24"/>
              </w:rPr>
              <w:t>9</w:t>
            </w:r>
            <w:r>
              <w:rPr>
                <w:rFonts w:ascii="Arial" w:hAnsi="Arial" w:cs="Arial"/>
                <w:sz w:val="24"/>
                <w:szCs w:val="24"/>
              </w:rPr>
              <w:t>pu</w:t>
            </w:r>
          </w:p>
        </w:tc>
        <w:tc>
          <w:tcPr>
            <w:tcW w:w="3062" w:type="dxa"/>
            <w:tcBorders>
              <w:top w:val="single" w:sz="7" w:space="0" w:color="auto"/>
              <w:left w:val="single" w:sz="7" w:space="0" w:color="auto"/>
              <w:bottom w:val="single" w:sz="7" w:space="0" w:color="auto"/>
              <w:right w:val="single" w:sz="7" w:space="0" w:color="auto"/>
            </w:tcBorders>
            <w:vAlign w:val="center"/>
          </w:tcPr>
          <w:p w14:paraId="25B93656"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4D664700"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sz w:val="24"/>
                <w:szCs w:val="24"/>
              </w:rPr>
            </w:pPr>
            <w:r>
              <w:rPr>
                <w:rFonts w:ascii="Arial" w:hAnsi="Arial" w:cs="Arial"/>
                <w:sz w:val="24"/>
                <w:szCs w:val="24"/>
              </w:rPr>
              <w:t>+9%</w:t>
            </w:r>
          </w:p>
        </w:tc>
      </w:tr>
      <w:tr w:rsidR="009C1403" w14:paraId="1902D40E" w14:textId="77777777">
        <w:trPr>
          <w:trHeight w:hRule="exact" w:val="1138"/>
        </w:trPr>
        <w:tc>
          <w:tcPr>
            <w:tcW w:w="1627" w:type="dxa"/>
            <w:tcBorders>
              <w:top w:val="single" w:sz="7" w:space="0" w:color="auto"/>
              <w:left w:val="single" w:sz="7" w:space="0" w:color="auto"/>
              <w:bottom w:val="single" w:sz="7" w:space="0" w:color="auto"/>
              <w:right w:val="single" w:sz="7" w:space="0" w:color="auto"/>
            </w:tcBorders>
          </w:tcPr>
          <w:p w14:paraId="1864B6AB" w14:textId="77777777" w:rsidR="009C1403" w:rsidRDefault="00C6386D">
            <w:pPr>
              <w:kinsoku w:val="0"/>
              <w:overflowPunct w:val="0"/>
              <w:autoSpaceDE/>
              <w:autoSpaceDN/>
              <w:adjustRightInd/>
              <w:spacing w:after="10" w:line="276"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w:t>
            </w:r>
            <w:r>
              <w:rPr>
                <w:rFonts w:ascii="Arial" w:hAnsi="Arial" w:cs="Arial"/>
                <w:sz w:val="24"/>
                <w:szCs w:val="24"/>
              </w:rPr>
              <w:br/>
              <w:t>including</w:t>
            </w:r>
            <w:r>
              <w:rPr>
                <w:rFonts w:ascii="Arial" w:hAnsi="Arial" w:cs="Arial"/>
                <w:sz w:val="24"/>
                <w:szCs w:val="24"/>
              </w:rPr>
              <w:br/>
              <w:t>200kV</w:t>
            </w:r>
          </w:p>
        </w:tc>
        <w:tc>
          <w:tcPr>
            <w:tcW w:w="2530" w:type="dxa"/>
            <w:tcBorders>
              <w:top w:val="single" w:sz="7" w:space="0" w:color="auto"/>
              <w:left w:val="single" w:sz="7" w:space="0" w:color="auto"/>
              <w:bottom w:val="single" w:sz="7" w:space="0" w:color="auto"/>
              <w:right w:val="single" w:sz="7" w:space="0" w:color="auto"/>
            </w:tcBorders>
          </w:tcPr>
          <w:p w14:paraId="6AC074AB" w14:textId="77777777" w:rsidR="009C1403" w:rsidRDefault="00C6386D">
            <w:pPr>
              <w:kinsoku w:val="0"/>
              <w:overflowPunct w:val="0"/>
              <w:autoSpaceDE/>
              <w:autoSpaceDN/>
              <w:adjustRightInd/>
              <w:spacing w:after="840" w:line="277" w:lineRule="exact"/>
              <w:ind w:right="513"/>
              <w:jc w:val="right"/>
              <w:textAlignment w:val="baseline"/>
              <w:rPr>
                <w:rFonts w:ascii="Arial" w:hAnsi="Arial" w:cs="Arial"/>
                <w:sz w:val="24"/>
                <w:szCs w:val="24"/>
              </w:rPr>
            </w:pPr>
            <w:r>
              <w:rPr>
                <w:rFonts w:ascii="Arial" w:hAnsi="Arial" w:cs="Arial"/>
                <w:sz w:val="24"/>
                <w:szCs w:val="24"/>
              </w:rPr>
              <w:t>0.95pu-1.10pu</w:t>
            </w:r>
          </w:p>
        </w:tc>
        <w:tc>
          <w:tcPr>
            <w:tcW w:w="3062" w:type="dxa"/>
            <w:tcBorders>
              <w:top w:val="single" w:sz="7" w:space="0" w:color="auto"/>
              <w:left w:val="single" w:sz="7" w:space="0" w:color="auto"/>
              <w:bottom w:val="single" w:sz="7" w:space="0" w:color="auto"/>
              <w:right w:val="single" w:sz="7" w:space="0" w:color="auto"/>
            </w:tcBorders>
            <w:vAlign w:val="center"/>
          </w:tcPr>
          <w:p w14:paraId="7448A6F3"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239A886"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sz w:val="24"/>
                <w:szCs w:val="24"/>
              </w:rPr>
            </w:pPr>
            <w:r>
              <w:rPr>
                <w:rFonts w:ascii="Arial" w:hAnsi="Arial" w:cs="Arial"/>
                <w:sz w:val="24"/>
                <w:szCs w:val="24"/>
              </w:rPr>
              <w:t>+10%</w:t>
            </w:r>
          </w:p>
        </w:tc>
      </w:tr>
      <w:tr w:rsidR="009C1403" w14:paraId="08DD0699" w14:textId="77777777">
        <w:trPr>
          <w:trHeight w:hRule="exact" w:val="624"/>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C8DD97B" w14:textId="77777777" w:rsidR="009C1403" w:rsidRDefault="00C6386D">
            <w:pPr>
              <w:numPr>
                <w:ilvl w:val="0"/>
                <w:numId w:val="14"/>
              </w:numPr>
              <w:kinsoku w:val="0"/>
              <w:overflowPunct w:val="0"/>
              <w:autoSpaceDE/>
              <w:autoSpaceDN/>
              <w:adjustRightInd/>
              <w:spacing w:before="48" w:line="283"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6DC9A12B" w14:textId="77777777">
        <w:trPr>
          <w:trHeight w:hRule="exact" w:val="586"/>
        </w:trPr>
        <w:tc>
          <w:tcPr>
            <w:tcW w:w="1627" w:type="dxa"/>
            <w:tcBorders>
              <w:top w:val="single" w:sz="7" w:space="0" w:color="auto"/>
              <w:left w:val="single" w:sz="7" w:space="0" w:color="auto"/>
              <w:bottom w:val="single" w:sz="7" w:space="0" w:color="auto"/>
              <w:right w:val="single" w:sz="7" w:space="0" w:color="auto"/>
            </w:tcBorders>
          </w:tcPr>
          <w:p w14:paraId="2252D6ED" w14:textId="77777777" w:rsidR="009C1403" w:rsidRDefault="00C6386D">
            <w:pPr>
              <w:kinsoku w:val="0"/>
              <w:overflowPunct w:val="0"/>
              <w:autoSpaceDE/>
              <w:autoSpaceDN/>
              <w:adjustRightInd/>
              <w:spacing w:after="15" w:line="273" w:lineRule="exact"/>
              <w:ind w:left="432" w:hanging="288"/>
              <w:textAlignment w:val="baseline"/>
              <w:rPr>
                <w:rFonts w:ascii="Arial" w:hAnsi="Arial" w:cs="Arial"/>
                <w:sz w:val="24"/>
                <w:szCs w:val="24"/>
              </w:rPr>
            </w:pPr>
            <w:r>
              <w:rPr>
                <w:rFonts w:ascii="Arial" w:hAnsi="Arial" w:cs="Arial"/>
                <w:sz w:val="24"/>
                <w:szCs w:val="24"/>
              </w:rPr>
              <w:t>Any Nominal Voltage</w:t>
            </w:r>
          </w:p>
        </w:tc>
        <w:tc>
          <w:tcPr>
            <w:tcW w:w="8947" w:type="dxa"/>
            <w:gridSpan w:val="3"/>
            <w:tcBorders>
              <w:top w:val="single" w:sz="7" w:space="0" w:color="auto"/>
              <w:left w:val="single" w:sz="7" w:space="0" w:color="auto"/>
              <w:bottom w:val="single" w:sz="7" w:space="0" w:color="auto"/>
              <w:right w:val="single" w:sz="7" w:space="0" w:color="auto"/>
            </w:tcBorders>
          </w:tcPr>
          <w:p w14:paraId="5F0C168A" w14:textId="77777777" w:rsidR="009C1403" w:rsidRDefault="00C6386D">
            <w:pPr>
              <w:kinsoku w:val="0"/>
              <w:overflowPunct w:val="0"/>
              <w:autoSpaceDE/>
              <w:autoSpaceDN/>
              <w:adjustRightInd/>
              <w:spacing w:after="15" w:line="273" w:lineRule="exact"/>
              <w:ind w:left="108" w:right="144"/>
              <w:jc w:val="both"/>
              <w:textAlignment w:val="baseline"/>
              <w:rPr>
                <w:rFonts w:ascii="Arial" w:hAnsi="Arial" w:cs="Arial"/>
                <w:sz w:val="24"/>
                <w:szCs w:val="24"/>
              </w:rPr>
            </w:pPr>
            <w:r>
              <w:rPr>
                <w:rFonts w:ascii="Arial" w:hAnsi="Arial" w:cs="Arial"/>
                <w:sz w:val="24"/>
                <w:szCs w:val="24"/>
              </w:rPr>
              <w:t>Target voltages and voltage ranges as agreed with the relevant Distribution Network Operators or Non-Embedded Customers, within the limits of Table 6.4</w:t>
            </w:r>
          </w:p>
        </w:tc>
      </w:tr>
    </w:tbl>
    <w:p w14:paraId="6B38E42E" w14:textId="77777777" w:rsidR="009C1403" w:rsidRDefault="009C1403">
      <w:pPr>
        <w:kinsoku w:val="0"/>
        <w:overflowPunct w:val="0"/>
        <w:autoSpaceDE/>
        <w:autoSpaceDN/>
        <w:adjustRightInd/>
        <w:spacing w:after="217" w:line="20" w:lineRule="exact"/>
        <w:ind w:left="41" w:right="41"/>
        <w:textAlignment w:val="baseline"/>
        <w:rPr>
          <w:sz w:val="24"/>
          <w:szCs w:val="24"/>
        </w:rPr>
      </w:pPr>
    </w:p>
    <w:p w14:paraId="0096B8C5"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313AFB04" w14:textId="77777777" w:rsidR="009C1403" w:rsidRDefault="00C6386D">
      <w:pPr>
        <w:tabs>
          <w:tab w:val="left" w:pos="1152"/>
        </w:tabs>
        <w:kinsoku w:val="0"/>
        <w:overflowPunct w:val="0"/>
        <w:autoSpaceDE/>
        <w:autoSpaceDN/>
        <w:adjustRightInd/>
        <w:spacing w:before="4" w:line="225" w:lineRule="exact"/>
        <w:ind w:left="1152" w:right="792" w:hanging="360"/>
        <w:textAlignment w:val="baseline"/>
        <w:rPr>
          <w:rFonts w:ascii="Arial" w:hAnsi="Arial" w:cs="Arial"/>
          <w:spacing w:val="-3"/>
          <w:sz w:val="21"/>
          <w:szCs w:val="21"/>
        </w:rPr>
      </w:pPr>
      <w:r>
        <w:rPr>
          <w:rFonts w:ascii="Arial" w:hAnsi="Arial" w:cs="Arial"/>
          <w:spacing w:val="-3"/>
          <w:sz w:val="21"/>
          <w:szCs w:val="21"/>
        </w:rPr>
        <w:t>6.</w:t>
      </w:r>
      <w:r>
        <w:rPr>
          <w:rFonts w:ascii="Arial" w:hAnsi="Arial" w:cs="Arial"/>
          <w:spacing w:val="-3"/>
          <w:sz w:val="21"/>
          <w:szCs w:val="21"/>
        </w:rPr>
        <w:tab/>
        <w:t xml:space="preserve">It is permissible to relax this to 90% at substations if no auxiliaries of </w:t>
      </w:r>
      <w:r>
        <w:rPr>
          <w:rFonts w:ascii="Arial" w:hAnsi="Arial" w:cs="Arial"/>
          <w:i/>
          <w:iCs/>
          <w:spacing w:val="-3"/>
          <w:sz w:val="21"/>
          <w:szCs w:val="21"/>
        </w:rPr>
        <w:t xml:space="preserve">large power stations </w:t>
      </w:r>
      <w:r>
        <w:rPr>
          <w:rFonts w:ascii="Arial" w:hAnsi="Arial" w:cs="Arial"/>
          <w:spacing w:val="-3"/>
          <w:sz w:val="21"/>
          <w:szCs w:val="21"/>
        </w:rPr>
        <w:t>are</w:t>
      </w:r>
      <w:r>
        <w:rPr>
          <w:rFonts w:ascii="Arial" w:hAnsi="Arial" w:cs="Arial"/>
          <w:spacing w:val="-3"/>
          <w:sz w:val="21"/>
          <w:szCs w:val="21"/>
        </w:rPr>
        <w:br/>
        <w:t>derived from them.</w:t>
      </w:r>
    </w:p>
    <w:p w14:paraId="3EBC8AB1" w14:textId="77777777" w:rsidR="009C1403" w:rsidRDefault="009C1403">
      <w:pPr>
        <w:widowControl/>
        <w:rPr>
          <w:sz w:val="24"/>
          <w:szCs w:val="24"/>
        </w:rPr>
        <w:sectPr w:rsidR="009C1403">
          <w:headerReference w:type="default" r:id="rId53"/>
          <w:pgSz w:w="11904" w:h="16834"/>
          <w:pgMar w:top="1440" w:right="617" w:bottom="508" w:left="631" w:header="720" w:footer="720" w:gutter="0"/>
          <w:cols w:space="720"/>
          <w:noEndnote/>
        </w:sectPr>
      </w:pPr>
    </w:p>
    <w:p w14:paraId="62217D28" w14:textId="6174DADC"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t>Table 6.4 Steady State Voltage Limits and Targets in Operational Timescales</w:t>
      </w:r>
    </w:p>
    <w:tbl>
      <w:tblPr>
        <w:tblW w:w="0" w:type="auto"/>
        <w:tblInd w:w="30" w:type="dxa"/>
        <w:tblLayout w:type="fixed"/>
        <w:tblCellMar>
          <w:left w:w="0" w:type="dxa"/>
          <w:right w:w="0" w:type="dxa"/>
        </w:tblCellMar>
        <w:tblLook w:val="0000" w:firstRow="0" w:lastRow="0" w:firstColumn="0" w:lastColumn="0" w:noHBand="0" w:noVBand="0"/>
      </w:tblPr>
      <w:tblGrid>
        <w:gridCol w:w="2318"/>
        <w:gridCol w:w="2693"/>
        <w:gridCol w:w="2707"/>
        <w:gridCol w:w="2895"/>
      </w:tblGrid>
      <w:tr w:rsidR="009C1403" w14:paraId="46CB3D58" w14:textId="77777777">
        <w:trPr>
          <w:trHeight w:hRule="exact" w:val="379"/>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39CB4963" w14:textId="77777777" w:rsidR="009C1403" w:rsidRDefault="00C6386D">
            <w:pPr>
              <w:numPr>
                <w:ilvl w:val="0"/>
                <w:numId w:val="15"/>
              </w:numPr>
              <w:kinsoku w:val="0"/>
              <w:overflowPunct w:val="0"/>
              <w:autoSpaceDE/>
              <w:autoSpaceDN/>
              <w:adjustRightInd/>
              <w:spacing w:before="39" w:after="61" w:line="278"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0868DC38" w14:textId="77777777">
        <w:trPr>
          <w:trHeight w:hRule="exact" w:val="864"/>
        </w:trPr>
        <w:tc>
          <w:tcPr>
            <w:tcW w:w="2318" w:type="dxa"/>
            <w:tcBorders>
              <w:top w:val="single" w:sz="7" w:space="0" w:color="auto"/>
              <w:left w:val="single" w:sz="7" w:space="0" w:color="auto"/>
              <w:bottom w:val="single" w:sz="7" w:space="0" w:color="auto"/>
              <w:right w:val="single" w:sz="7" w:space="0" w:color="auto"/>
            </w:tcBorders>
            <w:vAlign w:val="center"/>
          </w:tcPr>
          <w:p w14:paraId="7DFD45C3" w14:textId="77777777" w:rsidR="009C1403" w:rsidRDefault="00C6386D">
            <w:pPr>
              <w:kinsoku w:val="0"/>
              <w:overflowPunct w:val="0"/>
              <w:autoSpaceDE/>
              <w:autoSpaceDN/>
              <w:adjustRightInd/>
              <w:spacing w:before="318" w:after="268"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786A4026" w14:textId="77777777" w:rsidR="009C1403" w:rsidRDefault="00C6386D">
            <w:pPr>
              <w:kinsoku w:val="0"/>
              <w:overflowPunct w:val="0"/>
              <w:autoSpaceDE/>
              <w:autoSpaceDN/>
              <w:adjustRightInd/>
              <w:spacing w:line="27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w:t>
            </w:r>
            <w:r>
              <w:rPr>
                <w:rFonts w:ascii="Arial" w:hAnsi="Arial" w:cs="Arial"/>
                <w:sz w:val="24"/>
                <w:szCs w:val="24"/>
              </w:rPr>
              <w:br/>
              <w:t>Voltage)</w:t>
            </w:r>
          </w:p>
        </w:tc>
        <w:tc>
          <w:tcPr>
            <w:tcW w:w="2707" w:type="dxa"/>
            <w:tcBorders>
              <w:top w:val="single" w:sz="7" w:space="0" w:color="auto"/>
              <w:left w:val="single" w:sz="7" w:space="0" w:color="auto"/>
              <w:bottom w:val="single" w:sz="7" w:space="0" w:color="auto"/>
              <w:right w:val="single" w:sz="7" w:space="0" w:color="auto"/>
            </w:tcBorders>
            <w:vAlign w:val="center"/>
          </w:tcPr>
          <w:p w14:paraId="1F2BEAD1" w14:textId="77777777" w:rsidR="009C1403" w:rsidRDefault="00C6386D">
            <w:pPr>
              <w:kinsoku w:val="0"/>
              <w:overflowPunct w:val="0"/>
              <w:autoSpaceDE/>
              <w:autoSpaceDN/>
              <w:adjustRightInd/>
              <w:spacing w:before="183" w:after="144" w:line="268" w:lineRule="exact"/>
              <w:jc w:val="center"/>
              <w:textAlignment w:val="baseline"/>
              <w:rPr>
                <w:rFonts w:ascii="Arial" w:hAnsi="Arial" w:cs="Arial"/>
                <w:sz w:val="24"/>
                <w:szCs w:val="24"/>
              </w:rPr>
            </w:pPr>
            <w:r>
              <w:rPr>
                <w:rFonts w:ascii="Arial" w:hAnsi="Arial" w:cs="Arial"/>
                <w:sz w:val="24"/>
                <w:szCs w:val="24"/>
              </w:rPr>
              <w:t>Minimum (percentage</w:t>
            </w:r>
            <w:r>
              <w:rPr>
                <w:rFonts w:ascii="Arial" w:hAnsi="Arial" w:cs="Arial"/>
                <w:sz w:val="24"/>
                <w:szCs w:val="24"/>
              </w:rPr>
              <w:br/>
              <w:t>of Nominal Voltage)</w:t>
            </w:r>
          </w:p>
        </w:tc>
        <w:tc>
          <w:tcPr>
            <w:tcW w:w="2895" w:type="dxa"/>
            <w:tcBorders>
              <w:top w:val="single" w:sz="7" w:space="0" w:color="auto"/>
              <w:left w:val="single" w:sz="7" w:space="0" w:color="auto"/>
              <w:bottom w:val="single" w:sz="7" w:space="0" w:color="auto"/>
              <w:right w:val="single" w:sz="7" w:space="0" w:color="auto"/>
            </w:tcBorders>
          </w:tcPr>
          <w:p w14:paraId="72DC14E3" w14:textId="77777777" w:rsidR="009C1403" w:rsidRDefault="00C6386D">
            <w:pPr>
              <w:kinsoku w:val="0"/>
              <w:overflowPunct w:val="0"/>
              <w:autoSpaceDE/>
              <w:autoSpaceDN/>
              <w:adjustRightInd/>
              <w:spacing w:line="277" w:lineRule="exact"/>
              <w:ind w:right="1162"/>
              <w:jc w:val="right"/>
              <w:textAlignment w:val="baseline"/>
              <w:rPr>
                <w:rFonts w:ascii="Arial" w:hAnsi="Arial" w:cs="Arial"/>
                <w:sz w:val="24"/>
                <w:szCs w:val="24"/>
              </w:rPr>
            </w:pPr>
            <w:r>
              <w:rPr>
                <w:rFonts w:ascii="Arial" w:hAnsi="Arial" w:cs="Arial"/>
                <w:sz w:val="24"/>
                <w:szCs w:val="24"/>
              </w:rPr>
              <w:t>Maximum</w:t>
            </w:r>
          </w:p>
          <w:p w14:paraId="001A34D1" w14:textId="77777777" w:rsidR="009C1403" w:rsidRDefault="00C6386D">
            <w:pPr>
              <w:kinsoku w:val="0"/>
              <w:overflowPunct w:val="0"/>
              <w:autoSpaceDE/>
              <w:autoSpaceDN/>
              <w:adjustRightInd/>
              <w:spacing w:before="20" w:line="268" w:lineRule="exact"/>
              <w:ind w:left="288" w:right="828" w:firstLine="144"/>
              <w:textAlignment w:val="baseline"/>
              <w:rPr>
                <w:rFonts w:ascii="Arial" w:hAnsi="Arial" w:cs="Arial"/>
                <w:spacing w:val="-5"/>
                <w:sz w:val="24"/>
                <w:szCs w:val="24"/>
              </w:rPr>
            </w:pPr>
            <w:r>
              <w:rPr>
                <w:rFonts w:ascii="Arial" w:hAnsi="Arial" w:cs="Arial"/>
                <w:spacing w:val="-5"/>
                <w:sz w:val="24"/>
                <w:szCs w:val="24"/>
              </w:rPr>
              <w:t>(percentage of Nominal Voltage)</w:t>
            </w:r>
          </w:p>
        </w:tc>
      </w:tr>
      <w:tr w:rsidR="009C1403" w14:paraId="360FE306"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39D4FCDA" w14:textId="77777777" w:rsidR="009C1403" w:rsidRDefault="00C6386D">
            <w:pPr>
              <w:kinsoku w:val="0"/>
              <w:overflowPunct w:val="0"/>
              <w:autoSpaceDE/>
              <w:autoSpaceDN/>
              <w:adjustRightInd/>
              <w:spacing w:line="272"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693" w:type="dxa"/>
            <w:tcBorders>
              <w:top w:val="single" w:sz="7" w:space="0" w:color="auto"/>
              <w:left w:val="single" w:sz="7" w:space="0" w:color="auto"/>
              <w:bottom w:val="single" w:sz="7" w:space="0" w:color="auto"/>
              <w:right w:val="single" w:sz="7" w:space="0" w:color="auto"/>
            </w:tcBorders>
          </w:tcPr>
          <w:p w14:paraId="3AF51B5E" w14:textId="77777777" w:rsidR="009C1403" w:rsidRDefault="00C6386D">
            <w:pPr>
              <w:kinsoku w:val="0"/>
              <w:overflowPunct w:val="0"/>
              <w:autoSpaceDE/>
              <w:autoSpaceDN/>
              <w:adjustRightInd/>
              <w:spacing w:after="268" w:line="277" w:lineRule="exact"/>
              <w:jc w:val="center"/>
              <w:textAlignment w:val="baseline"/>
              <w:rPr>
                <w:rFonts w:ascii="Arial" w:hAnsi="Arial" w:cs="Arial"/>
                <w:sz w:val="24"/>
                <w:szCs w:val="24"/>
              </w:rPr>
            </w:pPr>
            <w:r>
              <w:rPr>
                <w:rFonts w:ascii="Arial" w:hAnsi="Arial" w:cs="Arial"/>
                <w:sz w:val="24"/>
                <w:szCs w:val="24"/>
              </w:rPr>
              <w:t>0.90pu-1.05pu</w:t>
            </w:r>
          </w:p>
        </w:tc>
        <w:tc>
          <w:tcPr>
            <w:tcW w:w="2707" w:type="dxa"/>
            <w:tcBorders>
              <w:top w:val="single" w:sz="7" w:space="0" w:color="auto"/>
              <w:left w:val="single" w:sz="7" w:space="0" w:color="auto"/>
              <w:bottom w:val="single" w:sz="7" w:space="0" w:color="auto"/>
              <w:right w:val="single" w:sz="7" w:space="0" w:color="auto"/>
            </w:tcBorders>
            <w:vAlign w:val="center"/>
          </w:tcPr>
          <w:p w14:paraId="6827AA15" w14:textId="77777777" w:rsidR="009C1403" w:rsidRDefault="00C6386D">
            <w:pPr>
              <w:kinsoku w:val="0"/>
              <w:overflowPunct w:val="0"/>
              <w:autoSpaceDE/>
              <w:autoSpaceDN/>
              <w:adjustRightInd/>
              <w:spacing w:before="174" w:after="124"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4C5AA" w14:textId="77777777" w:rsidR="009C1403" w:rsidRDefault="00C6386D">
            <w:pPr>
              <w:kinsoku w:val="0"/>
              <w:overflowPunct w:val="0"/>
              <w:autoSpaceDE/>
              <w:autoSpaceDN/>
              <w:adjustRightInd/>
              <w:spacing w:before="174" w:after="123" w:line="278" w:lineRule="exact"/>
              <w:ind w:right="802"/>
              <w:jc w:val="right"/>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7</w:t>
            </w:r>
          </w:p>
        </w:tc>
      </w:tr>
      <w:tr w:rsidR="009C1403" w14:paraId="5E8D759D"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1A8535F9" w14:textId="77777777" w:rsidR="009C1403" w:rsidRDefault="00C6386D">
            <w:pPr>
              <w:kinsoku w:val="0"/>
              <w:overflowPunct w:val="0"/>
              <w:autoSpaceDE/>
              <w:autoSpaceDN/>
              <w:adjustRightInd/>
              <w:spacing w:line="287"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693" w:type="dxa"/>
            <w:tcBorders>
              <w:top w:val="single" w:sz="7" w:space="0" w:color="auto"/>
              <w:left w:val="single" w:sz="7" w:space="0" w:color="auto"/>
              <w:bottom w:val="single" w:sz="7" w:space="0" w:color="auto"/>
              <w:right w:val="single" w:sz="7" w:space="0" w:color="auto"/>
            </w:tcBorders>
          </w:tcPr>
          <w:p w14:paraId="03744E4E" w14:textId="636236D6"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0.90pu-1.0</w:t>
            </w:r>
            <w:r w:rsidR="00266D27">
              <w:rPr>
                <w:rFonts w:ascii="Arial" w:hAnsi="Arial" w:cs="Arial"/>
                <w:sz w:val="24"/>
                <w:szCs w:val="24"/>
              </w:rPr>
              <w:t>9</w:t>
            </w:r>
            <w:r>
              <w:rPr>
                <w:rFonts w:ascii="Arial" w:hAnsi="Arial" w:cs="Arial"/>
                <w:sz w:val="24"/>
                <w:szCs w:val="24"/>
              </w:rPr>
              <w:t>pu</w:t>
            </w:r>
          </w:p>
        </w:tc>
        <w:tc>
          <w:tcPr>
            <w:tcW w:w="2707" w:type="dxa"/>
            <w:tcBorders>
              <w:top w:val="single" w:sz="7" w:space="0" w:color="auto"/>
              <w:left w:val="single" w:sz="7" w:space="0" w:color="auto"/>
              <w:bottom w:val="single" w:sz="7" w:space="0" w:color="auto"/>
              <w:right w:val="single" w:sz="7" w:space="0" w:color="auto"/>
            </w:tcBorders>
            <w:vAlign w:val="center"/>
          </w:tcPr>
          <w:p w14:paraId="1FECA655" w14:textId="77777777" w:rsidR="009C1403" w:rsidRDefault="00C6386D">
            <w:pPr>
              <w:kinsoku w:val="0"/>
              <w:overflowPunct w:val="0"/>
              <w:autoSpaceDE/>
              <w:autoSpaceDN/>
              <w:adjustRightInd/>
              <w:spacing w:before="159" w:after="139"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5D3DC" w14:textId="77777777" w:rsidR="009C1403" w:rsidRDefault="00C6386D">
            <w:pPr>
              <w:kinsoku w:val="0"/>
              <w:overflowPunct w:val="0"/>
              <w:autoSpaceDE/>
              <w:autoSpaceDN/>
              <w:adjustRightInd/>
              <w:spacing w:before="159" w:after="139" w:line="277" w:lineRule="exact"/>
              <w:ind w:right="1162"/>
              <w:jc w:val="right"/>
              <w:textAlignment w:val="baseline"/>
              <w:rPr>
                <w:rFonts w:ascii="Arial" w:hAnsi="Arial" w:cs="Arial"/>
                <w:sz w:val="24"/>
                <w:szCs w:val="24"/>
              </w:rPr>
            </w:pPr>
            <w:r>
              <w:rPr>
                <w:rFonts w:ascii="Arial" w:hAnsi="Arial" w:cs="Arial"/>
                <w:sz w:val="24"/>
                <w:szCs w:val="24"/>
              </w:rPr>
              <w:t>+9%</w:t>
            </w:r>
          </w:p>
        </w:tc>
      </w:tr>
      <w:tr w:rsidR="009C1403" w14:paraId="700D6559"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73E5E7F1" w14:textId="77777777" w:rsidR="009C1403" w:rsidRDefault="00C6386D">
            <w:pPr>
              <w:kinsoku w:val="0"/>
              <w:overflowPunct w:val="0"/>
              <w:autoSpaceDE/>
              <w:autoSpaceDN/>
              <w:adjustRightInd/>
              <w:spacing w:after="14"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693" w:type="dxa"/>
            <w:tcBorders>
              <w:top w:val="single" w:sz="7" w:space="0" w:color="auto"/>
              <w:left w:val="single" w:sz="7" w:space="0" w:color="auto"/>
              <w:bottom w:val="single" w:sz="7" w:space="0" w:color="auto"/>
              <w:right w:val="single" w:sz="7" w:space="0" w:color="auto"/>
            </w:tcBorders>
          </w:tcPr>
          <w:p w14:paraId="55FFF592" w14:textId="77777777"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577CC6F7" w14:textId="77777777" w:rsidR="009C1403" w:rsidRDefault="00C6386D">
            <w:pPr>
              <w:kinsoku w:val="0"/>
              <w:overflowPunct w:val="0"/>
              <w:autoSpaceDE/>
              <w:autoSpaceDN/>
              <w:adjustRightInd/>
              <w:spacing w:before="140" w:after="15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68E9E545" w14:textId="77777777" w:rsidR="009C1403" w:rsidRDefault="00C6386D">
            <w:pPr>
              <w:kinsoku w:val="0"/>
              <w:overflowPunct w:val="0"/>
              <w:autoSpaceDE/>
              <w:autoSpaceDN/>
              <w:adjustRightInd/>
              <w:spacing w:before="140" w:after="15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165DBB01" w14:textId="77777777">
        <w:trPr>
          <w:trHeight w:hRule="exact" w:val="418"/>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4CF60D01" w14:textId="77777777" w:rsidR="009C1403" w:rsidRDefault="00C6386D">
            <w:pPr>
              <w:numPr>
                <w:ilvl w:val="0"/>
                <w:numId w:val="15"/>
              </w:numPr>
              <w:kinsoku w:val="0"/>
              <w:overflowPunct w:val="0"/>
              <w:autoSpaceDE/>
              <w:autoSpaceDN/>
              <w:adjustRightInd/>
              <w:spacing w:before="78" w:after="61" w:line="278"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4510DFE6" w14:textId="77777777">
        <w:trPr>
          <w:trHeight w:hRule="exact" w:val="369"/>
        </w:trPr>
        <w:tc>
          <w:tcPr>
            <w:tcW w:w="2318" w:type="dxa"/>
            <w:tcBorders>
              <w:top w:val="single" w:sz="7" w:space="0" w:color="auto"/>
              <w:left w:val="single" w:sz="7" w:space="0" w:color="auto"/>
              <w:bottom w:val="single" w:sz="7" w:space="0" w:color="auto"/>
              <w:right w:val="single" w:sz="7" w:space="0" w:color="auto"/>
            </w:tcBorders>
            <w:vAlign w:val="center"/>
          </w:tcPr>
          <w:p w14:paraId="24DBCE76" w14:textId="77777777" w:rsidR="009C1403" w:rsidRDefault="00C6386D">
            <w:pPr>
              <w:kinsoku w:val="0"/>
              <w:overflowPunct w:val="0"/>
              <w:autoSpaceDE/>
              <w:autoSpaceDN/>
              <w:adjustRightInd/>
              <w:spacing w:before="63" w:after="19"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1F8C4815" w14:textId="77777777" w:rsidR="009C1403" w:rsidRDefault="009C1403">
            <w:pPr>
              <w:kinsoku w:val="0"/>
              <w:overflowPunct w:val="0"/>
              <w:autoSpaceDE/>
              <w:autoSpaceDN/>
              <w:adjustRightInd/>
              <w:textAlignment w:val="baseline"/>
              <w:rPr>
                <w:rFonts w:ascii="Arial" w:hAnsi="Arial" w:cs="Arial"/>
                <w:sz w:val="24"/>
                <w:szCs w:val="24"/>
              </w:rPr>
            </w:pPr>
          </w:p>
        </w:tc>
        <w:tc>
          <w:tcPr>
            <w:tcW w:w="2707" w:type="dxa"/>
            <w:tcBorders>
              <w:top w:val="single" w:sz="7" w:space="0" w:color="auto"/>
              <w:left w:val="single" w:sz="7" w:space="0" w:color="auto"/>
              <w:bottom w:val="single" w:sz="7" w:space="0" w:color="auto"/>
              <w:right w:val="single" w:sz="7" w:space="0" w:color="auto"/>
            </w:tcBorders>
          </w:tcPr>
          <w:p w14:paraId="63B5FE7B" w14:textId="77777777" w:rsidR="009C1403" w:rsidRDefault="009C1403">
            <w:pPr>
              <w:kinsoku w:val="0"/>
              <w:overflowPunct w:val="0"/>
              <w:autoSpaceDE/>
              <w:autoSpaceDN/>
              <w:adjustRightInd/>
              <w:textAlignment w:val="baseline"/>
              <w:rPr>
                <w:rFonts w:ascii="Arial" w:hAnsi="Arial" w:cs="Arial"/>
                <w:sz w:val="24"/>
                <w:szCs w:val="24"/>
              </w:rPr>
            </w:pPr>
          </w:p>
        </w:tc>
        <w:tc>
          <w:tcPr>
            <w:tcW w:w="2895" w:type="dxa"/>
            <w:tcBorders>
              <w:top w:val="single" w:sz="7" w:space="0" w:color="auto"/>
              <w:left w:val="single" w:sz="7" w:space="0" w:color="auto"/>
              <w:bottom w:val="single" w:sz="7" w:space="0" w:color="auto"/>
              <w:right w:val="single" w:sz="7" w:space="0" w:color="auto"/>
            </w:tcBorders>
          </w:tcPr>
          <w:p w14:paraId="57F09F01"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4F90F550" w14:textId="77777777">
        <w:trPr>
          <w:trHeight w:hRule="exact" w:val="365"/>
        </w:trPr>
        <w:tc>
          <w:tcPr>
            <w:tcW w:w="2318" w:type="dxa"/>
            <w:tcBorders>
              <w:top w:val="single" w:sz="7" w:space="0" w:color="auto"/>
              <w:left w:val="single" w:sz="7" w:space="0" w:color="auto"/>
              <w:bottom w:val="single" w:sz="7" w:space="0" w:color="auto"/>
              <w:right w:val="single" w:sz="7" w:space="0" w:color="auto"/>
            </w:tcBorders>
            <w:vAlign w:val="center"/>
          </w:tcPr>
          <w:p w14:paraId="336A6208" w14:textId="77777777" w:rsidR="009C1403" w:rsidRDefault="00C6386D">
            <w:pPr>
              <w:kinsoku w:val="0"/>
              <w:overflowPunct w:val="0"/>
              <w:autoSpaceDE/>
              <w:autoSpaceDN/>
              <w:adjustRightInd/>
              <w:spacing w:before="59" w:after="28" w:line="277" w:lineRule="exact"/>
              <w:ind w:right="803"/>
              <w:jc w:val="right"/>
              <w:textAlignment w:val="baseline"/>
              <w:rPr>
                <w:rFonts w:ascii="Arial" w:hAnsi="Arial" w:cs="Arial"/>
                <w:sz w:val="24"/>
                <w:szCs w:val="24"/>
              </w:rPr>
            </w:pPr>
            <w:r>
              <w:rPr>
                <w:rFonts w:ascii="Arial" w:hAnsi="Arial" w:cs="Arial"/>
                <w:sz w:val="24"/>
                <w:szCs w:val="24"/>
              </w:rPr>
              <w:t>132kV</w:t>
            </w:r>
          </w:p>
        </w:tc>
        <w:tc>
          <w:tcPr>
            <w:tcW w:w="2693" w:type="dxa"/>
            <w:tcBorders>
              <w:top w:val="single" w:sz="7" w:space="0" w:color="auto"/>
              <w:left w:val="single" w:sz="7" w:space="0" w:color="auto"/>
              <w:bottom w:val="single" w:sz="7" w:space="0" w:color="auto"/>
              <w:right w:val="single" w:sz="7" w:space="0" w:color="auto"/>
            </w:tcBorders>
            <w:vAlign w:val="center"/>
          </w:tcPr>
          <w:p w14:paraId="133FA0D4" w14:textId="77777777" w:rsidR="009C1403" w:rsidRDefault="00C6386D">
            <w:pPr>
              <w:kinsoku w:val="0"/>
              <w:overflowPunct w:val="0"/>
              <w:autoSpaceDE/>
              <w:autoSpaceDN/>
              <w:adjustRightInd/>
              <w:spacing w:after="57"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0B09A947" w14:textId="77777777" w:rsidR="009C1403" w:rsidRDefault="00C6386D">
            <w:pPr>
              <w:kinsoku w:val="0"/>
              <w:overflowPunct w:val="0"/>
              <w:autoSpaceDE/>
              <w:autoSpaceDN/>
              <w:adjustRightInd/>
              <w:spacing w:before="59" w:after="2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0CAFCE7B" w14:textId="77777777" w:rsidR="009C1403" w:rsidRDefault="00C6386D">
            <w:pPr>
              <w:kinsoku w:val="0"/>
              <w:overflowPunct w:val="0"/>
              <w:autoSpaceDE/>
              <w:autoSpaceDN/>
              <w:adjustRightInd/>
              <w:spacing w:before="59" w:after="2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5285A042" w14:textId="77777777">
        <w:trPr>
          <w:trHeight w:hRule="exact" w:val="379"/>
        </w:trPr>
        <w:tc>
          <w:tcPr>
            <w:tcW w:w="2318" w:type="dxa"/>
            <w:tcBorders>
              <w:top w:val="single" w:sz="7" w:space="0" w:color="auto"/>
              <w:left w:val="single" w:sz="7" w:space="0" w:color="auto"/>
              <w:bottom w:val="single" w:sz="7" w:space="0" w:color="auto"/>
              <w:right w:val="single" w:sz="7" w:space="0" w:color="auto"/>
            </w:tcBorders>
            <w:vAlign w:val="center"/>
          </w:tcPr>
          <w:p w14:paraId="071FD37C" w14:textId="77777777" w:rsidR="009C1403" w:rsidRDefault="00C6386D">
            <w:pPr>
              <w:kinsoku w:val="0"/>
              <w:overflowPunct w:val="0"/>
              <w:autoSpaceDE/>
              <w:autoSpaceDN/>
              <w:adjustRightInd/>
              <w:spacing w:before="49" w:after="48" w:line="277" w:lineRule="exact"/>
              <w:ind w:left="125"/>
              <w:textAlignment w:val="baseline"/>
              <w:rPr>
                <w:rFonts w:ascii="Arial" w:hAnsi="Arial" w:cs="Arial"/>
                <w:sz w:val="24"/>
                <w:szCs w:val="24"/>
              </w:rPr>
            </w:pPr>
            <w:r>
              <w:rPr>
                <w:rFonts w:ascii="Arial" w:hAnsi="Arial" w:cs="Arial"/>
                <w:sz w:val="24"/>
                <w:szCs w:val="24"/>
              </w:rPr>
              <w:t>At less than 132kV</w:t>
            </w:r>
          </w:p>
        </w:tc>
        <w:tc>
          <w:tcPr>
            <w:tcW w:w="2693" w:type="dxa"/>
            <w:tcBorders>
              <w:top w:val="single" w:sz="7" w:space="0" w:color="auto"/>
              <w:left w:val="single" w:sz="7" w:space="0" w:color="auto"/>
              <w:bottom w:val="single" w:sz="7" w:space="0" w:color="auto"/>
              <w:right w:val="single" w:sz="7" w:space="0" w:color="auto"/>
            </w:tcBorders>
            <w:vAlign w:val="center"/>
          </w:tcPr>
          <w:p w14:paraId="6B00F238" w14:textId="77777777" w:rsidR="009C1403" w:rsidRDefault="00C6386D">
            <w:pPr>
              <w:kinsoku w:val="0"/>
              <w:overflowPunct w:val="0"/>
              <w:autoSpaceDE/>
              <w:autoSpaceDN/>
              <w:adjustRightInd/>
              <w:spacing w:after="82" w:line="277" w:lineRule="exact"/>
              <w:jc w:val="center"/>
              <w:textAlignment w:val="baseline"/>
              <w:rPr>
                <w:rFonts w:ascii="Arial" w:hAnsi="Arial" w:cs="Arial"/>
                <w:sz w:val="24"/>
                <w:szCs w:val="24"/>
              </w:rPr>
            </w:pPr>
            <w:r>
              <w:rPr>
                <w:rFonts w:ascii="Arial" w:hAnsi="Arial" w:cs="Arial"/>
                <w:sz w:val="24"/>
                <w:szCs w:val="24"/>
              </w:rPr>
              <w:t>0.94pu-1.06pu</w:t>
            </w:r>
          </w:p>
        </w:tc>
        <w:tc>
          <w:tcPr>
            <w:tcW w:w="2707" w:type="dxa"/>
            <w:tcBorders>
              <w:top w:val="single" w:sz="7" w:space="0" w:color="auto"/>
              <w:left w:val="single" w:sz="7" w:space="0" w:color="auto"/>
              <w:bottom w:val="single" w:sz="7" w:space="0" w:color="auto"/>
              <w:right w:val="single" w:sz="7" w:space="0" w:color="auto"/>
            </w:tcBorders>
            <w:vAlign w:val="center"/>
          </w:tcPr>
          <w:p w14:paraId="1E5934B3" w14:textId="77777777" w:rsidR="009C1403" w:rsidRDefault="00C6386D">
            <w:pPr>
              <w:kinsoku w:val="0"/>
              <w:overflowPunct w:val="0"/>
              <w:autoSpaceDE/>
              <w:autoSpaceDN/>
              <w:adjustRightInd/>
              <w:spacing w:before="49" w:after="48" w:line="277" w:lineRule="exact"/>
              <w:jc w:val="center"/>
              <w:textAlignment w:val="baseline"/>
              <w:rPr>
                <w:rFonts w:ascii="Arial" w:hAnsi="Arial" w:cs="Arial"/>
                <w:sz w:val="24"/>
                <w:szCs w:val="24"/>
              </w:rPr>
            </w:pPr>
            <w:r>
              <w:rPr>
                <w:rFonts w:ascii="Arial" w:hAnsi="Arial" w:cs="Arial"/>
                <w:sz w:val="24"/>
                <w:szCs w:val="24"/>
              </w:rPr>
              <w:t>-6%</w:t>
            </w:r>
          </w:p>
        </w:tc>
        <w:tc>
          <w:tcPr>
            <w:tcW w:w="2895" w:type="dxa"/>
            <w:tcBorders>
              <w:top w:val="single" w:sz="7" w:space="0" w:color="auto"/>
              <w:left w:val="single" w:sz="7" w:space="0" w:color="auto"/>
              <w:bottom w:val="single" w:sz="7" w:space="0" w:color="auto"/>
              <w:right w:val="single" w:sz="7" w:space="0" w:color="auto"/>
            </w:tcBorders>
            <w:vAlign w:val="center"/>
          </w:tcPr>
          <w:p w14:paraId="5F476F4C" w14:textId="77777777" w:rsidR="009C1403" w:rsidRDefault="00C6386D">
            <w:pPr>
              <w:kinsoku w:val="0"/>
              <w:overflowPunct w:val="0"/>
              <w:autoSpaceDE/>
              <w:autoSpaceDN/>
              <w:adjustRightInd/>
              <w:spacing w:before="49" w:after="48" w:line="277" w:lineRule="exact"/>
              <w:ind w:right="1162"/>
              <w:jc w:val="right"/>
              <w:textAlignment w:val="baseline"/>
              <w:rPr>
                <w:rFonts w:ascii="Arial" w:hAnsi="Arial" w:cs="Arial"/>
                <w:sz w:val="24"/>
                <w:szCs w:val="24"/>
              </w:rPr>
            </w:pPr>
            <w:r>
              <w:rPr>
                <w:rFonts w:ascii="Arial" w:hAnsi="Arial" w:cs="Arial"/>
                <w:sz w:val="24"/>
                <w:szCs w:val="24"/>
              </w:rPr>
              <w:t>+6%</w:t>
            </w:r>
          </w:p>
        </w:tc>
      </w:tr>
    </w:tbl>
    <w:p w14:paraId="6B61E229" w14:textId="77777777" w:rsidR="009C1403" w:rsidRDefault="009C1403">
      <w:pPr>
        <w:kinsoku w:val="0"/>
        <w:overflowPunct w:val="0"/>
        <w:autoSpaceDE/>
        <w:autoSpaceDN/>
        <w:adjustRightInd/>
        <w:spacing w:after="217" w:line="20" w:lineRule="exact"/>
        <w:ind w:left="21" w:right="22"/>
        <w:textAlignment w:val="baseline"/>
        <w:rPr>
          <w:sz w:val="24"/>
          <w:szCs w:val="24"/>
        </w:rPr>
      </w:pPr>
    </w:p>
    <w:p w14:paraId="252E2519" w14:textId="77777777" w:rsidR="009C1403" w:rsidRDefault="00C6386D">
      <w:pPr>
        <w:kinsoku w:val="0"/>
        <w:overflowPunct w:val="0"/>
        <w:autoSpaceDE/>
        <w:autoSpaceDN/>
        <w:adjustRightInd/>
        <w:spacing w:before="4" w:line="232"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765200A1" w14:textId="77777777" w:rsidR="009C1403" w:rsidRDefault="00C6386D">
      <w:pPr>
        <w:tabs>
          <w:tab w:val="left" w:pos="1152"/>
        </w:tabs>
        <w:kinsoku w:val="0"/>
        <w:overflowPunct w:val="0"/>
        <w:autoSpaceDE/>
        <w:autoSpaceDN/>
        <w:adjustRightInd/>
        <w:spacing w:line="240" w:lineRule="exact"/>
        <w:ind w:left="792"/>
        <w:textAlignment w:val="baseline"/>
        <w:rPr>
          <w:rFonts w:ascii="Arial" w:hAnsi="Arial" w:cs="Arial"/>
          <w:spacing w:val="-4"/>
          <w:sz w:val="21"/>
          <w:szCs w:val="21"/>
        </w:rPr>
      </w:pPr>
      <w:r>
        <w:rPr>
          <w:rFonts w:ascii="Arial" w:hAnsi="Arial" w:cs="Arial"/>
          <w:spacing w:val="-4"/>
          <w:sz w:val="21"/>
          <w:szCs w:val="21"/>
        </w:rPr>
        <w:t>7.</w:t>
      </w:r>
      <w:r>
        <w:rPr>
          <w:rFonts w:ascii="Arial" w:hAnsi="Arial" w:cs="Arial"/>
          <w:spacing w:val="-4"/>
          <w:sz w:val="21"/>
          <w:szCs w:val="21"/>
        </w:rPr>
        <w:tab/>
        <w:t xml:space="preserve">May be relaxed to 110% for no longer than 15 minutes following a </w:t>
      </w:r>
      <w:r>
        <w:rPr>
          <w:rFonts w:ascii="Arial" w:hAnsi="Arial" w:cs="Arial"/>
          <w:i/>
          <w:iCs/>
          <w:spacing w:val="-4"/>
          <w:sz w:val="21"/>
          <w:szCs w:val="21"/>
        </w:rPr>
        <w:t>secured event</w:t>
      </w:r>
      <w:r>
        <w:rPr>
          <w:rFonts w:ascii="Arial" w:hAnsi="Arial" w:cs="Arial"/>
          <w:spacing w:val="-4"/>
          <w:sz w:val="21"/>
          <w:szCs w:val="21"/>
        </w:rPr>
        <w:t>.</w:t>
      </w:r>
    </w:p>
    <w:p w14:paraId="42EF0471" w14:textId="77777777" w:rsidR="009C1403" w:rsidRDefault="00C6386D">
      <w:pPr>
        <w:kinsoku w:val="0"/>
        <w:overflowPunct w:val="0"/>
        <w:autoSpaceDE/>
        <w:autoSpaceDN/>
        <w:adjustRightInd/>
        <w:spacing w:before="238" w:line="278" w:lineRule="exact"/>
        <w:ind w:left="792"/>
        <w:textAlignment w:val="baseline"/>
        <w:rPr>
          <w:rFonts w:ascii="Arial" w:hAnsi="Arial" w:cs="Arial"/>
          <w:b/>
          <w:bCs/>
          <w:sz w:val="24"/>
          <w:szCs w:val="24"/>
        </w:rPr>
      </w:pPr>
      <w:r>
        <w:rPr>
          <w:rFonts w:ascii="Arial" w:hAnsi="Arial" w:cs="Arial"/>
          <w:b/>
          <w:bCs/>
          <w:sz w:val="24"/>
          <w:szCs w:val="24"/>
        </w:rPr>
        <w:t>Voltage Step Change Limits in All Timescales</w:t>
      </w:r>
    </w:p>
    <w:p w14:paraId="668A48E0" w14:textId="77777777" w:rsidR="009C1403" w:rsidRDefault="00C6386D">
      <w:pPr>
        <w:kinsoku w:val="0"/>
        <w:overflowPunct w:val="0"/>
        <w:autoSpaceDE/>
        <w:autoSpaceDN/>
        <w:adjustRightInd/>
        <w:spacing w:before="237" w:line="273" w:lineRule="exact"/>
        <w:ind w:left="1512" w:right="792" w:hanging="720"/>
        <w:textAlignment w:val="baseline"/>
        <w:rPr>
          <w:rFonts w:ascii="Arial" w:hAnsi="Arial" w:cs="Arial"/>
          <w:sz w:val="24"/>
          <w:szCs w:val="24"/>
        </w:rPr>
      </w:pPr>
      <w:r>
        <w:rPr>
          <w:rFonts w:ascii="Arial" w:hAnsi="Arial" w:cs="Arial"/>
          <w:sz w:val="24"/>
          <w:szCs w:val="24"/>
        </w:rPr>
        <w:t xml:space="preserve">6.7. </w:t>
      </w:r>
      <w:r>
        <w:rPr>
          <w:rFonts w:ascii="Arial" w:hAnsi="Arial" w:cs="Arial"/>
          <w:i/>
          <w:iCs/>
          <w:sz w:val="24"/>
          <w:szCs w:val="24"/>
        </w:rPr>
        <w:t xml:space="preserve">Voltage step change </w:t>
      </w:r>
      <w:r>
        <w:rPr>
          <w:rFonts w:ascii="Arial" w:hAnsi="Arial" w:cs="Arial"/>
          <w:sz w:val="24"/>
          <w:szCs w:val="24"/>
        </w:rPr>
        <w:t xml:space="preserve">limits must be observed at every interface point between the </w:t>
      </w:r>
      <w:r>
        <w:rPr>
          <w:rFonts w:ascii="Arial" w:hAnsi="Arial" w:cs="Arial"/>
          <w:i/>
          <w:iCs/>
          <w:sz w:val="24"/>
          <w:szCs w:val="24"/>
        </w:rPr>
        <w:t xml:space="preserve">national electricity transmission system </w:t>
      </w:r>
      <w:r>
        <w:rPr>
          <w:rFonts w:ascii="Arial" w:hAnsi="Arial" w:cs="Arial"/>
          <w:sz w:val="24"/>
          <w:szCs w:val="24"/>
        </w:rPr>
        <w:t xml:space="preserve">and Users’ plant. The </w:t>
      </w:r>
      <w:r>
        <w:rPr>
          <w:rFonts w:ascii="Arial" w:hAnsi="Arial" w:cs="Arial"/>
          <w:i/>
          <w:iCs/>
          <w:sz w:val="24"/>
          <w:szCs w:val="24"/>
        </w:rPr>
        <w:t xml:space="preserve">voltage step change </w:t>
      </w:r>
      <w:r>
        <w:rPr>
          <w:rFonts w:ascii="Arial" w:hAnsi="Arial" w:cs="Arial"/>
          <w:sz w:val="24"/>
          <w:szCs w:val="24"/>
        </w:rPr>
        <w:t>limits do not apply where no User is connected.</w:t>
      </w:r>
    </w:p>
    <w:p w14:paraId="621AB3CE" w14:textId="77777777" w:rsidR="009C1403" w:rsidRDefault="00C6386D">
      <w:pPr>
        <w:kinsoku w:val="0"/>
        <w:overflowPunct w:val="0"/>
        <w:autoSpaceDE/>
        <w:autoSpaceDN/>
        <w:adjustRightInd/>
        <w:spacing w:before="125" w:line="273" w:lineRule="exact"/>
        <w:ind w:left="1512" w:right="792" w:hanging="720"/>
        <w:textAlignment w:val="baseline"/>
        <w:rPr>
          <w:rFonts w:ascii="Arial" w:hAnsi="Arial" w:cs="Arial"/>
          <w:sz w:val="24"/>
          <w:szCs w:val="24"/>
        </w:rPr>
      </w:pPr>
      <w:r>
        <w:rPr>
          <w:rFonts w:ascii="Arial" w:hAnsi="Arial" w:cs="Arial"/>
          <w:sz w:val="24"/>
          <w:szCs w:val="24"/>
        </w:rPr>
        <w:t xml:space="preserve">6.8. The </w:t>
      </w:r>
      <w:r>
        <w:rPr>
          <w:rFonts w:ascii="Arial" w:hAnsi="Arial" w:cs="Arial"/>
          <w:i/>
          <w:iCs/>
          <w:sz w:val="24"/>
          <w:szCs w:val="24"/>
        </w:rPr>
        <w:t xml:space="preserve">voltage step change </w:t>
      </w:r>
      <w:r>
        <w:rPr>
          <w:rFonts w:ascii="Arial" w:hAnsi="Arial" w:cs="Arial"/>
          <w:sz w:val="24"/>
          <w:szCs w:val="24"/>
        </w:rPr>
        <w:t>limits must be applied with load response taken into account.</w:t>
      </w:r>
    </w:p>
    <w:p w14:paraId="3570DE66" w14:textId="77777777" w:rsidR="009C1403" w:rsidRDefault="00C6386D">
      <w:pPr>
        <w:kinsoku w:val="0"/>
        <w:overflowPunct w:val="0"/>
        <w:autoSpaceDE/>
        <w:autoSpaceDN/>
        <w:adjustRightInd/>
        <w:spacing w:before="365" w:after="74" w:line="257" w:lineRule="exact"/>
        <w:ind w:left="1512"/>
        <w:textAlignment w:val="baseline"/>
        <w:rPr>
          <w:rFonts w:ascii="Arial" w:hAnsi="Arial" w:cs="Arial"/>
          <w:sz w:val="22"/>
          <w:szCs w:val="22"/>
        </w:rPr>
      </w:pPr>
      <w:r>
        <w:rPr>
          <w:rFonts w:ascii="Arial" w:hAnsi="Arial" w:cs="Arial"/>
          <w:sz w:val="22"/>
          <w:szCs w:val="22"/>
        </w:rPr>
        <w:t>Table 6.5 Voltage Step Change Limits in Planning and Operational Timescales</w:t>
      </w:r>
    </w:p>
    <w:tbl>
      <w:tblPr>
        <w:tblW w:w="0" w:type="auto"/>
        <w:tblInd w:w="1091" w:type="dxa"/>
        <w:tblLayout w:type="fixed"/>
        <w:tblCellMar>
          <w:left w:w="0" w:type="dxa"/>
          <w:right w:w="0" w:type="dxa"/>
        </w:tblCellMar>
        <w:tblLook w:val="0000" w:firstRow="0" w:lastRow="0" w:firstColumn="0" w:lastColumn="0" w:noHBand="0" w:noVBand="0"/>
      </w:tblPr>
      <w:tblGrid>
        <w:gridCol w:w="5597"/>
        <w:gridCol w:w="1445"/>
        <w:gridCol w:w="1449"/>
      </w:tblGrid>
      <w:tr w:rsidR="009C1403" w14:paraId="4038533A" w14:textId="77777777">
        <w:trPr>
          <w:trHeight w:hRule="exact" w:val="634"/>
        </w:trPr>
        <w:tc>
          <w:tcPr>
            <w:tcW w:w="5597" w:type="dxa"/>
            <w:tcBorders>
              <w:top w:val="single" w:sz="7" w:space="0" w:color="auto"/>
              <w:left w:val="single" w:sz="7" w:space="0" w:color="auto"/>
              <w:bottom w:val="single" w:sz="7" w:space="0" w:color="auto"/>
              <w:right w:val="single" w:sz="7" w:space="0" w:color="auto"/>
            </w:tcBorders>
            <w:vAlign w:val="center"/>
          </w:tcPr>
          <w:p w14:paraId="4610AC7F" w14:textId="77777777" w:rsidR="009C1403" w:rsidRDefault="00C6386D">
            <w:pPr>
              <w:kinsoku w:val="0"/>
              <w:overflowPunct w:val="0"/>
              <w:autoSpaceDE/>
              <w:autoSpaceDN/>
              <w:adjustRightInd/>
              <w:spacing w:before="217" w:after="138" w:line="278" w:lineRule="exact"/>
              <w:ind w:right="1983"/>
              <w:jc w:val="right"/>
              <w:textAlignment w:val="baseline"/>
              <w:rPr>
                <w:rFonts w:ascii="Arial" w:hAnsi="Arial" w:cs="Arial"/>
                <w:b/>
                <w:bCs/>
                <w:sz w:val="24"/>
                <w:szCs w:val="24"/>
              </w:rPr>
            </w:pPr>
            <w:r>
              <w:rPr>
                <w:rFonts w:ascii="Arial" w:hAnsi="Arial" w:cs="Arial"/>
                <w:b/>
                <w:bCs/>
                <w:sz w:val="24"/>
                <w:szCs w:val="24"/>
              </w:rPr>
              <w:t>Type of Event</w:t>
            </w:r>
          </w:p>
        </w:tc>
        <w:tc>
          <w:tcPr>
            <w:tcW w:w="1445" w:type="dxa"/>
            <w:tcBorders>
              <w:top w:val="single" w:sz="7" w:space="0" w:color="auto"/>
              <w:left w:val="single" w:sz="7" w:space="0" w:color="auto"/>
              <w:bottom w:val="single" w:sz="7" w:space="0" w:color="auto"/>
              <w:right w:val="single" w:sz="7" w:space="0" w:color="auto"/>
            </w:tcBorders>
          </w:tcPr>
          <w:p w14:paraId="08B65BE2"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Fall</w:t>
            </w:r>
          </w:p>
        </w:tc>
        <w:tc>
          <w:tcPr>
            <w:tcW w:w="1449" w:type="dxa"/>
            <w:tcBorders>
              <w:top w:val="single" w:sz="7" w:space="0" w:color="auto"/>
              <w:left w:val="single" w:sz="7" w:space="0" w:color="auto"/>
              <w:bottom w:val="single" w:sz="7" w:space="0" w:color="auto"/>
              <w:right w:val="single" w:sz="7" w:space="0" w:color="auto"/>
            </w:tcBorders>
          </w:tcPr>
          <w:p w14:paraId="56EF951D"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Rise</w:t>
            </w:r>
          </w:p>
        </w:tc>
      </w:tr>
      <w:tr w:rsidR="009C1403" w14:paraId="0FAF0F79" w14:textId="77777777">
        <w:trPr>
          <w:trHeight w:hRule="exact" w:val="494"/>
        </w:trPr>
        <w:tc>
          <w:tcPr>
            <w:tcW w:w="8491" w:type="dxa"/>
            <w:gridSpan w:val="3"/>
            <w:tcBorders>
              <w:top w:val="single" w:sz="7" w:space="0" w:color="auto"/>
              <w:left w:val="single" w:sz="7" w:space="0" w:color="auto"/>
              <w:bottom w:val="single" w:sz="7" w:space="0" w:color="auto"/>
              <w:right w:val="single" w:sz="7" w:space="0" w:color="auto"/>
            </w:tcBorders>
            <w:vAlign w:val="center"/>
          </w:tcPr>
          <w:p w14:paraId="4BDD9BCE" w14:textId="77777777" w:rsidR="009C1403" w:rsidRDefault="00C6386D">
            <w:pPr>
              <w:kinsoku w:val="0"/>
              <w:overflowPunct w:val="0"/>
              <w:autoSpaceDE/>
              <w:autoSpaceDN/>
              <w:adjustRightInd/>
              <w:spacing w:before="125" w:after="85" w:line="278" w:lineRule="exact"/>
              <w:ind w:left="115"/>
              <w:textAlignment w:val="baseline"/>
              <w:rPr>
                <w:rFonts w:ascii="Arial" w:hAnsi="Arial" w:cs="Arial"/>
                <w:b/>
                <w:bCs/>
                <w:sz w:val="24"/>
                <w:szCs w:val="24"/>
              </w:rPr>
            </w:pPr>
            <w:r>
              <w:rPr>
                <w:rFonts w:ascii="Arial" w:hAnsi="Arial" w:cs="Arial"/>
                <w:b/>
                <w:bCs/>
                <w:sz w:val="24"/>
                <w:szCs w:val="24"/>
              </w:rPr>
              <w:t xml:space="preserve">(a) At substations supplying </w:t>
            </w:r>
            <w:r>
              <w:rPr>
                <w:rFonts w:ascii="Arial" w:hAnsi="Arial" w:cs="Arial"/>
                <w:b/>
                <w:bCs/>
                <w:i/>
                <w:iCs/>
                <w:sz w:val="24"/>
                <w:szCs w:val="24"/>
              </w:rPr>
              <w:t xml:space="preserve">User Systems </w:t>
            </w:r>
            <w:r>
              <w:rPr>
                <w:rFonts w:ascii="Arial" w:hAnsi="Arial" w:cs="Arial"/>
                <w:b/>
                <w:bCs/>
                <w:sz w:val="24"/>
                <w:szCs w:val="24"/>
              </w:rPr>
              <w:t>at any voltage</w:t>
            </w:r>
          </w:p>
        </w:tc>
      </w:tr>
      <w:tr w:rsidR="009C1403" w14:paraId="0FC7AC51"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49F13C12" w14:textId="77777777" w:rsidR="009C1403" w:rsidRDefault="00C6386D">
            <w:pPr>
              <w:tabs>
                <w:tab w:val="left" w:pos="432"/>
              </w:tabs>
              <w:kinsoku w:val="0"/>
              <w:overflowPunct w:val="0"/>
              <w:autoSpaceDE/>
              <w:autoSpaceDN/>
              <w:adjustRightInd/>
              <w:spacing w:before="54" w:line="268" w:lineRule="exact"/>
              <w:ind w:left="144"/>
              <w:textAlignment w:val="baseline"/>
              <w:rPr>
                <w:rFonts w:ascii="Arial" w:hAnsi="Arial" w:cs="Arial"/>
                <w:sz w:val="24"/>
                <w:szCs w:val="24"/>
              </w:rPr>
            </w:pPr>
            <w:r>
              <w:rPr>
                <w:rFonts w:ascii="Arial" w:hAnsi="Arial" w:cs="Arial"/>
                <w:sz w:val="24"/>
                <w:szCs w:val="24"/>
              </w:rPr>
              <w:t>1.</w:t>
            </w:r>
            <w:r>
              <w:rPr>
                <w:rFonts w:ascii="Arial" w:hAnsi="Arial" w:cs="Arial"/>
                <w:sz w:val="24"/>
                <w:szCs w:val="24"/>
              </w:rPr>
              <w:tab/>
              <w:t xml:space="preserve">Following </w:t>
            </w:r>
            <w:r>
              <w:rPr>
                <w:rFonts w:ascii="Arial" w:hAnsi="Arial" w:cs="Arial"/>
                <w:i/>
                <w:iCs/>
                <w:sz w:val="24"/>
                <w:szCs w:val="24"/>
              </w:rPr>
              <w:t xml:space="preserve">operational switching </w:t>
            </w:r>
            <w:r>
              <w:rPr>
                <w:rFonts w:ascii="Arial" w:hAnsi="Arial" w:cs="Arial"/>
                <w:sz w:val="24"/>
                <w:szCs w:val="24"/>
              </w:rPr>
              <w:t>at intervals of</w:t>
            </w:r>
          </w:p>
          <w:p w14:paraId="469A5156" w14:textId="77777777" w:rsidR="009C1403" w:rsidRDefault="00C6386D">
            <w:pPr>
              <w:kinsoku w:val="0"/>
              <w:overflowPunct w:val="0"/>
              <w:autoSpaceDE/>
              <w:autoSpaceDN/>
              <w:adjustRightInd/>
              <w:spacing w:after="192" w:line="272" w:lineRule="exact"/>
              <w:ind w:right="3063"/>
              <w:jc w:val="right"/>
              <w:textAlignment w:val="baseline"/>
              <w:rPr>
                <w:rFonts w:ascii="Arial" w:hAnsi="Arial" w:cs="Arial"/>
                <w:sz w:val="24"/>
                <w:szCs w:val="24"/>
              </w:rPr>
            </w:pPr>
            <w:r>
              <w:rPr>
                <w:rFonts w:ascii="Arial" w:hAnsi="Arial" w:cs="Arial"/>
                <w:sz w:val="24"/>
                <w:szCs w:val="24"/>
              </w:rPr>
              <w:t>less than 8 minutes</w:t>
            </w:r>
          </w:p>
        </w:tc>
        <w:tc>
          <w:tcPr>
            <w:tcW w:w="2894" w:type="dxa"/>
            <w:gridSpan w:val="2"/>
            <w:tcBorders>
              <w:top w:val="single" w:sz="7" w:space="0" w:color="auto"/>
              <w:left w:val="single" w:sz="7" w:space="0" w:color="auto"/>
              <w:bottom w:val="single" w:sz="7" w:space="0" w:color="auto"/>
              <w:right w:val="single" w:sz="7" w:space="0" w:color="auto"/>
            </w:tcBorders>
            <w:vAlign w:val="center"/>
          </w:tcPr>
          <w:p w14:paraId="292F1F12" w14:textId="77777777" w:rsidR="009C1403" w:rsidRDefault="00C6386D">
            <w:pPr>
              <w:kinsoku w:val="0"/>
              <w:overflowPunct w:val="0"/>
              <w:autoSpaceDE/>
              <w:autoSpaceDN/>
              <w:adjustRightInd/>
              <w:spacing w:before="154" w:after="96" w:line="268" w:lineRule="exact"/>
              <w:ind w:left="108" w:right="828"/>
              <w:textAlignment w:val="baseline"/>
              <w:rPr>
                <w:rFonts w:ascii="Arial" w:hAnsi="Arial" w:cs="Arial"/>
                <w:spacing w:val="-4"/>
                <w:sz w:val="24"/>
                <w:szCs w:val="24"/>
              </w:rPr>
            </w:pPr>
            <w:r>
              <w:rPr>
                <w:rFonts w:ascii="Arial" w:hAnsi="Arial" w:cs="Arial"/>
                <w:spacing w:val="-4"/>
                <w:sz w:val="24"/>
                <w:szCs w:val="24"/>
              </w:rPr>
              <w:t>In accordance with Figure 6.1</w:t>
            </w:r>
          </w:p>
        </w:tc>
      </w:tr>
      <w:tr w:rsidR="009C1403" w14:paraId="5DE4477B" w14:textId="77777777">
        <w:trPr>
          <w:trHeight w:hRule="exact" w:val="1440"/>
        </w:trPr>
        <w:tc>
          <w:tcPr>
            <w:tcW w:w="5597" w:type="dxa"/>
            <w:tcBorders>
              <w:top w:val="single" w:sz="7" w:space="0" w:color="auto"/>
              <w:left w:val="single" w:sz="7" w:space="0" w:color="auto"/>
              <w:bottom w:val="single" w:sz="7" w:space="0" w:color="auto"/>
              <w:right w:val="single" w:sz="7" w:space="0" w:color="auto"/>
            </w:tcBorders>
          </w:tcPr>
          <w:p w14:paraId="7A2A4A6E" w14:textId="77777777" w:rsidR="009C1403" w:rsidRDefault="00C6386D">
            <w:pPr>
              <w:numPr>
                <w:ilvl w:val="0"/>
                <w:numId w:val="16"/>
              </w:numPr>
              <w:kinsoku w:val="0"/>
              <w:overflowPunct w:val="0"/>
              <w:autoSpaceDE/>
              <w:autoSpaceDN/>
              <w:adjustRightInd/>
              <w:spacing w:before="49" w:line="273" w:lineRule="exact"/>
              <w:ind w:right="288"/>
              <w:textAlignment w:val="baseline"/>
              <w:rPr>
                <w:rFonts w:ascii="Arial" w:hAnsi="Arial" w:cs="Arial"/>
                <w:sz w:val="24"/>
                <w:szCs w:val="24"/>
              </w:rPr>
            </w:pPr>
            <w:r>
              <w:rPr>
                <w:rFonts w:ascii="Arial" w:hAnsi="Arial" w:cs="Arial"/>
                <w:sz w:val="24"/>
                <w:szCs w:val="24"/>
              </w:rPr>
              <w:t xml:space="preserve">Following </w:t>
            </w:r>
            <w:r>
              <w:rPr>
                <w:rFonts w:ascii="Arial" w:hAnsi="Arial" w:cs="Arial"/>
                <w:i/>
                <w:iCs/>
                <w:sz w:val="24"/>
                <w:szCs w:val="24"/>
              </w:rPr>
              <w:t xml:space="preserve">operational switching </w:t>
            </w:r>
            <w:r>
              <w:rPr>
                <w:rFonts w:ascii="Arial" w:hAnsi="Arial" w:cs="Arial"/>
                <w:sz w:val="24"/>
                <w:szCs w:val="24"/>
              </w:rPr>
              <w:t>at intervals of more than 8 minutes,</w:t>
            </w:r>
          </w:p>
          <w:p w14:paraId="43766834" w14:textId="77777777" w:rsidR="009C1403" w:rsidRDefault="00C6386D">
            <w:pPr>
              <w:numPr>
                <w:ilvl w:val="0"/>
                <w:numId w:val="17"/>
              </w:numPr>
              <w:kinsoku w:val="0"/>
              <w:overflowPunct w:val="0"/>
              <w:autoSpaceDE/>
              <w:autoSpaceDN/>
              <w:adjustRightInd/>
              <w:spacing w:before="126" w:after="172" w:line="273" w:lineRule="exact"/>
              <w:ind w:right="612"/>
              <w:textAlignment w:val="baseline"/>
              <w:rPr>
                <w:rFonts w:ascii="Arial" w:hAnsi="Arial" w:cs="Arial"/>
                <w:spacing w:val="-2"/>
                <w:sz w:val="24"/>
                <w:szCs w:val="24"/>
              </w:rPr>
            </w:pPr>
            <w:r>
              <w:rPr>
                <w:rFonts w:ascii="Arial" w:hAnsi="Arial" w:cs="Arial"/>
                <w:spacing w:val="-2"/>
                <w:sz w:val="24"/>
                <w:szCs w:val="24"/>
              </w:rPr>
              <w:t xml:space="preserve">except for </w:t>
            </w:r>
            <w:r>
              <w:rPr>
                <w:rFonts w:ascii="Arial" w:hAnsi="Arial" w:cs="Arial"/>
                <w:i/>
                <w:iCs/>
                <w:spacing w:val="-2"/>
                <w:sz w:val="24"/>
                <w:szCs w:val="24"/>
              </w:rPr>
              <w:t xml:space="preserve">infrequent operational switching </w:t>
            </w:r>
            <w:r>
              <w:rPr>
                <w:rFonts w:ascii="Arial" w:hAnsi="Arial" w:cs="Arial"/>
                <w:spacing w:val="-2"/>
                <w:sz w:val="24"/>
                <w:szCs w:val="24"/>
              </w:rPr>
              <w:t>events as described below</w:t>
            </w:r>
          </w:p>
        </w:tc>
        <w:tc>
          <w:tcPr>
            <w:tcW w:w="1445" w:type="dxa"/>
            <w:tcBorders>
              <w:top w:val="single" w:sz="7" w:space="0" w:color="auto"/>
              <w:left w:val="single" w:sz="7" w:space="0" w:color="auto"/>
              <w:bottom w:val="single" w:sz="7" w:space="0" w:color="auto"/>
              <w:right w:val="single" w:sz="7" w:space="0" w:color="auto"/>
            </w:tcBorders>
            <w:vAlign w:val="center"/>
          </w:tcPr>
          <w:p w14:paraId="308871AD" w14:textId="77777777" w:rsidR="009C1403" w:rsidRDefault="00C6386D">
            <w:pPr>
              <w:kinsoku w:val="0"/>
              <w:overflowPunct w:val="0"/>
              <w:autoSpaceDE/>
              <w:autoSpaceDN/>
              <w:adjustRightInd/>
              <w:spacing w:before="606" w:after="556" w:line="277" w:lineRule="exact"/>
              <w:ind w:right="498"/>
              <w:jc w:val="right"/>
              <w:textAlignment w:val="baseline"/>
              <w:rPr>
                <w:rFonts w:ascii="Arial" w:hAnsi="Arial" w:cs="Arial"/>
                <w:sz w:val="24"/>
                <w:szCs w:val="24"/>
              </w:rPr>
            </w:pPr>
            <w:r>
              <w:rPr>
                <w:rFonts w:ascii="Arial" w:hAnsi="Arial" w:cs="Arial"/>
                <w:sz w:val="24"/>
                <w:szCs w:val="24"/>
              </w:rPr>
              <w:t>-3%</w:t>
            </w:r>
          </w:p>
        </w:tc>
        <w:tc>
          <w:tcPr>
            <w:tcW w:w="1449" w:type="dxa"/>
            <w:tcBorders>
              <w:top w:val="single" w:sz="7" w:space="0" w:color="auto"/>
              <w:left w:val="single" w:sz="7" w:space="0" w:color="auto"/>
              <w:bottom w:val="single" w:sz="7" w:space="0" w:color="auto"/>
              <w:right w:val="single" w:sz="7" w:space="0" w:color="auto"/>
            </w:tcBorders>
            <w:vAlign w:val="center"/>
          </w:tcPr>
          <w:p w14:paraId="7D7DCB11" w14:textId="77777777" w:rsidR="009C1403" w:rsidRDefault="00C6386D">
            <w:pPr>
              <w:kinsoku w:val="0"/>
              <w:overflowPunct w:val="0"/>
              <w:autoSpaceDE/>
              <w:autoSpaceDN/>
              <w:adjustRightInd/>
              <w:spacing w:before="606" w:after="556" w:line="277" w:lineRule="exact"/>
              <w:jc w:val="center"/>
              <w:textAlignment w:val="baseline"/>
              <w:rPr>
                <w:rFonts w:ascii="Arial" w:hAnsi="Arial" w:cs="Arial"/>
                <w:sz w:val="24"/>
                <w:szCs w:val="24"/>
              </w:rPr>
            </w:pPr>
            <w:r>
              <w:rPr>
                <w:rFonts w:ascii="Arial" w:hAnsi="Arial" w:cs="Arial"/>
                <w:sz w:val="24"/>
                <w:szCs w:val="24"/>
              </w:rPr>
              <w:t>+3%</w:t>
            </w:r>
          </w:p>
        </w:tc>
      </w:tr>
      <w:tr w:rsidR="009C1403" w14:paraId="014A70E9"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199720B6" w14:textId="77777777" w:rsidR="009C1403" w:rsidRDefault="00C6386D">
            <w:pPr>
              <w:numPr>
                <w:ilvl w:val="0"/>
                <w:numId w:val="16"/>
              </w:numPr>
              <w:kinsoku w:val="0"/>
              <w:overflowPunct w:val="0"/>
              <w:autoSpaceDE/>
              <w:autoSpaceDN/>
              <w:adjustRightInd/>
              <w:spacing w:before="50" w:after="181" w:line="273" w:lineRule="exact"/>
              <w:ind w:right="648"/>
              <w:textAlignment w:val="baseline"/>
              <w:rPr>
                <w:rFonts w:ascii="Arial" w:hAnsi="Arial" w:cs="Arial"/>
                <w:b/>
                <w:bCs/>
                <w:i/>
                <w:iCs/>
                <w:spacing w:val="-2"/>
                <w:sz w:val="24"/>
                <w:szCs w:val="24"/>
              </w:rPr>
            </w:pPr>
            <w:r>
              <w:rPr>
                <w:rFonts w:ascii="Arial" w:hAnsi="Arial" w:cs="Arial"/>
                <w:spacing w:val="-2"/>
                <w:sz w:val="24"/>
                <w:szCs w:val="24"/>
              </w:rPr>
              <w:t xml:space="preserve">Following </w:t>
            </w:r>
            <w:r>
              <w:rPr>
                <w:rFonts w:ascii="Arial" w:hAnsi="Arial" w:cs="Arial"/>
                <w:i/>
                <w:iCs/>
                <w:spacing w:val="-2"/>
                <w:sz w:val="24"/>
                <w:szCs w:val="24"/>
              </w:rPr>
              <w:t xml:space="preserve">infrequent operational switching </w:t>
            </w:r>
            <w:r>
              <w:rPr>
                <w:rFonts w:ascii="Arial" w:hAnsi="Arial" w:cs="Arial"/>
                <w:b/>
                <w:bCs/>
                <w:i/>
                <w:iCs/>
                <w:spacing w:val="-2"/>
                <w:sz w:val="24"/>
                <w:szCs w:val="24"/>
              </w:rPr>
              <w:t>(Notes 8, 9)</w:t>
            </w:r>
          </w:p>
        </w:tc>
        <w:tc>
          <w:tcPr>
            <w:tcW w:w="1445" w:type="dxa"/>
            <w:tcBorders>
              <w:top w:val="single" w:sz="7" w:space="0" w:color="auto"/>
              <w:left w:val="single" w:sz="7" w:space="0" w:color="auto"/>
              <w:bottom w:val="single" w:sz="7" w:space="0" w:color="auto"/>
              <w:right w:val="single" w:sz="7" w:space="0" w:color="auto"/>
            </w:tcBorders>
            <w:vAlign w:val="center"/>
          </w:tcPr>
          <w:p w14:paraId="55CEB697" w14:textId="77777777" w:rsidR="009C1403" w:rsidRDefault="00C6386D">
            <w:pPr>
              <w:kinsoku w:val="0"/>
              <w:overflowPunct w:val="0"/>
              <w:autoSpaceDE/>
              <w:autoSpaceDN/>
              <w:adjustRightInd/>
              <w:spacing w:before="270" w:after="230"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3F9BD7" w14:textId="77777777" w:rsidR="009C1403" w:rsidRDefault="00C6386D">
            <w:pPr>
              <w:kinsoku w:val="0"/>
              <w:overflowPunct w:val="0"/>
              <w:autoSpaceDE/>
              <w:autoSpaceDN/>
              <w:adjustRightInd/>
              <w:spacing w:before="270" w:after="230" w:line="277" w:lineRule="exact"/>
              <w:jc w:val="center"/>
              <w:textAlignment w:val="baseline"/>
              <w:rPr>
                <w:rFonts w:ascii="Arial" w:hAnsi="Arial" w:cs="Arial"/>
                <w:sz w:val="24"/>
                <w:szCs w:val="24"/>
              </w:rPr>
            </w:pPr>
            <w:r>
              <w:rPr>
                <w:rFonts w:ascii="Arial" w:hAnsi="Arial" w:cs="Arial"/>
                <w:sz w:val="24"/>
                <w:szCs w:val="24"/>
              </w:rPr>
              <w:t>+6%</w:t>
            </w:r>
          </w:p>
        </w:tc>
      </w:tr>
      <w:tr w:rsidR="009C1403" w14:paraId="67DB4003" w14:textId="77777777">
        <w:trPr>
          <w:trHeight w:hRule="exact" w:val="1051"/>
        </w:trPr>
        <w:tc>
          <w:tcPr>
            <w:tcW w:w="5597" w:type="dxa"/>
            <w:tcBorders>
              <w:top w:val="single" w:sz="7" w:space="0" w:color="auto"/>
              <w:left w:val="single" w:sz="7" w:space="0" w:color="auto"/>
              <w:bottom w:val="single" w:sz="7" w:space="0" w:color="auto"/>
              <w:right w:val="single" w:sz="7" w:space="0" w:color="auto"/>
            </w:tcBorders>
          </w:tcPr>
          <w:p w14:paraId="1FDA3A0B" w14:textId="77777777" w:rsidR="009C1403" w:rsidRDefault="00C6386D">
            <w:pPr>
              <w:numPr>
                <w:ilvl w:val="0"/>
                <w:numId w:val="16"/>
              </w:numPr>
              <w:tabs>
                <w:tab w:val="right" w:pos="5400"/>
              </w:tabs>
              <w:kinsoku w:val="0"/>
              <w:overflowPunct w:val="0"/>
              <w:autoSpaceDE/>
              <w:autoSpaceDN/>
              <w:adjustRightInd/>
              <w:spacing w:before="46" w:after="176" w:line="273" w:lineRule="exact"/>
              <w:ind w:right="180"/>
              <w:textAlignment w:val="baseline"/>
              <w:rPr>
                <w:rFonts w:ascii="Arial" w:hAnsi="Arial" w:cs="Arial"/>
                <w:b/>
                <w:bCs/>
                <w:i/>
                <w:iCs/>
                <w:spacing w:val="-3"/>
                <w:sz w:val="24"/>
                <w:szCs w:val="24"/>
              </w:rPr>
            </w:pPr>
            <w:r>
              <w:rPr>
                <w:rFonts w:ascii="Arial" w:hAnsi="Arial" w:cs="Arial"/>
                <w:spacing w:val="-3"/>
                <w:sz w:val="24"/>
                <w:szCs w:val="24"/>
              </w:rPr>
              <w:t xml:space="preserve">In planning timescales, following a </w:t>
            </w:r>
            <w:r>
              <w:rPr>
                <w:rFonts w:ascii="Arial" w:hAnsi="Arial" w:cs="Arial"/>
                <w:i/>
                <w:iCs/>
                <w:spacing w:val="-3"/>
                <w:sz w:val="24"/>
                <w:szCs w:val="24"/>
              </w:rPr>
              <w:t>fault outage</w:t>
            </w:r>
            <w:r>
              <w:rPr>
                <w:rFonts w:ascii="Arial" w:hAnsi="Arial" w:cs="Arial"/>
                <w:i/>
                <w:iCs/>
                <w:spacing w:val="-3"/>
                <w:sz w:val="24"/>
                <w:szCs w:val="24"/>
              </w:rPr>
              <w:br/>
              <w:t xml:space="preserve">of </w:t>
            </w:r>
            <w:r>
              <w:rPr>
                <w:rFonts w:ascii="Arial" w:hAnsi="Arial" w:cs="Arial"/>
                <w:spacing w:val="-3"/>
                <w:sz w:val="24"/>
                <w:szCs w:val="24"/>
              </w:rPr>
              <w:t xml:space="preserve">a </w:t>
            </w:r>
            <w:r>
              <w:rPr>
                <w:rFonts w:ascii="Arial" w:hAnsi="Arial" w:cs="Arial"/>
                <w:i/>
                <w:iCs/>
                <w:spacing w:val="-3"/>
                <w:sz w:val="24"/>
                <w:szCs w:val="24"/>
              </w:rPr>
              <w:t xml:space="preserve">double circuit supergrid </w:t>
            </w:r>
            <w:r>
              <w:rPr>
                <w:rFonts w:ascii="Arial" w:hAnsi="Arial" w:cs="Arial"/>
                <w:spacing w:val="-3"/>
                <w:sz w:val="24"/>
                <w:szCs w:val="24"/>
              </w:rPr>
              <w:t xml:space="preserve">overhead line </w:t>
            </w:r>
            <w:r>
              <w:rPr>
                <w:rFonts w:ascii="Arial" w:hAnsi="Arial" w:cs="Arial"/>
                <w:b/>
                <w:bCs/>
                <w:i/>
                <w:iCs/>
                <w:spacing w:val="-3"/>
                <w:sz w:val="24"/>
                <w:szCs w:val="24"/>
              </w:rPr>
              <w:t>(Note 10)</w:t>
            </w:r>
          </w:p>
        </w:tc>
        <w:tc>
          <w:tcPr>
            <w:tcW w:w="1445" w:type="dxa"/>
            <w:tcBorders>
              <w:top w:val="single" w:sz="7" w:space="0" w:color="auto"/>
              <w:left w:val="single" w:sz="7" w:space="0" w:color="auto"/>
              <w:bottom w:val="single" w:sz="7" w:space="0" w:color="auto"/>
              <w:right w:val="single" w:sz="7" w:space="0" w:color="auto"/>
            </w:tcBorders>
            <w:vAlign w:val="center"/>
          </w:tcPr>
          <w:p w14:paraId="11F16F99" w14:textId="77777777" w:rsidR="009C1403" w:rsidRDefault="00C6386D">
            <w:pPr>
              <w:kinsoku w:val="0"/>
              <w:overflowPunct w:val="0"/>
              <w:autoSpaceDE/>
              <w:autoSpaceDN/>
              <w:adjustRightInd/>
              <w:spacing w:before="395" w:after="369"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52F704" w14:textId="77777777" w:rsidR="009C1403" w:rsidRDefault="00C6386D">
            <w:pPr>
              <w:kinsoku w:val="0"/>
              <w:overflowPunct w:val="0"/>
              <w:autoSpaceDE/>
              <w:autoSpaceDN/>
              <w:adjustRightInd/>
              <w:spacing w:before="395" w:after="369" w:line="277" w:lineRule="exact"/>
              <w:jc w:val="center"/>
              <w:textAlignment w:val="baseline"/>
              <w:rPr>
                <w:rFonts w:ascii="Arial" w:hAnsi="Arial" w:cs="Arial"/>
                <w:sz w:val="24"/>
                <w:szCs w:val="24"/>
              </w:rPr>
            </w:pPr>
            <w:r>
              <w:rPr>
                <w:rFonts w:ascii="Arial" w:hAnsi="Arial" w:cs="Arial"/>
                <w:sz w:val="24"/>
                <w:szCs w:val="24"/>
              </w:rPr>
              <w:t>+6%</w:t>
            </w:r>
          </w:p>
        </w:tc>
      </w:tr>
    </w:tbl>
    <w:p w14:paraId="6133965E" w14:textId="77777777" w:rsidR="009C1403" w:rsidRDefault="009C1403">
      <w:pPr>
        <w:widowControl/>
        <w:rPr>
          <w:sz w:val="24"/>
          <w:szCs w:val="24"/>
        </w:rPr>
        <w:sectPr w:rsidR="009C1403">
          <w:headerReference w:type="default" r:id="rId54"/>
          <w:pgSz w:w="11904" w:h="16834"/>
          <w:pgMar w:top="1440" w:right="616" w:bottom="508" w:left="632" w:header="720" w:footer="720" w:gutter="0"/>
          <w:cols w:space="720"/>
          <w:noEndnote/>
        </w:sectPr>
      </w:pPr>
    </w:p>
    <w:p w14:paraId="131C87D7" w14:textId="5ACF3474" w:rsidR="009C1403" w:rsidRDefault="009C1403">
      <w:pPr>
        <w:kinsoku w:val="0"/>
        <w:overflowPunct w:val="0"/>
        <w:autoSpaceDE/>
        <w:autoSpaceDN/>
        <w:adjustRightInd/>
        <w:spacing w:line="20" w:lineRule="exact"/>
        <w:ind w:left="269" w:right="300"/>
        <w:textAlignment w:val="baseline"/>
        <w:rPr>
          <w:sz w:val="24"/>
          <w:szCs w:val="24"/>
        </w:rPr>
      </w:pPr>
    </w:p>
    <w:tbl>
      <w:tblPr>
        <w:tblW w:w="0" w:type="auto"/>
        <w:tblInd w:w="278" w:type="dxa"/>
        <w:tblLayout w:type="fixed"/>
        <w:tblCellMar>
          <w:left w:w="0" w:type="dxa"/>
          <w:right w:w="0" w:type="dxa"/>
        </w:tblCellMar>
        <w:tblLook w:val="0000" w:firstRow="0" w:lastRow="0" w:firstColumn="0" w:lastColumn="0" w:noHBand="0" w:noVBand="0"/>
      </w:tblPr>
      <w:tblGrid>
        <w:gridCol w:w="5597"/>
        <w:gridCol w:w="437"/>
        <w:gridCol w:w="1008"/>
        <w:gridCol w:w="1449"/>
      </w:tblGrid>
      <w:tr w:rsidR="009C1403" w14:paraId="30A5B522" w14:textId="77777777">
        <w:trPr>
          <w:cantSplit/>
          <w:trHeight w:hRule="exact" w:val="701"/>
        </w:trPr>
        <w:tc>
          <w:tcPr>
            <w:tcW w:w="5597" w:type="dxa"/>
            <w:tcBorders>
              <w:top w:val="single" w:sz="7" w:space="0" w:color="auto"/>
              <w:left w:val="single" w:sz="7" w:space="0" w:color="auto"/>
              <w:bottom w:val="single" w:sz="7" w:space="0" w:color="auto"/>
              <w:right w:val="single" w:sz="7" w:space="0" w:color="auto"/>
            </w:tcBorders>
          </w:tcPr>
          <w:p w14:paraId="489407F7" w14:textId="77777777" w:rsidR="009C1403" w:rsidRDefault="00C6386D">
            <w:pPr>
              <w:tabs>
                <w:tab w:val="left" w:pos="432"/>
              </w:tabs>
              <w:kinsoku w:val="0"/>
              <w:overflowPunct w:val="0"/>
              <w:autoSpaceDE/>
              <w:autoSpaceDN/>
              <w:adjustRightInd/>
              <w:spacing w:before="56" w:line="278" w:lineRule="exact"/>
              <w:ind w:left="432"/>
              <w:textAlignment w:val="baseline"/>
              <w:rPr>
                <w:rFonts w:ascii="Arial" w:hAnsi="Arial" w:cs="Arial"/>
                <w:b/>
                <w:bCs/>
                <w:i/>
                <w:iCs/>
                <w:sz w:val="24"/>
                <w:szCs w:val="24"/>
              </w:rPr>
            </w:pPr>
            <w:r>
              <w:rPr>
                <w:rFonts w:ascii="Arial" w:hAnsi="Arial" w:cs="Arial"/>
                <w:sz w:val="24"/>
                <w:szCs w:val="24"/>
              </w:rPr>
              <w:t>6.</w:t>
            </w:r>
            <w:r>
              <w:rPr>
                <w:rFonts w:ascii="Arial" w:hAnsi="Arial" w:cs="Arial"/>
                <w:sz w:val="24"/>
                <w:szCs w:val="24"/>
              </w:rPr>
              <w:tab/>
              <w:t xml:space="preserve">Following any other </w:t>
            </w:r>
            <w:r>
              <w:rPr>
                <w:rFonts w:ascii="Arial" w:hAnsi="Arial" w:cs="Arial"/>
                <w:i/>
                <w:iCs/>
                <w:sz w:val="24"/>
                <w:szCs w:val="24"/>
              </w:rPr>
              <w:t>secured event</w:t>
            </w:r>
            <w:r>
              <w:rPr>
                <w:rFonts w:ascii="Arial" w:hAnsi="Arial" w:cs="Arial"/>
                <w:sz w:val="24"/>
                <w:szCs w:val="24"/>
              </w:rPr>
              <w:t xml:space="preserve">, </w:t>
            </w:r>
            <w:r>
              <w:rPr>
                <w:rFonts w:ascii="Arial" w:hAnsi="Arial" w:cs="Arial"/>
                <w:b/>
                <w:bCs/>
                <w:sz w:val="24"/>
                <w:szCs w:val="24"/>
              </w:rPr>
              <w:t>(</w:t>
            </w:r>
            <w:r>
              <w:rPr>
                <w:rFonts w:ascii="Arial" w:hAnsi="Arial" w:cs="Arial"/>
                <w:b/>
                <w:bCs/>
                <w:i/>
                <w:iCs/>
                <w:sz w:val="24"/>
                <w:szCs w:val="24"/>
              </w:rPr>
              <w:t>Note 11)</w:t>
            </w:r>
          </w:p>
          <w:p w14:paraId="720265CB" w14:textId="77777777" w:rsidR="009C1403" w:rsidRDefault="00C6386D">
            <w:pPr>
              <w:kinsoku w:val="0"/>
              <w:overflowPunct w:val="0"/>
              <w:autoSpaceDE/>
              <w:autoSpaceDN/>
              <w:adjustRightInd/>
              <w:spacing w:before="109" w:line="248" w:lineRule="exact"/>
              <w:ind w:left="432"/>
              <w:textAlignment w:val="baseline"/>
              <w:rPr>
                <w:rFonts w:ascii="Arial" w:hAnsi="Arial" w:cs="Arial"/>
                <w:sz w:val="24"/>
                <w:szCs w:val="24"/>
              </w:rPr>
            </w:pPr>
            <w:r>
              <w:rPr>
                <w:rFonts w:ascii="Arial" w:hAnsi="Arial" w:cs="Arial"/>
                <w:sz w:val="24"/>
                <w:szCs w:val="24"/>
              </w:rPr>
              <w:t>except as detailed below:</w:t>
            </w:r>
          </w:p>
        </w:tc>
        <w:tc>
          <w:tcPr>
            <w:tcW w:w="437" w:type="dxa"/>
            <w:vMerge w:val="restart"/>
            <w:tcBorders>
              <w:top w:val="single" w:sz="7" w:space="0" w:color="auto"/>
              <w:left w:val="single" w:sz="7" w:space="0" w:color="auto"/>
              <w:bottom w:val="nil"/>
              <w:right w:val="nil"/>
            </w:tcBorders>
          </w:tcPr>
          <w:p w14:paraId="61081F7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0FAD23A1" w14:textId="77777777" w:rsidR="009C1403" w:rsidRDefault="00C6386D">
            <w:pPr>
              <w:kinsoku w:val="0"/>
              <w:overflowPunct w:val="0"/>
              <w:autoSpaceDE/>
              <w:autoSpaceDN/>
              <w:adjustRightInd/>
              <w:spacing w:before="313" w:after="244" w:line="278" w:lineRule="exact"/>
              <w:ind w:left="152"/>
              <w:textAlignment w:val="baseline"/>
              <w:rPr>
                <w:rFonts w:ascii="Arial" w:hAnsi="Arial" w:cs="Arial"/>
                <w:sz w:val="24"/>
                <w:szCs w:val="24"/>
              </w:rPr>
            </w:pPr>
            <w:r>
              <w:rPr>
                <w:rFonts w:ascii="Arial" w:hAnsi="Arial" w:cs="Arial"/>
                <w:sz w:val="24"/>
                <w:szCs w:val="24"/>
              </w:rPr>
              <w:t>-6%</w:t>
            </w:r>
          </w:p>
        </w:tc>
        <w:tc>
          <w:tcPr>
            <w:tcW w:w="1449" w:type="dxa"/>
            <w:vMerge w:val="restart"/>
            <w:tcBorders>
              <w:top w:val="single" w:sz="7" w:space="0" w:color="auto"/>
              <w:left w:val="single" w:sz="7" w:space="0" w:color="auto"/>
              <w:bottom w:val="nil"/>
              <w:right w:val="single" w:sz="7" w:space="0" w:color="auto"/>
            </w:tcBorders>
            <w:vAlign w:val="center"/>
          </w:tcPr>
          <w:p w14:paraId="003C9ED3" w14:textId="77777777" w:rsidR="009C1403" w:rsidRDefault="00C6386D">
            <w:pPr>
              <w:kinsoku w:val="0"/>
              <w:overflowPunct w:val="0"/>
              <w:autoSpaceDE/>
              <w:autoSpaceDN/>
              <w:adjustRightInd/>
              <w:spacing w:before="313" w:after="244" w:line="278" w:lineRule="exact"/>
              <w:jc w:val="center"/>
              <w:textAlignment w:val="baseline"/>
              <w:rPr>
                <w:rFonts w:ascii="Arial" w:hAnsi="Arial" w:cs="Arial"/>
                <w:sz w:val="24"/>
                <w:szCs w:val="24"/>
              </w:rPr>
            </w:pPr>
            <w:r>
              <w:rPr>
                <w:rFonts w:ascii="Arial" w:hAnsi="Arial" w:cs="Arial"/>
                <w:sz w:val="24"/>
                <w:szCs w:val="24"/>
              </w:rPr>
              <w:t>+6%</w:t>
            </w:r>
          </w:p>
        </w:tc>
      </w:tr>
      <w:tr w:rsidR="009C1403" w14:paraId="4AAF5A3B" w14:textId="77777777">
        <w:trPr>
          <w:cantSplit/>
          <w:trHeight w:hRule="exact" w:val="144"/>
        </w:trPr>
        <w:tc>
          <w:tcPr>
            <w:tcW w:w="5597" w:type="dxa"/>
            <w:tcBorders>
              <w:top w:val="single" w:sz="7" w:space="0" w:color="auto"/>
              <w:left w:val="single" w:sz="7" w:space="0" w:color="auto"/>
              <w:bottom w:val="single" w:sz="7" w:space="0" w:color="auto"/>
              <w:right w:val="single" w:sz="7" w:space="0" w:color="auto"/>
            </w:tcBorders>
          </w:tcPr>
          <w:p w14:paraId="6022A0D5" w14:textId="77777777" w:rsidR="009C1403" w:rsidRDefault="009C1403">
            <w:pPr>
              <w:kinsoku w:val="0"/>
              <w:overflowPunct w:val="0"/>
              <w:autoSpaceDE/>
              <w:autoSpaceDN/>
              <w:adjustRightInd/>
              <w:textAlignment w:val="baseline"/>
              <w:rPr>
                <w:rFonts w:ascii="Arial" w:hAnsi="Arial" w:cs="Arial"/>
                <w:sz w:val="24"/>
                <w:szCs w:val="24"/>
              </w:rPr>
            </w:pPr>
          </w:p>
        </w:tc>
        <w:tc>
          <w:tcPr>
            <w:tcW w:w="437" w:type="dxa"/>
            <w:vMerge/>
            <w:tcBorders>
              <w:top w:val="nil"/>
              <w:left w:val="single" w:sz="7" w:space="0" w:color="auto"/>
              <w:bottom w:val="single" w:sz="7" w:space="0" w:color="auto"/>
              <w:right w:val="nil"/>
            </w:tcBorders>
          </w:tcPr>
          <w:p w14:paraId="2B80FE8C"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tcBorders>
              <w:top w:val="nil"/>
              <w:left w:val="nil"/>
              <w:bottom w:val="single" w:sz="7" w:space="0" w:color="auto"/>
              <w:right w:val="single" w:sz="7" w:space="0" w:color="auto"/>
            </w:tcBorders>
            <w:vAlign w:val="center"/>
          </w:tcPr>
          <w:p w14:paraId="0EB1FB4F" w14:textId="77777777" w:rsidR="009C1403" w:rsidRDefault="009C1403">
            <w:pPr>
              <w:kinsoku w:val="0"/>
              <w:overflowPunct w:val="0"/>
              <w:autoSpaceDE/>
              <w:autoSpaceDN/>
              <w:adjustRightInd/>
              <w:textAlignment w:val="baseline"/>
              <w:rPr>
                <w:rFonts w:ascii="Arial" w:hAnsi="Arial" w:cs="Arial"/>
                <w:sz w:val="24"/>
                <w:szCs w:val="24"/>
              </w:rPr>
            </w:pPr>
          </w:p>
        </w:tc>
        <w:tc>
          <w:tcPr>
            <w:tcW w:w="1449" w:type="dxa"/>
            <w:vMerge/>
            <w:tcBorders>
              <w:top w:val="nil"/>
              <w:left w:val="single" w:sz="7" w:space="0" w:color="auto"/>
              <w:bottom w:val="single" w:sz="7" w:space="0" w:color="auto"/>
              <w:right w:val="single" w:sz="7" w:space="0" w:color="auto"/>
            </w:tcBorders>
            <w:vAlign w:val="center"/>
          </w:tcPr>
          <w:p w14:paraId="5D02ACE3"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6719A039" w14:textId="77777777">
        <w:trPr>
          <w:trHeight w:hRule="exact" w:val="336"/>
        </w:trPr>
        <w:tc>
          <w:tcPr>
            <w:tcW w:w="8491" w:type="dxa"/>
            <w:gridSpan w:val="4"/>
            <w:tcBorders>
              <w:top w:val="single" w:sz="7" w:space="0" w:color="auto"/>
              <w:left w:val="single" w:sz="7" w:space="0" w:color="auto"/>
              <w:bottom w:val="single" w:sz="7" w:space="0" w:color="auto"/>
              <w:right w:val="single" w:sz="7" w:space="0" w:color="auto"/>
            </w:tcBorders>
            <w:vAlign w:val="center"/>
          </w:tcPr>
          <w:p w14:paraId="44255423" w14:textId="77777777" w:rsidR="009C1403" w:rsidRDefault="00C6386D">
            <w:pPr>
              <w:kinsoku w:val="0"/>
              <w:overflowPunct w:val="0"/>
              <w:autoSpaceDE/>
              <w:autoSpaceDN/>
              <w:adjustRightInd/>
              <w:spacing w:before="44" w:after="11" w:line="280" w:lineRule="exact"/>
              <w:ind w:left="110"/>
              <w:textAlignment w:val="baseline"/>
              <w:rPr>
                <w:rFonts w:ascii="Arial" w:hAnsi="Arial" w:cs="Arial"/>
                <w:b/>
                <w:bCs/>
                <w:sz w:val="24"/>
                <w:szCs w:val="24"/>
              </w:rPr>
            </w:pPr>
            <w:r>
              <w:rPr>
                <w:rFonts w:ascii="Arial" w:hAnsi="Arial" w:cs="Arial"/>
                <w:b/>
                <w:bCs/>
                <w:sz w:val="24"/>
                <w:szCs w:val="24"/>
              </w:rPr>
              <w:t xml:space="preserve">(b) At substations supplying </w:t>
            </w:r>
            <w:r>
              <w:rPr>
                <w:rFonts w:ascii="Arial" w:hAnsi="Arial" w:cs="Arial"/>
                <w:b/>
                <w:bCs/>
                <w:i/>
                <w:iCs/>
                <w:sz w:val="24"/>
                <w:szCs w:val="24"/>
              </w:rPr>
              <w:t xml:space="preserve">User Systems </w:t>
            </w:r>
            <w:r>
              <w:rPr>
                <w:rFonts w:ascii="Arial" w:hAnsi="Arial" w:cs="Arial"/>
                <w:b/>
                <w:bCs/>
                <w:sz w:val="24"/>
                <w:szCs w:val="24"/>
              </w:rPr>
              <w:t>at voltages above 132kV</w:t>
            </w:r>
          </w:p>
        </w:tc>
      </w:tr>
      <w:tr w:rsidR="009C1403" w14:paraId="194579AF" w14:textId="77777777">
        <w:trPr>
          <w:trHeight w:hRule="exact" w:val="768"/>
        </w:trPr>
        <w:tc>
          <w:tcPr>
            <w:tcW w:w="5597" w:type="dxa"/>
            <w:tcBorders>
              <w:top w:val="single" w:sz="7" w:space="0" w:color="auto"/>
              <w:left w:val="single" w:sz="7" w:space="0" w:color="auto"/>
              <w:bottom w:val="single" w:sz="7" w:space="0" w:color="auto"/>
              <w:right w:val="single" w:sz="7" w:space="0" w:color="auto"/>
            </w:tcBorders>
          </w:tcPr>
          <w:p w14:paraId="5D249EEB" w14:textId="77777777" w:rsidR="009C1403" w:rsidRDefault="00C6386D">
            <w:pPr>
              <w:tabs>
                <w:tab w:val="left" w:pos="432"/>
              </w:tabs>
              <w:kinsoku w:val="0"/>
              <w:overflowPunct w:val="0"/>
              <w:autoSpaceDE/>
              <w:autoSpaceDN/>
              <w:adjustRightInd/>
              <w:spacing w:line="278" w:lineRule="exact"/>
              <w:ind w:left="144"/>
              <w:textAlignment w:val="baseline"/>
              <w:rPr>
                <w:rFonts w:ascii="Arial" w:hAnsi="Arial" w:cs="Arial"/>
                <w:i/>
                <w:iCs/>
                <w:sz w:val="24"/>
                <w:szCs w:val="24"/>
              </w:rPr>
            </w:pPr>
            <w:r>
              <w:rPr>
                <w:rFonts w:ascii="Arial" w:hAnsi="Arial" w:cs="Arial"/>
                <w:sz w:val="24"/>
                <w:szCs w:val="24"/>
              </w:rPr>
              <w:t>7.</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 xml:space="preserve">involving a </w:t>
            </w:r>
            <w:r>
              <w:rPr>
                <w:rFonts w:ascii="Arial" w:hAnsi="Arial" w:cs="Arial"/>
                <w:i/>
                <w:iCs/>
                <w:sz w:val="24"/>
                <w:szCs w:val="24"/>
              </w:rPr>
              <w:t>fault</w:t>
            </w:r>
          </w:p>
          <w:p w14:paraId="60F19302" w14:textId="77777777" w:rsidR="009C1403" w:rsidRDefault="00C6386D">
            <w:pPr>
              <w:kinsoku w:val="0"/>
              <w:overflowPunct w:val="0"/>
              <w:autoSpaceDE/>
              <w:autoSpaceDN/>
              <w:adjustRightInd/>
              <w:spacing w:before="10" w:after="167" w:line="278" w:lineRule="exact"/>
              <w:ind w:left="504"/>
              <w:textAlignment w:val="baseline"/>
              <w:rPr>
                <w:rFonts w:ascii="Arial" w:hAnsi="Arial" w:cs="Arial"/>
                <w:sz w:val="24"/>
                <w:szCs w:val="24"/>
              </w:rPr>
            </w:pPr>
            <w:r>
              <w:rPr>
                <w:rFonts w:ascii="Arial" w:hAnsi="Arial" w:cs="Arial"/>
                <w:i/>
                <w:iCs/>
                <w:sz w:val="24"/>
                <w:szCs w:val="24"/>
              </w:rPr>
              <w:t xml:space="preserve">outage </w:t>
            </w:r>
            <w:r>
              <w:rPr>
                <w:rFonts w:ascii="Arial" w:hAnsi="Arial" w:cs="Arial"/>
                <w:sz w:val="24"/>
                <w:szCs w:val="24"/>
              </w:rPr>
              <w:t xml:space="preserve">of a section of </w:t>
            </w:r>
            <w:r>
              <w:rPr>
                <w:rFonts w:ascii="Arial" w:hAnsi="Arial" w:cs="Arial"/>
                <w:i/>
                <w:iCs/>
                <w:sz w:val="24"/>
                <w:szCs w:val="24"/>
              </w:rPr>
              <w:t xml:space="preserve">busbar </w:t>
            </w:r>
            <w:r>
              <w:rPr>
                <w:rFonts w:ascii="Arial" w:hAnsi="Arial" w:cs="Arial"/>
                <w:sz w:val="24"/>
                <w:szCs w:val="24"/>
              </w:rPr>
              <w:t>or a mesh corner</w:t>
            </w:r>
          </w:p>
        </w:tc>
        <w:tc>
          <w:tcPr>
            <w:tcW w:w="437" w:type="dxa"/>
            <w:tcBorders>
              <w:top w:val="single" w:sz="7" w:space="0" w:color="auto"/>
              <w:left w:val="single" w:sz="7" w:space="0" w:color="auto"/>
              <w:bottom w:val="single" w:sz="7" w:space="0" w:color="auto"/>
              <w:right w:val="nil"/>
            </w:tcBorders>
          </w:tcPr>
          <w:p w14:paraId="2EA1944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07C379B6" w14:textId="77777777" w:rsidR="009C1403" w:rsidRDefault="00C6386D">
            <w:pPr>
              <w:kinsoku w:val="0"/>
              <w:overflowPunct w:val="0"/>
              <w:autoSpaceDE/>
              <w:autoSpaceDN/>
              <w:adjustRightInd/>
              <w:spacing w:before="270" w:after="215"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120FAE1" w14:textId="77777777" w:rsidR="009C1403" w:rsidRDefault="00C6386D">
            <w:pPr>
              <w:kinsoku w:val="0"/>
              <w:overflowPunct w:val="0"/>
              <w:autoSpaceDE/>
              <w:autoSpaceDN/>
              <w:adjustRightInd/>
              <w:spacing w:before="270" w:after="215" w:line="278" w:lineRule="exact"/>
              <w:jc w:val="center"/>
              <w:textAlignment w:val="baseline"/>
              <w:rPr>
                <w:rFonts w:ascii="Arial" w:hAnsi="Arial" w:cs="Arial"/>
                <w:sz w:val="24"/>
                <w:szCs w:val="24"/>
              </w:rPr>
            </w:pPr>
            <w:r>
              <w:rPr>
                <w:rFonts w:ascii="Arial" w:hAnsi="Arial" w:cs="Arial"/>
                <w:sz w:val="24"/>
                <w:szCs w:val="24"/>
              </w:rPr>
              <w:t>+6%</w:t>
            </w:r>
          </w:p>
        </w:tc>
      </w:tr>
      <w:tr w:rsidR="009C1403" w14:paraId="161BF527" w14:textId="77777777">
        <w:trPr>
          <w:trHeight w:hRule="exact" w:val="1056"/>
        </w:trPr>
        <w:tc>
          <w:tcPr>
            <w:tcW w:w="5597" w:type="dxa"/>
            <w:tcBorders>
              <w:top w:val="single" w:sz="7" w:space="0" w:color="auto"/>
              <w:left w:val="single" w:sz="7" w:space="0" w:color="auto"/>
              <w:bottom w:val="single" w:sz="7" w:space="0" w:color="auto"/>
              <w:right w:val="single" w:sz="7" w:space="0" w:color="auto"/>
            </w:tcBorders>
          </w:tcPr>
          <w:p w14:paraId="1959F070" w14:textId="77777777" w:rsidR="009C1403" w:rsidRDefault="00C6386D">
            <w:pPr>
              <w:tabs>
                <w:tab w:val="left" w:pos="432"/>
              </w:tabs>
              <w:kinsoku w:val="0"/>
              <w:overflowPunct w:val="0"/>
              <w:autoSpaceDE/>
              <w:autoSpaceDN/>
              <w:adjustRightInd/>
              <w:spacing w:before="44" w:line="278" w:lineRule="exact"/>
              <w:ind w:left="144"/>
              <w:textAlignment w:val="baseline"/>
              <w:rPr>
                <w:rFonts w:ascii="Arial" w:hAnsi="Arial" w:cs="Arial"/>
                <w:i/>
                <w:iCs/>
                <w:sz w:val="24"/>
                <w:szCs w:val="24"/>
              </w:rPr>
            </w:pPr>
            <w:r>
              <w:rPr>
                <w:rFonts w:ascii="Arial" w:hAnsi="Arial" w:cs="Arial"/>
                <w:sz w:val="24"/>
                <w:szCs w:val="24"/>
              </w:rPr>
              <w:t>8.</w:t>
            </w:r>
            <w:r>
              <w:rPr>
                <w:rFonts w:ascii="Arial" w:hAnsi="Arial" w:cs="Arial"/>
                <w:sz w:val="24"/>
                <w:szCs w:val="24"/>
              </w:rPr>
              <w:tab/>
              <w:t xml:space="preserve">In operational timescales, following a </w:t>
            </w:r>
            <w:r>
              <w:rPr>
                <w:rFonts w:ascii="Arial" w:hAnsi="Arial" w:cs="Arial"/>
                <w:i/>
                <w:iCs/>
                <w:sz w:val="24"/>
                <w:szCs w:val="24"/>
              </w:rPr>
              <w:t>secured</w:t>
            </w:r>
          </w:p>
          <w:p w14:paraId="2A69C591" w14:textId="77777777" w:rsidR="009C1403" w:rsidRDefault="00C6386D">
            <w:pPr>
              <w:kinsoku w:val="0"/>
              <w:overflowPunct w:val="0"/>
              <w:autoSpaceDE/>
              <w:autoSpaceDN/>
              <w:adjustRightInd/>
              <w:spacing w:after="177" w:line="273" w:lineRule="exact"/>
              <w:ind w:left="504" w:right="756"/>
              <w:textAlignment w:val="baseline"/>
              <w:rPr>
                <w:rFonts w:ascii="Arial" w:hAnsi="Arial" w:cs="Arial"/>
                <w:sz w:val="24"/>
                <w:szCs w:val="24"/>
              </w:rPr>
            </w:pPr>
            <w:r>
              <w:rPr>
                <w:rFonts w:ascii="Arial" w:hAnsi="Arial" w:cs="Arial"/>
                <w:i/>
                <w:iCs/>
                <w:sz w:val="24"/>
                <w:szCs w:val="24"/>
              </w:rPr>
              <w:t xml:space="preserve">event </w:t>
            </w:r>
            <w:r>
              <w:rPr>
                <w:rFonts w:ascii="Arial" w:hAnsi="Arial" w:cs="Arial"/>
                <w:sz w:val="24"/>
                <w:szCs w:val="24"/>
              </w:rPr>
              <w:t xml:space="preserve">involving a </w:t>
            </w:r>
            <w:r>
              <w:rPr>
                <w:rFonts w:ascii="Arial" w:hAnsi="Arial" w:cs="Arial"/>
                <w:i/>
                <w:iCs/>
                <w:sz w:val="24"/>
                <w:szCs w:val="24"/>
              </w:rPr>
              <w:t xml:space="preserve">fault outage </w:t>
            </w:r>
            <w:r>
              <w:rPr>
                <w:rFonts w:ascii="Arial" w:hAnsi="Arial" w:cs="Arial"/>
                <w:sz w:val="24"/>
                <w:szCs w:val="24"/>
              </w:rPr>
              <w:t xml:space="preserve">of a </w:t>
            </w:r>
            <w:r>
              <w:rPr>
                <w:rFonts w:ascii="Arial" w:hAnsi="Arial" w:cs="Arial"/>
                <w:i/>
                <w:iCs/>
                <w:sz w:val="24"/>
                <w:szCs w:val="24"/>
              </w:rPr>
              <w:t xml:space="preserve">double circuit </w:t>
            </w:r>
            <w:r>
              <w:rPr>
                <w:rFonts w:ascii="Arial" w:hAnsi="Arial" w:cs="Arial"/>
                <w:sz w:val="24"/>
                <w:szCs w:val="24"/>
              </w:rPr>
              <w:t>overhead line</w:t>
            </w:r>
          </w:p>
        </w:tc>
        <w:tc>
          <w:tcPr>
            <w:tcW w:w="437" w:type="dxa"/>
            <w:tcBorders>
              <w:top w:val="single" w:sz="7" w:space="0" w:color="auto"/>
              <w:left w:val="single" w:sz="7" w:space="0" w:color="auto"/>
              <w:bottom w:val="single" w:sz="7" w:space="0" w:color="auto"/>
              <w:right w:val="nil"/>
            </w:tcBorders>
          </w:tcPr>
          <w:p w14:paraId="36CD0D17"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737BF4C8" w14:textId="77777777" w:rsidR="009C1403" w:rsidRDefault="00C6386D">
            <w:pPr>
              <w:kinsoku w:val="0"/>
              <w:overflowPunct w:val="0"/>
              <w:autoSpaceDE/>
              <w:autoSpaceDN/>
              <w:adjustRightInd/>
              <w:spacing w:before="414" w:after="354"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56A9D28" w14:textId="77777777" w:rsidR="009C1403" w:rsidRDefault="00C6386D">
            <w:pPr>
              <w:kinsoku w:val="0"/>
              <w:overflowPunct w:val="0"/>
              <w:autoSpaceDE/>
              <w:autoSpaceDN/>
              <w:adjustRightInd/>
              <w:spacing w:before="414" w:after="354" w:line="278" w:lineRule="exact"/>
              <w:jc w:val="center"/>
              <w:textAlignment w:val="baseline"/>
              <w:rPr>
                <w:rFonts w:ascii="Arial" w:hAnsi="Arial" w:cs="Arial"/>
                <w:sz w:val="24"/>
                <w:szCs w:val="24"/>
              </w:rPr>
            </w:pPr>
            <w:r>
              <w:rPr>
                <w:rFonts w:ascii="Arial" w:hAnsi="Arial" w:cs="Arial"/>
                <w:sz w:val="24"/>
                <w:szCs w:val="24"/>
              </w:rPr>
              <w:t>+6%</w:t>
            </w:r>
          </w:p>
        </w:tc>
      </w:tr>
      <w:tr w:rsidR="009C1403" w14:paraId="1710F9E1" w14:textId="77777777">
        <w:trPr>
          <w:trHeight w:hRule="exact" w:val="753"/>
        </w:trPr>
        <w:tc>
          <w:tcPr>
            <w:tcW w:w="6034" w:type="dxa"/>
            <w:gridSpan w:val="2"/>
            <w:tcBorders>
              <w:top w:val="single" w:sz="7" w:space="0" w:color="auto"/>
              <w:left w:val="single" w:sz="7" w:space="0" w:color="auto"/>
              <w:bottom w:val="single" w:sz="7" w:space="0" w:color="auto"/>
              <w:right w:val="nil"/>
            </w:tcBorders>
          </w:tcPr>
          <w:p w14:paraId="4998A91E" w14:textId="77777777" w:rsidR="009C1403" w:rsidRDefault="00C6386D">
            <w:pPr>
              <w:kinsoku w:val="0"/>
              <w:overflowPunct w:val="0"/>
              <w:autoSpaceDE/>
              <w:autoSpaceDN/>
              <w:adjustRightInd/>
              <w:spacing w:after="12" w:line="363" w:lineRule="exact"/>
              <w:ind w:left="108"/>
              <w:jc w:val="both"/>
              <w:textAlignment w:val="baseline"/>
              <w:rPr>
                <w:rFonts w:ascii="Arial" w:hAnsi="Arial" w:cs="Arial"/>
                <w:b/>
                <w:bCs/>
                <w:i/>
                <w:iCs/>
                <w:sz w:val="24"/>
                <w:szCs w:val="24"/>
              </w:rPr>
            </w:pPr>
            <w:r>
              <w:rPr>
                <w:rFonts w:ascii="Arial" w:hAnsi="Arial" w:cs="Arial"/>
                <w:b/>
                <w:bCs/>
                <w:sz w:val="24"/>
                <w:szCs w:val="24"/>
              </w:rPr>
              <w:t xml:space="preserve">(c) At substations supplying </w:t>
            </w:r>
            <w:r>
              <w:rPr>
                <w:rFonts w:ascii="Arial" w:hAnsi="Arial" w:cs="Arial"/>
                <w:b/>
                <w:bCs/>
                <w:i/>
                <w:iCs/>
                <w:sz w:val="24"/>
                <w:szCs w:val="24"/>
              </w:rPr>
              <w:t xml:space="preserve">User Systems </w:t>
            </w:r>
            <w:r>
              <w:rPr>
                <w:rFonts w:ascii="Arial" w:hAnsi="Arial" w:cs="Arial"/>
                <w:b/>
                <w:bCs/>
                <w:sz w:val="24"/>
                <w:szCs w:val="24"/>
              </w:rPr>
              <w:t xml:space="preserve">at 132kV </w:t>
            </w:r>
            <w:r>
              <w:rPr>
                <w:rFonts w:ascii="Arial" w:hAnsi="Arial" w:cs="Arial"/>
                <w:b/>
                <w:bCs/>
                <w:i/>
                <w:iCs/>
                <w:sz w:val="24"/>
                <w:szCs w:val="24"/>
              </w:rPr>
              <w:t>As (a) and (b) plus:</w:t>
            </w:r>
          </w:p>
        </w:tc>
        <w:tc>
          <w:tcPr>
            <w:tcW w:w="2457" w:type="dxa"/>
            <w:gridSpan w:val="2"/>
            <w:tcBorders>
              <w:top w:val="single" w:sz="7" w:space="0" w:color="auto"/>
              <w:left w:val="nil"/>
              <w:bottom w:val="single" w:sz="7" w:space="0" w:color="auto"/>
              <w:right w:val="single" w:sz="7" w:space="0" w:color="auto"/>
            </w:tcBorders>
          </w:tcPr>
          <w:p w14:paraId="009CB679"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10922CBB" w14:textId="77777777">
        <w:trPr>
          <w:trHeight w:hRule="exact" w:val="1330"/>
        </w:trPr>
        <w:tc>
          <w:tcPr>
            <w:tcW w:w="5597" w:type="dxa"/>
            <w:tcBorders>
              <w:top w:val="single" w:sz="7" w:space="0" w:color="auto"/>
              <w:left w:val="single" w:sz="7" w:space="0" w:color="auto"/>
              <w:bottom w:val="single" w:sz="7" w:space="0" w:color="auto"/>
              <w:right w:val="single" w:sz="7" w:space="0" w:color="auto"/>
            </w:tcBorders>
          </w:tcPr>
          <w:p w14:paraId="014EEFE1" w14:textId="77777777" w:rsidR="009C1403" w:rsidRDefault="00C6386D">
            <w:pPr>
              <w:tabs>
                <w:tab w:val="left" w:pos="432"/>
              </w:tabs>
              <w:kinsoku w:val="0"/>
              <w:overflowPunct w:val="0"/>
              <w:autoSpaceDE/>
              <w:autoSpaceDN/>
              <w:adjustRightInd/>
              <w:spacing w:before="45" w:line="278" w:lineRule="exact"/>
              <w:ind w:left="144"/>
              <w:textAlignment w:val="baseline"/>
              <w:rPr>
                <w:rFonts w:ascii="Arial" w:hAnsi="Arial" w:cs="Arial"/>
                <w:sz w:val="24"/>
                <w:szCs w:val="24"/>
              </w:rPr>
            </w:pPr>
            <w:r>
              <w:rPr>
                <w:rFonts w:ascii="Arial" w:hAnsi="Arial" w:cs="Arial"/>
                <w:sz w:val="24"/>
                <w:szCs w:val="24"/>
              </w:rPr>
              <w:t>9.</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involving loss of a</w:t>
            </w:r>
          </w:p>
          <w:p w14:paraId="4C554020" w14:textId="77777777" w:rsidR="009C1403" w:rsidRDefault="00C6386D">
            <w:pPr>
              <w:kinsoku w:val="0"/>
              <w:overflowPunct w:val="0"/>
              <w:autoSpaceDE/>
              <w:autoSpaceDN/>
              <w:adjustRightInd/>
              <w:spacing w:before="1" w:after="167" w:line="278" w:lineRule="exact"/>
              <w:ind w:left="504" w:right="216"/>
              <w:textAlignment w:val="baseline"/>
              <w:rPr>
                <w:rFonts w:ascii="Arial" w:hAnsi="Arial" w:cs="Arial"/>
                <w:sz w:val="24"/>
                <w:szCs w:val="24"/>
              </w:rPr>
            </w:pPr>
            <w:r>
              <w:rPr>
                <w:rFonts w:ascii="Arial" w:hAnsi="Arial" w:cs="Arial"/>
                <w:sz w:val="24"/>
                <w:szCs w:val="24"/>
              </w:rPr>
              <w:t xml:space="preserve">double circuit transmission overhead line, and one or more </w:t>
            </w:r>
            <w:r>
              <w:rPr>
                <w:rFonts w:ascii="Arial" w:hAnsi="Arial" w:cs="Arial"/>
                <w:i/>
                <w:iCs/>
                <w:sz w:val="24"/>
                <w:szCs w:val="24"/>
              </w:rPr>
              <w:t xml:space="preserve">supergrid </w:t>
            </w:r>
            <w:r>
              <w:rPr>
                <w:rFonts w:ascii="Arial" w:hAnsi="Arial" w:cs="Arial"/>
                <w:sz w:val="24"/>
                <w:szCs w:val="24"/>
              </w:rPr>
              <w:t>transformers stepping down to 132 kV</w:t>
            </w:r>
          </w:p>
        </w:tc>
        <w:tc>
          <w:tcPr>
            <w:tcW w:w="437" w:type="dxa"/>
            <w:tcBorders>
              <w:top w:val="single" w:sz="7" w:space="0" w:color="auto"/>
              <w:left w:val="single" w:sz="7" w:space="0" w:color="auto"/>
              <w:bottom w:val="single" w:sz="7" w:space="0" w:color="auto"/>
              <w:right w:val="nil"/>
            </w:tcBorders>
          </w:tcPr>
          <w:p w14:paraId="7D89E25A"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DBD98C6" w14:textId="77777777" w:rsidR="009C1403" w:rsidRDefault="00C6386D">
            <w:pPr>
              <w:kinsoku w:val="0"/>
              <w:overflowPunct w:val="0"/>
              <w:autoSpaceDE/>
              <w:autoSpaceDN/>
              <w:adjustRightInd/>
              <w:spacing w:before="544" w:after="50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5D9AA3FE" w14:textId="77777777" w:rsidR="009C1403" w:rsidRDefault="00C6386D">
            <w:pPr>
              <w:kinsoku w:val="0"/>
              <w:overflowPunct w:val="0"/>
              <w:autoSpaceDE/>
              <w:autoSpaceDN/>
              <w:adjustRightInd/>
              <w:spacing w:before="544" w:after="503" w:line="278" w:lineRule="exact"/>
              <w:jc w:val="center"/>
              <w:textAlignment w:val="baseline"/>
              <w:rPr>
                <w:rFonts w:ascii="Arial" w:hAnsi="Arial" w:cs="Arial"/>
                <w:sz w:val="24"/>
                <w:szCs w:val="24"/>
              </w:rPr>
            </w:pPr>
            <w:r>
              <w:rPr>
                <w:rFonts w:ascii="Arial" w:hAnsi="Arial" w:cs="Arial"/>
                <w:sz w:val="24"/>
                <w:szCs w:val="24"/>
              </w:rPr>
              <w:t>+6%</w:t>
            </w:r>
          </w:p>
        </w:tc>
      </w:tr>
      <w:tr w:rsidR="009C1403" w14:paraId="39966B80" w14:textId="77777777">
        <w:trPr>
          <w:cantSplit/>
          <w:trHeight w:hRule="exact" w:val="576"/>
        </w:trPr>
        <w:tc>
          <w:tcPr>
            <w:tcW w:w="5597" w:type="dxa"/>
            <w:tcBorders>
              <w:top w:val="single" w:sz="7" w:space="0" w:color="auto"/>
              <w:left w:val="single" w:sz="7" w:space="0" w:color="auto"/>
              <w:bottom w:val="single" w:sz="7" w:space="0" w:color="auto"/>
              <w:right w:val="single" w:sz="7" w:space="0" w:color="auto"/>
            </w:tcBorders>
            <w:vAlign w:val="center"/>
          </w:tcPr>
          <w:p w14:paraId="52CAB329" w14:textId="77777777" w:rsidR="009C1403" w:rsidRDefault="00C6386D">
            <w:pPr>
              <w:kinsoku w:val="0"/>
              <w:overflowPunct w:val="0"/>
              <w:autoSpaceDE/>
              <w:autoSpaceDN/>
              <w:adjustRightInd/>
              <w:spacing w:line="275" w:lineRule="exact"/>
              <w:ind w:left="504" w:right="396" w:hanging="360"/>
              <w:textAlignment w:val="baseline"/>
              <w:rPr>
                <w:rFonts w:ascii="Arial" w:hAnsi="Arial" w:cs="Arial"/>
                <w:spacing w:val="-3"/>
                <w:sz w:val="24"/>
                <w:szCs w:val="24"/>
              </w:rPr>
            </w:pPr>
            <w:r>
              <w:rPr>
                <w:rFonts w:ascii="Arial" w:hAnsi="Arial" w:cs="Arial"/>
                <w:spacing w:val="-3"/>
                <w:sz w:val="24"/>
                <w:szCs w:val="24"/>
              </w:rPr>
              <w:t xml:space="preserve">10. Following a </w:t>
            </w:r>
            <w:r>
              <w:rPr>
                <w:rFonts w:ascii="Arial" w:hAnsi="Arial" w:cs="Arial"/>
                <w:i/>
                <w:iCs/>
                <w:spacing w:val="-3"/>
                <w:sz w:val="24"/>
                <w:szCs w:val="24"/>
              </w:rPr>
              <w:t xml:space="preserve">secured event </w:t>
            </w:r>
            <w:r>
              <w:rPr>
                <w:rFonts w:ascii="Arial" w:hAnsi="Arial" w:cs="Arial"/>
                <w:spacing w:val="-3"/>
                <w:sz w:val="24"/>
                <w:szCs w:val="24"/>
              </w:rPr>
              <w:t xml:space="preserve">involving loss of a single </w:t>
            </w:r>
            <w:r>
              <w:rPr>
                <w:rFonts w:ascii="Arial" w:hAnsi="Arial" w:cs="Arial"/>
                <w:i/>
                <w:iCs/>
                <w:spacing w:val="-3"/>
                <w:sz w:val="24"/>
                <w:szCs w:val="24"/>
              </w:rPr>
              <w:t xml:space="preserve">transmission circuit </w:t>
            </w:r>
            <w:r>
              <w:rPr>
                <w:rFonts w:ascii="Arial" w:hAnsi="Arial" w:cs="Arial"/>
                <w:spacing w:val="-3"/>
                <w:sz w:val="24"/>
                <w:szCs w:val="24"/>
              </w:rPr>
              <w:t>and one or more</w:t>
            </w:r>
          </w:p>
        </w:tc>
        <w:tc>
          <w:tcPr>
            <w:tcW w:w="437" w:type="dxa"/>
            <w:vMerge w:val="restart"/>
            <w:tcBorders>
              <w:top w:val="single" w:sz="7" w:space="0" w:color="auto"/>
              <w:left w:val="single" w:sz="7" w:space="0" w:color="auto"/>
              <w:bottom w:val="nil"/>
              <w:right w:val="nil"/>
            </w:tcBorders>
          </w:tcPr>
          <w:p w14:paraId="454812B2"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79021898" w14:textId="77777777" w:rsidR="009C1403" w:rsidRDefault="00C6386D">
            <w:pPr>
              <w:kinsoku w:val="0"/>
              <w:overflowPunct w:val="0"/>
              <w:autoSpaceDE/>
              <w:autoSpaceDN/>
              <w:adjustRightInd/>
              <w:spacing w:before="831" w:after="772"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vMerge w:val="restart"/>
            <w:tcBorders>
              <w:top w:val="single" w:sz="7" w:space="0" w:color="auto"/>
              <w:left w:val="single" w:sz="7" w:space="0" w:color="auto"/>
              <w:bottom w:val="nil"/>
              <w:right w:val="single" w:sz="7" w:space="0" w:color="auto"/>
            </w:tcBorders>
            <w:vAlign w:val="center"/>
          </w:tcPr>
          <w:p w14:paraId="60766891" w14:textId="77777777" w:rsidR="009C1403" w:rsidRDefault="00C6386D">
            <w:pPr>
              <w:kinsoku w:val="0"/>
              <w:overflowPunct w:val="0"/>
              <w:autoSpaceDE/>
              <w:autoSpaceDN/>
              <w:adjustRightInd/>
              <w:spacing w:before="831" w:after="772" w:line="278" w:lineRule="exact"/>
              <w:jc w:val="center"/>
              <w:textAlignment w:val="baseline"/>
              <w:rPr>
                <w:rFonts w:ascii="Arial" w:hAnsi="Arial" w:cs="Arial"/>
                <w:sz w:val="24"/>
                <w:szCs w:val="24"/>
              </w:rPr>
            </w:pPr>
            <w:r>
              <w:rPr>
                <w:rFonts w:ascii="Arial" w:hAnsi="Arial" w:cs="Arial"/>
                <w:sz w:val="24"/>
                <w:szCs w:val="24"/>
              </w:rPr>
              <w:t>+6%</w:t>
            </w:r>
          </w:p>
        </w:tc>
      </w:tr>
      <w:tr w:rsidR="009C1403" w14:paraId="0F1CD093" w14:textId="77777777">
        <w:trPr>
          <w:cantSplit/>
          <w:trHeight w:hRule="exact" w:val="1315"/>
        </w:trPr>
        <w:tc>
          <w:tcPr>
            <w:tcW w:w="5597" w:type="dxa"/>
            <w:tcBorders>
              <w:top w:val="single" w:sz="7" w:space="0" w:color="auto"/>
              <w:left w:val="single" w:sz="7" w:space="0" w:color="auto"/>
              <w:bottom w:val="single" w:sz="7" w:space="0" w:color="auto"/>
              <w:right w:val="single" w:sz="7" w:space="0" w:color="auto"/>
            </w:tcBorders>
          </w:tcPr>
          <w:p w14:paraId="5AA6EBC2" w14:textId="77777777" w:rsidR="009C1403" w:rsidRDefault="00C6386D">
            <w:pPr>
              <w:kinsoku w:val="0"/>
              <w:overflowPunct w:val="0"/>
              <w:autoSpaceDE/>
              <w:autoSpaceDN/>
              <w:adjustRightInd/>
              <w:spacing w:after="181" w:line="278" w:lineRule="exact"/>
              <w:ind w:left="504" w:right="504"/>
              <w:textAlignment w:val="baseline"/>
              <w:rPr>
                <w:rFonts w:ascii="Arial" w:hAnsi="Arial" w:cs="Arial"/>
                <w:spacing w:val="-2"/>
                <w:sz w:val="24"/>
                <w:szCs w:val="24"/>
              </w:rPr>
            </w:pPr>
            <w:r>
              <w:rPr>
                <w:rFonts w:ascii="Arial" w:hAnsi="Arial" w:cs="Arial"/>
                <w:i/>
                <w:iCs/>
                <w:spacing w:val="-2"/>
                <w:sz w:val="24"/>
                <w:szCs w:val="24"/>
              </w:rPr>
              <w:t xml:space="preserve">supergrid </w:t>
            </w:r>
            <w:r>
              <w:rPr>
                <w:rFonts w:ascii="Arial" w:hAnsi="Arial" w:cs="Arial"/>
                <w:spacing w:val="-2"/>
                <w:sz w:val="24"/>
                <w:szCs w:val="24"/>
              </w:rPr>
              <w:t>transformers stepping down to 132kV, with a prior outage of another circuit connected to the substation or of another mesh corner at the substation</w:t>
            </w:r>
          </w:p>
        </w:tc>
        <w:tc>
          <w:tcPr>
            <w:tcW w:w="437" w:type="dxa"/>
            <w:vMerge/>
            <w:tcBorders>
              <w:top w:val="nil"/>
              <w:left w:val="single" w:sz="7" w:space="0" w:color="auto"/>
              <w:bottom w:val="single" w:sz="7" w:space="0" w:color="auto"/>
              <w:right w:val="nil"/>
            </w:tcBorders>
          </w:tcPr>
          <w:p w14:paraId="50AF5EA5"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008" w:type="dxa"/>
            <w:vMerge/>
            <w:tcBorders>
              <w:top w:val="nil"/>
              <w:left w:val="nil"/>
              <w:bottom w:val="single" w:sz="7" w:space="0" w:color="auto"/>
              <w:right w:val="single" w:sz="7" w:space="0" w:color="auto"/>
            </w:tcBorders>
            <w:vAlign w:val="center"/>
          </w:tcPr>
          <w:p w14:paraId="72CED2BB"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449" w:type="dxa"/>
            <w:vMerge/>
            <w:tcBorders>
              <w:top w:val="nil"/>
              <w:left w:val="single" w:sz="7" w:space="0" w:color="auto"/>
              <w:bottom w:val="single" w:sz="7" w:space="0" w:color="auto"/>
              <w:right w:val="single" w:sz="7" w:space="0" w:color="auto"/>
            </w:tcBorders>
            <w:vAlign w:val="center"/>
          </w:tcPr>
          <w:p w14:paraId="03773444"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r>
      <w:tr w:rsidR="009C1403" w14:paraId="0942060A" w14:textId="77777777">
        <w:trPr>
          <w:trHeight w:hRule="exact" w:val="1008"/>
        </w:trPr>
        <w:tc>
          <w:tcPr>
            <w:tcW w:w="5597" w:type="dxa"/>
            <w:tcBorders>
              <w:top w:val="single" w:sz="7" w:space="0" w:color="auto"/>
              <w:left w:val="single" w:sz="7" w:space="0" w:color="auto"/>
              <w:bottom w:val="single" w:sz="7" w:space="0" w:color="auto"/>
              <w:right w:val="single" w:sz="7" w:space="0" w:color="auto"/>
            </w:tcBorders>
          </w:tcPr>
          <w:p w14:paraId="5F7A4FE6" w14:textId="77777777" w:rsidR="009C1403" w:rsidRDefault="00C6386D">
            <w:pPr>
              <w:kinsoku w:val="0"/>
              <w:overflowPunct w:val="0"/>
              <w:autoSpaceDE/>
              <w:autoSpaceDN/>
              <w:adjustRightInd/>
              <w:spacing w:before="44" w:line="278" w:lineRule="exact"/>
              <w:ind w:left="144"/>
              <w:textAlignment w:val="baseline"/>
              <w:rPr>
                <w:rFonts w:ascii="Arial" w:hAnsi="Arial" w:cs="Arial"/>
                <w:sz w:val="24"/>
                <w:szCs w:val="24"/>
              </w:rPr>
            </w:pPr>
            <w:r>
              <w:rPr>
                <w:rFonts w:ascii="Arial" w:hAnsi="Arial" w:cs="Arial"/>
                <w:sz w:val="24"/>
                <w:szCs w:val="24"/>
              </w:rPr>
              <w:t xml:space="preserve">11. Following a </w:t>
            </w:r>
            <w:r>
              <w:rPr>
                <w:rFonts w:ascii="Arial" w:hAnsi="Arial" w:cs="Arial"/>
                <w:i/>
                <w:iCs/>
                <w:sz w:val="24"/>
                <w:szCs w:val="24"/>
              </w:rPr>
              <w:t xml:space="preserve">secured event </w:t>
            </w:r>
            <w:r>
              <w:rPr>
                <w:rFonts w:ascii="Arial" w:hAnsi="Arial" w:cs="Arial"/>
                <w:sz w:val="24"/>
                <w:szCs w:val="24"/>
              </w:rPr>
              <w:t>involving loss of a</w:t>
            </w:r>
          </w:p>
          <w:p w14:paraId="725802BE" w14:textId="77777777" w:rsidR="009C1403" w:rsidRDefault="00C6386D">
            <w:pPr>
              <w:tabs>
                <w:tab w:val="left" w:pos="1368"/>
                <w:tab w:val="left" w:pos="2376"/>
                <w:tab w:val="left" w:pos="3888"/>
                <w:tab w:val="right" w:pos="5472"/>
              </w:tabs>
              <w:kinsoku w:val="0"/>
              <w:overflowPunct w:val="0"/>
              <w:autoSpaceDE/>
              <w:autoSpaceDN/>
              <w:adjustRightInd/>
              <w:spacing w:before="7" w:after="131" w:line="269" w:lineRule="exact"/>
              <w:ind w:left="504" w:right="108"/>
              <w:jc w:val="both"/>
              <w:textAlignment w:val="baseline"/>
              <w:rPr>
                <w:rFonts w:ascii="Arial" w:hAnsi="Arial" w:cs="Arial"/>
                <w:b/>
                <w:bCs/>
                <w:i/>
                <w:iCs/>
                <w:sz w:val="24"/>
                <w:szCs w:val="24"/>
              </w:rPr>
            </w:pPr>
            <w:r>
              <w:rPr>
                <w:rFonts w:ascii="Arial" w:hAnsi="Arial" w:cs="Arial"/>
                <w:i/>
                <w:iCs/>
                <w:sz w:val="24"/>
                <w:szCs w:val="24"/>
              </w:rPr>
              <w:t>double</w:t>
            </w:r>
            <w:r>
              <w:rPr>
                <w:rFonts w:ascii="Arial" w:hAnsi="Arial" w:cs="Arial"/>
                <w:i/>
                <w:iCs/>
                <w:sz w:val="24"/>
                <w:szCs w:val="24"/>
              </w:rPr>
              <w:tab/>
              <w:t>circuit</w:t>
            </w:r>
            <w:r>
              <w:rPr>
                <w:rFonts w:ascii="Arial" w:hAnsi="Arial" w:cs="Arial"/>
                <w:i/>
                <w:iCs/>
                <w:sz w:val="24"/>
                <w:szCs w:val="24"/>
              </w:rPr>
              <w:tab/>
            </w:r>
            <w:r>
              <w:rPr>
                <w:rFonts w:ascii="Arial" w:hAnsi="Arial" w:cs="Arial"/>
                <w:sz w:val="24"/>
                <w:szCs w:val="24"/>
              </w:rPr>
              <w:t>transmission</w:t>
            </w:r>
            <w:r>
              <w:rPr>
                <w:rFonts w:ascii="Arial" w:hAnsi="Arial" w:cs="Arial"/>
                <w:sz w:val="24"/>
                <w:szCs w:val="24"/>
              </w:rPr>
              <w:tab/>
              <w:t>overhead</w:t>
            </w:r>
            <w:r>
              <w:rPr>
                <w:rFonts w:ascii="Arial" w:hAnsi="Arial" w:cs="Arial"/>
                <w:sz w:val="24"/>
                <w:szCs w:val="24"/>
              </w:rPr>
              <w:tab/>
              <w:t>line</w:t>
            </w:r>
            <w:r>
              <w:rPr>
                <w:rFonts w:ascii="Arial" w:hAnsi="Arial" w:cs="Arial"/>
                <w:sz w:val="24"/>
                <w:szCs w:val="24"/>
              </w:rPr>
              <w:br/>
              <w:t xml:space="preserve">operating at 132kV </w:t>
            </w:r>
            <w:r>
              <w:rPr>
                <w:rFonts w:ascii="Arial" w:hAnsi="Arial" w:cs="Arial"/>
                <w:b/>
                <w:bCs/>
                <w:sz w:val="24"/>
                <w:szCs w:val="24"/>
              </w:rPr>
              <w:t>(</w:t>
            </w:r>
            <w:r>
              <w:rPr>
                <w:rFonts w:ascii="Arial" w:hAnsi="Arial" w:cs="Arial"/>
                <w:b/>
                <w:bCs/>
                <w:i/>
                <w:iCs/>
                <w:sz w:val="24"/>
                <w:szCs w:val="24"/>
              </w:rPr>
              <w:t>Note 12)</w:t>
            </w:r>
          </w:p>
        </w:tc>
        <w:tc>
          <w:tcPr>
            <w:tcW w:w="437" w:type="dxa"/>
            <w:tcBorders>
              <w:top w:val="single" w:sz="7" w:space="0" w:color="auto"/>
              <w:left w:val="single" w:sz="7" w:space="0" w:color="auto"/>
              <w:bottom w:val="single" w:sz="7" w:space="0" w:color="auto"/>
              <w:right w:val="nil"/>
            </w:tcBorders>
          </w:tcPr>
          <w:p w14:paraId="356E2B36"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5E7C7794" w14:textId="77777777" w:rsidR="009C1403" w:rsidRDefault="00C6386D">
            <w:pPr>
              <w:kinsoku w:val="0"/>
              <w:overflowPunct w:val="0"/>
              <w:autoSpaceDE/>
              <w:autoSpaceDN/>
              <w:adjustRightInd/>
              <w:spacing w:before="380" w:after="340"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6804551C" w14:textId="77777777" w:rsidR="009C1403" w:rsidRDefault="00C6386D">
            <w:pPr>
              <w:kinsoku w:val="0"/>
              <w:overflowPunct w:val="0"/>
              <w:autoSpaceDE/>
              <w:autoSpaceDN/>
              <w:adjustRightInd/>
              <w:spacing w:before="380" w:after="340" w:line="278" w:lineRule="exact"/>
              <w:jc w:val="center"/>
              <w:textAlignment w:val="baseline"/>
              <w:rPr>
                <w:rFonts w:ascii="Arial" w:hAnsi="Arial" w:cs="Arial"/>
                <w:sz w:val="24"/>
                <w:szCs w:val="24"/>
              </w:rPr>
            </w:pPr>
            <w:r>
              <w:rPr>
                <w:rFonts w:ascii="Arial" w:hAnsi="Arial" w:cs="Arial"/>
                <w:sz w:val="24"/>
                <w:szCs w:val="24"/>
              </w:rPr>
              <w:t>+6%</w:t>
            </w:r>
          </w:p>
        </w:tc>
      </w:tr>
      <w:tr w:rsidR="009C1403" w14:paraId="0AAE02B7" w14:textId="77777777">
        <w:trPr>
          <w:trHeight w:hRule="exact" w:val="754"/>
        </w:trPr>
        <w:tc>
          <w:tcPr>
            <w:tcW w:w="8491" w:type="dxa"/>
            <w:gridSpan w:val="4"/>
            <w:tcBorders>
              <w:top w:val="single" w:sz="7" w:space="0" w:color="auto"/>
              <w:left w:val="single" w:sz="7" w:space="0" w:color="auto"/>
              <w:bottom w:val="single" w:sz="7" w:space="0" w:color="auto"/>
              <w:right w:val="single" w:sz="7" w:space="0" w:color="auto"/>
            </w:tcBorders>
          </w:tcPr>
          <w:p w14:paraId="44EE7291" w14:textId="77777777" w:rsidR="009C1403" w:rsidRDefault="00C6386D">
            <w:pPr>
              <w:kinsoku w:val="0"/>
              <w:overflowPunct w:val="0"/>
              <w:autoSpaceDE/>
              <w:autoSpaceDN/>
              <w:adjustRightInd/>
              <w:spacing w:after="30" w:line="361" w:lineRule="exact"/>
              <w:ind w:left="108" w:right="684"/>
              <w:textAlignment w:val="baseline"/>
              <w:rPr>
                <w:rFonts w:ascii="Arial" w:hAnsi="Arial" w:cs="Arial"/>
                <w:b/>
                <w:bCs/>
                <w:i/>
                <w:iCs/>
                <w:sz w:val="24"/>
                <w:szCs w:val="24"/>
              </w:rPr>
            </w:pPr>
            <w:r>
              <w:rPr>
                <w:rFonts w:ascii="Arial" w:hAnsi="Arial" w:cs="Arial"/>
                <w:b/>
                <w:bCs/>
                <w:sz w:val="24"/>
                <w:szCs w:val="24"/>
              </w:rPr>
              <w:t xml:space="preserve">(d) At substations supplying </w:t>
            </w:r>
            <w:r>
              <w:rPr>
                <w:rFonts w:ascii="Arial" w:hAnsi="Arial" w:cs="Arial"/>
                <w:b/>
                <w:bCs/>
                <w:i/>
                <w:iCs/>
                <w:sz w:val="24"/>
                <w:szCs w:val="24"/>
              </w:rPr>
              <w:t xml:space="preserve">User Systems </w:t>
            </w:r>
            <w:r>
              <w:rPr>
                <w:rFonts w:ascii="Arial" w:hAnsi="Arial" w:cs="Arial"/>
                <w:b/>
                <w:bCs/>
                <w:sz w:val="24"/>
                <w:szCs w:val="24"/>
              </w:rPr>
              <w:t xml:space="preserve">at voltages below 132kV </w:t>
            </w:r>
            <w:r>
              <w:rPr>
                <w:rFonts w:ascii="Arial" w:hAnsi="Arial" w:cs="Arial"/>
                <w:b/>
                <w:bCs/>
                <w:i/>
                <w:iCs/>
                <w:sz w:val="24"/>
                <w:szCs w:val="24"/>
              </w:rPr>
              <w:t>As (a), (b) and (c) plus:</w:t>
            </w:r>
          </w:p>
        </w:tc>
      </w:tr>
      <w:tr w:rsidR="009C1403" w14:paraId="5F7027F8" w14:textId="77777777">
        <w:trPr>
          <w:trHeight w:hRule="exact" w:val="792"/>
        </w:trPr>
        <w:tc>
          <w:tcPr>
            <w:tcW w:w="5597" w:type="dxa"/>
            <w:tcBorders>
              <w:top w:val="single" w:sz="7" w:space="0" w:color="auto"/>
              <w:left w:val="single" w:sz="7" w:space="0" w:color="auto"/>
              <w:bottom w:val="single" w:sz="7" w:space="0" w:color="auto"/>
              <w:right w:val="single" w:sz="7" w:space="0" w:color="auto"/>
            </w:tcBorders>
          </w:tcPr>
          <w:p w14:paraId="50AAD862" w14:textId="77777777" w:rsidR="009C1403" w:rsidRDefault="00C6386D">
            <w:pPr>
              <w:kinsoku w:val="0"/>
              <w:overflowPunct w:val="0"/>
              <w:autoSpaceDE/>
              <w:autoSpaceDN/>
              <w:adjustRightInd/>
              <w:spacing w:before="40" w:after="195" w:line="278" w:lineRule="exact"/>
              <w:ind w:left="504" w:right="144" w:hanging="360"/>
              <w:textAlignment w:val="baseline"/>
              <w:rPr>
                <w:rFonts w:ascii="Arial" w:hAnsi="Arial" w:cs="Arial"/>
                <w:sz w:val="24"/>
                <w:szCs w:val="24"/>
              </w:rPr>
            </w:pPr>
            <w:r>
              <w:rPr>
                <w:rFonts w:ascii="Arial" w:hAnsi="Arial" w:cs="Arial"/>
                <w:sz w:val="24"/>
                <w:szCs w:val="24"/>
              </w:rPr>
              <w:t xml:space="preserve">12. Following a </w:t>
            </w:r>
            <w:r>
              <w:rPr>
                <w:rFonts w:ascii="Arial" w:hAnsi="Arial" w:cs="Arial"/>
                <w:i/>
                <w:iCs/>
                <w:sz w:val="24"/>
                <w:szCs w:val="24"/>
              </w:rPr>
              <w:t xml:space="preserve">secured event </w:t>
            </w:r>
            <w:r>
              <w:rPr>
                <w:rFonts w:ascii="Arial" w:hAnsi="Arial" w:cs="Arial"/>
                <w:sz w:val="24"/>
                <w:szCs w:val="24"/>
              </w:rPr>
              <w:t>involving the loss of one or more Grid Supply Transformers</w:t>
            </w:r>
          </w:p>
        </w:tc>
        <w:tc>
          <w:tcPr>
            <w:tcW w:w="437" w:type="dxa"/>
            <w:tcBorders>
              <w:top w:val="single" w:sz="7" w:space="0" w:color="auto"/>
              <w:left w:val="single" w:sz="7" w:space="0" w:color="auto"/>
              <w:bottom w:val="single" w:sz="7" w:space="0" w:color="auto"/>
              <w:right w:val="nil"/>
            </w:tcBorders>
          </w:tcPr>
          <w:p w14:paraId="453C0064"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9E7DF89" w14:textId="77777777" w:rsidR="009C1403" w:rsidRDefault="00C6386D">
            <w:pPr>
              <w:kinsoku w:val="0"/>
              <w:overflowPunct w:val="0"/>
              <w:autoSpaceDE/>
              <w:autoSpaceDN/>
              <w:adjustRightInd/>
              <w:spacing w:before="270" w:after="24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3F775121" w14:textId="77777777" w:rsidR="009C1403" w:rsidRDefault="00C6386D">
            <w:pPr>
              <w:kinsoku w:val="0"/>
              <w:overflowPunct w:val="0"/>
              <w:autoSpaceDE/>
              <w:autoSpaceDN/>
              <w:adjustRightInd/>
              <w:spacing w:before="270" w:after="243" w:line="278" w:lineRule="exact"/>
              <w:jc w:val="center"/>
              <w:textAlignment w:val="baseline"/>
              <w:rPr>
                <w:rFonts w:ascii="Arial" w:hAnsi="Arial" w:cs="Arial"/>
                <w:sz w:val="24"/>
                <w:szCs w:val="24"/>
              </w:rPr>
            </w:pPr>
            <w:r>
              <w:rPr>
                <w:rFonts w:ascii="Arial" w:hAnsi="Arial" w:cs="Arial"/>
                <w:sz w:val="24"/>
                <w:szCs w:val="24"/>
              </w:rPr>
              <w:t>+6%</w:t>
            </w:r>
          </w:p>
        </w:tc>
      </w:tr>
    </w:tbl>
    <w:p w14:paraId="6CBA2BC9" w14:textId="77777777" w:rsidR="009C1403" w:rsidRDefault="00C6386D">
      <w:pPr>
        <w:kinsoku w:val="0"/>
        <w:overflowPunct w:val="0"/>
        <w:autoSpaceDE/>
        <w:autoSpaceDN/>
        <w:adjustRightInd/>
        <w:spacing w:line="220" w:lineRule="exact"/>
        <w:textAlignment w:val="baseline"/>
        <w:rPr>
          <w:rFonts w:ascii="Arial" w:hAnsi="Arial" w:cs="Arial"/>
          <w:b/>
          <w:bCs/>
          <w:spacing w:val="-5"/>
          <w:sz w:val="21"/>
          <w:szCs w:val="21"/>
        </w:rPr>
      </w:pPr>
      <w:r>
        <w:rPr>
          <w:rFonts w:ascii="Arial" w:hAnsi="Arial" w:cs="Arial"/>
          <w:b/>
          <w:bCs/>
          <w:spacing w:val="-5"/>
          <w:sz w:val="21"/>
          <w:szCs w:val="21"/>
        </w:rPr>
        <w:t>Notes</w:t>
      </w:r>
    </w:p>
    <w:p w14:paraId="3D2E9DEE" w14:textId="77777777" w:rsidR="009C1403" w:rsidRDefault="00C6386D">
      <w:pPr>
        <w:tabs>
          <w:tab w:val="decimal" w:pos="144"/>
          <w:tab w:val="left" w:pos="360"/>
        </w:tabs>
        <w:kinsoku w:val="0"/>
        <w:overflowPunct w:val="0"/>
        <w:autoSpaceDE/>
        <w:autoSpaceDN/>
        <w:adjustRightInd/>
        <w:spacing w:before="12" w:line="229" w:lineRule="exact"/>
        <w:ind w:left="360" w:hanging="360"/>
        <w:jc w:val="both"/>
        <w:textAlignment w:val="baseline"/>
        <w:rPr>
          <w:rFonts w:ascii="Arial" w:hAnsi="Arial" w:cs="Arial"/>
          <w:spacing w:val="-6"/>
          <w:sz w:val="21"/>
          <w:szCs w:val="21"/>
        </w:rPr>
      </w:pPr>
      <w:r>
        <w:rPr>
          <w:rFonts w:ascii="Arial" w:hAnsi="Arial" w:cs="Arial"/>
          <w:spacing w:val="-6"/>
          <w:sz w:val="21"/>
          <w:szCs w:val="21"/>
        </w:rPr>
        <w:tab/>
        <w:t>8.</w:t>
      </w:r>
      <w:r>
        <w:rPr>
          <w:rFonts w:ascii="Arial" w:hAnsi="Arial" w:cs="Arial"/>
          <w:spacing w:val="-6"/>
          <w:sz w:val="21"/>
          <w:szCs w:val="21"/>
        </w:rPr>
        <w:tab/>
        <w:t>An individual User must not experience voltage steps exceeding ±3% due to infrequent operational</w:t>
      </w:r>
      <w:r>
        <w:rPr>
          <w:rFonts w:ascii="Arial" w:hAnsi="Arial" w:cs="Arial"/>
          <w:spacing w:val="-6"/>
          <w:sz w:val="21"/>
          <w:szCs w:val="21"/>
        </w:rPr>
        <w:br/>
        <w:t>switching:</w:t>
      </w:r>
    </w:p>
    <w:p w14:paraId="406D7A1E" w14:textId="77777777" w:rsidR="009C1403" w:rsidRDefault="00C6386D">
      <w:pPr>
        <w:numPr>
          <w:ilvl w:val="0"/>
          <w:numId w:val="18"/>
        </w:numPr>
        <w:kinsoku w:val="0"/>
        <w:overflowPunct w:val="0"/>
        <w:autoSpaceDE/>
        <w:autoSpaceDN/>
        <w:adjustRightInd/>
        <w:spacing w:before="11" w:line="229" w:lineRule="exact"/>
        <w:textAlignment w:val="baseline"/>
        <w:rPr>
          <w:rFonts w:ascii="Arial" w:hAnsi="Arial" w:cs="Arial"/>
          <w:spacing w:val="-1"/>
          <w:sz w:val="21"/>
          <w:szCs w:val="21"/>
        </w:rPr>
      </w:pPr>
      <w:r>
        <w:rPr>
          <w:rFonts w:ascii="Arial" w:hAnsi="Arial" w:cs="Arial"/>
          <w:spacing w:val="-1"/>
          <w:sz w:val="21"/>
          <w:szCs w:val="21"/>
        </w:rPr>
        <w:t>on a regular basis, and / or</w:t>
      </w:r>
    </w:p>
    <w:p w14:paraId="42F2B5C1" w14:textId="77777777" w:rsidR="009C1403" w:rsidRDefault="00C6386D">
      <w:pPr>
        <w:numPr>
          <w:ilvl w:val="0"/>
          <w:numId w:val="19"/>
        </w:numPr>
        <w:kinsoku w:val="0"/>
        <w:overflowPunct w:val="0"/>
        <w:autoSpaceDE/>
        <w:autoSpaceDN/>
        <w:adjustRightInd/>
        <w:spacing w:line="225" w:lineRule="exact"/>
        <w:textAlignment w:val="baseline"/>
        <w:rPr>
          <w:rFonts w:ascii="Arial" w:hAnsi="Arial" w:cs="Arial"/>
          <w:spacing w:val="-2"/>
          <w:sz w:val="21"/>
          <w:szCs w:val="21"/>
        </w:rPr>
      </w:pPr>
      <w:r>
        <w:rPr>
          <w:rFonts w:ascii="Arial" w:hAnsi="Arial" w:cs="Arial"/>
          <w:spacing w:val="-2"/>
          <w:sz w:val="21"/>
          <w:szCs w:val="21"/>
        </w:rPr>
        <w:t>at intervals of less than two hours,</w:t>
      </w:r>
    </w:p>
    <w:p w14:paraId="74337351" w14:textId="77777777" w:rsidR="009C1403" w:rsidRDefault="00C6386D">
      <w:pPr>
        <w:numPr>
          <w:ilvl w:val="0"/>
          <w:numId w:val="19"/>
        </w:numPr>
        <w:kinsoku w:val="0"/>
        <w:overflowPunct w:val="0"/>
        <w:autoSpaceDE/>
        <w:autoSpaceDN/>
        <w:adjustRightInd/>
        <w:spacing w:line="221" w:lineRule="exact"/>
        <w:textAlignment w:val="baseline"/>
        <w:rPr>
          <w:rFonts w:ascii="Arial" w:hAnsi="Arial" w:cs="Arial"/>
          <w:spacing w:val="-2"/>
          <w:sz w:val="21"/>
          <w:szCs w:val="21"/>
        </w:rPr>
      </w:pPr>
      <w:r>
        <w:rPr>
          <w:rFonts w:ascii="Arial" w:hAnsi="Arial" w:cs="Arial"/>
          <w:spacing w:val="-2"/>
          <w:sz w:val="21"/>
          <w:szCs w:val="21"/>
        </w:rPr>
        <w:t>unless abnormal conditions prevail</w:t>
      </w:r>
    </w:p>
    <w:p w14:paraId="74DBF231" w14:textId="77777777" w:rsidR="009C1403" w:rsidRDefault="00C6386D">
      <w:pPr>
        <w:kinsoku w:val="0"/>
        <w:overflowPunct w:val="0"/>
        <w:autoSpaceDE/>
        <w:autoSpaceDN/>
        <w:adjustRightInd/>
        <w:spacing w:before="15" w:line="229" w:lineRule="exact"/>
        <w:ind w:left="360"/>
        <w:jc w:val="both"/>
        <w:textAlignment w:val="baseline"/>
        <w:rPr>
          <w:rFonts w:ascii="Arial" w:hAnsi="Arial" w:cs="Arial"/>
          <w:sz w:val="21"/>
          <w:szCs w:val="21"/>
        </w:rPr>
      </w:pPr>
      <w:r>
        <w:rPr>
          <w:rFonts w:ascii="Arial" w:hAnsi="Arial" w:cs="Arial"/>
          <w:i/>
          <w:iCs/>
          <w:sz w:val="21"/>
          <w:szCs w:val="21"/>
        </w:rPr>
        <w:t xml:space="preserve">Infrequent operational switching </w:t>
      </w:r>
      <w:r>
        <w:rPr>
          <w:rFonts w:ascii="Arial" w:hAnsi="Arial" w:cs="Arial"/>
          <w:sz w:val="21"/>
          <w:szCs w:val="21"/>
        </w:rPr>
        <w:t xml:space="preserve">would typically include disconnection of circuits for routine maintenance.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z w:val="21"/>
          <w:szCs w:val="21"/>
        </w:rPr>
        <w:t>operational switching</w:t>
      </w:r>
      <w:r>
        <w:rPr>
          <w:rFonts w:ascii="Arial" w:hAnsi="Arial" w:cs="Arial"/>
          <w:sz w:val="21"/>
          <w:szCs w:val="21"/>
        </w:rPr>
        <w:t>.</w:t>
      </w:r>
    </w:p>
    <w:p w14:paraId="34E74719" w14:textId="77777777" w:rsidR="009C1403" w:rsidRDefault="00C6386D">
      <w:pPr>
        <w:tabs>
          <w:tab w:val="decimal" w:pos="144"/>
          <w:tab w:val="left" w:pos="360"/>
        </w:tabs>
        <w:kinsoku w:val="0"/>
        <w:overflowPunct w:val="0"/>
        <w:autoSpaceDE/>
        <w:autoSpaceDN/>
        <w:adjustRightInd/>
        <w:spacing w:line="226" w:lineRule="exact"/>
        <w:ind w:left="360" w:hanging="360"/>
        <w:jc w:val="both"/>
        <w:textAlignment w:val="baseline"/>
        <w:rPr>
          <w:rFonts w:ascii="Arial" w:hAnsi="Arial" w:cs="Arial"/>
          <w:spacing w:val="-3"/>
          <w:sz w:val="21"/>
          <w:szCs w:val="21"/>
        </w:rPr>
      </w:pPr>
      <w:r>
        <w:rPr>
          <w:rFonts w:ascii="Arial" w:hAnsi="Arial" w:cs="Arial"/>
          <w:spacing w:val="-3"/>
          <w:sz w:val="21"/>
          <w:szCs w:val="21"/>
        </w:rPr>
        <w:tab/>
        <w:t>9.</w:t>
      </w:r>
      <w:r>
        <w:rPr>
          <w:rFonts w:ascii="Arial" w:hAnsi="Arial" w:cs="Arial"/>
          <w:spacing w:val="-3"/>
          <w:sz w:val="21"/>
          <w:szCs w:val="21"/>
        </w:rPr>
        <w:tab/>
        <w:t xml:space="preserve">Voltage steps exceeding ±3% due to </w:t>
      </w:r>
      <w:r>
        <w:rPr>
          <w:rFonts w:ascii="Arial" w:hAnsi="Arial" w:cs="Arial"/>
          <w:i/>
          <w:iCs/>
          <w:spacing w:val="-3"/>
          <w:sz w:val="21"/>
          <w:szCs w:val="21"/>
        </w:rPr>
        <w:t xml:space="preserve">infrequent operational switching </w:t>
      </w:r>
      <w:r>
        <w:rPr>
          <w:rFonts w:ascii="Arial" w:hAnsi="Arial" w:cs="Arial"/>
          <w:spacing w:val="-3"/>
          <w:sz w:val="21"/>
          <w:szCs w:val="21"/>
        </w:rPr>
        <w:t>may be accepted only on</w:t>
      </w:r>
      <w:r>
        <w:rPr>
          <w:rFonts w:ascii="Arial" w:hAnsi="Arial" w:cs="Arial"/>
          <w:spacing w:val="-3"/>
          <w:sz w:val="21"/>
          <w:szCs w:val="21"/>
        </w:rPr>
        <w:br/>
        <w:t xml:space="preserve">busbars or circuits fed directly by the </w:t>
      </w:r>
      <w:r>
        <w:rPr>
          <w:rFonts w:ascii="Arial" w:hAnsi="Arial" w:cs="Arial"/>
          <w:i/>
          <w:iCs/>
          <w:spacing w:val="-3"/>
          <w:sz w:val="21"/>
          <w:szCs w:val="21"/>
        </w:rPr>
        <w:t xml:space="preserve">transmission circuits </w:t>
      </w:r>
      <w:r>
        <w:rPr>
          <w:rFonts w:ascii="Arial" w:hAnsi="Arial" w:cs="Arial"/>
          <w:spacing w:val="-3"/>
          <w:sz w:val="21"/>
          <w:szCs w:val="21"/>
        </w:rPr>
        <w:t xml:space="preserve">involved in the </w:t>
      </w:r>
      <w:r>
        <w:rPr>
          <w:rFonts w:ascii="Arial" w:hAnsi="Arial" w:cs="Arial"/>
          <w:i/>
          <w:iCs/>
          <w:spacing w:val="-3"/>
          <w:sz w:val="21"/>
          <w:szCs w:val="21"/>
        </w:rPr>
        <w:t>infrequent operational switching</w:t>
      </w:r>
      <w:r>
        <w:rPr>
          <w:rFonts w:ascii="Arial" w:hAnsi="Arial" w:cs="Arial"/>
          <w:spacing w:val="-3"/>
          <w:sz w:val="21"/>
          <w:szCs w:val="21"/>
        </w:rPr>
        <w:t>.</w:t>
      </w:r>
    </w:p>
    <w:p w14:paraId="279F6951" w14:textId="77777777" w:rsidR="009C1403" w:rsidRDefault="00C6386D">
      <w:pPr>
        <w:kinsoku w:val="0"/>
        <w:overflowPunct w:val="0"/>
        <w:autoSpaceDE/>
        <w:autoSpaceDN/>
        <w:adjustRightInd/>
        <w:spacing w:line="237" w:lineRule="exact"/>
        <w:ind w:left="360" w:hanging="360"/>
        <w:jc w:val="both"/>
        <w:textAlignment w:val="baseline"/>
        <w:rPr>
          <w:rFonts w:ascii="Arial" w:hAnsi="Arial" w:cs="Arial"/>
          <w:sz w:val="21"/>
          <w:szCs w:val="21"/>
        </w:rPr>
      </w:pPr>
      <w:r>
        <w:rPr>
          <w:rFonts w:ascii="Arial" w:hAnsi="Arial" w:cs="Arial"/>
          <w:sz w:val="21"/>
          <w:szCs w:val="21"/>
        </w:rPr>
        <w:t>10. It is permissible to relax this to -12%, +6% in Scotland if the aggregate demand of sites experiencing voltage falls between 6% and 12% and does not exceed 1500MW.</w:t>
      </w:r>
    </w:p>
    <w:p w14:paraId="29981D19" w14:textId="77777777" w:rsidR="009C1403" w:rsidRDefault="00C6386D">
      <w:pPr>
        <w:kinsoku w:val="0"/>
        <w:overflowPunct w:val="0"/>
        <w:autoSpaceDE/>
        <w:autoSpaceDN/>
        <w:adjustRightInd/>
        <w:spacing w:line="229" w:lineRule="exact"/>
        <w:ind w:left="360" w:hanging="360"/>
        <w:jc w:val="both"/>
        <w:textAlignment w:val="baseline"/>
        <w:rPr>
          <w:rFonts w:ascii="Arial" w:hAnsi="Arial" w:cs="Arial"/>
          <w:sz w:val="21"/>
          <w:szCs w:val="21"/>
        </w:rPr>
      </w:pPr>
      <w:r>
        <w:rPr>
          <w:rFonts w:ascii="Arial" w:hAnsi="Arial" w:cs="Arial"/>
          <w:sz w:val="21"/>
          <w:szCs w:val="21"/>
        </w:rPr>
        <w:t>11. Operationally, the -6% requirement may be relaxed to -12% at a site or sites with a combined group demand of less than 1500MW, provided all other NETS SQSS requirements are met, if the -6% requirement may only be met by shedding load.</w:t>
      </w:r>
    </w:p>
    <w:p w14:paraId="4BA1054C" w14:textId="77777777" w:rsidR="009C1403" w:rsidRDefault="009C1403">
      <w:pPr>
        <w:widowControl/>
        <w:rPr>
          <w:sz w:val="24"/>
          <w:szCs w:val="24"/>
        </w:rPr>
        <w:sectPr w:rsidR="009C1403">
          <w:headerReference w:type="default" r:id="rId55"/>
          <w:pgSz w:w="11904" w:h="16834"/>
          <w:pgMar w:top="1420" w:right="1399" w:bottom="508" w:left="1445" w:header="720" w:footer="720" w:gutter="0"/>
          <w:cols w:space="720"/>
          <w:noEndnote/>
        </w:sectPr>
      </w:pPr>
    </w:p>
    <w:p w14:paraId="7B551DCE" w14:textId="77777777" w:rsidR="009C1403" w:rsidRDefault="00C6386D">
      <w:pPr>
        <w:kinsoku w:val="0"/>
        <w:overflowPunct w:val="0"/>
        <w:autoSpaceDE/>
        <w:autoSpaceDN/>
        <w:adjustRightInd/>
        <w:spacing w:before="12" w:after="5437" w:line="233" w:lineRule="exact"/>
        <w:ind w:left="360" w:hanging="360"/>
        <w:jc w:val="both"/>
        <w:textAlignment w:val="baseline"/>
        <w:rPr>
          <w:rFonts w:ascii="Arial" w:hAnsi="Arial" w:cs="Arial"/>
          <w:sz w:val="21"/>
          <w:szCs w:val="21"/>
        </w:rPr>
      </w:pPr>
      <w:r>
        <w:rPr>
          <w:rFonts w:ascii="Arial" w:hAnsi="Arial" w:cs="Arial"/>
          <w:sz w:val="21"/>
          <w:szCs w:val="21"/>
        </w:rPr>
        <w:t>12. In planning timescales, for demand groups with aggregate demand less than 1500MW, this criterion applies to any demand left connected post-fault. Operationally, this criterion only applies for demand groups with aggregate demand greater than 1500MW.</w:t>
      </w:r>
    </w:p>
    <w:p w14:paraId="0B6568F1" w14:textId="229EC140" w:rsidR="009C1403" w:rsidRDefault="00C6386D">
      <w:pPr>
        <w:kinsoku w:val="0"/>
        <w:overflowPunct w:val="0"/>
        <w:autoSpaceDE/>
        <w:autoSpaceDN/>
        <w:adjustRightInd/>
        <w:spacing w:before="2" w:line="275" w:lineRule="exact"/>
        <w:textAlignment w:val="baseline"/>
        <w:rPr>
          <w:rFonts w:ascii="Arial" w:hAnsi="Arial" w:cs="Arial"/>
          <w:spacing w:val="-15"/>
          <w:sz w:val="24"/>
          <w:szCs w:val="24"/>
        </w:rPr>
      </w:pPr>
      <w:r>
        <w:rPr>
          <w:noProof/>
          <w:color w:val="2B579A"/>
          <w:shd w:val="clear" w:color="auto" w:fill="E6E6E6"/>
        </w:rPr>
        <mc:AlternateContent>
          <mc:Choice Requires="wps">
            <w:drawing>
              <wp:anchor distT="0" distB="0" distL="0" distR="0" simplePos="0" relativeHeight="251658308" behindDoc="0" locked="0" layoutInCell="0" allowOverlap="1" wp14:anchorId="51188AA7" wp14:editId="59CFEC69">
                <wp:simplePos x="0" y="0"/>
                <wp:positionH relativeFrom="page">
                  <wp:posOffset>913765</wp:posOffset>
                </wp:positionH>
                <wp:positionV relativeFrom="page">
                  <wp:posOffset>1367155</wp:posOffset>
                </wp:positionV>
                <wp:extent cx="5313045" cy="3653155"/>
                <wp:effectExtent l="0" t="0" r="0" b="0"/>
                <wp:wrapSquare wrapText="bothSides"/>
                <wp:docPr id="16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3045" cy="36531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88AA7" id="Text Box 162" o:spid="_x0000_s1080" type="#_x0000_t202" style="position:absolute;margin-left:71.95pt;margin-top:107.65pt;width:418.35pt;height:287.65pt;z-index:2516583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" o:allowincell="f" stroked="f">
                <v:fill opacity="0"/>
                <v:textbox inset="0,0,0,0">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v:textbox>
                <w10:wrap type="square" anchorx="page" anchory="page"/>
              </v:shape>
            </w:pict>
          </mc:Fallback>
        </mc:AlternateContent>
      </w:r>
      <w:r>
        <w:rPr>
          <w:rFonts w:ascii="Arial" w:hAnsi="Arial" w:cs="Arial"/>
          <w:spacing w:val="-15"/>
          <w:sz w:val="24"/>
          <w:szCs w:val="24"/>
        </w:rPr>
        <w:t>Figure</w:t>
      </w:r>
    </w:p>
    <w:p w14:paraId="4C7797D4" w14:textId="77777777" w:rsidR="009C1403" w:rsidRDefault="00C6386D">
      <w:pPr>
        <w:kinsoku w:val="0"/>
        <w:overflowPunct w:val="0"/>
        <w:autoSpaceDE/>
        <w:autoSpaceDN/>
        <w:adjustRightInd/>
        <w:spacing w:line="271" w:lineRule="exact"/>
        <w:ind w:right="432"/>
        <w:textAlignment w:val="baseline"/>
        <w:rPr>
          <w:rFonts w:ascii="Arial" w:hAnsi="Arial" w:cs="Arial"/>
          <w:sz w:val="24"/>
          <w:szCs w:val="24"/>
        </w:rPr>
      </w:pPr>
      <w:r>
        <w:rPr>
          <w:rFonts w:ascii="Arial" w:hAnsi="Arial" w:cs="Arial"/>
          <w:sz w:val="24"/>
          <w:szCs w:val="24"/>
        </w:rPr>
        <w:t>6.1 Maximum Voltage Step Changes Permitted for Operational Switching derived from ER P28 B.1.2</w:t>
      </w:r>
    </w:p>
    <w:p w14:paraId="23087549" w14:textId="77777777" w:rsidR="009C1403" w:rsidRDefault="00C6386D">
      <w:pPr>
        <w:tabs>
          <w:tab w:val="decimal" w:pos="216"/>
          <w:tab w:val="left" w:pos="648"/>
        </w:tabs>
        <w:kinsoku w:val="0"/>
        <w:overflowPunct w:val="0"/>
        <w:autoSpaceDE/>
        <w:autoSpaceDN/>
        <w:adjustRightInd/>
        <w:spacing w:before="435" w:line="286" w:lineRule="exact"/>
        <w:textAlignment w:val="baseline"/>
        <w:rPr>
          <w:rFonts w:ascii="Arial" w:hAnsi="Arial" w:cs="Arial"/>
          <w:b/>
          <w:bCs/>
          <w:i/>
          <w:iCs/>
          <w:spacing w:val="-2"/>
          <w:sz w:val="28"/>
          <w:szCs w:val="28"/>
        </w:rPr>
      </w:pPr>
      <w:r>
        <w:rPr>
          <w:rFonts w:ascii="Arial" w:hAnsi="Arial" w:cs="Arial"/>
          <w:b/>
          <w:bCs/>
          <w:spacing w:val="-2"/>
          <w:sz w:val="29"/>
          <w:szCs w:val="29"/>
        </w:rPr>
        <w:tab/>
        <w:t>7.</w:t>
      </w:r>
      <w:r>
        <w:rPr>
          <w:rFonts w:ascii="Arial" w:hAnsi="Arial" w:cs="Arial"/>
          <w:b/>
          <w:bCs/>
          <w:spacing w:val="-2"/>
          <w:sz w:val="29"/>
          <w:szCs w:val="29"/>
        </w:rPr>
        <w:tab/>
        <w:t xml:space="preserve">Generation Connection Criteria Applicable to an </w:t>
      </w:r>
      <w:r>
        <w:rPr>
          <w:rFonts w:ascii="Arial" w:hAnsi="Arial" w:cs="Arial"/>
          <w:b/>
          <w:bCs/>
          <w:i/>
          <w:iCs/>
          <w:spacing w:val="-2"/>
          <w:sz w:val="28"/>
          <w:szCs w:val="28"/>
        </w:rPr>
        <w:t>Offshore</w:t>
      </w:r>
    </w:p>
    <w:p w14:paraId="1688401F" w14:textId="77777777" w:rsidR="009C1403" w:rsidRDefault="00C6386D">
      <w:pPr>
        <w:kinsoku w:val="0"/>
        <w:overflowPunct w:val="0"/>
        <w:autoSpaceDE/>
        <w:autoSpaceDN/>
        <w:adjustRightInd/>
        <w:spacing w:before="38" w:line="284" w:lineRule="exact"/>
        <w:ind w:left="720"/>
        <w:textAlignment w:val="baseline"/>
        <w:rPr>
          <w:rFonts w:ascii="Arial" w:hAnsi="Arial" w:cs="Arial"/>
          <w:b/>
          <w:bCs/>
          <w:i/>
          <w:iCs/>
          <w:sz w:val="28"/>
          <w:szCs w:val="28"/>
        </w:rPr>
      </w:pPr>
      <w:r>
        <w:rPr>
          <w:rFonts w:ascii="Arial" w:hAnsi="Arial" w:cs="Arial"/>
          <w:b/>
          <w:bCs/>
          <w:i/>
          <w:iCs/>
          <w:sz w:val="28"/>
          <w:szCs w:val="28"/>
        </w:rPr>
        <w:t>Transmission System</w:t>
      </w:r>
    </w:p>
    <w:p w14:paraId="0410AD7F" w14:textId="77777777" w:rsidR="009C1403" w:rsidRDefault="00C6386D">
      <w:pPr>
        <w:tabs>
          <w:tab w:val="decimal" w:pos="216"/>
          <w:tab w:val="left" w:pos="648"/>
        </w:tabs>
        <w:kinsoku w:val="0"/>
        <w:overflowPunct w:val="0"/>
        <w:autoSpaceDE/>
        <w:autoSpaceDN/>
        <w:adjustRightInd/>
        <w:spacing w:before="237" w:line="275" w:lineRule="exact"/>
        <w:textAlignment w:val="baseline"/>
        <w:rPr>
          <w:rFonts w:ascii="Arial" w:hAnsi="Arial" w:cs="Arial"/>
          <w:sz w:val="24"/>
          <w:szCs w:val="24"/>
        </w:rPr>
      </w:pPr>
      <w:r>
        <w:rPr>
          <w:rFonts w:ascii="Arial" w:hAnsi="Arial" w:cs="Arial"/>
          <w:sz w:val="24"/>
          <w:szCs w:val="24"/>
        </w:rPr>
        <w:tab/>
        <w:t>7.1</w:t>
      </w:r>
      <w:r>
        <w:rPr>
          <w:rFonts w:ascii="Arial" w:hAnsi="Arial" w:cs="Arial"/>
          <w:sz w:val="24"/>
          <w:szCs w:val="24"/>
        </w:rPr>
        <w:tab/>
        <w:t>This section presents the planning criteria applicable to the connection of one</w:t>
      </w:r>
    </w:p>
    <w:p w14:paraId="0EDC9883" w14:textId="77777777" w:rsidR="009C1403" w:rsidRDefault="00C6386D">
      <w:pPr>
        <w:kinsoku w:val="0"/>
        <w:overflowPunct w:val="0"/>
        <w:autoSpaceDE/>
        <w:autoSpaceDN/>
        <w:adjustRightInd/>
        <w:spacing w:before="12" w:line="275" w:lineRule="exact"/>
        <w:ind w:left="720"/>
        <w:jc w:val="both"/>
        <w:textAlignment w:val="baseline"/>
        <w:rPr>
          <w:rFonts w:ascii="Arial" w:hAnsi="Arial" w:cs="Arial"/>
          <w:i/>
          <w:iCs/>
          <w:spacing w:val="-3"/>
          <w:sz w:val="24"/>
          <w:szCs w:val="24"/>
        </w:rPr>
      </w:pPr>
      <w:r>
        <w:rPr>
          <w:rFonts w:ascii="Arial" w:hAnsi="Arial" w:cs="Arial"/>
          <w:spacing w:val="-3"/>
          <w:sz w:val="24"/>
          <w:szCs w:val="24"/>
        </w:rPr>
        <w:t xml:space="preserve">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offshore transmission system</w:t>
      </w:r>
      <w:r>
        <w:rPr>
          <w:rFonts w:ascii="Arial" w:hAnsi="Arial" w:cs="Arial"/>
          <w:spacing w:val="-3"/>
          <w:sz w:val="24"/>
          <w:szCs w:val="24"/>
        </w:rPr>
        <w:t xml:space="preserve">. The criteria in this section apply from the </w:t>
      </w:r>
      <w:r>
        <w:rPr>
          <w:rFonts w:ascii="Arial" w:hAnsi="Arial" w:cs="Arial"/>
          <w:i/>
          <w:iCs/>
          <w:spacing w:val="-3"/>
          <w:sz w:val="24"/>
          <w:szCs w:val="24"/>
        </w:rPr>
        <w:t xml:space="preserve">offshore grid entry point/s (GEP) </w:t>
      </w:r>
      <w:r>
        <w:rPr>
          <w:rFonts w:ascii="Arial" w:hAnsi="Arial" w:cs="Arial"/>
          <w:spacing w:val="-3"/>
          <w:sz w:val="24"/>
          <w:szCs w:val="24"/>
        </w:rPr>
        <w:t xml:space="preserve">at which each </w:t>
      </w:r>
      <w:r>
        <w:rPr>
          <w:rFonts w:ascii="Arial" w:hAnsi="Arial" w:cs="Arial"/>
          <w:i/>
          <w:iCs/>
          <w:spacing w:val="-3"/>
          <w:sz w:val="24"/>
          <w:szCs w:val="24"/>
        </w:rPr>
        <w:t xml:space="preserve">offshore power station </w:t>
      </w:r>
      <w:r>
        <w:rPr>
          <w:rFonts w:ascii="Arial" w:hAnsi="Arial" w:cs="Arial"/>
          <w:spacing w:val="-3"/>
          <w:sz w:val="24"/>
          <w:szCs w:val="24"/>
        </w:rPr>
        <w:t xml:space="preserve">connects to an </w:t>
      </w:r>
      <w:r>
        <w:rPr>
          <w:rFonts w:ascii="Arial" w:hAnsi="Arial" w:cs="Arial"/>
          <w:i/>
          <w:iCs/>
          <w:spacing w:val="-3"/>
          <w:sz w:val="24"/>
          <w:szCs w:val="24"/>
        </w:rPr>
        <w:t>offshore transmission system</w:t>
      </w:r>
      <w:r>
        <w:rPr>
          <w:rFonts w:ascii="Arial" w:hAnsi="Arial" w:cs="Arial"/>
          <w:spacing w:val="-3"/>
          <w:sz w:val="24"/>
          <w:szCs w:val="24"/>
        </w:rPr>
        <w:t xml:space="preserve">, through the remainder of the </w:t>
      </w:r>
      <w:r>
        <w:rPr>
          <w:rFonts w:ascii="Arial" w:hAnsi="Arial" w:cs="Arial"/>
          <w:i/>
          <w:iCs/>
          <w:spacing w:val="-3"/>
          <w:sz w:val="24"/>
          <w:szCs w:val="24"/>
        </w:rPr>
        <w:t xml:space="preserve">offshore transmission system </w:t>
      </w:r>
      <w:r>
        <w:rPr>
          <w:rFonts w:ascii="Arial" w:hAnsi="Arial" w:cs="Arial"/>
          <w:spacing w:val="-3"/>
          <w:sz w:val="24"/>
          <w:szCs w:val="24"/>
        </w:rPr>
        <w:t xml:space="preserve">to the point of connection at the </w:t>
      </w:r>
      <w:r>
        <w:rPr>
          <w:rFonts w:ascii="Arial" w:hAnsi="Arial" w:cs="Arial"/>
          <w:i/>
          <w:iCs/>
          <w:spacing w:val="-3"/>
          <w:sz w:val="24"/>
          <w:szCs w:val="24"/>
        </w:rPr>
        <w:t>first onshore substation</w:t>
      </w:r>
      <w:r>
        <w:rPr>
          <w:rFonts w:ascii="Arial" w:hAnsi="Arial" w:cs="Arial"/>
          <w:spacing w:val="-3"/>
          <w:sz w:val="24"/>
          <w:szCs w:val="24"/>
        </w:rPr>
        <w:t xml:space="preserve">, which is the </w:t>
      </w:r>
      <w:r>
        <w:rPr>
          <w:rFonts w:ascii="Arial" w:hAnsi="Arial" w:cs="Arial"/>
          <w:i/>
          <w:iCs/>
          <w:spacing w:val="-3"/>
          <w:sz w:val="24"/>
          <w:szCs w:val="24"/>
        </w:rPr>
        <w:t xml:space="preserve">interface point (IP) </w:t>
      </w:r>
      <w:r>
        <w:rPr>
          <w:rFonts w:ascii="Arial" w:hAnsi="Arial" w:cs="Arial"/>
          <w:spacing w:val="-3"/>
          <w:sz w:val="24"/>
          <w:szCs w:val="24"/>
        </w:rPr>
        <w:t xml:space="preserve">in the case of a direct connection to the </w:t>
      </w:r>
      <w:r>
        <w:rPr>
          <w:rFonts w:ascii="Arial" w:hAnsi="Arial" w:cs="Arial"/>
          <w:i/>
          <w:iCs/>
          <w:spacing w:val="-3"/>
          <w:sz w:val="24"/>
          <w:szCs w:val="24"/>
        </w:rPr>
        <w:t xml:space="preserve">onshore transmission system </w:t>
      </w:r>
      <w:r>
        <w:rPr>
          <w:rFonts w:ascii="Arial" w:hAnsi="Arial" w:cs="Arial"/>
          <w:spacing w:val="-3"/>
          <w:sz w:val="24"/>
          <w:szCs w:val="24"/>
        </w:rPr>
        <w:t xml:space="preserve">or the </w:t>
      </w:r>
      <w:r>
        <w:rPr>
          <w:rFonts w:ascii="Arial" w:hAnsi="Arial" w:cs="Arial"/>
          <w:i/>
          <w:iCs/>
          <w:spacing w:val="-3"/>
          <w:sz w:val="24"/>
          <w:szCs w:val="24"/>
        </w:rPr>
        <w:t xml:space="preserve">user system interface point (USIP) </w:t>
      </w:r>
      <w:r>
        <w:rPr>
          <w:rFonts w:ascii="Arial" w:hAnsi="Arial" w:cs="Arial"/>
          <w:spacing w:val="-3"/>
          <w:sz w:val="24"/>
          <w:szCs w:val="24"/>
        </w:rPr>
        <w:t xml:space="preserve">in the case of a connection to an onshore </w:t>
      </w:r>
      <w:r>
        <w:rPr>
          <w:rFonts w:ascii="Arial" w:hAnsi="Arial" w:cs="Arial"/>
          <w:i/>
          <w:iCs/>
          <w:spacing w:val="-3"/>
          <w:sz w:val="24"/>
          <w:szCs w:val="24"/>
        </w:rPr>
        <w:t>user system.</w:t>
      </w:r>
    </w:p>
    <w:p w14:paraId="3FD395FB" w14:textId="77777777" w:rsidR="009C1403" w:rsidRDefault="00C6386D">
      <w:pPr>
        <w:tabs>
          <w:tab w:val="decimal" w:pos="216"/>
          <w:tab w:val="left" w:pos="648"/>
        </w:tabs>
        <w:kinsoku w:val="0"/>
        <w:overflowPunct w:val="0"/>
        <w:autoSpaceDE/>
        <w:autoSpaceDN/>
        <w:adjustRightInd/>
        <w:spacing w:before="210" w:line="275" w:lineRule="exact"/>
        <w:textAlignment w:val="baseline"/>
        <w:rPr>
          <w:rFonts w:ascii="Arial" w:hAnsi="Arial" w:cs="Arial"/>
          <w:i/>
          <w:iCs/>
          <w:spacing w:val="-3"/>
          <w:sz w:val="24"/>
          <w:szCs w:val="24"/>
        </w:rPr>
      </w:pPr>
      <w:r>
        <w:rPr>
          <w:rFonts w:ascii="Arial" w:hAnsi="Arial" w:cs="Arial"/>
          <w:spacing w:val="-3"/>
          <w:sz w:val="24"/>
          <w:szCs w:val="24"/>
        </w:rPr>
        <w:tab/>
        <w:t>7.2</w:t>
      </w:r>
      <w:r>
        <w:rPr>
          <w:rFonts w:ascii="Arial" w:hAnsi="Arial" w:cs="Arial"/>
          <w:spacing w:val="-3"/>
          <w:sz w:val="24"/>
          <w:szCs w:val="24"/>
        </w:rPr>
        <w:tab/>
        <w:t xml:space="preserve">Planning criteria are defined for all elements of an </w:t>
      </w:r>
      <w:r>
        <w:rPr>
          <w:rFonts w:ascii="Arial" w:hAnsi="Arial" w:cs="Arial"/>
          <w:i/>
          <w:iCs/>
          <w:spacing w:val="-3"/>
          <w:sz w:val="24"/>
          <w:szCs w:val="24"/>
        </w:rPr>
        <w:t>offshore transmission system</w:t>
      </w:r>
    </w:p>
    <w:p w14:paraId="332DA775" w14:textId="77777777" w:rsidR="009C1403" w:rsidRDefault="00C6386D">
      <w:pPr>
        <w:kinsoku w:val="0"/>
        <w:overflowPunct w:val="0"/>
        <w:autoSpaceDE/>
        <w:autoSpaceDN/>
        <w:adjustRightInd/>
        <w:spacing w:line="274" w:lineRule="exact"/>
        <w:ind w:left="720"/>
        <w:jc w:val="both"/>
        <w:textAlignment w:val="baseline"/>
        <w:rPr>
          <w:rFonts w:ascii="Arial" w:hAnsi="Arial" w:cs="Arial"/>
          <w:sz w:val="24"/>
          <w:szCs w:val="24"/>
        </w:rPr>
      </w:pPr>
      <w:r>
        <w:rPr>
          <w:rFonts w:ascii="Arial" w:hAnsi="Arial" w:cs="Arial"/>
          <w:sz w:val="24"/>
          <w:szCs w:val="24"/>
        </w:rPr>
        <w:t xml:space="preserve">including: the </w:t>
      </w:r>
      <w:r>
        <w:rPr>
          <w:rFonts w:ascii="Arial" w:hAnsi="Arial" w:cs="Arial"/>
          <w:i/>
          <w:iCs/>
          <w:sz w:val="24"/>
          <w:szCs w:val="24"/>
        </w:rPr>
        <w:t xml:space="preserve">offshore transmission circuits </w:t>
      </w:r>
      <w:r>
        <w:rPr>
          <w:rFonts w:ascii="Arial" w:hAnsi="Arial" w:cs="Arial"/>
          <w:sz w:val="24"/>
          <w:szCs w:val="24"/>
        </w:rPr>
        <w:t xml:space="preserve">and equipment on the </w:t>
      </w:r>
      <w:r>
        <w:rPr>
          <w:rFonts w:ascii="Arial" w:hAnsi="Arial" w:cs="Arial"/>
          <w:i/>
          <w:iCs/>
          <w:sz w:val="24"/>
          <w:szCs w:val="24"/>
        </w:rPr>
        <w:t xml:space="preserve">offshore platform </w:t>
      </w:r>
      <w:r>
        <w:rPr>
          <w:rFonts w:ascii="Arial" w:hAnsi="Arial" w:cs="Arial"/>
          <w:sz w:val="24"/>
          <w:szCs w:val="24"/>
        </w:rPr>
        <w:t xml:space="preserve">(whether AC or DC); the </w:t>
      </w:r>
      <w:r>
        <w:rPr>
          <w:rFonts w:ascii="Arial" w:hAnsi="Arial" w:cs="Arial"/>
          <w:i/>
          <w:iCs/>
          <w:sz w:val="24"/>
          <w:szCs w:val="24"/>
        </w:rPr>
        <w:t xml:space="preserve">offshore transmission circuits </w:t>
      </w:r>
      <w:r>
        <w:rPr>
          <w:rFonts w:ascii="Arial" w:hAnsi="Arial" w:cs="Arial"/>
          <w:sz w:val="24"/>
          <w:szCs w:val="24"/>
        </w:rPr>
        <w:t xml:space="preserve">from the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user system interface point (</w:t>
      </w:r>
      <w:r>
        <w:rPr>
          <w:rFonts w:ascii="Arial" w:hAnsi="Arial" w:cs="Arial"/>
          <w:sz w:val="24"/>
          <w:szCs w:val="24"/>
        </w:rPr>
        <w:t xml:space="preserve">as the case may be) including undersea cables and any overhead lines (whether AC or DC); and any onshore AC voltage transformation facilities or </w:t>
      </w:r>
      <w:r>
        <w:rPr>
          <w:rFonts w:ascii="Arial" w:hAnsi="Arial" w:cs="Arial"/>
          <w:i/>
          <w:iCs/>
          <w:sz w:val="24"/>
          <w:szCs w:val="24"/>
        </w:rPr>
        <w:t xml:space="preserve">DC converter </w:t>
      </w:r>
      <w:r>
        <w:rPr>
          <w:rFonts w:ascii="Arial" w:hAnsi="Arial" w:cs="Arial"/>
          <w:sz w:val="24"/>
          <w:szCs w:val="24"/>
        </w:rPr>
        <w:t>facilities.</w:t>
      </w:r>
    </w:p>
    <w:p w14:paraId="797E1535" w14:textId="77777777" w:rsidR="009C1403" w:rsidRDefault="00C6386D">
      <w:pPr>
        <w:tabs>
          <w:tab w:val="decimal" w:pos="216"/>
          <w:tab w:val="left" w:pos="648"/>
        </w:tabs>
        <w:kinsoku w:val="0"/>
        <w:overflowPunct w:val="0"/>
        <w:autoSpaceDE/>
        <w:autoSpaceDN/>
        <w:adjustRightInd/>
        <w:spacing w:before="208" w:line="275" w:lineRule="exact"/>
        <w:textAlignment w:val="baseline"/>
        <w:rPr>
          <w:rFonts w:ascii="Arial" w:hAnsi="Arial" w:cs="Arial"/>
          <w:sz w:val="24"/>
          <w:szCs w:val="24"/>
        </w:rPr>
      </w:pPr>
      <w:r>
        <w:rPr>
          <w:rFonts w:ascii="Arial" w:hAnsi="Arial" w:cs="Arial"/>
          <w:sz w:val="24"/>
          <w:szCs w:val="24"/>
        </w:rPr>
        <w:tab/>
        <w:t>7.3</w:t>
      </w:r>
      <w:r>
        <w:rPr>
          <w:rFonts w:ascii="Arial" w:hAnsi="Arial" w:cs="Arial"/>
          <w:sz w:val="24"/>
          <w:szCs w:val="24"/>
        </w:rPr>
        <w:tab/>
        <w:t xml:space="preserve">In those parts of the </w:t>
      </w:r>
      <w:r>
        <w:rPr>
          <w:rFonts w:ascii="Arial" w:hAnsi="Arial" w:cs="Arial"/>
          <w:i/>
          <w:iCs/>
          <w:sz w:val="24"/>
          <w:szCs w:val="24"/>
        </w:rPr>
        <w:t xml:space="preserve">national electricity transmission system </w:t>
      </w:r>
      <w:r>
        <w:rPr>
          <w:rFonts w:ascii="Arial" w:hAnsi="Arial" w:cs="Arial"/>
          <w:sz w:val="24"/>
          <w:szCs w:val="24"/>
        </w:rPr>
        <w:t>where the criteria</w:t>
      </w:r>
    </w:p>
    <w:p w14:paraId="75008D0F" w14:textId="77777777" w:rsidR="009C1403" w:rsidRDefault="00C6386D">
      <w:pPr>
        <w:kinsoku w:val="0"/>
        <w:overflowPunct w:val="0"/>
        <w:autoSpaceDE/>
        <w:autoSpaceDN/>
        <w:adjustRightInd/>
        <w:spacing w:line="270" w:lineRule="exact"/>
        <w:ind w:left="720"/>
        <w:textAlignment w:val="baseline"/>
        <w:rPr>
          <w:rFonts w:ascii="Arial" w:hAnsi="Arial" w:cs="Arial"/>
          <w:sz w:val="24"/>
          <w:szCs w:val="24"/>
        </w:rPr>
      </w:pPr>
      <w:r>
        <w:rPr>
          <w:rFonts w:ascii="Arial" w:hAnsi="Arial" w:cs="Arial"/>
          <w:sz w:val="24"/>
          <w:szCs w:val="24"/>
        </w:rPr>
        <w:t>of Section 8 and/or Section 4 also apply, those criteria must also be met.</w:t>
      </w:r>
    </w:p>
    <w:p w14:paraId="31306D90" w14:textId="77777777" w:rsidR="009C1403" w:rsidRDefault="009C1403">
      <w:pPr>
        <w:widowControl/>
        <w:rPr>
          <w:sz w:val="24"/>
          <w:szCs w:val="24"/>
        </w:rPr>
        <w:sectPr w:rsidR="009C1403">
          <w:headerReference w:type="default" r:id="rId58"/>
          <w:pgSz w:w="11904" w:h="16834"/>
          <w:pgMar w:top="1440" w:right="1405" w:bottom="508" w:left="1439" w:header="720" w:footer="720" w:gutter="0"/>
          <w:cols w:space="720"/>
          <w:noEndnote/>
        </w:sectPr>
      </w:pPr>
    </w:p>
    <w:p w14:paraId="29E8038E" w14:textId="7ECC19B4" w:rsidR="009C1403" w:rsidRDefault="00C6386D">
      <w:pPr>
        <w:kinsoku w:val="0"/>
        <w:overflowPunct w:val="0"/>
        <w:autoSpaceDE/>
        <w:autoSpaceDN/>
        <w:adjustRightInd/>
        <w:spacing w:before="30" w:line="273" w:lineRule="exact"/>
        <w:ind w:left="720" w:hanging="720"/>
        <w:textAlignment w:val="baseline"/>
        <w:rPr>
          <w:rFonts w:ascii="Arial" w:hAnsi="Arial" w:cs="Arial"/>
          <w:sz w:val="24"/>
          <w:szCs w:val="24"/>
        </w:rPr>
      </w:pPr>
      <w:r>
        <w:rPr>
          <w:rFonts w:ascii="Arial" w:hAnsi="Arial" w:cs="Arial"/>
          <w:sz w:val="24"/>
          <w:szCs w:val="24"/>
        </w:rPr>
        <w:t xml:space="preserve">7.4 In planning </w:t>
      </w:r>
      <w:r>
        <w:rPr>
          <w:rFonts w:ascii="Arial" w:hAnsi="Arial" w:cs="Arial"/>
          <w:i/>
          <w:iCs/>
          <w:sz w:val="24"/>
          <w:szCs w:val="24"/>
        </w:rPr>
        <w:t xml:space="preserve">offshore </w:t>
      </w:r>
      <w:r>
        <w:rPr>
          <w:rFonts w:ascii="Arial" w:hAnsi="Arial" w:cs="Arial"/>
          <w:sz w:val="24"/>
          <w:szCs w:val="24"/>
        </w:rPr>
        <w:t>generation connections, this Standard is met if the connection design either:</w:t>
      </w:r>
    </w:p>
    <w:p w14:paraId="44DD3B0C" w14:textId="77777777" w:rsidR="009C1403" w:rsidRDefault="00C6386D">
      <w:pPr>
        <w:tabs>
          <w:tab w:val="left" w:pos="1512"/>
        </w:tabs>
        <w:kinsoku w:val="0"/>
        <w:overflowPunct w:val="0"/>
        <w:autoSpaceDE/>
        <w:autoSpaceDN/>
        <w:adjustRightInd/>
        <w:spacing w:before="203" w:line="277" w:lineRule="exact"/>
        <w:ind w:left="720"/>
        <w:textAlignment w:val="baseline"/>
        <w:rPr>
          <w:rFonts w:ascii="Arial" w:hAnsi="Arial" w:cs="Arial"/>
          <w:spacing w:val="-2"/>
          <w:sz w:val="24"/>
          <w:szCs w:val="24"/>
        </w:rPr>
      </w:pPr>
      <w:r>
        <w:rPr>
          <w:rFonts w:ascii="Arial" w:hAnsi="Arial" w:cs="Arial"/>
          <w:spacing w:val="-2"/>
          <w:sz w:val="24"/>
          <w:szCs w:val="24"/>
        </w:rPr>
        <w:t>7.4.1</w:t>
      </w:r>
      <w:r>
        <w:rPr>
          <w:rFonts w:ascii="Arial" w:hAnsi="Arial" w:cs="Arial"/>
          <w:spacing w:val="-2"/>
          <w:sz w:val="24"/>
          <w:szCs w:val="24"/>
        </w:rPr>
        <w:tab/>
        <w:t>satisfies the deterministic criteria detailed in paragraphs 7.6 to 7.18; or</w:t>
      </w:r>
    </w:p>
    <w:p w14:paraId="762F1ABD" w14:textId="77777777" w:rsidR="009C1403" w:rsidRDefault="00C6386D">
      <w:pPr>
        <w:kinsoku w:val="0"/>
        <w:overflowPunct w:val="0"/>
        <w:autoSpaceDE/>
        <w:autoSpaceDN/>
        <w:adjustRightInd/>
        <w:spacing w:before="206" w:line="274" w:lineRule="exact"/>
        <w:ind w:left="1584" w:hanging="864"/>
        <w:jc w:val="both"/>
        <w:textAlignment w:val="baseline"/>
        <w:rPr>
          <w:rFonts w:ascii="Arial" w:hAnsi="Arial" w:cs="Arial"/>
          <w:sz w:val="24"/>
          <w:szCs w:val="24"/>
        </w:rPr>
      </w:pPr>
      <w:r>
        <w:rPr>
          <w:rFonts w:ascii="Arial" w:hAnsi="Arial" w:cs="Arial"/>
          <w:sz w:val="24"/>
          <w:szCs w:val="24"/>
        </w:rPr>
        <w:t>7.4.2 varies from the design necessary to meet paragraph 7.4.1 above in a manner which satisfies the conditions detailed in paragraphs 7.20 to 7.23.</w:t>
      </w:r>
    </w:p>
    <w:p w14:paraId="0821CDA2" w14:textId="77777777" w:rsidR="009C1403" w:rsidRDefault="00C6386D">
      <w:pPr>
        <w:tabs>
          <w:tab w:val="decimal" w:pos="144"/>
          <w:tab w:val="left" w:pos="648"/>
        </w:tabs>
        <w:kinsoku w:val="0"/>
        <w:overflowPunct w:val="0"/>
        <w:autoSpaceDE/>
        <w:autoSpaceDN/>
        <w:adjustRightInd/>
        <w:spacing w:before="203" w:line="277" w:lineRule="exact"/>
        <w:textAlignment w:val="baseline"/>
        <w:rPr>
          <w:rFonts w:ascii="Arial" w:hAnsi="Arial" w:cs="Arial"/>
          <w:spacing w:val="-1"/>
          <w:sz w:val="24"/>
          <w:szCs w:val="24"/>
        </w:rPr>
      </w:pPr>
      <w:r>
        <w:rPr>
          <w:rFonts w:ascii="Arial" w:hAnsi="Arial" w:cs="Arial"/>
          <w:spacing w:val="-1"/>
          <w:sz w:val="24"/>
          <w:szCs w:val="24"/>
        </w:rPr>
        <w:tab/>
        <w:t>7.5</w:t>
      </w:r>
      <w:r>
        <w:rPr>
          <w:rFonts w:ascii="Arial" w:hAnsi="Arial" w:cs="Arial"/>
          <w:spacing w:val="-1"/>
          <w:sz w:val="24"/>
          <w:szCs w:val="24"/>
        </w:rPr>
        <w:tab/>
        <w:t>It is permissible to design to standards higher than those set out in paragraphs</w:t>
      </w:r>
    </w:p>
    <w:p w14:paraId="13DA74D4" w14:textId="77777777" w:rsidR="009C1403" w:rsidRDefault="00C6386D">
      <w:pPr>
        <w:kinsoku w:val="0"/>
        <w:overflowPunct w:val="0"/>
        <w:autoSpaceDE/>
        <w:autoSpaceDN/>
        <w:adjustRightInd/>
        <w:spacing w:before="4" w:line="269" w:lineRule="exact"/>
        <w:ind w:left="720" w:right="72"/>
        <w:jc w:val="both"/>
        <w:textAlignment w:val="baseline"/>
        <w:rPr>
          <w:rFonts w:ascii="Arial" w:hAnsi="Arial" w:cs="Arial"/>
          <w:sz w:val="24"/>
          <w:szCs w:val="24"/>
        </w:rPr>
      </w:pPr>
      <w:r>
        <w:rPr>
          <w:rFonts w:ascii="Arial" w:hAnsi="Arial" w:cs="Arial"/>
          <w:sz w:val="24"/>
          <w:szCs w:val="24"/>
        </w:rPr>
        <w:t>7.6 to 7.18 provided the higher standards can be economically justified. Guidance on economic justification is given in Appendix G.</w:t>
      </w:r>
    </w:p>
    <w:p w14:paraId="3EC0AC9A" w14:textId="77777777" w:rsidR="009C1403" w:rsidRDefault="00C6386D">
      <w:pPr>
        <w:kinsoku w:val="0"/>
        <w:overflowPunct w:val="0"/>
        <w:autoSpaceDE/>
        <w:autoSpaceDN/>
        <w:adjustRightInd/>
        <w:spacing w:before="333" w:line="274" w:lineRule="exact"/>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00AA63A5" w14:textId="77777777" w:rsidR="009C1403" w:rsidRDefault="00C6386D">
      <w:pPr>
        <w:tabs>
          <w:tab w:val="decimal" w:pos="144"/>
          <w:tab w:val="left" w:pos="648"/>
        </w:tabs>
        <w:kinsoku w:val="0"/>
        <w:overflowPunct w:val="0"/>
        <w:autoSpaceDE/>
        <w:autoSpaceDN/>
        <w:adjustRightInd/>
        <w:spacing w:before="188" w:line="280" w:lineRule="exact"/>
        <w:textAlignment w:val="baseline"/>
        <w:rPr>
          <w:rFonts w:ascii="Arial" w:hAnsi="Arial" w:cs="Arial"/>
          <w:i/>
          <w:iCs/>
          <w:sz w:val="24"/>
          <w:szCs w:val="24"/>
        </w:rPr>
      </w:pPr>
      <w:r>
        <w:rPr>
          <w:rFonts w:ascii="Arial" w:hAnsi="Arial" w:cs="Arial"/>
          <w:sz w:val="24"/>
          <w:szCs w:val="24"/>
        </w:rPr>
        <w:tab/>
        <w:t>7.6</w:t>
      </w:r>
      <w:r>
        <w:rPr>
          <w:rFonts w:ascii="Arial" w:hAnsi="Arial" w:cs="Arial"/>
          <w:sz w:val="24"/>
          <w:szCs w:val="24"/>
        </w:rPr>
        <w:tab/>
        <w:t xml:space="preserve">For the purpose of applying the criteria of paragraphs 7.7 to 7.12, the </w:t>
      </w:r>
      <w:r>
        <w:rPr>
          <w:rFonts w:ascii="Arial" w:hAnsi="Arial" w:cs="Arial"/>
          <w:i/>
          <w:iCs/>
          <w:sz w:val="24"/>
          <w:szCs w:val="24"/>
        </w:rPr>
        <w:t>loss of</w:t>
      </w:r>
    </w:p>
    <w:p w14:paraId="23BD604C" w14:textId="77777777" w:rsidR="009C1403" w:rsidRDefault="00C6386D">
      <w:pPr>
        <w:kinsoku w:val="0"/>
        <w:overflowPunct w:val="0"/>
        <w:autoSpaceDE/>
        <w:autoSpaceDN/>
        <w:adjustRightInd/>
        <w:spacing w:before="8" w:line="280" w:lineRule="exact"/>
        <w:ind w:left="720"/>
        <w:textAlignment w:val="baseline"/>
        <w:rPr>
          <w:rFonts w:ascii="Arial" w:hAnsi="Arial" w:cs="Arial"/>
          <w:sz w:val="24"/>
          <w:szCs w:val="24"/>
        </w:rPr>
      </w:pPr>
      <w:r>
        <w:rPr>
          <w:rFonts w:ascii="Arial" w:hAnsi="Arial" w:cs="Arial"/>
          <w:i/>
          <w:iCs/>
          <w:sz w:val="24"/>
          <w:szCs w:val="24"/>
        </w:rPr>
        <w:t xml:space="preserve">power 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shall be calculated as follows:</w:t>
      </w:r>
    </w:p>
    <w:p w14:paraId="332415A8" w14:textId="77777777" w:rsidR="009C1403" w:rsidRDefault="00C6386D">
      <w:pPr>
        <w:kinsoku w:val="0"/>
        <w:overflowPunct w:val="0"/>
        <w:autoSpaceDE/>
        <w:autoSpaceDN/>
        <w:adjustRightInd/>
        <w:spacing w:before="187" w:line="280" w:lineRule="exact"/>
        <w:ind w:left="1584" w:hanging="864"/>
        <w:jc w:val="both"/>
        <w:textAlignment w:val="baseline"/>
        <w:rPr>
          <w:rFonts w:ascii="Arial" w:hAnsi="Arial" w:cs="Arial"/>
          <w:sz w:val="24"/>
          <w:szCs w:val="24"/>
        </w:rPr>
      </w:pPr>
      <w:r>
        <w:rPr>
          <w:rFonts w:ascii="Arial" w:hAnsi="Arial" w:cs="Arial"/>
          <w:sz w:val="24"/>
          <w:szCs w:val="24"/>
        </w:rPr>
        <w:t xml:space="preserve">7.6.1 the sum of the </w:t>
      </w:r>
      <w:r>
        <w:rPr>
          <w:rFonts w:ascii="Arial" w:hAnsi="Arial" w:cs="Arial"/>
          <w:i/>
          <w:iCs/>
          <w:sz w:val="24"/>
          <w:szCs w:val="24"/>
        </w:rPr>
        <w:t xml:space="preserve">registered capacities </w:t>
      </w:r>
      <w:r>
        <w:rPr>
          <w:rFonts w:ascii="Arial" w:hAnsi="Arial" w:cs="Arial"/>
          <w:sz w:val="24"/>
          <w:szCs w:val="24"/>
        </w:rPr>
        <w:t xml:space="preserve">of the </w:t>
      </w:r>
      <w:r>
        <w:rPr>
          <w:rFonts w:ascii="Arial" w:hAnsi="Arial" w:cs="Arial"/>
          <w:i/>
          <w:iCs/>
          <w:sz w:val="24"/>
          <w:szCs w:val="24"/>
        </w:rPr>
        <w:t xml:space="preserve">offshore power park modules </w:t>
      </w:r>
      <w:r>
        <w:rPr>
          <w:rFonts w:ascii="Arial" w:hAnsi="Arial" w:cs="Arial"/>
          <w:sz w:val="24"/>
          <w:szCs w:val="24"/>
        </w:rPr>
        <w:t xml:space="preserve">or </w:t>
      </w:r>
      <w:r>
        <w:rPr>
          <w:rFonts w:ascii="Arial" w:hAnsi="Arial" w:cs="Arial"/>
          <w:i/>
          <w:iCs/>
          <w:sz w:val="24"/>
          <w:szCs w:val="24"/>
        </w:rPr>
        <w:t xml:space="preserve">offshore </w:t>
      </w:r>
      <w:r>
        <w:rPr>
          <w:rFonts w:ascii="Arial" w:hAnsi="Arial" w:cs="Arial"/>
          <w:sz w:val="24"/>
          <w:szCs w:val="24"/>
        </w:rPr>
        <w:t xml:space="preserve">gas turbines disconnected from the system by a </w:t>
      </w:r>
      <w:r>
        <w:rPr>
          <w:rFonts w:ascii="Arial" w:hAnsi="Arial" w:cs="Arial"/>
          <w:i/>
          <w:iCs/>
          <w:sz w:val="24"/>
          <w:szCs w:val="24"/>
        </w:rPr>
        <w:t>secured event</w:t>
      </w:r>
      <w:r>
        <w:rPr>
          <w:rFonts w:ascii="Arial" w:hAnsi="Arial" w:cs="Arial"/>
          <w:sz w:val="24"/>
          <w:szCs w:val="24"/>
        </w:rPr>
        <w:t>, less</w:t>
      </w:r>
    </w:p>
    <w:p w14:paraId="0A5FAF67" w14:textId="77777777" w:rsidR="009C1403" w:rsidRDefault="00C6386D">
      <w:pPr>
        <w:kinsoku w:val="0"/>
        <w:overflowPunct w:val="0"/>
        <w:autoSpaceDE/>
        <w:autoSpaceDN/>
        <w:adjustRightInd/>
        <w:spacing w:before="184" w:line="280" w:lineRule="exact"/>
        <w:ind w:left="1584" w:hanging="864"/>
        <w:jc w:val="both"/>
        <w:textAlignment w:val="baseline"/>
        <w:rPr>
          <w:rFonts w:ascii="Arial" w:hAnsi="Arial" w:cs="Arial"/>
          <w:sz w:val="24"/>
          <w:szCs w:val="24"/>
        </w:rPr>
      </w:pPr>
      <w:r>
        <w:rPr>
          <w:rFonts w:ascii="Arial" w:hAnsi="Arial" w:cs="Arial"/>
          <w:sz w:val="24"/>
          <w:szCs w:val="24"/>
        </w:rPr>
        <w:t xml:space="preserve">7.6.2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13D8CAB0" w14:textId="77777777" w:rsidR="009C1403" w:rsidRDefault="00C6386D">
      <w:pPr>
        <w:kinsoku w:val="0"/>
        <w:overflowPunct w:val="0"/>
        <w:autoSpaceDE/>
        <w:autoSpaceDN/>
        <w:adjustRightInd/>
        <w:spacing w:before="189" w:line="276" w:lineRule="exact"/>
        <w:textAlignment w:val="baseline"/>
        <w:rPr>
          <w:rFonts w:ascii="Arial" w:hAnsi="Arial" w:cs="Arial"/>
          <w:sz w:val="24"/>
          <w:szCs w:val="24"/>
          <w:u w:val="single"/>
        </w:rPr>
      </w:pPr>
      <w:r>
        <w:rPr>
          <w:rFonts w:ascii="Arial" w:hAnsi="Arial" w:cs="Arial"/>
          <w:i/>
          <w:iCs/>
          <w:sz w:val="24"/>
          <w:szCs w:val="24"/>
          <w:u w:val="single"/>
        </w:rPr>
        <w:t xml:space="preserve">Offshore Platforms </w:t>
      </w:r>
      <w:r>
        <w:rPr>
          <w:rFonts w:ascii="Arial" w:hAnsi="Arial" w:cs="Arial"/>
          <w:sz w:val="24"/>
          <w:szCs w:val="24"/>
          <w:u w:val="single"/>
        </w:rPr>
        <w:t>(AC and DC)</w:t>
      </w:r>
    </w:p>
    <w:p w14:paraId="7EE48FF9" w14:textId="77777777" w:rsidR="009C1403" w:rsidRDefault="00C6386D">
      <w:pPr>
        <w:tabs>
          <w:tab w:val="decimal" w:pos="144"/>
          <w:tab w:val="left" w:pos="648"/>
        </w:tabs>
        <w:kinsoku w:val="0"/>
        <w:overflowPunct w:val="0"/>
        <w:autoSpaceDE/>
        <w:autoSpaceDN/>
        <w:adjustRightInd/>
        <w:spacing w:before="201" w:line="276" w:lineRule="exact"/>
        <w:textAlignment w:val="baseline"/>
        <w:rPr>
          <w:rFonts w:ascii="Arial" w:hAnsi="Arial" w:cs="Arial"/>
          <w:sz w:val="24"/>
          <w:szCs w:val="24"/>
        </w:rPr>
      </w:pPr>
      <w:r>
        <w:rPr>
          <w:rFonts w:ascii="Arial" w:hAnsi="Arial" w:cs="Arial"/>
          <w:sz w:val="24"/>
          <w:szCs w:val="24"/>
        </w:rPr>
        <w:tab/>
        <w:t>7.7</w:t>
      </w:r>
      <w:r>
        <w:rPr>
          <w:rFonts w:ascii="Arial" w:hAnsi="Arial" w:cs="Arial"/>
          <w:sz w:val="24"/>
          <w:szCs w:val="24"/>
        </w:rPr>
        <w:tab/>
      </w:r>
      <w:r>
        <w:rPr>
          <w:rFonts w:ascii="Arial" w:hAnsi="Arial" w:cs="Arial"/>
          <w:i/>
          <w:iCs/>
          <w:sz w:val="24"/>
          <w:szCs w:val="24"/>
        </w:rPr>
        <w:t xml:space="preserve">Offshore </w:t>
      </w:r>
      <w:r>
        <w:rPr>
          <w:rFonts w:ascii="Arial" w:hAnsi="Arial" w:cs="Arial"/>
          <w:sz w:val="24"/>
          <w:szCs w:val="24"/>
        </w:rPr>
        <w:t xml:space="preserve">generation connections on </w:t>
      </w:r>
      <w:r>
        <w:rPr>
          <w:rFonts w:ascii="Arial" w:hAnsi="Arial" w:cs="Arial"/>
          <w:i/>
          <w:iCs/>
          <w:sz w:val="24"/>
          <w:szCs w:val="24"/>
        </w:rPr>
        <w:t xml:space="preserve">offshore platforms </w:t>
      </w:r>
      <w:r>
        <w:rPr>
          <w:rFonts w:ascii="Arial" w:hAnsi="Arial" w:cs="Arial"/>
          <w:sz w:val="24"/>
          <w:szCs w:val="24"/>
        </w:rPr>
        <w:t>shall be planned such</w:t>
      </w:r>
    </w:p>
    <w:p w14:paraId="21743756" w14:textId="77777777" w:rsidR="009C1403" w:rsidRDefault="00C6386D">
      <w:pPr>
        <w:kinsoku w:val="0"/>
        <w:overflowPunct w:val="0"/>
        <w:autoSpaceDE/>
        <w:autoSpaceDN/>
        <w:adjustRightInd/>
        <w:spacing w:line="280" w:lineRule="exact"/>
        <w:ind w:left="720"/>
        <w:textAlignment w:val="baseline"/>
        <w:rPr>
          <w:rFonts w:ascii="Arial" w:hAnsi="Arial" w:cs="Arial"/>
          <w:sz w:val="24"/>
          <w:szCs w:val="24"/>
        </w:rPr>
      </w:pPr>
      <w:r>
        <w:rPr>
          <w:rFonts w:ascii="Arial" w:hAnsi="Arial" w:cs="Arial"/>
          <w:sz w:val="24"/>
          <w:szCs w:val="24"/>
        </w:rPr>
        <w:t xml:space="preserve">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027BA175" w14:textId="77777777" w:rsidR="009C1403" w:rsidRDefault="00C6386D">
      <w:pPr>
        <w:kinsoku w:val="0"/>
        <w:overflowPunct w:val="0"/>
        <w:autoSpaceDE/>
        <w:autoSpaceDN/>
        <w:adjustRightInd/>
        <w:spacing w:before="188" w:line="277"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7.7.1 </w:t>
      </w:r>
      <w:r>
        <w:rPr>
          <w:rFonts w:ascii="Arial" w:hAnsi="Arial" w:cs="Arial"/>
          <w:spacing w:val="5"/>
          <w:sz w:val="24"/>
          <w:szCs w:val="24"/>
          <w:u w:val="single"/>
        </w:rPr>
        <w:t xml:space="preserve">AC Circuits on an </w:t>
      </w:r>
      <w:r>
        <w:rPr>
          <w:rFonts w:ascii="Arial" w:hAnsi="Arial" w:cs="Arial"/>
          <w:i/>
          <w:iCs/>
          <w:spacing w:val="5"/>
          <w:sz w:val="24"/>
          <w:szCs w:val="24"/>
          <w:u w:val="single"/>
        </w:rPr>
        <w:t>offshore platform</w:t>
      </w:r>
    </w:p>
    <w:p w14:paraId="5BEDB65B" w14:textId="77777777" w:rsidR="009C1403" w:rsidRDefault="00C6386D">
      <w:pPr>
        <w:kinsoku w:val="0"/>
        <w:overflowPunct w:val="0"/>
        <w:autoSpaceDE/>
        <w:autoSpaceDN/>
        <w:adjustRightInd/>
        <w:spacing w:before="189" w:line="280" w:lineRule="exact"/>
        <w:ind w:left="2520" w:hanging="936"/>
        <w:jc w:val="both"/>
        <w:textAlignment w:val="baseline"/>
        <w:rPr>
          <w:rFonts w:ascii="Arial" w:hAnsi="Arial" w:cs="Arial"/>
          <w:spacing w:val="-1"/>
          <w:sz w:val="24"/>
          <w:szCs w:val="24"/>
        </w:rPr>
      </w:pPr>
      <w:r>
        <w:rPr>
          <w:rFonts w:ascii="Arial" w:hAnsi="Arial" w:cs="Arial"/>
          <w:spacing w:val="-1"/>
          <w:sz w:val="24"/>
          <w:szCs w:val="24"/>
        </w:rPr>
        <w:t xml:space="preserve">7.7.1.1 in the case of </w:t>
      </w:r>
      <w:r>
        <w:rPr>
          <w:rFonts w:ascii="Arial" w:hAnsi="Arial" w:cs="Arial"/>
          <w:i/>
          <w:iCs/>
          <w:spacing w:val="-1"/>
          <w:sz w:val="24"/>
          <w:szCs w:val="24"/>
        </w:rPr>
        <w:t xml:space="preserve">offshore power park module </w:t>
      </w:r>
      <w:r>
        <w:rPr>
          <w:rFonts w:ascii="Arial" w:hAnsi="Arial" w:cs="Arial"/>
          <w:spacing w:val="-1"/>
          <w:sz w:val="24"/>
          <w:szCs w:val="24"/>
        </w:rPr>
        <w:t xml:space="preserve">only connections, and where the </w:t>
      </w:r>
      <w:r>
        <w:rPr>
          <w:rFonts w:ascii="Arial" w:hAnsi="Arial" w:cs="Arial"/>
          <w:i/>
          <w:iCs/>
          <w:spacing w:val="-1"/>
          <w:sz w:val="24"/>
          <w:szCs w:val="24"/>
        </w:rPr>
        <w:t xml:space="preserve">offshore grid entry point capacity </w:t>
      </w:r>
      <w:r>
        <w:rPr>
          <w:rFonts w:ascii="Arial" w:hAnsi="Arial" w:cs="Arial"/>
          <w:spacing w:val="-1"/>
          <w:sz w:val="24"/>
          <w:szCs w:val="24"/>
        </w:rPr>
        <w:t xml:space="preserve">is 90MW or more, following a </w:t>
      </w:r>
      <w:r>
        <w:rPr>
          <w:rFonts w:ascii="Arial" w:hAnsi="Arial" w:cs="Arial"/>
          <w:i/>
          <w:iCs/>
          <w:spacing w:val="-1"/>
          <w:sz w:val="24"/>
          <w:szCs w:val="24"/>
        </w:rPr>
        <w:t xml:space="preserve">planned outage </w:t>
      </w:r>
      <w:r>
        <w:rPr>
          <w:rFonts w:ascii="Arial" w:hAnsi="Arial" w:cs="Arial"/>
          <w:spacing w:val="-1"/>
          <w:sz w:val="24"/>
          <w:szCs w:val="24"/>
        </w:rPr>
        <w:t xml:space="preserve">or a </w:t>
      </w:r>
      <w:r>
        <w:rPr>
          <w:rFonts w:ascii="Arial" w:hAnsi="Arial" w:cs="Arial"/>
          <w:i/>
          <w:iCs/>
          <w:spacing w:val="-1"/>
          <w:sz w:val="24"/>
          <w:szCs w:val="24"/>
        </w:rPr>
        <w:t xml:space="preserve">fault outage </w:t>
      </w:r>
      <w:r>
        <w:rPr>
          <w:rFonts w:ascii="Arial" w:hAnsi="Arial" w:cs="Arial"/>
          <w:spacing w:val="-1"/>
          <w:sz w:val="24"/>
          <w:szCs w:val="24"/>
        </w:rPr>
        <w:t xml:space="preserve">of a single AC </w:t>
      </w:r>
      <w:r>
        <w:rPr>
          <w:rFonts w:ascii="Arial" w:hAnsi="Arial" w:cs="Arial"/>
          <w:i/>
          <w:iCs/>
          <w:spacing w:val="-1"/>
          <w:sz w:val="24"/>
          <w:szCs w:val="24"/>
        </w:rPr>
        <w:t xml:space="preserve">offshore </w:t>
      </w:r>
      <w:r>
        <w:rPr>
          <w:rFonts w:ascii="Arial" w:hAnsi="Arial" w:cs="Arial"/>
          <w:spacing w:val="-1"/>
          <w:sz w:val="24"/>
          <w:szCs w:val="24"/>
        </w:rPr>
        <w:t xml:space="preserve">transformer circuit on the </w:t>
      </w:r>
      <w:r>
        <w:rPr>
          <w:rFonts w:ascii="Arial" w:hAnsi="Arial" w:cs="Arial"/>
          <w:i/>
          <w:iCs/>
          <w:spacing w:val="-1"/>
          <w:sz w:val="24"/>
          <w:szCs w:val="24"/>
        </w:rPr>
        <w:t xml:space="preserve">offshore platform, </w:t>
      </w:r>
      <w:r>
        <w:rPr>
          <w:rFonts w:ascii="Arial" w:hAnsi="Arial" w:cs="Arial"/>
          <w:spacing w:val="-1"/>
          <w:sz w:val="24"/>
          <w:szCs w:val="24"/>
        </w:rPr>
        <w:t xml:space="preserve">the </w:t>
      </w:r>
      <w:r>
        <w:rPr>
          <w:rFonts w:ascii="Arial" w:hAnsi="Arial" w:cs="Arial"/>
          <w:i/>
          <w:iCs/>
          <w:spacing w:val="-1"/>
          <w:sz w:val="24"/>
          <w:szCs w:val="24"/>
        </w:rPr>
        <w:t xml:space="preserve">loss of power infeed </w:t>
      </w:r>
      <w:r>
        <w:rPr>
          <w:rFonts w:ascii="Arial" w:hAnsi="Arial" w:cs="Arial"/>
          <w:spacing w:val="-1"/>
          <w:sz w:val="24"/>
          <w:szCs w:val="24"/>
        </w:rPr>
        <w:t>shall not exceed the smaller of either:</w:t>
      </w:r>
    </w:p>
    <w:p w14:paraId="4979AB62" w14:textId="77777777" w:rsidR="009C1403" w:rsidRDefault="00C6386D">
      <w:pPr>
        <w:kinsoku w:val="0"/>
        <w:overflowPunct w:val="0"/>
        <w:autoSpaceDE/>
        <w:autoSpaceDN/>
        <w:adjustRightInd/>
        <w:spacing w:before="217" w:line="255" w:lineRule="exact"/>
        <w:ind w:left="3240" w:right="792"/>
        <w:textAlignment w:val="baseline"/>
        <w:rPr>
          <w:rFonts w:ascii="Arial" w:hAnsi="Arial" w:cs="Arial"/>
          <w:sz w:val="22"/>
          <w:szCs w:val="22"/>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w:t>
      </w:r>
      <w:r>
        <w:rPr>
          <w:rFonts w:ascii="Arial" w:hAnsi="Arial" w:cs="Arial"/>
          <w:sz w:val="22"/>
          <w:szCs w:val="22"/>
        </w:rPr>
        <w:t xml:space="preserve">the full </w:t>
      </w:r>
      <w:r>
        <w:rPr>
          <w:rFonts w:ascii="Arial" w:hAnsi="Arial" w:cs="Arial"/>
          <w:i/>
          <w:iCs/>
          <w:sz w:val="22"/>
          <w:szCs w:val="22"/>
        </w:rPr>
        <w:t>normal infeed loss risk</w:t>
      </w:r>
      <w:r>
        <w:rPr>
          <w:rFonts w:ascii="Arial" w:hAnsi="Arial" w:cs="Arial"/>
          <w:sz w:val="22"/>
          <w:szCs w:val="22"/>
        </w:rPr>
        <w:t>.</w:t>
      </w:r>
    </w:p>
    <w:p w14:paraId="5BB0B5C7" w14:textId="77777777" w:rsidR="009C1403" w:rsidRDefault="00C6386D">
      <w:pPr>
        <w:kinsoku w:val="0"/>
        <w:overflowPunct w:val="0"/>
        <w:autoSpaceDE/>
        <w:autoSpaceDN/>
        <w:adjustRightInd/>
        <w:spacing w:before="239" w:line="280" w:lineRule="exact"/>
        <w:ind w:left="2520" w:hanging="936"/>
        <w:jc w:val="both"/>
        <w:textAlignment w:val="baseline"/>
        <w:rPr>
          <w:rFonts w:ascii="Arial" w:hAnsi="Arial" w:cs="Arial"/>
          <w:i/>
          <w:iCs/>
          <w:sz w:val="24"/>
          <w:szCs w:val="24"/>
        </w:rPr>
      </w:pPr>
      <w:r>
        <w:rPr>
          <w:rFonts w:ascii="Arial" w:hAnsi="Arial" w:cs="Arial"/>
          <w:sz w:val="24"/>
          <w:szCs w:val="24"/>
        </w:rPr>
        <w:t xml:space="preserve">7.7.1.2 in the case of gas turbine 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90MW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there shall be no </w:t>
      </w:r>
      <w:r>
        <w:rPr>
          <w:rFonts w:ascii="Arial" w:hAnsi="Arial" w:cs="Arial"/>
          <w:i/>
          <w:iCs/>
          <w:sz w:val="24"/>
          <w:szCs w:val="24"/>
        </w:rPr>
        <w:t>loss of power infeed;</w:t>
      </w:r>
    </w:p>
    <w:p w14:paraId="253A71B4" w14:textId="77777777" w:rsidR="009C1403" w:rsidRDefault="00C6386D">
      <w:pPr>
        <w:kinsoku w:val="0"/>
        <w:overflowPunct w:val="0"/>
        <w:autoSpaceDE/>
        <w:autoSpaceDN/>
        <w:adjustRightInd/>
        <w:spacing w:before="208" w:after="749" w:line="273" w:lineRule="exact"/>
        <w:ind w:left="2520" w:hanging="936"/>
        <w:jc w:val="both"/>
        <w:textAlignment w:val="baseline"/>
        <w:rPr>
          <w:rFonts w:ascii="Arial" w:hAnsi="Arial" w:cs="Arial"/>
          <w:sz w:val="24"/>
          <w:szCs w:val="24"/>
        </w:rPr>
      </w:pPr>
      <w:r>
        <w:rPr>
          <w:rFonts w:ascii="Arial" w:hAnsi="Arial" w:cs="Arial"/>
          <w:sz w:val="24"/>
          <w:szCs w:val="24"/>
        </w:rPr>
        <w:t xml:space="preserve">7.7.1.3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of</w:t>
      </w:r>
    </w:p>
    <w:p w14:paraId="4E28DB22" w14:textId="1979BF63" w:rsidR="009C1403" w:rsidRDefault="00C6386D">
      <w:pPr>
        <w:kinsoku w:val="0"/>
        <w:overflowPunct w:val="0"/>
        <w:autoSpaceDE/>
        <w:autoSpaceDN/>
        <w:adjustRightInd/>
        <w:spacing w:before="18" w:line="277" w:lineRule="exact"/>
        <w:ind w:left="2520"/>
        <w:jc w:val="both"/>
        <w:textAlignment w:val="baseline"/>
        <w:rPr>
          <w:rFonts w:ascii="Arial" w:hAnsi="Arial" w:cs="Arial"/>
          <w:sz w:val="24"/>
          <w:szCs w:val="24"/>
        </w:rPr>
      </w:pPr>
      <w:r>
        <w:rPr>
          <w:rFonts w:ascii="Arial" w:hAnsi="Arial" w:cs="Arial"/>
          <w:sz w:val="24"/>
          <w:szCs w:val="24"/>
        </w:rPr>
        <w:t xml:space="preserve">another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06B91E7"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7.7.2 </w:t>
      </w:r>
      <w:r>
        <w:rPr>
          <w:rFonts w:ascii="Arial" w:hAnsi="Arial" w:cs="Arial"/>
          <w:spacing w:val="5"/>
          <w:sz w:val="24"/>
          <w:szCs w:val="24"/>
          <w:u w:val="single"/>
        </w:rPr>
        <w:t xml:space="preserve">DC Circuits on an </w:t>
      </w:r>
      <w:r>
        <w:rPr>
          <w:rFonts w:ascii="Arial" w:hAnsi="Arial" w:cs="Arial"/>
          <w:i/>
          <w:iCs/>
          <w:spacing w:val="5"/>
          <w:sz w:val="24"/>
          <w:szCs w:val="24"/>
          <w:u w:val="single"/>
        </w:rPr>
        <w:t>offshore platform</w:t>
      </w:r>
    </w:p>
    <w:p w14:paraId="09C909A3" w14:textId="77777777"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008366F8" w14:textId="77777777" w:rsidR="009C1403" w:rsidRDefault="00C6386D">
      <w:pPr>
        <w:kinsoku w:val="0"/>
        <w:overflowPunct w:val="0"/>
        <w:autoSpaceDE/>
        <w:autoSpaceDN/>
        <w:adjustRightInd/>
        <w:spacing w:before="203" w:line="277" w:lineRule="exact"/>
        <w:ind w:left="2520" w:hanging="1008"/>
        <w:jc w:val="both"/>
        <w:textAlignment w:val="baseline"/>
        <w:rPr>
          <w:rFonts w:ascii="Arial" w:hAnsi="Arial" w:cs="Arial"/>
          <w:sz w:val="24"/>
          <w:szCs w:val="24"/>
        </w:rPr>
      </w:pPr>
      <w:r>
        <w:rPr>
          <w:rFonts w:ascii="Arial" w:hAnsi="Arial" w:cs="Arial"/>
          <w:sz w:val="24"/>
          <w:szCs w:val="24"/>
        </w:rPr>
        <w:t xml:space="preserve">7.7.2.2 following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C11E6C6"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4"/>
          <w:sz w:val="24"/>
          <w:szCs w:val="24"/>
          <w:u w:val="single"/>
        </w:rPr>
      </w:pPr>
      <w:r>
        <w:rPr>
          <w:rFonts w:ascii="Arial" w:hAnsi="Arial" w:cs="Arial"/>
          <w:spacing w:val="4"/>
          <w:sz w:val="24"/>
          <w:szCs w:val="24"/>
        </w:rPr>
        <w:t xml:space="preserve">7.7.3 </w:t>
      </w:r>
      <w:r>
        <w:rPr>
          <w:rFonts w:ascii="Arial" w:hAnsi="Arial" w:cs="Arial"/>
          <w:i/>
          <w:iCs/>
          <w:spacing w:val="4"/>
          <w:sz w:val="24"/>
          <w:szCs w:val="24"/>
          <w:u w:val="single"/>
        </w:rPr>
        <w:t xml:space="preserve">Busbars </w:t>
      </w:r>
      <w:r>
        <w:rPr>
          <w:rFonts w:ascii="Arial" w:hAnsi="Arial" w:cs="Arial"/>
          <w:spacing w:val="4"/>
          <w:sz w:val="24"/>
          <w:szCs w:val="24"/>
          <w:u w:val="single"/>
        </w:rPr>
        <w:t xml:space="preserve">and Switchgear on an </w:t>
      </w:r>
      <w:r>
        <w:rPr>
          <w:rFonts w:ascii="Arial" w:hAnsi="Arial" w:cs="Arial"/>
          <w:i/>
          <w:iCs/>
          <w:spacing w:val="4"/>
          <w:sz w:val="24"/>
          <w:szCs w:val="24"/>
          <w:u w:val="single"/>
        </w:rPr>
        <w:t>offshore platform</w:t>
      </w:r>
    </w:p>
    <w:p w14:paraId="65CF19FD" w14:textId="77777777"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7.7.3.1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5524DEF8" w14:textId="77777777" w:rsidR="009C1403" w:rsidRDefault="00C6386D">
      <w:pPr>
        <w:kinsoku w:val="0"/>
        <w:overflowPunct w:val="0"/>
        <w:autoSpaceDE/>
        <w:autoSpaceDN/>
        <w:adjustRightInd/>
        <w:spacing w:before="209" w:line="271" w:lineRule="exact"/>
        <w:ind w:left="2520" w:hanging="1008"/>
        <w:jc w:val="both"/>
        <w:textAlignment w:val="baseline"/>
        <w:rPr>
          <w:rFonts w:ascii="Arial" w:hAnsi="Arial" w:cs="Arial"/>
          <w:i/>
          <w:iCs/>
          <w:sz w:val="24"/>
          <w:szCs w:val="24"/>
        </w:rPr>
      </w:pPr>
      <w:r>
        <w:rPr>
          <w:rFonts w:ascii="Arial" w:hAnsi="Arial" w:cs="Arial"/>
          <w:sz w:val="24"/>
          <w:szCs w:val="24"/>
        </w:rPr>
        <w:t xml:space="preserve">7.7.3.2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28AA4B1" w14:textId="77777777" w:rsidR="009C1403" w:rsidRDefault="00C6386D">
      <w:pPr>
        <w:kinsoku w:val="0"/>
        <w:overflowPunct w:val="0"/>
        <w:autoSpaceDE/>
        <w:autoSpaceDN/>
        <w:adjustRightInd/>
        <w:spacing w:before="207" w:line="277" w:lineRule="exact"/>
        <w:ind w:left="2520" w:hanging="1008"/>
        <w:jc w:val="both"/>
        <w:textAlignment w:val="baseline"/>
        <w:rPr>
          <w:rFonts w:ascii="Arial" w:hAnsi="Arial" w:cs="Arial"/>
          <w:i/>
          <w:iCs/>
          <w:sz w:val="24"/>
          <w:szCs w:val="24"/>
        </w:rPr>
      </w:pPr>
      <w:r>
        <w:rPr>
          <w:rFonts w:ascii="Arial" w:hAnsi="Arial" w:cs="Arial"/>
          <w:sz w:val="24"/>
          <w:szCs w:val="24"/>
        </w:rPr>
        <w:t xml:space="preserve">7.7.3.3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BDCD08D" w14:textId="77777777" w:rsidR="009C1403" w:rsidRDefault="00C6386D">
      <w:pPr>
        <w:kinsoku w:val="0"/>
        <w:overflowPunct w:val="0"/>
        <w:autoSpaceDE/>
        <w:autoSpaceDN/>
        <w:adjustRightInd/>
        <w:spacing w:before="188" w:line="277" w:lineRule="exact"/>
        <w:ind w:left="2520" w:hanging="1008"/>
        <w:jc w:val="both"/>
        <w:textAlignment w:val="baseline"/>
        <w:rPr>
          <w:rFonts w:ascii="Arial" w:hAnsi="Arial" w:cs="Arial"/>
          <w:i/>
          <w:iCs/>
          <w:sz w:val="24"/>
          <w:szCs w:val="24"/>
        </w:rPr>
      </w:pPr>
      <w:r>
        <w:rPr>
          <w:rFonts w:ascii="Arial" w:hAnsi="Arial" w:cs="Arial"/>
          <w:sz w:val="22"/>
          <w:szCs w:val="22"/>
        </w:rPr>
        <w:t xml:space="preserve">7.7.3.4 </w:t>
      </w:r>
      <w:r>
        <w:rPr>
          <w:rFonts w:ascii="Arial" w:hAnsi="Arial" w:cs="Arial"/>
          <w:sz w:val="24"/>
          <w:szCs w:val="24"/>
        </w:rPr>
        <w:t xml:space="preserve">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1397830" w14:textId="77777777" w:rsidR="009C1403" w:rsidRDefault="00C6386D">
      <w:pPr>
        <w:kinsoku w:val="0"/>
        <w:overflowPunct w:val="0"/>
        <w:autoSpaceDE/>
        <w:autoSpaceDN/>
        <w:adjustRightInd/>
        <w:spacing w:before="199" w:line="277" w:lineRule="exact"/>
        <w:ind w:left="2520" w:hanging="1008"/>
        <w:jc w:val="both"/>
        <w:textAlignment w:val="baseline"/>
        <w:rPr>
          <w:rFonts w:ascii="Arial" w:hAnsi="Arial" w:cs="Arial"/>
          <w:sz w:val="24"/>
          <w:szCs w:val="24"/>
        </w:rPr>
      </w:pPr>
      <w:r>
        <w:rPr>
          <w:rFonts w:ascii="Arial" w:hAnsi="Arial" w:cs="Arial"/>
          <w:sz w:val="24"/>
          <w:szCs w:val="24"/>
        </w:rPr>
        <w:t xml:space="preserve">7.7.3.5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4C46E15" w14:textId="77777777" w:rsidR="009C1403" w:rsidRDefault="00C6386D">
      <w:pPr>
        <w:kinsoku w:val="0"/>
        <w:overflowPunct w:val="0"/>
        <w:autoSpaceDE/>
        <w:autoSpaceDN/>
        <w:adjustRightInd/>
        <w:spacing w:before="209" w:line="278" w:lineRule="exact"/>
        <w:textAlignment w:val="baseline"/>
        <w:rPr>
          <w:rFonts w:ascii="Arial" w:hAnsi="Arial" w:cs="Arial"/>
          <w:sz w:val="24"/>
          <w:szCs w:val="24"/>
          <w:u w:val="single"/>
        </w:rPr>
      </w:pPr>
      <w:r>
        <w:rPr>
          <w:rFonts w:ascii="Arial" w:hAnsi="Arial" w:cs="Arial"/>
          <w:sz w:val="24"/>
          <w:szCs w:val="24"/>
          <w:u w:val="single"/>
        </w:rPr>
        <w:t xml:space="preserve">Cable Circuits (AC and DC) </w:t>
      </w:r>
    </w:p>
    <w:p w14:paraId="4EBFC849" w14:textId="77777777" w:rsidR="009C1403" w:rsidRDefault="00C6386D">
      <w:pPr>
        <w:kinsoku w:val="0"/>
        <w:overflowPunct w:val="0"/>
        <w:autoSpaceDE/>
        <w:autoSpaceDN/>
        <w:adjustRightInd/>
        <w:spacing w:before="192" w:line="277" w:lineRule="exact"/>
        <w:ind w:left="720" w:hanging="720"/>
        <w:jc w:val="both"/>
        <w:textAlignment w:val="baseline"/>
        <w:rPr>
          <w:rFonts w:ascii="Arial" w:hAnsi="Arial" w:cs="Arial"/>
          <w:sz w:val="24"/>
          <w:szCs w:val="24"/>
        </w:rPr>
      </w:pPr>
      <w:r>
        <w:rPr>
          <w:rFonts w:ascii="Arial" w:hAnsi="Arial" w:cs="Arial"/>
          <w:sz w:val="24"/>
          <w:szCs w:val="24"/>
        </w:rPr>
        <w:t xml:space="preserve">7.8 The transmission connections between one </w:t>
      </w:r>
      <w:r>
        <w:rPr>
          <w:rFonts w:ascii="Arial" w:hAnsi="Arial" w:cs="Arial"/>
          <w:i/>
          <w:iCs/>
          <w:sz w:val="24"/>
          <w:szCs w:val="24"/>
        </w:rPr>
        <w:t xml:space="preserve">offshore platform </w:t>
      </w:r>
      <w:r>
        <w:rPr>
          <w:rFonts w:ascii="Arial" w:hAnsi="Arial" w:cs="Arial"/>
          <w:sz w:val="24"/>
          <w:szCs w:val="24"/>
        </w:rPr>
        <w:t xml:space="preserve">and another </w:t>
      </w:r>
      <w:r>
        <w:rPr>
          <w:rFonts w:ascii="Arial" w:hAnsi="Arial" w:cs="Arial"/>
          <w:i/>
          <w:iCs/>
          <w:sz w:val="24"/>
          <w:szCs w:val="24"/>
        </w:rPr>
        <w:t xml:space="preserve">offshore platform </w:t>
      </w:r>
      <w:r>
        <w:rPr>
          <w:rFonts w:ascii="Arial" w:hAnsi="Arial" w:cs="Arial"/>
          <w:sz w:val="24"/>
          <w:szCs w:val="24"/>
        </w:rPr>
        <w:t xml:space="preserve">or from an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at the </w:t>
      </w:r>
      <w:r>
        <w:rPr>
          <w:rFonts w:ascii="Arial" w:hAnsi="Arial" w:cs="Arial"/>
          <w:i/>
          <w:iCs/>
          <w:sz w:val="24"/>
          <w:szCs w:val="24"/>
        </w:rPr>
        <w:t xml:space="preserve">first onshore substation </w:t>
      </w:r>
      <w:r>
        <w:rPr>
          <w:rFonts w:ascii="Arial" w:hAnsi="Arial" w:cs="Arial"/>
          <w:sz w:val="24"/>
          <w:szCs w:val="24"/>
        </w:rPr>
        <w:t xml:space="preserve">shall be planned such that, starting with an </w:t>
      </w:r>
      <w:r>
        <w:rPr>
          <w:rFonts w:ascii="Arial" w:hAnsi="Arial" w:cs="Arial"/>
          <w:i/>
          <w:iCs/>
          <w:sz w:val="24"/>
          <w:szCs w:val="24"/>
        </w:rPr>
        <w:t xml:space="preserve">intact system </w:t>
      </w:r>
      <w:r>
        <w:rPr>
          <w:rFonts w:ascii="Arial" w:hAnsi="Arial" w:cs="Arial"/>
          <w:sz w:val="24"/>
          <w:szCs w:val="24"/>
        </w:rPr>
        <w:t xml:space="preserve">and for the full </w:t>
      </w:r>
      <w:r>
        <w:rPr>
          <w:rFonts w:ascii="Arial" w:hAnsi="Arial" w:cs="Arial"/>
          <w:i/>
          <w:iCs/>
          <w:sz w:val="24"/>
          <w:szCs w:val="24"/>
        </w:rPr>
        <w:t xml:space="preserve">offshore grid entry point capacity </w:t>
      </w:r>
      <w:r>
        <w:rPr>
          <w:rFonts w:ascii="Arial" w:hAnsi="Arial" w:cs="Arial"/>
          <w:sz w:val="24"/>
          <w:szCs w:val="24"/>
        </w:rPr>
        <w:t xml:space="preserve">at the </w:t>
      </w:r>
      <w:r>
        <w:rPr>
          <w:rFonts w:ascii="Arial" w:hAnsi="Arial" w:cs="Arial"/>
          <w:i/>
          <w:iCs/>
          <w:sz w:val="24"/>
          <w:szCs w:val="24"/>
        </w:rPr>
        <w:t>offshore grid entry point</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shall be as follows:</w:t>
      </w:r>
    </w:p>
    <w:p w14:paraId="2E7387C1" w14:textId="77777777" w:rsidR="009C1403" w:rsidRDefault="00C6386D">
      <w:pPr>
        <w:kinsoku w:val="0"/>
        <w:overflowPunct w:val="0"/>
        <w:autoSpaceDE/>
        <w:autoSpaceDN/>
        <w:adjustRightInd/>
        <w:spacing w:before="193" w:line="277" w:lineRule="exact"/>
        <w:ind w:left="1512" w:hanging="792"/>
        <w:jc w:val="both"/>
        <w:textAlignment w:val="baseline"/>
        <w:rPr>
          <w:rFonts w:ascii="Arial" w:hAnsi="Arial" w:cs="Arial"/>
          <w:sz w:val="24"/>
          <w:szCs w:val="24"/>
        </w:rPr>
      </w:pPr>
      <w:r>
        <w:rPr>
          <w:rFonts w:ascii="Arial" w:hAnsi="Arial" w:cs="Arial"/>
          <w:sz w:val="24"/>
          <w:szCs w:val="24"/>
        </w:rPr>
        <w:t xml:space="preserve">7.8.1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offshore transmission circuit</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 and</w:t>
      </w:r>
    </w:p>
    <w:p w14:paraId="212BB036" w14:textId="77777777" w:rsidR="009C1403" w:rsidRDefault="009C1403">
      <w:pPr>
        <w:widowControl/>
        <w:rPr>
          <w:sz w:val="24"/>
          <w:szCs w:val="24"/>
        </w:rPr>
        <w:sectPr w:rsidR="009C1403">
          <w:headerReference w:type="default" r:id="rId59"/>
          <w:pgSz w:w="11904" w:h="16834"/>
          <w:pgMar w:top="1420" w:right="1398" w:bottom="508" w:left="1446" w:header="720" w:footer="720" w:gutter="0"/>
          <w:cols w:space="720"/>
          <w:noEndnote/>
        </w:sectPr>
      </w:pPr>
    </w:p>
    <w:p w14:paraId="2413CAD4" w14:textId="5F971646" w:rsidR="009C1403" w:rsidRDefault="00C6386D">
      <w:pPr>
        <w:kinsoku w:val="0"/>
        <w:overflowPunct w:val="0"/>
        <w:autoSpaceDE/>
        <w:autoSpaceDN/>
        <w:adjustRightInd/>
        <w:spacing w:line="279" w:lineRule="exact"/>
        <w:ind w:left="1512" w:right="72" w:hanging="792"/>
        <w:jc w:val="both"/>
        <w:textAlignment w:val="baseline"/>
        <w:rPr>
          <w:rFonts w:ascii="Arial" w:hAnsi="Arial" w:cs="Arial"/>
          <w:sz w:val="24"/>
          <w:szCs w:val="24"/>
        </w:rPr>
      </w:pPr>
      <w:r>
        <w:rPr>
          <w:rFonts w:ascii="Arial" w:hAnsi="Arial" w:cs="Arial"/>
          <w:sz w:val="24"/>
          <w:szCs w:val="24"/>
        </w:rPr>
        <w:t xml:space="preserve">7.8.2 following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cable </w:t>
      </w:r>
      <w:r>
        <w:rPr>
          <w:rFonts w:ascii="Arial" w:hAnsi="Arial" w:cs="Arial"/>
          <w:i/>
          <w:iCs/>
          <w:sz w:val="24"/>
          <w:szCs w:val="24"/>
        </w:rPr>
        <w:t xml:space="preserve">offshore transmission circuit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658FE3C" w14:textId="7900453D" w:rsidR="009C1403" w:rsidRDefault="00C6386D">
      <w:pPr>
        <w:kinsoku w:val="0"/>
        <w:overflowPunct w:val="0"/>
        <w:autoSpaceDE/>
        <w:autoSpaceDN/>
        <w:adjustRightInd/>
        <w:spacing w:before="188" w:line="280" w:lineRule="exact"/>
        <w:textAlignment w:val="baseline"/>
        <w:rPr>
          <w:rFonts w:ascii="Arial" w:hAnsi="Arial" w:cs="Arial"/>
          <w:sz w:val="24"/>
          <w:szCs w:val="24"/>
          <w:u w:val="single"/>
        </w:rPr>
      </w:pPr>
      <w:r>
        <w:rPr>
          <w:rFonts w:ascii="Arial" w:hAnsi="Arial" w:cs="Arial"/>
          <w:sz w:val="24"/>
          <w:szCs w:val="24"/>
          <w:u w:val="single"/>
        </w:rPr>
        <w:t xml:space="preserve">Overhead Line Sections (AC and DC) </w:t>
      </w:r>
    </w:p>
    <w:p w14:paraId="3F1E07C2" w14:textId="38A64DDF" w:rsidR="009C1403" w:rsidRDefault="00C6386D">
      <w:pPr>
        <w:tabs>
          <w:tab w:val="right" w:pos="9000"/>
        </w:tabs>
        <w:kinsoku w:val="0"/>
        <w:overflowPunct w:val="0"/>
        <w:autoSpaceDE/>
        <w:autoSpaceDN/>
        <w:adjustRightInd/>
        <w:spacing w:before="198" w:line="280" w:lineRule="exact"/>
        <w:textAlignment w:val="baseline"/>
        <w:rPr>
          <w:rFonts w:ascii="Arial" w:hAnsi="Arial" w:cs="Arial"/>
          <w:sz w:val="24"/>
          <w:szCs w:val="24"/>
        </w:rPr>
      </w:pPr>
      <w:r>
        <w:rPr>
          <w:rFonts w:ascii="Arial" w:hAnsi="Arial" w:cs="Arial"/>
          <w:sz w:val="24"/>
          <w:szCs w:val="24"/>
        </w:rPr>
        <w:t>7.9</w:t>
      </w:r>
      <w:r>
        <w:rPr>
          <w:rFonts w:ascii="Arial" w:hAnsi="Arial" w:cs="Arial"/>
          <w:sz w:val="24"/>
          <w:szCs w:val="24"/>
        </w:rPr>
        <w:tab/>
        <w:t>In the case AC overhead line connections of 132kV, between the incoming AC</w:t>
      </w:r>
    </w:p>
    <w:p w14:paraId="7E1C6DA5" w14:textId="3CB905C5" w:rsidR="009C1403" w:rsidRDefault="00C6386D">
      <w:pPr>
        <w:kinsoku w:val="0"/>
        <w:overflowPunct w:val="0"/>
        <w:autoSpaceDE/>
        <w:autoSpaceDN/>
        <w:adjustRightInd/>
        <w:spacing w:after="56" w:line="277" w:lineRule="exact"/>
        <w:ind w:left="720" w:right="72"/>
        <w:jc w:val="both"/>
        <w:textAlignment w:val="baseline"/>
        <w:rPr>
          <w:rFonts w:ascii="Arial" w:hAnsi="Arial" w:cs="Arial"/>
          <w:sz w:val="24"/>
          <w:szCs w:val="24"/>
        </w:rPr>
      </w:pPr>
      <w:r>
        <w:rPr>
          <w:rFonts w:ascii="Arial" w:hAnsi="Arial" w:cs="Arial"/>
          <w:sz w:val="24"/>
          <w:szCs w:val="24"/>
        </w:rPr>
        <w:t xml:space="preserve">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the justification for a minimum of one circuit or two circuits is illustrated in Figure 7.1. In Figure 7.1 the justification is presented as a function of route length and </w:t>
      </w:r>
      <w:r>
        <w:rPr>
          <w:rFonts w:ascii="Arial" w:hAnsi="Arial" w:cs="Arial"/>
          <w:i/>
          <w:iCs/>
          <w:sz w:val="24"/>
          <w:szCs w:val="24"/>
        </w:rPr>
        <w:t>offshore grid entry point capacity</w:t>
      </w:r>
      <w:r>
        <w:rPr>
          <w:rFonts w:ascii="Arial" w:hAnsi="Arial" w:cs="Arial"/>
          <w:sz w:val="24"/>
          <w:szCs w:val="24"/>
        </w:rPr>
        <w:t>. The area above the line represents justification for a minimum of two circuits and the area below the line represents justification for a minimum of one circuit.</w:t>
      </w:r>
    </w:p>
    <w:p w14:paraId="42D83AF4" w14:textId="557CF6C9"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r w:rsidRPr="00954FBD">
        <w:rPr>
          <w:noProof/>
        </w:rPr>
        <w:drawing>
          <wp:anchor distT="0" distB="0" distL="114300" distR="114300" simplePos="0" relativeHeight="251658345" behindDoc="0" locked="0" layoutInCell="1" allowOverlap="1" wp14:anchorId="3D361884" wp14:editId="46A07DDF">
            <wp:simplePos x="0" y="0"/>
            <wp:positionH relativeFrom="column">
              <wp:posOffset>190331</wp:posOffset>
            </wp:positionH>
            <wp:positionV relativeFrom="paragraph">
              <wp:posOffset>183347</wp:posOffset>
            </wp:positionV>
            <wp:extent cx="5791200" cy="3255184"/>
            <wp:effectExtent l="0" t="0" r="0" b="2540"/>
            <wp:wrapNone/>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791200" cy="3255184"/>
                    </a:xfrm>
                    <a:prstGeom prst="rect">
                      <a:avLst/>
                    </a:prstGeom>
                    <a:noFill/>
                    <a:ln>
                      <a:noFill/>
                    </a:ln>
                  </pic:spPr>
                </pic:pic>
              </a:graphicData>
            </a:graphic>
          </wp:anchor>
        </w:drawing>
      </w:r>
    </w:p>
    <w:p w14:paraId="11CCAB6D" w14:textId="6806714F"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p>
    <w:p w14:paraId="14219042" w14:textId="7039E61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72BEED" w14:textId="536AFB95"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CD0632" w14:textId="67DE1621" w:rsidR="00B62C78" w:rsidRDefault="009B63DF">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346" behindDoc="0" locked="0" layoutInCell="1" allowOverlap="1" wp14:anchorId="6E29CA6E" wp14:editId="2F830EB8">
                <wp:simplePos x="0" y="0"/>
                <wp:positionH relativeFrom="column">
                  <wp:posOffset>1063754</wp:posOffset>
                </wp:positionH>
                <wp:positionV relativeFrom="paragraph">
                  <wp:posOffset>68998</wp:posOffset>
                </wp:positionV>
                <wp:extent cx="1371600" cy="6858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9CA6E" id="Text Box 31" o:spid="_x0000_s1081" type="#_x0000_t202" style="position:absolute;left:0;text-align:left;margin-left:83.75pt;margin-top:5.45pt;width:108pt;height:54pt;z-index:2516583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" filled="f" stroked="f">
                <v:textbo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v:textbox>
              </v:shape>
            </w:pict>
          </mc:Fallback>
        </mc:AlternateContent>
      </w:r>
    </w:p>
    <w:p w14:paraId="2DDBA912" w14:textId="2204F9B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43B616B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94D7466" w14:textId="36144F84" w:rsidR="00B62C78" w:rsidRDefault="00D379CA">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347" behindDoc="0" locked="0" layoutInCell="1" allowOverlap="1" wp14:anchorId="160EA889" wp14:editId="0CF97280">
                <wp:simplePos x="0" y="0"/>
                <wp:positionH relativeFrom="column">
                  <wp:posOffset>3905339</wp:posOffset>
                </wp:positionH>
                <wp:positionV relativeFrom="paragraph">
                  <wp:posOffset>167479</wp:posOffset>
                </wp:positionV>
                <wp:extent cx="1257300" cy="68580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EA889" id="Text Box 32" o:spid="_x0000_s1082" type="#_x0000_t202" style="position:absolute;left:0;text-align:left;margin-left:307.5pt;margin-top:13.2pt;width:99pt;height:54pt;z-index:251658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" filled="f" stroked="f">
                <v:textbo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v:textbox>
              </v:shape>
            </w:pict>
          </mc:Fallback>
        </mc:AlternateContent>
      </w:r>
    </w:p>
    <w:p w14:paraId="39A80F41" w14:textId="6C58E87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6036EBD1" w14:textId="4F72407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EF8235C" w14:textId="741DB893"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AAB4C05" w14:textId="3A4D8CB0"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BF2E96" w14:textId="71DD3A1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5FA8AA2" w14:textId="3DA3843F"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9A1892A" w14:textId="2E3E129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F64C060" w14:textId="2426381C"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E3B23ED" w14:textId="2C95944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98723F6"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BEAFD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9518D73"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0C369CE"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3A760C8" w14:textId="4E8DB514" w:rsidR="009C1403" w:rsidRDefault="00C6386D">
      <w:pPr>
        <w:kinsoku w:val="0"/>
        <w:overflowPunct w:val="0"/>
        <w:autoSpaceDE/>
        <w:autoSpaceDN/>
        <w:adjustRightInd/>
        <w:spacing w:line="284" w:lineRule="exact"/>
        <w:jc w:val="center"/>
        <w:textAlignment w:val="baseline"/>
        <w:rPr>
          <w:rFonts w:ascii="Arial" w:hAnsi="Arial" w:cs="Arial"/>
          <w:sz w:val="24"/>
          <w:szCs w:val="24"/>
        </w:rPr>
      </w:pPr>
      <w:r>
        <w:rPr>
          <w:rFonts w:ascii="Arial" w:hAnsi="Arial" w:cs="Arial"/>
          <w:sz w:val="24"/>
          <w:szCs w:val="24"/>
        </w:rPr>
        <w:t>Figure 7.1 Justification for a Minimum of One Circuit or a Minimum of Two Circuits</w:t>
      </w:r>
      <w:r>
        <w:rPr>
          <w:rFonts w:ascii="Arial" w:hAnsi="Arial" w:cs="Arial"/>
          <w:sz w:val="24"/>
          <w:szCs w:val="24"/>
        </w:rPr>
        <w:br/>
        <w:t>for 132kV AC Overhead Lines</w:t>
      </w:r>
    </w:p>
    <w:p w14:paraId="6738ACA6" w14:textId="77777777" w:rsidR="009C1403" w:rsidRDefault="00C6386D">
      <w:pPr>
        <w:kinsoku w:val="0"/>
        <w:overflowPunct w:val="0"/>
        <w:autoSpaceDE/>
        <w:autoSpaceDN/>
        <w:adjustRightInd/>
        <w:spacing w:before="240" w:line="280" w:lineRule="exact"/>
        <w:ind w:left="720" w:right="72" w:hanging="720"/>
        <w:jc w:val="both"/>
        <w:textAlignment w:val="baseline"/>
        <w:rPr>
          <w:rFonts w:ascii="Arial" w:hAnsi="Arial" w:cs="Arial"/>
          <w:sz w:val="24"/>
          <w:szCs w:val="24"/>
        </w:rPr>
      </w:pPr>
      <w:r>
        <w:rPr>
          <w:rFonts w:ascii="Arial" w:hAnsi="Arial" w:cs="Arial"/>
          <w:sz w:val="24"/>
          <w:szCs w:val="24"/>
        </w:rPr>
        <w:t xml:space="preserve">7.10 In the case of AC overhead line connections of 220kV or above, between the incoming AC 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a single circuit is justified as a minimum for </w:t>
      </w:r>
      <w:r>
        <w:rPr>
          <w:rFonts w:ascii="Arial" w:hAnsi="Arial" w:cs="Arial"/>
          <w:i/>
          <w:iCs/>
          <w:sz w:val="24"/>
          <w:szCs w:val="24"/>
        </w:rPr>
        <w:t xml:space="preserve">offshore grid entry point capacities </w:t>
      </w:r>
      <w:r>
        <w:rPr>
          <w:rFonts w:ascii="Arial" w:hAnsi="Arial" w:cs="Arial"/>
          <w:sz w:val="24"/>
          <w:szCs w:val="24"/>
        </w:rPr>
        <w:t xml:space="preserve">of 1250MW or less and two circuits are justified as a minimum for </w:t>
      </w:r>
      <w:r>
        <w:rPr>
          <w:rFonts w:ascii="Arial" w:hAnsi="Arial" w:cs="Arial"/>
          <w:i/>
          <w:iCs/>
          <w:sz w:val="24"/>
          <w:szCs w:val="24"/>
        </w:rPr>
        <w:t xml:space="preserve">offshore grid entry point </w:t>
      </w:r>
      <w:r>
        <w:rPr>
          <w:rFonts w:ascii="Arial" w:hAnsi="Arial" w:cs="Arial"/>
          <w:sz w:val="24"/>
          <w:szCs w:val="24"/>
        </w:rPr>
        <w:t>capacities greater than 1250MW.</w:t>
      </w:r>
    </w:p>
    <w:p w14:paraId="04444DE6" w14:textId="77777777" w:rsidR="009C1403" w:rsidRDefault="00C6386D">
      <w:pPr>
        <w:kinsoku w:val="0"/>
        <w:overflowPunct w:val="0"/>
        <w:autoSpaceDE/>
        <w:autoSpaceDN/>
        <w:adjustRightInd/>
        <w:spacing w:before="272" w:line="280" w:lineRule="exact"/>
        <w:ind w:left="720" w:right="72" w:hanging="720"/>
        <w:jc w:val="both"/>
        <w:textAlignment w:val="baseline"/>
        <w:rPr>
          <w:rFonts w:ascii="Arial" w:hAnsi="Arial" w:cs="Arial"/>
          <w:i/>
          <w:iCs/>
          <w:spacing w:val="-3"/>
          <w:sz w:val="24"/>
          <w:szCs w:val="24"/>
        </w:rPr>
      </w:pPr>
      <w:r>
        <w:rPr>
          <w:rFonts w:ascii="Arial" w:hAnsi="Arial" w:cs="Arial"/>
          <w:spacing w:val="-3"/>
          <w:sz w:val="24"/>
          <w:szCs w:val="24"/>
        </w:rPr>
        <w:t xml:space="preserve">7.11 Overhead line (AC or DC) connections between the cable (AC or DC) </w:t>
      </w:r>
      <w:r>
        <w:rPr>
          <w:rFonts w:ascii="Arial" w:hAnsi="Arial" w:cs="Arial"/>
          <w:i/>
          <w:iCs/>
          <w:spacing w:val="-3"/>
          <w:sz w:val="24"/>
          <w:szCs w:val="24"/>
        </w:rPr>
        <w:t xml:space="preserve">offshore transmission circuits </w:t>
      </w:r>
      <w:r>
        <w:rPr>
          <w:rFonts w:ascii="Arial" w:hAnsi="Arial" w:cs="Arial"/>
          <w:spacing w:val="-3"/>
          <w:sz w:val="24"/>
          <w:szCs w:val="24"/>
        </w:rPr>
        <w:t xml:space="preserve">and the </w:t>
      </w:r>
      <w:r>
        <w:rPr>
          <w:rFonts w:ascii="Arial" w:hAnsi="Arial" w:cs="Arial"/>
          <w:i/>
          <w:iCs/>
          <w:spacing w:val="-3"/>
          <w:sz w:val="24"/>
          <w:szCs w:val="24"/>
        </w:rPr>
        <w:t xml:space="preserve">first onshore substation </w:t>
      </w:r>
      <w:r>
        <w:rPr>
          <w:rFonts w:ascii="Arial" w:hAnsi="Arial" w:cs="Arial"/>
          <w:spacing w:val="-3"/>
          <w:sz w:val="24"/>
          <w:szCs w:val="24"/>
        </w:rPr>
        <w:t xml:space="preserve">or the onshore AC transformation facilities or DC conversion facilities, as the case may be, shall be planned such that, starting with an </w:t>
      </w:r>
      <w:r>
        <w:rPr>
          <w:rFonts w:ascii="Arial" w:hAnsi="Arial" w:cs="Arial"/>
          <w:i/>
          <w:iCs/>
          <w:spacing w:val="-3"/>
          <w:sz w:val="24"/>
          <w:szCs w:val="24"/>
        </w:rPr>
        <w:t xml:space="preserve">intact system </w:t>
      </w:r>
      <w:r>
        <w:rPr>
          <w:rFonts w:ascii="Arial" w:hAnsi="Arial" w:cs="Arial"/>
          <w:spacing w:val="-3"/>
          <w:sz w:val="24"/>
          <w:szCs w:val="24"/>
        </w:rPr>
        <w:t xml:space="preserve">and for the full </w:t>
      </w:r>
      <w:r>
        <w:rPr>
          <w:rFonts w:ascii="Arial" w:hAnsi="Arial" w:cs="Arial"/>
          <w:i/>
          <w:iCs/>
          <w:spacing w:val="-3"/>
          <w:sz w:val="24"/>
          <w:szCs w:val="24"/>
        </w:rPr>
        <w:t>offshore grid</w:t>
      </w:r>
    </w:p>
    <w:p w14:paraId="4B6D321E" w14:textId="77777777" w:rsidR="009C1403" w:rsidRDefault="009C1403">
      <w:pPr>
        <w:widowControl/>
        <w:rPr>
          <w:sz w:val="24"/>
          <w:szCs w:val="24"/>
        </w:rPr>
        <w:sectPr w:rsidR="009C1403">
          <w:headerReference w:type="default" r:id="rId61"/>
          <w:pgSz w:w="11904" w:h="16834"/>
          <w:pgMar w:top="1440" w:right="1334" w:bottom="508" w:left="1450" w:header="720" w:footer="720" w:gutter="0"/>
          <w:cols w:space="720"/>
          <w:noEndnote/>
        </w:sectPr>
      </w:pPr>
    </w:p>
    <w:p w14:paraId="37288044" w14:textId="745600A7" w:rsidR="009C1403" w:rsidRDefault="00C6386D">
      <w:pPr>
        <w:kinsoku w:val="0"/>
        <w:overflowPunct w:val="0"/>
        <w:autoSpaceDE/>
        <w:autoSpaceDN/>
        <w:adjustRightInd/>
        <w:spacing w:before="30" w:line="272" w:lineRule="exact"/>
        <w:jc w:val="right"/>
        <w:textAlignment w:val="baseline"/>
        <w:rPr>
          <w:rFonts w:ascii="Arial" w:hAnsi="Arial" w:cs="Arial"/>
          <w:spacing w:val="5"/>
          <w:sz w:val="24"/>
          <w:szCs w:val="24"/>
        </w:rPr>
      </w:pPr>
      <w:r>
        <w:rPr>
          <w:rFonts w:ascii="Arial" w:hAnsi="Arial" w:cs="Arial"/>
          <w:i/>
          <w:iCs/>
          <w:spacing w:val="5"/>
          <w:sz w:val="24"/>
          <w:szCs w:val="24"/>
        </w:rPr>
        <w:t xml:space="preserve">entry point capacity </w:t>
      </w:r>
      <w:r>
        <w:rPr>
          <w:rFonts w:ascii="Arial" w:hAnsi="Arial" w:cs="Arial"/>
          <w:spacing w:val="5"/>
          <w:sz w:val="24"/>
          <w:szCs w:val="24"/>
        </w:rPr>
        <w:t xml:space="preserve">at the </w:t>
      </w:r>
      <w:r>
        <w:rPr>
          <w:rFonts w:ascii="Arial" w:hAnsi="Arial" w:cs="Arial"/>
          <w:i/>
          <w:iCs/>
          <w:spacing w:val="5"/>
          <w:sz w:val="24"/>
          <w:szCs w:val="24"/>
        </w:rPr>
        <w:t>offshore grid entry point</w:t>
      </w:r>
      <w:r>
        <w:rPr>
          <w:rFonts w:ascii="Arial" w:hAnsi="Arial" w:cs="Arial"/>
          <w:spacing w:val="5"/>
          <w:sz w:val="24"/>
          <w:szCs w:val="24"/>
        </w:rPr>
        <w:t>, the consequences of a</w:t>
      </w:r>
    </w:p>
    <w:p w14:paraId="27CD829A" w14:textId="77777777" w:rsidR="009C1403" w:rsidRDefault="00C6386D">
      <w:pPr>
        <w:kinsoku w:val="0"/>
        <w:overflowPunct w:val="0"/>
        <w:autoSpaceDE/>
        <w:autoSpaceDN/>
        <w:adjustRightInd/>
        <w:spacing w:before="1" w:line="272" w:lineRule="exact"/>
        <w:ind w:left="720"/>
        <w:textAlignment w:val="baseline"/>
        <w:rPr>
          <w:rFonts w:ascii="Arial" w:hAnsi="Arial" w:cs="Arial"/>
          <w:sz w:val="24"/>
          <w:szCs w:val="24"/>
        </w:rPr>
      </w:pP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121815E1" w14:textId="77777777" w:rsidR="009C1403" w:rsidRDefault="00C6386D">
      <w:pPr>
        <w:kinsoku w:val="0"/>
        <w:overflowPunct w:val="0"/>
        <w:autoSpaceDE/>
        <w:autoSpaceDN/>
        <w:adjustRightInd/>
        <w:spacing w:before="28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overhead line circuit,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10C1A9A" w14:textId="77777777" w:rsidR="009C1403" w:rsidRDefault="00C6386D">
      <w:pPr>
        <w:kinsoku w:val="0"/>
        <w:overflowPunct w:val="0"/>
        <w:autoSpaceDE/>
        <w:autoSpaceDN/>
        <w:adjustRightInd/>
        <w:spacing w:before="293"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7.11.2 following a </w:t>
      </w:r>
      <w:r>
        <w:rPr>
          <w:rFonts w:ascii="Arial" w:hAnsi="Arial" w:cs="Arial"/>
          <w:i/>
          <w:iCs/>
          <w:sz w:val="24"/>
          <w:szCs w:val="24"/>
        </w:rPr>
        <w:t xml:space="preserve">fault outage </w:t>
      </w:r>
      <w:r>
        <w:rPr>
          <w:rFonts w:ascii="Arial" w:hAnsi="Arial" w:cs="Arial"/>
          <w:sz w:val="24"/>
          <w:szCs w:val="24"/>
        </w:rPr>
        <w:t xml:space="preserve">of a single overhead line circuit during a </w:t>
      </w:r>
      <w:r>
        <w:rPr>
          <w:rFonts w:ascii="Arial" w:hAnsi="Arial" w:cs="Arial"/>
          <w:i/>
          <w:iCs/>
          <w:sz w:val="24"/>
          <w:szCs w:val="24"/>
        </w:rPr>
        <w:t xml:space="preserve">planned outage </w:t>
      </w:r>
      <w:r>
        <w:rPr>
          <w:rFonts w:ascii="Arial" w:hAnsi="Arial" w:cs="Arial"/>
          <w:sz w:val="24"/>
          <w:szCs w:val="24"/>
        </w:rPr>
        <w:t xml:space="preserve">of another overhead line circuit, 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86552D3" w14:textId="77777777" w:rsidR="009C1403" w:rsidRDefault="00C6386D">
      <w:pPr>
        <w:kinsoku w:val="0"/>
        <w:overflowPunct w:val="0"/>
        <w:autoSpaceDE/>
        <w:autoSpaceDN/>
        <w:adjustRightInd/>
        <w:spacing w:before="281" w:line="281" w:lineRule="exact"/>
        <w:textAlignment w:val="baseline"/>
        <w:rPr>
          <w:rFonts w:ascii="Arial" w:hAnsi="Arial" w:cs="Arial"/>
          <w:sz w:val="24"/>
          <w:szCs w:val="24"/>
          <w:u w:val="single"/>
        </w:rPr>
      </w:pPr>
      <w:r>
        <w:rPr>
          <w:rFonts w:ascii="Arial" w:hAnsi="Arial" w:cs="Arial"/>
          <w:sz w:val="24"/>
          <w:szCs w:val="24"/>
          <w:u w:val="single"/>
        </w:rPr>
        <w:t xml:space="preserve">Onshore Connection Facilities (AC and DC) </w:t>
      </w:r>
    </w:p>
    <w:p w14:paraId="32272A11" w14:textId="77777777" w:rsidR="009C1403" w:rsidRDefault="00C6386D">
      <w:pPr>
        <w:kinsoku w:val="0"/>
        <w:overflowPunct w:val="0"/>
        <w:autoSpaceDE/>
        <w:autoSpaceDN/>
        <w:adjustRightInd/>
        <w:spacing w:before="283"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7.12 The transmission connections at the onshore AC transformation or DC conversion facilities shall be planned such 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2385979C" w14:textId="77777777" w:rsidR="009C1403" w:rsidRDefault="00C6386D">
      <w:pPr>
        <w:kinsoku w:val="0"/>
        <w:overflowPunct w:val="0"/>
        <w:autoSpaceDE/>
        <w:autoSpaceDN/>
        <w:adjustRightInd/>
        <w:spacing w:before="273" w:line="281" w:lineRule="exact"/>
        <w:ind w:left="720"/>
        <w:textAlignment w:val="baseline"/>
        <w:rPr>
          <w:rFonts w:ascii="Arial" w:hAnsi="Arial" w:cs="Arial"/>
          <w:spacing w:val="-1"/>
          <w:sz w:val="24"/>
          <w:szCs w:val="24"/>
          <w:u w:val="single"/>
        </w:rPr>
      </w:pPr>
      <w:r>
        <w:rPr>
          <w:rFonts w:ascii="Arial" w:hAnsi="Arial" w:cs="Arial"/>
          <w:spacing w:val="-1"/>
          <w:sz w:val="24"/>
          <w:szCs w:val="24"/>
        </w:rPr>
        <w:t xml:space="preserve">7.12.1 </w:t>
      </w:r>
      <w:r>
        <w:rPr>
          <w:rFonts w:ascii="Arial" w:hAnsi="Arial" w:cs="Arial"/>
          <w:spacing w:val="-1"/>
          <w:sz w:val="24"/>
          <w:szCs w:val="24"/>
          <w:u w:val="single"/>
        </w:rPr>
        <w:t>AC Circuits</w:t>
      </w:r>
    </w:p>
    <w:p w14:paraId="5715EF72" w14:textId="77777777" w:rsidR="009C1403" w:rsidRDefault="00C6386D">
      <w:pPr>
        <w:kinsoku w:val="0"/>
        <w:overflowPunct w:val="0"/>
        <w:autoSpaceDE/>
        <w:autoSpaceDN/>
        <w:adjustRightInd/>
        <w:spacing w:before="295" w:line="272" w:lineRule="exact"/>
        <w:ind w:left="2592" w:right="72" w:hanging="1008"/>
        <w:jc w:val="both"/>
        <w:textAlignment w:val="baseline"/>
        <w:rPr>
          <w:rFonts w:ascii="Arial" w:hAnsi="Arial" w:cs="Arial"/>
          <w:sz w:val="24"/>
          <w:szCs w:val="24"/>
        </w:rPr>
      </w:pPr>
      <w:r>
        <w:rPr>
          <w:rFonts w:ascii="Arial" w:hAnsi="Arial" w:cs="Arial"/>
          <w:sz w:val="24"/>
          <w:szCs w:val="24"/>
        </w:rPr>
        <w:t xml:space="preserve">7.12.1.1 in the case of </w:t>
      </w:r>
      <w:r>
        <w:rPr>
          <w:rFonts w:ascii="Arial" w:hAnsi="Arial" w:cs="Arial"/>
          <w:i/>
          <w:iCs/>
          <w:sz w:val="24"/>
          <w:szCs w:val="24"/>
        </w:rPr>
        <w:t xml:space="preserve">offshore power park module </w:t>
      </w:r>
      <w:r>
        <w:rPr>
          <w:rFonts w:ascii="Arial" w:hAnsi="Arial" w:cs="Arial"/>
          <w:sz w:val="24"/>
          <w:szCs w:val="24"/>
        </w:rPr>
        <w:t xml:space="preserve">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120MW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w:t>
      </w:r>
      <w:r>
        <w:rPr>
          <w:rFonts w:ascii="Arial" w:hAnsi="Arial" w:cs="Arial"/>
          <w:sz w:val="24"/>
          <w:szCs w:val="24"/>
        </w:rPr>
        <w:t>transformer circuit at the onshore AC transformation facilities</w:t>
      </w:r>
      <w:r>
        <w:rPr>
          <w:rFonts w:ascii="Arial" w:hAnsi="Arial" w:cs="Arial"/>
          <w:i/>
          <w:iCs/>
          <w:sz w:val="24"/>
          <w:szCs w:val="24"/>
        </w:rPr>
        <w:t xml:space="preserve">, the loss of power infeed </w:t>
      </w:r>
      <w:r>
        <w:rPr>
          <w:rFonts w:ascii="Arial" w:hAnsi="Arial" w:cs="Arial"/>
          <w:sz w:val="24"/>
          <w:szCs w:val="24"/>
        </w:rPr>
        <w:t>shall not exceed the smaller of either:</w:t>
      </w:r>
    </w:p>
    <w:p w14:paraId="7F8FD5F5" w14:textId="77777777" w:rsidR="009C1403" w:rsidRDefault="00C6386D">
      <w:pPr>
        <w:kinsoku w:val="0"/>
        <w:overflowPunct w:val="0"/>
        <w:autoSpaceDE/>
        <w:autoSpaceDN/>
        <w:adjustRightInd/>
        <w:spacing w:before="293" w:line="272" w:lineRule="exact"/>
        <w:ind w:left="3240" w:right="792"/>
        <w:textAlignment w:val="baseline"/>
        <w:rPr>
          <w:rFonts w:ascii="Arial" w:hAnsi="Arial" w:cs="Arial"/>
          <w:sz w:val="24"/>
          <w:szCs w:val="24"/>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the full </w:t>
      </w:r>
      <w:r>
        <w:rPr>
          <w:rFonts w:ascii="Arial" w:hAnsi="Arial" w:cs="Arial"/>
          <w:i/>
          <w:iCs/>
          <w:sz w:val="24"/>
          <w:szCs w:val="24"/>
        </w:rPr>
        <w:t>normal infeed loss risk</w:t>
      </w:r>
      <w:r>
        <w:rPr>
          <w:rFonts w:ascii="Arial" w:hAnsi="Arial" w:cs="Arial"/>
          <w:sz w:val="24"/>
          <w:szCs w:val="24"/>
        </w:rPr>
        <w:t>.</w:t>
      </w:r>
    </w:p>
    <w:p w14:paraId="4C100746" w14:textId="77777777" w:rsidR="009C1403" w:rsidRDefault="00C6386D">
      <w:pPr>
        <w:kinsoku w:val="0"/>
        <w:overflowPunct w:val="0"/>
        <w:autoSpaceDE/>
        <w:autoSpaceDN/>
        <w:adjustRightInd/>
        <w:spacing w:before="292" w:line="272"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7.12.1.2 in the case of gas turbine only connections,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p>
    <w:p w14:paraId="1DF3D83B" w14:textId="77777777" w:rsidR="009C1403" w:rsidRDefault="00C6386D">
      <w:pPr>
        <w:kinsoku w:val="0"/>
        <w:overflowPunct w:val="0"/>
        <w:autoSpaceDE/>
        <w:autoSpaceDN/>
        <w:adjustRightInd/>
        <w:spacing w:before="305" w:line="272" w:lineRule="exact"/>
        <w:ind w:left="2592" w:hanging="1008"/>
        <w:jc w:val="both"/>
        <w:textAlignment w:val="baseline"/>
        <w:rPr>
          <w:rFonts w:ascii="Arial" w:hAnsi="Arial" w:cs="Arial"/>
          <w:sz w:val="24"/>
          <w:szCs w:val="24"/>
        </w:rPr>
      </w:pPr>
      <w:r>
        <w:rPr>
          <w:rFonts w:ascii="Arial" w:hAnsi="Arial" w:cs="Arial"/>
          <w:sz w:val="24"/>
          <w:szCs w:val="24"/>
        </w:rPr>
        <w:t xml:space="preserve">7.12.1.3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at the onshore AC transformation facilities, during a </w:t>
      </w:r>
      <w:r>
        <w:rPr>
          <w:rFonts w:ascii="Arial" w:hAnsi="Arial" w:cs="Arial"/>
          <w:i/>
          <w:iCs/>
          <w:sz w:val="24"/>
          <w:szCs w:val="24"/>
        </w:rPr>
        <w:t xml:space="preserve">planned outage </w:t>
      </w:r>
      <w:r>
        <w:rPr>
          <w:rFonts w:ascii="Arial" w:hAnsi="Arial" w:cs="Arial"/>
          <w:sz w:val="24"/>
          <w:szCs w:val="24"/>
        </w:rPr>
        <w:t xml:space="preserve">of another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EBB1412" w14:textId="77777777" w:rsidR="009C1403" w:rsidRDefault="00C6386D">
      <w:pPr>
        <w:kinsoku w:val="0"/>
        <w:overflowPunct w:val="0"/>
        <w:autoSpaceDE/>
        <w:autoSpaceDN/>
        <w:adjustRightInd/>
        <w:spacing w:before="267" w:line="281" w:lineRule="exact"/>
        <w:ind w:left="720"/>
        <w:textAlignment w:val="baseline"/>
        <w:rPr>
          <w:rFonts w:ascii="Arial" w:hAnsi="Arial" w:cs="Arial"/>
          <w:spacing w:val="2"/>
          <w:sz w:val="24"/>
          <w:szCs w:val="24"/>
          <w:u w:val="single"/>
        </w:rPr>
      </w:pPr>
      <w:r>
        <w:rPr>
          <w:rFonts w:ascii="Arial" w:hAnsi="Arial" w:cs="Arial"/>
          <w:spacing w:val="2"/>
          <w:sz w:val="24"/>
          <w:szCs w:val="24"/>
        </w:rPr>
        <w:t xml:space="preserve">7.12.2 </w:t>
      </w:r>
      <w:r>
        <w:rPr>
          <w:rFonts w:ascii="Arial" w:hAnsi="Arial" w:cs="Arial"/>
          <w:spacing w:val="2"/>
          <w:sz w:val="24"/>
          <w:szCs w:val="24"/>
          <w:u w:val="single"/>
        </w:rPr>
        <w:t>DC Circuits</w:t>
      </w:r>
    </w:p>
    <w:p w14:paraId="59FDB8B3" w14:textId="77777777" w:rsidR="009C1403" w:rsidRDefault="00C6386D">
      <w:pPr>
        <w:kinsoku w:val="0"/>
        <w:overflowPunct w:val="0"/>
        <w:autoSpaceDE/>
        <w:autoSpaceDN/>
        <w:adjustRightInd/>
        <w:spacing w:before="283" w:line="272" w:lineRule="exact"/>
        <w:ind w:left="2592" w:hanging="1008"/>
        <w:textAlignment w:val="baseline"/>
        <w:rPr>
          <w:rFonts w:ascii="Arial" w:hAnsi="Arial" w:cs="Arial"/>
          <w:sz w:val="24"/>
          <w:szCs w:val="24"/>
        </w:rPr>
      </w:pPr>
      <w:r>
        <w:rPr>
          <w:rFonts w:ascii="Arial" w:hAnsi="Arial" w:cs="Arial"/>
          <w:sz w:val="24"/>
          <w:szCs w:val="24"/>
        </w:rPr>
        <w:t xml:space="preserve">7.12.2.1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at the onshore DC conversion facilities,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75A393C6" w14:textId="77777777" w:rsidR="009C1403" w:rsidRDefault="00C6386D">
      <w:pPr>
        <w:kinsoku w:val="0"/>
        <w:overflowPunct w:val="0"/>
        <w:autoSpaceDE/>
        <w:autoSpaceDN/>
        <w:adjustRightInd/>
        <w:spacing w:before="291" w:after="668" w:line="272" w:lineRule="exact"/>
        <w:ind w:left="2592" w:right="72" w:hanging="1008"/>
        <w:textAlignment w:val="baseline"/>
        <w:rPr>
          <w:rFonts w:ascii="Arial" w:hAnsi="Arial" w:cs="Arial"/>
          <w:spacing w:val="-1"/>
          <w:sz w:val="24"/>
          <w:szCs w:val="24"/>
        </w:rPr>
      </w:pPr>
      <w:r>
        <w:rPr>
          <w:rFonts w:ascii="Arial" w:hAnsi="Arial" w:cs="Arial"/>
          <w:spacing w:val="-1"/>
          <w:sz w:val="24"/>
          <w:szCs w:val="24"/>
        </w:rPr>
        <w:t xml:space="preserve">7.12.2.2 following a </w:t>
      </w:r>
      <w:r>
        <w:rPr>
          <w:rFonts w:ascii="Arial" w:hAnsi="Arial" w:cs="Arial"/>
          <w:i/>
          <w:iCs/>
          <w:spacing w:val="-1"/>
          <w:sz w:val="24"/>
          <w:szCs w:val="24"/>
        </w:rPr>
        <w:t xml:space="preserve">fault outage </w:t>
      </w:r>
      <w:r>
        <w:rPr>
          <w:rFonts w:ascii="Arial" w:hAnsi="Arial" w:cs="Arial"/>
          <w:spacing w:val="-1"/>
          <w:sz w:val="24"/>
          <w:szCs w:val="24"/>
        </w:rPr>
        <w:t xml:space="preserve">of a single </w:t>
      </w:r>
      <w:r>
        <w:rPr>
          <w:rFonts w:ascii="Arial" w:hAnsi="Arial" w:cs="Arial"/>
          <w:i/>
          <w:iCs/>
          <w:spacing w:val="-1"/>
          <w:sz w:val="24"/>
          <w:szCs w:val="24"/>
        </w:rPr>
        <w:t xml:space="preserve">DC converter </w:t>
      </w:r>
      <w:r>
        <w:rPr>
          <w:rFonts w:ascii="Arial" w:hAnsi="Arial" w:cs="Arial"/>
          <w:spacing w:val="-1"/>
          <w:sz w:val="24"/>
          <w:szCs w:val="24"/>
        </w:rPr>
        <w:t xml:space="preserve">at the onshore DC conversion facilities, during a </w:t>
      </w:r>
      <w:r>
        <w:rPr>
          <w:rFonts w:ascii="Arial" w:hAnsi="Arial" w:cs="Arial"/>
          <w:i/>
          <w:iCs/>
          <w:spacing w:val="-1"/>
          <w:sz w:val="24"/>
          <w:szCs w:val="24"/>
        </w:rPr>
        <w:t xml:space="preserve">planned outage </w:t>
      </w:r>
      <w:r>
        <w:rPr>
          <w:rFonts w:ascii="Arial" w:hAnsi="Arial" w:cs="Arial"/>
          <w:spacing w:val="-1"/>
          <w:sz w:val="24"/>
          <w:szCs w:val="24"/>
        </w:rPr>
        <w:t>of</w:t>
      </w:r>
    </w:p>
    <w:p w14:paraId="1F691096" w14:textId="7DFB1187" w:rsidR="009C1403" w:rsidRDefault="00C6386D">
      <w:pPr>
        <w:kinsoku w:val="0"/>
        <w:overflowPunct w:val="0"/>
        <w:autoSpaceDE/>
        <w:autoSpaceDN/>
        <w:adjustRightInd/>
        <w:spacing w:before="14" w:line="278" w:lineRule="exact"/>
        <w:ind w:left="2592" w:right="72"/>
        <w:jc w:val="both"/>
        <w:textAlignment w:val="baseline"/>
        <w:rPr>
          <w:rFonts w:ascii="Arial" w:hAnsi="Arial" w:cs="Arial"/>
          <w:spacing w:val="-3"/>
          <w:sz w:val="24"/>
          <w:szCs w:val="24"/>
        </w:rPr>
      </w:pPr>
      <w:r>
        <w:rPr>
          <w:rFonts w:ascii="Arial" w:hAnsi="Arial" w:cs="Arial"/>
          <w:spacing w:val="-3"/>
          <w:sz w:val="24"/>
          <w:szCs w:val="24"/>
        </w:rPr>
        <w:t xml:space="preserve">another </w:t>
      </w:r>
      <w:r>
        <w:rPr>
          <w:rFonts w:ascii="Arial" w:hAnsi="Arial" w:cs="Arial"/>
          <w:i/>
          <w:iCs/>
          <w:spacing w:val="-3"/>
          <w:sz w:val="24"/>
          <w:szCs w:val="24"/>
        </w:rPr>
        <w:t xml:space="preserve">DC converter </w:t>
      </w:r>
      <w:r>
        <w:rPr>
          <w:rFonts w:ascii="Arial" w:hAnsi="Arial" w:cs="Arial"/>
          <w:spacing w:val="-3"/>
          <w:sz w:val="24"/>
          <w:szCs w:val="24"/>
        </w:rPr>
        <w:t>at the onshore DC conversion facilities</w:t>
      </w:r>
      <w:r>
        <w:rPr>
          <w:rFonts w:ascii="Arial" w:hAnsi="Arial" w:cs="Arial"/>
          <w:i/>
          <w:iCs/>
          <w:spacing w:val="-3"/>
          <w:sz w:val="24"/>
          <w:szCs w:val="24"/>
        </w:rPr>
        <w:t xml:space="preserve">, </w:t>
      </w:r>
      <w:r>
        <w:rPr>
          <w:rFonts w:ascii="Arial" w:hAnsi="Arial" w:cs="Arial"/>
          <w:spacing w:val="-3"/>
          <w:sz w:val="24"/>
          <w:szCs w:val="24"/>
        </w:rPr>
        <w:t xml:space="preserve">the further </w:t>
      </w:r>
      <w:r>
        <w:rPr>
          <w:rFonts w:ascii="Arial" w:hAnsi="Arial" w:cs="Arial"/>
          <w:i/>
          <w:iCs/>
          <w:spacing w:val="-3"/>
          <w:sz w:val="24"/>
          <w:szCs w:val="24"/>
        </w:rPr>
        <w:t xml:space="preserve">loss of power infeed </w:t>
      </w:r>
      <w:r>
        <w:rPr>
          <w:rFonts w:ascii="Arial" w:hAnsi="Arial" w:cs="Arial"/>
          <w:spacing w:val="-3"/>
          <w:sz w:val="24"/>
          <w:szCs w:val="24"/>
        </w:rPr>
        <w:t xml:space="preserve">shall not exceed the </w:t>
      </w:r>
      <w:r>
        <w:rPr>
          <w:rFonts w:ascii="Arial" w:hAnsi="Arial" w:cs="Arial"/>
          <w:i/>
          <w:iCs/>
          <w:spacing w:val="-3"/>
          <w:sz w:val="24"/>
          <w:szCs w:val="24"/>
        </w:rPr>
        <w:t>infrequent infeed loss risk</w:t>
      </w:r>
      <w:r>
        <w:rPr>
          <w:rFonts w:ascii="Arial" w:hAnsi="Arial" w:cs="Arial"/>
          <w:spacing w:val="-3"/>
          <w:sz w:val="24"/>
          <w:szCs w:val="24"/>
        </w:rPr>
        <w:t>.</w:t>
      </w:r>
    </w:p>
    <w:p w14:paraId="1CAE157F" w14:textId="77777777" w:rsidR="009C1403" w:rsidRDefault="00C6386D">
      <w:pPr>
        <w:kinsoku w:val="0"/>
        <w:overflowPunct w:val="0"/>
        <w:autoSpaceDE/>
        <w:autoSpaceDN/>
        <w:adjustRightInd/>
        <w:spacing w:before="284" w:line="278" w:lineRule="exact"/>
        <w:ind w:left="720" w:right="72"/>
        <w:textAlignment w:val="baseline"/>
        <w:rPr>
          <w:rFonts w:ascii="Arial" w:hAnsi="Arial" w:cs="Arial"/>
          <w:spacing w:val="3"/>
          <w:sz w:val="24"/>
          <w:szCs w:val="24"/>
          <w:u w:val="single"/>
        </w:rPr>
      </w:pPr>
      <w:r>
        <w:rPr>
          <w:rFonts w:ascii="Arial" w:hAnsi="Arial" w:cs="Arial"/>
          <w:spacing w:val="3"/>
          <w:sz w:val="24"/>
          <w:szCs w:val="24"/>
        </w:rPr>
        <w:t xml:space="preserve">7.12.3 </w:t>
      </w:r>
      <w:r>
        <w:rPr>
          <w:rFonts w:ascii="Arial" w:hAnsi="Arial" w:cs="Arial"/>
          <w:i/>
          <w:iCs/>
          <w:spacing w:val="3"/>
          <w:sz w:val="24"/>
          <w:szCs w:val="24"/>
          <w:u w:val="single"/>
        </w:rPr>
        <w:t xml:space="preserve">Busbars </w:t>
      </w:r>
      <w:r>
        <w:rPr>
          <w:rFonts w:ascii="Arial" w:hAnsi="Arial" w:cs="Arial"/>
          <w:spacing w:val="3"/>
          <w:sz w:val="24"/>
          <w:szCs w:val="24"/>
          <w:u w:val="single"/>
        </w:rPr>
        <w:t>and Switchgear</w:t>
      </w:r>
    </w:p>
    <w:p w14:paraId="5D7B7C28" w14:textId="77777777" w:rsidR="009C1403" w:rsidRDefault="00C6386D">
      <w:pPr>
        <w:kinsoku w:val="0"/>
        <w:overflowPunct w:val="0"/>
        <w:autoSpaceDE/>
        <w:autoSpaceDN/>
        <w:adjustRightInd/>
        <w:spacing w:before="265"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7.12.3.1 in the case of </w:t>
      </w:r>
      <w:r>
        <w:rPr>
          <w:rFonts w:ascii="Arial" w:hAnsi="Arial" w:cs="Arial"/>
          <w:i/>
          <w:iCs/>
          <w:sz w:val="24"/>
          <w:szCs w:val="24"/>
        </w:rPr>
        <w:t xml:space="preserve">offshore power park module </w:t>
      </w:r>
      <w:r>
        <w:rPr>
          <w:rFonts w:ascii="Arial" w:hAnsi="Arial" w:cs="Arial"/>
          <w:sz w:val="24"/>
          <w:szCs w:val="24"/>
        </w:rPr>
        <w:t xml:space="preserve">connections or multiple gas turbine connections,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w:t>
      </w:r>
      <w:r>
        <w:rPr>
          <w:rFonts w:ascii="Arial" w:hAnsi="Arial" w:cs="Arial"/>
          <w:i/>
          <w:iCs/>
          <w:sz w:val="24"/>
          <w:szCs w:val="24"/>
        </w:rPr>
        <w:t xml:space="preserve">no loss of power infeed </w:t>
      </w:r>
      <w:r>
        <w:rPr>
          <w:rFonts w:ascii="Arial" w:hAnsi="Arial" w:cs="Arial"/>
          <w:sz w:val="24"/>
          <w:szCs w:val="24"/>
        </w:rPr>
        <w:t>shall occur;</w:t>
      </w:r>
    </w:p>
    <w:p w14:paraId="6556EE42" w14:textId="77777777" w:rsidR="009C1403" w:rsidRDefault="00C6386D">
      <w:pPr>
        <w:kinsoku w:val="0"/>
        <w:overflowPunct w:val="0"/>
        <w:autoSpaceDE/>
        <w:autoSpaceDN/>
        <w:adjustRightInd/>
        <w:spacing w:before="266"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7.12.3.2 in the case of a single gas turbine connection, following a planned outage 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52FF511D" w14:textId="77777777" w:rsidR="009C1403" w:rsidRDefault="00C6386D">
      <w:pPr>
        <w:kinsoku w:val="0"/>
        <w:overflowPunct w:val="0"/>
        <w:autoSpaceDE/>
        <w:autoSpaceDN/>
        <w:adjustRightInd/>
        <w:spacing w:before="2"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7.12.3.3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27D79808" w14:textId="77777777" w:rsidR="009C1403" w:rsidRDefault="00C6386D">
      <w:pPr>
        <w:kinsoku w:val="0"/>
        <w:overflowPunct w:val="0"/>
        <w:autoSpaceDE/>
        <w:autoSpaceDN/>
        <w:adjustRightInd/>
        <w:spacing w:before="274"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7.12.3.4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4F04439" w14:textId="77777777" w:rsidR="009C1403" w:rsidRDefault="00C6386D">
      <w:pPr>
        <w:kinsoku w:val="0"/>
        <w:overflowPunct w:val="0"/>
        <w:autoSpaceDE/>
        <w:autoSpaceDN/>
        <w:adjustRightInd/>
        <w:spacing w:before="280" w:line="278"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7.12.3.5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607605F6" w14:textId="77777777" w:rsidR="009C1403" w:rsidRDefault="00C6386D">
      <w:pPr>
        <w:kinsoku w:val="0"/>
        <w:overflowPunct w:val="0"/>
        <w:autoSpaceDE/>
        <w:autoSpaceDN/>
        <w:adjustRightInd/>
        <w:spacing w:before="261"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7.12.3.6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ACFA49B" w14:textId="77777777" w:rsidR="009C1403" w:rsidRDefault="00C6386D">
      <w:pPr>
        <w:kinsoku w:val="0"/>
        <w:overflowPunct w:val="0"/>
        <w:autoSpaceDE/>
        <w:autoSpaceDN/>
        <w:adjustRightInd/>
        <w:spacing w:before="20" w:line="542" w:lineRule="exact"/>
        <w:ind w:right="3744"/>
        <w:textAlignment w:val="baseline"/>
        <w:rPr>
          <w:rFonts w:ascii="Arial" w:hAnsi="Arial" w:cs="Arial"/>
          <w:sz w:val="24"/>
          <w:szCs w:val="24"/>
          <w:u w:val="single"/>
        </w:rPr>
      </w:pPr>
      <w:r>
        <w:rPr>
          <w:rFonts w:ascii="Arial" w:hAnsi="Arial" w:cs="Arial"/>
          <w:b/>
          <w:bCs/>
          <w:sz w:val="24"/>
          <w:szCs w:val="24"/>
        </w:rPr>
        <w:t xml:space="preserve">Generation Connection Capacity Requirements </w:t>
      </w:r>
      <w:r>
        <w:rPr>
          <w:rFonts w:ascii="Arial" w:hAnsi="Arial" w:cs="Arial"/>
          <w:sz w:val="24"/>
          <w:szCs w:val="24"/>
          <w:u w:val="single"/>
        </w:rPr>
        <w:t>Background conditions</w:t>
      </w:r>
    </w:p>
    <w:p w14:paraId="7AEA99E8" w14:textId="77777777" w:rsidR="009C1403" w:rsidRDefault="00C6386D">
      <w:pPr>
        <w:kinsoku w:val="0"/>
        <w:overflowPunct w:val="0"/>
        <w:autoSpaceDE/>
        <w:autoSpaceDN/>
        <w:adjustRightInd/>
        <w:spacing w:before="246" w:line="278" w:lineRule="exact"/>
        <w:ind w:left="720" w:right="72" w:hanging="720"/>
        <w:textAlignment w:val="baseline"/>
        <w:rPr>
          <w:rFonts w:ascii="Arial" w:hAnsi="Arial" w:cs="Arial"/>
          <w:sz w:val="24"/>
          <w:szCs w:val="24"/>
        </w:rPr>
      </w:pPr>
      <w:r>
        <w:rPr>
          <w:rFonts w:ascii="Arial" w:hAnsi="Arial" w:cs="Arial"/>
          <w:sz w:val="24"/>
          <w:szCs w:val="24"/>
        </w:rPr>
        <w:t xml:space="preserve">7.13 The connection of a particular </w:t>
      </w:r>
      <w:r>
        <w:rPr>
          <w:rFonts w:ascii="Arial" w:hAnsi="Arial" w:cs="Arial"/>
          <w:i/>
          <w:iCs/>
          <w:sz w:val="24"/>
          <w:szCs w:val="24"/>
        </w:rPr>
        <w:t xml:space="preserve">offshore power station </w:t>
      </w:r>
      <w:r>
        <w:rPr>
          <w:rFonts w:ascii="Arial" w:hAnsi="Arial" w:cs="Arial"/>
          <w:sz w:val="24"/>
          <w:szCs w:val="24"/>
        </w:rPr>
        <w:t>shall meet the criteria set out in paragraphs 7.14 to 7.23 under the following background conditions:</w:t>
      </w:r>
    </w:p>
    <w:p w14:paraId="151F640D" w14:textId="77777777" w:rsidR="009C1403" w:rsidRDefault="00C6386D">
      <w:pPr>
        <w:kinsoku w:val="0"/>
        <w:overflowPunct w:val="0"/>
        <w:autoSpaceDE/>
        <w:autoSpaceDN/>
        <w:adjustRightInd/>
        <w:spacing w:before="98"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7.13.1 the active power output of the </w:t>
      </w:r>
      <w:r>
        <w:rPr>
          <w:rFonts w:ascii="Arial" w:hAnsi="Arial" w:cs="Arial"/>
          <w:i/>
          <w:iCs/>
          <w:sz w:val="24"/>
          <w:szCs w:val="24"/>
        </w:rPr>
        <w:t xml:space="preserve">offshore power station </w:t>
      </w:r>
      <w:r>
        <w:rPr>
          <w:rFonts w:ascii="Arial" w:hAnsi="Arial" w:cs="Arial"/>
          <w:sz w:val="24"/>
          <w:szCs w:val="24"/>
        </w:rPr>
        <w:t xml:space="preserve">shall be set to deliver active power at the </w:t>
      </w:r>
      <w:r>
        <w:rPr>
          <w:rFonts w:ascii="Arial" w:hAnsi="Arial" w:cs="Arial"/>
          <w:i/>
          <w:iCs/>
          <w:sz w:val="24"/>
          <w:szCs w:val="24"/>
        </w:rPr>
        <w:t xml:space="preserve">offshore grid entry point </w:t>
      </w:r>
      <w:r>
        <w:rPr>
          <w:rFonts w:ascii="Arial" w:hAnsi="Arial" w:cs="Arial"/>
          <w:sz w:val="24"/>
          <w:szCs w:val="24"/>
        </w:rPr>
        <w:t xml:space="preserve">equal to its </w:t>
      </w: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studies, that which provides the lowest level of damping for the sub-synchronous mode under consideration;</w:t>
      </w:r>
    </w:p>
    <w:p w14:paraId="704E097B" w14:textId="77777777" w:rsidR="009C1403" w:rsidRDefault="00C6386D">
      <w:pPr>
        <w:kinsoku w:val="0"/>
        <w:overflowPunct w:val="0"/>
        <w:autoSpaceDE/>
        <w:autoSpaceDN/>
        <w:adjustRightInd/>
        <w:spacing w:before="130" w:line="278" w:lineRule="exact"/>
        <w:ind w:left="1584" w:right="72" w:hanging="864"/>
        <w:jc w:val="both"/>
        <w:textAlignment w:val="baseline"/>
        <w:rPr>
          <w:rFonts w:ascii="Arial" w:hAnsi="Arial" w:cs="Arial"/>
          <w:i/>
          <w:iCs/>
          <w:spacing w:val="-3"/>
          <w:sz w:val="24"/>
          <w:szCs w:val="24"/>
        </w:rPr>
      </w:pPr>
      <w:r>
        <w:rPr>
          <w:rFonts w:ascii="Arial" w:hAnsi="Arial" w:cs="Arial"/>
          <w:spacing w:val="-3"/>
          <w:sz w:val="24"/>
          <w:szCs w:val="24"/>
        </w:rPr>
        <w:t xml:space="preserve">7.13.2 the reactive power output of the </w:t>
      </w:r>
      <w:r>
        <w:rPr>
          <w:rFonts w:ascii="Arial" w:hAnsi="Arial" w:cs="Arial"/>
          <w:i/>
          <w:iCs/>
          <w:spacing w:val="-3"/>
          <w:sz w:val="24"/>
          <w:szCs w:val="24"/>
        </w:rPr>
        <w:t xml:space="preserve">offshore power station </w:t>
      </w:r>
      <w:r>
        <w:rPr>
          <w:rFonts w:ascii="Arial" w:hAnsi="Arial" w:cs="Arial"/>
          <w:spacing w:val="-3"/>
          <w:sz w:val="24"/>
          <w:szCs w:val="24"/>
        </w:rPr>
        <w:t xml:space="preserve">shall normally, and unless otherwise agreed, be set to deliver zero reactive power at the </w:t>
      </w:r>
      <w:r>
        <w:rPr>
          <w:rFonts w:ascii="Arial" w:hAnsi="Arial" w:cs="Arial"/>
          <w:i/>
          <w:iCs/>
          <w:spacing w:val="-3"/>
          <w:sz w:val="24"/>
          <w:szCs w:val="24"/>
        </w:rPr>
        <w:t xml:space="preserve">offshore grid entry point </w:t>
      </w:r>
      <w:r>
        <w:rPr>
          <w:rFonts w:ascii="Arial" w:hAnsi="Arial" w:cs="Arial"/>
          <w:spacing w:val="-3"/>
          <w:sz w:val="24"/>
          <w:szCs w:val="24"/>
        </w:rPr>
        <w:t xml:space="preserve">with active power output equal to </w:t>
      </w:r>
      <w:r>
        <w:rPr>
          <w:rFonts w:ascii="Arial" w:hAnsi="Arial" w:cs="Arial"/>
          <w:i/>
          <w:iCs/>
          <w:spacing w:val="-3"/>
          <w:sz w:val="24"/>
          <w:szCs w:val="24"/>
        </w:rPr>
        <w:t>registered</w:t>
      </w:r>
    </w:p>
    <w:p w14:paraId="7CCEADD0" w14:textId="77777777" w:rsidR="009C1403" w:rsidRDefault="009C1403">
      <w:pPr>
        <w:widowControl/>
        <w:rPr>
          <w:sz w:val="24"/>
          <w:szCs w:val="24"/>
        </w:rPr>
        <w:sectPr w:rsidR="009C1403">
          <w:headerReference w:type="default" r:id="rId62"/>
          <w:pgSz w:w="11904" w:h="16834"/>
          <w:pgMar w:top="1420" w:right="1360" w:bottom="508" w:left="1424" w:header="720" w:footer="720" w:gutter="0"/>
          <w:cols w:space="720"/>
          <w:noEndnote/>
        </w:sectPr>
      </w:pPr>
    </w:p>
    <w:p w14:paraId="1FEF07C4" w14:textId="171246D8" w:rsidR="009C1403" w:rsidRDefault="00C6386D">
      <w:pPr>
        <w:kinsoku w:val="0"/>
        <w:overflowPunct w:val="0"/>
        <w:autoSpaceDE/>
        <w:autoSpaceDN/>
        <w:adjustRightInd/>
        <w:spacing w:before="25" w:line="278" w:lineRule="exact"/>
        <w:ind w:left="1584" w:right="72"/>
        <w:jc w:val="both"/>
        <w:textAlignment w:val="baseline"/>
        <w:rPr>
          <w:rFonts w:ascii="Arial" w:hAnsi="Arial" w:cs="Arial"/>
          <w:sz w:val="24"/>
          <w:szCs w:val="24"/>
        </w:rPr>
      </w:pPr>
      <w:r>
        <w:rPr>
          <w:rFonts w:ascii="Arial" w:hAnsi="Arial" w:cs="Arial"/>
          <w:i/>
          <w:iCs/>
          <w:sz w:val="24"/>
          <w:szCs w:val="24"/>
        </w:rPr>
        <w:t>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transmission licensee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30099FC7" w14:textId="77777777" w:rsidR="009C1403" w:rsidRDefault="00C6386D">
      <w:pPr>
        <w:kinsoku w:val="0"/>
        <w:overflowPunct w:val="0"/>
        <w:autoSpaceDE/>
        <w:autoSpaceDN/>
        <w:adjustRightInd/>
        <w:spacing w:before="105"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7.13.3 conditions on the </w:t>
      </w:r>
      <w:r>
        <w:rPr>
          <w:rFonts w:ascii="Arial" w:hAnsi="Arial" w:cs="Arial"/>
          <w:i/>
          <w:iCs/>
          <w:sz w:val="24"/>
          <w:szCs w:val="24"/>
        </w:rPr>
        <w:t xml:space="preserve">national electricity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7.16.</w:t>
      </w:r>
    </w:p>
    <w:p w14:paraId="7C436A42" w14:textId="77777777" w:rsidR="009C1403" w:rsidRDefault="00C6386D">
      <w:pPr>
        <w:kinsoku w:val="0"/>
        <w:overflowPunct w:val="0"/>
        <w:autoSpaceDE/>
        <w:autoSpaceDN/>
        <w:adjustRightInd/>
        <w:spacing w:before="398" w:line="279" w:lineRule="exact"/>
        <w:textAlignment w:val="baseline"/>
        <w:rPr>
          <w:rFonts w:ascii="Arial" w:hAnsi="Arial" w:cs="Arial"/>
          <w:i/>
          <w:iCs/>
          <w:sz w:val="24"/>
          <w:szCs w:val="24"/>
          <w:u w:val="single"/>
        </w:rPr>
      </w:pPr>
      <w:r>
        <w:rPr>
          <w:rFonts w:ascii="Arial" w:hAnsi="Arial" w:cs="Arial"/>
          <w:sz w:val="24"/>
          <w:szCs w:val="24"/>
          <w:u w:val="single"/>
        </w:rPr>
        <w:t xml:space="preserve">Pre-Fault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4150656E" w14:textId="77777777" w:rsidR="009C1403" w:rsidRDefault="00C6386D">
      <w:pPr>
        <w:kinsoku w:val="0"/>
        <w:overflowPunct w:val="0"/>
        <w:autoSpaceDE/>
        <w:autoSpaceDN/>
        <w:adjustRightInd/>
        <w:spacing w:before="289"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7.14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and prior to any fault, there shall not be any of the following:</w:t>
      </w:r>
    </w:p>
    <w:p w14:paraId="445005C0" w14:textId="77777777" w:rsidR="009C1403" w:rsidRDefault="00C6386D">
      <w:pPr>
        <w:kinsoku w:val="0"/>
        <w:overflowPunct w:val="0"/>
        <w:autoSpaceDE/>
        <w:autoSpaceDN/>
        <w:adjustRightInd/>
        <w:spacing w:before="275" w:line="272" w:lineRule="exact"/>
        <w:ind w:left="720"/>
        <w:textAlignment w:val="baseline"/>
        <w:rPr>
          <w:rFonts w:ascii="Arial" w:hAnsi="Arial" w:cs="Arial"/>
          <w:spacing w:val="1"/>
          <w:sz w:val="24"/>
          <w:szCs w:val="24"/>
        </w:rPr>
      </w:pPr>
      <w:r>
        <w:rPr>
          <w:rFonts w:ascii="Arial" w:hAnsi="Arial" w:cs="Arial"/>
          <w:spacing w:val="1"/>
          <w:sz w:val="24"/>
          <w:szCs w:val="24"/>
        </w:rPr>
        <w:t xml:space="preserve">7.14.1 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CF979F4" w14:textId="77777777" w:rsidR="009C1403" w:rsidRDefault="00C6386D">
      <w:pPr>
        <w:kinsoku w:val="0"/>
        <w:overflowPunct w:val="0"/>
        <w:autoSpaceDE/>
        <w:autoSpaceDN/>
        <w:adjustRightInd/>
        <w:spacing w:before="286"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7.14.2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19C8725D" w14:textId="77777777" w:rsidR="009C1403" w:rsidRDefault="00C6386D">
      <w:pPr>
        <w:kinsoku w:val="0"/>
        <w:overflowPunct w:val="0"/>
        <w:autoSpaceDE/>
        <w:autoSpaceDN/>
        <w:adjustRightInd/>
        <w:spacing w:before="290"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7.14.3 </w:t>
      </w:r>
      <w:r>
        <w:rPr>
          <w:rFonts w:ascii="Arial" w:hAnsi="Arial" w:cs="Arial"/>
          <w:i/>
          <w:iCs/>
          <w:spacing w:val="4"/>
          <w:sz w:val="24"/>
          <w:szCs w:val="24"/>
        </w:rPr>
        <w:t>system instability; or</w:t>
      </w:r>
    </w:p>
    <w:p w14:paraId="39D822C4" w14:textId="77777777" w:rsidR="009C1403" w:rsidRDefault="00C6386D">
      <w:pPr>
        <w:kinsoku w:val="0"/>
        <w:overflowPunct w:val="0"/>
        <w:autoSpaceDE/>
        <w:autoSpaceDN/>
        <w:adjustRightInd/>
        <w:spacing w:before="275"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7.14.4 </w:t>
      </w:r>
      <w:r>
        <w:rPr>
          <w:rFonts w:ascii="Arial" w:hAnsi="Arial" w:cs="Arial"/>
          <w:i/>
          <w:iCs/>
          <w:spacing w:val="1"/>
          <w:sz w:val="24"/>
          <w:szCs w:val="24"/>
        </w:rPr>
        <w:t>Unacceptable Sub-Synchronous Oscillations.</w:t>
      </w:r>
    </w:p>
    <w:p w14:paraId="33BA8FE5" w14:textId="77777777" w:rsidR="009C1403" w:rsidRDefault="00C6386D">
      <w:pPr>
        <w:kinsoku w:val="0"/>
        <w:overflowPunct w:val="0"/>
        <w:autoSpaceDE/>
        <w:autoSpaceDN/>
        <w:adjustRightInd/>
        <w:spacing w:before="552" w:line="279" w:lineRule="exact"/>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172F241A" w14:textId="77777777" w:rsidR="009C1403" w:rsidRDefault="00C6386D">
      <w:pPr>
        <w:kinsoku w:val="0"/>
        <w:overflowPunct w:val="0"/>
        <w:autoSpaceDE/>
        <w:autoSpaceDN/>
        <w:adjustRightInd/>
        <w:spacing w:before="287" w:line="272" w:lineRule="exact"/>
        <w:ind w:left="864" w:right="72" w:hanging="864"/>
        <w:jc w:val="both"/>
        <w:textAlignment w:val="baseline"/>
        <w:rPr>
          <w:rFonts w:ascii="Arial" w:hAnsi="Arial" w:cs="Arial"/>
          <w:sz w:val="24"/>
          <w:szCs w:val="24"/>
        </w:rPr>
      </w:pPr>
      <w:r>
        <w:rPr>
          <w:rFonts w:ascii="Arial" w:hAnsi="Arial" w:cs="Arial"/>
          <w:sz w:val="24"/>
          <w:szCs w:val="24"/>
        </w:rPr>
        <w:t xml:space="preserve">7.15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also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of any of the following:</w:t>
      </w:r>
    </w:p>
    <w:p w14:paraId="0688C01B" w14:textId="77777777" w:rsidR="009C1403" w:rsidRDefault="00C6386D">
      <w:pPr>
        <w:kinsoku w:val="0"/>
        <w:overflowPunct w:val="0"/>
        <w:autoSpaceDE/>
        <w:autoSpaceDN/>
        <w:adjustRightInd/>
        <w:spacing w:before="284"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7.15.1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90MW or more, with the </w:t>
      </w:r>
      <w:r>
        <w:rPr>
          <w:rFonts w:ascii="Arial" w:hAnsi="Arial" w:cs="Arial"/>
          <w:i/>
          <w:iCs/>
          <w:sz w:val="24"/>
          <w:szCs w:val="24"/>
        </w:rPr>
        <w:t xml:space="preserve">OffGEP capacity </w:t>
      </w:r>
      <w:r>
        <w:rPr>
          <w:rFonts w:ascii="Arial" w:hAnsi="Arial" w:cs="Arial"/>
          <w:sz w:val="24"/>
          <w:szCs w:val="24"/>
        </w:rPr>
        <w:t xml:space="preserve">reduced by 50%, a </w:t>
      </w:r>
      <w:r>
        <w:rPr>
          <w:rFonts w:ascii="Arial" w:hAnsi="Arial" w:cs="Arial"/>
          <w:i/>
          <w:iCs/>
          <w:sz w:val="24"/>
          <w:szCs w:val="24"/>
        </w:rPr>
        <w:t xml:space="preserve">fault outage </w:t>
      </w:r>
      <w:r>
        <w:rPr>
          <w:rFonts w:ascii="Arial" w:hAnsi="Arial" w:cs="Arial"/>
          <w:sz w:val="24"/>
          <w:szCs w:val="24"/>
        </w:rPr>
        <w:t xml:space="preserve">or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w:t>
      </w:r>
    </w:p>
    <w:p w14:paraId="473E8A4C" w14:textId="77777777" w:rsidR="009C1403" w:rsidRDefault="00C6386D">
      <w:pPr>
        <w:kinsoku w:val="0"/>
        <w:overflowPunct w:val="0"/>
        <w:autoSpaceDE/>
        <w:autoSpaceDN/>
        <w:adjustRightInd/>
        <w:spacing w:before="265"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7.15.2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120MW or more, with the </w:t>
      </w:r>
      <w:r>
        <w:rPr>
          <w:rFonts w:ascii="Arial" w:hAnsi="Arial" w:cs="Arial"/>
          <w:i/>
          <w:iCs/>
          <w:sz w:val="24"/>
          <w:szCs w:val="24"/>
        </w:rPr>
        <w:t xml:space="preserve">OffGEP capacity </w:t>
      </w:r>
      <w:r>
        <w:rPr>
          <w:rFonts w:ascii="Arial" w:hAnsi="Arial" w:cs="Arial"/>
          <w:sz w:val="24"/>
          <w:szCs w:val="24"/>
        </w:rPr>
        <w:t xml:space="preserve">reduced to 50%,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transformation facilities</w:t>
      </w:r>
    </w:p>
    <w:p w14:paraId="454C722E" w14:textId="77777777" w:rsidR="009C1403" w:rsidRDefault="00C6386D">
      <w:pPr>
        <w:kinsoku w:val="0"/>
        <w:overflowPunct w:val="0"/>
        <w:autoSpaceDE/>
        <w:autoSpaceDN/>
        <w:adjustRightInd/>
        <w:spacing w:before="266" w:line="273" w:lineRule="exact"/>
        <w:ind w:left="720"/>
        <w:textAlignment w:val="baseline"/>
        <w:rPr>
          <w:rFonts w:ascii="Arial" w:hAnsi="Arial" w:cs="Arial"/>
          <w:sz w:val="24"/>
          <w:szCs w:val="24"/>
        </w:rPr>
      </w:pPr>
      <w:r>
        <w:rPr>
          <w:rFonts w:ascii="Arial" w:hAnsi="Arial" w:cs="Arial"/>
          <w:sz w:val="24"/>
          <w:szCs w:val="24"/>
        </w:rPr>
        <w:t>And in all cases other than specified in 7.15.1 and 7.15.2 above:</w:t>
      </w:r>
    </w:p>
    <w:p w14:paraId="20C5301F" w14:textId="77777777" w:rsidR="009C1403" w:rsidRDefault="009C1403">
      <w:pPr>
        <w:widowControl/>
        <w:rPr>
          <w:sz w:val="24"/>
          <w:szCs w:val="24"/>
        </w:rPr>
        <w:sectPr w:rsidR="009C1403">
          <w:headerReference w:type="default" r:id="rId63"/>
          <w:pgSz w:w="11904" w:h="16834"/>
          <w:pgMar w:top="1420" w:right="1365" w:bottom="508" w:left="1419" w:header="720" w:footer="720" w:gutter="0"/>
          <w:cols w:space="720"/>
          <w:noEndnote/>
        </w:sectPr>
      </w:pPr>
    </w:p>
    <w:p w14:paraId="47D3CDD5" w14:textId="2BCBC342" w:rsidR="009C1403" w:rsidRDefault="00C6386D">
      <w:pPr>
        <w:kinsoku w:val="0"/>
        <w:overflowPunct w:val="0"/>
        <w:autoSpaceDE/>
        <w:autoSpaceDN/>
        <w:adjustRightInd/>
        <w:spacing w:before="32" w:line="273" w:lineRule="exact"/>
        <w:ind w:left="1440" w:right="72" w:hanging="720"/>
        <w:jc w:val="both"/>
        <w:textAlignment w:val="baseline"/>
        <w:rPr>
          <w:rFonts w:ascii="Arial" w:hAnsi="Arial" w:cs="Arial"/>
          <w:sz w:val="24"/>
          <w:szCs w:val="24"/>
        </w:rPr>
      </w:pPr>
      <w:r>
        <w:rPr>
          <w:rFonts w:ascii="Arial" w:hAnsi="Arial" w:cs="Arial"/>
          <w:sz w:val="24"/>
          <w:szCs w:val="24"/>
        </w:rPr>
        <w:t xml:space="preserve">7.15.3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offshore transmission circuit</w:t>
      </w:r>
      <w:r>
        <w:rPr>
          <w:rFonts w:ascii="Arial" w:hAnsi="Arial" w:cs="Arial"/>
          <w:sz w:val="24"/>
          <w:szCs w:val="24"/>
        </w:rPr>
        <w:t>;</w:t>
      </w:r>
    </w:p>
    <w:p w14:paraId="238C438A" w14:textId="77777777" w:rsidR="009C1403" w:rsidRDefault="00C6386D">
      <w:pPr>
        <w:kinsoku w:val="0"/>
        <w:overflowPunct w:val="0"/>
        <w:autoSpaceDE/>
        <w:autoSpaceDN/>
        <w:adjustRightInd/>
        <w:spacing w:before="283" w:line="273" w:lineRule="exact"/>
        <w:ind w:left="720" w:right="72"/>
        <w:textAlignment w:val="baseline"/>
        <w:rPr>
          <w:rFonts w:ascii="Arial" w:hAnsi="Arial" w:cs="Arial"/>
          <w:spacing w:val="-1"/>
          <w:sz w:val="24"/>
          <w:szCs w:val="24"/>
        </w:rPr>
      </w:pPr>
      <w:r>
        <w:rPr>
          <w:rFonts w:ascii="Arial" w:hAnsi="Arial" w:cs="Arial"/>
          <w:spacing w:val="-1"/>
          <w:sz w:val="24"/>
          <w:szCs w:val="24"/>
        </w:rPr>
        <w:t>And in all cases:</w:t>
      </w:r>
    </w:p>
    <w:p w14:paraId="5707D2D5" w14:textId="77777777" w:rsidR="009C1403" w:rsidRDefault="00C6386D">
      <w:pPr>
        <w:kinsoku w:val="0"/>
        <w:overflowPunct w:val="0"/>
        <w:autoSpaceDE/>
        <w:autoSpaceDN/>
        <w:adjustRightInd/>
        <w:spacing w:before="258" w:line="280" w:lineRule="exact"/>
        <w:ind w:left="1008" w:right="72" w:hanging="1008"/>
        <w:jc w:val="both"/>
        <w:textAlignment w:val="baseline"/>
        <w:rPr>
          <w:rFonts w:ascii="Arial" w:hAnsi="Arial" w:cs="Arial"/>
          <w:sz w:val="24"/>
          <w:szCs w:val="24"/>
        </w:rPr>
      </w:pPr>
      <w:r>
        <w:rPr>
          <w:rFonts w:ascii="Arial" w:hAnsi="Arial" w:cs="Arial"/>
          <w:sz w:val="24"/>
          <w:szCs w:val="24"/>
        </w:rPr>
        <w:t xml:space="preserve">7.15.4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w:t>
      </w:r>
      <w:r>
        <w:rPr>
          <w:rFonts w:ascii="Arial" w:hAnsi="Arial" w:cs="Arial"/>
          <w:i/>
          <w:iCs/>
          <w:sz w:val="24"/>
          <w:szCs w:val="24"/>
        </w:rPr>
        <w:t xml:space="preserve">several generating units sharing </w:t>
      </w:r>
      <w:r>
        <w:rPr>
          <w:rFonts w:ascii="Arial" w:hAnsi="Arial" w:cs="Arial"/>
          <w:sz w:val="24"/>
          <w:szCs w:val="24"/>
        </w:rPr>
        <w:t xml:space="preserve">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single reactive compensator or other reactive provider;</w:t>
      </w:r>
    </w:p>
    <w:p w14:paraId="62301D14" w14:textId="77777777" w:rsidR="009C1403" w:rsidRDefault="00C6386D">
      <w:pPr>
        <w:kinsoku w:val="0"/>
        <w:overflowPunct w:val="0"/>
        <w:autoSpaceDE/>
        <w:autoSpaceDN/>
        <w:adjustRightInd/>
        <w:spacing w:before="251" w:line="280" w:lineRule="exact"/>
        <w:ind w:left="1008" w:right="72" w:hanging="864"/>
        <w:jc w:val="both"/>
        <w:textAlignment w:val="baseline"/>
        <w:rPr>
          <w:rFonts w:ascii="Arial" w:hAnsi="Arial" w:cs="Arial"/>
          <w:sz w:val="24"/>
          <w:szCs w:val="24"/>
        </w:rPr>
      </w:pPr>
      <w:r>
        <w:rPr>
          <w:rFonts w:ascii="Arial" w:hAnsi="Arial" w:cs="Arial"/>
          <w:sz w:val="24"/>
          <w:szCs w:val="24"/>
        </w:rPr>
        <w:t xml:space="preserve">7.15.5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offshore transmission circuit</w:t>
      </w:r>
      <w:r>
        <w:rPr>
          <w:rFonts w:ascii="Arial" w:hAnsi="Arial" w:cs="Arial"/>
          <w:sz w:val="24"/>
          <w:szCs w:val="24"/>
        </w:rPr>
        <w:t xml:space="preserve">;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w:t>
      </w:r>
      <w:r>
        <w:rPr>
          <w:rFonts w:ascii="Arial" w:hAnsi="Arial" w:cs="Arial"/>
          <w:i/>
          <w:iCs/>
          <w:sz w:val="24"/>
          <w:szCs w:val="24"/>
        </w:rPr>
        <w:t xml:space="preserve">or several generating units </w:t>
      </w:r>
      <w:r>
        <w:rPr>
          <w:rFonts w:ascii="Arial" w:hAnsi="Arial" w:cs="Arial"/>
          <w:sz w:val="24"/>
          <w:szCs w:val="24"/>
        </w:rPr>
        <w:t xml:space="preserve">sharing 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w:t>
      </w:r>
    </w:p>
    <w:p w14:paraId="6AD87117" w14:textId="77777777" w:rsidR="009C1403" w:rsidRDefault="00C6386D">
      <w:pPr>
        <w:kinsoku w:val="0"/>
        <w:overflowPunct w:val="0"/>
        <w:autoSpaceDE/>
        <w:autoSpaceDN/>
        <w:adjustRightInd/>
        <w:spacing w:before="556" w:line="274" w:lineRule="exact"/>
        <w:ind w:left="1440" w:right="72" w:hanging="720"/>
        <w:jc w:val="both"/>
        <w:textAlignment w:val="baseline"/>
        <w:rPr>
          <w:rFonts w:ascii="Arial" w:hAnsi="Arial" w:cs="Arial"/>
          <w:sz w:val="24"/>
          <w:szCs w:val="24"/>
        </w:rPr>
      </w:pPr>
      <w:r>
        <w:rPr>
          <w:rFonts w:ascii="Arial" w:hAnsi="Arial" w:cs="Arial"/>
          <w:sz w:val="24"/>
          <w:szCs w:val="24"/>
        </w:rPr>
        <w:t xml:space="preserve">7.15.6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section of </w:t>
      </w:r>
      <w:r>
        <w:rPr>
          <w:rFonts w:ascii="Arial" w:hAnsi="Arial" w:cs="Arial"/>
          <w:i/>
          <w:iCs/>
          <w:sz w:val="24"/>
          <w:szCs w:val="24"/>
        </w:rPr>
        <w:t xml:space="preserve">busbar </w:t>
      </w:r>
      <w:r>
        <w:rPr>
          <w:rFonts w:ascii="Arial" w:hAnsi="Arial" w:cs="Arial"/>
          <w:sz w:val="24"/>
          <w:szCs w:val="24"/>
        </w:rPr>
        <w:t>or mesh corner;</w:t>
      </w:r>
    </w:p>
    <w:p w14:paraId="0C775D9E" w14:textId="77777777" w:rsidR="009C1403" w:rsidRDefault="00C6386D">
      <w:pPr>
        <w:kinsoku w:val="0"/>
        <w:overflowPunct w:val="0"/>
        <w:autoSpaceDE/>
        <w:autoSpaceDN/>
        <w:adjustRightInd/>
        <w:spacing w:before="288" w:line="273" w:lineRule="exact"/>
        <w:ind w:left="720" w:right="7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5A4F3D5B" w14:textId="77777777" w:rsidR="009C1403" w:rsidRDefault="00C6386D">
      <w:pPr>
        <w:kinsoku w:val="0"/>
        <w:overflowPunct w:val="0"/>
        <w:autoSpaceDE/>
        <w:autoSpaceDN/>
        <w:adjustRightInd/>
        <w:spacing w:before="255" w:line="288" w:lineRule="exact"/>
        <w:ind w:left="1584" w:right="72" w:hanging="864"/>
        <w:jc w:val="both"/>
        <w:textAlignment w:val="baseline"/>
        <w:rPr>
          <w:rFonts w:ascii="Arial" w:hAnsi="Arial" w:cs="Arial"/>
          <w:sz w:val="24"/>
          <w:szCs w:val="24"/>
        </w:rPr>
      </w:pPr>
      <w:r>
        <w:rPr>
          <w:rFonts w:ascii="Arial" w:hAnsi="Arial" w:cs="Arial"/>
          <w:sz w:val="24"/>
          <w:szCs w:val="24"/>
        </w:rPr>
        <w:t xml:space="preserve">7.15.7 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8;</w:t>
      </w:r>
    </w:p>
    <w:p w14:paraId="2CF1A66C" w14:textId="77777777" w:rsidR="009C1403" w:rsidRDefault="00C6386D">
      <w:pPr>
        <w:kinsoku w:val="0"/>
        <w:overflowPunct w:val="0"/>
        <w:autoSpaceDE/>
        <w:autoSpaceDN/>
        <w:adjustRightInd/>
        <w:spacing w:before="268" w:line="280" w:lineRule="exact"/>
        <w:ind w:left="720" w:right="72"/>
        <w:textAlignment w:val="baseline"/>
        <w:rPr>
          <w:rFonts w:ascii="Arial" w:hAnsi="Arial" w:cs="Arial"/>
          <w:spacing w:val="1"/>
          <w:sz w:val="24"/>
          <w:szCs w:val="24"/>
        </w:rPr>
      </w:pPr>
      <w:r>
        <w:rPr>
          <w:rFonts w:ascii="Arial" w:hAnsi="Arial" w:cs="Arial"/>
          <w:spacing w:val="1"/>
          <w:sz w:val="24"/>
          <w:szCs w:val="24"/>
        </w:rPr>
        <w:t xml:space="preserve">7.15.8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r>
        <w:rPr>
          <w:rFonts w:ascii="Arial" w:hAnsi="Arial" w:cs="Arial"/>
          <w:spacing w:val="1"/>
          <w:sz w:val="24"/>
          <w:szCs w:val="24"/>
        </w:rPr>
        <w:t>;</w:t>
      </w:r>
    </w:p>
    <w:p w14:paraId="4D8A5952" w14:textId="77777777" w:rsidR="009C1403" w:rsidRDefault="00C6386D">
      <w:pPr>
        <w:kinsoku w:val="0"/>
        <w:overflowPunct w:val="0"/>
        <w:autoSpaceDE/>
        <w:autoSpaceDN/>
        <w:adjustRightInd/>
        <w:spacing w:before="289" w:line="273" w:lineRule="exact"/>
        <w:ind w:left="1584" w:right="72" w:hanging="864"/>
        <w:jc w:val="both"/>
        <w:textAlignment w:val="baseline"/>
        <w:rPr>
          <w:rFonts w:ascii="Arial" w:hAnsi="Arial" w:cs="Arial"/>
          <w:sz w:val="24"/>
          <w:szCs w:val="24"/>
        </w:rPr>
      </w:pPr>
      <w:r>
        <w:rPr>
          <w:rFonts w:ascii="Arial" w:hAnsi="Arial" w:cs="Arial"/>
          <w:sz w:val="24"/>
          <w:szCs w:val="24"/>
        </w:rPr>
        <w:t xml:space="preserve">7.15.9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4F9181B2" w14:textId="77777777" w:rsidR="009C1403" w:rsidRDefault="00C6386D">
      <w:pPr>
        <w:kinsoku w:val="0"/>
        <w:overflowPunct w:val="0"/>
        <w:autoSpaceDE/>
        <w:autoSpaceDN/>
        <w:adjustRightInd/>
        <w:spacing w:before="263" w:line="280" w:lineRule="exact"/>
        <w:ind w:left="720" w:right="72"/>
        <w:textAlignment w:val="baseline"/>
        <w:rPr>
          <w:rFonts w:ascii="Arial" w:hAnsi="Arial" w:cs="Arial"/>
          <w:i/>
          <w:iCs/>
          <w:sz w:val="24"/>
          <w:szCs w:val="24"/>
        </w:rPr>
      </w:pPr>
      <w:r>
        <w:rPr>
          <w:rFonts w:ascii="Arial" w:hAnsi="Arial" w:cs="Arial"/>
          <w:sz w:val="24"/>
          <w:szCs w:val="24"/>
        </w:rPr>
        <w:t xml:space="preserve">7.15.10 </w:t>
      </w:r>
      <w:r>
        <w:rPr>
          <w:rFonts w:ascii="Arial" w:hAnsi="Arial" w:cs="Arial"/>
          <w:i/>
          <w:iCs/>
          <w:sz w:val="24"/>
          <w:szCs w:val="24"/>
        </w:rPr>
        <w:t>system instability; or</w:t>
      </w:r>
    </w:p>
    <w:p w14:paraId="1C295A84" w14:textId="77777777" w:rsidR="009C1403" w:rsidRDefault="00C6386D">
      <w:pPr>
        <w:kinsoku w:val="0"/>
        <w:overflowPunct w:val="0"/>
        <w:autoSpaceDE/>
        <w:autoSpaceDN/>
        <w:adjustRightInd/>
        <w:spacing w:before="281" w:line="280" w:lineRule="exact"/>
        <w:ind w:left="720" w:right="72"/>
        <w:textAlignment w:val="baseline"/>
        <w:rPr>
          <w:rFonts w:ascii="Arial" w:hAnsi="Arial" w:cs="Arial"/>
          <w:i/>
          <w:iCs/>
          <w:sz w:val="21"/>
          <w:szCs w:val="21"/>
        </w:rPr>
      </w:pPr>
      <w:r>
        <w:rPr>
          <w:rFonts w:ascii="Arial" w:hAnsi="Arial" w:cs="Arial"/>
          <w:sz w:val="24"/>
          <w:szCs w:val="24"/>
        </w:rPr>
        <w:t xml:space="preserve">7.15.11 </w:t>
      </w:r>
      <w:r>
        <w:rPr>
          <w:rFonts w:ascii="Arial" w:hAnsi="Arial" w:cs="Arial"/>
          <w:i/>
          <w:iCs/>
          <w:sz w:val="24"/>
          <w:szCs w:val="24"/>
        </w:rPr>
        <w:t>Unacceptable Sub-Synchronous Oscillations</w:t>
      </w:r>
      <w:r>
        <w:rPr>
          <w:rFonts w:ascii="Arial" w:hAnsi="Arial" w:cs="Arial"/>
          <w:i/>
          <w:iCs/>
          <w:sz w:val="21"/>
          <w:szCs w:val="21"/>
        </w:rPr>
        <w:t>.</w:t>
      </w:r>
    </w:p>
    <w:p w14:paraId="79822D0D" w14:textId="77777777" w:rsidR="009C1403" w:rsidRDefault="00C6386D">
      <w:pPr>
        <w:kinsoku w:val="0"/>
        <w:overflowPunct w:val="0"/>
        <w:autoSpaceDE/>
        <w:autoSpaceDN/>
        <w:adjustRightInd/>
        <w:spacing w:before="268" w:line="276" w:lineRule="exact"/>
        <w:ind w:left="720" w:right="72" w:hanging="720"/>
        <w:jc w:val="both"/>
        <w:textAlignment w:val="baseline"/>
        <w:rPr>
          <w:rFonts w:ascii="Arial" w:hAnsi="Arial" w:cs="Arial"/>
          <w:sz w:val="24"/>
          <w:szCs w:val="24"/>
        </w:rPr>
      </w:pPr>
      <w:r>
        <w:rPr>
          <w:rFonts w:ascii="Arial" w:hAnsi="Arial" w:cs="Arial"/>
          <w:sz w:val="24"/>
          <w:szCs w:val="24"/>
        </w:rPr>
        <w:t>7.16 Under planned outage conditions it shall be assumed that the planned outage specified in paragraphs 7.15.5 reasonably forms part of the typical outage pattern referred to in paragraph 7.13.3 rather than in addition to the typical outage pattern.</w:t>
      </w:r>
    </w:p>
    <w:p w14:paraId="12074748" w14:textId="77777777" w:rsidR="009C1403" w:rsidRDefault="00C6386D">
      <w:pPr>
        <w:kinsoku w:val="0"/>
        <w:overflowPunct w:val="0"/>
        <w:autoSpaceDE/>
        <w:autoSpaceDN/>
        <w:adjustRightInd/>
        <w:spacing w:before="286" w:line="282" w:lineRule="exact"/>
        <w:ind w:righ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6"/>
          <w:szCs w:val="26"/>
          <w:u w:val="single"/>
        </w:rPr>
        <w:t xml:space="preserve">– </w:t>
      </w:r>
      <w:r>
        <w:rPr>
          <w:rFonts w:ascii="Arial" w:hAnsi="Arial" w:cs="Arial"/>
          <w:sz w:val="24"/>
          <w:szCs w:val="24"/>
          <w:u w:val="single"/>
        </w:rPr>
        <w:t xml:space="preserve">background conditions with a </w:t>
      </w:r>
      <w:r>
        <w:rPr>
          <w:rFonts w:ascii="Arial" w:hAnsi="Arial" w:cs="Arial"/>
          <w:i/>
          <w:iCs/>
          <w:sz w:val="24"/>
          <w:szCs w:val="24"/>
          <w:u w:val="single"/>
        </w:rPr>
        <w:t>local system outage</w:t>
      </w:r>
    </w:p>
    <w:p w14:paraId="3C465CDD" w14:textId="77777777" w:rsidR="009C1403" w:rsidRDefault="00C6386D">
      <w:pPr>
        <w:kinsoku w:val="0"/>
        <w:overflowPunct w:val="0"/>
        <w:autoSpaceDE/>
        <w:autoSpaceDN/>
        <w:adjustRightInd/>
        <w:spacing w:before="370" w:line="280" w:lineRule="exact"/>
        <w:ind w:left="720" w:right="72" w:hanging="720"/>
        <w:jc w:val="both"/>
        <w:textAlignment w:val="baseline"/>
        <w:rPr>
          <w:rFonts w:ascii="Arial" w:hAnsi="Arial" w:cs="Arial"/>
          <w:spacing w:val="-3"/>
          <w:sz w:val="24"/>
          <w:szCs w:val="24"/>
        </w:rPr>
      </w:pPr>
      <w:r>
        <w:rPr>
          <w:rFonts w:ascii="Arial" w:hAnsi="Arial" w:cs="Arial"/>
          <w:spacing w:val="-3"/>
          <w:sz w:val="24"/>
          <w:szCs w:val="24"/>
        </w:rPr>
        <w:t xml:space="preserve">7.17 The </w:t>
      </w:r>
      <w:r>
        <w:rPr>
          <w:rFonts w:ascii="Arial" w:hAnsi="Arial" w:cs="Arial"/>
          <w:i/>
          <w:iCs/>
          <w:spacing w:val="-3"/>
          <w:sz w:val="24"/>
          <w:szCs w:val="24"/>
        </w:rPr>
        <w:t xml:space="preserve">transmission capacity </w:t>
      </w:r>
      <w:r>
        <w:rPr>
          <w:rFonts w:ascii="Arial" w:hAnsi="Arial" w:cs="Arial"/>
          <w:spacing w:val="-3"/>
          <w:sz w:val="24"/>
          <w:szCs w:val="24"/>
        </w:rPr>
        <w:t xml:space="preserve">of the </w:t>
      </w:r>
      <w:r>
        <w:rPr>
          <w:rFonts w:ascii="Arial" w:hAnsi="Arial" w:cs="Arial"/>
          <w:i/>
          <w:iCs/>
          <w:spacing w:val="-3"/>
          <w:sz w:val="24"/>
          <w:szCs w:val="24"/>
        </w:rPr>
        <w:t xml:space="preserve">offshore transmission circuits </w:t>
      </w:r>
      <w:r>
        <w:rPr>
          <w:rFonts w:ascii="Arial" w:hAnsi="Arial" w:cs="Arial"/>
          <w:spacing w:val="-3"/>
          <w:sz w:val="24"/>
          <w:szCs w:val="24"/>
        </w:rPr>
        <w:t xml:space="preserve">for the connection of one 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 xml:space="preserve">offshore transmission system </w:t>
      </w:r>
      <w:r>
        <w:rPr>
          <w:rFonts w:ascii="Arial" w:hAnsi="Arial" w:cs="Arial"/>
          <w:spacing w:val="-3"/>
          <w:sz w:val="24"/>
          <w:szCs w:val="24"/>
        </w:rPr>
        <w:t xml:space="preserve">shall also be planned such that, for the background conditions described in paragraph 7.13 with a </w:t>
      </w:r>
      <w:r>
        <w:rPr>
          <w:rFonts w:ascii="Arial" w:hAnsi="Arial" w:cs="Arial"/>
          <w:i/>
          <w:iCs/>
          <w:spacing w:val="-3"/>
          <w:sz w:val="24"/>
          <w:szCs w:val="24"/>
        </w:rPr>
        <w:t>local system outage</w:t>
      </w:r>
      <w:r>
        <w:rPr>
          <w:rFonts w:ascii="Arial" w:hAnsi="Arial" w:cs="Arial"/>
          <w:spacing w:val="-3"/>
          <w:sz w:val="24"/>
          <w:szCs w:val="24"/>
        </w:rPr>
        <w:t>, the operational security criteria set out in Section 9 can be met.</w:t>
      </w:r>
    </w:p>
    <w:p w14:paraId="72655D9A" w14:textId="77777777" w:rsidR="009C1403" w:rsidRDefault="00C6386D">
      <w:pPr>
        <w:kinsoku w:val="0"/>
        <w:overflowPunct w:val="0"/>
        <w:autoSpaceDE/>
        <w:autoSpaceDN/>
        <w:adjustRightInd/>
        <w:spacing w:before="268" w:line="280" w:lineRule="exact"/>
        <w:ind w:left="720" w:right="72" w:hanging="720"/>
        <w:jc w:val="both"/>
        <w:textAlignment w:val="baseline"/>
        <w:rPr>
          <w:rFonts w:ascii="Arial" w:hAnsi="Arial" w:cs="Arial"/>
          <w:spacing w:val="-2"/>
          <w:sz w:val="24"/>
          <w:szCs w:val="24"/>
        </w:rPr>
      </w:pPr>
      <w:r>
        <w:rPr>
          <w:rFonts w:ascii="Arial" w:hAnsi="Arial" w:cs="Arial"/>
          <w:spacing w:val="-2"/>
          <w:sz w:val="24"/>
          <w:szCs w:val="24"/>
        </w:rPr>
        <w:t xml:space="preserve">7.18 Where necessary to satisfy the criteria set out in paragraph 7.17, investment should be made in </w:t>
      </w:r>
      <w:r>
        <w:rPr>
          <w:rFonts w:ascii="Arial" w:hAnsi="Arial" w:cs="Arial"/>
          <w:i/>
          <w:iCs/>
          <w:spacing w:val="-2"/>
          <w:sz w:val="24"/>
          <w:szCs w:val="24"/>
        </w:rPr>
        <w:t xml:space="preserve">transmission capacity </w:t>
      </w:r>
      <w:r>
        <w:rPr>
          <w:rFonts w:ascii="Arial" w:hAnsi="Arial" w:cs="Arial"/>
          <w:spacing w:val="-2"/>
          <w:sz w:val="24"/>
          <w:szCs w:val="24"/>
        </w:rPr>
        <w:t>except where operational measures suffice to meet the criteria in paragraph 7.17 provided that maintenance access</w:t>
      </w:r>
    </w:p>
    <w:p w14:paraId="35C4DC8D" w14:textId="77777777" w:rsidR="009C1403" w:rsidRDefault="009C1403">
      <w:pPr>
        <w:widowControl/>
        <w:rPr>
          <w:sz w:val="24"/>
          <w:szCs w:val="24"/>
        </w:rPr>
        <w:sectPr w:rsidR="009C1403">
          <w:headerReference w:type="default" r:id="rId64"/>
          <w:pgSz w:w="11904" w:h="16834"/>
          <w:pgMar w:top="1420" w:right="1382" w:bottom="508" w:left="1402" w:header="720" w:footer="720" w:gutter="0"/>
          <w:cols w:space="720"/>
          <w:noEndnote/>
        </w:sectPr>
      </w:pPr>
    </w:p>
    <w:p w14:paraId="5C4DCD96" w14:textId="2FB3E43D" w:rsidR="009C1403" w:rsidRDefault="00C6386D">
      <w:pPr>
        <w:kinsoku w:val="0"/>
        <w:overflowPunct w:val="0"/>
        <w:autoSpaceDE/>
        <w:autoSpaceDN/>
        <w:adjustRightInd/>
        <w:spacing w:before="10" w:line="275" w:lineRule="exact"/>
        <w:ind w:left="648" w:right="72"/>
        <w:jc w:val="both"/>
        <w:textAlignment w:val="baseline"/>
        <w:rPr>
          <w:rFonts w:ascii="Arial" w:hAnsi="Arial" w:cs="Arial"/>
          <w:sz w:val="24"/>
          <w:szCs w:val="24"/>
        </w:rPr>
      </w:pPr>
      <w:r>
        <w:rPr>
          <w:rFonts w:ascii="Arial" w:hAnsi="Arial" w:cs="Arial"/>
          <w:sz w:val="24"/>
          <w:szCs w:val="24"/>
        </w:rPr>
        <w:t xml:space="preserve">for each </w:t>
      </w:r>
      <w:r>
        <w:rPr>
          <w:rFonts w:ascii="Arial" w:hAnsi="Arial" w:cs="Arial"/>
          <w:i/>
          <w:iCs/>
          <w:sz w:val="24"/>
          <w:szCs w:val="24"/>
        </w:rPr>
        <w:t xml:space="preserve">offshore 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2FD4CE75" w14:textId="77777777" w:rsidR="009C1403" w:rsidRDefault="00C6386D">
      <w:pPr>
        <w:kinsoku w:val="0"/>
        <w:overflowPunct w:val="0"/>
        <w:autoSpaceDE/>
        <w:autoSpaceDN/>
        <w:adjustRightInd/>
        <w:spacing w:before="415" w:line="280" w:lineRule="exact"/>
        <w:ind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1201259D" w14:textId="77777777" w:rsidR="009C1403" w:rsidRDefault="00C6386D">
      <w:pPr>
        <w:kinsoku w:val="0"/>
        <w:overflowPunct w:val="0"/>
        <w:autoSpaceDE/>
        <w:autoSpaceDN/>
        <w:adjustRightInd/>
        <w:spacing w:before="159" w:line="275" w:lineRule="exact"/>
        <w:ind w:left="648" w:right="72" w:hanging="648"/>
        <w:jc w:val="both"/>
        <w:textAlignment w:val="baseline"/>
        <w:rPr>
          <w:rFonts w:ascii="Arial" w:hAnsi="Arial" w:cs="Arial"/>
          <w:spacing w:val="-1"/>
          <w:sz w:val="24"/>
          <w:szCs w:val="24"/>
        </w:rPr>
      </w:pPr>
      <w:r>
        <w:rPr>
          <w:rFonts w:ascii="Arial" w:hAnsi="Arial" w:cs="Arial"/>
          <w:spacing w:val="-1"/>
          <w:sz w:val="24"/>
          <w:szCs w:val="24"/>
        </w:rPr>
        <w:t xml:space="preserve">7.19 Guidance on </w:t>
      </w:r>
      <w:r>
        <w:rPr>
          <w:rFonts w:ascii="Arial" w:hAnsi="Arial" w:cs="Arial"/>
          <w:i/>
          <w:iCs/>
          <w:spacing w:val="-1"/>
          <w:sz w:val="24"/>
          <w:szCs w:val="24"/>
        </w:rPr>
        <w:t xml:space="preserve">offshore </w:t>
      </w:r>
      <w:r>
        <w:rPr>
          <w:rFonts w:ascii="Arial" w:hAnsi="Arial" w:cs="Arial"/>
          <w:spacing w:val="-1"/>
          <w:sz w:val="24"/>
          <w:szCs w:val="24"/>
        </w:rPr>
        <w:t>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10CB9F9" w14:textId="77777777" w:rsidR="009C1403" w:rsidRDefault="00C6386D">
      <w:pPr>
        <w:kinsoku w:val="0"/>
        <w:overflowPunct w:val="0"/>
        <w:autoSpaceDE/>
        <w:autoSpaceDN/>
        <w:adjustRightInd/>
        <w:spacing w:before="414" w:line="280" w:lineRule="exact"/>
        <w:ind w:right="72"/>
        <w:textAlignment w:val="baseline"/>
        <w:rPr>
          <w:rFonts w:ascii="Arial" w:hAnsi="Arial" w:cs="Arial"/>
          <w:b/>
          <w:bCs/>
          <w:sz w:val="24"/>
          <w:szCs w:val="24"/>
        </w:rPr>
      </w:pPr>
      <w:r>
        <w:rPr>
          <w:rFonts w:ascii="Arial" w:hAnsi="Arial" w:cs="Arial"/>
          <w:b/>
          <w:bCs/>
          <w:sz w:val="24"/>
          <w:szCs w:val="24"/>
        </w:rPr>
        <w:t>Variations to Connection Designs</w:t>
      </w:r>
    </w:p>
    <w:p w14:paraId="7047594D" w14:textId="77777777" w:rsidR="009C1403" w:rsidRDefault="00C6386D">
      <w:pPr>
        <w:kinsoku w:val="0"/>
        <w:overflowPunct w:val="0"/>
        <w:autoSpaceDE/>
        <w:autoSpaceDN/>
        <w:adjustRightInd/>
        <w:spacing w:before="173"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7.20 Variations, arising from a generation customer’s request, to the generation connection design necessary to meet the requirements of paragraphs 7.6 to 7.18 shall also satisfy the requirements of this Standard provided that the varied design satisfies the conditions set out in paragraphs 7.21.1 to 7.21.3. For example, such a generation connection design variation may be used to take account of the particular characteristics of an </w:t>
      </w:r>
      <w:r>
        <w:rPr>
          <w:rFonts w:ascii="Arial" w:hAnsi="Arial" w:cs="Arial"/>
          <w:i/>
          <w:iCs/>
          <w:sz w:val="24"/>
          <w:szCs w:val="24"/>
        </w:rPr>
        <w:t>offshore power station</w:t>
      </w:r>
      <w:r>
        <w:rPr>
          <w:rFonts w:ascii="Arial" w:hAnsi="Arial" w:cs="Arial"/>
          <w:sz w:val="24"/>
          <w:szCs w:val="24"/>
        </w:rPr>
        <w:t>.</w:t>
      </w:r>
    </w:p>
    <w:p w14:paraId="7C39C2A0" w14:textId="77777777" w:rsidR="009C1403" w:rsidRDefault="00C6386D">
      <w:pPr>
        <w:kinsoku w:val="0"/>
        <w:overflowPunct w:val="0"/>
        <w:autoSpaceDE/>
        <w:autoSpaceDN/>
        <w:adjustRightInd/>
        <w:spacing w:before="277" w:line="275" w:lineRule="exact"/>
        <w:ind w:left="648" w:right="72" w:hanging="648"/>
        <w:jc w:val="both"/>
        <w:textAlignment w:val="baseline"/>
        <w:rPr>
          <w:rFonts w:ascii="Arial" w:hAnsi="Arial" w:cs="Arial"/>
          <w:sz w:val="24"/>
          <w:szCs w:val="24"/>
        </w:rPr>
      </w:pPr>
      <w:r>
        <w:rPr>
          <w:rFonts w:ascii="Arial" w:hAnsi="Arial" w:cs="Arial"/>
          <w:sz w:val="24"/>
          <w:szCs w:val="24"/>
        </w:rPr>
        <w:t>7.21 Any generation connection design variation must not, other than in respect of the generation customer requesting the variation, either immediately or in the foreseeable future:</w:t>
      </w:r>
    </w:p>
    <w:p w14:paraId="4EEC6471" w14:textId="77777777" w:rsidR="009C1403" w:rsidRDefault="00C6386D">
      <w:pPr>
        <w:kinsoku w:val="0"/>
        <w:overflowPunct w:val="0"/>
        <w:autoSpaceDE/>
        <w:autoSpaceDN/>
        <w:adjustRightInd/>
        <w:spacing w:before="285" w:line="275" w:lineRule="exact"/>
        <w:ind w:left="1584" w:right="72" w:hanging="936"/>
        <w:textAlignment w:val="baseline"/>
        <w:rPr>
          <w:rFonts w:ascii="Arial" w:hAnsi="Arial" w:cs="Arial"/>
          <w:sz w:val="24"/>
          <w:szCs w:val="24"/>
        </w:rPr>
      </w:pPr>
      <w:r>
        <w:rPr>
          <w:rFonts w:ascii="Arial" w:hAnsi="Arial" w:cs="Arial"/>
          <w:sz w:val="24"/>
          <w:szCs w:val="24"/>
        </w:rPr>
        <w:t xml:space="preserve">7.21.1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5DD627AE" w14:textId="77777777" w:rsidR="009C1403" w:rsidRDefault="00C6386D">
      <w:pPr>
        <w:kinsoku w:val="0"/>
        <w:overflowPunct w:val="0"/>
        <w:autoSpaceDE/>
        <w:autoSpaceDN/>
        <w:adjustRightInd/>
        <w:spacing w:before="3" w:line="275" w:lineRule="exact"/>
        <w:ind w:left="1584" w:right="72" w:hanging="936"/>
        <w:jc w:val="both"/>
        <w:textAlignment w:val="baseline"/>
        <w:rPr>
          <w:rFonts w:ascii="Arial" w:hAnsi="Arial" w:cs="Arial"/>
          <w:sz w:val="24"/>
          <w:szCs w:val="24"/>
        </w:rPr>
      </w:pPr>
      <w:r>
        <w:rPr>
          <w:rFonts w:ascii="Arial" w:hAnsi="Arial" w:cs="Arial"/>
          <w:sz w:val="24"/>
          <w:szCs w:val="24"/>
        </w:rPr>
        <w:t>7.21.2 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customers; or</w:t>
      </w:r>
    </w:p>
    <w:p w14:paraId="7BBD15E0" w14:textId="15F7060E" w:rsidR="009C1403" w:rsidRDefault="00C6386D">
      <w:pPr>
        <w:kinsoku w:val="0"/>
        <w:overflowPunct w:val="0"/>
        <w:autoSpaceDE/>
        <w:autoSpaceDN/>
        <w:adjustRightInd/>
        <w:spacing w:before="122" w:line="275" w:lineRule="exact"/>
        <w:ind w:left="1584" w:right="72" w:hanging="936"/>
        <w:jc w:val="both"/>
        <w:textAlignment w:val="baseline"/>
        <w:rPr>
          <w:rFonts w:ascii="Arial" w:hAnsi="Arial" w:cs="Arial"/>
          <w:sz w:val="24"/>
          <w:szCs w:val="24"/>
        </w:rPr>
      </w:pPr>
      <w:r>
        <w:rPr>
          <w:rFonts w:ascii="Arial" w:hAnsi="Arial" w:cs="Arial"/>
          <w:sz w:val="24"/>
          <w:szCs w:val="24"/>
        </w:rPr>
        <w:t>7.21.3 compromise any</w:t>
      </w:r>
      <w:ins w:id="150" w:author="Tammy Meek (NESO)" w:date="2025-01-13T10:30:00Z" w16du:dateUtc="2025-01-13T10:30:00Z">
        <w:r>
          <w:rPr>
            <w:rFonts w:ascii="Arial" w:hAnsi="Arial" w:cs="Arial"/>
            <w:sz w:val="24"/>
            <w:szCs w:val="24"/>
          </w:rPr>
          <w:t xml:space="preserve"> </w:t>
        </w:r>
        <w:r>
          <w:rPr>
            <w:rFonts w:ascii="Arial" w:hAnsi="Arial" w:cs="Arial"/>
            <w:i/>
            <w:iCs/>
            <w:sz w:val="24"/>
            <w:szCs w:val="24"/>
          </w:rPr>
          <w:t>transmission</w:t>
        </w:r>
      </w:ins>
      <w:r>
        <w:rPr>
          <w:rFonts w:ascii="Arial" w:hAnsi="Arial"/>
          <w:i/>
          <w:sz w:val="24"/>
          <w:rPrChange w:id="151" w:author="Tammy Meek (NESO)" w:date="2025-01-13T10:30:00Z" w16du:dateUtc="2025-01-13T10:30:00Z">
            <w:rPr>
              <w:rFonts w:ascii="Arial" w:hAnsi="Arial"/>
              <w:sz w:val="24"/>
            </w:rPr>
          </w:rPrChange>
        </w:rPr>
        <w:t xml:space="preserve"> </w:t>
      </w:r>
      <w:r>
        <w:rPr>
          <w:rFonts w:ascii="Arial" w:hAnsi="Arial" w:cs="Arial"/>
          <w:i/>
          <w:iCs/>
          <w:sz w:val="24"/>
          <w:szCs w:val="24"/>
        </w:rPr>
        <w:t xml:space="preserve">licensee’s </w:t>
      </w:r>
      <w:r>
        <w:rPr>
          <w:rFonts w:ascii="Arial" w:hAnsi="Arial" w:cs="Arial"/>
          <w:sz w:val="24"/>
          <w:szCs w:val="24"/>
        </w:rPr>
        <w:t>ability to meet other statutory obligations or licence obligations.</w:t>
      </w:r>
    </w:p>
    <w:p w14:paraId="1FFD2026" w14:textId="77777777" w:rsidR="009C1403" w:rsidRDefault="00C6386D">
      <w:pPr>
        <w:kinsoku w:val="0"/>
        <w:overflowPunct w:val="0"/>
        <w:autoSpaceDE/>
        <w:autoSpaceDN/>
        <w:adjustRightInd/>
        <w:spacing w:before="132" w:line="275" w:lineRule="exact"/>
        <w:ind w:left="648" w:right="72" w:hanging="648"/>
        <w:jc w:val="both"/>
        <w:textAlignment w:val="baseline"/>
        <w:rPr>
          <w:rFonts w:ascii="Arial" w:hAnsi="Arial" w:cs="Arial"/>
          <w:sz w:val="24"/>
          <w:szCs w:val="24"/>
        </w:rPr>
      </w:pPr>
      <w:r>
        <w:rPr>
          <w:rFonts w:ascii="Arial" w:hAnsi="Arial" w:cs="Arial"/>
          <w:sz w:val="24"/>
          <w:szCs w:val="24"/>
        </w:rPr>
        <w:t>7.22 system conditions subsequently change, for example due to the proposed connection of a new customer, such that either immediately or in the foreseeable future, the conditions set out in paragraphs 7.21.1 to 7.21.3 are no longer satisfied, then alternative arrangements and/or agreements must be put in place such that this Standard continues to be satisfied.</w:t>
      </w:r>
    </w:p>
    <w:p w14:paraId="4CC70953" w14:textId="77777777" w:rsidR="009C1403"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7.23 The additional operational costs referred to in paragraph 7.21.2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0ABDA5D9" w14:textId="77777777" w:rsidR="009C1403" w:rsidRDefault="009C1403">
      <w:pPr>
        <w:widowControl/>
        <w:rPr>
          <w:sz w:val="24"/>
          <w:szCs w:val="24"/>
        </w:rPr>
        <w:sectPr w:rsidR="009C1403">
          <w:headerReference w:type="default" r:id="rId65"/>
          <w:pgSz w:w="11904" w:h="16834"/>
          <w:pgMar w:top="1440" w:right="1389" w:bottom="508" w:left="1395" w:header="720" w:footer="720" w:gutter="0"/>
          <w:cols w:space="720"/>
          <w:noEndnote/>
        </w:sectPr>
      </w:pPr>
    </w:p>
    <w:p w14:paraId="28903081" w14:textId="094D3EA3" w:rsidR="009C1403" w:rsidRDefault="00C6386D">
      <w:pPr>
        <w:kinsoku w:val="0"/>
        <w:overflowPunct w:val="0"/>
        <w:autoSpaceDE/>
        <w:autoSpaceDN/>
        <w:adjustRightInd/>
        <w:spacing w:before="45" w:line="284" w:lineRule="exact"/>
        <w:ind w:left="720"/>
        <w:textAlignment w:val="baseline"/>
        <w:rPr>
          <w:rFonts w:ascii="Arial" w:hAnsi="Arial" w:cs="Arial"/>
          <w:b/>
          <w:bCs/>
          <w:i/>
          <w:iCs/>
          <w:sz w:val="28"/>
          <w:szCs w:val="28"/>
        </w:rPr>
      </w:pPr>
      <w:r>
        <w:rPr>
          <w:noProof/>
          <w:color w:val="2B579A"/>
          <w:shd w:val="clear" w:color="auto" w:fill="E6E6E6"/>
        </w:rPr>
        <mc:AlternateContent>
          <mc:Choice Requires="wps">
            <w:drawing>
              <wp:anchor distT="0" distB="0" distL="0" distR="0" simplePos="0" relativeHeight="251658309" behindDoc="0" locked="0" layoutInCell="0" allowOverlap="1" wp14:anchorId="1CCFA190" wp14:editId="48773FC2">
                <wp:simplePos x="0" y="0"/>
                <wp:positionH relativeFrom="page">
                  <wp:posOffset>893445</wp:posOffset>
                </wp:positionH>
                <wp:positionV relativeFrom="page">
                  <wp:posOffset>902970</wp:posOffset>
                </wp:positionV>
                <wp:extent cx="5791200" cy="216535"/>
                <wp:effectExtent l="0" t="0" r="0" b="0"/>
                <wp:wrapSquare wrapText="bothSides"/>
                <wp:docPr id="137"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2165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88190" w14:textId="77777777" w:rsidR="009C1403" w:rsidRDefault="00C6386D">
                            <w:pPr>
                              <w:tabs>
                                <w:tab w:val="left" w:pos="720"/>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8.</w:t>
                            </w:r>
                            <w:r>
                              <w:rPr>
                                <w:rFonts w:ascii="Arial" w:hAnsi="Arial" w:cs="Arial"/>
                                <w:b/>
                                <w:bCs/>
                                <w:spacing w:val="-3"/>
                                <w:sz w:val="29"/>
                                <w:szCs w:val="29"/>
                              </w:rPr>
                              <w:tab/>
                              <w:t xml:space="preserve">Demand Connection Criteria Applicable to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FA190" id="Text Box 137" o:spid="_x0000_s1083" type="#_x0000_t202" style="position:absolute;left:0;text-align:left;margin-left:70.35pt;margin-top:71.1pt;width:456pt;height:17.05pt;z-index:25165830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" o:allowincell="f" stroked="f">
                <v:fill opacity="0"/>
                <v:textbox inset="0,0,0,0">
                  <w:txbxContent>
                    <w:p w14:paraId="2B988190" w14:textId="77777777" w:rsidR="009C1403" w:rsidRDefault="00C6386D">
                      <w:pPr>
                        <w:tabs>
                          <w:tab w:val="left" w:pos="720"/>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8.</w:t>
                      </w:r>
                      <w:r>
                        <w:rPr>
                          <w:rFonts w:ascii="Arial" w:hAnsi="Arial" w:cs="Arial"/>
                          <w:b/>
                          <w:bCs/>
                          <w:spacing w:val="-3"/>
                          <w:sz w:val="29"/>
                          <w:szCs w:val="29"/>
                        </w:rPr>
                        <w:tab/>
                        <w:t xml:space="preserve">Demand Connection Criteria Applicable to an </w:t>
                      </w:r>
                      <w:r>
                        <w:rPr>
                          <w:rFonts w:ascii="Arial" w:hAnsi="Arial" w:cs="Arial"/>
                          <w:b/>
                          <w:bCs/>
                          <w:i/>
                          <w:iCs/>
                          <w:spacing w:val="-3"/>
                          <w:sz w:val="28"/>
                          <w:szCs w:val="28"/>
                        </w:rPr>
                        <w:t>Offshore</w:t>
                      </w:r>
                    </w:p>
                  </w:txbxContent>
                </v:textbox>
                <w10:wrap type="square" anchorx="page" anchory="page"/>
              </v:shape>
            </w:pict>
          </mc:Fallback>
        </mc:AlternateContent>
      </w:r>
      <w:r>
        <w:rPr>
          <w:rFonts w:ascii="Arial" w:hAnsi="Arial" w:cs="Arial"/>
          <w:b/>
          <w:bCs/>
          <w:i/>
          <w:iCs/>
          <w:sz w:val="28"/>
          <w:szCs w:val="28"/>
        </w:rPr>
        <w:t>Transmission System</w:t>
      </w:r>
    </w:p>
    <w:p w14:paraId="3EA180F5" w14:textId="77777777" w:rsidR="009C1403" w:rsidRDefault="00C6386D">
      <w:pPr>
        <w:tabs>
          <w:tab w:val="decimal" w:pos="144"/>
          <w:tab w:val="left" w:pos="720"/>
        </w:tabs>
        <w:kinsoku w:val="0"/>
        <w:overflowPunct w:val="0"/>
        <w:autoSpaceDE/>
        <w:autoSpaceDN/>
        <w:adjustRightInd/>
        <w:spacing w:before="237" w:line="275" w:lineRule="exact"/>
        <w:textAlignment w:val="baseline"/>
        <w:rPr>
          <w:rFonts w:ascii="Arial" w:hAnsi="Arial" w:cs="Arial"/>
          <w:sz w:val="24"/>
          <w:szCs w:val="24"/>
        </w:rPr>
      </w:pPr>
      <w:r>
        <w:rPr>
          <w:rFonts w:ascii="Arial" w:hAnsi="Arial" w:cs="Arial"/>
          <w:sz w:val="24"/>
          <w:szCs w:val="24"/>
        </w:rPr>
        <w:tab/>
        <w:t>8.1</w:t>
      </w:r>
      <w:r>
        <w:rPr>
          <w:rFonts w:ascii="Arial" w:hAnsi="Arial" w:cs="Arial"/>
          <w:sz w:val="24"/>
          <w:szCs w:val="24"/>
        </w:rPr>
        <w:tab/>
        <w:t>This section presents the planning criteria applicable to the connection of</w:t>
      </w:r>
    </w:p>
    <w:p w14:paraId="54DD0467" w14:textId="77777777" w:rsidR="009C1403" w:rsidRDefault="00C6386D">
      <w:pPr>
        <w:kinsoku w:val="0"/>
        <w:overflowPunct w:val="0"/>
        <w:autoSpaceDE/>
        <w:autoSpaceDN/>
        <w:adjustRightInd/>
        <w:spacing w:line="282" w:lineRule="exact"/>
        <w:ind w:left="720" w:right="72"/>
        <w:textAlignment w:val="baseline"/>
        <w:rPr>
          <w:rFonts w:ascii="Arial" w:hAnsi="Arial" w:cs="Arial"/>
          <w:i/>
          <w:iCs/>
          <w:sz w:val="24"/>
          <w:szCs w:val="24"/>
        </w:rPr>
      </w:pPr>
      <w:r>
        <w:rPr>
          <w:rFonts w:ascii="Arial" w:hAnsi="Arial" w:cs="Arial"/>
          <w:i/>
          <w:iCs/>
          <w:sz w:val="24"/>
          <w:szCs w:val="24"/>
        </w:rPr>
        <w:t xml:space="preserve">offshore power station demand groups </w:t>
      </w:r>
      <w:r>
        <w:rPr>
          <w:rFonts w:ascii="Arial" w:hAnsi="Arial" w:cs="Arial"/>
          <w:sz w:val="24"/>
          <w:szCs w:val="24"/>
        </w:rPr>
        <w:t xml:space="preserve">to the remainder of the </w:t>
      </w:r>
      <w:r>
        <w:rPr>
          <w:rFonts w:ascii="Arial" w:hAnsi="Arial" w:cs="Arial"/>
          <w:i/>
          <w:iCs/>
          <w:sz w:val="24"/>
          <w:szCs w:val="24"/>
        </w:rPr>
        <w:t>national electricity transmission system.</w:t>
      </w:r>
    </w:p>
    <w:p w14:paraId="3DFED59C" w14:textId="77777777" w:rsidR="009C1403" w:rsidRDefault="00C6386D">
      <w:pPr>
        <w:tabs>
          <w:tab w:val="decimal" w:pos="144"/>
          <w:tab w:val="left" w:pos="720"/>
        </w:tabs>
        <w:kinsoku w:val="0"/>
        <w:overflowPunct w:val="0"/>
        <w:autoSpaceDE/>
        <w:autoSpaceDN/>
        <w:adjustRightInd/>
        <w:spacing w:before="184" w:line="281" w:lineRule="exact"/>
        <w:textAlignment w:val="baseline"/>
        <w:rPr>
          <w:rFonts w:ascii="Arial" w:hAnsi="Arial" w:cs="Arial"/>
          <w:sz w:val="24"/>
          <w:szCs w:val="24"/>
        </w:rPr>
      </w:pPr>
      <w:r>
        <w:rPr>
          <w:rFonts w:ascii="Arial" w:hAnsi="Arial" w:cs="Arial"/>
          <w:sz w:val="24"/>
          <w:szCs w:val="24"/>
        </w:rPr>
        <w:tab/>
        <w:t>8.2</w:t>
      </w:r>
      <w:r>
        <w:rPr>
          <w:rFonts w:ascii="Arial" w:hAnsi="Arial" w:cs="Arial"/>
          <w:sz w:val="24"/>
          <w:szCs w:val="24"/>
        </w:rPr>
        <w:tab/>
        <w:t xml:space="preserve">In those parts of an </w:t>
      </w:r>
      <w:r>
        <w:rPr>
          <w:rFonts w:ascii="Arial" w:hAnsi="Arial" w:cs="Arial"/>
          <w:i/>
          <w:iCs/>
          <w:sz w:val="24"/>
          <w:szCs w:val="24"/>
        </w:rPr>
        <w:t xml:space="preserve">offshore transmission system </w:t>
      </w:r>
      <w:r>
        <w:rPr>
          <w:rFonts w:ascii="Arial" w:hAnsi="Arial" w:cs="Arial"/>
          <w:sz w:val="24"/>
          <w:szCs w:val="24"/>
        </w:rPr>
        <w:t>where the criteria of Section</w:t>
      </w:r>
    </w:p>
    <w:p w14:paraId="7455949D" w14:textId="77777777" w:rsidR="009C1403" w:rsidRDefault="00C6386D">
      <w:pPr>
        <w:kinsoku w:val="0"/>
        <w:overflowPunct w:val="0"/>
        <w:autoSpaceDE/>
        <w:autoSpaceDN/>
        <w:adjustRightInd/>
        <w:spacing w:before="11" w:line="276" w:lineRule="exact"/>
        <w:ind w:left="720"/>
        <w:textAlignment w:val="baseline"/>
        <w:rPr>
          <w:rFonts w:ascii="Arial" w:hAnsi="Arial" w:cs="Arial"/>
          <w:sz w:val="24"/>
          <w:szCs w:val="24"/>
        </w:rPr>
      </w:pPr>
      <w:r>
        <w:rPr>
          <w:rFonts w:ascii="Arial" w:hAnsi="Arial" w:cs="Arial"/>
          <w:sz w:val="24"/>
          <w:szCs w:val="24"/>
        </w:rPr>
        <w:t>7 also apply, those criteria must also be met.</w:t>
      </w:r>
    </w:p>
    <w:p w14:paraId="12334E2A" w14:textId="77777777" w:rsidR="009C1403" w:rsidRDefault="00C6386D">
      <w:pPr>
        <w:tabs>
          <w:tab w:val="decimal" w:pos="144"/>
          <w:tab w:val="left" w:pos="720"/>
        </w:tabs>
        <w:kinsoku w:val="0"/>
        <w:overflowPunct w:val="0"/>
        <w:autoSpaceDE/>
        <w:autoSpaceDN/>
        <w:adjustRightInd/>
        <w:spacing w:before="185" w:line="276" w:lineRule="exact"/>
        <w:textAlignment w:val="baseline"/>
        <w:rPr>
          <w:rFonts w:ascii="Arial" w:hAnsi="Arial" w:cs="Arial"/>
          <w:sz w:val="24"/>
          <w:szCs w:val="24"/>
        </w:rPr>
      </w:pPr>
      <w:r>
        <w:rPr>
          <w:rFonts w:ascii="Arial" w:hAnsi="Arial" w:cs="Arial"/>
          <w:sz w:val="24"/>
          <w:szCs w:val="24"/>
        </w:rPr>
        <w:tab/>
        <w:t>8.3</w:t>
      </w:r>
      <w:r>
        <w:rPr>
          <w:rFonts w:ascii="Arial" w:hAnsi="Arial" w:cs="Arial"/>
          <w:sz w:val="24"/>
          <w:szCs w:val="24"/>
        </w:rPr>
        <w:tab/>
        <w:t>In planning demand connections, this Standard is met if the connection design</w:t>
      </w:r>
    </w:p>
    <w:p w14:paraId="554A4FF0" w14:textId="77777777" w:rsidR="009C1403" w:rsidRDefault="00C6386D">
      <w:pPr>
        <w:kinsoku w:val="0"/>
        <w:overflowPunct w:val="0"/>
        <w:autoSpaceDE/>
        <w:autoSpaceDN/>
        <w:adjustRightInd/>
        <w:spacing w:before="12" w:line="276" w:lineRule="exact"/>
        <w:ind w:left="720"/>
        <w:textAlignment w:val="baseline"/>
        <w:rPr>
          <w:rFonts w:ascii="Arial" w:hAnsi="Arial" w:cs="Arial"/>
          <w:spacing w:val="5"/>
          <w:sz w:val="24"/>
          <w:szCs w:val="24"/>
        </w:rPr>
      </w:pPr>
      <w:r>
        <w:rPr>
          <w:rFonts w:ascii="Arial" w:hAnsi="Arial" w:cs="Arial"/>
          <w:spacing w:val="5"/>
          <w:sz w:val="24"/>
          <w:szCs w:val="24"/>
        </w:rPr>
        <w:t>either:</w:t>
      </w:r>
    </w:p>
    <w:p w14:paraId="1EE98A3F" w14:textId="77777777" w:rsidR="009C1403" w:rsidRDefault="00C6386D">
      <w:pPr>
        <w:tabs>
          <w:tab w:val="left" w:pos="1584"/>
        </w:tabs>
        <w:kinsoku w:val="0"/>
        <w:overflowPunct w:val="0"/>
        <w:autoSpaceDE/>
        <w:autoSpaceDN/>
        <w:adjustRightInd/>
        <w:spacing w:before="190" w:line="276" w:lineRule="exact"/>
        <w:ind w:left="720"/>
        <w:textAlignment w:val="baseline"/>
        <w:rPr>
          <w:rFonts w:ascii="Arial" w:hAnsi="Arial" w:cs="Arial"/>
          <w:spacing w:val="-1"/>
          <w:sz w:val="24"/>
          <w:szCs w:val="24"/>
        </w:rPr>
      </w:pPr>
      <w:r>
        <w:rPr>
          <w:rFonts w:ascii="Arial" w:hAnsi="Arial" w:cs="Arial"/>
          <w:spacing w:val="-1"/>
          <w:sz w:val="24"/>
          <w:szCs w:val="24"/>
        </w:rPr>
        <w:t>8.3.1</w:t>
      </w:r>
      <w:r>
        <w:rPr>
          <w:rFonts w:ascii="Arial" w:hAnsi="Arial" w:cs="Arial"/>
          <w:spacing w:val="-1"/>
          <w:sz w:val="24"/>
          <w:szCs w:val="24"/>
        </w:rPr>
        <w:tab/>
        <w:t>satisfies the deterministic criteria detailed in paragraphs 8.5 to 8.10; or</w:t>
      </w:r>
    </w:p>
    <w:p w14:paraId="0069677C" w14:textId="77777777" w:rsidR="009C1403" w:rsidRDefault="00C6386D">
      <w:pPr>
        <w:kinsoku w:val="0"/>
        <w:overflowPunct w:val="0"/>
        <w:autoSpaceDE/>
        <w:autoSpaceDN/>
        <w:adjustRightInd/>
        <w:spacing w:before="201" w:line="280" w:lineRule="exact"/>
        <w:ind w:left="1584" w:right="72" w:hanging="864"/>
        <w:jc w:val="both"/>
        <w:textAlignment w:val="baseline"/>
        <w:rPr>
          <w:rFonts w:ascii="Arial" w:hAnsi="Arial" w:cs="Arial"/>
          <w:sz w:val="24"/>
          <w:szCs w:val="24"/>
        </w:rPr>
      </w:pPr>
      <w:r>
        <w:rPr>
          <w:rFonts w:ascii="Arial" w:hAnsi="Arial" w:cs="Arial"/>
          <w:sz w:val="24"/>
          <w:szCs w:val="24"/>
        </w:rPr>
        <w:t>8.3.2 varies from the design necessary to meet paragraph 8.3.1 above in a manner which satisfies the conditions detailed in paragraphs 8.12 to 8.15.</w:t>
      </w:r>
    </w:p>
    <w:p w14:paraId="66B3B64B" w14:textId="77777777" w:rsidR="009C1403" w:rsidRDefault="00C6386D">
      <w:pPr>
        <w:tabs>
          <w:tab w:val="decimal" w:pos="144"/>
          <w:tab w:val="left" w:pos="720"/>
        </w:tabs>
        <w:kinsoku w:val="0"/>
        <w:overflowPunct w:val="0"/>
        <w:autoSpaceDE/>
        <w:autoSpaceDN/>
        <w:adjustRightInd/>
        <w:spacing w:before="190" w:line="276" w:lineRule="exact"/>
        <w:textAlignment w:val="baseline"/>
        <w:rPr>
          <w:rFonts w:ascii="Arial" w:hAnsi="Arial" w:cs="Arial"/>
          <w:spacing w:val="-1"/>
          <w:sz w:val="24"/>
          <w:szCs w:val="24"/>
        </w:rPr>
      </w:pPr>
      <w:r>
        <w:rPr>
          <w:rFonts w:ascii="Arial" w:hAnsi="Arial" w:cs="Arial"/>
          <w:spacing w:val="-1"/>
          <w:sz w:val="24"/>
          <w:szCs w:val="24"/>
        </w:rPr>
        <w:tab/>
        <w:t>8.4</w:t>
      </w:r>
      <w:r>
        <w:rPr>
          <w:rFonts w:ascii="Arial" w:hAnsi="Arial" w:cs="Arial"/>
          <w:spacing w:val="-1"/>
          <w:sz w:val="24"/>
          <w:szCs w:val="24"/>
        </w:rPr>
        <w:tab/>
        <w:t>It is permissible to design to standards higher than those set out in paragraphs</w:t>
      </w:r>
    </w:p>
    <w:p w14:paraId="17654892" w14:textId="77777777" w:rsidR="009C1403" w:rsidRDefault="00C6386D">
      <w:pPr>
        <w:kinsoku w:val="0"/>
        <w:overflowPunct w:val="0"/>
        <w:autoSpaceDE/>
        <w:autoSpaceDN/>
        <w:adjustRightInd/>
        <w:spacing w:before="15" w:line="273" w:lineRule="exact"/>
        <w:ind w:left="720" w:right="72"/>
        <w:textAlignment w:val="baseline"/>
        <w:rPr>
          <w:rFonts w:ascii="Arial" w:hAnsi="Arial" w:cs="Arial"/>
          <w:sz w:val="24"/>
          <w:szCs w:val="24"/>
        </w:rPr>
      </w:pPr>
      <w:r>
        <w:rPr>
          <w:rFonts w:ascii="Arial" w:hAnsi="Arial" w:cs="Arial"/>
          <w:sz w:val="24"/>
          <w:szCs w:val="24"/>
        </w:rPr>
        <w:t>8.5 to 8.10 provided the higher standards can be economically justified. Guidance on economic justification is given in Appendix G.</w:t>
      </w:r>
    </w:p>
    <w:p w14:paraId="239DCB6D" w14:textId="77777777" w:rsidR="009C1403" w:rsidRDefault="00C6386D">
      <w:pPr>
        <w:kinsoku w:val="0"/>
        <w:overflowPunct w:val="0"/>
        <w:autoSpaceDE/>
        <w:autoSpaceDN/>
        <w:adjustRightInd/>
        <w:spacing w:before="329" w:line="278" w:lineRule="exact"/>
        <w:textAlignment w:val="baseline"/>
        <w:rPr>
          <w:rFonts w:ascii="Arial" w:hAnsi="Arial" w:cs="Arial"/>
          <w:b/>
          <w:bCs/>
          <w:sz w:val="24"/>
          <w:szCs w:val="24"/>
        </w:rPr>
      </w:pPr>
      <w:r>
        <w:rPr>
          <w:rFonts w:ascii="Arial" w:hAnsi="Arial" w:cs="Arial"/>
          <w:b/>
          <w:bCs/>
          <w:i/>
          <w:iCs/>
          <w:sz w:val="24"/>
          <w:szCs w:val="24"/>
        </w:rPr>
        <w:t xml:space="preserve">Offshore Power Station </w:t>
      </w:r>
      <w:r>
        <w:rPr>
          <w:rFonts w:ascii="Arial" w:hAnsi="Arial" w:cs="Arial"/>
          <w:b/>
          <w:bCs/>
          <w:sz w:val="24"/>
          <w:szCs w:val="24"/>
        </w:rPr>
        <w:t>Demand Connection Capacity Requirements</w:t>
      </w:r>
    </w:p>
    <w:p w14:paraId="7791EBE3" w14:textId="77777777" w:rsidR="009C1403" w:rsidRDefault="00C6386D">
      <w:pPr>
        <w:tabs>
          <w:tab w:val="decimal" w:pos="144"/>
          <w:tab w:val="left" w:pos="720"/>
        </w:tabs>
        <w:kinsoku w:val="0"/>
        <w:overflowPunct w:val="0"/>
        <w:autoSpaceDE/>
        <w:autoSpaceDN/>
        <w:adjustRightInd/>
        <w:spacing w:before="184" w:line="279" w:lineRule="exact"/>
        <w:textAlignment w:val="baseline"/>
        <w:rPr>
          <w:rFonts w:ascii="Arial" w:hAnsi="Arial" w:cs="Arial"/>
          <w:spacing w:val="-1"/>
          <w:sz w:val="24"/>
          <w:szCs w:val="24"/>
        </w:rPr>
      </w:pPr>
      <w:r>
        <w:rPr>
          <w:rFonts w:ascii="Arial" w:hAnsi="Arial" w:cs="Arial"/>
          <w:spacing w:val="-1"/>
          <w:sz w:val="24"/>
          <w:szCs w:val="24"/>
        </w:rPr>
        <w:tab/>
        <w:t>8.5</w:t>
      </w:r>
      <w:r>
        <w:rPr>
          <w:rFonts w:ascii="Arial" w:hAnsi="Arial" w:cs="Arial"/>
          <w:spacing w:val="-1"/>
          <w:sz w:val="24"/>
          <w:szCs w:val="24"/>
        </w:rPr>
        <w:tab/>
        <w:t xml:space="preserve">The connection of a particular </w:t>
      </w:r>
      <w:r>
        <w:rPr>
          <w:rFonts w:ascii="Arial" w:hAnsi="Arial" w:cs="Arial"/>
          <w:i/>
          <w:iCs/>
          <w:spacing w:val="-1"/>
          <w:sz w:val="24"/>
          <w:szCs w:val="24"/>
        </w:rPr>
        <w:t xml:space="preserve">offshore power station demand group </w:t>
      </w:r>
      <w:r>
        <w:rPr>
          <w:rFonts w:ascii="Arial" w:hAnsi="Arial" w:cs="Arial"/>
          <w:spacing w:val="-1"/>
          <w:sz w:val="24"/>
          <w:szCs w:val="24"/>
        </w:rPr>
        <w:t>shall meet</w:t>
      </w:r>
    </w:p>
    <w:p w14:paraId="341354C2" w14:textId="77777777" w:rsidR="009C1403" w:rsidRDefault="00C6386D">
      <w:pPr>
        <w:kinsoku w:val="0"/>
        <w:overflowPunct w:val="0"/>
        <w:autoSpaceDE/>
        <w:autoSpaceDN/>
        <w:adjustRightInd/>
        <w:spacing w:line="274" w:lineRule="exact"/>
        <w:ind w:left="720" w:right="72"/>
        <w:textAlignment w:val="baseline"/>
        <w:rPr>
          <w:rFonts w:ascii="Arial" w:hAnsi="Arial" w:cs="Arial"/>
          <w:sz w:val="24"/>
          <w:szCs w:val="24"/>
        </w:rPr>
      </w:pPr>
      <w:r>
        <w:rPr>
          <w:rFonts w:ascii="Arial" w:hAnsi="Arial" w:cs="Arial"/>
          <w:sz w:val="24"/>
          <w:szCs w:val="24"/>
        </w:rPr>
        <w:t>the criteria set out in paragraphs 8.6 to 8.10 under the following background conditions:</w:t>
      </w:r>
    </w:p>
    <w:p w14:paraId="64A76287" w14:textId="77777777" w:rsidR="009C1403" w:rsidRDefault="00C6386D">
      <w:pPr>
        <w:kinsoku w:val="0"/>
        <w:overflowPunct w:val="0"/>
        <w:autoSpaceDE/>
        <w:autoSpaceDN/>
        <w:adjustRightInd/>
        <w:spacing w:before="212" w:line="269" w:lineRule="exact"/>
        <w:ind w:left="1584" w:right="72" w:hanging="864"/>
        <w:textAlignment w:val="baseline"/>
        <w:rPr>
          <w:rFonts w:ascii="Arial" w:hAnsi="Arial" w:cs="Arial"/>
          <w:i/>
          <w:iCs/>
          <w:spacing w:val="-4"/>
          <w:sz w:val="24"/>
          <w:szCs w:val="24"/>
        </w:rPr>
      </w:pPr>
      <w:r>
        <w:rPr>
          <w:rFonts w:ascii="Arial" w:hAnsi="Arial" w:cs="Arial"/>
          <w:spacing w:val="-4"/>
          <w:sz w:val="24"/>
          <w:szCs w:val="24"/>
        </w:rPr>
        <w:t xml:space="preserve">8.5.1 when the power output of the </w:t>
      </w:r>
      <w:r>
        <w:rPr>
          <w:rFonts w:ascii="Arial" w:hAnsi="Arial" w:cs="Arial"/>
          <w:i/>
          <w:iCs/>
          <w:spacing w:val="-4"/>
          <w:sz w:val="24"/>
          <w:szCs w:val="24"/>
        </w:rPr>
        <w:t xml:space="preserve">offshore power station </w:t>
      </w:r>
      <w:r>
        <w:rPr>
          <w:rFonts w:ascii="Arial" w:hAnsi="Arial" w:cs="Arial"/>
          <w:spacing w:val="-4"/>
          <w:sz w:val="24"/>
          <w:szCs w:val="24"/>
        </w:rPr>
        <w:t xml:space="preserve">is set to zero and there are no </w:t>
      </w:r>
      <w:r>
        <w:rPr>
          <w:rFonts w:ascii="Arial" w:hAnsi="Arial" w:cs="Arial"/>
          <w:i/>
          <w:iCs/>
          <w:spacing w:val="-4"/>
          <w:sz w:val="24"/>
          <w:szCs w:val="24"/>
        </w:rPr>
        <w:t>planned outages</w:t>
      </w:r>
      <w:r>
        <w:rPr>
          <w:rFonts w:ascii="Arial" w:hAnsi="Arial" w:cs="Arial"/>
          <w:spacing w:val="-4"/>
          <w:sz w:val="24"/>
          <w:szCs w:val="24"/>
        </w:rPr>
        <w:t xml:space="preserve">, the demand of the </w:t>
      </w:r>
      <w:r>
        <w:rPr>
          <w:rFonts w:ascii="Arial" w:hAnsi="Arial" w:cs="Arial"/>
          <w:i/>
          <w:iCs/>
          <w:spacing w:val="-4"/>
          <w:sz w:val="24"/>
          <w:szCs w:val="24"/>
        </w:rPr>
        <w:t>offshore power station</w:t>
      </w:r>
    </w:p>
    <w:p w14:paraId="047BBCE6" w14:textId="77777777" w:rsidR="009C1403" w:rsidRDefault="00C6386D">
      <w:pPr>
        <w:kinsoku w:val="0"/>
        <w:overflowPunct w:val="0"/>
        <w:autoSpaceDE/>
        <w:autoSpaceDN/>
        <w:adjustRightInd/>
        <w:spacing w:before="7" w:line="281" w:lineRule="exact"/>
        <w:ind w:left="1584"/>
        <w:textAlignment w:val="baseline"/>
        <w:rPr>
          <w:rFonts w:ascii="Arial" w:hAnsi="Arial" w:cs="Arial"/>
          <w:sz w:val="24"/>
          <w:szCs w:val="24"/>
        </w:rPr>
      </w:pP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 and</w:t>
      </w:r>
    </w:p>
    <w:p w14:paraId="1A0A6D98" w14:textId="77777777" w:rsidR="009C1403" w:rsidRDefault="00C6386D">
      <w:pPr>
        <w:kinsoku w:val="0"/>
        <w:overflowPunct w:val="0"/>
        <w:autoSpaceDE/>
        <w:autoSpaceDN/>
        <w:adjustRightInd/>
        <w:spacing w:before="177" w:line="287" w:lineRule="exact"/>
        <w:ind w:left="1584" w:right="72" w:hanging="864"/>
        <w:textAlignment w:val="baseline"/>
        <w:rPr>
          <w:rFonts w:ascii="Arial" w:hAnsi="Arial" w:cs="Arial"/>
          <w:i/>
          <w:iCs/>
          <w:sz w:val="24"/>
          <w:szCs w:val="24"/>
        </w:rPr>
      </w:pPr>
      <w:r>
        <w:rPr>
          <w:rFonts w:ascii="Arial" w:hAnsi="Arial" w:cs="Arial"/>
          <w:sz w:val="24"/>
          <w:szCs w:val="24"/>
        </w:rPr>
        <w:t xml:space="preserve">8.5.2 demand and generation outside the </w:t>
      </w:r>
      <w:r>
        <w:rPr>
          <w:rFonts w:ascii="Arial" w:hAnsi="Arial" w:cs="Arial"/>
          <w:i/>
          <w:iCs/>
          <w:sz w:val="24"/>
          <w:szCs w:val="24"/>
        </w:rPr>
        <w:t xml:space="preserve">offshore power station demand group </w:t>
      </w:r>
      <w:r>
        <w:rPr>
          <w:rFonts w:ascii="Arial" w:hAnsi="Arial" w:cs="Arial"/>
          <w:sz w:val="24"/>
          <w:szCs w:val="24"/>
        </w:rPr>
        <w:t xml:space="preserve">shall be set in accordance with the </w:t>
      </w:r>
      <w:r>
        <w:rPr>
          <w:rFonts w:ascii="Arial" w:hAnsi="Arial" w:cs="Arial"/>
          <w:i/>
          <w:iCs/>
          <w:sz w:val="24"/>
          <w:szCs w:val="24"/>
        </w:rPr>
        <w:t>planned transfer conditions</w:t>
      </w:r>
    </w:p>
    <w:p w14:paraId="1D1B0FE0" w14:textId="77777777" w:rsidR="009C1403" w:rsidRDefault="00C6386D">
      <w:pPr>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using the appropriate method described in Appendix C.</w:t>
      </w:r>
    </w:p>
    <w:p w14:paraId="323CCBEF" w14:textId="77777777" w:rsidR="009C1403" w:rsidRDefault="00C6386D">
      <w:pPr>
        <w:tabs>
          <w:tab w:val="decimal" w:pos="144"/>
          <w:tab w:val="left" w:pos="720"/>
        </w:tabs>
        <w:kinsoku w:val="0"/>
        <w:overflowPunct w:val="0"/>
        <w:autoSpaceDE/>
        <w:autoSpaceDN/>
        <w:adjustRightInd/>
        <w:spacing w:before="200" w:line="281" w:lineRule="exact"/>
        <w:textAlignment w:val="baseline"/>
        <w:rPr>
          <w:rFonts w:ascii="Arial" w:hAnsi="Arial" w:cs="Arial"/>
          <w:i/>
          <w:iCs/>
          <w:sz w:val="24"/>
          <w:szCs w:val="24"/>
        </w:rPr>
      </w:pPr>
      <w:r>
        <w:rPr>
          <w:rFonts w:ascii="Arial" w:hAnsi="Arial" w:cs="Arial"/>
          <w:sz w:val="24"/>
          <w:szCs w:val="24"/>
        </w:rPr>
        <w:tab/>
        <w:t>8.6</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p>
    <w:p w14:paraId="61685535" w14:textId="77777777" w:rsidR="009C1403" w:rsidRDefault="00C6386D">
      <w:pPr>
        <w:kinsoku w:val="0"/>
        <w:overflowPunct w:val="0"/>
        <w:autoSpaceDE/>
        <w:autoSpaceDN/>
        <w:adjustRightInd/>
        <w:spacing w:before="2" w:line="271" w:lineRule="exact"/>
        <w:ind w:left="720" w:right="72"/>
        <w:textAlignment w:val="baseline"/>
        <w:rPr>
          <w:rFonts w:ascii="Arial" w:hAnsi="Arial" w:cs="Arial"/>
          <w:sz w:val="24"/>
          <w:szCs w:val="24"/>
        </w:rPr>
      </w:pPr>
      <w:r>
        <w:rPr>
          <w:rFonts w:ascii="Arial" w:hAnsi="Arial" w:cs="Arial"/>
          <w:i/>
          <w:iCs/>
          <w:sz w:val="24"/>
          <w:szCs w:val="24"/>
        </w:rPr>
        <w:t xml:space="preserve">demand group </w:t>
      </w:r>
      <w:r>
        <w:rPr>
          <w:rFonts w:ascii="Arial" w:hAnsi="Arial" w:cs="Arial"/>
          <w:sz w:val="24"/>
          <w:szCs w:val="24"/>
        </w:rPr>
        <w:t xml:space="preserve">shall be planned such that, for the background conditions described in paragraph 8.5, under </w:t>
      </w:r>
      <w:r>
        <w:rPr>
          <w:rFonts w:ascii="Arial" w:hAnsi="Arial" w:cs="Arial"/>
          <w:i/>
          <w:iCs/>
          <w:sz w:val="24"/>
          <w:szCs w:val="24"/>
        </w:rPr>
        <w:t xml:space="preserve">intact system </w:t>
      </w:r>
      <w:r>
        <w:rPr>
          <w:rFonts w:ascii="Arial" w:hAnsi="Arial" w:cs="Arial"/>
          <w:sz w:val="24"/>
          <w:szCs w:val="24"/>
        </w:rPr>
        <w:t>conditions there shall not be any of the following:</w:t>
      </w:r>
    </w:p>
    <w:p w14:paraId="7A99B3BB" w14:textId="77777777" w:rsidR="009C1403" w:rsidRDefault="00C6386D">
      <w:pPr>
        <w:tabs>
          <w:tab w:val="left" w:pos="1584"/>
        </w:tabs>
        <w:kinsoku w:val="0"/>
        <w:overflowPunct w:val="0"/>
        <w:autoSpaceDE/>
        <w:autoSpaceDN/>
        <w:adjustRightInd/>
        <w:spacing w:before="200" w:line="281" w:lineRule="exact"/>
        <w:ind w:left="720"/>
        <w:textAlignment w:val="baseline"/>
        <w:rPr>
          <w:rFonts w:ascii="Arial" w:hAnsi="Arial" w:cs="Arial"/>
          <w:sz w:val="24"/>
          <w:szCs w:val="24"/>
        </w:rPr>
      </w:pPr>
      <w:r>
        <w:rPr>
          <w:rFonts w:ascii="Arial" w:hAnsi="Arial" w:cs="Arial"/>
          <w:sz w:val="24"/>
          <w:szCs w:val="24"/>
        </w:rPr>
        <w:t>8.6.1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5911932" w14:textId="77777777" w:rsidR="009C1403" w:rsidRDefault="00C6386D">
      <w:pPr>
        <w:kinsoku w:val="0"/>
        <w:overflowPunct w:val="0"/>
        <w:autoSpaceDE/>
        <w:autoSpaceDN/>
        <w:adjustRightInd/>
        <w:spacing w:before="206" w:line="274" w:lineRule="exact"/>
        <w:ind w:left="1584" w:right="72" w:hanging="864"/>
        <w:textAlignment w:val="baseline"/>
        <w:rPr>
          <w:rFonts w:ascii="Arial" w:hAnsi="Arial" w:cs="Arial"/>
          <w:sz w:val="24"/>
          <w:szCs w:val="24"/>
        </w:rPr>
      </w:pPr>
      <w:r>
        <w:rPr>
          <w:rFonts w:ascii="Arial" w:hAnsi="Arial" w:cs="Arial"/>
          <w:sz w:val="24"/>
          <w:szCs w:val="24"/>
        </w:rPr>
        <w:t xml:space="preserve">8.6.2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margins; </w:t>
      </w:r>
      <w:r>
        <w:rPr>
          <w:rFonts w:ascii="Arial" w:hAnsi="Arial" w:cs="Arial"/>
          <w:sz w:val="24"/>
          <w:szCs w:val="24"/>
        </w:rPr>
        <w:t>or</w:t>
      </w:r>
    </w:p>
    <w:p w14:paraId="5A809490" w14:textId="77777777" w:rsidR="009C1403" w:rsidRDefault="00C6386D">
      <w:pPr>
        <w:kinsoku w:val="0"/>
        <w:overflowPunct w:val="0"/>
        <w:autoSpaceDE/>
        <w:autoSpaceDN/>
        <w:adjustRightInd/>
        <w:spacing w:before="199" w:line="281" w:lineRule="exact"/>
        <w:ind w:left="720"/>
        <w:textAlignment w:val="baseline"/>
        <w:rPr>
          <w:rFonts w:ascii="Arial" w:hAnsi="Arial" w:cs="Arial"/>
          <w:i/>
          <w:iCs/>
          <w:spacing w:val="8"/>
          <w:sz w:val="24"/>
          <w:szCs w:val="24"/>
        </w:rPr>
      </w:pPr>
      <w:r>
        <w:rPr>
          <w:rFonts w:ascii="Arial" w:hAnsi="Arial" w:cs="Arial"/>
          <w:spacing w:val="8"/>
          <w:sz w:val="24"/>
          <w:szCs w:val="24"/>
        </w:rPr>
        <w:t xml:space="preserve">8.6.3 </w:t>
      </w:r>
      <w:r>
        <w:rPr>
          <w:rFonts w:ascii="Arial" w:hAnsi="Arial" w:cs="Arial"/>
          <w:i/>
          <w:iCs/>
          <w:spacing w:val="8"/>
          <w:sz w:val="24"/>
          <w:szCs w:val="24"/>
        </w:rPr>
        <w:t>system instability.</w:t>
      </w:r>
    </w:p>
    <w:p w14:paraId="11D04CD4" w14:textId="77777777" w:rsidR="009C1403" w:rsidRDefault="00C6386D">
      <w:pPr>
        <w:tabs>
          <w:tab w:val="decimal" w:pos="144"/>
          <w:tab w:val="left" w:pos="720"/>
        </w:tabs>
        <w:kinsoku w:val="0"/>
        <w:overflowPunct w:val="0"/>
        <w:autoSpaceDE/>
        <w:autoSpaceDN/>
        <w:adjustRightInd/>
        <w:spacing w:before="199" w:line="279" w:lineRule="exact"/>
        <w:textAlignment w:val="baseline"/>
        <w:rPr>
          <w:rFonts w:ascii="Arial" w:hAnsi="Arial" w:cs="Arial"/>
          <w:i/>
          <w:iCs/>
          <w:sz w:val="24"/>
          <w:szCs w:val="24"/>
        </w:rPr>
      </w:pPr>
      <w:r>
        <w:rPr>
          <w:rFonts w:ascii="Arial" w:hAnsi="Arial" w:cs="Arial"/>
          <w:sz w:val="24"/>
          <w:szCs w:val="24"/>
        </w:rPr>
        <w:tab/>
        <w:t>8.7</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p>
    <w:p w14:paraId="7F2025CC" w14:textId="77777777" w:rsidR="009C1403" w:rsidRDefault="00C6386D">
      <w:pPr>
        <w:kinsoku w:val="0"/>
        <w:overflowPunct w:val="0"/>
        <w:autoSpaceDE/>
        <w:autoSpaceDN/>
        <w:adjustRightInd/>
        <w:spacing w:line="274" w:lineRule="exact"/>
        <w:ind w:left="720" w:right="72"/>
        <w:textAlignment w:val="baseline"/>
        <w:rPr>
          <w:rFonts w:ascii="Arial" w:hAnsi="Arial" w:cs="Arial"/>
          <w:i/>
          <w:iCs/>
          <w:spacing w:val="-2"/>
          <w:sz w:val="24"/>
          <w:szCs w:val="24"/>
        </w:rPr>
      </w:pPr>
      <w:r>
        <w:rPr>
          <w:rFonts w:ascii="Arial" w:hAnsi="Arial" w:cs="Arial"/>
          <w:i/>
          <w:iCs/>
          <w:spacing w:val="-2"/>
          <w:sz w:val="24"/>
          <w:szCs w:val="24"/>
        </w:rPr>
        <w:t xml:space="preserve">demand group </w:t>
      </w:r>
      <w:r>
        <w:rPr>
          <w:rFonts w:ascii="Arial" w:hAnsi="Arial" w:cs="Arial"/>
          <w:spacing w:val="-2"/>
          <w:sz w:val="24"/>
          <w:szCs w:val="24"/>
        </w:rPr>
        <w:t xml:space="preserve">shall also be planned such that for the background conditions described in paragraph 8.5 and for the </w:t>
      </w:r>
      <w:r>
        <w:rPr>
          <w:rFonts w:ascii="Arial" w:hAnsi="Arial" w:cs="Arial"/>
          <w:i/>
          <w:iCs/>
          <w:spacing w:val="-2"/>
          <w:sz w:val="24"/>
          <w:szCs w:val="24"/>
        </w:rPr>
        <w:t xml:space="preserve">planned outage </w:t>
      </w:r>
      <w:r>
        <w:rPr>
          <w:rFonts w:ascii="Arial" w:hAnsi="Arial" w:cs="Arial"/>
          <w:spacing w:val="-2"/>
          <w:sz w:val="24"/>
          <w:szCs w:val="24"/>
        </w:rPr>
        <w:t xml:space="preserve">of a single </w:t>
      </w:r>
      <w:r>
        <w:rPr>
          <w:rFonts w:ascii="Arial" w:hAnsi="Arial" w:cs="Arial"/>
          <w:i/>
          <w:iCs/>
          <w:spacing w:val="-2"/>
          <w:sz w:val="24"/>
          <w:szCs w:val="24"/>
        </w:rPr>
        <w:t>transmission</w:t>
      </w:r>
    </w:p>
    <w:p w14:paraId="0F56F993" w14:textId="77777777" w:rsidR="009C1403" w:rsidRDefault="009C1403">
      <w:pPr>
        <w:widowControl/>
        <w:rPr>
          <w:sz w:val="24"/>
          <w:szCs w:val="24"/>
        </w:rPr>
        <w:sectPr w:rsidR="009C1403">
          <w:headerReference w:type="default" r:id="rId66"/>
          <w:pgSz w:w="11904" w:h="16834"/>
          <w:pgMar w:top="1763" w:right="1377" w:bottom="508" w:left="1407" w:header="720" w:footer="720" w:gutter="0"/>
          <w:cols w:space="720"/>
          <w:noEndnote/>
        </w:sectPr>
      </w:pPr>
    </w:p>
    <w:p w14:paraId="16B136A0" w14:textId="0B82737E" w:rsidR="009C1403" w:rsidRDefault="00C6386D">
      <w:pPr>
        <w:kinsoku w:val="0"/>
        <w:overflowPunct w:val="0"/>
        <w:autoSpaceDE/>
        <w:autoSpaceDN/>
        <w:adjustRightInd/>
        <w:spacing w:before="24" w:line="275" w:lineRule="exact"/>
        <w:ind w:left="720" w:right="72"/>
        <w:textAlignment w:val="baseline"/>
        <w:rPr>
          <w:rFonts w:ascii="Arial" w:hAnsi="Arial" w:cs="Arial"/>
          <w:sz w:val="24"/>
          <w:szCs w:val="24"/>
        </w:rPr>
      </w:pPr>
      <w:r>
        <w:rPr>
          <w:rFonts w:ascii="Arial" w:hAnsi="Arial" w:cs="Arial"/>
          <w:i/>
          <w:iCs/>
          <w:sz w:val="24"/>
          <w:szCs w:val="24"/>
        </w:rPr>
        <w:t xml:space="preserve">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278950C6" w14:textId="77777777" w:rsidR="009C1403" w:rsidRDefault="00C6386D">
      <w:pPr>
        <w:kinsoku w:val="0"/>
        <w:overflowPunct w:val="0"/>
        <w:autoSpaceDE/>
        <w:autoSpaceDN/>
        <w:adjustRightInd/>
        <w:spacing w:before="2" w:line="480" w:lineRule="exact"/>
        <w:ind w:left="720" w:right="360"/>
        <w:textAlignment w:val="baseline"/>
        <w:rPr>
          <w:rFonts w:ascii="Arial" w:hAnsi="Arial" w:cs="Arial"/>
          <w:i/>
          <w:iCs/>
          <w:sz w:val="24"/>
          <w:szCs w:val="24"/>
        </w:rPr>
      </w:pPr>
      <w:r>
        <w:rPr>
          <w:rFonts w:ascii="Arial" w:hAnsi="Arial" w:cs="Arial"/>
          <w:sz w:val="24"/>
          <w:szCs w:val="24"/>
        </w:rPr>
        <w:t xml:space="preserve">8.7.1 a </w:t>
      </w:r>
      <w:r>
        <w:rPr>
          <w:rFonts w:ascii="Arial" w:hAnsi="Arial" w:cs="Arial"/>
          <w:i/>
          <w:iCs/>
          <w:sz w:val="24"/>
          <w:szCs w:val="24"/>
        </w:rPr>
        <w:t xml:space="preserve">loss of supply capacity </w:t>
      </w:r>
      <w:r>
        <w:rPr>
          <w:rFonts w:ascii="Arial" w:hAnsi="Arial" w:cs="Arial"/>
          <w:sz w:val="24"/>
          <w:szCs w:val="24"/>
        </w:rPr>
        <w:t xml:space="preserve">for a </w:t>
      </w:r>
      <w:r>
        <w:rPr>
          <w:rFonts w:ascii="Arial" w:hAnsi="Arial" w:cs="Arial"/>
          <w:i/>
          <w:iCs/>
          <w:sz w:val="24"/>
          <w:szCs w:val="24"/>
        </w:rPr>
        <w:t xml:space="preserve">group demand </w:t>
      </w:r>
      <w:r>
        <w:rPr>
          <w:rFonts w:ascii="Arial" w:hAnsi="Arial" w:cs="Arial"/>
          <w:sz w:val="24"/>
          <w:szCs w:val="24"/>
        </w:rPr>
        <w:t xml:space="preserve">of greater than 1 MW; 8.7.2 </w:t>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p>
    <w:p w14:paraId="59EC7BB1" w14:textId="77777777" w:rsidR="009C1403" w:rsidRDefault="00C6386D">
      <w:pPr>
        <w:kinsoku w:val="0"/>
        <w:overflowPunct w:val="0"/>
        <w:autoSpaceDE/>
        <w:autoSpaceDN/>
        <w:adjustRightInd/>
        <w:spacing w:before="178" w:line="288" w:lineRule="exact"/>
        <w:ind w:left="1584" w:right="72" w:hanging="864"/>
        <w:textAlignment w:val="baseline"/>
        <w:rPr>
          <w:rFonts w:ascii="Arial" w:hAnsi="Arial" w:cs="Arial"/>
          <w:sz w:val="24"/>
          <w:szCs w:val="24"/>
        </w:rPr>
      </w:pPr>
      <w:r>
        <w:rPr>
          <w:rFonts w:ascii="Arial" w:hAnsi="Arial" w:cs="Arial"/>
          <w:sz w:val="24"/>
          <w:szCs w:val="24"/>
        </w:rPr>
        <w:t xml:space="preserve">8.7.3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6052253E" w14:textId="77777777" w:rsidR="009C1403" w:rsidRDefault="00C6386D">
      <w:pPr>
        <w:kinsoku w:val="0"/>
        <w:overflowPunct w:val="0"/>
        <w:autoSpaceDE/>
        <w:autoSpaceDN/>
        <w:adjustRightInd/>
        <w:spacing w:before="191" w:line="275" w:lineRule="exact"/>
        <w:ind w:left="720" w:right="72"/>
        <w:textAlignment w:val="baseline"/>
        <w:rPr>
          <w:rFonts w:ascii="Arial" w:hAnsi="Arial" w:cs="Arial"/>
          <w:i/>
          <w:iCs/>
          <w:spacing w:val="8"/>
          <w:sz w:val="24"/>
          <w:szCs w:val="24"/>
        </w:rPr>
      </w:pPr>
      <w:r>
        <w:rPr>
          <w:rFonts w:ascii="Arial" w:hAnsi="Arial" w:cs="Arial"/>
          <w:spacing w:val="8"/>
          <w:sz w:val="24"/>
          <w:szCs w:val="24"/>
        </w:rPr>
        <w:t xml:space="preserve">8.7.4 </w:t>
      </w:r>
      <w:r>
        <w:rPr>
          <w:rFonts w:ascii="Arial" w:hAnsi="Arial" w:cs="Arial"/>
          <w:i/>
          <w:iCs/>
          <w:spacing w:val="8"/>
          <w:sz w:val="24"/>
          <w:szCs w:val="24"/>
        </w:rPr>
        <w:t>system instability.</w:t>
      </w:r>
    </w:p>
    <w:p w14:paraId="4A6BA399" w14:textId="77777777" w:rsidR="009C1403" w:rsidRDefault="00C6386D">
      <w:pPr>
        <w:kinsoku w:val="0"/>
        <w:overflowPunct w:val="0"/>
        <w:autoSpaceDE/>
        <w:autoSpaceDN/>
        <w:adjustRightInd/>
        <w:spacing w:before="203" w:line="275" w:lineRule="exact"/>
        <w:ind w:left="720" w:right="72" w:hanging="720"/>
        <w:textAlignment w:val="baseline"/>
        <w:rPr>
          <w:rFonts w:ascii="Arial" w:hAnsi="Arial" w:cs="Arial"/>
          <w:sz w:val="24"/>
          <w:szCs w:val="24"/>
        </w:rPr>
      </w:pPr>
      <w:r>
        <w:rPr>
          <w:rFonts w:ascii="Arial" w:hAnsi="Arial" w:cs="Arial"/>
          <w:sz w:val="24"/>
          <w:szCs w:val="24"/>
        </w:rPr>
        <w:t xml:space="preserve">8.8 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 xml:space="preserve">offshore power station demand group </w:t>
      </w:r>
      <w:r>
        <w:rPr>
          <w:rFonts w:ascii="Arial" w:hAnsi="Arial" w:cs="Arial"/>
          <w:sz w:val="24"/>
          <w:szCs w:val="24"/>
        </w:rPr>
        <w:t>shall also be planned such that for the background conditions</w:t>
      </w:r>
    </w:p>
    <w:p w14:paraId="1E7009E3" w14:textId="77777777" w:rsidR="009C1403" w:rsidRDefault="00C6386D">
      <w:pPr>
        <w:kinsoku w:val="0"/>
        <w:overflowPunct w:val="0"/>
        <w:autoSpaceDE/>
        <w:autoSpaceDN/>
        <w:adjustRightInd/>
        <w:spacing w:before="11" w:line="275" w:lineRule="exact"/>
        <w:ind w:left="720" w:right="72"/>
        <w:textAlignment w:val="baseline"/>
        <w:rPr>
          <w:rFonts w:ascii="Arial" w:hAnsi="Arial" w:cs="Arial"/>
          <w:sz w:val="24"/>
          <w:szCs w:val="24"/>
        </w:rPr>
      </w:pPr>
      <w:r>
        <w:rPr>
          <w:rFonts w:ascii="Arial" w:hAnsi="Arial" w:cs="Arial"/>
          <w:sz w:val="24"/>
          <w:szCs w:val="24"/>
        </w:rPr>
        <w:t>described in paragraph 8.5 and the initial conditions of</w:t>
      </w:r>
    </w:p>
    <w:p w14:paraId="4B38131E" w14:textId="77777777" w:rsidR="009C1403" w:rsidRDefault="00C6386D">
      <w:pPr>
        <w:tabs>
          <w:tab w:val="left" w:pos="1584"/>
        </w:tabs>
        <w:kinsoku w:val="0"/>
        <w:overflowPunct w:val="0"/>
        <w:autoSpaceDE/>
        <w:autoSpaceDN/>
        <w:adjustRightInd/>
        <w:spacing w:before="193" w:line="275" w:lineRule="exact"/>
        <w:ind w:left="720" w:right="72"/>
        <w:textAlignment w:val="baseline"/>
        <w:rPr>
          <w:rFonts w:ascii="Arial" w:hAnsi="Arial" w:cs="Arial"/>
          <w:sz w:val="24"/>
          <w:szCs w:val="24"/>
        </w:rPr>
      </w:pPr>
      <w:r>
        <w:rPr>
          <w:rFonts w:ascii="Arial" w:hAnsi="Arial" w:cs="Arial"/>
          <w:sz w:val="24"/>
          <w:szCs w:val="24"/>
        </w:rPr>
        <w:t>8.8.1</w:t>
      </w:r>
      <w:r>
        <w:rPr>
          <w:rFonts w:ascii="Arial" w:hAnsi="Arial" w:cs="Arial"/>
          <w:sz w:val="24"/>
          <w:szCs w:val="24"/>
        </w:rPr>
        <w:tab/>
        <w:t xml:space="preserve">an </w:t>
      </w:r>
      <w:r>
        <w:rPr>
          <w:rFonts w:ascii="Arial" w:hAnsi="Arial" w:cs="Arial"/>
          <w:i/>
          <w:iCs/>
          <w:sz w:val="24"/>
          <w:szCs w:val="24"/>
        </w:rPr>
        <w:t xml:space="preserve">intact system </w:t>
      </w:r>
      <w:r>
        <w:rPr>
          <w:rFonts w:ascii="Arial" w:hAnsi="Arial" w:cs="Arial"/>
          <w:sz w:val="24"/>
          <w:szCs w:val="24"/>
        </w:rPr>
        <w:t>condition; or</w:t>
      </w:r>
    </w:p>
    <w:p w14:paraId="414254F1" w14:textId="77777777" w:rsidR="009C1403" w:rsidRDefault="00C6386D">
      <w:pPr>
        <w:kinsoku w:val="0"/>
        <w:overflowPunct w:val="0"/>
        <w:autoSpaceDE/>
        <w:autoSpaceDN/>
        <w:adjustRightInd/>
        <w:spacing w:before="211" w:line="269" w:lineRule="exact"/>
        <w:ind w:left="1584" w:right="72" w:hanging="864"/>
        <w:textAlignment w:val="baseline"/>
        <w:rPr>
          <w:rFonts w:ascii="Arial" w:hAnsi="Arial" w:cs="Arial"/>
          <w:sz w:val="24"/>
          <w:szCs w:val="24"/>
        </w:rPr>
      </w:pPr>
      <w:r>
        <w:rPr>
          <w:rFonts w:ascii="Arial" w:hAnsi="Arial" w:cs="Arial"/>
          <w:sz w:val="24"/>
          <w:szCs w:val="24"/>
        </w:rPr>
        <w:t xml:space="preserve">8.8.2 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transmission circuit </w:t>
      </w:r>
      <w:r>
        <w:rPr>
          <w:rFonts w:ascii="Arial" w:hAnsi="Arial" w:cs="Arial"/>
          <w:sz w:val="24"/>
          <w:szCs w:val="24"/>
        </w:rPr>
        <w:t xml:space="preserve">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w:t>
      </w:r>
    </w:p>
    <w:p w14:paraId="28C182BC" w14:textId="77777777" w:rsidR="009C1403" w:rsidRDefault="00C6386D">
      <w:pPr>
        <w:kinsoku w:val="0"/>
        <w:overflowPunct w:val="0"/>
        <w:autoSpaceDE/>
        <w:autoSpaceDN/>
        <w:adjustRightInd/>
        <w:spacing w:before="8" w:line="275" w:lineRule="exact"/>
        <w:ind w:left="1584" w:right="72"/>
        <w:textAlignment w:val="baseline"/>
        <w:rPr>
          <w:rFonts w:ascii="Arial" w:hAnsi="Arial" w:cs="Arial"/>
          <w:sz w:val="24"/>
          <w:szCs w:val="24"/>
        </w:rPr>
      </w:pPr>
      <w:r>
        <w:rPr>
          <w:rFonts w:ascii="Arial" w:hAnsi="Arial" w:cs="Arial"/>
          <w:sz w:val="24"/>
          <w:szCs w:val="24"/>
        </w:rPr>
        <w:t xml:space="preserve">breaker, that cannot be separately isolated), a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DC converter</w:t>
      </w:r>
      <w:r>
        <w:rPr>
          <w:rFonts w:ascii="Arial" w:hAnsi="Arial" w:cs="Arial"/>
          <w:sz w:val="24"/>
          <w:szCs w:val="24"/>
        </w:rPr>
        <w:t>, a reactive compensator or other reactive power provider,</w:t>
      </w:r>
    </w:p>
    <w:p w14:paraId="22C13054" w14:textId="77777777" w:rsidR="009C1403" w:rsidRDefault="00C6386D">
      <w:pPr>
        <w:kinsoku w:val="0"/>
        <w:overflowPunct w:val="0"/>
        <w:autoSpaceDE/>
        <w:autoSpaceDN/>
        <w:adjustRightInd/>
        <w:spacing w:before="2" w:line="480" w:lineRule="exact"/>
        <w:ind w:left="720" w:right="4032"/>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of 8.8.3 a single </w:t>
      </w:r>
      <w:r>
        <w:rPr>
          <w:rFonts w:ascii="Arial" w:hAnsi="Arial" w:cs="Arial"/>
          <w:i/>
          <w:iCs/>
          <w:sz w:val="24"/>
          <w:szCs w:val="24"/>
        </w:rPr>
        <w:t xml:space="preserve">transmission circuit, </w:t>
      </w:r>
      <w:r>
        <w:rPr>
          <w:rFonts w:ascii="Arial" w:hAnsi="Arial" w:cs="Arial"/>
          <w:sz w:val="24"/>
          <w:szCs w:val="24"/>
        </w:rPr>
        <w:t>or</w:t>
      </w:r>
    </w:p>
    <w:p w14:paraId="6867CBAC" w14:textId="77777777" w:rsidR="009C1403" w:rsidRDefault="00C6386D">
      <w:pPr>
        <w:kinsoku w:val="0"/>
        <w:overflowPunct w:val="0"/>
        <w:autoSpaceDE/>
        <w:autoSpaceDN/>
        <w:adjustRightInd/>
        <w:spacing w:before="177" w:line="288" w:lineRule="exact"/>
        <w:ind w:left="1584" w:right="72" w:hanging="864"/>
        <w:textAlignment w:val="baseline"/>
        <w:rPr>
          <w:rFonts w:ascii="Arial" w:hAnsi="Arial" w:cs="Arial"/>
          <w:i/>
          <w:iCs/>
          <w:sz w:val="24"/>
          <w:szCs w:val="24"/>
        </w:rPr>
      </w:pPr>
      <w:r>
        <w:rPr>
          <w:rFonts w:ascii="Arial" w:hAnsi="Arial" w:cs="Arial"/>
          <w:sz w:val="24"/>
          <w:szCs w:val="24"/>
        </w:rPr>
        <w:t xml:space="preserve">8.8.4 a single generating unit (or </w:t>
      </w:r>
      <w:r>
        <w:rPr>
          <w:rFonts w:ascii="Arial" w:hAnsi="Arial" w:cs="Arial"/>
          <w:i/>
          <w:iCs/>
          <w:sz w:val="24"/>
          <w:szCs w:val="24"/>
        </w:rPr>
        <w:t xml:space="preserve">several 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70FD786C" w14:textId="77777777" w:rsidR="009C1403" w:rsidRDefault="00C6386D">
      <w:pPr>
        <w:kinsoku w:val="0"/>
        <w:overflowPunct w:val="0"/>
        <w:autoSpaceDE/>
        <w:autoSpaceDN/>
        <w:adjustRightInd/>
        <w:spacing w:before="189" w:line="275" w:lineRule="exact"/>
        <w:ind w:left="720" w:right="7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4701B980" w14:textId="77777777" w:rsidR="009C1403" w:rsidRDefault="00C6386D">
      <w:pPr>
        <w:kinsoku w:val="0"/>
        <w:overflowPunct w:val="0"/>
        <w:autoSpaceDE/>
        <w:autoSpaceDN/>
        <w:adjustRightInd/>
        <w:spacing w:before="211" w:line="269" w:lineRule="exact"/>
        <w:ind w:left="1584" w:right="72" w:hanging="864"/>
        <w:textAlignment w:val="baseline"/>
        <w:rPr>
          <w:rFonts w:ascii="Arial" w:hAnsi="Arial" w:cs="Arial"/>
          <w:sz w:val="24"/>
          <w:szCs w:val="24"/>
        </w:rPr>
      </w:pPr>
      <w:r>
        <w:rPr>
          <w:rFonts w:ascii="Arial" w:hAnsi="Arial" w:cs="Arial"/>
          <w:sz w:val="24"/>
          <w:szCs w:val="24"/>
        </w:rPr>
        <w:t xml:space="preserve">8.8.5 a </w:t>
      </w:r>
      <w:r>
        <w:rPr>
          <w:rFonts w:ascii="Arial" w:hAnsi="Arial" w:cs="Arial"/>
          <w:i/>
          <w:iCs/>
          <w:sz w:val="24"/>
          <w:szCs w:val="24"/>
        </w:rPr>
        <w:t xml:space="preserve">loss of supply capacity </w:t>
      </w:r>
      <w:r>
        <w:rPr>
          <w:rFonts w:ascii="Arial" w:hAnsi="Arial" w:cs="Arial"/>
          <w:sz w:val="24"/>
          <w:szCs w:val="24"/>
        </w:rPr>
        <w:t>such that the provisions set out in Table 8.1 are not met;</w:t>
      </w:r>
    </w:p>
    <w:p w14:paraId="28363D7E" w14:textId="77777777" w:rsidR="009C1403" w:rsidRDefault="00C6386D">
      <w:pPr>
        <w:kinsoku w:val="0"/>
        <w:overflowPunct w:val="0"/>
        <w:autoSpaceDE/>
        <w:autoSpaceDN/>
        <w:adjustRightInd/>
        <w:spacing w:before="212" w:line="275" w:lineRule="exact"/>
        <w:ind w:left="720" w:right="72"/>
        <w:textAlignment w:val="baseline"/>
        <w:rPr>
          <w:rFonts w:ascii="Arial" w:hAnsi="Arial" w:cs="Arial"/>
          <w:i/>
          <w:iCs/>
          <w:spacing w:val="3"/>
          <w:sz w:val="24"/>
          <w:szCs w:val="24"/>
        </w:rPr>
      </w:pPr>
      <w:r>
        <w:rPr>
          <w:rFonts w:ascii="Arial" w:hAnsi="Arial" w:cs="Arial"/>
          <w:spacing w:val="3"/>
          <w:sz w:val="24"/>
          <w:szCs w:val="24"/>
        </w:rPr>
        <w:t xml:space="preserve">8.8.6 </w:t>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43E1C405" w14:textId="77777777" w:rsidR="009C1403" w:rsidRDefault="00C6386D">
      <w:pPr>
        <w:kinsoku w:val="0"/>
        <w:overflowPunct w:val="0"/>
        <w:autoSpaceDE/>
        <w:autoSpaceDN/>
        <w:adjustRightInd/>
        <w:spacing w:before="212" w:line="268" w:lineRule="exact"/>
        <w:ind w:left="1584" w:right="72" w:hanging="864"/>
        <w:textAlignment w:val="baseline"/>
        <w:rPr>
          <w:rFonts w:ascii="Arial" w:hAnsi="Arial" w:cs="Arial"/>
          <w:sz w:val="24"/>
          <w:szCs w:val="24"/>
        </w:rPr>
      </w:pPr>
      <w:r>
        <w:rPr>
          <w:rFonts w:ascii="Arial" w:hAnsi="Arial" w:cs="Arial"/>
          <w:sz w:val="24"/>
          <w:szCs w:val="24"/>
        </w:rPr>
        <w:t xml:space="preserve">8.8.7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4729C4F7" w14:textId="77777777" w:rsidR="009C1403" w:rsidRDefault="00C6386D">
      <w:pPr>
        <w:kinsoku w:val="0"/>
        <w:overflowPunct w:val="0"/>
        <w:autoSpaceDE/>
        <w:autoSpaceDN/>
        <w:adjustRightInd/>
        <w:spacing w:before="205" w:line="275" w:lineRule="exact"/>
        <w:ind w:left="720" w:right="72"/>
        <w:textAlignment w:val="baseline"/>
        <w:rPr>
          <w:rFonts w:ascii="Arial" w:hAnsi="Arial" w:cs="Arial"/>
          <w:i/>
          <w:iCs/>
          <w:spacing w:val="8"/>
          <w:sz w:val="24"/>
          <w:szCs w:val="24"/>
        </w:rPr>
      </w:pPr>
      <w:r>
        <w:rPr>
          <w:rFonts w:ascii="Arial" w:hAnsi="Arial" w:cs="Arial"/>
          <w:spacing w:val="8"/>
          <w:sz w:val="24"/>
          <w:szCs w:val="24"/>
        </w:rPr>
        <w:t xml:space="preserve">8.8.8 </w:t>
      </w:r>
      <w:r>
        <w:rPr>
          <w:rFonts w:ascii="Arial" w:hAnsi="Arial" w:cs="Arial"/>
          <w:i/>
          <w:iCs/>
          <w:spacing w:val="8"/>
          <w:sz w:val="24"/>
          <w:szCs w:val="24"/>
        </w:rPr>
        <w:t>system instability.</w:t>
      </w:r>
    </w:p>
    <w:p w14:paraId="287606B5" w14:textId="77777777" w:rsidR="009C1403" w:rsidRDefault="00C6386D">
      <w:pPr>
        <w:tabs>
          <w:tab w:val="left" w:pos="720"/>
        </w:tabs>
        <w:kinsoku w:val="0"/>
        <w:overflowPunct w:val="0"/>
        <w:autoSpaceDE/>
        <w:autoSpaceDN/>
        <w:adjustRightInd/>
        <w:spacing w:before="208" w:line="272" w:lineRule="exact"/>
        <w:ind w:right="72"/>
        <w:textAlignment w:val="baseline"/>
        <w:rPr>
          <w:rFonts w:ascii="Arial" w:hAnsi="Arial" w:cs="Arial"/>
          <w:spacing w:val="1"/>
          <w:sz w:val="24"/>
          <w:szCs w:val="24"/>
        </w:rPr>
      </w:pPr>
      <w:r>
        <w:rPr>
          <w:rFonts w:ascii="Arial" w:hAnsi="Arial" w:cs="Arial"/>
          <w:spacing w:val="1"/>
          <w:sz w:val="24"/>
          <w:szCs w:val="24"/>
        </w:rPr>
        <w:t>8.9</w:t>
      </w:r>
      <w:r>
        <w:rPr>
          <w:rFonts w:ascii="Arial" w:hAnsi="Arial" w:cs="Arial"/>
          <w:spacing w:val="1"/>
          <w:sz w:val="24"/>
          <w:szCs w:val="24"/>
        </w:rPr>
        <w:tab/>
        <w:t>In addition to the requirements of paragraphs 8.6 to 8.8, for the background</w:t>
      </w:r>
    </w:p>
    <w:p w14:paraId="52EC1276" w14:textId="77777777" w:rsidR="009C1403" w:rsidRDefault="00C6386D">
      <w:pPr>
        <w:kinsoku w:val="0"/>
        <w:overflowPunct w:val="0"/>
        <w:autoSpaceDE/>
        <w:autoSpaceDN/>
        <w:adjustRightInd/>
        <w:spacing w:line="274" w:lineRule="exact"/>
        <w:ind w:left="720" w:right="72"/>
        <w:textAlignment w:val="baseline"/>
        <w:rPr>
          <w:rFonts w:ascii="Arial" w:hAnsi="Arial" w:cs="Arial"/>
          <w:sz w:val="24"/>
          <w:szCs w:val="24"/>
        </w:rPr>
      </w:pPr>
      <w:r>
        <w:rPr>
          <w:rFonts w:ascii="Arial" w:hAnsi="Arial" w:cs="Arial"/>
          <w:sz w:val="24"/>
          <w:szCs w:val="24"/>
        </w:rPr>
        <w:t xml:space="preserve">conditions described in paragraph 8.5, the system shall also be planned such that operational switching does not cause </w:t>
      </w:r>
      <w:r>
        <w:rPr>
          <w:rFonts w:ascii="Arial" w:hAnsi="Arial" w:cs="Arial"/>
          <w:i/>
          <w:iCs/>
          <w:sz w:val="24"/>
          <w:szCs w:val="24"/>
        </w:rPr>
        <w:t>unacceptable voltage conditions</w:t>
      </w:r>
      <w:r>
        <w:rPr>
          <w:rFonts w:ascii="Arial" w:hAnsi="Arial" w:cs="Arial"/>
          <w:sz w:val="24"/>
          <w:szCs w:val="24"/>
        </w:rPr>
        <w:t>.</w:t>
      </w:r>
    </w:p>
    <w:p w14:paraId="458D285C" w14:textId="77777777" w:rsidR="009C1403" w:rsidRDefault="00C6386D">
      <w:pPr>
        <w:kinsoku w:val="0"/>
        <w:overflowPunct w:val="0"/>
        <w:autoSpaceDE/>
        <w:autoSpaceDN/>
        <w:adjustRightInd/>
        <w:spacing w:before="202" w:line="275" w:lineRule="exact"/>
        <w:ind w:left="720" w:right="72" w:hanging="720"/>
        <w:textAlignment w:val="baseline"/>
        <w:rPr>
          <w:rFonts w:ascii="Arial" w:hAnsi="Arial" w:cs="Arial"/>
          <w:spacing w:val="-1"/>
          <w:sz w:val="24"/>
          <w:szCs w:val="24"/>
        </w:rPr>
      </w:pPr>
      <w:r>
        <w:rPr>
          <w:rFonts w:ascii="Arial" w:hAnsi="Arial" w:cs="Arial"/>
          <w:spacing w:val="-1"/>
          <w:sz w:val="24"/>
          <w:szCs w:val="24"/>
        </w:rPr>
        <w:t xml:space="preserve">8.10 For a </w:t>
      </w:r>
      <w:r>
        <w:rPr>
          <w:rFonts w:ascii="Arial" w:hAnsi="Arial" w:cs="Arial"/>
          <w:i/>
          <w:iCs/>
          <w:spacing w:val="-1"/>
          <w:sz w:val="24"/>
          <w:szCs w:val="24"/>
        </w:rPr>
        <w:t xml:space="preserve">secured event </w:t>
      </w:r>
      <w:r>
        <w:rPr>
          <w:rFonts w:ascii="Arial" w:hAnsi="Arial" w:cs="Arial"/>
          <w:spacing w:val="-1"/>
          <w:sz w:val="24"/>
          <w:szCs w:val="24"/>
        </w:rPr>
        <w:t xml:space="preserve">on connections to more than one </w:t>
      </w:r>
      <w:r>
        <w:rPr>
          <w:rFonts w:ascii="Arial" w:hAnsi="Arial" w:cs="Arial"/>
          <w:i/>
          <w:iCs/>
          <w:spacing w:val="-1"/>
          <w:sz w:val="24"/>
          <w:szCs w:val="24"/>
        </w:rPr>
        <w:t xml:space="preserve">offshore power station demand group </w:t>
      </w:r>
      <w:r>
        <w:rPr>
          <w:rFonts w:ascii="Arial" w:hAnsi="Arial" w:cs="Arial"/>
          <w:spacing w:val="-1"/>
          <w:sz w:val="24"/>
          <w:szCs w:val="24"/>
        </w:rPr>
        <w:t xml:space="preserve">, the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for that </w:t>
      </w:r>
      <w:r>
        <w:rPr>
          <w:rFonts w:ascii="Arial" w:hAnsi="Arial" w:cs="Arial"/>
          <w:i/>
          <w:iCs/>
          <w:spacing w:val="-1"/>
          <w:sz w:val="24"/>
          <w:szCs w:val="24"/>
        </w:rPr>
        <w:t xml:space="preserve">secured event </w:t>
      </w:r>
      <w:r>
        <w:rPr>
          <w:rFonts w:ascii="Arial" w:hAnsi="Arial" w:cs="Arial"/>
          <w:spacing w:val="-1"/>
          <w:sz w:val="24"/>
          <w:szCs w:val="24"/>
        </w:rPr>
        <w:t xml:space="preserve">is the maximum of the permitted </w:t>
      </w:r>
      <w:r>
        <w:rPr>
          <w:rFonts w:ascii="Arial" w:hAnsi="Arial" w:cs="Arial"/>
          <w:i/>
          <w:iCs/>
          <w:spacing w:val="-1"/>
          <w:sz w:val="24"/>
          <w:szCs w:val="24"/>
        </w:rPr>
        <w:t xml:space="preserve">loss of supply capacities </w:t>
      </w:r>
      <w:r>
        <w:rPr>
          <w:rFonts w:ascii="Arial" w:hAnsi="Arial" w:cs="Arial"/>
          <w:spacing w:val="-1"/>
          <w:sz w:val="24"/>
          <w:szCs w:val="24"/>
        </w:rPr>
        <w:t>set out in Table 8.1 for</w:t>
      </w:r>
    </w:p>
    <w:p w14:paraId="5352360D" w14:textId="77777777" w:rsidR="009C1403" w:rsidRDefault="00C6386D">
      <w:pPr>
        <w:kinsoku w:val="0"/>
        <w:overflowPunct w:val="0"/>
        <w:autoSpaceDE/>
        <w:autoSpaceDN/>
        <w:adjustRightInd/>
        <w:spacing w:before="13" w:line="275" w:lineRule="exact"/>
        <w:ind w:left="720" w:right="72"/>
        <w:textAlignment w:val="baseline"/>
        <w:rPr>
          <w:rFonts w:ascii="Arial" w:hAnsi="Arial" w:cs="Arial"/>
          <w:i/>
          <w:iCs/>
          <w:sz w:val="24"/>
          <w:szCs w:val="24"/>
        </w:rPr>
      </w:pPr>
      <w:r>
        <w:rPr>
          <w:rFonts w:ascii="Arial" w:hAnsi="Arial" w:cs="Arial"/>
          <w:sz w:val="24"/>
          <w:szCs w:val="24"/>
        </w:rPr>
        <w:t xml:space="preserve">each of these </w:t>
      </w:r>
      <w:r>
        <w:rPr>
          <w:rFonts w:ascii="Arial" w:hAnsi="Arial" w:cs="Arial"/>
          <w:i/>
          <w:iCs/>
          <w:sz w:val="24"/>
          <w:szCs w:val="24"/>
        </w:rPr>
        <w:t>offshore power station demand groups.</w:t>
      </w:r>
    </w:p>
    <w:p w14:paraId="13F06864" w14:textId="77777777" w:rsidR="009C1403" w:rsidRDefault="009C1403">
      <w:pPr>
        <w:widowControl/>
        <w:rPr>
          <w:sz w:val="24"/>
          <w:szCs w:val="24"/>
        </w:rPr>
        <w:sectPr w:rsidR="009C1403">
          <w:headerReference w:type="default" r:id="rId67"/>
          <w:pgSz w:w="11904" w:h="16834"/>
          <w:pgMar w:top="1420" w:right="1375" w:bottom="508" w:left="1409" w:header="720" w:footer="720" w:gutter="0"/>
          <w:cols w:space="720"/>
          <w:noEndnote/>
        </w:sectPr>
      </w:pPr>
    </w:p>
    <w:p w14:paraId="08E18BBD" w14:textId="7A14583A" w:rsidR="009C1403" w:rsidRDefault="00C6386D">
      <w:pPr>
        <w:kinsoku w:val="0"/>
        <w:overflowPunct w:val="0"/>
        <w:autoSpaceDE/>
        <w:autoSpaceDN/>
        <w:adjustRightInd/>
        <w:spacing w:before="5" w:after="69" w:line="280" w:lineRule="exact"/>
        <w:jc w:val="center"/>
        <w:textAlignment w:val="baseline"/>
        <w:rPr>
          <w:rFonts w:ascii="Arial" w:hAnsi="Arial" w:cs="Arial"/>
          <w:i/>
          <w:iCs/>
          <w:sz w:val="24"/>
          <w:szCs w:val="24"/>
        </w:rPr>
      </w:pPr>
      <w:r>
        <w:rPr>
          <w:rFonts w:ascii="Arial" w:hAnsi="Arial" w:cs="Arial"/>
          <w:sz w:val="24"/>
          <w:szCs w:val="24"/>
        </w:rPr>
        <w:t xml:space="preserve">Table 8.1 Minimum planning supply capacity following </w:t>
      </w:r>
      <w:r>
        <w:rPr>
          <w:rFonts w:ascii="Arial" w:hAnsi="Arial" w:cs="Arial"/>
          <w:i/>
          <w:iCs/>
          <w:sz w:val="24"/>
          <w:szCs w:val="24"/>
        </w:rPr>
        <w:t>secured events</w:t>
      </w:r>
    </w:p>
    <w:tbl>
      <w:tblPr>
        <w:tblW w:w="0" w:type="auto"/>
        <w:tblInd w:w="9" w:type="dxa"/>
        <w:tblLayout w:type="fixed"/>
        <w:tblCellMar>
          <w:left w:w="0" w:type="dxa"/>
          <w:right w:w="0" w:type="dxa"/>
        </w:tblCellMar>
        <w:tblLook w:val="0000" w:firstRow="0" w:lastRow="0" w:firstColumn="0" w:lastColumn="0" w:noHBand="0" w:noVBand="0"/>
      </w:tblPr>
      <w:tblGrid>
        <w:gridCol w:w="1531"/>
        <w:gridCol w:w="3557"/>
        <w:gridCol w:w="4176"/>
      </w:tblGrid>
      <w:tr w:rsidR="009C1403" w14:paraId="7C42D88E" w14:textId="77777777">
        <w:trPr>
          <w:cantSplit/>
          <w:trHeight w:hRule="exact" w:val="264"/>
        </w:trPr>
        <w:tc>
          <w:tcPr>
            <w:tcW w:w="1531" w:type="dxa"/>
            <w:vMerge w:val="restart"/>
            <w:tcBorders>
              <w:top w:val="single" w:sz="7" w:space="0" w:color="auto"/>
              <w:left w:val="single" w:sz="7" w:space="0" w:color="auto"/>
              <w:bottom w:val="nil"/>
              <w:right w:val="single" w:sz="7" w:space="0" w:color="auto"/>
            </w:tcBorders>
          </w:tcPr>
          <w:p w14:paraId="4FBA891B" w14:textId="77777777" w:rsidR="009C1403" w:rsidRDefault="00C6386D">
            <w:pPr>
              <w:kinsoku w:val="0"/>
              <w:overflowPunct w:val="0"/>
              <w:autoSpaceDE/>
              <w:autoSpaceDN/>
              <w:adjustRightInd/>
              <w:spacing w:before="50" w:after="232" w:line="226" w:lineRule="exact"/>
              <w:ind w:left="144" w:right="612"/>
              <w:textAlignment w:val="baseline"/>
              <w:rPr>
                <w:rFonts w:ascii="Arial" w:hAnsi="Arial" w:cs="Arial"/>
                <w:i/>
                <w:iCs/>
                <w:spacing w:val="-4"/>
                <w:sz w:val="21"/>
                <w:szCs w:val="21"/>
              </w:rPr>
            </w:pPr>
            <w:r>
              <w:rPr>
                <w:rFonts w:ascii="Arial" w:hAnsi="Arial" w:cs="Arial"/>
                <w:i/>
                <w:iCs/>
                <w:spacing w:val="-4"/>
                <w:sz w:val="21"/>
                <w:szCs w:val="21"/>
              </w:rPr>
              <w:t>Group Demand</w:t>
            </w:r>
          </w:p>
        </w:tc>
        <w:tc>
          <w:tcPr>
            <w:tcW w:w="7733" w:type="dxa"/>
            <w:gridSpan w:val="2"/>
            <w:tcBorders>
              <w:top w:val="single" w:sz="7" w:space="0" w:color="auto"/>
              <w:left w:val="single" w:sz="7" w:space="0" w:color="auto"/>
              <w:bottom w:val="single" w:sz="7" w:space="0" w:color="auto"/>
              <w:right w:val="single" w:sz="7" w:space="0" w:color="auto"/>
            </w:tcBorders>
            <w:vAlign w:val="center"/>
          </w:tcPr>
          <w:p w14:paraId="422ABA88" w14:textId="77777777" w:rsidR="009C1403" w:rsidRDefault="00C6386D">
            <w:pPr>
              <w:kinsoku w:val="0"/>
              <w:overflowPunct w:val="0"/>
              <w:autoSpaceDE/>
              <w:autoSpaceDN/>
              <w:adjustRightInd/>
              <w:spacing w:before="35" w:line="224" w:lineRule="exact"/>
              <w:ind w:left="2731"/>
              <w:textAlignment w:val="baseline"/>
              <w:rPr>
                <w:rFonts w:ascii="Arial" w:hAnsi="Arial" w:cs="Arial"/>
                <w:sz w:val="21"/>
                <w:szCs w:val="21"/>
              </w:rPr>
            </w:pPr>
            <w:r>
              <w:rPr>
                <w:rFonts w:ascii="Arial" w:hAnsi="Arial" w:cs="Arial"/>
                <w:sz w:val="21"/>
                <w:szCs w:val="21"/>
              </w:rPr>
              <w:t>Initial system conditions</w:t>
            </w:r>
          </w:p>
        </w:tc>
      </w:tr>
      <w:tr w:rsidR="009C1403" w14:paraId="79F7AABD" w14:textId="77777777">
        <w:trPr>
          <w:cantSplit/>
          <w:trHeight w:hRule="exact" w:val="480"/>
        </w:trPr>
        <w:tc>
          <w:tcPr>
            <w:tcW w:w="1531" w:type="dxa"/>
            <w:vMerge/>
            <w:tcBorders>
              <w:top w:val="nil"/>
              <w:left w:val="single" w:sz="7" w:space="0" w:color="auto"/>
              <w:bottom w:val="single" w:sz="7" w:space="0" w:color="auto"/>
              <w:right w:val="single" w:sz="7" w:space="0" w:color="auto"/>
            </w:tcBorders>
          </w:tcPr>
          <w:p w14:paraId="2B7AC808" w14:textId="77777777" w:rsidR="009C1403" w:rsidRDefault="009C1403">
            <w:pPr>
              <w:kinsoku w:val="0"/>
              <w:overflowPunct w:val="0"/>
              <w:autoSpaceDE/>
              <w:autoSpaceDN/>
              <w:adjustRightInd/>
              <w:textAlignment w:val="baseline"/>
              <w:rPr>
                <w:rFonts w:ascii="Arial" w:hAnsi="Arial" w:cs="Arial"/>
                <w:sz w:val="21"/>
                <w:szCs w:val="21"/>
              </w:rPr>
            </w:pPr>
          </w:p>
        </w:tc>
        <w:tc>
          <w:tcPr>
            <w:tcW w:w="3557" w:type="dxa"/>
            <w:tcBorders>
              <w:top w:val="single" w:sz="7" w:space="0" w:color="auto"/>
              <w:left w:val="single" w:sz="7" w:space="0" w:color="auto"/>
              <w:bottom w:val="single" w:sz="7" w:space="0" w:color="auto"/>
              <w:right w:val="single" w:sz="7" w:space="0" w:color="auto"/>
            </w:tcBorders>
          </w:tcPr>
          <w:p w14:paraId="2058ABE8" w14:textId="77777777" w:rsidR="009C1403" w:rsidRDefault="00C6386D">
            <w:pPr>
              <w:kinsoku w:val="0"/>
              <w:overflowPunct w:val="0"/>
              <w:autoSpaceDE/>
              <w:autoSpaceDN/>
              <w:adjustRightInd/>
              <w:spacing w:after="218" w:line="241" w:lineRule="exact"/>
              <w:ind w:left="121"/>
              <w:textAlignment w:val="baseline"/>
              <w:rPr>
                <w:rFonts w:ascii="Arial" w:hAnsi="Arial" w:cs="Arial"/>
                <w:i/>
                <w:iCs/>
                <w:sz w:val="21"/>
                <w:szCs w:val="21"/>
              </w:rPr>
            </w:pPr>
            <w:r>
              <w:rPr>
                <w:rFonts w:ascii="Arial" w:hAnsi="Arial" w:cs="Arial"/>
                <w:i/>
                <w:iCs/>
                <w:sz w:val="21"/>
                <w:szCs w:val="21"/>
              </w:rPr>
              <w:t>Intact system</w:t>
            </w:r>
          </w:p>
        </w:tc>
        <w:tc>
          <w:tcPr>
            <w:tcW w:w="4176" w:type="dxa"/>
            <w:tcBorders>
              <w:top w:val="single" w:sz="7" w:space="0" w:color="auto"/>
              <w:left w:val="single" w:sz="7" w:space="0" w:color="auto"/>
              <w:bottom w:val="single" w:sz="7" w:space="0" w:color="auto"/>
              <w:right w:val="single" w:sz="7" w:space="0" w:color="auto"/>
            </w:tcBorders>
          </w:tcPr>
          <w:p w14:paraId="04C7A453" w14:textId="77777777" w:rsidR="009C1403" w:rsidRDefault="00C6386D">
            <w:pPr>
              <w:kinsoku w:val="0"/>
              <w:overflowPunct w:val="0"/>
              <w:autoSpaceDE/>
              <w:autoSpaceDN/>
              <w:adjustRightInd/>
              <w:spacing w:line="223" w:lineRule="exact"/>
              <w:ind w:left="108" w:right="1584"/>
              <w:textAlignment w:val="baseline"/>
              <w:rPr>
                <w:rFonts w:ascii="Arial" w:hAnsi="Arial" w:cs="Arial"/>
                <w:b/>
                <w:bCs/>
                <w:i/>
                <w:iCs/>
                <w:spacing w:val="-4"/>
                <w:sz w:val="21"/>
                <w:szCs w:val="21"/>
              </w:rPr>
            </w:pPr>
            <w:r>
              <w:rPr>
                <w:rFonts w:ascii="Arial" w:hAnsi="Arial" w:cs="Arial"/>
                <w:spacing w:val="-4"/>
                <w:sz w:val="21"/>
                <w:szCs w:val="21"/>
              </w:rPr>
              <w:t xml:space="preserve">With single </w:t>
            </w:r>
            <w:r>
              <w:rPr>
                <w:rFonts w:ascii="Arial" w:hAnsi="Arial" w:cs="Arial"/>
                <w:i/>
                <w:iCs/>
                <w:spacing w:val="-4"/>
                <w:sz w:val="21"/>
                <w:szCs w:val="21"/>
              </w:rPr>
              <w:t xml:space="preserve">planned outage </w:t>
            </w:r>
            <w:r>
              <w:rPr>
                <w:rFonts w:ascii="Arial" w:hAnsi="Arial" w:cs="Arial"/>
                <w:b/>
                <w:bCs/>
                <w:i/>
                <w:iCs/>
                <w:spacing w:val="-4"/>
                <w:sz w:val="21"/>
                <w:szCs w:val="21"/>
              </w:rPr>
              <w:t>Note 1</w:t>
            </w:r>
          </w:p>
        </w:tc>
      </w:tr>
      <w:tr w:rsidR="009C1403" w14:paraId="682F3B02" w14:textId="77777777">
        <w:trPr>
          <w:trHeight w:hRule="exact" w:val="1171"/>
        </w:trPr>
        <w:tc>
          <w:tcPr>
            <w:tcW w:w="1531" w:type="dxa"/>
            <w:tcBorders>
              <w:top w:val="single" w:sz="7" w:space="0" w:color="auto"/>
              <w:left w:val="single" w:sz="7" w:space="0" w:color="auto"/>
              <w:bottom w:val="single" w:sz="7" w:space="0" w:color="auto"/>
              <w:right w:val="single" w:sz="7" w:space="0" w:color="auto"/>
            </w:tcBorders>
          </w:tcPr>
          <w:p w14:paraId="2D5E0368" w14:textId="77777777" w:rsidR="009C1403" w:rsidRDefault="00C6386D">
            <w:pPr>
              <w:kinsoku w:val="0"/>
              <w:overflowPunct w:val="0"/>
              <w:autoSpaceDE/>
              <w:autoSpaceDN/>
              <w:adjustRightInd/>
              <w:spacing w:before="40" w:after="665" w:line="226" w:lineRule="exact"/>
              <w:ind w:left="144"/>
              <w:textAlignment w:val="baseline"/>
              <w:rPr>
                <w:rFonts w:ascii="Arial" w:hAnsi="Arial" w:cs="Arial"/>
                <w:sz w:val="21"/>
                <w:szCs w:val="21"/>
              </w:rPr>
            </w:pPr>
            <w:r>
              <w:rPr>
                <w:rFonts w:ascii="Arial" w:hAnsi="Arial" w:cs="Arial"/>
                <w:sz w:val="21"/>
                <w:szCs w:val="21"/>
              </w:rPr>
              <w:t>over 1 MW to 12 MW</w:t>
            </w:r>
          </w:p>
        </w:tc>
        <w:tc>
          <w:tcPr>
            <w:tcW w:w="3557" w:type="dxa"/>
            <w:tcBorders>
              <w:top w:val="single" w:sz="7" w:space="0" w:color="auto"/>
              <w:left w:val="single" w:sz="7" w:space="0" w:color="auto"/>
              <w:bottom w:val="single" w:sz="7" w:space="0" w:color="auto"/>
              <w:right w:val="single" w:sz="7" w:space="0" w:color="auto"/>
            </w:tcBorders>
          </w:tcPr>
          <w:p w14:paraId="0AB5723E" w14:textId="77777777" w:rsidR="009C1403" w:rsidRDefault="00C6386D">
            <w:pPr>
              <w:kinsoku w:val="0"/>
              <w:overflowPunct w:val="0"/>
              <w:autoSpaceDE/>
              <w:autoSpaceDN/>
              <w:adjustRightInd/>
              <w:spacing w:line="232" w:lineRule="exact"/>
              <w:ind w:left="144"/>
              <w:textAlignment w:val="baseline"/>
              <w:rPr>
                <w:rFonts w:ascii="Arial" w:hAnsi="Arial" w:cs="Arial"/>
                <w:b/>
                <w:bCs/>
                <w:sz w:val="21"/>
                <w:szCs w:val="21"/>
              </w:rPr>
            </w:pPr>
            <w:r>
              <w:rPr>
                <w:rFonts w:ascii="Arial" w:hAnsi="Arial" w:cs="Arial"/>
                <w:b/>
                <w:bCs/>
                <w:sz w:val="21"/>
                <w:szCs w:val="21"/>
              </w:rPr>
              <w:t>Within 3 hours</w:t>
            </w:r>
          </w:p>
          <w:p w14:paraId="6DEC769C" w14:textId="77777777" w:rsidR="009C1403" w:rsidRDefault="00C6386D">
            <w:pPr>
              <w:kinsoku w:val="0"/>
              <w:overflowPunct w:val="0"/>
              <w:autoSpaceDE/>
              <w:autoSpaceDN/>
              <w:adjustRightInd/>
              <w:spacing w:line="235" w:lineRule="exact"/>
              <w:ind w:left="144"/>
              <w:textAlignment w:val="baseline"/>
              <w:rPr>
                <w:rFonts w:ascii="Arial" w:hAnsi="Arial" w:cs="Arial"/>
                <w:sz w:val="21"/>
                <w:szCs w:val="21"/>
              </w:rPr>
            </w:pPr>
            <w:r>
              <w:rPr>
                <w:rFonts w:ascii="Arial" w:hAnsi="Arial" w:cs="Arial"/>
                <w:i/>
                <w:iCs/>
                <w:sz w:val="21"/>
                <w:szCs w:val="21"/>
              </w:rPr>
              <w:t xml:space="preserve">Group Demand </w:t>
            </w:r>
            <w:r>
              <w:rPr>
                <w:rFonts w:ascii="Arial" w:hAnsi="Arial" w:cs="Arial"/>
                <w:sz w:val="21"/>
                <w:szCs w:val="21"/>
              </w:rPr>
              <w:t>minus 1 MW</w:t>
            </w:r>
          </w:p>
          <w:p w14:paraId="238F2075" w14:textId="77777777" w:rsidR="009C1403" w:rsidRDefault="00C6386D">
            <w:pPr>
              <w:kinsoku w:val="0"/>
              <w:overflowPunct w:val="0"/>
              <w:autoSpaceDE/>
              <w:autoSpaceDN/>
              <w:adjustRightInd/>
              <w:spacing w:before="229" w:line="218" w:lineRule="exact"/>
              <w:ind w:left="144" w:right="2016"/>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4DCDDA1" w14:textId="77777777" w:rsidR="009C1403" w:rsidRDefault="00C6386D">
            <w:pPr>
              <w:kinsoku w:val="0"/>
              <w:overflowPunct w:val="0"/>
              <w:autoSpaceDE/>
              <w:autoSpaceDN/>
              <w:adjustRightInd/>
              <w:spacing w:after="891" w:line="241" w:lineRule="exact"/>
              <w:ind w:left="120"/>
              <w:textAlignment w:val="baseline"/>
              <w:rPr>
                <w:rFonts w:ascii="Arial" w:hAnsi="Arial" w:cs="Arial"/>
                <w:sz w:val="21"/>
                <w:szCs w:val="21"/>
              </w:rPr>
            </w:pPr>
            <w:r>
              <w:rPr>
                <w:rFonts w:ascii="Arial" w:hAnsi="Arial" w:cs="Arial"/>
                <w:sz w:val="21"/>
                <w:szCs w:val="21"/>
              </w:rPr>
              <w:t>Nil</w:t>
            </w:r>
          </w:p>
        </w:tc>
      </w:tr>
      <w:tr w:rsidR="009C1403" w14:paraId="47C9700F" w14:textId="77777777">
        <w:trPr>
          <w:trHeight w:hRule="exact" w:val="490"/>
        </w:trPr>
        <w:tc>
          <w:tcPr>
            <w:tcW w:w="1531" w:type="dxa"/>
            <w:tcBorders>
              <w:top w:val="single" w:sz="7" w:space="0" w:color="auto"/>
              <w:left w:val="single" w:sz="7" w:space="0" w:color="auto"/>
              <w:bottom w:val="single" w:sz="7" w:space="0" w:color="auto"/>
              <w:right w:val="single" w:sz="7" w:space="0" w:color="auto"/>
            </w:tcBorders>
          </w:tcPr>
          <w:p w14:paraId="76F7AD8A" w14:textId="77777777" w:rsidR="009C1403" w:rsidRDefault="00C6386D">
            <w:pPr>
              <w:kinsoku w:val="0"/>
              <w:overflowPunct w:val="0"/>
              <w:autoSpaceDE/>
              <w:autoSpaceDN/>
              <w:adjustRightInd/>
              <w:spacing w:after="238" w:line="241" w:lineRule="exact"/>
              <w:ind w:left="135"/>
              <w:textAlignment w:val="baseline"/>
              <w:rPr>
                <w:rFonts w:ascii="Arial" w:hAnsi="Arial" w:cs="Arial"/>
                <w:sz w:val="21"/>
                <w:szCs w:val="21"/>
              </w:rPr>
            </w:pPr>
            <w:r>
              <w:rPr>
                <w:rFonts w:ascii="Arial" w:hAnsi="Arial" w:cs="Arial"/>
                <w:sz w:val="21"/>
                <w:szCs w:val="21"/>
              </w:rPr>
              <w:t>up to 1 MW</w:t>
            </w:r>
          </w:p>
        </w:tc>
        <w:tc>
          <w:tcPr>
            <w:tcW w:w="3557" w:type="dxa"/>
            <w:tcBorders>
              <w:top w:val="single" w:sz="7" w:space="0" w:color="auto"/>
              <w:left w:val="single" w:sz="7" w:space="0" w:color="auto"/>
              <w:bottom w:val="single" w:sz="7" w:space="0" w:color="auto"/>
              <w:right w:val="single" w:sz="7" w:space="0" w:color="auto"/>
            </w:tcBorders>
          </w:tcPr>
          <w:p w14:paraId="16C983F7" w14:textId="77777777" w:rsidR="009C1403" w:rsidRDefault="00C6386D">
            <w:pPr>
              <w:kinsoku w:val="0"/>
              <w:overflowPunct w:val="0"/>
              <w:autoSpaceDE/>
              <w:autoSpaceDN/>
              <w:adjustRightInd/>
              <w:spacing w:line="240" w:lineRule="exact"/>
              <w:ind w:left="108" w:right="2052"/>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BD865E2" w14:textId="77777777" w:rsidR="009C1403" w:rsidRDefault="00C6386D">
            <w:pPr>
              <w:kinsoku w:val="0"/>
              <w:overflowPunct w:val="0"/>
              <w:autoSpaceDE/>
              <w:autoSpaceDN/>
              <w:adjustRightInd/>
              <w:spacing w:after="238" w:line="241" w:lineRule="exact"/>
              <w:ind w:left="120"/>
              <w:textAlignment w:val="baseline"/>
              <w:rPr>
                <w:rFonts w:ascii="Arial" w:hAnsi="Arial" w:cs="Arial"/>
                <w:sz w:val="21"/>
                <w:szCs w:val="21"/>
              </w:rPr>
            </w:pPr>
            <w:r>
              <w:rPr>
                <w:rFonts w:ascii="Arial" w:hAnsi="Arial" w:cs="Arial"/>
                <w:sz w:val="21"/>
                <w:szCs w:val="21"/>
              </w:rPr>
              <w:t>Nil</w:t>
            </w:r>
          </w:p>
        </w:tc>
      </w:tr>
    </w:tbl>
    <w:p w14:paraId="15DCCAF1" w14:textId="77777777" w:rsidR="009C1403" w:rsidRDefault="00C6386D">
      <w:pPr>
        <w:kinsoku w:val="0"/>
        <w:overflowPunct w:val="0"/>
        <w:autoSpaceDE/>
        <w:autoSpaceDN/>
        <w:adjustRightInd/>
        <w:spacing w:line="228"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52622AB5" w14:textId="77777777" w:rsidR="009C1403" w:rsidRDefault="00C6386D">
      <w:pPr>
        <w:kinsoku w:val="0"/>
        <w:overflowPunct w:val="0"/>
        <w:autoSpaceDE/>
        <w:autoSpaceDN/>
        <w:adjustRightInd/>
        <w:spacing w:line="237" w:lineRule="exact"/>
        <w:ind w:left="576" w:right="144" w:hanging="432"/>
        <w:jc w:val="both"/>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r>
      <w:r>
        <w:rPr>
          <w:rFonts w:ascii="Arial" w:hAnsi="Arial" w:cs="Arial"/>
          <w:sz w:val="21"/>
          <w:szCs w:val="21"/>
        </w:rPr>
        <w:tab/>
        <w:t>The planned outage may be of a transmission circuit, generating unit, reactive compensator or</w:t>
      </w:r>
      <w:r>
        <w:rPr>
          <w:rFonts w:ascii="Arial" w:hAnsi="Arial" w:cs="Arial"/>
          <w:sz w:val="21"/>
          <w:szCs w:val="21"/>
        </w:rPr>
        <w:br/>
        <w:t>other reactive power provider.</w:t>
      </w:r>
    </w:p>
    <w:p w14:paraId="1B0D5393" w14:textId="77777777" w:rsidR="009C1403" w:rsidRDefault="00C6386D">
      <w:pPr>
        <w:kinsoku w:val="0"/>
        <w:overflowPunct w:val="0"/>
        <w:autoSpaceDE/>
        <w:autoSpaceDN/>
        <w:adjustRightInd/>
        <w:spacing w:before="340"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694BDE81" w14:textId="77777777" w:rsidR="009C1403" w:rsidRDefault="00C6386D">
      <w:pPr>
        <w:kinsoku w:val="0"/>
        <w:overflowPunct w:val="0"/>
        <w:autoSpaceDE/>
        <w:autoSpaceDN/>
        <w:adjustRightInd/>
        <w:spacing w:before="208" w:line="272" w:lineRule="exact"/>
        <w:ind w:left="792" w:right="144" w:hanging="648"/>
        <w:jc w:val="both"/>
        <w:textAlignment w:val="baseline"/>
        <w:rPr>
          <w:rFonts w:ascii="Arial" w:hAnsi="Arial" w:cs="Arial"/>
          <w:sz w:val="24"/>
          <w:szCs w:val="24"/>
        </w:rPr>
      </w:pPr>
      <w:r>
        <w:rPr>
          <w:rFonts w:ascii="Arial" w:hAnsi="Arial" w:cs="Arial"/>
          <w:sz w:val="24"/>
          <w:szCs w:val="24"/>
        </w:rPr>
        <w:t>8.11 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1EA3EC3B" w14:textId="77777777" w:rsidR="009C1403" w:rsidRDefault="00C6386D">
      <w:pPr>
        <w:kinsoku w:val="0"/>
        <w:overflowPunct w:val="0"/>
        <w:autoSpaceDE/>
        <w:autoSpaceDN/>
        <w:adjustRightInd/>
        <w:spacing w:before="333" w:line="276"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11AA6675" w14:textId="77777777" w:rsidR="009C1403" w:rsidRDefault="00C6386D">
      <w:pPr>
        <w:kinsoku w:val="0"/>
        <w:overflowPunct w:val="0"/>
        <w:autoSpaceDE/>
        <w:autoSpaceDN/>
        <w:adjustRightInd/>
        <w:spacing w:before="185" w:line="277" w:lineRule="exact"/>
        <w:ind w:left="792" w:right="144" w:hanging="648"/>
        <w:jc w:val="both"/>
        <w:textAlignment w:val="baseline"/>
        <w:rPr>
          <w:rFonts w:ascii="Arial" w:hAnsi="Arial" w:cs="Arial"/>
          <w:spacing w:val="-2"/>
          <w:sz w:val="24"/>
          <w:szCs w:val="24"/>
        </w:rPr>
      </w:pPr>
      <w:r>
        <w:rPr>
          <w:rFonts w:ascii="Arial" w:hAnsi="Arial" w:cs="Arial"/>
          <w:spacing w:val="-2"/>
          <w:sz w:val="24"/>
          <w:szCs w:val="24"/>
        </w:rPr>
        <w:t xml:space="preserve">8.12 Variations, arising from a </w:t>
      </w:r>
      <w:r>
        <w:rPr>
          <w:rFonts w:ascii="Arial" w:hAnsi="Arial" w:cs="Arial"/>
          <w:i/>
          <w:iCs/>
          <w:spacing w:val="-2"/>
          <w:sz w:val="24"/>
          <w:szCs w:val="24"/>
        </w:rPr>
        <w:t xml:space="preserve">generator’s </w:t>
      </w:r>
      <w:r>
        <w:rPr>
          <w:rFonts w:ascii="Arial" w:hAnsi="Arial" w:cs="Arial"/>
          <w:spacing w:val="-2"/>
          <w:sz w:val="24"/>
          <w:szCs w:val="24"/>
        </w:rPr>
        <w:t>request,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512953DF" w14:textId="77777777" w:rsidR="009C1403" w:rsidRDefault="00C6386D">
      <w:pPr>
        <w:kinsoku w:val="0"/>
        <w:overflowPunct w:val="0"/>
        <w:autoSpaceDE/>
        <w:autoSpaceDN/>
        <w:adjustRightInd/>
        <w:spacing w:before="203" w:line="278" w:lineRule="exact"/>
        <w:ind w:left="792" w:right="144" w:hanging="648"/>
        <w:jc w:val="both"/>
        <w:textAlignment w:val="baseline"/>
        <w:rPr>
          <w:rFonts w:ascii="Arial" w:hAnsi="Arial" w:cs="Arial"/>
          <w:sz w:val="24"/>
          <w:szCs w:val="24"/>
        </w:rPr>
      </w:pPr>
      <w:r>
        <w:rPr>
          <w:rFonts w:ascii="Arial" w:hAnsi="Arial" w:cs="Arial"/>
          <w:sz w:val="24"/>
          <w:szCs w:val="24"/>
        </w:rPr>
        <w:t xml:space="preserve">8.13 Any demand connection design variation must not, other than in respect of the </w:t>
      </w:r>
      <w:r>
        <w:rPr>
          <w:rFonts w:ascii="Arial" w:hAnsi="Arial" w:cs="Arial"/>
          <w:i/>
          <w:iCs/>
          <w:sz w:val="24"/>
          <w:szCs w:val="24"/>
        </w:rPr>
        <w:t xml:space="preserve">generator </w:t>
      </w:r>
      <w:r>
        <w:rPr>
          <w:rFonts w:ascii="Arial" w:hAnsi="Arial" w:cs="Arial"/>
          <w:sz w:val="24"/>
          <w:szCs w:val="24"/>
        </w:rPr>
        <w:t>requesting the variation, either immediately or in the foreseeable future:</w:t>
      </w:r>
    </w:p>
    <w:p w14:paraId="398362C9" w14:textId="77777777" w:rsidR="009C1403" w:rsidRDefault="00C6386D">
      <w:pPr>
        <w:kinsoku w:val="0"/>
        <w:overflowPunct w:val="0"/>
        <w:autoSpaceDE/>
        <w:autoSpaceDN/>
        <w:adjustRightInd/>
        <w:spacing w:before="177" w:line="288" w:lineRule="exact"/>
        <w:ind w:left="1656" w:right="144" w:hanging="864"/>
        <w:jc w:val="both"/>
        <w:textAlignment w:val="baseline"/>
        <w:rPr>
          <w:rFonts w:ascii="Arial" w:hAnsi="Arial" w:cs="Arial"/>
          <w:sz w:val="24"/>
          <w:szCs w:val="24"/>
        </w:rPr>
      </w:pPr>
      <w:r>
        <w:rPr>
          <w:rFonts w:ascii="Arial" w:hAnsi="Arial" w:cs="Arial"/>
          <w:sz w:val="24"/>
          <w:szCs w:val="24"/>
        </w:rPr>
        <w:t xml:space="preserve">8.13.1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0718B85" w14:textId="77777777" w:rsidR="009C1403" w:rsidRDefault="00C6386D">
      <w:pPr>
        <w:kinsoku w:val="0"/>
        <w:overflowPunct w:val="0"/>
        <w:autoSpaceDE/>
        <w:autoSpaceDN/>
        <w:adjustRightInd/>
        <w:spacing w:before="190" w:line="276" w:lineRule="exact"/>
        <w:ind w:left="1656" w:right="144" w:hanging="864"/>
        <w:jc w:val="both"/>
        <w:textAlignment w:val="baseline"/>
        <w:rPr>
          <w:rFonts w:ascii="Arial" w:hAnsi="Arial" w:cs="Arial"/>
          <w:sz w:val="24"/>
          <w:szCs w:val="24"/>
        </w:rPr>
      </w:pPr>
      <w:r>
        <w:rPr>
          <w:rFonts w:ascii="Arial" w:hAnsi="Arial" w:cs="Arial"/>
          <w:sz w:val="24"/>
          <w:szCs w:val="24"/>
        </w:rPr>
        <w:t>8.13.2 result in additional investment or operational costs to any particular customer or overall, or a reduction in the security and quality of supply of the affected customers’ connections to below the planning criteria in this section or Section 7, unless specific agreements are reached with affected customers; or</w:t>
      </w:r>
    </w:p>
    <w:p w14:paraId="1F022045" w14:textId="66E4C8A7" w:rsidR="009C1403" w:rsidRDefault="00C6386D">
      <w:pPr>
        <w:kinsoku w:val="0"/>
        <w:overflowPunct w:val="0"/>
        <w:autoSpaceDE/>
        <w:autoSpaceDN/>
        <w:adjustRightInd/>
        <w:spacing w:before="206" w:line="274" w:lineRule="exact"/>
        <w:ind w:left="1656" w:right="144" w:hanging="864"/>
        <w:jc w:val="both"/>
        <w:textAlignment w:val="baseline"/>
        <w:rPr>
          <w:rFonts w:ascii="Arial" w:hAnsi="Arial" w:cs="Arial"/>
          <w:sz w:val="24"/>
          <w:szCs w:val="24"/>
        </w:rPr>
      </w:pPr>
      <w:r>
        <w:rPr>
          <w:rFonts w:ascii="Arial" w:hAnsi="Arial" w:cs="Arial"/>
          <w:sz w:val="24"/>
          <w:szCs w:val="24"/>
        </w:rPr>
        <w:t>8.13.3 compromise any</w:t>
      </w:r>
      <w:ins w:id="152" w:author="Tammy Meek (NESO)" w:date="2025-01-13T10:30:00Z" w16du:dateUtc="2025-01-13T10:30:00Z">
        <w:r>
          <w:rPr>
            <w:rFonts w:ascii="Arial" w:hAnsi="Arial" w:cs="Arial"/>
            <w:sz w:val="24"/>
            <w:szCs w:val="24"/>
          </w:rPr>
          <w:t xml:space="preserve"> </w:t>
        </w:r>
        <w:r>
          <w:rPr>
            <w:rFonts w:ascii="Arial" w:hAnsi="Arial" w:cs="Arial"/>
            <w:i/>
            <w:iCs/>
            <w:sz w:val="24"/>
            <w:szCs w:val="24"/>
          </w:rPr>
          <w:t>transmission</w:t>
        </w:r>
      </w:ins>
      <w:r>
        <w:rPr>
          <w:rFonts w:ascii="Arial" w:hAnsi="Arial"/>
          <w:i/>
          <w:sz w:val="24"/>
          <w:rPrChange w:id="153" w:author="Tammy Meek (NESO)" w:date="2025-01-13T10:30:00Z" w16du:dateUtc="2025-01-13T10:30:00Z">
            <w:rPr>
              <w:rFonts w:ascii="Arial" w:hAnsi="Arial"/>
              <w:sz w:val="24"/>
            </w:rPr>
          </w:rPrChange>
        </w:rPr>
        <w:t xml:space="preserve"> </w:t>
      </w:r>
      <w:r>
        <w:rPr>
          <w:rFonts w:ascii="Arial" w:hAnsi="Arial" w:cs="Arial"/>
          <w:i/>
          <w:iCs/>
          <w:sz w:val="24"/>
          <w:szCs w:val="24"/>
        </w:rPr>
        <w:t xml:space="preserve">licensee’s </w:t>
      </w:r>
      <w:r>
        <w:rPr>
          <w:rFonts w:ascii="Arial" w:hAnsi="Arial" w:cs="Arial"/>
          <w:sz w:val="24"/>
          <w:szCs w:val="24"/>
        </w:rPr>
        <w:t>ability to meet other statutory obligations or licence obligations.</w:t>
      </w:r>
    </w:p>
    <w:p w14:paraId="2F9CBE53" w14:textId="77777777" w:rsidR="009C1403" w:rsidRDefault="00C6386D">
      <w:pPr>
        <w:kinsoku w:val="0"/>
        <w:overflowPunct w:val="0"/>
        <w:autoSpaceDE/>
        <w:autoSpaceDN/>
        <w:adjustRightInd/>
        <w:spacing w:before="204" w:line="276" w:lineRule="exact"/>
        <w:ind w:left="792" w:right="144" w:hanging="648"/>
        <w:jc w:val="both"/>
        <w:textAlignment w:val="baseline"/>
        <w:rPr>
          <w:rFonts w:ascii="Arial" w:hAnsi="Arial" w:cs="Arial"/>
          <w:sz w:val="24"/>
          <w:szCs w:val="24"/>
        </w:rPr>
      </w:pPr>
      <w:r>
        <w:rPr>
          <w:rFonts w:ascii="Arial" w:hAnsi="Arial" w:cs="Arial"/>
          <w:sz w:val="24"/>
          <w:szCs w:val="24"/>
        </w:rPr>
        <w:t>8.14 Should system conditions change, for example due to the proposed connection of a new customer, such that either immediately or in the foreseeable future, the conditions set out in paragraphs 8.13.1 to 8.13.3 are no longer satisfied, then alternative arrangements and/or agreements must be put in place such that this Standard continues to be satisfied.</w:t>
      </w:r>
    </w:p>
    <w:p w14:paraId="2B3E5187" w14:textId="77777777" w:rsidR="009C1403" w:rsidRDefault="009C1403">
      <w:pPr>
        <w:widowControl/>
        <w:rPr>
          <w:sz w:val="24"/>
          <w:szCs w:val="24"/>
        </w:rPr>
        <w:sectPr w:rsidR="009C1403">
          <w:headerReference w:type="default" r:id="rId68"/>
          <w:pgSz w:w="11904" w:h="16834"/>
          <w:pgMar w:top="1460" w:right="1314" w:bottom="508" w:left="1310" w:header="720" w:footer="720" w:gutter="0"/>
          <w:cols w:space="720"/>
          <w:noEndnote/>
        </w:sectPr>
      </w:pPr>
    </w:p>
    <w:p w14:paraId="10CA824C" w14:textId="56ED3F48" w:rsidR="009C1403" w:rsidRDefault="00C6386D">
      <w:pPr>
        <w:kinsoku w:val="0"/>
        <w:overflowPunct w:val="0"/>
        <w:autoSpaceDE/>
        <w:autoSpaceDN/>
        <w:adjustRightInd/>
        <w:spacing w:before="6" w:line="277" w:lineRule="exact"/>
        <w:ind w:left="792" w:right="144" w:hanging="648"/>
        <w:jc w:val="both"/>
        <w:textAlignment w:val="baseline"/>
        <w:rPr>
          <w:rFonts w:ascii="Arial" w:hAnsi="Arial" w:cs="Arial"/>
          <w:sz w:val="24"/>
          <w:szCs w:val="24"/>
        </w:rPr>
      </w:pPr>
      <w:r>
        <w:rPr>
          <w:rFonts w:ascii="Arial" w:hAnsi="Arial" w:cs="Arial"/>
          <w:sz w:val="24"/>
          <w:szCs w:val="24"/>
        </w:rPr>
        <w:t xml:space="preserve">8.15 The additional operational costs referred to in paragraph 8.13.2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43F55C10" w14:textId="77777777" w:rsidR="009C1403" w:rsidRDefault="009C1403">
      <w:pPr>
        <w:widowControl/>
        <w:rPr>
          <w:sz w:val="24"/>
          <w:szCs w:val="24"/>
        </w:rPr>
        <w:sectPr w:rsidR="009C1403">
          <w:headerReference w:type="default" r:id="rId69"/>
          <w:pgSz w:w="11904" w:h="16834"/>
          <w:pgMar w:top="1440" w:right="1309" w:bottom="508" w:left="1315" w:header="720" w:footer="720" w:gutter="0"/>
          <w:cols w:space="720"/>
          <w:noEndnote/>
        </w:sectPr>
      </w:pPr>
    </w:p>
    <w:p w14:paraId="36D9A7B8" w14:textId="64669763" w:rsidR="009C1403" w:rsidRDefault="00C6386D">
      <w:pPr>
        <w:kinsoku w:val="0"/>
        <w:overflowPunct w:val="0"/>
        <w:autoSpaceDE/>
        <w:autoSpaceDN/>
        <w:adjustRightInd/>
        <w:spacing w:before="31" w:line="334" w:lineRule="exact"/>
        <w:textAlignment w:val="baseline"/>
        <w:rPr>
          <w:rFonts w:ascii="Arial" w:hAnsi="Arial" w:cs="Arial"/>
          <w:b/>
          <w:bCs/>
          <w:i/>
          <w:iCs/>
          <w:sz w:val="28"/>
          <w:szCs w:val="28"/>
        </w:rPr>
      </w:pPr>
      <w:r>
        <w:rPr>
          <w:rFonts w:ascii="Arial" w:hAnsi="Arial" w:cs="Arial"/>
          <w:b/>
          <w:bCs/>
          <w:sz w:val="29"/>
          <w:szCs w:val="29"/>
        </w:rPr>
        <w:t xml:space="preserve">9. Operation of an </w:t>
      </w:r>
      <w:r>
        <w:rPr>
          <w:rFonts w:ascii="Arial" w:hAnsi="Arial" w:cs="Arial"/>
          <w:b/>
          <w:bCs/>
          <w:i/>
          <w:iCs/>
          <w:sz w:val="28"/>
          <w:szCs w:val="28"/>
        </w:rPr>
        <w:t>Offshore Transmission System</w:t>
      </w:r>
    </w:p>
    <w:p w14:paraId="57040E2A" w14:textId="77777777" w:rsidR="009C1403" w:rsidRDefault="00C6386D">
      <w:pPr>
        <w:kinsoku w:val="0"/>
        <w:overflowPunct w:val="0"/>
        <w:autoSpaceDE/>
        <w:autoSpaceDN/>
        <w:adjustRightInd/>
        <w:spacing w:before="352" w:line="276" w:lineRule="exact"/>
        <w:textAlignment w:val="baseline"/>
        <w:rPr>
          <w:rFonts w:ascii="Arial" w:hAnsi="Arial" w:cs="Arial"/>
          <w:b/>
          <w:bCs/>
          <w:sz w:val="24"/>
          <w:szCs w:val="24"/>
        </w:rPr>
      </w:pPr>
      <w:r>
        <w:rPr>
          <w:rFonts w:ascii="Arial" w:hAnsi="Arial" w:cs="Arial"/>
          <w:b/>
          <w:bCs/>
          <w:sz w:val="24"/>
          <w:szCs w:val="24"/>
        </w:rPr>
        <w:t>Normal Operational Criteria</w:t>
      </w:r>
    </w:p>
    <w:p w14:paraId="51A056AB" w14:textId="77777777" w:rsidR="009C1403" w:rsidRDefault="00C6386D">
      <w:pPr>
        <w:tabs>
          <w:tab w:val="left" w:pos="648"/>
        </w:tabs>
        <w:kinsoku w:val="0"/>
        <w:overflowPunct w:val="0"/>
        <w:autoSpaceDE/>
        <w:autoSpaceDN/>
        <w:adjustRightInd/>
        <w:spacing w:before="190" w:line="278" w:lineRule="exact"/>
        <w:textAlignment w:val="baseline"/>
        <w:rPr>
          <w:rFonts w:ascii="Arial" w:hAnsi="Arial" w:cs="Arial"/>
          <w:i/>
          <w:iCs/>
          <w:spacing w:val="4"/>
          <w:sz w:val="24"/>
          <w:szCs w:val="24"/>
        </w:rPr>
      </w:pPr>
      <w:r>
        <w:rPr>
          <w:rFonts w:ascii="Arial" w:hAnsi="Arial" w:cs="Arial"/>
          <w:spacing w:val="4"/>
          <w:sz w:val="24"/>
          <w:szCs w:val="24"/>
        </w:rPr>
        <w:t>9.1</w:t>
      </w:r>
      <w:r>
        <w:rPr>
          <w:rFonts w:ascii="Arial" w:hAnsi="Arial" w:cs="Arial"/>
          <w:spacing w:val="4"/>
          <w:sz w:val="24"/>
          <w:szCs w:val="24"/>
        </w:rPr>
        <w:tab/>
        <w:t xml:space="preserve">An </w:t>
      </w:r>
      <w:r>
        <w:rPr>
          <w:rFonts w:ascii="Arial" w:hAnsi="Arial" w:cs="Arial"/>
          <w:i/>
          <w:iCs/>
          <w:spacing w:val="4"/>
          <w:sz w:val="24"/>
          <w:szCs w:val="24"/>
        </w:rPr>
        <w:t xml:space="preserve">offshore transmission system </w:t>
      </w:r>
      <w:r>
        <w:rPr>
          <w:rFonts w:ascii="Arial" w:hAnsi="Arial" w:cs="Arial"/>
          <w:spacing w:val="4"/>
          <w:sz w:val="24"/>
          <w:szCs w:val="24"/>
        </w:rPr>
        <w:t xml:space="preserve">shall be operated under </w:t>
      </w:r>
      <w:r>
        <w:rPr>
          <w:rFonts w:ascii="Arial" w:hAnsi="Arial" w:cs="Arial"/>
          <w:i/>
          <w:iCs/>
          <w:spacing w:val="4"/>
          <w:sz w:val="24"/>
          <w:szCs w:val="24"/>
        </w:rPr>
        <w:t>prevailing system</w:t>
      </w:r>
    </w:p>
    <w:p w14:paraId="0F29D02A" w14:textId="77777777" w:rsidR="009C1403" w:rsidRDefault="00C6386D">
      <w:pPr>
        <w:kinsoku w:val="0"/>
        <w:overflowPunct w:val="0"/>
        <w:autoSpaceDE/>
        <w:autoSpaceDN/>
        <w:adjustRightInd/>
        <w:spacing w:before="20" w:line="268" w:lineRule="exact"/>
        <w:ind w:left="720" w:right="216"/>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5223A044" w14:textId="77777777" w:rsidR="009C1403" w:rsidRDefault="00C6386D">
      <w:pPr>
        <w:tabs>
          <w:tab w:val="left" w:pos="1584"/>
        </w:tabs>
        <w:kinsoku w:val="0"/>
        <w:overflowPunct w:val="0"/>
        <w:autoSpaceDE/>
        <w:autoSpaceDN/>
        <w:adjustRightInd/>
        <w:spacing w:before="207" w:line="273" w:lineRule="exact"/>
        <w:ind w:left="720"/>
        <w:textAlignment w:val="baseline"/>
        <w:rPr>
          <w:rFonts w:ascii="Arial" w:hAnsi="Arial" w:cs="Arial"/>
          <w:spacing w:val="1"/>
          <w:sz w:val="24"/>
          <w:szCs w:val="24"/>
        </w:rPr>
      </w:pPr>
      <w:r>
        <w:rPr>
          <w:rFonts w:ascii="Arial" w:hAnsi="Arial" w:cs="Arial"/>
          <w:spacing w:val="1"/>
          <w:sz w:val="24"/>
          <w:szCs w:val="24"/>
        </w:rPr>
        <w:t>9.1.1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3BC835B5" w14:textId="77777777" w:rsidR="009C1403" w:rsidRDefault="00C6386D">
      <w:pPr>
        <w:kinsoku w:val="0"/>
        <w:overflowPunct w:val="0"/>
        <w:autoSpaceDE/>
        <w:autoSpaceDN/>
        <w:adjustRightInd/>
        <w:spacing w:line="268" w:lineRule="exact"/>
        <w:ind w:left="1584"/>
        <w:textAlignment w:val="baseline"/>
        <w:rPr>
          <w:rFonts w:ascii="Arial" w:hAnsi="Arial" w:cs="Arial"/>
          <w:sz w:val="24"/>
          <w:szCs w:val="24"/>
        </w:rPr>
      </w:pPr>
      <w:r>
        <w:rPr>
          <w:rFonts w:ascii="Arial" w:hAnsi="Arial" w:cs="Arial"/>
          <w:sz w:val="24"/>
          <w:szCs w:val="24"/>
        </w:rPr>
        <w:t>power provider; or</w:t>
      </w:r>
    </w:p>
    <w:p w14:paraId="0AC134E7" w14:textId="77777777"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pacing w:val="12"/>
          <w:sz w:val="24"/>
          <w:szCs w:val="24"/>
        </w:rPr>
      </w:pPr>
      <w:r>
        <w:rPr>
          <w:rFonts w:ascii="Arial" w:hAnsi="Arial" w:cs="Arial"/>
          <w:spacing w:val="12"/>
          <w:sz w:val="24"/>
          <w:szCs w:val="24"/>
        </w:rPr>
        <w:t>9.1.2</w:t>
      </w:r>
      <w:r>
        <w:rPr>
          <w:rFonts w:ascii="Arial" w:hAnsi="Arial" w:cs="Arial"/>
          <w:spacing w:val="12"/>
          <w:sz w:val="24"/>
          <w:szCs w:val="24"/>
        </w:rPr>
        <w:tab/>
        <w:t xml:space="preserve">a single generation circuit, a </w:t>
      </w:r>
      <w:r>
        <w:rPr>
          <w:rFonts w:ascii="Arial" w:hAnsi="Arial" w:cs="Arial"/>
          <w:i/>
          <w:iCs/>
          <w:spacing w:val="12"/>
          <w:sz w:val="24"/>
          <w:szCs w:val="24"/>
        </w:rPr>
        <w:t xml:space="preserve">single generating unit </w:t>
      </w:r>
      <w:r>
        <w:rPr>
          <w:rFonts w:ascii="Arial" w:hAnsi="Arial" w:cs="Arial"/>
          <w:spacing w:val="12"/>
          <w:sz w:val="24"/>
          <w:szCs w:val="24"/>
        </w:rPr>
        <w:t>(or several</w:t>
      </w:r>
    </w:p>
    <w:p w14:paraId="311734B8" w14:textId="77777777" w:rsidR="009C1403" w:rsidRDefault="00C6386D">
      <w:pPr>
        <w:kinsoku w:val="0"/>
        <w:overflowPunct w:val="0"/>
        <w:autoSpaceDE/>
        <w:autoSpaceDN/>
        <w:adjustRightInd/>
        <w:spacing w:before="1" w:line="273" w:lineRule="exact"/>
        <w:ind w:left="1584" w:right="216"/>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single DC converter</w:t>
      </w:r>
      <w:r>
        <w:rPr>
          <w:rFonts w:ascii="Arial" w:hAnsi="Arial" w:cs="Arial"/>
          <w:sz w:val="24"/>
          <w:szCs w:val="24"/>
        </w:rPr>
        <w:t>, or</w:t>
      </w:r>
    </w:p>
    <w:p w14:paraId="624E5687" w14:textId="77777777" w:rsidR="009C1403" w:rsidRDefault="00C6386D">
      <w:pPr>
        <w:kinsoku w:val="0"/>
        <w:overflowPunct w:val="0"/>
        <w:autoSpaceDE/>
        <w:autoSpaceDN/>
        <w:adjustRightInd/>
        <w:spacing w:before="6" w:line="475" w:lineRule="exact"/>
        <w:ind w:left="720" w:right="3096"/>
        <w:textAlignment w:val="baseline"/>
        <w:rPr>
          <w:rFonts w:ascii="Arial" w:hAnsi="Arial" w:cs="Arial"/>
          <w:i/>
          <w:iCs/>
          <w:sz w:val="24"/>
          <w:szCs w:val="24"/>
        </w:rPr>
      </w:pPr>
      <w:r>
        <w:rPr>
          <w:rFonts w:ascii="Arial" w:hAnsi="Arial" w:cs="Arial"/>
          <w:sz w:val="24"/>
          <w:szCs w:val="24"/>
        </w:rPr>
        <w:t xml:space="preserve">9.1.3 the most onerous </w:t>
      </w:r>
      <w:r>
        <w:rPr>
          <w:rFonts w:ascii="Arial" w:hAnsi="Arial" w:cs="Arial"/>
          <w:i/>
          <w:iCs/>
          <w:sz w:val="24"/>
          <w:szCs w:val="24"/>
        </w:rPr>
        <w:t>loss of power infeed</w:t>
      </w:r>
      <w:r>
        <w:rPr>
          <w:rFonts w:ascii="Arial" w:hAnsi="Arial" w:cs="Arial"/>
          <w:sz w:val="24"/>
          <w:szCs w:val="24"/>
        </w:rPr>
        <w:t xml:space="preserve">; or 9.1.4 the most onerous loss of power outfeed; or 9.1.5 a section of </w:t>
      </w:r>
      <w:r>
        <w:rPr>
          <w:rFonts w:ascii="Arial" w:hAnsi="Arial" w:cs="Arial"/>
          <w:i/>
          <w:iCs/>
          <w:sz w:val="24"/>
          <w:szCs w:val="24"/>
        </w:rPr>
        <w:t xml:space="preserve">busbar </w:t>
      </w:r>
      <w:r>
        <w:rPr>
          <w:rFonts w:ascii="Arial" w:hAnsi="Arial" w:cs="Arial"/>
          <w:sz w:val="24"/>
          <w:szCs w:val="24"/>
        </w:rPr>
        <w:t xml:space="preserve">or mesh corner, or 9.1.6 a </w:t>
      </w:r>
      <w:r>
        <w:rPr>
          <w:rFonts w:ascii="Arial" w:hAnsi="Arial" w:cs="Arial"/>
          <w:i/>
          <w:iCs/>
          <w:sz w:val="24"/>
          <w:szCs w:val="24"/>
        </w:rPr>
        <w:t>double circuit overhead line</w:t>
      </w:r>
    </w:p>
    <w:p w14:paraId="725A5128" w14:textId="77777777" w:rsidR="009C1403" w:rsidRDefault="00C6386D">
      <w:pPr>
        <w:kinsoku w:val="0"/>
        <w:overflowPunct w:val="0"/>
        <w:autoSpaceDE/>
        <w:autoSpaceDN/>
        <w:adjustRightInd/>
        <w:spacing w:before="202" w:line="272"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0DE85CC0" w14:textId="77777777"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z w:val="24"/>
          <w:szCs w:val="24"/>
        </w:rPr>
      </w:pPr>
      <w:r>
        <w:rPr>
          <w:rFonts w:ascii="Arial" w:hAnsi="Arial" w:cs="Arial"/>
          <w:sz w:val="24"/>
          <w:szCs w:val="24"/>
        </w:rPr>
        <w:t>9.1.7</w:t>
      </w:r>
      <w:r>
        <w:rPr>
          <w:rFonts w:ascii="Arial" w:hAnsi="Arial" w:cs="Arial"/>
          <w:sz w:val="24"/>
          <w:szCs w:val="24"/>
        </w:rPr>
        <w:tab/>
        <w:t xml:space="preserve">a </w:t>
      </w:r>
      <w:r>
        <w:rPr>
          <w:rFonts w:ascii="Arial" w:hAnsi="Arial" w:cs="Arial"/>
          <w:i/>
          <w:iCs/>
          <w:sz w:val="24"/>
          <w:szCs w:val="24"/>
        </w:rPr>
        <w:t xml:space="preserve">loss of supply capacity </w:t>
      </w:r>
      <w:r>
        <w:rPr>
          <w:rFonts w:ascii="Arial" w:hAnsi="Arial" w:cs="Arial"/>
          <w:sz w:val="24"/>
          <w:szCs w:val="24"/>
        </w:rPr>
        <w:t>except as specified in Table 9.1;</w:t>
      </w:r>
    </w:p>
    <w:p w14:paraId="263AF6E9" w14:textId="77777777" w:rsidR="009C1403" w:rsidRDefault="00C6386D">
      <w:pPr>
        <w:kinsoku w:val="0"/>
        <w:overflowPunct w:val="0"/>
        <w:autoSpaceDE/>
        <w:autoSpaceDN/>
        <w:adjustRightInd/>
        <w:spacing w:before="187" w:line="278" w:lineRule="exact"/>
        <w:ind w:left="720"/>
        <w:textAlignment w:val="baseline"/>
        <w:rPr>
          <w:rFonts w:ascii="Arial" w:hAnsi="Arial" w:cs="Arial"/>
          <w:i/>
          <w:iCs/>
          <w:spacing w:val="6"/>
          <w:sz w:val="24"/>
          <w:szCs w:val="24"/>
        </w:rPr>
      </w:pPr>
      <w:r>
        <w:rPr>
          <w:rFonts w:ascii="Arial" w:hAnsi="Arial" w:cs="Arial"/>
          <w:spacing w:val="6"/>
          <w:sz w:val="24"/>
          <w:szCs w:val="24"/>
        </w:rPr>
        <w:t xml:space="preserve">9.1.8 </w:t>
      </w:r>
      <w:r>
        <w:rPr>
          <w:rFonts w:ascii="Arial" w:hAnsi="Arial" w:cs="Arial"/>
          <w:i/>
          <w:iCs/>
          <w:spacing w:val="6"/>
          <w:sz w:val="24"/>
          <w:szCs w:val="24"/>
        </w:rPr>
        <w:t>unacceptable frequency conditions;</w:t>
      </w:r>
    </w:p>
    <w:p w14:paraId="3F1F1539" w14:textId="77777777" w:rsidR="009C1403" w:rsidRDefault="00C6386D">
      <w:pPr>
        <w:kinsoku w:val="0"/>
        <w:overflowPunct w:val="0"/>
        <w:autoSpaceDE/>
        <w:autoSpaceDN/>
        <w:adjustRightInd/>
        <w:spacing w:before="202" w:line="278" w:lineRule="exact"/>
        <w:ind w:left="720"/>
        <w:textAlignment w:val="baseline"/>
        <w:rPr>
          <w:rFonts w:ascii="Arial" w:hAnsi="Arial" w:cs="Arial"/>
          <w:i/>
          <w:iCs/>
          <w:spacing w:val="3"/>
          <w:sz w:val="24"/>
          <w:szCs w:val="24"/>
        </w:rPr>
      </w:pPr>
      <w:r>
        <w:rPr>
          <w:rFonts w:ascii="Arial" w:hAnsi="Arial" w:cs="Arial"/>
          <w:spacing w:val="3"/>
          <w:sz w:val="24"/>
          <w:szCs w:val="24"/>
        </w:rPr>
        <w:t xml:space="preserve">9.1.9 </w:t>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267DF79C" w14:textId="77777777" w:rsidR="009C1403" w:rsidRDefault="00C6386D">
      <w:pPr>
        <w:kinsoku w:val="0"/>
        <w:overflowPunct w:val="0"/>
        <w:autoSpaceDE/>
        <w:autoSpaceDN/>
        <w:adjustRightInd/>
        <w:spacing w:before="202" w:line="278" w:lineRule="exact"/>
        <w:ind w:left="720"/>
        <w:textAlignment w:val="baseline"/>
        <w:rPr>
          <w:rFonts w:ascii="Arial" w:hAnsi="Arial" w:cs="Arial"/>
          <w:spacing w:val="3"/>
          <w:sz w:val="24"/>
          <w:szCs w:val="24"/>
        </w:rPr>
      </w:pPr>
      <w:r>
        <w:rPr>
          <w:rFonts w:ascii="Arial" w:hAnsi="Arial" w:cs="Arial"/>
          <w:spacing w:val="3"/>
          <w:sz w:val="24"/>
          <w:szCs w:val="24"/>
        </w:rPr>
        <w:t xml:space="preserve">9.1.10 </w:t>
      </w:r>
      <w:r>
        <w:rPr>
          <w:rFonts w:ascii="Arial" w:hAnsi="Arial" w:cs="Arial"/>
          <w:i/>
          <w:iCs/>
          <w:spacing w:val="3"/>
          <w:sz w:val="24"/>
          <w:szCs w:val="24"/>
        </w:rPr>
        <w:t>unacceptable voltage conditions</w:t>
      </w:r>
      <w:r>
        <w:rPr>
          <w:rFonts w:ascii="Arial" w:hAnsi="Arial" w:cs="Arial"/>
          <w:spacing w:val="3"/>
          <w:sz w:val="24"/>
          <w:szCs w:val="24"/>
        </w:rPr>
        <w:t>;</w:t>
      </w:r>
    </w:p>
    <w:p w14:paraId="4990F596" w14:textId="77777777" w:rsidR="009C1403" w:rsidRDefault="00C6386D">
      <w:pPr>
        <w:kinsoku w:val="0"/>
        <w:overflowPunct w:val="0"/>
        <w:autoSpaceDE/>
        <w:autoSpaceDN/>
        <w:adjustRightInd/>
        <w:spacing w:before="202" w:line="278" w:lineRule="exact"/>
        <w:ind w:left="720"/>
        <w:textAlignment w:val="baseline"/>
        <w:rPr>
          <w:rFonts w:ascii="Arial" w:hAnsi="Arial" w:cs="Arial"/>
          <w:spacing w:val="5"/>
          <w:sz w:val="24"/>
          <w:szCs w:val="24"/>
        </w:rPr>
      </w:pPr>
      <w:r>
        <w:rPr>
          <w:rFonts w:ascii="Arial" w:hAnsi="Arial" w:cs="Arial"/>
          <w:spacing w:val="5"/>
          <w:sz w:val="24"/>
          <w:szCs w:val="24"/>
        </w:rPr>
        <w:t xml:space="preserve">9.1.11 </w:t>
      </w:r>
      <w:r>
        <w:rPr>
          <w:rFonts w:ascii="Arial" w:hAnsi="Arial" w:cs="Arial"/>
          <w:i/>
          <w:iCs/>
          <w:spacing w:val="5"/>
          <w:sz w:val="24"/>
          <w:szCs w:val="24"/>
        </w:rPr>
        <w:t>system instability</w:t>
      </w:r>
      <w:r>
        <w:rPr>
          <w:rFonts w:ascii="Arial" w:hAnsi="Arial" w:cs="Arial"/>
          <w:spacing w:val="5"/>
          <w:sz w:val="24"/>
          <w:szCs w:val="24"/>
        </w:rPr>
        <w:t>; or</w:t>
      </w:r>
    </w:p>
    <w:p w14:paraId="592A5422" w14:textId="77777777" w:rsidR="009C1403" w:rsidRDefault="00C6386D">
      <w:pPr>
        <w:kinsoku w:val="0"/>
        <w:overflowPunct w:val="0"/>
        <w:autoSpaceDE/>
        <w:autoSpaceDN/>
        <w:adjustRightInd/>
        <w:spacing w:before="186" w:line="280" w:lineRule="exact"/>
        <w:ind w:left="720"/>
        <w:textAlignment w:val="baseline"/>
        <w:rPr>
          <w:rFonts w:ascii="Arial" w:hAnsi="Arial" w:cs="Arial"/>
          <w:i/>
          <w:iCs/>
          <w:spacing w:val="2"/>
          <w:sz w:val="24"/>
          <w:szCs w:val="24"/>
        </w:rPr>
      </w:pPr>
      <w:r>
        <w:rPr>
          <w:rFonts w:ascii="Arial" w:hAnsi="Arial" w:cs="Arial"/>
          <w:i/>
          <w:iCs/>
          <w:spacing w:val="2"/>
          <w:sz w:val="24"/>
          <w:szCs w:val="24"/>
        </w:rPr>
        <w:t>9.1.12 Unacceptable Sub-Synchronous Oscillations.</w:t>
      </w:r>
    </w:p>
    <w:p w14:paraId="47EA719F" w14:textId="77777777" w:rsidR="009C1403" w:rsidRDefault="00C6386D">
      <w:pPr>
        <w:kinsoku w:val="0"/>
        <w:overflowPunct w:val="0"/>
        <w:autoSpaceDE/>
        <w:autoSpaceDN/>
        <w:adjustRightInd/>
        <w:spacing w:before="332" w:after="66" w:line="278" w:lineRule="exact"/>
        <w:jc w:val="center"/>
        <w:textAlignment w:val="baseline"/>
        <w:rPr>
          <w:rFonts w:ascii="Arial" w:hAnsi="Arial" w:cs="Arial"/>
          <w:i/>
          <w:iCs/>
          <w:sz w:val="24"/>
          <w:szCs w:val="24"/>
        </w:rPr>
      </w:pPr>
      <w:r>
        <w:rPr>
          <w:rFonts w:ascii="Arial" w:hAnsi="Arial" w:cs="Arial"/>
          <w:sz w:val="24"/>
          <w:szCs w:val="24"/>
        </w:rPr>
        <w:t xml:space="preserve">Table 9.1 Maximum permitted </w:t>
      </w:r>
      <w:r>
        <w:rPr>
          <w:rFonts w:ascii="Arial" w:hAnsi="Arial" w:cs="Arial"/>
          <w:i/>
          <w:iCs/>
          <w:sz w:val="24"/>
          <w:szCs w:val="24"/>
        </w:rPr>
        <w:t xml:space="preserve">loss of supply capacity </w:t>
      </w:r>
      <w:r>
        <w:rPr>
          <w:rFonts w:ascii="Arial" w:hAnsi="Arial" w:cs="Arial"/>
          <w:sz w:val="24"/>
          <w:szCs w:val="24"/>
        </w:rPr>
        <w:t xml:space="preserve">following </w:t>
      </w:r>
      <w:r>
        <w:rPr>
          <w:rFonts w:ascii="Arial" w:hAnsi="Arial" w:cs="Arial"/>
          <w:i/>
          <w:iCs/>
          <w:sz w:val="24"/>
          <w:szCs w:val="24"/>
        </w:rPr>
        <w:t>secured events</w:t>
      </w:r>
    </w:p>
    <w:tbl>
      <w:tblPr>
        <w:tblW w:w="0" w:type="auto"/>
        <w:tblInd w:w="1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574BB630"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0815AF5E" w14:textId="77777777" w:rsidR="009C1403" w:rsidRDefault="00C6386D">
            <w:pPr>
              <w:kinsoku w:val="0"/>
              <w:overflowPunct w:val="0"/>
              <w:autoSpaceDE/>
              <w:autoSpaceDN/>
              <w:adjustRightInd/>
              <w:spacing w:before="40" w:after="698" w:line="241" w:lineRule="exact"/>
              <w:ind w:left="134"/>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42F54B04" w14:textId="77777777" w:rsidR="009C1403" w:rsidRDefault="00C6386D">
            <w:pPr>
              <w:kinsoku w:val="0"/>
              <w:overflowPunct w:val="0"/>
              <w:autoSpaceDE/>
              <w:autoSpaceDN/>
              <w:adjustRightInd/>
              <w:spacing w:before="57" w:line="216"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2968CA1E"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0E993232"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26276B14"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tc>
        <w:tc>
          <w:tcPr>
            <w:tcW w:w="3888" w:type="dxa"/>
            <w:tcBorders>
              <w:top w:val="single" w:sz="7" w:space="0" w:color="auto"/>
              <w:left w:val="single" w:sz="7" w:space="0" w:color="auto"/>
              <w:bottom w:val="single" w:sz="7" w:space="0" w:color="auto"/>
              <w:right w:val="single" w:sz="7" w:space="0" w:color="auto"/>
            </w:tcBorders>
          </w:tcPr>
          <w:p w14:paraId="5143999C"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tc>
      </w:tr>
      <w:tr w:rsidR="009C1403" w14:paraId="3706DB15" w14:textId="77777777">
        <w:trPr>
          <w:trHeight w:hRule="exact" w:val="945"/>
        </w:trPr>
        <w:tc>
          <w:tcPr>
            <w:tcW w:w="1675" w:type="dxa"/>
            <w:tcBorders>
              <w:top w:val="single" w:sz="7" w:space="0" w:color="auto"/>
              <w:left w:val="single" w:sz="7" w:space="0" w:color="auto"/>
              <w:bottom w:val="single" w:sz="7" w:space="0" w:color="auto"/>
              <w:right w:val="single" w:sz="7" w:space="0" w:color="auto"/>
            </w:tcBorders>
          </w:tcPr>
          <w:p w14:paraId="341EAF93" w14:textId="77777777" w:rsidR="009C1403" w:rsidRDefault="00C6386D">
            <w:pPr>
              <w:kinsoku w:val="0"/>
              <w:overflowPunct w:val="0"/>
              <w:autoSpaceDE/>
              <w:autoSpaceDN/>
              <w:adjustRightInd/>
              <w:spacing w:before="44" w:after="448" w:line="224"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1842699B" w14:textId="77777777" w:rsidR="009C1403" w:rsidRDefault="00C6386D">
            <w:pPr>
              <w:kinsoku w:val="0"/>
              <w:overflowPunct w:val="0"/>
              <w:autoSpaceDE/>
              <w:autoSpaceDN/>
              <w:adjustRightInd/>
              <w:spacing w:before="45" w:after="223" w:line="224"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46DA128F" w14:textId="77777777" w:rsidR="009C1403" w:rsidRDefault="00C6386D">
            <w:pPr>
              <w:kinsoku w:val="0"/>
              <w:overflowPunct w:val="0"/>
              <w:autoSpaceDE/>
              <w:autoSpaceDN/>
              <w:adjustRightInd/>
              <w:spacing w:before="42" w:after="674"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0F762C5F" w14:textId="77777777">
        <w:trPr>
          <w:trHeight w:hRule="exact" w:val="936"/>
        </w:trPr>
        <w:tc>
          <w:tcPr>
            <w:tcW w:w="1675" w:type="dxa"/>
            <w:tcBorders>
              <w:top w:val="single" w:sz="7" w:space="0" w:color="auto"/>
              <w:left w:val="single" w:sz="7" w:space="0" w:color="auto"/>
              <w:bottom w:val="single" w:sz="7" w:space="0" w:color="auto"/>
              <w:right w:val="single" w:sz="7" w:space="0" w:color="auto"/>
            </w:tcBorders>
          </w:tcPr>
          <w:p w14:paraId="1D0F7405" w14:textId="77777777" w:rsidR="009C1403" w:rsidRDefault="00C6386D">
            <w:pPr>
              <w:kinsoku w:val="0"/>
              <w:overflowPunct w:val="0"/>
              <w:autoSpaceDE/>
              <w:autoSpaceDN/>
              <w:adjustRightInd/>
              <w:spacing w:after="679" w:line="224" w:lineRule="exact"/>
              <w:ind w:left="134"/>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74E2B0EA" w14:textId="77777777" w:rsidR="009C1403" w:rsidRDefault="00C6386D">
            <w:pPr>
              <w:kinsoku w:val="0"/>
              <w:overflowPunct w:val="0"/>
              <w:autoSpaceDE/>
              <w:autoSpaceDN/>
              <w:adjustRightInd/>
              <w:spacing w:after="213"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37A9FDB0" w14:textId="77777777" w:rsidR="009C1403" w:rsidRDefault="00C6386D">
            <w:pPr>
              <w:kinsoku w:val="0"/>
              <w:overflowPunct w:val="0"/>
              <w:autoSpaceDE/>
              <w:autoSpaceDN/>
              <w:adjustRightInd/>
              <w:spacing w:after="679"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4390ED69" w14:textId="77777777" w:rsidR="009C1403" w:rsidRDefault="00C6386D">
      <w:pPr>
        <w:kinsoku w:val="0"/>
        <w:overflowPunct w:val="0"/>
        <w:autoSpaceDE/>
        <w:autoSpaceDN/>
        <w:adjustRightInd/>
        <w:spacing w:before="2" w:line="238" w:lineRule="exact"/>
        <w:textAlignment w:val="baseline"/>
        <w:rPr>
          <w:rFonts w:ascii="Arial" w:hAnsi="Arial" w:cs="Arial"/>
          <w:b/>
          <w:bCs/>
          <w:spacing w:val="-5"/>
          <w:sz w:val="21"/>
          <w:szCs w:val="21"/>
        </w:rPr>
      </w:pPr>
      <w:r>
        <w:rPr>
          <w:rFonts w:ascii="Arial" w:hAnsi="Arial" w:cs="Arial"/>
          <w:b/>
          <w:bCs/>
          <w:spacing w:val="-5"/>
          <w:sz w:val="21"/>
          <w:szCs w:val="21"/>
        </w:rPr>
        <w:t>Notes</w:t>
      </w:r>
    </w:p>
    <w:p w14:paraId="29F0B820" w14:textId="77777777" w:rsidR="009C1403" w:rsidRDefault="00C6386D">
      <w:pPr>
        <w:tabs>
          <w:tab w:val="left" w:pos="360"/>
        </w:tabs>
        <w:kinsoku w:val="0"/>
        <w:overflowPunct w:val="0"/>
        <w:autoSpaceDE/>
        <w:autoSpaceDN/>
        <w:adjustRightInd/>
        <w:spacing w:before="17" w:line="224" w:lineRule="exact"/>
        <w:ind w:left="360" w:right="216" w:hanging="360"/>
        <w:jc w:val="both"/>
        <w:textAlignment w:val="baseline"/>
        <w:rPr>
          <w:rFonts w:ascii="Arial" w:hAnsi="Arial" w:cs="Arial"/>
          <w:spacing w:val="-5"/>
          <w:sz w:val="21"/>
          <w:szCs w:val="21"/>
        </w:rPr>
      </w:pPr>
      <w:r>
        <w:rPr>
          <w:rFonts w:ascii="Arial" w:hAnsi="Arial" w:cs="Arial"/>
          <w:spacing w:val="-5"/>
          <w:sz w:val="21"/>
          <w:szCs w:val="21"/>
        </w:rPr>
        <w:t>1.</w:t>
      </w:r>
      <w:r>
        <w:rPr>
          <w:rFonts w:ascii="Arial" w:hAnsi="Arial" w:cs="Arial"/>
          <w:spacing w:val="-5"/>
          <w:sz w:val="21"/>
          <w:szCs w:val="21"/>
        </w:rPr>
        <w:tab/>
        <w:t>The time to restore any lost supply capacity shall be as short as practicable. If any part of any lost</w:t>
      </w:r>
      <w:r>
        <w:rPr>
          <w:rFonts w:ascii="Arial" w:hAnsi="Arial" w:cs="Arial"/>
          <w:spacing w:val="-5"/>
          <w:sz w:val="21"/>
          <w:szCs w:val="21"/>
        </w:rPr>
        <w:br/>
        <w:t>supply capacity can be restored in less than the specified maximum time to restore all of it, it shall be restored.</w:t>
      </w:r>
    </w:p>
    <w:p w14:paraId="12D47B72" w14:textId="77777777" w:rsidR="009C1403" w:rsidRDefault="009C1403">
      <w:pPr>
        <w:widowControl/>
        <w:rPr>
          <w:sz w:val="24"/>
          <w:szCs w:val="24"/>
        </w:rPr>
        <w:sectPr w:rsidR="009C1403">
          <w:headerReference w:type="default" r:id="rId70"/>
          <w:pgSz w:w="11904" w:h="16834"/>
          <w:pgMar w:top="1420" w:right="1192" w:bottom="508" w:left="1432" w:header="720" w:footer="720" w:gutter="0"/>
          <w:cols w:space="720"/>
          <w:noEndnote/>
        </w:sectPr>
      </w:pPr>
    </w:p>
    <w:p w14:paraId="7C907364" w14:textId="34545D7A" w:rsidR="009C1403" w:rsidRDefault="00C6386D">
      <w:pPr>
        <w:kinsoku w:val="0"/>
        <w:overflowPunct w:val="0"/>
        <w:autoSpaceDE/>
        <w:autoSpaceDN/>
        <w:adjustRightInd/>
        <w:spacing w:before="6" w:line="277" w:lineRule="exact"/>
        <w:ind w:left="72"/>
        <w:textAlignment w:val="baseline"/>
        <w:rPr>
          <w:rFonts w:ascii="Arial" w:hAnsi="Arial" w:cs="Arial"/>
          <w:b/>
          <w:bCs/>
          <w:sz w:val="24"/>
          <w:szCs w:val="24"/>
        </w:rPr>
      </w:pPr>
      <w:r>
        <w:rPr>
          <w:rFonts w:ascii="Arial" w:hAnsi="Arial" w:cs="Arial"/>
          <w:b/>
          <w:bCs/>
          <w:sz w:val="24"/>
          <w:szCs w:val="24"/>
        </w:rPr>
        <w:t>Conditional Further Operational Criteria</w:t>
      </w:r>
    </w:p>
    <w:p w14:paraId="5A613199" w14:textId="593F9D8C" w:rsidR="009C1403" w:rsidRDefault="00C6386D" w:rsidP="00CE5F89">
      <w:pPr>
        <w:tabs>
          <w:tab w:val="decimal" w:pos="216"/>
          <w:tab w:val="left" w:pos="792"/>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9.2</w:t>
      </w:r>
      <w:r>
        <w:rPr>
          <w:rFonts w:ascii="Arial" w:hAnsi="Arial" w:cs="Arial"/>
          <w:sz w:val="24"/>
          <w:szCs w:val="24"/>
        </w:rPr>
        <w:tab/>
      </w:r>
      <w:r w:rsidR="00CE5F89">
        <w:rPr>
          <w:rFonts w:ascii="Arial" w:hAnsi="Arial" w:cs="Arial"/>
          <w:sz w:val="24"/>
          <w:szCs w:val="24"/>
        </w:rPr>
        <w:t xml:space="preserve">The </w:t>
      </w:r>
      <w:r w:rsidR="00362AAE" w:rsidRPr="00362AAE">
        <w:rPr>
          <w:rFonts w:ascii="Arial" w:hAnsi="Arial" w:cs="Arial"/>
          <w:i/>
          <w:iCs/>
          <w:sz w:val="24"/>
          <w:szCs w:val="24"/>
        </w:rPr>
        <w:t>ISOP</w:t>
      </w:r>
      <w:r w:rsidR="00CE5F89">
        <w:rPr>
          <w:rFonts w:ascii="Arial" w:hAnsi="Arial" w:cs="Arial"/>
          <w:sz w:val="24"/>
          <w:szCs w:val="24"/>
        </w:rPr>
        <w:t xml:space="preserve"> </w:t>
      </w:r>
      <w:r>
        <w:rPr>
          <w:rFonts w:ascii="Arial" w:hAnsi="Arial" w:cs="Arial"/>
          <w:sz w:val="24"/>
          <w:szCs w:val="24"/>
        </w:rPr>
        <w:t xml:space="preserve">shall use the latest version of the </w:t>
      </w:r>
      <w:r>
        <w:rPr>
          <w:rFonts w:ascii="Arial" w:hAnsi="Arial" w:cs="Arial"/>
          <w:i/>
          <w:iCs/>
          <w:sz w:val="24"/>
          <w:szCs w:val="24"/>
        </w:rPr>
        <w:t>Frequency Risk and Control Report</w:t>
      </w:r>
      <w:r w:rsidR="00CE5F89">
        <w:rPr>
          <w:rFonts w:ascii="Arial" w:hAnsi="Arial" w:cs="Arial"/>
          <w:i/>
          <w:iCs/>
          <w:sz w:val="24"/>
          <w:szCs w:val="24"/>
        </w:rPr>
        <w:t xml:space="preserve"> </w:t>
      </w:r>
      <w:r>
        <w:rPr>
          <w:rFonts w:ascii="Arial" w:hAnsi="Arial" w:cs="Arial"/>
          <w:sz w:val="24"/>
          <w:szCs w:val="24"/>
        </w:rPr>
        <w:t xml:space="preserve">as consulted on and approved by the Authority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The </w:t>
      </w:r>
      <w:r>
        <w:rPr>
          <w:rFonts w:ascii="Arial" w:hAnsi="Arial" w:cs="Arial"/>
          <w:i/>
          <w:iCs/>
          <w:sz w:val="24"/>
          <w:szCs w:val="24"/>
        </w:rPr>
        <w:t xml:space="preserve">Frequency Risk and Control Report </w:t>
      </w:r>
      <w:r>
        <w:rPr>
          <w:rFonts w:ascii="Arial" w:hAnsi="Arial" w:cs="Arial"/>
          <w:sz w:val="24"/>
          <w:szCs w:val="24"/>
        </w:rPr>
        <w:t>assessment includes consideration of any consequential loss of distributed energy resources associated with any such event.</w:t>
      </w:r>
    </w:p>
    <w:p w14:paraId="5DB8A6A1"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Post-fault Restoration of System Security</w:t>
      </w:r>
    </w:p>
    <w:p w14:paraId="0FDD457C" w14:textId="77777777" w:rsidR="009C1403" w:rsidRDefault="00C6386D">
      <w:pPr>
        <w:tabs>
          <w:tab w:val="decimal" w:pos="216"/>
          <w:tab w:val="left" w:pos="792"/>
        </w:tabs>
        <w:kinsoku w:val="0"/>
        <w:overflowPunct w:val="0"/>
        <w:autoSpaceDE/>
        <w:autoSpaceDN/>
        <w:adjustRightInd/>
        <w:spacing w:before="203" w:line="275" w:lineRule="exact"/>
        <w:ind w:left="72"/>
        <w:textAlignment w:val="baseline"/>
        <w:rPr>
          <w:rFonts w:ascii="Arial" w:hAnsi="Arial" w:cs="Arial"/>
          <w:sz w:val="24"/>
          <w:szCs w:val="24"/>
        </w:rPr>
      </w:pPr>
      <w:r>
        <w:rPr>
          <w:rFonts w:ascii="Arial" w:hAnsi="Arial" w:cs="Arial"/>
          <w:sz w:val="24"/>
          <w:szCs w:val="24"/>
        </w:rPr>
        <w:tab/>
        <w:t>9.3</w:t>
      </w:r>
      <w:r>
        <w:rPr>
          <w:rFonts w:ascii="Arial" w:hAnsi="Arial" w:cs="Arial"/>
          <w:sz w:val="24"/>
          <w:szCs w:val="24"/>
        </w:rPr>
        <w:tab/>
        <w:t xml:space="preserve">Following the occurrence of a </w:t>
      </w:r>
      <w:r>
        <w:rPr>
          <w:rFonts w:ascii="Arial" w:hAnsi="Arial" w:cs="Arial"/>
          <w:i/>
          <w:iCs/>
          <w:sz w:val="24"/>
          <w:szCs w:val="24"/>
        </w:rPr>
        <w:t>secured event</w:t>
      </w:r>
      <w:r>
        <w:rPr>
          <w:rFonts w:ascii="Arial" w:hAnsi="Arial" w:cs="Arial"/>
          <w:sz w:val="24"/>
          <w:szCs w:val="24"/>
        </w:rPr>
        <w:t>, measures shall be taken to re</w:t>
      </w:r>
      <w:r>
        <w:rPr>
          <w:rFonts w:ascii="Arial" w:hAnsi="Arial" w:cs="Arial"/>
          <w:sz w:val="24"/>
          <w:szCs w:val="24"/>
        </w:rPr>
        <w:noBreakHyphen/>
      </w:r>
    </w:p>
    <w:p w14:paraId="36BF551A" w14:textId="77777777" w:rsidR="009C1403" w:rsidRDefault="00C6386D">
      <w:pPr>
        <w:kinsoku w:val="0"/>
        <w:overflowPunct w:val="0"/>
        <w:autoSpaceDE/>
        <w:autoSpaceDN/>
        <w:adjustRightInd/>
        <w:spacing w:line="277" w:lineRule="exact"/>
        <w:ind w:left="792" w:right="144"/>
        <w:jc w:val="both"/>
        <w:textAlignment w:val="baseline"/>
        <w:rPr>
          <w:rFonts w:ascii="Arial" w:hAnsi="Arial" w:cs="Arial"/>
          <w:sz w:val="24"/>
          <w:szCs w:val="24"/>
        </w:rPr>
      </w:pPr>
      <w:r>
        <w:rPr>
          <w:rFonts w:ascii="Arial" w:hAnsi="Arial" w:cs="Arial"/>
          <w:sz w:val="24"/>
          <w:szCs w:val="24"/>
        </w:rPr>
        <w:t xml:space="preserve">secure an </w:t>
      </w:r>
      <w:r>
        <w:rPr>
          <w:rFonts w:ascii="Arial" w:hAnsi="Arial" w:cs="Arial"/>
          <w:i/>
          <w:iCs/>
          <w:sz w:val="24"/>
          <w:szCs w:val="24"/>
        </w:rPr>
        <w:t xml:space="preserve">offshore transmission system </w:t>
      </w:r>
      <w:r>
        <w:rPr>
          <w:rFonts w:ascii="Arial" w:hAnsi="Arial" w:cs="Arial"/>
          <w:sz w:val="24"/>
          <w:szCs w:val="24"/>
        </w:rPr>
        <w:t>to the above operational criteria as soon as reasonably practicable. To this end, it is permissible to put operational measures in place pre-fault to facilitate the speedy restoration of system security.</w:t>
      </w:r>
    </w:p>
    <w:p w14:paraId="6530A2FB"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Authorised Variations from the Operational Criteria</w:t>
      </w:r>
    </w:p>
    <w:p w14:paraId="15E95D8A" w14:textId="77777777" w:rsidR="009C1403" w:rsidRDefault="00C6386D">
      <w:pPr>
        <w:tabs>
          <w:tab w:val="decimal" w:pos="216"/>
          <w:tab w:val="left" w:pos="792"/>
        </w:tabs>
        <w:kinsoku w:val="0"/>
        <w:overflowPunct w:val="0"/>
        <w:autoSpaceDE/>
        <w:autoSpaceDN/>
        <w:adjustRightInd/>
        <w:spacing w:before="203" w:line="276" w:lineRule="exact"/>
        <w:ind w:left="72"/>
        <w:textAlignment w:val="baseline"/>
        <w:rPr>
          <w:rFonts w:ascii="Arial" w:hAnsi="Arial" w:cs="Arial"/>
          <w:spacing w:val="-1"/>
          <w:sz w:val="24"/>
          <w:szCs w:val="24"/>
        </w:rPr>
      </w:pPr>
      <w:r>
        <w:rPr>
          <w:rFonts w:ascii="Arial" w:hAnsi="Arial" w:cs="Arial"/>
          <w:spacing w:val="-1"/>
          <w:sz w:val="24"/>
          <w:szCs w:val="24"/>
        </w:rPr>
        <w:tab/>
        <w:t>9.4</w:t>
      </w:r>
      <w:r>
        <w:rPr>
          <w:rFonts w:ascii="Arial" w:hAnsi="Arial" w:cs="Arial"/>
          <w:spacing w:val="-1"/>
          <w:sz w:val="24"/>
          <w:szCs w:val="24"/>
        </w:rPr>
        <w:tab/>
        <w:t>Exceptions to the criteria in paragraphs 9.1 and 9.3 may be required:</w:t>
      </w:r>
    </w:p>
    <w:p w14:paraId="34B62F41" w14:textId="77777777" w:rsidR="009C1403" w:rsidRDefault="00C6386D">
      <w:pPr>
        <w:tabs>
          <w:tab w:val="left" w:pos="1656"/>
        </w:tabs>
        <w:kinsoku w:val="0"/>
        <w:overflowPunct w:val="0"/>
        <w:autoSpaceDE/>
        <w:autoSpaceDN/>
        <w:adjustRightInd/>
        <w:spacing w:before="190" w:line="276" w:lineRule="exact"/>
        <w:ind w:left="792"/>
        <w:textAlignment w:val="baseline"/>
        <w:rPr>
          <w:rFonts w:ascii="Arial" w:hAnsi="Arial" w:cs="Arial"/>
          <w:sz w:val="24"/>
          <w:szCs w:val="24"/>
        </w:rPr>
      </w:pPr>
      <w:r>
        <w:rPr>
          <w:rFonts w:ascii="Arial" w:hAnsi="Arial" w:cs="Arial"/>
          <w:sz w:val="24"/>
          <w:szCs w:val="24"/>
        </w:rPr>
        <w:t>9.4.1</w:t>
      </w:r>
      <w:r>
        <w:rPr>
          <w:rFonts w:ascii="Arial" w:hAnsi="Arial" w:cs="Arial"/>
          <w:sz w:val="24"/>
          <w:szCs w:val="24"/>
        </w:rPr>
        <w:tab/>
        <w:t>where variations to the connection designs as per paragraphs 7.21 to</w:t>
      </w:r>
    </w:p>
    <w:p w14:paraId="4C3FAC53" w14:textId="77777777" w:rsidR="009C1403" w:rsidRDefault="00C6386D">
      <w:pPr>
        <w:kinsoku w:val="0"/>
        <w:overflowPunct w:val="0"/>
        <w:autoSpaceDE/>
        <w:autoSpaceDN/>
        <w:adjustRightInd/>
        <w:spacing w:before="12" w:line="276" w:lineRule="exact"/>
        <w:ind w:left="72"/>
        <w:jc w:val="center"/>
        <w:textAlignment w:val="baseline"/>
        <w:rPr>
          <w:rFonts w:ascii="Arial" w:hAnsi="Arial" w:cs="Arial"/>
          <w:sz w:val="24"/>
          <w:szCs w:val="24"/>
        </w:rPr>
      </w:pPr>
      <w:r>
        <w:rPr>
          <w:rFonts w:ascii="Arial" w:hAnsi="Arial" w:cs="Arial"/>
          <w:sz w:val="24"/>
          <w:szCs w:val="24"/>
        </w:rPr>
        <w:t>7.24 and paragraphs 8.12 to 8.15 have been agreed; or</w:t>
      </w:r>
    </w:p>
    <w:p w14:paraId="41C2D294" w14:textId="77777777" w:rsidR="009C1403" w:rsidRDefault="00C6386D">
      <w:pPr>
        <w:tabs>
          <w:tab w:val="left" w:pos="1656"/>
        </w:tabs>
        <w:kinsoku w:val="0"/>
        <w:overflowPunct w:val="0"/>
        <w:autoSpaceDE/>
        <w:autoSpaceDN/>
        <w:adjustRightInd/>
        <w:spacing w:before="189" w:line="276" w:lineRule="exact"/>
        <w:ind w:left="792"/>
        <w:textAlignment w:val="baseline"/>
        <w:rPr>
          <w:rFonts w:ascii="Arial" w:hAnsi="Arial" w:cs="Arial"/>
          <w:spacing w:val="7"/>
          <w:sz w:val="24"/>
          <w:szCs w:val="24"/>
        </w:rPr>
      </w:pPr>
      <w:r>
        <w:rPr>
          <w:rFonts w:ascii="Arial" w:hAnsi="Arial" w:cs="Arial"/>
          <w:spacing w:val="7"/>
          <w:sz w:val="24"/>
          <w:szCs w:val="24"/>
        </w:rPr>
        <w:t>9.4.2</w:t>
      </w:r>
      <w:r>
        <w:rPr>
          <w:rFonts w:ascii="Arial" w:hAnsi="Arial" w:cs="Arial"/>
          <w:spacing w:val="7"/>
          <w:sz w:val="24"/>
          <w:szCs w:val="24"/>
        </w:rPr>
        <w:tab/>
        <w:t>in relation to 9.1.8 only, based on the outcome of an assessment</w:t>
      </w:r>
    </w:p>
    <w:p w14:paraId="6A155D37" w14:textId="77777777" w:rsidR="009C1403" w:rsidRDefault="00C6386D">
      <w:pPr>
        <w:kinsoku w:val="0"/>
        <w:overflowPunct w:val="0"/>
        <w:autoSpaceDE/>
        <w:autoSpaceDN/>
        <w:adjustRightInd/>
        <w:spacing w:before="12" w:line="277" w:lineRule="exact"/>
        <w:ind w:left="72" w:right="72"/>
        <w:jc w:val="right"/>
        <w:textAlignment w:val="baseline"/>
        <w:rPr>
          <w:rFonts w:ascii="Arial" w:hAnsi="Arial" w:cs="Arial"/>
          <w:sz w:val="24"/>
          <w:szCs w:val="24"/>
        </w:rPr>
      </w:pPr>
      <w:r>
        <w:rPr>
          <w:rFonts w:ascii="Arial" w:hAnsi="Arial" w:cs="Arial"/>
          <w:sz w:val="24"/>
          <w:szCs w:val="24"/>
        </w:rPr>
        <w:t xml:space="preserve">conducted in accordance with the </w:t>
      </w:r>
      <w:r>
        <w:rPr>
          <w:rFonts w:ascii="Arial" w:hAnsi="Arial" w:cs="Arial"/>
          <w:i/>
          <w:iCs/>
          <w:sz w:val="24"/>
          <w:szCs w:val="24"/>
        </w:rPr>
        <w:t>Frequency Risk and Control Report</w:t>
      </w:r>
      <w:r>
        <w:rPr>
          <w:rFonts w:ascii="Arial" w:hAnsi="Arial" w:cs="Arial"/>
          <w:sz w:val="24"/>
          <w:szCs w:val="24"/>
        </w:rPr>
        <w:t>.</w:t>
      </w:r>
    </w:p>
    <w:p w14:paraId="50A604EF" w14:textId="77777777" w:rsidR="009C1403" w:rsidRDefault="00C6386D">
      <w:pPr>
        <w:tabs>
          <w:tab w:val="decimal" w:pos="216"/>
          <w:tab w:val="left" w:pos="792"/>
        </w:tabs>
        <w:kinsoku w:val="0"/>
        <w:overflowPunct w:val="0"/>
        <w:autoSpaceDE/>
        <w:autoSpaceDN/>
        <w:adjustRightInd/>
        <w:spacing w:before="184" w:line="276" w:lineRule="exact"/>
        <w:ind w:left="72"/>
        <w:textAlignment w:val="baseline"/>
        <w:rPr>
          <w:rFonts w:ascii="Arial" w:hAnsi="Arial" w:cs="Arial"/>
          <w:sz w:val="24"/>
          <w:szCs w:val="24"/>
        </w:rPr>
      </w:pPr>
      <w:r>
        <w:rPr>
          <w:rFonts w:ascii="Arial" w:hAnsi="Arial" w:cs="Arial"/>
          <w:sz w:val="24"/>
          <w:szCs w:val="24"/>
        </w:rPr>
        <w:tab/>
        <w:t>9.5</w:t>
      </w:r>
      <w:r>
        <w:rPr>
          <w:rFonts w:ascii="Arial" w:hAnsi="Arial" w:cs="Arial"/>
          <w:sz w:val="24"/>
          <w:szCs w:val="24"/>
        </w:rPr>
        <w:tab/>
        <w:t>The principles of these operational criteria shall be applied at all times except</w:t>
      </w:r>
    </w:p>
    <w:p w14:paraId="0C182BA1" w14:textId="788BE8A3" w:rsidR="009C1403" w:rsidRDefault="00C6386D">
      <w:pPr>
        <w:kinsoku w:val="0"/>
        <w:overflowPunct w:val="0"/>
        <w:autoSpaceDE/>
        <w:autoSpaceDN/>
        <w:adjustRightInd/>
        <w:spacing w:before="22" w:line="271" w:lineRule="exact"/>
        <w:ind w:left="792" w:right="144"/>
        <w:jc w:val="both"/>
        <w:textAlignment w:val="baseline"/>
        <w:rPr>
          <w:rFonts w:ascii="Arial" w:hAnsi="Arial" w:cs="Arial"/>
          <w:sz w:val="24"/>
          <w:szCs w:val="24"/>
        </w:rPr>
      </w:pPr>
      <w:r>
        <w:rPr>
          <w:rFonts w:ascii="Arial" w:hAnsi="Arial" w:cs="Arial"/>
          <w:sz w:val="24"/>
          <w:szCs w:val="24"/>
        </w:rPr>
        <w:t xml:space="preserve">in special circumstances where </w:t>
      </w:r>
      <w:r w:rsidR="00362AAE" w:rsidRPr="00362AAE">
        <w:rPr>
          <w:rFonts w:ascii="Arial" w:hAnsi="Arial" w:cs="Arial"/>
          <w:i/>
          <w:iCs/>
          <w:sz w:val="24"/>
          <w:szCs w:val="24"/>
        </w:rPr>
        <w:t>ISOP</w:t>
      </w:r>
      <w:r>
        <w:rPr>
          <w:rFonts w:ascii="Arial" w:hAnsi="Arial" w:cs="Arial"/>
          <w:sz w:val="24"/>
          <w:szCs w:val="24"/>
        </w:rPr>
        <w:t xml:space="preserve">, following consultation with the appropriate </w:t>
      </w:r>
      <w:r>
        <w:rPr>
          <w:rFonts w:ascii="Arial" w:hAnsi="Arial" w:cs="Arial"/>
          <w:i/>
          <w:iCs/>
          <w:sz w:val="24"/>
          <w:szCs w:val="24"/>
        </w:rPr>
        <w:t>Generator</w:t>
      </w:r>
      <w:r>
        <w:rPr>
          <w:rFonts w:ascii="Arial" w:hAnsi="Arial" w:cs="Arial"/>
          <w:sz w:val="24"/>
          <w:szCs w:val="24"/>
        </w:rPr>
        <w:t>, may need to give instructions to the contrary to preserve overall system integrity.</w:t>
      </w:r>
    </w:p>
    <w:p w14:paraId="164E7B0F" w14:textId="77777777" w:rsidR="009C1403" w:rsidRDefault="009C1403">
      <w:pPr>
        <w:widowControl/>
        <w:rPr>
          <w:sz w:val="24"/>
          <w:szCs w:val="24"/>
        </w:rPr>
        <w:sectPr w:rsidR="009C1403">
          <w:headerReference w:type="default" r:id="rId71"/>
          <w:pgSz w:w="11904" w:h="16834"/>
          <w:pgMar w:top="1440" w:right="1300" w:bottom="508" w:left="1324" w:header="720" w:footer="720" w:gutter="0"/>
          <w:cols w:space="720"/>
          <w:noEndnote/>
        </w:sectPr>
      </w:pPr>
    </w:p>
    <w:p w14:paraId="5BD3B16F" w14:textId="788AA37E" w:rsidR="009C1403" w:rsidRDefault="00C6386D">
      <w:pPr>
        <w:kinsoku w:val="0"/>
        <w:overflowPunct w:val="0"/>
        <w:autoSpaceDE/>
        <w:autoSpaceDN/>
        <w:adjustRightInd/>
        <w:spacing w:before="42" w:line="284" w:lineRule="exact"/>
        <w:ind w:left="792"/>
        <w:textAlignment w:val="baseline"/>
        <w:rPr>
          <w:rFonts w:ascii="Arial" w:hAnsi="Arial" w:cs="Arial"/>
          <w:b/>
          <w:bCs/>
          <w:i/>
          <w:iCs/>
          <w:sz w:val="28"/>
          <w:szCs w:val="28"/>
        </w:rPr>
      </w:pPr>
      <w:r>
        <w:rPr>
          <w:noProof/>
          <w:color w:val="2B579A"/>
          <w:shd w:val="clear" w:color="auto" w:fill="E6E6E6"/>
        </w:rPr>
        <mc:AlternateContent>
          <mc:Choice Requires="wps">
            <w:drawing>
              <wp:anchor distT="0" distB="0" distL="0" distR="0" simplePos="0" relativeHeight="251658310" behindDoc="0" locked="0" layoutInCell="0" allowOverlap="1" wp14:anchorId="065D233D" wp14:editId="088AFE3F">
                <wp:simplePos x="0" y="0"/>
                <wp:positionH relativeFrom="page">
                  <wp:posOffset>819785</wp:posOffset>
                </wp:positionH>
                <wp:positionV relativeFrom="page">
                  <wp:posOffset>908685</wp:posOffset>
                </wp:positionV>
                <wp:extent cx="5916295" cy="212725"/>
                <wp:effectExtent l="0" t="0" r="0" b="0"/>
                <wp:wrapSquare wrapText="bothSides"/>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D233D" id="Text Box 130" o:spid="_x0000_s1084" type="#_x0000_t202" style="position:absolute;left:0;text-align:left;margin-left:64.55pt;margin-top:71.55pt;width:465.85pt;height:16.75pt;z-index:25165831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" o:allowincell="f" stroked="f">
                <v:fill opacity="0"/>
                <v:textbox inset="0,0,0,0">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v:textbox>
                <w10:wrap type="square" anchorx="page" anchory="page"/>
              </v:shape>
            </w:pict>
          </mc:Fallback>
        </mc:AlternateContent>
      </w:r>
      <w:r>
        <w:rPr>
          <w:rFonts w:ascii="Arial" w:hAnsi="Arial" w:cs="Arial"/>
          <w:b/>
          <w:bCs/>
          <w:i/>
          <w:iCs/>
          <w:sz w:val="28"/>
          <w:szCs w:val="28"/>
        </w:rPr>
        <w:t>Transmission System</w:t>
      </w:r>
    </w:p>
    <w:p w14:paraId="634AD7FF" w14:textId="77777777" w:rsidR="009C1403" w:rsidRDefault="00C6386D">
      <w:pPr>
        <w:kinsoku w:val="0"/>
        <w:overflowPunct w:val="0"/>
        <w:autoSpaceDE/>
        <w:autoSpaceDN/>
        <w:adjustRightInd/>
        <w:spacing w:before="367" w:line="275" w:lineRule="exact"/>
        <w:ind w:left="144"/>
        <w:textAlignment w:val="baseline"/>
        <w:rPr>
          <w:rFonts w:ascii="Arial" w:hAnsi="Arial" w:cs="Arial"/>
          <w:b/>
          <w:bCs/>
          <w:spacing w:val="-2"/>
          <w:sz w:val="24"/>
          <w:szCs w:val="24"/>
        </w:rPr>
      </w:pPr>
      <w:r>
        <w:rPr>
          <w:rFonts w:ascii="Arial" w:hAnsi="Arial" w:cs="Arial"/>
          <w:b/>
          <w:bCs/>
          <w:spacing w:val="-2"/>
          <w:sz w:val="24"/>
          <w:szCs w:val="24"/>
        </w:rPr>
        <w:t>Voltage Limits</w:t>
      </w:r>
    </w:p>
    <w:p w14:paraId="494D4853" w14:textId="77777777" w:rsidR="009C1403" w:rsidRDefault="00C6386D">
      <w:pPr>
        <w:kinsoku w:val="0"/>
        <w:overflowPunct w:val="0"/>
        <w:autoSpaceDE/>
        <w:autoSpaceDN/>
        <w:adjustRightInd/>
        <w:spacing w:before="177" w:line="274" w:lineRule="exact"/>
        <w:ind w:left="792" w:right="144" w:hanging="648"/>
        <w:textAlignment w:val="baseline"/>
        <w:rPr>
          <w:rFonts w:ascii="Arial" w:hAnsi="Arial" w:cs="Arial"/>
          <w:sz w:val="24"/>
          <w:szCs w:val="24"/>
        </w:rPr>
      </w:pPr>
      <w:r>
        <w:rPr>
          <w:rFonts w:ascii="Arial" w:hAnsi="Arial" w:cs="Arial"/>
          <w:sz w:val="24"/>
          <w:szCs w:val="24"/>
        </w:rPr>
        <w:t xml:space="preserve">10.1 The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 xml:space="preserve">voltage limits on an </w:t>
      </w:r>
      <w:r>
        <w:rPr>
          <w:rFonts w:ascii="Arial" w:hAnsi="Arial" w:cs="Arial"/>
          <w:i/>
          <w:iCs/>
          <w:sz w:val="24"/>
          <w:szCs w:val="24"/>
        </w:rPr>
        <w:t xml:space="preserve">offshore transmission system </w:t>
      </w:r>
      <w:r>
        <w:rPr>
          <w:rFonts w:ascii="Arial" w:hAnsi="Arial" w:cs="Arial"/>
          <w:sz w:val="24"/>
          <w:szCs w:val="24"/>
        </w:rPr>
        <w:t>are as shown in Table 10.1.</w:t>
      </w:r>
    </w:p>
    <w:p w14:paraId="34DC6734" w14:textId="77777777" w:rsidR="009C1403" w:rsidRDefault="00C6386D">
      <w:pPr>
        <w:kinsoku w:val="0"/>
        <w:overflowPunct w:val="0"/>
        <w:autoSpaceDE/>
        <w:autoSpaceDN/>
        <w:adjustRightInd/>
        <w:spacing w:before="409" w:after="76" w:line="274" w:lineRule="exact"/>
        <w:jc w:val="center"/>
        <w:textAlignment w:val="baseline"/>
        <w:rPr>
          <w:rFonts w:ascii="Arial" w:hAnsi="Arial" w:cs="Arial"/>
          <w:sz w:val="24"/>
          <w:szCs w:val="24"/>
        </w:rPr>
      </w:pPr>
      <w:r>
        <w:rPr>
          <w:rFonts w:ascii="Arial" w:hAnsi="Arial" w:cs="Arial"/>
          <w:sz w:val="24"/>
          <w:szCs w:val="24"/>
        </w:rPr>
        <w:t xml:space="preserve">Table 10.1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voltage limits in both</w:t>
      </w:r>
      <w:r>
        <w:rPr>
          <w:rFonts w:ascii="Arial" w:hAnsi="Arial" w:cs="Arial"/>
          <w:sz w:val="24"/>
          <w:szCs w:val="24"/>
        </w:rPr>
        <w:br/>
        <w:t>planning and operational timescales</w:t>
      </w:r>
    </w:p>
    <w:tbl>
      <w:tblPr>
        <w:tblW w:w="0" w:type="auto"/>
        <w:tblInd w:w="9" w:type="dxa"/>
        <w:tblLayout w:type="fixed"/>
        <w:tblCellMar>
          <w:left w:w="0" w:type="dxa"/>
          <w:right w:w="0" w:type="dxa"/>
        </w:tblCellMar>
        <w:tblLook w:val="0000" w:firstRow="0" w:lastRow="0" w:firstColumn="0" w:lastColumn="0" w:noHBand="0" w:noVBand="0"/>
      </w:tblPr>
      <w:tblGrid>
        <w:gridCol w:w="5251"/>
        <w:gridCol w:w="1939"/>
        <w:gridCol w:w="2089"/>
      </w:tblGrid>
      <w:tr w:rsidR="009C1403" w14:paraId="4E716BEE" w14:textId="77777777">
        <w:trPr>
          <w:trHeight w:hRule="exact" w:val="326"/>
        </w:trPr>
        <w:tc>
          <w:tcPr>
            <w:tcW w:w="5251" w:type="dxa"/>
            <w:tcBorders>
              <w:top w:val="single" w:sz="7" w:space="0" w:color="auto"/>
              <w:left w:val="single" w:sz="7" w:space="0" w:color="auto"/>
              <w:bottom w:val="single" w:sz="7" w:space="0" w:color="auto"/>
              <w:right w:val="single" w:sz="7" w:space="0" w:color="auto"/>
            </w:tcBorders>
            <w:vAlign w:val="center"/>
          </w:tcPr>
          <w:p w14:paraId="06700192" w14:textId="77777777" w:rsidR="009C1403" w:rsidRDefault="00C6386D">
            <w:pPr>
              <w:kinsoku w:val="0"/>
              <w:overflowPunct w:val="0"/>
              <w:autoSpaceDE/>
              <w:autoSpaceDN/>
              <w:adjustRightInd/>
              <w:spacing w:before="39" w:after="5" w:line="277" w:lineRule="exact"/>
              <w:ind w:left="130"/>
              <w:textAlignment w:val="baseline"/>
              <w:rPr>
                <w:rFonts w:ascii="Arial" w:hAnsi="Arial" w:cs="Arial"/>
                <w:sz w:val="24"/>
                <w:szCs w:val="24"/>
              </w:rPr>
            </w:pPr>
            <w:r>
              <w:rPr>
                <w:rFonts w:ascii="Arial" w:hAnsi="Arial" w:cs="Arial"/>
                <w:sz w:val="24"/>
                <w:szCs w:val="24"/>
              </w:rPr>
              <w:t>Nominal voltage</w:t>
            </w:r>
          </w:p>
        </w:tc>
        <w:tc>
          <w:tcPr>
            <w:tcW w:w="1939" w:type="dxa"/>
            <w:tcBorders>
              <w:top w:val="single" w:sz="7" w:space="0" w:color="auto"/>
              <w:left w:val="single" w:sz="7" w:space="0" w:color="auto"/>
              <w:bottom w:val="single" w:sz="7" w:space="0" w:color="auto"/>
              <w:right w:val="single" w:sz="7" w:space="0" w:color="auto"/>
            </w:tcBorders>
            <w:vAlign w:val="center"/>
          </w:tcPr>
          <w:p w14:paraId="11F9030D" w14:textId="77777777" w:rsidR="009C1403" w:rsidRDefault="00C6386D">
            <w:pPr>
              <w:kinsoku w:val="0"/>
              <w:overflowPunct w:val="0"/>
              <w:autoSpaceDE/>
              <w:autoSpaceDN/>
              <w:adjustRightInd/>
              <w:spacing w:before="39" w:after="5" w:line="277" w:lineRule="exact"/>
              <w:ind w:left="125"/>
              <w:textAlignment w:val="baseline"/>
              <w:rPr>
                <w:rFonts w:ascii="Arial" w:hAnsi="Arial" w:cs="Arial"/>
                <w:sz w:val="24"/>
                <w:szCs w:val="24"/>
              </w:rPr>
            </w:pPr>
            <w:r>
              <w:rPr>
                <w:rFonts w:ascii="Arial" w:hAnsi="Arial" w:cs="Arial"/>
                <w:sz w:val="24"/>
                <w:szCs w:val="24"/>
              </w:rPr>
              <w:t>Minimum</w:t>
            </w:r>
          </w:p>
        </w:tc>
        <w:tc>
          <w:tcPr>
            <w:tcW w:w="2089" w:type="dxa"/>
            <w:tcBorders>
              <w:top w:val="single" w:sz="7" w:space="0" w:color="auto"/>
              <w:left w:val="single" w:sz="7" w:space="0" w:color="auto"/>
              <w:bottom w:val="single" w:sz="7" w:space="0" w:color="auto"/>
              <w:right w:val="single" w:sz="7" w:space="0" w:color="auto"/>
            </w:tcBorders>
            <w:vAlign w:val="center"/>
          </w:tcPr>
          <w:p w14:paraId="18F6C85E" w14:textId="77777777" w:rsidR="009C1403" w:rsidRDefault="00C6386D">
            <w:pPr>
              <w:kinsoku w:val="0"/>
              <w:overflowPunct w:val="0"/>
              <w:autoSpaceDE/>
              <w:autoSpaceDN/>
              <w:adjustRightInd/>
              <w:spacing w:before="39" w:after="5" w:line="277" w:lineRule="exact"/>
              <w:ind w:left="145"/>
              <w:textAlignment w:val="baseline"/>
              <w:rPr>
                <w:rFonts w:ascii="Arial" w:hAnsi="Arial" w:cs="Arial"/>
                <w:sz w:val="24"/>
                <w:szCs w:val="24"/>
              </w:rPr>
            </w:pPr>
            <w:r>
              <w:rPr>
                <w:rFonts w:ascii="Arial" w:hAnsi="Arial" w:cs="Arial"/>
                <w:sz w:val="24"/>
                <w:szCs w:val="24"/>
              </w:rPr>
              <w:t>Maximum</w:t>
            </w:r>
          </w:p>
        </w:tc>
      </w:tr>
      <w:tr w:rsidR="009C1403" w14:paraId="5BEC6226" w14:textId="77777777">
        <w:trPr>
          <w:trHeight w:hRule="exact" w:val="581"/>
        </w:trPr>
        <w:tc>
          <w:tcPr>
            <w:tcW w:w="5251" w:type="dxa"/>
            <w:tcBorders>
              <w:top w:val="single" w:sz="7" w:space="0" w:color="auto"/>
              <w:left w:val="single" w:sz="7" w:space="0" w:color="auto"/>
              <w:bottom w:val="single" w:sz="7" w:space="0" w:color="auto"/>
              <w:right w:val="single" w:sz="7" w:space="0" w:color="auto"/>
            </w:tcBorders>
          </w:tcPr>
          <w:p w14:paraId="7046629F" w14:textId="77777777" w:rsidR="009C1403" w:rsidRDefault="00C6386D">
            <w:pPr>
              <w:kinsoku w:val="0"/>
              <w:overflowPunct w:val="0"/>
              <w:autoSpaceDE/>
              <w:autoSpaceDN/>
              <w:adjustRightInd/>
              <w:spacing w:line="284" w:lineRule="exact"/>
              <w:ind w:left="144" w:right="4428"/>
              <w:textAlignment w:val="baseline"/>
              <w:rPr>
                <w:rFonts w:ascii="Arial" w:hAnsi="Arial" w:cs="Arial"/>
                <w:b/>
                <w:bCs/>
                <w:spacing w:val="-10"/>
                <w:sz w:val="24"/>
                <w:szCs w:val="24"/>
              </w:rPr>
            </w:pPr>
            <w:r>
              <w:rPr>
                <w:rFonts w:ascii="Arial" w:hAnsi="Arial" w:cs="Arial"/>
                <w:spacing w:val="-10"/>
                <w:sz w:val="24"/>
                <w:szCs w:val="24"/>
              </w:rPr>
              <w:t xml:space="preserve">400kV </w:t>
            </w:r>
            <w:r>
              <w:rPr>
                <w:rFonts w:ascii="Arial" w:hAnsi="Arial" w:cs="Arial"/>
                <w:b/>
                <w:bCs/>
                <w:spacing w:val="-10"/>
                <w:sz w:val="24"/>
                <w:szCs w:val="24"/>
              </w:rPr>
              <w:t>Note 1</w:t>
            </w:r>
          </w:p>
        </w:tc>
        <w:tc>
          <w:tcPr>
            <w:tcW w:w="1939" w:type="dxa"/>
            <w:tcBorders>
              <w:top w:val="single" w:sz="7" w:space="0" w:color="auto"/>
              <w:left w:val="single" w:sz="7" w:space="0" w:color="auto"/>
              <w:bottom w:val="single" w:sz="7" w:space="0" w:color="auto"/>
              <w:right w:val="single" w:sz="7" w:space="0" w:color="auto"/>
            </w:tcBorders>
          </w:tcPr>
          <w:p w14:paraId="574273CF" w14:textId="77777777" w:rsidR="009C1403" w:rsidRDefault="00C6386D">
            <w:pPr>
              <w:kinsoku w:val="0"/>
              <w:overflowPunct w:val="0"/>
              <w:autoSpaceDE/>
              <w:autoSpaceDN/>
              <w:adjustRightInd/>
              <w:spacing w:after="278"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2B61A464" w14:textId="77777777" w:rsidR="009C1403" w:rsidRDefault="00C6386D">
            <w:pPr>
              <w:kinsoku w:val="0"/>
              <w:overflowPunct w:val="0"/>
              <w:autoSpaceDE/>
              <w:autoSpaceDN/>
              <w:adjustRightInd/>
              <w:spacing w:after="278" w:line="277" w:lineRule="exact"/>
              <w:ind w:left="145"/>
              <w:textAlignment w:val="baseline"/>
              <w:rPr>
                <w:rFonts w:ascii="Arial" w:hAnsi="Arial" w:cs="Arial"/>
                <w:sz w:val="24"/>
                <w:szCs w:val="24"/>
              </w:rPr>
            </w:pPr>
            <w:r>
              <w:rPr>
                <w:rFonts w:ascii="Arial" w:hAnsi="Arial" w:cs="Arial"/>
                <w:sz w:val="24"/>
                <w:szCs w:val="24"/>
              </w:rPr>
              <w:t>+ 5%</w:t>
            </w:r>
          </w:p>
        </w:tc>
      </w:tr>
      <w:tr w:rsidR="009C1403" w14:paraId="68B44452" w14:textId="77777777">
        <w:trPr>
          <w:trHeight w:hRule="exact" w:val="557"/>
        </w:trPr>
        <w:tc>
          <w:tcPr>
            <w:tcW w:w="5251" w:type="dxa"/>
            <w:tcBorders>
              <w:top w:val="single" w:sz="7" w:space="0" w:color="auto"/>
              <w:left w:val="single" w:sz="7" w:space="0" w:color="auto"/>
              <w:bottom w:val="single" w:sz="7" w:space="0" w:color="auto"/>
              <w:right w:val="single" w:sz="7" w:space="0" w:color="auto"/>
            </w:tcBorders>
          </w:tcPr>
          <w:p w14:paraId="167E3322" w14:textId="77777777" w:rsidR="009C1403" w:rsidRDefault="00C6386D">
            <w:pPr>
              <w:kinsoku w:val="0"/>
              <w:overflowPunct w:val="0"/>
              <w:autoSpaceDE/>
              <w:autoSpaceDN/>
              <w:adjustRightInd/>
              <w:spacing w:after="264" w:line="277" w:lineRule="exact"/>
              <w:ind w:left="130"/>
              <w:textAlignment w:val="baseline"/>
              <w:rPr>
                <w:rFonts w:ascii="Arial" w:hAnsi="Arial" w:cs="Arial"/>
                <w:sz w:val="24"/>
                <w:szCs w:val="24"/>
              </w:rPr>
            </w:pPr>
            <w:r>
              <w:rPr>
                <w:rFonts w:ascii="Arial" w:hAnsi="Arial" w:cs="Arial"/>
                <w:sz w:val="24"/>
                <w:szCs w:val="24"/>
              </w:rPr>
              <w:t>Less than 400kV down to 132kV inclusive</w:t>
            </w:r>
          </w:p>
        </w:tc>
        <w:tc>
          <w:tcPr>
            <w:tcW w:w="1939" w:type="dxa"/>
            <w:tcBorders>
              <w:top w:val="single" w:sz="7" w:space="0" w:color="auto"/>
              <w:left w:val="single" w:sz="7" w:space="0" w:color="auto"/>
              <w:bottom w:val="single" w:sz="7" w:space="0" w:color="auto"/>
              <w:right w:val="single" w:sz="7" w:space="0" w:color="auto"/>
            </w:tcBorders>
          </w:tcPr>
          <w:p w14:paraId="027C6557" w14:textId="77777777" w:rsidR="009C1403" w:rsidRDefault="00C6386D">
            <w:pPr>
              <w:kinsoku w:val="0"/>
              <w:overflowPunct w:val="0"/>
              <w:autoSpaceDE/>
              <w:autoSpaceDN/>
              <w:adjustRightInd/>
              <w:spacing w:after="264"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794860BE" w14:textId="77777777" w:rsidR="009C1403" w:rsidRDefault="00C6386D">
            <w:pPr>
              <w:kinsoku w:val="0"/>
              <w:overflowPunct w:val="0"/>
              <w:autoSpaceDE/>
              <w:autoSpaceDN/>
              <w:adjustRightInd/>
              <w:spacing w:after="264" w:line="277" w:lineRule="exact"/>
              <w:ind w:left="145"/>
              <w:textAlignment w:val="baseline"/>
              <w:rPr>
                <w:rFonts w:ascii="Arial" w:hAnsi="Arial" w:cs="Arial"/>
                <w:sz w:val="24"/>
                <w:szCs w:val="24"/>
              </w:rPr>
            </w:pPr>
            <w:r>
              <w:rPr>
                <w:rFonts w:ascii="Arial" w:hAnsi="Arial" w:cs="Arial"/>
                <w:sz w:val="24"/>
                <w:szCs w:val="24"/>
              </w:rPr>
              <w:t>+ 10%</w:t>
            </w:r>
          </w:p>
        </w:tc>
      </w:tr>
      <w:tr w:rsidR="009C1403" w14:paraId="1E3D438E" w14:textId="77777777">
        <w:trPr>
          <w:trHeight w:hRule="exact" w:val="537"/>
        </w:trPr>
        <w:tc>
          <w:tcPr>
            <w:tcW w:w="5251" w:type="dxa"/>
            <w:tcBorders>
              <w:top w:val="single" w:sz="7" w:space="0" w:color="auto"/>
              <w:left w:val="single" w:sz="7" w:space="0" w:color="auto"/>
              <w:bottom w:val="single" w:sz="7" w:space="0" w:color="auto"/>
              <w:right w:val="single" w:sz="7" w:space="0" w:color="auto"/>
            </w:tcBorders>
          </w:tcPr>
          <w:p w14:paraId="66ADF2E6" w14:textId="77777777" w:rsidR="009C1403" w:rsidRDefault="00C6386D">
            <w:pPr>
              <w:kinsoku w:val="0"/>
              <w:overflowPunct w:val="0"/>
              <w:autoSpaceDE/>
              <w:autoSpaceDN/>
              <w:adjustRightInd/>
              <w:spacing w:after="235" w:line="277" w:lineRule="exact"/>
              <w:ind w:left="130"/>
              <w:textAlignment w:val="baseline"/>
              <w:rPr>
                <w:rFonts w:ascii="Arial" w:hAnsi="Arial" w:cs="Arial"/>
                <w:sz w:val="24"/>
                <w:szCs w:val="24"/>
              </w:rPr>
            </w:pPr>
            <w:r>
              <w:rPr>
                <w:rFonts w:ascii="Arial" w:hAnsi="Arial" w:cs="Arial"/>
                <w:sz w:val="24"/>
                <w:szCs w:val="24"/>
              </w:rPr>
              <w:t>Less than 132kV</w:t>
            </w:r>
          </w:p>
        </w:tc>
        <w:tc>
          <w:tcPr>
            <w:tcW w:w="1939" w:type="dxa"/>
            <w:tcBorders>
              <w:top w:val="single" w:sz="7" w:space="0" w:color="auto"/>
              <w:left w:val="single" w:sz="7" w:space="0" w:color="auto"/>
              <w:bottom w:val="single" w:sz="7" w:space="0" w:color="auto"/>
              <w:right w:val="single" w:sz="7" w:space="0" w:color="auto"/>
            </w:tcBorders>
          </w:tcPr>
          <w:p w14:paraId="3A4C5E16" w14:textId="77777777" w:rsidR="009C1403" w:rsidRDefault="00C6386D">
            <w:pPr>
              <w:kinsoku w:val="0"/>
              <w:overflowPunct w:val="0"/>
              <w:autoSpaceDE/>
              <w:autoSpaceDN/>
              <w:adjustRightInd/>
              <w:spacing w:after="235" w:line="277" w:lineRule="exact"/>
              <w:ind w:left="125"/>
              <w:textAlignment w:val="baseline"/>
              <w:rPr>
                <w:rFonts w:ascii="Arial" w:hAnsi="Arial" w:cs="Arial"/>
                <w:sz w:val="24"/>
                <w:szCs w:val="24"/>
              </w:rPr>
            </w:pPr>
            <w:r>
              <w:rPr>
                <w:rFonts w:ascii="Arial" w:hAnsi="Arial" w:cs="Arial"/>
                <w:sz w:val="24"/>
                <w:szCs w:val="24"/>
              </w:rPr>
              <w:t>- 6%</w:t>
            </w:r>
          </w:p>
        </w:tc>
        <w:tc>
          <w:tcPr>
            <w:tcW w:w="2089" w:type="dxa"/>
            <w:tcBorders>
              <w:top w:val="single" w:sz="7" w:space="0" w:color="auto"/>
              <w:left w:val="single" w:sz="7" w:space="0" w:color="auto"/>
              <w:bottom w:val="single" w:sz="7" w:space="0" w:color="auto"/>
              <w:right w:val="single" w:sz="7" w:space="0" w:color="auto"/>
            </w:tcBorders>
          </w:tcPr>
          <w:p w14:paraId="1EC2477D" w14:textId="77777777" w:rsidR="009C1403" w:rsidRDefault="00C6386D">
            <w:pPr>
              <w:kinsoku w:val="0"/>
              <w:overflowPunct w:val="0"/>
              <w:autoSpaceDE/>
              <w:autoSpaceDN/>
              <w:adjustRightInd/>
              <w:spacing w:after="235" w:line="277" w:lineRule="exact"/>
              <w:ind w:left="145"/>
              <w:textAlignment w:val="baseline"/>
              <w:rPr>
                <w:rFonts w:ascii="Arial" w:hAnsi="Arial" w:cs="Arial"/>
                <w:sz w:val="24"/>
                <w:szCs w:val="24"/>
              </w:rPr>
            </w:pPr>
            <w:r>
              <w:rPr>
                <w:rFonts w:ascii="Arial" w:hAnsi="Arial" w:cs="Arial"/>
                <w:sz w:val="24"/>
                <w:szCs w:val="24"/>
              </w:rPr>
              <w:t>+ 6%</w:t>
            </w:r>
          </w:p>
        </w:tc>
      </w:tr>
    </w:tbl>
    <w:p w14:paraId="2F555A74" w14:textId="77777777" w:rsidR="009C1403" w:rsidRDefault="00C6386D">
      <w:pPr>
        <w:kinsoku w:val="0"/>
        <w:overflowPunct w:val="0"/>
        <w:autoSpaceDE/>
        <w:autoSpaceDN/>
        <w:adjustRightInd/>
        <w:spacing w:line="225"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787BF2FF" w14:textId="77777777" w:rsidR="009C1403" w:rsidRDefault="00C6386D">
      <w:pPr>
        <w:tabs>
          <w:tab w:val="right" w:pos="9144"/>
        </w:tabs>
        <w:kinsoku w:val="0"/>
        <w:overflowPunct w:val="0"/>
        <w:autoSpaceDE/>
        <w:autoSpaceDN/>
        <w:adjustRightInd/>
        <w:spacing w:before="2" w:line="230" w:lineRule="exact"/>
        <w:ind w:left="144"/>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t>For 400kV, the maximum limit is aligned with the equivalent onshore limit pending review in the</w:t>
      </w:r>
    </w:p>
    <w:p w14:paraId="46261F31" w14:textId="77777777" w:rsidR="009C1403" w:rsidRDefault="00C6386D">
      <w:pPr>
        <w:kinsoku w:val="0"/>
        <w:overflowPunct w:val="0"/>
        <w:autoSpaceDE/>
        <w:autoSpaceDN/>
        <w:adjustRightInd/>
        <w:spacing w:line="231" w:lineRule="exact"/>
        <w:ind w:left="792"/>
        <w:textAlignment w:val="baseline"/>
        <w:rPr>
          <w:rFonts w:ascii="Arial" w:hAnsi="Arial" w:cs="Arial"/>
          <w:spacing w:val="-3"/>
          <w:sz w:val="21"/>
          <w:szCs w:val="21"/>
        </w:rPr>
      </w:pPr>
      <w:r>
        <w:rPr>
          <w:rFonts w:ascii="Arial" w:hAnsi="Arial" w:cs="Arial"/>
          <w:spacing w:val="-3"/>
          <w:sz w:val="21"/>
          <w:szCs w:val="21"/>
        </w:rPr>
        <w:t>light of technological developments.</w:t>
      </w:r>
    </w:p>
    <w:p w14:paraId="3F876CB3" w14:textId="77777777" w:rsidR="009C1403" w:rsidRDefault="00C6386D">
      <w:pPr>
        <w:kinsoku w:val="0"/>
        <w:overflowPunct w:val="0"/>
        <w:autoSpaceDE/>
        <w:autoSpaceDN/>
        <w:adjustRightInd/>
        <w:spacing w:before="286" w:line="269" w:lineRule="exact"/>
        <w:ind w:left="792" w:right="72" w:hanging="648"/>
        <w:textAlignment w:val="baseline"/>
        <w:rPr>
          <w:rFonts w:ascii="Arial" w:hAnsi="Arial" w:cs="Arial"/>
          <w:sz w:val="24"/>
          <w:szCs w:val="24"/>
        </w:rPr>
      </w:pPr>
      <w:r>
        <w:rPr>
          <w:rFonts w:ascii="Arial" w:hAnsi="Arial" w:cs="Arial"/>
          <w:sz w:val="24"/>
          <w:szCs w:val="24"/>
        </w:rPr>
        <w:t xml:space="preserve">10.2 A voltage condition on an </w:t>
      </w:r>
      <w:r>
        <w:rPr>
          <w:rFonts w:ascii="Arial" w:hAnsi="Arial" w:cs="Arial"/>
          <w:i/>
          <w:iCs/>
          <w:sz w:val="24"/>
          <w:szCs w:val="24"/>
        </w:rPr>
        <w:t xml:space="preserve">offshore transmission system </w:t>
      </w:r>
      <w:r>
        <w:rPr>
          <w:rFonts w:ascii="Arial" w:hAnsi="Arial" w:cs="Arial"/>
          <w:sz w:val="24"/>
          <w:szCs w:val="24"/>
        </w:rPr>
        <w:t>is unacceptable in both planning and operational timescales if, after either</w:t>
      </w:r>
    </w:p>
    <w:p w14:paraId="4961D6F5" w14:textId="77777777" w:rsidR="009C1403" w:rsidRDefault="00C6386D">
      <w:pPr>
        <w:kinsoku w:val="0"/>
        <w:overflowPunct w:val="0"/>
        <w:autoSpaceDE/>
        <w:autoSpaceDN/>
        <w:adjustRightInd/>
        <w:spacing w:before="148" w:line="399" w:lineRule="exact"/>
        <w:ind w:left="792" w:right="5256"/>
        <w:textAlignment w:val="baseline"/>
        <w:rPr>
          <w:rFonts w:ascii="Arial" w:hAnsi="Arial" w:cs="Arial"/>
          <w:sz w:val="24"/>
          <w:szCs w:val="24"/>
        </w:rPr>
      </w:pPr>
      <w:r>
        <w:rPr>
          <w:rFonts w:ascii="Arial" w:hAnsi="Arial" w:cs="Arial"/>
          <w:sz w:val="24"/>
          <w:szCs w:val="24"/>
        </w:rPr>
        <w:t xml:space="preserve">10.2.1 a </w:t>
      </w:r>
      <w:r>
        <w:rPr>
          <w:rFonts w:ascii="Arial" w:hAnsi="Arial" w:cs="Arial"/>
          <w:i/>
          <w:iCs/>
          <w:sz w:val="24"/>
          <w:szCs w:val="24"/>
        </w:rPr>
        <w:t>secured event</w:t>
      </w:r>
      <w:r>
        <w:rPr>
          <w:rFonts w:ascii="Arial" w:hAnsi="Arial" w:cs="Arial"/>
          <w:sz w:val="24"/>
          <w:szCs w:val="24"/>
        </w:rPr>
        <w:t>, or 10.2.2 operational switching,</w:t>
      </w:r>
    </w:p>
    <w:p w14:paraId="49805D3B" w14:textId="77777777" w:rsidR="009C1403" w:rsidRDefault="00C6386D">
      <w:pPr>
        <w:kinsoku w:val="0"/>
        <w:overflowPunct w:val="0"/>
        <w:autoSpaceDE/>
        <w:autoSpaceDN/>
        <w:adjustRightInd/>
        <w:spacing w:before="256" w:line="273" w:lineRule="exact"/>
        <w:ind w:left="792" w:right="7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national electricity transmission system </w:t>
      </w:r>
      <w:r>
        <w:rPr>
          <w:rFonts w:ascii="Arial" w:hAnsi="Arial" w:cs="Arial"/>
          <w:sz w:val="24"/>
          <w:szCs w:val="24"/>
        </w:rPr>
        <w:t>in the s</w:t>
      </w:r>
      <w:r>
        <w:rPr>
          <w:rFonts w:ascii="Arial" w:hAnsi="Arial" w:cs="Arial"/>
          <w:i/>
          <w:iCs/>
          <w:sz w:val="24"/>
          <w:szCs w:val="24"/>
        </w:rPr>
        <w:t xml:space="preserve">teady state </w:t>
      </w:r>
      <w:r>
        <w:rPr>
          <w:rFonts w:ascii="Arial" w:hAnsi="Arial" w:cs="Arial"/>
          <w:sz w:val="24"/>
          <w:szCs w:val="24"/>
        </w:rPr>
        <w:t>after the relevant event above, the following condition applies:</w:t>
      </w:r>
    </w:p>
    <w:p w14:paraId="5C856D4F" w14:textId="77777777" w:rsidR="009C1403" w:rsidRDefault="00C6386D">
      <w:pPr>
        <w:kinsoku w:val="0"/>
        <w:overflowPunct w:val="0"/>
        <w:autoSpaceDE/>
        <w:autoSpaceDN/>
        <w:adjustRightInd/>
        <w:spacing w:before="266" w:line="278" w:lineRule="exact"/>
        <w:ind w:left="1656" w:right="72" w:hanging="864"/>
        <w:jc w:val="both"/>
        <w:textAlignment w:val="baseline"/>
        <w:rPr>
          <w:rFonts w:ascii="Arial" w:hAnsi="Arial" w:cs="Arial"/>
          <w:sz w:val="24"/>
          <w:szCs w:val="24"/>
        </w:rPr>
      </w:pPr>
      <w:r>
        <w:rPr>
          <w:rFonts w:ascii="Arial" w:hAnsi="Arial" w:cs="Arial"/>
          <w:sz w:val="24"/>
          <w:szCs w:val="24"/>
        </w:rPr>
        <w:t xml:space="preserve">10.2.3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10.1 at </w:t>
      </w:r>
      <w:r>
        <w:rPr>
          <w:rFonts w:ascii="Arial" w:hAnsi="Arial" w:cs="Arial"/>
          <w:i/>
          <w:iCs/>
          <w:sz w:val="24"/>
          <w:szCs w:val="24"/>
        </w:rPr>
        <w:t xml:space="preserve">offshore transmission system </w:t>
      </w:r>
      <w:r>
        <w:rPr>
          <w:rFonts w:ascii="Arial" w:hAnsi="Arial" w:cs="Arial"/>
          <w:sz w:val="24"/>
          <w:szCs w:val="24"/>
        </w:rPr>
        <w:t xml:space="preserve">substations or </w:t>
      </w:r>
      <w:r>
        <w:rPr>
          <w:rFonts w:ascii="Arial" w:hAnsi="Arial" w:cs="Arial"/>
          <w:i/>
          <w:iCs/>
          <w:sz w:val="24"/>
          <w:szCs w:val="24"/>
        </w:rPr>
        <w:t>OSP</w:t>
      </w:r>
      <w:r>
        <w:rPr>
          <w:rFonts w:ascii="Arial" w:hAnsi="Arial" w:cs="Arial"/>
          <w:sz w:val="24"/>
          <w:szCs w:val="24"/>
        </w:rPr>
        <w:t>s using manual and/or automatic facilities available, including the switching in or out of relevant equipment.</w:t>
      </w:r>
    </w:p>
    <w:p w14:paraId="05BF577B" w14:textId="77777777" w:rsidR="009C1403" w:rsidRDefault="00C6386D">
      <w:pPr>
        <w:kinsoku w:val="0"/>
        <w:overflowPunct w:val="0"/>
        <w:autoSpaceDE/>
        <w:autoSpaceDN/>
        <w:adjustRightInd/>
        <w:spacing w:before="398" w:line="276" w:lineRule="exact"/>
        <w:ind w:left="792" w:right="72" w:hanging="648"/>
        <w:jc w:val="both"/>
        <w:textAlignment w:val="baseline"/>
        <w:rPr>
          <w:rFonts w:ascii="Arial" w:hAnsi="Arial" w:cs="Arial"/>
          <w:sz w:val="24"/>
          <w:szCs w:val="24"/>
        </w:rPr>
      </w:pPr>
      <w:r>
        <w:rPr>
          <w:rFonts w:ascii="Arial" w:hAnsi="Arial" w:cs="Arial"/>
          <w:sz w:val="24"/>
          <w:szCs w:val="24"/>
        </w:rPr>
        <w:t xml:space="preserve">10.3 In planning timescales, the </w:t>
      </w:r>
      <w:r>
        <w:rPr>
          <w:rFonts w:ascii="Arial" w:hAnsi="Arial" w:cs="Arial"/>
          <w:i/>
          <w:iCs/>
          <w:sz w:val="24"/>
          <w:szCs w:val="24"/>
        </w:rPr>
        <w:t xml:space="preserve">steady state </w:t>
      </w:r>
      <w:r>
        <w:rPr>
          <w:rFonts w:ascii="Arial" w:hAnsi="Arial" w:cs="Arial"/>
          <w:sz w:val="24"/>
          <w:szCs w:val="24"/>
        </w:rPr>
        <w:t>voltages are to be achieved without widespread post-fault generation transformer re-tapping or post-fault adjustment of SVC set points to increase the reactive power output or to avoid exceeding the available reactive capability of generation or SVCs.</w:t>
      </w:r>
    </w:p>
    <w:p w14:paraId="188BACC1" w14:textId="77777777" w:rsidR="009C1403" w:rsidRDefault="009C1403">
      <w:pPr>
        <w:widowControl/>
        <w:rPr>
          <w:sz w:val="24"/>
          <w:szCs w:val="24"/>
        </w:rPr>
        <w:sectPr w:rsidR="009C1403">
          <w:headerReference w:type="default" r:id="rId72"/>
          <w:pgSz w:w="11904" w:h="16834"/>
          <w:pgMar w:top="1766" w:right="1314" w:bottom="508" w:left="1310" w:header="720" w:footer="720" w:gutter="0"/>
          <w:cols w:space="720"/>
          <w:noEndnote/>
        </w:sectPr>
      </w:pPr>
    </w:p>
    <w:p w14:paraId="416F1BE4" w14:textId="73924C09" w:rsidR="009C1403" w:rsidRDefault="00C6386D">
      <w:pPr>
        <w:tabs>
          <w:tab w:val="left" w:pos="720"/>
        </w:tabs>
        <w:kinsoku w:val="0"/>
        <w:overflowPunct w:val="0"/>
        <w:autoSpaceDE/>
        <w:autoSpaceDN/>
        <w:adjustRightInd/>
        <w:spacing w:before="16" w:line="328" w:lineRule="exact"/>
        <w:textAlignment w:val="baseline"/>
        <w:rPr>
          <w:rFonts w:ascii="Arial" w:hAnsi="Arial" w:cs="Arial"/>
          <w:b/>
          <w:bCs/>
          <w:spacing w:val="-1"/>
          <w:sz w:val="29"/>
          <w:szCs w:val="29"/>
        </w:rPr>
      </w:pPr>
      <w:r>
        <w:rPr>
          <w:rFonts w:ascii="Arial" w:hAnsi="Arial" w:cs="Arial"/>
          <w:b/>
          <w:bCs/>
          <w:spacing w:val="-1"/>
          <w:sz w:val="29"/>
          <w:szCs w:val="29"/>
        </w:rPr>
        <w:t>11.</w:t>
      </w:r>
      <w:r>
        <w:rPr>
          <w:rFonts w:ascii="Arial" w:hAnsi="Arial" w:cs="Arial"/>
          <w:b/>
          <w:bCs/>
          <w:spacing w:val="-1"/>
          <w:sz w:val="29"/>
          <w:szCs w:val="29"/>
        </w:rPr>
        <w:tab/>
        <w:t>Terms and Definitions</w:t>
      </w:r>
    </w:p>
    <w:p w14:paraId="5E8DC102" w14:textId="77777777" w:rsidR="009C1403" w:rsidRDefault="00C6386D">
      <w:pPr>
        <w:tabs>
          <w:tab w:val="left" w:pos="3456"/>
        </w:tabs>
        <w:kinsoku w:val="0"/>
        <w:overflowPunct w:val="0"/>
        <w:autoSpaceDE/>
        <w:autoSpaceDN/>
        <w:adjustRightInd/>
        <w:spacing w:before="224" w:line="243" w:lineRule="exact"/>
        <w:ind w:left="144"/>
        <w:textAlignment w:val="baseline"/>
        <w:rPr>
          <w:rFonts w:ascii="Arial" w:hAnsi="Arial" w:cs="Arial"/>
          <w:spacing w:val="-3"/>
          <w:sz w:val="21"/>
          <w:szCs w:val="21"/>
        </w:rPr>
      </w:pPr>
      <w:r>
        <w:rPr>
          <w:rFonts w:ascii="Arial" w:hAnsi="Arial" w:cs="Arial"/>
          <w:spacing w:val="-3"/>
          <w:sz w:val="21"/>
          <w:szCs w:val="21"/>
        </w:rPr>
        <w:t>ACS Peak Demand</w:t>
      </w:r>
      <w:r>
        <w:rPr>
          <w:rFonts w:ascii="Arial" w:hAnsi="Arial" w:cs="Arial"/>
          <w:spacing w:val="-3"/>
          <w:sz w:val="21"/>
          <w:szCs w:val="21"/>
        </w:rPr>
        <w:tab/>
        <w:t>The estimated unrestricted winter peak demand (MW</w:t>
      </w:r>
    </w:p>
    <w:p w14:paraId="7F3258FE" w14:textId="3F540134" w:rsidR="009C1403" w:rsidRDefault="00C6386D">
      <w:pPr>
        <w:kinsoku w:val="0"/>
        <w:overflowPunct w:val="0"/>
        <w:autoSpaceDE/>
        <w:autoSpaceDN/>
        <w:adjustRightInd/>
        <w:spacing w:before="19" w:line="230" w:lineRule="exact"/>
        <w:ind w:left="3456"/>
        <w:jc w:val="both"/>
        <w:textAlignment w:val="baseline"/>
        <w:rPr>
          <w:rFonts w:ascii="Arial" w:hAnsi="Arial" w:cs="Arial"/>
          <w:spacing w:val="-4"/>
          <w:sz w:val="21"/>
          <w:szCs w:val="21"/>
        </w:rPr>
      </w:pPr>
      <w:r>
        <w:rPr>
          <w:rFonts w:ascii="Arial" w:hAnsi="Arial" w:cs="Arial"/>
          <w:spacing w:val="-4"/>
          <w:sz w:val="21"/>
          <w:szCs w:val="21"/>
        </w:rPr>
        <w:t xml:space="preserve">and MVar) on the total system for the </w:t>
      </w:r>
      <w:r>
        <w:rPr>
          <w:rFonts w:ascii="Arial" w:hAnsi="Arial" w:cs="Arial"/>
          <w:i/>
          <w:iCs/>
          <w:spacing w:val="-4"/>
          <w:sz w:val="21"/>
          <w:szCs w:val="21"/>
        </w:rPr>
        <w:t xml:space="preserve">average cold </w:t>
      </w:r>
      <w:del w:id="154" w:author="Tammy Meek (NESO)" w:date="2025-01-13T10:30:00Z" w16du:dateUtc="2025-01-13T10:30:00Z">
        <w:r>
          <w:rPr>
            <w:rFonts w:ascii="Arial" w:hAnsi="Arial" w:cs="Arial"/>
            <w:i/>
            <w:iCs/>
            <w:spacing w:val="-4"/>
            <w:sz w:val="21"/>
            <w:szCs w:val="21"/>
          </w:rPr>
          <w:delText>spe</w:delText>
        </w:r>
        <w:r>
          <w:rPr>
            <w:rFonts w:ascii="Arial" w:hAnsi="Arial" w:cs="Arial"/>
            <w:b/>
            <w:bCs/>
            <w:i/>
            <w:iCs/>
            <w:spacing w:val="-4"/>
            <w:sz w:val="21"/>
            <w:szCs w:val="21"/>
          </w:rPr>
          <w:delText>l</w:delText>
        </w:r>
      </w:del>
      <w:ins w:id="155" w:author="Tammy Meek (NESO)" w:date="2025-01-13T10:30:00Z" w16du:dateUtc="2025-01-13T10:30:00Z">
        <w:r>
          <w:rPr>
            <w:rFonts w:ascii="Arial" w:hAnsi="Arial" w:cs="Arial"/>
            <w:i/>
            <w:iCs/>
            <w:spacing w:val="-4"/>
            <w:sz w:val="21"/>
            <w:szCs w:val="21"/>
          </w:rPr>
          <w:t>spe</w:t>
        </w:r>
        <w:r w:rsidR="001F0C8D">
          <w:rPr>
            <w:rFonts w:ascii="Arial" w:hAnsi="Arial" w:cs="Arial"/>
            <w:i/>
            <w:iCs/>
            <w:spacing w:val="-4"/>
            <w:sz w:val="21"/>
            <w:szCs w:val="21"/>
          </w:rPr>
          <w:t>ll</w:t>
        </w:r>
      </w:ins>
      <w:r>
        <w:rPr>
          <w:rFonts w:ascii="Arial" w:hAnsi="Arial" w:cs="Arial"/>
          <w:b/>
          <w:bCs/>
          <w:i/>
          <w:iCs/>
          <w:spacing w:val="-4"/>
          <w:sz w:val="21"/>
          <w:szCs w:val="21"/>
        </w:rPr>
        <w:t xml:space="preserve"> </w:t>
      </w:r>
      <w:r>
        <w:rPr>
          <w:rFonts w:ascii="Arial" w:hAnsi="Arial" w:cs="Arial"/>
          <w:spacing w:val="-4"/>
          <w:sz w:val="21"/>
          <w:szCs w:val="21"/>
        </w:rPr>
        <w:t>(</w:t>
      </w:r>
      <w:r>
        <w:rPr>
          <w:rFonts w:ascii="Arial" w:hAnsi="Arial" w:cs="Arial"/>
          <w:i/>
          <w:iCs/>
          <w:spacing w:val="-4"/>
          <w:sz w:val="21"/>
          <w:szCs w:val="21"/>
        </w:rPr>
        <w:t>ACS</w:t>
      </w:r>
      <w:r>
        <w:rPr>
          <w:rFonts w:ascii="Arial" w:hAnsi="Arial" w:cs="Arial"/>
          <w:spacing w:val="-4"/>
          <w:sz w:val="21"/>
          <w:szCs w:val="21"/>
        </w:rPr>
        <w:t xml:space="preserve">) condition. This represents the demand to be met by </w:t>
      </w:r>
      <w:r>
        <w:rPr>
          <w:rFonts w:ascii="Arial" w:hAnsi="Arial" w:cs="Arial"/>
          <w:i/>
          <w:iCs/>
          <w:spacing w:val="-4"/>
          <w:sz w:val="21"/>
          <w:szCs w:val="21"/>
        </w:rPr>
        <w:t xml:space="preserve">large power stations </w:t>
      </w:r>
      <w:r>
        <w:rPr>
          <w:rFonts w:ascii="Arial" w:hAnsi="Arial" w:cs="Arial"/>
          <w:spacing w:val="-4"/>
          <w:sz w:val="21"/>
          <w:szCs w:val="21"/>
        </w:rPr>
        <w:t xml:space="preserve">(directly connected or embedded), </w:t>
      </w:r>
      <w:r>
        <w:rPr>
          <w:rFonts w:ascii="Arial" w:hAnsi="Arial" w:cs="Arial"/>
          <w:i/>
          <w:iCs/>
          <w:spacing w:val="-4"/>
          <w:sz w:val="21"/>
          <w:szCs w:val="21"/>
        </w:rPr>
        <w:t xml:space="preserve">medium power stations (directly connected or embedded) </w:t>
      </w:r>
      <w:r>
        <w:rPr>
          <w:rFonts w:ascii="Arial" w:hAnsi="Arial" w:cs="Arial"/>
          <w:spacing w:val="-4"/>
          <w:sz w:val="21"/>
          <w:szCs w:val="21"/>
        </w:rPr>
        <w:t xml:space="preserve">and </w:t>
      </w:r>
      <w:r>
        <w:rPr>
          <w:rFonts w:ascii="Arial" w:hAnsi="Arial" w:cs="Arial"/>
          <w:i/>
          <w:iCs/>
          <w:spacing w:val="-4"/>
          <w:sz w:val="21"/>
          <w:szCs w:val="21"/>
        </w:rPr>
        <w:t xml:space="preserve">small power stations </w:t>
      </w:r>
      <w:r>
        <w:rPr>
          <w:rFonts w:ascii="Arial" w:hAnsi="Arial" w:cs="Arial"/>
          <w:spacing w:val="-4"/>
          <w:sz w:val="21"/>
          <w:szCs w:val="21"/>
        </w:rPr>
        <w:t xml:space="preserve">(directly connected or embedded) and by electricity imported into the </w:t>
      </w:r>
      <w:r>
        <w:rPr>
          <w:rFonts w:ascii="Arial" w:hAnsi="Arial" w:cs="Arial"/>
          <w:i/>
          <w:iCs/>
          <w:spacing w:val="-4"/>
          <w:sz w:val="21"/>
          <w:szCs w:val="21"/>
        </w:rPr>
        <w:t xml:space="preserve">onshore transmission system </w:t>
      </w:r>
      <w:r>
        <w:rPr>
          <w:rFonts w:ascii="Arial" w:hAnsi="Arial" w:cs="Arial"/>
          <w:spacing w:val="-4"/>
          <w:sz w:val="21"/>
          <w:szCs w:val="21"/>
        </w:rPr>
        <w:t xml:space="preserve">from </w:t>
      </w:r>
      <w:r>
        <w:rPr>
          <w:rFonts w:ascii="Arial" w:hAnsi="Arial" w:cs="Arial"/>
          <w:i/>
          <w:iCs/>
          <w:spacing w:val="-4"/>
          <w:sz w:val="21"/>
          <w:szCs w:val="21"/>
        </w:rPr>
        <w:t xml:space="preserve">external systems </w:t>
      </w:r>
      <w:r>
        <w:rPr>
          <w:rFonts w:ascii="Arial" w:hAnsi="Arial" w:cs="Arial"/>
          <w:spacing w:val="-4"/>
          <w:sz w:val="21"/>
          <w:szCs w:val="21"/>
        </w:rPr>
        <w:t xml:space="preserve">across </w:t>
      </w:r>
      <w:r>
        <w:rPr>
          <w:rFonts w:ascii="Arial" w:hAnsi="Arial" w:cs="Arial"/>
          <w:i/>
          <w:iCs/>
          <w:spacing w:val="-4"/>
          <w:sz w:val="21"/>
          <w:szCs w:val="21"/>
        </w:rPr>
        <w:t>external interconnections (and which is not adjusted to take into account demand management or other techniques that could modify demand)</w:t>
      </w:r>
      <w:r>
        <w:rPr>
          <w:rFonts w:ascii="Arial" w:hAnsi="Arial" w:cs="Arial"/>
          <w:spacing w:val="-4"/>
          <w:sz w:val="21"/>
          <w:szCs w:val="21"/>
        </w:rPr>
        <w:t>.</w:t>
      </w:r>
    </w:p>
    <w:p w14:paraId="14BF033B" w14:textId="77777777" w:rsidR="004A432A" w:rsidRDefault="004A432A">
      <w:pPr>
        <w:kinsoku w:val="0"/>
        <w:overflowPunct w:val="0"/>
        <w:autoSpaceDE/>
        <w:autoSpaceDN/>
        <w:adjustRightInd/>
        <w:spacing w:before="19" w:line="230" w:lineRule="exact"/>
        <w:ind w:left="3456"/>
        <w:jc w:val="both"/>
        <w:textAlignment w:val="baseline"/>
        <w:rPr>
          <w:del w:id="156" w:author="Tammy Meek (NESO)" w:date="2025-01-13T10:30:00Z" w16du:dateUtc="2025-01-13T10:30:00Z"/>
          <w:rFonts w:ascii="Arial" w:hAnsi="Arial" w:cs="Arial"/>
          <w:spacing w:val="-4"/>
          <w:sz w:val="21"/>
          <w:szCs w:val="21"/>
        </w:rPr>
      </w:pPr>
    </w:p>
    <w:p w14:paraId="7EEBB204" w14:textId="77777777" w:rsidR="006A05DF" w:rsidRDefault="006A05DF" w:rsidP="006A05DF">
      <w:pPr>
        <w:kinsoku w:val="0"/>
        <w:overflowPunct w:val="0"/>
        <w:autoSpaceDE/>
        <w:autoSpaceDN/>
        <w:adjustRightInd/>
        <w:spacing w:before="19" w:line="230" w:lineRule="exact"/>
        <w:ind w:left="3456" w:hanging="3314"/>
        <w:jc w:val="both"/>
        <w:textAlignment w:val="baseline"/>
        <w:rPr>
          <w:del w:id="157" w:author="Tammy Meek (NESO)" w:date="2025-01-13T10:30:00Z" w16du:dateUtc="2025-01-13T10:30:00Z"/>
          <w:rFonts w:ascii="Arial" w:hAnsi="Arial" w:cs="Arial"/>
          <w:spacing w:val="-4"/>
          <w:sz w:val="21"/>
          <w:szCs w:val="21"/>
        </w:rPr>
      </w:pPr>
      <w:del w:id="158" w:author="Tammy Meek (NESO)" w:date="2025-01-13T10:30:00Z" w16du:dateUtc="2025-01-13T10:30:00Z">
        <w:r>
          <w:rPr>
            <w:rFonts w:ascii="Arial" w:hAnsi="Arial" w:cs="Arial"/>
            <w:spacing w:val="-4"/>
            <w:sz w:val="21"/>
            <w:szCs w:val="21"/>
          </w:rPr>
          <w:delText>the Act</w:delText>
        </w:r>
        <w:r>
          <w:rPr>
            <w:rFonts w:ascii="Arial" w:hAnsi="Arial" w:cs="Arial"/>
            <w:spacing w:val="-4"/>
            <w:sz w:val="21"/>
            <w:szCs w:val="21"/>
          </w:rPr>
          <w:tab/>
        </w:r>
        <w:r w:rsidRPr="00F67AD3">
          <w:rPr>
            <w:rFonts w:ascii="Arial" w:hAnsi="Arial" w:cs="Arial"/>
            <w:spacing w:val="-4"/>
            <w:sz w:val="21"/>
            <w:szCs w:val="21"/>
          </w:rPr>
          <w:delText>means the</w:delText>
        </w:r>
        <w:r w:rsidRPr="004A432A">
          <w:rPr>
            <w:rFonts w:ascii="Arial" w:hAnsi="Arial" w:cs="Arial"/>
            <w:i/>
            <w:iCs/>
            <w:spacing w:val="-4"/>
            <w:sz w:val="21"/>
            <w:szCs w:val="21"/>
          </w:rPr>
          <w:delText xml:space="preserve"> Electricity Act 1989 </w:delText>
        </w:r>
        <w:r w:rsidRPr="00F67AD3">
          <w:rPr>
            <w:rFonts w:ascii="Arial" w:hAnsi="Arial" w:cs="Arial"/>
            <w:spacing w:val="-4"/>
            <w:sz w:val="21"/>
            <w:szCs w:val="21"/>
          </w:rPr>
          <w:delText>(as amended)</w:delText>
        </w:r>
      </w:del>
    </w:p>
    <w:p w14:paraId="498CFE5C"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Adverse Conditions</w:t>
      </w:r>
      <w:r>
        <w:rPr>
          <w:rFonts w:ascii="Arial" w:hAnsi="Arial" w:cs="Arial"/>
          <w:spacing w:val="-4"/>
          <w:sz w:val="21"/>
          <w:szCs w:val="21"/>
        </w:rPr>
        <w:tab/>
        <w:t>For the purpose of this Standard, those conditions that</w:t>
      </w:r>
    </w:p>
    <w:p w14:paraId="4106F374" w14:textId="77777777" w:rsidR="009C1403" w:rsidRDefault="00C6386D">
      <w:pPr>
        <w:kinsoku w:val="0"/>
        <w:overflowPunct w:val="0"/>
        <w:autoSpaceDE/>
        <w:autoSpaceDN/>
        <w:adjustRightInd/>
        <w:spacing w:before="11" w:line="230" w:lineRule="exact"/>
        <w:ind w:left="3456"/>
        <w:jc w:val="both"/>
        <w:textAlignment w:val="baseline"/>
        <w:rPr>
          <w:rFonts w:ascii="Arial" w:hAnsi="Arial" w:cs="Arial"/>
          <w:spacing w:val="-4"/>
          <w:sz w:val="21"/>
          <w:szCs w:val="21"/>
        </w:rPr>
      </w:pPr>
      <w:r>
        <w:rPr>
          <w:rFonts w:ascii="Arial" w:hAnsi="Arial" w:cs="Arial"/>
          <w:spacing w:val="-4"/>
          <w:sz w:val="21"/>
          <w:szCs w:val="21"/>
        </w:rPr>
        <w:t>significantly increase the likelihood of an overhead line fault, e.g. high winds, lightning, very high or very low ambient temperatures, high precipitation levels, high insulator or atmospheric pollution, flooding.</w:t>
      </w:r>
    </w:p>
    <w:p w14:paraId="42B66F6C" w14:textId="77777777" w:rsidR="009C1403" w:rsidRDefault="00C6386D">
      <w:pPr>
        <w:tabs>
          <w:tab w:val="left" w:pos="3456"/>
        </w:tabs>
        <w:kinsoku w:val="0"/>
        <w:overflowPunct w:val="0"/>
        <w:autoSpaceDE/>
        <w:autoSpaceDN/>
        <w:adjustRightInd/>
        <w:spacing w:before="462" w:line="243" w:lineRule="exact"/>
        <w:ind w:left="144"/>
        <w:textAlignment w:val="baseline"/>
        <w:rPr>
          <w:rFonts w:ascii="Arial" w:hAnsi="Arial" w:cs="Arial"/>
          <w:spacing w:val="-2"/>
          <w:sz w:val="21"/>
          <w:szCs w:val="21"/>
        </w:rPr>
      </w:pPr>
      <w:r>
        <w:rPr>
          <w:rFonts w:ascii="Arial" w:hAnsi="Arial" w:cs="Arial"/>
          <w:spacing w:val="-2"/>
          <w:sz w:val="21"/>
          <w:szCs w:val="21"/>
        </w:rPr>
        <w:t>Ancillary Services</w:t>
      </w:r>
      <w:r>
        <w:rPr>
          <w:rFonts w:ascii="Arial" w:hAnsi="Arial" w:cs="Arial"/>
          <w:spacing w:val="-2"/>
          <w:sz w:val="21"/>
          <w:szCs w:val="21"/>
        </w:rPr>
        <w:tab/>
        <w:t>This means:</w:t>
      </w:r>
    </w:p>
    <w:p w14:paraId="6BDD6A9B" w14:textId="77777777" w:rsidR="009C1403" w:rsidRDefault="00C6386D">
      <w:pPr>
        <w:numPr>
          <w:ilvl w:val="0"/>
          <w:numId w:val="20"/>
        </w:numPr>
        <w:kinsoku w:val="0"/>
        <w:overflowPunct w:val="0"/>
        <w:autoSpaceDE/>
        <w:autoSpaceDN/>
        <w:adjustRightInd/>
        <w:spacing w:before="107" w:line="230" w:lineRule="exact"/>
        <w:jc w:val="both"/>
        <w:textAlignment w:val="baseline"/>
        <w:rPr>
          <w:rFonts w:ascii="Arial" w:hAnsi="Arial" w:cs="Arial"/>
          <w:spacing w:val="-4"/>
          <w:sz w:val="21"/>
          <w:szCs w:val="21"/>
        </w:rPr>
      </w:pPr>
      <w:r>
        <w:rPr>
          <w:rFonts w:ascii="Arial" w:hAnsi="Arial" w:cs="Arial"/>
          <w:spacing w:val="-4"/>
          <w:sz w:val="21"/>
          <w:szCs w:val="21"/>
        </w:rPr>
        <w:t xml:space="preserve">such services as any authorised electricity operator may be required to have available as </w:t>
      </w:r>
      <w:r>
        <w:rPr>
          <w:rFonts w:ascii="Arial" w:hAnsi="Arial" w:cs="Arial"/>
          <w:i/>
          <w:iCs/>
          <w:spacing w:val="-4"/>
          <w:sz w:val="21"/>
          <w:szCs w:val="21"/>
        </w:rPr>
        <w:t xml:space="preserve">Ancillary Services </w:t>
      </w:r>
      <w:r>
        <w:rPr>
          <w:rFonts w:ascii="Arial" w:hAnsi="Arial" w:cs="Arial"/>
          <w:spacing w:val="-4"/>
          <w:sz w:val="21"/>
          <w:szCs w:val="21"/>
        </w:rPr>
        <w:t>pursuant to the Grid Code; and</w:t>
      </w:r>
    </w:p>
    <w:p w14:paraId="284FBD7D" w14:textId="762B25B2" w:rsidR="009C1403" w:rsidRDefault="00C6386D">
      <w:pPr>
        <w:numPr>
          <w:ilvl w:val="0"/>
          <w:numId w:val="20"/>
        </w:numPr>
        <w:kinsoku w:val="0"/>
        <w:overflowPunct w:val="0"/>
        <w:autoSpaceDE/>
        <w:autoSpaceDN/>
        <w:adjustRightInd/>
        <w:spacing w:before="127" w:line="230" w:lineRule="exact"/>
        <w:jc w:val="both"/>
        <w:textAlignment w:val="baseline"/>
        <w:rPr>
          <w:rFonts w:ascii="Arial" w:hAnsi="Arial" w:cs="Arial"/>
          <w:sz w:val="21"/>
          <w:szCs w:val="21"/>
        </w:rPr>
      </w:pPr>
      <w:r>
        <w:rPr>
          <w:rFonts w:ascii="Arial" w:hAnsi="Arial" w:cs="Arial"/>
          <w:sz w:val="21"/>
          <w:szCs w:val="21"/>
        </w:rPr>
        <w:t xml:space="preserve">such services as any authorised electricity operator or person making transfers on </w:t>
      </w:r>
      <w:r>
        <w:rPr>
          <w:rFonts w:ascii="Arial" w:hAnsi="Arial" w:cs="Arial"/>
          <w:i/>
          <w:iCs/>
          <w:sz w:val="21"/>
          <w:szCs w:val="21"/>
        </w:rPr>
        <w:t xml:space="preserve">external interconnections </w:t>
      </w:r>
      <w:r>
        <w:rPr>
          <w:rFonts w:ascii="Arial" w:hAnsi="Arial" w:cs="Arial"/>
          <w:sz w:val="21"/>
          <w:szCs w:val="21"/>
        </w:rPr>
        <w:t xml:space="preserve">may have agreed to have available as being </w:t>
      </w:r>
      <w:r>
        <w:rPr>
          <w:rFonts w:ascii="Arial" w:hAnsi="Arial" w:cs="Arial"/>
          <w:i/>
          <w:iCs/>
          <w:sz w:val="21"/>
          <w:szCs w:val="21"/>
        </w:rPr>
        <w:t xml:space="preserve">ancillary services </w:t>
      </w:r>
      <w:r>
        <w:rPr>
          <w:rFonts w:ascii="Arial" w:hAnsi="Arial" w:cs="Arial"/>
          <w:sz w:val="21"/>
          <w:szCs w:val="21"/>
        </w:rPr>
        <w:t xml:space="preserve">pursuant to agreement made with </w:t>
      </w:r>
      <w:r w:rsidR="00E60331">
        <w:rPr>
          <w:rFonts w:ascii="Arial" w:hAnsi="Arial" w:cs="Arial"/>
          <w:sz w:val="21"/>
          <w:szCs w:val="21"/>
        </w:rPr>
        <w:t xml:space="preserve">the </w:t>
      </w:r>
      <w:r w:rsidR="00362AAE" w:rsidRPr="00362AAE">
        <w:rPr>
          <w:rFonts w:ascii="Arial" w:hAnsi="Arial" w:cs="Arial"/>
          <w:i/>
          <w:iCs/>
          <w:sz w:val="21"/>
          <w:szCs w:val="21"/>
        </w:rPr>
        <w:t>ISOP</w:t>
      </w:r>
      <w:r>
        <w:rPr>
          <w:rFonts w:ascii="Arial" w:hAnsi="Arial" w:cs="Arial"/>
          <w:sz w:val="21"/>
          <w:szCs w:val="21"/>
        </w:rPr>
        <w:t xml:space="preserve"> and which may be offered for purchase by</w:t>
      </w:r>
      <w:r w:rsidR="00E60331">
        <w:rPr>
          <w:rFonts w:ascii="Arial" w:hAnsi="Arial" w:cs="Arial"/>
          <w:sz w:val="21"/>
          <w:szCs w:val="21"/>
        </w:rPr>
        <w:t xml:space="preserve"> the </w:t>
      </w:r>
      <w:r w:rsidR="00362AAE" w:rsidRPr="00362AAE">
        <w:rPr>
          <w:rFonts w:ascii="Arial" w:hAnsi="Arial" w:cs="Arial"/>
          <w:i/>
          <w:iCs/>
          <w:sz w:val="21"/>
          <w:szCs w:val="21"/>
        </w:rPr>
        <w:t>ISOP</w:t>
      </w:r>
      <w:r>
        <w:rPr>
          <w:rFonts w:ascii="Arial" w:hAnsi="Arial" w:cs="Arial"/>
          <w:sz w:val="21"/>
          <w:szCs w:val="21"/>
        </w:rPr>
        <w:t>.</w:t>
      </w:r>
    </w:p>
    <w:p w14:paraId="16251D95" w14:textId="77777777" w:rsidR="009C1403" w:rsidRDefault="00C6386D">
      <w:pPr>
        <w:tabs>
          <w:tab w:val="left" w:pos="3456"/>
        </w:tabs>
        <w:kinsoku w:val="0"/>
        <w:overflowPunct w:val="0"/>
        <w:autoSpaceDE/>
        <w:autoSpaceDN/>
        <w:adjustRightInd/>
        <w:spacing w:before="463" w:line="232" w:lineRule="exact"/>
        <w:ind w:left="144"/>
        <w:textAlignment w:val="baseline"/>
        <w:rPr>
          <w:rFonts w:ascii="Arial" w:hAnsi="Arial" w:cs="Arial"/>
          <w:i/>
          <w:iCs/>
          <w:spacing w:val="-1"/>
          <w:sz w:val="21"/>
          <w:szCs w:val="21"/>
        </w:rPr>
      </w:pPr>
      <w:r>
        <w:rPr>
          <w:rFonts w:ascii="Arial" w:hAnsi="Arial" w:cs="Arial"/>
          <w:spacing w:val="-1"/>
          <w:sz w:val="21"/>
          <w:szCs w:val="21"/>
        </w:rPr>
        <w:t>Annual Load Factor</w:t>
      </w:r>
      <w:r>
        <w:rPr>
          <w:rFonts w:ascii="Arial" w:hAnsi="Arial" w:cs="Arial"/>
          <w:spacing w:val="-1"/>
          <w:sz w:val="21"/>
          <w:szCs w:val="21"/>
        </w:rPr>
        <w:tab/>
        <w:t xml:space="preserve">The ratio of the actual energy output of a </w:t>
      </w:r>
      <w:r>
        <w:rPr>
          <w:rFonts w:ascii="Arial" w:hAnsi="Arial" w:cs="Arial"/>
          <w:i/>
          <w:iCs/>
          <w:spacing w:val="-1"/>
          <w:sz w:val="21"/>
          <w:szCs w:val="21"/>
        </w:rPr>
        <w:t>generating</w:t>
      </w:r>
    </w:p>
    <w:p w14:paraId="28ECA74F" w14:textId="77777777" w:rsidR="009C1403" w:rsidRDefault="00C6386D">
      <w:pPr>
        <w:kinsoku w:val="0"/>
        <w:overflowPunct w:val="0"/>
        <w:autoSpaceDE/>
        <w:autoSpaceDN/>
        <w:adjustRightInd/>
        <w:spacing w:line="232" w:lineRule="exact"/>
        <w:ind w:left="3456"/>
        <w:jc w:val="both"/>
        <w:textAlignment w:val="baseline"/>
        <w:rPr>
          <w:rFonts w:ascii="Arial" w:hAnsi="Arial" w:cs="Arial"/>
          <w:spacing w:val="-3"/>
          <w:sz w:val="21"/>
          <w:szCs w:val="21"/>
        </w:rPr>
      </w:pPr>
      <w:r>
        <w:rPr>
          <w:rFonts w:ascii="Arial" w:hAnsi="Arial" w:cs="Arial"/>
          <w:i/>
          <w:iCs/>
          <w:spacing w:val="-3"/>
          <w:sz w:val="21"/>
          <w:szCs w:val="21"/>
        </w:rPr>
        <w:t xml:space="preserve">unit, </w:t>
      </w:r>
      <w:r>
        <w:rPr>
          <w:rFonts w:ascii="Arial" w:hAnsi="Arial" w:cs="Arial"/>
          <w:spacing w:val="-3"/>
          <w:sz w:val="21"/>
          <w:szCs w:val="21"/>
        </w:rPr>
        <w:t xml:space="preserve">CCGT module or </w:t>
      </w:r>
      <w:r>
        <w:rPr>
          <w:rFonts w:ascii="Arial" w:hAnsi="Arial" w:cs="Arial"/>
          <w:i/>
          <w:iCs/>
          <w:spacing w:val="-3"/>
          <w:sz w:val="21"/>
          <w:szCs w:val="21"/>
        </w:rPr>
        <w:t xml:space="preserve">power station </w:t>
      </w:r>
      <w:r>
        <w:rPr>
          <w:rFonts w:ascii="Arial" w:hAnsi="Arial" w:cs="Arial"/>
          <w:spacing w:val="-3"/>
          <w:sz w:val="21"/>
          <w:szCs w:val="21"/>
        </w:rPr>
        <w:t xml:space="preserve">(as the case may be) to the maximum possible energy output of that </w:t>
      </w:r>
      <w:r>
        <w:rPr>
          <w:rFonts w:ascii="Arial" w:hAnsi="Arial" w:cs="Arial"/>
          <w:i/>
          <w:iCs/>
          <w:spacing w:val="-3"/>
          <w:sz w:val="21"/>
          <w:szCs w:val="21"/>
        </w:rPr>
        <w:t>generating unit</w:t>
      </w:r>
      <w:r>
        <w:rPr>
          <w:rFonts w:ascii="Arial" w:hAnsi="Arial" w:cs="Arial"/>
          <w:spacing w:val="-3"/>
          <w:sz w:val="21"/>
          <w:szCs w:val="21"/>
        </w:rPr>
        <w:t xml:space="preserve">, CCGT module or </w:t>
      </w:r>
      <w:r>
        <w:rPr>
          <w:rFonts w:ascii="Arial" w:hAnsi="Arial" w:cs="Arial"/>
          <w:i/>
          <w:iCs/>
          <w:spacing w:val="-3"/>
          <w:sz w:val="21"/>
          <w:szCs w:val="21"/>
        </w:rPr>
        <w:t xml:space="preserve">power station </w:t>
      </w:r>
      <w:r>
        <w:rPr>
          <w:rFonts w:ascii="Arial" w:hAnsi="Arial" w:cs="Arial"/>
          <w:spacing w:val="-3"/>
          <w:sz w:val="21"/>
          <w:szCs w:val="21"/>
        </w:rPr>
        <w:t>(as the case may be) over a year. It is often expressed in percentage terms.</w:t>
      </w:r>
    </w:p>
    <w:p w14:paraId="19DB54CC" w14:textId="77777777" w:rsidR="009C1403" w:rsidRDefault="00C6386D">
      <w:pPr>
        <w:tabs>
          <w:tab w:val="left" w:pos="3456"/>
        </w:tabs>
        <w:kinsoku w:val="0"/>
        <w:overflowPunct w:val="0"/>
        <w:autoSpaceDE/>
        <w:autoSpaceDN/>
        <w:adjustRightInd/>
        <w:spacing w:before="443" w:line="243" w:lineRule="exact"/>
        <w:ind w:left="144"/>
        <w:textAlignment w:val="baseline"/>
        <w:rPr>
          <w:rFonts w:ascii="Arial" w:hAnsi="Arial" w:cs="Arial"/>
          <w:spacing w:val="-3"/>
          <w:sz w:val="21"/>
          <w:szCs w:val="21"/>
        </w:rPr>
      </w:pPr>
      <w:r>
        <w:rPr>
          <w:rFonts w:ascii="Arial" w:hAnsi="Arial" w:cs="Arial"/>
          <w:spacing w:val="-3"/>
          <w:sz w:val="21"/>
          <w:szCs w:val="21"/>
        </w:rPr>
        <w:t>Authority</w:t>
      </w:r>
      <w:r>
        <w:rPr>
          <w:rFonts w:ascii="Arial" w:hAnsi="Arial" w:cs="Arial"/>
          <w:spacing w:val="-3"/>
          <w:sz w:val="21"/>
          <w:szCs w:val="21"/>
        </w:rPr>
        <w:tab/>
        <w:t>This means the Gas and Electricity Markets Authority</w:t>
      </w:r>
    </w:p>
    <w:p w14:paraId="0E50DA73" w14:textId="77777777" w:rsidR="009C1403" w:rsidRDefault="00C6386D">
      <w:pPr>
        <w:kinsoku w:val="0"/>
        <w:overflowPunct w:val="0"/>
        <w:autoSpaceDE/>
        <w:autoSpaceDN/>
        <w:adjustRightInd/>
        <w:spacing w:before="2" w:line="243" w:lineRule="exact"/>
        <w:ind w:left="3456"/>
        <w:textAlignment w:val="baseline"/>
        <w:rPr>
          <w:rFonts w:ascii="Arial" w:hAnsi="Arial" w:cs="Arial"/>
          <w:spacing w:val="-3"/>
          <w:sz w:val="21"/>
          <w:szCs w:val="21"/>
        </w:rPr>
      </w:pPr>
      <w:r>
        <w:rPr>
          <w:rFonts w:ascii="Arial" w:hAnsi="Arial" w:cs="Arial"/>
          <w:spacing w:val="-3"/>
          <w:sz w:val="21"/>
          <w:szCs w:val="21"/>
        </w:rPr>
        <w:t>established by section 1(1) of the Utilities Act 2000.</w:t>
      </w:r>
    </w:p>
    <w:p w14:paraId="4ED91411"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1"/>
          <w:sz w:val="21"/>
          <w:szCs w:val="21"/>
        </w:rPr>
      </w:pPr>
      <w:r>
        <w:rPr>
          <w:rFonts w:ascii="Arial" w:hAnsi="Arial" w:cs="Arial"/>
          <w:spacing w:val="-1"/>
          <w:sz w:val="21"/>
          <w:szCs w:val="21"/>
        </w:rPr>
        <w:t>Average Cold Spell (ACS)</w:t>
      </w:r>
      <w:r>
        <w:rPr>
          <w:rFonts w:ascii="Arial" w:hAnsi="Arial" w:cs="Arial"/>
          <w:spacing w:val="-1"/>
          <w:sz w:val="21"/>
          <w:szCs w:val="21"/>
        </w:rPr>
        <w:tab/>
        <w:t>A particular combination of weather elements which</w:t>
      </w:r>
    </w:p>
    <w:p w14:paraId="78E3A30B" w14:textId="77777777" w:rsidR="009C1403" w:rsidRDefault="00C6386D">
      <w:pPr>
        <w:kinsoku w:val="0"/>
        <w:overflowPunct w:val="0"/>
        <w:autoSpaceDE/>
        <w:autoSpaceDN/>
        <w:adjustRightInd/>
        <w:spacing w:before="9" w:line="232" w:lineRule="exact"/>
        <w:ind w:left="3456"/>
        <w:jc w:val="both"/>
        <w:textAlignment w:val="baseline"/>
        <w:rPr>
          <w:rFonts w:ascii="Arial" w:hAnsi="Arial" w:cs="Arial"/>
          <w:spacing w:val="-4"/>
          <w:sz w:val="21"/>
          <w:szCs w:val="21"/>
        </w:rPr>
      </w:pPr>
      <w:r>
        <w:rPr>
          <w:rFonts w:ascii="Arial" w:hAnsi="Arial" w:cs="Arial"/>
          <w:spacing w:val="-4"/>
          <w:sz w:val="21"/>
          <w:szCs w:val="21"/>
        </w:rPr>
        <w:t>give rise to a level of peak demand within a financial year (1 April to 31 March) which has a 50% chance of being exceeded as a result of weather variation alone.</w:t>
      </w:r>
    </w:p>
    <w:p w14:paraId="4FF2D927"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Balancing Mechanism</w:t>
      </w:r>
      <w:r>
        <w:rPr>
          <w:rFonts w:ascii="Arial" w:hAnsi="Arial" w:cs="Arial"/>
          <w:spacing w:val="-4"/>
          <w:sz w:val="21"/>
          <w:szCs w:val="21"/>
        </w:rPr>
        <w:tab/>
        <w:t>This is the mechanism for the making and acceptance</w:t>
      </w:r>
    </w:p>
    <w:p w14:paraId="32818642" w14:textId="77777777" w:rsidR="009C1403" w:rsidRDefault="00C6386D">
      <w:pPr>
        <w:kinsoku w:val="0"/>
        <w:overflowPunct w:val="0"/>
        <w:autoSpaceDE/>
        <w:autoSpaceDN/>
        <w:adjustRightInd/>
        <w:spacing w:before="15" w:line="225" w:lineRule="exact"/>
        <w:ind w:left="3456"/>
        <w:jc w:val="both"/>
        <w:textAlignment w:val="baseline"/>
        <w:rPr>
          <w:rFonts w:ascii="Arial" w:hAnsi="Arial" w:cs="Arial"/>
          <w:spacing w:val="-6"/>
          <w:sz w:val="21"/>
          <w:szCs w:val="21"/>
        </w:rPr>
      </w:pPr>
      <w:r>
        <w:rPr>
          <w:rFonts w:ascii="Arial" w:hAnsi="Arial" w:cs="Arial"/>
          <w:spacing w:val="-6"/>
          <w:sz w:val="21"/>
          <w:szCs w:val="21"/>
        </w:rPr>
        <w:t>of offers and bids pursuant to the arrangements contained in the Balancing and Settlement Code (BSC)</w:t>
      </w:r>
    </w:p>
    <w:p w14:paraId="2E086AB1" w14:textId="77777777" w:rsidR="009C1403" w:rsidRDefault="009C1403">
      <w:pPr>
        <w:widowControl/>
        <w:rPr>
          <w:sz w:val="24"/>
          <w:szCs w:val="24"/>
        </w:rPr>
        <w:sectPr w:rsidR="009C1403">
          <w:headerReference w:type="default" r:id="rId73"/>
          <w:pgSz w:w="11904" w:h="16834"/>
          <w:pgMar w:top="1420" w:right="2125" w:bottom="508" w:left="1459" w:header="720" w:footer="720" w:gutter="0"/>
          <w:cols w:space="720"/>
          <w:noEndnote/>
        </w:sectPr>
      </w:pPr>
    </w:p>
    <w:p w14:paraId="13F1E48A" w14:textId="1D98FD19" w:rsidR="009C1403" w:rsidRDefault="00C6386D">
      <w:pPr>
        <w:tabs>
          <w:tab w:val="left" w:pos="3312"/>
        </w:tabs>
        <w:kinsoku w:val="0"/>
        <w:overflowPunct w:val="0"/>
        <w:autoSpaceDE/>
        <w:autoSpaceDN/>
        <w:adjustRightInd/>
        <w:spacing w:before="16" w:line="224" w:lineRule="exact"/>
        <w:ind w:left="72"/>
        <w:textAlignment w:val="baseline"/>
        <w:rPr>
          <w:rFonts w:ascii="Arial" w:hAnsi="Arial" w:cs="Arial"/>
          <w:spacing w:val="-2"/>
          <w:sz w:val="21"/>
          <w:szCs w:val="21"/>
        </w:rPr>
      </w:pPr>
      <w:r>
        <w:rPr>
          <w:rFonts w:ascii="Arial" w:hAnsi="Arial" w:cs="Arial"/>
          <w:spacing w:val="-2"/>
          <w:sz w:val="21"/>
          <w:szCs w:val="21"/>
        </w:rPr>
        <w:t>Balancing Services</w:t>
      </w:r>
      <w:r>
        <w:rPr>
          <w:rFonts w:ascii="Arial" w:hAnsi="Arial" w:cs="Arial"/>
          <w:spacing w:val="-2"/>
          <w:sz w:val="21"/>
          <w:szCs w:val="21"/>
        </w:rPr>
        <w:tab/>
        <w:t>This means:</w:t>
      </w:r>
    </w:p>
    <w:p w14:paraId="41D94C9D" w14:textId="77777777" w:rsidR="009C1403" w:rsidRDefault="00C6386D">
      <w:pPr>
        <w:numPr>
          <w:ilvl w:val="0"/>
          <w:numId w:val="21"/>
        </w:numPr>
        <w:kinsoku w:val="0"/>
        <w:overflowPunct w:val="0"/>
        <w:autoSpaceDE/>
        <w:autoSpaceDN/>
        <w:adjustRightInd/>
        <w:spacing w:line="236" w:lineRule="exact"/>
        <w:textAlignment w:val="baseline"/>
        <w:rPr>
          <w:rFonts w:ascii="Arial" w:hAnsi="Arial" w:cs="Arial"/>
          <w:spacing w:val="-2"/>
          <w:sz w:val="21"/>
          <w:szCs w:val="21"/>
        </w:rPr>
      </w:pPr>
      <w:r>
        <w:rPr>
          <w:rFonts w:ascii="Arial" w:hAnsi="Arial" w:cs="Arial"/>
          <w:i/>
          <w:iCs/>
          <w:spacing w:val="-2"/>
          <w:sz w:val="21"/>
          <w:szCs w:val="21"/>
        </w:rPr>
        <w:t>Ancillary Services</w:t>
      </w:r>
      <w:r>
        <w:rPr>
          <w:rFonts w:ascii="Arial" w:hAnsi="Arial" w:cs="Arial"/>
          <w:spacing w:val="-2"/>
          <w:sz w:val="21"/>
          <w:szCs w:val="21"/>
        </w:rPr>
        <w:t>;</w:t>
      </w:r>
    </w:p>
    <w:p w14:paraId="485CEBA4" w14:textId="77777777" w:rsidR="009C1403" w:rsidRDefault="00C6386D">
      <w:pPr>
        <w:numPr>
          <w:ilvl w:val="0"/>
          <w:numId w:val="22"/>
        </w:numPr>
        <w:kinsoku w:val="0"/>
        <w:overflowPunct w:val="0"/>
        <w:autoSpaceDE/>
        <w:autoSpaceDN/>
        <w:adjustRightInd/>
        <w:spacing w:before="5" w:line="223" w:lineRule="exact"/>
        <w:textAlignment w:val="baseline"/>
        <w:rPr>
          <w:rFonts w:ascii="Arial" w:hAnsi="Arial" w:cs="Arial"/>
          <w:spacing w:val="-4"/>
          <w:sz w:val="21"/>
          <w:szCs w:val="21"/>
        </w:rPr>
      </w:pPr>
      <w:r>
        <w:rPr>
          <w:rFonts w:ascii="Arial" w:hAnsi="Arial" w:cs="Arial"/>
          <w:spacing w:val="-4"/>
          <w:sz w:val="21"/>
          <w:szCs w:val="21"/>
        </w:rPr>
        <w:t xml:space="preserve">Offers and bids in the </w:t>
      </w:r>
      <w:r>
        <w:rPr>
          <w:rFonts w:ascii="Arial" w:hAnsi="Arial" w:cs="Arial"/>
          <w:i/>
          <w:iCs/>
          <w:spacing w:val="-4"/>
          <w:sz w:val="21"/>
          <w:szCs w:val="21"/>
        </w:rPr>
        <w:t>Balancing Mechanism</w:t>
      </w:r>
      <w:r>
        <w:rPr>
          <w:rFonts w:ascii="Arial" w:hAnsi="Arial" w:cs="Arial"/>
          <w:spacing w:val="-4"/>
          <w:sz w:val="21"/>
          <w:szCs w:val="21"/>
        </w:rPr>
        <w:t>; and</w:t>
      </w:r>
    </w:p>
    <w:p w14:paraId="2FC8CCCB" w14:textId="5309FF6D" w:rsidR="009C1403" w:rsidRDefault="00C6386D">
      <w:pPr>
        <w:numPr>
          <w:ilvl w:val="0"/>
          <w:numId w:val="22"/>
        </w:numPr>
        <w:kinsoku w:val="0"/>
        <w:overflowPunct w:val="0"/>
        <w:autoSpaceDE/>
        <w:autoSpaceDN/>
        <w:adjustRightInd/>
        <w:spacing w:line="231" w:lineRule="exact"/>
        <w:ind w:right="72"/>
        <w:jc w:val="both"/>
        <w:textAlignment w:val="baseline"/>
        <w:rPr>
          <w:rFonts w:ascii="Arial" w:hAnsi="Arial" w:cs="Arial"/>
          <w:spacing w:val="-4"/>
          <w:sz w:val="21"/>
          <w:szCs w:val="21"/>
        </w:rPr>
      </w:pPr>
      <w:r>
        <w:rPr>
          <w:rFonts w:ascii="Arial" w:hAnsi="Arial" w:cs="Arial"/>
          <w:spacing w:val="-4"/>
          <w:sz w:val="21"/>
          <w:szCs w:val="21"/>
        </w:rPr>
        <w:t>Other services available to</w:t>
      </w:r>
      <w:r w:rsidR="00C0791A">
        <w:rPr>
          <w:rFonts w:ascii="Arial" w:hAnsi="Arial" w:cs="Arial"/>
          <w:spacing w:val="-4"/>
          <w:sz w:val="21"/>
          <w:szCs w:val="21"/>
        </w:rPr>
        <w:t xml:space="preserve"> </w:t>
      </w:r>
      <w:r w:rsidR="00BE2D29">
        <w:rPr>
          <w:rFonts w:ascii="Arial" w:hAnsi="Arial" w:cs="Arial"/>
          <w:spacing w:val="-4"/>
          <w:sz w:val="21"/>
          <w:szCs w:val="21"/>
        </w:rPr>
        <w:t xml:space="preserve">the </w:t>
      </w:r>
      <w:r w:rsidR="00362AAE" w:rsidRPr="00362AAE">
        <w:rPr>
          <w:rFonts w:ascii="Arial" w:hAnsi="Arial" w:cs="Arial"/>
          <w:i/>
          <w:iCs/>
          <w:spacing w:val="-4"/>
          <w:sz w:val="21"/>
          <w:szCs w:val="21"/>
        </w:rPr>
        <w:t>ISOP</w:t>
      </w:r>
      <w:r>
        <w:rPr>
          <w:rFonts w:ascii="Arial" w:hAnsi="Arial" w:cs="Arial"/>
          <w:spacing w:val="-4"/>
          <w:sz w:val="21"/>
          <w:szCs w:val="21"/>
        </w:rPr>
        <w:t>, which serve to assist</w:t>
      </w:r>
      <w:ins w:id="159" w:author="Tammy Meek (NESO)" w:date="2025-01-13T10:30:00Z" w16du:dateUtc="2025-01-13T10:30:00Z">
        <w:r>
          <w:rPr>
            <w:rFonts w:ascii="Arial" w:hAnsi="Arial" w:cs="Arial"/>
            <w:spacing w:val="-4"/>
            <w:sz w:val="21"/>
            <w:szCs w:val="21"/>
          </w:rPr>
          <w:t xml:space="preserve"> </w:t>
        </w:r>
        <w:r w:rsidR="00CD0431">
          <w:rPr>
            <w:rFonts w:ascii="Arial" w:hAnsi="Arial" w:cs="Arial"/>
            <w:spacing w:val="-4"/>
            <w:sz w:val="21"/>
            <w:szCs w:val="21"/>
          </w:rPr>
          <w:t>the</w:t>
        </w:r>
      </w:ins>
      <w:r w:rsidR="00CD0431">
        <w:rPr>
          <w:rFonts w:ascii="Arial" w:hAnsi="Arial" w:cs="Arial"/>
          <w:spacing w:val="-4"/>
          <w:sz w:val="21"/>
          <w:szCs w:val="21"/>
        </w:rPr>
        <w:t xml:space="preserve"> </w:t>
      </w:r>
      <w:r w:rsidR="00362AAE" w:rsidRPr="00362AAE">
        <w:rPr>
          <w:rFonts w:ascii="Arial" w:hAnsi="Arial" w:cs="Arial"/>
          <w:i/>
          <w:iCs/>
          <w:spacing w:val="-4"/>
          <w:sz w:val="21"/>
          <w:szCs w:val="21"/>
        </w:rPr>
        <w:t>ISOP</w:t>
      </w:r>
      <w:r w:rsidR="0037502B">
        <w:rPr>
          <w:rFonts w:ascii="Arial" w:hAnsi="Arial" w:cs="Arial"/>
          <w:spacing w:val="-4"/>
          <w:sz w:val="21"/>
          <w:szCs w:val="21"/>
        </w:rPr>
        <w:t xml:space="preserve"> </w:t>
      </w:r>
      <w:r>
        <w:rPr>
          <w:rFonts w:ascii="Arial" w:hAnsi="Arial" w:cs="Arial"/>
          <w:spacing w:val="-4"/>
          <w:sz w:val="21"/>
          <w:szCs w:val="21"/>
        </w:rPr>
        <w:t xml:space="preserve">in operating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in accordance with the Electricity Act 1989 (Act) </w:t>
      </w:r>
      <w:r w:rsidR="00D870CB">
        <w:rPr>
          <w:rFonts w:ascii="Arial" w:hAnsi="Arial" w:cs="Arial"/>
          <w:spacing w:val="-4"/>
          <w:sz w:val="21"/>
          <w:szCs w:val="21"/>
        </w:rPr>
        <w:t>and</w:t>
      </w:r>
      <w:r>
        <w:rPr>
          <w:rFonts w:ascii="Arial" w:hAnsi="Arial" w:cs="Arial"/>
          <w:spacing w:val="-4"/>
          <w:sz w:val="21"/>
          <w:szCs w:val="21"/>
        </w:rPr>
        <w:t xml:space="preserve"> the Conditions of the </w:t>
      </w:r>
      <w:r w:rsidR="00362AAE" w:rsidRPr="00362AAE">
        <w:rPr>
          <w:rFonts w:ascii="Arial" w:hAnsi="Arial" w:cs="Arial"/>
          <w:i/>
          <w:iCs/>
          <w:spacing w:val="-4"/>
          <w:sz w:val="21"/>
          <w:szCs w:val="21"/>
        </w:rPr>
        <w:t>ESO Licence</w:t>
      </w:r>
      <w:r>
        <w:rPr>
          <w:rFonts w:ascii="Arial" w:hAnsi="Arial" w:cs="Arial"/>
          <w:spacing w:val="-4"/>
          <w:sz w:val="21"/>
          <w:szCs w:val="21"/>
        </w:rPr>
        <w:t xml:space="preserve"> or in doing so efficiently and economically.</w:t>
      </w:r>
    </w:p>
    <w:p w14:paraId="456555E5" w14:textId="77777777" w:rsidR="009C1403" w:rsidRDefault="00C6386D">
      <w:pPr>
        <w:tabs>
          <w:tab w:val="left" w:pos="3312"/>
        </w:tabs>
        <w:kinsoku w:val="0"/>
        <w:overflowPunct w:val="0"/>
        <w:autoSpaceDE/>
        <w:autoSpaceDN/>
        <w:adjustRightInd/>
        <w:spacing w:before="469" w:line="224" w:lineRule="exact"/>
        <w:ind w:left="72"/>
        <w:textAlignment w:val="baseline"/>
        <w:rPr>
          <w:rFonts w:ascii="Arial" w:hAnsi="Arial" w:cs="Arial"/>
          <w:spacing w:val="-2"/>
          <w:sz w:val="21"/>
          <w:szCs w:val="21"/>
        </w:rPr>
      </w:pPr>
      <w:r>
        <w:rPr>
          <w:rFonts w:ascii="Arial" w:hAnsi="Arial" w:cs="Arial"/>
          <w:spacing w:val="-2"/>
          <w:sz w:val="21"/>
          <w:szCs w:val="21"/>
        </w:rPr>
        <w:t>Boundary Allowance</w:t>
      </w:r>
      <w:r>
        <w:rPr>
          <w:rFonts w:ascii="Arial" w:hAnsi="Arial" w:cs="Arial"/>
          <w:spacing w:val="-2"/>
          <w:sz w:val="21"/>
          <w:szCs w:val="21"/>
        </w:rPr>
        <w:tab/>
        <w:t>An allowance in MW to be added in whole or in part to</w:t>
      </w:r>
    </w:p>
    <w:p w14:paraId="5B9D1D56" w14:textId="77777777" w:rsidR="009C1403" w:rsidRDefault="00C6386D">
      <w:pPr>
        <w:kinsoku w:val="0"/>
        <w:overflowPunct w:val="0"/>
        <w:autoSpaceDE/>
        <w:autoSpaceDN/>
        <w:adjustRightInd/>
        <w:spacing w:line="233" w:lineRule="exact"/>
        <w:ind w:left="3312"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Economy planned transfer condition </w:t>
      </w:r>
      <w:r>
        <w:rPr>
          <w:rFonts w:ascii="Arial" w:hAnsi="Arial" w:cs="Arial"/>
          <w:spacing w:val="-4"/>
          <w:sz w:val="21"/>
          <w:szCs w:val="21"/>
        </w:rPr>
        <w:t>to take some account of year round variations in levels of generation and demand. This allowance is calculated by an empirical method described in Appendix F of this Standard.</w:t>
      </w:r>
    </w:p>
    <w:p w14:paraId="357B62B4" w14:textId="77777777" w:rsidR="009C1403" w:rsidRDefault="00C6386D">
      <w:pPr>
        <w:tabs>
          <w:tab w:val="left" w:pos="3312"/>
        </w:tabs>
        <w:kinsoku w:val="0"/>
        <w:overflowPunct w:val="0"/>
        <w:autoSpaceDE/>
        <w:autoSpaceDN/>
        <w:adjustRightInd/>
        <w:spacing w:before="454" w:line="232" w:lineRule="exact"/>
        <w:ind w:left="72"/>
        <w:textAlignment w:val="baseline"/>
        <w:rPr>
          <w:rFonts w:ascii="Arial" w:hAnsi="Arial" w:cs="Arial"/>
          <w:spacing w:val="11"/>
          <w:sz w:val="21"/>
          <w:szCs w:val="21"/>
        </w:rPr>
      </w:pPr>
      <w:r>
        <w:rPr>
          <w:rFonts w:ascii="Arial" w:hAnsi="Arial" w:cs="Arial"/>
          <w:spacing w:val="11"/>
          <w:sz w:val="21"/>
          <w:szCs w:val="21"/>
        </w:rPr>
        <w:t>Busbar</w:t>
      </w:r>
      <w:r>
        <w:rPr>
          <w:rFonts w:ascii="Arial" w:hAnsi="Arial" w:cs="Arial"/>
          <w:spacing w:val="11"/>
          <w:sz w:val="21"/>
          <w:szCs w:val="21"/>
        </w:rPr>
        <w:tab/>
        <w:t>The common connection point of two or more</w:t>
      </w:r>
    </w:p>
    <w:p w14:paraId="598673E6" w14:textId="77777777" w:rsidR="009C1403" w:rsidRDefault="00C6386D">
      <w:pPr>
        <w:kinsoku w:val="0"/>
        <w:overflowPunct w:val="0"/>
        <w:autoSpaceDE/>
        <w:autoSpaceDN/>
        <w:adjustRightInd/>
        <w:spacing w:before="7" w:line="235" w:lineRule="exact"/>
        <w:ind w:left="3312"/>
        <w:textAlignment w:val="baseline"/>
        <w:rPr>
          <w:rFonts w:ascii="Arial" w:hAnsi="Arial" w:cs="Arial"/>
          <w:spacing w:val="-2"/>
          <w:sz w:val="21"/>
          <w:szCs w:val="21"/>
        </w:rPr>
      </w:pPr>
      <w:r>
        <w:rPr>
          <w:rFonts w:ascii="Arial" w:hAnsi="Arial" w:cs="Arial"/>
          <w:i/>
          <w:iCs/>
          <w:spacing w:val="-2"/>
          <w:sz w:val="21"/>
          <w:szCs w:val="21"/>
        </w:rPr>
        <w:t>transmission circuits</w:t>
      </w:r>
      <w:r>
        <w:rPr>
          <w:rFonts w:ascii="Arial" w:hAnsi="Arial" w:cs="Arial"/>
          <w:spacing w:val="-2"/>
          <w:sz w:val="21"/>
          <w:szCs w:val="21"/>
        </w:rPr>
        <w:t>.</w:t>
      </w:r>
    </w:p>
    <w:p w14:paraId="16191699" w14:textId="77777777" w:rsidR="009C1403" w:rsidRDefault="00C6386D">
      <w:pPr>
        <w:tabs>
          <w:tab w:val="left" w:pos="3312"/>
        </w:tabs>
        <w:kinsoku w:val="0"/>
        <w:overflowPunct w:val="0"/>
        <w:autoSpaceDE/>
        <w:autoSpaceDN/>
        <w:adjustRightInd/>
        <w:spacing w:before="457" w:line="232" w:lineRule="exact"/>
        <w:ind w:left="72"/>
        <w:textAlignment w:val="baseline"/>
        <w:rPr>
          <w:rFonts w:ascii="Arial" w:hAnsi="Arial" w:cs="Arial"/>
          <w:spacing w:val="-1"/>
          <w:sz w:val="21"/>
          <w:szCs w:val="21"/>
        </w:rPr>
      </w:pPr>
      <w:r>
        <w:rPr>
          <w:rFonts w:ascii="Arial" w:hAnsi="Arial" w:cs="Arial"/>
          <w:spacing w:val="-1"/>
          <w:sz w:val="21"/>
          <w:szCs w:val="21"/>
        </w:rPr>
        <w:t>Corrective Action</w:t>
      </w:r>
      <w:r>
        <w:rPr>
          <w:rFonts w:ascii="Arial" w:hAnsi="Arial" w:cs="Arial"/>
          <w:spacing w:val="-1"/>
          <w:sz w:val="21"/>
          <w:szCs w:val="21"/>
        </w:rPr>
        <w:tab/>
        <w:t>Manual and automatic action taken after an outage or</w:t>
      </w:r>
    </w:p>
    <w:p w14:paraId="5B84AF77" w14:textId="77777777" w:rsidR="009C1403" w:rsidRDefault="00C6386D">
      <w:pPr>
        <w:kinsoku w:val="0"/>
        <w:overflowPunct w:val="0"/>
        <w:autoSpaceDE/>
        <w:autoSpaceDN/>
        <w:adjustRightInd/>
        <w:spacing w:before="5" w:line="232" w:lineRule="exact"/>
        <w:ind w:left="3312" w:right="144"/>
        <w:jc w:val="both"/>
        <w:textAlignment w:val="baseline"/>
        <w:rPr>
          <w:rFonts w:ascii="Arial" w:hAnsi="Arial" w:cs="Arial"/>
          <w:sz w:val="21"/>
          <w:szCs w:val="21"/>
        </w:rPr>
      </w:pPr>
      <w:r>
        <w:rPr>
          <w:rFonts w:ascii="Arial" w:hAnsi="Arial" w:cs="Arial"/>
          <w:sz w:val="21"/>
          <w:szCs w:val="21"/>
        </w:rPr>
        <w:t>switching action to assist recovery of satisfactory system conditions; for example, tap changing or switching of plant.</w:t>
      </w:r>
    </w:p>
    <w:p w14:paraId="0C4C57CD" w14:textId="77777777" w:rsidR="009C1403" w:rsidRDefault="00C6386D">
      <w:pPr>
        <w:tabs>
          <w:tab w:val="left" w:pos="3312"/>
        </w:tabs>
        <w:kinsoku w:val="0"/>
        <w:overflowPunct w:val="0"/>
        <w:autoSpaceDE/>
        <w:autoSpaceDN/>
        <w:adjustRightInd/>
        <w:spacing w:before="459" w:line="232" w:lineRule="exact"/>
        <w:ind w:left="72"/>
        <w:textAlignment w:val="baseline"/>
        <w:rPr>
          <w:rFonts w:ascii="Arial" w:hAnsi="Arial" w:cs="Arial"/>
          <w:sz w:val="21"/>
          <w:szCs w:val="21"/>
        </w:rPr>
      </w:pPr>
      <w:r>
        <w:rPr>
          <w:rFonts w:ascii="Arial" w:hAnsi="Arial" w:cs="Arial"/>
          <w:sz w:val="21"/>
          <w:szCs w:val="21"/>
        </w:rPr>
        <w:t>Credible Demand Sensitivities</w:t>
      </w:r>
      <w:r>
        <w:rPr>
          <w:rFonts w:ascii="Arial" w:hAnsi="Arial" w:cs="Arial"/>
          <w:sz w:val="21"/>
          <w:szCs w:val="21"/>
        </w:rPr>
        <w:tab/>
        <w:t>Such variations in demands above those forecast as</w:t>
      </w:r>
    </w:p>
    <w:p w14:paraId="67D118B4"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are appropriate to the locations and the forecast error for the number of years ahead for which the forecast has been produced, e.g. that which corresponds to an 80% demand forecast confidence level.</w:t>
      </w:r>
    </w:p>
    <w:p w14:paraId="5BADAB4C" w14:textId="77777777" w:rsidR="009C1403" w:rsidRDefault="00C6386D">
      <w:pPr>
        <w:tabs>
          <w:tab w:val="left" w:pos="3312"/>
        </w:tabs>
        <w:kinsoku w:val="0"/>
        <w:overflowPunct w:val="0"/>
        <w:autoSpaceDE/>
        <w:autoSpaceDN/>
        <w:adjustRightInd/>
        <w:spacing w:before="808" w:line="233" w:lineRule="exact"/>
        <w:ind w:left="72"/>
        <w:textAlignment w:val="baseline"/>
        <w:rPr>
          <w:rFonts w:ascii="Arial" w:hAnsi="Arial" w:cs="Arial"/>
          <w:i/>
          <w:iCs/>
          <w:sz w:val="21"/>
          <w:szCs w:val="21"/>
        </w:rPr>
      </w:pPr>
      <w:r>
        <w:rPr>
          <w:rFonts w:ascii="Arial" w:hAnsi="Arial" w:cs="Arial"/>
          <w:sz w:val="21"/>
          <w:szCs w:val="21"/>
        </w:rPr>
        <w:t>DC Converter</w:t>
      </w:r>
      <w:r>
        <w:rPr>
          <w:rFonts w:ascii="Arial" w:hAnsi="Arial" w:cs="Arial"/>
          <w:sz w:val="21"/>
          <w:szCs w:val="21"/>
        </w:rPr>
        <w:tab/>
        <w:t xml:space="preserve">Any apparatus used as part of the </w:t>
      </w:r>
      <w:r>
        <w:rPr>
          <w:rFonts w:ascii="Arial" w:hAnsi="Arial" w:cs="Arial"/>
          <w:i/>
          <w:iCs/>
          <w:sz w:val="21"/>
          <w:szCs w:val="21"/>
        </w:rPr>
        <w:t>national electricity</w:t>
      </w:r>
    </w:p>
    <w:p w14:paraId="309170C1"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transmission system </w:t>
      </w:r>
      <w:r>
        <w:rPr>
          <w:rFonts w:ascii="Arial" w:hAnsi="Arial" w:cs="Arial"/>
          <w:spacing w:val="-4"/>
          <w:sz w:val="21"/>
          <w:szCs w:val="21"/>
        </w:rPr>
        <w:t xml:space="preserve">to convert alternating current electricity to direct current electricity, or vice-versa. A </w:t>
      </w:r>
      <w:r>
        <w:rPr>
          <w:rFonts w:ascii="Arial" w:hAnsi="Arial" w:cs="Arial"/>
          <w:i/>
          <w:iCs/>
          <w:spacing w:val="-4"/>
          <w:sz w:val="21"/>
          <w:szCs w:val="21"/>
        </w:rPr>
        <w:t xml:space="preserve">DC Converter </w:t>
      </w:r>
      <w:r>
        <w:rPr>
          <w:rFonts w:ascii="Arial" w:hAnsi="Arial" w:cs="Arial"/>
          <w:spacing w:val="-4"/>
          <w:sz w:val="21"/>
          <w:szCs w:val="21"/>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Pr>
          <w:rFonts w:ascii="Arial" w:hAnsi="Arial" w:cs="Arial"/>
          <w:i/>
          <w:iCs/>
          <w:spacing w:val="-4"/>
          <w:sz w:val="21"/>
          <w:szCs w:val="21"/>
        </w:rPr>
        <w:t xml:space="preserve">DC Converter </w:t>
      </w:r>
      <w:r>
        <w:rPr>
          <w:rFonts w:ascii="Arial" w:hAnsi="Arial" w:cs="Arial"/>
          <w:spacing w:val="-4"/>
          <w:sz w:val="21"/>
          <w:szCs w:val="21"/>
        </w:rPr>
        <w:t>represents the bipolar configuration.</w:t>
      </w:r>
    </w:p>
    <w:p w14:paraId="569F7667" w14:textId="77777777" w:rsidR="009C1403" w:rsidRDefault="00C6386D">
      <w:pPr>
        <w:tabs>
          <w:tab w:val="left" w:pos="3312"/>
        </w:tabs>
        <w:kinsoku w:val="0"/>
        <w:overflowPunct w:val="0"/>
        <w:autoSpaceDE/>
        <w:autoSpaceDN/>
        <w:adjustRightInd/>
        <w:spacing w:before="471" w:line="221" w:lineRule="exact"/>
        <w:ind w:left="72"/>
        <w:textAlignment w:val="baseline"/>
        <w:rPr>
          <w:rFonts w:ascii="Arial" w:hAnsi="Arial" w:cs="Arial"/>
          <w:sz w:val="21"/>
          <w:szCs w:val="21"/>
        </w:rPr>
      </w:pPr>
      <w:r>
        <w:rPr>
          <w:rFonts w:ascii="Arial" w:hAnsi="Arial" w:cs="Arial"/>
          <w:sz w:val="21"/>
          <w:szCs w:val="21"/>
        </w:rPr>
        <w:t>Demand Group</w:t>
      </w:r>
      <w:r>
        <w:rPr>
          <w:rFonts w:ascii="Arial" w:hAnsi="Arial" w:cs="Arial"/>
          <w:sz w:val="21"/>
          <w:szCs w:val="21"/>
        </w:rPr>
        <w:tab/>
        <w:t>A site or group of sites which collectively take power</w:t>
      </w:r>
    </w:p>
    <w:p w14:paraId="3E8E2289"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 xml:space="preserve">from the remainder of the </w:t>
      </w:r>
      <w:r>
        <w:rPr>
          <w:rFonts w:ascii="Arial" w:hAnsi="Arial" w:cs="Arial"/>
          <w:i/>
          <w:iCs/>
          <w:sz w:val="21"/>
          <w:szCs w:val="21"/>
        </w:rPr>
        <w:t>onshore transmission system</w:t>
      </w:r>
      <w:r>
        <w:rPr>
          <w:rFonts w:ascii="Arial" w:hAnsi="Arial" w:cs="Arial"/>
          <w:sz w:val="21"/>
          <w:szCs w:val="21"/>
        </w:rPr>
        <w:t>.</w:t>
      </w:r>
    </w:p>
    <w:p w14:paraId="6DCFC8CB" w14:textId="77777777" w:rsidR="009C1403" w:rsidRDefault="009C1403">
      <w:pPr>
        <w:widowControl/>
        <w:rPr>
          <w:sz w:val="24"/>
          <w:szCs w:val="24"/>
        </w:rPr>
        <w:sectPr w:rsidR="009C1403">
          <w:headerReference w:type="default" r:id="rId74"/>
          <w:pgSz w:w="11904" w:h="16834"/>
          <w:pgMar w:top="1440" w:right="2020" w:bottom="508" w:left="1564" w:header="720" w:footer="720" w:gutter="0"/>
          <w:cols w:space="720"/>
          <w:noEndnote/>
        </w:sectPr>
      </w:pPr>
    </w:p>
    <w:p w14:paraId="57570A95" w14:textId="4B4253DC" w:rsidR="009C1403" w:rsidRDefault="00C6386D">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r>
        <w:rPr>
          <w:rFonts w:ascii="Arial" w:hAnsi="Arial" w:cs="Arial"/>
          <w:spacing w:val="-4"/>
          <w:sz w:val="21"/>
          <w:szCs w:val="21"/>
        </w:rPr>
        <w:t>Demand Point of Connection</w:t>
      </w:r>
      <w:r>
        <w:rPr>
          <w:rFonts w:ascii="Arial" w:hAnsi="Arial" w:cs="Arial"/>
          <w:spacing w:val="-4"/>
          <w:sz w:val="21"/>
          <w:szCs w:val="21"/>
        </w:rPr>
        <w:tab/>
        <w:t>For the purpose of defining the boundaries between the</w:t>
      </w:r>
    </w:p>
    <w:p w14:paraId="413DD344" w14:textId="77777777" w:rsidR="009C1403" w:rsidRDefault="00C6386D">
      <w:pPr>
        <w:kinsoku w:val="0"/>
        <w:overflowPunct w:val="0"/>
        <w:autoSpaceDE/>
        <w:autoSpaceDN/>
        <w:adjustRightInd/>
        <w:spacing w:line="232"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MITS and </w:t>
      </w:r>
      <w:r>
        <w:rPr>
          <w:rFonts w:ascii="Arial" w:hAnsi="Arial" w:cs="Arial"/>
          <w:i/>
          <w:iCs/>
          <w:spacing w:val="-3"/>
          <w:sz w:val="21"/>
          <w:szCs w:val="21"/>
        </w:rPr>
        <w:t xml:space="preserve">Grid Supply Point </w:t>
      </w:r>
      <w:r>
        <w:rPr>
          <w:rFonts w:ascii="Arial" w:hAnsi="Arial" w:cs="Arial"/>
          <w:spacing w:val="-3"/>
          <w:sz w:val="21"/>
          <w:szCs w:val="21"/>
        </w:rPr>
        <w:t xml:space="preserve">transformer circuits, the </w:t>
      </w:r>
      <w:r>
        <w:rPr>
          <w:rFonts w:ascii="Arial" w:hAnsi="Arial" w:cs="Arial"/>
          <w:i/>
          <w:iCs/>
          <w:spacing w:val="-3"/>
          <w:sz w:val="21"/>
          <w:szCs w:val="21"/>
        </w:rPr>
        <w:t xml:space="preserve">Demand Point of Connection </w:t>
      </w:r>
      <w:r>
        <w:rPr>
          <w:rFonts w:ascii="Arial" w:hAnsi="Arial" w:cs="Arial"/>
          <w:spacing w:val="-3"/>
          <w:sz w:val="21"/>
          <w:szCs w:val="21"/>
        </w:rPr>
        <w:t xml:space="preserve">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other equivalent point as may be determined by the relevant </w:t>
      </w:r>
      <w:r>
        <w:rPr>
          <w:rFonts w:ascii="Arial" w:hAnsi="Arial" w:cs="Arial"/>
          <w:i/>
          <w:iCs/>
          <w:spacing w:val="-3"/>
          <w:sz w:val="21"/>
          <w:szCs w:val="21"/>
        </w:rPr>
        <w:t xml:space="preserve">transmission licensees </w:t>
      </w:r>
      <w:r>
        <w:rPr>
          <w:rFonts w:ascii="Arial" w:hAnsi="Arial" w:cs="Arial"/>
          <w:spacing w:val="-3"/>
          <w:sz w:val="21"/>
          <w:szCs w:val="21"/>
        </w:rPr>
        <w:t>for new types of substation.</w:t>
      </w:r>
    </w:p>
    <w:p w14:paraId="7BDEA912" w14:textId="77777777" w:rsidR="009C1403" w:rsidRDefault="00C6386D">
      <w:pPr>
        <w:tabs>
          <w:tab w:val="left" w:pos="3312"/>
        </w:tabs>
        <w:kinsoku w:val="0"/>
        <w:overflowPunct w:val="0"/>
        <w:autoSpaceDE/>
        <w:autoSpaceDN/>
        <w:adjustRightInd/>
        <w:spacing w:before="444" w:line="242" w:lineRule="exact"/>
        <w:ind w:left="72"/>
        <w:textAlignment w:val="baseline"/>
        <w:rPr>
          <w:rFonts w:ascii="Arial" w:hAnsi="Arial" w:cs="Arial"/>
          <w:spacing w:val="-3"/>
          <w:sz w:val="21"/>
          <w:szCs w:val="21"/>
        </w:rPr>
      </w:pPr>
      <w:r>
        <w:rPr>
          <w:rFonts w:ascii="Arial" w:hAnsi="Arial" w:cs="Arial"/>
          <w:spacing w:val="-3"/>
          <w:sz w:val="21"/>
          <w:szCs w:val="21"/>
        </w:rPr>
        <w:t>Distribution Licensee</w:t>
      </w:r>
      <w:r>
        <w:rPr>
          <w:rFonts w:ascii="Arial" w:hAnsi="Arial" w:cs="Arial"/>
          <w:spacing w:val="-3"/>
          <w:sz w:val="21"/>
          <w:szCs w:val="21"/>
        </w:rPr>
        <w:tab/>
        <w:t>Means the holder of a Distribution Licence in respect of</w:t>
      </w:r>
    </w:p>
    <w:p w14:paraId="280921C9" w14:textId="77777777" w:rsidR="009C1403" w:rsidRDefault="00C6386D">
      <w:pPr>
        <w:kinsoku w:val="0"/>
        <w:overflowPunct w:val="0"/>
        <w:autoSpaceDE/>
        <w:autoSpaceDN/>
        <w:adjustRightInd/>
        <w:spacing w:before="16" w:line="225" w:lineRule="exact"/>
        <w:ind w:left="3312" w:right="144"/>
        <w:jc w:val="both"/>
        <w:textAlignment w:val="baseline"/>
        <w:rPr>
          <w:rFonts w:ascii="Arial" w:hAnsi="Arial" w:cs="Arial"/>
          <w:spacing w:val="-4"/>
          <w:sz w:val="21"/>
          <w:szCs w:val="21"/>
        </w:rPr>
      </w:pPr>
      <w:r>
        <w:rPr>
          <w:rFonts w:ascii="Arial" w:hAnsi="Arial" w:cs="Arial"/>
          <w:spacing w:val="-4"/>
          <w:sz w:val="21"/>
          <w:szCs w:val="21"/>
        </w:rPr>
        <w:t>an onshore distribution system granted under Section 6 (1) (c) of the Electricity Act 1989 (as amended under the Utilities Act 2000 and the Energy Act 2004).</w:t>
      </w:r>
    </w:p>
    <w:p w14:paraId="0161D472" w14:textId="77777777" w:rsidR="009C1403" w:rsidRDefault="00C6386D">
      <w:pPr>
        <w:tabs>
          <w:tab w:val="left" w:pos="3312"/>
        </w:tabs>
        <w:kinsoku w:val="0"/>
        <w:overflowPunct w:val="0"/>
        <w:autoSpaceDE/>
        <w:autoSpaceDN/>
        <w:adjustRightInd/>
        <w:spacing w:before="483" w:line="224" w:lineRule="exact"/>
        <w:ind w:left="72"/>
        <w:textAlignment w:val="baseline"/>
        <w:rPr>
          <w:rFonts w:ascii="Arial" w:hAnsi="Arial" w:cs="Arial"/>
          <w:spacing w:val="-2"/>
          <w:sz w:val="21"/>
          <w:szCs w:val="21"/>
        </w:rPr>
      </w:pPr>
      <w:r>
        <w:rPr>
          <w:rFonts w:ascii="Arial" w:hAnsi="Arial" w:cs="Arial"/>
          <w:spacing w:val="-2"/>
          <w:sz w:val="21"/>
          <w:szCs w:val="21"/>
        </w:rPr>
        <w:t>Double Circuit Overhead Line</w:t>
      </w:r>
      <w:r>
        <w:rPr>
          <w:rFonts w:ascii="Arial" w:hAnsi="Arial" w:cs="Arial"/>
          <w:spacing w:val="-2"/>
          <w:sz w:val="21"/>
          <w:szCs w:val="21"/>
        </w:rPr>
        <w:tab/>
        <w:t xml:space="preserve">In the case of the </w:t>
      </w:r>
      <w:r>
        <w:rPr>
          <w:rFonts w:ascii="Arial" w:hAnsi="Arial" w:cs="Arial"/>
          <w:i/>
          <w:iCs/>
          <w:spacing w:val="-2"/>
          <w:sz w:val="21"/>
          <w:szCs w:val="21"/>
        </w:rPr>
        <w:t>onshore transmission system</w:t>
      </w:r>
      <w:r>
        <w:rPr>
          <w:rFonts w:ascii="Arial" w:hAnsi="Arial" w:cs="Arial"/>
          <w:spacing w:val="-2"/>
          <w:sz w:val="21"/>
          <w:szCs w:val="21"/>
        </w:rPr>
        <w:t>, this is</w:t>
      </w:r>
    </w:p>
    <w:p w14:paraId="211FC446" w14:textId="77777777" w:rsidR="009C1403" w:rsidRDefault="00C6386D">
      <w:pPr>
        <w:kinsoku w:val="0"/>
        <w:overflowPunct w:val="0"/>
        <w:autoSpaceDE/>
        <w:autoSpaceDN/>
        <w:adjustRightInd/>
        <w:spacing w:before="32" w:line="224"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a transmission line which consists of two circuits sharing the same towers for at least one span in SHET’s transmission system or </w:t>
      </w:r>
      <w:r>
        <w:rPr>
          <w:rFonts w:ascii="Arial" w:hAnsi="Arial" w:cs="Arial"/>
          <w:i/>
          <w:iCs/>
          <w:spacing w:val="-2"/>
          <w:sz w:val="21"/>
          <w:szCs w:val="21"/>
        </w:rPr>
        <w:t xml:space="preserve">NGET’s transmission system </w:t>
      </w:r>
      <w:r>
        <w:rPr>
          <w:rFonts w:ascii="Arial" w:hAnsi="Arial" w:cs="Arial"/>
          <w:spacing w:val="-2"/>
          <w:sz w:val="21"/>
          <w:szCs w:val="21"/>
        </w:rPr>
        <w:t xml:space="preserve">or for at least 2 miles in </w:t>
      </w:r>
      <w:r>
        <w:rPr>
          <w:rFonts w:ascii="Arial" w:hAnsi="Arial" w:cs="Arial"/>
          <w:i/>
          <w:iCs/>
          <w:spacing w:val="-2"/>
          <w:sz w:val="21"/>
          <w:szCs w:val="21"/>
        </w:rPr>
        <w:t>SPT</w:t>
      </w:r>
      <w:r>
        <w:rPr>
          <w:rFonts w:ascii="Arial" w:hAnsi="Arial" w:cs="Arial"/>
          <w:spacing w:val="-2"/>
          <w:sz w:val="21"/>
          <w:szCs w:val="21"/>
        </w:rPr>
        <w:t xml:space="preserve">’s </w:t>
      </w:r>
      <w:r>
        <w:rPr>
          <w:rFonts w:ascii="Arial" w:hAnsi="Arial" w:cs="Arial"/>
          <w:i/>
          <w:iCs/>
          <w:spacing w:val="-2"/>
          <w:sz w:val="21"/>
          <w:szCs w:val="21"/>
        </w:rPr>
        <w:t>transmission system</w:t>
      </w:r>
      <w:r>
        <w:rPr>
          <w:rFonts w:ascii="Arial" w:hAnsi="Arial" w:cs="Arial"/>
          <w:spacing w:val="-2"/>
          <w:sz w:val="21"/>
          <w:szCs w:val="21"/>
        </w:rPr>
        <w:t>.</w:t>
      </w:r>
    </w:p>
    <w:p w14:paraId="5AB9875F" w14:textId="77777777" w:rsidR="009C1403" w:rsidRDefault="00C6386D">
      <w:pPr>
        <w:kinsoku w:val="0"/>
        <w:overflowPunct w:val="0"/>
        <w:autoSpaceDE/>
        <w:autoSpaceDN/>
        <w:adjustRightInd/>
        <w:spacing w:before="116" w:after="433" w:line="233" w:lineRule="exact"/>
        <w:ind w:left="3312" w:right="144"/>
        <w:jc w:val="both"/>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offshore transmission system</w:t>
      </w:r>
      <w:r>
        <w:rPr>
          <w:rFonts w:ascii="Arial" w:hAnsi="Arial" w:cs="Arial"/>
          <w:sz w:val="21"/>
          <w:szCs w:val="21"/>
        </w:rPr>
        <w:t>, this is a transmission line which consists of two circuits sharing the same towers for at least one span.</w:t>
      </w:r>
    </w:p>
    <w:tbl>
      <w:tblPr>
        <w:tblW w:w="0" w:type="auto"/>
        <w:tblLayout w:type="fixed"/>
        <w:tblCellMar>
          <w:left w:w="0" w:type="dxa"/>
          <w:right w:w="0" w:type="dxa"/>
        </w:tblCellMar>
        <w:tblLook w:val="0000" w:firstRow="0" w:lastRow="0" w:firstColumn="0" w:lastColumn="0" w:noHBand="0" w:noVBand="0"/>
      </w:tblPr>
      <w:tblGrid>
        <w:gridCol w:w="3245"/>
        <w:gridCol w:w="5075"/>
      </w:tblGrid>
      <w:tr w:rsidR="009C1403" w14:paraId="0A309FB0" w14:textId="77777777">
        <w:trPr>
          <w:trHeight w:hRule="exact" w:val="1174"/>
        </w:trPr>
        <w:tc>
          <w:tcPr>
            <w:tcW w:w="3245" w:type="dxa"/>
            <w:tcBorders>
              <w:top w:val="nil"/>
              <w:left w:val="nil"/>
              <w:bottom w:val="nil"/>
              <w:right w:val="nil"/>
            </w:tcBorders>
          </w:tcPr>
          <w:p w14:paraId="1A8B39F8" w14:textId="77777777" w:rsidR="009C1403" w:rsidRDefault="00C6386D">
            <w:pPr>
              <w:kinsoku w:val="0"/>
              <w:overflowPunct w:val="0"/>
              <w:autoSpaceDE/>
              <w:autoSpaceDN/>
              <w:adjustRightInd/>
              <w:spacing w:after="673" w:line="240" w:lineRule="exact"/>
              <w:ind w:left="72"/>
              <w:textAlignment w:val="baseline"/>
              <w:rPr>
                <w:rFonts w:ascii="Arial" w:hAnsi="Arial" w:cs="Arial"/>
                <w:sz w:val="21"/>
                <w:szCs w:val="21"/>
              </w:rPr>
            </w:pPr>
            <w:r>
              <w:rPr>
                <w:rFonts w:ascii="Arial" w:hAnsi="Arial" w:cs="Arial"/>
                <w:sz w:val="21"/>
                <w:szCs w:val="21"/>
              </w:rPr>
              <w:t>Economy Planned Transfer Conditions</w:t>
            </w:r>
          </w:p>
        </w:tc>
        <w:tc>
          <w:tcPr>
            <w:tcW w:w="5075" w:type="dxa"/>
            <w:tcBorders>
              <w:top w:val="nil"/>
              <w:left w:val="nil"/>
              <w:bottom w:val="nil"/>
              <w:right w:val="nil"/>
            </w:tcBorders>
          </w:tcPr>
          <w:p w14:paraId="6A3B90D8"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according to the type of generation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This scaling shall follow the techniques described in Appendix E.</w:t>
            </w:r>
          </w:p>
        </w:tc>
      </w:tr>
    </w:tbl>
    <w:p w14:paraId="066AE806" w14:textId="77777777" w:rsidR="009C1403" w:rsidRDefault="009C1403">
      <w:pPr>
        <w:kinsoku w:val="0"/>
        <w:overflowPunct w:val="0"/>
        <w:autoSpaceDE/>
        <w:autoSpaceDN/>
        <w:adjustRightInd/>
        <w:spacing w:after="443"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245"/>
        <w:gridCol w:w="5075"/>
      </w:tblGrid>
      <w:tr w:rsidR="00773A18" w14:paraId="2CF8E789" w14:textId="77777777" w:rsidTr="00676EFA">
        <w:trPr>
          <w:trHeight w:hRule="exact" w:val="1174"/>
        </w:trPr>
        <w:tc>
          <w:tcPr>
            <w:tcW w:w="3245" w:type="dxa"/>
            <w:tcBorders>
              <w:top w:val="nil"/>
              <w:left w:val="nil"/>
              <w:bottom w:val="nil"/>
              <w:right w:val="nil"/>
            </w:tcBorders>
          </w:tcPr>
          <w:p w14:paraId="16B16815" w14:textId="33193D83" w:rsidR="00773A18" w:rsidRDefault="00A51BB0" w:rsidP="00676EFA">
            <w:pPr>
              <w:kinsoku w:val="0"/>
              <w:overflowPunct w:val="0"/>
              <w:autoSpaceDE/>
              <w:autoSpaceDN/>
              <w:adjustRightInd/>
              <w:spacing w:after="673" w:line="240" w:lineRule="exact"/>
              <w:ind w:left="72"/>
              <w:textAlignment w:val="baseline"/>
              <w:rPr>
                <w:rFonts w:ascii="Arial" w:hAnsi="Arial" w:cs="Arial"/>
                <w:sz w:val="21"/>
                <w:szCs w:val="21"/>
              </w:rPr>
            </w:pPr>
            <w:r w:rsidRPr="00A51BB0">
              <w:rPr>
                <w:rFonts w:ascii="Arial" w:hAnsi="Arial" w:cs="Arial"/>
                <w:sz w:val="21"/>
                <w:szCs w:val="21"/>
              </w:rPr>
              <w:t>Electricity System Operator (ESO</w:t>
            </w:r>
            <w:del w:id="160" w:author="Tammy Meek (NESO)" w:date="2025-01-13T10:30:00Z" w16du:dateUtc="2025-01-13T10:30:00Z">
              <w:r w:rsidRPr="00A51BB0">
                <w:rPr>
                  <w:rFonts w:ascii="Arial" w:hAnsi="Arial" w:cs="Arial"/>
                  <w:sz w:val="21"/>
                  <w:szCs w:val="21"/>
                </w:rPr>
                <w:delText>)</w:delText>
              </w:r>
            </w:del>
            <w:r w:rsidRPr="00A51BB0">
              <w:rPr>
                <w:rFonts w:ascii="Arial" w:hAnsi="Arial" w:cs="Arial"/>
                <w:sz w:val="21"/>
                <w:szCs w:val="21"/>
              </w:rPr>
              <w:t xml:space="preserve"> Licence</w:t>
            </w:r>
            <w:ins w:id="161" w:author="Tammy Meek (NESO)" w:date="2025-01-13T10:30:00Z" w16du:dateUtc="2025-01-13T10:30:00Z">
              <w:r w:rsidR="0014099D">
                <w:rPr>
                  <w:rFonts w:ascii="Arial" w:hAnsi="Arial" w:cs="Arial"/>
                  <w:sz w:val="21"/>
                  <w:szCs w:val="21"/>
                </w:rPr>
                <w:t>)</w:t>
              </w:r>
            </w:ins>
          </w:p>
        </w:tc>
        <w:tc>
          <w:tcPr>
            <w:tcW w:w="5075" w:type="dxa"/>
            <w:tcBorders>
              <w:top w:val="nil"/>
              <w:left w:val="nil"/>
              <w:bottom w:val="nil"/>
              <w:right w:val="nil"/>
            </w:tcBorders>
          </w:tcPr>
          <w:p w14:paraId="2EF2A035" w14:textId="6A59A061" w:rsidR="00773A18" w:rsidRDefault="00A51BB0" w:rsidP="00676EFA">
            <w:pPr>
              <w:kinsoku w:val="0"/>
              <w:overflowPunct w:val="0"/>
              <w:autoSpaceDE/>
              <w:autoSpaceDN/>
              <w:adjustRightInd/>
              <w:spacing w:line="229" w:lineRule="exact"/>
              <w:ind w:left="108" w:right="144"/>
              <w:jc w:val="both"/>
              <w:textAlignment w:val="baseline"/>
              <w:rPr>
                <w:rFonts w:ascii="Arial" w:hAnsi="Arial" w:cs="Arial"/>
                <w:spacing w:val="-6"/>
                <w:sz w:val="21"/>
                <w:szCs w:val="21"/>
              </w:rPr>
            </w:pPr>
            <w:del w:id="162" w:author="Tammy Meek (NESO)" w:date="2025-01-13T10:30:00Z" w16du:dateUtc="2025-01-13T10:30:00Z">
              <w:r w:rsidRPr="00A51BB0">
                <w:rPr>
                  <w:rFonts w:ascii="Arial" w:hAnsi="Arial" w:cs="Arial"/>
                  <w:spacing w:val="-6"/>
                  <w:sz w:val="21"/>
                  <w:szCs w:val="21"/>
                </w:rPr>
                <w:delText>means</w:delText>
              </w:r>
            </w:del>
            <w:r w:rsidRPr="00A51BB0">
              <w:rPr>
                <w:rFonts w:ascii="Arial" w:hAnsi="Arial" w:cs="Arial"/>
                <w:spacing w:val="-6"/>
                <w:sz w:val="21"/>
                <w:szCs w:val="21"/>
              </w:rPr>
              <w:t xml:space="preserve"> a licence granted or treated as granted under section 6(1)(da) of the Electricity Act 1989</w:t>
            </w:r>
            <w:r w:rsidR="00773A18">
              <w:rPr>
                <w:rFonts w:ascii="Arial" w:hAnsi="Arial" w:cs="Arial"/>
                <w:spacing w:val="-6"/>
                <w:sz w:val="21"/>
                <w:szCs w:val="21"/>
              </w:rPr>
              <w:t>.</w:t>
            </w:r>
          </w:p>
        </w:tc>
      </w:tr>
    </w:tbl>
    <w:p w14:paraId="10F0820C" w14:textId="77777777" w:rsidR="00773A18" w:rsidRDefault="00773A18">
      <w:pPr>
        <w:kinsoku w:val="0"/>
        <w:overflowPunct w:val="0"/>
        <w:autoSpaceDE/>
        <w:autoSpaceDN/>
        <w:adjustRightInd/>
        <w:spacing w:after="443" w:line="20" w:lineRule="exact"/>
        <w:textAlignment w:val="baseline"/>
        <w:rPr>
          <w:sz w:val="24"/>
          <w:szCs w:val="24"/>
        </w:rPr>
      </w:pPr>
    </w:p>
    <w:p w14:paraId="4E53F3CA" w14:textId="77777777" w:rsidR="009C1403" w:rsidRDefault="00C6386D">
      <w:pPr>
        <w:tabs>
          <w:tab w:val="left" w:pos="3312"/>
        </w:tabs>
        <w:kinsoku w:val="0"/>
        <w:overflowPunct w:val="0"/>
        <w:autoSpaceDE/>
        <w:autoSpaceDN/>
        <w:adjustRightInd/>
        <w:spacing w:before="4" w:line="231" w:lineRule="exact"/>
        <w:ind w:left="72"/>
        <w:textAlignment w:val="baseline"/>
        <w:rPr>
          <w:rFonts w:ascii="Arial" w:hAnsi="Arial" w:cs="Arial"/>
          <w:spacing w:val="-1"/>
          <w:sz w:val="21"/>
          <w:szCs w:val="21"/>
        </w:rPr>
      </w:pPr>
      <w:r>
        <w:rPr>
          <w:rFonts w:ascii="Arial" w:hAnsi="Arial" w:cs="Arial"/>
          <w:spacing w:val="-1"/>
          <w:sz w:val="21"/>
          <w:szCs w:val="21"/>
        </w:rPr>
        <w:t>External Interconnection</w:t>
      </w:r>
      <w:r>
        <w:rPr>
          <w:rFonts w:ascii="Arial" w:hAnsi="Arial" w:cs="Arial"/>
          <w:spacing w:val="-1"/>
          <w:sz w:val="21"/>
          <w:szCs w:val="21"/>
        </w:rPr>
        <w:tab/>
        <w:t>Apparatus for the transmission of electricity to or from</w:t>
      </w:r>
    </w:p>
    <w:p w14:paraId="05BC5C69" w14:textId="77777777" w:rsidR="009C1403" w:rsidRDefault="00C6386D">
      <w:pPr>
        <w:kinsoku w:val="0"/>
        <w:overflowPunct w:val="0"/>
        <w:autoSpaceDE/>
        <w:autoSpaceDN/>
        <w:adjustRightInd/>
        <w:spacing w:line="229" w:lineRule="exact"/>
        <w:ind w:left="3312"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onshore transmission system </w:t>
      </w:r>
      <w:r>
        <w:rPr>
          <w:rFonts w:ascii="Arial" w:hAnsi="Arial" w:cs="Arial"/>
          <w:sz w:val="21"/>
          <w:szCs w:val="21"/>
        </w:rPr>
        <w:t xml:space="preserve">into or out of an </w:t>
      </w:r>
      <w:r>
        <w:rPr>
          <w:rFonts w:ascii="Arial" w:hAnsi="Arial" w:cs="Arial"/>
          <w:i/>
          <w:iCs/>
          <w:sz w:val="21"/>
          <w:szCs w:val="21"/>
        </w:rPr>
        <w:t>external system</w:t>
      </w:r>
      <w:r>
        <w:rPr>
          <w:rFonts w:ascii="Arial" w:hAnsi="Arial" w:cs="Arial"/>
          <w:sz w:val="21"/>
          <w:szCs w:val="21"/>
        </w:rPr>
        <w:t>.</w:t>
      </w:r>
    </w:p>
    <w:p w14:paraId="2631DB53" w14:textId="77777777" w:rsidR="009C1403" w:rsidRDefault="00C6386D">
      <w:pPr>
        <w:tabs>
          <w:tab w:val="left" w:pos="3312"/>
        </w:tabs>
        <w:kinsoku w:val="0"/>
        <w:overflowPunct w:val="0"/>
        <w:autoSpaceDE/>
        <w:autoSpaceDN/>
        <w:adjustRightInd/>
        <w:spacing w:before="463" w:line="242" w:lineRule="exact"/>
        <w:ind w:left="72"/>
        <w:textAlignment w:val="baseline"/>
        <w:rPr>
          <w:rFonts w:ascii="Arial" w:hAnsi="Arial" w:cs="Arial"/>
          <w:spacing w:val="-1"/>
          <w:sz w:val="21"/>
          <w:szCs w:val="21"/>
        </w:rPr>
      </w:pPr>
      <w:r>
        <w:rPr>
          <w:rFonts w:ascii="Arial" w:hAnsi="Arial" w:cs="Arial"/>
          <w:spacing w:val="-1"/>
          <w:sz w:val="21"/>
          <w:szCs w:val="21"/>
        </w:rPr>
        <w:t>External System</w:t>
      </w:r>
      <w:r>
        <w:rPr>
          <w:rFonts w:ascii="Arial" w:hAnsi="Arial" w:cs="Arial"/>
          <w:spacing w:val="-1"/>
          <w:sz w:val="21"/>
          <w:szCs w:val="21"/>
        </w:rPr>
        <w:tab/>
        <w:t>A transmission or distribution system located outside</w:t>
      </w:r>
    </w:p>
    <w:p w14:paraId="61B7B4F3" w14:textId="77777777" w:rsidR="009C1403" w:rsidRDefault="00C6386D">
      <w:pPr>
        <w:kinsoku w:val="0"/>
        <w:overflowPunct w:val="0"/>
        <w:autoSpaceDE/>
        <w:autoSpaceDN/>
        <w:adjustRightInd/>
        <w:spacing w:before="15" w:line="224"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national electricity transmission system operator area</w:t>
      </w:r>
      <w:r>
        <w:rPr>
          <w:rFonts w:ascii="Arial" w:hAnsi="Arial" w:cs="Arial"/>
          <w:sz w:val="21"/>
          <w:szCs w:val="21"/>
        </w:rPr>
        <w:t xml:space="preserve">, which is electrically connected to the </w:t>
      </w:r>
      <w:r>
        <w:rPr>
          <w:rFonts w:ascii="Arial" w:hAnsi="Arial" w:cs="Arial"/>
          <w:i/>
          <w:iCs/>
          <w:sz w:val="21"/>
          <w:szCs w:val="21"/>
        </w:rPr>
        <w:t xml:space="preserve">onshore transmission system </w:t>
      </w:r>
      <w:r>
        <w:rPr>
          <w:rFonts w:ascii="Arial" w:hAnsi="Arial" w:cs="Arial"/>
          <w:sz w:val="21"/>
          <w:szCs w:val="21"/>
        </w:rPr>
        <w:t xml:space="preserve">by an </w:t>
      </w:r>
      <w:r>
        <w:rPr>
          <w:rFonts w:ascii="Arial" w:hAnsi="Arial" w:cs="Arial"/>
          <w:i/>
          <w:iCs/>
          <w:sz w:val="21"/>
          <w:szCs w:val="21"/>
        </w:rPr>
        <w:t>external interconnection</w:t>
      </w:r>
    </w:p>
    <w:p w14:paraId="5FA5B826" w14:textId="77777777" w:rsidR="009C1403" w:rsidRDefault="00C6386D">
      <w:pPr>
        <w:tabs>
          <w:tab w:val="left" w:pos="3312"/>
        </w:tabs>
        <w:kinsoku w:val="0"/>
        <w:overflowPunct w:val="0"/>
        <w:autoSpaceDE/>
        <w:autoSpaceDN/>
        <w:adjustRightInd/>
        <w:spacing w:before="837" w:line="213" w:lineRule="exact"/>
        <w:ind w:left="72"/>
        <w:textAlignment w:val="baseline"/>
        <w:rPr>
          <w:rFonts w:ascii="Arial" w:hAnsi="Arial" w:cs="Arial"/>
          <w:i/>
          <w:iCs/>
          <w:spacing w:val="-5"/>
          <w:sz w:val="21"/>
          <w:szCs w:val="21"/>
        </w:rPr>
      </w:pPr>
      <w:r>
        <w:rPr>
          <w:rFonts w:ascii="Arial" w:hAnsi="Arial" w:cs="Arial"/>
          <w:spacing w:val="-5"/>
          <w:sz w:val="21"/>
          <w:szCs w:val="21"/>
        </w:rPr>
        <w:t>Fault Outage</w:t>
      </w:r>
      <w:r>
        <w:rPr>
          <w:rFonts w:ascii="Arial" w:hAnsi="Arial" w:cs="Arial"/>
          <w:spacing w:val="-5"/>
          <w:sz w:val="21"/>
          <w:szCs w:val="21"/>
        </w:rPr>
        <w:tab/>
        <w:t xml:space="preserve">An outage of one or more items of </w:t>
      </w:r>
      <w:r>
        <w:rPr>
          <w:rFonts w:ascii="Arial" w:hAnsi="Arial" w:cs="Arial"/>
          <w:i/>
          <w:iCs/>
          <w:spacing w:val="-5"/>
          <w:sz w:val="21"/>
          <w:szCs w:val="21"/>
        </w:rPr>
        <w:t>primary transmission</w:t>
      </w:r>
    </w:p>
    <w:p w14:paraId="73967CE4" w14:textId="77777777" w:rsidR="009C1403" w:rsidRDefault="00C6386D">
      <w:pPr>
        <w:kinsoku w:val="0"/>
        <w:overflowPunct w:val="0"/>
        <w:autoSpaceDE/>
        <w:autoSpaceDN/>
        <w:adjustRightInd/>
        <w:spacing w:line="232" w:lineRule="exact"/>
        <w:ind w:left="3312" w:right="72"/>
        <w:jc w:val="both"/>
        <w:textAlignment w:val="baseline"/>
        <w:rPr>
          <w:rFonts w:ascii="Arial" w:hAnsi="Arial" w:cs="Arial"/>
          <w:spacing w:val="-4"/>
          <w:sz w:val="21"/>
          <w:szCs w:val="21"/>
        </w:rPr>
      </w:pPr>
      <w:r>
        <w:rPr>
          <w:rFonts w:ascii="Arial" w:hAnsi="Arial" w:cs="Arial"/>
          <w:i/>
          <w:iCs/>
          <w:spacing w:val="-4"/>
          <w:sz w:val="21"/>
          <w:szCs w:val="21"/>
        </w:rPr>
        <w:t xml:space="preserve">equipment </w:t>
      </w:r>
      <w:r>
        <w:rPr>
          <w:rFonts w:ascii="Arial" w:hAnsi="Arial" w:cs="Arial"/>
          <w:spacing w:val="-4"/>
          <w:sz w:val="21"/>
          <w:szCs w:val="21"/>
        </w:rPr>
        <w:t>and/or user equipment, which may or may not result in a loss of power infeed or loss of power outfeed, initiated by automatic action unplanned at that time, and which may or may not involve the passage of fault current.</w:t>
      </w:r>
    </w:p>
    <w:p w14:paraId="6F423707" w14:textId="77777777" w:rsidR="009C1403" w:rsidRDefault="009C1403">
      <w:pPr>
        <w:widowControl/>
        <w:rPr>
          <w:sz w:val="24"/>
          <w:szCs w:val="24"/>
        </w:rPr>
        <w:sectPr w:rsidR="009C1403">
          <w:headerReference w:type="default" r:id="rId75"/>
          <w:pgSz w:w="11904" w:h="16834"/>
          <w:pgMar w:top="1440" w:right="2020" w:bottom="508" w:left="1564" w:header="720" w:footer="720" w:gutter="0"/>
          <w:cols w:space="720"/>
          <w:noEndnote/>
        </w:sectPr>
      </w:pPr>
    </w:p>
    <w:p w14:paraId="5A45FFA7" w14:textId="3BA3B6C2" w:rsidR="009C1403" w:rsidRDefault="00C6386D">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r>
        <w:rPr>
          <w:rFonts w:ascii="Arial" w:hAnsi="Arial" w:cs="Arial"/>
          <w:spacing w:val="-1"/>
          <w:sz w:val="21"/>
          <w:szCs w:val="21"/>
        </w:rPr>
        <w:t>First Onshore Substation</w:t>
      </w:r>
      <w:r>
        <w:rPr>
          <w:rFonts w:ascii="Arial" w:hAnsi="Arial" w:cs="Arial"/>
          <w:spacing w:val="-1"/>
          <w:sz w:val="21"/>
          <w:szCs w:val="21"/>
        </w:rPr>
        <w:tab/>
        <w:t xml:space="preserve">The </w:t>
      </w:r>
      <w:r>
        <w:rPr>
          <w:rFonts w:ascii="Arial" w:hAnsi="Arial" w:cs="Arial"/>
          <w:i/>
          <w:iCs/>
          <w:spacing w:val="-1"/>
          <w:sz w:val="21"/>
          <w:szCs w:val="21"/>
        </w:rPr>
        <w:t xml:space="preserve">first onshore substation </w:t>
      </w:r>
      <w:r>
        <w:rPr>
          <w:rFonts w:ascii="Arial" w:hAnsi="Arial" w:cs="Arial"/>
          <w:spacing w:val="-1"/>
          <w:sz w:val="21"/>
          <w:szCs w:val="21"/>
        </w:rPr>
        <w:t>defines the onshore limit</w:t>
      </w:r>
    </w:p>
    <w:p w14:paraId="4A6D8A1A"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offshore transmission system</w:t>
      </w:r>
      <w:r>
        <w:rPr>
          <w:rFonts w:ascii="Arial" w:hAnsi="Arial" w:cs="Arial"/>
          <w:sz w:val="21"/>
          <w:szCs w:val="21"/>
        </w:rPr>
        <w:t xml:space="preserve">. An </w:t>
      </w:r>
      <w:r>
        <w:rPr>
          <w:rFonts w:ascii="Arial" w:hAnsi="Arial" w:cs="Arial"/>
          <w:i/>
          <w:iCs/>
          <w:sz w:val="21"/>
          <w:szCs w:val="21"/>
        </w:rPr>
        <w:t xml:space="preserve">offshore transmission system </w:t>
      </w:r>
      <w:r>
        <w:rPr>
          <w:rFonts w:ascii="Arial" w:hAnsi="Arial" w:cs="Arial"/>
          <w:sz w:val="21"/>
          <w:szCs w:val="21"/>
        </w:rPr>
        <w:t xml:space="preserve">cannot extend beyond the </w:t>
      </w:r>
      <w:r>
        <w:rPr>
          <w:rFonts w:ascii="Arial" w:hAnsi="Arial" w:cs="Arial"/>
          <w:i/>
          <w:iCs/>
          <w:sz w:val="21"/>
          <w:szCs w:val="21"/>
        </w:rPr>
        <w:t>first onshore substation</w:t>
      </w:r>
      <w:r>
        <w:rPr>
          <w:rFonts w:ascii="Arial" w:hAnsi="Arial" w:cs="Arial"/>
          <w:sz w:val="21"/>
          <w:szCs w:val="21"/>
        </w:rPr>
        <w:t>.</w:t>
      </w:r>
    </w:p>
    <w:p w14:paraId="6757D884" w14:textId="77777777" w:rsidR="009C1403" w:rsidRDefault="00C6386D">
      <w:pPr>
        <w:kinsoku w:val="0"/>
        <w:overflowPunct w:val="0"/>
        <w:autoSpaceDE/>
        <w:autoSpaceDN/>
        <w:adjustRightInd/>
        <w:spacing w:before="113"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Accordingly, the security criteria relating to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 from the </w:t>
      </w:r>
      <w:r>
        <w:rPr>
          <w:rFonts w:ascii="Arial" w:hAnsi="Arial" w:cs="Arial"/>
          <w:i/>
          <w:iCs/>
          <w:spacing w:val="-4"/>
          <w:sz w:val="21"/>
          <w:szCs w:val="21"/>
        </w:rPr>
        <w:t xml:space="preserve">offshore GEP </w:t>
      </w:r>
      <w:r>
        <w:rPr>
          <w:rFonts w:ascii="Arial" w:hAnsi="Arial" w:cs="Arial"/>
          <w:spacing w:val="-4"/>
          <w:sz w:val="21"/>
          <w:szCs w:val="21"/>
        </w:rPr>
        <w:t xml:space="preserve">up to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 xml:space="preserve">user system interface point </w:t>
      </w:r>
      <w:r>
        <w:rPr>
          <w:rFonts w:ascii="Arial" w:hAnsi="Arial" w:cs="Arial"/>
          <w:spacing w:val="-4"/>
          <w:sz w:val="21"/>
          <w:szCs w:val="21"/>
        </w:rPr>
        <w:t xml:space="preserve">(as the case may be), which is located at the </w:t>
      </w:r>
      <w:r>
        <w:rPr>
          <w:rFonts w:ascii="Arial" w:hAnsi="Arial" w:cs="Arial"/>
          <w:i/>
          <w:iCs/>
          <w:spacing w:val="-4"/>
          <w:sz w:val="21"/>
          <w:szCs w:val="21"/>
        </w:rPr>
        <w:t>first onshore substation</w:t>
      </w:r>
      <w:r>
        <w:rPr>
          <w:rFonts w:ascii="Arial" w:hAnsi="Arial" w:cs="Arial"/>
          <w:spacing w:val="-4"/>
          <w:sz w:val="21"/>
          <w:szCs w:val="21"/>
        </w:rPr>
        <w:t>.</w:t>
      </w:r>
    </w:p>
    <w:p w14:paraId="301A2E53" w14:textId="77777777" w:rsidR="009C1403" w:rsidRDefault="00C6386D">
      <w:pPr>
        <w:kinsoku w:val="0"/>
        <w:overflowPunct w:val="0"/>
        <w:autoSpaceDE/>
        <w:autoSpaceDN/>
        <w:adjustRightInd/>
        <w:spacing w:before="126" w:line="231" w:lineRule="exact"/>
        <w:ind w:left="3312" w:right="144"/>
        <w:jc w:val="both"/>
        <w:textAlignment w:val="baseline"/>
        <w:rPr>
          <w:rFonts w:ascii="Arial" w:hAnsi="Arial" w:cs="Arial"/>
          <w:sz w:val="21"/>
          <w:szCs w:val="21"/>
        </w:rPr>
      </w:pPr>
      <w:r>
        <w:rPr>
          <w:rFonts w:ascii="Arial" w:hAnsi="Arial" w:cs="Arial"/>
          <w:sz w:val="21"/>
          <w:szCs w:val="21"/>
        </w:rPr>
        <w:t xml:space="preserve">The security criteria relating to the </w:t>
      </w:r>
      <w:r>
        <w:rPr>
          <w:rFonts w:ascii="Arial" w:hAnsi="Arial" w:cs="Arial"/>
          <w:i/>
          <w:iCs/>
          <w:sz w:val="21"/>
          <w:szCs w:val="21"/>
        </w:rPr>
        <w:t xml:space="preserve">onshore transmission system </w:t>
      </w:r>
      <w:r>
        <w:rPr>
          <w:rFonts w:ascii="Arial" w:hAnsi="Arial" w:cs="Arial"/>
          <w:sz w:val="21"/>
          <w:szCs w:val="21"/>
        </w:rPr>
        <w:t xml:space="preserve">extend from the </w:t>
      </w:r>
      <w:r>
        <w:rPr>
          <w:rFonts w:ascii="Arial" w:hAnsi="Arial" w:cs="Arial"/>
          <w:i/>
          <w:iCs/>
          <w:sz w:val="21"/>
          <w:szCs w:val="21"/>
        </w:rPr>
        <w:t xml:space="preserve">interface point </w:t>
      </w:r>
      <w:r>
        <w:rPr>
          <w:rFonts w:ascii="Arial" w:hAnsi="Arial" w:cs="Arial"/>
          <w:sz w:val="21"/>
          <w:szCs w:val="21"/>
        </w:rPr>
        <w:t xml:space="preserve">located at the </w:t>
      </w:r>
      <w:r>
        <w:rPr>
          <w:rFonts w:ascii="Arial" w:hAnsi="Arial" w:cs="Arial"/>
          <w:i/>
          <w:iCs/>
          <w:sz w:val="21"/>
          <w:szCs w:val="21"/>
        </w:rPr>
        <w:t xml:space="preserve">first onshore substation </w:t>
      </w:r>
      <w:r>
        <w:rPr>
          <w:rFonts w:ascii="Arial" w:hAnsi="Arial" w:cs="Arial"/>
          <w:sz w:val="21"/>
          <w:szCs w:val="21"/>
        </w:rPr>
        <w:t xml:space="preserve">and extend across the remainder of the </w:t>
      </w:r>
      <w:r>
        <w:rPr>
          <w:rFonts w:ascii="Arial" w:hAnsi="Arial" w:cs="Arial"/>
          <w:i/>
          <w:iCs/>
          <w:sz w:val="21"/>
          <w:szCs w:val="21"/>
        </w:rPr>
        <w:t>onshore transmission system</w:t>
      </w:r>
      <w:r>
        <w:rPr>
          <w:rFonts w:ascii="Arial" w:hAnsi="Arial" w:cs="Arial"/>
          <w:sz w:val="21"/>
          <w:szCs w:val="21"/>
        </w:rPr>
        <w:t>.</w:t>
      </w:r>
    </w:p>
    <w:p w14:paraId="776FEEFB" w14:textId="77777777" w:rsidR="009C1403" w:rsidRDefault="00C6386D">
      <w:pPr>
        <w:kinsoku w:val="0"/>
        <w:overflowPunct w:val="0"/>
        <w:autoSpaceDE/>
        <w:autoSpaceDN/>
        <w:adjustRightInd/>
        <w:spacing w:before="118" w:line="231" w:lineRule="exact"/>
        <w:ind w:left="3312" w:right="144"/>
        <w:jc w:val="both"/>
        <w:textAlignment w:val="baseline"/>
        <w:rPr>
          <w:rFonts w:ascii="Arial" w:hAnsi="Arial" w:cs="Arial"/>
          <w:i/>
          <w:iCs/>
          <w:spacing w:val="-4"/>
          <w:sz w:val="21"/>
          <w:szCs w:val="21"/>
        </w:rPr>
      </w:pPr>
      <w:r>
        <w:rPr>
          <w:rFonts w:ascii="Arial" w:hAnsi="Arial" w:cs="Arial"/>
          <w:spacing w:val="-4"/>
          <w:sz w:val="21"/>
          <w:szCs w:val="21"/>
        </w:rPr>
        <w:t xml:space="preserve">The security criteria relating to an onshore </w:t>
      </w:r>
      <w:r>
        <w:rPr>
          <w:rFonts w:ascii="Arial" w:hAnsi="Arial" w:cs="Arial"/>
          <w:i/>
          <w:iCs/>
          <w:spacing w:val="-4"/>
          <w:sz w:val="21"/>
          <w:szCs w:val="21"/>
        </w:rPr>
        <w:t xml:space="preserve">user system </w:t>
      </w:r>
      <w:r>
        <w:rPr>
          <w:rFonts w:ascii="Arial" w:hAnsi="Arial" w:cs="Arial"/>
          <w:spacing w:val="-4"/>
          <w:sz w:val="21"/>
          <w:szCs w:val="21"/>
        </w:rPr>
        <w:t xml:space="preserve">extend from the </w:t>
      </w:r>
      <w:r>
        <w:rPr>
          <w:rFonts w:ascii="Arial" w:hAnsi="Arial" w:cs="Arial"/>
          <w:i/>
          <w:iCs/>
          <w:spacing w:val="-4"/>
          <w:sz w:val="21"/>
          <w:szCs w:val="21"/>
        </w:rPr>
        <w:t xml:space="preserve">user system interface point </w:t>
      </w:r>
      <w:r>
        <w:rPr>
          <w:rFonts w:ascii="Arial" w:hAnsi="Arial" w:cs="Arial"/>
          <w:spacing w:val="-4"/>
          <w:sz w:val="21"/>
          <w:szCs w:val="21"/>
        </w:rPr>
        <w:t xml:space="preserve">located at the </w:t>
      </w:r>
      <w:r>
        <w:rPr>
          <w:rFonts w:ascii="Arial" w:hAnsi="Arial" w:cs="Arial"/>
          <w:i/>
          <w:iCs/>
          <w:spacing w:val="-4"/>
          <w:sz w:val="21"/>
          <w:szCs w:val="21"/>
        </w:rPr>
        <w:t xml:space="preserve">first onshore substation </w:t>
      </w:r>
      <w:r>
        <w:rPr>
          <w:rFonts w:ascii="Arial" w:hAnsi="Arial" w:cs="Arial"/>
          <w:spacing w:val="-4"/>
          <w:sz w:val="21"/>
          <w:szCs w:val="21"/>
        </w:rPr>
        <w:t xml:space="preserve">and extend across the remainder of the relevant </w:t>
      </w:r>
      <w:r>
        <w:rPr>
          <w:rFonts w:ascii="Arial" w:hAnsi="Arial" w:cs="Arial"/>
          <w:i/>
          <w:iCs/>
          <w:spacing w:val="-4"/>
          <w:sz w:val="21"/>
          <w:szCs w:val="21"/>
        </w:rPr>
        <w:t>user system.</w:t>
      </w:r>
    </w:p>
    <w:p w14:paraId="1C30024E"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The </w:t>
      </w:r>
      <w:r>
        <w:rPr>
          <w:rFonts w:ascii="Arial" w:hAnsi="Arial" w:cs="Arial"/>
          <w:i/>
          <w:iCs/>
          <w:spacing w:val="-3"/>
          <w:sz w:val="21"/>
          <w:szCs w:val="21"/>
        </w:rPr>
        <w:t xml:space="preserve">first onshore substation </w:t>
      </w:r>
      <w:r>
        <w:rPr>
          <w:rFonts w:ascii="Arial" w:hAnsi="Arial" w:cs="Arial"/>
          <w:spacing w:val="-3"/>
          <w:sz w:val="21"/>
          <w:szCs w:val="21"/>
        </w:rPr>
        <w:t xml:space="preserve">will comprise, inter alia, facilities for the connection between, or isolation of, </w:t>
      </w:r>
      <w:r>
        <w:rPr>
          <w:rFonts w:ascii="Arial" w:hAnsi="Arial" w:cs="Arial"/>
          <w:i/>
          <w:iCs/>
          <w:spacing w:val="-3"/>
          <w:sz w:val="21"/>
          <w:szCs w:val="21"/>
        </w:rPr>
        <w:t xml:space="preserve">transmission circuits </w:t>
      </w:r>
      <w:r>
        <w:rPr>
          <w:rFonts w:ascii="Arial" w:hAnsi="Arial" w:cs="Arial"/>
          <w:spacing w:val="-3"/>
          <w:sz w:val="21"/>
          <w:szCs w:val="21"/>
        </w:rPr>
        <w:t xml:space="preserve">and/or distribution circuits. These facilities will include at least one </w:t>
      </w:r>
      <w:r>
        <w:rPr>
          <w:rFonts w:ascii="Arial" w:hAnsi="Arial" w:cs="Arial"/>
          <w:i/>
          <w:iCs/>
          <w:spacing w:val="-3"/>
          <w:sz w:val="21"/>
          <w:szCs w:val="21"/>
        </w:rPr>
        <w:t xml:space="preserve">busbar </w:t>
      </w:r>
      <w:r>
        <w:rPr>
          <w:rFonts w:ascii="Arial" w:hAnsi="Arial" w:cs="Arial"/>
          <w:spacing w:val="-3"/>
          <w:sz w:val="21"/>
          <w:szCs w:val="21"/>
        </w:rPr>
        <w:t xml:space="preserve">to which the </w:t>
      </w:r>
      <w:r>
        <w:rPr>
          <w:rFonts w:ascii="Arial" w:hAnsi="Arial" w:cs="Arial"/>
          <w:i/>
          <w:iCs/>
          <w:spacing w:val="-3"/>
          <w:sz w:val="21"/>
          <w:szCs w:val="21"/>
        </w:rPr>
        <w:t xml:space="preserve">offshore transmission system </w:t>
      </w:r>
      <w:r>
        <w:rPr>
          <w:rFonts w:ascii="Arial" w:hAnsi="Arial" w:cs="Arial"/>
          <w:spacing w:val="-3"/>
          <w:sz w:val="21"/>
          <w:szCs w:val="21"/>
        </w:rPr>
        <w:t xml:space="preserve">connects and one or more circuit breakers and disconnectors. For the avoidance of doubt, if the substation does not include these elements, then it does not constitute the </w:t>
      </w:r>
      <w:r>
        <w:rPr>
          <w:rFonts w:ascii="Arial" w:hAnsi="Arial" w:cs="Arial"/>
          <w:i/>
          <w:iCs/>
          <w:spacing w:val="-3"/>
          <w:sz w:val="21"/>
          <w:szCs w:val="21"/>
        </w:rPr>
        <w:t>first onshore substation.</w:t>
      </w:r>
    </w:p>
    <w:p w14:paraId="78D52C32" w14:textId="2CCC55CD" w:rsidR="009C1403" w:rsidRDefault="00C6386D">
      <w:pPr>
        <w:kinsoku w:val="0"/>
        <w:overflowPunct w:val="0"/>
        <w:autoSpaceDE/>
        <w:autoSpaceDN/>
        <w:adjustRightInd/>
        <w:spacing w:before="108"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w:t>
      </w:r>
      <w:r>
        <w:rPr>
          <w:rFonts w:ascii="Arial" w:hAnsi="Arial" w:cs="Arial"/>
          <w:i/>
          <w:iCs/>
          <w:spacing w:val="-4"/>
          <w:sz w:val="21"/>
          <w:szCs w:val="21"/>
        </w:rPr>
        <w:t xml:space="preserve">first onshore substation </w:t>
      </w:r>
      <w:r>
        <w:rPr>
          <w:rFonts w:ascii="Arial" w:hAnsi="Arial" w:cs="Arial"/>
          <w:spacing w:val="-4"/>
          <w:sz w:val="21"/>
          <w:szCs w:val="21"/>
        </w:rPr>
        <w:t xml:space="preserve">may be owned by the </w:t>
      </w:r>
      <w:r>
        <w:rPr>
          <w:rFonts w:ascii="Arial" w:hAnsi="Arial" w:cs="Arial"/>
          <w:i/>
          <w:iCs/>
          <w:spacing w:val="-4"/>
          <w:sz w:val="21"/>
          <w:szCs w:val="21"/>
        </w:rPr>
        <w:t xml:space="preserve">offshore </w:t>
      </w:r>
      <w:r>
        <w:rPr>
          <w:rFonts w:ascii="Arial" w:hAnsi="Arial" w:cs="Arial"/>
          <w:spacing w:val="-4"/>
          <w:sz w:val="21"/>
          <w:szCs w:val="21"/>
        </w:rPr>
        <w:t xml:space="preserve">transmission owner, the onshore transmission owner or onshore </w:t>
      </w:r>
      <w:r>
        <w:rPr>
          <w:rFonts w:ascii="Arial" w:hAnsi="Arial" w:cs="Arial"/>
          <w:i/>
          <w:iCs/>
          <w:spacing w:val="-4"/>
          <w:sz w:val="21"/>
          <w:szCs w:val="21"/>
        </w:rPr>
        <w:t xml:space="preserve">user system </w:t>
      </w:r>
      <w:r>
        <w:rPr>
          <w:rFonts w:ascii="Arial" w:hAnsi="Arial" w:cs="Arial"/>
          <w:spacing w:val="-4"/>
          <w:sz w:val="21"/>
          <w:szCs w:val="21"/>
        </w:rPr>
        <w:t xml:space="preserve">owner as determined by the relevant </w:t>
      </w:r>
      <w:ins w:id="163" w:author="Tammy Meek (NESO)" w:date="2025-01-13T10:30:00Z" w16du:dateUtc="2025-01-13T10:30:00Z">
        <w:r>
          <w:rPr>
            <w:rFonts w:ascii="Arial" w:hAnsi="Arial" w:cs="Arial"/>
            <w:i/>
            <w:iCs/>
            <w:spacing w:val="-4"/>
            <w:sz w:val="21"/>
            <w:szCs w:val="21"/>
          </w:rPr>
          <w:t xml:space="preserve">transmission </w:t>
        </w:r>
      </w:ins>
      <w:r>
        <w:rPr>
          <w:rFonts w:ascii="Arial" w:hAnsi="Arial" w:cs="Arial"/>
          <w:i/>
          <w:iCs/>
          <w:spacing w:val="-4"/>
          <w:sz w:val="21"/>
          <w:szCs w:val="21"/>
        </w:rPr>
        <w:t xml:space="preserve">licensee </w:t>
      </w:r>
      <w:r>
        <w:rPr>
          <w:rFonts w:ascii="Arial" w:hAnsi="Arial" w:cs="Arial"/>
          <w:spacing w:val="-4"/>
          <w:sz w:val="21"/>
          <w:szCs w:val="21"/>
        </w:rPr>
        <w:t xml:space="preserve">and/or </w:t>
      </w:r>
      <w:r>
        <w:rPr>
          <w:rFonts w:ascii="Arial" w:hAnsi="Arial" w:cs="Arial"/>
          <w:i/>
          <w:iCs/>
          <w:spacing w:val="-4"/>
          <w:sz w:val="21"/>
          <w:szCs w:val="21"/>
        </w:rPr>
        <w:t xml:space="preserve">distribution licensee </w:t>
      </w:r>
      <w:r>
        <w:rPr>
          <w:rFonts w:ascii="Arial" w:hAnsi="Arial" w:cs="Arial"/>
          <w:spacing w:val="-4"/>
          <w:sz w:val="21"/>
          <w:szCs w:val="21"/>
        </w:rPr>
        <w:t>as the case may be.</w:t>
      </w:r>
    </w:p>
    <w:p w14:paraId="250D6D68"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7"/>
          <w:sz w:val="21"/>
          <w:szCs w:val="21"/>
        </w:rPr>
      </w:pPr>
      <w:r>
        <w:rPr>
          <w:rFonts w:ascii="Arial" w:hAnsi="Arial" w:cs="Arial"/>
          <w:spacing w:val="-7"/>
          <w:sz w:val="21"/>
          <w:szCs w:val="21"/>
        </w:rPr>
        <w:t xml:space="preserve">Normally, in the case of there being transformation facilities at the </w:t>
      </w:r>
      <w:r>
        <w:rPr>
          <w:rFonts w:ascii="Arial" w:hAnsi="Arial" w:cs="Arial"/>
          <w:i/>
          <w:iCs/>
          <w:spacing w:val="-7"/>
          <w:sz w:val="21"/>
          <w:szCs w:val="21"/>
        </w:rPr>
        <w:t xml:space="preserve">first onshore substation </w:t>
      </w:r>
      <w:r>
        <w:rPr>
          <w:rFonts w:ascii="Arial" w:hAnsi="Arial" w:cs="Arial"/>
          <w:spacing w:val="-7"/>
          <w:sz w:val="21"/>
          <w:szCs w:val="21"/>
        </w:rPr>
        <w:t xml:space="preserve">and unless otherwise agreed, if the </w:t>
      </w:r>
      <w:r>
        <w:rPr>
          <w:rFonts w:ascii="Arial" w:hAnsi="Arial" w:cs="Arial"/>
          <w:i/>
          <w:iCs/>
          <w:spacing w:val="-7"/>
          <w:sz w:val="21"/>
          <w:szCs w:val="21"/>
        </w:rPr>
        <w:t xml:space="preserve">offshore </w:t>
      </w:r>
      <w:r>
        <w:rPr>
          <w:rFonts w:ascii="Arial" w:hAnsi="Arial" w:cs="Arial"/>
          <w:spacing w:val="-7"/>
          <w:sz w:val="21"/>
          <w:szCs w:val="21"/>
        </w:rPr>
        <w:t xml:space="preserve">transmission owner owns the </w:t>
      </w:r>
      <w:r>
        <w:rPr>
          <w:rFonts w:ascii="Arial" w:hAnsi="Arial" w:cs="Arial"/>
          <w:i/>
          <w:iCs/>
          <w:spacing w:val="-7"/>
          <w:sz w:val="21"/>
          <w:szCs w:val="21"/>
        </w:rPr>
        <w:t>first onshore substation</w:t>
      </w:r>
      <w:r>
        <w:rPr>
          <w:rFonts w:ascii="Arial" w:hAnsi="Arial" w:cs="Arial"/>
          <w:spacing w:val="-7"/>
          <w:sz w:val="21"/>
          <w:szCs w:val="21"/>
        </w:rPr>
        <w:t xml:space="preserve">, the </w:t>
      </w:r>
      <w:r>
        <w:rPr>
          <w:rFonts w:ascii="Arial" w:hAnsi="Arial" w:cs="Arial"/>
          <w:i/>
          <w:iCs/>
          <w:spacing w:val="-7"/>
          <w:sz w:val="21"/>
          <w:szCs w:val="21"/>
        </w:rPr>
        <w:t xml:space="preserve">interface point </w:t>
      </w:r>
      <w:r>
        <w:rPr>
          <w:rFonts w:ascii="Arial" w:hAnsi="Arial" w:cs="Arial"/>
          <w:spacing w:val="-7"/>
          <w:sz w:val="21"/>
          <w:szCs w:val="21"/>
        </w:rPr>
        <w:t xml:space="preserve">would be on the HV </w:t>
      </w:r>
      <w:r>
        <w:rPr>
          <w:rFonts w:ascii="Arial" w:hAnsi="Arial" w:cs="Arial"/>
          <w:i/>
          <w:iCs/>
          <w:spacing w:val="-7"/>
          <w:sz w:val="21"/>
          <w:szCs w:val="21"/>
        </w:rPr>
        <w:t xml:space="preserve">busbars </w:t>
      </w:r>
      <w:r>
        <w:rPr>
          <w:rFonts w:ascii="Arial" w:hAnsi="Arial" w:cs="Arial"/>
          <w:spacing w:val="-7"/>
          <w:sz w:val="21"/>
          <w:szCs w:val="21"/>
        </w:rPr>
        <w:t xml:space="preserve">and, if the </w:t>
      </w:r>
      <w:r>
        <w:rPr>
          <w:rFonts w:ascii="Arial" w:hAnsi="Arial" w:cs="Arial"/>
          <w:i/>
          <w:iCs/>
          <w:spacing w:val="-7"/>
          <w:sz w:val="21"/>
          <w:szCs w:val="21"/>
        </w:rPr>
        <w:t xml:space="preserve">first onshore substation </w:t>
      </w:r>
      <w:r>
        <w:rPr>
          <w:rFonts w:ascii="Arial" w:hAnsi="Arial" w:cs="Arial"/>
          <w:spacing w:val="-7"/>
          <w:sz w:val="21"/>
          <w:szCs w:val="21"/>
        </w:rPr>
        <w:t xml:space="preserve">is owned by the onshore transmission owner or onshore </w:t>
      </w:r>
      <w:r>
        <w:rPr>
          <w:rFonts w:ascii="Arial" w:hAnsi="Arial" w:cs="Arial"/>
          <w:i/>
          <w:iCs/>
          <w:spacing w:val="-7"/>
          <w:sz w:val="21"/>
          <w:szCs w:val="21"/>
        </w:rPr>
        <w:t xml:space="preserve">user system </w:t>
      </w:r>
      <w:r>
        <w:rPr>
          <w:rFonts w:ascii="Arial" w:hAnsi="Arial" w:cs="Arial"/>
          <w:spacing w:val="-7"/>
          <w:sz w:val="21"/>
          <w:szCs w:val="21"/>
        </w:rPr>
        <w:t xml:space="preserve">owner, the </w:t>
      </w:r>
      <w:r>
        <w:rPr>
          <w:rFonts w:ascii="Arial" w:hAnsi="Arial" w:cs="Arial"/>
          <w:i/>
          <w:iCs/>
          <w:spacing w:val="-7"/>
          <w:sz w:val="21"/>
          <w:szCs w:val="21"/>
        </w:rPr>
        <w:t xml:space="preserve">interface point </w:t>
      </w:r>
      <w:r>
        <w:rPr>
          <w:rFonts w:ascii="Arial" w:hAnsi="Arial" w:cs="Arial"/>
          <w:spacing w:val="-7"/>
          <w:sz w:val="21"/>
          <w:szCs w:val="21"/>
        </w:rPr>
        <w:t xml:space="preserve">or </w:t>
      </w:r>
      <w:r>
        <w:rPr>
          <w:rFonts w:ascii="Arial" w:hAnsi="Arial" w:cs="Arial"/>
          <w:i/>
          <w:iCs/>
          <w:spacing w:val="-7"/>
          <w:sz w:val="21"/>
          <w:szCs w:val="21"/>
        </w:rPr>
        <w:t xml:space="preserve">user system interface point </w:t>
      </w:r>
      <w:r>
        <w:rPr>
          <w:rFonts w:ascii="Arial" w:hAnsi="Arial" w:cs="Arial"/>
          <w:spacing w:val="-7"/>
          <w:sz w:val="21"/>
          <w:szCs w:val="21"/>
        </w:rPr>
        <w:t xml:space="preserve">(as the case may be) would be on the LV </w:t>
      </w:r>
      <w:r>
        <w:rPr>
          <w:rFonts w:ascii="Arial" w:hAnsi="Arial" w:cs="Arial"/>
          <w:i/>
          <w:iCs/>
          <w:spacing w:val="-7"/>
          <w:sz w:val="21"/>
          <w:szCs w:val="21"/>
        </w:rPr>
        <w:t>busbars.</w:t>
      </w:r>
    </w:p>
    <w:p w14:paraId="0F2AF059" w14:textId="77777777" w:rsidR="009C1403" w:rsidRDefault="00C6386D">
      <w:pPr>
        <w:tabs>
          <w:tab w:val="left" w:pos="3312"/>
        </w:tabs>
        <w:kinsoku w:val="0"/>
        <w:overflowPunct w:val="0"/>
        <w:autoSpaceDE/>
        <w:autoSpaceDN/>
        <w:adjustRightInd/>
        <w:spacing w:before="475" w:line="231" w:lineRule="exact"/>
        <w:ind w:left="72"/>
        <w:textAlignment w:val="baseline"/>
        <w:rPr>
          <w:rFonts w:ascii="Arial" w:hAnsi="Arial" w:cs="Arial"/>
          <w:i/>
          <w:iCs/>
          <w:spacing w:val="-2"/>
          <w:sz w:val="21"/>
          <w:szCs w:val="21"/>
        </w:rPr>
      </w:pPr>
      <w:r>
        <w:rPr>
          <w:rFonts w:ascii="Arial" w:hAnsi="Arial" w:cs="Arial"/>
          <w:spacing w:val="-2"/>
          <w:sz w:val="21"/>
          <w:szCs w:val="21"/>
        </w:rPr>
        <w:t>Forecast Minimum Demand</w:t>
      </w:r>
      <w:r>
        <w:rPr>
          <w:rFonts w:ascii="Arial" w:hAnsi="Arial" w:cs="Arial"/>
          <w:spacing w:val="-2"/>
          <w:sz w:val="21"/>
          <w:szCs w:val="21"/>
        </w:rPr>
        <w:tab/>
        <w:t xml:space="preserve">This is the minimum demand level expected at a </w:t>
      </w:r>
      <w:r>
        <w:rPr>
          <w:rFonts w:ascii="Arial" w:hAnsi="Arial" w:cs="Arial"/>
          <w:i/>
          <w:iCs/>
          <w:spacing w:val="-2"/>
          <w:sz w:val="21"/>
          <w:szCs w:val="21"/>
        </w:rPr>
        <w:t>GSP</w:t>
      </w:r>
    </w:p>
    <w:p w14:paraId="7D533755"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or </w:t>
      </w:r>
      <w:r>
        <w:rPr>
          <w:rFonts w:ascii="Arial" w:hAnsi="Arial" w:cs="Arial"/>
          <w:i/>
          <w:iCs/>
          <w:spacing w:val="-6"/>
          <w:sz w:val="21"/>
          <w:szCs w:val="21"/>
        </w:rPr>
        <w:t xml:space="preserve">OSP </w:t>
      </w:r>
      <w:r>
        <w:rPr>
          <w:rFonts w:ascii="Arial" w:hAnsi="Arial" w:cs="Arial"/>
          <w:spacing w:val="-6"/>
          <w:sz w:val="21"/>
          <w:szCs w:val="21"/>
        </w:rPr>
        <w:t xml:space="preserve">or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 xml:space="preserve">s. Unless more specific data are available, this is the expected demand at the time of the annual minimum demand on the </w:t>
      </w:r>
      <w:r>
        <w:rPr>
          <w:rFonts w:ascii="Arial" w:hAnsi="Arial" w:cs="Arial"/>
          <w:i/>
          <w:iCs/>
          <w:spacing w:val="-6"/>
          <w:sz w:val="21"/>
          <w:szCs w:val="21"/>
        </w:rPr>
        <w:t xml:space="preserve">national electricity transmission system </w:t>
      </w:r>
      <w:r>
        <w:rPr>
          <w:rFonts w:ascii="Arial" w:hAnsi="Arial" w:cs="Arial"/>
          <w:spacing w:val="-6"/>
          <w:sz w:val="21"/>
          <w:szCs w:val="21"/>
        </w:rPr>
        <w:t xml:space="preserve">as provided under the Grid Code. In the case of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s, the demand diversity within the group should be taken into account.</w:t>
      </w:r>
    </w:p>
    <w:p w14:paraId="7C7EB023" w14:textId="77777777" w:rsidR="009C1403" w:rsidRDefault="009C1403">
      <w:pPr>
        <w:widowControl/>
        <w:rPr>
          <w:sz w:val="24"/>
          <w:szCs w:val="24"/>
        </w:rPr>
        <w:sectPr w:rsidR="009C1403">
          <w:headerReference w:type="default" r:id="rId76"/>
          <w:pgSz w:w="11904" w:h="16834"/>
          <w:pgMar w:top="1420" w:right="2027" w:bottom="508" w:left="1557" w:header="720" w:footer="720" w:gutter="0"/>
          <w:cols w:space="720"/>
          <w:noEndnote/>
        </w:sectPr>
      </w:pPr>
    </w:p>
    <w:p w14:paraId="23381D16" w14:textId="1C5EFDE4" w:rsidR="009C1403" w:rsidRDefault="00C6386D">
      <w:pPr>
        <w:kinsoku w:val="0"/>
        <w:overflowPunct w:val="0"/>
        <w:autoSpaceDE/>
        <w:autoSpaceDN/>
        <w:adjustRightInd/>
        <w:spacing w:before="25" w:line="229" w:lineRule="exact"/>
        <w:jc w:val="both"/>
        <w:textAlignment w:val="baseline"/>
        <w:rPr>
          <w:rFonts w:ascii="Arial" w:hAnsi="Arial" w:cs="Arial"/>
          <w:spacing w:val="-5"/>
          <w:sz w:val="21"/>
          <w:szCs w:val="21"/>
        </w:rPr>
      </w:pPr>
      <w:r>
        <w:rPr>
          <w:noProof/>
          <w:color w:val="2B579A"/>
          <w:shd w:val="clear" w:color="auto" w:fill="E6E6E6"/>
        </w:rPr>
        <mc:AlternateContent>
          <mc:Choice Requires="wps">
            <w:drawing>
              <wp:anchor distT="0" distB="0" distL="0" distR="0" simplePos="0" relativeHeight="251658311" behindDoc="0" locked="0" layoutInCell="0" allowOverlap="1" wp14:anchorId="65FA86B0" wp14:editId="3796BBF5">
                <wp:simplePos x="0" y="0"/>
                <wp:positionH relativeFrom="page">
                  <wp:posOffset>995045</wp:posOffset>
                </wp:positionH>
                <wp:positionV relativeFrom="page">
                  <wp:posOffset>915670</wp:posOffset>
                </wp:positionV>
                <wp:extent cx="1650365" cy="299085"/>
                <wp:effectExtent l="0" t="0" r="0" b="0"/>
                <wp:wrapSquare wrapText="bothSides"/>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0365" cy="299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A86B0" id="Text Box 124" o:spid="_x0000_s1085" type="#_x0000_t202" style="position:absolute;left:0;text-align:left;margin-left:78.35pt;margin-top:72.1pt;width:129.95pt;height:23.55pt;z-index:25165831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" o:allowincell="f" stroked="f">
                <v:fill opacity="0"/>
                <v:textbox inset="0,0,0,0">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v:textbox>
                <w10:wrap type="square" anchorx="page" anchory="page"/>
              </v:shape>
            </w:pict>
          </mc:Fallback>
        </mc:AlternateContent>
      </w:r>
      <w:r>
        <w:rPr>
          <w:rFonts w:ascii="Arial" w:hAnsi="Arial" w:cs="Arial"/>
          <w:spacing w:val="-5"/>
          <w:sz w:val="21"/>
          <w:szCs w:val="21"/>
        </w:rPr>
        <w:t xml:space="preserve">The periodic report setting out the results of an assessment of the operational frequency risks on the system produced by </w:t>
      </w:r>
      <w:ins w:id="164" w:author="Tammy Meek (NESO)" w:date="2025-01-13T10:30:00Z" w16du:dateUtc="2025-01-13T10:30:00Z">
        <w:r w:rsidR="0014099D">
          <w:rPr>
            <w:rFonts w:ascii="Arial" w:hAnsi="Arial" w:cs="Arial"/>
            <w:spacing w:val="-5"/>
            <w:sz w:val="21"/>
            <w:szCs w:val="21"/>
          </w:rPr>
          <w:t xml:space="preserve">the </w:t>
        </w:r>
      </w:ins>
      <w:r w:rsidR="00362AAE" w:rsidRPr="00362AAE">
        <w:rPr>
          <w:rFonts w:ascii="Arial" w:hAnsi="Arial" w:cs="Arial"/>
          <w:i/>
          <w:iCs/>
          <w:spacing w:val="-5"/>
          <w:sz w:val="21"/>
          <w:szCs w:val="21"/>
        </w:rPr>
        <w:t>ISOP</w:t>
      </w:r>
      <w:r>
        <w:rPr>
          <w:rFonts w:ascii="Arial" w:hAnsi="Arial" w:cs="Arial"/>
          <w:spacing w:val="-5"/>
          <w:sz w:val="21"/>
          <w:szCs w:val="21"/>
        </w:rPr>
        <w:t xml:space="preserve"> and approved by the Authority and as set out in the SQSS Appendix H, and prepared in accordance with the </w:t>
      </w:r>
      <w:r>
        <w:rPr>
          <w:rFonts w:ascii="Arial" w:hAnsi="Arial" w:cs="Arial"/>
          <w:i/>
          <w:iCs/>
          <w:spacing w:val="-5"/>
          <w:sz w:val="21"/>
          <w:szCs w:val="21"/>
        </w:rPr>
        <w:t xml:space="preserve">Frequency Risk and Control Report Methodology </w:t>
      </w:r>
      <w:r>
        <w:rPr>
          <w:rFonts w:ascii="Arial" w:hAnsi="Arial" w:cs="Arial"/>
          <w:spacing w:val="-5"/>
          <w:sz w:val="21"/>
          <w:szCs w:val="21"/>
        </w:rPr>
        <w:t xml:space="preserve">as also prepared and approved as set out in the SQSS Appendix H. The report shall include an assessment of the magnitude, duration and likelihood of transient frequency deviations, forecast impact and the cost of securing the system and confirm which risks will or will not be secured operationally by </w:t>
      </w:r>
      <w:r w:rsidR="00BF15E7">
        <w:rPr>
          <w:rFonts w:ascii="Arial" w:hAnsi="Arial" w:cs="Arial"/>
          <w:spacing w:val="-5"/>
          <w:sz w:val="21"/>
          <w:szCs w:val="21"/>
        </w:rPr>
        <w:t xml:space="preserve">the </w:t>
      </w:r>
      <w:r w:rsidR="00362AAE" w:rsidRPr="00362AAE">
        <w:rPr>
          <w:rFonts w:ascii="Arial" w:hAnsi="Arial" w:cs="Arial"/>
          <w:i/>
          <w:iCs/>
          <w:spacing w:val="-5"/>
          <w:sz w:val="21"/>
          <w:szCs w:val="21"/>
        </w:rPr>
        <w:t>ISOP</w:t>
      </w:r>
      <w:r w:rsidR="00BF15E7">
        <w:rPr>
          <w:rFonts w:ascii="Arial" w:hAnsi="Arial" w:cs="Arial"/>
          <w:spacing w:val="-5"/>
          <w:sz w:val="21"/>
          <w:szCs w:val="21"/>
        </w:rPr>
        <w:t xml:space="preserve"> </w:t>
      </w:r>
      <w:r>
        <w:rPr>
          <w:rFonts w:ascii="Arial" w:hAnsi="Arial" w:cs="Arial"/>
          <w:spacing w:val="-5"/>
          <w:sz w:val="21"/>
          <w:szCs w:val="21"/>
        </w:rPr>
        <w:t>in accordance with paragraphs 5.8, 5.11.2, 9.2 and 9.4.2.</w:t>
      </w:r>
    </w:p>
    <w:p w14:paraId="0A765048" w14:textId="7099387E" w:rsidR="009C1403" w:rsidRDefault="00C6386D" w:rsidP="00080847">
      <w:pPr>
        <w:kinsoku w:val="0"/>
        <w:overflowPunct w:val="0"/>
        <w:autoSpaceDE/>
        <w:autoSpaceDN/>
        <w:adjustRightInd/>
        <w:spacing w:before="480" w:after="458" w:line="228" w:lineRule="exact"/>
        <w:jc w:val="both"/>
        <w:textAlignment w:val="baseline"/>
        <w:rPr>
          <w:sz w:val="24"/>
          <w:szCs w:val="24"/>
        </w:rPr>
        <w:sectPr w:rsidR="009C1403">
          <w:headerReference w:type="default" r:id="rId77"/>
          <w:pgSz w:w="11904" w:h="16834"/>
          <w:pgMar w:top="1440" w:right="2129" w:bottom="508" w:left="4915" w:header="720" w:footer="720" w:gutter="0"/>
          <w:cols w:space="720"/>
          <w:noEndnote/>
        </w:sectPr>
      </w:pPr>
      <w:r>
        <w:rPr>
          <w:noProof/>
          <w:color w:val="2B579A"/>
          <w:shd w:val="clear" w:color="auto" w:fill="E6E6E6"/>
        </w:rPr>
        <mc:AlternateContent>
          <mc:Choice Requires="wps">
            <w:drawing>
              <wp:anchor distT="0" distB="0" distL="0" distR="0" simplePos="0" relativeHeight="251658312" behindDoc="0" locked="0" layoutInCell="0" allowOverlap="1" wp14:anchorId="570DF5F0" wp14:editId="4AA98B9C">
                <wp:simplePos x="0" y="0"/>
                <wp:positionH relativeFrom="page">
                  <wp:posOffset>1054735</wp:posOffset>
                </wp:positionH>
                <wp:positionV relativeFrom="page">
                  <wp:posOffset>3113405</wp:posOffset>
                </wp:positionV>
                <wp:extent cx="1615440" cy="307975"/>
                <wp:effectExtent l="0" t="0" r="0" b="0"/>
                <wp:wrapSquare wrapText="bothSides"/>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DF5F0" id="Text Box 123" o:spid="_x0000_s1086" type="#_x0000_t202" style="position:absolute;left:0;text-align:left;margin-left:83.05pt;margin-top:245.15pt;width:127.2pt;height:24.25pt;z-index:251658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" o:allowincell="f" stroked="f">
                <v:fill opacity="0"/>
                <v:textbox inset="0,0,0,0">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v:textbox>
                <w10:wrap type="square" anchorx="page" anchory="page"/>
              </v:shape>
            </w:pict>
          </mc:Fallback>
        </mc:AlternateContent>
      </w:r>
      <w:r>
        <w:rPr>
          <w:rFonts w:ascii="Arial" w:hAnsi="Arial" w:cs="Arial"/>
          <w:spacing w:val="-5"/>
          <w:sz w:val="21"/>
          <w:szCs w:val="21"/>
        </w:rPr>
        <w:t xml:space="preserve">The methodology by which a </w:t>
      </w:r>
      <w:r>
        <w:rPr>
          <w:rFonts w:ascii="Arial" w:hAnsi="Arial" w:cs="Arial"/>
          <w:i/>
          <w:iCs/>
          <w:spacing w:val="-5"/>
          <w:sz w:val="21"/>
          <w:szCs w:val="21"/>
        </w:rPr>
        <w:t xml:space="preserve">Frequency Risk Control Report </w:t>
      </w:r>
      <w:r>
        <w:rPr>
          <w:rFonts w:ascii="Arial" w:hAnsi="Arial" w:cs="Arial"/>
          <w:spacing w:val="-5"/>
          <w:sz w:val="21"/>
          <w:szCs w:val="21"/>
        </w:rPr>
        <w:t>will be developed, consulted on and approved by the Authority, and as set out in the SQSS Appendix H.</w:t>
      </w:r>
    </w:p>
    <w:p w14:paraId="1D270C76" w14:textId="0B6AA89F" w:rsidR="00DA5791" w:rsidRDefault="006B25B7" w:rsidP="005603D2">
      <w:pPr>
        <w:tabs>
          <w:tab w:val="left" w:pos="3312"/>
        </w:tabs>
        <w:kinsoku w:val="0"/>
        <w:overflowPunct w:val="0"/>
        <w:autoSpaceDE/>
        <w:autoSpaceDN/>
        <w:adjustRightInd/>
        <w:spacing w:before="10" w:line="227" w:lineRule="exact"/>
        <w:ind w:left="3402" w:hanging="3402"/>
        <w:textAlignment w:val="baseline"/>
        <w:rPr>
          <w:rFonts w:ascii="Arial" w:hAnsi="Arial" w:cs="Arial"/>
          <w:spacing w:val="-3"/>
          <w:sz w:val="21"/>
          <w:szCs w:val="21"/>
        </w:rPr>
      </w:pPr>
      <w:r w:rsidRPr="006B25B7">
        <w:rPr>
          <w:rFonts w:ascii="Arial" w:hAnsi="Arial" w:cs="Arial"/>
          <w:spacing w:val="-3"/>
          <w:sz w:val="21"/>
          <w:szCs w:val="21"/>
        </w:rPr>
        <w:t>Gas System Planner (GSP) Licence</w:t>
      </w:r>
      <w:r>
        <w:rPr>
          <w:rFonts w:ascii="Arial" w:hAnsi="Arial" w:cs="Arial"/>
          <w:spacing w:val="-3"/>
          <w:sz w:val="21"/>
          <w:szCs w:val="21"/>
        </w:rPr>
        <w:tab/>
      </w:r>
      <w:r>
        <w:rPr>
          <w:rFonts w:ascii="Arial" w:hAnsi="Arial" w:cs="Arial"/>
          <w:spacing w:val="-3"/>
          <w:sz w:val="21"/>
          <w:szCs w:val="21"/>
        </w:rPr>
        <w:tab/>
      </w:r>
      <w:del w:id="165" w:author="Tammy Meek (NESO)" w:date="2025-01-13T10:30:00Z" w16du:dateUtc="2025-01-13T10:30:00Z">
        <w:r w:rsidRPr="006B25B7">
          <w:rPr>
            <w:rFonts w:ascii="Arial" w:hAnsi="Arial" w:cs="Arial"/>
            <w:spacing w:val="-3"/>
            <w:sz w:val="21"/>
            <w:szCs w:val="21"/>
          </w:rPr>
          <w:delText>means a</w:delText>
        </w:r>
      </w:del>
      <w:ins w:id="166" w:author="Tammy Meek (NESO)" w:date="2025-01-13T10:30:00Z" w16du:dateUtc="2025-01-13T10:30:00Z">
        <w:r w:rsidR="00FA5737">
          <w:rPr>
            <w:rFonts w:ascii="Arial" w:hAnsi="Arial" w:cs="Arial"/>
            <w:spacing w:val="-3"/>
            <w:sz w:val="21"/>
            <w:szCs w:val="21"/>
          </w:rPr>
          <w:t>A</w:t>
        </w:r>
      </w:ins>
      <w:r w:rsidRPr="006B25B7">
        <w:rPr>
          <w:rFonts w:ascii="Arial" w:hAnsi="Arial" w:cs="Arial"/>
          <w:spacing w:val="-3"/>
          <w:sz w:val="21"/>
          <w:szCs w:val="21"/>
        </w:rPr>
        <w:t xml:space="preserve"> licence granted or treated as granted under section 7AA(1) of the Gas Act 1986</w:t>
      </w:r>
    </w:p>
    <w:p w14:paraId="0CD66237" w14:textId="77777777" w:rsidR="00DA5791" w:rsidRDefault="00DA5791">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77F297D2" w14:textId="4025FFE2" w:rsidR="009C1403" w:rsidRDefault="00C6386D">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r>
        <w:rPr>
          <w:rFonts w:ascii="Arial" w:hAnsi="Arial" w:cs="Arial"/>
          <w:spacing w:val="-3"/>
          <w:sz w:val="21"/>
          <w:szCs w:val="21"/>
        </w:rPr>
        <w:t>Generating Plant Type</w:t>
      </w:r>
      <w:r>
        <w:rPr>
          <w:rFonts w:ascii="Arial" w:hAnsi="Arial" w:cs="Arial"/>
          <w:spacing w:val="-3"/>
          <w:sz w:val="21"/>
          <w:szCs w:val="21"/>
        </w:rPr>
        <w:tab/>
        <w:t xml:space="preserve">A type of </w:t>
      </w:r>
      <w:r>
        <w:rPr>
          <w:rFonts w:ascii="Arial" w:hAnsi="Arial" w:cs="Arial"/>
          <w:i/>
          <w:iCs/>
          <w:spacing w:val="-3"/>
          <w:sz w:val="21"/>
          <w:szCs w:val="21"/>
        </w:rPr>
        <w:t xml:space="preserve">generating unit </w:t>
      </w:r>
      <w:r>
        <w:rPr>
          <w:rFonts w:ascii="Arial" w:hAnsi="Arial" w:cs="Arial"/>
          <w:spacing w:val="-3"/>
          <w:sz w:val="21"/>
          <w:szCs w:val="21"/>
        </w:rPr>
        <w:t>classified by the type of prime</w:t>
      </w:r>
    </w:p>
    <w:p w14:paraId="30B73FF0" w14:textId="77777777" w:rsidR="009C1403" w:rsidRDefault="00C6386D">
      <w:pPr>
        <w:kinsoku w:val="0"/>
        <w:overflowPunct w:val="0"/>
        <w:autoSpaceDE/>
        <w:autoSpaceDN/>
        <w:adjustRightInd/>
        <w:spacing w:line="233" w:lineRule="exact"/>
        <w:ind w:left="3384"/>
        <w:textAlignment w:val="baseline"/>
        <w:rPr>
          <w:rFonts w:ascii="Arial" w:hAnsi="Arial" w:cs="Arial"/>
          <w:spacing w:val="-4"/>
          <w:sz w:val="21"/>
          <w:szCs w:val="21"/>
        </w:rPr>
      </w:pPr>
      <w:r>
        <w:rPr>
          <w:rFonts w:ascii="Arial" w:hAnsi="Arial" w:cs="Arial"/>
          <w:spacing w:val="-4"/>
          <w:sz w:val="21"/>
          <w:szCs w:val="21"/>
        </w:rPr>
        <w:t>move, e.g. thermal hydro.</w:t>
      </w:r>
    </w:p>
    <w:p w14:paraId="011C9C5A" w14:textId="77777777" w:rsidR="009C1403" w:rsidRDefault="00C6386D">
      <w:pPr>
        <w:tabs>
          <w:tab w:val="left" w:pos="3312"/>
        </w:tabs>
        <w:kinsoku w:val="0"/>
        <w:overflowPunct w:val="0"/>
        <w:autoSpaceDE/>
        <w:autoSpaceDN/>
        <w:adjustRightInd/>
        <w:spacing w:before="466" w:line="235" w:lineRule="exact"/>
        <w:ind w:left="72"/>
        <w:textAlignment w:val="baseline"/>
        <w:rPr>
          <w:rFonts w:ascii="Arial" w:hAnsi="Arial" w:cs="Arial"/>
          <w:i/>
          <w:iCs/>
          <w:spacing w:val="-2"/>
          <w:sz w:val="21"/>
          <w:szCs w:val="21"/>
        </w:rPr>
      </w:pPr>
      <w:r>
        <w:rPr>
          <w:rFonts w:ascii="Arial" w:hAnsi="Arial" w:cs="Arial"/>
          <w:spacing w:val="-2"/>
          <w:sz w:val="21"/>
          <w:szCs w:val="21"/>
        </w:rPr>
        <w:t>Generating Units</w:t>
      </w:r>
      <w:r>
        <w:rPr>
          <w:rFonts w:ascii="Arial" w:hAnsi="Arial" w:cs="Arial"/>
          <w:spacing w:val="-2"/>
          <w:sz w:val="21"/>
          <w:szCs w:val="21"/>
        </w:rPr>
        <w:tab/>
        <w:t xml:space="preserve">An </w:t>
      </w:r>
      <w:r>
        <w:rPr>
          <w:rFonts w:ascii="Arial" w:hAnsi="Arial" w:cs="Arial"/>
          <w:i/>
          <w:iCs/>
          <w:spacing w:val="-2"/>
          <w:sz w:val="21"/>
          <w:szCs w:val="21"/>
        </w:rPr>
        <w:t xml:space="preserve">onshore generating unit </w:t>
      </w:r>
      <w:r>
        <w:rPr>
          <w:rFonts w:ascii="Arial" w:hAnsi="Arial" w:cs="Arial"/>
          <w:spacing w:val="-2"/>
          <w:sz w:val="21"/>
          <w:szCs w:val="21"/>
        </w:rPr>
        <w:t xml:space="preserve">or an </w:t>
      </w:r>
      <w:r>
        <w:rPr>
          <w:rFonts w:ascii="Arial" w:hAnsi="Arial" w:cs="Arial"/>
          <w:i/>
          <w:iCs/>
          <w:spacing w:val="-2"/>
          <w:sz w:val="21"/>
          <w:szCs w:val="21"/>
        </w:rPr>
        <w:t>offshore generating</w:t>
      </w:r>
    </w:p>
    <w:p w14:paraId="41A6EB15" w14:textId="77777777" w:rsidR="009C1403" w:rsidRDefault="00C6386D">
      <w:pPr>
        <w:kinsoku w:val="0"/>
        <w:overflowPunct w:val="0"/>
        <w:autoSpaceDE/>
        <w:autoSpaceDN/>
        <w:adjustRightInd/>
        <w:spacing w:before="5" w:line="235" w:lineRule="exact"/>
        <w:ind w:left="3384"/>
        <w:textAlignment w:val="baseline"/>
        <w:rPr>
          <w:rFonts w:ascii="Arial" w:hAnsi="Arial" w:cs="Arial"/>
          <w:spacing w:val="4"/>
          <w:sz w:val="21"/>
          <w:szCs w:val="21"/>
        </w:rPr>
      </w:pPr>
      <w:r>
        <w:rPr>
          <w:rFonts w:ascii="Arial" w:hAnsi="Arial" w:cs="Arial"/>
          <w:i/>
          <w:iCs/>
          <w:spacing w:val="4"/>
          <w:sz w:val="21"/>
          <w:szCs w:val="21"/>
        </w:rPr>
        <w:t>unit</w:t>
      </w:r>
      <w:r>
        <w:rPr>
          <w:rFonts w:ascii="Arial" w:hAnsi="Arial" w:cs="Arial"/>
          <w:spacing w:val="4"/>
          <w:sz w:val="21"/>
          <w:szCs w:val="21"/>
        </w:rPr>
        <w:t>.</w:t>
      </w:r>
    </w:p>
    <w:p w14:paraId="3B955BEC"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Generation Circuit</w:t>
      </w:r>
      <w:r>
        <w:rPr>
          <w:rFonts w:ascii="Arial" w:hAnsi="Arial" w:cs="Arial"/>
          <w:sz w:val="21"/>
          <w:szCs w:val="21"/>
        </w:rPr>
        <w:tab/>
        <w:t>The sole electrical connection between one or more</w:t>
      </w:r>
    </w:p>
    <w:p w14:paraId="6BF44320" w14:textId="77777777" w:rsidR="009C1403" w:rsidRDefault="00C6386D">
      <w:pPr>
        <w:kinsoku w:val="0"/>
        <w:overflowPunct w:val="0"/>
        <w:autoSpaceDE/>
        <w:autoSpaceDN/>
        <w:adjustRightInd/>
        <w:spacing w:before="18" w:line="223" w:lineRule="exact"/>
        <w:ind w:left="3384" w:right="144"/>
        <w:jc w:val="both"/>
        <w:textAlignment w:val="baseline"/>
        <w:rPr>
          <w:rFonts w:ascii="Arial" w:hAnsi="Arial" w:cs="Arial"/>
          <w:sz w:val="21"/>
          <w:szCs w:val="21"/>
        </w:rPr>
      </w:pPr>
      <w:r>
        <w:rPr>
          <w:rFonts w:ascii="Arial" w:hAnsi="Arial" w:cs="Arial"/>
          <w:i/>
          <w:iCs/>
          <w:sz w:val="21"/>
          <w:szCs w:val="21"/>
        </w:rPr>
        <w:t xml:space="preserve">generating units </w:t>
      </w:r>
      <w:r>
        <w:rPr>
          <w:rFonts w:ascii="Arial" w:hAnsi="Arial" w:cs="Arial"/>
          <w:sz w:val="21"/>
          <w:szCs w:val="21"/>
        </w:rPr>
        <w:t xml:space="preserve">and the </w:t>
      </w:r>
      <w:r>
        <w:rPr>
          <w:rFonts w:ascii="Arial" w:hAnsi="Arial" w:cs="Arial"/>
          <w:i/>
          <w:iCs/>
          <w:sz w:val="21"/>
          <w:szCs w:val="21"/>
        </w:rPr>
        <w:t xml:space="preserve">Main Interconnected Transmission System </w:t>
      </w:r>
      <w:r>
        <w:rPr>
          <w:rFonts w:ascii="Arial" w:hAnsi="Arial" w:cs="Arial"/>
          <w:sz w:val="21"/>
          <w:szCs w:val="21"/>
        </w:rPr>
        <w:t xml:space="preserve">i.e. a radial circuit which if removed would disconnect the </w:t>
      </w:r>
      <w:r>
        <w:rPr>
          <w:rFonts w:ascii="Arial" w:hAnsi="Arial" w:cs="Arial"/>
          <w:i/>
          <w:iCs/>
          <w:sz w:val="21"/>
          <w:szCs w:val="21"/>
        </w:rPr>
        <w:t>generating units</w:t>
      </w:r>
      <w:r>
        <w:rPr>
          <w:rFonts w:ascii="Arial" w:hAnsi="Arial" w:cs="Arial"/>
          <w:sz w:val="21"/>
          <w:szCs w:val="21"/>
        </w:rPr>
        <w:t>.</w:t>
      </w:r>
    </w:p>
    <w:p w14:paraId="14C00D07" w14:textId="77777777" w:rsidR="009C1403" w:rsidRDefault="00C6386D">
      <w:pPr>
        <w:tabs>
          <w:tab w:val="left" w:pos="3312"/>
        </w:tabs>
        <w:kinsoku w:val="0"/>
        <w:overflowPunct w:val="0"/>
        <w:autoSpaceDE/>
        <w:autoSpaceDN/>
        <w:adjustRightInd/>
        <w:spacing w:before="464" w:line="241" w:lineRule="exact"/>
        <w:ind w:left="72"/>
        <w:textAlignment w:val="baseline"/>
        <w:rPr>
          <w:rFonts w:ascii="Arial" w:hAnsi="Arial" w:cs="Arial"/>
          <w:spacing w:val="-3"/>
          <w:sz w:val="21"/>
          <w:szCs w:val="21"/>
        </w:rPr>
      </w:pPr>
      <w:r>
        <w:rPr>
          <w:rFonts w:ascii="Arial" w:hAnsi="Arial" w:cs="Arial"/>
          <w:spacing w:val="-3"/>
          <w:sz w:val="21"/>
          <w:szCs w:val="21"/>
        </w:rPr>
        <w:t>Generation Point of Connection</w:t>
      </w:r>
      <w:r>
        <w:rPr>
          <w:rFonts w:ascii="Arial" w:hAnsi="Arial" w:cs="Arial"/>
          <w:spacing w:val="-3"/>
          <w:sz w:val="21"/>
          <w:szCs w:val="21"/>
        </w:rPr>
        <w:tab/>
        <w:t>For the purpose of defining the boundaries between the</w:t>
      </w:r>
    </w:p>
    <w:p w14:paraId="26C07653" w14:textId="1E0B837F" w:rsidR="009C1403" w:rsidRDefault="00C6386D">
      <w:pPr>
        <w:kinsoku w:val="0"/>
        <w:overflowPunct w:val="0"/>
        <w:autoSpaceDE/>
        <w:autoSpaceDN/>
        <w:adjustRightInd/>
        <w:spacing w:before="16" w:line="227" w:lineRule="exact"/>
        <w:ind w:left="3384" w:right="72"/>
        <w:jc w:val="both"/>
        <w:textAlignment w:val="baseline"/>
        <w:rPr>
          <w:rFonts w:ascii="Arial" w:hAnsi="Arial" w:cs="Arial"/>
          <w:spacing w:val="-5"/>
          <w:sz w:val="21"/>
          <w:szCs w:val="21"/>
        </w:rPr>
      </w:pPr>
      <w:r>
        <w:rPr>
          <w:rFonts w:ascii="Arial" w:hAnsi="Arial" w:cs="Arial"/>
          <w:i/>
          <w:iCs/>
          <w:spacing w:val="-5"/>
          <w:sz w:val="21"/>
          <w:szCs w:val="21"/>
        </w:rPr>
        <w:t xml:space="preserve">MITS </w:t>
      </w:r>
      <w:r>
        <w:rPr>
          <w:rFonts w:ascii="Arial" w:hAnsi="Arial" w:cs="Arial"/>
          <w:spacing w:val="-5"/>
          <w:sz w:val="21"/>
          <w:szCs w:val="21"/>
        </w:rPr>
        <w:t xml:space="preserve">and </w:t>
      </w:r>
      <w:r>
        <w:rPr>
          <w:rFonts w:ascii="Arial" w:hAnsi="Arial" w:cs="Arial"/>
          <w:i/>
          <w:iCs/>
          <w:spacing w:val="-5"/>
          <w:sz w:val="21"/>
          <w:szCs w:val="21"/>
        </w:rPr>
        <w:t>generation circuits</w:t>
      </w:r>
      <w:r>
        <w:rPr>
          <w:rFonts w:ascii="Arial" w:hAnsi="Arial" w:cs="Arial"/>
          <w:spacing w:val="-5"/>
          <w:sz w:val="21"/>
          <w:szCs w:val="21"/>
        </w:rPr>
        <w:t xml:space="preserve">, the </w:t>
      </w:r>
      <w:r>
        <w:rPr>
          <w:rFonts w:ascii="Arial" w:hAnsi="Arial" w:cs="Arial"/>
          <w:i/>
          <w:iCs/>
          <w:spacing w:val="-5"/>
          <w:sz w:val="21"/>
          <w:szCs w:val="21"/>
        </w:rPr>
        <w:t xml:space="preserve">generation point of connection </w:t>
      </w:r>
      <w:r>
        <w:rPr>
          <w:rFonts w:ascii="Arial" w:hAnsi="Arial" w:cs="Arial"/>
          <w:spacing w:val="-5"/>
          <w:sz w:val="21"/>
          <w:szCs w:val="21"/>
        </w:rPr>
        <w:t xml:space="preserve">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other equivalent point as may be determined by the relevant </w:t>
      </w:r>
      <w:r>
        <w:rPr>
          <w:rFonts w:ascii="Arial" w:hAnsi="Arial" w:cs="Arial"/>
          <w:i/>
          <w:iCs/>
          <w:spacing w:val="-5"/>
          <w:sz w:val="21"/>
          <w:szCs w:val="21"/>
        </w:rPr>
        <w:t xml:space="preserve">licensees </w:t>
      </w:r>
      <w:r>
        <w:rPr>
          <w:rFonts w:ascii="Arial" w:hAnsi="Arial" w:cs="Arial"/>
          <w:spacing w:val="-5"/>
          <w:sz w:val="21"/>
          <w:szCs w:val="21"/>
        </w:rPr>
        <w:t>for new types of substation</w:t>
      </w:r>
    </w:p>
    <w:p w14:paraId="40880B25" w14:textId="77777777" w:rsidR="009C1403" w:rsidRDefault="00C6386D">
      <w:pPr>
        <w:tabs>
          <w:tab w:val="left" w:pos="3312"/>
        </w:tabs>
        <w:kinsoku w:val="0"/>
        <w:overflowPunct w:val="0"/>
        <w:autoSpaceDE/>
        <w:autoSpaceDN/>
        <w:adjustRightInd/>
        <w:spacing w:before="705" w:line="233" w:lineRule="exact"/>
        <w:ind w:left="72"/>
        <w:textAlignment w:val="baseline"/>
        <w:rPr>
          <w:rFonts w:ascii="Arial" w:hAnsi="Arial" w:cs="Arial"/>
          <w:spacing w:val="1"/>
          <w:sz w:val="21"/>
          <w:szCs w:val="21"/>
        </w:rPr>
      </w:pPr>
      <w:r>
        <w:rPr>
          <w:rFonts w:ascii="Arial" w:hAnsi="Arial" w:cs="Arial"/>
          <w:spacing w:val="1"/>
          <w:sz w:val="21"/>
          <w:szCs w:val="21"/>
        </w:rPr>
        <w:t>Generator</w:t>
      </w:r>
      <w:r>
        <w:rPr>
          <w:rFonts w:ascii="Arial" w:hAnsi="Arial" w:cs="Arial"/>
          <w:spacing w:val="1"/>
          <w:sz w:val="21"/>
          <w:szCs w:val="21"/>
        </w:rPr>
        <w:tab/>
        <w:t>A person who generates electricity under licence or</w:t>
      </w:r>
    </w:p>
    <w:p w14:paraId="3E205EBC" w14:textId="77777777" w:rsidR="009C1403" w:rsidRDefault="00C6386D">
      <w:pPr>
        <w:kinsoku w:val="0"/>
        <w:overflowPunct w:val="0"/>
        <w:autoSpaceDE/>
        <w:autoSpaceDN/>
        <w:adjustRightInd/>
        <w:spacing w:line="231"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exemption under the Electricity Act 1989 as amended by the Utilities Act 2000 and the Energy Act 2004 as a </w:t>
      </w:r>
      <w:r>
        <w:rPr>
          <w:rFonts w:ascii="Arial" w:hAnsi="Arial" w:cs="Arial"/>
          <w:i/>
          <w:iCs/>
          <w:spacing w:val="-4"/>
          <w:sz w:val="21"/>
          <w:szCs w:val="21"/>
        </w:rPr>
        <w:t xml:space="preserve">generator </w:t>
      </w:r>
      <w:r>
        <w:rPr>
          <w:rFonts w:ascii="Arial" w:hAnsi="Arial" w:cs="Arial"/>
          <w:spacing w:val="-4"/>
          <w:sz w:val="21"/>
          <w:szCs w:val="21"/>
        </w:rPr>
        <w:t xml:space="preserve">in </w:t>
      </w:r>
      <w:r>
        <w:rPr>
          <w:rFonts w:ascii="Arial" w:hAnsi="Arial" w:cs="Arial"/>
          <w:i/>
          <w:iCs/>
          <w:spacing w:val="-4"/>
          <w:sz w:val="21"/>
          <w:szCs w:val="21"/>
        </w:rPr>
        <w:t xml:space="preserve">Great Britain </w:t>
      </w:r>
      <w:r>
        <w:rPr>
          <w:rFonts w:ascii="Arial" w:hAnsi="Arial" w:cs="Arial"/>
          <w:spacing w:val="-4"/>
          <w:sz w:val="21"/>
          <w:szCs w:val="21"/>
        </w:rPr>
        <w:t xml:space="preserve">or </w:t>
      </w:r>
      <w:r>
        <w:rPr>
          <w:rFonts w:ascii="Arial" w:hAnsi="Arial" w:cs="Arial"/>
          <w:i/>
          <w:iCs/>
          <w:spacing w:val="-4"/>
          <w:sz w:val="21"/>
          <w:szCs w:val="21"/>
        </w:rPr>
        <w:t>Offshore</w:t>
      </w:r>
      <w:r>
        <w:rPr>
          <w:rFonts w:ascii="Arial" w:hAnsi="Arial" w:cs="Arial"/>
          <w:spacing w:val="-4"/>
          <w:sz w:val="21"/>
          <w:szCs w:val="21"/>
        </w:rPr>
        <w:t>.</w:t>
      </w:r>
    </w:p>
    <w:p w14:paraId="7ADF3965" w14:textId="77777777" w:rsidR="009C1403" w:rsidRDefault="00C6386D">
      <w:pPr>
        <w:tabs>
          <w:tab w:val="left" w:pos="3312"/>
        </w:tabs>
        <w:kinsoku w:val="0"/>
        <w:overflowPunct w:val="0"/>
        <w:autoSpaceDE/>
        <w:autoSpaceDN/>
        <w:adjustRightInd/>
        <w:spacing w:before="450" w:line="240" w:lineRule="exact"/>
        <w:ind w:left="72"/>
        <w:textAlignment w:val="baseline"/>
        <w:rPr>
          <w:rFonts w:ascii="Arial" w:hAnsi="Arial" w:cs="Arial"/>
          <w:sz w:val="21"/>
          <w:szCs w:val="21"/>
        </w:rPr>
      </w:pPr>
      <w:r>
        <w:rPr>
          <w:rFonts w:ascii="Arial" w:hAnsi="Arial" w:cs="Arial"/>
          <w:sz w:val="21"/>
          <w:szCs w:val="21"/>
        </w:rPr>
        <w:t>Great Britain (GB)</w:t>
      </w:r>
      <w:r>
        <w:rPr>
          <w:rFonts w:ascii="Arial" w:hAnsi="Arial" w:cs="Arial"/>
          <w:sz w:val="21"/>
          <w:szCs w:val="21"/>
        </w:rPr>
        <w:tab/>
        <w:t>The landmass of England and Wales and Scotland,</w:t>
      </w:r>
    </w:p>
    <w:p w14:paraId="60A9D57F" w14:textId="77777777" w:rsidR="009C1403" w:rsidRDefault="00C6386D">
      <w:pPr>
        <w:kinsoku w:val="0"/>
        <w:overflowPunct w:val="0"/>
        <w:autoSpaceDE/>
        <w:autoSpaceDN/>
        <w:adjustRightInd/>
        <w:spacing w:line="241" w:lineRule="exact"/>
        <w:ind w:left="3384"/>
        <w:textAlignment w:val="baseline"/>
        <w:rPr>
          <w:rFonts w:ascii="Arial" w:hAnsi="Arial" w:cs="Arial"/>
          <w:spacing w:val="-3"/>
          <w:sz w:val="21"/>
          <w:szCs w:val="21"/>
        </w:rPr>
      </w:pPr>
      <w:r>
        <w:rPr>
          <w:rFonts w:ascii="Arial" w:hAnsi="Arial" w:cs="Arial"/>
          <w:spacing w:val="-3"/>
          <w:sz w:val="21"/>
          <w:szCs w:val="21"/>
        </w:rPr>
        <w:t>including internal waters.</w:t>
      </w:r>
    </w:p>
    <w:p w14:paraId="6E704213" w14:textId="77777777" w:rsidR="009C1403" w:rsidRDefault="009C1403">
      <w:pPr>
        <w:widowControl/>
        <w:rPr>
          <w:sz w:val="24"/>
          <w:szCs w:val="24"/>
        </w:rPr>
        <w:sectPr w:rsidR="009C1403">
          <w:headerReference w:type="default" r:id="rId78"/>
          <w:type w:val="continuous"/>
          <w:pgSz w:w="11904" w:h="16834"/>
          <w:pgMar w:top="1440" w:right="2024" w:bottom="508" w:left="1560" w:header="720" w:footer="720" w:gutter="0"/>
          <w:cols w:space="720"/>
          <w:noEndnote/>
        </w:sectPr>
      </w:pPr>
    </w:p>
    <w:p w14:paraId="63A3C40B" w14:textId="4A4B3B87" w:rsidR="009C1403" w:rsidRDefault="00C6386D">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r>
        <w:rPr>
          <w:rFonts w:ascii="Arial" w:hAnsi="Arial" w:cs="Arial"/>
          <w:spacing w:val="-1"/>
          <w:sz w:val="21"/>
          <w:szCs w:val="21"/>
        </w:rPr>
        <w:t>Grid Entry Point (GEP)</w:t>
      </w:r>
      <w:r>
        <w:rPr>
          <w:rFonts w:ascii="Arial" w:hAnsi="Arial" w:cs="Arial"/>
          <w:spacing w:val="-1"/>
          <w:sz w:val="21"/>
          <w:szCs w:val="21"/>
        </w:rPr>
        <w:tab/>
        <w:t xml:space="preserve">A point at which a </w:t>
      </w:r>
      <w:r>
        <w:rPr>
          <w:rFonts w:ascii="Arial" w:hAnsi="Arial" w:cs="Arial"/>
          <w:i/>
          <w:iCs/>
          <w:spacing w:val="-1"/>
          <w:sz w:val="21"/>
          <w:szCs w:val="21"/>
        </w:rPr>
        <w:t xml:space="preserve">generating unit </w:t>
      </w:r>
      <w:r>
        <w:rPr>
          <w:rFonts w:ascii="Arial" w:hAnsi="Arial" w:cs="Arial"/>
          <w:spacing w:val="-1"/>
          <w:sz w:val="21"/>
          <w:szCs w:val="21"/>
        </w:rPr>
        <w:t>or a CCGT module</w:t>
      </w:r>
    </w:p>
    <w:p w14:paraId="1CA4BEA1" w14:textId="3AC06606" w:rsidR="009C1403" w:rsidRDefault="00C6386D">
      <w:pPr>
        <w:kinsoku w:val="0"/>
        <w:overflowPunct w:val="0"/>
        <w:autoSpaceDE/>
        <w:autoSpaceDN/>
        <w:adjustRightInd/>
        <w:spacing w:before="3"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or an </w:t>
      </w:r>
      <w:r>
        <w:rPr>
          <w:rFonts w:ascii="Arial" w:hAnsi="Arial" w:cs="Arial"/>
          <w:i/>
          <w:iCs/>
          <w:spacing w:val="-3"/>
          <w:sz w:val="21"/>
          <w:szCs w:val="21"/>
        </w:rPr>
        <w:t>offshore power park module</w:t>
      </w:r>
      <w:r>
        <w:rPr>
          <w:rFonts w:ascii="Arial" w:hAnsi="Arial" w:cs="Arial"/>
          <w:spacing w:val="-3"/>
          <w:sz w:val="21"/>
          <w:szCs w:val="21"/>
        </w:rPr>
        <w:t xml:space="preserve">, as the case may be, which is directly connected to the </w:t>
      </w:r>
      <w:r>
        <w:rPr>
          <w:rFonts w:ascii="Arial" w:hAnsi="Arial" w:cs="Arial"/>
          <w:i/>
          <w:iCs/>
          <w:spacing w:val="-3"/>
          <w:sz w:val="21"/>
          <w:szCs w:val="21"/>
        </w:rPr>
        <w:t>national electricity transmission system</w:t>
      </w:r>
      <w:r>
        <w:rPr>
          <w:rFonts w:ascii="Arial" w:hAnsi="Arial" w:cs="Arial"/>
          <w:spacing w:val="-3"/>
          <w:sz w:val="21"/>
          <w:szCs w:val="21"/>
        </w:rPr>
        <w:t xml:space="preserve">, connects to the </w:t>
      </w:r>
      <w:r>
        <w:rPr>
          <w:rFonts w:ascii="Arial" w:hAnsi="Arial" w:cs="Arial"/>
          <w:i/>
          <w:iCs/>
          <w:spacing w:val="-3"/>
          <w:sz w:val="21"/>
          <w:szCs w:val="21"/>
        </w:rPr>
        <w:t>national electricity transmission system</w:t>
      </w:r>
      <w:r>
        <w:rPr>
          <w:rFonts w:ascii="Arial" w:hAnsi="Arial" w:cs="Arial"/>
          <w:spacing w:val="-3"/>
          <w:sz w:val="21"/>
          <w:szCs w:val="21"/>
        </w:rPr>
        <w:t xml:space="preserve">. The default point of connection 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equivalent point as may be determined by the relevant </w:t>
      </w:r>
      <w:r>
        <w:rPr>
          <w:rFonts w:ascii="Arial" w:hAnsi="Arial" w:cs="Arial"/>
          <w:i/>
          <w:iCs/>
          <w:spacing w:val="-3"/>
          <w:sz w:val="21"/>
          <w:szCs w:val="21"/>
        </w:rPr>
        <w:t xml:space="preserve">licensees </w:t>
      </w:r>
      <w:r>
        <w:rPr>
          <w:rFonts w:ascii="Arial" w:hAnsi="Arial" w:cs="Arial"/>
          <w:spacing w:val="-3"/>
          <w:sz w:val="21"/>
          <w:szCs w:val="21"/>
        </w:rPr>
        <w:t>for new types of substation.</w:t>
      </w:r>
    </w:p>
    <w:p w14:paraId="7731D7CA"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Grid Supply Point (GSP)</w:t>
      </w:r>
      <w:r>
        <w:rPr>
          <w:rFonts w:ascii="Arial" w:hAnsi="Arial" w:cs="Arial"/>
          <w:spacing w:val="-4"/>
          <w:sz w:val="21"/>
          <w:szCs w:val="21"/>
        </w:rPr>
        <w:tab/>
        <w:t xml:space="preserve">A point of supply from the </w:t>
      </w:r>
      <w:r>
        <w:rPr>
          <w:rFonts w:ascii="Arial" w:hAnsi="Arial" w:cs="Arial"/>
          <w:i/>
          <w:iCs/>
          <w:spacing w:val="-4"/>
          <w:sz w:val="21"/>
          <w:szCs w:val="21"/>
        </w:rPr>
        <w:t>onshore transmission system</w:t>
      </w:r>
    </w:p>
    <w:p w14:paraId="4E304E27" w14:textId="77777777" w:rsidR="009C1403" w:rsidRDefault="00C6386D">
      <w:pPr>
        <w:kinsoku w:val="0"/>
        <w:overflowPunct w:val="0"/>
        <w:autoSpaceDE/>
        <w:autoSpaceDN/>
        <w:adjustRightInd/>
        <w:spacing w:line="225" w:lineRule="exact"/>
        <w:ind w:left="3312"/>
        <w:textAlignment w:val="baseline"/>
        <w:rPr>
          <w:rFonts w:ascii="Arial" w:hAnsi="Arial" w:cs="Arial"/>
          <w:spacing w:val="-3"/>
          <w:sz w:val="21"/>
          <w:szCs w:val="21"/>
        </w:rPr>
      </w:pPr>
      <w:r>
        <w:rPr>
          <w:rFonts w:ascii="Arial" w:hAnsi="Arial" w:cs="Arial"/>
          <w:spacing w:val="-3"/>
          <w:sz w:val="21"/>
          <w:szCs w:val="21"/>
        </w:rPr>
        <w:t xml:space="preserve">to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non-embedded customers</w:t>
      </w:r>
      <w:r>
        <w:rPr>
          <w:rFonts w:ascii="Arial" w:hAnsi="Arial" w:cs="Arial"/>
          <w:spacing w:val="-3"/>
          <w:sz w:val="21"/>
          <w:szCs w:val="21"/>
        </w:rPr>
        <w:t>.</w:t>
      </w:r>
    </w:p>
    <w:p w14:paraId="2E330C0E" w14:textId="1339D0D1"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spacing w:val="3"/>
          <w:sz w:val="21"/>
          <w:szCs w:val="21"/>
        </w:rPr>
      </w:pPr>
      <w:r>
        <w:rPr>
          <w:rFonts w:ascii="Arial" w:hAnsi="Arial" w:cs="Arial"/>
          <w:spacing w:val="3"/>
          <w:sz w:val="21"/>
          <w:szCs w:val="21"/>
        </w:rPr>
        <w:t>Group Demand</w:t>
      </w:r>
      <w:r>
        <w:rPr>
          <w:rFonts w:ascii="Arial" w:hAnsi="Arial" w:cs="Arial"/>
          <w:spacing w:val="3"/>
          <w:sz w:val="21"/>
          <w:szCs w:val="21"/>
        </w:rPr>
        <w:tab/>
        <w:t xml:space="preserve">For a single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The forecast maximum</w:t>
      </w:r>
    </w:p>
    <w:p w14:paraId="77623F69" w14:textId="77777777" w:rsidR="009C1403" w:rsidRDefault="00C6386D">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demand for the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 xml:space="preserve">OSP </w:t>
      </w:r>
      <w:r>
        <w:rPr>
          <w:rFonts w:ascii="Arial" w:hAnsi="Arial" w:cs="Arial"/>
          <w:spacing w:val="-3"/>
          <w:sz w:val="21"/>
          <w:szCs w:val="21"/>
        </w:rPr>
        <w:t xml:space="preserve">provided in accordance with the requirements of the Grid Code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 xml:space="preserve">. For multiple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OSPs</w:t>
      </w:r>
      <w:r>
        <w:rPr>
          <w:rFonts w:ascii="Arial" w:hAnsi="Arial" w:cs="Arial"/>
          <w:spacing w:val="-3"/>
          <w:sz w:val="21"/>
          <w:szCs w:val="21"/>
        </w:rPr>
        <w:t xml:space="preserve">: The sum of the forecast maximum demands for the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xml:space="preserve">s as provided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w:t>
      </w:r>
    </w:p>
    <w:p w14:paraId="65E5A49D" w14:textId="77777777" w:rsidR="008C0DA6" w:rsidRDefault="008C0DA6">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7B714B76" w14:textId="6EF476CC" w:rsidR="004F56DB" w:rsidRDefault="1F28B8C6"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r w:rsidRPr="5D9186BE">
        <w:rPr>
          <w:rFonts w:ascii="Arial" w:hAnsi="Arial" w:cs="Arial"/>
          <w:sz w:val="21"/>
          <w:szCs w:val="21"/>
        </w:rPr>
        <w:t>Information Request Notice</w:t>
      </w:r>
      <w:r w:rsidR="004F56DB">
        <w:tab/>
      </w:r>
      <w:del w:id="167" w:author="Tammy Meek (NESO)" w:date="2025-01-13T10:30:00Z" w16du:dateUtc="2025-01-13T10:30:00Z">
        <w:r w:rsidR="7742F102" w:rsidRPr="5D9186BE">
          <w:rPr>
            <w:rFonts w:ascii="Arial" w:hAnsi="Arial" w:cs="Arial"/>
            <w:sz w:val="21"/>
            <w:szCs w:val="21"/>
          </w:rPr>
          <w:delText xml:space="preserve">          </w:delText>
        </w:r>
      </w:del>
      <w:r w:rsidR="7742F102" w:rsidRPr="5D9186BE">
        <w:rPr>
          <w:rFonts w:ascii="Arial" w:hAnsi="Arial" w:cs="Arial"/>
          <w:sz w:val="21"/>
          <w:szCs w:val="21"/>
        </w:rPr>
        <w:t xml:space="preserve"> </w:t>
      </w:r>
      <w:r w:rsidRPr="5D9186BE">
        <w:rPr>
          <w:rFonts w:ascii="Arial" w:hAnsi="Arial" w:cs="Arial"/>
          <w:sz w:val="21"/>
          <w:szCs w:val="21"/>
        </w:rPr>
        <w:t xml:space="preserve">A notice that will be issued by the </w:t>
      </w:r>
      <w:r w:rsidR="35AD7C19" w:rsidRPr="5D9186BE">
        <w:rPr>
          <w:rFonts w:ascii="Arial" w:hAnsi="Arial" w:cs="Arial"/>
          <w:i/>
          <w:iCs/>
          <w:sz w:val="21"/>
          <w:szCs w:val="21"/>
        </w:rPr>
        <w:t>ISOP</w:t>
      </w:r>
      <w:r w:rsidRPr="5D9186BE">
        <w:rPr>
          <w:rFonts w:ascii="Arial" w:hAnsi="Arial" w:cs="Arial"/>
          <w:sz w:val="21"/>
          <w:szCs w:val="21"/>
        </w:rPr>
        <w:t xml:space="preserve"> to a relevant party setting out the </w:t>
      </w:r>
      <w:r w:rsidR="35AD7C19" w:rsidRPr="5D9186BE">
        <w:rPr>
          <w:rFonts w:ascii="Arial" w:hAnsi="Arial" w:cs="Arial"/>
          <w:i/>
          <w:iCs/>
          <w:sz w:val="21"/>
          <w:szCs w:val="21"/>
        </w:rPr>
        <w:t>ISOP</w:t>
      </w:r>
      <w:r w:rsidRPr="5D9186BE">
        <w:rPr>
          <w:rFonts w:ascii="Arial" w:hAnsi="Arial" w:cs="Arial"/>
          <w:sz w:val="21"/>
          <w:szCs w:val="21"/>
        </w:rPr>
        <w:t xml:space="preserve">’s reasonable requirements for relevant information in accordance with section 172 of the Energy Act 2023. This will be prepared in accordance with the </w:t>
      </w:r>
      <w:r w:rsidR="35AD7C19" w:rsidRPr="5D9186BE">
        <w:rPr>
          <w:rFonts w:ascii="Arial" w:hAnsi="Arial" w:cs="Arial"/>
          <w:i/>
          <w:iCs/>
          <w:sz w:val="21"/>
          <w:szCs w:val="21"/>
        </w:rPr>
        <w:t>ISOP</w:t>
      </w:r>
      <w:r w:rsidRPr="5D9186BE">
        <w:rPr>
          <w:rFonts w:ascii="Arial" w:hAnsi="Arial" w:cs="Arial"/>
          <w:sz w:val="21"/>
          <w:szCs w:val="21"/>
        </w:rPr>
        <w:t xml:space="preserve">’s published </w:t>
      </w:r>
      <w:del w:id="168" w:author="Tammy Meek (NESO)" w:date="2025-01-13T10:30:00Z" w16du:dateUtc="2025-01-13T10:30:00Z">
        <w:r w:rsidRPr="5D9186BE">
          <w:rPr>
            <w:rFonts w:ascii="Arial" w:hAnsi="Arial" w:cs="Arial"/>
            <w:sz w:val="21"/>
            <w:szCs w:val="21"/>
          </w:rPr>
          <w:delText>Information Request Statement</w:delText>
        </w:r>
      </w:del>
      <w:ins w:id="169" w:author="Tammy Meek (NESO)" w:date="2025-01-13T10:30:00Z" w16du:dateUtc="2025-01-13T10:30:00Z">
        <w:r w:rsidR="00F375D4" w:rsidRPr="5D9186BE">
          <w:rPr>
            <w:rFonts w:ascii="Arial" w:hAnsi="Arial" w:cs="Arial"/>
            <w:sz w:val="21"/>
            <w:szCs w:val="21"/>
          </w:rPr>
          <w:t>information request statement</w:t>
        </w:r>
      </w:ins>
      <w:r w:rsidRPr="5D9186BE">
        <w:rPr>
          <w:rFonts w:ascii="Arial" w:hAnsi="Arial" w:cs="Arial"/>
          <w:sz w:val="21"/>
          <w:szCs w:val="21"/>
        </w:rPr>
        <w:t>.</w:t>
      </w:r>
    </w:p>
    <w:p w14:paraId="7CA4A9A5" w14:textId="77777777" w:rsidR="00D863B8" w:rsidRDefault="00D863B8">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46BD2EEB" w14:textId="2B008C79" w:rsidR="004F56DB" w:rsidRDefault="1F28B8C6"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del w:id="170" w:author="Tammy Meek (NESO)" w:date="2025-01-13T10:30:00Z" w16du:dateUtc="2025-01-13T10:30:00Z">
        <w:r w:rsidRPr="5D9186BE">
          <w:rPr>
            <w:rFonts w:ascii="Arial" w:hAnsi="Arial" w:cs="Arial"/>
            <w:sz w:val="21"/>
            <w:szCs w:val="21"/>
          </w:rPr>
          <w:delText>[</w:delText>
        </w:r>
      </w:del>
      <w:r w:rsidRPr="5D9186BE">
        <w:rPr>
          <w:rFonts w:ascii="Arial" w:hAnsi="Arial" w:cs="Arial"/>
          <w:sz w:val="21"/>
          <w:szCs w:val="21"/>
        </w:rPr>
        <w:t>Information Request Statement</w:t>
      </w:r>
      <w:r w:rsidR="2550465D" w:rsidRPr="5D9186BE">
        <w:rPr>
          <w:rFonts w:ascii="Arial" w:hAnsi="Arial" w:cs="Arial"/>
          <w:sz w:val="21"/>
          <w:szCs w:val="21"/>
        </w:rPr>
        <w:t xml:space="preserve">    </w:t>
      </w:r>
      <w:r w:rsidR="004F56DB">
        <w:tab/>
      </w:r>
      <w:r w:rsidRPr="5D9186BE">
        <w:rPr>
          <w:rFonts w:ascii="Arial" w:hAnsi="Arial" w:cs="Arial"/>
          <w:sz w:val="21"/>
          <w:szCs w:val="21"/>
        </w:rPr>
        <w:t xml:space="preserve">A statement prepared and published by the </w:t>
      </w:r>
      <w:r w:rsidR="35AD7C19" w:rsidRPr="5D9186BE">
        <w:rPr>
          <w:rFonts w:ascii="Arial" w:hAnsi="Arial" w:cs="Arial"/>
          <w:i/>
          <w:iCs/>
          <w:sz w:val="21"/>
          <w:szCs w:val="21"/>
        </w:rPr>
        <w:t>ISOP</w:t>
      </w:r>
      <w:r w:rsidRPr="5D9186BE">
        <w:rPr>
          <w:rFonts w:ascii="Arial" w:hAnsi="Arial" w:cs="Arial"/>
          <w:sz w:val="21"/>
          <w:szCs w:val="21"/>
        </w:rPr>
        <w:t>, in accordance with section 172 of the Energy Act 2023 and condition D2</w:t>
      </w:r>
      <w:del w:id="171" w:author="Tammy Meek (NESO)" w:date="2025-01-13T10:30:00Z" w16du:dateUtc="2025-01-13T10:30:00Z">
        <w:r w:rsidRPr="5D9186BE">
          <w:rPr>
            <w:rFonts w:ascii="Arial" w:hAnsi="Arial" w:cs="Arial"/>
            <w:sz w:val="21"/>
            <w:szCs w:val="21"/>
          </w:rPr>
          <w:delText>(</w:delText>
        </w:r>
      </w:del>
      <w:ins w:id="172" w:author="Tammy Meek (NESO)" w:date="2025-01-13T10:30:00Z" w16du:dateUtc="2025-01-13T10:30:00Z">
        <w:r w:rsidR="00F375D4">
          <w:rPr>
            <w:rFonts w:ascii="Arial" w:hAnsi="Arial" w:cs="Arial"/>
            <w:sz w:val="21"/>
            <w:szCs w:val="21"/>
          </w:rPr>
          <w:t>.</w:t>
        </w:r>
      </w:ins>
      <w:r w:rsidRPr="5D9186BE">
        <w:rPr>
          <w:rFonts w:ascii="Arial" w:hAnsi="Arial" w:cs="Arial"/>
          <w:sz w:val="21"/>
          <w:szCs w:val="21"/>
        </w:rPr>
        <w:t>5</w:t>
      </w:r>
      <w:del w:id="173" w:author="Tammy Meek (NESO)" w:date="2025-01-13T10:30:00Z" w16du:dateUtc="2025-01-13T10:30:00Z">
        <w:r w:rsidRPr="5D9186BE">
          <w:rPr>
            <w:rFonts w:ascii="Arial" w:hAnsi="Arial" w:cs="Arial"/>
            <w:sz w:val="21"/>
            <w:szCs w:val="21"/>
          </w:rPr>
          <w:delText>)</w:delText>
        </w:r>
      </w:del>
      <w:r w:rsidRPr="5D9186BE">
        <w:rPr>
          <w:rFonts w:ascii="Arial" w:hAnsi="Arial" w:cs="Arial"/>
          <w:sz w:val="21"/>
          <w:szCs w:val="21"/>
        </w:rPr>
        <w:t xml:space="preserve"> of its </w:t>
      </w:r>
      <w:r w:rsidR="35AD7C19" w:rsidRPr="5D9186BE">
        <w:rPr>
          <w:rFonts w:ascii="Arial" w:hAnsi="Arial" w:cs="Arial"/>
          <w:i/>
          <w:iCs/>
          <w:sz w:val="21"/>
          <w:szCs w:val="21"/>
        </w:rPr>
        <w:t>ESO Licence</w:t>
      </w:r>
      <w:r w:rsidRPr="5D9186BE">
        <w:rPr>
          <w:rFonts w:ascii="Arial" w:hAnsi="Arial" w:cs="Arial"/>
          <w:sz w:val="21"/>
          <w:szCs w:val="21"/>
        </w:rPr>
        <w:t xml:space="preserve"> and </w:t>
      </w:r>
      <w:r w:rsidR="649AC59E" w:rsidRPr="5D9186BE">
        <w:rPr>
          <w:rFonts w:ascii="Arial" w:hAnsi="Arial" w:cs="Arial"/>
          <w:i/>
          <w:iCs/>
          <w:sz w:val="21"/>
          <w:szCs w:val="21"/>
        </w:rPr>
        <w:t>GSP Licence</w:t>
      </w:r>
      <w:r w:rsidRPr="5D9186BE">
        <w:rPr>
          <w:rFonts w:ascii="Arial" w:hAnsi="Arial" w:cs="Arial"/>
          <w:sz w:val="21"/>
          <w:szCs w:val="21"/>
        </w:rPr>
        <w:t xml:space="preserve">, setting out the process that the </w:t>
      </w:r>
      <w:r w:rsidR="35AD7C19" w:rsidRPr="5D9186BE">
        <w:rPr>
          <w:rFonts w:ascii="Arial" w:hAnsi="Arial" w:cs="Arial"/>
          <w:i/>
          <w:iCs/>
          <w:sz w:val="21"/>
          <w:szCs w:val="21"/>
        </w:rPr>
        <w:t>ISOP</w:t>
      </w:r>
      <w:r w:rsidRPr="5D9186BE">
        <w:rPr>
          <w:rFonts w:ascii="Arial" w:hAnsi="Arial" w:cs="Arial"/>
          <w:sz w:val="21"/>
          <w:szCs w:val="21"/>
        </w:rPr>
        <w:t xml:space="preserve"> will follow when requesting information from relevant parties by the issue of an </w:t>
      </w:r>
      <w:del w:id="174" w:author="Tammy Meek (NESO)" w:date="2025-01-13T10:30:00Z" w16du:dateUtc="2025-01-13T10:30:00Z">
        <w:r w:rsidRPr="5D9186BE">
          <w:rPr>
            <w:rFonts w:ascii="Arial" w:hAnsi="Arial" w:cs="Arial"/>
            <w:sz w:val="21"/>
            <w:szCs w:val="21"/>
          </w:rPr>
          <w:delText>Information Request Notice]</w:delText>
        </w:r>
      </w:del>
      <w:ins w:id="175" w:author="Tammy Meek (NESO)" w:date="2025-01-13T10:30:00Z" w16du:dateUtc="2025-01-13T10:30:00Z">
        <w:r w:rsidR="00907A8F" w:rsidRPr="5D9186BE">
          <w:rPr>
            <w:rFonts w:ascii="Arial" w:hAnsi="Arial" w:cs="Arial"/>
            <w:sz w:val="21"/>
            <w:szCs w:val="21"/>
          </w:rPr>
          <w:t>information request not</w:t>
        </w:r>
        <w:r w:rsidRPr="5D9186BE">
          <w:rPr>
            <w:rFonts w:ascii="Arial" w:hAnsi="Arial" w:cs="Arial"/>
            <w:sz w:val="21"/>
            <w:szCs w:val="21"/>
          </w:rPr>
          <w:t>ice</w:t>
        </w:r>
      </w:ins>
    </w:p>
    <w:p w14:paraId="0F27A68B" w14:textId="77777777" w:rsidR="009C1403" w:rsidRDefault="00C6386D">
      <w:pPr>
        <w:tabs>
          <w:tab w:val="left" w:pos="3312"/>
        </w:tabs>
        <w:kinsoku w:val="0"/>
        <w:overflowPunct w:val="0"/>
        <w:autoSpaceDE/>
        <w:autoSpaceDN/>
        <w:adjustRightInd/>
        <w:spacing w:before="454" w:line="234" w:lineRule="exact"/>
        <w:ind w:left="72"/>
        <w:textAlignment w:val="baseline"/>
        <w:rPr>
          <w:rFonts w:ascii="Arial" w:hAnsi="Arial" w:cs="Arial"/>
          <w:spacing w:val="-4"/>
          <w:sz w:val="21"/>
          <w:szCs w:val="21"/>
        </w:rPr>
      </w:pPr>
      <w:r>
        <w:rPr>
          <w:rFonts w:ascii="Arial" w:hAnsi="Arial" w:cs="Arial"/>
          <w:spacing w:val="-4"/>
          <w:sz w:val="21"/>
          <w:szCs w:val="21"/>
        </w:rPr>
        <w:t>Infrequent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7F2CDEA9" w14:textId="77777777" w:rsidR="009C1403" w:rsidRDefault="00C6386D">
      <w:pPr>
        <w:kinsoku w:val="0"/>
        <w:overflowPunct w:val="0"/>
        <w:autoSpaceDE/>
        <w:autoSpaceDN/>
        <w:adjustRightInd/>
        <w:spacing w:before="22" w:after="1389" w:line="221" w:lineRule="exact"/>
        <w:ind w:left="3312" w:right="72"/>
        <w:textAlignment w:val="baseline"/>
        <w:rPr>
          <w:rFonts w:ascii="Arial" w:hAnsi="Arial" w:cs="Arial"/>
          <w:sz w:val="21"/>
          <w:szCs w:val="21"/>
        </w:rPr>
      </w:pPr>
      <w:r>
        <w:rPr>
          <w:rFonts w:ascii="Arial" w:hAnsi="Arial" w:cs="Arial"/>
          <w:sz w:val="21"/>
          <w:szCs w:val="21"/>
        </w:rPr>
        <w:t xml:space="preserve">of 1320MW. From April 1st 2014, this is a </w:t>
      </w:r>
      <w:r>
        <w:rPr>
          <w:rFonts w:ascii="Arial" w:hAnsi="Arial" w:cs="Arial"/>
          <w:i/>
          <w:iCs/>
          <w:sz w:val="21"/>
          <w:szCs w:val="21"/>
        </w:rPr>
        <w:t xml:space="preserve">loss of power infeed </w:t>
      </w:r>
      <w:r>
        <w:rPr>
          <w:rFonts w:ascii="Arial" w:hAnsi="Arial" w:cs="Arial"/>
          <w:sz w:val="21"/>
          <w:szCs w:val="21"/>
        </w:rPr>
        <w:t>risk of 1800MW.</w:t>
      </w:r>
    </w:p>
    <w:tbl>
      <w:tblPr>
        <w:tblW w:w="0" w:type="auto"/>
        <w:tblLayout w:type="fixed"/>
        <w:tblCellMar>
          <w:left w:w="0" w:type="dxa"/>
          <w:right w:w="0" w:type="dxa"/>
        </w:tblCellMar>
        <w:tblLook w:val="0000" w:firstRow="0" w:lastRow="0" w:firstColumn="0" w:lastColumn="0" w:noHBand="0" w:noVBand="0"/>
      </w:tblPr>
      <w:tblGrid>
        <w:gridCol w:w="3190"/>
        <w:gridCol w:w="5130"/>
      </w:tblGrid>
      <w:tr w:rsidR="009C1403" w14:paraId="600D08CD" w14:textId="77777777">
        <w:trPr>
          <w:trHeight w:hRule="exact" w:val="2572"/>
        </w:trPr>
        <w:tc>
          <w:tcPr>
            <w:tcW w:w="3190" w:type="dxa"/>
            <w:tcBorders>
              <w:top w:val="nil"/>
              <w:left w:val="nil"/>
              <w:bottom w:val="nil"/>
              <w:right w:val="nil"/>
            </w:tcBorders>
          </w:tcPr>
          <w:p w14:paraId="7766F420" w14:textId="77777777" w:rsidR="009C1403" w:rsidRDefault="00C6386D" w:rsidP="00F4437F">
            <w:pPr>
              <w:kinsoku w:val="0"/>
              <w:overflowPunct w:val="0"/>
              <w:autoSpaceDE/>
              <w:autoSpaceDN/>
              <w:adjustRightInd/>
              <w:spacing w:before="120" w:after="2303" w:line="234" w:lineRule="exact"/>
              <w:jc w:val="center"/>
              <w:textAlignment w:val="baseline"/>
              <w:rPr>
                <w:rFonts w:ascii="Arial" w:hAnsi="Arial" w:cs="Arial"/>
                <w:sz w:val="21"/>
                <w:szCs w:val="21"/>
              </w:rPr>
            </w:pPr>
            <w:r>
              <w:rPr>
                <w:rFonts w:ascii="Arial" w:hAnsi="Arial" w:cs="Arial"/>
                <w:sz w:val="21"/>
                <w:szCs w:val="21"/>
              </w:rPr>
              <w:t>Infrequent Operational Switching</w:t>
            </w:r>
          </w:p>
        </w:tc>
        <w:tc>
          <w:tcPr>
            <w:tcW w:w="5130" w:type="dxa"/>
            <w:tcBorders>
              <w:top w:val="nil"/>
              <w:left w:val="nil"/>
              <w:bottom w:val="nil"/>
              <w:right w:val="nil"/>
            </w:tcBorders>
          </w:tcPr>
          <w:p w14:paraId="43B05DD8" w14:textId="41F542D3" w:rsidR="004F56DB" w:rsidRDefault="00C6386D"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r>
              <w:rPr>
                <w:rFonts w:ascii="Arial" w:hAnsi="Arial" w:cs="Arial"/>
                <w:i/>
                <w:iCs/>
                <w:spacing w:val="-6"/>
                <w:sz w:val="21"/>
                <w:szCs w:val="21"/>
              </w:rPr>
              <w:t xml:space="preserve">Operational switching </w:t>
            </w:r>
            <w:r>
              <w:rPr>
                <w:rFonts w:ascii="Arial" w:hAnsi="Arial" w:cs="Arial"/>
                <w:spacing w:val="-6"/>
                <w:sz w:val="21"/>
                <w:szCs w:val="21"/>
              </w:rPr>
              <w:t xml:space="preserve">associated with rare or infrequent events rather than routine management of the system. </w:t>
            </w:r>
            <w:r>
              <w:rPr>
                <w:rFonts w:ascii="Arial" w:hAnsi="Arial" w:cs="Arial"/>
                <w:i/>
                <w:iCs/>
                <w:spacing w:val="-6"/>
                <w:sz w:val="21"/>
                <w:szCs w:val="21"/>
              </w:rPr>
              <w:t xml:space="preserve">Infrequent operational switching </w:t>
            </w:r>
            <w:r>
              <w:rPr>
                <w:rFonts w:ascii="Arial" w:hAnsi="Arial" w:cs="Arial"/>
                <w:spacing w:val="-6"/>
                <w:sz w:val="21"/>
                <w:szCs w:val="21"/>
              </w:rPr>
              <w:t xml:space="preserve">includes, for example, isolation of circuits for maintenance and subsequent re-energisation, and operation of intertrip schemes consequent upon </w:t>
            </w:r>
            <w:r>
              <w:rPr>
                <w:rFonts w:ascii="Arial" w:hAnsi="Arial" w:cs="Arial"/>
                <w:i/>
                <w:iCs/>
                <w:spacing w:val="-6"/>
                <w:sz w:val="21"/>
                <w:szCs w:val="21"/>
              </w:rPr>
              <w:t>secured events</w:t>
            </w:r>
            <w:r>
              <w:rPr>
                <w:rFonts w:ascii="Arial" w:hAnsi="Arial" w:cs="Arial"/>
                <w:spacing w:val="-6"/>
                <w:sz w:val="21"/>
                <w:szCs w:val="21"/>
              </w:rPr>
              <w:t xml:space="preserv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pacing w:val="-6"/>
                <w:sz w:val="21"/>
                <w:szCs w:val="21"/>
              </w:rPr>
              <w:t>operational switching.</w:t>
            </w:r>
          </w:p>
        </w:tc>
      </w:tr>
    </w:tbl>
    <w:p w14:paraId="727443F7" w14:textId="58D27B7C" w:rsidR="009C1403" w:rsidRDefault="00C6386D">
      <w:pPr>
        <w:numPr>
          <w:ilvl w:val="0"/>
          <w:numId w:val="23"/>
        </w:numPr>
        <w:kinsoku w:val="0"/>
        <w:overflowPunct w:val="0"/>
        <w:autoSpaceDE/>
        <w:autoSpaceDN/>
        <w:adjustRightInd/>
        <w:spacing w:before="232" w:line="221" w:lineRule="exact"/>
        <w:textAlignment w:val="baseline"/>
        <w:rPr>
          <w:rFonts w:ascii="Arial" w:hAnsi="Arial" w:cs="Arial"/>
          <w:i/>
          <w:iCs/>
          <w:spacing w:val="-2"/>
          <w:sz w:val="21"/>
          <w:szCs w:val="21"/>
        </w:rPr>
      </w:pPr>
      <w:r>
        <w:rPr>
          <w:noProof/>
          <w:color w:val="2B579A"/>
          <w:shd w:val="clear" w:color="auto" w:fill="E6E6E6"/>
        </w:rPr>
        <mc:AlternateContent>
          <mc:Choice Requires="wps">
            <w:drawing>
              <wp:anchor distT="0" distB="0" distL="0" distR="0" simplePos="0" relativeHeight="251658313" behindDoc="0" locked="0" layoutInCell="0" allowOverlap="1" wp14:anchorId="32E270D0" wp14:editId="3BC07CEC">
                <wp:simplePos x="0" y="0"/>
                <wp:positionH relativeFrom="page">
                  <wp:posOffset>1026160</wp:posOffset>
                </wp:positionH>
                <wp:positionV relativeFrom="page">
                  <wp:posOffset>858520</wp:posOffset>
                </wp:positionV>
                <wp:extent cx="5138420" cy="594360"/>
                <wp:effectExtent l="0" t="0" r="0" b="0"/>
                <wp:wrapSquare wrapText="bothSides"/>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8420" cy="594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270D0" id="Text Box 120" o:spid="_x0000_s1087" type="#_x0000_t202" style="position:absolute;left:0;text-align:left;margin-left:80.8pt;margin-top:67.6pt;width:404.6pt;height:46.8pt;z-index:25165831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" o:allowincell="f" stroked="f">
                <v:fill opacity="0"/>
                <v:textbox inset="0,0,0,0">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w:t>
                      </w:r>
                      <w:r>
                        <w:rPr>
                          <w:rFonts w:ascii="Arial" w:hAnsi="Arial" w:cs="Arial"/>
                          <w:spacing w:val="-7"/>
                          <w:sz w:val="21"/>
                          <w:szCs w:val="21"/>
                        </w:rPr>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v:textbox>
                <w10:wrap type="square" anchorx="page" anchory="page"/>
              </v:shape>
            </w:pict>
          </mc:Fallback>
        </mc:AlternateContent>
      </w:r>
      <w:r>
        <w:rPr>
          <w:rFonts w:ascii="Arial" w:hAnsi="Arial" w:cs="Arial"/>
          <w:i/>
          <w:iCs/>
          <w:spacing w:val="-2"/>
          <w:sz w:val="21"/>
          <w:szCs w:val="21"/>
        </w:rPr>
        <w:t>voltage collapse;</w:t>
      </w:r>
    </w:p>
    <w:p w14:paraId="71604E7E" w14:textId="77777777" w:rsidR="009C1403" w:rsidRDefault="00C6386D">
      <w:pPr>
        <w:numPr>
          <w:ilvl w:val="0"/>
          <w:numId w:val="24"/>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over-sensitivity of system voltage; or</w:t>
      </w:r>
    </w:p>
    <w:p w14:paraId="16B02A0B" w14:textId="77777777" w:rsidR="009C1403" w:rsidRDefault="00C6386D">
      <w:pPr>
        <w:numPr>
          <w:ilvl w:val="0"/>
          <w:numId w:val="24"/>
        </w:numPr>
        <w:kinsoku w:val="0"/>
        <w:overflowPunct w:val="0"/>
        <w:autoSpaceDE/>
        <w:autoSpaceDN/>
        <w:adjustRightInd/>
        <w:spacing w:before="17" w:line="223" w:lineRule="exact"/>
        <w:ind w:right="144"/>
        <w:jc w:val="both"/>
        <w:textAlignment w:val="baseline"/>
        <w:rPr>
          <w:rFonts w:ascii="Arial" w:hAnsi="Arial" w:cs="Arial"/>
          <w:sz w:val="21"/>
          <w:szCs w:val="21"/>
        </w:rPr>
      </w:pPr>
      <w:r>
        <w:rPr>
          <w:rFonts w:ascii="Arial" w:hAnsi="Arial" w:cs="Arial"/>
          <w:sz w:val="21"/>
          <w:szCs w:val="21"/>
        </w:rPr>
        <w:t xml:space="preserve">unavoidably exceeds the reactive capability of </w:t>
      </w:r>
      <w:r>
        <w:rPr>
          <w:rFonts w:ascii="Arial" w:hAnsi="Arial" w:cs="Arial"/>
          <w:i/>
          <w:iCs/>
          <w:sz w:val="21"/>
          <w:szCs w:val="21"/>
        </w:rPr>
        <w:t xml:space="preserve">generating units </w:t>
      </w:r>
      <w:r>
        <w:rPr>
          <w:rFonts w:ascii="Arial" w:hAnsi="Arial" w:cs="Arial"/>
          <w:sz w:val="21"/>
          <w:szCs w:val="21"/>
        </w:rPr>
        <w:t>such that accessible reactive reserves are exhausted;</w:t>
      </w:r>
    </w:p>
    <w:p w14:paraId="7F499B9E" w14:textId="77777777" w:rsidR="009C1403" w:rsidRDefault="00C6386D">
      <w:pPr>
        <w:tabs>
          <w:tab w:val="left" w:pos="4032"/>
        </w:tabs>
        <w:kinsoku w:val="0"/>
        <w:overflowPunct w:val="0"/>
        <w:autoSpaceDE/>
        <w:autoSpaceDN/>
        <w:adjustRightInd/>
        <w:spacing w:before="353" w:line="281" w:lineRule="exact"/>
        <w:ind w:left="3384"/>
        <w:textAlignment w:val="baseline"/>
        <w:rPr>
          <w:rFonts w:ascii="Arial" w:hAnsi="Arial" w:cs="Arial"/>
          <w:spacing w:val="-1"/>
          <w:sz w:val="24"/>
          <w:szCs w:val="24"/>
        </w:rPr>
      </w:pPr>
      <w:r>
        <w:rPr>
          <w:rFonts w:ascii="Arial" w:hAnsi="Arial" w:cs="Arial"/>
          <w:spacing w:val="-1"/>
          <w:sz w:val="24"/>
          <w:szCs w:val="24"/>
        </w:rPr>
        <w:t>A.1</w:t>
      </w:r>
      <w:r>
        <w:rPr>
          <w:rFonts w:ascii="Arial" w:hAnsi="Arial" w:cs="Arial"/>
          <w:spacing w:val="-1"/>
          <w:sz w:val="24"/>
          <w:szCs w:val="24"/>
        </w:rPr>
        <w:tab/>
        <w:t>under any of the following conditions:</w:t>
      </w:r>
    </w:p>
    <w:p w14:paraId="45E4025F" w14:textId="77777777" w:rsidR="009C1403" w:rsidRDefault="00C6386D">
      <w:pPr>
        <w:numPr>
          <w:ilvl w:val="0"/>
          <w:numId w:val="25"/>
        </w:numPr>
        <w:kinsoku w:val="0"/>
        <w:overflowPunct w:val="0"/>
        <w:autoSpaceDE/>
        <w:autoSpaceDN/>
        <w:adjustRightInd/>
        <w:spacing w:before="355" w:line="230" w:lineRule="exact"/>
        <w:textAlignment w:val="baseline"/>
        <w:rPr>
          <w:rFonts w:ascii="Arial" w:hAnsi="Arial" w:cs="Arial"/>
          <w:spacing w:val="-3"/>
          <w:sz w:val="21"/>
          <w:szCs w:val="21"/>
        </w:rPr>
      </w:pPr>
      <w:r>
        <w:rPr>
          <w:rFonts w:ascii="Arial" w:hAnsi="Arial" w:cs="Arial"/>
          <w:i/>
          <w:iCs/>
          <w:spacing w:val="-3"/>
          <w:sz w:val="21"/>
          <w:szCs w:val="21"/>
        </w:rPr>
        <w:t>credible demand sensitivities</w:t>
      </w:r>
      <w:r>
        <w:rPr>
          <w:rFonts w:ascii="Arial" w:hAnsi="Arial" w:cs="Arial"/>
          <w:spacing w:val="-3"/>
          <w:sz w:val="21"/>
          <w:szCs w:val="21"/>
        </w:rPr>
        <w:t>;</w:t>
      </w:r>
    </w:p>
    <w:p w14:paraId="573BC7A8" w14:textId="77777777" w:rsidR="009C1403" w:rsidRDefault="00C6386D">
      <w:pPr>
        <w:numPr>
          <w:ilvl w:val="0"/>
          <w:numId w:val="26"/>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the unavailability of any single reactive compensator or other reactive power provider; or</w:t>
      </w:r>
    </w:p>
    <w:p w14:paraId="2B676D5F" w14:textId="77777777" w:rsidR="009C1403" w:rsidRDefault="00C6386D">
      <w:pPr>
        <w:numPr>
          <w:ilvl w:val="0"/>
          <w:numId w:val="26"/>
        </w:numPr>
        <w:kinsoku w:val="0"/>
        <w:overflowPunct w:val="0"/>
        <w:autoSpaceDE/>
        <w:autoSpaceDN/>
        <w:adjustRightInd/>
        <w:spacing w:before="1" w:line="230" w:lineRule="exact"/>
        <w:ind w:right="144"/>
        <w:jc w:val="both"/>
        <w:textAlignment w:val="baseline"/>
        <w:rPr>
          <w:rFonts w:ascii="Arial" w:hAnsi="Arial" w:cs="Arial"/>
          <w:spacing w:val="-7"/>
          <w:sz w:val="21"/>
          <w:szCs w:val="21"/>
        </w:rPr>
      </w:pPr>
      <w:r>
        <w:rPr>
          <w:rFonts w:ascii="Arial" w:hAnsi="Arial" w:cs="Arial"/>
          <w:spacing w:val="-7"/>
          <w:sz w:val="21"/>
          <w:szCs w:val="21"/>
        </w:rPr>
        <w:t>the loss of any one automatic switching system or any automatic voltage control system for on-load tap changing.</w:t>
      </w:r>
    </w:p>
    <w:p w14:paraId="39DB9A39"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Intact System</w:t>
      </w:r>
      <w:r>
        <w:rPr>
          <w:rFonts w:ascii="Arial" w:hAnsi="Arial" w:cs="Arial"/>
          <w:spacing w:val="-3"/>
          <w:sz w:val="21"/>
          <w:szCs w:val="21"/>
        </w:rPr>
        <w:tab/>
        <w:t xml:space="preserve">This is the </w:t>
      </w:r>
      <w:r>
        <w:rPr>
          <w:rFonts w:ascii="Arial" w:hAnsi="Arial" w:cs="Arial"/>
          <w:i/>
          <w:iCs/>
          <w:spacing w:val="-3"/>
          <w:sz w:val="21"/>
          <w:szCs w:val="21"/>
        </w:rPr>
        <w:t xml:space="preserve">national electricity transmission system </w:t>
      </w:r>
      <w:r>
        <w:rPr>
          <w:rFonts w:ascii="Arial" w:hAnsi="Arial" w:cs="Arial"/>
          <w:spacing w:val="-3"/>
          <w:sz w:val="21"/>
          <w:szCs w:val="21"/>
        </w:rPr>
        <w:t>with</w:t>
      </w:r>
    </w:p>
    <w:p w14:paraId="38B845D6"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z w:val="21"/>
          <w:szCs w:val="21"/>
        </w:rPr>
      </w:pPr>
      <w:r>
        <w:rPr>
          <w:rFonts w:ascii="Arial" w:hAnsi="Arial" w:cs="Arial"/>
          <w:sz w:val="21"/>
          <w:szCs w:val="21"/>
        </w:rPr>
        <w:t xml:space="preserve">no system outages i.e. with no </w:t>
      </w:r>
      <w:r>
        <w:rPr>
          <w:rFonts w:ascii="Arial" w:hAnsi="Arial" w:cs="Arial"/>
          <w:i/>
          <w:iCs/>
          <w:sz w:val="21"/>
          <w:szCs w:val="21"/>
        </w:rPr>
        <w:t xml:space="preserve">planned outages </w:t>
      </w:r>
      <w:r>
        <w:rPr>
          <w:rFonts w:ascii="Arial" w:hAnsi="Arial" w:cs="Arial"/>
          <w:sz w:val="21"/>
          <w:szCs w:val="21"/>
        </w:rPr>
        <w:t xml:space="preserve">(e.g. for maintenance) and no </w:t>
      </w:r>
      <w:r>
        <w:rPr>
          <w:rFonts w:ascii="Arial" w:hAnsi="Arial" w:cs="Arial"/>
          <w:i/>
          <w:iCs/>
          <w:sz w:val="21"/>
          <w:szCs w:val="21"/>
        </w:rPr>
        <w:t xml:space="preserve">unplanned outages </w:t>
      </w:r>
      <w:r>
        <w:rPr>
          <w:rFonts w:ascii="Arial" w:hAnsi="Arial" w:cs="Arial"/>
          <w:sz w:val="21"/>
          <w:szCs w:val="21"/>
        </w:rPr>
        <w:t>(e.g. subsequent to a fault).</w:t>
      </w:r>
    </w:p>
    <w:p w14:paraId="105C076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2"/>
          <w:sz w:val="21"/>
          <w:szCs w:val="21"/>
        </w:rPr>
      </w:pPr>
      <w:r>
        <w:rPr>
          <w:rFonts w:ascii="Arial" w:hAnsi="Arial" w:cs="Arial"/>
          <w:spacing w:val="-2"/>
          <w:sz w:val="21"/>
          <w:szCs w:val="21"/>
        </w:rPr>
        <w:t>Interconnection Allowance</w:t>
      </w:r>
      <w:r>
        <w:rPr>
          <w:rFonts w:ascii="Arial" w:hAnsi="Arial" w:cs="Arial"/>
          <w:spacing w:val="-2"/>
          <w:sz w:val="21"/>
          <w:szCs w:val="21"/>
        </w:rPr>
        <w:tab/>
        <w:t>An allowance in MW to be added in whole or in part to</w:t>
      </w:r>
    </w:p>
    <w:p w14:paraId="35939F2E" w14:textId="77777777" w:rsidR="009C1403" w:rsidRDefault="00C6386D">
      <w:pPr>
        <w:kinsoku w:val="0"/>
        <w:overflowPunct w:val="0"/>
        <w:autoSpaceDE/>
        <w:autoSpaceDN/>
        <w:adjustRightInd/>
        <w:spacing w:line="227" w:lineRule="exact"/>
        <w:ind w:left="3384"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Security planned transfer condition </w:t>
      </w:r>
      <w:r>
        <w:rPr>
          <w:rFonts w:ascii="Arial" w:hAnsi="Arial" w:cs="Arial"/>
          <w:spacing w:val="-4"/>
          <w:sz w:val="21"/>
          <w:szCs w:val="21"/>
        </w:rPr>
        <w:t xml:space="preserve">to take some account of non-average conditions (e.g. </w:t>
      </w:r>
      <w:r>
        <w:rPr>
          <w:rFonts w:ascii="Arial" w:hAnsi="Arial" w:cs="Arial"/>
          <w:i/>
          <w:iCs/>
          <w:spacing w:val="-4"/>
          <w:sz w:val="21"/>
          <w:szCs w:val="21"/>
        </w:rPr>
        <w:t xml:space="preserve">power station </w:t>
      </w:r>
      <w:r>
        <w:rPr>
          <w:rFonts w:ascii="Arial" w:hAnsi="Arial" w:cs="Arial"/>
          <w:spacing w:val="-4"/>
          <w:sz w:val="21"/>
          <w:szCs w:val="21"/>
        </w:rPr>
        <w:t>availability, weather and demand). This allowance is calculated by an empirical method described in Appendix D of this Standard.</w:t>
      </w:r>
    </w:p>
    <w:p w14:paraId="7B4E6F1D"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i/>
          <w:iCs/>
          <w:spacing w:val="3"/>
          <w:sz w:val="21"/>
          <w:szCs w:val="21"/>
        </w:rPr>
      </w:pPr>
      <w:r>
        <w:rPr>
          <w:rFonts w:ascii="Arial" w:hAnsi="Arial" w:cs="Arial"/>
          <w:spacing w:val="3"/>
          <w:sz w:val="21"/>
          <w:szCs w:val="21"/>
        </w:rPr>
        <w:t>Interface Point (IP)</w:t>
      </w:r>
      <w:r>
        <w:rPr>
          <w:rFonts w:ascii="Arial" w:hAnsi="Arial" w:cs="Arial"/>
          <w:spacing w:val="3"/>
          <w:sz w:val="21"/>
          <w:szCs w:val="21"/>
        </w:rPr>
        <w:tab/>
        <w:t xml:space="preserve">A point at which an </w:t>
      </w:r>
      <w:r>
        <w:rPr>
          <w:rFonts w:ascii="Arial" w:hAnsi="Arial" w:cs="Arial"/>
          <w:i/>
          <w:iCs/>
          <w:spacing w:val="3"/>
          <w:sz w:val="21"/>
          <w:szCs w:val="21"/>
        </w:rPr>
        <w:t>offshore transmission system,</w:t>
      </w:r>
    </w:p>
    <w:p w14:paraId="0B09AFB6" w14:textId="4A5D4A5E" w:rsidR="009C1403" w:rsidRDefault="00C6386D">
      <w:pPr>
        <w:kinsoku w:val="0"/>
        <w:overflowPunct w:val="0"/>
        <w:autoSpaceDE/>
        <w:autoSpaceDN/>
        <w:adjustRightInd/>
        <w:spacing w:before="16" w:line="230" w:lineRule="exact"/>
        <w:ind w:left="3384" w:right="72"/>
        <w:jc w:val="both"/>
        <w:textAlignment w:val="baseline"/>
        <w:rPr>
          <w:rFonts w:ascii="Arial" w:hAnsi="Arial" w:cs="Arial"/>
          <w:spacing w:val="-5"/>
          <w:sz w:val="21"/>
          <w:szCs w:val="21"/>
        </w:rPr>
      </w:pPr>
      <w:r>
        <w:rPr>
          <w:rFonts w:ascii="Arial" w:hAnsi="Arial" w:cs="Arial"/>
          <w:spacing w:val="-5"/>
          <w:sz w:val="21"/>
          <w:szCs w:val="21"/>
        </w:rPr>
        <w:t xml:space="preserve">which is directly connected to an </w:t>
      </w:r>
      <w:r>
        <w:rPr>
          <w:rFonts w:ascii="Arial" w:hAnsi="Arial" w:cs="Arial"/>
          <w:i/>
          <w:iCs/>
          <w:spacing w:val="-5"/>
          <w:sz w:val="21"/>
          <w:szCs w:val="21"/>
        </w:rPr>
        <w:t>onshore transmission system</w:t>
      </w:r>
      <w:r>
        <w:rPr>
          <w:rFonts w:ascii="Arial" w:hAnsi="Arial" w:cs="Arial"/>
          <w:spacing w:val="-5"/>
          <w:sz w:val="21"/>
          <w:szCs w:val="21"/>
        </w:rPr>
        <w:t xml:space="preserve">, connects to the </w:t>
      </w:r>
      <w:r>
        <w:rPr>
          <w:rFonts w:ascii="Arial" w:hAnsi="Arial" w:cs="Arial"/>
          <w:i/>
          <w:iCs/>
          <w:spacing w:val="-5"/>
          <w:sz w:val="21"/>
          <w:szCs w:val="21"/>
        </w:rPr>
        <w:t xml:space="preserve">onshore transmission system. </w:t>
      </w:r>
      <w:r>
        <w:rPr>
          <w:rFonts w:ascii="Arial" w:hAnsi="Arial" w:cs="Arial"/>
          <w:spacing w:val="-5"/>
          <w:sz w:val="21"/>
          <w:szCs w:val="21"/>
        </w:rPr>
        <w:t xml:space="preserve">The </w:t>
      </w:r>
      <w:r>
        <w:rPr>
          <w:rFonts w:ascii="Arial" w:hAnsi="Arial" w:cs="Arial"/>
          <w:i/>
          <w:iCs/>
          <w:spacing w:val="-5"/>
          <w:sz w:val="21"/>
          <w:szCs w:val="21"/>
        </w:rPr>
        <w:t xml:space="preserve">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on either the lower voltage (LV) </w:t>
      </w:r>
      <w:r>
        <w:rPr>
          <w:rFonts w:ascii="Arial" w:hAnsi="Arial" w:cs="Arial"/>
          <w:i/>
          <w:iCs/>
          <w:spacing w:val="-5"/>
          <w:sz w:val="21"/>
          <w:szCs w:val="21"/>
        </w:rPr>
        <w:t xml:space="preserve">busbars </w:t>
      </w:r>
      <w:r>
        <w:rPr>
          <w:rFonts w:ascii="Arial" w:hAnsi="Arial" w:cs="Arial"/>
          <w:spacing w:val="-5"/>
          <w:sz w:val="21"/>
          <w:szCs w:val="21"/>
        </w:rPr>
        <w:t xml:space="preserve">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Pr>
          <w:rFonts w:ascii="Arial" w:hAnsi="Arial" w:cs="Arial"/>
          <w:i/>
          <w:iCs/>
          <w:spacing w:val="-5"/>
          <w:sz w:val="21"/>
          <w:szCs w:val="21"/>
        </w:rPr>
        <w:t>licensees</w:t>
      </w:r>
      <w:r>
        <w:rPr>
          <w:rFonts w:ascii="Arial" w:hAnsi="Arial" w:cs="Arial"/>
          <w:spacing w:val="-5"/>
          <w:sz w:val="21"/>
          <w:szCs w:val="21"/>
        </w:rPr>
        <w:t xml:space="preserve">. 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transmission owner,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LV </w:t>
      </w:r>
      <w:r>
        <w:rPr>
          <w:rFonts w:ascii="Arial" w:hAnsi="Arial" w:cs="Arial"/>
          <w:i/>
          <w:iCs/>
          <w:spacing w:val="-5"/>
          <w:sz w:val="21"/>
          <w:szCs w:val="21"/>
        </w:rPr>
        <w:t>busbars</w:t>
      </w:r>
      <w:r>
        <w:rPr>
          <w:rFonts w:ascii="Arial" w:hAnsi="Arial" w:cs="Arial"/>
          <w:spacing w:val="-5"/>
          <w:sz w:val="21"/>
          <w:szCs w:val="21"/>
        </w:rPr>
        <w:t>.</w:t>
      </w:r>
    </w:p>
    <w:p w14:paraId="4F3F19D4" w14:textId="2D02BB17" w:rsidR="00F61484" w:rsidRDefault="35AD7C19" w:rsidP="005603D2">
      <w:pPr>
        <w:tabs>
          <w:tab w:val="left" w:pos="3312"/>
        </w:tabs>
        <w:kinsoku w:val="0"/>
        <w:overflowPunct w:val="0"/>
        <w:autoSpaceDE/>
        <w:autoSpaceDN/>
        <w:adjustRightInd/>
        <w:spacing w:before="240" w:line="233" w:lineRule="exact"/>
        <w:ind w:left="3261" w:hanging="3189"/>
        <w:jc w:val="both"/>
        <w:textAlignment w:val="baseline"/>
        <w:rPr>
          <w:rFonts w:ascii="Arial" w:hAnsi="Arial" w:cs="Arial"/>
          <w:spacing w:val="-2"/>
          <w:sz w:val="21"/>
          <w:szCs w:val="21"/>
        </w:rPr>
      </w:pPr>
      <w:r w:rsidRPr="5D9186BE">
        <w:rPr>
          <w:rFonts w:ascii="Arial" w:hAnsi="Arial" w:cs="Arial"/>
          <w:i/>
          <w:iCs/>
          <w:sz w:val="21"/>
          <w:szCs w:val="21"/>
        </w:rPr>
        <w:t>ISOP</w:t>
      </w:r>
      <w:r w:rsidR="4EA5B00D" w:rsidRPr="5D9186BE">
        <w:rPr>
          <w:rFonts w:ascii="Arial" w:hAnsi="Arial" w:cs="Arial"/>
          <w:i/>
          <w:iCs/>
          <w:sz w:val="21"/>
          <w:szCs w:val="21"/>
        </w:rPr>
        <w:t xml:space="preserve">                                     </w:t>
      </w:r>
      <w:r w:rsidR="00362AAE">
        <w:tab/>
      </w:r>
      <w:r w:rsidR="37E8E4AB" w:rsidRPr="5D9186BE">
        <w:rPr>
          <w:rFonts w:ascii="Arial" w:hAnsi="Arial" w:cs="Arial"/>
          <w:sz w:val="21"/>
          <w:szCs w:val="21"/>
        </w:rPr>
        <w:t xml:space="preserve">Independent System Operator and Planner, means a person designated by the Secretary of State under section 162 of the Energy Act 2023 as the holder of the </w:t>
      </w:r>
      <w:r w:rsidRPr="5D9186BE">
        <w:rPr>
          <w:rFonts w:ascii="Arial" w:hAnsi="Arial" w:cs="Arial"/>
          <w:i/>
          <w:iCs/>
          <w:sz w:val="21"/>
          <w:szCs w:val="21"/>
        </w:rPr>
        <w:t xml:space="preserve">ESO </w:t>
      </w:r>
      <w:del w:id="176" w:author="Tammy Meek (NESO)" w:date="2025-01-13T10:30:00Z" w16du:dateUtc="2025-01-13T10:30:00Z">
        <w:r w:rsidRPr="5D9186BE">
          <w:rPr>
            <w:rFonts w:ascii="Arial" w:hAnsi="Arial" w:cs="Arial"/>
            <w:i/>
            <w:iCs/>
            <w:sz w:val="21"/>
            <w:szCs w:val="21"/>
          </w:rPr>
          <w:delText>Licence</w:delText>
        </w:r>
      </w:del>
      <w:ins w:id="177" w:author="Tammy Meek (NESO)" w:date="2025-01-13T10:30:00Z" w16du:dateUtc="2025-01-13T10:30:00Z">
        <w:r w:rsidR="001F22A7">
          <w:rPr>
            <w:rFonts w:ascii="Arial" w:hAnsi="Arial" w:cs="Arial"/>
            <w:i/>
            <w:iCs/>
            <w:sz w:val="21"/>
            <w:szCs w:val="21"/>
          </w:rPr>
          <w:t>l</w:t>
        </w:r>
        <w:r w:rsidRPr="5D9186BE">
          <w:rPr>
            <w:rFonts w:ascii="Arial" w:hAnsi="Arial" w:cs="Arial"/>
            <w:i/>
            <w:iCs/>
            <w:sz w:val="21"/>
            <w:szCs w:val="21"/>
          </w:rPr>
          <w:t>icence</w:t>
        </w:r>
      </w:ins>
      <w:r w:rsidR="37E8E4AB" w:rsidRPr="5D9186BE">
        <w:rPr>
          <w:rFonts w:ascii="Arial" w:hAnsi="Arial" w:cs="Arial"/>
          <w:sz w:val="21"/>
          <w:szCs w:val="21"/>
        </w:rPr>
        <w:t xml:space="preserve">, and the </w:t>
      </w:r>
      <w:r w:rsidR="649AC59E" w:rsidRPr="5D9186BE">
        <w:rPr>
          <w:rFonts w:ascii="Arial" w:hAnsi="Arial" w:cs="Arial"/>
          <w:i/>
          <w:iCs/>
          <w:sz w:val="21"/>
          <w:szCs w:val="21"/>
        </w:rPr>
        <w:t xml:space="preserve">GSP </w:t>
      </w:r>
      <w:del w:id="178" w:author="Tammy Meek (NESO)" w:date="2025-01-13T10:30:00Z" w16du:dateUtc="2025-01-13T10:30:00Z">
        <w:r w:rsidR="649AC59E" w:rsidRPr="5D9186BE">
          <w:rPr>
            <w:rFonts w:ascii="Arial" w:hAnsi="Arial" w:cs="Arial"/>
            <w:i/>
            <w:iCs/>
            <w:sz w:val="21"/>
            <w:szCs w:val="21"/>
          </w:rPr>
          <w:delText>Licence</w:delText>
        </w:r>
      </w:del>
      <w:ins w:id="179" w:author="Tammy Meek (NESO)" w:date="2025-01-13T10:30:00Z" w16du:dateUtc="2025-01-13T10:30:00Z">
        <w:r w:rsidR="001F22A7">
          <w:rPr>
            <w:rFonts w:ascii="Arial" w:hAnsi="Arial" w:cs="Arial"/>
            <w:i/>
            <w:iCs/>
            <w:sz w:val="21"/>
            <w:szCs w:val="21"/>
          </w:rPr>
          <w:t>l</w:t>
        </w:r>
        <w:r w:rsidR="649AC59E" w:rsidRPr="5D9186BE">
          <w:rPr>
            <w:rFonts w:ascii="Arial" w:hAnsi="Arial" w:cs="Arial"/>
            <w:i/>
            <w:iCs/>
            <w:sz w:val="21"/>
            <w:szCs w:val="21"/>
          </w:rPr>
          <w:t>icence</w:t>
        </w:r>
      </w:ins>
      <w:r w:rsidR="37E8E4AB" w:rsidRPr="5D9186BE">
        <w:rPr>
          <w:rFonts w:ascii="Arial" w:hAnsi="Arial" w:cs="Arial"/>
          <w:sz w:val="21"/>
          <w:szCs w:val="21"/>
        </w:rPr>
        <w:t>, for the time being that person is the NESO</w:t>
      </w:r>
    </w:p>
    <w:p w14:paraId="57389584" w14:textId="46589453" w:rsidR="00F61484" w:rsidRDefault="00F61484">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 xml:space="preserve"> </w:t>
      </w:r>
    </w:p>
    <w:p w14:paraId="4BCDD979" w14:textId="48B15C8E"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Large Power Station</w:t>
      </w:r>
      <w:r>
        <w:rPr>
          <w:rFonts w:ascii="Arial" w:hAnsi="Arial" w:cs="Arial"/>
          <w:spacing w:val="-2"/>
          <w:sz w:val="21"/>
          <w:szCs w:val="21"/>
        </w:rPr>
        <w:tab/>
        <w:t xml:space="preserve">A </w:t>
      </w:r>
      <w:r>
        <w:rPr>
          <w:rFonts w:ascii="Arial" w:hAnsi="Arial" w:cs="Arial"/>
          <w:i/>
          <w:iCs/>
          <w:spacing w:val="-2"/>
          <w:sz w:val="21"/>
          <w:szCs w:val="21"/>
        </w:rPr>
        <w:t>power station which is</w:t>
      </w:r>
      <w:r>
        <w:rPr>
          <w:rFonts w:ascii="Arial" w:hAnsi="Arial" w:cs="Arial"/>
          <w:spacing w:val="-2"/>
          <w:sz w:val="21"/>
          <w:szCs w:val="21"/>
        </w:rPr>
        <w:t>:</w:t>
      </w:r>
    </w:p>
    <w:p w14:paraId="331CD90A" w14:textId="77777777" w:rsidR="009C1403" w:rsidRDefault="00C6386D">
      <w:pPr>
        <w:kinsoku w:val="0"/>
        <w:overflowPunct w:val="0"/>
        <w:autoSpaceDE/>
        <w:autoSpaceDN/>
        <w:adjustRightInd/>
        <w:spacing w:line="231" w:lineRule="exact"/>
        <w:ind w:left="3384"/>
        <w:textAlignment w:val="baseline"/>
        <w:rPr>
          <w:rFonts w:ascii="Arial" w:hAnsi="Arial" w:cs="Arial"/>
          <w:spacing w:val="-3"/>
          <w:sz w:val="21"/>
          <w:szCs w:val="21"/>
        </w:rPr>
      </w:pPr>
      <w:r>
        <w:rPr>
          <w:rFonts w:ascii="Arial" w:hAnsi="Arial" w:cs="Arial"/>
          <w:spacing w:val="-3"/>
          <w:sz w:val="21"/>
          <w:szCs w:val="21"/>
        </w:rPr>
        <w:t>1. directly connected to</w:t>
      </w:r>
    </w:p>
    <w:p w14:paraId="74BF258D" w14:textId="77777777" w:rsidR="009C1403" w:rsidRDefault="00C6386D">
      <w:pPr>
        <w:numPr>
          <w:ilvl w:val="0"/>
          <w:numId w:val="27"/>
        </w:numPr>
        <w:kinsoku w:val="0"/>
        <w:overflowPunct w:val="0"/>
        <w:autoSpaceDE/>
        <w:autoSpaceDN/>
        <w:adjustRightInd/>
        <w:spacing w:before="22" w:line="216" w:lineRule="exact"/>
        <w:ind w:right="288"/>
        <w:textAlignment w:val="baseline"/>
        <w:rPr>
          <w:rFonts w:ascii="Arial" w:hAnsi="Arial" w:cs="Arial"/>
          <w:spacing w:val="-11"/>
          <w:sz w:val="21"/>
          <w:szCs w:val="21"/>
        </w:rPr>
      </w:pPr>
      <w:r>
        <w:rPr>
          <w:rFonts w:ascii="Arial" w:hAnsi="Arial" w:cs="Arial"/>
          <w:i/>
          <w:iCs/>
          <w:spacing w:val="-11"/>
          <w:sz w:val="21"/>
          <w:szCs w:val="21"/>
        </w:rPr>
        <w:t xml:space="preserve">NGET’s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100MW or more;</w:t>
      </w:r>
    </w:p>
    <w:p w14:paraId="64109904" w14:textId="77777777" w:rsidR="009C1403" w:rsidRDefault="00C6386D">
      <w:pPr>
        <w:numPr>
          <w:ilvl w:val="0"/>
          <w:numId w:val="27"/>
        </w:numPr>
        <w:kinsoku w:val="0"/>
        <w:overflowPunct w:val="0"/>
        <w:autoSpaceDE/>
        <w:autoSpaceDN/>
        <w:adjustRightInd/>
        <w:spacing w:line="236" w:lineRule="exact"/>
        <w:ind w:right="144"/>
        <w:textAlignment w:val="baseline"/>
        <w:rPr>
          <w:rFonts w:ascii="Arial" w:hAnsi="Arial" w:cs="Arial"/>
          <w:spacing w:val="-10"/>
          <w:sz w:val="21"/>
          <w:szCs w:val="21"/>
        </w:rPr>
      </w:pPr>
      <w:r>
        <w:rPr>
          <w:rFonts w:ascii="Arial" w:hAnsi="Arial" w:cs="Arial"/>
          <w:i/>
          <w:iCs/>
          <w:spacing w:val="-10"/>
          <w:sz w:val="21"/>
          <w:szCs w:val="21"/>
        </w:rPr>
        <w:t xml:space="preserve">SPT’s transmission system where such power station </w:t>
      </w:r>
      <w:r>
        <w:rPr>
          <w:rFonts w:ascii="Arial" w:hAnsi="Arial" w:cs="Arial"/>
          <w:spacing w:val="-10"/>
          <w:sz w:val="21"/>
          <w:szCs w:val="21"/>
        </w:rPr>
        <w:t xml:space="preserve">has a </w:t>
      </w:r>
      <w:r>
        <w:rPr>
          <w:rFonts w:ascii="Arial" w:hAnsi="Arial" w:cs="Arial"/>
          <w:i/>
          <w:iCs/>
          <w:spacing w:val="-10"/>
          <w:sz w:val="21"/>
          <w:szCs w:val="21"/>
        </w:rPr>
        <w:t xml:space="preserve">registered capacity </w:t>
      </w:r>
      <w:r>
        <w:rPr>
          <w:rFonts w:ascii="Arial" w:hAnsi="Arial" w:cs="Arial"/>
          <w:spacing w:val="-10"/>
          <w:sz w:val="21"/>
          <w:szCs w:val="21"/>
        </w:rPr>
        <w:t>of 30MW or more; or</w:t>
      </w:r>
    </w:p>
    <w:p w14:paraId="6BCB25F6" w14:textId="77777777" w:rsidR="009C1403" w:rsidRDefault="00C6386D">
      <w:pPr>
        <w:numPr>
          <w:ilvl w:val="0"/>
          <w:numId w:val="27"/>
        </w:numPr>
        <w:kinsoku w:val="0"/>
        <w:overflowPunct w:val="0"/>
        <w:autoSpaceDE/>
        <w:autoSpaceDN/>
        <w:adjustRightInd/>
        <w:spacing w:line="233" w:lineRule="exact"/>
        <w:ind w:right="360"/>
        <w:textAlignment w:val="baseline"/>
        <w:rPr>
          <w:rFonts w:ascii="Arial" w:hAnsi="Arial" w:cs="Arial"/>
          <w:spacing w:val="-11"/>
          <w:sz w:val="21"/>
          <w:szCs w:val="21"/>
        </w:rPr>
      </w:pPr>
      <w:r>
        <w:rPr>
          <w:rFonts w:ascii="Arial" w:hAnsi="Arial" w:cs="Arial"/>
          <w:i/>
          <w:iCs/>
          <w:spacing w:val="-11"/>
          <w:sz w:val="21"/>
          <w:szCs w:val="21"/>
        </w:rPr>
        <w:t xml:space="preserve">SHET’s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10MW or more;</w:t>
      </w:r>
    </w:p>
    <w:p w14:paraId="6B7C43B4" w14:textId="77777777" w:rsidR="009C1403" w:rsidRDefault="00C6386D">
      <w:pPr>
        <w:kinsoku w:val="0"/>
        <w:overflowPunct w:val="0"/>
        <w:autoSpaceDE/>
        <w:autoSpaceDN/>
        <w:adjustRightInd/>
        <w:spacing w:before="206"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193E3B9E" w14:textId="77777777" w:rsidR="009C1403" w:rsidRDefault="00C6386D">
      <w:pPr>
        <w:tabs>
          <w:tab w:val="left" w:pos="3672"/>
        </w:tabs>
        <w:kinsoku w:val="0"/>
        <w:overflowPunct w:val="0"/>
        <w:autoSpaceDE/>
        <w:autoSpaceDN/>
        <w:adjustRightInd/>
        <w:spacing w:before="357" w:line="230" w:lineRule="exact"/>
        <w:ind w:left="3384"/>
        <w:textAlignment w:val="baseline"/>
        <w:rPr>
          <w:rFonts w:ascii="Arial" w:hAnsi="Arial" w:cs="Arial"/>
          <w:sz w:val="21"/>
          <w:szCs w:val="21"/>
        </w:rPr>
      </w:pPr>
      <w:r>
        <w:rPr>
          <w:rFonts w:ascii="Arial" w:hAnsi="Arial" w:cs="Arial"/>
          <w:sz w:val="21"/>
          <w:szCs w:val="21"/>
        </w:rPr>
        <w:t>2.</w:t>
      </w:r>
      <w:r>
        <w:rPr>
          <w:rFonts w:ascii="Arial" w:hAnsi="Arial" w:cs="Arial"/>
          <w:sz w:val="21"/>
          <w:szCs w:val="21"/>
        </w:rPr>
        <w:tab/>
        <w:t xml:space="preserve">Embedded within a </w:t>
      </w:r>
      <w:r>
        <w:rPr>
          <w:rFonts w:ascii="Arial" w:hAnsi="Arial" w:cs="Arial"/>
          <w:i/>
          <w:iCs/>
          <w:sz w:val="21"/>
          <w:szCs w:val="21"/>
        </w:rPr>
        <w:t xml:space="preserve">user system </w:t>
      </w:r>
      <w:r>
        <w:rPr>
          <w:rFonts w:ascii="Arial" w:hAnsi="Arial" w:cs="Arial"/>
          <w:sz w:val="21"/>
          <w:szCs w:val="21"/>
        </w:rPr>
        <w:t>(or part thereof)</w:t>
      </w:r>
    </w:p>
    <w:p w14:paraId="0381CD2E" w14:textId="77777777" w:rsidR="009C1403" w:rsidRDefault="00C6386D">
      <w:pPr>
        <w:kinsoku w:val="0"/>
        <w:overflowPunct w:val="0"/>
        <w:autoSpaceDE/>
        <w:autoSpaceDN/>
        <w:adjustRightInd/>
        <w:spacing w:line="227" w:lineRule="exact"/>
        <w:ind w:left="3672" w:right="144"/>
        <w:jc w:val="both"/>
        <w:textAlignment w:val="baseline"/>
        <w:rPr>
          <w:rFonts w:ascii="Arial" w:hAnsi="Arial" w:cs="Arial"/>
          <w:spacing w:val="-4"/>
          <w:sz w:val="21"/>
          <w:szCs w:val="21"/>
        </w:rPr>
      </w:pPr>
      <w:r>
        <w:rPr>
          <w:rFonts w:ascii="Arial" w:hAnsi="Arial" w:cs="Arial"/>
          <w:spacing w:val="-4"/>
          <w:sz w:val="21"/>
          <w:szCs w:val="21"/>
        </w:rPr>
        <w:t xml:space="preserve">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25A91AB4" w14:textId="77777777" w:rsidR="009C1403" w:rsidRDefault="00C6386D">
      <w:pPr>
        <w:numPr>
          <w:ilvl w:val="0"/>
          <w:numId w:val="28"/>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100MW or more; or</w:t>
      </w:r>
    </w:p>
    <w:p w14:paraId="63723FAF" w14:textId="77777777" w:rsidR="009C1403" w:rsidRDefault="00C6386D">
      <w:pPr>
        <w:numPr>
          <w:ilvl w:val="0"/>
          <w:numId w:val="29"/>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SPT’s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30MW or more; or</w:t>
      </w:r>
    </w:p>
    <w:p w14:paraId="310203AD" w14:textId="77777777" w:rsidR="009C1403" w:rsidRDefault="00C6386D">
      <w:pPr>
        <w:tabs>
          <w:tab w:val="left" w:pos="3672"/>
        </w:tabs>
        <w:kinsoku w:val="0"/>
        <w:overflowPunct w:val="0"/>
        <w:autoSpaceDE/>
        <w:autoSpaceDN/>
        <w:adjustRightInd/>
        <w:spacing w:before="102" w:line="241" w:lineRule="exact"/>
        <w:ind w:left="3384"/>
        <w:textAlignment w:val="baseline"/>
        <w:rPr>
          <w:rFonts w:ascii="Arial" w:hAnsi="Arial" w:cs="Arial"/>
          <w:i/>
          <w:iCs/>
          <w:sz w:val="21"/>
          <w:szCs w:val="21"/>
        </w:rPr>
      </w:pPr>
      <w:r>
        <w:rPr>
          <w:rFonts w:ascii="Arial" w:hAnsi="Arial" w:cs="Arial"/>
          <w:sz w:val="21"/>
          <w:szCs w:val="21"/>
        </w:rPr>
        <w:t>C.</w:t>
      </w:r>
      <w:r>
        <w:rPr>
          <w:rFonts w:ascii="Arial" w:hAnsi="Arial" w:cs="Arial"/>
          <w:sz w:val="21"/>
          <w:szCs w:val="21"/>
        </w:rPr>
        <w:tab/>
      </w:r>
      <w:r>
        <w:rPr>
          <w:rFonts w:ascii="Arial" w:hAnsi="Arial" w:cs="Arial"/>
          <w:i/>
          <w:iCs/>
          <w:sz w:val="21"/>
          <w:szCs w:val="21"/>
        </w:rPr>
        <w:t xml:space="preserve">SHET’s transmission system </w:t>
      </w:r>
      <w:r>
        <w:rPr>
          <w:rFonts w:ascii="Arial" w:hAnsi="Arial" w:cs="Arial"/>
          <w:sz w:val="21"/>
          <w:szCs w:val="21"/>
        </w:rPr>
        <w:t xml:space="preserve">where such </w:t>
      </w:r>
      <w:r>
        <w:rPr>
          <w:rFonts w:ascii="Arial" w:hAnsi="Arial" w:cs="Arial"/>
          <w:i/>
          <w:iCs/>
          <w:sz w:val="21"/>
          <w:szCs w:val="21"/>
        </w:rPr>
        <w:t>power</w:t>
      </w:r>
    </w:p>
    <w:p w14:paraId="3553DB4A" w14:textId="77777777" w:rsidR="009C1403" w:rsidRDefault="00C6386D">
      <w:pPr>
        <w:kinsoku w:val="0"/>
        <w:overflowPunct w:val="0"/>
        <w:autoSpaceDE/>
        <w:autoSpaceDN/>
        <w:adjustRightInd/>
        <w:spacing w:line="239" w:lineRule="exact"/>
        <w:ind w:left="3672"/>
        <w:textAlignment w:val="baseline"/>
        <w:rPr>
          <w:rFonts w:ascii="Arial" w:hAnsi="Arial" w:cs="Arial"/>
          <w:spacing w:val="-4"/>
          <w:sz w:val="21"/>
          <w:szCs w:val="21"/>
        </w:rPr>
      </w:pPr>
      <w:r>
        <w:rPr>
          <w:rFonts w:ascii="Arial" w:hAnsi="Arial" w:cs="Arial"/>
          <w:i/>
          <w:iCs/>
          <w:spacing w:val="-4"/>
          <w:sz w:val="21"/>
          <w:szCs w:val="21"/>
        </w:rPr>
        <w:t xml:space="preserve">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10MW or more.</w:t>
      </w:r>
    </w:p>
    <w:p w14:paraId="6D107EBF" w14:textId="77777777" w:rsidR="009C1403" w:rsidRDefault="00C6386D">
      <w:pPr>
        <w:kinsoku w:val="0"/>
        <w:overflowPunct w:val="0"/>
        <w:autoSpaceDE/>
        <w:autoSpaceDN/>
        <w:adjustRightInd/>
        <w:spacing w:before="111"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2CDB4F90" w14:textId="77777777" w:rsidR="009C1403" w:rsidRDefault="00C6386D">
      <w:pPr>
        <w:kinsoku w:val="0"/>
        <w:overflowPunct w:val="0"/>
        <w:autoSpaceDE/>
        <w:autoSpaceDN/>
        <w:adjustRightInd/>
        <w:spacing w:before="128" w:line="225" w:lineRule="exact"/>
        <w:ind w:left="3672" w:right="144" w:hanging="288"/>
        <w:jc w:val="both"/>
        <w:textAlignment w:val="baseline"/>
        <w:rPr>
          <w:rFonts w:ascii="Arial" w:hAnsi="Arial" w:cs="Arial"/>
          <w:spacing w:val="-3"/>
          <w:sz w:val="21"/>
          <w:szCs w:val="21"/>
        </w:rPr>
      </w:pPr>
      <w:r>
        <w:rPr>
          <w:rFonts w:ascii="Arial" w:hAnsi="Arial" w:cs="Arial"/>
          <w:spacing w:val="-3"/>
          <w:sz w:val="21"/>
          <w:szCs w:val="21"/>
        </w:rPr>
        <w:t xml:space="preserve">3. In </w:t>
      </w:r>
      <w:r>
        <w:rPr>
          <w:rFonts w:ascii="Arial" w:hAnsi="Arial" w:cs="Arial"/>
          <w:i/>
          <w:iCs/>
          <w:spacing w:val="-3"/>
          <w:sz w:val="21"/>
          <w:szCs w:val="21"/>
        </w:rPr>
        <w:t xml:space="preserve">offshore waters, a power station </w:t>
      </w:r>
      <w:r>
        <w:rPr>
          <w:rFonts w:ascii="Arial" w:hAnsi="Arial" w:cs="Arial"/>
          <w:spacing w:val="-3"/>
          <w:sz w:val="21"/>
          <w:szCs w:val="21"/>
        </w:rPr>
        <w:t xml:space="preserve">connected to an </w:t>
      </w:r>
      <w:r>
        <w:rPr>
          <w:rFonts w:ascii="Arial" w:hAnsi="Arial" w:cs="Arial"/>
          <w:i/>
          <w:iCs/>
          <w:spacing w:val="-3"/>
          <w:sz w:val="21"/>
          <w:szCs w:val="21"/>
        </w:rPr>
        <w:t xml:space="preserve">offshore transmission system </w:t>
      </w:r>
      <w:r>
        <w:rPr>
          <w:rFonts w:ascii="Arial" w:hAnsi="Arial" w:cs="Arial"/>
          <w:spacing w:val="-3"/>
          <w:sz w:val="21"/>
          <w:szCs w:val="21"/>
        </w:rPr>
        <w:t xml:space="preserve">with </w:t>
      </w:r>
      <w:r>
        <w:rPr>
          <w:rFonts w:ascii="Arial" w:hAnsi="Arial" w:cs="Arial"/>
          <w:i/>
          <w:iCs/>
          <w:spacing w:val="-3"/>
          <w:sz w:val="21"/>
          <w:szCs w:val="21"/>
        </w:rPr>
        <w:t xml:space="preserve">a registered capacity </w:t>
      </w:r>
      <w:r>
        <w:rPr>
          <w:rFonts w:ascii="Arial" w:hAnsi="Arial" w:cs="Arial"/>
          <w:spacing w:val="-3"/>
          <w:sz w:val="21"/>
          <w:szCs w:val="21"/>
        </w:rPr>
        <w:t>of 10MW or more.</w:t>
      </w:r>
    </w:p>
    <w:p w14:paraId="7488099F" w14:textId="77777777" w:rsidR="009C1403" w:rsidRDefault="00C6386D">
      <w:pPr>
        <w:tabs>
          <w:tab w:val="left" w:pos="3312"/>
        </w:tabs>
        <w:kinsoku w:val="0"/>
        <w:overflowPunct w:val="0"/>
        <w:autoSpaceDE/>
        <w:autoSpaceDN/>
        <w:adjustRightInd/>
        <w:spacing w:before="466" w:line="230" w:lineRule="exact"/>
        <w:ind w:left="72"/>
        <w:textAlignment w:val="baseline"/>
        <w:rPr>
          <w:rFonts w:ascii="Arial" w:hAnsi="Arial" w:cs="Arial"/>
          <w:i/>
          <w:iCs/>
          <w:sz w:val="21"/>
          <w:szCs w:val="21"/>
        </w:rPr>
      </w:pPr>
      <w:r>
        <w:rPr>
          <w:rFonts w:ascii="Arial" w:hAnsi="Arial" w:cs="Arial"/>
          <w:sz w:val="21"/>
          <w:szCs w:val="21"/>
        </w:rPr>
        <w:t>Local System Outage</w:t>
      </w:r>
      <w:r>
        <w:rPr>
          <w:rFonts w:ascii="Arial" w:hAnsi="Arial" w:cs="Arial"/>
          <w:sz w:val="21"/>
          <w:szCs w:val="21"/>
        </w:rPr>
        <w:tab/>
        <w:t xml:space="preserve">In the context of a </w:t>
      </w:r>
      <w:r>
        <w:rPr>
          <w:rFonts w:ascii="Arial" w:hAnsi="Arial" w:cs="Arial"/>
          <w:i/>
          <w:iCs/>
          <w:sz w:val="21"/>
          <w:szCs w:val="21"/>
        </w:rPr>
        <w:t xml:space="preserve">demand group </w:t>
      </w:r>
      <w:r>
        <w:rPr>
          <w:rFonts w:ascii="Arial" w:hAnsi="Arial" w:cs="Arial"/>
          <w:sz w:val="21"/>
          <w:szCs w:val="21"/>
        </w:rPr>
        <w:t xml:space="preserve">or </w:t>
      </w:r>
      <w:r>
        <w:rPr>
          <w:rFonts w:ascii="Arial" w:hAnsi="Arial" w:cs="Arial"/>
          <w:i/>
          <w:iCs/>
          <w:sz w:val="21"/>
          <w:szCs w:val="21"/>
        </w:rPr>
        <w:t>offshore power</w:t>
      </w:r>
    </w:p>
    <w:p w14:paraId="21E60F73" w14:textId="77777777" w:rsidR="009C1403" w:rsidRDefault="00C6386D">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r>
        <w:rPr>
          <w:rFonts w:ascii="Arial" w:hAnsi="Arial" w:cs="Arial"/>
          <w:i/>
          <w:iCs/>
          <w:spacing w:val="-6"/>
          <w:sz w:val="21"/>
          <w:szCs w:val="21"/>
        </w:rPr>
        <w:t>station demand group</w:t>
      </w:r>
      <w:r>
        <w:rPr>
          <w:rFonts w:ascii="Arial" w:hAnsi="Arial" w:cs="Arial"/>
          <w:spacing w:val="-6"/>
          <w:sz w:val="21"/>
          <w:szCs w:val="21"/>
        </w:rPr>
        <w:t xml:space="preserve">, a </w:t>
      </w:r>
      <w:r>
        <w:rPr>
          <w:rFonts w:ascii="Arial" w:hAnsi="Arial" w:cs="Arial"/>
          <w:i/>
          <w:iCs/>
          <w:spacing w:val="-6"/>
          <w:sz w:val="21"/>
          <w:szCs w:val="21"/>
        </w:rPr>
        <w:t xml:space="preserve">planned outage </w:t>
      </w:r>
      <w:r>
        <w:rPr>
          <w:rFonts w:ascii="Arial" w:hAnsi="Arial" w:cs="Arial"/>
          <w:spacing w:val="-6"/>
          <w:sz w:val="21"/>
          <w:szCs w:val="21"/>
        </w:rPr>
        <w:t xml:space="preserve">or </w:t>
      </w:r>
      <w:r>
        <w:rPr>
          <w:rFonts w:ascii="Arial" w:hAnsi="Arial" w:cs="Arial"/>
          <w:i/>
          <w:iCs/>
          <w:spacing w:val="-6"/>
          <w:sz w:val="21"/>
          <w:szCs w:val="21"/>
        </w:rPr>
        <w:t xml:space="preserve">unplanned outage </w:t>
      </w:r>
      <w:r>
        <w:rPr>
          <w:rFonts w:ascii="Arial" w:hAnsi="Arial" w:cs="Arial"/>
          <w:spacing w:val="-6"/>
          <w:sz w:val="21"/>
          <w:szCs w:val="21"/>
        </w:rPr>
        <w:t xml:space="preserve">local to a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 xml:space="preserve">offshore power station demand group, </w:t>
      </w:r>
      <w:r>
        <w:rPr>
          <w:rFonts w:ascii="Arial" w:hAnsi="Arial" w:cs="Arial"/>
          <w:spacing w:val="-6"/>
          <w:sz w:val="21"/>
          <w:szCs w:val="21"/>
        </w:rPr>
        <w:t xml:space="preserve">as the case may be, such that it has a direct effect on the supply capacity to that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offshore power station demand group</w:t>
      </w:r>
      <w:r>
        <w:rPr>
          <w:rFonts w:ascii="Arial" w:hAnsi="Arial" w:cs="Arial"/>
          <w:spacing w:val="-6"/>
          <w:sz w:val="21"/>
          <w:szCs w:val="21"/>
        </w:rPr>
        <w:t xml:space="preserve">. In the context of planning generation connections, a </w:t>
      </w:r>
      <w:r>
        <w:rPr>
          <w:rFonts w:ascii="Arial" w:hAnsi="Arial" w:cs="Arial"/>
          <w:i/>
          <w:iCs/>
          <w:spacing w:val="-6"/>
          <w:sz w:val="21"/>
          <w:szCs w:val="21"/>
        </w:rPr>
        <w:t xml:space="preserve">planned outage </w:t>
      </w:r>
      <w:r>
        <w:rPr>
          <w:rFonts w:ascii="Arial" w:hAnsi="Arial" w:cs="Arial"/>
          <w:spacing w:val="-6"/>
          <w:sz w:val="21"/>
          <w:szCs w:val="21"/>
        </w:rPr>
        <w:t xml:space="preserve">local to a </w:t>
      </w:r>
      <w:r>
        <w:rPr>
          <w:rFonts w:ascii="Arial" w:hAnsi="Arial" w:cs="Arial"/>
          <w:i/>
          <w:iCs/>
          <w:spacing w:val="-6"/>
          <w:sz w:val="21"/>
          <w:szCs w:val="21"/>
        </w:rPr>
        <w:t xml:space="preserve">power station </w:t>
      </w:r>
      <w:r>
        <w:rPr>
          <w:rFonts w:ascii="Arial" w:hAnsi="Arial" w:cs="Arial"/>
          <w:spacing w:val="-6"/>
          <w:sz w:val="21"/>
          <w:szCs w:val="21"/>
        </w:rPr>
        <w:t xml:space="preserve">such that it has a direct effect on the generation connection capacity requirements for that </w:t>
      </w:r>
      <w:r>
        <w:rPr>
          <w:rFonts w:ascii="Arial" w:hAnsi="Arial" w:cs="Arial"/>
          <w:i/>
          <w:iCs/>
          <w:spacing w:val="-6"/>
          <w:sz w:val="21"/>
          <w:szCs w:val="21"/>
        </w:rPr>
        <w:t>power station</w:t>
      </w:r>
    </w:p>
    <w:p w14:paraId="11EB7DD4" w14:textId="77777777" w:rsidR="009C1403" w:rsidRDefault="009C1403">
      <w:pPr>
        <w:widowControl/>
        <w:rPr>
          <w:sz w:val="24"/>
          <w:szCs w:val="24"/>
        </w:rPr>
        <w:sectPr w:rsidR="009C1403">
          <w:headerReference w:type="default" r:id="rId79"/>
          <w:pgSz w:w="11904" w:h="16834"/>
          <w:pgMar w:top="1440" w:right="2017" w:bottom="508" w:left="1567" w:header="720" w:footer="720" w:gutter="0"/>
          <w:cols w:space="720"/>
          <w:noEndnote/>
        </w:sectPr>
      </w:pPr>
    </w:p>
    <w:p w14:paraId="1246F9B2" w14:textId="690DEA5B" w:rsidR="009C1403" w:rsidRDefault="00C6386D">
      <w:pPr>
        <w:tabs>
          <w:tab w:val="left" w:pos="3312"/>
        </w:tabs>
        <w:kinsoku w:val="0"/>
        <w:overflowPunct w:val="0"/>
        <w:autoSpaceDE/>
        <w:autoSpaceDN/>
        <w:adjustRightInd/>
        <w:spacing w:before="15" w:line="232" w:lineRule="exact"/>
        <w:ind w:left="72"/>
        <w:textAlignment w:val="baseline"/>
        <w:rPr>
          <w:rFonts w:ascii="Arial" w:hAnsi="Arial" w:cs="Arial"/>
          <w:i/>
          <w:iCs/>
          <w:spacing w:val="-4"/>
          <w:sz w:val="21"/>
          <w:szCs w:val="21"/>
        </w:rPr>
      </w:pPr>
      <w:r>
        <w:rPr>
          <w:rFonts w:ascii="Arial" w:hAnsi="Arial" w:cs="Arial"/>
          <w:spacing w:val="-4"/>
          <w:sz w:val="21"/>
          <w:szCs w:val="21"/>
        </w:rPr>
        <w:t>Loss of Power Infeed</w:t>
      </w:r>
      <w:r>
        <w:rPr>
          <w:rFonts w:ascii="Arial" w:hAnsi="Arial" w:cs="Arial"/>
          <w:spacing w:val="-4"/>
          <w:sz w:val="21"/>
          <w:szCs w:val="21"/>
        </w:rPr>
        <w:tab/>
        <w:t xml:space="preserve">The output of a </w:t>
      </w:r>
      <w:r>
        <w:rPr>
          <w:rFonts w:ascii="Arial" w:hAnsi="Arial" w:cs="Arial"/>
          <w:i/>
          <w:iCs/>
          <w:spacing w:val="-4"/>
          <w:sz w:val="21"/>
          <w:szCs w:val="21"/>
        </w:rPr>
        <w:t xml:space="preserve">generating unit </w:t>
      </w:r>
      <w:r>
        <w:rPr>
          <w:rFonts w:ascii="Arial" w:hAnsi="Arial" w:cs="Arial"/>
          <w:spacing w:val="-4"/>
          <w:sz w:val="21"/>
          <w:szCs w:val="21"/>
        </w:rPr>
        <w:t xml:space="preserve">or a group of </w:t>
      </w:r>
      <w:r>
        <w:rPr>
          <w:rFonts w:ascii="Arial" w:hAnsi="Arial" w:cs="Arial"/>
          <w:i/>
          <w:iCs/>
          <w:spacing w:val="-4"/>
          <w:sz w:val="21"/>
          <w:szCs w:val="21"/>
        </w:rPr>
        <w:t>generating</w:t>
      </w:r>
    </w:p>
    <w:p w14:paraId="47E5E6A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units </w:t>
      </w:r>
      <w:r>
        <w:rPr>
          <w:rFonts w:ascii="Arial" w:hAnsi="Arial" w:cs="Arial"/>
          <w:spacing w:val="-4"/>
          <w:sz w:val="21"/>
          <w:szCs w:val="21"/>
        </w:rPr>
        <w:t xml:space="preserve">or the import from </w:t>
      </w:r>
      <w:r>
        <w:rPr>
          <w:rFonts w:ascii="Arial" w:hAnsi="Arial" w:cs="Arial"/>
          <w:i/>
          <w:iCs/>
          <w:spacing w:val="-4"/>
          <w:sz w:val="21"/>
          <w:szCs w:val="21"/>
        </w:rPr>
        <w:t xml:space="preserve">external systems </w:t>
      </w:r>
      <w:r>
        <w:rPr>
          <w:rFonts w:ascii="Arial" w:hAnsi="Arial" w:cs="Arial"/>
          <w:spacing w:val="-4"/>
          <w:sz w:val="21"/>
          <w:szCs w:val="21"/>
        </w:rPr>
        <w:t xml:space="preserve">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a </w:t>
      </w:r>
      <w:r>
        <w:rPr>
          <w:rFonts w:ascii="Arial" w:hAnsi="Arial" w:cs="Arial"/>
          <w:i/>
          <w:iCs/>
          <w:spacing w:val="-4"/>
          <w:sz w:val="21"/>
          <w:szCs w:val="21"/>
        </w:rPr>
        <w:t>secured event</w:t>
      </w:r>
      <w:r>
        <w:rPr>
          <w:rFonts w:ascii="Arial" w:hAnsi="Arial" w:cs="Arial"/>
          <w:spacing w:val="-4"/>
          <w:sz w:val="21"/>
          <w:szCs w:val="21"/>
        </w:rPr>
        <w:t xml:space="preserve">, less the demand 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the same </w:t>
      </w:r>
      <w:r>
        <w:rPr>
          <w:rFonts w:ascii="Arial" w:hAnsi="Arial" w:cs="Arial"/>
          <w:i/>
          <w:iCs/>
          <w:spacing w:val="-4"/>
          <w:sz w:val="21"/>
          <w:szCs w:val="21"/>
        </w:rPr>
        <w:t>secured event</w:t>
      </w:r>
      <w:r>
        <w:rPr>
          <w:rFonts w:ascii="Arial" w:hAnsi="Arial" w:cs="Arial"/>
          <w:spacing w:val="-4"/>
          <w:sz w:val="21"/>
          <w:szCs w:val="21"/>
        </w:rPr>
        <w:t>.</w:t>
      </w:r>
    </w:p>
    <w:p w14:paraId="59CF397D" w14:textId="77777777" w:rsidR="009C1403" w:rsidRDefault="00C6386D">
      <w:pPr>
        <w:kinsoku w:val="0"/>
        <w:overflowPunct w:val="0"/>
        <w:autoSpaceDE/>
        <w:autoSpaceDN/>
        <w:adjustRightInd/>
        <w:spacing w:before="104"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w:t>
      </w:r>
      <w:r>
        <w:rPr>
          <w:rFonts w:ascii="Arial" w:hAnsi="Arial" w:cs="Arial"/>
          <w:i/>
          <w:iCs/>
          <w:spacing w:val="-4"/>
          <w:sz w:val="21"/>
          <w:szCs w:val="21"/>
        </w:rPr>
        <w:t>secured event</w:t>
      </w:r>
      <w:r>
        <w:rPr>
          <w:rFonts w:ascii="Arial" w:hAnsi="Arial" w:cs="Arial"/>
          <w:spacing w:val="-4"/>
          <w:sz w:val="21"/>
          <w:szCs w:val="21"/>
        </w:rPr>
        <w:t xml:space="preserve">, demand associated with the normal operation of the affected </w:t>
      </w:r>
      <w:r>
        <w:rPr>
          <w:rFonts w:ascii="Arial" w:hAnsi="Arial" w:cs="Arial"/>
          <w:i/>
          <w:iCs/>
          <w:spacing w:val="-4"/>
          <w:sz w:val="21"/>
          <w:szCs w:val="21"/>
        </w:rPr>
        <w:t xml:space="preserve">generating unit </w:t>
      </w:r>
      <w:r>
        <w:rPr>
          <w:rFonts w:ascii="Arial" w:hAnsi="Arial" w:cs="Arial"/>
          <w:spacing w:val="-4"/>
          <w:sz w:val="21"/>
          <w:szCs w:val="21"/>
        </w:rPr>
        <w:t xml:space="preserve">or </w:t>
      </w:r>
      <w:r>
        <w:rPr>
          <w:rFonts w:ascii="Arial" w:hAnsi="Arial" w:cs="Arial"/>
          <w:i/>
          <w:iCs/>
          <w:spacing w:val="-4"/>
          <w:sz w:val="21"/>
          <w:szCs w:val="21"/>
        </w:rPr>
        <w:t xml:space="preserve">generating units </w:t>
      </w:r>
      <w:r>
        <w:rPr>
          <w:rFonts w:ascii="Arial" w:hAnsi="Arial" w:cs="Arial"/>
          <w:spacing w:val="-4"/>
          <w:sz w:val="21"/>
          <w:szCs w:val="21"/>
        </w:rPr>
        <w:t xml:space="preserve">is automatically transferred to a supply point which is not disconnected from the system, e.g. the station board, then this shall not be deducted from the total </w:t>
      </w:r>
      <w:r>
        <w:rPr>
          <w:rFonts w:ascii="Arial" w:hAnsi="Arial" w:cs="Arial"/>
          <w:i/>
          <w:iCs/>
          <w:spacing w:val="-4"/>
          <w:sz w:val="21"/>
          <w:szCs w:val="21"/>
        </w:rPr>
        <w:t xml:space="preserve">loss of power infeed </w:t>
      </w:r>
      <w:r>
        <w:rPr>
          <w:rFonts w:ascii="Arial" w:hAnsi="Arial" w:cs="Arial"/>
          <w:spacing w:val="-4"/>
          <w:sz w:val="21"/>
          <w:szCs w:val="21"/>
        </w:rPr>
        <w:t>to the system.</w:t>
      </w:r>
    </w:p>
    <w:p w14:paraId="7DDD448D" w14:textId="77777777" w:rsidR="009C1403" w:rsidRDefault="00C6386D">
      <w:pPr>
        <w:kinsoku w:val="0"/>
        <w:overflowPunct w:val="0"/>
        <w:autoSpaceDE/>
        <w:autoSpaceDN/>
        <w:adjustRightInd/>
        <w:spacing w:before="122"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C9BD4C1" w14:textId="77777777" w:rsidR="009C1403" w:rsidRDefault="00C6386D">
      <w:pPr>
        <w:numPr>
          <w:ilvl w:val="0"/>
          <w:numId w:val="30"/>
        </w:numPr>
        <w:kinsoku w:val="0"/>
        <w:overflowPunct w:val="0"/>
        <w:autoSpaceDE/>
        <w:autoSpaceDN/>
        <w:adjustRightInd/>
        <w:spacing w:before="115" w:line="232" w:lineRule="exact"/>
        <w:ind w:right="144"/>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loss of power infeed </w:t>
      </w:r>
      <w:r>
        <w:rPr>
          <w:rFonts w:ascii="Arial" w:hAnsi="Arial" w:cs="Arial"/>
          <w:sz w:val="21"/>
          <w:szCs w:val="21"/>
        </w:rPr>
        <w:t xml:space="preserve">includes the output of a single </w:t>
      </w:r>
      <w:r>
        <w:rPr>
          <w:rFonts w:ascii="Arial" w:hAnsi="Arial" w:cs="Arial"/>
          <w:i/>
          <w:iCs/>
          <w:sz w:val="21"/>
          <w:szCs w:val="21"/>
        </w:rPr>
        <w:t>generating unit</w:t>
      </w:r>
      <w:r>
        <w:rPr>
          <w:rFonts w:ascii="Arial" w:hAnsi="Arial" w:cs="Arial"/>
          <w:sz w:val="21"/>
          <w:szCs w:val="21"/>
        </w:rPr>
        <w:t xml:space="preserve">, CCGT Module, boiler, nuclear reactor or import from an </w:t>
      </w:r>
      <w:r>
        <w:rPr>
          <w:rFonts w:ascii="Arial" w:hAnsi="Arial" w:cs="Arial"/>
          <w:i/>
          <w:iCs/>
          <w:sz w:val="21"/>
          <w:szCs w:val="21"/>
        </w:rPr>
        <w:t xml:space="preserve">external system </w:t>
      </w:r>
      <w:r>
        <w:rPr>
          <w:rFonts w:ascii="Arial" w:hAnsi="Arial" w:cs="Arial"/>
          <w:sz w:val="21"/>
          <w:szCs w:val="21"/>
        </w:rPr>
        <w:t>via a HVDC Link.</w:t>
      </w:r>
    </w:p>
    <w:p w14:paraId="713DA995" w14:textId="77777777" w:rsidR="009C1403" w:rsidRDefault="00C6386D">
      <w:pPr>
        <w:numPr>
          <w:ilvl w:val="0"/>
          <w:numId w:val="31"/>
        </w:numPr>
        <w:kinsoku w:val="0"/>
        <w:overflowPunct w:val="0"/>
        <w:autoSpaceDE/>
        <w:autoSpaceDN/>
        <w:adjustRightInd/>
        <w:spacing w:before="101" w:line="232" w:lineRule="exact"/>
        <w:ind w:right="144"/>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 xml:space="preserve">offshore generating unit </w:t>
      </w:r>
      <w:r>
        <w:rPr>
          <w:rFonts w:ascii="Arial" w:hAnsi="Arial" w:cs="Arial"/>
          <w:sz w:val="21"/>
          <w:szCs w:val="21"/>
        </w:rPr>
        <w:t xml:space="preserve">or group of </w:t>
      </w:r>
      <w:r>
        <w:rPr>
          <w:rFonts w:ascii="Arial" w:hAnsi="Arial" w:cs="Arial"/>
          <w:i/>
          <w:iCs/>
          <w:sz w:val="21"/>
          <w:szCs w:val="21"/>
        </w:rPr>
        <w:t>offshore generating units</w:t>
      </w:r>
      <w:r>
        <w:rPr>
          <w:rFonts w:ascii="Arial" w:hAnsi="Arial" w:cs="Arial"/>
          <w:sz w:val="21"/>
          <w:szCs w:val="21"/>
        </w:rPr>
        <w:t xml:space="preserve">, the </w:t>
      </w:r>
      <w:r>
        <w:rPr>
          <w:rFonts w:ascii="Arial" w:hAnsi="Arial" w:cs="Arial"/>
          <w:i/>
          <w:iCs/>
          <w:sz w:val="21"/>
          <w:szCs w:val="21"/>
        </w:rPr>
        <w:t xml:space="preserve">loss of power infeed </w:t>
      </w:r>
      <w:r>
        <w:rPr>
          <w:rFonts w:ascii="Arial" w:hAnsi="Arial" w:cs="Arial"/>
          <w:sz w:val="21"/>
          <w:szCs w:val="21"/>
        </w:rPr>
        <w:t xml:space="preserve">is measured at the </w:t>
      </w:r>
      <w:r>
        <w:rPr>
          <w:rFonts w:ascii="Arial" w:hAnsi="Arial" w:cs="Arial"/>
          <w:i/>
          <w:iCs/>
          <w:sz w:val="21"/>
          <w:szCs w:val="21"/>
        </w:rPr>
        <w:t xml:space="preserve">interface point, </w:t>
      </w:r>
      <w:r>
        <w:rPr>
          <w:rFonts w:ascii="Arial" w:hAnsi="Arial" w:cs="Arial"/>
          <w:sz w:val="21"/>
          <w:szCs w:val="21"/>
        </w:rPr>
        <w:t xml:space="preserve">or </w:t>
      </w:r>
      <w:r>
        <w:rPr>
          <w:rFonts w:ascii="Arial" w:hAnsi="Arial" w:cs="Arial"/>
          <w:i/>
          <w:iCs/>
          <w:sz w:val="21"/>
          <w:szCs w:val="21"/>
        </w:rPr>
        <w:t xml:space="preserve">user system interface point, </w:t>
      </w:r>
      <w:r>
        <w:rPr>
          <w:rFonts w:ascii="Arial" w:hAnsi="Arial" w:cs="Arial"/>
          <w:sz w:val="21"/>
          <w:szCs w:val="21"/>
        </w:rPr>
        <w:t>as appropriate.</w:t>
      </w:r>
    </w:p>
    <w:p w14:paraId="659F9F2E" w14:textId="77777777" w:rsidR="009C1403" w:rsidRDefault="00C6386D">
      <w:pPr>
        <w:numPr>
          <w:ilvl w:val="0"/>
          <w:numId w:val="31"/>
        </w:numPr>
        <w:kinsoku w:val="0"/>
        <w:overflowPunct w:val="0"/>
        <w:autoSpaceDE/>
        <w:autoSpaceDN/>
        <w:adjustRightInd/>
        <w:spacing w:before="109"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 xml:space="preserve">offshore generating unit </w:t>
      </w:r>
      <w:r>
        <w:rPr>
          <w:rFonts w:ascii="Arial" w:hAnsi="Arial" w:cs="Arial"/>
          <w:spacing w:val="-7"/>
          <w:sz w:val="21"/>
          <w:szCs w:val="21"/>
        </w:rPr>
        <w:t xml:space="preserve">or group of </w:t>
      </w:r>
      <w:r>
        <w:rPr>
          <w:rFonts w:ascii="Arial" w:hAnsi="Arial" w:cs="Arial"/>
          <w:i/>
          <w:iCs/>
          <w:spacing w:val="-7"/>
          <w:sz w:val="21"/>
          <w:szCs w:val="21"/>
        </w:rPr>
        <w:t xml:space="preserve">offshore generating units </w:t>
      </w:r>
      <w:r>
        <w:rPr>
          <w:rFonts w:ascii="Arial" w:hAnsi="Arial" w:cs="Arial"/>
          <w:spacing w:val="-7"/>
          <w:sz w:val="21"/>
          <w:szCs w:val="21"/>
        </w:rPr>
        <w:t xml:space="preserve">for which infeed will be automatically re-distributed to one or more </w:t>
      </w:r>
      <w:r>
        <w:rPr>
          <w:rFonts w:ascii="Arial" w:hAnsi="Arial" w:cs="Arial"/>
          <w:i/>
          <w:iCs/>
          <w:spacing w:val="-7"/>
          <w:sz w:val="21"/>
          <w:szCs w:val="21"/>
        </w:rPr>
        <w:t xml:space="preserve">interface points </w:t>
      </w:r>
      <w:r>
        <w:rPr>
          <w:rFonts w:ascii="Arial" w:hAnsi="Arial" w:cs="Arial"/>
          <w:spacing w:val="-7"/>
          <w:sz w:val="21"/>
          <w:szCs w:val="21"/>
        </w:rPr>
        <w:t xml:space="preserve">or </w:t>
      </w:r>
      <w:r>
        <w:rPr>
          <w:rFonts w:ascii="Arial" w:hAnsi="Arial" w:cs="Arial"/>
          <w:i/>
          <w:iCs/>
          <w:spacing w:val="-7"/>
          <w:sz w:val="21"/>
          <w:szCs w:val="21"/>
        </w:rPr>
        <w:t xml:space="preserve">user system interface points </w:t>
      </w:r>
      <w:r>
        <w:rPr>
          <w:rFonts w:ascii="Arial" w:hAnsi="Arial" w:cs="Arial"/>
          <w:spacing w:val="-7"/>
          <w:sz w:val="21"/>
          <w:szCs w:val="21"/>
        </w:rPr>
        <w:t>through one or more interlinks, the re-distribution should be taken into account in determining the total generation capacity that is disconnected. However, in assessing this re-distribution, consequential losses of infeed that might occur in the re-distribution timescales due to wider generation instability or tripping, including losses at distribution voltage levels, should be taken into account.</w:t>
      </w:r>
    </w:p>
    <w:p w14:paraId="37AA90D6" w14:textId="77777777" w:rsidR="009C1403" w:rsidRDefault="009C1403">
      <w:pPr>
        <w:widowControl/>
        <w:rPr>
          <w:sz w:val="24"/>
          <w:szCs w:val="24"/>
        </w:rPr>
        <w:sectPr w:rsidR="009C1403">
          <w:headerReference w:type="default" r:id="rId80"/>
          <w:pgSz w:w="11904" w:h="16834"/>
          <w:pgMar w:top="1440" w:right="2020" w:bottom="508" w:left="1564" w:header="720" w:footer="720" w:gutter="0"/>
          <w:cols w:space="720"/>
          <w:noEndnote/>
        </w:sectPr>
      </w:pPr>
    </w:p>
    <w:p w14:paraId="25833584" w14:textId="5FB2BE82" w:rsidR="009C1403" w:rsidRDefault="00C6386D">
      <w:pPr>
        <w:tabs>
          <w:tab w:val="left" w:pos="3312"/>
        </w:tabs>
        <w:kinsoku w:val="0"/>
        <w:overflowPunct w:val="0"/>
        <w:autoSpaceDE/>
        <w:autoSpaceDN/>
        <w:adjustRightInd/>
        <w:spacing w:before="26" w:line="233" w:lineRule="exact"/>
        <w:ind w:left="72"/>
        <w:textAlignment w:val="baseline"/>
        <w:rPr>
          <w:rFonts w:ascii="Arial" w:hAnsi="Arial" w:cs="Arial"/>
          <w:i/>
          <w:iCs/>
          <w:spacing w:val="5"/>
          <w:sz w:val="21"/>
          <w:szCs w:val="21"/>
        </w:rPr>
      </w:pPr>
      <w:r>
        <w:rPr>
          <w:rFonts w:ascii="Arial" w:hAnsi="Arial" w:cs="Arial"/>
          <w:spacing w:val="5"/>
          <w:sz w:val="21"/>
          <w:szCs w:val="21"/>
        </w:rPr>
        <w:t>Loss of Power Outfeed</w:t>
      </w:r>
      <w:r>
        <w:rPr>
          <w:rFonts w:ascii="Arial" w:hAnsi="Arial" w:cs="Arial"/>
          <w:spacing w:val="5"/>
          <w:sz w:val="21"/>
          <w:szCs w:val="21"/>
        </w:rPr>
        <w:tab/>
        <w:t xml:space="preserve">The load taken by storage units, </w:t>
      </w:r>
      <w:r>
        <w:rPr>
          <w:rFonts w:ascii="Arial" w:hAnsi="Arial" w:cs="Arial"/>
          <w:i/>
          <w:iCs/>
          <w:spacing w:val="5"/>
          <w:sz w:val="21"/>
          <w:szCs w:val="21"/>
        </w:rPr>
        <w:t>non-embedded</w:t>
      </w:r>
    </w:p>
    <w:p w14:paraId="35A8BF47" w14:textId="77777777" w:rsidR="009C1403" w:rsidRDefault="00C6386D">
      <w:pPr>
        <w:kinsoku w:val="0"/>
        <w:overflowPunct w:val="0"/>
        <w:autoSpaceDE/>
        <w:autoSpaceDN/>
        <w:adjustRightInd/>
        <w:spacing w:line="230" w:lineRule="exact"/>
        <w:ind w:left="3312" w:right="144"/>
        <w:textAlignment w:val="baseline"/>
        <w:rPr>
          <w:rFonts w:ascii="Arial" w:hAnsi="Arial" w:cs="Arial"/>
          <w:spacing w:val="-5"/>
          <w:sz w:val="21"/>
          <w:szCs w:val="21"/>
        </w:rPr>
      </w:pPr>
      <w:r>
        <w:rPr>
          <w:rFonts w:ascii="Arial" w:hAnsi="Arial" w:cs="Arial"/>
          <w:i/>
          <w:iCs/>
          <w:spacing w:val="-5"/>
          <w:sz w:val="21"/>
          <w:szCs w:val="21"/>
        </w:rPr>
        <w:t>customers, grid supply points</w:t>
      </w:r>
      <w:r>
        <w:rPr>
          <w:rFonts w:ascii="Arial" w:hAnsi="Arial" w:cs="Arial"/>
          <w:spacing w:val="-5"/>
          <w:sz w:val="21"/>
          <w:szCs w:val="21"/>
        </w:rPr>
        <w:t xml:space="preserve">, or the export to </w:t>
      </w:r>
      <w:r>
        <w:rPr>
          <w:rFonts w:ascii="Arial" w:hAnsi="Arial" w:cs="Arial"/>
          <w:i/>
          <w:iCs/>
          <w:spacing w:val="-5"/>
          <w:sz w:val="21"/>
          <w:szCs w:val="21"/>
        </w:rPr>
        <w:t xml:space="preserve">external systems </w:t>
      </w:r>
      <w:r>
        <w:rPr>
          <w:rFonts w:ascii="Arial" w:hAnsi="Arial" w:cs="Arial"/>
          <w:spacing w:val="-5"/>
          <w:sz w:val="21"/>
          <w:szCs w:val="21"/>
        </w:rPr>
        <w:t xml:space="preserve">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a secured event, less the generation 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the same </w:t>
      </w:r>
      <w:r>
        <w:rPr>
          <w:rFonts w:ascii="Arial" w:hAnsi="Arial" w:cs="Arial"/>
          <w:i/>
          <w:iCs/>
          <w:spacing w:val="-5"/>
          <w:sz w:val="21"/>
          <w:szCs w:val="21"/>
        </w:rPr>
        <w:t>secured event</w:t>
      </w:r>
      <w:r>
        <w:rPr>
          <w:rFonts w:ascii="Arial" w:hAnsi="Arial" w:cs="Arial"/>
          <w:spacing w:val="-5"/>
          <w:sz w:val="21"/>
          <w:szCs w:val="21"/>
        </w:rPr>
        <w:t>.</w:t>
      </w:r>
    </w:p>
    <w:p w14:paraId="25BED4B8" w14:textId="77777777" w:rsidR="009C1403" w:rsidRDefault="00C6386D">
      <w:pPr>
        <w:kinsoku w:val="0"/>
        <w:overflowPunct w:val="0"/>
        <w:autoSpaceDE/>
        <w:autoSpaceDN/>
        <w:adjustRightInd/>
        <w:spacing w:before="106"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secured event, demand associated with the normal operation of the affected outfeed is automatically transferred to a </w:t>
      </w:r>
      <w:r>
        <w:rPr>
          <w:rFonts w:ascii="Arial" w:hAnsi="Arial" w:cs="Arial"/>
          <w:i/>
          <w:iCs/>
          <w:spacing w:val="-4"/>
          <w:sz w:val="21"/>
          <w:szCs w:val="21"/>
        </w:rPr>
        <w:t xml:space="preserve">grid supply point </w:t>
      </w:r>
      <w:r>
        <w:rPr>
          <w:rFonts w:ascii="Arial" w:hAnsi="Arial" w:cs="Arial"/>
          <w:spacing w:val="-4"/>
          <w:sz w:val="21"/>
          <w:szCs w:val="21"/>
        </w:rPr>
        <w:t xml:space="preserve">which is not disconnected from the </w:t>
      </w:r>
      <w:r>
        <w:rPr>
          <w:rFonts w:ascii="Arial" w:hAnsi="Arial" w:cs="Arial"/>
          <w:i/>
          <w:iCs/>
          <w:spacing w:val="-4"/>
          <w:sz w:val="21"/>
          <w:szCs w:val="21"/>
        </w:rPr>
        <w:t>national electricity transmission system</w:t>
      </w:r>
      <w:r>
        <w:rPr>
          <w:rFonts w:ascii="Arial" w:hAnsi="Arial" w:cs="Arial"/>
          <w:spacing w:val="-4"/>
          <w:sz w:val="21"/>
          <w:szCs w:val="21"/>
        </w:rPr>
        <w:t xml:space="preserve">, then this shall not be added to the total </w:t>
      </w:r>
      <w:r>
        <w:rPr>
          <w:rFonts w:ascii="Arial" w:hAnsi="Arial" w:cs="Arial"/>
          <w:i/>
          <w:iCs/>
          <w:spacing w:val="-4"/>
          <w:sz w:val="21"/>
          <w:szCs w:val="21"/>
        </w:rPr>
        <w:t xml:space="preserve">loss of power outfeed </w:t>
      </w:r>
      <w:r>
        <w:rPr>
          <w:rFonts w:ascii="Arial" w:hAnsi="Arial" w:cs="Arial"/>
          <w:spacing w:val="-4"/>
          <w:sz w:val="21"/>
          <w:szCs w:val="21"/>
        </w:rPr>
        <w:t>to the system.</w:t>
      </w:r>
    </w:p>
    <w:p w14:paraId="24F36D17" w14:textId="77777777" w:rsidR="009C1403" w:rsidRDefault="00C6386D">
      <w:pPr>
        <w:kinsoku w:val="0"/>
        <w:overflowPunct w:val="0"/>
        <w:autoSpaceDE/>
        <w:autoSpaceDN/>
        <w:adjustRightInd/>
        <w:spacing w:before="119"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9ACC175" w14:textId="77777777" w:rsidR="009C1403" w:rsidRDefault="00C6386D">
      <w:pPr>
        <w:numPr>
          <w:ilvl w:val="0"/>
          <w:numId w:val="32"/>
        </w:numPr>
        <w:kinsoku w:val="0"/>
        <w:overflowPunct w:val="0"/>
        <w:autoSpaceDE/>
        <w:autoSpaceDN/>
        <w:adjustRightInd/>
        <w:spacing w:before="116" w:line="232" w:lineRule="exact"/>
        <w:ind w:right="144"/>
        <w:jc w:val="both"/>
        <w:textAlignment w:val="baseline"/>
        <w:rPr>
          <w:rFonts w:ascii="Arial" w:hAnsi="Arial" w:cs="Arial"/>
          <w:spacing w:val="-8"/>
          <w:sz w:val="21"/>
          <w:szCs w:val="21"/>
        </w:rPr>
      </w:pPr>
      <w:r>
        <w:rPr>
          <w:rFonts w:ascii="Arial" w:hAnsi="Arial" w:cs="Arial"/>
          <w:spacing w:val="-8"/>
          <w:sz w:val="21"/>
          <w:szCs w:val="21"/>
        </w:rPr>
        <w:t xml:space="preserve">the </w:t>
      </w:r>
      <w:r>
        <w:rPr>
          <w:rFonts w:ascii="Arial" w:hAnsi="Arial" w:cs="Arial"/>
          <w:i/>
          <w:iCs/>
          <w:spacing w:val="-8"/>
          <w:sz w:val="21"/>
          <w:szCs w:val="21"/>
        </w:rPr>
        <w:t xml:space="preserve">loss of power outfeed </w:t>
      </w:r>
      <w:r>
        <w:rPr>
          <w:rFonts w:ascii="Arial" w:hAnsi="Arial" w:cs="Arial"/>
          <w:spacing w:val="-8"/>
          <w:sz w:val="21"/>
          <w:szCs w:val="21"/>
        </w:rPr>
        <w:t xml:space="preserve">includes demand from pump storage, battery storage and other storage, </w:t>
      </w:r>
      <w:r>
        <w:rPr>
          <w:rFonts w:ascii="Arial" w:hAnsi="Arial" w:cs="Arial"/>
          <w:i/>
          <w:iCs/>
          <w:spacing w:val="-8"/>
          <w:sz w:val="21"/>
          <w:szCs w:val="21"/>
        </w:rPr>
        <w:t>non-embedded customers</w:t>
      </w:r>
      <w:r>
        <w:rPr>
          <w:rFonts w:ascii="Arial" w:hAnsi="Arial" w:cs="Arial"/>
          <w:spacing w:val="-8"/>
          <w:sz w:val="21"/>
          <w:szCs w:val="21"/>
        </w:rPr>
        <w:t xml:space="preserve">, and export to </w:t>
      </w:r>
      <w:r>
        <w:rPr>
          <w:rFonts w:ascii="Arial" w:hAnsi="Arial" w:cs="Arial"/>
          <w:i/>
          <w:iCs/>
          <w:spacing w:val="-8"/>
          <w:sz w:val="21"/>
          <w:szCs w:val="21"/>
        </w:rPr>
        <w:t xml:space="preserve">external systems </w:t>
      </w:r>
      <w:r>
        <w:rPr>
          <w:rFonts w:ascii="Arial" w:hAnsi="Arial" w:cs="Arial"/>
          <w:spacing w:val="-8"/>
          <w:sz w:val="21"/>
          <w:szCs w:val="21"/>
        </w:rPr>
        <w:t>via a HVDC Link.</w:t>
      </w:r>
    </w:p>
    <w:p w14:paraId="63865E86" w14:textId="77777777" w:rsidR="009C1403" w:rsidRDefault="00C6386D">
      <w:pPr>
        <w:numPr>
          <w:ilvl w:val="0"/>
          <w:numId w:val="32"/>
        </w:numPr>
        <w:kinsoku w:val="0"/>
        <w:overflowPunct w:val="0"/>
        <w:autoSpaceDE/>
        <w:autoSpaceDN/>
        <w:adjustRightInd/>
        <w:spacing w:before="111"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offshore transmission system</w:t>
      </w:r>
      <w:r>
        <w:rPr>
          <w:rFonts w:ascii="Arial" w:hAnsi="Arial" w:cs="Arial"/>
          <w:spacing w:val="-7"/>
          <w:sz w:val="21"/>
          <w:szCs w:val="21"/>
        </w:rPr>
        <w:t xml:space="preserve">, the </w:t>
      </w:r>
      <w:r>
        <w:rPr>
          <w:rFonts w:ascii="Arial" w:hAnsi="Arial" w:cs="Arial"/>
          <w:i/>
          <w:iCs/>
          <w:spacing w:val="-7"/>
          <w:sz w:val="21"/>
          <w:szCs w:val="21"/>
        </w:rPr>
        <w:t xml:space="preserve">loss of power outfeed </w:t>
      </w:r>
      <w:r>
        <w:rPr>
          <w:rFonts w:ascii="Arial" w:hAnsi="Arial" w:cs="Arial"/>
          <w:spacing w:val="-7"/>
          <w:sz w:val="21"/>
          <w:szCs w:val="21"/>
        </w:rPr>
        <w:t xml:space="preserve">is measured at the </w:t>
      </w:r>
      <w:r>
        <w:rPr>
          <w:rFonts w:ascii="Arial" w:hAnsi="Arial" w:cs="Arial"/>
          <w:i/>
          <w:iCs/>
          <w:spacing w:val="-7"/>
          <w:sz w:val="21"/>
          <w:szCs w:val="21"/>
        </w:rPr>
        <w:t>interface point</w:t>
      </w:r>
      <w:r>
        <w:rPr>
          <w:rFonts w:ascii="Arial" w:hAnsi="Arial" w:cs="Arial"/>
          <w:spacing w:val="-7"/>
          <w:sz w:val="21"/>
          <w:szCs w:val="21"/>
        </w:rPr>
        <w:t xml:space="preserve">, </w:t>
      </w:r>
      <w:r>
        <w:rPr>
          <w:rFonts w:ascii="Arial" w:hAnsi="Arial" w:cs="Arial"/>
          <w:i/>
          <w:iCs/>
          <w:spacing w:val="-7"/>
          <w:sz w:val="21"/>
          <w:szCs w:val="21"/>
        </w:rPr>
        <w:t>or user system interface point</w:t>
      </w:r>
      <w:r>
        <w:rPr>
          <w:rFonts w:ascii="Arial" w:hAnsi="Arial" w:cs="Arial"/>
          <w:spacing w:val="-7"/>
          <w:sz w:val="21"/>
          <w:szCs w:val="21"/>
        </w:rPr>
        <w:t>, as appropriate.</w:t>
      </w:r>
    </w:p>
    <w:p w14:paraId="34E51D49" w14:textId="77777777" w:rsidR="009C1403" w:rsidRDefault="00C6386D">
      <w:pPr>
        <w:tabs>
          <w:tab w:val="left" w:pos="3312"/>
        </w:tabs>
        <w:kinsoku w:val="0"/>
        <w:overflowPunct w:val="0"/>
        <w:autoSpaceDE/>
        <w:autoSpaceDN/>
        <w:adjustRightInd/>
        <w:spacing w:before="456" w:line="231" w:lineRule="exact"/>
        <w:ind w:left="72"/>
        <w:textAlignment w:val="baseline"/>
        <w:rPr>
          <w:rFonts w:ascii="Arial" w:hAnsi="Arial" w:cs="Arial"/>
          <w:i/>
          <w:iCs/>
          <w:sz w:val="21"/>
          <w:szCs w:val="21"/>
        </w:rPr>
      </w:pPr>
      <w:r>
        <w:rPr>
          <w:rFonts w:ascii="Arial" w:hAnsi="Arial" w:cs="Arial"/>
          <w:sz w:val="21"/>
          <w:szCs w:val="21"/>
        </w:rPr>
        <w:t>Loss of Supply Capacity</w:t>
      </w:r>
      <w:r>
        <w:rPr>
          <w:rFonts w:ascii="Arial" w:hAnsi="Arial" w:cs="Arial"/>
          <w:sz w:val="21"/>
          <w:szCs w:val="21"/>
        </w:rPr>
        <w:tab/>
        <w:t xml:space="preserve">This is the reduction in the supply capacity at a </w:t>
      </w:r>
      <w:r>
        <w:rPr>
          <w:rFonts w:ascii="Arial" w:hAnsi="Arial" w:cs="Arial"/>
          <w:i/>
          <w:iCs/>
          <w:sz w:val="21"/>
          <w:szCs w:val="21"/>
        </w:rPr>
        <w:t>Grid</w:t>
      </w:r>
    </w:p>
    <w:p w14:paraId="54A154DB" w14:textId="77777777" w:rsidR="009C1403" w:rsidRDefault="00C6386D">
      <w:pPr>
        <w:kinsoku w:val="0"/>
        <w:overflowPunct w:val="0"/>
        <w:autoSpaceDE/>
        <w:autoSpaceDN/>
        <w:adjustRightInd/>
        <w:spacing w:after="452" w:line="230"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Supply Point </w:t>
      </w:r>
      <w:r>
        <w:rPr>
          <w:rFonts w:ascii="Arial" w:hAnsi="Arial" w:cs="Arial"/>
          <w:spacing w:val="-7"/>
          <w:sz w:val="21"/>
          <w:szCs w:val="21"/>
        </w:rPr>
        <w:t xml:space="preserve">or </w:t>
      </w:r>
      <w:r>
        <w:rPr>
          <w:rFonts w:ascii="Arial" w:hAnsi="Arial" w:cs="Arial"/>
          <w:i/>
          <w:iCs/>
          <w:spacing w:val="-7"/>
          <w:sz w:val="21"/>
          <w:szCs w:val="21"/>
        </w:rPr>
        <w:t xml:space="preserve">offshore supply point </w:t>
      </w:r>
      <w:r>
        <w:rPr>
          <w:rFonts w:ascii="Arial" w:hAnsi="Arial" w:cs="Arial"/>
          <w:spacing w:val="-7"/>
          <w:sz w:val="21"/>
          <w:szCs w:val="21"/>
        </w:rPr>
        <w:t xml:space="preserve">as a result of the </w:t>
      </w:r>
      <w:r>
        <w:rPr>
          <w:rFonts w:ascii="Arial" w:hAnsi="Arial" w:cs="Arial"/>
          <w:i/>
          <w:iCs/>
          <w:spacing w:val="-7"/>
          <w:sz w:val="21"/>
          <w:szCs w:val="21"/>
        </w:rPr>
        <w:t xml:space="preserve">transmission licensees’ failure </w:t>
      </w:r>
      <w:r>
        <w:rPr>
          <w:rFonts w:ascii="Arial" w:hAnsi="Arial" w:cs="Arial"/>
          <w:spacing w:val="-7"/>
          <w:sz w:val="21"/>
          <w:szCs w:val="21"/>
        </w:rPr>
        <w:t xml:space="preserve">to maintain the potential to provide the supply capacity in full. For the avoidance of doubt, where the </w:t>
      </w:r>
      <w:r>
        <w:rPr>
          <w:rFonts w:ascii="Arial" w:hAnsi="Arial" w:cs="Arial"/>
          <w:i/>
          <w:iCs/>
          <w:spacing w:val="-7"/>
          <w:sz w:val="21"/>
          <w:szCs w:val="21"/>
        </w:rPr>
        <w:t xml:space="preserve">transmission licensees </w:t>
      </w:r>
      <w:r>
        <w:rPr>
          <w:rFonts w:ascii="Arial" w:hAnsi="Arial" w:cs="Arial"/>
          <w:spacing w:val="-7"/>
          <w:sz w:val="21"/>
          <w:szCs w:val="21"/>
        </w:rPr>
        <w:t xml:space="preserve">do maintain the potential to provide a supply but, following an outage, demand is lost because of circuit configurations not under the control of the </w:t>
      </w:r>
      <w:r>
        <w:rPr>
          <w:rFonts w:ascii="Arial" w:hAnsi="Arial" w:cs="Arial"/>
          <w:i/>
          <w:iCs/>
          <w:spacing w:val="-7"/>
          <w:sz w:val="21"/>
          <w:szCs w:val="21"/>
        </w:rPr>
        <w:t>transmission licensees</w:t>
      </w:r>
      <w:r>
        <w:rPr>
          <w:rFonts w:ascii="Arial" w:hAnsi="Arial" w:cs="Arial"/>
          <w:spacing w:val="-7"/>
          <w:sz w:val="21"/>
          <w:szCs w:val="21"/>
        </w:rPr>
        <w:t xml:space="preserve">, that lost supply does not constitute </w:t>
      </w:r>
      <w:r>
        <w:rPr>
          <w:rFonts w:ascii="Arial" w:hAnsi="Arial" w:cs="Arial"/>
          <w:i/>
          <w:iCs/>
          <w:spacing w:val="-7"/>
          <w:sz w:val="21"/>
          <w:szCs w:val="21"/>
        </w:rPr>
        <w:t>loss of supply capacity</w:t>
      </w:r>
      <w:r>
        <w:rPr>
          <w:rFonts w:ascii="Arial" w:hAnsi="Arial" w:cs="Arial"/>
          <w:spacing w:val="-7"/>
          <w:sz w:val="21"/>
          <w:szCs w:val="21"/>
        </w:rPr>
        <w:t>.</w:t>
      </w:r>
    </w:p>
    <w:tbl>
      <w:tblPr>
        <w:tblW w:w="0" w:type="auto"/>
        <w:tblLayout w:type="fixed"/>
        <w:tblCellMar>
          <w:left w:w="0" w:type="dxa"/>
          <w:right w:w="0" w:type="dxa"/>
        </w:tblCellMar>
        <w:tblLook w:val="0000" w:firstRow="0" w:lastRow="0" w:firstColumn="0" w:lastColumn="0" w:noHBand="0" w:noVBand="0"/>
      </w:tblPr>
      <w:tblGrid>
        <w:gridCol w:w="3030"/>
        <w:gridCol w:w="5290"/>
      </w:tblGrid>
      <w:tr w:rsidR="009C1403" w14:paraId="5EA43430" w14:textId="77777777">
        <w:trPr>
          <w:trHeight w:hRule="exact" w:val="2777"/>
        </w:trPr>
        <w:tc>
          <w:tcPr>
            <w:tcW w:w="3030" w:type="dxa"/>
            <w:tcBorders>
              <w:top w:val="nil"/>
              <w:left w:val="nil"/>
              <w:bottom w:val="nil"/>
              <w:right w:val="nil"/>
            </w:tcBorders>
          </w:tcPr>
          <w:p w14:paraId="4C413F82" w14:textId="77777777" w:rsidR="009C1403" w:rsidRDefault="00C6386D">
            <w:pPr>
              <w:kinsoku w:val="0"/>
              <w:overflowPunct w:val="0"/>
              <w:autoSpaceDE/>
              <w:autoSpaceDN/>
              <w:adjustRightInd/>
              <w:spacing w:line="232" w:lineRule="exact"/>
              <w:ind w:left="72"/>
              <w:textAlignment w:val="baseline"/>
              <w:rPr>
                <w:rFonts w:ascii="Arial" w:hAnsi="Arial" w:cs="Arial"/>
                <w:sz w:val="21"/>
                <w:szCs w:val="21"/>
              </w:rPr>
            </w:pPr>
            <w:r>
              <w:rPr>
                <w:rFonts w:ascii="Arial" w:hAnsi="Arial" w:cs="Arial"/>
                <w:sz w:val="21"/>
                <w:szCs w:val="21"/>
              </w:rPr>
              <w:t>Main Interconnected</w:t>
            </w:r>
          </w:p>
          <w:p w14:paraId="7E2E31EB" w14:textId="77777777" w:rsidR="009C1403" w:rsidRDefault="00C6386D">
            <w:pPr>
              <w:kinsoku w:val="0"/>
              <w:overflowPunct w:val="0"/>
              <w:autoSpaceDE/>
              <w:autoSpaceDN/>
              <w:adjustRightInd/>
              <w:spacing w:before="8" w:after="2288" w:line="232" w:lineRule="exact"/>
              <w:ind w:left="72"/>
              <w:textAlignment w:val="baseline"/>
              <w:rPr>
                <w:rFonts w:ascii="Arial" w:hAnsi="Arial" w:cs="Arial"/>
                <w:sz w:val="21"/>
                <w:szCs w:val="21"/>
              </w:rPr>
            </w:pPr>
            <w:r>
              <w:rPr>
                <w:rFonts w:ascii="Arial" w:hAnsi="Arial" w:cs="Arial"/>
                <w:sz w:val="21"/>
                <w:szCs w:val="21"/>
              </w:rPr>
              <w:t>Transmission System (MITS)</w:t>
            </w:r>
          </w:p>
        </w:tc>
        <w:tc>
          <w:tcPr>
            <w:tcW w:w="5290" w:type="dxa"/>
            <w:tcBorders>
              <w:top w:val="nil"/>
              <w:left w:val="nil"/>
              <w:bottom w:val="nil"/>
              <w:right w:val="nil"/>
            </w:tcBorders>
          </w:tcPr>
          <w:p w14:paraId="4D3E0074" w14:textId="77777777" w:rsidR="009C1403" w:rsidRDefault="00C6386D">
            <w:pPr>
              <w:kinsoku w:val="0"/>
              <w:overflowPunct w:val="0"/>
              <w:autoSpaceDE/>
              <w:autoSpaceDN/>
              <w:adjustRightInd/>
              <w:spacing w:line="231" w:lineRule="exact"/>
              <w:ind w:left="324" w:right="144"/>
              <w:jc w:val="both"/>
              <w:textAlignment w:val="baseline"/>
              <w:rPr>
                <w:rFonts w:ascii="Arial" w:hAnsi="Arial" w:cs="Arial"/>
                <w:i/>
                <w:iCs/>
                <w:spacing w:val="-4"/>
                <w:sz w:val="21"/>
                <w:szCs w:val="21"/>
              </w:rPr>
            </w:pPr>
            <w:r>
              <w:rPr>
                <w:rFonts w:ascii="Arial" w:hAnsi="Arial" w:cs="Arial"/>
                <w:spacing w:val="-4"/>
                <w:sz w:val="21"/>
                <w:szCs w:val="21"/>
              </w:rPr>
              <w:t xml:space="preserve">This comprises all the 400kV and 275kV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in Scotland, the 132kV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supergrid</w:t>
            </w:r>
            <w:r>
              <w:rPr>
                <w:rFonts w:ascii="Arial" w:hAnsi="Arial" w:cs="Arial"/>
                <w:spacing w:val="-4"/>
                <w:sz w:val="21"/>
                <w:szCs w:val="21"/>
              </w:rPr>
              <w:t xml:space="preserve">, and any elements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 xml:space="preserve">supergrid, </w:t>
            </w:r>
            <w:r>
              <w:rPr>
                <w:rFonts w:ascii="Arial" w:hAnsi="Arial" w:cs="Arial"/>
                <w:spacing w:val="-4"/>
                <w:sz w:val="21"/>
                <w:szCs w:val="21"/>
              </w:rPr>
              <w:t xml:space="preserve">but excludes </w:t>
            </w:r>
            <w:r>
              <w:rPr>
                <w:rFonts w:ascii="Arial" w:hAnsi="Arial" w:cs="Arial"/>
                <w:i/>
                <w:iCs/>
                <w:spacing w:val="-4"/>
                <w:sz w:val="21"/>
                <w:szCs w:val="21"/>
              </w:rPr>
              <w:t>generation circuits</w:t>
            </w:r>
            <w:r>
              <w:rPr>
                <w:rFonts w:ascii="Arial" w:hAnsi="Arial" w:cs="Arial"/>
                <w:spacing w:val="-4"/>
                <w:sz w:val="21"/>
                <w:szCs w:val="21"/>
              </w:rPr>
              <w:t xml:space="preserve">, transformer connections to lower voltage systems, </w:t>
            </w:r>
            <w:r>
              <w:rPr>
                <w:rFonts w:ascii="Arial" w:hAnsi="Arial" w:cs="Arial"/>
                <w:i/>
                <w:iCs/>
                <w:spacing w:val="-4"/>
                <w:sz w:val="21"/>
                <w:szCs w:val="21"/>
              </w:rPr>
              <w:t xml:space="preserve">external interconnections </w:t>
            </w:r>
            <w:r>
              <w:rPr>
                <w:rFonts w:ascii="Arial" w:hAnsi="Arial" w:cs="Arial"/>
                <w:spacing w:val="-4"/>
                <w:sz w:val="21"/>
                <w:szCs w:val="21"/>
              </w:rPr>
              <w:t xml:space="preserve">between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w:t>
            </w:r>
            <w:r>
              <w:rPr>
                <w:rFonts w:ascii="Arial" w:hAnsi="Arial" w:cs="Arial"/>
                <w:i/>
                <w:iCs/>
                <w:spacing w:val="-4"/>
                <w:sz w:val="21"/>
                <w:szCs w:val="21"/>
              </w:rPr>
              <w:t xml:space="preserve">external systems, </w:t>
            </w:r>
            <w:r>
              <w:rPr>
                <w:rFonts w:ascii="Arial" w:hAnsi="Arial" w:cs="Arial"/>
                <w:spacing w:val="-4"/>
                <w:sz w:val="21"/>
                <w:szCs w:val="21"/>
              </w:rPr>
              <w:t xml:space="preserve">and any </w:t>
            </w:r>
            <w:r>
              <w:rPr>
                <w:rFonts w:ascii="Arial" w:hAnsi="Arial" w:cs="Arial"/>
                <w:i/>
                <w:iCs/>
                <w:spacing w:val="-4"/>
                <w:sz w:val="21"/>
                <w:szCs w:val="21"/>
              </w:rPr>
              <w:t xml:space="preserve">offshore transmission systems </w:t>
            </w:r>
            <w:r>
              <w:rPr>
                <w:rFonts w:ascii="Arial" w:hAnsi="Arial" w:cs="Arial"/>
                <w:spacing w:val="-4"/>
                <w:sz w:val="21"/>
                <w:szCs w:val="21"/>
              </w:rPr>
              <w:t xml:space="preserve">radially connected to the </w:t>
            </w:r>
            <w:r>
              <w:rPr>
                <w:rFonts w:ascii="Arial" w:hAnsi="Arial" w:cs="Arial"/>
                <w:i/>
                <w:iCs/>
                <w:spacing w:val="-4"/>
                <w:sz w:val="21"/>
                <w:szCs w:val="21"/>
              </w:rPr>
              <w:t xml:space="preserve">onshore transmission system </w:t>
            </w:r>
            <w:r>
              <w:rPr>
                <w:rFonts w:ascii="Arial" w:hAnsi="Arial" w:cs="Arial"/>
                <w:spacing w:val="-4"/>
                <w:sz w:val="21"/>
                <w:szCs w:val="21"/>
              </w:rPr>
              <w:t xml:space="preserve">via single </w:t>
            </w:r>
            <w:r>
              <w:rPr>
                <w:rFonts w:ascii="Arial" w:hAnsi="Arial" w:cs="Arial"/>
                <w:i/>
                <w:iCs/>
                <w:spacing w:val="-4"/>
                <w:sz w:val="21"/>
                <w:szCs w:val="21"/>
              </w:rPr>
              <w:t>interface points.</w:t>
            </w:r>
          </w:p>
        </w:tc>
      </w:tr>
    </w:tbl>
    <w:p w14:paraId="5C72EB4E" w14:textId="77777777" w:rsidR="009C1403" w:rsidRDefault="009C1403">
      <w:pPr>
        <w:kinsoku w:val="0"/>
        <w:overflowPunct w:val="0"/>
        <w:autoSpaceDE/>
        <w:autoSpaceDN/>
        <w:adjustRightInd/>
        <w:spacing w:after="438" w:line="20" w:lineRule="exact"/>
        <w:textAlignment w:val="baseline"/>
        <w:rPr>
          <w:sz w:val="24"/>
          <w:szCs w:val="24"/>
        </w:rPr>
      </w:pPr>
    </w:p>
    <w:p w14:paraId="3FB9EF52" w14:textId="77777777" w:rsidR="009C1403" w:rsidRDefault="00C6386D">
      <w:pPr>
        <w:tabs>
          <w:tab w:val="right" w:pos="8208"/>
        </w:tabs>
        <w:kinsoku w:val="0"/>
        <w:overflowPunct w:val="0"/>
        <w:autoSpaceDE/>
        <w:autoSpaceDN/>
        <w:adjustRightInd/>
        <w:spacing w:before="14" w:line="224" w:lineRule="exact"/>
        <w:ind w:left="72"/>
        <w:textAlignment w:val="baseline"/>
        <w:rPr>
          <w:rFonts w:ascii="Arial" w:hAnsi="Arial" w:cs="Arial"/>
          <w:sz w:val="21"/>
          <w:szCs w:val="21"/>
        </w:rPr>
      </w:pPr>
      <w:r>
        <w:rPr>
          <w:rFonts w:ascii="Arial" w:hAnsi="Arial" w:cs="Arial"/>
          <w:sz w:val="21"/>
          <w:szCs w:val="21"/>
        </w:rPr>
        <w:t>Maintenance Period Demand</w:t>
      </w:r>
      <w:r>
        <w:rPr>
          <w:rFonts w:ascii="Arial" w:hAnsi="Arial" w:cs="Arial"/>
          <w:sz w:val="21"/>
          <w:szCs w:val="21"/>
        </w:rPr>
        <w:tab/>
        <w:t xml:space="preserve">This is the demand level experienced at a </w:t>
      </w:r>
      <w:r>
        <w:rPr>
          <w:rFonts w:ascii="Arial" w:hAnsi="Arial" w:cs="Arial"/>
          <w:i/>
          <w:iCs/>
          <w:sz w:val="21"/>
          <w:szCs w:val="21"/>
        </w:rPr>
        <w:t xml:space="preserve">GSP </w:t>
      </w:r>
      <w:r>
        <w:rPr>
          <w:rFonts w:ascii="Arial" w:hAnsi="Arial" w:cs="Arial"/>
          <w:sz w:val="21"/>
          <w:szCs w:val="21"/>
        </w:rPr>
        <w:t>and is</w:t>
      </w:r>
    </w:p>
    <w:p w14:paraId="5B1EEA6A"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maximum demand level expected during the normal maintenance period. This level is such that the period in which maintenance could be undertaken is not unduly limited. Unless better data are available this should be 67% of the </w:t>
      </w:r>
      <w:r>
        <w:rPr>
          <w:rFonts w:ascii="Arial" w:hAnsi="Arial" w:cs="Arial"/>
          <w:i/>
          <w:iCs/>
          <w:spacing w:val="-4"/>
          <w:sz w:val="21"/>
          <w:szCs w:val="21"/>
        </w:rPr>
        <w:t>group demand</w:t>
      </w:r>
      <w:r>
        <w:rPr>
          <w:rFonts w:ascii="Arial" w:hAnsi="Arial" w:cs="Arial"/>
          <w:spacing w:val="-4"/>
          <w:sz w:val="21"/>
          <w:szCs w:val="21"/>
        </w:rPr>
        <w:t>.</w:t>
      </w:r>
    </w:p>
    <w:p w14:paraId="4C13C53D" w14:textId="77777777" w:rsidR="009C1403" w:rsidRDefault="009C1403">
      <w:pPr>
        <w:widowControl/>
        <w:rPr>
          <w:sz w:val="24"/>
          <w:szCs w:val="24"/>
        </w:rPr>
        <w:sectPr w:rsidR="009C1403">
          <w:headerReference w:type="default" r:id="rId81"/>
          <w:pgSz w:w="11904" w:h="16834"/>
          <w:pgMar w:top="1780" w:right="2025" w:bottom="508" w:left="1559" w:header="720" w:footer="720" w:gutter="0"/>
          <w:cols w:space="720"/>
          <w:noEndnote/>
        </w:sectPr>
      </w:pPr>
    </w:p>
    <w:p w14:paraId="2D82A21B" w14:textId="1F902257" w:rsidR="009C1403" w:rsidRDefault="00C6386D">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r>
        <w:rPr>
          <w:rFonts w:ascii="Arial" w:hAnsi="Arial" w:cs="Arial"/>
          <w:sz w:val="21"/>
          <w:szCs w:val="21"/>
        </w:rPr>
        <w:t>Major System Fault</w:t>
      </w:r>
      <w:r>
        <w:rPr>
          <w:rFonts w:ascii="Arial" w:hAnsi="Arial" w:cs="Arial"/>
          <w:sz w:val="21"/>
          <w:szCs w:val="21"/>
        </w:rPr>
        <w:tab/>
        <w:t>An event or sequence of events so fast that it is not</w:t>
      </w:r>
    </w:p>
    <w:p w14:paraId="0791C3B3" w14:textId="77777777" w:rsidR="009C1403" w:rsidRDefault="00C6386D">
      <w:pPr>
        <w:kinsoku w:val="0"/>
        <w:overflowPunct w:val="0"/>
        <w:autoSpaceDE/>
        <w:autoSpaceDN/>
        <w:adjustRightInd/>
        <w:spacing w:line="233" w:lineRule="exact"/>
        <w:ind w:left="3312" w:right="72"/>
        <w:jc w:val="both"/>
        <w:textAlignment w:val="baseline"/>
        <w:rPr>
          <w:rFonts w:ascii="Arial" w:hAnsi="Arial" w:cs="Arial"/>
          <w:sz w:val="21"/>
          <w:szCs w:val="21"/>
        </w:rPr>
      </w:pPr>
      <w:r>
        <w:rPr>
          <w:rFonts w:ascii="Arial" w:hAnsi="Arial" w:cs="Arial"/>
          <w:sz w:val="21"/>
          <w:szCs w:val="21"/>
        </w:rPr>
        <w:t xml:space="preserve">practically possible to re-secure the system between each one, more onerous than those included in the normal set of </w:t>
      </w:r>
      <w:r>
        <w:rPr>
          <w:rFonts w:ascii="Arial" w:hAnsi="Arial" w:cs="Arial"/>
          <w:i/>
          <w:iCs/>
          <w:sz w:val="21"/>
          <w:szCs w:val="21"/>
        </w:rPr>
        <w:t>secured events</w:t>
      </w:r>
      <w:r>
        <w:rPr>
          <w:rFonts w:ascii="Arial" w:hAnsi="Arial" w:cs="Arial"/>
          <w:sz w:val="21"/>
          <w:szCs w:val="21"/>
        </w:rPr>
        <w:t>.</w:t>
      </w:r>
    </w:p>
    <w:p w14:paraId="7E0D4DFD" w14:textId="77777777" w:rsidR="009C1403" w:rsidRDefault="00C6386D">
      <w:pPr>
        <w:tabs>
          <w:tab w:val="left" w:pos="3312"/>
        </w:tabs>
        <w:kinsoku w:val="0"/>
        <w:overflowPunct w:val="0"/>
        <w:autoSpaceDE/>
        <w:autoSpaceDN/>
        <w:adjustRightInd/>
        <w:spacing w:before="475" w:line="225" w:lineRule="exact"/>
        <w:ind w:left="72"/>
        <w:textAlignment w:val="baseline"/>
        <w:rPr>
          <w:rFonts w:ascii="Arial" w:hAnsi="Arial" w:cs="Arial"/>
          <w:i/>
          <w:iCs/>
          <w:spacing w:val="-1"/>
          <w:sz w:val="21"/>
          <w:szCs w:val="21"/>
        </w:rPr>
      </w:pPr>
      <w:r>
        <w:rPr>
          <w:rFonts w:ascii="Arial" w:hAnsi="Arial" w:cs="Arial"/>
          <w:spacing w:val="-1"/>
          <w:sz w:val="21"/>
          <w:szCs w:val="21"/>
        </w:rPr>
        <w:t>Major System Risk</w:t>
      </w:r>
      <w:r>
        <w:rPr>
          <w:rFonts w:ascii="Arial" w:hAnsi="Arial" w:cs="Arial"/>
          <w:spacing w:val="-1"/>
          <w:sz w:val="21"/>
          <w:szCs w:val="21"/>
        </w:rPr>
        <w:tab/>
        <w:t xml:space="preserve">A period of </w:t>
      </w:r>
      <w:r>
        <w:rPr>
          <w:rFonts w:ascii="Arial" w:hAnsi="Arial" w:cs="Arial"/>
          <w:i/>
          <w:iCs/>
          <w:spacing w:val="-1"/>
          <w:sz w:val="21"/>
          <w:szCs w:val="21"/>
        </w:rPr>
        <w:t xml:space="preserve">major system risk </w:t>
      </w:r>
      <w:r>
        <w:rPr>
          <w:rFonts w:ascii="Arial" w:hAnsi="Arial" w:cs="Arial"/>
          <w:spacing w:val="-1"/>
          <w:sz w:val="21"/>
          <w:szCs w:val="21"/>
        </w:rPr>
        <w:t xml:space="preserve">is one in which </w:t>
      </w:r>
      <w:r>
        <w:rPr>
          <w:rFonts w:ascii="Arial" w:hAnsi="Arial" w:cs="Arial"/>
          <w:i/>
          <w:iCs/>
          <w:spacing w:val="-1"/>
          <w:sz w:val="21"/>
          <w:szCs w:val="21"/>
        </w:rPr>
        <w:t>secured</w:t>
      </w:r>
    </w:p>
    <w:p w14:paraId="5F75EA4E" w14:textId="77777777" w:rsidR="009C1403" w:rsidRDefault="00C6386D">
      <w:pPr>
        <w:kinsoku w:val="0"/>
        <w:overflowPunct w:val="0"/>
        <w:autoSpaceDE/>
        <w:autoSpaceDN/>
        <w:adjustRightInd/>
        <w:spacing w:before="29" w:line="225" w:lineRule="exact"/>
        <w:ind w:left="3312" w:right="72"/>
        <w:jc w:val="both"/>
        <w:textAlignment w:val="baseline"/>
        <w:rPr>
          <w:rFonts w:ascii="Arial" w:hAnsi="Arial" w:cs="Arial"/>
          <w:spacing w:val="-3"/>
          <w:sz w:val="21"/>
          <w:szCs w:val="21"/>
        </w:rPr>
      </w:pPr>
      <w:r>
        <w:rPr>
          <w:rFonts w:ascii="Arial" w:hAnsi="Arial" w:cs="Arial"/>
          <w:i/>
          <w:iCs/>
          <w:spacing w:val="-3"/>
          <w:sz w:val="21"/>
          <w:szCs w:val="21"/>
        </w:rPr>
        <w:t xml:space="preserve">events </w:t>
      </w:r>
      <w:r>
        <w:rPr>
          <w:rFonts w:ascii="Arial" w:hAnsi="Arial" w:cs="Arial"/>
          <w:spacing w:val="-3"/>
          <w:sz w:val="21"/>
          <w:szCs w:val="21"/>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p w14:paraId="49AA94DE" w14:textId="77777777" w:rsidR="009C1403" w:rsidRDefault="00C6386D">
      <w:pPr>
        <w:tabs>
          <w:tab w:val="left" w:pos="3312"/>
        </w:tabs>
        <w:kinsoku w:val="0"/>
        <w:overflowPunct w:val="0"/>
        <w:autoSpaceDE/>
        <w:autoSpaceDN/>
        <w:adjustRightInd/>
        <w:spacing w:before="461" w:line="235" w:lineRule="exact"/>
        <w:ind w:left="72"/>
        <w:textAlignment w:val="baseline"/>
        <w:rPr>
          <w:rFonts w:ascii="Arial" w:hAnsi="Arial" w:cs="Arial"/>
          <w:sz w:val="21"/>
          <w:szCs w:val="21"/>
        </w:rPr>
      </w:pPr>
      <w:r>
        <w:rPr>
          <w:rFonts w:ascii="Arial" w:hAnsi="Arial" w:cs="Arial"/>
          <w:sz w:val="21"/>
          <w:szCs w:val="21"/>
        </w:rPr>
        <w:t>Marshalling Substation</w:t>
      </w:r>
      <w:r>
        <w:rPr>
          <w:rFonts w:ascii="Arial" w:hAnsi="Arial" w:cs="Arial"/>
          <w:sz w:val="21"/>
          <w:szCs w:val="21"/>
        </w:rPr>
        <w:tab/>
        <w:t>A substation which connects circuits from more than</w:t>
      </w:r>
    </w:p>
    <w:p w14:paraId="301DDD05" w14:textId="77777777" w:rsidR="009C1403" w:rsidRDefault="00C6386D">
      <w:pPr>
        <w:kinsoku w:val="0"/>
        <w:overflowPunct w:val="0"/>
        <w:autoSpaceDE/>
        <w:autoSpaceDN/>
        <w:adjustRightInd/>
        <w:spacing w:line="235" w:lineRule="exact"/>
        <w:ind w:left="3312"/>
        <w:textAlignment w:val="baseline"/>
        <w:rPr>
          <w:rFonts w:ascii="Arial" w:hAnsi="Arial" w:cs="Arial"/>
          <w:spacing w:val="-1"/>
          <w:sz w:val="21"/>
          <w:szCs w:val="21"/>
        </w:rPr>
      </w:pPr>
      <w:r>
        <w:rPr>
          <w:rFonts w:ascii="Arial" w:hAnsi="Arial" w:cs="Arial"/>
          <w:spacing w:val="-1"/>
          <w:sz w:val="21"/>
          <w:szCs w:val="21"/>
        </w:rPr>
        <w:t>two line routes.</w:t>
      </w:r>
    </w:p>
    <w:p w14:paraId="04B4D087" w14:textId="77777777" w:rsidR="009C1403" w:rsidRDefault="00C6386D">
      <w:pPr>
        <w:tabs>
          <w:tab w:val="left" w:pos="3312"/>
        </w:tabs>
        <w:kinsoku w:val="0"/>
        <w:overflowPunct w:val="0"/>
        <w:autoSpaceDE/>
        <w:autoSpaceDN/>
        <w:adjustRightInd/>
        <w:spacing w:before="476" w:line="225" w:lineRule="exact"/>
        <w:ind w:left="72"/>
        <w:textAlignment w:val="baseline"/>
        <w:rPr>
          <w:rFonts w:ascii="Arial" w:hAnsi="Arial" w:cs="Arial"/>
          <w:spacing w:val="-1"/>
          <w:sz w:val="21"/>
          <w:szCs w:val="21"/>
        </w:rPr>
      </w:pPr>
      <w:r>
        <w:rPr>
          <w:rFonts w:ascii="Arial" w:hAnsi="Arial" w:cs="Arial"/>
          <w:spacing w:val="-1"/>
          <w:sz w:val="21"/>
          <w:szCs w:val="21"/>
        </w:rPr>
        <w:t>Medium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p w14:paraId="27B07800" w14:textId="77777777" w:rsidR="009C1403" w:rsidRDefault="00C6386D">
      <w:pPr>
        <w:numPr>
          <w:ilvl w:val="0"/>
          <w:numId w:val="33"/>
        </w:numPr>
        <w:kinsoku w:val="0"/>
        <w:overflowPunct w:val="0"/>
        <w:autoSpaceDE/>
        <w:autoSpaceDN/>
        <w:adjustRightInd/>
        <w:spacing w:before="141" w:line="225" w:lineRule="exact"/>
        <w:ind w:right="72"/>
        <w:jc w:val="both"/>
        <w:textAlignment w:val="baseline"/>
        <w:rPr>
          <w:rFonts w:ascii="Arial" w:hAnsi="Arial" w:cs="Arial"/>
          <w:sz w:val="21"/>
          <w:szCs w:val="21"/>
        </w:rPr>
      </w:pPr>
      <w:r>
        <w:rPr>
          <w:rFonts w:ascii="Arial" w:hAnsi="Arial" w:cs="Arial"/>
          <w:sz w:val="21"/>
          <w:szCs w:val="21"/>
        </w:rPr>
        <w:t xml:space="preserve">directly connected to </w:t>
      </w: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50MW or more, but less than 100MW; or</w:t>
      </w:r>
    </w:p>
    <w:p w14:paraId="37F8713E" w14:textId="77777777" w:rsidR="009C1403" w:rsidRDefault="00C6386D">
      <w:pPr>
        <w:numPr>
          <w:ilvl w:val="0"/>
          <w:numId w:val="33"/>
        </w:numPr>
        <w:kinsoku w:val="0"/>
        <w:overflowPunct w:val="0"/>
        <w:autoSpaceDE/>
        <w:autoSpaceDN/>
        <w:adjustRightInd/>
        <w:spacing w:before="158" w:line="225" w:lineRule="exact"/>
        <w:ind w:right="72"/>
        <w:jc w:val="both"/>
        <w:textAlignment w:val="baseline"/>
        <w:rPr>
          <w:rFonts w:ascii="Arial" w:hAnsi="Arial" w:cs="Arial"/>
          <w:spacing w:val="-4"/>
          <w:sz w:val="21"/>
          <w:szCs w:val="21"/>
        </w:rPr>
      </w:pPr>
      <w:r>
        <w:rPr>
          <w:rFonts w:ascii="Arial" w:hAnsi="Arial" w:cs="Arial"/>
          <w:spacing w:val="-4"/>
          <w:sz w:val="21"/>
          <w:szCs w:val="21"/>
        </w:rPr>
        <w:t xml:space="preserve">embedded within an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 xml:space="preserve">(or part thereof) is connected under normal operating conditions to </w:t>
      </w: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50MW or more but less than 100MW;</w:t>
      </w:r>
    </w:p>
    <w:p w14:paraId="511D17D0" w14:textId="77777777" w:rsidR="009C1403" w:rsidRDefault="00C6386D">
      <w:pPr>
        <w:kinsoku w:val="0"/>
        <w:overflowPunct w:val="0"/>
        <w:autoSpaceDE/>
        <w:autoSpaceDN/>
        <w:adjustRightInd/>
        <w:spacing w:before="116" w:line="233"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 xml:space="preserve">medium power station </w:t>
      </w:r>
      <w:r>
        <w:rPr>
          <w:rFonts w:ascii="Arial" w:hAnsi="Arial" w:cs="Arial"/>
          <w:sz w:val="21"/>
          <w:szCs w:val="21"/>
        </w:rPr>
        <w:t xml:space="preserve">category does not exist in </w:t>
      </w:r>
      <w:r>
        <w:rPr>
          <w:rFonts w:ascii="Arial" w:hAnsi="Arial" w:cs="Arial"/>
          <w:i/>
          <w:iCs/>
          <w:sz w:val="21"/>
          <w:szCs w:val="21"/>
        </w:rPr>
        <w:t xml:space="preserve">SPT’s transmission system </w:t>
      </w:r>
      <w:r>
        <w:rPr>
          <w:rFonts w:ascii="Arial" w:hAnsi="Arial" w:cs="Arial"/>
          <w:sz w:val="21"/>
          <w:szCs w:val="21"/>
        </w:rPr>
        <w:t xml:space="preserve">and </w:t>
      </w:r>
      <w:r>
        <w:rPr>
          <w:rFonts w:ascii="Arial" w:hAnsi="Arial" w:cs="Arial"/>
          <w:i/>
          <w:iCs/>
          <w:sz w:val="21"/>
          <w:szCs w:val="21"/>
        </w:rPr>
        <w:t>SHET’s transmission system.</w:t>
      </w:r>
    </w:p>
    <w:p w14:paraId="2F69198E" w14:textId="5CD01AD3" w:rsidR="00A207DF" w:rsidRDefault="60BF2A2C" w:rsidP="00A207DF">
      <w:pPr>
        <w:kinsoku w:val="0"/>
        <w:overflowPunct w:val="0"/>
        <w:autoSpaceDE/>
        <w:autoSpaceDN/>
        <w:adjustRightInd/>
        <w:spacing w:before="482" w:line="225" w:lineRule="exact"/>
        <w:ind w:left="3402" w:hanging="3402"/>
        <w:textAlignment w:val="baseline"/>
        <w:rPr>
          <w:rFonts w:ascii="Arial" w:hAnsi="Arial" w:cs="Arial"/>
          <w:sz w:val="21"/>
          <w:szCs w:val="21"/>
        </w:rPr>
      </w:pPr>
      <w:r w:rsidRPr="5D9186BE">
        <w:rPr>
          <w:rFonts w:ascii="Arial" w:hAnsi="Arial" w:cs="Arial"/>
          <w:sz w:val="21"/>
          <w:szCs w:val="21"/>
        </w:rPr>
        <w:t xml:space="preserve"> </w:t>
      </w:r>
      <w:r w:rsidR="066BA332" w:rsidRPr="5D9186BE">
        <w:rPr>
          <w:rFonts w:ascii="Arial" w:hAnsi="Arial" w:cs="Arial"/>
          <w:sz w:val="21"/>
          <w:szCs w:val="21"/>
        </w:rPr>
        <w:t>Minister of the Crown</w:t>
      </w:r>
      <w:r w:rsidR="00EE40A1">
        <w:tab/>
      </w:r>
      <w:r w:rsidR="61A658A6" w:rsidRPr="5D9186BE">
        <w:rPr>
          <w:rFonts w:ascii="Arial" w:hAnsi="Arial" w:cs="Arial"/>
          <w:sz w:val="21"/>
          <w:szCs w:val="21"/>
        </w:rPr>
        <w:t xml:space="preserve"> </w:t>
      </w:r>
      <w:r w:rsidR="066BA332" w:rsidRPr="5D9186BE">
        <w:rPr>
          <w:rFonts w:ascii="Arial" w:hAnsi="Arial" w:cs="Arial"/>
          <w:sz w:val="21"/>
          <w:szCs w:val="21"/>
        </w:rPr>
        <w:t xml:space="preserve">As defined in the </w:t>
      </w:r>
      <w:r w:rsidR="35AD7C19" w:rsidRPr="5D9186BE">
        <w:rPr>
          <w:rFonts w:ascii="Arial" w:hAnsi="Arial" w:cs="Arial"/>
          <w:i/>
          <w:iCs/>
          <w:sz w:val="21"/>
          <w:szCs w:val="21"/>
        </w:rPr>
        <w:t xml:space="preserve">ESO </w:t>
      </w:r>
      <w:del w:id="180" w:author="Tammy Meek (NESO)" w:date="2025-01-13T10:30:00Z" w16du:dateUtc="2025-01-13T10:30:00Z">
        <w:r w:rsidR="35AD7C19" w:rsidRPr="5D9186BE">
          <w:rPr>
            <w:rFonts w:ascii="Arial" w:hAnsi="Arial" w:cs="Arial"/>
            <w:i/>
            <w:iCs/>
            <w:sz w:val="21"/>
            <w:szCs w:val="21"/>
          </w:rPr>
          <w:delText>Licence</w:delText>
        </w:r>
      </w:del>
      <w:ins w:id="181" w:author="Tammy Meek (NESO)" w:date="2025-01-13T10:30:00Z" w16du:dateUtc="2025-01-13T10:30:00Z">
        <w:r w:rsidR="001F22A7">
          <w:rPr>
            <w:rFonts w:ascii="Arial" w:hAnsi="Arial" w:cs="Arial"/>
            <w:i/>
            <w:iCs/>
            <w:sz w:val="21"/>
            <w:szCs w:val="21"/>
          </w:rPr>
          <w:t>l</w:t>
        </w:r>
        <w:r w:rsidR="35AD7C19" w:rsidRPr="5D9186BE">
          <w:rPr>
            <w:rFonts w:ascii="Arial" w:hAnsi="Arial" w:cs="Arial"/>
            <w:i/>
            <w:iCs/>
            <w:sz w:val="21"/>
            <w:szCs w:val="21"/>
          </w:rPr>
          <w:t>icence</w:t>
        </w:r>
      </w:ins>
      <w:r w:rsidR="066BA332" w:rsidRPr="5D9186BE">
        <w:rPr>
          <w:rFonts w:ascii="Arial" w:hAnsi="Arial" w:cs="Arial"/>
          <w:sz w:val="21"/>
          <w:szCs w:val="21"/>
        </w:rPr>
        <w:t>.</w:t>
      </w:r>
    </w:p>
    <w:p w14:paraId="64275A8E" w14:textId="7B397736" w:rsidR="009C1403" w:rsidRDefault="00C6386D">
      <w:pPr>
        <w:kinsoku w:val="0"/>
        <w:overflowPunct w:val="0"/>
        <w:autoSpaceDE/>
        <w:autoSpaceDN/>
        <w:adjustRightInd/>
        <w:spacing w:before="482" w:line="225" w:lineRule="exact"/>
        <w:ind w:left="72"/>
        <w:textAlignment w:val="baseline"/>
        <w:rPr>
          <w:rFonts w:ascii="Arial" w:hAnsi="Arial" w:cs="Arial"/>
          <w:sz w:val="21"/>
          <w:szCs w:val="21"/>
        </w:rPr>
      </w:pPr>
      <w:r>
        <w:rPr>
          <w:rFonts w:ascii="Arial" w:hAnsi="Arial" w:cs="Arial"/>
          <w:sz w:val="21"/>
          <w:szCs w:val="21"/>
        </w:rPr>
        <w:t xml:space="preserve">National Electricity Transmission The </w:t>
      </w:r>
      <w:r>
        <w:rPr>
          <w:rFonts w:ascii="Arial" w:hAnsi="Arial" w:cs="Arial"/>
          <w:i/>
          <w:iCs/>
          <w:sz w:val="21"/>
          <w:szCs w:val="21"/>
        </w:rPr>
        <w:t xml:space="preserve">national electricity transmission system </w:t>
      </w:r>
      <w:r>
        <w:rPr>
          <w:rFonts w:ascii="Arial" w:hAnsi="Arial" w:cs="Arial"/>
          <w:sz w:val="21"/>
          <w:szCs w:val="21"/>
        </w:rPr>
        <w:t>comprises</w:t>
      </w:r>
    </w:p>
    <w:p w14:paraId="54C9EB2D" w14:textId="77777777" w:rsidR="009C1403" w:rsidRDefault="00C6386D">
      <w:pPr>
        <w:tabs>
          <w:tab w:val="left" w:pos="3312"/>
        </w:tabs>
        <w:kinsoku w:val="0"/>
        <w:overflowPunct w:val="0"/>
        <w:autoSpaceDE/>
        <w:autoSpaceDN/>
        <w:adjustRightInd/>
        <w:spacing w:line="217" w:lineRule="exact"/>
        <w:ind w:left="72"/>
        <w:textAlignment w:val="baseline"/>
        <w:rPr>
          <w:rFonts w:ascii="Arial" w:hAnsi="Arial" w:cs="Arial"/>
          <w:i/>
          <w:iCs/>
          <w:spacing w:val="-3"/>
          <w:sz w:val="21"/>
          <w:szCs w:val="21"/>
        </w:rPr>
      </w:pPr>
      <w:r>
        <w:rPr>
          <w:rFonts w:ascii="Arial" w:hAnsi="Arial" w:cs="Arial"/>
          <w:spacing w:val="-3"/>
          <w:sz w:val="21"/>
          <w:szCs w:val="21"/>
        </w:rPr>
        <w:t>System</w:t>
      </w:r>
      <w:r>
        <w:rPr>
          <w:rFonts w:ascii="Arial" w:hAnsi="Arial" w:cs="Arial"/>
          <w:spacing w:val="-3"/>
          <w:sz w:val="21"/>
          <w:szCs w:val="21"/>
        </w:rPr>
        <w:tab/>
        <w:t xml:space="preserve">the </w:t>
      </w:r>
      <w:r>
        <w:rPr>
          <w:rFonts w:ascii="Arial" w:hAnsi="Arial" w:cs="Arial"/>
          <w:i/>
          <w:iCs/>
          <w:spacing w:val="-3"/>
          <w:sz w:val="21"/>
          <w:szCs w:val="21"/>
        </w:rPr>
        <w:t xml:space="preserve">onshore transmission system </w:t>
      </w:r>
      <w:r>
        <w:rPr>
          <w:rFonts w:ascii="Arial" w:hAnsi="Arial" w:cs="Arial"/>
          <w:spacing w:val="-3"/>
          <w:sz w:val="21"/>
          <w:szCs w:val="21"/>
        </w:rPr>
        <w:t xml:space="preserve">and the </w:t>
      </w:r>
      <w:r>
        <w:rPr>
          <w:rFonts w:ascii="Arial" w:hAnsi="Arial" w:cs="Arial"/>
          <w:i/>
          <w:iCs/>
          <w:spacing w:val="-3"/>
          <w:sz w:val="21"/>
          <w:szCs w:val="21"/>
        </w:rPr>
        <w:t>offshore</w:t>
      </w:r>
    </w:p>
    <w:p w14:paraId="61500546" w14:textId="77777777" w:rsidR="009C1403" w:rsidRDefault="00C6386D" w:rsidP="00C3185C">
      <w:pPr>
        <w:kinsoku w:val="0"/>
        <w:overflowPunct w:val="0"/>
        <w:autoSpaceDE/>
        <w:autoSpaceDN/>
        <w:adjustRightInd/>
        <w:spacing w:before="4" w:after="480" w:line="225" w:lineRule="exact"/>
        <w:ind w:left="3312"/>
        <w:textAlignment w:val="baseline"/>
        <w:rPr>
          <w:rFonts w:ascii="Arial" w:hAnsi="Arial" w:cs="Arial"/>
          <w:spacing w:val="-3"/>
          <w:sz w:val="21"/>
          <w:szCs w:val="21"/>
        </w:rPr>
      </w:pPr>
      <w:r>
        <w:rPr>
          <w:rFonts w:ascii="Arial" w:hAnsi="Arial" w:cs="Arial"/>
          <w:i/>
          <w:iCs/>
          <w:spacing w:val="-3"/>
          <w:sz w:val="21"/>
          <w:szCs w:val="21"/>
        </w:rPr>
        <w:t>transmission systems</w:t>
      </w:r>
      <w:r>
        <w:rPr>
          <w:rFonts w:ascii="Arial" w:hAnsi="Arial" w:cs="Arial"/>
          <w:spacing w:val="-3"/>
          <w:sz w:val="21"/>
          <w:szCs w:val="21"/>
        </w:rPr>
        <w:t>.</w:t>
      </w:r>
    </w:p>
    <w:p w14:paraId="4666B600" w14:textId="77777777" w:rsidR="00C3185C" w:rsidRDefault="00C6386D" w:rsidP="00C3185C">
      <w:pPr>
        <w:tabs>
          <w:tab w:val="left" w:pos="3312"/>
        </w:tabs>
        <w:kinsoku w:val="0"/>
        <w:overflowPunct w:val="0"/>
        <w:autoSpaceDE/>
        <w:autoSpaceDN/>
        <w:adjustRightInd/>
        <w:spacing w:line="234" w:lineRule="exact"/>
        <w:ind w:left="3402" w:hanging="3402"/>
        <w:textAlignment w:val="baseline"/>
        <w:rPr>
          <w:rFonts w:ascii="Arial" w:hAnsi="Arial" w:cs="Arial"/>
          <w:sz w:val="21"/>
          <w:szCs w:val="21"/>
        </w:rPr>
      </w:pPr>
      <w:r>
        <w:rPr>
          <w:rFonts w:ascii="Arial" w:hAnsi="Arial" w:cs="Arial"/>
          <w:sz w:val="21"/>
          <w:szCs w:val="21"/>
        </w:rPr>
        <w:t>National Electricity Transmission</w:t>
      </w:r>
    </w:p>
    <w:p w14:paraId="1FA1D502" w14:textId="7E82405D" w:rsidR="009C1403" w:rsidRDefault="00C3185C" w:rsidP="005603D2">
      <w:pPr>
        <w:tabs>
          <w:tab w:val="left" w:pos="3312"/>
        </w:tabs>
        <w:kinsoku w:val="0"/>
        <w:overflowPunct w:val="0"/>
        <w:autoSpaceDE/>
        <w:autoSpaceDN/>
        <w:adjustRightInd/>
        <w:spacing w:line="234" w:lineRule="exact"/>
        <w:ind w:left="3402" w:hanging="3402"/>
        <w:textAlignment w:val="baseline"/>
        <w:rPr>
          <w:rFonts w:ascii="Arial" w:hAnsi="Arial" w:cs="Arial"/>
          <w:spacing w:val="-1"/>
          <w:sz w:val="21"/>
          <w:szCs w:val="21"/>
        </w:rPr>
      </w:pPr>
      <w:r>
        <w:rPr>
          <w:rFonts w:ascii="Arial" w:hAnsi="Arial" w:cs="Arial"/>
          <w:spacing w:val="-1"/>
          <w:sz w:val="21"/>
          <w:szCs w:val="21"/>
        </w:rPr>
        <w:t>System Operator Area</w:t>
      </w:r>
      <w:r w:rsidR="00965BE3">
        <w:rPr>
          <w:rFonts w:ascii="Arial" w:hAnsi="Arial" w:cs="Arial"/>
          <w:sz w:val="21"/>
          <w:szCs w:val="21"/>
        </w:rPr>
        <w:t xml:space="preserve"> </w:t>
      </w:r>
      <w:r w:rsidR="00C6386D">
        <w:rPr>
          <w:rFonts w:ascii="Arial" w:hAnsi="Arial" w:cs="Arial"/>
          <w:sz w:val="21"/>
          <w:szCs w:val="21"/>
        </w:rPr>
        <w:tab/>
      </w:r>
      <w:r w:rsidR="005D08F0">
        <w:rPr>
          <w:rFonts w:ascii="Arial" w:hAnsi="Arial" w:cs="Arial"/>
          <w:sz w:val="21"/>
          <w:szCs w:val="21"/>
        </w:rPr>
        <w:t xml:space="preserve"> </w:t>
      </w:r>
      <w:r w:rsidR="00C6386D">
        <w:rPr>
          <w:rFonts w:ascii="Arial" w:hAnsi="Arial" w:cs="Arial"/>
          <w:sz w:val="21"/>
          <w:szCs w:val="21"/>
        </w:rPr>
        <w:t>Has the meaning set out in Schedule 1 of</w:t>
      </w:r>
      <w:r>
        <w:rPr>
          <w:rFonts w:ascii="Arial" w:hAnsi="Arial" w:cs="Arial"/>
          <w:sz w:val="21"/>
          <w:szCs w:val="21"/>
        </w:rPr>
        <w:t xml:space="preserve"> </w:t>
      </w:r>
      <w:del w:id="182" w:author="Tammy Meek (NESO)" w:date="2025-01-13T10:30:00Z" w16du:dateUtc="2025-01-13T10:30:00Z">
        <w:r w:rsidR="00640E6F">
          <w:rPr>
            <w:rFonts w:ascii="Arial" w:hAnsi="Arial" w:cs="Arial"/>
            <w:sz w:val="21"/>
            <w:szCs w:val="21"/>
          </w:rPr>
          <w:delText xml:space="preserve">the </w:delText>
        </w:r>
        <w:r w:rsidR="00362AAE" w:rsidRPr="00362AAE">
          <w:rPr>
            <w:rFonts w:ascii="Arial" w:hAnsi="Arial" w:cs="Arial"/>
            <w:i/>
            <w:iCs/>
            <w:sz w:val="21"/>
            <w:szCs w:val="21"/>
          </w:rPr>
          <w:delText>ISOP</w:delText>
        </w:r>
        <w:r w:rsidR="00965BE3">
          <w:rPr>
            <w:rFonts w:ascii="Arial" w:hAnsi="Arial" w:cs="Arial"/>
            <w:sz w:val="21"/>
            <w:szCs w:val="21"/>
          </w:rPr>
          <w:delText xml:space="preserve">’s </w:delText>
        </w:r>
      </w:del>
      <w:r w:rsidR="00362AAE" w:rsidRPr="00362AAE">
        <w:rPr>
          <w:rFonts w:ascii="Arial" w:hAnsi="Arial" w:cs="Arial"/>
          <w:i/>
          <w:iCs/>
          <w:sz w:val="21"/>
          <w:szCs w:val="21"/>
        </w:rPr>
        <w:t xml:space="preserve">ESO </w:t>
      </w:r>
      <w:del w:id="183" w:author="Tammy Meek (NESO)" w:date="2025-01-13T10:30:00Z" w16du:dateUtc="2025-01-13T10:30:00Z">
        <w:r w:rsidR="00362AAE" w:rsidRPr="00362AAE">
          <w:rPr>
            <w:rFonts w:ascii="Arial" w:hAnsi="Arial" w:cs="Arial"/>
            <w:i/>
            <w:iCs/>
            <w:sz w:val="21"/>
            <w:szCs w:val="21"/>
          </w:rPr>
          <w:delText>Licence</w:delText>
        </w:r>
      </w:del>
      <w:ins w:id="184" w:author="Tammy Meek (NESO)" w:date="2025-01-13T10:30:00Z" w16du:dateUtc="2025-01-13T10:30:00Z">
        <w:r w:rsidR="009202AD">
          <w:rPr>
            <w:rFonts w:ascii="Arial" w:hAnsi="Arial" w:cs="Arial"/>
            <w:i/>
            <w:iCs/>
            <w:sz w:val="21"/>
            <w:szCs w:val="21"/>
          </w:rPr>
          <w:t>l</w:t>
        </w:r>
        <w:r w:rsidR="00362AAE" w:rsidRPr="00362AAE">
          <w:rPr>
            <w:rFonts w:ascii="Arial" w:hAnsi="Arial" w:cs="Arial"/>
            <w:i/>
            <w:iCs/>
            <w:sz w:val="21"/>
            <w:szCs w:val="21"/>
          </w:rPr>
          <w:t>icence</w:t>
        </w:r>
      </w:ins>
      <w:r w:rsidR="00965BE3">
        <w:rPr>
          <w:rFonts w:ascii="Arial" w:hAnsi="Arial" w:cs="Arial"/>
          <w:sz w:val="21"/>
          <w:szCs w:val="21"/>
        </w:rPr>
        <w:t xml:space="preserve"> </w:t>
      </w:r>
    </w:p>
    <w:p w14:paraId="21687737" w14:textId="77777777" w:rsidR="009C1403" w:rsidRDefault="009C1403">
      <w:pPr>
        <w:widowControl/>
        <w:rPr>
          <w:sz w:val="24"/>
          <w:szCs w:val="24"/>
        </w:rPr>
      </w:pPr>
    </w:p>
    <w:p w14:paraId="56DA9911" w14:textId="77777777" w:rsidR="00E4466D" w:rsidRDefault="00E4466D">
      <w:pPr>
        <w:widowControl/>
        <w:rPr>
          <w:sz w:val="24"/>
          <w:szCs w:val="24"/>
        </w:rPr>
      </w:pPr>
    </w:p>
    <w:p w14:paraId="65EC1BFB" w14:textId="77777777" w:rsidR="005603D2" w:rsidRPr="00F4688C" w:rsidRDefault="7B397C70" w:rsidP="00F4688C">
      <w:pPr>
        <w:widowControl/>
        <w:ind w:left="3402" w:hanging="3260"/>
        <w:jc w:val="both"/>
        <w:rPr>
          <w:del w:id="185" w:author="Tammy Meek (NESO)" w:date="2025-01-13T10:30:00Z" w16du:dateUtc="2025-01-13T10:30:00Z"/>
          <w:rFonts w:ascii="Arial" w:eastAsia="Times New Roman" w:hAnsi="Arial" w:cs="Arial"/>
          <w:i/>
          <w:iCs/>
          <w:sz w:val="21"/>
          <w:szCs w:val="21"/>
          <w:lang w:val="en-GB" w:eastAsia="en-US"/>
        </w:rPr>
        <w:sectPr w:rsidR="005603D2" w:rsidRPr="00F4688C">
          <w:headerReference w:type="default" r:id="rId82"/>
          <w:pgSz w:w="11904" w:h="16834"/>
          <w:pgMar w:top="1780" w:right="2029" w:bottom="508" w:left="1555" w:header="720" w:footer="720" w:gutter="0"/>
          <w:cols w:space="720"/>
          <w:noEndnote/>
        </w:sectPr>
      </w:pPr>
      <w:r w:rsidRPr="005603D2">
        <w:rPr>
          <w:rFonts w:ascii="Arial" w:hAnsi="Arial" w:cs="Arial"/>
          <w:sz w:val="21"/>
          <w:szCs w:val="21"/>
        </w:rPr>
        <w:t>NESO</w:t>
      </w:r>
      <w:r w:rsidR="00927B6D">
        <w:tab/>
      </w:r>
      <w:r w:rsidR="738FFC41" w:rsidRPr="5D9186BE">
        <w:rPr>
          <w:rFonts w:ascii="Arial" w:eastAsia="Times New Roman" w:hAnsi="Arial" w:cs="Arial"/>
          <w:sz w:val="21"/>
          <w:szCs w:val="21"/>
          <w:lang w:val="en-GB" w:eastAsia="en-US"/>
        </w:rPr>
        <w:t xml:space="preserve"> The company with registered number 11014226 as the designated </w:t>
      </w:r>
      <w:r w:rsidR="738FFC41" w:rsidRPr="5D9186BE">
        <w:rPr>
          <w:rFonts w:ascii="Arial" w:eastAsia="Times New Roman" w:hAnsi="Arial" w:cs="Arial"/>
          <w:i/>
          <w:iCs/>
          <w:sz w:val="21"/>
          <w:szCs w:val="21"/>
          <w:lang w:val="en-GB" w:eastAsia="en-US"/>
        </w:rPr>
        <w:t>ISOP</w:t>
      </w:r>
      <w:r w:rsidR="738FFC41" w:rsidRPr="5D9186BE">
        <w:rPr>
          <w:rFonts w:ascii="Arial" w:eastAsia="Times New Roman" w:hAnsi="Arial" w:cs="Arial"/>
          <w:sz w:val="21"/>
          <w:szCs w:val="21"/>
          <w:lang w:val="en-GB" w:eastAsia="en-US"/>
        </w:rPr>
        <w:t xml:space="preserve"> and holder of the </w:t>
      </w:r>
      <w:r w:rsidR="738FFC41" w:rsidRPr="5D9186BE">
        <w:rPr>
          <w:rFonts w:ascii="Arial" w:eastAsia="Times New Roman" w:hAnsi="Arial" w:cs="Arial"/>
          <w:i/>
          <w:iCs/>
          <w:sz w:val="21"/>
          <w:szCs w:val="21"/>
          <w:lang w:val="en-GB" w:eastAsia="en-US"/>
        </w:rPr>
        <w:t>ESO licence</w:t>
      </w:r>
      <w:r w:rsidR="738FFC41" w:rsidRPr="5D9186BE">
        <w:rPr>
          <w:rFonts w:ascii="Arial" w:eastAsia="Times New Roman" w:hAnsi="Arial" w:cs="Arial"/>
          <w:sz w:val="21"/>
          <w:szCs w:val="21"/>
          <w:lang w:val="en-GB" w:eastAsia="en-US"/>
        </w:rPr>
        <w:t xml:space="preserve"> and the </w:t>
      </w:r>
      <w:r w:rsidR="738FFC41" w:rsidRPr="5D9186BE">
        <w:rPr>
          <w:rFonts w:ascii="Arial" w:eastAsia="Times New Roman" w:hAnsi="Arial" w:cs="Arial"/>
          <w:i/>
          <w:iCs/>
          <w:sz w:val="21"/>
          <w:szCs w:val="21"/>
          <w:lang w:val="en-GB" w:eastAsia="en-US"/>
        </w:rPr>
        <w:t>GSP licence.</w:t>
      </w:r>
    </w:p>
    <w:p w14:paraId="093D303D" w14:textId="2DFA511D" w:rsidR="009F3221" w:rsidRDefault="009F3221">
      <w:pPr>
        <w:widowControl/>
        <w:ind w:left="3402" w:hanging="3260"/>
        <w:jc w:val="both"/>
        <w:rPr>
          <w:ins w:id="186" w:author="Tammy Meek (NESO)" w:date="2025-01-13T10:30:00Z" w16du:dateUtc="2025-01-13T10:30:00Z"/>
          <w:rFonts w:ascii="Arial" w:eastAsia="Times New Roman" w:hAnsi="Arial" w:cs="Arial"/>
          <w:i/>
          <w:iCs/>
          <w:sz w:val="21"/>
          <w:szCs w:val="21"/>
          <w:lang w:val="en-GB" w:eastAsia="en-US"/>
        </w:rPr>
      </w:pPr>
      <w:ins w:id="187" w:author="Tammy Meek (NESO)" w:date="2025-01-13T10:30:00Z" w16du:dateUtc="2025-01-13T10:30:00Z">
        <w:r w:rsidRPr="009F3221" w:rsidDel="009F3221">
          <w:rPr>
            <w:rFonts w:ascii="Arial" w:eastAsia="Times New Roman" w:hAnsi="Arial" w:cs="Arial"/>
            <w:i/>
            <w:iCs/>
            <w:sz w:val="21"/>
            <w:szCs w:val="21"/>
            <w:lang w:val="en-GB" w:eastAsia="en-US"/>
          </w:rPr>
          <w:t xml:space="preserve"> </w:t>
        </w:r>
        <w:r>
          <w:rPr>
            <w:rFonts w:ascii="Arial" w:eastAsia="Times New Roman" w:hAnsi="Arial" w:cs="Arial"/>
            <w:i/>
            <w:iCs/>
            <w:sz w:val="21"/>
            <w:szCs w:val="21"/>
            <w:lang w:val="en-GB" w:eastAsia="en-US"/>
          </w:rPr>
          <w:t xml:space="preserve"> </w:t>
        </w:r>
      </w:ins>
    </w:p>
    <w:p w14:paraId="6D1EBD19" w14:textId="77777777" w:rsidR="009F3221" w:rsidRDefault="009F3221">
      <w:pPr>
        <w:widowControl/>
        <w:ind w:left="3402" w:hanging="3260"/>
        <w:jc w:val="both"/>
        <w:rPr>
          <w:ins w:id="188" w:author="Tammy Meek (NESO)" w:date="2025-01-13T10:30:00Z" w16du:dateUtc="2025-01-13T10:30:00Z"/>
          <w:rFonts w:ascii="Arial" w:eastAsia="Times New Roman" w:hAnsi="Arial" w:cs="Arial"/>
          <w:i/>
          <w:iCs/>
          <w:sz w:val="21"/>
          <w:szCs w:val="21"/>
          <w:lang w:val="en-GB" w:eastAsia="en-US"/>
        </w:rPr>
      </w:pPr>
    </w:p>
    <w:p w14:paraId="1B2F9642" w14:textId="0EE0F104" w:rsidR="009C1403" w:rsidRDefault="00C6386D">
      <w:pPr>
        <w:widowControl/>
        <w:ind w:left="3402" w:hanging="3260"/>
        <w:jc w:val="both"/>
        <w:rPr>
          <w:sz w:val="24"/>
          <w:szCs w:val="24"/>
        </w:rPr>
        <w:pPrChange w:id="189" w:author="Tammy Meek (NESO)" w:date="2025-01-13T10:30:00Z" w16du:dateUtc="2025-01-13T10:30:00Z">
          <w:pPr>
            <w:kinsoku w:val="0"/>
            <w:overflowPunct w:val="0"/>
            <w:autoSpaceDE/>
            <w:autoSpaceDN/>
            <w:adjustRightInd/>
            <w:spacing w:before="304" w:line="20" w:lineRule="exact"/>
            <w:textAlignment w:val="baseline"/>
          </w:pPr>
        </w:pPrChange>
      </w:pPr>
      <w:r>
        <w:rPr>
          <w:noProof/>
          <w:color w:val="2B579A"/>
          <w:shd w:val="clear" w:color="auto" w:fill="E6E6E6"/>
        </w:rPr>
        <mc:AlternateContent>
          <mc:Choice Requires="wps">
            <w:drawing>
              <wp:anchor distT="0" distB="0" distL="0" distR="0" simplePos="0" relativeHeight="251658314" behindDoc="0" locked="0" layoutInCell="0" allowOverlap="1" wp14:anchorId="04999EB3" wp14:editId="7718F936">
                <wp:simplePos x="0" y="0"/>
                <wp:positionH relativeFrom="page">
                  <wp:posOffset>1057910</wp:posOffset>
                </wp:positionH>
                <wp:positionV relativeFrom="page">
                  <wp:posOffset>915670</wp:posOffset>
                </wp:positionV>
                <wp:extent cx="5135880" cy="917575"/>
                <wp:effectExtent l="0" t="0" r="0" b="0"/>
                <wp:wrapSquare wrapText="bothSides"/>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5880" cy="9175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99EB3" id="Text Box 114" o:spid="_x0000_s1088" type="#_x0000_t202" style="position:absolute;left:0;text-align:left;margin-left:83.3pt;margin-top:72.1pt;width:404.4pt;height:72.25pt;z-index:25165831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" o:allowincell="f" stroked="f">
                <v:fill opacity="0"/>
                <v:textbox inset="0,0,0,0">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v:textbox>
                <w10:wrap type="square" anchorx="page" anchory="page"/>
              </v:shape>
            </w:pict>
          </mc:Fallback>
        </mc:AlternateContent>
      </w:r>
    </w:p>
    <w:tbl>
      <w:tblPr>
        <w:tblW w:w="0" w:type="auto"/>
        <w:tblLayout w:type="fixed"/>
        <w:tblCellMar>
          <w:left w:w="0" w:type="dxa"/>
          <w:right w:w="0" w:type="dxa"/>
        </w:tblCellMar>
        <w:tblLook w:val="0000" w:firstRow="0" w:lastRow="0" w:firstColumn="0" w:lastColumn="0" w:noHBand="0" w:noVBand="0"/>
      </w:tblPr>
      <w:tblGrid>
        <w:gridCol w:w="2098"/>
        <w:gridCol w:w="6222"/>
      </w:tblGrid>
      <w:tr w:rsidR="009C1403" w14:paraId="6A4A41E2" w14:textId="77777777">
        <w:trPr>
          <w:trHeight w:hRule="exact" w:val="1500"/>
        </w:trPr>
        <w:tc>
          <w:tcPr>
            <w:tcW w:w="2098" w:type="dxa"/>
            <w:tcBorders>
              <w:top w:val="nil"/>
              <w:left w:val="nil"/>
              <w:bottom w:val="nil"/>
              <w:right w:val="nil"/>
            </w:tcBorders>
          </w:tcPr>
          <w:p w14:paraId="0BA42EDB" w14:textId="756A0C5C" w:rsidR="009C1403" w:rsidRDefault="009C1403">
            <w:pPr>
              <w:kinsoku w:val="0"/>
              <w:overflowPunct w:val="0"/>
              <w:autoSpaceDE/>
              <w:autoSpaceDN/>
              <w:adjustRightInd/>
              <w:spacing w:after="1279" w:line="218" w:lineRule="exact"/>
              <w:ind w:right="1267"/>
              <w:jc w:val="right"/>
              <w:textAlignment w:val="baseline"/>
              <w:rPr>
                <w:rFonts w:ascii="Arial" w:hAnsi="Arial" w:cs="Arial"/>
                <w:sz w:val="21"/>
                <w:szCs w:val="21"/>
              </w:rPr>
            </w:pPr>
          </w:p>
        </w:tc>
        <w:tc>
          <w:tcPr>
            <w:tcW w:w="6222" w:type="dxa"/>
            <w:tcBorders>
              <w:top w:val="nil"/>
              <w:left w:val="nil"/>
              <w:bottom w:val="nil"/>
              <w:right w:val="nil"/>
            </w:tcBorders>
          </w:tcPr>
          <w:p w14:paraId="34A648F9" w14:textId="5D50D762" w:rsidR="009C1403" w:rsidRDefault="009C1403">
            <w:pPr>
              <w:kinsoku w:val="0"/>
              <w:overflowPunct w:val="0"/>
              <w:autoSpaceDE/>
              <w:autoSpaceDN/>
              <w:adjustRightInd/>
              <w:spacing w:before="109" w:after="26" w:line="227" w:lineRule="exact"/>
              <w:ind w:left="1260" w:right="144"/>
              <w:jc w:val="both"/>
              <w:textAlignment w:val="baseline"/>
              <w:rPr>
                <w:rFonts w:ascii="Arial" w:hAnsi="Arial" w:cs="Arial"/>
                <w:spacing w:val="-4"/>
                <w:sz w:val="21"/>
                <w:szCs w:val="21"/>
              </w:rPr>
            </w:pPr>
          </w:p>
        </w:tc>
      </w:tr>
    </w:tbl>
    <w:p w14:paraId="3DCE7B9B" w14:textId="77777777" w:rsidR="009C1403" w:rsidRDefault="009C1403">
      <w:pPr>
        <w:kinsoku w:val="0"/>
        <w:overflowPunct w:val="0"/>
        <w:autoSpaceDE/>
        <w:autoSpaceDN/>
        <w:adjustRightInd/>
        <w:spacing w:after="412" w:line="20" w:lineRule="exact"/>
        <w:textAlignment w:val="baseline"/>
        <w:rPr>
          <w:sz w:val="24"/>
          <w:szCs w:val="24"/>
        </w:rPr>
      </w:pPr>
    </w:p>
    <w:p w14:paraId="3568B07E" w14:textId="77777777" w:rsidR="009C1403" w:rsidRDefault="00C6386D">
      <w:pPr>
        <w:tabs>
          <w:tab w:val="left" w:pos="3312"/>
        </w:tabs>
        <w:kinsoku w:val="0"/>
        <w:overflowPunct w:val="0"/>
        <w:autoSpaceDE/>
        <w:autoSpaceDN/>
        <w:adjustRightInd/>
        <w:spacing w:before="4" w:line="241" w:lineRule="exact"/>
        <w:ind w:left="72"/>
        <w:textAlignment w:val="baseline"/>
        <w:rPr>
          <w:rFonts w:ascii="Arial" w:hAnsi="Arial" w:cs="Arial"/>
          <w:spacing w:val="10"/>
          <w:sz w:val="21"/>
          <w:szCs w:val="21"/>
        </w:rPr>
      </w:pPr>
      <w:r>
        <w:rPr>
          <w:rFonts w:ascii="Arial" w:hAnsi="Arial" w:cs="Arial"/>
          <w:spacing w:val="10"/>
          <w:sz w:val="21"/>
          <w:szCs w:val="21"/>
        </w:rPr>
        <w:t>NGET</w:t>
      </w:r>
      <w:r>
        <w:rPr>
          <w:rFonts w:ascii="Arial" w:hAnsi="Arial" w:cs="Arial"/>
          <w:spacing w:val="10"/>
          <w:sz w:val="21"/>
          <w:szCs w:val="21"/>
        </w:rPr>
        <w:tab/>
        <w:t>National Grid Electricity Transmission plc (No.</w:t>
      </w:r>
    </w:p>
    <w:p w14:paraId="0C479AAF" w14:textId="77777777" w:rsidR="009C1403" w:rsidRDefault="00C6386D">
      <w:pPr>
        <w:kinsoku w:val="0"/>
        <w:overflowPunct w:val="0"/>
        <w:autoSpaceDE/>
        <w:autoSpaceDN/>
        <w:adjustRightInd/>
        <w:spacing w:before="19" w:line="221" w:lineRule="exact"/>
        <w:ind w:left="3312" w:right="144"/>
        <w:jc w:val="both"/>
        <w:textAlignment w:val="baseline"/>
        <w:rPr>
          <w:rFonts w:ascii="Arial" w:hAnsi="Arial" w:cs="Arial"/>
          <w:sz w:val="21"/>
          <w:szCs w:val="21"/>
        </w:rPr>
      </w:pPr>
      <w:r>
        <w:rPr>
          <w:rFonts w:ascii="Arial" w:hAnsi="Arial" w:cs="Arial"/>
          <w:sz w:val="21"/>
          <w:szCs w:val="21"/>
        </w:rPr>
        <w:t>2366977) whose registered office is 1-3 Strand, London WC2N 5EH</w:t>
      </w:r>
    </w:p>
    <w:p w14:paraId="3205D4F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Non-Embedded Customer</w:t>
      </w:r>
      <w:r>
        <w:rPr>
          <w:rFonts w:ascii="Arial" w:hAnsi="Arial" w:cs="Arial"/>
          <w:spacing w:val="-3"/>
          <w:sz w:val="21"/>
          <w:szCs w:val="21"/>
        </w:rPr>
        <w:tab/>
        <w:t xml:space="preserve">A customer, except for a </w:t>
      </w:r>
      <w:r>
        <w:rPr>
          <w:rFonts w:ascii="Arial" w:hAnsi="Arial" w:cs="Arial"/>
          <w:i/>
          <w:iCs/>
          <w:spacing w:val="-3"/>
          <w:sz w:val="21"/>
          <w:szCs w:val="21"/>
        </w:rPr>
        <w:t xml:space="preserve">Network Operator </w:t>
      </w:r>
      <w:r>
        <w:rPr>
          <w:rFonts w:ascii="Arial" w:hAnsi="Arial" w:cs="Arial"/>
          <w:spacing w:val="-3"/>
          <w:sz w:val="21"/>
          <w:szCs w:val="21"/>
        </w:rPr>
        <w:t>acting in its</w:t>
      </w:r>
    </w:p>
    <w:p w14:paraId="24C6B8DB" w14:textId="77777777" w:rsidR="009C1403" w:rsidRDefault="00C6386D">
      <w:pPr>
        <w:kinsoku w:val="0"/>
        <w:overflowPunct w:val="0"/>
        <w:autoSpaceDE/>
        <w:autoSpaceDN/>
        <w:adjustRightInd/>
        <w:spacing w:before="1" w:line="230" w:lineRule="exact"/>
        <w:ind w:left="3312" w:right="144"/>
        <w:jc w:val="both"/>
        <w:textAlignment w:val="baseline"/>
        <w:rPr>
          <w:rFonts w:ascii="Arial" w:hAnsi="Arial" w:cs="Arial"/>
          <w:sz w:val="21"/>
          <w:szCs w:val="21"/>
        </w:rPr>
      </w:pPr>
      <w:r>
        <w:rPr>
          <w:rFonts w:ascii="Arial" w:hAnsi="Arial" w:cs="Arial"/>
          <w:sz w:val="21"/>
          <w:szCs w:val="21"/>
        </w:rPr>
        <w:t xml:space="preserve">capacity as such receiving electricity direct from the </w:t>
      </w:r>
      <w:r>
        <w:rPr>
          <w:rFonts w:ascii="Arial" w:hAnsi="Arial" w:cs="Arial"/>
          <w:i/>
          <w:iCs/>
          <w:sz w:val="21"/>
          <w:szCs w:val="21"/>
        </w:rPr>
        <w:t xml:space="preserve">national electricity transmission system </w:t>
      </w:r>
      <w:r>
        <w:rPr>
          <w:rFonts w:ascii="Arial" w:hAnsi="Arial" w:cs="Arial"/>
          <w:sz w:val="21"/>
          <w:szCs w:val="21"/>
        </w:rPr>
        <w:t>irrespective of from whom it is supplied.</w:t>
      </w:r>
    </w:p>
    <w:p w14:paraId="76AE6FD7"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spacing w:val="-4"/>
          <w:sz w:val="21"/>
          <w:szCs w:val="21"/>
        </w:rPr>
      </w:pPr>
      <w:r>
        <w:rPr>
          <w:rFonts w:ascii="Arial" w:hAnsi="Arial" w:cs="Arial"/>
          <w:spacing w:val="-4"/>
          <w:sz w:val="21"/>
          <w:szCs w:val="21"/>
        </w:rPr>
        <w:t>Normal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1D05737C" w14:textId="77777777" w:rsidR="009C1403" w:rsidRDefault="00C6386D">
      <w:pPr>
        <w:kinsoku w:val="0"/>
        <w:overflowPunct w:val="0"/>
        <w:autoSpaceDE/>
        <w:autoSpaceDN/>
        <w:adjustRightInd/>
        <w:spacing w:before="1" w:line="225" w:lineRule="exact"/>
        <w:ind w:left="3312" w:right="72"/>
        <w:jc w:val="both"/>
        <w:textAlignment w:val="baseline"/>
        <w:rPr>
          <w:rFonts w:ascii="Arial" w:hAnsi="Arial" w:cs="Arial"/>
          <w:sz w:val="21"/>
          <w:szCs w:val="21"/>
        </w:rPr>
      </w:pPr>
      <w:r>
        <w:rPr>
          <w:rFonts w:ascii="Arial" w:hAnsi="Arial" w:cs="Arial"/>
          <w:sz w:val="21"/>
          <w:szCs w:val="21"/>
        </w:rPr>
        <w:t xml:space="preserve">of 1000MW. From April 1st 2014, this is a </w:t>
      </w:r>
      <w:r>
        <w:rPr>
          <w:rFonts w:ascii="Arial" w:hAnsi="Arial" w:cs="Arial"/>
          <w:i/>
          <w:iCs/>
          <w:sz w:val="21"/>
          <w:szCs w:val="21"/>
        </w:rPr>
        <w:t xml:space="preserve">loss of power infeed </w:t>
      </w:r>
      <w:r>
        <w:rPr>
          <w:rFonts w:ascii="Arial" w:hAnsi="Arial" w:cs="Arial"/>
          <w:sz w:val="21"/>
          <w:szCs w:val="21"/>
        </w:rPr>
        <w:t>risk of 1320MW.</w:t>
      </w:r>
    </w:p>
    <w:p w14:paraId="752C1092" w14:textId="77777777" w:rsidR="009C1403" w:rsidRDefault="00C6386D">
      <w:pPr>
        <w:tabs>
          <w:tab w:val="left" w:pos="3312"/>
        </w:tabs>
        <w:kinsoku w:val="0"/>
        <w:overflowPunct w:val="0"/>
        <w:autoSpaceDE/>
        <w:autoSpaceDN/>
        <w:adjustRightInd/>
        <w:spacing w:before="697" w:line="230" w:lineRule="exact"/>
        <w:ind w:left="72"/>
        <w:textAlignment w:val="baseline"/>
        <w:rPr>
          <w:rFonts w:ascii="Arial" w:hAnsi="Arial" w:cs="Arial"/>
          <w:sz w:val="21"/>
          <w:szCs w:val="21"/>
        </w:rPr>
      </w:pPr>
      <w:r>
        <w:rPr>
          <w:rFonts w:ascii="Arial" w:hAnsi="Arial" w:cs="Arial"/>
          <w:sz w:val="21"/>
          <w:szCs w:val="21"/>
        </w:rPr>
        <w:t>Offshore</w:t>
      </w:r>
      <w:r>
        <w:rPr>
          <w:rFonts w:ascii="Arial" w:hAnsi="Arial" w:cs="Arial"/>
          <w:sz w:val="21"/>
          <w:szCs w:val="21"/>
        </w:rPr>
        <w:tab/>
        <w:t>Means wholly or partly in o</w:t>
      </w:r>
      <w:r>
        <w:rPr>
          <w:rFonts w:ascii="Arial" w:hAnsi="Arial" w:cs="Arial"/>
          <w:i/>
          <w:iCs/>
          <w:sz w:val="21"/>
          <w:szCs w:val="21"/>
        </w:rPr>
        <w:t>ffshore waters</w:t>
      </w:r>
      <w:r>
        <w:rPr>
          <w:rFonts w:ascii="Arial" w:hAnsi="Arial" w:cs="Arial"/>
          <w:sz w:val="21"/>
          <w:szCs w:val="21"/>
        </w:rPr>
        <w:t>, and when</w:t>
      </w:r>
    </w:p>
    <w:p w14:paraId="3684978B"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z w:val="21"/>
          <w:szCs w:val="21"/>
        </w:rPr>
      </w:pPr>
      <w:r>
        <w:rPr>
          <w:rFonts w:ascii="Arial" w:hAnsi="Arial" w:cs="Arial"/>
          <w:sz w:val="21"/>
          <w:szCs w:val="21"/>
        </w:rPr>
        <w:t>used in conjunction with another term and not defined means that the associated term is to be read accordingly.</w:t>
      </w:r>
    </w:p>
    <w:p w14:paraId="17B6758F" w14:textId="77777777" w:rsidR="009C1403" w:rsidRDefault="00C6386D">
      <w:pPr>
        <w:tabs>
          <w:tab w:val="left" w:pos="3312"/>
        </w:tabs>
        <w:kinsoku w:val="0"/>
        <w:overflowPunct w:val="0"/>
        <w:autoSpaceDE/>
        <w:autoSpaceDN/>
        <w:adjustRightInd/>
        <w:spacing w:before="451" w:line="241" w:lineRule="exact"/>
        <w:ind w:left="72"/>
        <w:textAlignment w:val="baseline"/>
        <w:rPr>
          <w:rFonts w:ascii="Arial" w:hAnsi="Arial" w:cs="Arial"/>
          <w:spacing w:val="-2"/>
          <w:sz w:val="21"/>
          <w:szCs w:val="21"/>
        </w:rPr>
      </w:pPr>
      <w:r>
        <w:rPr>
          <w:rFonts w:ascii="Arial" w:hAnsi="Arial" w:cs="Arial"/>
          <w:spacing w:val="-2"/>
          <w:sz w:val="21"/>
          <w:szCs w:val="21"/>
        </w:rPr>
        <w:t>Offshore Generating Unit</w:t>
      </w:r>
      <w:r>
        <w:rPr>
          <w:rFonts w:ascii="Arial" w:hAnsi="Arial" w:cs="Arial"/>
          <w:spacing w:val="-2"/>
          <w:sz w:val="21"/>
          <w:szCs w:val="21"/>
        </w:rPr>
        <w:tab/>
        <w:t>Any apparatus, which produces electricity including, a</w:t>
      </w:r>
    </w:p>
    <w:p w14:paraId="4DC89C0E" w14:textId="77777777" w:rsidR="009C1403" w:rsidRDefault="00C6386D">
      <w:pPr>
        <w:kinsoku w:val="0"/>
        <w:overflowPunct w:val="0"/>
        <w:autoSpaceDE/>
        <w:autoSpaceDN/>
        <w:adjustRightInd/>
        <w:spacing w:before="17" w:after="458" w:line="223" w:lineRule="exact"/>
        <w:ind w:left="3312" w:right="72"/>
        <w:textAlignment w:val="baseline"/>
        <w:rPr>
          <w:rFonts w:ascii="Arial" w:hAnsi="Arial" w:cs="Arial"/>
          <w:sz w:val="21"/>
          <w:szCs w:val="21"/>
        </w:rPr>
      </w:pPr>
      <w:r>
        <w:rPr>
          <w:rFonts w:ascii="Arial" w:hAnsi="Arial" w:cs="Arial"/>
          <w:sz w:val="21"/>
          <w:szCs w:val="21"/>
        </w:rPr>
        <w:t xml:space="preserve">synchronous </w:t>
      </w:r>
      <w:r>
        <w:rPr>
          <w:rFonts w:ascii="Arial" w:hAnsi="Arial" w:cs="Arial"/>
          <w:i/>
          <w:iCs/>
          <w:sz w:val="21"/>
          <w:szCs w:val="21"/>
        </w:rPr>
        <w:t xml:space="preserve">offshore generating unit </w:t>
      </w:r>
      <w:r>
        <w:rPr>
          <w:rFonts w:ascii="Arial" w:hAnsi="Arial" w:cs="Arial"/>
          <w:sz w:val="21"/>
          <w:szCs w:val="21"/>
        </w:rPr>
        <w:t xml:space="preserve">and non-synchronous </w:t>
      </w:r>
      <w:r>
        <w:rPr>
          <w:rFonts w:ascii="Arial" w:hAnsi="Arial" w:cs="Arial"/>
          <w:i/>
          <w:iCs/>
          <w:sz w:val="21"/>
          <w:szCs w:val="21"/>
        </w:rPr>
        <w:t xml:space="preserve">offshore generating unit </w:t>
      </w:r>
      <w:r>
        <w:rPr>
          <w:rFonts w:ascii="Arial" w:hAnsi="Arial" w:cs="Arial"/>
          <w:sz w:val="21"/>
          <w:szCs w:val="21"/>
        </w:rPr>
        <w:t xml:space="preserve">and which is located in </w:t>
      </w:r>
      <w:r>
        <w:rPr>
          <w:rFonts w:ascii="Arial" w:hAnsi="Arial" w:cs="Arial"/>
          <w:i/>
          <w:iCs/>
          <w:sz w:val="21"/>
          <w:szCs w:val="21"/>
        </w:rPr>
        <w:t>offshore waters</w:t>
      </w:r>
      <w:r>
        <w:rPr>
          <w:rFonts w:ascii="Arial" w:hAnsi="Arial" w:cs="Arial"/>
          <w:sz w:val="21"/>
          <w:szCs w:val="21"/>
        </w:rPr>
        <w:t>.</w:t>
      </w:r>
    </w:p>
    <w:tbl>
      <w:tblPr>
        <w:tblW w:w="0" w:type="auto"/>
        <w:tblLayout w:type="fixed"/>
        <w:tblCellMar>
          <w:left w:w="0" w:type="dxa"/>
          <w:right w:w="0" w:type="dxa"/>
        </w:tblCellMar>
        <w:tblLook w:val="0000" w:firstRow="0" w:lastRow="0" w:firstColumn="0" w:lastColumn="0" w:noHBand="0" w:noVBand="0"/>
      </w:tblPr>
      <w:tblGrid>
        <w:gridCol w:w="2984"/>
        <w:gridCol w:w="5336"/>
      </w:tblGrid>
      <w:tr w:rsidR="009C1403" w14:paraId="7D7DEE7E" w14:textId="77777777">
        <w:trPr>
          <w:trHeight w:hRule="exact" w:val="1174"/>
        </w:trPr>
        <w:tc>
          <w:tcPr>
            <w:tcW w:w="2984" w:type="dxa"/>
            <w:tcBorders>
              <w:top w:val="nil"/>
              <w:left w:val="nil"/>
              <w:bottom w:val="nil"/>
              <w:right w:val="nil"/>
            </w:tcBorders>
          </w:tcPr>
          <w:p w14:paraId="2417AC44" w14:textId="77777777" w:rsidR="009C1403" w:rsidRDefault="00C6386D">
            <w:pPr>
              <w:kinsoku w:val="0"/>
              <w:overflowPunct w:val="0"/>
              <w:autoSpaceDE/>
              <w:autoSpaceDN/>
              <w:adjustRightInd/>
              <w:spacing w:after="679" w:line="240" w:lineRule="exact"/>
              <w:ind w:left="72"/>
              <w:textAlignment w:val="baseline"/>
              <w:rPr>
                <w:rFonts w:ascii="Arial" w:hAnsi="Arial" w:cs="Arial"/>
                <w:sz w:val="21"/>
                <w:szCs w:val="21"/>
              </w:rPr>
            </w:pPr>
            <w:r>
              <w:rPr>
                <w:rFonts w:ascii="Arial" w:hAnsi="Arial" w:cs="Arial"/>
                <w:sz w:val="21"/>
                <w:szCs w:val="21"/>
              </w:rPr>
              <w:t>Offshore Grid Entry Point Capacity (OffGEP Capacity)</w:t>
            </w:r>
          </w:p>
        </w:tc>
        <w:tc>
          <w:tcPr>
            <w:tcW w:w="5336" w:type="dxa"/>
            <w:tcBorders>
              <w:top w:val="nil"/>
              <w:left w:val="nil"/>
              <w:bottom w:val="nil"/>
              <w:right w:val="nil"/>
            </w:tcBorders>
          </w:tcPr>
          <w:p w14:paraId="3B3864C0" w14:textId="77777777" w:rsidR="009C1403" w:rsidRDefault="00C6386D">
            <w:pPr>
              <w:kinsoku w:val="0"/>
              <w:overflowPunct w:val="0"/>
              <w:autoSpaceDE/>
              <w:autoSpaceDN/>
              <w:adjustRightInd/>
              <w:spacing w:line="228" w:lineRule="exact"/>
              <w:ind w:left="360" w:right="144"/>
              <w:jc w:val="both"/>
              <w:textAlignment w:val="baseline"/>
              <w:rPr>
                <w:rFonts w:ascii="Arial" w:hAnsi="Arial" w:cs="Arial"/>
                <w:i/>
                <w:iCs/>
                <w:spacing w:val="-7"/>
                <w:sz w:val="21"/>
                <w:szCs w:val="21"/>
              </w:rPr>
            </w:pPr>
            <w:r>
              <w:rPr>
                <w:rFonts w:ascii="Arial" w:hAnsi="Arial" w:cs="Arial"/>
                <w:spacing w:val="-7"/>
                <w:sz w:val="21"/>
                <w:szCs w:val="21"/>
              </w:rPr>
              <w:t xml:space="preserve">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w:t>
            </w:r>
            <w:r>
              <w:rPr>
                <w:rFonts w:ascii="Arial" w:hAnsi="Arial" w:cs="Arial"/>
                <w:spacing w:val="-7"/>
                <w:sz w:val="21"/>
                <w:szCs w:val="21"/>
              </w:rPr>
              <w:t xml:space="preserve">connected at a single </w:t>
            </w:r>
            <w:r>
              <w:rPr>
                <w:rFonts w:ascii="Arial" w:hAnsi="Arial" w:cs="Arial"/>
                <w:i/>
                <w:iCs/>
                <w:spacing w:val="-7"/>
                <w:sz w:val="21"/>
                <w:szCs w:val="21"/>
              </w:rPr>
              <w:t xml:space="preserve">offshore grid entry point </w:t>
            </w:r>
            <w:r>
              <w:rPr>
                <w:rFonts w:ascii="Arial" w:hAnsi="Arial" w:cs="Arial"/>
                <w:spacing w:val="-7"/>
                <w:sz w:val="21"/>
                <w:szCs w:val="21"/>
              </w:rPr>
              <w:t xml:space="preserve">and/or 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connected </w:t>
            </w:r>
            <w:r>
              <w:rPr>
                <w:rFonts w:ascii="Arial" w:hAnsi="Arial" w:cs="Arial"/>
                <w:spacing w:val="-7"/>
                <w:sz w:val="21"/>
                <w:szCs w:val="21"/>
              </w:rPr>
              <w:t xml:space="preserve">to all the </w:t>
            </w:r>
            <w:r>
              <w:rPr>
                <w:rFonts w:ascii="Arial" w:hAnsi="Arial" w:cs="Arial"/>
                <w:i/>
                <w:iCs/>
                <w:spacing w:val="-7"/>
                <w:sz w:val="21"/>
                <w:szCs w:val="21"/>
              </w:rPr>
              <w:t xml:space="preserve">offshore grid entry points </w:t>
            </w:r>
            <w:r>
              <w:rPr>
                <w:rFonts w:ascii="Arial" w:hAnsi="Arial" w:cs="Arial"/>
                <w:spacing w:val="-7"/>
                <w:sz w:val="21"/>
                <w:szCs w:val="21"/>
              </w:rPr>
              <w:t xml:space="preserve">of an </w:t>
            </w:r>
            <w:r>
              <w:rPr>
                <w:rFonts w:ascii="Arial" w:hAnsi="Arial" w:cs="Arial"/>
                <w:i/>
                <w:iCs/>
                <w:spacing w:val="-7"/>
                <w:sz w:val="21"/>
                <w:szCs w:val="21"/>
              </w:rPr>
              <w:t>offshore transmission system</w:t>
            </w:r>
          </w:p>
        </w:tc>
      </w:tr>
    </w:tbl>
    <w:p w14:paraId="63334252" w14:textId="77777777" w:rsidR="009C1403" w:rsidRDefault="009C1403">
      <w:pPr>
        <w:kinsoku w:val="0"/>
        <w:overflowPunct w:val="0"/>
        <w:autoSpaceDE/>
        <w:autoSpaceDN/>
        <w:adjustRightInd/>
        <w:spacing w:after="423" w:line="20" w:lineRule="exact"/>
        <w:textAlignment w:val="baseline"/>
        <w:rPr>
          <w:sz w:val="24"/>
          <w:szCs w:val="24"/>
        </w:rPr>
      </w:pPr>
    </w:p>
    <w:p w14:paraId="40842904" w14:textId="77777777" w:rsidR="009C1403" w:rsidRDefault="00C6386D">
      <w:pPr>
        <w:tabs>
          <w:tab w:val="right" w:pos="8208"/>
        </w:tabs>
        <w:kinsoku w:val="0"/>
        <w:overflowPunct w:val="0"/>
        <w:autoSpaceDE/>
        <w:autoSpaceDN/>
        <w:adjustRightInd/>
        <w:spacing w:before="15" w:line="230" w:lineRule="exact"/>
        <w:ind w:left="72"/>
        <w:textAlignment w:val="baseline"/>
        <w:rPr>
          <w:rFonts w:ascii="Arial" w:hAnsi="Arial" w:cs="Arial"/>
          <w:sz w:val="21"/>
          <w:szCs w:val="21"/>
        </w:rPr>
      </w:pPr>
      <w:r>
        <w:rPr>
          <w:rFonts w:ascii="Arial" w:hAnsi="Arial" w:cs="Arial"/>
          <w:sz w:val="21"/>
          <w:szCs w:val="21"/>
        </w:rPr>
        <w:t>Offshore Platform</w:t>
      </w:r>
      <w:r>
        <w:rPr>
          <w:rFonts w:ascii="Arial" w:hAnsi="Arial" w:cs="Arial"/>
          <w:sz w:val="21"/>
          <w:szCs w:val="21"/>
        </w:rPr>
        <w:tab/>
        <w:t xml:space="preserve">A platform, located in </w:t>
      </w:r>
      <w:r>
        <w:rPr>
          <w:rFonts w:ascii="Arial" w:hAnsi="Arial" w:cs="Arial"/>
          <w:i/>
          <w:iCs/>
          <w:sz w:val="21"/>
          <w:szCs w:val="21"/>
        </w:rPr>
        <w:t>offshore waters</w:t>
      </w:r>
      <w:r>
        <w:rPr>
          <w:rFonts w:ascii="Arial" w:hAnsi="Arial" w:cs="Arial"/>
          <w:sz w:val="21"/>
          <w:szCs w:val="21"/>
        </w:rPr>
        <w:t>, which contains</w:t>
      </w:r>
    </w:p>
    <w:p w14:paraId="3FC495E3" w14:textId="77777777" w:rsidR="009C1403" w:rsidRDefault="00C6386D">
      <w:pPr>
        <w:kinsoku w:val="0"/>
        <w:overflowPunct w:val="0"/>
        <w:autoSpaceDE/>
        <w:autoSpaceDN/>
        <w:adjustRightInd/>
        <w:spacing w:before="2" w:line="230" w:lineRule="exact"/>
        <w:ind w:left="3312" w:right="144"/>
        <w:jc w:val="both"/>
        <w:textAlignment w:val="baseline"/>
        <w:rPr>
          <w:del w:id="190" w:author="Tammy Meek (NESO)" w:date="2025-01-13T10:30:00Z" w16du:dateUtc="2025-01-13T10:30:00Z"/>
          <w:rFonts w:ascii="Arial" w:hAnsi="Arial" w:cs="Arial"/>
          <w:spacing w:val="-4"/>
          <w:sz w:val="21"/>
          <w:szCs w:val="21"/>
        </w:rPr>
      </w:pPr>
      <w:r>
        <w:rPr>
          <w:rFonts w:ascii="Arial" w:hAnsi="Arial" w:cs="Arial"/>
          <w:spacing w:val="-4"/>
          <w:sz w:val="21"/>
          <w:szCs w:val="21"/>
        </w:rPr>
        <w:t xml:space="preserve">plant and apparatus associated with the generation and/or transmission of electricity including high voltage electrical circuits which form part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and which may include one or more </w:t>
      </w:r>
      <w:r>
        <w:rPr>
          <w:rFonts w:ascii="Arial" w:hAnsi="Arial" w:cs="Arial"/>
          <w:i/>
          <w:iCs/>
          <w:spacing w:val="-4"/>
          <w:sz w:val="21"/>
          <w:szCs w:val="21"/>
        </w:rPr>
        <w:t>offshore grid entry points</w:t>
      </w:r>
      <w:r>
        <w:rPr>
          <w:rFonts w:ascii="Arial" w:hAnsi="Arial" w:cs="Arial"/>
          <w:spacing w:val="-4"/>
          <w:sz w:val="21"/>
          <w:szCs w:val="21"/>
        </w:rPr>
        <w:t>.</w:t>
      </w:r>
    </w:p>
    <w:p w14:paraId="73B6FB2E" w14:textId="77777777" w:rsidR="009C1403" w:rsidRDefault="009C1403">
      <w:pPr>
        <w:widowControl/>
        <w:rPr>
          <w:del w:id="191" w:author="Tammy Meek (NESO)" w:date="2025-01-13T10:30:00Z" w16du:dateUtc="2025-01-13T10:30:00Z"/>
          <w:sz w:val="24"/>
          <w:szCs w:val="24"/>
        </w:rPr>
        <w:sectPr w:rsidR="009C1403">
          <w:headerReference w:type="default" r:id="rId83"/>
          <w:pgSz w:w="11904" w:h="16834"/>
          <w:pgMar w:top="2887" w:right="2020" w:bottom="508" w:left="1564" w:header="720" w:footer="720" w:gutter="0"/>
          <w:cols w:space="720"/>
          <w:noEndnote/>
        </w:sectPr>
      </w:pPr>
    </w:p>
    <w:p w14:paraId="3CEA3691" w14:textId="4DCF0C1F" w:rsidR="009C1403" w:rsidRDefault="00C6386D">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r>
        <w:rPr>
          <w:rFonts w:ascii="Arial" w:hAnsi="Arial" w:cs="Arial"/>
          <w:spacing w:val="-4"/>
          <w:sz w:val="21"/>
          <w:szCs w:val="21"/>
        </w:rPr>
        <w:t>Offshore Power Park Module</w:t>
      </w:r>
      <w:r>
        <w:rPr>
          <w:rFonts w:ascii="Arial" w:hAnsi="Arial" w:cs="Arial"/>
          <w:spacing w:val="-4"/>
          <w:sz w:val="21"/>
          <w:szCs w:val="21"/>
        </w:rPr>
        <w:tab/>
        <w:t xml:space="preserve">A collection of one or more </w:t>
      </w:r>
      <w:r>
        <w:rPr>
          <w:rFonts w:ascii="Arial" w:hAnsi="Arial" w:cs="Arial"/>
          <w:i/>
          <w:iCs/>
          <w:spacing w:val="-4"/>
          <w:sz w:val="21"/>
          <w:szCs w:val="21"/>
        </w:rPr>
        <w:t>offshore power park strings,</w:t>
      </w:r>
    </w:p>
    <w:p w14:paraId="003C263B" w14:textId="77777777" w:rsidR="009C1403" w:rsidRDefault="00C6386D">
      <w:pPr>
        <w:kinsoku w:val="0"/>
        <w:overflowPunct w:val="0"/>
        <w:autoSpaceDE/>
        <w:autoSpaceDN/>
        <w:adjustRightInd/>
        <w:spacing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located in </w:t>
      </w:r>
      <w:r>
        <w:rPr>
          <w:rFonts w:ascii="Arial" w:hAnsi="Arial" w:cs="Arial"/>
          <w:i/>
          <w:iCs/>
          <w:spacing w:val="-4"/>
          <w:sz w:val="21"/>
          <w:szCs w:val="21"/>
        </w:rPr>
        <w:t>offshore waters</w:t>
      </w:r>
      <w:r>
        <w:rPr>
          <w:rFonts w:ascii="Arial" w:hAnsi="Arial" w:cs="Arial"/>
          <w:spacing w:val="-4"/>
          <w:sz w:val="21"/>
          <w:szCs w:val="21"/>
        </w:rPr>
        <w:t xml:space="preserve">, registered as an </w:t>
      </w:r>
      <w:r>
        <w:rPr>
          <w:rFonts w:ascii="Arial" w:hAnsi="Arial" w:cs="Arial"/>
          <w:i/>
          <w:iCs/>
          <w:spacing w:val="-4"/>
          <w:sz w:val="21"/>
          <w:szCs w:val="21"/>
        </w:rPr>
        <w:t xml:space="preserve">offshore power park module </w:t>
      </w:r>
      <w:r>
        <w:rPr>
          <w:rFonts w:ascii="Arial" w:hAnsi="Arial" w:cs="Arial"/>
          <w:spacing w:val="-4"/>
          <w:sz w:val="21"/>
          <w:szCs w:val="21"/>
        </w:rPr>
        <w:t xml:space="preserve">under the provisions of the Grid Code. There is no limit to the number of </w:t>
      </w:r>
      <w:r>
        <w:rPr>
          <w:rFonts w:ascii="Arial" w:hAnsi="Arial" w:cs="Arial"/>
          <w:i/>
          <w:iCs/>
          <w:spacing w:val="-4"/>
          <w:sz w:val="21"/>
          <w:szCs w:val="21"/>
        </w:rPr>
        <w:t xml:space="preserve">offshore power park strings </w:t>
      </w:r>
      <w:r>
        <w:rPr>
          <w:rFonts w:ascii="Arial" w:hAnsi="Arial" w:cs="Arial"/>
          <w:spacing w:val="-4"/>
          <w:sz w:val="21"/>
          <w:szCs w:val="21"/>
        </w:rPr>
        <w:t xml:space="preserve">within the </w:t>
      </w:r>
      <w:r>
        <w:rPr>
          <w:rFonts w:ascii="Arial" w:hAnsi="Arial" w:cs="Arial"/>
          <w:i/>
          <w:iCs/>
          <w:spacing w:val="-4"/>
          <w:sz w:val="21"/>
          <w:szCs w:val="21"/>
        </w:rPr>
        <w:t>offshore power park module</w:t>
      </w:r>
      <w:r>
        <w:rPr>
          <w:rFonts w:ascii="Arial" w:hAnsi="Arial" w:cs="Arial"/>
          <w:spacing w:val="-4"/>
          <w:sz w:val="21"/>
          <w:szCs w:val="21"/>
        </w:rPr>
        <w:t>, so long as they either:</w:t>
      </w:r>
    </w:p>
    <w:p w14:paraId="1E9358D6" w14:textId="77777777" w:rsidR="009C1403" w:rsidRDefault="00C6386D">
      <w:pPr>
        <w:numPr>
          <w:ilvl w:val="0"/>
          <w:numId w:val="34"/>
        </w:numPr>
        <w:kinsoku w:val="0"/>
        <w:overflowPunct w:val="0"/>
        <w:autoSpaceDE/>
        <w:autoSpaceDN/>
        <w:adjustRightInd/>
        <w:spacing w:before="124" w:line="226" w:lineRule="exact"/>
        <w:ind w:right="144"/>
        <w:jc w:val="both"/>
        <w:textAlignment w:val="baseline"/>
        <w:rPr>
          <w:rFonts w:ascii="Arial" w:hAnsi="Arial" w:cs="Arial"/>
          <w:sz w:val="21"/>
          <w:szCs w:val="21"/>
        </w:rPr>
      </w:pPr>
      <w:r>
        <w:rPr>
          <w:rFonts w:ascii="Arial" w:hAnsi="Arial" w:cs="Arial"/>
          <w:sz w:val="21"/>
          <w:szCs w:val="21"/>
        </w:rPr>
        <w:t xml:space="preserve">connect to the same </w:t>
      </w:r>
      <w:r>
        <w:rPr>
          <w:rFonts w:ascii="Arial" w:hAnsi="Arial" w:cs="Arial"/>
          <w:i/>
          <w:iCs/>
          <w:sz w:val="21"/>
          <w:szCs w:val="21"/>
        </w:rPr>
        <w:t xml:space="preserve">busbar </w:t>
      </w:r>
      <w:r>
        <w:rPr>
          <w:rFonts w:ascii="Arial" w:hAnsi="Arial" w:cs="Arial"/>
          <w:sz w:val="21"/>
          <w:szCs w:val="21"/>
        </w:rPr>
        <w:t>which cannot be electrically split; or</w:t>
      </w:r>
    </w:p>
    <w:p w14:paraId="15C3D473" w14:textId="77777777" w:rsidR="009C1403" w:rsidRDefault="00C6386D">
      <w:pPr>
        <w:numPr>
          <w:ilvl w:val="0"/>
          <w:numId w:val="34"/>
        </w:numPr>
        <w:kinsoku w:val="0"/>
        <w:overflowPunct w:val="0"/>
        <w:autoSpaceDE/>
        <w:autoSpaceDN/>
        <w:adjustRightInd/>
        <w:spacing w:before="127" w:line="228" w:lineRule="exact"/>
        <w:ind w:right="144"/>
        <w:jc w:val="both"/>
        <w:textAlignment w:val="baseline"/>
        <w:rPr>
          <w:rFonts w:ascii="Arial" w:hAnsi="Arial" w:cs="Arial"/>
          <w:spacing w:val="-4"/>
          <w:sz w:val="21"/>
          <w:szCs w:val="21"/>
        </w:rPr>
      </w:pPr>
      <w:r>
        <w:rPr>
          <w:rFonts w:ascii="Arial" w:hAnsi="Arial" w:cs="Arial"/>
          <w:spacing w:val="-4"/>
          <w:sz w:val="21"/>
          <w:szCs w:val="21"/>
        </w:rPr>
        <w:t xml:space="preserve">connect to a collection of directly electrically connected </w:t>
      </w:r>
      <w:r>
        <w:rPr>
          <w:rFonts w:ascii="Arial" w:hAnsi="Arial" w:cs="Arial"/>
          <w:i/>
          <w:iCs/>
          <w:spacing w:val="-4"/>
          <w:sz w:val="21"/>
          <w:szCs w:val="21"/>
        </w:rPr>
        <w:t xml:space="preserve">busbars </w:t>
      </w:r>
      <w:r>
        <w:rPr>
          <w:rFonts w:ascii="Arial" w:hAnsi="Arial" w:cs="Arial"/>
          <w:spacing w:val="-4"/>
          <w:sz w:val="21"/>
          <w:szCs w:val="21"/>
        </w:rPr>
        <w:t>of the same nominal voltage and are configured in accordance with the operating arrangements set out in the relevant Bilateral Agreement.</w:t>
      </w:r>
    </w:p>
    <w:p w14:paraId="14BA0550"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z w:val="21"/>
          <w:szCs w:val="21"/>
        </w:rPr>
      </w:pPr>
      <w:r>
        <w:rPr>
          <w:rFonts w:ascii="Arial" w:hAnsi="Arial" w:cs="Arial"/>
          <w:sz w:val="21"/>
          <w:szCs w:val="21"/>
        </w:rPr>
        <w:t>Offshore Power Park String</w:t>
      </w:r>
      <w:r>
        <w:rPr>
          <w:rFonts w:ascii="Arial" w:hAnsi="Arial" w:cs="Arial"/>
          <w:sz w:val="21"/>
          <w:szCs w:val="21"/>
        </w:rPr>
        <w:tab/>
        <w:t xml:space="preserve">A collection of non-synchronous </w:t>
      </w:r>
      <w:r>
        <w:rPr>
          <w:rFonts w:ascii="Arial" w:hAnsi="Arial" w:cs="Arial"/>
          <w:i/>
          <w:iCs/>
          <w:sz w:val="21"/>
          <w:szCs w:val="21"/>
        </w:rPr>
        <w:t>offshore generating</w:t>
      </w:r>
    </w:p>
    <w:p w14:paraId="3F6A971E" w14:textId="77777777" w:rsidR="009C1403" w:rsidRDefault="00C6386D">
      <w:pPr>
        <w:kinsoku w:val="0"/>
        <w:overflowPunct w:val="0"/>
        <w:autoSpaceDE/>
        <w:autoSpaceDN/>
        <w:adjustRightInd/>
        <w:spacing w:before="13" w:line="228" w:lineRule="exact"/>
        <w:ind w:left="3312" w:right="144"/>
        <w:jc w:val="both"/>
        <w:textAlignment w:val="baseline"/>
        <w:rPr>
          <w:rFonts w:ascii="Arial" w:hAnsi="Arial" w:cs="Arial"/>
          <w:i/>
          <w:iCs/>
          <w:sz w:val="21"/>
          <w:szCs w:val="21"/>
        </w:rPr>
      </w:pPr>
      <w:r>
        <w:rPr>
          <w:rFonts w:ascii="Arial" w:hAnsi="Arial" w:cs="Arial"/>
          <w:i/>
          <w:iCs/>
          <w:sz w:val="21"/>
          <w:szCs w:val="21"/>
        </w:rPr>
        <w:t>units</w:t>
      </w:r>
      <w:r>
        <w:rPr>
          <w:rFonts w:ascii="Arial" w:hAnsi="Arial" w:cs="Arial"/>
          <w:sz w:val="21"/>
          <w:szCs w:val="21"/>
        </w:rPr>
        <w:t xml:space="preserve">, located in </w:t>
      </w:r>
      <w:r>
        <w:rPr>
          <w:rFonts w:ascii="Arial" w:hAnsi="Arial" w:cs="Arial"/>
          <w:i/>
          <w:iCs/>
          <w:sz w:val="21"/>
          <w:szCs w:val="21"/>
        </w:rPr>
        <w:t xml:space="preserve">offshore waters </w:t>
      </w:r>
      <w:r>
        <w:rPr>
          <w:rFonts w:ascii="Arial" w:hAnsi="Arial" w:cs="Arial"/>
          <w:sz w:val="21"/>
          <w:szCs w:val="21"/>
        </w:rPr>
        <w:t xml:space="preserve">that are powered by an intermittent power source joined together by cables with a single point of connection to an </w:t>
      </w:r>
      <w:r>
        <w:rPr>
          <w:rFonts w:ascii="Arial" w:hAnsi="Arial" w:cs="Arial"/>
          <w:i/>
          <w:iCs/>
          <w:sz w:val="21"/>
          <w:szCs w:val="21"/>
        </w:rPr>
        <w:t>offshore transmission system.</w:t>
      </w:r>
    </w:p>
    <w:p w14:paraId="7734378E" w14:textId="77777777" w:rsidR="009C1403" w:rsidRDefault="00C6386D">
      <w:pPr>
        <w:tabs>
          <w:tab w:val="left" w:pos="3312"/>
        </w:tabs>
        <w:kinsoku w:val="0"/>
        <w:overflowPunct w:val="0"/>
        <w:autoSpaceDE/>
        <w:autoSpaceDN/>
        <w:adjustRightInd/>
        <w:spacing w:before="458" w:line="234" w:lineRule="exact"/>
        <w:ind w:left="72"/>
        <w:textAlignment w:val="baseline"/>
        <w:rPr>
          <w:rFonts w:ascii="Arial" w:hAnsi="Arial" w:cs="Arial"/>
          <w:spacing w:val="-1"/>
          <w:sz w:val="21"/>
          <w:szCs w:val="21"/>
        </w:rPr>
      </w:pPr>
      <w:r>
        <w:rPr>
          <w:rFonts w:ascii="Arial" w:hAnsi="Arial" w:cs="Arial"/>
          <w:spacing w:val="-1"/>
          <w:sz w:val="21"/>
          <w:szCs w:val="21"/>
        </w:rPr>
        <w:t>Offshore Power Station</w:t>
      </w:r>
      <w:r>
        <w:rPr>
          <w:rFonts w:ascii="Arial" w:hAnsi="Arial" w:cs="Arial"/>
          <w:spacing w:val="-1"/>
          <w:sz w:val="21"/>
          <w:szCs w:val="21"/>
        </w:rPr>
        <w:tab/>
        <w:t xml:space="preserve">An installation, located in </w:t>
      </w:r>
      <w:r>
        <w:rPr>
          <w:rFonts w:ascii="Arial" w:hAnsi="Arial" w:cs="Arial"/>
          <w:i/>
          <w:iCs/>
          <w:spacing w:val="-1"/>
          <w:sz w:val="21"/>
          <w:szCs w:val="21"/>
        </w:rPr>
        <w:t>offshore waters</w:t>
      </w:r>
      <w:r>
        <w:rPr>
          <w:rFonts w:ascii="Arial" w:hAnsi="Arial" w:cs="Arial"/>
          <w:spacing w:val="-1"/>
          <w:sz w:val="21"/>
          <w:szCs w:val="21"/>
        </w:rPr>
        <w:t>, comprising</w:t>
      </w:r>
    </w:p>
    <w:p w14:paraId="294444BD" w14:textId="77777777" w:rsidR="009C1403" w:rsidRDefault="00C6386D">
      <w:pPr>
        <w:kinsoku w:val="0"/>
        <w:overflowPunct w:val="0"/>
        <w:autoSpaceDE/>
        <w:autoSpaceDN/>
        <w:adjustRightInd/>
        <w:spacing w:before="12" w:after="454"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one or more </w:t>
      </w:r>
      <w:r>
        <w:rPr>
          <w:rFonts w:ascii="Arial" w:hAnsi="Arial" w:cs="Arial"/>
          <w:i/>
          <w:iCs/>
          <w:spacing w:val="-6"/>
          <w:sz w:val="21"/>
          <w:szCs w:val="21"/>
        </w:rPr>
        <w:t xml:space="preserve">offshore generating units </w:t>
      </w:r>
      <w:r>
        <w:rPr>
          <w:rFonts w:ascii="Arial" w:hAnsi="Arial" w:cs="Arial"/>
          <w:spacing w:val="-6"/>
          <w:sz w:val="21"/>
          <w:szCs w:val="21"/>
        </w:rPr>
        <w:t xml:space="preserve">or </w:t>
      </w:r>
      <w:r>
        <w:rPr>
          <w:rFonts w:ascii="Arial" w:hAnsi="Arial" w:cs="Arial"/>
          <w:i/>
          <w:iCs/>
          <w:spacing w:val="-6"/>
          <w:sz w:val="21"/>
          <w:szCs w:val="21"/>
        </w:rPr>
        <w:t xml:space="preserve">offshore power park modules </w:t>
      </w:r>
      <w:r>
        <w:rPr>
          <w:rFonts w:ascii="Arial" w:hAnsi="Arial" w:cs="Arial"/>
          <w:spacing w:val="-6"/>
          <w:sz w:val="21"/>
          <w:szCs w:val="21"/>
        </w:rPr>
        <w:t xml:space="preserve">or </w:t>
      </w:r>
      <w:r>
        <w:rPr>
          <w:rFonts w:ascii="Arial" w:hAnsi="Arial" w:cs="Arial"/>
          <w:i/>
          <w:iCs/>
          <w:spacing w:val="-6"/>
          <w:sz w:val="21"/>
          <w:szCs w:val="21"/>
        </w:rPr>
        <w:t xml:space="preserve">offshore </w:t>
      </w:r>
      <w:r>
        <w:rPr>
          <w:rFonts w:ascii="Arial" w:hAnsi="Arial" w:cs="Arial"/>
          <w:spacing w:val="-6"/>
          <w:sz w:val="21"/>
          <w:szCs w:val="21"/>
        </w:rPr>
        <w:t xml:space="preserve">gas turbines (even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offshore power station</w:t>
      </w:r>
      <w:r>
        <w:rPr>
          <w:rFonts w:ascii="Arial" w:hAnsi="Arial" w:cs="Arial"/>
          <w:spacing w:val="-6"/>
          <w:sz w:val="21"/>
          <w:szCs w:val="21"/>
        </w:rPr>
        <w:t>.</w:t>
      </w:r>
    </w:p>
    <w:tbl>
      <w:tblPr>
        <w:tblW w:w="0" w:type="auto"/>
        <w:tblLayout w:type="fixed"/>
        <w:tblCellMar>
          <w:left w:w="0" w:type="dxa"/>
          <w:right w:w="0" w:type="dxa"/>
        </w:tblCellMar>
        <w:tblLook w:val="0000" w:firstRow="0" w:lastRow="0" w:firstColumn="0" w:lastColumn="0" w:noHBand="0" w:noVBand="0"/>
      </w:tblPr>
      <w:tblGrid>
        <w:gridCol w:w="3178"/>
        <w:gridCol w:w="5142"/>
      </w:tblGrid>
      <w:tr w:rsidR="009C1403" w14:paraId="4134E8B5" w14:textId="77777777">
        <w:trPr>
          <w:trHeight w:hRule="exact" w:val="1131"/>
        </w:trPr>
        <w:tc>
          <w:tcPr>
            <w:tcW w:w="3178" w:type="dxa"/>
            <w:tcBorders>
              <w:top w:val="nil"/>
              <w:left w:val="nil"/>
              <w:bottom w:val="nil"/>
              <w:right w:val="nil"/>
            </w:tcBorders>
          </w:tcPr>
          <w:p w14:paraId="3B0DCDC5" w14:textId="77777777" w:rsidR="009C1403" w:rsidRDefault="00C6386D">
            <w:pPr>
              <w:kinsoku w:val="0"/>
              <w:overflowPunct w:val="0"/>
              <w:autoSpaceDE/>
              <w:autoSpaceDN/>
              <w:adjustRightInd/>
              <w:spacing w:after="664" w:line="221" w:lineRule="exact"/>
              <w:ind w:left="72" w:firstLine="72"/>
              <w:textAlignment w:val="baseline"/>
              <w:rPr>
                <w:rFonts w:ascii="Arial" w:hAnsi="Arial" w:cs="Arial"/>
                <w:sz w:val="21"/>
                <w:szCs w:val="21"/>
              </w:rPr>
            </w:pPr>
            <w:r>
              <w:rPr>
                <w:rFonts w:ascii="Arial" w:hAnsi="Arial" w:cs="Arial"/>
                <w:sz w:val="21"/>
                <w:szCs w:val="21"/>
              </w:rPr>
              <w:t>Offshore Power Station Demand Group</w:t>
            </w:r>
          </w:p>
        </w:tc>
        <w:tc>
          <w:tcPr>
            <w:tcW w:w="5142" w:type="dxa"/>
            <w:tcBorders>
              <w:top w:val="nil"/>
              <w:left w:val="nil"/>
              <w:bottom w:val="nil"/>
              <w:right w:val="nil"/>
            </w:tcBorders>
          </w:tcPr>
          <w:p w14:paraId="1B9BC081" w14:textId="77777777" w:rsidR="009C1403" w:rsidRDefault="00C6386D">
            <w:pPr>
              <w:kinsoku w:val="0"/>
              <w:overflowPunct w:val="0"/>
              <w:autoSpaceDE/>
              <w:autoSpaceDN/>
              <w:adjustRightInd/>
              <w:spacing w:line="226" w:lineRule="exact"/>
              <w:ind w:left="180" w:right="144"/>
              <w:jc w:val="both"/>
              <w:textAlignment w:val="baseline"/>
              <w:rPr>
                <w:rFonts w:ascii="Arial" w:hAnsi="Arial" w:cs="Arial"/>
                <w:spacing w:val="-4"/>
                <w:sz w:val="21"/>
                <w:szCs w:val="21"/>
              </w:rPr>
            </w:pPr>
            <w:r>
              <w:rPr>
                <w:rFonts w:ascii="Arial" w:hAnsi="Arial" w:cs="Arial"/>
                <w:spacing w:val="-4"/>
                <w:sz w:val="21"/>
                <w:szCs w:val="21"/>
              </w:rPr>
              <w:t xml:space="preserve">An </w:t>
            </w:r>
            <w:r>
              <w:rPr>
                <w:rFonts w:ascii="Arial" w:hAnsi="Arial" w:cs="Arial"/>
                <w:i/>
                <w:iCs/>
                <w:spacing w:val="-4"/>
                <w:sz w:val="21"/>
                <w:szCs w:val="21"/>
              </w:rPr>
              <w:t xml:space="preserve">offshore </w:t>
            </w:r>
            <w:r>
              <w:rPr>
                <w:rFonts w:ascii="Arial" w:hAnsi="Arial" w:cs="Arial"/>
                <w:spacing w:val="-4"/>
                <w:sz w:val="21"/>
                <w:szCs w:val="21"/>
              </w:rPr>
              <w:t xml:space="preserve">site or group of </w:t>
            </w:r>
            <w:r>
              <w:rPr>
                <w:rFonts w:ascii="Arial" w:hAnsi="Arial" w:cs="Arial"/>
                <w:i/>
                <w:iCs/>
                <w:spacing w:val="-4"/>
                <w:sz w:val="21"/>
                <w:szCs w:val="21"/>
              </w:rPr>
              <w:t xml:space="preserve">offshore </w:t>
            </w:r>
            <w:r>
              <w:rPr>
                <w:rFonts w:ascii="Arial" w:hAnsi="Arial" w:cs="Arial"/>
                <w:spacing w:val="-4"/>
                <w:sz w:val="21"/>
                <w:szCs w:val="21"/>
              </w:rPr>
              <w:t xml:space="preserve">sites located on an </w:t>
            </w:r>
            <w:r>
              <w:rPr>
                <w:rFonts w:ascii="Arial" w:hAnsi="Arial" w:cs="Arial"/>
                <w:i/>
                <w:iCs/>
                <w:spacing w:val="-4"/>
                <w:sz w:val="21"/>
                <w:szCs w:val="21"/>
              </w:rPr>
              <w:t xml:space="preserve">offshore platform/s </w:t>
            </w:r>
            <w:r>
              <w:rPr>
                <w:rFonts w:ascii="Arial" w:hAnsi="Arial" w:cs="Arial"/>
                <w:spacing w:val="-4"/>
                <w:sz w:val="21"/>
                <w:szCs w:val="21"/>
              </w:rPr>
              <w:t xml:space="preserve">which collectively take power from the remainder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for the purpose of supplying </w:t>
            </w:r>
            <w:r>
              <w:rPr>
                <w:rFonts w:ascii="Arial" w:hAnsi="Arial" w:cs="Arial"/>
                <w:i/>
                <w:iCs/>
                <w:spacing w:val="-4"/>
                <w:sz w:val="21"/>
                <w:szCs w:val="21"/>
              </w:rPr>
              <w:t xml:space="preserve">offshore power station </w:t>
            </w:r>
            <w:r>
              <w:rPr>
                <w:rFonts w:ascii="Arial" w:hAnsi="Arial" w:cs="Arial"/>
                <w:spacing w:val="-4"/>
                <w:sz w:val="21"/>
                <w:szCs w:val="21"/>
              </w:rPr>
              <w:t>demand.</w:t>
            </w:r>
          </w:p>
        </w:tc>
      </w:tr>
    </w:tbl>
    <w:p w14:paraId="25D04B69" w14:textId="77777777" w:rsidR="009C1403" w:rsidRDefault="009C1403">
      <w:pPr>
        <w:kinsoku w:val="0"/>
        <w:overflowPunct w:val="0"/>
        <w:autoSpaceDE/>
        <w:autoSpaceDN/>
        <w:adjustRightInd/>
        <w:spacing w:after="467" w:line="20" w:lineRule="exact"/>
        <w:textAlignment w:val="baseline"/>
        <w:rPr>
          <w:sz w:val="24"/>
          <w:szCs w:val="24"/>
        </w:rPr>
      </w:pPr>
    </w:p>
    <w:p w14:paraId="42E9C4F3" w14:textId="77777777" w:rsidR="009C1403" w:rsidRDefault="00C6386D">
      <w:pPr>
        <w:tabs>
          <w:tab w:val="left" w:pos="3312"/>
        </w:tabs>
        <w:kinsoku w:val="0"/>
        <w:overflowPunct w:val="0"/>
        <w:autoSpaceDE/>
        <w:autoSpaceDN/>
        <w:adjustRightInd/>
        <w:spacing w:before="11" w:line="234" w:lineRule="exact"/>
        <w:ind w:left="72"/>
        <w:textAlignment w:val="baseline"/>
        <w:rPr>
          <w:rFonts w:ascii="Arial" w:hAnsi="Arial" w:cs="Arial"/>
          <w:i/>
          <w:iCs/>
          <w:spacing w:val="-3"/>
          <w:sz w:val="21"/>
          <w:szCs w:val="21"/>
        </w:rPr>
      </w:pPr>
      <w:r>
        <w:rPr>
          <w:rFonts w:ascii="Arial" w:hAnsi="Arial" w:cs="Arial"/>
          <w:spacing w:val="-3"/>
          <w:sz w:val="21"/>
          <w:szCs w:val="21"/>
        </w:rPr>
        <w:t>Offshore Supply Point (OSP)</w:t>
      </w:r>
      <w:r>
        <w:rPr>
          <w:rFonts w:ascii="Arial" w:hAnsi="Arial" w:cs="Arial"/>
          <w:spacing w:val="-3"/>
          <w:sz w:val="21"/>
          <w:szCs w:val="21"/>
        </w:rPr>
        <w:tab/>
        <w:t xml:space="preserve">A point of supply from an </w:t>
      </w:r>
      <w:r>
        <w:rPr>
          <w:rFonts w:ascii="Arial" w:hAnsi="Arial" w:cs="Arial"/>
          <w:i/>
          <w:iCs/>
          <w:spacing w:val="-3"/>
          <w:sz w:val="21"/>
          <w:szCs w:val="21"/>
        </w:rPr>
        <w:t>offshore transmission system</w:t>
      </w:r>
    </w:p>
    <w:p w14:paraId="1D3574E6" w14:textId="77777777" w:rsidR="009C1403" w:rsidRDefault="00C6386D">
      <w:pPr>
        <w:kinsoku w:val="0"/>
        <w:overflowPunct w:val="0"/>
        <w:autoSpaceDE/>
        <w:autoSpaceDN/>
        <w:adjustRightInd/>
        <w:spacing w:before="6" w:line="234" w:lineRule="exact"/>
        <w:ind w:left="3312"/>
        <w:textAlignment w:val="baseline"/>
        <w:rPr>
          <w:rFonts w:ascii="Arial" w:hAnsi="Arial" w:cs="Arial"/>
          <w:spacing w:val="-2"/>
          <w:sz w:val="21"/>
          <w:szCs w:val="21"/>
        </w:rPr>
      </w:pPr>
      <w:r>
        <w:rPr>
          <w:rFonts w:ascii="Arial" w:hAnsi="Arial" w:cs="Arial"/>
          <w:spacing w:val="-2"/>
          <w:sz w:val="21"/>
          <w:szCs w:val="21"/>
        </w:rPr>
        <w:t xml:space="preserve">to an </w:t>
      </w:r>
      <w:r>
        <w:rPr>
          <w:rFonts w:ascii="Arial" w:hAnsi="Arial" w:cs="Arial"/>
          <w:i/>
          <w:iCs/>
          <w:spacing w:val="-2"/>
          <w:sz w:val="21"/>
          <w:szCs w:val="21"/>
        </w:rPr>
        <w:t>offshore power station</w:t>
      </w:r>
      <w:r>
        <w:rPr>
          <w:rFonts w:ascii="Arial" w:hAnsi="Arial" w:cs="Arial"/>
          <w:spacing w:val="-2"/>
          <w:sz w:val="21"/>
          <w:szCs w:val="21"/>
        </w:rPr>
        <w:t>.</w:t>
      </w:r>
    </w:p>
    <w:p w14:paraId="26D24E22" w14:textId="77777777" w:rsidR="009C1403" w:rsidRDefault="00C6386D">
      <w:pPr>
        <w:tabs>
          <w:tab w:val="left" w:pos="3312"/>
        </w:tabs>
        <w:kinsoku w:val="0"/>
        <w:overflowPunct w:val="0"/>
        <w:autoSpaceDE/>
        <w:autoSpaceDN/>
        <w:adjustRightInd/>
        <w:spacing w:before="452" w:line="234" w:lineRule="exact"/>
        <w:ind w:left="72"/>
        <w:textAlignment w:val="baseline"/>
        <w:rPr>
          <w:rFonts w:ascii="Arial" w:hAnsi="Arial" w:cs="Arial"/>
          <w:spacing w:val="-1"/>
          <w:sz w:val="21"/>
          <w:szCs w:val="21"/>
        </w:rPr>
      </w:pPr>
      <w:r>
        <w:rPr>
          <w:rFonts w:ascii="Arial" w:hAnsi="Arial" w:cs="Arial"/>
          <w:spacing w:val="-1"/>
          <w:sz w:val="21"/>
          <w:szCs w:val="21"/>
        </w:rPr>
        <w:t>Offshore Transmission Circuit</w:t>
      </w:r>
      <w:r>
        <w:rPr>
          <w:rFonts w:ascii="Arial" w:hAnsi="Arial" w:cs="Arial"/>
          <w:spacing w:val="-1"/>
          <w:sz w:val="21"/>
          <w:szCs w:val="21"/>
        </w:rPr>
        <w:tab/>
        <w:t xml:space="preserve">Part of an </w:t>
      </w:r>
      <w:r>
        <w:rPr>
          <w:rFonts w:ascii="Arial" w:hAnsi="Arial" w:cs="Arial"/>
          <w:i/>
          <w:iCs/>
          <w:spacing w:val="-1"/>
          <w:sz w:val="21"/>
          <w:szCs w:val="21"/>
        </w:rPr>
        <w:t xml:space="preserve">offshore transmission system </w:t>
      </w:r>
      <w:r>
        <w:rPr>
          <w:rFonts w:ascii="Arial" w:hAnsi="Arial" w:cs="Arial"/>
          <w:spacing w:val="-1"/>
          <w:sz w:val="21"/>
          <w:szCs w:val="21"/>
        </w:rPr>
        <w:t>between two</w:t>
      </w:r>
    </w:p>
    <w:p w14:paraId="6D0C3921"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or more circuit-breakers which includes, for example, transformers, reactors, cables, overhead lines and </w:t>
      </w:r>
      <w:r>
        <w:rPr>
          <w:rFonts w:ascii="Arial" w:hAnsi="Arial" w:cs="Arial"/>
          <w:i/>
          <w:iCs/>
          <w:sz w:val="21"/>
          <w:szCs w:val="21"/>
        </w:rPr>
        <w:t xml:space="preserve">DC converters </w:t>
      </w:r>
      <w:r>
        <w:rPr>
          <w:rFonts w:ascii="Arial" w:hAnsi="Arial" w:cs="Arial"/>
          <w:sz w:val="21"/>
          <w:szCs w:val="21"/>
        </w:rPr>
        <w:t xml:space="preserve">but excludes </w:t>
      </w:r>
      <w:r>
        <w:rPr>
          <w:rFonts w:ascii="Arial" w:hAnsi="Arial" w:cs="Arial"/>
          <w:i/>
          <w:iCs/>
          <w:sz w:val="21"/>
          <w:szCs w:val="21"/>
        </w:rPr>
        <w:t>busbars and onshore transmission circuits.</w:t>
      </w:r>
    </w:p>
    <w:p w14:paraId="08F88B79" w14:textId="77777777" w:rsidR="009C1403" w:rsidRDefault="00C6386D">
      <w:pPr>
        <w:tabs>
          <w:tab w:val="left" w:pos="3312"/>
        </w:tabs>
        <w:kinsoku w:val="0"/>
        <w:overflowPunct w:val="0"/>
        <w:autoSpaceDE/>
        <w:autoSpaceDN/>
        <w:adjustRightInd/>
        <w:spacing w:before="461" w:line="233" w:lineRule="exact"/>
        <w:ind w:left="72"/>
        <w:textAlignment w:val="baseline"/>
        <w:rPr>
          <w:rFonts w:ascii="Arial" w:hAnsi="Arial" w:cs="Arial"/>
          <w:spacing w:val="-3"/>
          <w:sz w:val="21"/>
          <w:szCs w:val="21"/>
        </w:rPr>
      </w:pPr>
      <w:r>
        <w:rPr>
          <w:rFonts w:ascii="Arial" w:hAnsi="Arial" w:cs="Arial"/>
          <w:spacing w:val="-3"/>
          <w:sz w:val="21"/>
          <w:szCs w:val="21"/>
        </w:rPr>
        <w:t>Offshore Transmission Licensee</w:t>
      </w:r>
      <w:r>
        <w:rPr>
          <w:rFonts w:ascii="Arial" w:hAnsi="Arial" w:cs="Arial"/>
          <w:spacing w:val="-3"/>
          <w:sz w:val="21"/>
          <w:szCs w:val="21"/>
        </w:rPr>
        <w:tab/>
        <w:t>Means the holder of a Transmission Licence in respect</w:t>
      </w:r>
    </w:p>
    <w:p w14:paraId="420B4466"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 xml:space="preserve">offshore transmission system </w:t>
      </w:r>
      <w:r>
        <w:rPr>
          <w:rFonts w:ascii="Arial" w:hAnsi="Arial" w:cs="Arial"/>
          <w:sz w:val="21"/>
          <w:szCs w:val="21"/>
        </w:rPr>
        <w:t>granted under Section 6 (1) (b) of the Electricity Act 1989 (as amended by the Utilities Act 2000 and the Energy Act 2004)</w:t>
      </w:r>
    </w:p>
    <w:p w14:paraId="454BD3AC" w14:textId="77777777" w:rsidR="009C1403" w:rsidRDefault="009C1403">
      <w:pPr>
        <w:widowControl/>
        <w:rPr>
          <w:sz w:val="24"/>
          <w:szCs w:val="24"/>
        </w:rPr>
        <w:sectPr w:rsidR="009C1403">
          <w:headerReference w:type="default" r:id="rId84"/>
          <w:pgSz w:w="11904" w:h="16834"/>
          <w:pgMar w:top="1440" w:right="2020" w:bottom="508" w:left="1564" w:header="720" w:footer="720" w:gutter="0"/>
          <w:cols w:space="720"/>
          <w:noEndnote/>
        </w:sectPr>
      </w:pPr>
    </w:p>
    <w:p w14:paraId="0904466E" w14:textId="562EC78F" w:rsidR="009C1403" w:rsidRDefault="00C6386D">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r>
        <w:rPr>
          <w:rFonts w:ascii="Arial" w:hAnsi="Arial" w:cs="Arial"/>
          <w:spacing w:val="-1"/>
          <w:sz w:val="21"/>
          <w:szCs w:val="21"/>
        </w:rPr>
        <w:t>Offshore Transmission System</w:t>
      </w:r>
      <w:r>
        <w:rPr>
          <w:rFonts w:ascii="Arial" w:hAnsi="Arial" w:cs="Arial"/>
          <w:spacing w:val="-1"/>
          <w:sz w:val="21"/>
          <w:szCs w:val="21"/>
        </w:rPr>
        <w:tab/>
        <w:t>A system consisting (wholly or mainly) of high voltage</w:t>
      </w:r>
    </w:p>
    <w:p w14:paraId="040E8E61" w14:textId="77777777" w:rsidR="009C1403" w:rsidRDefault="00C6386D">
      <w:pPr>
        <w:kinsoku w:val="0"/>
        <w:overflowPunct w:val="0"/>
        <w:autoSpaceDE/>
        <w:autoSpaceDN/>
        <w:adjustRightInd/>
        <w:spacing w:before="2"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lines of 132kV or greater owned and/or operated by an </w:t>
      </w:r>
      <w:r>
        <w:rPr>
          <w:rFonts w:ascii="Arial" w:hAnsi="Arial" w:cs="Arial"/>
          <w:i/>
          <w:iCs/>
          <w:spacing w:val="-4"/>
          <w:sz w:val="21"/>
          <w:szCs w:val="21"/>
        </w:rPr>
        <w:t xml:space="preserve">offshore transmission licensee </w:t>
      </w:r>
      <w:r>
        <w:rPr>
          <w:rFonts w:ascii="Arial" w:hAnsi="Arial" w:cs="Arial"/>
          <w:spacing w:val="-4"/>
          <w:sz w:val="21"/>
          <w:szCs w:val="21"/>
        </w:rPr>
        <w:t xml:space="preserve">and used for the transmission of electricity to or from an </w:t>
      </w:r>
      <w:r>
        <w:rPr>
          <w:rFonts w:ascii="Arial" w:hAnsi="Arial" w:cs="Arial"/>
          <w:i/>
          <w:iCs/>
          <w:spacing w:val="-4"/>
          <w:sz w:val="21"/>
          <w:szCs w:val="21"/>
        </w:rPr>
        <w:t xml:space="preserve">offshore power station </w:t>
      </w:r>
      <w:r>
        <w:rPr>
          <w:rFonts w:ascii="Arial" w:hAnsi="Arial" w:cs="Arial"/>
          <w:spacing w:val="-4"/>
          <w:sz w:val="21"/>
          <w:szCs w:val="21"/>
        </w:rPr>
        <w:t xml:space="preserve">to or from an </w:t>
      </w:r>
      <w:r>
        <w:rPr>
          <w:rFonts w:ascii="Arial" w:hAnsi="Arial" w:cs="Arial"/>
          <w:i/>
          <w:iCs/>
          <w:spacing w:val="-4"/>
          <w:sz w:val="21"/>
          <w:szCs w:val="21"/>
        </w:rPr>
        <w:t>interface point</w:t>
      </w:r>
      <w:r>
        <w:rPr>
          <w:rFonts w:ascii="Arial" w:hAnsi="Arial" w:cs="Arial"/>
          <w:spacing w:val="-4"/>
          <w:sz w:val="21"/>
          <w:szCs w:val="21"/>
        </w:rPr>
        <w:t xml:space="preserve">, or </w:t>
      </w:r>
      <w:r>
        <w:rPr>
          <w:rFonts w:ascii="Arial" w:hAnsi="Arial" w:cs="Arial"/>
          <w:i/>
          <w:iCs/>
          <w:spacing w:val="-4"/>
          <w:sz w:val="21"/>
          <w:szCs w:val="21"/>
        </w:rPr>
        <w:t xml:space="preserve">user system interface point </w:t>
      </w:r>
      <w:r>
        <w:rPr>
          <w:rFonts w:ascii="Arial" w:hAnsi="Arial" w:cs="Arial"/>
          <w:spacing w:val="-4"/>
          <w:sz w:val="21"/>
          <w:szCs w:val="21"/>
        </w:rPr>
        <w:t xml:space="preserve">if embedded, or to or from another </w:t>
      </w:r>
      <w:r>
        <w:rPr>
          <w:rFonts w:ascii="Arial" w:hAnsi="Arial" w:cs="Arial"/>
          <w:i/>
          <w:iCs/>
          <w:spacing w:val="-4"/>
          <w:sz w:val="21"/>
          <w:szCs w:val="21"/>
        </w:rPr>
        <w:t xml:space="preserve">offshore power station </w:t>
      </w:r>
      <w:r>
        <w:rPr>
          <w:rFonts w:ascii="Arial" w:hAnsi="Arial" w:cs="Arial"/>
          <w:spacing w:val="-4"/>
          <w:sz w:val="21"/>
          <w:szCs w:val="21"/>
        </w:rPr>
        <w:t xml:space="preserve">and includes equipment, plant and apparatus and meters owned or operated by an </w:t>
      </w:r>
      <w:r>
        <w:rPr>
          <w:rFonts w:ascii="Arial" w:hAnsi="Arial" w:cs="Arial"/>
          <w:i/>
          <w:iCs/>
          <w:spacing w:val="-4"/>
          <w:sz w:val="21"/>
          <w:szCs w:val="21"/>
        </w:rPr>
        <w:t xml:space="preserve">offshore transmission licensee </w:t>
      </w:r>
      <w:r>
        <w:rPr>
          <w:rFonts w:ascii="Arial" w:hAnsi="Arial" w:cs="Arial"/>
          <w:spacing w:val="-4"/>
          <w:sz w:val="21"/>
          <w:szCs w:val="21"/>
        </w:rPr>
        <w:t xml:space="preserve">in connection with the transmission of electricity.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extends from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user system interface point</w:t>
      </w:r>
      <w:r>
        <w:rPr>
          <w:rFonts w:ascii="Arial" w:hAnsi="Arial" w:cs="Arial"/>
          <w:spacing w:val="-4"/>
          <w:sz w:val="21"/>
          <w:szCs w:val="21"/>
        </w:rPr>
        <w:t xml:space="preserve">, as the case may be, to the </w:t>
      </w:r>
      <w:r>
        <w:rPr>
          <w:rFonts w:ascii="Arial" w:hAnsi="Arial" w:cs="Arial"/>
          <w:i/>
          <w:iCs/>
          <w:spacing w:val="-4"/>
          <w:sz w:val="21"/>
          <w:szCs w:val="21"/>
        </w:rPr>
        <w:t xml:space="preserve">offshore grid entry point/s </w:t>
      </w:r>
      <w:r>
        <w:rPr>
          <w:rFonts w:ascii="Arial" w:hAnsi="Arial" w:cs="Arial"/>
          <w:spacing w:val="-4"/>
          <w:sz w:val="21"/>
          <w:szCs w:val="21"/>
        </w:rPr>
        <w:t xml:space="preserve">and may include plant and apparatus located onshore and </w:t>
      </w:r>
      <w:r>
        <w:rPr>
          <w:rFonts w:ascii="Arial" w:hAnsi="Arial" w:cs="Arial"/>
          <w:i/>
          <w:iCs/>
          <w:spacing w:val="-4"/>
          <w:sz w:val="21"/>
          <w:szCs w:val="21"/>
        </w:rPr>
        <w:t xml:space="preserve">offshore. </w:t>
      </w:r>
      <w:r>
        <w:rPr>
          <w:rFonts w:ascii="Arial" w:hAnsi="Arial" w:cs="Arial"/>
          <w:spacing w:val="-4"/>
          <w:sz w:val="21"/>
          <w:szCs w:val="21"/>
        </w:rPr>
        <w:t xml:space="preserve">For the avoidance of doubt, the </w:t>
      </w:r>
      <w:r>
        <w:rPr>
          <w:rFonts w:ascii="Arial" w:hAnsi="Arial" w:cs="Arial"/>
          <w:i/>
          <w:iCs/>
          <w:spacing w:val="-4"/>
          <w:sz w:val="21"/>
          <w:szCs w:val="21"/>
        </w:rPr>
        <w:t xml:space="preserve">offshore transmission systems, </w:t>
      </w:r>
      <w:r>
        <w:rPr>
          <w:rFonts w:ascii="Arial" w:hAnsi="Arial" w:cs="Arial"/>
          <w:spacing w:val="-4"/>
          <w:sz w:val="21"/>
          <w:szCs w:val="21"/>
        </w:rPr>
        <w:t xml:space="preserve">together with the </w:t>
      </w:r>
      <w:r>
        <w:rPr>
          <w:rFonts w:ascii="Arial" w:hAnsi="Arial" w:cs="Arial"/>
          <w:i/>
          <w:iCs/>
          <w:spacing w:val="-4"/>
          <w:sz w:val="21"/>
          <w:szCs w:val="21"/>
        </w:rPr>
        <w:t xml:space="preserve">onshore transmission system, </w:t>
      </w:r>
      <w:r>
        <w:rPr>
          <w:rFonts w:ascii="Arial" w:hAnsi="Arial" w:cs="Arial"/>
          <w:spacing w:val="-4"/>
          <w:sz w:val="21"/>
          <w:szCs w:val="21"/>
        </w:rPr>
        <w:t xml:space="preserve">form the </w:t>
      </w:r>
      <w:r>
        <w:rPr>
          <w:rFonts w:ascii="Arial" w:hAnsi="Arial" w:cs="Arial"/>
          <w:i/>
          <w:iCs/>
          <w:spacing w:val="-4"/>
          <w:sz w:val="21"/>
          <w:szCs w:val="21"/>
        </w:rPr>
        <w:t>national electricity transmission system</w:t>
      </w:r>
      <w:r>
        <w:rPr>
          <w:rFonts w:ascii="Arial" w:hAnsi="Arial" w:cs="Arial"/>
          <w:spacing w:val="-4"/>
          <w:sz w:val="21"/>
          <w:szCs w:val="21"/>
        </w:rPr>
        <w:t>.</w:t>
      </w:r>
    </w:p>
    <w:p w14:paraId="3D78DD5B" w14:textId="77777777" w:rsidR="009C1403" w:rsidRDefault="00C6386D">
      <w:pPr>
        <w:tabs>
          <w:tab w:val="left" w:pos="3312"/>
        </w:tabs>
        <w:kinsoku w:val="0"/>
        <w:overflowPunct w:val="0"/>
        <w:autoSpaceDE/>
        <w:autoSpaceDN/>
        <w:adjustRightInd/>
        <w:spacing w:before="478" w:line="230" w:lineRule="exact"/>
        <w:ind w:left="72"/>
        <w:textAlignment w:val="baseline"/>
        <w:rPr>
          <w:rFonts w:ascii="Arial" w:hAnsi="Arial" w:cs="Arial"/>
          <w:spacing w:val="-2"/>
          <w:sz w:val="21"/>
          <w:szCs w:val="21"/>
        </w:rPr>
      </w:pPr>
      <w:r>
        <w:rPr>
          <w:rFonts w:ascii="Arial" w:hAnsi="Arial" w:cs="Arial"/>
          <w:spacing w:val="-2"/>
          <w:sz w:val="21"/>
          <w:szCs w:val="21"/>
        </w:rPr>
        <w:t>Offshore Waters</w:t>
      </w:r>
      <w:r>
        <w:rPr>
          <w:rFonts w:ascii="Arial" w:hAnsi="Arial" w:cs="Arial"/>
          <w:spacing w:val="-2"/>
          <w:sz w:val="21"/>
          <w:szCs w:val="21"/>
        </w:rPr>
        <w:tab/>
        <w:t>Has the meaning given to “</w:t>
      </w:r>
      <w:r>
        <w:rPr>
          <w:rFonts w:ascii="Arial" w:hAnsi="Arial" w:cs="Arial"/>
          <w:i/>
          <w:iCs/>
          <w:spacing w:val="-2"/>
          <w:sz w:val="21"/>
          <w:szCs w:val="21"/>
        </w:rPr>
        <w:t xml:space="preserve">offshore </w:t>
      </w:r>
      <w:r>
        <w:rPr>
          <w:rFonts w:ascii="Arial" w:hAnsi="Arial" w:cs="Arial"/>
          <w:spacing w:val="-2"/>
          <w:sz w:val="21"/>
          <w:szCs w:val="21"/>
        </w:rPr>
        <w:t>waters” in Section</w:t>
      </w:r>
    </w:p>
    <w:p w14:paraId="60D0B5C9" w14:textId="77777777" w:rsidR="009C1403" w:rsidRDefault="00C6386D">
      <w:pPr>
        <w:kinsoku w:val="0"/>
        <w:overflowPunct w:val="0"/>
        <w:autoSpaceDE/>
        <w:autoSpaceDN/>
        <w:adjustRightInd/>
        <w:spacing w:line="223" w:lineRule="exact"/>
        <w:ind w:left="3312"/>
        <w:textAlignment w:val="baseline"/>
        <w:rPr>
          <w:rFonts w:ascii="Arial" w:hAnsi="Arial" w:cs="Arial"/>
          <w:spacing w:val="-3"/>
          <w:sz w:val="21"/>
          <w:szCs w:val="21"/>
        </w:rPr>
      </w:pPr>
      <w:r>
        <w:rPr>
          <w:rFonts w:ascii="Arial" w:hAnsi="Arial" w:cs="Arial"/>
          <w:spacing w:val="-3"/>
          <w:sz w:val="21"/>
          <w:szCs w:val="21"/>
        </w:rPr>
        <w:t>90(9) of the Energy Act 2004.</w:t>
      </w:r>
    </w:p>
    <w:p w14:paraId="41DAD608" w14:textId="77777777" w:rsidR="009C1403" w:rsidRDefault="00C6386D">
      <w:pPr>
        <w:tabs>
          <w:tab w:val="left" w:pos="3312"/>
        </w:tabs>
        <w:kinsoku w:val="0"/>
        <w:overflowPunct w:val="0"/>
        <w:autoSpaceDE/>
        <w:autoSpaceDN/>
        <w:adjustRightInd/>
        <w:spacing w:before="475" w:line="219" w:lineRule="exact"/>
        <w:ind w:left="72"/>
        <w:textAlignment w:val="baseline"/>
        <w:rPr>
          <w:rFonts w:ascii="Arial" w:hAnsi="Arial" w:cs="Arial"/>
          <w:sz w:val="21"/>
          <w:szCs w:val="21"/>
        </w:rPr>
      </w:pPr>
      <w:r>
        <w:rPr>
          <w:rFonts w:ascii="Arial" w:hAnsi="Arial" w:cs="Arial"/>
          <w:sz w:val="21"/>
          <w:szCs w:val="21"/>
        </w:rPr>
        <w:t>Onshore Generating Unit</w:t>
      </w:r>
      <w:r>
        <w:rPr>
          <w:rFonts w:ascii="Arial" w:hAnsi="Arial" w:cs="Arial"/>
          <w:sz w:val="21"/>
          <w:szCs w:val="21"/>
        </w:rPr>
        <w:tab/>
        <w:t>Any apparatus which produces electricity including a</w:t>
      </w:r>
    </w:p>
    <w:p w14:paraId="0351CDF9"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synchronous </w:t>
      </w:r>
      <w:r>
        <w:rPr>
          <w:rFonts w:ascii="Arial" w:hAnsi="Arial" w:cs="Arial"/>
          <w:i/>
          <w:iCs/>
          <w:sz w:val="21"/>
          <w:szCs w:val="21"/>
        </w:rPr>
        <w:t xml:space="preserve">generating unit </w:t>
      </w:r>
      <w:r>
        <w:rPr>
          <w:rFonts w:ascii="Arial" w:hAnsi="Arial" w:cs="Arial"/>
          <w:sz w:val="21"/>
          <w:szCs w:val="21"/>
        </w:rPr>
        <w:t xml:space="preserve">and non-synchronous </w:t>
      </w:r>
      <w:r>
        <w:rPr>
          <w:rFonts w:ascii="Arial" w:hAnsi="Arial" w:cs="Arial"/>
          <w:i/>
          <w:iCs/>
          <w:sz w:val="21"/>
          <w:szCs w:val="21"/>
        </w:rPr>
        <w:t xml:space="preserve">generating unit </w:t>
      </w:r>
      <w:r>
        <w:rPr>
          <w:rFonts w:ascii="Arial" w:hAnsi="Arial" w:cs="Arial"/>
          <w:sz w:val="21"/>
          <w:szCs w:val="21"/>
        </w:rPr>
        <w:t xml:space="preserve">but excluding an </w:t>
      </w:r>
      <w:r>
        <w:rPr>
          <w:rFonts w:ascii="Arial" w:hAnsi="Arial" w:cs="Arial"/>
          <w:i/>
          <w:iCs/>
          <w:sz w:val="21"/>
          <w:szCs w:val="21"/>
        </w:rPr>
        <w:t>offshore generating unit.</w:t>
      </w:r>
    </w:p>
    <w:p w14:paraId="74576D7F" w14:textId="77777777" w:rsidR="009C1403" w:rsidRDefault="00C6386D">
      <w:pPr>
        <w:tabs>
          <w:tab w:val="left" w:pos="3312"/>
        </w:tabs>
        <w:kinsoku w:val="0"/>
        <w:overflowPunct w:val="0"/>
        <w:autoSpaceDE/>
        <w:autoSpaceDN/>
        <w:adjustRightInd/>
        <w:spacing w:before="477" w:line="230" w:lineRule="exact"/>
        <w:ind w:left="72"/>
        <w:textAlignment w:val="baseline"/>
        <w:rPr>
          <w:rFonts w:ascii="Arial" w:hAnsi="Arial" w:cs="Arial"/>
          <w:i/>
          <w:iCs/>
          <w:spacing w:val="3"/>
          <w:sz w:val="21"/>
          <w:szCs w:val="21"/>
        </w:rPr>
      </w:pPr>
      <w:r>
        <w:rPr>
          <w:rFonts w:ascii="Arial" w:hAnsi="Arial" w:cs="Arial"/>
          <w:spacing w:val="3"/>
          <w:sz w:val="21"/>
          <w:szCs w:val="21"/>
        </w:rPr>
        <w:t>Onshore Power Park Module</w:t>
      </w:r>
      <w:r>
        <w:rPr>
          <w:rFonts w:ascii="Arial" w:hAnsi="Arial" w:cs="Arial"/>
          <w:spacing w:val="3"/>
          <w:sz w:val="21"/>
          <w:szCs w:val="21"/>
        </w:rPr>
        <w:tab/>
        <w:t xml:space="preserve">A collection of non-synchronous </w:t>
      </w:r>
      <w:r>
        <w:rPr>
          <w:rFonts w:ascii="Arial" w:hAnsi="Arial" w:cs="Arial"/>
          <w:i/>
          <w:iCs/>
          <w:spacing w:val="3"/>
          <w:sz w:val="21"/>
          <w:szCs w:val="21"/>
        </w:rPr>
        <w:t>generating units</w:t>
      </w:r>
    </w:p>
    <w:p w14:paraId="59108923" w14:textId="77777777" w:rsidR="009C1403" w:rsidRDefault="00C6386D">
      <w:pPr>
        <w:kinsoku w:val="0"/>
        <w:overflowPunct w:val="0"/>
        <w:autoSpaceDE/>
        <w:autoSpaceDN/>
        <w:adjustRightInd/>
        <w:spacing w:before="2" w:line="230"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(registered as a </w:t>
      </w:r>
      <w:r>
        <w:rPr>
          <w:rFonts w:ascii="Arial" w:hAnsi="Arial" w:cs="Arial"/>
          <w:i/>
          <w:iCs/>
          <w:spacing w:val="-2"/>
          <w:sz w:val="21"/>
          <w:szCs w:val="21"/>
        </w:rPr>
        <w:t xml:space="preserve">power park module </w:t>
      </w:r>
      <w:r>
        <w:rPr>
          <w:rFonts w:ascii="Arial" w:hAnsi="Arial" w:cs="Arial"/>
          <w:spacing w:val="-2"/>
          <w:sz w:val="21"/>
          <w:szCs w:val="21"/>
        </w:rPr>
        <w:t xml:space="preserve">under the Planning Code in the Grid Code) that are powered by an intermittent power source, joined together by a system with a single point of electrical connection to the </w:t>
      </w:r>
      <w:r>
        <w:rPr>
          <w:rFonts w:ascii="Arial" w:hAnsi="Arial" w:cs="Arial"/>
          <w:i/>
          <w:iCs/>
          <w:spacing w:val="-2"/>
          <w:sz w:val="21"/>
          <w:szCs w:val="21"/>
        </w:rPr>
        <w:t xml:space="preserve">onshore transmission system </w:t>
      </w:r>
      <w:r>
        <w:rPr>
          <w:rFonts w:ascii="Arial" w:hAnsi="Arial" w:cs="Arial"/>
          <w:spacing w:val="-2"/>
          <w:sz w:val="21"/>
          <w:szCs w:val="21"/>
        </w:rPr>
        <w:t xml:space="preserve">(or </w:t>
      </w:r>
      <w:r>
        <w:rPr>
          <w:rFonts w:ascii="Arial" w:hAnsi="Arial" w:cs="Arial"/>
          <w:i/>
          <w:iCs/>
          <w:spacing w:val="-2"/>
          <w:sz w:val="21"/>
          <w:szCs w:val="21"/>
        </w:rPr>
        <w:t xml:space="preserve">user system </w:t>
      </w:r>
      <w:r>
        <w:rPr>
          <w:rFonts w:ascii="Arial" w:hAnsi="Arial" w:cs="Arial"/>
          <w:spacing w:val="-2"/>
          <w:sz w:val="21"/>
          <w:szCs w:val="21"/>
        </w:rPr>
        <w:t>if</w:t>
      </w:r>
    </w:p>
    <w:p w14:paraId="6A69F920" w14:textId="77777777" w:rsidR="009C1403" w:rsidRDefault="00C6386D">
      <w:pPr>
        <w:tabs>
          <w:tab w:val="right" w:pos="8208"/>
        </w:tabs>
        <w:kinsoku w:val="0"/>
        <w:overflowPunct w:val="0"/>
        <w:autoSpaceDE/>
        <w:autoSpaceDN/>
        <w:adjustRightInd/>
        <w:spacing w:line="229" w:lineRule="exact"/>
        <w:ind w:left="3312" w:right="144"/>
        <w:jc w:val="both"/>
        <w:textAlignment w:val="baseline"/>
        <w:rPr>
          <w:rFonts w:ascii="Arial" w:hAnsi="Arial" w:cs="Arial"/>
          <w:i/>
          <w:iCs/>
          <w:sz w:val="21"/>
          <w:szCs w:val="21"/>
        </w:rPr>
      </w:pPr>
      <w:r>
        <w:rPr>
          <w:rFonts w:ascii="Arial" w:hAnsi="Arial" w:cs="Arial"/>
          <w:sz w:val="21"/>
          <w:szCs w:val="21"/>
        </w:rPr>
        <w:t>embedded).</w:t>
      </w:r>
      <w:r>
        <w:rPr>
          <w:rFonts w:ascii="Arial" w:hAnsi="Arial" w:cs="Arial"/>
          <w:sz w:val="21"/>
          <w:szCs w:val="21"/>
        </w:rPr>
        <w:tab/>
        <w:t xml:space="preserve">The connection to the </w:t>
      </w:r>
      <w:r>
        <w:rPr>
          <w:rFonts w:ascii="Arial" w:hAnsi="Arial" w:cs="Arial"/>
          <w:i/>
          <w:iCs/>
          <w:sz w:val="21"/>
          <w:szCs w:val="21"/>
        </w:rPr>
        <w:t>onshore</w:t>
      </w:r>
      <w:r>
        <w:rPr>
          <w:rFonts w:ascii="Arial" w:hAnsi="Arial" w:cs="Arial"/>
          <w:i/>
          <w:iCs/>
          <w:sz w:val="21"/>
          <w:szCs w:val="21"/>
        </w:rPr>
        <w:br/>
        <w:t xml:space="preserve">transmission system </w:t>
      </w:r>
      <w:r>
        <w:rPr>
          <w:rFonts w:ascii="Arial" w:hAnsi="Arial" w:cs="Arial"/>
          <w:sz w:val="21"/>
          <w:szCs w:val="21"/>
        </w:rPr>
        <w:t>(</w:t>
      </w:r>
      <w:r>
        <w:rPr>
          <w:rFonts w:ascii="Arial" w:hAnsi="Arial" w:cs="Arial"/>
          <w:i/>
          <w:iCs/>
          <w:sz w:val="21"/>
          <w:szCs w:val="21"/>
        </w:rPr>
        <w:t xml:space="preserve">or user system </w:t>
      </w:r>
      <w:r>
        <w:rPr>
          <w:rFonts w:ascii="Arial" w:hAnsi="Arial" w:cs="Arial"/>
          <w:sz w:val="21"/>
          <w:szCs w:val="21"/>
        </w:rPr>
        <w:t xml:space="preserve">if embedded) may include a </w:t>
      </w:r>
      <w:r>
        <w:rPr>
          <w:rFonts w:ascii="Arial" w:hAnsi="Arial" w:cs="Arial"/>
          <w:i/>
          <w:iCs/>
          <w:sz w:val="21"/>
          <w:szCs w:val="21"/>
        </w:rPr>
        <w:t>DC converter.</w:t>
      </w:r>
    </w:p>
    <w:p w14:paraId="7E8732AA" w14:textId="77777777" w:rsidR="009C1403" w:rsidRDefault="00C6386D">
      <w:pPr>
        <w:tabs>
          <w:tab w:val="left" w:pos="3312"/>
        </w:tabs>
        <w:kinsoku w:val="0"/>
        <w:overflowPunct w:val="0"/>
        <w:autoSpaceDE/>
        <w:autoSpaceDN/>
        <w:adjustRightInd/>
        <w:spacing w:before="351" w:line="230" w:lineRule="exact"/>
        <w:ind w:left="72"/>
        <w:textAlignment w:val="baseline"/>
        <w:rPr>
          <w:rFonts w:ascii="Arial" w:hAnsi="Arial" w:cs="Arial"/>
          <w:i/>
          <w:iCs/>
          <w:spacing w:val="6"/>
          <w:sz w:val="21"/>
          <w:szCs w:val="21"/>
        </w:rPr>
      </w:pPr>
      <w:r>
        <w:rPr>
          <w:rFonts w:ascii="Arial" w:hAnsi="Arial" w:cs="Arial"/>
          <w:spacing w:val="6"/>
          <w:sz w:val="21"/>
          <w:szCs w:val="21"/>
        </w:rPr>
        <w:t>Onshore Power Station</w:t>
      </w:r>
      <w:r>
        <w:rPr>
          <w:rFonts w:ascii="Arial" w:hAnsi="Arial" w:cs="Arial"/>
          <w:spacing w:val="6"/>
          <w:sz w:val="21"/>
          <w:szCs w:val="21"/>
        </w:rPr>
        <w:tab/>
        <w:t xml:space="preserve">An installation comprising one or more </w:t>
      </w:r>
      <w:r>
        <w:rPr>
          <w:rFonts w:ascii="Arial" w:hAnsi="Arial" w:cs="Arial"/>
          <w:i/>
          <w:iCs/>
          <w:spacing w:val="6"/>
          <w:sz w:val="21"/>
          <w:szCs w:val="21"/>
        </w:rPr>
        <w:t>onshore</w:t>
      </w:r>
    </w:p>
    <w:p w14:paraId="23AF8F22"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i/>
          <w:iCs/>
          <w:spacing w:val="-6"/>
          <w:sz w:val="21"/>
          <w:szCs w:val="21"/>
        </w:rPr>
        <w:t xml:space="preserve">generating units or onshore power park module </w:t>
      </w:r>
      <w:r>
        <w:rPr>
          <w:rFonts w:ascii="Arial" w:hAnsi="Arial" w:cs="Arial"/>
          <w:spacing w:val="-6"/>
          <w:sz w:val="21"/>
          <w:szCs w:val="21"/>
        </w:rPr>
        <w:t xml:space="preserve">(even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onshore power station</w:t>
      </w:r>
      <w:r>
        <w:rPr>
          <w:rFonts w:ascii="Arial" w:hAnsi="Arial" w:cs="Arial"/>
          <w:spacing w:val="-6"/>
          <w:sz w:val="21"/>
          <w:szCs w:val="21"/>
        </w:rPr>
        <w:t>.</w:t>
      </w:r>
    </w:p>
    <w:p w14:paraId="2112CA12" w14:textId="77777777" w:rsidR="009C1403" w:rsidRDefault="00C6386D">
      <w:pPr>
        <w:tabs>
          <w:tab w:val="left" w:pos="3312"/>
        </w:tabs>
        <w:kinsoku w:val="0"/>
        <w:overflowPunct w:val="0"/>
        <w:autoSpaceDE/>
        <w:autoSpaceDN/>
        <w:adjustRightInd/>
        <w:spacing w:before="360" w:line="230" w:lineRule="exact"/>
        <w:ind w:left="72"/>
        <w:textAlignment w:val="baseline"/>
        <w:rPr>
          <w:rFonts w:ascii="Arial" w:hAnsi="Arial" w:cs="Arial"/>
          <w:spacing w:val="-2"/>
          <w:sz w:val="21"/>
          <w:szCs w:val="21"/>
        </w:rPr>
      </w:pPr>
      <w:r>
        <w:rPr>
          <w:rFonts w:ascii="Arial" w:hAnsi="Arial" w:cs="Arial"/>
          <w:spacing w:val="-2"/>
          <w:sz w:val="21"/>
          <w:szCs w:val="21"/>
        </w:rPr>
        <w:t>Onshore Transmission Circuit</w:t>
      </w:r>
      <w:r>
        <w:rPr>
          <w:rFonts w:ascii="Arial" w:hAnsi="Arial" w:cs="Arial"/>
          <w:spacing w:val="-2"/>
          <w:sz w:val="21"/>
          <w:szCs w:val="21"/>
        </w:rPr>
        <w:tab/>
        <w:t xml:space="preserve">Part of the </w:t>
      </w:r>
      <w:r>
        <w:rPr>
          <w:rFonts w:ascii="Arial" w:hAnsi="Arial" w:cs="Arial"/>
          <w:i/>
          <w:iCs/>
          <w:spacing w:val="-2"/>
          <w:sz w:val="21"/>
          <w:szCs w:val="21"/>
        </w:rPr>
        <w:t xml:space="preserve">onshore transmission system </w:t>
      </w:r>
      <w:r>
        <w:rPr>
          <w:rFonts w:ascii="Arial" w:hAnsi="Arial" w:cs="Arial"/>
          <w:spacing w:val="-2"/>
          <w:sz w:val="21"/>
          <w:szCs w:val="21"/>
        </w:rPr>
        <w:t>between two</w:t>
      </w:r>
    </w:p>
    <w:p w14:paraId="68DEC949"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or more circuit-breakers which include, for example, transformers, reactors, cables and overhead lines and </w:t>
      </w:r>
      <w:r>
        <w:rPr>
          <w:rFonts w:ascii="Arial" w:hAnsi="Arial" w:cs="Arial"/>
          <w:i/>
          <w:iCs/>
          <w:spacing w:val="-3"/>
          <w:sz w:val="21"/>
          <w:szCs w:val="21"/>
        </w:rPr>
        <w:t xml:space="preserve">DC converters, </w:t>
      </w:r>
      <w:r>
        <w:rPr>
          <w:rFonts w:ascii="Arial" w:hAnsi="Arial" w:cs="Arial"/>
          <w:spacing w:val="-3"/>
          <w:sz w:val="21"/>
          <w:szCs w:val="21"/>
        </w:rPr>
        <w:t xml:space="preserve">but excludes </w:t>
      </w:r>
      <w:r>
        <w:rPr>
          <w:rFonts w:ascii="Arial" w:hAnsi="Arial" w:cs="Arial"/>
          <w:i/>
          <w:iCs/>
          <w:spacing w:val="-3"/>
          <w:sz w:val="21"/>
          <w:szCs w:val="21"/>
        </w:rPr>
        <w:t xml:space="preserve">busbars, generation circuits </w:t>
      </w:r>
      <w:r>
        <w:rPr>
          <w:rFonts w:ascii="Arial" w:hAnsi="Arial" w:cs="Arial"/>
          <w:spacing w:val="-3"/>
          <w:sz w:val="21"/>
          <w:szCs w:val="21"/>
        </w:rPr>
        <w:t xml:space="preserve">and </w:t>
      </w:r>
      <w:r>
        <w:rPr>
          <w:rFonts w:ascii="Arial" w:hAnsi="Arial" w:cs="Arial"/>
          <w:i/>
          <w:iCs/>
          <w:spacing w:val="-3"/>
          <w:sz w:val="21"/>
          <w:szCs w:val="21"/>
        </w:rPr>
        <w:t>offshore transmission circuits.</w:t>
      </w:r>
    </w:p>
    <w:p w14:paraId="45DCF0ED" w14:textId="6270FABF" w:rsidR="009C1403" w:rsidRDefault="479F96F1">
      <w:pPr>
        <w:kinsoku w:val="0"/>
        <w:overflowPunct w:val="0"/>
        <w:autoSpaceDE/>
        <w:autoSpaceDN/>
        <w:adjustRightInd/>
        <w:spacing w:before="468" w:line="230" w:lineRule="exact"/>
        <w:ind w:left="3312" w:right="144" w:hanging="3240"/>
        <w:jc w:val="both"/>
        <w:textAlignment w:val="baseline"/>
        <w:rPr>
          <w:rFonts w:ascii="Arial" w:hAnsi="Arial" w:cs="Arial"/>
          <w:spacing w:val="-4"/>
          <w:sz w:val="21"/>
          <w:szCs w:val="21"/>
        </w:rPr>
      </w:pPr>
      <w:r>
        <w:rPr>
          <w:rFonts w:ascii="Arial" w:hAnsi="Arial" w:cs="Arial"/>
          <w:spacing w:val="-4"/>
          <w:sz w:val="21"/>
          <w:szCs w:val="21"/>
        </w:rPr>
        <w:t xml:space="preserve">Onshore Transmission Licensee </w:t>
      </w:r>
      <w:r w:rsidR="6412298F">
        <w:rPr>
          <w:rFonts w:ascii="Arial" w:hAnsi="Arial" w:cs="Arial"/>
          <w:spacing w:val="-4"/>
          <w:sz w:val="21"/>
          <w:szCs w:val="21"/>
        </w:rPr>
        <w:t xml:space="preserve"> </w:t>
      </w:r>
      <w:r w:rsidR="00C6386D">
        <w:tab/>
      </w:r>
      <w:r w:rsidRPr="5D9186BE">
        <w:rPr>
          <w:rFonts w:ascii="Arial" w:hAnsi="Arial" w:cs="Arial"/>
          <w:i/>
          <w:iCs/>
          <w:spacing w:val="-4"/>
          <w:sz w:val="21"/>
          <w:szCs w:val="21"/>
        </w:rPr>
        <w:t>NGET, SPT</w:t>
      </w:r>
      <w:r>
        <w:rPr>
          <w:rFonts w:ascii="Arial" w:hAnsi="Arial" w:cs="Arial"/>
          <w:spacing w:val="-4"/>
          <w:sz w:val="21"/>
          <w:szCs w:val="21"/>
        </w:rPr>
        <w:t xml:space="preserve">, </w:t>
      </w:r>
      <w:r w:rsidRPr="5D9186BE">
        <w:rPr>
          <w:rFonts w:ascii="Arial" w:hAnsi="Arial" w:cs="Arial"/>
          <w:i/>
          <w:iCs/>
          <w:spacing w:val="-4"/>
          <w:sz w:val="21"/>
          <w:szCs w:val="21"/>
        </w:rPr>
        <w:t xml:space="preserve">SHET’s </w:t>
      </w:r>
      <w:r>
        <w:rPr>
          <w:rFonts w:ascii="Arial" w:hAnsi="Arial" w:cs="Arial"/>
          <w:spacing w:val="-4"/>
          <w:sz w:val="21"/>
          <w:szCs w:val="21"/>
        </w:rPr>
        <w:t>and such other person who is the holder of a transmission licence in respect of an onshore transmission system granted under Section 6 (1) (b) of the Electricity Act 1989 (as amended by the Utilities Act 2000 and the Energy Act 2004).</w:t>
      </w:r>
    </w:p>
    <w:p w14:paraId="48139428" w14:textId="77777777" w:rsidR="009C1403" w:rsidRDefault="009C1403">
      <w:pPr>
        <w:widowControl/>
        <w:rPr>
          <w:sz w:val="24"/>
          <w:szCs w:val="24"/>
        </w:rPr>
        <w:sectPr w:rsidR="009C1403">
          <w:headerReference w:type="default" r:id="rId85"/>
          <w:pgSz w:w="11904" w:h="16834"/>
          <w:pgMar w:top="1440" w:right="2020" w:bottom="508" w:left="1564" w:header="720" w:footer="720" w:gutter="0"/>
          <w:cols w:space="720"/>
          <w:noEndnote/>
        </w:sectPr>
      </w:pPr>
    </w:p>
    <w:p w14:paraId="32279720" w14:textId="3BED4A05" w:rsidR="009C1403" w:rsidRDefault="00C6386D" w:rsidP="00301BF8">
      <w:pPr>
        <w:tabs>
          <w:tab w:val="left" w:pos="3402"/>
          <w:tab w:val="right" w:pos="8208"/>
        </w:tabs>
        <w:kinsoku w:val="0"/>
        <w:overflowPunct w:val="0"/>
        <w:autoSpaceDE/>
        <w:autoSpaceDN/>
        <w:adjustRightInd/>
        <w:spacing w:before="15" w:line="233" w:lineRule="exact"/>
        <w:ind w:left="72"/>
        <w:textAlignment w:val="baseline"/>
        <w:rPr>
          <w:rFonts w:ascii="Arial" w:hAnsi="Arial" w:cs="Arial"/>
          <w:sz w:val="21"/>
          <w:szCs w:val="21"/>
        </w:rPr>
      </w:pPr>
      <w:r>
        <w:rPr>
          <w:rFonts w:ascii="Arial" w:hAnsi="Arial" w:cs="Arial"/>
          <w:sz w:val="21"/>
          <w:szCs w:val="21"/>
        </w:rPr>
        <w:t>Onshore Transmission System</w:t>
      </w:r>
      <w:r w:rsidR="00301BF8">
        <w:rPr>
          <w:rFonts w:ascii="Arial" w:hAnsi="Arial" w:cs="Arial"/>
          <w:sz w:val="21"/>
          <w:szCs w:val="21"/>
        </w:rPr>
        <w:tab/>
      </w:r>
      <w:r>
        <w:rPr>
          <w:rFonts w:ascii="Arial" w:hAnsi="Arial" w:cs="Arial"/>
          <w:sz w:val="21"/>
          <w:szCs w:val="21"/>
        </w:rPr>
        <w:t>The system consisting (wholly or mainly) of high</w:t>
      </w:r>
    </w:p>
    <w:p w14:paraId="33DD833D" w14:textId="77777777" w:rsidR="009C1403" w:rsidRDefault="00C6386D">
      <w:pPr>
        <w:kinsoku w:val="0"/>
        <w:overflowPunct w:val="0"/>
        <w:autoSpaceDE/>
        <w:autoSpaceDN/>
        <w:adjustRightInd/>
        <w:spacing w:after="451" w:line="229"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voltage electric lines owned or operated by </w:t>
      </w:r>
      <w:r>
        <w:rPr>
          <w:rFonts w:ascii="Arial" w:hAnsi="Arial" w:cs="Arial"/>
          <w:i/>
          <w:iCs/>
          <w:spacing w:val="-3"/>
          <w:sz w:val="21"/>
          <w:szCs w:val="21"/>
        </w:rPr>
        <w:t xml:space="preserve">onshore transmission licensees </w:t>
      </w:r>
      <w:r>
        <w:rPr>
          <w:rFonts w:ascii="Arial" w:hAnsi="Arial" w:cs="Arial"/>
          <w:spacing w:val="-3"/>
          <w:sz w:val="21"/>
          <w:szCs w:val="21"/>
        </w:rPr>
        <w:t xml:space="preserve">and used for the transmission of electricity from one </w:t>
      </w:r>
      <w:r>
        <w:rPr>
          <w:rFonts w:ascii="Arial" w:hAnsi="Arial" w:cs="Arial"/>
          <w:i/>
          <w:iCs/>
          <w:spacing w:val="-3"/>
          <w:sz w:val="21"/>
          <w:szCs w:val="21"/>
        </w:rPr>
        <w:t xml:space="preserve">power station </w:t>
      </w:r>
      <w:r>
        <w:rPr>
          <w:rFonts w:ascii="Arial" w:hAnsi="Arial" w:cs="Arial"/>
          <w:spacing w:val="-3"/>
          <w:sz w:val="21"/>
          <w:szCs w:val="21"/>
        </w:rPr>
        <w:t xml:space="preserve">to a substation or to another </w:t>
      </w:r>
      <w:r>
        <w:rPr>
          <w:rFonts w:ascii="Arial" w:hAnsi="Arial" w:cs="Arial"/>
          <w:i/>
          <w:iCs/>
          <w:spacing w:val="-3"/>
          <w:sz w:val="21"/>
          <w:szCs w:val="21"/>
        </w:rPr>
        <w:t xml:space="preserve">power station </w:t>
      </w:r>
      <w:r>
        <w:rPr>
          <w:rFonts w:ascii="Arial" w:hAnsi="Arial" w:cs="Arial"/>
          <w:spacing w:val="-3"/>
          <w:sz w:val="21"/>
          <w:szCs w:val="21"/>
        </w:rPr>
        <w:t xml:space="preserve">or between substations or to or from </w:t>
      </w:r>
      <w:r>
        <w:rPr>
          <w:rFonts w:ascii="Arial" w:hAnsi="Arial" w:cs="Arial"/>
          <w:i/>
          <w:iCs/>
          <w:spacing w:val="-3"/>
          <w:sz w:val="21"/>
          <w:szCs w:val="21"/>
        </w:rPr>
        <w:t xml:space="preserve">offshore transmission systems </w:t>
      </w:r>
      <w:r>
        <w:rPr>
          <w:rFonts w:ascii="Arial" w:hAnsi="Arial" w:cs="Arial"/>
          <w:spacing w:val="-3"/>
          <w:sz w:val="21"/>
          <w:szCs w:val="21"/>
        </w:rPr>
        <w:t xml:space="preserve">or to or from any </w:t>
      </w:r>
      <w:r>
        <w:rPr>
          <w:rFonts w:ascii="Arial" w:hAnsi="Arial" w:cs="Arial"/>
          <w:i/>
          <w:iCs/>
          <w:spacing w:val="-3"/>
          <w:sz w:val="21"/>
          <w:szCs w:val="21"/>
        </w:rPr>
        <w:t xml:space="preserve">external interconnections </w:t>
      </w:r>
      <w:r>
        <w:rPr>
          <w:rFonts w:ascii="Arial" w:hAnsi="Arial" w:cs="Arial"/>
          <w:spacing w:val="-3"/>
          <w:sz w:val="21"/>
          <w:szCs w:val="21"/>
        </w:rPr>
        <w:t xml:space="preserve">and includes any plant and apparatus and meters owned or operated by </w:t>
      </w:r>
      <w:r>
        <w:rPr>
          <w:rFonts w:ascii="Arial" w:hAnsi="Arial" w:cs="Arial"/>
          <w:i/>
          <w:iCs/>
          <w:spacing w:val="-3"/>
          <w:sz w:val="21"/>
          <w:szCs w:val="21"/>
        </w:rPr>
        <w:t xml:space="preserve">onshore transmission licensees </w:t>
      </w:r>
      <w:r>
        <w:rPr>
          <w:rFonts w:ascii="Arial" w:hAnsi="Arial" w:cs="Arial"/>
          <w:spacing w:val="-3"/>
          <w:sz w:val="21"/>
          <w:szCs w:val="21"/>
        </w:rPr>
        <w:t xml:space="preserve">within </w:t>
      </w:r>
      <w:r>
        <w:rPr>
          <w:rFonts w:ascii="Arial" w:hAnsi="Arial" w:cs="Arial"/>
          <w:i/>
          <w:iCs/>
          <w:spacing w:val="-3"/>
          <w:sz w:val="21"/>
          <w:szCs w:val="21"/>
        </w:rPr>
        <w:t xml:space="preserve">Great Britain </w:t>
      </w:r>
      <w:r>
        <w:rPr>
          <w:rFonts w:ascii="Arial" w:hAnsi="Arial" w:cs="Arial"/>
          <w:spacing w:val="-3"/>
          <w:sz w:val="21"/>
          <w:szCs w:val="21"/>
        </w:rPr>
        <w:t xml:space="preserve">in connection with the transmission of electricity. The </w:t>
      </w:r>
      <w:r>
        <w:rPr>
          <w:rFonts w:ascii="Arial" w:hAnsi="Arial" w:cs="Arial"/>
          <w:i/>
          <w:iCs/>
          <w:spacing w:val="-3"/>
          <w:sz w:val="21"/>
          <w:szCs w:val="21"/>
        </w:rPr>
        <w:t xml:space="preserve">onshore transmission system </w:t>
      </w:r>
      <w:r>
        <w:rPr>
          <w:rFonts w:ascii="Arial" w:hAnsi="Arial" w:cs="Arial"/>
          <w:spacing w:val="-3"/>
          <w:sz w:val="21"/>
          <w:szCs w:val="21"/>
        </w:rPr>
        <w:t xml:space="preserve">does not include any </w:t>
      </w:r>
      <w:r>
        <w:rPr>
          <w:rFonts w:ascii="Arial" w:hAnsi="Arial" w:cs="Arial"/>
          <w:i/>
          <w:iCs/>
          <w:spacing w:val="-3"/>
          <w:sz w:val="21"/>
          <w:szCs w:val="21"/>
        </w:rPr>
        <w:t>remote transmission assets</w:t>
      </w:r>
      <w:r>
        <w:rPr>
          <w:rFonts w:ascii="Arial" w:hAnsi="Arial" w:cs="Arial"/>
          <w:spacing w:val="-3"/>
          <w:sz w:val="21"/>
          <w:szCs w:val="21"/>
        </w:rPr>
        <w:t xml:space="preserve">. For the avoidance of doubt, the </w:t>
      </w:r>
      <w:r>
        <w:rPr>
          <w:rFonts w:ascii="Arial" w:hAnsi="Arial" w:cs="Arial"/>
          <w:i/>
          <w:iCs/>
          <w:spacing w:val="-3"/>
          <w:sz w:val="21"/>
          <w:szCs w:val="21"/>
        </w:rPr>
        <w:t xml:space="preserve">onshore transmission system, </w:t>
      </w:r>
      <w:r>
        <w:rPr>
          <w:rFonts w:ascii="Arial" w:hAnsi="Arial" w:cs="Arial"/>
          <w:spacing w:val="-3"/>
          <w:sz w:val="21"/>
          <w:szCs w:val="21"/>
        </w:rPr>
        <w:t xml:space="preserve">together with the </w:t>
      </w:r>
      <w:r>
        <w:rPr>
          <w:rFonts w:ascii="Arial" w:hAnsi="Arial" w:cs="Arial"/>
          <w:i/>
          <w:iCs/>
          <w:spacing w:val="-3"/>
          <w:sz w:val="21"/>
          <w:szCs w:val="21"/>
        </w:rPr>
        <w:t xml:space="preserve">offshore transmission systems </w:t>
      </w:r>
      <w:r>
        <w:rPr>
          <w:rFonts w:ascii="Arial" w:hAnsi="Arial" w:cs="Arial"/>
          <w:spacing w:val="-3"/>
          <w:sz w:val="21"/>
          <w:szCs w:val="21"/>
        </w:rPr>
        <w:t xml:space="preserve">form the </w:t>
      </w:r>
      <w:r>
        <w:rPr>
          <w:rFonts w:ascii="Arial" w:hAnsi="Arial" w:cs="Arial"/>
          <w:i/>
          <w:iCs/>
          <w:spacing w:val="-3"/>
          <w:sz w:val="21"/>
          <w:szCs w:val="21"/>
        </w:rPr>
        <w:t>national electricity transmission system</w:t>
      </w:r>
      <w:r>
        <w:rPr>
          <w:rFonts w:ascii="Arial" w:hAnsi="Arial" w:cs="Arial"/>
          <w:spacing w:val="-3"/>
          <w:sz w:val="21"/>
          <w:szCs w:val="21"/>
        </w:rPr>
        <w:t>.</w:t>
      </w:r>
    </w:p>
    <w:tbl>
      <w:tblPr>
        <w:tblW w:w="0" w:type="auto"/>
        <w:tblLayout w:type="fixed"/>
        <w:tblCellMar>
          <w:left w:w="0" w:type="dxa"/>
          <w:right w:w="0" w:type="dxa"/>
        </w:tblCellMar>
        <w:tblLook w:val="0000" w:firstRow="0" w:lastRow="0" w:firstColumn="0" w:lastColumn="0" w:noHBand="0" w:noVBand="0"/>
      </w:tblPr>
      <w:tblGrid>
        <w:gridCol w:w="2820"/>
        <w:gridCol w:w="5500"/>
      </w:tblGrid>
      <w:tr w:rsidR="009C1403" w14:paraId="55FA4D6D" w14:textId="77777777">
        <w:trPr>
          <w:trHeight w:hRule="exact" w:val="1125"/>
        </w:trPr>
        <w:tc>
          <w:tcPr>
            <w:tcW w:w="2820" w:type="dxa"/>
            <w:tcBorders>
              <w:top w:val="nil"/>
              <w:left w:val="nil"/>
              <w:bottom w:val="nil"/>
              <w:right w:val="nil"/>
            </w:tcBorders>
          </w:tcPr>
          <w:p w14:paraId="5400821E" w14:textId="77777777" w:rsidR="009C1403" w:rsidRDefault="00C6386D">
            <w:pPr>
              <w:kinsoku w:val="0"/>
              <w:overflowPunct w:val="0"/>
              <w:autoSpaceDE/>
              <w:autoSpaceDN/>
              <w:adjustRightInd/>
              <w:spacing w:after="870" w:line="233" w:lineRule="exact"/>
              <w:ind w:right="547"/>
              <w:jc w:val="right"/>
              <w:textAlignment w:val="baseline"/>
              <w:rPr>
                <w:rFonts w:ascii="Arial" w:hAnsi="Arial" w:cs="Arial"/>
                <w:sz w:val="21"/>
                <w:szCs w:val="21"/>
              </w:rPr>
            </w:pPr>
            <w:r>
              <w:rPr>
                <w:rFonts w:ascii="Arial" w:hAnsi="Arial" w:cs="Arial"/>
                <w:sz w:val="21"/>
                <w:szCs w:val="21"/>
              </w:rPr>
              <w:t>Operational Intertripping</w:t>
            </w:r>
          </w:p>
        </w:tc>
        <w:tc>
          <w:tcPr>
            <w:tcW w:w="5500" w:type="dxa"/>
            <w:tcBorders>
              <w:top w:val="nil"/>
              <w:left w:val="nil"/>
              <w:bottom w:val="nil"/>
              <w:right w:val="nil"/>
            </w:tcBorders>
          </w:tcPr>
          <w:p w14:paraId="328C9343" w14:textId="77777777" w:rsidR="009C1403" w:rsidRDefault="00C6386D">
            <w:pPr>
              <w:kinsoku w:val="0"/>
              <w:overflowPunct w:val="0"/>
              <w:autoSpaceDE/>
              <w:autoSpaceDN/>
              <w:adjustRightInd/>
              <w:spacing w:line="223" w:lineRule="exact"/>
              <w:ind w:left="540" w:right="144"/>
              <w:jc w:val="both"/>
              <w:textAlignment w:val="baseline"/>
              <w:rPr>
                <w:rFonts w:ascii="Arial" w:hAnsi="Arial" w:cs="Arial"/>
                <w:i/>
                <w:iCs/>
                <w:sz w:val="21"/>
                <w:szCs w:val="21"/>
              </w:rPr>
            </w:pPr>
            <w:r>
              <w:rPr>
                <w:rFonts w:ascii="Arial" w:hAnsi="Arial" w:cs="Arial"/>
                <w:sz w:val="21"/>
                <w:szCs w:val="21"/>
              </w:rPr>
              <w:t xml:space="preserve">The automatic tripping of circuit breakers to remove </w:t>
            </w:r>
            <w:r>
              <w:rPr>
                <w:rFonts w:ascii="Arial" w:hAnsi="Arial" w:cs="Arial"/>
                <w:i/>
                <w:iCs/>
                <w:sz w:val="21"/>
                <w:szCs w:val="21"/>
              </w:rPr>
              <w:t xml:space="preserve">generating units </w:t>
            </w:r>
            <w:r>
              <w:rPr>
                <w:rFonts w:ascii="Arial" w:hAnsi="Arial" w:cs="Arial"/>
                <w:sz w:val="21"/>
                <w:szCs w:val="21"/>
              </w:rPr>
              <w:t xml:space="preserve">and/or demand. It does not provide additional </w:t>
            </w:r>
            <w:r>
              <w:rPr>
                <w:rFonts w:ascii="Arial" w:hAnsi="Arial" w:cs="Arial"/>
                <w:i/>
                <w:iCs/>
                <w:sz w:val="21"/>
                <w:szCs w:val="21"/>
              </w:rPr>
              <w:t xml:space="preserve">transmission capacity </w:t>
            </w:r>
            <w:r>
              <w:rPr>
                <w:rFonts w:ascii="Arial" w:hAnsi="Arial" w:cs="Arial"/>
                <w:sz w:val="21"/>
                <w:szCs w:val="21"/>
              </w:rPr>
              <w:t xml:space="preserve">and must not lead to </w:t>
            </w:r>
            <w:r>
              <w:rPr>
                <w:rFonts w:ascii="Arial" w:hAnsi="Arial" w:cs="Arial"/>
                <w:i/>
                <w:iCs/>
                <w:sz w:val="21"/>
                <w:szCs w:val="21"/>
              </w:rPr>
              <w:t xml:space="preserve">unacceptable frequency conditions </w:t>
            </w:r>
            <w:r>
              <w:rPr>
                <w:rFonts w:ascii="Arial" w:hAnsi="Arial" w:cs="Arial"/>
                <w:sz w:val="21"/>
                <w:szCs w:val="21"/>
              </w:rPr>
              <w:t xml:space="preserve">for any </w:t>
            </w:r>
            <w:r>
              <w:rPr>
                <w:rFonts w:ascii="Arial" w:hAnsi="Arial" w:cs="Arial"/>
                <w:i/>
                <w:iCs/>
                <w:sz w:val="21"/>
                <w:szCs w:val="21"/>
              </w:rPr>
              <w:t>secured event.</w:t>
            </w:r>
          </w:p>
        </w:tc>
      </w:tr>
    </w:tbl>
    <w:p w14:paraId="7E793180" w14:textId="77777777" w:rsidR="009C1403" w:rsidRDefault="009C1403">
      <w:pPr>
        <w:kinsoku w:val="0"/>
        <w:overflowPunct w:val="0"/>
        <w:autoSpaceDE/>
        <w:autoSpaceDN/>
        <w:adjustRightInd/>
        <w:spacing w:after="808"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2722"/>
        <w:gridCol w:w="5598"/>
      </w:tblGrid>
      <w:tr w:rsidR="009C1403" w14:paraId="19874E32" w14:textId="77777777">
        <w:trPr>
          <w:trHeight w:hRule="exact" w:val="1647"/>
        </w:trPr>
        <w:tc>
          <w:tcPr>
            <w:tcW w:w="2722" w:type="dxa"/>
            <w:tcBorders>
              <w:top w:val="nil"/>
              <w:left w:val="nil"/>
              <w:bottom w:val="nil"/>
              <w:right w:val="nil"/>
            </w:tcBorders>
          </w:tcPr>
          <w:p w14:paraId="0A6CF2B7" w14:textId="77777777" w:rsidR="009C1403" w:rsidRDefault="00C6386D">
            <w:pPr>
              <w:kinsoku w:val="0"/>
              <w:overflowPunct w:val="0"/>
              <w:autoSpaceDE/>
              <w:autoSpaceDN/>
              <w:adjustRightInd/>
              <w:spacing w:after="1393" w:line="233" w:lineRule="exact"/>
              <w:ind w:right="641"/>
              <w:jc w:val="right"/>
              <w:textAlignment w:val="baseline"/>
              <w:rPr>
                <w:rFonts w:ascii="Arial" w:hAnsi="Arial" w:cs="Arial"/>
                <w:sz w:val="21"/>
                <w:szCs w:val="21"/>
              </w:rPr>
            </w:pPr>
            <w:r>
              <w:rPr>
                <w:rFonts w:ascii="Arial" w:hAnsi="Arial" w:cs="Arial"/>
                <w:sz w:val="21"/>
                <w:szCs w:val="21"/>
              </w:rPr>
              <w:t>Operational Switching</w:t>
            </w:r>
          </w:p>
        </w:tc>
        <w:tc>
          <w:tcPr>
            <w:tcW w:w="5598" w:type="dxa"/>
            <w:tcBorders>
              <w:top w:val="nil"/>
              <w:left w:val="nil"/>
              <w:bottom w:val="nil"/>
              <w:right w:val="nil"/>
            </w:tcBorders>
          </w:tcPr>
          <w:p w14:paraId="10A809A9" w14:textId="77777777" w:rsidR="009C1403" w:rsidRDefault="00C6386D">
            <w:pPr>
              <w:kinsoku w:val="0"/>
              <w:overflowPunct w:val="0"/>
              <w:autoSpaceDE/>
              <w:autoSpaceDN/>
              <w:adjustRightInd/>
              <w:spacing w:line="232" w:lineRule="exact"/>
              <w:ind w:left="612" w:right="108"/>
              <w:jc w:val="both"/>
              <w:textAlignment w:val="baseline"/>
              <w:rPr>
                <w:rFonts w:ascii="Arial" w:hAnsi="Arial" w:cs="Arial"/>
                <w:spacing w:val="-4"/>
                <w:sz w:val="21"/>
                <w:szCs w:val="21"/>
              </w:rPr>
            </w:pPr>
            <w:r>
              <w:rPr>
                <w:rFonts w:ascii="Arial" w:hAnsi="Arial" w:cs="Arial"/>
                <w:spacing w:val="-4"/>
                <w:sz w:val="21"/>
                <w:szCs w:val="21"/>
              </w:rPr>
              <w:t xml:space="preserve">Operation of plant and/or apparatus within the </w:t>
            </w:r>
            <w:r>
              <w:rPr>
                <w:rFonts w:ascii="Arial" w:hAnsi="Arial" w:cs="Arial"/>
                <w:i/>
                <w:iCs/>
                <w:spacing w:val="-4"/>
                <w:sz w:val="21"/>
                <w:szCs w:val="21"/>
              </w:rPr>
              <w:t xml:space="preserve">onshore transmission system </w:t>
            </w:r>
            <w:r>
              <w:rPr>
                <w:rFonts w:ascii="Arial" w:hAnsi="Arial" w:cs="Arial"/>
                <w:spacing w:val="-4"/>
                <w:sz w:val="21"/>
                <w:szCs w:val="21"/>
              </w:rPr>
              <w:t xml:space="preserve">or </w:t>
            </w:r>
            <w:r>
              <w:rPr>
                <w:rFonts w:ascii="Arial" w:hAnsi="Arial" w:cs="Arial"/>
                <w:i/>
                <w:iCs/>
                <w:spacing w:val="-4"/>
                <w:sz w:val="21"/>
                <w:szCs w:val="21"/>
              </w:rPr>
              <w:t xml:space="preserve">offshore transmission system </w:t>
            </w:r>
            <w:r>
              <w:rPr>
                <w:rFonts w:ascii="Arial" w:hAnsi="Arial" w:cs="Arial"/>
                <w:spacing w:val="-4"/>
                <w:sz w:val="21"/>
                <w:szCs w:val="21"/>
              </w:rPr>
              <w:t xml:space="preserve">to the instruction of the relevant control engineer. For the avoidance of doubt, </w:t>
            </w:r>
            <w:r>
              <w:rPr>
                <w:rFonts w:ascii="Arial" w:hAnsi="Arial" w:cs="Arial"/>
                <w:i/>
                <w:iCs/>
                <w:spacing w:val="-4"/>
                <w:sz w:val="21"/>
                <w:szCs w:val="21"/>
              </w:rPr>
              <w:t xml:space="preserve">operational switching </w:t>
            </w:r>
            <w:r>
              <w:rPr>
                <w:rFonts w:ascii="Arial" w:hAnsi="Arial" w:cs="Arial"/>
                <w:spacing w:val="-4"/>
                <w:sz w:val="21"/>
                <w:szCs w:val="21"/>
              </w:rPr>
              <w:t>includes manual actions and automatic actions including tap-changing, auto-switching schemes and automatic reactive switching schemes.</w:t>
            </w:r>
          </w:p>
        </w:tc>
      </w:tr>
    </w:tbl>
    <w:p w14:paraId="76CF97AC" w14:textId="77777777" w:rsidR="009C1403" w:rsidRDefault="009C1403">
      <w:pPr>
        <w:kinsoku w:val="0"/>
        <w:overflowPunct w:val="0"/>
        <w:autoSpaceDE/>
        <w:autoSpaceDN/>
        <w:adjustRightInd/>
        <w:spacing w:after="1492" w:line="20" w:lineRule="exact"/>
        <w:textAlignment w:val="baseline"/>
        <w:rPr>
          <w:sz w:val="24"/>
          <w:szCs w:val="24"/>
        </w:rPr>
      </w:pPr>
    </w:p>
    <w:p w14:paraId="14FA9494" w14:textId="77777777" w:rsidR="009C1403" w:rsidRDefault="00C6386D">
      <w:pPr>
        <w:tabs>
          <w:tab w:val="left" w:pos="3312"/>
        </w:tabs>
        <w:kinsoku w:val="0"/>
        <w:overflowPunct w:val="0"/>
        <w:autoSpaceDE/>
        <w:autoSpaceDN/>
        <w:adjustRightInd/>
        <w:spacing w:before="13" w:line="233" w:lineRule="exact"/>
        <w:ind w:left="72"/>
        <w:textAlignment w:val="baseline"/>
        <w:rPr>
          <w:rFonts w:ascii="Arial" w:hAnsi="Arial" w:cs="Arial"/>
          <w:spacing w:val="-5"/>
          <w:sz w:val="21"/>
          <w:szCs w:val="21"/>
        </w:rPr>
      </w:pPr>
      <w:r>
        <w:rPr>
          <w:rFonts w:ascii="Arial" w:hAnsi="Arial" w:cs="Arial"/>
          <w:spacing w:val="-5"/>
          <w:sz w:val="21"/>
          <w:szCs w:val="21"/>
        </w:rPr>
        <w:t>Planned Outage</w:t>
      </w:r>
      <w:r>
        <w:rPr>
          <w:rFonts w:ascii="Arial" w:hAnsi="Arial" w:cs="Arial"/>
          <w:spacing w:val="-5"/>
          <w:sz w:val="21"/>
          <w:szCs w:val="21"/>
        </w:rPr>
        <w:tab/>
        <w:t>An outage of one or more items of primary transmission</w:t>
      </w:r>
    </w:p>
    <w:p w14:paraId="6C22A53D"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apparatus and/or generation plant, initiated by manually instructed action which has been subject to the recognised </w:t>
      </w:r>
      <w:r>
        <w:rPr>
          <w:rFonts w:ascii="Arial" w:hAnsi="Arial" w:cs="Arial"/>
          <w:i/>
          <w:iCs/>
          <w:sz w:val="21"/>
          <w:szCs w:val="21"/>
        </w:rPr>
        <w:t xml:space="preserve">national electricity transmission system operator area </w:t>
      </w:r>
      <w:r>
        <w:rPr>
          <w:rFonts w:ascii="Arial" w:hAnsi="Arial" w:cs="Arial"/>
          <w:sz w:val="21"/>
          <w:szCs w:val="21"/>
        </w:rPr>
        <w:t>outage planning process.</w:t>
      </w:r>
    </w:p>
    <w:p w14:paraId="082A0D33" w14:textId="77777777" w:rsidR="009C1403" w:rsidRDefault="00C6386D">
      <w:pPr>
        <w:tabs>
          <w:tab w:val="left" w:pos="3312"/>
        </w:tabs>
        <w:kinsoku w:val="0"/>
        <w:overflowPunct w:val="0"/>
        <w:autoSpaceDE/>
        <w:autoSpaceDN/>
        <w:adjustRightInd/>
        <w:spacing w:before="472" w:line="233" w:lineRule="exact"/>
        <w:ind w:left="72"/>
        <w:textAlignment w:val="baseline"/>
        <w:rPr>
          <w:rFonts w:ascii="Arial" w:hAnsi="Arial" w:cs="Arial"/>
          <w:i/>
          <w:iCs/>
          <w:spacing w:val="4"/>
          <w:sz w:val="21"/>
          <w:szCs w:val="21"/>
        </w:rPr>
      </w:pPr>
      <w:r>
        <w:rPr>
          <w:rFonts w:ascii="Arial" w:hAnsi="Arial" w:cs="Arial"/>
          <w:spacing w:val="4"/>
          <w:sz w:val="21"/>
          <w:szCs w:val="21"/>
        </w:rPr>
        <w:t>Planned Transfer Conditions</w:t>
      </w:r>
      <w:r>
        <w:rPr>
          <w:rFonts w:ascii="Arial" w:hAnsi="Arial" w:cs="Arial"/>
          <w:spacing w:val="4"/>
          <w:sz w:val="21"/>
          <w:szCs w:val="21"/>
        </w:rPr>
        <w:tab/>
        <w:t xml:space="preserve">The condition arising from scaling the </w:t>
      </w:r>
      <w:r>
        <w:rPr>
          <w:rFonts w:ascii="Arial" w:hAnsi="Arial" w:cs="Arial"/>
          <w:i/>
          <w:iCs/>
          <w:spacing w:val="4"/>
          <w:sz w:val="21"/>
          <w:szCs w:val="21"/>
        </w:rPr>
        <w:t>registered</w:t>
      </w:r>
    </w:p>
    <w:p w14:paraId="504910B4" w14:textId="77777777" w:rsidR="009C1403" w:rsidRDefault="00C6386D">
      <w:pPr>
        <w:kinsoku w:val="0"/>
        <w:overflowPunct w:val="0"/>
        <w:autoSpaceDE/>
        <w:autoSpaceDN/>
        <w:adjustRightInd/>
        <w:spacing w:line="227"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capacities </w:t>
      </w:r>
      <w:r>
        <w:rPr>
          <w:rFonts w:ascii="Arial" w:hAnsi="Arial" w:cs="Arial"/>
          <w:spacing w:val="-7"/>
          <w:sz w:val="21"/>
          <w:szCs w:val="21"/>
        </w:rPr>
        <w:t xml:space="preserve">of each </w:t>
      </w:r>
      <w:r>
        <w:rPr>
          <w:rFonts w:ascii="Arial" w:hAnsi="Arial" w:cs="Arial"/>
          <w:i/>
          <w:iCs/>
          <w:spacing w:val="-7"/>
          <w:sz w:val="21"/>
          <w:szCs w:val="21"/>
        </w:rPr>
        <w:t xml:space="preserve">power station </w:t>
      </w:r>
      <w:r>
        <w:rPr>
          <w:rFonts w:ascii="Arial" w:hAnsi="Arial" w:cs="Arial"/>
          <w:spacing w:val="-7"/>
          <w:sz w:val="21"/>
          <w:szCs w:val="21"/>
        </w:rPr>
        <w:t xml:space="preserve">such that the total of the scaled capacities is equal to the </w:t>
      </w:r>
      <w:r>
        <w:rPr>
          <w:rFonts w:ascii="Arial" w:hAnsi="Arial" w:cs="Arial"/>
          <w:i/>
          <w:iCs/>
          <w:spacing w:val="-7"/>
          <w:sz w:val="21"/>
          <w:szCs w:val="21"/>
        </w:rPr>
        <w:t xml:space="preserve">ACS peak demand </w:t>
      </w:r>
      <w:r>
        <w:rPr>
          <w:rFonts w:ascii="Arial" w:hAnsi="Arial" w:cs="Arial"/>
          <w:spacing w:val="-7"/>
          <w:sz w:val="21"/>
          <w:szCs w:val="21"/>
        </w:rPr>
        <w:t xml:space="preserve">minus imports from </w:t>
      </w:r>
      <w:r>
        <w:rPr>
          <w:rFonts w:ascii="Arial" w:hAnsi="Arial" w:cs="Arial"/>
          <w:i/>
          <w:iCs/>
          <w:spacing w:val="-7"/>
          <w:sz w:val="21"/>
          <w:szCs w:val="21"/>
        </w:rPr>
        <w:t>external systems</w:t>
      </w:r>
      <w:r>
        <w:rPr>
          <w:rFonts w:ascii="Arial" w:hAnsi="Arial" w:cs="Arial"/>
          <w:spacing w:val="-7"/>
          <w:sz w:val="21"/>
          <w:szCs w:val="21"/>
        </w:rPr>
        <w:t>. This scaling shall follow the techniques described in Appendix C.</w:t>
      </w:r>
    </w:p>
    <w:p w14:paraId="1E12A58E" w14:textId="77777777" w:rsidR="009C1403" w:rsidRDefault="009C1403">
      <w:pPr>
        <w:widowControl/>
        <w:rPr>
          <w:sz w:val="24"/>
          <w:szCs w:val="24"/>
        </w:rPr>
        <w:sectPr w:rsidR="009C1403">
          <w:headerReference w:type="default" r:id="rId86"/>
          <w:pgSz w:w="11904" w:h="16834"/>
          <w:pgMar w:top="1440" w:right="2022" w:bottom="508" w:left="1562" w:header="720" w:footer="720" w:gutter="0"/>
          <w:cols w:space="720"/>
          <w:noEndnote/>
        </w:sectPr>
      </w:pPr>
    </w:p>
    <w:p w14:paraId="4C65FC19" w14:textId="78196347"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1"/>
          <w:sz w:val="21"/>
          <w:szCs w:val="21"/>
        </w:rPr>
      </w:pPr>
      <w:r>
        <w:rPr>
          <w:rFonts w:ascii="Arial" w:hAnsi="Arial" w:cs="Arial"/>
          <w:spacing w:val="1"/>
          <w:sz w:val="21"/>
          <w:szCs w:val="21"/>
        </w:rPr>
        <w:t>Plant Margin</w:t>
      </w:r>
      <w:r>
        <w:rPr>
          <w:rFonts w:ascii="Arial" w:hAnsi="Arial" w:cs="Arial"/>
          <w:spacing w:val="1"/>
          <w:sz w:val="21"/>
          <w:szCs w:val="21"/>
        </w:rPr>
        <w:tab/>
        <w:t>The amount by which the total installed capacity of</w:t>
      </w:r>
    </w:p>
    <w:p w14:paraId="7F8517CE"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i/>
          <w:iCs/>
          <w:sz w:val="21"/>
          <w:szCs w:val="21"/>
        </w:rPr>
        <w:t xml:space="preserve">power stations </w:t>
      </w:r>
      <w:r>
        <w:rPr>
          <w:rFonts w:ascii="Arial" w:hAnsi="Arial" w:cs="Arial"/>
          <w:sz w:val="21"/>
          <w:szCs w:val="21"/>
        </w:rPr>
        <w:t xml:space="preserve">exceeds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 xml:space="preserve">. This is often expressed as a percentage (e.g. 20%) or as a decimal fraction (e.g. 0.2) of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w:t>
      </w:r>
    </w:p>
    <w:p w14:paraId="2FEF3A0A" w14:textId="77777777" w:rsidR="009C1403" w:rsidRDefault="00C6386D">
      <w:pPr>
        <w:tabs>
          <w:tab w:val="left" w:pos="3312"/>
        </w:tabs>
        <w:kinsoku w:val="0"/>
        <w:overflowPunct w:val="0"/>
        <w:autoSpaceDE/>
        <w:autoSpaceDN/>
        <w:adjustRightInd/>
        <w:spacing w:before="463" w:line="231" w:lineRule="exact"/>
        <w:ind w:left="72"/>
        <w:textAlignment w:val="baseline"/>
        <w:rPr>
          <w:rFonts w:ascii="Arial" w:hAnsi="Arial" w:cs="Arial"/>
          <w:i/>
          <w:iCs/>
          <w:spacing w:val="2"/>
          <w:sz w:val="21"/>
          <w:szCs w:val="21"/>
        </w:rPr>
      </w:pPr>
      <w:r>
        <w:rPr>
          <w:rFonts w:ascii="Arial" w:hAnsi="Arial" w:cs="Arial"/>
          <w:spacing w:val="2"/>
          <w:sz w:val="21"/>
          <w:szCs w:val="21"/>
        </w:rPr>
        <w:t>Power Park Module</w:t>
      </w:r>
      <w:r>
        <w:rPr>
          <w:rFonts w:ascii="Arial" w:hAnsi="Arial" w:cs="Arial"/>
          <w:spacing w:val="2"/>
          <w:sz w:val="21"/>
          <w:szCs w:val="21"/>
        </w:rPr>
        <w:tab/>
        <w:t xml:space="preserve">An </w:t>
      </w:r>
      <w:r>
        <w:rPr>
          <w:rFonts w:ascii="Arial" w:hAnsi="Arial" w:cs="Arial"/>
          <w:i/>
          <w:iCs/>
          <w:spacing w:val="2"/>
          <w:sz w:val="21"/>
          <w:szCs w:val="21"/>
        </w:rPr>
        <w:t xml:space="preserve">onshore power park module </w:t>
      </w:r>
      <w:r>
        <w:rPr>
          <w:rFonts w:ascii="Arial" w:hAnsi="Arial" w:cs="Arial"/>
          <w:spacing w:val="2"/>
          <w:sz w:val="21"/>
          <w:szCs w:val="21"/>
        </w:rPr>
        <w:t xml:space="preserve">and/or an </w:t>
      </w:r>
      <w:r>
        <w:rPr>
          <w:rFonts w:ascii="Arial" w:hAnsi="Arial" w:cs="Arial"/>
          <w:i/>
          <w:iCs/>
          <w:spacing w:val="2"/>
          <w:sz w:val="21"/>
          <w:szCs w:val="21"/>
        </w:rPr>
        <w:t>offshore</w:t>
      </w:r>
    </w:p>
    <w:p w14:paraId="07926362" w14:textId="77777777" w:rsidR="009C1403" w:rsidRDefault="00C6386D">
      <w:pPr>
        <w:kinsoku w:val="0"/>
        <w:overflowPunct w:val="0"/>
        <w:autoSpaceDE/>
        <w:autoSpaceDN/>
        <w:adjustRightInd/>
        <w:spacing w:line="232" w:lineRule="exact"/>
        <w:ind w:left="3312"/>
        <w:textAlignment w:val="baseline"/>
        <w:rPr>
          <w:rFonts w:ascii="Arial" w:hAnsi="Arial" w:cs="Arial"/>
          <w:i/>
          <w:iCs/>
          <w:spacing w:val="-2"/>
          <w:sz w:val="21"/>
          <w:szCs w:val="21"/>
        </w:rPr>
      </w:pPr>
      <w:r>
        <w:rPr>
          <w:rFonts w:ascii="Arial" w:hAnsi="Arial" w:cs="Arial"/>
          <w:i/>
          <w:iCs/>
          <w:spacing w:val="-2"/>
          <w:sz w:val="21"/>
          <w:szCs w:val="21"/>
        </w:rPr>
        <w:t>power park module</w:t>
      </w:r>
    </w:p>
    <w:p w14:paraId="15FB6099" w14:textId="77777777" w:rsidR="009C1403" w:rsidRDefault="00C6386D">
      <w:pPr>
        <w:tabs>
          <w:tab w:val="left" w:pos="3312"/>
        </w:tabs>
        <w:kinsoku w:val="0"/>
        <w:overflowPunct w:val="0"/>
        <w:autoSpaceDE/>
        <w:autoSpaceDN/>
        <w:adjustRightInd/>
        <w:spacing w:before="464" w:line="233" w:lineRule="exact"/>
        <w:ind w:left="72"/>
        <w:textAlignment w:val="baseline"/>
        <w:rPr>
          <w:rFonts w:ascii="Arial" w:hAnsi="Arial" w:cs="Arial"/>
          <w:i/>
          <w:iCs/>
          <w:spacing w:val="-2"/>
          <w:sz w:val="21"/>
          <w:szCs w:val="21"/>
        </w:rPr>
      </w:pPr>
      <w:r>
        <w:rPr>
          <w:rFonts w:ascii="Arial" w:hAnsi="Arial" w:cs="Arial"/>
          <w:spacing w:val="-2"/>
          <w:sz w:val="21"/>
          <w:szCs w:val="21"/>
        </w:rPr>
        <w:t>Power Station</w:t>
      </w:r>
      <w:r>
        <w:rPr>
          <w:rFonts w:ascii="Arial" w:hAnsi="Arial" w:cs="Arial"/>
          <w:spacing w:val="-2"/>
          <w:sz w:val="21"/>
          <w:szCs w:val="21"/>
        </w:rPr>
        <w:tab/>
        <w:t xml:space="preserve">Means an </w:t>
      </w:r>
      <w:r>
        <w:rPr>
          <w:rFonts w:ascii="Arial" w:hAnsi="Arial" w:cs="Arial"/>
          <w:i/>
          <w:iCs/>
          <w:spacing w:val="-2"/>
          <w:sz w:val="21"/>
          <w:szCs w:val="21"/>
        </w:rPr>
        <w:t xml:space="preserve">onshore power station </w:t>
      </w:r>
      <w:r>
        <w:rPr>
          <w:rFonts w:ascii="Arial" w:hAnsi="Arial" w:cs="Arial"/>
          <w:spacing w:val="-2"/>
          <w:sz w:val="21"/>
          <w:szCs w:val="21"/>
        </w:rPr>
        <w:t xml:space="preserve">or an </w:t>
      </w:r>
      <w:r>
        <w:rPr>
          <w:rFonts w:ascii="Arial" w:hAnsi="Arial" w:cs="Arial"/>
          <w:i/>
          <w:iCs/>
          <w:spacing w:val="-2"/>
          <w:sz w:val="21"/>
          <w:szCs w:val="21"/>
        </w:rPr>
        <w:t>offshore power</w:t>
      </w:r>
    </w:p>
    <w:p w14:paraId="67B597AF" w14:textId="77777777" w:rsidR="009C1403" w:rsidRDefault="00C6386D">
      <w:pPr>
        <w:kinsoku w:val="0"/>
        <w:overflowPunct w:val="0"/>
        <w:autoSpaceDE/>
        <w:autoSpaceDN/>
        <w:adjustRightInd/>
        <w:spacing w:line="234" w:lineRule="exact"/>
        <w:ind w:left="3312"/>
        <w:textAlignment w:val="baseline"/>
        <w:rPr>
          <w:rFonts w:ascii="Arial" w:hAnsi="Arial" w:cs="Arial"/>
          <w:spacing w:val="-1"/>
          <w:sz w:val="21"/>
          <w:szCs w:val="21"/>
        </w:rPr>
      </w:pPr>
      <w:r>
        <w:rPr>
          <w:rFonts w:ascii="Arial" w:hAnsi="Arial" w:cs="Arial"/>
          <w:i/>
          <w:iCs/>
          <w:spacing w:val="-1"/>
          <w:sz w:val="21"/>
          <w:szCs w:val="21"/>
        </w:rPr>
        <w:t>station</w:t>
      </w:r>
      <w:r>
        <w:rPr>
          <w:rFonts w:ascii="Arial" w:hAnsi="Arial" w:cs="Arial"/>
          <w:spacing w:val="-1"/>
          <w:sz w:val="21"/>
          <w:szCs w:val="21"/>
        </w:rPr>
        <w:t>.</w:t>
      </w:r>
    </w:p>
    <w:p w14:paraId="3C890711" w14:textId="77777777" w:rsidR="009C1403" w:rsidRDefault="00C6386D">
      <w:pPr>
        <w:kinsoku w:val="0"/>
        <w:overflowPunct w:val="0"/>
        <w:autoSpaceDE/>
        <w:autoSpaceDN/>
        <w:adjustRightInd/>
        <w:spacing w:before="464" w:line="240" w:lineRule="exact"/>
        <w:ind w:left="72"/>
        <w:textAlignment w:val="baseline"/>
        <w:rPr>
          <w:rFonts w:ascii="Arial" w:hAnsi="Arial" w:cs="Arial"/>
          <w:spacing w:val="1"/>
          <w:sz w:val="21"/>
          <w:szCs w:val="21"/>
        </w:rPr>
      </w:pPr>
      <w:r>
        <w:rPr>
          <w:rFonts w:ascii="Arial" w:hAnsi="Arial" w:cs="Arial"/>
          <w:spacing w:val="1"/>
          <w:sz w:val="21"/>
          <w:szCs w:val="21"/>
        </w:rPr>
        <w:t>Pre-Fault Planning Voltage Limits The voltage limits for use in planning timescales for</w:t>
      </w:r>
    </w:p>
    <w:p w14:paraId="6FE0DFA1" w14:textId="77777777" w:rsidR="009C1403" w:rsidRDefault="00C6386D">
      <w:pPr>
        <w:kinsoku w:val="0"/>
        <w:overflowPunct w:val="0"/>
        <w:autoSpaceDE/>
        <w:autoSpaceDN/>
        <w:adjustRightInd/>
        <w:spacing w:line="241" w:lineRule="exact"/>
        <w:ind w:left="3312"/>
        <w:textAlignment w:val="baseline"/>
        <w:rPr>
          <w:rFonts w:ascii="Arial" w:hAnsi="Arial" w:cs="Arial"/>
          <w:spacing w:val="-3"/>
          <w:sz w:val="21"/>
          <w:szCs w:val="21"/>
        </w:rPr>
      </w:pPr>
      <w:r>
        <w:rPr>
          <w:rFonts w:ascii="Arial" w:hAnsi="Arial" w:cs="Arial"/>
          <w:spacing w:val="-3"/>
          <w:sz w:val="21"/>
          <w:szCs w:val="21"/>
        </w:rPr>
        <w:t>circumstances before a fault.</w:t>
      </w:r>
    </w:p>
    <w:p w14:paraId="20F01621" w14:textId="77777777" w:rsidR="009C1403" w:rsidRDefault="00C6386D">
      <w:pPr>
        <w:tabs>
          <w:tab w:val="left" w:pos="3312"/>
        </w:tabs>
        <w:kinsoku w:val="0"/>
        <w:overflowPunct w:val="0"/>
        <w:autoSpaceDE/>
        <w:autoSpaceDN/>
        <w:adjustRightInd/>
        <w:spacing w:before="445" w:line="241" w:lineRule="exact"/>
        <w:ind w:left="72"/>
        <w:textAlignment w:val="baseline"/>
        <w:rPr>
          <w:rFonts w:ascii="Arial" w:hAnsi="Arial" w:cs="Arial"/>
          <w:spacing w:val="4"/>
          <w:sz w:val="21"/>
          <w:szCs w:val="21"/>
        </w:rPr>
      </w:pPr>
      <w:r>
        <w:rPr>
          <w:rFonts w:ascii="Arial" w:hAnsi="Arial" w:cs="Arial"/>
          <w:spacing w:val="4"/>
          <w:sz w:val="21"/>
          <w:szCs w:val="21"/>
        </w:rPr>
        <w:t>Pre-Fault Rating</w:t>
      </w:r>
      <w:r>
        <w:rPr>
          <w:rFonts w:ascii="Arial" w:hAnsi="Arial" w:cs="Arial"/>
          <w:spacing w:val="4"/>
          <w:sz w:val="21"/>
          <w:szCs w:val="21"/>
        </w:rPr>
        <w:tab/>
        <w:t>The specified pre-fault capability of transmission</w:t>
      </w:r>
    </w:p>
    <w:p w14:paraId="358DC688" w14:textId="77777777" w:rsidR="009C1403" w:rsidRDefault="00C6386D">
      <w:pPr>
        <w:kinsoku w:val="0"/>
        <w:overflowPunct w:val="0"/>
        <w:autoSpaceDE/>
        <w:autoSpaceDN/>
        <w:adjustRightInd/>
        <w:spacing w:before="12" w:line="230" w:lineRule="exact"/>
        <w:ind w:left="3312" w:right="144"/>
        <w:jc w:val="both"/>
        <w:textAlignment w:val="baseline"/>
        <w:rPr>
          <w:rFonts w:ascii="Arial" w:hAnsi="Arial" w:cs="Arial"/>
          <w:spacing w:val="-3"/>
          <w:sz w:val="21"/>
          <w:szCs w:val="21"/>
        </w:rPr>
      </w:pPr>
      <w:r>
        <w:rPr>
          <w:rFonts w:ascii="Arial" w:hAnsi="Arial" w:cs="Arial"/>
          <w:spacing w:val="-3"/>
          <w:sz w:val="21"/>
          <w:szCs w:val="21"/>
        </w:rPr>
        <w:t>equipment. Due allowance shall be made for specific conditions (e.g. ambient/seasonal temperature), agreed time-dependent loading cycles of equipment and any additional relevant procedures. In operational timeframes dynamic ratings may also be used where available.</w:t>
      </w:r>
    </w:p>
    <w:p w14:paraId="1B062161" w14:textId="77777777" w:rsidR="009C1403" w:rsidRDefault="00C6386D">
      <w:pPr>
        <w:tabs>
          <w:tab w:val="left" w:pos="3312"/>
        </w:tabs>
        <w:kinsoku w:val="0"/>
        <w:overflowPunct w:val="0"/>
        <w:autoSpaceDE/>
        <w:autoSpaceDN/>
        <w:adjustRightInd/>
        <w:spacing w:before="450" w:line="242" w:lineRule="exact"/>
        <w:ind w:left="72"/>
        <w:textAlignment w:val="baseline"/>
        <w:rPr>
          <w:rFonts w:ascii="Arial" w:hAnsi="Arial" w:cs="Arial"/>
          <w:i/>
          <w:iCs/>
          <w:spacing w:val="5"/>
          <w:sz w:val="21"/>
          <w:szCs w:val="21"/>
        </w:rPr>
      </w:pPr>
      <w:r>
        <w:rPr>
          <w:rFonts w:ascii="Arial" w:hAnsi="Arial" w:cs="Arial"/>
          <w:spacing w:val="5"/>
          <w:sz w:val="21"/>
          <w:szCs w:val="21"/>
        </w:rPr>
        <w:t>Prevailing System Conditions</w:t>
      </w:r>
      <w:r>
        <w:rPr>
          <w:rFonts w:ascii="Arial" w:hAnsi="Arial" w:cs="Arial"/>
          <w:spacing w:val="5"/>
          <w:sz w:val="21"/>
          <w:szCs w:val="21"/>
        </w:rPr>
        <w:tab/>
        <w:t xml:space="preserve">These are conditions on the </w:t>
      </w:r>
      <w:r>
        <w:rPr>
          <w:rFonts w:ascii="Arial" w:hAnsi="Arial" w:cs="Arial"/>
          <w:i/>
          <w:iCs/>
          <w:spacing w:val="5"/>
          <w:sz w:val="21"/>
          <w:szCs w:val="21"/>
        </w:rPr>
        <w:t>national electricity</w:t>
      </w:r>
    </w:p>
    <w:p w14:paraId="553B5523" w14:textId="77777777" w:rsidR="009C1403" w:rsidRDefault="00C6386D">
      <w:pPr>
        <w:kinsoku w:val="0"/>
        <w:overflowPunct w:val="0"/>
        <w:autoSpaceDE/>
        <w:autoSpaceDN/>
        <w:adjustRightInd/>
        <w:spacing w:before="18" w:line="223" w:lineRule="exact"/>
        <w:ind w:left="3312" w:right="144"/>
        <w:jc w:val="both"/>
        <w:textAlignment w:val="baseline"/>
        <w:rPr>
          <w:rFonts w:ascii="Arial" w:hAnsi="Arial" w:cs="Arial"/>
          <w:sz w:val="21"/>
          <w:szCs w:val="21"/>
        </w:rPr>
      </w:pPr>
      <w:r>
        <w:rPr>
          <w:rFonts w:ascii="Arial" w:hAnsi="Arial" w:cs="Arial"/>
          <w:i/>
          <w:iCs/>
          <w:sz w:val="21"/>
          <w:szCs w:val="21"/>
        </w:rPr>
        <w:t xml:space="preserve">transmission system </w:t>
      </w:r>
      <w:r>
        <w:rPr>
          <w:rFonts w:ascii="Arial" w:hAnsi="Arial" w:cs="Arial"/>
          <w:sz w:val="21"/>
          <w:szCs w:val="21"/>
        </w:rPr>
        <w:t xml:space="preserve">prevailing at any given time and will therefore normally include </w:t>
      </w:r>
      <w:r>
        <w:rPr>
          <w:rFonts w:ascii="Arial" w:hAnsi="Arial" w:cs="Arial"/>
          <w:i/>
          <w:iCs/>
          <w:sz w:val="21"/>
          <w:szCs w:val="21"/>
        </w:rPr>
        <w:t xml:space="preserve">planned outages </w:t>
      </w:r>
      <w:r>
        <w:rPr>
          <w:rFonts w:ascii="Arial" w:hAnsi="Arial" w:cs="Arial"/>
          <w:sz w:val="21"/>
          <w:szCs w:val="21"/>
        </w:rPr>
        <w:t xml:space="preserve">and </w:t>
      </w:r>
      <w:r>
        <w:rPr>
          <w:rFonts w:ascii="Arial" w:hAnsi="Arial" w:cs="Arial"/>
          <w:i/>
          <w:iCs/>
          <w:sz w:val="21"/>
          <w:szCs w:val="21"/>
        </w:rPr>
        <w:t>unplanned outages</w:t>
      </w:r>
      <w:r>
        <w:rPr>
          <w:rFonts w:ascii="Arial" w:hAnsi="Arial" w:cs="Arial"/>
          <w:sz w:val="21"/>
          <w:szCs w:val="21"/>
        </w:rPr>
        <w:t>.</w:t>
      </w:r>
    </w:p>
    <w:p w14:paraId="603E03D1" w14:textId="77777777" w:rsidR="009C1403" w:rsidRDefault="00C6386D">
      <w:pPr>
        <w:kinsoku w:val="0"/>
        <w:overflowPunct w:val="0"/>
        <w:autoSpaceDE/>
        <w:autoSpaceDN/>
        <w:adjustRightInd/>
        <w:spacing w:before="476" w:line="230" w:lineRule="exact"/>
        <w:ind w:left="3312" w:right="144" w:hanging="3240"/>
        <w:jc w:val="both"/>
        <w:textAlignment w:val="baseline"/>
        <w:rPr>
          <w:rFonts w:ascii="Arial" w:hAnsi="Arial" w:cs="Arial"/>
          <w:sz w:val="21"/>
          <w:szCs w:val="21"/>
        </w:rPr>
      </w:pPr>
      <w:r>
        <w:rPr>
          <w:rFonts w:ascii="Arial" w:hAnsi="Arial" w:cs="Arial"/>
          <w:sz w:val="21"/>
          <w:szCs w:val="21"/>
        </w:rPr>
        <w:t xml:space="preserve">Primary Transmission Equipment Any equipment installed on the </w:t>
      </w:r>
      <w:r>
        <w:rPr>
          <w:rFonts w:ascii="Arial" w:hAnsi="Arial" w:cs="Arial"/>
          <w:i/>
          <w:iCs/>
          <w:sz w:val="21"/>
          <w:szCs w:val="21"/>
        </w:rPr>
        <w:t xml:space="preserve">national electricity transmission system </w:t>
      </w:r>
      <w:r>
        <w:rPr>
          <w:rFonts w:ascii="Arial" w:hAnsi="Arial" w:cs="Arial"/>
          <w:sz w:val="21"/>
          <w:szCs w:val="21"/>
        </w:rPr>
        <w:t xml:space="preserve">to enable bulk transfer of power. This will include </w:t>
      </w:r>
      <w:r>
        <w:rPr>
          <w:rFonts w:ascii="Arial" w:hAnsi="Arial" w:cs="Arial"/>
          <w:i/>
          <w:iCs/>
          <w:sz w:val="21"/>
          <w:szCs w:val="21"/>
        </w:rPr>
        <w:t>transmission circuits</w:t>
      </w:r>
      <w:r>
        <w:rPr>
          <w:rFonts w:ascii="Arial" w:hAnsi="Arial" w:cs="Arial"/>
          <w:sz w:val="21"/>
          <w:szCs w:val="21"/>
        </w:rPr>
        <w:t xml:space="preserve">, </w:t>
      </w:r>
      <w:r>
        <w:rPr>
          <w:rFonts w:ascii="Arial" w:hAnsi="Arial" w:cs="Arial"/>
          <w:i/>
          <w:iCs/>
          <w:sz w:val="21"/>
          <w:szCs w:val="21"/>
        </w:rPr>
        <w:t>busbars</w:t>
      </w:r>
      <w:r>
        <w:rPr>
          <w:rFonts w:ascii="Arial" w:hAnsi="Arial" w:cs="Arial"/>
          <w:sz w:val="21"/>
          <w:szCs w:val="21"/>
        </w:rPr>
        <w:t>, and switchgear.</w:t>
      </w:r>
    </w:p>
    <w:p w14:paraId="46255C8A" w14:textId="77777777" w:rsidR="009C1403" w:rsidRDefault="009C1403">
      <w:pPr>
        <w:widowControl/>
        <w:rPr>
          <w:sz w:val="24"/>
          <w:szCs w:val="24"/>
        </w:rPr>
        <w:sectPr w:rsidR="009C1403">
          <w:headerReference w:type="default" r:id="rId87"/>
          <w:pgSz w:w="11904" w:h="16834"/>
          <w:pgMar w:top="1440" w:right="2017" w:bottom="508" w:left="1567" w:header="720" w:footer="720" w:gutter="0"/>
          <w:cols w:space="720"/>
          <w:noEndnote/>
        </w:sectPr>
      </w:pPr>
    </w:p>
    <w:p w14:paraId="225BFE64" w14:textId="1B19E5F0" w:rsidR="009C1403" w:rsidRDefault="00C6386D">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r>
        <w:rPr>
          <w:rFonts w:ascii="Arial" w:hAnsi="Arial" w:cs="Arial"/>
          <w:spacing w:val="-1"/>
          <w:sz w:val="21"/>
          <w:szCs w:val="21"/>
        </w:rPr>
        <w:t>Registered Capacity</w:t>
      </w:r>
      <w:r>
        <w:rPr>
          <w:rFonts w:ascii="Arial" w:hAnsi="Arial" w:cs="Arial"/>
          <w:spacing w:val="-1"/>
          <w:sz w:val="21"/>
          <w:szCs w:val="21"/>
        </w:rPr>
        <w:tab/>
        <w:t xml:space="preserve">a) In the case of a </w:t>
      </w:r>
      <w:r>
        <w:rPr>
          <w:rFonts w:ascii="Arial" w:hAnsi="Arial" w:cs="Arial"/>
          <w:i/>
          <w:iCs/>
          <w:spacing w:val="-1"/>
          <w:sz w:val="21"/>
          <w:szCs w:val="21"/>
        </w:rPr>
        <w:t xml:space="preserve">generating unit </w:t>
      </w:r>
      <w:r>
        <w:rPr>
          <w:rFonts w:ascii="Arial" w:hAnsi="Arial" w:cs="Arial"/>
          <w:spacing w:val="-1"/>
          <w:sz w:val="21"/>
          <w:szCs w:val="21"/>
        </w:rPr>
        <w:t>other than that</w:t>
      </w:r>
    </w:p>
    <w:p w14:paraId="3E3AF727" w14:textId="77777777" w:rsidR="009C1403" w:rsidRDefault="00C6386D">
      <w:pPr>
        <w:kinsoku w:val="0"/>
        <w:overflowPunct w:val="0"/>
        <w:autoSpaceDE/>
        <w:autoSpaceDN/>
        <w:adjustRightInd/>
        <w:spacing w:before="1" w:line="231" w:lineRule="exact"/>
        <w:ind w:left="4104" w:right="144"/>
        <w:jc w:val="both"/>
        <w:textAlignment w:val="baseline"/>
        <w:rPr>
          <w:rFonts w:ascii="Arial" w:hAnsi="Arial" w:cs="Arial"/>
          <w:spacing w:val="-6"/>
          <w:sz w:val="21"/>
          <w:szCs w:val="21"/>
        </w:rPr>
      </w:pPr>
      <w:r>
        <w:rPr>
          <w:rFonts w:ascii="Arial" w:hAnsi="Arial" w:cs="Arial"/>
          <w:spacing w:val="-6"/>
          <w:sz w:val="21"/>
          <w:szCs w:val="21"/>
        </w:rPr>
        <w:t xml:space="preserve">forming part of a CCGT module or </w:t>
      </w:r>
      <w:r>
        <w:rPr>
          <w:rFonts w:ascii="Arial" w:hAnsi="Arial" w:cs="Arial"/>
          <w:i/>
          <w:iCs/>
          <w:spacing w:val="-6"/>
          <w:sz w:val="21"/>
          <w:szCs w:val="21"/>
        </w:rPr>
        <w:t xml:space="preserve">power park module, </w:t>
      </w:r>
      <w:r>
        <w:rPr>
          <w:rFonts w:ascii="Arial" w:hAnsi="Arial" w:cs="Arial"/>
          <w:spacing w:val="-6"/>
          <w:sz w:val="21"/>
          <w:szCs w:val="21"/>
        </w:rPr>
        <w:t xml:space="preserve">the normal full load capacity of a </w:t>
      </w:r>
      <w:r>
        <w:rPr>
          <w:rFonts w:ascii="Arial" w:hAnsi="Arial" w:cs="Arial"/>
          <w:i/>
          <w:iCs/>
          <w:spacing w:val="-6"/>
          <w:sz w:val="21"/>
          <w:szCs w:val="21"/>
        </w:rPr>
        <w:t xml:space="preserve">generating unit </w:t>
      </w:r>
      <w:r>
        <w:rPr>
          <w:rFonts w:ascii="Arial" w:hAnsi="Arial" w:cs="Arial"/>
          <w:spacing w:val="-6"/>
          <w:sz w:val="21"/>
          <w:szCs w:val="21"/>
        </w:rPr>
        <w:t xml:space="preserve">as declared by the </w:t>
      </w:r>
      <w:r>
        <w:rPr>
          <w:rFonts w:ascii="Arial" w:hAnsi="Arial" w:cs="Arial"/>
          <w:i/>
          <w:iCs/>
          <w:spacing w:val="-6"/>
          <w:sz w:val="21"/>
          <w:szCs w:val="21"/>
        </w:rPr>
        <w:t>generator</w:t>
      </w:r>
      <w:r>
        <w:rPr>
          <w:rFonts w:ascii="Arial" w:hAnsi="Arial" w:cs="Arial"/>
          <w:spacing w:val="-6"/>
          <w:sz w:val="21"/>
          <w:szCs w:val="21"/>
        </w:rPr>
        <w:t xml:space="preserve">, less the MW consumed by the </w:t>
      </w:r>
      <w:r>
        <w:rPr>
          <w:rFonts w:ascii="Arial" w:hAnsi="Arial" w:cs="Arial"/>
          <w:i/>
          <w:iCs/>
          <w:spacing w:val="-6"/>
          <w:sz w:val="21"/>
          <w:szCs w:val="21"/>
        </w:rPr>
        <w:t xml:space="preserve">generating unit </w:t>
      </w:r>
      <w:r>
        <w:rPr>
          <w:rFonts w:ascii="Arial" w:hAnsi="Arial" w:cs="Arial"/>
          <w:spacing w:val="-6"/>
          <w:sz w:val="21"/>
          <w:szCs w:val="21"/>
        </w:rPr>
        <w:t xml:space="preserve">through the </w:t>
      </w:r>
      <w:r>
        <w:rPr>
          <w:rFonts w:ascii="Arial" w:hAnsi="Arial" w:cs="Arial"/>
          <w:i/>
          <w:iCs/>
          <w:spacing w:val="-6"/>
          <w:sz w:val="21"/>
          <w:szCs w:val="21"/>
        </w:rPr>
        <w:t xml:space="preserve">generating unit’s </w:t>
      </w:r>
      <w:r>
        <w:rPr>
          <w:rFonts w:ascii="Arial" w:hAnsi="Arial" w:cs="Arial"/>
          <w:spacing w:val="-6"/>
          <w:sz w:val="21"/>
          <w:szCs w:val="21"/>
        </w:rPr>
        <w:t>unit transformer when producing the same (the resultant figure being expressed in whole MW).</w:t>
      </w:r>
    </w:p>
    <w:p w14:paraId="77286F2D" w14:textId="77777777" w:rsidR="009C1403" w:rsidRDefault="00C6386D">
      <w:pPr>
        <w:numPr>
          <w:ilvl w:val="0"/>
          <w:numId w:val="35"/>
        </w:numPr>
        <w:kinsoku w:val="0"/>
        <w:overflowPunct w:val="0"/>
        <w:autoSpaceDE/>
        <w:autoSpaceDN/>
        <w:adjustRightInd/>
        <w:spacing w:before="10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power park module</w:t>
      </w:r>
      <w:r>
        <w:rPr>
          <w:rFonts w:ascii="Arial" w:hAnsi="Arial" w:cs="Arial"/>
          <w:spacing w:val="-8"/>
          <w:sz w:val="21"/>
          <w:szCs w:val="21"/>
        </w:rPr>
        <w:t xml:space="preserve">, the normal full load capacity of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(as the case may be) as declared by the </w:t>
      </w:r>
      <w:r>
        <w:rPr>
          <w:rFonts w:ascii="Arial" w:hAnsi="Arial" w:cs="Arial"/>
          <w:i/>
          <w:iCs/>
          <w:spacing w:val="-8"/>
          <w:sz w:val="21"/>
          <w:szCs w:val="21"/>
        </w:rPr>
        <w:t>generator</w:t>
      </w:r>
      <w:r>
        <w:rPr>
          <w:rFonts w:ascii="Arial" w:hAnsi="Arial" w:cs="Arial"/>
          <w:spacing w:val="-8"/>
          <w:sz w:val="21"/>
          <w:szCs w:val="21"/>
        </w:rPr>
        <w:t xml:space="preserve">, being the active power declared by the </w:t>
      </w:r>
      <w:r>
        <w:rPr>
          <w:rFonts w:ascii="Arial" w:hAnsi="Arial" w:cs="Arial"/>
          <w:i/>
          <w:iCs/>
          <w:spacing w:val="-8"/>
          <w:sz w:val="21"/>
          <w:szCs w:val="21"/>
        </w:rPr>
        <w:t xml:space="preserve">generator </w:t>
      </w:r>
      <w:r>
        <w:rPr>
          <w:rFonts w:ascii="Arial" w:hAnsi="Arial" w:cs="Arial"/>
          <w:spacing w:val="-8"/>
          <w:sz w:val="21"/>
          <w:szCs w:val="21"/>
        </w:rPr>
        <w:t xml:space="preserve">as being deliverable by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embedded in a </w:t>
      </w:r>
      <w:r>
        <w:rPr>
          <w:rFonts w:ascii="Arial" w:hAnsi="Arial" w:cs="Arial"/>
          <w:i/>
          <w:iCs/>
          <w:spacing w:val="-8"/>
          <w:sz w:val="21"/>
          <w:szCs w:val="21"/>
        </w:rPr>
        <w:t>user system</w:t>
      </w:r>
      <w:r>
        <w:rPr>
          <w:rFonts w:ascii="Arial" w:hAnsi="Arial" w:cs="Arial"/>
          <w:spacing w:val="-8"/>
          <w:sz w:val="21"/>
          <w:szCs w:val="21"/>
        </w:rPr>
        <w:t xml:space="preserve">, at the </w:t>
      </w:r>
      <w:r>
        <w:rPr>
          <w:rFonts w:ascii="Arial" w:hAnsi="Arial" w:cs="Arial"/>
          <w:i/>
          <w:iCs/>
          <w:spacing w:val="-8"/>
          <w:sz w:val="21"/>
          <w:szCs w:val="21"/>
        </w:rPr>
        <w:t xml:space="preserve">user system </w:t>
      </w:r>
      <w:r>
        <w:rPr>
          <w:rFonts w:ascii="Arial" w:hAnsi="Arial" w:cs="Arial"/>
          <w:spacing w:val="-8"/>
          <w:sz w:val="21"/>
          <w:szCs w:val="21"/>
        </w:rPr>
        <w:t>entry point), expressed in whole MW.</w:t>
      </w:r>
    </w:p>
    <w:p w14:paraId="653E13A5" w14:textId="77777777" w:rsidR="009C1403" w:rsidRDefault="00C6386D">
      <w:pPr>
        <w:numPr>
          <w:ilvl w:val="0"/>
          <w:numId w:val="35"/>
        </w:numPr>
        <w:kinsoku w:val="0"/>
        <w:overflowPunct w:val="0"/>
        <w:autoSpaceDE/>
        <w:autoSpaceDN/>
        <w:adjustRightInd/>
        <w:spacing w:before="97" w:line="231"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 </w:t>
      </w:r>
      <w:r>
        <w:rPr>
          <w:rFonts w:ascii="Arial" w:hAnsi="Arial" w:cs="Arial"/>
          <w:i/>
          <w:iCs/>
          <w:spacing w:val="-7"/>
          <w:sz w:val="21"/>
          <w:szCs w:val="21"/>
        </w:rPr>
        <w:t>power station</w:t>
      </w:r>
      <w:r>
        <w:rPr>
          <w:rFonts w:ascii="Arial" w:hAnsi="Arial" w:cs="Arial"/>
          <w:spacing w:val="-7"/>
          <w:sz w:val="21"/>
          <w:szCs w:val="21"/>
        </w:rPr>
        <w:t xml:space="preserve">, the maximum amount of active power deliverable by the </w:t>
      </w:r>
      <w:r>
        <w:rPr>
          <w:rFonts w:ascii="Arial" w:hAnsi="Arial" w:cs="Arial"/>
          <w:i/>
          <w:iCs/>
          <w:spacing w:val="-7"/>
          <w:sz w:val="21"/>
          <w:szCs w:val="21"/>
        </w:rPr>
        <w:t xml:space="preserve">power station </w:t>
      </w:r>
      <w:r>
        <w:rPr>
          <w:rFonts w:ascii="Arial" w:hAnsi="Arial" w:cs="Arial"/>
          <w:spacing w:val="-7"/>
          <w:sz w:val="21"/>
          <w:szCs w:val="21"/>
        </w:rPr>
        <w:t xml:space="preserve">at the </w:t>
      </w:r>
      <w:r>
        <w:rPr>
          <w:rFonts w:ascii="Arial" w:hAnsi="Arial" w:cs="Arial"/>
          <w:i/>
          <w:iCs/>
          <w:spacing w:val="-7"/>
          <w:sz w:val="21"/>
          <w:szCs w:val="21"/>
        </w:rPr>
        <w:t xml:space="preserve">GEP </w:t>
      </w:r>
      <w:r>
        <w:rPr>
          <w:rFonts w:ascii="Arial" w:hAnsi="Arial" w:cs="Arial"/>
          <w:spacing w:val="-7"/>
          <w:sz w:val="21"/>
          <w:szCs w:val="21"/>
        </w:rPr>
        <w:t xml:space="preserve">(or in the case of a </w:t>
      </w:r>
      <w:r>
        <w:rPr>
          <w:rFonts w:ascii="Arial" w:hAnsi="Arial" w:cs="Arial"/>
          <w:i/>
          <w:iCs/>
          <w:spacing w:val="-7"/>
          <w:sz w:val="21"/>
          <w:szCs w:val="21"/>
        </w:rPr>
        <w:t xml:space="preserve">power station </w:t>
      </w:r>
      <w:r>
        <w:rPr>
          <w:rFonts w:ascii="Arial" w:hAnsi="Arial" w:cs="Arial"/>
          <w:spacing w:val="-7"/>
          <w:sz w:val="21"/>
          <w:szCs w:val="21"/>
        </w:rPr>
        <w:t xml:space="preserve">embedded in a </w:t>
      </w:r>
      <w:r>
        <w:rPr>
          <w:rFonts w:ascii="Arial" w:hAnsi="Arial" w:cs="Arial"/>
          <w:i/>
          <w:iCs/>
          <w:spacing w:val="-7"/>
          <w:sz w:val="21"/>
          <w:szCs w:val="21"/>
        </w:rPr>
        <w:t xml:space="preserve">user system, </w:t>
      </w:r>
      <w:r>
        <w:rPr>
          <w:rFonts w:ascii="Arial" w:hAnsi="Arial" w:cs="Arial"/>
          <w:spacing w:val="-7"/>
          <w:sz w:val="21"/>
          <w:szCs w:val="21"/>
        </w:rPr>
        <w:t xml:space="preserve">at the </w:t>
      </w:r>
      <w:r>
        <w:rPr>
          <w:rFonts w:ascii="Arial" w:hAnsi="Arial" w:cs="Arial"/>
          <w:i/>
          <w:iCs/>
          <w:spacing w:val="-7"/>
          <w:sz w:val="21"/>
          <w:szCs w:val="21"/>
        </w:rPr>
        <w:t xml:space="preserve">user system </w:t>
      </w:r>
      <w:r>
        <w:rPr>
          <w:rFonts w:ascii="Arial" w:hAnsi="Arial" w:cs="Arial"/>
          <w:spacing w:val="-7"/>
          <w:sz w:val="21"/>
          <w:szCs w:val="21"/>
        </w:rPr>
        <w:t xml:space="preserve">entry point), as declared by the </w:t>
      </w:r>
      <w:r>
        <w:rPr>
          <w:rFonts w:ascii="Arial" w:hAnsi="Arial" w:cs="Arial"/>
          <w:i/>
          <w:iCs/>
          <w:spacing w:val="-7"/>
          <w:sz w:val="21"/>
          <w:szCs w:val="21"/>
        </w:rPr>
        <w:t>generator</w:t>
      </w:r>
      <w:r>
        <w:rPr>
          <w:rFonts w:ascii="Arial" w:hAnsi="Arial" w:cs="Arial"/>
          <w:spacing w:val="-7"/>
          <w:sz w:val="21"/>
          <w:szCs w:val="21"/>
        </w:rPr>
        <w:t xml:space="preserve">, expressed in whole MW. The maximum active power deliverable is the maximum amount deliverable simultaneously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 xml:space="preserve">less the MW consumed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in producing that active power.</w:t>
      </w:r>
    </w:p>
    <w:p w14:paraId="19849C5A" w14:textId="77777777" w:rsidR="009C1403" w:rsidRDefault="00C6386D">
      <w:pPr>
        <w:numPr>
          <w:ilvl w:val="0"/>
          <w:numId w:val="36"/>
        </w:numPr>
        <w:kinsoku w:val="0"/>
        <w:overflowPunct w:val="0"/>
        <w:autoSpaceDE/>
        <w:autoSpaceDN/>
        <w:adjustRightInd/>
        <w:spacing w:before="11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w:t>
      </w:r>
      <w:r>
        <w:rPr>
          <w:rFonts w:ascii="Arial" w:hAnsi="Arial" w:cs="Arial"/>
          <w:i/>
          <w:iCs/>
          <w:spacing w:val="-8"/>
          <w:sz w:val="21"/>
          <w:szCs w:val="21"/>
        </w:rPr>
        <w:t xml:space="preserve">DC converter </w:t>
      </w:r>
      <w:r>
        <w:rPr>
          <w:rFonts w:ascii="Arial" w:hAnsi="Arial" w:cs="Arial"/>
          <w:spacing w:val="-8"/>
          <w:sz w:val="21"/>
          <w:szCs w:val="21"/>
        </w:rPr>
        <w:t xml:space="preserve">at a </w:t>
      </w:r>
      <w:r>
        <w:rPr>
          <w:rFonts w:ascii="Arial" w:hAnsi="Arial" w:cs="Arial"/>
          <w:i/>
          <w:iCs/>
          <w:spacing w:val="-8"/>
          <w:sz w:val="21"/>
          <w:szCs w:val="21"/>
        </w:rPr>
        <w:t>DC converte</w:t>
      </w:r>
      <w:r>
        <w:rPr>
          <w:rFonts w:ascii="Arial" w:hAnsi="Arial" w:cs="Arial"/>
          <w:spacing w:val="-8"/>
          <w:sz w:val="21"/>
          <w:szCs w:val="21"/>
        </w:rPr>
        <w:t xml:space="preserve">r station, supplying active power to the </w:t>
      </w:r>
      <w:r>
        <w:rPr>
          <w:rFonts w:ascii="Arial" w:hAnsi="Arial" w:cs="Arial"/>
          <w:i/>
          <w:iCs/>
          <w:spacing w:val="-8"/>
          <w:sz w:val="21"/>
          <w:szCs w:val="21"/>
        </w:rPr>
        <w:t xml:space="preserve">national electricity transmission system, </w:t>
      </w:r>
      <w:r>
        <w:rPr>
          <w:rFonts w:ascii="Arial" w:hAnsi="Arial" w:cs="Arial"/>
          <w:spacing w:val="-8"/>
          <w:sz w:val="21"/>
          <w:szCs w:val="21"/>
        </w:rPr>
        <w:t xml:space="preserve">or a </w:t>
      </w:r>
      <w:r>
        <w:rPr>
          <w:rFonts w:ascii="Arial" w:hAnsi="Arial" w:cs="Arial"/>
          <w:i/>
          <w:iCs/>
          <w:spacing w:val="-8"/>
          <w:sz w:val="21"/>
          <w:szCs w:val="21"/>
        </w:rPr>
        <w:t xml:space="preserve">user system, </w:t>
      </w:r>
      <w:r>
        <w:rPr>
          <w:rFonts w:ascii="Arial" w:hAnsi="Arial" w:cs="Arial"/>
          <w:spacing w:val="-8"/>
          <w:sz w:val="21"/>
          <w:szCs w:val="21"/>
        </w:rPr>
        <w:t xml:space="preserve">from an </w:t>
      </w:r>
      <w:r>
        <w:rPr>
          <w:rFonts w:ascii="Arial" w:hAnsi="Arial" w:cs="Arial"/>
          <w:i/>
          <w:iCs/>
          <w:spacing w:val="-8"/>
          <w:sz w:val="21"/>
          <w:szCs w:val="21"/>
        </w:rPr>
        <w:t xml:space="preserve">external system </w:t>
      </w:r>
      <w:r>
        <w:rPr>
          <w:rFonts w:ascii="Arial" w:hAnsi="Arial" w:cs="Arial"/>
          <w:spacing w:val="-8"/>
          <w:sz w:val="21"/>
          <w:szCs w:val="21"/>
        </w:rPr>
        <w:t xml:space="preserve">or </w:t>
      </w:r>
      <w:r>
        <w:rPr>
          <w:rFonts w:ascii="Arial" w:hAnsi="Arial" w:cs="Arial"/>
          <w:i/>
          <w:iCs/>
          <w:spacing w:val="-8"/>
          <w:sz w:val="21"/>
          <w:szCs w:val="21"/>
        </w:rPr>
        <w:t>generating unit(s)</w:t>
      </w:r>
      <w:r>
        <w:rPr>
          <w:rFonts w:ascii="Arial" w:hAnsi="Arial" w:cs="Arial"/>
          <w:spacing w:val="-8"/>
          <w:sz w:val="21"/>
          <w:szCs w:val="21"/>
        </w:rPr>
        <w:t xml:space="preserve">, the normal full load amount of active power transferable from a </w:t>
      </w:r>
      <w:r>
        <w:rPr>
          <w:rFonts w:ascii="Arial" w:hAnsi="Arial" w:cs="Arial"/>
          <w:i/>
          <w:iCs/>
          <w:spacing w:val="-8"/>
          <w:sz w:val="21"/>
          <w:szCs w:val="21"/>
        </w:rPr>
        <w:t xml:space="preserve">DC converter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an embedded </w:t>
      </w:r>
      <w:r>
        <w:rPr>
          <w:rFonts w:ascii="Arial" w:hAnsi="Arial" w:cs="Arial"/>
          <w:i/>
          <w:iCs/>
          <w:spacing w:val="-8"/>
          <w:sz w:val="21"/>
          <w:szCs w:val="21"/>
        </w:rPr>
        <w:t xml:space="preserve">DC converter </w:t>
      </w:r>
      <w:r>
        <w:rPr>
          <w:rFonts w:ascii="Arial" w:hAnsi="Arial" w:cs="Arial"/>
          <w:spacing w:val="-8"/>
          <w:sz w:val="21"/>
          <w:szCs w:val="21"/>
        </w:rPr>
        <w:t xml:space="preserve">station at the </w:t>
      </w:r>
      <w:r>
        <w:rPr>
          <w:rFonts w:ascii="Arial" w:hAnsi="Arial" w:cs="Arial"/>
          <w:i/>
          <w:iCs/>
          <w:spacing w:val="-8"/>
          <w:sz w:val="21"/>
          <w:szCs w:val="21"/>
        </w:rPr>
        <w:t xml:space="preserve">user system </w:t>
      </w:r>
      <w:r>
        <w:rPr>
          <w:rFonts w:ascii="Arial" w:hAnsi="Arial" w:cs="Arial"/>
          <w:spacing w:val="-8"/>
          <w:sz w:val="21"/>
          <w:szCs w:val="21"/>
        </w:rPr>
        <w:t xml:space="preserve">entry point), as declared by the </w:t>
      </w:r>
      <w:r>
        <w:rPr>
          <w:rFonts w:ascii="Arial" w:hAnsi="Arial" w:cs="Arial"/>
          <w:i/>
          <w:iCs/>
          <w:spacing w:val="-8"/>
          <w:sz w:val="21"/>
          <w:szCs w:val="21"/>
        </w:rPr>
        <w:t xml:space="preserve">DC converter </w:t>
      </w:r>
      <w:r>
        <w:rPr>
          <w:rFonts w:ascii="Arial" w:hAnsi="Arial" w:cs="Arial"/>
          <w:spacing w:val="-8"/>
          <w:sz w:val="21"/>
          <w:szCs w:val="21"/>
        </w:rPr>
        <w:t>station owner, expressed in whole MW, or in MW to one decimal place.</w:t>
      </w:r>
    </w:p>
    <w:p w14:paraId="0F6EE265" w14:textId="77777777" w:rsidR="009C1403" w:rsidRDefault="00C6386D">
      <w:pPr>
        <w:numPr>
          <w:ilvl w:val="0"/>
          <w:numId w:val="36"/>
        </w:numPr>
        <w:kinsoku w:val="0"/>
        <w:overflowPunct w:val="0"/>
        <w:autoSpaceDE/>
        <w:autoSpaceDN/>
        <w:adjustRightInd/>
        <w:spacing w:before="109" w:line="231"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 </w:t>
      </w:r>
      <w:r>
        <w:rPr>
          <w:rFonts w:ascii="Arial" w:hAnsi="Arial" w:cs="Arial"/>
          <w:i/>
          <w:iCs/>
          <w:spacing w:val="-7"/>
          <w:sz w:val="21"/>
          <w:szCs w:val="21"/>
        </w:rPr>
        <w:t xml:space="preserve">DC converter </w:t>
      </w:r>
      <w:r>
        <w:rPr>
          <w:rFonts w:ascii="Arial" w:hAnsi="Arial" w:cs="Arial"/>
          <w:spacing w:val="-7"/>
          <w:sz w:val="21"/>
          <w:szCs w:val="21"/>
        </w:rPr>
        <w:t xml:space="preserve">station supplying active power to the </w:t>
      </w:r>
      <w:r>
        <w:rPr>
          <w:rFonts w:ascii="Arial" w:hAnsi="Arial" w:cs="Arial"/>
          <w:i/>
          <w:iCs/>
          <w:spacing w:val="-7"/>
          <w:sz w:val="21"/>
          <w:szCs w:val="21"/>
        </w:rPr>
        <w:t xml:space="preserve">national electricity transmission system, </w:t>
      </w:r>
      <w:r>
        <w:rPr>
          <w:rFonts w:ascii="Arial" w:hAnsi="Arial" w:cs="Arial"/>
          <w:spacing w:val="-7"/>
          <w:sz w:val="21"/>
          <w:szCs w:val="21"/>
        </w:rPr>
        <w:t xml:space="preserve">or a </w:t>
      </w:r>
      <w:r>
        <w:rPr>
          <w:rFonts w:ascii="Arial" w:hAnsi="Arial" w:cs="Arial"/>
          <w:i/>
          <w:iCs/>
          <w:spacing w:val="-7"/>
          <w:sz w:val="21"/>
          <w:szCs w:val="21"/>
        </w:rPr>
        <w:t xml:space="preserve">user system, </w:t>
      </w:r>
      <w:r>
        <w:rPr>
          <w:rFonts w:ascii="Arial" w:hAnsi="Arial" w:cs="Arial"/>
          <w:spacing w:val="-7"/>
          <w:sz w:val="21"/>
          <w:szCs w:val="21"/>
        </w:rPr>
        <w:t xml:space="preserve">from an </w:t>
      </w:r>
      <w:r>
        <w:rPr>
          <w:rFonts w:ascii="Arial" w:hAnsi="Arial" w:cs="Arial"/>
          <w:i/>
          <w:iCs/>
          <w:spacing w:val="-7"/>
          <w:sz w:val="21"/>
          <w:szCs w:val="21"/>
        </w:rPr>
        <w:t xml:space="preserve">external system </w:t>
      </w:r>
      <w:r>
        <w:rPr>
          <w:rFonts w:ascii="Arial" w:hAnsi="Arial" w:cs="Arial"/>
          <w:spacing w:val="-7"/>
          <w:sz w:val="21"/>
          <w:szCs w:val="21"/>
        </w:rPr>
        <w:t xml:space="preserve">or </w:t>
      </w:r>
      <w:r>
        <w:rPr>
          <w:rFonts w:ascii="Arial" w:hAnsi="Arial" w:cs="Arial"/>
          <w:i/>
          <w:iCs/>
          <w:spacing w:val="-7"/>
          <w:sz w:val="21"/>
          <w:szCs w:val="21"/>
        </w:rPr>
        <w:t>generating unit(s)</w:t>
      </w:r>
      <w:r>
        <w:rPr>
          <w:rFonts w:ascii="Arial" w:hAnsi="Arial" w:cs="Arial"/>
          <w:spacing w:val="-7"/>
          <w:sz w:val="21"/>
          <w:szCs w:val="21"/>
        </w:rPr>
        <w:t xml:space="preserve">, the maximum amount of active power transferable from a </w:t>
      </w:r>
      <w:r>
        <w:rPr>
          <w:rFonts w:ascii="Arial" w:hAnsi="Arial" w:cs="Arial"/>
          <w:i/>
          <w:iCs/>
          <w:spacing w:val="-7"/>
          <w:sz w:val="21"/>
          <w:szCs w:val="21"/>
        </w:rPr>
        <w:t xml:space="preserve">DC converter </w:t>
      </w:r>
      <w:r>
        <w:rPr>
          <w:rFonts w:ascii="Arial" w:hAnsi="Arial" w:cs="Arial"/>
          <w:spacing w:val="-7"/>
          <w:sz w:val="21"/>
          <w:szCs w:val="21"/>
        </w:rPr>
        <w:t xml:space="preserve">station at the </w:t>
      </w:r>
      <w:r>
        <w:rPr>
          <w:rFonts w:ascii="Arial" w:hAnsi="Arial" w:cs="Arial"/>
          <w:i/>
          <w:iCs/>
          <w:spacing w:val="-7"/>
          <w:sz w:val="21"/>
          <w:szCs w:val="21"/>
        </w:rPr>
        <w:t xml:space="preserve">GEP </w:t>
      </w:r>
      <w:r>
        <w:rPr>
          <w:rFonts w:ascii="Arial" w:hAnsi="Arial" w:cs="Arial"/>
          <w:spacing w:val="-7"/>
          <w:sz w:val="21"/>
          <w:szCs w:val="21"/>
        </w:rPr>
        <w:t xml:space="preserve">(or in the case of an embedded </w:t>
      </w:r>
      <w:r>
        <w:rPr>
          <w:rFonts w:ascii="Arial" w:hAnsi="Arial" w:cs="Arial"/>
          <w:i/>
          <w:iCs/>
          <w:spacing w:val="-7"/>
          <w:sz w:val="21"/>
          <w:szCs w:val="21"/>
        </w:rPr>
        <w:t xml:space="preserve">DC converter </w:t>
      </w:r>
      <w:r>
        <w:rPr>
          <w:rFonts w:ascii="Arial" w:hAnsi="Arial" w:cs="Arial"/>
          <w:spacing w:val="-7"/>
          <w:sz w:val="21"/>
          <w:szCs w:val="21"/>
        </w:rPr>
        <w:t xml:space="preserve">station at the </w:t>
      </w:r>
      <w:r>
        <w:rPr>
          <w:rFonts w:ascii="Arial" w:hAnsi="Arial" w:cs="Arial"/>
          <w:i/>
          <w:iCs/>
          <w:spacing w:val="-7"/>
          <w:sz w:val="21"/>
          <w:szCs w:val="21"/>
        </w:rPr>
        <w:t xml:space="preserve">user system </w:t>
      </w:r>
      <w:r>
        <w:rPr>
          <w:rFonts w:ascii="Arial" w:hAnsi="Arial" w:cs="Arial"/>
          <w:spacing w:val="-7"/>
          <w:sz w:val="21"/>
          <w:szCs w:val="21"/>
        </w:rPr>
        <w:t xml:space="preserve">entry point), as declared by the </w:t>
      </w:r>
      <w:r>
        <w:rPr>
          <w:rFonts w:ascii="Arial" w:hAnsi="Arial" w:cs="Arial"/>
          <w:i/>
          <w:iCs/>
          <w:spacing w:val="-7"/>
          <w:sz w:val="21"/>
          <w:szCs w:val="21"/>
        </w:rPr>
        <w:t xml:space="preserve">DC converter </w:t>
      </w:r>
      <w:r>
        <w:rPr>
          <w:rFonts w:ascii="Arial" w:hAnsi="Arial" w:cs="Arial"/>
          <w:spacing w:val="-7"/>
          <w:sz w:val="21"/>
          <w:szCs w:val="21"/>
        </w:rPr>
        <w:t>station owner, expressed in whole MW, or in MW to one decimal place.</w:t>
      </w:r>
    </w:p>
    <w:p w14:paraId="2BEFEAEC" w14:textId="77777777" w:rsidR="009C1403" w:rsidRDefault="009C1403">
      <w:pPr>
        <w:widowControl/>
        <w:rPr>
          <w:sz w:val="24"/>
          <w:szCs w:val="24"/>
        </w:rPr>
        <w:sectPr w:rsidR="009C1403">
          <w:headerReference w:type="default" r:id="rId88"/>
          <w:pgSz w:w="11904" w:h="16834"/>
          <w:pgMar w:top="1440" w:right="2017" w:bottom="508" w:left="1567" w:header="720" w:footer="720" w:gutter="0"/>
          <w:cols w:space="720"/>
          <w:noEndnote/>
        </w:sectPr>
      </w:pPr>
    </w:p>
    <w:p w14:paraId="78492B43" w14:textId="77777777" w:rsidR="00804082" w:rsidRDefault="00804082" w:rsidP="00D01C42">
      <w:pPr>
        <w:tabs>
          <w:tab w:val="left" w:pos="3261"/>
          <w:tab w:val="right" w:pos="8208"/>
        </w:tabs>
        <w:kinsoku w:val="0"/>
        <w:overflowPunct w:val="0"/>
        <w:autoSpaceDE/>
        <w:autoSpaceDN/>
        <w:adjustRightInd/>
        <w:spacing w:before="18" w:line="231" w:lineRule="exact"/>
        <w:textAlignment w:val="baseline"/>
        <w:rPr>
          <w:rFonts w:ascii="Arial" w:hAnsi="Arial" w:cs="Arial"/>
          <w:sz w:val="21"/>
          <w:szCs w:val="21"/>
        </w:rPr>
      </w:pPr>
      <w:r>
        <w:rPr>
          <w:rFonts w:ascii="Arial" w:hAnsi="Arial" w:cs="Arial"/>
          <w:sz w:val="21"/>
          <w:szCs w:val="21"/>
        </w:rPr>
        <w:t xml:space="preserve">Restoration Contractor </w:t>
      </w:r>
      <w:r>
        <w:rPr>
          <w:rFonts w:ascii="Arial" w:hAnsi="Arial" w:cs="Arial"/>
          <w:sz w:val="21"/>
          <w:szCs w:val="21"/>
        </w:rPr>
        <w:tab/>
        <w:t>As defined in the Grid Code.</w:t>
      </w:r>
    </w:p>
    <w:p w14:paraId="0E7387F5" w14:textId="77777777"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30AFC484" w14:textId="6E141AC3" w:rsidR="007E1944" w:rsidRDefault="00804082" w:rsidP="00D01C42">
      <w:pPr>
        <w:tabs>
          <w:tab w:val="left" w:pos="3261"/>
          <w:tab w:val="right" w:pos="8208"/>
        </w:tabs>
        <w:kinsoku w:val="0"/>
        <w:overflowPunct w:val="0"/>
        <w:autoSpaceDE/>
        <w:autoSpaceDN/>
        <w:adjustRightInd/>
        <w:spacing w:before="18" w:line="231" w:lineRule="exact"/>
        <w:ind w:left="3261" w:hanging="3261"/>
        <w:jc w:val="both"/>
        <w:textAlignment w:val="baseline"/>
        <w:rPr>
          <w:rFonts w:ascii="Arial" w:hAnsi="Arial" w:cs="Arial"/>
          <w:sz w:val="21"/>
          <w:szCs w:val="21"/>
        </w:rPr>
      </w:pPr>
      <w:r w:rsidRPr="03A9D18B">
        <w:rPr>
          <w:rFonts w:ascii="Arial" w:hAnsi="Arial" w:cs="Arial"/>
          <w:sz w:val="21"/>
          <w:szCs w:val="21"/>
        </w:rPr>
        <w:t>Restoration Plan</w:t>
      </w:r>
      <w:r>
        <w:tab/>
      </w:r>
      <w:r w:rsidR="000D5EAD" w:rsidRPr="03A9D18B">
        <w:rPr>
          <w:rFonts w:ascii="Arial" w:hAnsi="Arial" w:cs="Arial"/>
          <w:sz w:val="21"/>
          <w:szCs w:val="21"/>
        </w:rPr>
        <w:t>A plan produced, agreed and signed by</w:t>
      </w:r>
      <w:r w:rsidR="000B2A90">
        <w:rPr>
          <w:rFonts w:ascii="Arial" w:hAnsi="Arial" w:cs="Arial"/>
          <w:sz w:val="21"/>
          <w:szCs w:val="21"/>
        </w:rPr>
        <w:t>the</w:t>
      </w:r>
      <w:r w:rsidR="003B6311">
        <w:rPr>
          <w:rFonts w:ascii="Arial" w:hAnsi="Arial" w:cs="Arial"/>
          <w:sz w:val="21"/>
          <w:szCs w:val="21"/>
        </w:rPr>
        <w:t xml:space="preserve"> </w:t>
      </w:r>
      <w:r w:rsidR="00362AAE" w:rsidRPr="00362AAE">
        <w:rPr>
          <w:rFonts w:ascii="Arial" w:hAnsi="Arial" w:cs="Arial"/>
          <w:i/>
          <w:iCs/>
          <w:sz w:val="21"/>
          <w:szCs w:val="21"/>
        </w:rPr>
        <w:t>ISOP</w:t>
      </w:r>
      <w:r w:rsidR="000D5EAD" w:rsidRPr="03A9D18B">
        <w:rPr>
          <w:rFonts w:ascii="Arial" w:hAnsi="Arial" w:cs="Arial"/>
          <w:sz w:val="21"/>
          <w:szCs w:val="21"/>
        </w:rPr>
        <w:t>, network operators, restoration contractors and transmission licensees to restart the system in the event of a total or partial shutdown</w:t>
      </w:r>
      <w:r w:rsidR="006B4B3A" w:rsidRPr="03A9D18B">
        <w:rPr>
          <w:rFonts w:ascii="Arial" w:hAnsi="Arial" w:cs="Arial"/>
          <w:sz w:val="21"/>
          <w:szCs w:val="21"/>
        </w:rPr>
        <w:t>.</w:t>
      </w:r>
    </w:p>
    <w:p w14:paraId="5007932C" w14:textId="01338631"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sidRPr="03A9D18B">
        <w:rPr>
          <w:rFonts w:ascii="Arial" w:hAnsi="Arial" w:cs="Arial"/>
          <w:sz w:val="21"/>
          <w:szCs w:val="21"/>
        </w:rPr>
        <w:t xml:space="preserve"> </w:t>
      </w:r>
    </w:p>
    <w:p w14:paraId="2E143C59" w14:textId="3494EAFC" w:rsidR="009C1403" w:rsidRDefault="00C6386D"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Pr>
          <w:rFonts w:ascii="Arial" w:hAnsi="Arial" w:cs="Arial"/>
          <w:sz w:val="21"/>
          <w:szCs w:val="21"/>
        </w:rPr>
        <w:t>Secured Event</w:t>
      </w:r>
      <w:r>
        <w:rPr>
          <w:rFonts w:ascii="Arial" w:hAnsi="Arial" w:cs="Arial"/>
          <w:sz w:val="21"/>
          <w:szCs w:val="21"/>
        </w:rPr>
        <w:tab/>
        <w:t>A contingency which would be considered for the</w:t>
      </w:r>
    </w:p>
    <w:p w14:paraId="595BE94A" w14:textId="77777777" w:rsidR="009C1403" w:rsidRDefault="00C6386D">
      <w:pPr>
        <w:kinsoku w:val="0"/>
        <w:overflowPunct w:val="0"/>
        <w:autoSpaceDE/>
        <w:autoSpaceDN/>
        <w:adjustRightInd/>
        <w:spacing w:after="442" w:line="230" w:lineRule="exact"/>
        <w:ind w:left="3312" w:right="72"/>
        <w:jc w:val="both"/>
        <w:textAlignment w:val="baseline"/>
        <w:rPr>
          <w:rFonts w:ascii="Arial" w:hAnsi="Arial" w:cs="Arial"/>
          <w:sz w:val="21"/>
          <w:szCs w:val="21"/>
        </w:rPr>
      </w:pPr>
      <w:r>
        <w:rPr>
          <w:rFonts w:ascii="Arial" w:hAnsi="Arial" w:cs="Arial"/>
          <w:sz w:val="21"/>
          <w:szCs w:val="21"/>
        </w:rPr>
        <w:t xml:space="preserve">purposes of assessing system security and which must not result in the remaining </w:t>
      </w:r>
      <w:r>
        <w:rPr>
          <w:rFonts w:ascii="Arial" w:hAnsi="Arial" w:cs="Arial"/>
          <w:i/>
          <w:iCs/>
          <w:sz w:val="21"/>
          <w:szCs w:val="21"/>
        </w:rPr>
        <w:t xml:space="preserve">national electricity transmission system </w:t>
      </w:r>
      <w:r>
        <w:rPr>
          <w:rFonts w:ascii="Arial" w:hAnsi="Arial" w:cs="Arial"/>
          <w:sz w:val="21"/>
          <w:szCs w:val="21"/>
        </w:rPr>
        <w:t xml:space="preserve">being in breach of the security criteria. </w:t>
      </w:r>
      <w:r>
        <w:rPr>
          <w:rFonts w:ascii="Arial" w:hAnsi="Arial" w:cs="Arial"/>
          <w:i/>
          <w:iCs/>
          <w:sz w:val="21"/>
          <w:szCs w:val="21"/>
        </w:rPr>
        <w:t xml:space="preserve">Secured events </w:t>
      </w:r>
      <w:r>
        <w:rPr>
          <w:rFonts w:ascii="Arial" w:hAnsi="Arial" w:cs="Arial"/>
          <w:sz w:val="21"/>
          <w:szCs w:val="21"/>
        </w:rPr>
        <w:t xml:space="preserve">are individually specified throughout the text of this Standard. It is recognised that more onerous unsecured events may occur and additional operational measures within the requirements of the Grid Code may be utilised to maintain overall </w:t>
      </w:r>
      <w:r>
        <w:rPr>
          <w:rFonts w:ascii="Arial" w:hAnsi="Arial" w:cs="Arial"/>
          <w:i/>
          <w:iCs/>
          <w:sz w:val="21"/>
          <w:szCs w:val="21"/>
        </w:rPr>
        <w:t xml:space="preserve">national electricity transmission system </w:t>
      </w:r>
      <w:r>
        <w:rPr>
          <w:rFonts w:ascii="Arial" w:hAnsi="Arial" w:cs="Arial"/>
          <w:sz w:val="21"/>
          <w:szCs w:val="21"/>
        </w:rPr>
        <w:t>integrity.</w:t>
      </w:r>
    </w:p>
    <w:tbl>
      <w:tblPr>
        <w:tblW w:w="0" w:type="auto"/>
        <w:tblLayout w:type="fixed"/>
        <w:tblCellMar>
          <w:left w:w="0" w:type="dxa"/>
          <w:right w:w="0" w:type="dxa"/>
        </w:tblCellMar>
        <w:tblLook w:val="0000" w:firstRow="0" w:lastRow="0" w:firstColumn="0" w:lastColumn="0" w:noHBand="0" w:noVBand="0"/>
      </w:tblPr>
      <w:tblGrid>
        <w:gridCol w:w="3248"/>
        <w:gridCol w:w="5072"/>
      </w:tblGrid>
      <w:tr w:rsidR="009C1403" w14:paraId="1B20955D" w14:textId="77777777">
        <w:trPr>
          <w:trHeight w:hRule="exact" w:val="2081"/>
        </w:trPr>
        <w:tc>
          <w:tcPr>
            <w:tcW w:w="3248" w:type="dxa"/>
            <w:tcBorders>
              <w:top w:val="nil"/>
              <w:left w:val="nil"/>
              <w:bottom w:val="nil"/>
              <w:right w:val="nil"/>
            </w:tcBorders>
          </w:tcPr>
          <w:p w14:paraId="3611963F" w14:textId="77777777" w:rsidR="009C1403" w:rsidRDefault="00C6386D">
            <w:pPr>
              <w:kinsoku w:val="0"/>
              <w:overflowPunct w:val="0"/>
              <w:autoSpaceDE/>
              <w:autoSpaceDN/>
              <w:adjustRightInd/>
              <w:spacing w:after="1584" w:line="240" w:lineRule="exact"/>
              <w:ind w:left="72"/>
              <w:textAlignment w:val="baseline"/>
              <w:rPr>
                <w:rFonts w:ascii="Arial" w:hAnsi="Arial" w:cs="Arial"/>
                <w:sz w:val="21"/>
                <w:szCs w:val="21"/>
              </w:rPr>
            </w:pPr>
            <w:r>
              <w:rPr>
                <w:rFonts w:ascii="Arial" w:hAnsi="Arial" w:cs="Arial"/>
                <w:sz w:val="21"/>
                <w:szCs w:val="21"/>
              </w:rPr>
              <w:t>Security Planned Transfer Conditions</w:t>
            </w:r>
          </w:p>
        </w:tc>
        <w:tc>
          <w:tcPr>
            <w:tcW w:w="5072" w:type="dxa"/>
            <w:tcBorders>
              <w:top w:val="nil"/>
              <w:left w:val="nil"/>
              <w:bottom w:val="nil"/>
              <w:right w:val="nil"/>
            </w:tcBorders>
          </w:tcPr>
          <w:p w14:paraId="5BBDCAF9"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that is considered able to reliably contribute to peak demand security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xml:space="preserve">. Generation powered by intermittent sources (e.g. wind, wave, solar) and imports from </w:t>
            </w:r>
            <w:r>
              <w:rPr>
                <w:rFonts w:ascii="Arial" w:hAnsi="Arial" w:cs="Arial"/>
                <w:i/>
                <w:iCs/>
                <w:spacing w:val="-6"/>
                <w:sz w:val="21"/>
                <w:szCs w:val="21"/>
              </w:rPr>
              <w:t xml:space="preserve">external systems </w:t>
            </w:r>
            <w:r>
              <w:rPr>
                <w:rFonts w:ascii="Arial" w:hAnsi="Arial" w:cs="Arial"/>
                <w:spacing w:val="-6"/>
                <w:sz w:val="21"/>
                <w:szCs w:val="21"/>
              </w:rPr>
              <w:t>are not included in this condition. This scaling shall follow the techniques described in Appendix C.</w:t>
            </w:r>
          </w:p>
        </w:tc>
      </w:tr>
    </w:tbl>
    <w:p w14:paraId="4C0EE1A2" w14:textId="77777777" w:rsidR="009C1403" w:rsidRDefault="009C1403">
      <w:pPr>
        <w:kinsoku w:val="0"/>
        <w:overflowPunct w:val="0"/>
        <w:autoSpaceDE/>
        <w:autoSpaceDN/>
        <w:adjustRightInd/>
        <w:spacing w:after="443" w:line="20" w:lineRule="exact"/>
        <w:textAlignment w:val="baseline"/>
        <w:rPr>
          <w:sz w:val="24"/>
          <w:szCs w:val="24"/>
        </w:rPr>
      </w:pPr>
    </w:p>
    <w:p w14:paraId="0D21419F" w14:textId="6DD4CD32" w:rsidR="009C1403" w:rsidRDefault="00C6386D" w:rsidP="00185291">
      <w:pPr>
        <w:tabs>
          <w:tab w:val="right" w:pos="8208"/>
        </w:tabs>
        <w:kinsoku w:val="0"/>
        <w:overflowPunct w:val="0"/>
        <w:autoSpaceDE/>
        <w:autoSpaceDN/>
        <w:adjustRightInd/>
        <w:spacing w:before="16" w:line="231" w:lineRule="exact"/>
        <w:ind w:left="3402" w:hanging="3402"/>
        <w:jc w:val="both"/>
        <w:textAlignment w:val="baseline"/>
        <w:rPr>
          <w:rFonts w:ascii="Arial" w:hAnsi="Arial" w:cs="Arial"/>
          <w:spacing w:val="-4"/>
          <w:sz w:val="21"/>
          <w:szCs w:val="21"/>
        </w:rPr>
      </w:pPr>
      <w:r>
        <w:rPr>
          <w:rFonts w:ascii="Arial" w:hAnsi="Arial" w:cs="Arial"/>
          <w:sz w:val="21"/>
          <w:szCs w:val="21"/>
        </w:rPr>
        <w:t>SHET</w:t>
      </w:r>
      <w:r w:rsidR="00185291">
        <w:rPr>
          <w:rFonts w:ascii="Arial" w:hAnsi="Arial" w:cs="Arial"/>
          <w:sz w:val="21"/>
          <w:szCs w:val="21"/>
        </w:rPr>
        <w:tab/>
      </w:r>
      <w:r>
        <w:rPr>
          <w:rFonts w:ascii="Arial" w:hAnsi="Arial" w:cs="Arial"/>
          <w:sz w:val="21"/>
          <w:szCs w:val="21"/>
        </w:rPr>
        <w:t>Scottish Hydro-Electric Transmission plc (No.</w:t>
      </w:r>
      <w:r w:rsidR="00185291">
        <w:rPr>
          <w:rFonts w:ascii="Arial" w:hAnsi="Arial" w:cs="Arial"/>
          <w:sz w:val="21"/>
          <w:szCs w:val="21"/>
        </w:rPr>
        <w:t xml:space="preserve"> </w:t>
      </w:r>
      <w:r>
        <w:rPr>
          <w:rFonts w:ascii="Arial" w:hAnsi="Arial" w:cs="Arial"/>
          <w:spacing w:val="-4"/>
          <w:sz w:val="21"/>
          <w:szCs w:val="21"/>
        </w:rPr>
        <w:t>SC213461) whose registered office is situated at Inveralmond HS, 200 Dunkeld Road, Perth, Perthshire PH1 3AQ.</w:t>
      </w:r>
    </w:p>
    <w:p w14:paraId="4FDF3878" w14:textId="77777777" w:rsidR="009C1403" w:rsidRDefault="009C1403">
      <w:pPr>
        <w:widowControl/>
        <w:rPr>
          <w:sz w:val="24"/>
          <w:szCs w:val="24"/>
        </w:rPr>
        <w:sectPr w:rsidR="009C1403">
          <w:headerReference w:type="default" r:id="rId89"/>
          <w:pgSz w:w="11904" w:h="16834"/>
          <w:pgMar w:top="1440" w:right="2025" w:bottom="508" w:left="1559" w:header="720" w:footer="720" w:gutter="0"/>
          <w:cols w:space="720"/>
          <w:noEndnote/>
        </w:sectPr>
      </w:pPr>
    </w:p>
    <w:p w14:paraId="418626EA" w14:textId="1B89F169" w:rsidR="009C1403" w:rsidRDefault="00C6386D">
      <w:pPr>
        <w:kinsoku w:val="0"/>
        <w:overflowPunct w:val="0"/>
        <w:autoSpaceDE/>
        <w:autoSpaceDN/>
        <w:adjustRightInd/>
        <w:spacing w:before="189" w:line="239" w:lineRule="exact"/>
        <w:ind w:left="3384"/>
        <w:textAlignment w:val="baseline"/>
        <w:rPr>
          <w:rFonts w:ascii="Arial" w:hAnsi="Arial" w:cs="Arial"/>
          <w:spacing w:val="-1"/>
          <w:sz w:val="21"/>
          <w:szCs w:val="21"/>
        </w:rPr>
      </w:pPr>
      <w:r>
        <w:rPr>
          <w:noProof/>
          <w:color w:val="2B579A"/>
          <w:shd w:val="clear" w:color="auto" w:fill="E6E6E6"/>
        </w:rPr>
        <mc:AlternateContent>
          <mc:Choice Requires="wps">
            <w:drawing>
              <wp:anchor distT="0" distB="0" distL="0" distR="0" simplePos="0" relativeHeight="251658315" behindDoc="0" locked="0" layoutInCell="0" allowOverlap="1" wp14:anchorId="3560939C" wp14:editId="665D2902">
                <wp:simplePos x="0" y="0"/>
                <wp:positionH relativeFrom="page">
                  <wp:posOffset>920750</wp:posOffset>
                </wp:positionH>
                <wp:positionV relativeFrom="page">
                  <wp:posOffset>915670</wp:posOffset>
                </wp:positionV>
                <wp:extent cx="5723890" cy="178435"/>
                <wp:effectExtent l="0" t="0" r="0" b="0"/>
                <wp:wrapSquare wrapText="bothSides"/>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78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0939C" id="Text Box 106" o:spid="_x0000_s1089" type="#_x0000_t202" style="position:absolute;left:0;text-align:left;margin-left:72.5pt;margin-top:72.1pt;width:450.7pt;height:14.05pt;z-index:25165831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" o:allowincell="f" stroked="f">
                <v:fill opacity="0"/>
                <v:textbox inset="0,0,0,0">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v:textbox>
                <w10:wrap type="square" anchorx="page" anchory="page"/>
              </v:shape>
            </w:pict>
          </mc:Fallback>
        </mc:AlternateContent>
      </w:r>
      <w:r>
        <w:rPr>
          <w:rFonts w:ascii="Arial" w:hAnsi="Arial" w:cs="Arial"/>
          <w:spacing w:val="-1"/>
          <w:sz w:val="21"/>
          <w:szCs w:val="21"/>
        </w:rPr>
        <w:t>1. directly connected to:</w:t>
      </w:r>
    </w:p>
    <w:p w14:paraId="528FB83F" w14:textId="77777777" w:rsidR="009C1403" w:rsidRDefault="00C6386D">
      <w:pPr>
        <w:numPr>
          <w:ilvl w:val="0"/>
          <w:numId w:val="37"/>
        </w:numPr>
        <w:kinsoku w:val="0"/>
        <w:overflowPunct w:val="0"/>
        <w:autoSpaceDE/>
        <w:autoSpaceDN/>
        <w:adjustRightInd/>
        <w:spacing w:before="209" w:line="240" w:lineRule="exact"/>
        <w:ind w:right="144"/>
        <w:jc w:val="both"/>
        <w:textAlignment w:val="baseline"/>
        <w:rPr>
          <w:rFonts w:ascii="Arial" w:hAnsi="Arial" w:cs="Arial"/>
          <w:spacing w:val="-7"/>
          <w:sz w:val="21"/>
          <w:szCs w:val="21"/>
        </w:rPr>
      </w:pPr>
      <w:r>
        <w:rPr>
          <w:rFonts w:ascii="Arial" w:hAnsi="Arial" w:cs="Arial"/>
          <w:i/>
          <w:iCs/>
          <w:spacing w:val="-7"/>
          <w:sz w:val="21"/>
          <w:szCs w:val="21"/>
        </w:rPr>
        <w:t xml:space="preserve">NGET’s transmission system </w:t>
      </w:r>
      <w:r>
        <w:rPr>
          <w:rFonts w:ascii="Arial" w:hAnsi="Arial" w:cs="Arial"/>
          <w:spacing w:val="-7"/>
          <w:sz w:val="21"/>
          <w:szCs w:val="21"/>
        </w:rPr>
        <w:t xml:space="preserve">where such </w:t>
      </w:r>
      <w:r>
        <w:rPr>
          <w:rFonts w:ascii="Arial" w:hAnsi="Arial" w:cs="Arial"/>
          <w:i/>
          <w:iCs/>
          <w:spacing w:val="-7"/>
          <w:sz w:val="21"/>
          <w:szCs w:val="21"/>
        </w:rPr>
        <w:t xml:space="preserve">power station </w:t>
      </w:r>
      <w:r>
        <w:rPr>
          <w:rFonts w:ascii="Arial" w:hAnsi="Arial" w:cs="Arial"/>
          <w:spacing w:val="-7"/>
          <w:sz w:val="21"/>
          <w:szCs w:val="21"/>
        </w:rPr>
        <w:t xml:space="preserve">has a </w:t>
      </w:r>
      <w:r>
        <w:rPr>
          <w:rFonts w:ascii="Arial" w:hAnsi="Arial" w:cs="Arial"/>
          <w:i/>
          <w:iCs/>
          <w:spacing w:val="-7"/>
          <w:sz w:val="21"/>
          <w:szCs w:val="21"/>
        </w:rPr>
        <w:t xml:space="preserve">registered capacity </w:t>
      </w:r>
      <w:r>
        <w:rPr>
          <w:rFonts w:ascii="Arial" w:hAnsi="Arial" w:cs="Arial"/>
          <w:spacing w:val="-7"/>
          <w:sz w:val="21"/>
          <w:szCs w:val="21"/>
        </w:rPr>
        <w:t>of less than 50MW; or</w:t>
      </w:r>
    </w:p>
    <w:p w14:paraId="6E9C2F89" w14:textId="77777777" w:rsidR="009C1403" w:rsidRDefault="00C6386D">
      <w:pPr>
        <w:numPr>
          <w:ilvl w:val="0"/>
          <w:numId w:val="37"/>
        </w:numPr>
        <w:kinsoku w:val="0"/>
        <w:overflowPunct w:val="0"/>
        <w:autoSpaceDE/>
        <w:autoSpaceDN/>
        <w:adjustRightInd/>
        <w:spacing w:line="233"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power station 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78D89520" w14:textId="77777777" w:rsidR="009C1403" w:rsidRDefault="00C6386D">
      <w:pPr>
        <w:numPr>
          <w:ilvl w:val="0"/>
          <w:numId w:val="37"/>
        </w:numPr>
        <w:kinsoku w:val="0"/>
        <w:overflowPunct w:val="0"/>
        <w:autoSpaceDE/>
        <w:autoSpaceDN/>
        <w:adjustRightInd/>
        <w:spacing w:before="4" w:line="221"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 MW;</w:t>
      </w:r>
    </w:p>
    <w:p w14:paraId="27DDDE4B" w14:textId="77777777" w:rsidR="009C1403" w:rsidRDefault="00C6386D">
      <w:pPr>
        <w:kinsoku w:val="0"/>
        <w:overflowPunct w:val="0"/>
        <w:autoSpaceDE/>
        <w:autoSpaceDN/>
        <w:adjustRightInd/>
        <w:spacing w:before="224"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05A5ABDB" w14:textId="77777777" w:rsidR="009C1403" w:rsidRDefault="00C6386D">
      <w:pPr>
        <w:kinsoku w:val="0"/>
        <w:overflowPunct w:val="0"/>
        <w:autoSpaceDE/>
        <w:autoSpaceDN/>
        <w:adjustRightInd/>
        <w:spacing w:before="226" w:line="235"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2. embedded within a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3FBEA469" w14:textId="77777777" w:rsidR="009C1403" w:rsidRDefault="00C6386D">
      <w:pPr>
        <w:numPr>
          <w:ilvl w:val="0"/>
          <w:numId w:val="38"/>
        </w:numPr>
        <w:kinsoku w:val="0"/>
        <w:overflowPunct w:val="0"/>
        <w:autoSpaceDE/>
        <w:autoSpaceDN/>
        <w:adjustRightInd/>
        <w:spacing w:before="209"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registered capacity o</w:t>
      </w:r>
      <w:r>
        <w:rPr>
          <w:rFonts w:ascii="Arial" w:hAnsi="Arial" w:cs="Arial"/>
          <w:spacing w:val="-4"/>
          <w:sz w:val="21"/>
          <w:szCs w:val="21"/>
        </w:rPr>
        <w:t>f less than 50MW;</w:t>
      </w:r>
    </w:p>
    <w:p w14:paraId="0FB61E4C" w14:textId="77777777" w:rsidR="009C1403" w:rsidRDefault="00C6386D">
      <w:pPr>
        <w:numPr>
          <w:ilvl w:val="0"/>
          <w:numId w:val="39"/>
        </w:numPr>
        <w:kinsoku w:val="0"/>
        <w:overflowPunct w:val="0"/>
        <w:autoSpaceDE/>
        <w:autoSpaceDN/>
        <w:adjustRightInd/>
        <w:spacing w:before="207"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58B50E64" w14:textId="77777777" w:rsidR="009C1403" w:rsidRDefault="00C6386D">
      <w:pPr>
        <w:numPr>
          <w:ilvl w:val="0"/>
          <w:numId w:val="38"/>
        </w:numPr>
        <w:kinsoku w:val="0"/>
        <w:overflowPunct w:val="0"/>
        <w:autoSpaceDE/>
        <w:autoSpaceDN/>
        <w:adjustRightInd/>
        <w:spacing w:before="239" w:line="226"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10MW;</w:t>
      </w:r>
    </w:p>
    <w:p w14:paraId="34F608CA" w14:textId="77777777" w:rsidR="009C1403" w:rsidRDefault="00C6386D">
      <w:pPr>
        <w:kinsoku w:val="0"/>
        <w:overflowPunct w:val="0"/>
        <w:autoSpaceDE/>
        <w:autoSpaceDN/>
        <w:adjustRightInd/>
        <w:spacing w:before="223"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5DBC0DE4" w14:textId="77777777" w:rsidR="009C1403" w:rsidRDefault="00C6386D">
      <w:pPr>
        <w:kinsoku w:val="0"/>
        <w:overflowPunct w:val="0"/>
        <w:autoSpaceDE/>
        <w:autoSpaceDN/>
        <w:adjustRightInd/>
        <w:spacing w:before="207" w:line="235" w:lineRule="exact"/>
        <w:ind w:left="3384" w:right="144"/>
        <w:jc w:val="both"/>
        <w:textAlignment w:val="baseline"/>
        <w:rPr>
          <w:rFonts w:ascii="Arial" w:hAnsi="Arial" w:cs="Arial"/>
          <w:sz w:val="21"/>
          <w:szCs w:val="21"/>
        </w:rPr>
      </w:pPr>
      <w:r>
        <w:rPr>
          <w:rFonts w:ascii="Arial" w:hAnsi="Arial" w:cs="Arial"/>
          <w:sz w:val="21"/>
          <w:szCs w:val="21"/>
        </w:rPr>
        <w:t xml:space="preserve">3. In </w:t>
      </w:r>
      <w:r>
        <w:rPr>
          <w:rFonts w:ascii="Arial" w:hAnsi="Arial" w:cs="Arial"/>
          <w:i/>
          <w:iCs/>
          <w:sz w:val="21"/>
          <w:szCs w:val="21"/>
        </w:rPr>
        <w:t xml:space="preserve">offshore waters, a power station </w:t>
      </w:r>
      <w:r>
        <w:rPr>
          <w:rFonts w:ascii="Arial" w:hAnsi="Arial" w:cs="Arial"/>
          <w:sz w:val="21"/>
          <w:szCs w:val="21"/>
        </w:rPr>
        <w:t xml:space="preserve">connected to an </w:t>
      </w:r>
      <w:r>
        <w:rPr>
          <w:rFonts w:ascii="Arial" w:hAnsi="Arial" w:cs="Arial"/>
          <w:i/>
          <w:iCs/>
          <w:sz w:val="21"/>
          <w:szCs w:val="21"/>
        </w:rPr>
        <w:t xml:space="preserve">offshore transmission system </w:t>
      </w:r>
      <w:r>
        <w:rPr>
          <w:rFonts w:ascii="Arial" w:hAnsi="Arial" w:cs="Arial"/>
          <w:sz w:val="21"/>
          <w:szCs w:val="21"/>
        </w:rPr>
        <w:t xml:space="preserve">with </w:t>
      </w:r>
      <w:r>
        <w:rPr>
          <w:rFonts w:ascii="Arial" w:hAnsi="Arial" w:cs="Arial"/>
          <w:i/>
          <w:iCs/>
          <w:sz w:val="21"/>
          <w:szCs w:val="21"/>
        </w:rPr>
        <w:t xml:space="preserve">a registered capacity </w:t>
      </w:r>
      <w:r>
        <w:rPr>
          <w:rFonts w:ascii="Arial" w:hAnsi="Arial" w:cs="Arial"/>
          <w:sz w:val="21"/>
          <w:szCs w:val="21"/>
        </w:rPr>
        <w:t>of less than 10MW.</w:t>
      </w:r>
    </w:p>
    <w:p w14:paraId="126DBBDF" w14:textId="77777777" w:rsidR="009C1403" w:rsidRDefault="00C6386D">
      <w:pPr>
        <w:tabs>
          <w:tab w:val="left" w:pos="3312"/>
        </w:tabs>
        <w:kinsoku w:val="0"/>
        <w:overflowPunct w:val="0"/>
        <w:autoSpaceDE/>
        <w:autoSpaceDN/>
        <w:adjustRightInd/>
        <w:spacing w:before="467" w:line="230" w:lineRule="exact"/>
        <w:ind w:left="72"/>
        <w:textAlignment w:val="baseline"/>
        <w:rPr>
          <w:rFonts w:ascii="Arial" w:hAnsi="Arial" w:cs="Arial"/>
          <w:spacing w:val="5"/>
          <w:sz w:val="21"/>
          <w:szCs w:val="21"/>
        </w:rPr>
      </w:pPr>
      <w:r>
        <w:rPr>
          <w:rFonts w:ascii="Arial" w:hAnsi="Arial" w:cs="Arial"/>
          <w:spacing w:val="5"/>
          <w:sz w:val="21"/>
          <w:szCs w:val="21"/>
        </w:rPr>
        <w:t>SPT</w:t>
      </w:r>
      <w:r>
        <w:rPr>
          <w:rFonts w:ascii="Arial" w:hAnsi="Arial" w:cs="Arial"/>
          <w:spacing w:val="5"/>
          <w:sz w:val="21"/>
          <w:szCs w:val="21"/>
        </w:rPr>
        <w:tab/>
        <w:t>SP Transmission Limited (No. SC189126) whose</w:t>
      </w:r>
    </w:p>
    <w:p w14:paraId="16CD1DE6" w14:textId="77777777" w:rsidR="009C1403" w:rsidRDefault="00C6386D">
      <w:pPr>
        <w:kinsoku w:val="0"/>
        <w:overflowPunct w:val="0"/>
        <w:autoSpaceDE/>
        <w:autoSpaceDN/>
        <w:adjustRightInd/>
        <w:spacing w:line="235" w:lineRule="exact"/>
        <w:ind w:left="3384" w:right="144"/>
        <w:jc w:val="both"/>
        <w:textAlignment w:val="baseline"/>
        <w:rPr>
          <w:rFonts w:ascii="Arial" w:hAnsi="Arial" w:cs="Arial"/>
          <w:sz w:val="21"/>
          <w:szCs w:val="21"/>
        </w:rPr>
      </w:pPr>
      <w:r>
        <w:rPr>
          <w:rFonts w:ascii="Arial" w:hAnsi="Arial" w:cs="Arial"/>
          <w:sz w:val="21"/>
          <w:szCs w:val="21"/>
        </w:rPr>
        <w:t>registered office is situated at 1 Atlantic Quay, Robertson Street, Glasgow G2 8SP.</w:t>
      </w:r>
    </w:p>
    <w:p w14:paraId="5600C9C2" w14:textId="77777777" w:rsidR="009C1403" w:rsidRDefault="00C6386D">
      <w:pPr>
        <w:tabs>
          <w:tab w:val="left" w:pos="3312"/>
        </w:tabs>
        <w:kinsoku w:val="0"/>
        <w:overflowPunct w:val="0"/>
        <w:autoSpaceDE/>
        <w:autoSpaceDN/>
        <w:adjustRightInd/>
        <w:spacing w:before="452" w:line="239" w:lineRule="exact"/>
        <w:ind w:left="72"/>
        <w:textAlignment w:val="baseline"/>
        <w:rPr>
          <w:rFonts w:ascii="Arial" w:hAnsi="Arial" w:cs="Arial"/>
          <w:sz w:val="21"/>
          <w:szCs w:val="21"/>
        </w:rPr>
      </w:pPr>
      <w:r>
        <w:rPr>
          <w:rFonts w:ascii="Arial" w:hAnsi="Arial" w:cs="Arial"/>
          <w:sz w:val="21"/>
          <w:szCs w:val="21"/>
        </w:rPr>
        <w:t>Steady State</w:t>
      </w:r>
      <w:r>
        <w:rPr>
          <w:rFonts w:ascii="Arial" w:hAnsi="Arial" w:cs="Arial"/>
          <w:sz w:val="21"/>
          <w:szCs w:val="21"/>
        </w:rPr>
        <w:tab/>
        <w:t>A condition of a power system in which all automatic</w:t>
      </w:r>
    </w:p>
    <w:p w14:paraId="77490312" w14:textId="77777777" w:rsidR="009C1403" w:rsidRDefault="00C6386D">
      <w:pPr>
        <w:kinsoku w:val="0"/>
        <w:overflowPunct w:val="0"/>
        <w:autoSpaceDE/>
        <w:autoSpaceDN/>
        <w:adjustRightInd/>
        <w:spacing w:before="1" w:line="235"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and manual </w:t>
      </w:r>
      <w:r>
        <w:rPr>
          <w:rFonts w:ascii="Arial" w:hAnsi="Arial" w:cs="Arial"/>
          <w:i/>
          <w:iCs/>
          <w:spacing w:val="-6"/>
          <w:sz w:val="21"/>
          <w:szCs w:val="21"/>
        </w:rPr>
        <w:t xml:space="preserve">corrective actions </w:t>
      </w:r>
      <w:r>
        <w:rPr>
          <w:rFonts w:ascii="Arial" w:hAnsi="Arial" w:cs="Arial"/>
          <w:spacing w:val="-6"/>
          <w:sz w:val="21"/>
          <w:szCs w:val="21"/>
        </w:rPr>
        <w:t>have taken place and all of the operating quantities that characterise it can be considered constant for the purpose of analysis.</w:t>
      </w:r>
    </w:p>
    <w:p w14:paraId="4707C373" w14:textId="77777777" w:rsidR="009C1403" w:rsidRDefault="00C6386D">
      <w:pPr>
        <w:tabs>
          <w:tab w:val="left" w:pos="3312"/>
        </w:tabs>
        <w:kinsoku w:val="0"/>
        <w:overflowPunct w:val="0"/>
        <w:autoSpaceDE/>
        <w:autoSpaceDN/>
        <w:adjustRightInd/>
        <w:spacing w:before="447" w:line="239" w:lineRule="exact"/>
        <w:ind w:left="72"/>
        <w:textAlignment w:val="baseline"/>
        <w:rPr>
          <w:rFonts w:ascii="Arial" w:hAnsi="Arial" w:cs="Arial"/>
          <w:spacing w:val="-2"/>
          <w:sz w:val="21"/>
          <w:szCs w:val="21"/>
        </w:rPr>
      </w:pPr>
      <w:r>
        <w:rPr>
          <w:rFonts w:ascii="Arial" w:hAnsi="Arial" w:cs="Arial"/>
          <w:spacing w:val="-2"/>
          <w:sz w:val="21"/>
          <w:szCs w:val="21"/>
        </w:rPr>
        <w:t>Sub-Synchronous Oscillations</w:t>
      </w:r>
      <w:r>
        <w:rPr>
          <w:rFonts w:ascii="Arial" w:hAnsi="Arial" w:cs="Arial"/>
          <w:spacing w:val="-2"/>
          <w:sz w:val="21"/>
          <w:szCs w:val="21"/>
        </w:rPr>
        <w:tab/>
        <w:t>Power system oscillations at frequencies that are less</w:t>
      </w:r>
    </w:p>
    <w:p w14:paraId="0FE1DAA3" w14:textId="77777777" w:rsidR="009C1403" w:rsidRDefault="00C6386D">
      <w:pPr>
        <w:kinsoku w:val="0"/>
        <w:overflowPunct w:val="0"/>
        <w:autoSpaceDE/>
        <w:autoSpaceDN/>
        <w:adjustRightInd/>
        <w:spacing w:before="11" w:line="229" w:lineRule="exact"/>
        <w:ind w:left="3384" w:right="144"/>
        <w:jc w:val="both"/>
        <w:textAlignment w:val="baseline"/>
        <w:rPr>
          <w:rFonts w:ascii="Arial" w:hAnsi="Arial" w:cs="Arial"/>
          <w:spacing w:val="-6"/>
          <w:sz w:val="21"/>
          <w:szCs w:val="21"/>
        </w:rPr>
      </w:pPr>
      <w:r>
        <w:rPr>
          <w:rFonts w:ascii="Arial" w:hAnsi="Arial" w:cs="Arial"/>
          <w:spacing w:val="-6"/>
          <w:sz w:val="21"/>
          <w:szCs w:val="21"/>
        </w:rPr>
        <w:t>than the power frequency. They arise from modes of oscillation associated with interactions between certain elements on the system such as generator rotor circuits, generator shaft systems, series compensated lines, excitation system controllers, power system stabilisers, converter controllers of power park modules and converter controllers of DC interconnectors and links.</w:t>
      </w:r>
    </w:p>
    <w:p w14:paraId="668D5A1B" w14:textId="77777777" w:rsidR="009C1403" w:rsidRDefault="00C6386D">
      <w:pPr>
        <w:tabs>
          <w:tab w:val="left" w:pos="3312"/>
        </w:tabs>
        <w:kinsoku w:val="0"/>
        <w:overflowPunct w:val="0"/>
        <w:autoSpaceDE/>
        <w:autoSpaceDN/>
        <w:adjustRightInd/>
        <w:spacing w:before="474" w:line="224" w:lineRule="exact"/>
        <w:ind w:left="72"/>
        <w:textAlignment w:val="baseline"/>
        <w:rPr>
          <w:rFonts w:ascii="Arial" w:hAnsi="Arial" w:cs="Arial"/>
          <w:i/>
          <w:iCs/>
          <w:spacing w:val="-4"/>
          <w:sz w:val="21"/>
          <w:szCs w:val="21"/>
        </w:rPr>
      </w:pPr>
      <w:r>
        <w:rPr>
          <w:rFonts w:ascii="Arial" w:hAnsi="Arial" w:cs="Arial"/>
          <w:spacing w:val="-4"/>
          <w:sz w:val="21"/>
          <w:szCs w:val="21"/>
        </w:rPr>
        <w:t>Supergrid</w:t>
      </w:r>
      <w:r>
        <w:rPr>
          <w:rFonts w:ascii="Arial" w:hAnsi="Arial" w:cs="Arial"/>
          <w:spacing w:val="-4"/>
          <w:sz w:val="21"/>
          <w:szCs w:val="21"/>
        </w:rPr>
        <w:tab/>
        <w:t xml:space="preserve">That part of the </w:t>
      </w:r>
      <w:r>
        <w:rPr>
          <w:rFonts w:ascii="Arial" w:hAnsi="Arial" w:cs="Arial"/>
          <w:i/>
          <w:iCs/>
          <w:spacing w:val="-4"/>
          <w:sz w:val="21"/>
          <w:szCs w:val="21"/>
        </w:rPr>
        <w:t>national electricity transmission system</w:t>
      </w:r>
    </w:p>
    <w:p w14:paraId="57C6B52B" w14:textId="77777777" w:rsidR="009C1403" w:rsidRDefault="00C6386D">
      <w:pPr>
        <w:kinsoku w:val="0"/>
        <w:overflowPunct w:val="0"/>
        <w:autoSpaceDE/>
        <w:autoSpaceDN/>
        <w:adjustRightInd/>
        <w:spacing w:line="229" w:lineRule="exact"/>
        <w:ind w:left="3384"/>
        <w:textAlignment w:val="baseline"/>
        <w:rPr>
          <w:rFonts w:ascii="Arial" w:hAnsi="Arial" w:cs="Arial"/>
          <w:spacing w:val="-4"/>
          <w:sz w:val="21"/>
          <w:szCs w:val="21"/>
        </w:rPr>
      </w:pPr>
      <w:r>
        <w:rPr>
          <w:rFonts w:ascii="Arial" w:hAnsi="Arial" w:cs="Arial"/>
          <w:spacing w:val="-4"/>
          <w:sz w:val="21"/>
          <w:szCs w:val="21"/>
        </w:rPr>
        <w:t>operated at a nominal voltage of above 200kV.</w:t>
      </w:r>
    </w:p>
    <w:p w14:paraId="7D211A05" w14:textId="77777777" w:rsidR="009C1403" w:rsidRDefault="009C1403">
      <w:pPr>
        <w:widowControl/>
        <w:rPr>
          <w:sz w:val="24"/>
          <w:szCs w:val="24"/>
        </w:rPr>
        <w:sectPr w:rsidR="009C1403">
          <w:headerReference w:type="default" r:id="rId90"/>
          <w:pgSz w:w="11904" w:h="16834"/>
          <w:pgMar w:top="1723" w:right="2022" w:bottom="508" w:left="1562" w:header="720" w:footer="720" w:gutter="0"/>
          <w:cols w:space="720"/>
          <w:noEndnote/>
        </w:sectPr>
      </w:pPr>
    </w:p>
    <w:p w14:paraId="79F02521" w14:textId="1E40065C" w:rsidR="009C1403" w:rsidRDefault="00C6386D">
      <w:pPr>
        <w:kinsoku w:val="0"/>
        <w:overflowPunct w:val="0"/>
        <w:autoSpaceDE/>
        <w:autoSpaceDN/>
        <w:adjustRightInd/>
        <w:spacing w:before="9" w:line="230" w:lineRule="exact"/>
        <w:ind w:left="3312" w:right="144"/>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316" behindDoc="0" locked="0" layoutInCell="0" allowOverlap="1" wp14:anchorId="36773BD8" wp14:editId="3C2B1F19">
                <wp:simplePos x="0" y="0"/>
                <wp:positionH relativeFrom="page">
                  <wp:posOffset>920750</wp:posOffset>
                </wp:positionH>
                <wp:positionV relativeFrom="page">
                  <wp:posOffset>941705</wp:posOffset>
                </wp:positionV>
                <wp:extent cx="5723890" cy="201295"/>
                <wp:effectExtent l="0" t="0" r="0" b="0"/>
                <wp:wrapSquare wrapText="bothSides"/>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2012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t>i) poor damping - where electromechanical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73BD8" id="Text Box 104" o:spid="_x0000_s1090" type="#_x0000_t202" style="position:absolute;left:0;text-align:left;margin-left:72.5pt;margin-top:74.15pt;width:450.7pt;height:15.85pt;z-index:2516583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" o:allowincell="f" stroked="f">
                <v:fill opacity="0"/>
                <v:textbox inset="0,0,0,0">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r>
                      <w:r>
                        <w:rPr>
                          <w:rFonts w:ascii="Arial" w:hAnsi="Arial" w:cs="Arial"/>
                          <w:spacing w:val="2"/>
                          <w:sz w:val="21"/>
                          <w:szCs w:val="21"/>
                        </w:rPr>
                        <w:t xml:space="preserve">i) poor damping - </w:t>
                      </w:r>
                      <w:r>
                        <w:rPr>
                          <w:rFonts w:ascii="Arial" w:hAnsi="Arial" w:cs="Arial"/>
                          <w:spacing w:val="2"/>
                          <w:sz w:val="21"/>
                          <w:szCs w:val="21"/>
                        </w:rPr>
                        <w:t>where electromechanical</w:t>
                      </w:r>
                    </w:p>
                  </w:txbxContent>
                </v:textbox>
                <w10:wrap type="square" anchorx="page" anchory="page"/>
              </v:shape>
            </w:pict>
          </mc:Fallback>
        </mc:AlternateContent>
      </w:r>
      <w:r>
        <w:rPr>
          <w:rFonts w:ascii="Arial" w:hAnsi="Arial" w:cs="Arial"/>
          <w:spacing w:val="-4"/>
          <w:sz w:val="21"/>
          <w:szCs w:val="21"/>
        </w:rPr>
        <w:t xml:space="preserve">oscillations of </w:t>
      </w:r>
      <w:r>
        <w:rPr>
          <w:rFonts w:ascii="Arial" w:hAnsi="Arial" w:cs="Arial"/>
          <w:i/>
          <w:iCs/>
          <w:spacing w:val="-4"/>
          <w:sz w:val="21"/>
          <w:szCs w:val="21"/>
        </w:rPr>
        <w:t xml:space="preserve">generating units </w:t>
      </w:r>
      <w:r>
        <w:rPr>
          <w:rFonts w:ascii="Arial" w:hAnsi="Arial" w:cs="Arial"/>
          <w:spacing w:val="-4"/>
          <w:sz w:val="21"/>
          <w:szCs w:val="21"/>
        </w:rPr>
        <w:t>are such that the resultant peak deviations in machine rotor angle and/or speed at the end of a 20 second period remain in excess of 15% of the peak deviations at the outset (i.e. the time constant of the slowest mode of oscillation exceeds 12 seconds); or</w:t>
      </w:r>
    </w:p>
    <w:p w14:paraId="0CCD51D0" w14:textId="77777777" w:rsidR="009C1403" w:rsidRDefault="00C6386D">
      <w:pPr>
        <w:tabs>
          <w:tab w:val="left" w:pos="4032"/>
        </w:tabs>
        <w:kinsoku w:val="0"/>
        <w:overflowPunct w:val="0"/>
        <w:autoSpaceDE/>
        <w:autoSpaceDN/>
        <w:adjustRightInd/>
        <w:spacing w:before="211" w:line="241" w:lineRule="exact"/>
        <w:ind w:left="3312"/>
        <w:jc w:val="both"/>
        <w:textAlignment w:val="baseline"/>
        <w:rPr>
          <w:rFonts w:ascii="Arial" w:hAnsi="Arial" w:cs="Arial"/>
          <w:spacing w:val="17"/>
          <w:sz w:val="21"/>
          <w:szCs w:val="21"/>
        </w:rPr>
      </w:pPr>
      <w:r>
        <w:rPr>
          <w:rFonts w:ascii="Arial" w:hAnsi="Arial" w:cs="Arial"/>
          <w:spacing w:val="17"/>
          <w:sz w:val="21"/>
          <w:szCs w:val="21"/>
        </w:rPr>
        <w:t>A.1</w:t>
      </w:r>
      <w:r>
        <w:rPr>
          <w:rFonts w:ascii="Arial" w:hAnsi="Arial" w:cs="Arial"/>
          <w:spacing w:val="17"/>
          <w:sz w:val="21"/>
          <w:szCs w:val="21"/>
        </w:rPr>
        <w:tab/>
        <w:t>ii) pole slipping - where one or more</w:t>
      </w:r>
    </w:p>
    <w:p w14:paraId="3BC83E8D"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transmission connected synchronous </w:t>
      </w:r>
      <w:r>
        <w:rPr>
          <w:rFonts w:ascii="Arial" w:hAnsi="Arial" w:cs="Arial"/>
          <w:i/>
          <w:iCs/>
          <w:spacing w:val="-3"/>
          <w:sz w:val="21"/>
          <w:szCs w:val="21"/>
        </w:rPr>
        <w:t xml:space="preserve">generating units </w:t>
      </w:r>
      <w:r>
        <w:rPr>
          <w:rFonts w:ascii="Arial" w:hAnsi="Arial" w:cs="Arial"/>
          <w:spacing w:val="-3"/>
          <w:sz w:val="21"/>
          <w:szCs w:val="21"/>
        </w:rPr>
        <w:t>lose synchronism with the remainder of the system to which it is connected</w:t>
      </w:r>
    </w:p>
    <w:p w14:paraId="0C148496" w14:textId="77777777" w:rsidR="009C1403" w:rsidRDefault="00C6386D">
      <w:pPr>
        <w:kinsoku w:val="0"/>
        <w:overflowPunct w:val="0"/>
        <w:autoSpaceDE/>
        <w:autoSpaceDN/>
        <w:adjustRightInd/>
        <w:spacing w:before="348" w:line="231" w:lineRule="exact"/>
        <w:ind w:left="3312" w:right="144"/>
        <w:jc w:val="both"/>
        <w:textAlignment w:val="baseline"/>
        <w:rPr>
          <w:rFonts w:ascii="Arial" w:hAnsi="Arial" w:cs="Arial"/>
          <w:spacing w:val="-7"/>
          <w:sz w:val="21"/>
          <w:szCs w:val="21"/>
        </w:rPr>
      </w:pPr>
      <w:r>
        <w:rPr>
          <w:rFonts w:ascii="Arial" w:hAnsi="Arial" w:cs="Arial"/>
          <w:spacing w:val="-7"/>
          <w:sz w:val="21"/>
          <w:szCs w:val="21"/>
        </w:rPr>
        <w:t xml:space="preserve">For the purpose of assessing the existence of </w:t>
      </w:r>
      <w:r>
        <w:rPr>
          <w:rFonts w:ascii="Arial" w:hAnsi="Arial" w:cs="Arial"/>
          <w:i/>
          <w:iCs/>
          <w:spacing w:val="-7"/>
          <w:sz w:val="21"/>
          <w:szCs w:val="21"/>
        </w:rPr>
        <w:t>system instability</w:t>
      </w:r>
      <w:r>
        <w:rPr>
          <w:rFonts w:ascii="Arial" w:hAnsi="Arial" w:cs="Arial"/>
          <w:spacing w:val="-7"/>
          <w:sz w:val="21"/>
          <w:szCs w:val="21"/>
        </w:rPr>
        <w:t xml:space="preserve">, a </w:t>
      </w:r>
      <w:r>
        <w:rPr>
          <w:rFonts w:ascii="Arial" w:hAnsi="Arial" w:cs="Arial"/>
          <w:i/>
          <w:iCs/>
          <w:spacing w:val="-7"/>
          <w:sz w:val="21"/>
          <w:szCs w:val="21"/>
        </w:rPr>
        <w:t xml:space="preserve">fault outage </w:t>
      </w:r>
      <w:r>
        <w:rPr>
          <w:rFonts w:ascii="Arial" w:hAnsi="Arial" w:cs="Arial"/>
          <w:spacing w:val="-7"/>
          <w:sz w:val="21"/>
          <w:szCs w:val="21"/>
        </w:rPr>
        <w:t xml:space="preserve">is taken to include a solid three phase to earth fault (or faults) anywhere on the </w:t>
      </w:r>
      <w:r>
        <w:rPr>
          <w:rFonts w:ascii="Arial" w:hAnsi="Arial" w:cs="Arial"/>
          <w:i/>
          <w:iCs/>
          <w:spacing w:val="-7"/>
          <w:sz w:val="21"/>
          <w:szCs w:val="21"/>
        </w:rPr>
        <w:t xml:space="preserve">national electricity transmission system </w:t>
      </w:r>
      <w:r>
        <w:rPr>
          <w:rFonts w:ascii="Arial" w:hAnsi="Arial" w:cs="Arial"/>
          <w:spacing w:val="-7"/>
          <w:sz w:val="21"/>
          <w:szCs w:val="21"/>
        </w:rPr>
        <w:t>with an appropriate clearance time.</w:t>
      </w:r>
    </w:p>
    <w:p w14:paraId="0A2F2E69" w14:textId="77777777" w:rsidR="009C1403" w:rsidRDefault="00C6386D">
      <w:pPr>
        <w:kinsoku w:val="0"/>
        <w:overflowPunct w:val="0"/>
        <w:autoSpaceDE/>
        <w:autoSpaceDN/>
        <w:adjustRightInd/>
        <w:spacing w:before="224" w:line="241" w:lineRule="exact"/>
        <w:ind w:left="3312"/>
        <w:jc w:val="both"/>
        <w:textAlignment w:val="baseline"/>
        <w:rPr>
          <w:rFonts w:ascii="Arial" w:hAnsi="Arial" w:cs="Arial"/>
          <w:spacing w:val="-3"/>
          <w:sz w:val="21"/>
          <w:szCs w:val="21"/>
        </w:rPr>
      </w:pPr>
      <w:r>
        <w:rPr>
          <w:rFonts w:ascii="Arial" w:hAnsi="Arial" w:cs="Arial"/>
          <w:spacing w:val="-3"/>
          <w:sz w:val="21"/>
          <w:szCs w:val="21"/>
        </w:rPr>
        <w:t>The appropriate clearance time is identified as follows:</w:t>
      </w:r>
    </w:p>
    <w:p w14:paraId="4F14234C" w14:textId="1453AC65" w:rsidR="009C1403" w:rsidRDefault="00C6386D">
      <w:pPr>
        <w:numPr>
          <w:ilvl w:val="0"/>
          <w:numId w:val="40"/>
        </w:numPr>
        <w:kinsoku w:val="0"/>
        <w:overflowPunct w:val="0"/>
        <w:autoSpaceDE/>
        <w:autoSpaceDN/>
        <w:adjustRightInd/>
        <w:spacing w:before="223" w:line="231" w:lineRule="exact"/>
        <w:ind w:right="144"/>
        <w:jc w:val="both"/>
        <w:textAlignment w:val="baseline"/>
        <w:rPr>
          <w:rFonts w:ascii="Arial" w:hAnsi="Arial" w:cs="Arial"/>
          <w:spacing w:val="-4"/>
          <w:sz w:val="21"/>
          <w:szCs w:val="21"/>
        </w:rPr>
      </w:pPr>
      <w:r>
        <w:rPr>
          <w:rFonts w:ascii="Arial" w:hAnsi="Arial" w:cs="Arial"/>
          <w:spacing w:val="-4"/>
          <w:sz w:val="21"/>
          <w:szCs w:val="21"/>
        </w:rPr>
        <w:t xml:space="preserve">In </w:t>
      </w:r>
      <w:r>
        <w:rPr>
          <w:rFonts w:ascii="Arial" w:hAnsi="Arial" w:cs="Arial"/>
          <w:i/>
          <w:iCs/>
          <w:spacing w:val="-4"/>
          <w:sz w:val="21"/>
          <w:szCs w:val="21"/>
        </w:rPr>
        <w:t xml:space="preserve">NGET’s transmission system </w:t>
      </w:r>
      <w:r>
        <w:rPr>
          <w:rFonts w:ascii="Arial" w:hAnsi="Arial" w:cs="Arial"/>
          <w:spacing w:val="-4"/>
          <w:sz w:val="21"/>
          <w:szCs w:val="21"/>
        </w:rPr>
        <w:t xml:space="preserve">and on other circuits identified by agreement between the relevant </w:t>
      </w:r>
      <w:r>
        <w:rPr>
          <w:rFonts w:ascii="Arial" w:hAnsi="Arial" w:cs="Arial"/>
          <w:i/>
          <w:iCs/>
          <w:spacing w:val="-4"/>
          <w:sz w:val="21"/>
          <w:szCs w:val="21"/>
        </w:rPr>
        <w:t>licensees</w:t>
      </w:r>
      <w:r>
        <w:rPr>
          <w:rFonts w:ascii="Arial" w:hAnsi="Arial" w:cs="Arial"/>
          <w:spacing w:val="-4"/>
          <w:sz w:val="21"/>
          <w:szCs w:val="21"/>
        </w:rPr>
        <w:t>, clearance times consistent with the fault location together with the worst single failure in the main protection system should be used;</w:t>
      </w:r>
    </w:p>
    <w:p w14:paraId="529AFA71" w14:textId="77777777" w:rsidR="009C1403" w:rsidRDefault="00C6386D">
      <w:pPr>
        <w:numPr>
          <w:ilvl w:val="0"/>
          <w:numId w:val="40"/>
        </w:numPr>
        <w:kinsoku w:val="0"/>
        <w:overflowPunct w:val="0"/>
        <w:autoSpaceDE/>
        <w:autoSpaceDN/>
        <w:adjustRightInd/>
        <w:spacing w:before="237" w:line="228" w:lineRule="exact"/>
        <w:ind w:right="144"/>
        <w:jc w:val="both"/>
        <w:textAlignment w:val="baseline"/>
        <w:rPr>
          <w:rFonts w:ascii="Arial" w:hAnsi="Arial" w:cs="Arial"/>
          <w:spacing w:val="-2"/>
          <w:sz w:val="21"/>
          <w:szCs w:val="21"/>
        </w:rPr>
      </w:pPr>
      <w:r>
        <w:rPr>
          <w:rFonts w:ascii="Arial" w:hAnsi="Arial" w:cs="Arial"/>
          <w:spacing w:val="-2"/>
          <w:sz w:val="21"/>
          <w:szCs w:val="21"/>
        </w:rPr>
        <w:t>elsewhere, clearance times should be consistent with the fault location and appropriate to the actual protection, signalling equipment, trip and interposing relays, and circuit breakers involved in clearing the fault.</w:t>
      </w:r>
    </w:p>
    <w:p w14:paraId="1E86A71B" w14:textId="77777777" w:rsidR="009C1403" w:rsidRDefault="00C6386D">
      <w:pPr>
        <w:tabs>
          <w:tab w:val="left" w:pos="3312"/>
        </w:tabs>
        <w:kinsoku w:val="0"/>
        <w:overflowPunct w:val="0"/>
        <w:autoSpaceDE/>
        <w:autoSpaceDN/>
        <w:adjustRightInd/>
        <w:spacing w:before="466" w:line="240" w:lineRule="exact"/>
        <w:ind w:left="72"/>
        <w:textAlignment w:val="baseline"/>
        <w:rPr>
          <w:rFonts w:ascii="Arial" w:hAnsi="Arial" w:cs="Arial"/>
          <w:i/>
          <w:iCs/>
          <w:spacing w:val="1"/>
          <w:sz w:val="21"/>
          <w:szCs w:val="21"/>
        </w:rPr>
      </w:pPr>
      <w:r>
        <w:rPr>
          <w:rFonts w:ascii="Arial" w:hAnsi="Arial" w:cs="Arial"/>
          <w:spacing w:val="1"/>
          <w:sz w:val="21"/>
          <w:szCs w:val="21"/>
        </w:rPr>
        <w:t>Transfer Capacity</w:t>
      </w:r>
      <w:r>
        <w:rPr>
          <w:rFonts w:ascii="Arial" w:hAnsi="Arial" w:cs="Arial"/>
          <w:spacing w:val="1"/>
          <w:sz w:val="21"/>
          <w:szCs w:val="21"/>
        </w:rPr>
        <w:tab/>
        <w:t xml:space="preserve">That circuit capacity from adjacent </w:t>
      </w:r>
      <w:r>
        <w:rPr>
          <w:rFonts w:ascii="Arial" w:hAnsi="Arial" w:cs="Arial"/>
          <w:i/>
          <w:iCs/>
          <w:spacing w:val="1"/>
          <w:sz w:val="21"/>
          <w:szCs w:val="21"/>
        </w:rPr>
        <w:t>demand groups</w:t>
      </w:r>
    </w:p>
    <w:p w14:paraId="2EC5796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which can be made available within the times stated in Table 3.1</w:t>
      </w:r>
    </w:p>
    <w:p w14:paraId="68CFEA11"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pacing w:val="-1"/>
          <w:sz w:val="21"/>
          <w:szCs w:val="21"/>
        </w:rPr>
      </w:pPr>
      <w:r>
        <w:rPr>
          <w:rFonts w:ascii="Arial" w:hAnsi="Arial" w:cs="Arial"/>
          <w:spacing w:val="-1"/>
          <w:sz w:val="21"/>
          <w:szCs w:val="21"/>
        </w:rPr>
        <w:t>Transient Time Phase</w:t>
      </w:r>
      <w:r>
        <w:rPr>
          <w:rFonts w:ascii="Arial" w:hAnsi="Arial" w:cs="Arial"/>
          <w:spacing w:val="-1"/>
          <w:sz w:val="21"/>
          <w:szCs w:val="21"/>
        </w:rPr>
        <w:tab/>
        <w:t>The time within which fault clearance or initial system</w:t>
      </w:r>
    </w:p>
    <w:p w14:paraId="0B53731C" w14:textId="77777777" w:rsidR="009C1403" w:rsidRDefault="00C6386D">
      <w:pPr>
        <w:kinsoku w:val="0"/>
        <w:overflowPunct w:val="0"/>
        <w:autoSpaceDE/>
        <w:autoSpaceDN/>
        <w:adjustRightInd/>
        <w:spacing w:before="12" w:line="230" w:lineRule="exact"/>
        <w:ind w:left="3312" w:right="72"/>
        <w:jc w:val="both"/>
        <w:textAlignment w:val="baseline"/>
        <w:rPr>
          <w:rFonts w:ascii="Arial" w:hAnsi="Arial" w:cs="Arial"/>
          <w:sz w:val="21"/>
          <w:szCs w:val="21"/>
        </w:rPr>
      </w:pPr>
      <w:r>
        <w:rPr>
          <w:rFonts w:ascii="Arial" w:hAnsi="Arial" w:cs="Arial"/>
          <w:sz w:val="21"/>
          <w:szCs w:val="21"/>
        </w:rPr>
        <w:t xml:space="preserve">switching, the transient decay and recovery, auto switching schemes, </w:t>
      </w:r>
      <w:r>
        <w:rPr>
          <w:rFonts w:ascii="Arial" w:hAnsi="Arial" w:cs="Arial"/>
          <w:i/>
          <w:iCs/>
          <w:sz w:val="21"/>
          <w:szCs w:val="21"/>
        </w:rPr>
        <w:t xml:space="preserve">generator </w:t>
      </w:r>
      <w:r>
        <w:rPr>
          <w:rFonts w:ascii="Arial" w:hAnsi="Arial" w:cs="Arial"/>
          <w:sz w:val="21"/>
          <w:szCs w:val="21"/>
        </w:rPr>
        <w:t xml:space="preserve">inter-tripping, and fast, automatic responses of controls such as </w:t>
      </w:r>
      <w:r>
        <w:rPr>
          <w:rFonts w:ascii="Arial" w:hAnsi="Arial" w:cs="Arial"/>
          <w:i/>
          <w:iCs/>
          <w:sz w:val="21"/>
          <w:szCs w:val="21"/>
        </w:rPr>
        <w:t xml:space="preserve">generator </w:t>
      </w:r>
      <w:r>
        <w:rPr>
          <w:rFonts w:ascii="Arial" w:hAnsi="Arial" w:cs="Arial"/>
          <w:sz w:val="21"/>
          <w:szCs w:val="21"/>
        </w:rPr>
        <w:t>AVR and SVC take place. Load response may be assumed to have taken place. Typically 0 to 5 seconds after an initiating event.</w:t>
      </w:r>
    </w:p>
    <w:p w14:paraId="1B739FFD"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Transmission Capacity</w:t>
      </w:r>
      <w:r>
        <w:rPr>
          <w:rFonts w:ascii="Arial" w:hAnsi="Arial" w:cs="Arial"/>
          <w:sz w:val="21"/>
          <w:szCs w:val="21"/>
        </w:rPr>
        <w:tab/>
        <w:t>The ability of a network to transmit electricity. It does</w:t>
      </w:r>
    </w:p>
    <w:p w14:paraId="3DCD63D5" w14:textId="54CC3B7B" w:rsidR="009C1403" w:rsidRDefault="00C6386D">
      <w:pPr>
        <w:kinsoku w:val="0"/>
        <w:overflowPunct w:val="0"/>
        <w:autoSpaceDE/>
        <w:autoSpaceDN/>
        <w:adjustRightInd/>
        <w:spacing w:before="11" w:line="229" w:lineRule="exact"/>
        <w:ind w:left="3312" w:right="144"/>
        <w:jc w:val="both"/>
        <w:textAlignment w:val="baseline"/>
        <w:rPr>
          <w:rFonts w:ascii="Arial" w:hAnsi="Arial" w:cs="Arial"/>
          <w:sz w:val="21"/>
          <w:szCs w:val="21"/>
        </w:rPr>
      </w:pPr>
      <w:r>
        <w:rPr>
          <w:rFonts w:ascii="Arial" w:hAnsi="Arial" w:cs="Arial"/>
          <w:sz w:val="21"/>
          <w:szCs w:val="21"/>
        </w:rPr>
        <w:t xml:space="preserve">not include the use of </w:t>
      </w:r>
      <w:r>
        <w:rPr>
          <w:rFonts w:ascii="Arial" w:hAnsi="Arial" w:cs="Arial"/>
          <w:i/>
          <w:iCs/>
          <w:sz w:val="21"/>
          <w:szCs w:val="21"/>
        </w:rPr>
        <w:t>operational</w:t>
      </w:r>
      <w:r w:rsidR="00185291">
        <w:rPr>
          <w:rFonts w:ascii="Arial" w:hAnsi="Arial" w:cs="Arial"/>
          <w:i/>
          <w:iCs/>
          <w:sz w:val="21"/>
          <w:szCs w:val="21"/>
        </w:rPr>
        <w:t xml:space="preserve"> </w:t>
      </w:r>
      <w:r>
        <w:rPr>
          <w:rFonts w:ascii="Arial" w:hAnsi="Arial" w:cs="Arial"/>
          <w:i/>
          <w:iCs/>
          <w:sz w:val="21"/>
          <w:szCs w:val="21"/>
        </w:rPr>
        <w:t xml:space="preserve">intertripping </w:t>
      </w:r>
      <w:r>
        <w:rPr>
          <w:rFonts w:ascii="Arial" w:hAnsi="Arial" w:cs="Arial"/>
          <w:sz w:val="21"/>
          <w:szCs w:val="21"/>
        </w:rPr>
        <w:t>except in respect of paragraph 2.13 in Section 2, paragraph 4.10 in Section 4 and paragraphs 7.7 to 7.13 &amp; 7.16 in Section 7.</w:t>
      </w:r>
    </w:p>
    <w:p w14:paraId="0B7BC1B1" w14:textId="77777777" w:rsidR="009C1403" w:rsidRDefault="00C6386D">
      <w:pPr>
        <w:tabs>
          <w:tab w:val="left" w:pos="3312"/>
        </w:tabs>
        <w:kinsoku w:val="0"/>
        <w:overflowPunct w:val="0"/>
        <w:autoSpaceDE/>
        <w:autoSpaceDN/>
        <w:adjustRightInd/>
        <w:spacing w:before="465" w:line="240" w:lineRule="exact"/>
        <w:ind w:left="72"/>
        <w:textAlignment w:val="baseline"/>
        <w:rPr>
          <w:rFonts w:ascii="Arial" w:hAnsi="Arial" w:cs="Arial"/>
          <w:spacing w:val="1"/>
          <w:sz w:val="21"/>
          <w:szCs w:val="21"/>
        </w:rPr>
      </w:pPr>
      <w:r>
        <w:rPr>
          <w:rFonts w:ascii="Arial" w:hAnsi="Arial" w:cs="Arial"/>
          <w:spacing w:val="1"/>
          <w:sz w:val="21"/>
          <w:szCs w:val="21"/>
        </w:rPr>
        <w:t>Transmission Circuit</w:t>
      </w:r>
      <w:r>
        <w:rPr>
          <w:rFonts w:ascii="Arial" w:hAnsi="Arial" w:cs="Arial"/>
          <w:spacing w:val="1"/>
          <w:sz w:val="21"/>
          <w:szCs w:val="21"/>
        </w:rPr>
        <w:tab/>
        <w:t xml:space="preserve">This is either an </w:t>
      </w:r>
      <w:r>
        <w:rPr>
          <w:rFonts w:ascii="Arial" w:hAnsi="Arial" w:cs="Arial"/>
          <w:i/>
          <w:iCs/>
          <w:spacing w:val="1"/>
          <w:sz w:val="21"/>
          <w:szCs w:val="21"/>
        </w:rPr>
        <w:t xml:space="preserve">onshore transmission circuit </w:t>
      </w:r>
      <w:r>
        <w:rPr>
          <w:rFonts w:ascii="Arial" w:hAnsi="Arial" w:cs="Arial"/>
          <w:spacing w:val="1"/>
          <w:sz w:val="21"/>
          <w:szCs w:val="21"/>
        </w:rPr>
        <w:t>or an</w:t>
      </w:r>
    </w:p>
    <w:p w14:paraId="25C25894" w14:textId="77777777" w:rsidR="009C1403" w:rsidRDefault="00C6386D">
      <w:pPr>
        <w:kinsoku w:val="0"/>
        <w:overflowPunct w:val="0"/>
        <w:autoSpaceDE/>
        <w:autoSpaceDN/>
        <w:adjustRightInd/>
        <w:spacing w:line="226" w:lineRule="exact"/>
        <w:ind w:left="3312"/>
        <w:textAlignment w:val="baseline"/>
        <w:rPr>
          <w:rFonts w:ascii="Arial" w:hAnsi="Arial" w:cs="Arial"/>
          <w:spacing w:val="-2"/>
          <w:sz w:val="21"/>
          <w:szCs w:val="21"/>
        </w:rPr>
      </w:pPr>
      <w:r>
        <w:rPr>
          <w:rFonts w:ascii="Arial" w:hAnsi="Arial" w:cs="Arial"/>
          <w:i/>
          <w:iCs/>
          <w:spacing w:val="-2"/>
          <w:sz w:val="21"/>
          <w:szCs w:val="21"/>
        </w:rPr>
        <w:t>offshore transmission circuit</w:t>
      </w:r>
      <w:r>
        <w:rPr>
          <w:rFonts w:ascii="Arial" w:hAnsi="Arial" w:cs="Arial"/>
          <w:spacing w:val="-2"/>
          <w:sz w:val="21"/>
          <w:szCs w:val="21"/>
        </w:rPr>
        <w:t>.</w:t>
      </w:r>
    </w:p>
    <w:p w14:paraId="2BCCDEDD" w14:textId="77777777" w:rsidR="009C1403" w:rsidRDefault="009C1403">
      <w:pPr>
        <w:widowControl/>
        <w:rPr>
          <w:sz w:val="24"/>
          <w:szCs w:val="24"/>
        </w:rPr>
        <w:sectPr w:rsidR="009C1403">
          <w:headerReference w:type="default" r:id="rId91"/>
          <w:pgSz w:w="11904" w:h="16834"/>
          <w:pgMar w:top="1800" w:right="2022" w:bottom="508" w:left="1562" w:header="720" w:footer="720" w:gutter="0"/>
          <w:cols w:space="720"/>
          <w:noEndnote/>
        </w:sectPr>
      </w:pPr>
    </w:p>
    <w:p w14:paraId="5A24E018" w14:textId="4460E3E8" w:rsidR="00D0570B" w:rsidRPr="008C2E8C" w:rsidRDefault="00D0570B" w:rsidP="005603D2">
      <w:pPr>
        <w:tabs>
          <w:tab w:val="left" w:pos="3384"/>
        </w:tabs>
        <w:kinsoku w:val="0"/>
        <w:overflowPunct w:val="0"/>
        <w:autoSpaceDE/>
        <w:autoSpaceDN/>
        <w:adjustRightInd/>
        <w:spacing w:before="19" w:line="221" w:lineRule="exact"/>
        <w:ind w:left="3402" w:hanging="3260"/>
        <w:jc w:val="both"/>
        <w:textAlignment w:val="baseline"/>
        <w:rPr>
          <w:rFonts w:ascii="Arial" w:hAnsi="Arial" w:cs="Arial"/>
          <w:spacing w:val="-4"/>
          <w:sz w:val="21"/>
          <w:szCs w:val="21"/>
        </w:rPr>
      </w:pPr>
      <w:r w:rsidRPr="008C2E8C">
        <w:rPr>
          <w:rFonts w:ascii="Arial" w:hAnsi="Arial" w:cs="Arial"/>
          <w:spacing w:val="-4"/>
          <w:sz w:val="21"/>
          <w:szCs w:val="21"/>
        </w:rPr>
        <w:t xml:space="preserve">Transmission Licensee </w:t>
      </w:r>
      <w:r w:rsidRPr="008C2E8C">
        <w:rPr>
          <w:rFonts w:ascii="Arial" w:hAnsi="Arial" w:cs="Arial"/>
          <w:spacing w:val="-4"/>
          <w:sz w:val="21"/>
          <w:szCs w:val="21"/>
        </w:rPr>
        <w:tab/>
      </w:r>
      <w:r w:rsidR="00F26BAB" w:rsidRPr="005603D2">
        <w:rPr>
          <w:rStyle w:val="normaltextrun"/>
          <w:rFonts w:ascii="Arial" w:hAnsi="Arial" w:cs="Arial"/>
          <w:color w:val="000000"/>
          <w:sz w:val="21"/>
          <w:szCs w:val="21"/>
        </w:rPr>
        <w:t xml:space="preserve">Means an onshore </w:t>
      </w:r>
      <w:r w:rsidR="00F26BAB" w:rsidRPr="005603D2">
        <w:rPr>
          <w:rStyle w:val="normaltextrun"/>
          <w:rFonts w:ascii="Arial" w:hAnsi="Arial" w:cs="Arial"/>
          <w:i/>
          <w:iCs/>
          <w:color w:val="000000"/>
          <w:sz w:val="21"/>
          <w:szCs w:val="21"/>
        </w:rPr>
        <w:t>transmission licensee</w:t>
      </w:r>
      <w:r w:rsidR="00F26BAB" w:rsidRPr="005603D2">
        <w:rPr>
          <w:rStyle w:val="normaltextrun"/>
          <w:rFonts w:ascii="Arial" w:hAnsi="Arial" w:cs="Arial"/>
          <w:color w:val="000000"/>
          <w:sz w:val="21"/>
          <w:szCs w:val="21"/>
        </w:rPr>
        <w:t xml:space="preserve"> or an offshore transmission licensee or </w:t>
      </w:r>
      <w:r w:rsidR="00F26BAB" w:rsidRPr="005603D2">
        <w:rPr>
          <w:rStyle w:val="normaltextrun"/>
          <w:rFonts w:ascii="Arial" w:hAnsi="Arial" w:cs="Arial"/>
          <w:color w:val="FF0000"/>
          <w:sz w:val="21"/>
          <w:szCs w:val="21"/>
        </w:rPr>
        <w:t xml:space="preserve">the </w:t>
      </w:r>
      <w:r w:rsidR="00362AAE" w:rsidRPr="00362AAE">
        <w:rPr>
          <w:rStyle w:val="normaltextrun"/>
          <w:rFonts w:ascii="Arial" w:hAnsi="Arial" w:cs="Arial"/>
          <w:i/>
          <w:iCs/>
          <w:color w:val="FF0000"/>
          <w:sz w:val="21"/>
          <w:szCs w:val="21"/>
        </w:rPr>
        <w:t>ISOP</w:t>
      </w:r>
      <w:r w:rsidR="00F26BAB" w:rsidRPr="005603D2">
        <w:rPr>
          <w:rStyle w:val="normaltextrun"/>
          <w:rFonts w:ascii="Arial" w:hAnsi="Arial" w:cs="Arial"/>
          <w:color w:val="FF0000"/>
          <w:sz w:val="21"/>
          <w:szCs w:val="21"/>
        </w:rPr>
        <w:t xml:space="preserve"> as the holder of the </w:t>
      </w:r>
      <w:r w:rsidR="00362AAE" w:rsidRPr="00362AAE">
        <w:rPr>
          <w:rStyle w:val="normaltextrun"/>
          <w:rFonts w:ascii="Arial" w:hAnsi="Arial" w:cs="Arial"/>
          <w:i/>
          <w:iCs/>
          <w:color w:val="FF0000"/>
          <w:sz w:val="21"/>
          <w:szCs w:val="21"/>
        </w:rPr>
        <w:t xml:space="preserve">ESO </w:t>
      </w:r>
      <w:del w:id="192" w:author="Tammy Meek (NESO)" w:date="2025-01-13T10:30:00Z" w16du:dateUtc="2025-01-13T10:30:00Z">
        <w:r w:rsidR="00362AAE" w:rsidRPr="00362AAE">
          <w:rPr>
            <w:rStyle w:val="normaltextrun"/>
            <w:rFonts w:ascii="Arial" w:hAnsi="Arial" w:cs="Arial"/>
            <w:i/>
            <w:iCs/>
            <w:color w:val="FF0000"/>
            <w:sz w:val="21"/>
            <w:szCs w:val="21"/>
          </w:rPr>
          <w:delText>Licence</w:delText>
        </w:r>
      </w:del>
      <w:ins w:id="193" w:author="Tammy Meek (NESO)" w:date="2025-01-13T10:30:00Z" w16du:dateUtc="2025-01-13T10:30:00Z">
        <w:r w:rsidR="00104C40">
          <w:rPr>
            <w:rStyle w:val="normaltextrun"/>
            <w:rFonts w:ascii="Arial" w:hAnsi="Arial" w:cs="Arial"/>
            <w:i/>
            <w:iCs/>
            <w:color w:val="FF0000"/>
            <w:sz w:val="21"/>
            <w:szCs w:val="21"/>
          </w:rPr>
          <w:t>l</w:t>
        </w:r>
        <w:r w:rsidR="00362AAE" w:rsidRPr="00362AAE">
          <w:rPr>
            <w:rStyle w:val="normaltextrun"/>
            <w:rFonts w:ascii="Arial" w:hAnsi="Arial" w:cs="Arial"/>
            <w:i/>
            <w:iCs/>
            <w:color w:val="FF0000"/>
            <w:sz w:val="21"/>
            <w:szCs w:val="21"/>
          </w:rPr>
          <w:t>icence</w:t>
        </w:r>
      </w:ins>
      <w:r w:rsidR="00F26BAB" w:rsidRPr="005603D2">
        <w:rPr>
          <w:rStyle w:val="normaltextrun"/>
          <w:rFonts w:ascii="Arial" w:hAnsi="Arial" w:cs="Arial"/>
          <w:color w:val="FF0000"/>
          <w:sz w:val="21"/>
          <w:szCs w:val="21"/>
        </w:rPr>
        <w:t>, and in each case being a party that is required by their licence to comply with the</w:t>
      </w:r>
      <w:r w:rsidR="00104C40">
        <w:rPr>
          <w:rStyle w:val="normaltextrun"/>
          <w:rFonts w:ascii="Arial" w:hAnsi="Arial" w:cs="Arial"/>
          <w:color w:val="FF0000"/>
          <w:sz w:val="21"/>
          <w:szCs w:val="21"/>
        </w:rPr>
        <w:t xml:space="preserve"> </w:t>
      </w:r>
      <w:del w:id="194" w:author="Tammy Meek (NESO)" w:date="2025-01-13T10:30:00Z" w16du:dateUtc="2025-01-13T10:30:00Z">
        <w:r w:rsidR="00F26BAB" w:rsidRPr="00F4688C">
          <w:rPr>
            <w:rStyle w:val="normaltextrun"/>
            <w:rFonts w:ascii="Arial" w:hAnsi="Arial" w:cs="Arial"/>
            <w:color w:val="FF0000"/>
            <w:sz w:val="21"/>
            <w:szCs w:val="21"/>
          </w:rPr>
          <w:delText>named</w:delText>
        </w:r>
      </w:del>
      <w:ins w:id="195" w:author="Tammy Meek (NESO)" w:date="2025-01-13T10:30:00Z" w16du:dateUtc="2025-01-13T10:30:00Z">
        <w:r w:rsidR="00104C40">
          <w:rPr>
            <w:rStyle w:val="normaltextrun"/>
            <w:rFonts w:ascii="Arial" w:hAnsi="Arial" w:cs="Arial"/>
            <w:color w:val="FF0000"/>
            <w:sz w:val="21"/>
            <w:szCs w:val="21"/>
          </w:rPr>
          <w:t>most recent</w:t>
        </w:r>
      </w:ins>
      <w:r w:rsidR="00104C40">
        <w:rPr>
          <w:rStyle w:val="normaltextrun"/>
          <w:rFonts w:ascii="Arial" w:hAnsi="Arial" w:cs="Arial"/>
          <w:color w:val="FF0000"/>
          <w:sz w:val="21"/>
          <w:szCs w:val="21"/>
        </w:rPr>
        <w:t xml:space="preserve"> </w:t>
      </w:r>
      <w:r w:rsidR="00F26BAB" w:rsidRPr="005603D2">
        <w:rPr>
          <w:rStyle w:val="normaltextrun"/>
          <w:rFonts w:ascii="Arial" w:hAnsi="Arial" w:cs="Arial"/>
          <w:color w:val="FF0000"/>
          <w:sz w:val="21"/>
          <w:szCs w:val="21"/>
        </w:rPr>
        <w:t>version of this Security and Quality of Supply Standard</w:t>
      </w:r>
      <w:ins w:id="196" w:author="Tammy Meek (NESO)" w:date="2025-01-13T10:30:00Z" w16du:dateUtc="2025-01-13T10:30:00Z">
        <w:r w:rsidR="00104C40">
          <w:rPr>
            <w:rStyle w:val="normaltextrun"/>
            <w:rFonts w:ascii="Arial" w:hAnsi="Arial" w:cs="Arial"/>
            <w:color w:val="FF0000"/>
            <w:sz w:val="21"/>
            <w:szCs w:val="21"/>
          </w:rPr>
          <w:t xml:space="preserve"> as published on the ISOP’s website</w:t>
        </w:r>
      </w:ins>
      <w:r w:rsidR="00F26BAB" w:rsidRPr="005603D2">
        <w:rPr>
          <w:rStyle w:val="normaltextrun"/>
          <w:rFonts w:ascii="Arial" w:hAnsi="Arial" w:cs="Arial"/>
          <w:color w:val="000000"/>
          <w:sz w:val="21"/>
          <w:szCs w:val="21"/>
        </w:rPr>
        <w:t>, and shall be construed accordingly</w:t>
      </w:r>
      <w:r w:rsidRPr="008C2E8C">
        <w:rPr>
          <w:rFonts w:ascii="Arial" w:hAnsi="Arial" w:cs="Arial"/>
          <w:spacing w:val="-4"/>
          <w:sz w:val="21"/>
          <w:szCs w:val="21"/>
        </w:rPr>
        <w:t xml:space="preserve"> </w:t>
      </w:r>
    </w:p>
    <w:p w14:paraId="3683BECF" w14:textId="77777777" w:rsidR="00D0570B" w:rsidRDefault="00D0570B">
      <w:pPr>
        <w:tabs>
          <w:tab w:val="left" w:pos="3384"/>
        </w:tabs>
        <w:kinsoku w:val="0"/>
        <w:overflowPunct w:val="0"/>
        <w:autoSpaceDE/>
        <w:autoSpaceDN/>
        <w:adjustRightInd/>
        <w:spacing w:before="19" w:line="221" w:lineRule="exact"/>
        <w:ind w:left="72"/>
        <w:textAlignment w:val="baseline"/>
        <w:rPr>
          <w:rFonts w:ascii="Arial" w:hAnsi="Arial" w:cs="Arial"/>
          <w:spacing w:val="-4"/>
          <w:sz w:val="21"/>
          <w:szCs w:val="21"/>
        </w:rPr>
      </w:pPr>
    </w:p>
    <w:p w14:paraId="2008A0CE" w14:textId="77777777" w:rsidR="00322FB4" w:rsidRDefault="00322FB4" w:rsidP="00322FB4">
      <w:pPr>
        <w:kinsoku w:val="0"/>
        <w:overflowPunct w:val="0"/>
        <w:autoSpaceDE/>
        <w:autoSpaceDN/>
        <w:adjustRightInd/>
        <w:spacing w:line="237" w:lineRule="exact"/>
        <w:ind w:left="3384" w:right="72"/>
        <w:textAlignment w:val="baseline"/>
        <w:rPr>
          <w:rFonts w:ascii="Arial" w:hAnsi="Arial" w:cs="Arial"/>
          <w:i/>
          <w:iCs/>
          <w:sz w:val="21"/>
          <w:szCs w:val="21"/>
        </w:rPr>
      </w:pPr>
    </w:p>
    <w:p w14:paraId="285B6905" w14:textId="085781DA" w:rsidR="009C1403" w:rsidRPr="00322FB4" w:rsidRDefault="00C6386D" w:rsidP="00322FB4">
      <w:pPr>
        <w:kinsoku w:val="0"/>
        <w:overflowPunct w:val="0"/>
        <w:autoSpaceDE/>
        <w:autoSpaceDN/>
        <w:adjustRightInd/>
        <w:spacing w:line="237" w:lineRule="exact"/>
        <w:ind w:right="72"/>
        <w:textAlignment w:val="baseline"/>
        <w:rPr>
          <w:rFonts w:ascii="Arial" w:hAnsi="Arial" w:cs="Arial"/>
          <w:i/>
          <w:iCs/>
          <w:sz w:val="21"/>
          <w:szCs w:val="21"/>
        </w:rPr>
      </w:pPr>
      <w:r>
        <w:rPr>
          <w:rFonts w:ascii="Arial" w:hAnsi="Arial" w:cs="Arial"/>
          <w:spacing w:val="7"/>
          <w:sz w:val="21"/>
          <w:szCs w:val="21"/>
        </w:rPr>
        <w:t>Transmission System</w:t>
      </w:r>
      <w:r>
        <w:rPr>
          <w:rFonts w:ascii="Arial" w:hAnsi="Arial" w:cs="Arial"/>
          <w:spacing w:val="7"/>
          <w:sz w:val="21"/>
          <w:szCs w:val="21"/>
        </w:rPr>
        <w:tab/>
      </w:r>
      <w:r w:rsidR="00322FB4">
        <w:rPr>
          <w:rFonts w:ascii="Arial" w:hAnsi="Arial" w:cs="Arial"/>
          <w:spacing w:val="7"/>
          <w:sz w:val="21"/>
          <w:szCs w:val="21"/>
        </w:rPr>
        <w:tab/>
        <w:t xml:space="preserve">        </w:t>
      </w:r>
      <w:r>
        <w:rPr>
          <w:rFonts w:ascii="Arial" w:hAnsi="Arial" w:cs="Arial"/>
          <w:spacing w:val="7"/>
          <w:sz w:val="21"/>
          <w:szCs w:val="21"/>
        </w:rPr>
        <w:t xml:space="preserve">Has the same meaning as the term </w:t>
      </w:r>
      <w:r>
        <w:rPr>
          <w:rFonts w:ascii="Arial" w:hAnsi="Arial" w:cs="Arial"/>
          <w:i/>
          <w:iCs/>
          <w:spacing w:val="7"/>
          <w:sz w:val="21"/>
          <w:szCs w:val="21"/>
        </w:rPr>
        <w:t>“licensee’s</w:t>
      </w:r>
    </w:p>
    <w:p w14:paraId="55D8B4FD" w14:textId="78986F1A" w:rsidR="009C1403" w:rsidRDefault="00A73EC5" w:rsidP="005603D2">
      <w:pPr>
        <w:kinsoku w:val="0"/>
        <w:overflowPunct w:val="0"/>
        <w:autoSpaceDE/>
        <w:autoSpaceDN/>
        <w:adjustRightInd/>
        <w:spacing w:before="6" w:after="451" w:line="230" w:lineRule="exact"/>
        <w:ind w:left="3384" w:right="72"/>
        <w:jc w:val="both"/>
        <w:textAlignment w:val="baseline"/>
        <w:rPr>
          <w:rFonts w:ascii="Arial" w:hAnsi="Arial" w:cs="Arial"/>
          <w:sz w:val="21"/>
          <w:szCs w:val="21"/>
        </w:rPr>
      </w:pPr>
      <w:r>
        <w:rPr>
          <w:noProof/>
          <w:color w:val="2B579A"/>
          <w:shd w:val="clear" w:color="auto" w:fill="E6E6E6"/>
        </w:rPr>
        <mc:AlternateContent>
          <mc:Choice Requires="wps">
            <w:drawing>
              <wp:anchor distT="0" distB="0" distL="0" distR="0" simplePos="0" relativeHeight="251658317" behindDoc="0" locked="0" layoutInCell="0" allowOverlap="1" wp14:anchorId="011926D5" wp14:editId="6763756F">
                <wp:simplePos x="0" y="0"/>
                <wp:positionH relativeFrom="page">
                  <wp:posOffset>1127760</wp:posOffset>
                </wp:positionH>
                <wp:positionV relativeFrom="page">
                  <wp:posOffset>3095625</wp:posOffset>
                </wp:positionV>
                <wp:extent cx="1444625" cy="297180"/>
                <wp:effectExtent l="0" t="0" r="0" b="0"/>
                <wp:wrapSquare wrapText="bothSides"/>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2971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926D5" id="Text Box 102" o:spid="_x0000_s1091" type="#_x0000_t202" style="position:absolute;left:0;text-align:left;margin-left:88.8pt;margin-top:243.75pt;width:113.75pt;height:23.4pt;z-index:25165831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" o:allowincell="f" stroked="f">
                <v:fill opacity="0"/>
                <v:textbox inset="0,0,0,0">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v:textbox>
                <w10:wrap type="square" anchorx="page" anchory="page"/>
              </v:shape>
            </w:pict>
          </mc:Fallback>
        </mc:AlternateContent>
      </w:r>
      <w:r w:rsidR="00C6386D">
        <w:rPr>
          <w:rFonts w:ascii="Arial" w:hAnsi="Arial" w:cs="Arial"/>
          <w:i/>
          <w:iCs/>
          <w:sz w:val="21"/>
          <w:szCs w:val="21"/>
        </w:rPr>
        <w:t xml:space="preserve">transmission </w:t>
      </w:r>
      <w:r w:rsidR="00C6386D">
        <w:rPr>
          <w:rFonts w:ascii="Arial" w:hAnsi="Arial" w:cs="Arial"/>
          <w:sz w:val="21"/>
          <w:szCs w:val="21"/>
        </w:rPr>
        <w:t xml:space="preserve">system” in the Transmission licence of a </w:t>
      </w:r>
      <w:del w:id="197" w:author="Tammy Meek (NESO)" w:date="2025-01-13T10:30:00Z" w16du:dateUtc="2025-01-13T10:30:00Z">
        <w:r w:rsidR="00C6386D">
          <w:rPr>
            <w:rFonts w:ascii="Arial" w:hAnsi="Arial" w:cs="Arial"/>
            <w:i/>
            <w:iCs/>
            <w:sz w:val="21"/>
            <w:szCs w:val="21"/>
          </w:rPr>
          <w:delText xml:space="preserve">Transmission </w:delText>
        </w:r>
      </w:del>
      <w:r w:rsidR="00C6386D">
        <w:rPr>
          <w:rFonts w:ascii="Arial" w:hAnsi="Arial" w:cs="Arial"/>
          <w:i/>
          <w:iCs/>
          <w:sz w:val="21"/>
          <w:szCs w:val="21"/>
        </w:rPr>
        <w:t>licensee</w:t>
      </w:r>
      <w:r w:rsidR="00492C0C">
        <w:rPr>
          <w:rFonts w:ascii="Arial" w:hAnsi="Arial" w:cs="Arial"/>
          <w:i/>
          <w:iCs/>
          <w:sz w:val="21"/>
          <w:szCs w:val="21"/>
        </w:rPr>
        <w:t xml:space="preserve"> </w:t>
      </w:r>
      <w:r w:rsidR="00492C0C" w:rsidRPr="005603D2">
        <w:rPr>
          <w:rFonts w:ascii="Arial" w:hAnsi="Arial" w:cs="Arial"/>
          <w:sz w:val="21"/>
          <w:szCs w:val="21"/>
        </w:rPr>
        <w:t>and in the</w:t>
      </w:r>
      <w:r w:rsidR="00492C0C">
        <w:rPr>
          <w:rFonts w:ascii="Arial" w:hAnsi="Arial" w:cs="Arial"/>
          <w:i/>
          <w:iCs/>
          <w:sz w:val="21"/>
          <w:szCs w:val="21"/>
        </w:rPr>
        <w:t xml:space="preserve"> </w:t>
      </w:r>
      <w:del w:id="198" w:author="Tammy Meek (NESO)" w:date="2025-01-13T10:30:00Z" w16du:dateUtc="2025-01-13T10:30:00Z">
        <w:r w:rsidR="00362AAE" w:rsidRPr="00362AAE">
          <w:rPr>
            <w:rFonts w:ascii="Arial" w:hAnsi="Arial" w:cs="Arial"/>
            <w:i/>
            <w:iCs/>
            <w:sz w:val="21"/>
            <w:szCs w:val="21"/>
          </w:rPr>
          <w:delText>ISOP</w:delText>
        </w:r>
        <w:r w:rsidR="00492C0C">
          <w:rPr>
            <w:rFonts w:ascii="Arial" w:hAnsi="Arial" w:cs="Arial"/>
            <w:i/>
            <w:iCs/>
            <w:sz w:val="21"/>
            <w:szCs w:val="21"/>
          </w:rPr>
          <w:delText xml:space="preserve">’s </w:delText>
        </w:r>
      </w:del>
      <w:r w:rsidR="00B77349">
        <w:rPr>
          <w:rFonts w:ascii="Arial" w:hAnsi="Arial" w:cs="Arial"/>
          <w:i/>
          <w:iCs/>
          <w:sz w:val="21"/>
          <w:szCs w:val="21"/>
        </w:rPr>
        <w:t xml:space="preserve">ESO </w:t>
      </w:r>
      <w:del w:id="199" w:author="Tammy Meek (NESO)" w:date="2025-01-13T10:30:00Z" w16du:dateUtc="2025-01-13T10:30:00Z">
        <w:r w:rsidR="00362AAE" w:rsidRPr="00362AAE">
          <w:rPr>
            <w:rFonts w:ascii="Arial" w:hAnsi="Arial" w:cs="Arial"/>
            <w:i/>
            <w:iCs/>
            <w:sz w:val="21"/>
            <w:szCs w:val="21"/>
          </w:rPr>
          <w:delText>Licence</w:delText>
        </w:r>
      </w:del>
      <w:ins w:id="200" w:author="Tammy Meek (NESO)" w:date="2025-01-13T10:30:00Z" w16du:dateUtc="2025-01-13T10:30:00Z">
        <w:r w:rsidR="00B77349">
          <w:rPr>
            <w:rFonts w:ascii="Arial" w:hAnsi="Arial" w:cs="Arial"/>
            <w:i/>
            <w:iCs/>
            <w:sz w:val="21"/>
            <w:szCs w:val="21"/>
          </w:rPr>
          <w:t xml:space="preserve">licence </w:t>
        </w:r>
      </w:ins>
      <w:r w:rsidR="00C6386D">
        <w:rPr>
          <w:rFonts w:ascii="Arial" w:hAnsi="Arial" w:cs="Arial"/>
          <w:sz w:val="21"/>
          <w:szCs w:val="21"/>
        </w:rPr>
        <w:t>.</w:t>
      </w:r>
    </w:p>
    <w:p w14:paraId="75A43562" w14:textId="77777777" w:rsidR="009C1403" w:rsidRDefault="009C1403">
      <w:pPr>
        <w:widowControl/>
        <w:rPr>
          <w:sz w:val="24"/>
          <w:szCs w:val="24"/>
        </w:rPr>
        <w:sectPr w:rsidR="009C1403">
          <w:headerReference w:type="default" r:id="rId92"/>
          <w:pgSz w:w="11904" w:h="16834"/>
          <w:pgMar w:top="1440" w:right="2034" w:bottom="508" w:left="1550" w:header="720" w:footer="720" w:gutter="0"/>
          <w:cols w:space="720"/>
          <w:noEndnote/>
        </w:sectPr>
      </w:pPr>
    </w:p>
    <w:p w14:paraId="37A0EAE3" w14:textId="11D16D7A" w:rsidR="009C1403" w:rsidRDefault="00C6386D">
      <w:pPr>
        <w:kinsoku w:val="0"/>
        <w:overflowPunct w:val="0"/>
        <w:autoSpaceDE/>
        <w:autoSpaceDN/>
        <w:adjustRightInd/>
        <w:spacing w:before="4" w:line="243" w:lineRule="exact"/>
        <w:ind w:right="72"/>
        <w:textAlignment w:val="baseline"/>
        <w:rPr>
          <w:rFonts w:ascii="Arial" w:hAnsi="Arial" w:cs="Arial"/>
          <w:spacing w:val="-3"/>
          <w:sz w:val="21"/>
          <w:szCs w:val="21"/>
        </w:rPr>
      </w:pPr>
      <w:r>
        <w:rPr>
          <w:rFonts w:ascii="Arial" w:hAnsi="Arial" w:cs="Arial"/>
          <w:spacing w:val="-3"/>
          <w:sz w:val="21"/>
          <w:szCs w:val="21"/>
        </w:rPr>
        <w:t>These are conditions where:</w:t>
      </w:r>
    </w:p>
    <w:p w14:paraId="335FCABA" w14:textId="77777777" w:rsidR="009C1403" w:rsidRDefault="00C6386D">
      <w:pPr>
        <w:numPr>
          <w:ilvl w:val="0"/>
          <w:numId w:val="41"/>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steady state </w:t>
      </w:r>
      <w:r>
        <w:rPr>
          <w:rFonts w:ascii="Arial" w:hAnsi="Arial" w:cs="Arial"/>
          <w:sz w:val="21"/>
          <w:szCs w:val="21"/>
        </w:rPr>
        <w:t>frequency falls outside the statutory limits of 49.5Hz to 50.5Hz; or</w:t>
      </w:r>
    </w:p>
    <w:p w14:paraId="7CF10740" w14:textId="77777777" w:rsidR="009C1403" w:rsidRDefault="00C6386D">
      <w:pPr>
        <w:numPr>
          <w:ilvl w:val="0"/>
          <w:numId w:val="42"/>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a transient frequency deviation on the </w:t>
      </w:r>
      <w:r>
        <w:rPr>
          <w:rFonts w:ascii="Arial" w:hAnsi="Arial" w:cs="Arial"/>
          <w:i/>
          <w:iCs/>
          <w:sz w:val="21"/>
          <w:szCs w:val="21"/>
        </w:rPr>
        <w:t xml:space="preserve">MITS </w:t>
      </w:r>
      <w:r>
        <w:rPr>
          <w:rFonts w:ascii="Arial" w:hAnsi="Arial" w:cs="Arial"/>
          <w:sz w:val="21"/>
          <w:szCs w:val="21"/>
        </w:rPr>
        <w:t>does not meet the criteria below.</w:t>
      </w:r>
    </w:p>
    <w:p w14:paraId="45B01F9B" w14:textId="77777777" w:rsidR="009C1403" w:rsidRDefault="00C6386D">
      <w:pPr>
        <w:kinsoku w:val="0"/>
        <w:overflowPunct w:val="0"/>
        <w:autoSpaceDE/>
        <w:autoSpaceDN/>
        <w:adjustRightInd/>
        <w:spacing w:before="111" w:line="240" w:lineRule="exact"/>
        <w:ind w:right="72"/>
        <w:jc w:val="both"/>
        <w:textAlignment w:val="baseline"/>
        <w:rPr>
          <w:rFonts w:ascii="Arial" w:hAnsi="Arial" w:cs="Arial"/>
          <w:sz w:val="21"/>
          <w:szCs w:val="21"/>
        </w:rPr>
      </w:pPr>
      <w:r>
        <w:rPr>
          <w:rFonts w:ascii="Arial" w:hAnsi="Arial" w:cs="Arial"/>
          <w:sz w:val="21"/>
          <w:szCs w:val="21"/>
        </w:rPr>
        <w:t>Transient frequency deviations outside the limits of 49.5Hz and 50.5Hz shall:</w:t>
      </w:r>
    </w:p>
    <w:p w14:paraId="10B952CE" w14:textId="77777777" w:rsidR="009C1403" w:rsidRDefault="00C6386D">
      <w:pPr>
        <w:kinsoku w:val="0"/>
        <w:overflowPunct w:val="0"/>
        <w:autoSpaceDE/>
        <w:autoSpaceDN/>
        <w:adjustRightInd/>
        <w:spacing w:before="134" w:line="221" w:lineRule="exact"/>
        <w:ind w:left="720" w:right="72" w:hanging="360"/>
        <w:jc w:val="both"/>
        <w:textAlignment w:val="baseline"/>
        <w:rPr>
          <w:rFonts w:ascii="Arial" w:hAnsi="Arial" w:cs="Arial"/>
          <w:sz w:val="21"/>
          <w:szCs w:val="21"/>
        </w:rPr>
      </w:pPr>
      <w:r>
        <w:rPr>
          <w:rFonts w:ascii="Arial" w:hAnsi="Arial" w:cs="Arial"/>
          <w:sz w:val="21"/>
          <w:szCs w:val="21"/>
        </w:rPr>
        <w:t>- only occur at intervals which ought to reasonably be considered as infrequent.</w:t>
      </w:r>
    </w:p>
    <w:p w14:paraId="30AA65FB" w14:textId="77777777" w:rsidR="009C1403" w:rsidRDefault="00C6386D">
      <w:pPr>
        <w:tabs>
          <w:tab w:val="left" w:pos="720"/>
        </w:tabs>
        <w:kinsoku w:val="0"/>
        <w:overflowPunct w:val="0"/>
        <w:autoSpaceDE/>
        <w:autoSpaceDN/>
        <w:adjustRightInd/>
        <w:spacing w:before="112" w:line="234" w:lineRule="exact"/>
        <w:ind w:left="360" w:right="72"/>
        <w:jc w:val="both"/>
        <w:textAlignment w:val="baseline"/>
        <w:rPr>
          <w:rFonts w:ascii="Arial" w:hAnsi="Arial" w:cs="Arial"/>
          <w:spacing w:val="3"/>
          <w:sz w:val="21"/>
          <w:szCs w:val="21"/>
        </w:rPr>
      </w:pPr>
      <w:r>
        <w:rPr>
          <w:rFonts w:ascii="Arial" w:hAnsi="Arial" w:cs="Arial"/>
          <w:spacing w:val="3"/>
          <w:sz w:val="21"/>
          <w:szCs w:val="21"/>
        </w:rPr>
        <w:t>-</w:t>
      </w:r>
      <w:r>
        <w:rPr>
          <w:rFonts w:ascii="Arial" w:hAnsi="Arial" w:cs="Arial"/>
          <w:spacing w:val="3"/>
          <w:sz w:val="21"/>
          <w:szCs w:val="21"/>
        </w:rPr>
        <w:tab/>
        <w:t>only persist for a duration which ought to</w:t>
      </w:r>
    </w:p>
    <w:p w14:paraId="14170A0E"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 and</w:t>
      </w:r>
    </w:p>
    <w:p w14:paraId="52E97395" w14:textId="77777777" w:rsidR="009C1403" w:rsidRDefault="00C6386D">
      <w:pPr>
        <w:tabs>
          <w:tab w:val="left" w:pos="720"/>
        </w:tabs>
        <w:kinsoku w:val="0"/>
        <w:overflowPunct w:val="0"/>
        <w:autoSpaceDE/>
        <w:autoSpaceDN/>
        <w:adjustRightInd/>
        <w:spacing w:before="108" w:line="234" w:lineRule="exact"/>
        <w:ind w:left="360" w:right="72"/>
        <w:textAlignment w:val="baseline"/>
        <w:rPr>
          <w:rFonts w:ascii="Arial" w:hAnsi="Arial" w:cs="Arial"/>
          <w:spacing w:val="-1"/>
          <w:sz w:val="21"/>
          <w:szCs w:val="21"/>
        </w:rPr>
      </w:pPr>
      <w:r>
        <w:rPr>
          <w:rFonts w:ascii="Arial" w:hAnsi="Arial" w:cs="Arial"/>
          <w:spacing w:val="-1"/>
          <w:sz w:val="21"/>
          <w:szCs w:val="21"/>
        </w:rPr>
        <w:t>-</w:t>
      </w:r>
      <w:r>
        <w:rPr>
          <w:rFonts w:ascii="Arial" w:hAnsi="Arial" w:cs="Arial"/>
          <w:spacing w:val="-1"/>
          <w:sz w:val="21"/>
          <w:szCs w:val="21"/>
        </w:rPr>
        <w:tab/>
        <w:t>only deviate by a magnitude which ought to</w:t>
      </w:r>
    </w:p>
    <w:p w14:paraId="6103F351"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w:t>
      </w:r>
    </w:p>
    <w:p w14:paraId="6F9A629C" w14:textId="77777777" w:rsidR="009C1403" w:rsidRDefault="00C6386D">
      <w:pPr>
        <w:kinsoku w:val="0"/>
        <w:overflowPunct w:val="0"/>
        <w:autoSpaceDE/>
        <w:autoSpaceDN/>
        <w:adjustRightInd/>
        <w:spacing w:before="117" w:line="230"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Frequency Risk and Control Report </w:t>
      </w:r>
      <w:r>
        <w:rPr>
          <w:rFonts w:ascii="Arial" w:hAnsi="Arial" w:cs="Arial"/>
          <w:sz w:val="21"/>
          <w:szCs w:val="21"/>
        </w:rPr>
        <w:t>will define what is considered reasonable, infrequent and tolerable for each of these criteria for transient frequency deviations.</w:t>
      </w:r>
    </w:p>
    <w:p w14:paraId="10C5E200" w14:textId="69013DA8" w:rsidR="009C1403" w:rsidRDefault="00C6386D">
      <w:pPr>
        <w:kinsoku w:val="0"/>
        <w:overflowPunct w:val="0"/>
        <w:autoSpaceDE/>
        <w:autoSpaceDN/>
        <w:adjustRightInd/>
        <w:spacing w:before="127" w:line="230" w:lineRule="exact"/>
        <w:ind w:right="72"/>
        <w:jc w:val="both"/>
        <w:textAlignment w:val="baseline"/>
        <w:rPr>
          <w:rFonts w:ascii="Arial" w:hAnsi="Arial" w:cs="Arial"/>
          <w:spacing w:val="-7"/>
          <w:sz w:val="21"/>
          <w:szCs w:val="21"/>
        </w:rPr>
      </w:pPr>
      <w:r>
        <w:rPr>
          <w:rFonts w:ascii="Arial" w:hAnsi="Arial" w:cs="Arial"/>
          <w:spacing w:val="-7"/>
          <w:sz w:val="21"/>
          <w:szCs w:val="21"/>
        </w:rPr>
        <w:t xml:space="preserve">It is not possible to be prescriptive with regard to the type of </w:t>
      </w:r>
      <w:r>
        <w:rPr>
          <w:rFonts w:ascii="Arial" w:hAnsi="Arial" w:cs="Arial"/>
          <w:i/>
          <w:iCs/>
          <w:spacing w:val="-7"/>
          <w:sz w:val="21"/>
          <w:szCs w:val="21"/>
        </w:rPr>
        <w:t xml:space="preserve">secured event </w:t>
      </w:r>
      <w:r>
        <w:rPr>
          <w:rFonts w:ascii="Arial" w:hAnsi="Arial" w:cs="Arial"/>
          <w:spacing w:val="-7"/>
          <w:sz w:val="21"/>
          <w:szCs w:val="21"/>
        </w:rPr>
        <w:t xml:space="preserve">which could lead to transient frequency deviations since this will depend on the extant frequency response characteristics of the system which </w:t>
      </w:r>
      <w:r w:rsidR="009B7408">
        <w:rPr>
          <w:rFonts w:ascii="Arial" w:hAnsi="Arial" w:cs="Arial"/>
          <w:spacing w:val="-7"/>
          <w:sz w:val="21"/>
          <w:szCs w:val="21"/>
        </w:rPr>
        <w:t xml:space="preserve">the </w:t>
      </w:r>
      <w:r w:rsidR="00362AAE" w:rsidRPr="00362AAE">
        <w:rPr>
          <w:rFonts w:ascii="Arial" w:hAnsi="Arial" w:cs="Arial"/>
          <w:i/>
          <w:iCs/>
          <w:spacing w:val="-7"/>
          <w:sz w:val="21"/>
          <w:szCs w:val="21"/>
        </w:rPr>
        <w:t>ISOP</w:t>
      </w:r>
      <w:r>
        <w:rPr>
          <w:rFonts w:ascii="Arial" w:hAnsi="Arial" w:cs="Arial"/>
          <w:spacing w:val="-7"/>
          <w:sz w:val="21"/>
          <w:szCs w:val="21"/>
        </w:rPr>
        <w:t xml:space="preserve"> adjust from time to time to meet the security and quality requirements of this Standard.</w:t>
      </w:r>
    </w:p>
    <w:p w14:paraId="127BE010" w14:textId="6F995781" w:rsidR="009C1403" w:rsidRDefault="0046730A">
      <w:pPr>
        <w:kinsoku w:val="0"/>
        <w:overflowPunct w:val="0"/>
        <w:autoSpaceDE/>
        <w:autoSpaceDN/>
        <w:adjustRightInd/>
        <w:spacing w:before="484"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318" behindDoc="0" locked="0" layoutInCell="0" allowOverlap="1" wp14:anchorId="5F289BD0" wp14:editId="7E4C2218">
                <wp:simplePos x="0" y="0"/>
                <wp:positionH relativeFrom="page">
                  <wp:posOffset>1051560</wp:posOffset>
                </wp:positionH>
                <wp:positionV relativeFrom="page">
                  <wp:posOffset>7416800</wp:posOffset>
                </wp:positionV>
                <wp:extent cx="1511300" cy="158750"/>
                <wp:effectExtent l="0" t="0" r="0" b="0"/>
                <wp:wrapSquare wrapText="bothSides"/>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158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89BD0" id="Text Box 100" o:spid="_x0000_s1092" type="#_x0000_t202" style="position:absolute;left:0;text-align:left;margin-left:82.8pt;margin-top:584pt;width:119pt;height:12.5pt;z-index:25165831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" o:allowincell="f" stroked="f">
                <v:fill opacity="0"/>
                <v:textbox inset="0,0,0,0">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v:textbox>
                <w10:wrap type="square" anchorx="page" anchory="page"/>
              </v:shape>
            </w:pict>
          </mc:Fallback>
        </mc:AlternateContent>
      </w:r>
      <w:r w:rsidR="00C6386D">
        <w:rPr>
          <w:rFonts w:ascii="Arial" w:hAnsi="Arial" w:cs="Arial"/>
          <w:spacing w:val="-4"/>
          <w:sz w:val="21"/>
          <w:szCs w:val="21"/>
        </w:rPr>
        <w:t xml:space="preserve">The overloading of any </w:t>
      </w:r>
      <w:r w:rsidR="00C6386D">
        <w:rPr>
          <w:rFonts w:ascii="Arial" w:hAnsi="Arial" w:cs="Arial"/>
          <w:i/>
          <w:iCs/>
          <w:spacing w:val="-4"/>
          <w:sz w:val="21"/>
          <w:szCs w:val="21"/>
        </w:rPr>
        <w:t xml:space="preserve">primary transmission equipment </w:t>
      </w:r>
      <w:r w:rsidR="00C6386D">
        <w:rPr>
          <w:rFonts w:ascii="Arial" w:hAnsi="Arial" w:cs="Arial"/>
          <w:spacing w:val="-4"/>
          <w:sz w:val="21"/>
          <w:szCs w:val="21"/>
        </w:rPr>
        <w:t>beyond its specified time-related capability. Due allowance shall be made for specific conditions (e.g. ambient/seasonal temperature), pre-fault loading, agreed time-dependent loading cycles of equipment and any additional relevant procedures. In operational timeframes dynamic ratings may also be used where available.</w:t>
      </w:r>
    </w:p>
    <w:p w14:paraId="354F72EC" w14:textId="68BEE460" w:rsidR="009C1403" w:rsidRDefault="0046730A">
      <w:pPr>
        <w:kinsoku w:val="0"/>
        <w:overflowPunct w:val="0"/>
        <w:autoSpaceDE/>
        <w:autoSpaceDN/>
        <w:adjustRightInd/>
        <w:spacing w:before="109"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319" behindDoc="0" locked="0" layoutInCell="0" allowOverlap="1" wp14:anchorId="33EE5574" wp14:editId="1CB51520">
                <wp:simplePos x="0" y="0"/>
                <wp:positionH relativeFrom="page">
                  <wp:posOffset>1054735</wp:posOffset>
                </wp:positionH>
                <wp:positionV relativeFrom="page">
                  <wp:posOffset>8573135</wp:posOffset>
                </wp:positionV>
                <wp:extent cx="1847215" cy="444500"/>
                <wp:effectExtent l="0" t="0" r="0" b="0"/>
                <wp:wrapSquare wrapText="bothSides"/>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215" cy="444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E5574" id="Text Box 99" o:spid="_x0000_s1093" type="#_x0000_t202" style="position:absolute;left:0;text-align:left;margin-left:83.05pt;margin-top:675.05pt;width:145.45pt;height:35pt;z-index:25165831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" o:allowincell="f" stroked="f">
                <v:fill opacity="0"/>
                <v:textbox inset="0,0,0,0">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v:textbox>
                <w10:wrap type="square" anchorx="page" anchory="page"/>
              </v:shape>
            </w:pict>
          </mc:Fallback>
        </mc:AlternateContent>
      </w:r>
      <w:r w:rsidR="00C6386D">
        <w:rPr>
          <w:rFonts w:ascii="Arial" w:hAnsi="Arial" w:cs="Arial"/>
          <w:spacing w:val="-4"/>
          <w:sz w:val="21"/>
          <w:szCs w:val="21"/>
        </w:rPr>
        <w:t>Unacceptable Sub-Synchronous Oscillations are Sub-Synchronous Oscillations with the relevant modes of oscillation having negative or insufficient net damping. Unacceptable Sub</w:t>
      </w:r>
      <w:r w:rsidR="00C6386D">
        <w:rPr>
          <w:rFonts w:ascii="Arial" w:hAnsi="Arial" w:cs="Arial"/>
          <w:i/>
          <w:iCs/>
          <w:spacing w:val="-4"/>
          <w:sz w:val="21"/>
          <w:szCs w:val="21"/>
        </w:rPr>
        <w:t>-</w:t>
      </w:r>
      <w:r w:rsidR="00C6386D">
        <w:rPr>
          <w:rFonts w:ascii="Arial" w:hAnsi="Arial" w:cs="Arial"/>
          <w:spacing w:val="-4"/>
          <w:sz w:val="21"/>
          <w:szCs w:val="21"/>
        </w:rPr>
        <w:t>Synchronous Oscillations may have a significant effect on generating units including a significant reduction in the lifetime of the machine shaft system due to fatigue or the failure of some of its electrical components due to high voltages and / or currents.</w:t>
      </w:r>
    </w:p>
    <w:p w14:paraId="43F8888C" w14:textId="77777777" w:rsidR="009C1403" w:rsidRDefault="009C1403">
      <w:pPr>
        <w:widowControl/>
        <w:rPr>
          <w:sz w:val="24"/>
          <w:szCs w:val="24"/>
        </w:rPr>
        <w:sectPr w:rsidR="009C1403">
          <w:headerReference w:type="default" r:id="rId93"/>
          <w:type w:val="continuous"/>
          <w:pgSz w:w="11904" w:h="16834"/>
          <w:pgMar w:top="1440" w:right="2104" w:bottom="508" w:left="4920" w:header="720" w:footer="720" w:gutter="0"/>
          <w:cols w:space="720"/>
          <w:noEndnote/>
        </w:sectPr>
      </w:pPr>
    </w:p>
    <w:p w14:paraId="309B4145" w14:textId="274CC77C" w:rsidR="009C1403" w:rsidRDefault="00C6386D">
      <w:pPr>
        <w:kinsoku w:val="0"/>
        <w:overflowPunct w:val="0"/>
        <w:autoSpaceDE/>
        <w:autoSpaceDN/>
        <w:adjustRightInd/>
        <w:spacing w:line="233" w:lineRule="exact"/>
        <w:ind w:left="3384" w:right="144" w:hanging="3312"/>
        <w:jc w:val="both"/>
        <w:textAlignment w:val="baseline"/>
        <w:rPr>
          <w:rFonts w:ascii="Arial" w:hAnsi="Arial" w:cs="Arial"/>
          <w:sz w:val="21"/>
          <w:szCs w:val="21"/>
        </w:rPr>
      </w:pPr>
      <w:r>
        <w:rPr>
          <w:rFonts w:ascii="Arial" w:hAnsi="Arial" w:cs="Arial"/>
          <w:sz w:val="21"/>
          <w:szCs w:val="21"/>
        </w:rPr>
        <w:t xml:space="preserve">Unacceptable Voltage Conditions </w:t>
      </w:r>
      <w:r w:rsidR="0046730A">
        <w:rPr>
          <w:rFonts w:ascii="Arial" w:hAnsi="Arial" w:cs="Arial"/>
          <w:sz w:val="21"/>
          <w:szCs w:val="21"/>
        </w:rPr>
        <w:t xml:space="preserve"> </w:t>
      </w:r>
      <w:r>
        <w:rPr>
          <w:rFonts w:ascii="Arial" w:hAnsi="Arial" w:cs="Arial"/>
          <w:sz w:val="21"/>
          <w:szCs w:val="21"/>
        </w:rPr>
        <w:t xml:space="preserve">Voltages out with those specified in Section 6, Voltage Limits in Planning and Operating the </w:t>
      </w:r>
      <w:r>
        <w:rPr>
          <w:rFonts w:ascii="Arial" w:hAnsi="Arial" w:cs="Arial"/>
          <w:i/>
          <w:iCs/>
          <w:sz w:val="21"/>
          <w:szCs w:val="21"/>
        </w:rPr>
        <w:t xml:space="preserve">Onshore Transmission System </w:t>
      </w:r>
      <w:r>
        <w:rPr>
          <w:rFonts w:ascii="Arial" w:hAnsi="Arial" w:cs="Arial"/>
          <w:sz w:val="21"/>
          <w:szCs w:val="21"/>
        </w:rPr>
        <w:t>and</w:t>
      </w:r>
      <w:r>
        <w:rPr>
          <w:rFonts w:ascii="Arial" w:hAnsi="Arial" w:cs="Arial"/>
          <w:i/>
          <w:iCs/>
          <w:sz w:val="21"/>
          <w:szCs w:val="21"/>
        </w:rPr>
        <w:t>/</w:t>
      </w:r>
      <w:r>
        <w:rPr>
          <w:rFonts w:ascii="Arial" w:hAnsi="Arial" w:cs="Arial"/>
          <w:sz w:val="21"/>
          <w:szCs w:val="21"/>
        </w:rPr>
        <w:t xml:space="preserve">or outside the limits specified in Section 10, Voltage Limits in Planning and Operating an </w:t>
      </w:r>
      <w:r>
        <w:rPr>
          <w:rFonts w:ascii="Arial" w:hAnsi="Arial" w:cs="Arial"/>
          <w:i/>
          <w:iCs/>
          <w:sz w:val="21"/>
          <w:szCs w:val="21"/>
        </w:rPr>
        <w:t>Offshore Transmission System</w:t>
      </w:r>
      <w:r>
        <w:rPr>
          <w:rFonts w:ascii="Arial" w:hAnsi="Arial" w:cs="Arial"/>
          <w:sz w:val="21"/>
          <w:szCs w:val="21"/>
        </w:rPr>
        <w:t>, as applicable.</w:t>
      </w:r>
    </w:p>
    <w:p w14:paraId="4F23C8CF" w14:textId="77777777" w:rsidR="009C1403" w:rsidRDefault="00C6386D">
      <w:pPr>
        <w:tabs>
          <w:tab w:val="left" w:pos="3312"/>
        </w:tabs>
        <w:kinsoku w:val="0"/>
        <w:overflowPunct w:val="0"/>
        <w:autoSpaceDE/>
        <w:autoSpaceDN/>
        <w:adjustRightInd/>
        <w:spacing w:before="464" w:line="233" w:lineRule="exact"/>
        <w:ind w:left="72"/>
        <w:jc w:val="both"/>
        <w:textAlignment w:val="baseline"/>
        <w:rPr>
          <w:rFonts w:ascii="Arial" w:hAnsi="Arial" w:cs="Arial"/>
          <w:spacing w:val="2"/>
          <w:sz w:val="21"/>
          <w:szCs w:val="21"/>
        </w:rPr>
      </w:pPr>
      <w:r>
        <w:rPr>
          <w:rFonts w:ascii="Arial" w:hAnsi="Arial" w:cs="Arial"/>
          <w:spacing w:val="2"/>
          <w:sz w:val="21"/>
          <w:szCs w:val="21"/>
        </w:rPr>
        <w:t>Unacceptably High Voltage</w:t>
      </w:r>
      <w:r>
        <w:rPr>
          <w:rFonts w:ascii="Arial" w:hAnsi="Arial" w:cs="Arial"/>
          <w:spacing w:val="2"/>
          <w:sz w:val="21"/>
          <w:szCs w:val="21"/>
        </w:rPr>
        <w:tab/>
        <w:t>Steady state voltages above the maximum values</w:t>
      </w:r>
    </w:p>
    <w:p w14:paraId="2ADB97C0"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specified in Section 6, Voltage Limits In Planning and Operating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and/or above the maximum values specified in Section 10, Voltage Limits In Planning and Operating an </w:t>
      </w:r>
      <w:r>
        <w:rPr>
          <w:rFonts w:ascii="Arial" w:hAnsi="Arial" w:cs="Arial"/>
          <w:i/>
          <w:iCs/>
          <w:spacing w:val="-4"/>
          <w:sz w:val="21"/>
          <w:szCs w:val="21"/>
        </w:rPr>
        <w:t xml:space="preserve">Offshore Transmission System, </w:t>
      </w:r>
      <w:r>
        <w:rPr>
          <w:rFonts w:ascii="Arial" w:hAnsi="Arial" w:cs="Arial"/>
          <w:spacing w:val="-4"/>
          <w:sz w:val="21"/>
          <w:szCs w:val="21"/>
        </w:rPr>
        <w:t>as applicable.</w:t>
      </w:r>
    </w:p>
    <w:p w14:paraId="45595F77"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Unplanned Outage</w:t>
      </w:r>
      <w:r>
        <w:rPr>
          <w:rFonts w:ascii="Arial" w:hAnsi="Arial" w:cs="Arial"/>
          <w:spacing w:val="-4"/>
          <w:sz w:val="21"/>
          <w:szCs w:val="21"/>
        </w:rPr>
        <w:tab/>
        <w:t xml:space="preserve">An outage of one or more items of </w:t>
      </w:r>
      <w:r>
        <w:rPr>
          <w:rFonts w:ascii="Arial" w:hAnsi="Arial" w:cs="Arial"/>
          <w:i/>
          <w:iCs/>
          <w:spacing w:val="-4"/>
          <w:sz w:val="21"/>
          <w:szCs w:val="21"/>
        </w:rPr>
        <w:t>primary transmission</w:t>
      </w:r>
    </w:p>
    <w:p w14:paraId="10B03359" w14:textId="77777777" w:rsidR="009C1403" w:rsidRDefault="00C6386D">
      <w:pPr>
        <w:kinsoku w:val="0"/>
        <w:overflowPunct w:val="0"/>
        <w:autoSpaceDE/>
        <w:autoSpaceDN/>
        <w:adjustRightInd/>
        <w:spacing w:before="14" w:line="228" w:lineRule="exact"/>
        <w:ind w:left="3384" w:right="144"/>
        <w:jc w:val="both"/>
        <w:textAlignment w:val="baseline"/>
        <w:rPr>
          <w:rFonts w:ascii="Arial" w:hAnsi="Arial" w:cs="Arial"/>
          <w:spacing w:val="-6"/>
          <w:sz w:val="21"/>
          <w:szCs w:val="21"/>
        </w:rPr>
      </w:pPr>
      <w:r>
        <w:rPr>
          <w:rFonts w:ascii="Arial" w:hAnsi="Arial" w:cs="Arial"/>
          <w:i/>
          <w:iCs/>
          <w:spacing w:val="-6"/>
          <w:sz w:val="21"/>
          <w:szCs w:val="21"/>
        </w:rPr>
        <w:t xml:space="preserve">apparatus </w:t>
      </w:r>
      <w:r>
        <w:rPr>
          <w:rFonts w:ascii="Arial" w:hAnsi="Arial" w:cs="Arial"/>
          <w:spacing w:val="-6"/>
          <w:sz w:val="21"/>
          <w:szCs w:val="21"/>
        </w:rPr>
        <w:t xml:space="preserve">and/or generation plant, initiated by manually instructed action which has not been subject to the recognised </w:t>
      </w:r>
      <w:r>
        <w:rPr>
          <w:rFonts w:ascii="Arial" w:hAnsi="Arial" w:cs="Arial"/>
          <w:i/>
          <w:iCs/>
          <w:spacing w:val="-6"/>
          <w:sz w:val="21"/>
          <w:szCs w:val="21"/>
        </w:rPr>
        <w:t xml:space="preserve">national electricity transmission system operator area </w:t>
      </w:r>
      <w:r>
        <w:rPr>
          <w:rFonts w:ascii="Arial" w:hAnsi="Arial" w:cs="Arial"/>
          <w:spacing w:val="-6"/>
          <w:sz w:val="21"/>
          <w:szCs w:val="21"/>
        </w:rPr>
        <w:t>outage planning process.</w:t>
      </w:r>
    </w:p>
    <w:p w14:paraId="52AE8C03" w14:textId="77777777" w:rsidR="009C1403" w:rsidRDefault="00C6386D">
      <w:pPr>
        <w:tabs>
          <w:tab w:val="left" w:pos="3312"/>
        </w:tabs>
        <w:kinsoku w:val="0"/>
        <w:overflowPunct w:val="0"/>
        <w:autoSpaceDE/>
        <w:autoSpaceDN/>
        <w:adjustRightInd/>
        <w:spacing w:before="457" w:line="234" w:lineRule="exact"/>
        <w:ind w:left="72"/>
        <w:textAlignment w:val="baseline"/>
        <w:rPr>
          <w:rFonts w:ascii="Arial" w:hAnsi="Arial" w:cs="Arial"/>
          <w:i/>
          <w:iCs/>
          <w:spacing w:val="-5"/>
          <w:sz w:val="21"/>
          <w:szCs w:val="21"/>
        </w:rPr>
      </w:pPr>
      <w:r>
        <w:rPr>
          <w:rFonts w:ascii="Arial" w:hAnsi="Arial" w:cs="Arial"/>
          <w:spacing w:val="-5"/>
          <w:sz w:val="21"/>
          <w:szCs w:val="21"/>
        </w:rPr>
        <w:t>User System</w:t>
      </w:r>
      <w:r>
        <w:rPr>
          <w:rFonts w:ascii="Arial" w:hAnsi="Arial" w:cs="Arial"/>
          <w:spacing w:val="-5"/>
          <w:sz w:val="21"/>
          <w:szCs w:val="21"/>
        </w:rPr>
        <w:tab/>
        <w:t xml:space="preserve">Any system owned or operated by a user of the </w:t>
      </w:r>
      <w:r>
        <w:rPr>
          <w:rFonts w:ascii="Arial" w:hAnsi="Arial" w:cs="Arial"/>
          <w:i/>
          <w:iCs/>
          <w:spacing w:val="-5"/>
          <w:sz w:val="21"/>
          <w:szCs w:val="21"/>
        </w:rPr>
        <w:t>national</w:t>
      </w:r>
    </w:p>
    <w:p w14:paraId="0D3E2F27" w14:textId="77777777" w:rsidR="009C1403" w:rsidRDefault="00C6386D">
      <w:pPr>
        <w:kinsoku w:val="0"/>
        <w:overflowPunct w:val="0"/>
        <w:autoSpaceDE/>
        <w:autoSpaceDN/>
        <w:adjustRightInd/>
        <w:spacing w:before="19" w:line="221" w:lineRule="exact"/>
        <w:ind w:left="3384" w:right="144"/>
        <w:jc w:val="both"/>
        <w:textAlignment w:val="baseline"/>
        <w:rPr>
          <w:rFonts w:ascii="Arial" w:hAnsi="Arial" w:cs="Arial"/>
          <w:sz w:val="21"/>
          <w:szCs w:val="21"/>
        </w:rPr>
      </w:pPr>
      <w:r>
        <w:rPr>
          <w:rFonts w:ascii="Arial" w:hAnsi="Arial" w:cs="Arial"/>
          <w:i/>
          <w:iCs/>
          <w:sz w:val="21"/>
          <w:szCs w:val="21"/>
        </w:rPr>
        <w:t xml:space="preserve">electricity transmission system </w:t>
      </w:r>
      <w:r>
        <w:rPr>
          <w:rFonts w:ascii="Arial" w:hAnsi="Arial" w:cs="Arial"/>
          <w:sz w:val="21"/>
          <w:szCs w:val="21"/>
        </w:rPr>
        <w:t xml:space="preserve">other than a </w:t>
      </w:r>
      <w:r>
        <w:rPr>
          <w:rFonts w:ascii="Arial" w:hAnsi="Arial" w:cs="Arial"/>
          <w:i/>
          <w:iCs/>
          <w:sz w:val="21"/>
          <w:szCs w:val="21"/>
        </w:rPr>
        <w:t xml:space="preserve">transmission licensee </w:t>
      </w:r>
      <w:r>
        <w:rPr>
          <w:rFonts w:ascii="Arial" w:hAnsi="Arial" w:cs="Arial"/>
          <w:sz w:val="21"/>
          <w:szCs w:val="21"/>
        </w:rPr>
        <w:t>comprising:</w:t>
      </w:r>
    </w:p>
    <w:p w14:paraId="25A39967" w14:textId="77777777" w:rsidR="009C1403" w:rsidRDefault="00C6386D">
      <w:pPr>
        <w:numPr>
          <w:ilvl w:val="0"/>
          <w:numId w:val="43"/>
        </w:numPr>
        <w:kinsoku w:val="0"/>
        <w:overflowPunct w:val="0"/>
        <w:autoSpaceDE/>
        <w:autoSpaceDN/>
        <w:adjustRightInd/>
        <w:spacing w:before="121" w:line="234" w:lineRule="exact"/>
        <w:textAlignment w:val="baseline"/>
        <w:rPr>
          <w:rFonts w:ascii="Arial" w:hAnsi="Arial" w:cs="Arial"/>
          <w:spacing w:val="-2"/>
          <w:sz w:val="21"/>
          <w:szCs w:val="21"/>
        </w:rPr>
      </w:pPr>
      <w:r>
        <w:rPr>
          <w:rFonts w:ascii="Arial" w:hAnsi="Arial" w:cs="Arial"/>
          <w:i/>
          <w:iCs/>
          <w:spacing w:val="-2"/>
          <w:sz w:val="21"/>
          <w:szCs w:val="21"/>
        </w:rPr>
        <w:t xml:space="preserve">generating units; </w:t>
      </w:r>
      <w:r>
        <w:rPr>
          <w:rFonts w:ascii="Arial" w:hAnsi="Arial" w:cs="Arial"/>
          <w:spacing w:val="-2"/>
          <w:sz w:val="21"/>
          <w:szCs w:val="21"/>
        </w:rPr>
        <w:t>and/or</w:t>
      </w:r>
    </w:p>
    <w:p w14:paraId="1040BAAB" w14:textId="77777777" w:rsidR="009C1403" w:rsidRDefault="00C6386D">
      <w:pPr>
        <w:numPr>
          <w:ilvl w:val="0"/>
          <w:numId w:val="44"/>
        </w:numPr>
        <w:kinsoku w:val="0"/>
        <w:overflowPunct w:val="0"/>
        <w:autoSpaceDE/>
        <w:autoSpaceDN/>
        <w:adjustRightInd/>
        <w:spacing w:before="99" w:line="234" w:lineRule="exact"/>
        <w:ind w:right="144"/>
        <w:jc w:val="both"/>
        <w:textAlignment w:val="baseline"/>
        <w:rPr>
          <w:rFonts w:ascii="Arial" w:hAnsi="Arial" w:cs="Arial"/>
          <w:spacing w:val="-6"/>
          <w:sz w:val="21"/>
          <w:szCs w:val="21"/>
        </w:rPr>
      </w:pPr>
      <w:r>
        <w:rPr>
          <w:rFonts w:ascii="Arial" w:hAnsi="Arial" w:cs="Arial"/>
          <w:spacing w:val="-6"/>
          <w:sz w:val="21"/>
          <w:szCs w:val="21"/>
        </w:rPr>
        <w:t xml:space="preserve">systems consisting wholly or mainly of electric circuits used for the distribution of electricity from </w:t>
      </w:r>
      <w:r>
        <w:rPr>
          <w:rFonts w:ascii="Arial" w:hAnsi="Arial" w:cs="Arial"/>
          <w:i/>
          <w:iCs/>
          <w:spacing w:val="-6"/>
          <w:sz w:val="21"/>
          <w:szCs w:val="21"/>
        </w:rPr>
        <w:t xml:space="preserve">grid supply points </w:t>
      </w:r>
      <w:r>
        <w:rPr>
          <w:rFonts w:ascii="Arial" w:hAnsi="Arial" w:cs="Arial"/>
          <w:spacing w:val="-6"/>
          <w:sz w:val="21"/>
          <w:szCs w:val="21"/>
        </w:rPr>
        <w:t xml:space="preserve">or </w:t>
      </w:r>
      <w:r>
        <w:rPr>
          <w:rFonts w:ascii="Arial" w:hAnsi="Arial" w:cs="Arial"/>
          <w:i/>
          <w:iCs/>
          <w:spacing w:val="-6"/>
          <w:sz w:val="21"/>
          <w:szCs w:val="21"/>
        </w:rPr>
        <w:t xml:space="preserve">offshore supply points </w:t>
      </w:r>
      <w:r>
        <w:rPr>
          <w:rFonts w:ascii="Arial" w:hAnsi="Arial" w:cs="Arial"/>
          <w:spacing w:val="-6"/>
          <w:sz w:val="21"/>
          <w:szCs w:val="21"/>
        </w:rPr>
        <w:t xml:space="preserve">or </w:t>
      </w:r>
      <w:r>
        <w:rPr>
          <w:rFonts w:ascii="Arial" w:hAnsi="Arial" w:cs="Arial"/>
          <w:i/>
          <w:iCs/>
          <w:spacing w:val="-6"/>
          <w:sz w:val="21"/>
          <w:szCs w:val="21"/>
        </w:rPr>
        <w:t xml:space="preserve">generating units </w:t>
      </w:r>
      <w:r>
        <w:rPr>
          <w:rFonts w:ascii="Arial" w:hAnsi="Arial" w:cs="Arial"/>
          <w:spacing w:val="-6"/>
          <w:sz w:val="21"/>
          <w:szCs w:val="21"/>
        </w:rPr>
        <w:t>or other entry points to the point of delivery to customers or other users.</w:t>
      </w:r>
    </w:p>
    <w:p w14:paraId="1E45F915" w14:textId="77777777" w:rsidR="009C1403" w:rsidRDefault="00C6386D">
      <w:pPr>
        <w:kinsoku w:val="0"/>
        <w:overflowPunct w:val="0"/>
        <w:autoSpaceDE/>
        <w:autoSpaceDN/>
        <w:adjustRightInd/>
        <w:spacing w:before="113" w:line="242" w:lineRule="exact"/>
        <w:ind w:left="3384"/>
        <w:textAlignment w:val="baseline"/>
        <w:rPr>
          <w:rFonts w:ascii="Arial" w:hAnsi="Arial" w:cs="Arial"/>
          <w:spacing w:val="-3"/>
          <w:sz w:val="21"/>
          <w:szCs w:val="21"/>
        </w:rPr>
      </w:pPr>
      <w:r>
        <w:rPr>
          <w:rFonts w:ascii="Arial" w:hAnsi="Arial" w:cs="Arial"/>
          <w:spacing w:val="-3"/>
          <w:sz w:val="21"/>
          <w:szCs w:val="21"/>
        </w:rPr>
        <w:t>and plant and/or apparatus connecting:</w:t>
      </w:r>
    </w:p>
    <w:p w14:paraId="7D714EA0" w14:textId="77777777" w:rsidR="009C1403" w:rsidRDefault="00C6386D">
      <w:pPr>
        <w:numPr>
          <w:ilvl w:val="0"/>
          <w:numId w:val="45"/>
        </w:numPr>
        <w:kinsoku w:val="0"/>
        <w:overflowPunct w:val="0"/>
        <w:autoSpaceDE/>
        <w:autoSpaceDN/>
        <w:adjustRightInd/>
        <w:spacing w:before="108" w:line="242" w:lineRule="exact"/>
        <w:textAlignment w:val="baseline"/>
        <w:rPr>
          <w:rFonts w:ascii="Arial" w:hAnsi="Arial" w:cs="Arial"/>
          <w:spacing w:val="-3"/>
          <w:sz w:val="21"/>
          <w:szCs w:val="21"/>
        </w:rPr>
      </w:pPr>
      <w:r>
        <w:rPr>
          <w:rFonts w:ascii="Arial" w:hAnsi="Arial" w:cs="Arial"/>
          <w:spacing w:val="-3"/>
          <w:sz w:val="21"/>
          <w:szCs w:val="21"/>
        </w:rPr>
        <w:t>the system described above; or</w:t>
      </w:r>
    </w:p>
    <w:p w14:paraId="7EE25292" w14:textId="77777777" w:rsidR="009C1403" w:rsidRDefault="00C6386D">
      <w:pPr>
        <w:numPr>
          <w:ilvl w:val="0"/>
          <w:numId w:val="43"/>
        </w:numPr>
        <w:kinsoku w:val="0"/>
        <w:overflowPunct w:val="0"/>
        <w:autoSpaceDE/>
        <w:autoSpaceDN/>
        <w:adjustRightInd/>
        <w:spacing w:before="102" w:line="234" w:lineRule="exact"/>
        <w:textAlignment w:val="baseline"/>
        <w:rPr>
          <w:rFonts w:ascii="Arial" w:hAnsi="Arial" w:cs="Arial"/>
          <w:spacing w:val="-4"/>
          <w:sz w:val="21"/>
          <w:szCs w:val="21"/>
        </w:rPr>
      </w:pPr>
      <w:r>
        <w:rPr>
          <w:rFonts w:ascii="Arial" w:hAnsi="Arial" w:cs="Arial"/>
          <w:i/>
          <w:iCs/>
          <w:spacing w:val="-4"/>
          <w:sz w:val="21"/>
          <w:szCs w:val="21"/>
        </w:rPr>
        <w:t xml:space="preserve">non-embedded customers’ </w:t>
      </w:r>
      <w:r>
        <w:rPr>
          <w:rFonts w:ascii="Arial" w:hAnsi="Arial" w:cs="Arial"/>
          <w:spacing w:val="-4"/>
          <w:sz w:val="21"/>
          <w:szCs w:val="21"/>
        </w:rPr>
        <w:t>equipment;</w:t>
      </w:r>
    </w:p>
    <w:p w14:paraId="4B86B462" w14:textId="77777777" w:rsidR="009C1403" w:rsidRDefault="00C6386D">
      <w:pPr>
        <w:kinsoku w:val="0"/>
        <w:overflowPunct w:val="0"/>
        <w:autoSpaceDE/>
        <w:autoSpaceDN/>
        <w:adjustRightInd/>
        <w:spacing w:before="116" w:line="240"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to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or to the relevant other </w:t>
      </w:r>
      <w:r>
        <w:rPr>
          <w:rFonts w:ascii="Arial" w:hAnsi="Arial" w:cs="Arial"/>
          <w:i/>
          <w:iCs/>
          <w:spacing w:val="-4"/>
          <w:sz w:val="21"/>
          <w:szCs w:val="21"/>
        </w:rPr>
        <w:t>user system</w:t>
      </w:r>
      <w:r>
        <w:rPr>
          <w:rFonts w:ascii="Arial" w:hAnsi="Arial" w:cs="Arial"/>
          <w:spacing w:val="-4"/>
          <w:sz w:val="21"/>
          <w:szCs w:val="21"/>
        </w:rPr>
        <w:t>, as the case may be.</w:t>
      </w:r>
    </w:p>
    <w:p w14:paraId="09C2EB7F" w14:textId="77777777" w:rsidR="009C1403" w:rsidRDefault="00C6386D">
      <w:pPr>
        <w:kinsoku w:val="0"/>
        <w:overflowPunct w:val="0"/>
        <w:autoSpaceDE/>
        <w:autoSpaceDN/>
        <w:adjustRightInd/>
        <w:spacing w:before="126" w:line="227"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The </w:t>
      </w:r>
      <w:r>
        <w:rPr>
          <w:rFonts w:ascii="Arial" w:hAnsi="Arial" w:cs="Arial"/>
          <w:i/>
          <w:iCs/>
          <w:spacing w:val="-6"/>
          <w:sz w:val="21"/>
          <w:szCs w:val="21"/>
        </w:rPr>
        <w:t xml:space="preserve">user system </w:t>
      </w:r>
      <w:r>
        <w:rPr>
          <w:rFonts w:ascii="Arial" w:hAnsi="Arial" w:cs="Arial"/>
          <w:spacing w:val="-6"/>
          <w:sz w:val="21"/>
          <w:szCs w:val="21"/>
        </w:rPr>
        <w:t xml:space="preserve">includes any </w:t>
      </w:r>
      <w:r>
        <w:rPr>
          <w:rFonts w:ascii="Arial" w:hAnsi="Arial" w:cs="Arial"/>
          <w:i/>
          <w:iCs/>
          <w:spacing w:val="-6"/>
          <w:sz w:val="21"/>
          <w:szCs w:val="21"/>
        </w:rPr>
        <w:t xml:space="preserve">remote transmission assets </w:t>
      </w:r>
      <w:r>
        <w:rPr>
          <w:rFonts w:ascii="Arial" w:hAnsi="Arial" w:cs="Arial"/>
          <w:spacing w:val="-6"/>
          <w:sz w:val="21"/>
          <w:szCs w:val="21"/>
        </w:rPr>
        <w:t xml:space="preserve">operated by such user or other person and any plant and/or apparatus and meters owned or operated by the user or other person in connection with the distribution of electricity but do not include any part of the </w:t>
      </w:r>
      <w:r>
        <w:rPr>
          <w:rFonts w:ascii="Arial" w:hAnsi="Arial" w:cs="Arial"/>
          <w:i/>
          <w:iCs/>
          <w:spacing w:val="-6"/>
          <w:sz w:val="21"/>
          <w:szCs w:val="21"/>
        </w:rPr>
        <w:t>national electricity transmission system</w:t>
      </w:r>
      <w:r>
        <w:rPr>
          <w:rFonts w:ascii="Arial" w:hAnsi="Arial" w:cs="Arial"/>
          <w:spacing w:val="-6"/>
          <w:sz w:val="21"/>
          <w:szCs w:val="21"/>
        </w:rPr>
        <w:t>.</w:t>
      </w:r>
    </w:p>
    <w:p w14:paraId="15D11D17" w14:textId="77777777" w:rsidR="009C1403" w:rsidRDefault="009C1403">
      <w:pPr>
        <w:widowControl/>
        <w:rPr>
          <w:sz w:val="24"/>
          <w:szCs w:val="24"/>
        </w:rPr>
        <w:sectPr w:rsidR="009C1403">
          <w:headerReference w:type="default" r:id="rId94"/>
          <w:pgSz w:w="11904" w:h="16834"/>
          <w:pgMar w:top="1440" w:right="2027" w:bottom="508" w:left="1557"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2993"/>
        <w:gridCol w:w="5327"/>
      </w:tblGrid>
      <w:tr w:rsidR="009C1403" w14:paraId="584ABF5B" w14:textId="77777777">
        <w:trPr>
          <w:trHeight w:hRule="exact" w:val="4157"/>
        </w:trPr>
        <w:tc>
          <w:tcPr>
            <w:tcW w:w="2993" w:type="dxa"/>
            <w:tcBorders>
              <w:top w:val="nil"/>
              <w:left w:val="nil"/>
              <w:bottom w:val="nil"/>
              <w:right w:val="nil"/>
            </w:tcBorders>
          </w:tcPr>
          <w:p w14:paraId="1255A671" w14:textId="3343196A" w:rsidR="009C1403" w:rsidRDefault="00C6386D">
            <w:pPr>
              <w:kinsoku w:val="0"/>
              <w:overflowPunct w:val="0"/>
              <w:autoSpaceDE/>
              <w:autoSpaceDN/>
              <w:adjustRightInd/>
              <w:spacing w:after="3675" w:line="226" w:lineRule="exact"/>
              <w:ind w:left="72"/>
              <w:textAlignment w:val="baseline"/>
              <w:rPr>
                <w:rFonts w:ascii="Arial" w:hAnsi="Arial" w:cs="Arial"/>
                <w:sz w:val="21"/>
                <w:szCs w:val="21"/>
              </w:rPr>
            </w:pPr>
            <w:r>
              <w:rPr>
                <w:noProof/>
                <w:color w:val="2B579A"/>
                <w:shd w:val="clear" w:color="auto" w:fill="E6E6E6"/>
              </w:rPr>
              <mc:AlternateContent>
                <mc:Choice Requires="wps">
                  <w:drawing>
                    <wp:anchor distT="0" distB="0" distL="0" distR="0" simplePos="0" relativeHeight="251658320" behindDoc="0" locked="0" layoutInCell="0" allowOverlap="1" wp14:anchorId="13F7A738" wp14:editId="02F2AF7E">
                      <wp:simplePos x="0" y="0"/>
                      <wp:positionH relativeFrom="page">
                        <wp:posOffset>920750</wp:posOffset>
                      </wp:positionH>
                      <wp:positionV relativeFrom="page">
                        <wp:posOffset>10115550</wp:posOffset>
                      </wp:positionV>
                      <wp:extent cx="5723890" cy="190500"/>
                      <wp:effectExtent l="0" t="0" r="0" b="0"/>
                      <wp:wrapSquare wrapText="bothSides"/>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90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7A738" id="Text Box 97" o:spid="_x0000_s1094" type="#_x0000_t202" style="position:absolute;left:0;text-align:left;margin-left:72.5pt;margin-top:796.5pt;width:450.7pt;height:15pt;z-index:251658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" o:allowincell="f" stroked="f">
                      <v:fill opacity="0"/>
                      <v:textbox inset="0,0,0,0">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v:textbox>
                      <w10:wrap type="square" anchorx="page" anchory="page"/>
                    </v:shape>
                  </w:pict>
                </mc:Fallback>
              </mc:AlternateContent>
            </w:r>
            <w:r>
              <w:rPr>
                <w:rFonts w:ascii="Arial" w:hAnsi="Arial" w:cs="Arial"/>
                <w:sz w:val="21"/>
                <w:szCs w:val="21"/>
              </w:rPr>
              <w:t>User System Interface Point (USIP)</w:t>
            </w:r>
          </w:p>
        </w:tc>
        <w:tc>
          <w:tcPr>
            <w:tcW w:w="5327" w:type="dxa"/>
            <w:tcBorders>
              <w:top w:val="nil"/>
              <w:left w:val="nil"/>
              <w:bottom w:val="nil"/>
              <w:right w:val="nil"/>
            </w:tcBorders>
          </w:tcPr>
          <w:p w14:paraId="7ADF0188" w14:textId="77777777" w:rsidR="009C1403" w:rsidRDefault="00C6386D">
            <w:pPr>
              <w:kinsoku w:val="0"/>
              <w:overflowPunct w:val="0"/>
              <w:autoSpaceDE/>
              <w:autoSpaceDN/>
              <w:adjustRightInd/>
              <w:spacing w:line="230" w:lineRule="exact"/>
              <w:ind w:left="360" w:right="108"/>
              <w:jc w:val="both"/>
              <w:textAlignment w:val="baseline"/>
              <w:rPr>
                <w:rFonts w:ascii="Arial" w:hAnsi="Arial" w:cs="Arial"/>
                <w:i/>
                <w:iCs/>
                <w:spacing w:val="-5"/>
                <w:sz w:val="21"/>
                <w:szCs w:val="21"/>
              </w:rPr>
            </w:pPr>
            <w:r>
              <w:rPr>
                <w:rFonts w:ascii="Arial" w:hAnsi="Arial" w:cs="Arial"/>
                <w:spacing w:val="-5"/>
                <w:sz w:val="21"/>
                <w:szCs w:val="21"/>
              </w:rPr>
              <w:t xml:space="preserve">A point at which an </w:t>
            </w:r>
            <w:r>
              <w:rPr>
                <w:rFonts w:ascii="Arial" w:hAnsi="Arial" w:cs="Arial"/>
                <w:i/>
                <w:iCs/>
                <w:spacing w:val="-5"/>
                <w:sz w:val="21"/>
                <w:szCs w:val="21"/>
              </w:rPr>
              <w:t>offshore transmission system</w:t>
            </w:r>
            <w:r>
              <w:rPr>
                <w:rFonts w:ascii="Arial" w:hAnsi="Arial" w:cs="Arial"/>
                <w:spacing w:val="-5"/>
                <w:sz w:val="21"/>
                <w:szCs w:val="21"/>
              </w:rPr>
              <w:t xml:space="preserve">, which is directly connected to a </w:t>
            </w:r>
            <w:r>
              <w:rPr>
                <w:rFonts w:ascii="Arial" w:hAnsi="Arial" w:cs="Arial"/>
                <w:i/>
                <w:iCs/>
                <w:spacing w:val="-5"/>
                <w:sz w:val="21"/>
                <w:szCs w:val="21"/>
              </w:rPr>
              <w:t xml:space="preserve">user system, </w:t>
            </w:r>
            <w:r>
              <w:rPr>
                <w:rFonts w:ascii="Arial" w:hAnsi="Arial" w:cs="Arial"/>
                <w:spacing w:val="-5"/>
                <w:sz w:val="21"/>
                <w:szCs w:val="21"/>
              </w:rPr>
              <w:t xml:space="preserve">connects to the </w:t>
            </w:r>
            <w:r>
              <w:rPr>
                <w:rFonts w:ascii="Arial" w:hAnsi="Arial" w:cs="Arial"/>
                <w:i/>
                <w:iCs/>
                <w:spacing w:val="-5"/>
                <w:sz w:val="21"/>
                <w:szCs w:val="21"/>
              </w:rPr>
              <w:t xml:space="preserve">user system. </w:t>
            </w:r>
            <w:r>
              <w:rPr>
                <w:rFonts w:ascii="Arial" w:hAnsi="Arial" w:cs="Arial"/>
                <w:spacing w:val="-5"/>
                <w:sz w:val="21"/>
                <w:szCs w:val="21"/>
              </w:rPr>
              <w:t xml:space="preserve">The </w:t>
            </w:r>
            <w:r>
              <w:rPr>
                <w:rFonts w:ascii="Arial" w:hAnsi="Arial" w:cs="Arial"/>
                <w:i/>
                <w:iCs/>
                <w:spacing w:val="-5"/>
                <w:sz w:val="21"/>
                <w:szCs w:val="21"/>
              </w:rPr>
              <w:t xml:space="preserve">user system 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equivalent point on either the lower voltage (LV) busbars 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Pr>
                <w:rFonts w:ascii="Arial" w:hAnsi="Arial" w:cs="Arial"/>
                <w:i/>
                <w:iCs/>
                <w:spacing w:val="-5"/>
                <w:sz w:val="21"/>
                <w:szCs w:val="21"/>
              </w:rPr>
              <w:t xml:space="preserve">transmission licensee </w:t>
            </w:r>
            <w:r>
              <w:rPr>
                <w:rFonts w:ascii="Arial" w:hAnsi="Arial" w:cs="Arial"/>
                <w:spacing w:val="-5"/>
                <w:sz w:val="21"/>
                <w:szCs w:val="21"/>
              </w:rPr>
              <w:t xml:space="preserve">and </w:t>
            </w:r>
            <w:r>
              <w:rPr>
                <w:rFonts w:ascii="Arial" w:hAnsi="Arial" w:cs="Arial"/>
                <w:i/>
                <w:iCs/>
                <w:spacing w:val="-5"/>
                <w:sz w:val="21"/>
                <w:szCs w:val="21"/>
              </w:rPr>
              <w:t xml:space="preserve">distribution licensee. </w:t>
            </w:r>
            <w:r>
              <w:rPr>
                <w:rFonts w:ascii="Arial" w:hAnsi="Arial" w:cs="Arial"/>
                <w:spacing w:val="-5"/>
                <w:sz w:val="21"/>
                <w:szCs w:val="21"/>
              </w:rPr>
              <w:t xml:space="preserve">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distribution owner,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LV </w:t>
            </w:r>
            <w:r>
              <w:rPr>
                <w:rFonts w:ascii="Arial" w:hAnsi="Arial" w:cs="Arial"/>
                <w:i/>
                <w:iCs/>
                <w:spacing w:val="-5"/>
                <w:sz w:val="21"/>
                <w:szCs w:val="21"/>
              </w:rPr>
              <w:t>busbars.</w:t>
            </w:r>
          </w:p>
        </w:tc>
      </w:tr>
    </w:tbl>
    <w:p w14:paraId="469BF720" w14:textId="77777777" w:rsidR="009C1403" w:rsidRDefault="009C1403">
      <w:pPr>
        <w:kinsoku w:val="0"/>
        <w:overflowPunct w:val="0"/>
        <w:autoSpaceDE/>
        <w:autoSpaceDN/>
        <w:adjustRightInd/>
        <w:spacing w:after="438" w:line="20" w:lineRule="exact"/>
        <w:textAlignment w:val="baseline"/>
        <w:rPr>
          <w:sz w:val="24"/>
          <w:szCs w:val="24"/>
        </w:rPr>
      </w:pPr>
    </w:p>
    <w:p w14:paraId="68646422" w14:textId="77777777" w:rsidR="009C1403" w:rsidRDefault="00C6386D">
      <w:pPr>
        <w:tabs>
          <w:tab w:val="left" w:pos="3312"/>
        </w:tabs>
        <w:kinsoku w:val="0"/>
        <w:overflowPunct w:val="0"/>
        <w:autoSpaceDE/>
        <w:autoSpaceDN/>
        <w:adjustRightInd/>
        <w:spacing w:before="13" w:line="221" w:lineRule="exact"/>
        <w:ind w:left="72"/>
        <w:textAlignment w:val="baseline"/>
        <w:rPr>
          <w:rFonts w:ascii="Arial" w:hAnsi="Arial" w:cs="Arial"/>
          <w:sz w:val="21"/>
          <w:szCs w:val="21"/>
        </w:rPr>
      </w:pPr>
      <w:r>
        <w:rPr>
          <w:rFonts w:ascii="Arial" w:hAnsi="Arial" w:cs="Arial"/>
          <w:sz w:val="21"/>
          <w:szCs w:val="21"/>
        </w:rPr>
        <w:t>Voltage Collapse</w:t>
      </w:r>
      <w:r>
        <w:rPr>
          <w:rFonts w:ascii="Arial" w:hAnsi="Arial" w:cs="Arial"/>
          <w:sz w:val="21"/>
          <w:szCs w:val="21"/>
        </w:rPr>
        <w:tab/>
        <w:t>Where progressive, fast or slow voltage decrease or</w:t>
      </w:r>
    </w:p>
    <w:p w14:paraId="6E626090" w14:textId="77777777" w:rsidR="009C1403" w:rsidRDefault="00C6386D">
      <w:pPr>
        <w:kinsoku w:val="0"/>
        <w:overflowPunct w:val="0"/>
        <w:autoSpaceDE/>
        <w:autoSpaceDN/>
        <w:adjustRightInd/>
        <w:spacing w:line="237" w:lineRule="exact"/>
        <w:ind w:left="3312" w:right="144"/>
        <w:textAlignment w:val="baseline"/>
        <w:rPr>
          <w:rFonts w:ascii="Arial" w:hAnsi="Arial" w:cs="Arial"/>
          <w:sz w:val="21"/>
          <w:szCs w:val="21"/>
        </w:rPr>
      </w:pPr>
      <w:r>
        <w:rPr>
          <w:rFonts w:ascii="Arial" w:hAnsi="Arial" w:cs="Arial"/>
          <w:sz w:val="21"/>
          <w:szCs w:val="21"/>
        </w:rPr>
        <w:t xml:space="preserve">increase develops such that it can lead to either tripping of </w:t>
      </w:r>
      <w:r>
        <w:rPr>
          <w:rFonts w:ascii="Arial" w:hAnsi="Arial" w:cs="Arial"/>
          <w:i/>
          <w:iCs/>
          <w:sz w:val="21"/>
          <w:szCs w:val="21"/>
        </w:rPr>
        <w:t xml:space="preserve">generating units </w:t>
      </w:r>
      <w:r>
        <w:rPr>
          <w:rFonts w:ascii="Arial" w:hAnsi="Arial" w:cs="Arial"/>
          <w:sz w:val="21"/>
          <w:szCs w:val="21"/>
        </w:rPr>
        <w:t>and/or loss of demand.</w:t>
      </w:r>
    </w:p>
    <w:p w14:paraId="4F1F69F3" w14:textId="77777777" w:rsidR="009C1403" w:rsidRDefault="00C6386D">
      <w:pPr>
        <w:tabs>
          <w:tab w:val="left" w:pos="3312"/>
        </w:tabs>
        <w:kinsoku w:val="0"/>
        <w:overflowPunct w:val="0"/>
        <w:autoSpaceDE/>
        <w:autoSpaceDN/>
        <w:adjustRightInd/>
        <w:spacing w:before="470" w:line="231" w:lineRule="exact"/>
        <w:ind w:left="72"/>
        <w:textAlignment w:val="baseline"/>
        <w:rPr>
          <w:rFonts w:ascii="Arial" w:hAnsi="Arial" w:cs="Arial"/>
          <w:spacing w:val="1"/>
          <w:sz w:val="21"/>
          <w:szCs w:val="21"/>
        </w:rPr>
      </w:pPr>
      <w:r>
        <w:rPr>
          <w:rFonts w:ascii="Arial" w:hAnsi="Arial" w:cs="Arial"/>
          <w:spacing w:val="1"/>
          <w:sz w:val="21"/>
          <w:szCs w:val="21"/>
        </w:rPr>
        <w:t>Voltage Step Change</w:t>
      </w:r>
      <w:r>
        <w:rPr>
          <w:rFonts w:ascii="Arial" w:hAnsi="Arial" w:cs="Arial"/>
          <w:spacing w:val="1"/>
          <w:sz w:val="21"/>
          <w:szCs w:val="21"/>
        </w:rPr>
        <w:tab/>
        <w:t>The difference in voltage between that immediately</w:t>
      </w:r>
    </w:p>
    <w:p w14:paraId="03307004" w14:textId="77777777" w:rsidR="009C1403" w:rsidRDefault="00C6386D">
      <w:pPr>
        <w:kinsoku w:val="0"/>
        <w:overflowPunct w:val="0"/>
        <w:autoSpaceDE/>
        <w:autoSpaceDN/>
        <w:adjustRightInd/>
        <w:spacing w:line="230" w:lineRule="exact"/>
        <w:ind w:left="3312" w:right="144"/>
        <w:textAlignment w:val="baseline"/>
        <w:rPr>
          <w:rFonts w:ascii="Arial" w:hAnsi="Arial" w:cs="Arial"/>
          <w:sz w:val="21"/>
          <w:szCs w:val="21"/>
        </w:rPr>
      </w:pPr>
      <w:r>
        <w:rPr>
          <w:rFonts w:ascii="Arial" w:hAnsi="Arial" w:cs="Arial"/>
          <w:sz w:val="21"/>
          <w:szCs w:val="21"/>
        </w:rPr>
        <w:t xml:space="preserve">before a </w:t>
      </w:r>
      <w:r>
        <w:rPr>
          <w:rFonts w:ascii="Arial" w:hAnsi="Arial" w:cs="Arial"/>
          <w:i/>
          <w:iCs/>
          <w:sz w:val="21"/>
          <w:szCs w:val="21"/>
        </w:rPr>
        <w:t xml:space="preserve">secured event </w:t>
      </w:r>
      <w:r>
        <w:rPr>
          <w:rFonts w:ascii="Arial" w:hAnsi="Arial" w:cs="Arial"/>
          <w:sz w:val="21"/>
          <w:szCs w:val="21"/>
        </w:rPr>
        <w:t xml:space="preserve">or operational switching and that at the end of the </w:t>
      </w:r>
      <w:r>
        <w:rPr>
          <w:rFonts w:ascii="Arial" w:hAnsi="Arial" w:cs="Arial"/>
          <w:i/>
          <w:iCs/>
          <w:sz w:val="21"/>
          <w:szCs w:val="21"/>
        </w:rPr>
        <w:t xml:space="preserve">transient time phase </w:t>
      </w:r>
      <w:r>
        <w:rPr>
          <w:rFonts w:ascii="Arial" w:hAnsi="Arial" w:cs="Arial"/>
          <w:sz w:val="21"/>
          <w:szCs w:val="21"/>
        </w:rPr>
        <w:t>after the event.</w:t>
      </w:r>
    </w:p>
    <w:p w14:paraId="7445E9AB" w14:textId="77777777" w:rsidR="009C1403" w:rsidRDefault="009C1403">
      <w:pPr>
        <w:widowControl/>
        <w:rPr>
          <w:sz w:val="24"/>
          <w:szCs w:val="24"/>
        </w:rPr>
        <w:sectPr w:rsidR="009C1403">
          <w:headerReference w:type="default" r:id="rId95"/>
          <w:pgSz w:w="11904" w:h="16834"/>
          <w:pgMar w:top="1440" w:right="2025" w:bottom="508" w:left="1559" w:header="720" w:footer="720" w:gutter="0"/>
          <w:cols w:space="720"/>
          <w:noEndnote/>
        </w:sectPr>
      </w:pPr>
    </w:p>
    <w:p w14:paraId="3922495F" w14:textId="20326A84" w:rsidR="009C1403" w:rsidRDefault="00C6386D">
      <w:pPr>
        <w:tabs>
          <w:tab w:val="right" w:pos="9000"/>
        </w:tabs>
        <w:kinsoku w:val="0"/>
        <w:overflowPunct w:val="0"/>
        <w:autoSpaceDE/>
        <w:autoSpaceDN/>
        <w:adjustRightInd/>
        <w:spacing w:before="16" w:line="327" w:lineRule="exact"/>
        <w:textAlignment w:val="baseline"/>
        <w:rPr>
          <w:rFonts w:ascii="Arial" w:hAnsi="Arial" w:cs="Arial"/>
          <w:b/>
          <w:bCs/>
          <w:sz w:val="29"/>
          <w:szCs w:val="29"/>
        </w:rPr>
      </w:pPr>
      <w:r>
        <w:rPr>
          <w:rFonts w:ascii="Arial" w:hAnsi="Arial" w:cs="Arial"/>
          <w:b/>
          <w:bCs/>
          <w:sz w:val="29"/>
          <w:szCs w:val="29"/>
        </w:rPr>
        <w:t>Appendix A</w:t>
      </w:r>
      <w:r>
        <w:rPr>
          <w:rFonts w:ascii="Arial" w:hAnsi="Arial" w:cs="Arial"/>
          <w:b/>
          <w:bCs/>
          <w:sz w:val="29"/>
          <w:szCs w:val="29"/>
        </w:rPr>
        <w:tab/>
        <w:t>Recommended Substation Configuration and</w:t>
      </w:r>
    </w:p>
    <w:p w14:paraId="7365A2D7" w14:textId="77777777" w:rsidR="009C1403" w:rsidRDefault="00C6386D">
      <w:pPr>
        <w:kinsoku w:val="0"/>
        <w:overflowPunct w:val="0"/>
        <w:autoSpaceDE/>
        <w:autoSpaceDN/>
        <w:adjustRightInd/>
        <w:spacing w:line="327" w:lineRule="exact"/>
        <w:ind w:left="2448"/>
        <w:textAlignment w:val="baseline"/>
        <w:rPr>
          <w:rFonts w:ascii="Arial" w:hAnsi="Arial" w:cs="Arial"/>
          <w:b/>
          <w:bCs/>
          <w:spacing w:val="-4"/>
          <w:sz w:val="29"/>
          <w:szCs w:val="29"/>
        </w:rPr>
      </w:pPr>
      <w:r>
        <w:rPr>
          <w:rFonts w:ascii="Arial" w:hAnsi="Arial" w:cs="Arial"/>
          <w:b/>
          <w:bCs/>
          <w:spacing w:val="-4"/>
          <w:sz w:val="29"/>
          <w:szCs w:val="29"/>
        </w:rPr>
        <w:t>Switching Arrangements</w:t>
      </w:r>
    </w:p>
    <w:p w14:paraId="1D251070" w14:textId="77777777" w:rsidR="009C1403" w:rsidRDefault="00C6386D">
      <w:pPr>
        <w:kinsoku w:val="0"/>
        <w:overflowPunct w:val="0"/>
        <w:autoSpaceDE/>
        <w:autoSpaceDN/>
        <w:adjustRightInd/>
        <w:spacing w:before="273" w:line="280" w:lineRule="exact"/>
        <w:textAlignment w:val="baseline"/>
        <w:rPr>
          <w:rFonts w:ascii="Arial" w:hAnsi="Arial" w:cs="Arial"/>
          <w:b/>
          <w:bCs/>
          <w:i/>
          <w:iCs/>
          <w:spacing w:val="1"/>
          <w:sz w:val="24"/>
          <w:szCs w:val="24"/>
          <w:u w:val="single"/>
        </w:rPr>
      </w:pPr>
      <w:r>
        <w:rPr>
          <w:rFonts w:ascii="Arial" w:hAnsi="Arial" w:cs="Arial"/>
          <w:b/>
          <w:bCs/>
          <w:spacing w:val="1"/>
          <w:sz w:val="24"/>
          <w:szCs w:val="24"/>
          <w:u w:val="single"/>
        </w:rPr>
        <w:t xml:space="preserve">Part 1 </w:t>
      </w:r>
      <w:r>
        <w:rPr>
          <w:rFonts w:ascii="Arial" w:hAnsi="Arial" w:cs="Arial"/>
          <w:spacing w:val="1"/>
          <w:sz w:val="19"/>
          <w:szCs w:val="19"/>
          <w:u w:val="single"/>
        </w:rPr>
        <w:t xml:space="preserve">– </w:t>
      </w:r>
      <w:r>
        <w:rPr>
          <w:rFonts w:ascii="Arial" w:hAnsi="Arial" w:cs="Arial"/>
          <w:b/>
          <w:bCs/>
          <w:i/>
          <w:iCs/>
          <w:spacing w:val="1"/>
          <w:sz w:val="24"/>
          <w:szCs w:val="24"/>
          <w:u w:val="single"/>
        </w:rPr>
        <w:t xml:space="preserve">Onshore Transmission System </w:t>
      </w:r>
    </w:p>
    <w:p w14:paraId="31F455C1" w14:textId="77777777" w:rsidR="009C1403" w:rsidRDefault="00C6386D">
      <w:pPr>
        <w:tabs>
          <w:tab w:val="right" w:pos="9000"/>
        </w:tabs>
        <w:kinsoku w:val="0"/>
        <w:overflowPunct w:val="0"/>
        <w:autoSpaceDE/>
        <w:autoSpaceDN/>
        <w:adjustRightInd/>
        <w:spacing w:before="280" w:line="274" w:lineRule="exact"/>
        <w:textAlignment w:val="baseline"/>
        <w:rPr>
          <w:rFonts w:ascii="Arial" w:hAnsi="Arial" w:cs="Arial"/>
          <w:i/>
          <w:iCs/>
          <w:sz w:val="24"/>
          <w:szCs w:val="24"/>
        </w:rPr>
      </w:pPr>
      <w:r>
        <w:rPr>
          <w:rFonts w:ascii="Arial" w:hAnsi="Arial" w:cs="Arial"/>
          <w:sz w:val="24"/>
          <w:szCs w:val="24"/>
        </w:rPr>
        <w:t>A.1</w:t>
      </w:r>
      <w:r>
        <w:rPr>
          <w:rFonts w:ascii="Arial" w:hAnsi="Arial" w:cs="Arial"/>
          <w:sz w:val="24"/>
          <w:szCs w:val="24"/>
        </w:rPr>
        <w:tab/>
        <w:t xml:space="preserve">The recommendations set out in paragraphs A.2 to A.6 apply to the </w:t>
      </w:r>
      <w:r>
        <w:rPr>
          <w:rFonts w:ascii="Arial" w:hAnsi="Arial" w:cs="Arial"/>
          <w:i/>
          <w:iCs/>
          <w:sz w:val="24"/>
          <w:szCs w:val="24"/>
        </w:rPr>
        <w:t>onshore</w:t>
      </w:r>
    </w:p>
    <w:p w14:paraId="058AA861" w14:textId="77777777" w:rsidR="009C1403" w:rsidRDefault="00C6386D">
      <w:pPr>
        <w:kinsoku w:val="0"/>
        <w:overflowPunct w:val="0"/>
        <w:autoSpaceDE/>
        <w:autoSpaceDN/>
        <w:adjustRightInd/>
        <w:spacing w:line="274" w:lineRule="exact"/>
        <w:ind w:left="720"/>
        <w:textAlignment w:val="baseline"/>
        <w:rPr>
          <w:rFonts w:ascii="Arial" w:hAnsi="Arial" w:cs="Arial"/>
          <w:i/>
          <w:iCs/>
          <w:sz w:val="24"/>
          <w:szCs w:val="24"/>
        </w:rPr>
      </w:pPr>
      <w:r>
        <w:rPr>
          <w:rFonts w:ascii="Arial" w:hAnsi="Arial" w:cs="Arial"/>
          <w:i/>
          <w:iCs/>
          <w:sz w:val="24"/>
          <w:szCs w:val="24"/>
        </w:rPr>
        <w:t>transmission system</w:t>
      </w:r>
    </w:p>
    <w:p w14:paraId="336A4DDB" w14:textId="77777777" w:rsidR="009C1403" w:rsidRDefault="00C6386D">
      <w:pPr>
        <w:tabs>
          <w:tab w:val="right" w:pos="9000"/>
        </w:tabs>
        <w:kinsoku w:val="0"/>
        <w:overflowPunct w:val="0"/>
        <w:autoSpaceDE/>
        <w:autoSpaceDN/>
        <w:adjustRightInd/>
        <w:spacing w:before="638" w:line="274" w:lineRule="exact"/>
        <w:textAlignment w:val="baseline"/>
        <w:rPr>
          <w:rFonts w:ascii="Arial" w:hAnsi="Arial" w:cs="Arial"/>
          <w:i/>
          <w:iCs/>
          <w:sz w:val="24"/>
          <w:szCs w:val="24"/>
        </w:rPr>
      </w:pPr>
      <w:r>
        <w:rPr>
          <w:rFonts w:ascii="Arial" w:hAnsi="Arial" w:cs="Arial"/>
          <w:sz w:val="24"/>
          <w:szCs w:val="24"/>
        </w:rPr>
        <w:t>A.2</w:t>
      </w:r>
      <w:r>
        <w:rPr>
          <w:rFonts w:ascii="Arial" w:hAnsi="Arial" w:cs="Arial"/>
          <w:sz w:val="24"/>
          <w:szCs w:val="24"/>
        </w:rPr>
        <w:tab/>
        <w:t xml:space="preserve">The key factors which must be considered when planning the </w:t>
      </w:r>
      <w:r>
        <w:rPr>
          <w:rFonts w:ascii="Arial" w:hAnsi="Arial" w:cs="Arial"/>
          <w:i/>
          <w:iCs/>
          <w:sz w:val="24"/>
          <w:szCs w:val="24"/>
        </w:rPr>
        <w:t>onshore</w:t>
      </w:r>
    </w:p>
    <w:p w14:paraId="1039A261"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E171239"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A.2.1 Security and Quality of Supply - Relevant criteria are presented in Sections 2, 3 and 4.</w:t>
      </w:r>
    </w:p>
    <w:p w14:paraId="2622C3EA"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A.2.2 Extendibility - The design should allow for the forecast need for future extensions.</w:t>
      </w:r>
    </w:p>
    <w:p w14:paraId="1EC2AC1F"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A.2.3 Maintainability - The design must take account of the practicalities of maintaining the substation and associated circuits.</w:t>
      </w:r>
    </w:p>
    <w:p w14:paraId="2D51D903" w14:textId="77777777" w:rsidR="009C1403" w:rsidRDefault="00C6386D">
      <w:pPr>
        <w:kinsoku w:val="0"/>
        <w:overflowPunct w:val="0"/>
        <w:autoSpaceDE/>
        <w:autoSpaceDN/>
        <w:adjustRightInd/>
        <w:spacing w:before="130" w:line="273" w:lineRule="exact"/>
        <w:ind w:left="1584" w:hanging="864"/>
        <w:jc w:val="both"/>
        <w:textAlignment w:val="baseline"/>
        <w:rPr>
          <w:rFonts w:ascii="Arial" w:hAnsi="Arial" w:cs="Arial"/>
          <w:sz w:val="24"/>
          <w:szCs w:val="24"/>
        </w:rPr>
      </w:pPr>
      <w:r>
        <w:rPr>
          <w:rFonts w:ascii="Arial" w:hAnsi="Arial" w:cs="Arial"/>
          <w:sz w:val="24"/>
          <w:szCs w:val="24"/>
        </w:rPr>
        <w:t>A.2.4 Operational Flexibility - The physical layout of individual circuits and groups of circuits must permit the required power flow control.</w:t>
      </w:r>
    </w:p>
    <w:p w14:paraId="37FF00F6"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A.2.5 Protection Arrangements - The design must allow for adequate protection of each system element.</w:t>
      </w:r>
    </w:p>
    <w:p w14:paraId="4CD4B209" w14:textId="77777777" w:rsidR="009C1403" w:rsidRDefault="00C6386D">
      <w:pPr>
        <w:kinsoku w:val="0"/>
        <w:overflowPunct w:val="0"/>
        <w:autoSpaceDE/>
        <w:autoSpaceDN/>
        <w:adjustRightInd/>
        <w:spacing w:before="138" w:line="274" w:lineRule="exact"/>
        <w:ind w:left="1584" w:hanging="864"/>
        <w:jc w:val="both"/>
        <w:textAlignment w:val="baseline"/>
        <w:rPr>
          <w:rFonts w:ascii="Arial" w:hAnsi="Arial" w:cs="Arial"/>
          <w:sz w:val="24"/>
          <w:szCs w:val="24"/>
        </w:rPr>
      </w:pPr>
      <w:r>
        <w:rPr>
          <w:rFonts w:ascii="Arial" w:hAnsi="Arial" w:cs="Arial"/>
          <w:sz w:val="24"/>
          <w:szCs w:val="24"/>
        </w:rPr>
        <w:t xml:space="preserve">A.2.6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16BEE6DA" w14:textId="77777777" w:rsidR="009C1403" w:rsidRDefault="00C6386D">
      <w:pPr>
        <w:kinsoku w:val="0"/>
        <w:overflowPunct w:val="0"/>
        <w:autoSpaceDE/>
        <w:autoSpaceDN/>
        <w:adjustRightInd/>
        <w:spacing w:before="128" w:line="271" w:lineRule="exact"/>
        <w:ind w:left="1584" w:hanging="864"/>
        <w:jc w:val="both"/>
        <w:textAlignment w:val="baseline"/>
        <w:rPr>
          <w:rFonts w:ascii="Arial" w:hAnsi="Arial" w:cs="Arial"/>
          <w:sz w:val="24"/>
          <w:szCs w:val="24"/>
        </w:rPr>
      </w:pPr>
      <w:r>
        <w:rPr>
          <w:rFonts w:ascii="Arial" w:hAnsi="Arial" w:cs="Arial"/>
          <w:sz w:val="24"/>
          <w:szCs w:val="24"/>
        </w:rPr>
        <w:t>A.2.7 Land Area - The low availability and/or high cost of land particularly in densely populated areas may place a restriction on the size and consequent layout of the substation.</w:t>
      </w:r>
    </w:p>
    <w:p w14:paraId="34AAFC08" w14:textId="77777777" w:rsidR="009C1403" w:rsidRDefault="00C6386D">
      <w:pPr>
        <w:kinsoku w:val="0"/>
        <w:overflowPunct w:val="0"/>
        <w:autoSpaceDE/>
        <w:autoSpaceDN/>
        <w:adjustRightInd/>
        <w:spacing w:before="125" w:line="278" w:lineRule="exact"/>
        <w:ind w:left="720"/>
        <w:textAlignment w:val="baseline"/>
        <w:rPr>
          <w:rFonts w:ascii="Arial" w:hAnsi="Arial" w:cs="Arial"/>
          <w:spacing w:val="20"/>
          <w:sz w:val="24"/>
          <w:szCs w:val="24"/>
        </w:rPr>
      </w:pPr>
      <w:r>
        <w:rPr>
          <w:rFonts w:ascii="Arial" w:hAnsi="Arial" w:cs="Arial"/>
          <w:spacing w:val="20"/>
          <w:sz w:val="24"/>
          <w:szCs w:val="24"/>
        </w:rPr>
        <w:t>A.2.8 Cost</w:t>
      </w:r>
    </w:p>
    <w:p w14:paraId="1E9399A6" w14:textId="77777777" w:rsidR="009C1403" w:rsidRDefault="00C6386D">
      <w:pPr>
        <w:tabs>
          <w:tab w:val="right" w:pos="9000"/>
        </w:tabs>
        <w:kinsoku w:val="0"/>
        <w:overflowPunct w:val="0"/>
        <w:autoSpaceDE/>
        <w:autoSpaceDN/>
        <w:adjustRightInd/>
        <w:spacing w:before="236" w:line="273" w:lineRule="exact"/>
        <w:textAlignment w:val="baseline"/>
        <w:rPr>
          <w:rFonts w:ascii="Arial" w:hAnsi="Arial" w:cs="Arial"/>
          <w:sz w:val="24"/>
          <w:szCs w:val="24"/>
        </w:rPr>
      </w:pPr>
      <w:r>
        <w:rPr>
          <w:rFonts w:ascii="Arial" w:hAnsi="Arial" w:cs="Arial"/>
          <w:sz w:val="24"/>
          <w:szCs w:val="24"/>
        </w:rPr>
        <w:t>A.3</w:t>
      </w:r>
      <w:r>
        <w:rPr>
          <w:rFonts w:ascii="Arial" w:hAnsi="Arial" w:cs="Arial"/>
          <w:sz w:val="24"/>
          <w:szCs w:val="24"/>
        </w:rPr>
        <w:tab/>
        <w:t>Accordingly the design of a substation is a function of prevailing circumstances</w:t>
      </w:r>
    </w:p>
    <w:p w14:paraId="1F7A278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C4A7487" w14:textId="77777777" w:rsidR="009C1403" w:rsidRDefault="00C6386D">
      <w:pPr>
        <w:kinsoku w:val="0"/>
        <w:overflowPunct w:val="0"/>
        <w:autoSpaceDE/>
        <w:autoSpaceDN/>
        <w:adjustRightInd/>
        <w:spacing w:before="250" w:line="274" w:lineRule="exact"/>
        <w:textAlignment w:val="baseline"/>
        <w:rPr>
          <w:rFonts w:ascii="Arial" w:hAnsi="Arial" w:cs="Arial"/>
          <w:b/>
          <w:bCs/>
          <w:sz w:val="24"/>
          <w:szCs w:val="24"/>
        </w:rPr>
      </w:pPr>
      <w:r>
        <w:rPr>
          <w:rFonts w:ascii="Arial" w:hAnsi="Arial" w:cs="Arial"/>
          <w:b/>
          <w:bCs/>
          <w:i/>
          <w:iCs/>
          <w:sz w:val="24"/>
          <w:szCs w:val="24"/>
        </w:rPr>
        <w:t xml:space="preserve">Generation Point of Connection </w:t>
      </w:r>
      <w:r>
        <w:rPr>
          <w:rFonts w:ascii="Arial" w:hAnsi="Arial" w:cs="Arial"/>
          <w:b/>
          <w:bCs/>
          <w:sz w:val="24"/>
          <w:szCs w:val="24"/>
        </w:rPr>
        <w:t>Substations</w:t>
      </w:r>
    </w:p>
    <w:p w14:paraId="3F6531C4" w14:textId="77777777" w:rsidR="009C1403" w:rsidRDefault="00C6386D">
      <w:pPr>
        <w:tabs>
          <w:tab w:val="right" w:pos="9000"/>
        </w:tabs>
        <w:kinsoku w:val="0"/>
        <w:overflowPunct w:val="0"/>
        <w:autoSpaceDE/>
        <w:autoSpaceDN/>
        <w:adjustRightInd/>
        <w:spacing w:before="302" w:line="278" w:lineRule="exact"/>
        <w:textAlignment w:val="baseline"/>
        <w:rPr>
          <w:rFonts w:ascii="Arial" w:hAnsi="Arial" w:cs="Arial"/>
          <w:sz w:val="24"/>
          <w:szCs w:val="24"/>
        </w:rPr>
      </w:pPr>
      <w:r>
        <w:rPr>
          <w:rFonts w:ascii="Arial" w:hAnsi="Arial" w:cs="Arial"/>
          <w:sz w:val="24"/>
          <w:szCs w:val="24"/>
        </w:rPr>
        <w:t>A.4</w:t>
      </w:r>
      <w:r>
        <w:rPr>
          <w:rFonts w:ascii="Arial" w:hAnsi="Arial" w:cs="Arial"/>
          <w:sz w:val="24"/>
          <w:szCs w:val="24"/>
        </w:rPr>
        <w:tab/>
        <w:t>In accordance with the planning criteria for generation connection set out in</w:t>
      </w:r>
    </w:p>
    <w:p w14:paraId="2832F410"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sz w:val="24"/>
          <w:szCs w:val="24"/>
        </w:rPr>
        <w:t xml:space="preserve">Section 2, </w:t>
      </w:r>
      <w:r>
        <w:rPr>
          <w:rFonts w:ascii="Arial" w:hAnsi="Arial" w:cs="Arial"/>
          <w:i/>
          <w:iCs/>
          <w:sz w:val="24"/>
          <w:szCs w:val="24"/>
        </w:rPr>
        <w:t xml:space="preserve">generation point of connection </w:t>
      </w:r>
      <w:r>
        <w:rPr>
          <w:rFonts w:ascii="Arial" w:hAnsi="Arial" w:cs="Arial"/>
          <w:sz w:val="24"/>
          <w:szCs w:val="24"/>
        </w:rPr>
        <w:t>substations should:</w:t>
      </w:r>
    </w:p>
    <w:p w14:paraId="45C9C4B5"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A.4.1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may be selected to either);</w:t>
      </w:r>
    </w:p>
    <w:p w14:paraId="688C24C0" w14:textId="77777777" w:rsidR="009C1403" w:rsidRDefault="009C1403">
      <w:pPr>
        <w:widowControl/>
        <w:rPr>
          <w:sz w:val="24"/>
          <w:szCs w:val="24"/>
        </w:rPr>
        <w:sectPr w:rsidR="009C1403">
          <w:headerReference w:type="default" r:id="rId96"/>
          <w:pgSz w:w="11904" w:h="16834"/>
          <w:pgMar w:top="1420" w:right="1389" w:bottom="508" w:left="1435" w:header="720" w:footer="720" w:gutter="0"/>
          <w:cols w:space="720"/>
          <w:noEndnote/>
        </w:sectPr>
      </w:pPr>
    </w:p>
    <w:p w14:paraId="636AC126" w14:textId="6932C0EA" w:rsidR="009C1403" w:rsidRDefault="00C6386D">
      <w:pPr>
        <w:kinsoku w:val="0"/>
        <w:overflowPunct w:val="0"/>
        <w:autoSpaceDE/>
        <w:autoSpaceDN/>
        <w:adjustRightInd/>
        <w:spacing w:before="35" w:line="273" w:lineRule="exact"/>
        <w:ind w:left="1584" w:hanging="864"/>
        <w:jc w:val="both"/>
        <w:textAlignment w:val="baseline"/>
        <w:rPr>
          <w:rFonts w:ascii="Arial" w:hAnsi="Arial" w:cs="Arial"/>
          <w:sz w:val="24"/>
          <w:szCs w:val="24"/>
        </w:rPr>
      </w:pPr>
      <w:r>
        <w:rPr>
          <w:rFonts w:ascii="Arial" w:hAnsi="Arial" w:cs="Arial"/>
          <w:sz w:val="24"/>
          <w:szCs w:val="24"/>
        </w:rPr>
        <w:t xml:space="preserve">A.4.2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2.6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1180C21F"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A.4.3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section of the main and reserve </w:t>
      </w:r>
      <w:r>
        <w:rPr>
          <w:rFonts w:ascii="Arial" w:hAnsi="Arial" w:cs="Arial"/>
          <w:i/>
          <w:iCs/>
          <w:sz w:val="24"/>
          <w:szCs w:val="24"/>
        </w:rPr>
        <w:t xml:space="preserve">busbar </w:t>
      </w:r>
      <w:r>
        <w:rPr>
          <w:rFonts w:ascii="Arial" w:hAnsi="Arial" w:cs="Arial"/>
          <w:sz w:val="24"/>
          <w:szCs w:val="24"/>
        </w:rPr>
        <w:t xml:space="preserve">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13A3E7A5" w14:textId="77777777" w:rsidR="009C1403" w:rsidRDefault="00C6386D">
      <w:pPr>
        <w:kinsoku w:val="0"/>
        <w:overflowPunct w:val="0"/>
        <w:autoSpaceDE/>
        <w:autoSpaceDN/>
        <w:adjustRightInd/>
        <w:spacing w:before="98" w:line="281" w:lineRule="exact"/>
        <w:ind w:left="1584" w:hanging="864"/>
        <w:jc w:val="both"/>
        <w:textAlignment w:val="baseline"/>
        <w:rPr>
          <w:rFonts w:ascii="Arial" w:hAnsi="Arial" w:cs="Arial"/>
          <w:sz w:val="24"/>
          <w:szCs w:val="24"/>
        </w:rPr>
      </w:pPr>
      <w:r>
        <w:rPr>
          <w:rFonts w:ascii="Arial" w:hAnsi="Arial" w:cs="Arial"/>
          <w:sz w:val="24"/>
          <w:szCs w:val="24"/>
        </w:rPr>
        <w:t xml:space="preserve">A.4.4 have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11FA6A41"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A.4.5 have sufficient facilities to permit the transfer of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CAF3C3" w14:textId="77777777" w:rsidR="009C1403" w:rsidRDefault="00C6386D">
      <w:pPr>
        <w:kinsoku w:val="0"/>
        <w:overflowPunct w:val="0"/>
        <w:autoSpaceDE/>
        <w:autoSpaceDN/>
        <w:adjustRightInd/>
        <w:spacing w:before="252" w:line="279"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AF669DD"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1"/>
          <w:sz w:val="24"/>
          <w:szCs w:val="24"/>
        </w:rPr>
      </w:pPr>
      <w:r>
        <w:rPr>
          <w:rFonts w:ascii="Arial" w:hAnsi="Arial" w:cs="Arial"/>
          <w:spacing w:val="-1"/>
          <w:sz w:val="24"/>
          <w:szCs w:val="24"/>
        </w:rPr>
        <w:t>A.5</w:t>
      </w:r>
      <w:r>
        <w:rPr>
          <w:rFonts w:ascii="Arial" w:hAnsi="Arial" w:cs="Arial"/>
          <w:spacing w:val="-1"/>
          <w:sz w:val="24"/>
          <w:szCs w:val="24"/>
        </w:rPr>
        <w:tab/>
        <w:t>Marshalling substations should:</w:t>
      </w:r>
    </w:p>
    <w:p w14:paraId="3A481DF3" w14:textId="77777777" w:rsidR="009C1403" w:rsidRDefault="00C6386D">
      <w:pPr>
        <w:kinsoku w:val="0"/>
        <w:overflowPunct w:val="0"/>
        <w:autoSpaceDE/>
        <w:autoSpaceDN/>
        <w:adjustRightInd/>
        <w:spacing w:before="115" w:line="274" w:lineRule="exact"/>
        <w:ind w:left="1584" w:hanging="864"/>
        <w:jc w:val="both"/>
        <w:textAlignment w:val="baseline"/>
        <w:rPr>
          <w:rFonts w:ascii="Arial" w:hAnsi="Arial" w:cs="Arial"/>
          <w:sz w:val="24"/>
          <w:szCs w:val="24"/>
        </w:rPr>
      </w:pPr>
      <w:r>
        <w:rPr>
          <w:rFonts w:ascii="Arial" w:hAnsi="Arial" w:cs="Arial"/>
          <w:sz w:val="24"/>
          <w:szCs w:val="24"/>
        </w:rPr>
        <w:t xml:space="preserve">A.5.1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onshore transmission circuits </w:t>
      </w:r>
      <w:r>
        <w:rPr>
          <w:rFonts w:ascii="Arial" w:hAnsi="Arial" w:cs="Arial"/>
          <w:sz w:val="24"/>
          <w:szCs w:val="24"/>
        </w:rPr>
        <w:t>may be selected to either);</w:t>
      </w:r>
    </w:p>
    <w:p w14:paraId="7BB1C4DF"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A.5.2 have sufficient </w:t>
      </w:r>
      <w:r>
        <w:rPr>
          <w:rFonts w:ascii="Arial" w:hAnsi="Arial" w:cs="Arial"/>
          <w:i/>
          <w:iCs/>
          <w:sz w:val="24"/>
          <w:szCs w:val="24"/>
        </w:rPr>
        <w:t xml:space="preserve">busbar </w:t>
      </w:r>
      <w:r>
        <w:rPr>
          <w:rFonts w:ascii="Arial" w:hAnsi="Arial" w:cs="Arial"/>
          <w:sz w:val="24"/>
          <w:szCs w:val="24"/>
        </w:rPr>
        <w:t>sections to permit the requirements of paragraphs 2.6, 4.6 and 4.9 to be met;</w:t>
      </w:r>
    </w:p>
    <w:p w14:paraId="6DDA97CB"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A.5.3 have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75FE3F74" w14:textId="77777777" w:rsidR="009C1403" w:rsidRDefault="00C6386D">
      <w:pPr>
        <w:kinsoku w:val="0"/>
        <w:overflowPunct w:val="0"/>
        <w:autoSpaceDE/>
        <w:autoSpaceDN/>
        <w:adjustRightInd/>
        <w:spacing w:before="101" w:line="288" w:lineRule="exact"/>
        <w:ind w:left="1584" w:hanging="864"/>
        <w:jc w:val="both"/>
        <w:textAlignment w:val="baseline"/>
        <w:rPr>
          <w:rFonts w:ascii="Arial" w:hAnsi="Arial" w:cs="Arial"/>
          <w:sz w:val="24"/>
          <w:szCs w:val="24"/>
        </w:rPr>
      </w:pPr>
      <w:r>
        <w:rPr>
          <w:rFonts w:ascii="Arial" w:hAnsi="Arial" w:cs="Arial"/>
          <w:sz w:val="24"/>
          <w:szCs w:val="24"/>
        </w:rPr>
        <w:t xml:space="preserve">A.5.4 have sufficient facilities to permit the transfer of </w:t>
      </w:r>
      <w:r>
        <w:rPr>
          <w:rFonts w:ascii="Arial" w:hAnsi="Arial" w:cs="Arial"/>
          <w:i/>
          <w:iCs/>
          <w:sz w:val="24"/>
          <w:szCs w:val="24"/>
        </w:rPr>
        <w:t xml:space="preserve">onshore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35D536F5" w14:textId="77777777" w:rsidR="009C1403" w:rsidRDefault="00C6386D">
      <w:pPr>
        <w:kinsoku w:val="0"/>
        <w:overflowPunct w:val="0"/>
        <w:autoSpaceDE/>
        <w:autoSpaceDN/>
        <w:adjustRightInd/>
        <w:spacing w:before="232" w:line="279" w:lineRule="exact"/>
        <w:textAlignment w:val="baseline"/>
        <w:rPr>
          <w:rFonts w:ascii="Arial" w:hAnsi="Arial" w:cs="Arial"/>
          <w:b/>
          <w:bCs/>
          <w:spacing w:val="-1"/>
          <w:sz w:val="24"/>
          <w:szCs w:val="24"/>
        </w:rPr>
      </w:pPr>
      <w:r>
        <w:rPr>
          <w:rFonts w:ascii="Arial" w:hAnsi="Arial" w:cs="Arial"/>
          <w:b/>
          <w:bCs/>
          <w:i/>
          <w:iCs/>
          <w:spacing w:val="-1"/>
          <w:sz w:val="24"/>
          <w:szCs w:val="24"/>
        </w:rPr>
        <w:t xml:space="preserve">Grid Supply Point </w:t>
      </w:r>
      <w:r>
        <w:rPr>
          <w:rFonts w:ascii="Arial" w:hAnsi="Arial" w:cs="Arial"/>
          <w:b/>
          <w:bCs/>
          <w:spacing w:val="-1"/>
          <w:sz w:val="24"/>
          <w:szCs w:val="24"/>
        </w:rPr>
        <w:t>Substations</w:t>
      </w:r>
    </w:p>
    <w:p w14:paraId="4FAA2B8C"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4"/>
          <w:sz w:val="24"/>
          <w:szCs w:val="24"/>
        </w:rPr>
      </w:pPr>
      <w:r>
        <w:rPr>
          <w:rFonts w:ascii="Arial" w:hAnsi="Arial" w:cs="Arial"/>
          <w:spacing w:val="4"/>
          <w:sz w:val="24"/>
          <w:szCs w:val="24"/>
        </w:rPr>
        <w:t>A.6</w:t>
      </w:r>
      <w:r>
        <w:rPr>
          <w:rFonts w:ascii="Arial" w:hAnsi="Arial" w:cs="Arial"/>
          <w:spacing w:val="4"/>
          <w:sz w:val="24"/>
          <w:szCs w:val="24"/>
        </w:rPr>
        <w:tab/>
        <w:t>In accordance with the planning criteria for demand connection set out in</w:t>
      </w:r>
    </w:p>
    <w:p w14:paraId="4E556BD5"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 xml:space="preserve">Section 3, </w:t>
      </w:r>
      <w:r>
        <w:rPr>
          <w:rFonts w:ascii="Arial" w:hAnsi="Arial" w:cs="Arial"/>
          <w:i/>
          <w:iCs/>
          <w:sz w:val="24"/>
          <w:szCs w:val="24"/>
        </w:rPr>
        <w:t xml:space="preserve">GSP </w:t>
      </w:r>
      <w:r>
        <w:rPr>
          <w:rFonts w:ascii="Arial" w:hAnsi="Arial" w:cs="Arial"/>
          <w:sz w:val="24"/>
          <w:szCs w:val="24"/>
        </w:rPr>
        <w:t xml:space="preserve">substations configurations range from a single transformer teed into an </w:t>
      </w:r>
      <w:r>
        <w:rPr>
          <w:rFonts w:ascii="Arial" w:hAnsi="Arial" w:cs="Arial"/>
          <w:i/>
          <w:iCs/>
          <w:sz w:val="24"/>
          <w:szCs w:val="24"/>
        </w:rPr>
        <w:t xml:space="preserve">onshore transmission circuit </w:t>
      </w:r>
      <w:r>
        <w:rPr>
          <w:rFonts w:ascii="Arial" w:hAnsi="Arial" w:cs="Arial"/>
          <w:sz w:val="24"/>
          <w:szCs w:val="24"/>
        </w:rPr>
        <w:t xml:space="preserve">to a four switched mesh substation or a double </w:t>
      </w:r>
      <w:r>
        <w:rPr>
          <w:rFonts w:ascii="Arial" w:hAnsi="Arial" w:cs="Arial"/>
          <w:i/>
          <w:iCs/>
          <w:sz w:val="24"/>
          <w:szCs w:val="24"/>
        </w:rPr>
        <w:t xml:space="preserve">busbar </w:t>
      </w:r>
      <w:r>
        <w:rPr>
          <w:rFonts w:ascii="Arial" w:hAnsi="Arial" w:cs="Arial"/>
          <w:sz w:val="24"/>
          <w:szCs w:val="24"/>
        </w:rPr>
        <w:t>substation. The choice and need for the extendibility will depend on the circumstances as perceived in the planning time phase.</w:t>
      </w:r>
    </w:p>
    <w:p w14:paraId="3E169947" w14:textId="77777777" w:rsidR="009C1403" w:rsidRDefault="009C1403">
      <w:pPr>
        <w:widowControl/>
        <w:rPr>
          <w:sz w:val="24"/>
          <w:szCs w:val="24"/>
        </w:rPr>
        <w:sectPr w:rsidR="009C1403">
          <w:headerReference w:type="default" r:id="rId97"/>
          <w:pgSz w:w="11904" w:h="16834"/>
          <w:pgMar w:top="1420" w:right="1400" w:bottom="508" w:left="1424" w:header="720" w:footer="720" w:gutter="0"/>
          <w:cols w:space="720"/>
          <w:noEndnote/>
        </w:sectPr>
      </w:pPr>
    </w:p>
    <w:p w14:paraId="04031CE7" w14:textId="771F54B7" w:rsidR="009C1403" w:rsidRDefault="00C6386D">
      <w:pPr>
        <w:kinsoku w:val="0"/>
        <w:overflowPunct w:val="0"/>
        <w:autoSpaceDE/>
        <w:autoSpaceDN/>
        <w:adjustRightInd/>
        <w:spacing w:before="26" w:line="280" w:lineRule="exact"/>
        <w:textAlignment w:val="baseline"/>
        <w:rPr>
          <w:rFonts w:ascii="Arial" w:hAnsi="Arial" w:cs="Arial"/>
          <w:b/>
          <w:bCs/>
          <w:i/>
          <w:iCs/>
          <w:sz w:val="24"/>
          <w:szCs w:val="24"/>
          <w:u w:val="single"/>
        </w:rPr>
      </w:pPr>
      <w:r>
        <w:rPr>
          <w:rFonts w:ascii="Arial" w:hAnsi="Arial" w:cs="Arial"/>
          <w:b/>
          <w:bCs/>
          <w:sz w:val="24"/>
          <w:szCs w:val="24"/>
          <w:u w:val="single"/>
        </w:rPr>
        <w:t xml:space="preserve">Part 2 </w:t>
      </w:r>
      <w:r>
        <w:rPr>
          <w:rFonts w:ascii="Arial" w:hAnsi="Arial" w:cs="Arial"/>
          <w:sz w:val="19"/>
          <w:szCs w:val="19"/>
          <w:u w:val="single"/>
        </w:rPr>
        <w:t xml:space="preserve">– </w:t>
      </w:r>
      <w:r>
        <w:rPr>
          <w:rFonts w:ascii="Arial" w:hAnsi="Arial" w:cs="Arial"/>
          <w:b/>
          <w:bCs/>
          <w:i/>
          <w:iCs/>
          <w:sz w:val="24"/>
          <w:szCs w:val="24"/>
          <w:u w:val="single"/>
        </w:rPr>
        <w:t>Offshore Transmission Systems</w:t>
      </w:r>
    </w:p>
    <w:p w14:paraId="067870CF" w14:textId="77777777" w:rsidR="009C1403" w:rsidRDefault="00C6386D">
      <w:pPr>
        <w:kinsoku w:val="0"/>
        <w:overflowPunct w:val="0"/>
        <w:autoSpaceDE/>
        <w:autoSpaceDN/>
        <w:adjustRightInd/>
        <w:spacing w:before="253" w:line="288" w:lineRule="exact"/>
        <w:ind w:left="720" w:hanging="720"/>
        <w:jc w:val="both"/>
        <w:textAlignment w:val="baseline"/>
        <w:rPr>
          <w:rFonts w:ascii="Arial" w:hAnsi="Arial" w:cs="Arial"/>
          <w:i/>
          <w:iCs/>
          <w:sz w:val="24"/>
          <w:szCs w:val="24"/>
        </w:rPr>
      </w:pPr>
      <w:r>
        <w:rPr>
          <w:rFonts w:ascii="Arial" w:hAnsi="Arial" w:cs="Arial"/>
          <w:sz w:val="24"/>
          <w:szCs w:val="24"/>
        </w:rPr>
        <w:t xml:space="preserve">A.7 The recommendations set out in paragraphs A.7 to A.15 apply to </w:t>
      </w:r>
      <w:r>
        <w:rPr>
          <w:rFonts w:ascii="Arial" w:hAnsi="Arial" w:cs="Arial"/>
          <w:i/>
          <w:iCs/>
          <w:sz w:val="24"/>
          <w:szCs w:val="24"/>
        </w:rPr>
        <w:t>offshore transmission systems</w:t>
      </w:r>
    </w:p>
    <w:p w14:paraId="558C7317" w14:textId="77777777" w:rsidR="009C1403" w:rsidRDefault="00C6386D">
      <w:pPr>
        <w:tabs>
          <w:tab w:val="left" w:pos="792"/>
        </w:tabs>
        <w:kinsoku w:val="0"/>
        <w:overflowPunct w:val="0"/>
        <w:autoSpaceDE/>
        <w:autoSpaceDN/>
        <w:adjustRightInd/>
        <w:spacing w:before="120" w:line="281" w:lineRule="exact"/>
        <w:jc w:val="both"/>
        <w:textAlignment w:val="baseline"/>
        <w:rPr>
          <w:rFonts w:ascii="Arial" w:hAnsi="Arial" w:cs="Arial"/>
          <w:i/>
          <w:iCs/>
          <w:spacing w:val="10"/>
          <w:sz w:val="24"/>
          <w:szCs w:val="24"/>
        </w:rPr>
      </w:pPr>
      <w:r>
        <w:rPr>
          <w:rFonts w:ascii="Arial" w:hAnsi="Arial" w:cs="Arial"/>
          <w:spacing w:val="10"/>
          <w:sz w:val="24"/>
          <w:szCs w:val="24"/>
        </w:rPr>
        <w:t>A.8</w:t>
      </w:r>
      <w:r>
        <w:rPr>
          <w:rFonts w:ascii="Arial" w:hAnsi="Arial" w:cs="Arial"/>
          <w:spacing w:val="10"/>
          <w:sz w:val="24"/>
          <w:szCs w:val="24"/>
        </w:rPr>
        <w:tab/>
        <w:t xml:space="preserve">The key factors which must be considered when planning an </w:t>
      </w:r>
      <w:r>
        <w:rPr>
          <w:rFonts w:ascii="Arial" w:hAnsi="Arial" w:cs="Arial"/>
          <w:i/>
          <w:iCs/>
          <w:spacing w:val="10"/>
          <w:sz w:val="24"/>
          <w:szCs w:val="24"/>
        </w:rPr>
        <w:t>offshore</w:t>
      </w:r>
    </w:p>
    <w:p w14:paraId="0828148C"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4A8F483"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A.8.1 Security and Quality of Supply - Relevant criteria are presented in Sections 7 and 8.</w:t>
      </w:r>
    </w:p>
    <w:p w14:paraId="60B8FB29"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A.8.2 Maintainability - The design must take account of the practicalities of maintaining the substation and associated circuits.</w:t>
      </w:r>
    </w:p>
    <w:p w14:paraId="33884F3A" w14:textId="77777777" w:rsidR="009C1403" w:rsidRDefault="00C6386D">
      <w:pPr>
        <w:kinsoku w:val="0"/>
        <w:overflowPunct w:val="0"/>
        <w:autoSpaceDE/>
        <w:autoSpaceDN/>
        <w:adjustRightInd/>
        <w:spacing w:before="91" w:line="293" w:lineRule="exact"/>
        <w:ind w:left="1584" w:hanging="864"/>
        <w:jc w:val="both"/>
        <w:textAlignment w:val="baseline"/>
        <w:rPr>
          <w:rFonts w:ascii="Arial" w:hAnsi="Arial" w:cs="Arial"/>
          <w:sz w:val="24"/>
          <w:szCs w:val="24"/>
        </w:rPr>
      </w:pPr>
      <w:r>
        <w:rPr>
          <w:rFonts w:ascii="Arial" w:hAnsi="Arial" w:cs="Arial"/>
          <w:sz w:val="24"/>
          <w:szCs w:val="24"/>
        </w:rPr>
        <w:t>A.8.3 Operational Flexibility - The physical layout of individual circuits and groups of circuits must permit the required power flow control.</w:t>
      </w:r>
    </w:p>
    <w:p w14:paraId="0F543D2A"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A.8.4 Protection Arrangements - The design must allow for adequate protection of each system element.</w:t>
      </w:r>
    </w:p>
    <w:p w14:paraId="2DBB269C" w14:textId="77777777" w:rsidR="009C1403" w:rsidRDefault="00C6386D">
      <w:pPr>
        <w:kinsoku w:val="0"/>
        <w:overflowPunct w:val="0"/>
        <w:autoSpaceDE/>
        <w:autoSpaceDN/>
        <w:adjustRightInd/>
        <w:spacing w:before="90" w:line="281" w:lineRule="exact"/>
        <w:ind w:left="1584" w:hanging="864"/>
        <w:jc w:val="both"/>
        <w:textAlignment w:val="baseline"/>
        <w:rPr>
          <w:rFonts w:ascii="Arial" w:hAnsi="Arial" w:cs="Arial"/>
          <w:sz w:val="24"/>
          <w:szCs w:val="24"/>
        </w:rPr>
      </w:pPr>
      <w:r>
        <w:rPr>
          <w:rFonts w:ascii="Arial" w:hAnsi="Arial" w:cs="Arial"/>
          <w:sz w:val="24"/>
          <w:szCs w:val="24"/>
        </w:rPr>
        <w:t xml:space="preserve">A.8.5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7FC50AE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 xml:space="preserve">A.8.6 Available Area </w:t>
      </w:r>
      <w:r>
        <w:rPr>
          <w:rFonts w:ascii="Arial" w:hAnsi="Arial" w:cs="Arial"/>
          <w:sz w:val="26"/>
          <w:szCs w:val="26"/>
        </w:rPr>
        <w:t>–</w:t>
      </w:r>
      <w:r>
        <w:rPr>
          <w:rFonts w:ascii="Arial" w:hAnsi="Arial" w:cs="Arial"/>
          <w:sz w:val="24"/>
          <w:szCs w:val="24"/>
        </w:rPr>
        <w:t xml:space="preserve">The high cost of the </w:t>
      </w:r>
      <w:r>
        <w:rPr>
          <w:rFonts w:ascii="Arial" w:hAnsi="Arial" w:cs="Arial"/>
          <w:i/>
          <w:iCs/>
          <w:sz w:val="24"/>
          <w:szCs w:val="24"/>
        </w:rPr>
        <w:t xml:space="preserve">offshore platform </w:t>
      </w:r>
      <w:r>
        <w:rPr>
          <w:rFonts w:ascii="Arial" w:hAnsi="Arial" w:cs="Arial"/>
          <w:sz w:val="24"/>
          <w:szCs w:val="24"/>
        </w:rPr>
        <w:t>may place a restriction on the size and consequent layout of the substation.</w:t>
      </w:r>
    </w:p>
    <w:p w14:paraId="45405720" w14:textId="77777777" w:rsidR="009C1403" w:rsidRDefault="00C6386D">
      <w:pPr>
        <w:kinsoku w:val="0"/>
        <w:overflowPunct w:val="0"/>
        <w:autoSpaceDE/>
        <w:autoSpaceDN/>
        <w:adjustRightInd/>
        <w:spacing w:before="126" w:line="277" w:lineRule="exact"/>
        <w:ind w:left="720"/>
        <w:textAlignment w:val="baseline"/>
        <w:rPr>
          <w:rFonts w:ascii="Arial" w:hAnsi="Arial" w:cs="Arial"/>
          <w:spacing w:val="17"/>
          <w:sz w:val="24"/>
          <w:szCs w:val="24"/>
        </w:rPr>
      </w:pPr>
      <w:r>
        <w:rPr>
          <w:rFonts w:ascii="Arial" w:hAnsi="Arial" w:cs="Arial"/>
          <w:spacing w:val="17"/>
          <w:sz w:val="24"/>
          <w:szCs w:val="24"/>
        </w:rPr>
        <w:t>A.8.7 Cost.</w:t>
      </w:r>
    </w:p>
    <w:p w14:paraId="505B2F61" w14:textId="77777777" w:rsidR="009C1403" w:rsidRDefault="00C6386D">
      <w:pPr>
        <w:tabs>
          <w:tab w:val="left" w:pos="792"/>
        </w:tabs>
        <w:kinsoku w:val="0"/>
        <w:overflowPunct w:val="0"/>
        <w:autoSpaceDE/>
        <w:autoSpaceDN/>
        <w:adjustRightInd/>
        <w:spacing w:before="232" w:line="275" w:lineRule="exact"/>
        <w:textAlignment w:val="baseline"/>
        <w:rPr>
          <w:rFonts w:ascii="Arial" w:hAnsi="Arial" w:cs="Arial"/>
          <w:spacing w:val="-2"/>
          <w:sz w:val="24"/>
          <w:szCs w:val="24"/>
        </w:rPr>
      </w:pPr>
      <w:r>
        <w:rPr>
          <w:rFonts w:ascii="Arial" w:hAnsi="Arial" w:cs="Arial"/>
          <w:spacing w:val="-2"/>
          <w:sz w:val="24"/>
          <w:szCs w:val="24"/>
        </w:rPr>
        <w:t>A.9</w:t>
      </w:r>
      <w:r>
        <w:rPr>
          <w:rFonts w:ascii="Arial" w:hAnsi="Arial" w:cs="Arial"/>
          <w:spacing w:val="-2"/>
          <w:sz w:val="24"/>
          <w:szCs w:val="24"/>
        </w:rPr>
        <w:tab/>
        <w:t>Accordingly the design of a substation is a function of prevailing circumstances</w:t>
      </w:r>
    </w:p>
    <w:p w14:paraId="55358463"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0124B63E" w14:textId="77777777" w:rsidR="009C1403" w:rsidRDefault="00C6386D">
      <w:pPr>
        <w:kinsoku w:val="0"/>
        <w:overflowPunct w:val="0"/>
        <w:autoSpaceDE/>
        <w:autoSpaceDN/>
        <w:adjustRightInd/>
        <w:spacing w:before="87" w:line="446" w:lineRule="exact"/>
        <w:ind w:right="3456"/>
        <w:textAlignment w:val="baseline"/>
        <w:rPr>
          <w:rFonts w:ascii="Arial" w:hAnsi="Arial" w:cs="Arial"/>
          <w:spacing w:val="-1"/>
          <w:sz w:val="24"/>
          <w:szCs w:val="24"/>
        </w:rPr>
      </w:pPr>
      <w:r>
        <w:rPr>
          <w:rFonts w:ascii="Arial" w:hAnsi="Arial" w:cs="Arial"/>
          <w:b/>
          <w:bCs/>
          <w:i/>
          <w:iCs/>
          <w:spacing w:val="-1"/>
          <w:sz w:val="24"/>
          <w:szCs w:val="24"/>
        </w:rPr>
        <w:t xml:space="preserve">Offshore Transmission System </w:t>
      </w:r>
      <w:r>
        <w:rPr>
          <w:rFonts w:ascii="Arial" w:hAnsi="Arial" w:cs="Arial"/>
          <w:b/>
          <w:bCs/>
          <w:spacing w:val="-1"/>
          <w:sz w:val="24"/>
          <w:szCs w:val="24"/>
        </w:rPr>
        <w:t xml:space="preserve">Substations </w:t>
      </w:r>
      <w:r>
        <w:rPr>
          <w:rFonts w:ascii="Arial" w:hAnsi="Arial" w:cs="Arial"/>
          <w:i/>
          <w:iCs/>
          <w:spacing w:val="-1"/>
          <w:sz w:val="24"/>
          <w:szCs w:val="24"/>
        </w:rPr>
        <w:t xml:space="preserve">Offshore </w:t>
      </w:r>
      <w:r>
        <w:rPr>
          <w:rFonts w:ascii="Arial" w:hAnsi="Arial" w:cs="Arial"/>
          <w:spacing w:val="-1"/>
          <w:sz w:val="24"/>
          <w:szCs w:val="24"/>
        </w:rPr>
        <w:t xml:space="preserve">GEP Substations (on an </w:t>
      </w:r>
      <w:r>
        <w:rPr>
          <w:rFonts w:ascii="Arial" w:hAnsi="Arial" w:cs="Arial"/>
          <w:i/>
          <w:iCs/>
          <w:spacing w:val="-1"/>
          <w:sz w:val="24"/>
          <w:szCs w:val="24"/>
        </w:rPr>
        <w:t>Offshore Platform</w:t>
      </w:r>
      <w:r>
        <w:rPr>
          <w:rFonts w:ascii="Arial" w:hAnsi="Arial" w:cs="Arial"/>
          <w:spacing w:val="-1"/>
          <w:sz w:val="24"/>
          <w:szCs w:val="24"/>
        </w:rPr>
        <w:t>)</w:t>
      </w:r>
    </w:p>
    <w:p w14:paraId="787007B1" w14:textId="77777777" w:rsidR="009C1403" w:rsidRDefault="00C6386D">
      <w:pPr>
        <w:kinsoku w:val="0"/>
        <w:overflowPunct w:val="0"/>
        <w:autoSpaceDE/>
        <w:autoSpaceDN/>
        <w:adjustRightInd/>
        <w:spacing w:before="294" w:line="268" w:lineRule="exact"/>
        <w:ind w:left="720" w:hanging="720"/>
        <w:jc w:val="both"/>
        <w:textAlignment w:val="baseline"/>
        <w:rPr>
          <w:rFonts w:ascii="Arial" w:hAnsi="Arial" w:cs="Arial"/>
          <w:sz w:val="24"/>
          <w:szCs w:val="24"/>
        </w:rPr>
      </w:pPr>
      <w:r>
        <w:rPr>
          <w:rFonts w:ascii="Arial" w:hAnsi="Arial" w:cs="Arial"/>
          <w:sz w:val="24"/>
          <w:szCs w:val="24"/>
        </w:rPr>
        <w:t xml:space="preserve">A.10 In accordance with the planning criteria for </w:t>
      </w:r>
      <w:r>
        <w:rPr>
          <w:rFonts w:ascii="Arial" w:hAnsi="Arial" w:cs="Arial"/>
          <w:i/>
          <w:iCs/>
          <w:sz w:val="24"/>
          <w:szCs w:val="24"/>
        </w:rPr>
        <w:t xml:space="preserve">offshore </w:t>
      </w:r>
      <w:r>
        <w:rPr>
          <w:rFonts w:ascii="Arial" w:hAnsi="Arial" w:cs="Arial"/>
          <w:sz w:val="24"/>
          <w:szCs w:val="24"/>
        </w:rPr>
        <w:t>generation connection set out in Section 7, the substation should:</w:t>
      </w:r>
    </w:p>
    <w:p w14:paraId="7CE400B8" w14:textId="77777777" w:rsidR="009C1403" w:rsidRDefault="00C6386D">
      <w:pPr>
        <w:kinsoku w:val="0"/>
        <w:overflowPunct w:val="0"/>
        <w:autoSpaceDE/>
        <w:autoSpaceDN/>
        <w:adjustRightInd/>
        <w:spacing w:before="266" w:line="281" w:lineRule="exact"/>
        <w:ind w:left="1584" w:hanging="864"/>
        <w:jc w:val="both"/>
        <w:textAlignment w:val="baseline"/>
        <w:rPr>
          <w:rFonts w:ascii="Arial" w:hAnsi="Arial" w:cs="Arial"/>
          <w:sz w:val="24"/>
          <w:szCs w:val="24"/>
        </w:rPr>
      </w:pPr>
      <w:r>
        <w:rPr>
          <w:rFonts w:ascii="Arial" w:hAnsi="Arial" w:cs="Arial"/>
          <w:sz w:val="24"/>
          <w:szCs w:val="24"/>
        </w:rPr>
        <w:t xml:space="preserve">A.10.1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7.8 to be met without splitting the substation during maintenance of </w:t>
      </w:r>
      <w:r>
        <w:rPr>
          <w:rFonts w:ascii="Arial" w:hAnsi="Arial" w:cs="Arial"/>
          <w:i/>
          <w:iCs/>
          <w:sz w:val="24"/>
          <w:szCs w:val="24"/>
        </w:rPr>
        <w:t xml:space="preserve">busbar </w:t>
      </w:r>
      <w:r>
        <w:rPr>
          <w:rFonts w:ascii="Arial" w:hAnsi="Arial" w:cs="Arial"/>
          <w:sz w:val="24"/>
          <w:szCs w:val="24"/>
        </w:rPr>
        <w:t>sections; and</w:t>
      </w:r>
    </w:p>
    <w:p w14:paraId="51FC7C1E" w14:textId="77777777" w:rsidR="009C1403" w:rsidRDefault="00C6386D">
      <w:pPr>
        <w:kinsoku w:val="0"/>
        <w:overflowPunct w:val="0"/>
        <w:autoSpaceDE/>
        <w:autoSpaceDN/>
        <w:adjustRightInd/>
        <w:spacing w:before="261" w:line="281" w:lineRule="exact"/>
        <w:ind w:left="1584" w:hanging="864"/>
        <w:jc w:val="both"/>
        <w:textAlignment w:val="baseline"/>
        <w:rPr>
          <w:rFonts w:ascii="Arial" w:hAnsi="Arial" w:cs="Arial"/>
          <w:sz w:val="24"/>
          <w:szCs w:val="24"/>
        </w:rPr>
      </w:pPr>
      <w:r>
        <w:rPr>
          <w:rFonts w:ascii="Arial" w:hAnsi="Arial" w:cs="Arial"/>
          <w:sz w:val="24"/>
          <w:szCs w:val="24"/>
        </w:rPr>
        <w:t xml:space="preserve">A.10.2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w:t>
      </w:r>
      <w:r>
        <w:rPr>
          <w:rFonts w:ascii="Arial" w:hAnsi="Arial" w:cs="Arial"/>
          <w:i/>
          <w:iCs/>
          <w:sz w:val="24"/>
          <w:szCs w:val="24"/>
        </w:rPr>
        <w:t xml:space="preserve">busbar </w:t>
      </w:r>
      <w:r>
        <w:rPr>
          <w:rFonts w:ascii="Arial" w:hAnsi="Arial" w:cs="Arial"/>
          <w:sz w:val="24"/>
          <w:szCs w:val="24"/>
        </w:rPr>
        <w:t xml:space="preserve">section 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5E326CAE" w14:textId="77777777" w:rsidR="009C1403" w:rsidRDefault="00C6386D">
      <w:pPr>
        <w:kinsoku w:val="0"/>
        <w:overflowPunct w:val="0"/>
        <w:autoSpaceDE/>
        <w:autoSpaceDN/>
        <w:adjustRightInd/>
        <w:spacing w:before="266" w:line="275" w:lineRule="exact"/>
        <w:textAlignment w:val="baseline"/>
        <w:rPr>
          <w:rFonts w:ascii="Arial" w:hAnsi="Arial" w:cs="Arial"/>
          <w:b/>
          <w:bCs/>
          <w:spacing w:val="-1"/>
          <w:sz w:val="24"/>
          <w:szCs w:val="24"/>
        </w:rPr>
      </w:pPr>
      <w:r>
        <w:rPr>
          <w:rFonts w:ascii="Arial" w:hAnsi="Arial" w:cs="Arial"/>
          <w:b/>
          <w:bCs/>
          <w:i/>
          <w:iCs/>
          <w:spacing w:val="-1"/>
          <w:sz w:val="24"/>
          <w:szCs w:val="24"/>
        </w:rPr>
        <w:t xml:space="preserve">IP </w:t>
      </w:r>
      <w:r>
        <w:rPr>
          <w:rFonts w:ascii="Arial" w:hAnsi="Arial" w:cs="Arial"/>
          <w:b/>
          <w:bCs/>
          <w:spacing w:val="-1"/>
          <w:sz w:val="24"/>
          <w:szCs w:val="24"/>
        </w:rPr>
        <w:t xml:space="preserve">and </w:t>
      </w:r>
      <w:r>
        <w:rPr>
          <w:rFonts w:ascii="Arial" w:hAnsi="Arial" w:cs="Arial"/>
          <w:b/>
          <w:bCs/>
          <w:i/>
          <w:iCs/>
          <w:spacing w:val="-1"/>
          <w:sz w:val="24"/>
          <w:szCs w:val="24"/>
        </w:rPr>
        <w:t xml:space="preserve">USIP </w:t>
      </w:r>
      <w:r>
        <w:rPr>
          <w:rFonts w:ascii="Arial" w:hAnsi="Arial" w:cs="Arial"/>
          <w:b/>
          <w:bCs/>
          <w:spacing w:val="-1"/>
          <w:sz w:val="24"/>
          <w:szCs w:val="24"/>
        </w:rPr>
        <w:t>Substations</w:t>
      </w:r>
    </w:p>
    <w:p w14:paraId="4F802A9F" w14:textId="77777777" w:rsidR="009C1403" w:rsidRDefault="00C6386D">
      <w:pPr>
        <w:kinsoku w:val="0"/>
        <w:overflowPunct w:val="0"/>
        <w:autoSpaceDE/>
        <w:autoSpaceDN/>
        <w:adjustRightInd/>
        <w:spacing w:before="286" w:line="277" w:lineRule="exact"/>
        <w:textAlignment w:val="baseline"/>
        <w:rPr>
          <w:rFonts w:ascii="Arial" w:hAnsi="Arial" w:cs="Arial"/>
          <w:spacing w:val="1"/>
          <w:sz w:val="24"/>
          <w:szCs w:val="24"/>
        </w:rPr>
      </w:pPr>
      <w:r>
        <w:rPr>
          <w:rFonts w:ascii="Arial" w:hAnsi="Arial" w:cs="Arial"/>
          <w:spacing w:val="1"/>
          <w:sz w:val="24"/>
          <w:szCs w:val="24"/>
        </w:rPr>
        <w:t>A.11 The following recommendations apply equally to substations at the:</w:t>
      </w:r>
    </w:p>
    <w:p w14:paraId="02F006AF" w14:textId="77777777" w:rsidR="009C1403" w:rsidRDefault="009C1403">
      <w:pPr>
        <w:widowControl/>
        <w:rPr>
          <w:sz w:val="24"/>
          <w:szCs w:val="24"/>
        </w:rPr>
        <w:sectPr w:rsidR="009C1403">
          <w:headerReference w:type="default" r:id="rId98"/>
          <w:pgSz w:w="11904" w:h="16834"/>
          <w:pgMar w:top="1420" w:right="1402" w:bottom="508" w:left="1422" w:header="720" w:footer="720" w:gutter="0"/>
          <w:cols w:space="720"/>
          <w:noEndnote/>
        </w:sectPr>
      </w:pPr>
    </w:p>
    <w:p w14:paraId="4D3D10C9" w14:textId="31AF03EF" w:rsidR="009C1403" w:rsidRDefault="00C6386D">
      <w:pPr>
        <w:kinsoku w:val="0"/>
        <w:overflowPunct w:val="0"/>
        <w:autoSpaceDE/>
        <w:autoSpaceDN/>
        <w:adjustRightInd/>
        <w:spacing w:before="20" w:line="276" w:lineRule="exact"/>
        <w:ind w:left="720"/>
        <w:textAlignment w:val="baseline"/>
        <w:rPr>
          <w:rFonts w:ascii="Arial" w:hAnsi="Arial" w:cs="Arial"/>
          <w:spacing w:val="1"/>
          <w:sz w:val="24"/>
          <w:szCs w:val="24"/>
        </w:rPr>
      </w:pPr>
      <w:r>
        <w:rPr>
          <w:rFonts w:ascii="Arial" w:hAnsi="Arial" w:cs="Arial"/>
          <w:spacing w:val="1"/>
          <w:sz w:val="24"/>
          <w:szCs w:val="24"/>
        </w:rPr>
        <w:t xml:space="preserve">A.11.1 Onshore </w:t>
      </w:r>
      <w:r>
        <w:rPr>
          <w:rFonts w:ascii="Arial" w:hAnsi="Arial" w:cs="Arial"/>
          <w:i/>
          <w:iCs/>
          <w:spacing w:val="1"/>
          <w:sz w:val="24"/>
          <w:szCs w:val="24"/>
        </w:rPr>
        <w:t xml:space="preserve">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 and</w:t>
      </w:r>
    </w:p>
    <w:p w14:paraId="3AB9C51D" w14:textId="77777777" w:rsidR="009C1403" w:rsidRDefault="00C6386D">
      <w:pPr>
        <w:kinsoku w:val="0"/>
        <w:overflowPunct w:val="0"/>
        <w:autoSpaceDE/>
        <w:autoSpaceDN/>
        <w:adjustRightInd/>
        <w:spacing w:before="286" w:line="276" w:lineRule="exact"/>
        <w:ind w:left="720"/>
        <w:textAlignment w:val="baseline"/>
        <w:rPr>
          <w:rFonts w:ascii="Arial" w:hAnsi="Arial" w:cs="Arial"/>
          <w:spacing w:val="-1"/>
          <w:sz w:val="24"/>
          <w:szCs w:val="24"/>
        </w:rPr>
      </w:pPr>
      <w:r>
        <w:rPr>
          <w:rFonts w:ascii="Arial" w:hAnsi="Arial" w:cs="Arial"/>
          <w:spacing w:val="-1"/>
          <w:sz w:val="24"/>
          <w:szCs w:val="24"/>
        </w:rPr>
        <w:t xml:space="preserve">A.11.2 Onshore </w:t>
      </w:r>
      <w:r>
        <w:rPr>
          <w:rFonts w:ascii="Arial" w:hAnsi="Arial" w:cs="Arial"/>
          <w:i/>
          <w:iCs/>
          <w:spacing w:val="-1"/>
          <w:sz w:val="24"/>
          <w:szCs w:val="24"/>
        </w:rPr>
        <w:t xml:space="preserve">User System 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w:t>
      </w:r>
    </w:p>
    <w:p w14:paraId="03CBCF11" w14:textId="77777777" w:rsidR="009C1403" w:rsidRDefault="00C6386D">
      <w:pPr>
        <w:kinsoku w:val="0"/>
        <w:overflowPunct w:val="0"/>
        <w:autoSpaceDE/>
        <w:autoSpaceDN/>
        <w:adjustRightInd/>
        <w:spacing w:before="276" w:line="276" w:lineRule="exact"/>
        <w:ind w:left="720" w:hanging="720"/>
        <w:jc w:val="both"/>
        <w:textAlignment w:val="baseline"/>
        <w:rPr>
          <w:rFonts w:ascii="Arial" w:hAnsi="Arial" w:cs="Arial"/>
          <w:sz w:val="24"/>
          <w:szCs w:val="24"/>
        </w:rPr>
      </w:pPr>
      <w:r>
        <w:rPr>
          <w:rFonts w:ascii="Arial" w:hAnsi="Arial" w:cs="Arial"/>
          <w:sz w:val="24"/>
          <w:szCs w:val="24"/>
        </w:rPr>
        <w:t xml:space="preserve">A.12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in the case of an </w:t>
      </w:r>
      <w:r>
        <w:rPr>
          <w:rFonts w:ascii="Arial" w:hAnsi="Arial" w:cs="Arial"/>
          <w:i/>
          <w:iCs/>
          <w:sz w:val="24"/>
          <w:szCs w:val="24"/>
        </w:rPr>
        <w:t xml:space="preserve">offshore power park module </w:t>
      </w:r>
      <w:r>
        <w:rPr>
          <w:rFonts w:ascii="Arial" w:hAnsi="Arial" w:cs="Arial"/>
          <w:sz w:val="24"/>
          <w:szCs w:val="24"/>
        </w:rPr>
        <w:t>and multiple gas turbine connections:</w:t>
      </w:r>
    </w:p>
    <w:p w14:paraId="3CD3775F" w14:textId="77777777" w:rsidR="009C1403" w:rsidRDefault="00C6386D">
      <w:pPr>
        <w:kinsoku w:val="0"/>
        <w:overflowPunct w:val="0"/>
        <w:autoSpaceDE/>
        <w:autoSpaceDN/>
        <w:adjustRightInd/>
        <w:spacing w:before="228" w:line="276" w:lineRule="exact"/>
        <w:ind w:left="1584" w:hanging="864"/>
        <w:jc w:val="both"/>
        <w:textAlignment w:val="baseline"/>
        <w:rPr>
          <w:rFonts w:ascii="Arial" w:hAnsi="Arial" w:cs="Arial"/>
          <w:sz w:val="24"/>
          <w:szCs w:val="24"/>
        </w:rPr>
      </w:pPr>
      <w:r>
        <w:rPr>
          <w:rFonts w:ascii="Arial" w:hAnsi="Arial" w:cs="Arial"/>
          <w:sz w:val="24"/>
          <w:szCs w:val="24"/>
        </w:rPr>
        <w:t xml:space="preserve">A.12.1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may be selected to either);</w:t>
      </w:r>
    </w:p>
    <w:p w14:paraId="17975A32" w14:textId="77777777" w:rsidR="009C1403" w:rsidRDefault="00C6386D">
      <w:pPr>
        <w:kinsoku w:val="0"/>
        <w:overflowPunct w:val="0"/>
        <w:autoSpaceDE/>
        <w:autoSpaceDN/>
        <w:adjustRightInd/>
        <w:spacing w:before="118" w:line="276" w:lineRule="exact"/>
        <w:ind w:left="1584" w:hanging="864"/>
        <w:jc w:val="both"/>
        <w:textAlignment w:val="baseline"/>
        <w:rPr>
          <w:rFonts w:ascii="Arial" w:hAnsi="Arial" w:cs="Arial"/>
          <w:sz w:val="24"/>
          <w:szCs w:val="24"/>
        </w:rPr>
      </w:pPr>
      <w:r>
        <w:rPr>
          <w:rFonts w:ascii="Arial" w:hAnsi="Arial" w:cs="Arial"/>
          <w:sz w:val="24"/>
          <w:szCs w:val="24"/>
        </w:rPr>
        <w:t xml:space="preserve">A.12.2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7.13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246BEC1C" w14:textId="77777777" w:rsidR="009C1403" w:rsidRDefault="00C6386D">
      <w:pPr>
        <w:kinsoku w:val="0"/>
        <w:overflowPunct w:val="0"/>
        <w:autoSpaceDE/>
        <w:autoSpaceDN/>
        <w:adjustRightInd/>
        <w:spacing w:before="117"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A.12.3 have sufficient </w:t>
      </w:r>
      <w:r>
        <w:rPr>
          <w:rFonts w:ascii="Arial" w:hAnsi="Arial" w:cs="Arial"/>
          <w:i/>
          <w:iCs/>
          <w:spacing w:val="-1"/>
          <w:sz w:val="24"/>
          <w:szCs w:val="24"/>
        </w:rPr>
        <w:t xml:space="preserve">busbar </w:t>
      </w:r>
      <w:r>
        <w:rPr>
          <w:rFonts w:ascii="Arial" w:hAnsi="Arial" w:cs="Arial"/>
          <w:spacing w:val="-1"/>
          <w:sz w:val="24"/>
          <w:szCs w:val="24"/>
        </w:rPr>
        <w:t xml:space="preserve">coupler and/or </w:t>
      </w:r>
      <w:r>
        <w:rPr>
          <w:rFonts w:ascii="Arial" w:hAnsi="Arial" w:cs="Arial"/>
          <w:i/>
          <w:iCs/>
          <w:spacing w:val="-1"/>
          <w:sz w:val="24"/>
          <w:szCs w:val="24"/>
        </w:rPr>
        <w:t xml:space="preserve">busbar </w:t>
      </w:r>
      <w:r>
        <w:rPr>
          <w:rFonts w:ascii="Arial" w:hAnsi="Arial" w:cs="Arial"/>
          <w:spacing w:val="-1"/>
          <w:sz w:val="24"/>
          <w:szCs w:val="24"/>
        </w:rPr>
        <w:t xml:space="preserve">section circuit breakers so that each section of the main and reserve </w:t>
      </w:r>
      <w:r>
        <w:rPr>
          <w:rFonts w:ascii="Arial" w:hAnsi="Arial" w:cs="Arial"/>
          <w:i/>
          <w:iCs/>
          <w:spacing w:val="-1"/>
          <w:sz w:val="24"/>
          <w:szCs w:val="24"/>
        </w:rPr>
        <w:t xml:space="preserve">busbar </w:t>
      </w:r>
      <w:r>
        <w:rPr>
          <w:rFonts w:ascii="Arial" w:hAnsi="Arial" w:cs="Arial"/>
          <w:spacing w:val="-1"/>
          <w:sz w:val="24"/>
          <w:szCs w:val="24"/>
        </w:rPr>
        <w:t xml:space="preserve">may be energised using either a </w:t>
      </w:r>
      <w:r>
        <w:rPr>
          <w:rFonts w:ascii="Arial" w:hAnsi="Arial" w:cs="Arial"/>
          <w:i/>
          <w:iCs/>
          <w:spacing w:val="-1"/>
          <w:sz w:val="24"/>
          <w:szCs w:val="24"/>
        </w:rPr>
        <w:t xml:space="preserve">busbar </w:t>
      </w:r>
      <w:r>
        <w:rPr>
          <w:rFonts w:ascii="Arial" w:hAnsi="Arial" w:cs="Arial"/>
          <w:spacing w:val="-1"/>
          <w:sz w:val="24"/>
          <w:szCs w:val="24"/>
        </w:rPr>
        <w:t xml:space="preserve">coupler or </w:t>
      </w:r>
      <w:r>
        <w:rPr>
          <w:rFonts w:ascii="Arial" w:hAnsi="Arial" w:cs="Arial"/>
          <w:i/>
          <w:iCs/>
          <w:spacing w:val="-1"/>
          <w:sz w:val="24"/>
          <w:szCs w:val="24"/>
        </w:rPr>
        <w:t xml:space="preserve">busbar </w:t>
      </w:r>
      <w:r>
        <w:rPr>
          <w:rFonts w:ascii="Arial" w:hAnsi="Arial" w:cs="Arial"/>
          <w:spacing w:val="-1"/>
          <w:sz w:val="24"/>
          <w:szCs w:val="24"/>
        </w:rPr>
        <w:t>section circuit breaker; and</w:t>
      </w:r>
    </w:p>
    <w:p w14:paraId="5B4DADA3" w14:textId="77777777" w:rsidR="009C1403" w:rsidRDefault="00C6386D">
      <w:pPr>
        <w:kinsoku w:val="0"/>
        <w:overflowPunct w:val="0"/>
        <w:autoSpaceDE/>
        <w:autoSpaceDN/>
        <w:adjustRightInd/>
        <w:spacing w:before="132" w:line="276" w:lineRule="exact"/>
        <w:ind w:left="1584" w:hanging="864"/>
        <w:jc w:val="both"/>
        <w:textAlignment w:val="baseline"/>
        <w:rPr>
          <w:rFonts w:ascii="Arial" w:hAnsi="Arial" w:cs="Arial"/>
          <w:sz w:val="24"/>
          <w:szCs w:val="24"/>
        </w:rPr>
      </w:pPr>
      <w:r>
        <w:rPr>
          <w:rFonts w:ascii="Arial" w:hAnsi="Arial" w:cs="Arial"/>
          <w:sz w:val="24"/>
          <w:szCs w:val="24"/>
        </w:rPr>
        <w:t xml:space="preserve">A.12.4 have sufficient facilities to permit the transfer of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0B1A49" w14:textId="77777777" w:rsidR="009C1403" w:rsidRDefault="00C6386D">
      <w:pPr>
        <w:kinsoku w:val="0"/>
        <w:overflowPunct w:val="0"/>
        <w:autoSpaceDE/>
        <w:autoSpaceDN/>
        <w:adjustRightInd/>
        <w:spacing w:before="118" w:line="276" w:lineRule="exact"/>
        <w:ind w:left="720" w:hanging="720"/>
        <w:jc w:val="both"/>
        <w:textAlignment w:val="baseline"/>
        <w:rPr>
          <w:rFonts w:ascii="Arial" w:hAnsi="Arial" w:cs="Arial"/>
          <w:sz w:val="24"/>
          <w:szCs w:val="24"/>
        </w:rPr>
      </w:pPr>
      <w:r>
        <w:rPr>
          <w:rFonts w:ascii="Arial" w:hAnsi="Arial" w:cs="Arial"/>
          <w:sz w:val="24"/>
          <w:szCs w:val="24"/>
        </w:rPr>
        <w:t xml:space="preserve">A.13 In the case of a single gas turbine connection and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have a single </w:t>
      </w:r>
      <w:r>
        <w:rPr>
          <w:rFonts w:ascii="Arial" w:hAnsi="Arial" w:cs="Arial"/>
          <w:i/>
          <w:iCs/>
          <w:sz w:val="24"/>
          <w:szCs w:val="24"/>
        </w:rPr>
        <w:t xml:space="preserve">busbar </w:t>
      </w:r>
      <w:r>
        <w:rPr>
          <w:rFonts w:ascii="Arial" w:hAnsi="Arial" w:cs="Arial"/>
          <w:sz w:val="24"/>
          <w:szCs w:val="24"/>
        </w:rPr>
        <w:t>design;</w:t>
      </w:r>
    </w:p>
    <w:p w14:paraId="1AFC34B8" w14:textId="77777777" w:rsidR="009C1403" w:rsidRDefault="00C6386D">
      <w:pPr>
        <w:kinsoku w:val="0"/>
        <w:overflowPunct w:val="0"/>
        <w:autoSpaceDE/>
        <w:autoSpaceDN/>
        <w:adjustRightInd/>
        <w:spacing w:before="251" w:line="280"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87F3449" w14:textId="77777777" w:rsidR="009C1403" w:rsidRDefault="00C6386D">
      <w:pPr>
        <w:kinsoku w:val="0"/>
        <w:overflowPunct w:val="0"/>
        <w:autoSpaceDE/>
        <w:autoSpaceDN/>
        <w:adjustRightInd/>
        <w:spacing w:before="290" w:line="276" w:lineRule="exact"/>
        <w:ind w:left="720" w:hanging="720"/>
        <w:jc w:val="both"/>
        <w:textAlignment w:val="baseline"/>
        <w:rPr>
          <w:rFonts w:ascii="Arial" w:hAnsi="Arial" w:cs="Arial"/>
          <w:sz w:val="24"/>
          <w:szCs w:val="24"/>
        </w:rPr>
      </w:pPr>
      <w:r>
        <w:rPr>
          <w:rFonts w:ascii="Arial" w:hAnsi="Arial" w:cs="Arial"/>
          <w:sz w:val="24"/>
          <w:szCs w:val="24"/>
        </w:rPr>
        <w:t xml:space="preserve">A.14 The following recommendations apply to </w:t>
      </w:r>
      <w:r>
        <w:rPr>
          <w:rFonts w:ascii="Arial" w:hAnsi="Arial" w:cs="Arial"/>
          <w:i/>
          <w:iCs/>
          <w:sz w:val="24"/>
          <w:szCs w:val="24"/>
        </w:rPr>
        <w:t>offshore marshalling substations</w:t>
      </w:r>
      <w:r>
        <w:rPr>
          <w:rFonts w:ascii="Arial" w:hAnsi="Arial" w:cs="Arial"/>
          <w:sz w:val="24"/>
          <w:szCs w:val="24"/>
        </w:rPr>
        <w:t xml:space="preserve">, which interconnect </w:t>
      </w:r>
      <w:r>
        <w:rPr>
          <w:rFonts w:ascii="Arial" w:hAnsi="Arial" w:cs="Arial"/>
          <w:i/>
          <w:iCs/>
          <w:sz w:val="24"/>
          <w:szCs w:val="24"/>
        </w:rPr>
        <w:t xml:space="preserve">offshore transmission circuits </w:t>
      </w:r>
      <w:r>
        <w:rPr>
          <w:rFonts w:ascii="Arial" w:hAnsi="Arial" w:cs="Arial"/>
          <w:sz w:val="24"/>
          <w:szCs w:val="24"/>
        </w:rPr>
        <w:t xml:space="preserve">from two or more </w:t>
      </w:r>
      <w:r>
        <w:rPr>
          <w:rFonts w:ascii="Arial" w:hAnsi="Arial" w:cs="Arial"/>
          <w:i/>
          <w:iCs/>
          <w:sz w:val="24"/>
          <w:szCs w:val="24"/>
        </w:rPr>
        <w:t>offshore platforms</w:t>
      </w:r>
      <w:r>
        <w:rPr>
          <w:rFonts w:ascii="Arial" w:hAnsi="Arial" w:cs="Arial"/>
          <w:sz w:val="24"/>
          <w:szCs w:val="24"/>
        </w:rPr>
        <w:t xml:space="preserve">, where </w:t>
      </w:r>
      <w:r>
        <w:rPr>
          <w:rFonts w:ascii="Arial" w:hAnsi="Arial" w:cs="Arial"/>
          <w:i/>
          <w:iCs/>
          <w:sz w:val="24"/>
          <w:szCs w:val="24"/>
        </w:rPr>
        <w:t xml:space="preserve">offshore grid entry points </w:t>
      </w:r>
      <w:r>
        <w:rPr>
          <w:rFonts w:ascii="Arial" w:hAnsi="Arial" w:cs="Arial"/>
          <w:sz w:val="24"/>
          <w:szCs w:val="24"/>
        </w:rPr>
        <w:t xml:space="preserve">are located, and the </w:t>
      </w:r>
      <w:r>
        <w:rPr>
          <w:rFonts w:ascii="Arial" w:hAnsi="Arial" w:cs="Arial"/>
          <w:i/>
          <w:iCs/>
          <w:sz w:val="24"/>
          <w:szCs w:val="24"/>
        </w:rPr>
        <w:t xml:space="preserve">first onshore substation, </w:t>
      </w:r>
      <w:r>
        <w:rPr>
          <w:rFonts w:ascii="Arial" w:hAnsi="Arial" w:cs="Arial"/>
          <w:sz w:val="24"/>
          <w:szCs w:val="24"/>
        </w:rPr>
        <w:t xml:space="preserve">where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is located.</w:t>
      </w:r>
    </w:p>
    <w:p w14:paraId="2305AC43" w14:textId="77777777" w:rsidR="009C1403" w:rsidRDefault="00C6386D">
      <w:pPr>
        <w:kinsoku w:val="0"/>
        <w:overflowPunct w:val="0"/>
        <w:autoSpaceDE/>
        <w:autoSpaceDN/>
        <w:adjustRightInd/>
        <w:spacing w:before="170" w:line="276" w:lineRule="exact"/>
        <w:textAlignment w:val="baseline"/>
        <w:rPr>
          <w:rFonts w:ascii="Arial" w:hAnsi="Arial" w:cs="Arial"/>
          <w:spacing w:val="2"/>
          <w:sz w:val="24"/>
          <w:szCs w:val="24"/>
        </w:rPr>
      </w:pPr>
      <w:r>
        <w:rPr>
          <w:rFonts w:ascii="Arial" w:hAnsi="Arial" w:cs="Arial"/>
          <w:spacing w:val="2"/>
          <w:sz w:val="24"/>
          <w:szCs w:val="24"/>
        </w:rPr>
        <w:t xml:space="preserve">A.15 </w:t>
      </w:r>
      <w:r>
        <w:rPr>
          <w:rFonts w:ascii="Arial" w:hAnsi="Arial" w:cs="Arial"/>
          <w:i/>
          <w:iCs/>
          <w:spacing w:val="2"/>
          <w:sz w:val="24"/>
          <w:szCs w:val="24"/>
        </w:rPr>
        <w:t xml:space="preserve">Marshalling Substations </w:t>
      </w:r>
      <w:r>
        <w:rPr>
          <w:rFonts w:ascii="Arial" w:hAnsi="Arial" w:cs="Arial"/>
          <w:spacing w:val="2"/>
          <w:sz w:val="24"/>
          <w:szCs w:val="24"/>
        </w:rPr>
        <w:t>should:</w:t>
      </w:r>
    </w:p>
    <w:p w14:paraId="2BAE54B7" w14:textId="77777777" w:rsidR="009C1403" w:rsidRDefault="00C6386D">
      <w:pPr>
        <w:kinsoku w:val="0"/>
        <w:overflowPunct w:val="0"/>
        <w:autoSpaceDE/>
        <w:autoSpaceDN/>
        <w:adjustRightInd/>
        <w:spacing w:before="294" w:line="268" w:lineRule="exact"/>
        <w:ind w:left="1584" w:hanging="864"/>
        <w:jc w:val="both"/>
        <w:textAlignment w:val="baseline"/>
        <w:rPr>
          <w:rFonts w:ascii="Arial" w:hAnsi="Arial" w:cs="Arial"/>
          <w:sz w:val="24"/>
          <w:szCs w:val="24"/>
        </w:rPr>
      </w:pPr>
      <w:r>
        <w:rPr>
          <w:rFonts w:ascii="Arial" w:hAnsi="Arial" w:cs="Arial"/>
          <w:sz w:val="24"/>
          <w:szCs w:val="24"/>
        </w:rPr>
        <w:t xml:space="preserve">A.15.1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transmission circuits </w:t>
      </w:r>
      <w:r>
        <w:rPr>
          <w:rFonts w:ascii="Arial" w:hAnsi="Arial" w:cs="Arial"/>
          <w:sz w:val="24"/>
          <w:szCs w:val="24"/>
        </w:rPr>
        <w:t>may be selected to either);</w:t>
      </w:r>
    </w:p>
    <w:p w14:paraId="59F4CA2B" w14:textId="77777777" w:rsidR="009C1403" w:rsidRDefault="00C6386D">
      <w:pPr>
        <w:kinsoku w:val="0"/>
        <w:overflowPunct w:val="0"/>
        <w:autoSpaceDE/>
        <w:autoSpaceDN/>
        <w:adjustRightInd/>
        <w:spacing w:before="124" w:line="276" w:lineRule="exact"/>
        <w:ind w:left="1584" w:hanging="864"/>
        <w:jc w:val="both"/>
        <w:textAlignment w:val="baseline"/>
        <w:rPr>
          <w:rFonts w:ascii="Arial" w:hAnsi="Arial" w:cs="Arial"/>
          <w:sz w:val="24"/>
          <w:szCs w:val="24"/>
        </w:rPr>
      </w:pPr>
      <w:r>
        <w:rPr>
          <w:rFonts w:ascii="Arial" w:hAnsi="Arial" w:cs="Arial"/>
          <w:sz w:val="24"/>
          <w:szCs w:val="24"/>
        </w:rPr>
        <w:t xml:space="preserve">A.15.2 have sufficient </w:t>
      </w:r>
      <w:r>
        <w:rPr>
          <w:rFonts w:ascii="Arial" w:hAnsi="Arial" w:cs="Arial"/>
          <w:i/>
          <w:iCs/>
          <w:sz w:val="24"/>
          <w:szCs w:val="24"/>
        </w:rPr>
        <w:t xml:space="preserve">busbar </w:t>
      </w:r>
      <w:r>
        <w:rPr>
          <w:rFonts w:ascii="Arial" w:hAnsi="Arial" w:cs="Arial"/>
          <w:sz w:val="24"/>
          <w:szCs w:val="24"/>
        </w:rPr>
        <w:t>sections to permit the requirements of Section 7 to be met;</w:t>
      </w:r>
    </w:p>
    <w:p w14:paraId="1EFCBDB9" w14:textId="77777777" w:rsidR="009C1403" w:rsidRDefault="00C6386D">
      <w:pPr>
        <w:kinsoku w:val="0"/>
        <w:overflowPunct w:val="0"/>
        <w:autoSpaceDE/>
        <w:autoSpaceDN/>
        <w:adjustRightInd/>
        <w:spacing w:before="113" w:line="276" w:lineRule="exact"/>
        <w:ind w:left="1584" w:hanging="864"/>
        <w:jc w:val="both"/>
        <w:textAlignment w:val="baseline"/>
        <w:rPr>
          <w:rFonts w:ascii="Arial" w:hAnsi="Arial" w:cs="Arial"/>
          <w:sz w:val="24"/>
          <w:szCs w:val="24"/>
        </w:rPr>
      </w:pPr>
      <w:r>
        <w:rPr>
          <w:rFonts w:ascii="Arial" w:hAnsi="Arial" w:cs="Arial"/>
          <w:sz w:val="24"/>
          <w:szCs w:val="24"/>
        </w:rPr>
        <w:t xml:space="preserve">A.15.3 have </w:t>
      </w:r>
      <w:r>
        <w:rPr>
          <w:rFonts w:ascii="Arial" w:hAnsi="Arial" w:cs="Arial"/>
          <w:i/>
          <w:iCs/>
          <w:sz w:val="24"/>
          <w:szCs w:val="24"/>
        </w:rPr>
        <w:t xml:space="preserve">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61071D79" w14:textId="77777777" w:rsidR="009C1403" w:rsidRDefault="00C6386D">
      <w:pPr>
        <w:kinsoku w:val="0"/>
        <w:overflowPunct w:val="0"/>
        <w:autoSpaceDE/>
        <w:autoSpaceDN/>
        <w:adjustRightInd/>
        <w:spacing w:before="126" w:line="276" w:lineRule="exact"/>
        <w:ind w:left="1584" w:hanging="864"/>
        <w:jc w:val="both"/>
        <w:textAlignment w:val="baseline"/>
        <w:rPr>
          <w:rFonts w:ascii="Arial" w:hAnsi="Arial" w:cs="Arial"/>
          <w:sz w:val="24"/>
          <w:szCs w:val="24"/>
        </w:rPr>
      </w:pPr>
      <w:r>
        <w:rPr>
          <w:rFonts w:ascii="Arial" w:hAnsi="Arial" w:cs="Arial"/>
          <w:sz w:val="24"/>
          <w:szCs w:val="24"/>
        </w:rPr>
        <w:t xml:space="preserve">A.15.4 have sufficient facilities to permit the transfer of </w:t>
      </w:r>
      <w:r>
        <w:rPr>
          <w:rFonts w:ascii="Arial" w:hAnsi="Arial" w:cs="Arial"/>
          <w:i/>
          <w:iCs/>
          <w:sz w:val="24"/>
          <w:szCs w:val="24"/>
        </w:rPr>
        <w:t xml:space="preserve">offshore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69029ECB" w14:textId="77777777" w:rsidR="009C1403" w:rsidRDefault="009C1403">
      <w:pPr>
        <w:widowControl/>
        <w:rPr>
          <w:sz w:val="24"/>
          <w:szCs w:val="24"/>
        </w:rPr>
        <w:sectPr w:rsidR="009C1403">
          <w:headerReference w:type="default" r:id="rId99"/>
          <w:pgSz w:w="11904" w:h="16834"/>
          <w:pgMar w:top="1700" w:right="1402" w:bottom="508" w:left="1422" w:header="720" w:footer="720" w:gutter="0"/>
          <w:cols w:space="720"/>
          <w:noEndnote/>
        </w:sectPr>
      </w:pPr>
    </w:p>
    <w:p w14:paraId="2492CAE8" w14:textId="77F95C3F" w:rsidR="009C1403" w:rsidRDefault="00C6386D">
      <w:pPr>
        <w:kinsoku w:val="0"/>
        <w:overflowPunct w:val="0"/>
        <w:autoSpaceDE/>
        <w:autoSpaceDN/>
        <w:adjustRightInd/>
        <w:spacing w:before="5" w:line="278" w:lineRule="exact"/>
        <w:textAlignment w:val="baseline"/>
        <w:rPr>
          <w:rFonts w:ascii="Arial" w:hAnsi="Arial" w:cs="Arial"/>
          <w:spacing w:val="-1"/>
          <w:sz w:val="24"/>
          <w:szCs w:val="24"/>
        </w:rPr>
      </w:pPr>
      <w:r>
        <w:rPr>
          <w:rFonts w:ascii="Arial" w:hAnsi="Arial" w:cs="Arial"/>
          <w:spacing w:val="-1"/>
          <w:sz w:val="24"/>
          <w:szCs w:val="24"/>
        </w:rPr>
        <w:t>Offshore Supply Point Substations</w:t>
      </w:r>
    </w:p>
    <w:p w14:paraId="2E7EF51B" w14:textId="77777777" w:rsidR="009C1403" w:rsidRDefault="00C6386D">
      <w:pPr>
        <w:kinsoku w:val="0"/>
        <w:overflowPunct w:val="0"/>
        <w:autoSpaceDE/>
        <w:autoSpaceDN/>
        <w:adjustRightInd/>
        <w:spacing w:before="213" w:line="281" w:lineRule="exact"/>
        <w:jc w:val="both"/>
        <w:textAlignment w:val="baseline"/>
        <w:rPr>
          <w:rFonts w:ascii="Arial" w:hAnsi="Arial" w:cs="Arial"/>
          <w:sz w:val="24"/>
          <w:szCs w:val="24"/>
        </w:rPr>
      </w:pPr>
      <w:r>
        <w:rPr>
          <w:rFonts w:ascii="Arial" w:hAnsi="Arial" w:cs="Arial"/>
          <w:sz w:val="24"/>
          <w:szCs w:val="24"/>
        </w:rPr>
        <w:t xml:space="preserve">A.16 </w:t>
      </w:r>
      <w:r>
        <w:rPr>
          <w:rFonts w:ascii="Arial" w:hAnsi="Arial" w:cs="Arial"/>
          <w:i/>
          <w:iCs/>
          <w:sz w:val="24"/>
          <w:szCs w:val="24"/>
        </w:rPr>
        <w:t xml:space="preserve">Offshore supply point substations </w:t>
      </w:r>
      <w:r>
        <w:rPr>
          <w:rFonts w:ascii="Arial" w:hAnsi="Arial" w:cs="Arial"/>
          <w:sz w:val="24"/>
          <w:szCs w:val="24"/>
        </w:rPr>
        <w:t>should be designed to meet the requirements of Section 8. The actual design will depend on the circumstances as perceived in the planning time phase.</w:t>
      </w:r>
    </w:p>
    <w:p w14:paraId="578DE9F1" w14:textId="77777777" w:rsidR="009C1403" w:rsidRDefault="009C1403">
      <w:pPr>
        <w:widowControl/>
        <w:rPr>
          <w:sz w:val="24"/>
          <w:szCs w:val="24"/>
        </w:rPr>
        <w:sectPr w:rsidR="009C1403">
          <w:headerReference w:type="default" r:id="rId100"/>
          <w:pgSz w:w="11904" w:h="16834"/>
          <w:pgMar w:top="1460" w:right="1409" w:bottom="508" w:left="1415" w:header="720" w:footer="720" w:gutter="0"/>
          <w:cols w:space="720"/>
          <w:noEndnote/>
        </w:sectPr>
      </w:pPr>
    </w:p>
    <w:p w14:paraId="7A54BA48" w14:textId="79938C24" w:rsidR="009C1403" w:rsidRDefault="00C6386D">
      <w:pPr>
        <w:kinsoku w:val="0"/>
        <w:overflowPunct w:val="0"/>
        <w:autoSpaceDE/>
        <w:autoSpaceDN/>
        <w:adjustRightInd/>
        <w:spacing w:line="326" w:lineRule="exact"/>
        <w:ind w:left="2448"/>
        <w:textAlignment w:val="baseline"/>
        <w:rPr>
          <w:rFonts w:ascii="Arial" w:hAnsi="Arial" w:cs="Arial"/>
          <w:b/>
          <w:bCs/>
          <w:i/>
          <w:iCs/>
          <w:spacing w:val="-3"/>
          <w:sz w:val="29"/>
          <w:szCs w:val="29"/>
        </w:rPr>
      </w:pPr>
      <w:r>
        <w:rPr>
          <w:noProof/>
          <w:color w:val="2B579A"/>
          <w:shd w:val="clear" w:color="auto" w:fill="E6E6E6"/>
        </w:rPr>
        <mc:AlternateContent>
          <mc:Choice Requires="wps">
            <w:drawing>
              <wp:anchor distT="0" distB="0" distL="0" distR="0" simplePos="0" relativeHeight="251658321" behindDoc="0" locked="0" layoutInCell="0" allowOverlap="1" wp14:anchorId="540B323E" wp14:editId="39C2F45D">
                <wp:simplePos x="0" y="0"/>
                <wp:positionH relativeFrom="page">
                  <wp:posOffset>904240</wp:posOffset>
                </wp:positionH>
                <wp:positionV relativeFrom="page">
                  <wp:posOffset>908685</wp:posOffset>
                </wp:positionV>
                <wp:extent cx="5765800" cy="212725"/>
                <wp:effectExtent l="0" t="0" r="0" b="0"/>
                <wp:wrapSquare wrapText="bothSides"/>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B323E" id="Text Box 91" o:spid="_x0000_s1095" type="#_x0000_t202" style="position:absolute;left:0;text-align:left;margin-left:71.2pt;margin-top:71.55pt;width:454pt;height:16.75pt;z-index:25165832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" o:allowincell="f" stroked="f">
                <v:fill opacity="0"/>
                <v:textbox inset="0,0,0,0">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v:textbox>
                <w10:wrap type="square" anchorx="page" anchory="page"/>
              </v:shape>
            </w:pict>
          </mc:Fallback>
        </mc:AlternateContent>
      </w:r>
      <w:r>
        <w:rPr>
          <w:rFonts w:ascii="Arial" w:hAnsi="Arial" w:cs="Arial"/>
          <w:b/>
          <w:bCs/>
          <w:i/>
          <w:iCs/>
          <w:spacing w:val="-3"/>
          <w:sz w:val="29"/>
          <w:szCs w:val="29"/>
        </w:rPr>
        <w:t>System</w:t>
      </w:r>
    </w:p>
    <w:p w14:paraId="1F7B6667" w14:textId="77777777" w:rsidR="009C1403" w:rsidRDefault="00C6386D">
      <w:pPr>
        <w:tabs>
          <w:tab w:val="right" w:pos="9072"/>
        </w:tabs>
        <w:kinsoku w:val="0"/>
        <w:overflowPunct w:val="0"/>
        <w:autoSpaceDE/>
        <w:autoSpaceDN/>
        <w:adjustRightInd/>
        <w:spacing w:before="237" w:line="275" w:lineRule="exact"/>
        <w:textAlignment w:val="baseline"/>
        <w:rPr>
          <w:rFonts w:ascii="Arial" w:hAnsi="Arial" w:cs="Arial"/>
          <w:i/>
          <w:iCs/>
          <w:sz w:val="24"/>
          <w:szCs w:val="24"/>
        </w:rPr>
      </w:pPr>
      <w:r>
        <w:rPr>
          <w:rFonts w:ascii="Arial" w:hAnsi="Arial" w:cs="Arial"/>
          <w:sz w:val="24"/>
          <w:szCs w:val="24"/>
        </w:rPr>
        <w:t>B.1</w:t>
      </w:r>
      <w:r>
        <w:rPr>
          <w:rFonts w:ascii="Arial" w:hAnsi="Arial" w:cs="Arial"/>
          <w:sz w:val="24"/>
          <w:szCs w:val="24"/>
        </w:rPr>
        <w:tab/>
        <w:t xml:space="preserve">This appendix defines restrictions to be applied by the relevant </w:t>
      </w:r>
      <w:r>
        <w:rPr>
          <w:rFonts w:ascii="Arial" w:hAnsi="Arial" w:cs="Arial"/>
          <w:i/>
          <w:iCs/>
          <w:sz w:val="24"/>
          <w:szCs w:val="24"/>
        </w:rPr>
        <w:t>onshore</w:t>
      </w:r>
    </w:p>
    <w:p w14:paraId="5C1435D6" w14:textId="77777777" w:rsidR="009C1403" w:rsidRDefault="00C6386D">
      <w:pPr>
        <w:kinsoku w:val="0"/>
        <w:overflowPunct w:val="0"/>
        <w:autoSpaceDE/>
        <w:autoSpaceDN/>
        <w:adjustRightInd/>
        <w:spacing w:line="275" w:lineRule="exact"/>
        <w:jc w:val="both"/>
        <w:textAlignment w:val="baseline"/>
        <w:rPr>
          <w:rFonts w:ascii="Arial" w:hAnsi="Arial" w:cs="Arial"/>
          <w:sz w:val="24"/>
          <w:szCs w:val="24"/>
        </w:rPr>
      </w:pPr>
      <w:r>
        <w:rPr>
          <w:rFonts w:ascii="Arial" w:hAnsi="Arial" w:cs="Arial"/>
          <w:i/>
          <w:iCs/>
          <w:sz w:val="24"/>
          <w:szCs w:val="24"/>
        </w:rPr>
        <w:t xml:space="preserve">transmission licensee </w:t>
      </w:r>
      <w:r>
        <w:rPr>
          <w:rFonts w:ascii="Arial" w:hAnsi="Arial" w:cs="Arial"/>
          <w:sz w:val="24"/>
          <w:szCs w:val="24"/>
        </w:rPr>
        <w:t xml:space="preserve">when </w:t>
      </w:r>
      <w:r>
        <w:rPr>
          <w:rFonts w:ascii="Arial" w:hAnsi="Arial" w:cs="Arial"/>
          <w:i/>
          <w:iCs/>
          <w:sz w:val="24"/>
          <w:szCs w:val="24"/>
        </w:rPr>
        <w:t xml:space="preserve">onshore </w:t>
      </w:r>
      <w:r>
        <w:rPr>
          <w:rFonts w:ascii="Arial" w:hAnsi="Arial" w:cs="Arial"/>
          <w:sz w:val="24"/>
          <w:szCs w:val="24"/>
        </w:rPr>
        <w:t>t</w:t>
      </w:r>
      <w:r>
        <w:rPr>
          <w:rFonts w:ascii="Arial" w:hAnsi="Arial" w:cs="Arial"/>
          <w:i/>
          <w:iCs/>
          <w:sz w:val="24"/>
          <w:szCs w:val="24"/>
        </w:rPr>
        <w:t xml:space="preserve">ransmission circuits </w:t>
      </w:r>
      <w:r>
        <w:rPr>
          <w:rFonts w:ascii="Arial" w:hAnsi="Arial" w:cs="Arial"/>
          <w:sz w:val="24"/>
          <w:szCs w:val="24"/>
        </w:rPr>
        <w:t>are designed, constructed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0E624A55" w14:textId="77777777" w:rsidR="009C1403" w:rsidRDefault="00C6386D">
      <w:pPr>
        <w:tabs>
          <w:tab w:val="right" w:pos="9072"/>
        </w:tabs>
        <w:kinsoku w:val="0"/>
        <w:overflowPunct w:val="0"/>
        <w:autoSpaceDE/>
        <w:autoSpaceDN/>
        <w:adjustRightInd/>
        <w:spacing w:before="252" w:line="276" w:lineRule="exact"/>
        <w:jc w:val="both"/>
        <w:textAlignment w:val="baseline"/>
        <w:rPr>
          <w:rFonts w:ascii="Arial" w:hAnsi="Arial" w:cs="Arial"/>
          <w:sz w:val="24"/>
          <w:szCs w:val="24"/>
        </w:rPr>
      </w:pPr>
      <w:r>
        <w:rPr>
          <w:rFonts w:ascii="Arial" w:hAnsi="Arial" w:cs="Arial"/>
          <w:sz w:val="24"/>
          <w:szCs w:val="24"/>
        </w:rPr>
        <w:t>B.2</w:t>
      </w:r>
      <w:r>
        <w:rPr>
          <w:rFonts w:ascii="Arial" w:hAnsi="Arial" w:cs="Arial"/>
          <w:sz w:val="24"/>
          <w:szCs w:val="24"/>
        </w:rPr>
        <w:tab/>
        <w:t>This appendix is divided into two parts. The first defines those restrictions that</w:t>
      </w:r>
    </w:p>
    <w:p w14:paraId="6BCA4E75" w14:textId="77777777" w:rsidR="009C1403" w:rsidRDefault="00C6386D">
      <w:pPr>
        <w:kinsoku w:val="0"/>
        <w:overflowPunct w:val="0"/>
        <w:autoSpaceDE/>
        <w:autoSpaceDN/>
        <w:adjustRightInd/>
        <w:spacing w:before="4" w:line="271" w:lineRule="exact"/>
        <w:jc w:val="both"/>
        <w:textAlignment w:val="baseline"/>
        <w:rPr>
          <w:rFonts w:ascii="Arial" w:hAnsi="Arial" w:cs="Arial"/>
          <w:sz w:val="24"/>
          <w:szCs w:val="24"/>
        </w:rPr>
      </w:pPr>
      <w:r>
        <w:rPr>
          <w:rFonts w:ascii="Arial" w:hAnsi="Arial" w:cs="Arial"/>
          <w:sz w:val="24"/>
          <w:szCs w:val="24"/>
        </w:rPr>
        <w:t xml:space="preserve">apply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part of the </w:t>
      </w:r>
      <w:r>
        <w:rPr>
          <w:rFonts w:ascii="Arial" w:hAnsi="Arial" w:cs="Arial"/>
          <w:i/>
          <w:iCs/>
          <w:sz w:val="24"/>
          <w:szCs w:val="24"/>
        </w:rPr>
        <w:t>MITS</w:t>
      </w:r>
      <w:r>
        <w:rPr>
          <w:rFonts w:ascii="Arial" w:hAnsi="Arial" w:cs="Arial"/>
          <w:sz w:val="24"/>
          <w:szCs w:val="24"/>
        </w:rPr>
        <w:t xml:space="preserve">. The second gives guidance on those restrictions that may be applied to </w:t>
      </w:r>
      <w:r>
        <w:rPr>
          <w:rFonts w:ascii="Arial" w:hAnsi="Arial" w:cs="Arial"/>
          <w:i/>
          <w:iCs/>
          <w:sz w:val="24"/>
          <w:szCs w:val="24"/>
        </w:rPr>
        <w:t xml:space="preserve">transmission circuits </w:t>
      </w:r>
      <w:r>
        <w:rPr>
          <w:rFonts w:ascii="Arial" w:hAnsi="Arial" w:cs="Arial"/>
          <w:sz w:val="24"/>
          <w:szCs w:val="24"/>
        </w:rPr>
        <w:t xml:space="preserve">on that part of the </w:t>
      </w:r>
      <w:r>
        <w:rPr>
          <w:rFonts w:ascii="Arial" w:hAnsi="Arial" w:cs="Arial"/>
          <w:i/>
          <w:iCs/>
          <w:sz w:val="24"/>
          <w:szCs w:val="24"/>
        </w:rPr>
        <w:t xml:space="preserve">MITS </w:t>
      </w:r>
      <w:r>
        <w:rPr>
          <w:rFonts w:ascii="Arial" w:hAnsi="Arial" w:cs="Arial"/>
          <w:sz w:val="24"/>
          <w:szCs w:val="24"/>
        </w:rPr>
        <w:t>operated at a nominal voltage of 132kV.</w:t>
      </w:r>
    </w:p>
    <w:p w14:paraId="4B30C574" w14:textId="77777777" w:rsidR="009C1403" w:rsidRDefault="00C6386D">
      <w:pPr>
        <w:kinsoku w:val="0"/>
        <w:overflowPunct w:val="0"/>
        <w:autoSpaceDE/>
        <w:autoSpaceDN/>
        <w:adjustRightInd/>
        <w:spacing w:before="251" w:line="277" w:lineRule="exact"/>
        <w:textAlignment w:val="baseline"/>
        <w:rPr>
          <w:rFonts w:ascii="Arial" w:hAnsi="Arial" w:cs="Arial"/>
          <w:b/>
          <w:bCs/>
          <w:i/>
          <w:iCs/>
          <w:sz w:val="24"/>
          <w:szCs w:val="24"/>
        </w:rPr>
      </w:pPr>
      <w:r>
        <w:rPr>
          <w:rFonts w:ascii="Arial" w:hAnsi="Arial" w:cs="Arial"/>
          <w:b/>
          <w:bCs/>
          <w:sz w:val="24"/>
          <w:szCs w:val="24"/>
        </w:rPr>
        <w:t xml:space="preserve">Restrictions for </w:t>
      </w:r>
      <w:r>
        <w:rPr>
          <w:rFonts w:ascii="Arial" w:hAnsi="Arial" w:cs="Arial"/>
          <w:b/>
          <w:bCs/>
          <w:i/>
          <w:iCs/>
          <w:sz w:val="24"/>
          <w:szCs w:val="24"/>
        </w:rPr>
        <w:t xml:space="preserve">Transmission Circuits </w:t>
      </w:r>
      <w:r>
        <w:rPr>
          <w:rFonts w:ascii="Arial" w:hAnsi="Arial" w:cs="Arial"/>
          <w:b/>
          <w:bCs/>
          <w:sz w:val="24"/>
          <w:szCs w:val="24"/>
        </w:rPr>
        <w:t xml:space="preserve">on the </w:t>
      </w:r>
      <w:r>
        <w:rPr>
          <w:rFonts w:ascii="Arial" w:hAnsi="Arial" w:cs="Arial"/>
          <w:b/>
          <w:bCs/>
          <w:i/>
          <w:iCs/>
          <w:sz w:val="24"/>
          <w:szCs w:val="24"/>
        </w:rPr>
        <w:t>Supergrid</w:t>
      </w:r>
    </w:p>
    <w:p w14:paraId="2913E329" w14:textId="77777777" w:rsidR="009C1403" w:rsidRDefault="00C6386D">
      <w:pPr>
        <w:tabs>
          <w:tab w:val="right" w:pos="9072"/>
        </w:tabs>
        <w:kinsoku w:val="0"/>
        <w:overflowPunct w:val="0"/>
        <w:autoSpaceDE/>
        <w:autoSpaceDN/>
        <w:adjustRightInd/>
        <w:spacing w:before="299" w:line="275" w:lineRule="exact"/>
        <w:textAlignment w:val="baseline"/>
        <w:rPr>
          <w:rFonts w:ascii="Arial" w:hAnsi="Arial" w:cs="Arial"/>
          <w:i/>
          <w:iCs/>
          <w:sz w:val="24"/>
          <w:szCs w:val="24"/>
        </w:rPr>
      </w:pPr>
      <w:r>
        <w:rPr>
          <w:rFonts w:ascii="Arial" w:hAnsi="Arial" w:cs="Arial"/>
          <w:sz w:val="24"/>
          <w:szCs w:val="24"/>
        </w:rPr>
        <w:t>B.3</w:t>
      </w:r>
      <w:r>
        <w:rPr>
          <w:rFonts w:ascii="Arial" w:hAnsi="Arial" w:cs="Arial"/>
          <w:sz w:val="24"/>
          <w:szCs w:val="24"/>
        </w:rPr>
        <w:tab/>
        <w:t xml:space="preserve">The three restrictions to be applied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supergrid</w:t>
      </w:r>
    </w:p>
    <w:p w14:paraId="7AFE6492"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 xml:space="preserve">part of the </w:t>
      </w:r>
      <w:r>
        <w:rPr>
          <w:rFonts w:ascii="Arial" w:hAnsi="Arial" w:cs="Arial"/>
          <w:i/>
          <w:iCs/>
          <w:spacing w:val="-1"/>
          <w:sz w:val="24"/>
          <w:szCs w:val="24"/>
        </w:rPr>
        <w:t xml:space="preserve">MITS </w:t>
      </w:r>
      <w:r>
        <w:rPr>
          <w:rFonts w:ascii="Arial" w:hAnsi="Arial" w:cs="Arial"/>
          <w:spacing w:val="-1"/>
          <w:sz w:val="24"/>
          <w:szCs w:val="24"/>
        </w:rPr>
        <w:t>are as follows.</w:t>
      </w:r>
    </w:p>
    <w:p w14:paraId="0C653C96" w14:textId="77777777" w:rsidR="009C1403" w:rsidRDefault="00C6386D">
      <w:pPr>
        <w:kinsoku w:val="0"/>
        <w:overflowPunct w:val="0"/>
        <w:autoSpaceDE/>
        <w:autoSpaceDN/>
        <w:adjustRightInd/>
        <w:spacing w:before="132" w:line="271" w:lineRule="exact"/>
        <w:ind w:left="1584" w:hanging="864"/>
        <w:jc w:val="both"/>
        <w:textAlignment w:val="baseline"/>
        <w:rPr>
          <w:rFonts w:ascii="Arial" w:hAnsi="Arial" w:cs="Arial"/>
          <w:sz w:val="24"/>
          <w:szCs w:val="24"/>
        </w:rPr>
      </w:pPr>
      <w:r>
        <w:rPr>
          <w:rFonts w:ascii="Arial" w:hAnsi="Arial" w:cs="Arial"/>
          <w:sz w:val="24"/>
          <w:szCs w:val="24"/>
        </w:rPr>
        <w:t xml:space="preserve">B.3.1 The facilities,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be located at more than three individual sites;</w:t>
      </w:r>
    </w:p>
    <w:p w14:paraId="22D21099"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B.3.2 The normal operational procedure,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require the operation of more than five circuit-breakers; and</w:t>
      </w:r>
    </w:p>
    <w:p w14:paraId="6FD389B5"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B.3.3 No more than three transformers shall be connected together and controlled by the same circuit breaker.</w:t>
      </w:r>
    </w:p>
    <w:p w14:paraId="2156D393" w14:textId="77777777" w:rsidR="009C1403" w:rsidRDefault="00C6386D">
      <w:pPr>
        <w:tabs>
          <w:tab w:val="right" w:pos="9072"/>
        </w:tabs>
        <w:kinsoku w:val="0"/>
        <w:overflowPunct w:val="0"/>
        <w:autoSpaceDE/>
        <w:autoSpaceDN/>
        <w:adjustRightInd/>
        <w:spacing w:before="123" w:line="274" w:lineRule="exact"/>
        <w:textAlignment w:val="baseline"/>
        <w:rPr>
          <w:rFonts w:ascii="Arial" w:hAnsi="Arial" w:cs="Arial"/>
          <w:sz w:val="24"/>
          <w:szCs w:val="24"/>
        </w:rPr>
      </w:pPr>
      <w:r>
        <w:rPr>
          <w:rFonts w:ascii="Arial" w:hAnsi="Arial" w:cs="Arial"/>
          <w:sz w:val="24"/>
          <w:szCs w:val="24"/>
        </w:rPr>
        <w:t>B.4</w:t>
      </w:r>
      <w:r>
        <w:rPr>
          <w:rFonts w:ascii="Arial" w:hAnsi="Arial" w:cs="Arial"/>
          <w:sz w:val="24"/>
          <w:szCs w:val="24"/>
        </w:rPr>
        <w:tab/>
        <w:t>A site, in this context, is defined as being where the points of isolation at one</w:t>
      </w:r>
    </w:p>
    <w:p w14:paraId="1AFF7AC2" w14:textId="77777777" w:rsidR="009C1403" w:rsidRDefault="00C6386D">
      <w:pPr>
        <w:kinsoku w:val="0"/>
        <w:overflowPunct w:val="0"/>
        <w:autoSpaceDE/>
        <w:autoSpaceDN/>
        <w:adjustRightInd/>
        <w:spacing w:line="279" w:lineRule="exact"/>
        <w:ind w:left="720"/>
        <w:jc w:val="both"/>
        <w:textAlignment w:val="baseline"/>
        <w:rPr>
          <w:rFonts w:ascii="Arial" w:hAnsi="Arial" w:cs="Arial"/>
          <w:sz w:val="24"/>
          <w:szCs w:val="24"/>
        </w:rPr>
      </w:pPr>
      <w:r>
        <w:rPr>
          <w:rFonts w:ascii="Arial" w:hAnsi="Arial" w:cs="Arial"/>
          <w:sz w:val="24"/>
          <w:szCs w:val="24"/>
        </w:rPr>
        <w:t xml:space="preserve">end of a </w:t>
      </w:r>
      <w:r>
        <w:rPr>
          <w:rFonts w:ascii="Arial" w:hAnsi="Arial" w:cs="Arial"/>
          <w:i/>
          <w:iCs/>
          <w:sz w:val="24"/>
          <w:szCs w:val="24"/>
        </w:rPr>
        <w:t xml:space="preserve">transmission circuit </w:t>
      </w:r>
      <w:r>
        <w:rPr>
          <w:rFonts w:ascii="Arial" w:hAnsi="Arial" w:cs="Arial"/>
          <w:sz w:val="24"/>
          <w:szCs w:val="24"/>
        </w:rPr>
        <w:t>are within the same substation such that only one authorised person is required, at the site, to enable the efficient and effective release and restoration of the circuit.</w:t>
      </w:r>
    </w:p>
    <w:p w14:paraId="56151B79" w14:textId="77777777" w:rsidR="009C1403" w:rsidRDefault="00C6386D">
      <w:pPr>
        <w:tabs>
          <w:tab w:val="right" w:pos="9072"/>
        </w:tabs>
        <w:kinsoku w:val="0"/>
        <w:overflowPunct w:val="0"/>
        <w:autoSpaceDE/>
        <w:autoSpaceDN/>
        <w:adjustRightInd/>
        <w:spacing w:before="122" w:line="275" w:lineRule="exact"/>
        <w:textAlignment w:val="baseline"/>
        <w:rPr>
          <w:rFonts w:ascii="Arial" w:hAnsi="Arial" w:cs="Arial"/>
          <w:sz w:val="24"/>
          <w:szCs w:val="24"/>
        </w:rPr>
      </w:pPr>
      <w:r>
        <w:rPr>
          <w:rFonts w:ascii="Arial" w:hAnsi="Arial" w:cs="Arial"/>
          <w:sz w:val="24"/>
          <w:szCs w:val="24"/>
        </w:rPr>
        <w:t>B.5</w:t>
      </w:r>
      <w:r>
        <w:rPr>
          <w:rFonts w:ascii="Arial" w:hAnsi="Arial" w:cs="Arial"/>
          <w:sz w:val="24"/>
          <w:szCs w:val="24"/>
        </w:rPr>
        <w:tab/>
        <w:t>If the design of a substation is such that two circuit-breakers of the same voltage</w:t>
      </w:r>
    </w:p>
    <w:p w14:paraId="02CBD73D" w14:textId="77777777" w:rsidR="009C1403" w:rsidRDefault="00C6386D">
      <w:pPr>
        <w:kinsoku w:val="0"/>
        <w:overflowPunct w:val="0"/>
        <w:autoSpaceDE/>
        <w:autoSpaceDN/>
        <w:adjustRightInd/>
        <w:spacing w:line="277" w:lineRule="exact"/>
        <w:ind w:left="720"/>
        <w:jc w:val="both"/>
        <w:textAlignment w:val="baseline"/>
        <w:rPr>
          <w:rFonts w:ascii="Arial" w:hAnsi="Arial" w:cs="Arial"/>
          <w:spacing w:val="-2"/>
          <w:sz w:val="24"/>
          <w:szCs w:val="24"/>
        </w:rPr>
      </w:pPr>
      <w:r>
        <w:rPr>
          <w:rFonts w:ascii="Arial" w:hAnsi="Arial" w:cs="Arial"/>
          <w:spacing w:val="-2"/>
          <w:sz w:val="24"/>
          <w:szCs w:val="24"/>
        </w:rPr>
        <w:t xml:space="preserve">are used to control a circuit (e.g. in a mesh type of substation), for the purposes of the above restrictions the two circuit-breakers are to be considered as a single circuit breaker. This also applies where duplicate circuit-breakers control a circuit including those used for </w:t>
      </w:r>
      <w:r>
        <w:rPr>
          <w:rFonts w:ascii="Arial" w:hAnsi="Arial" w:cs="Arial"/>
          <w:i/>
          <w:iCs/>
          <w:spacing w:val="-2"/>
          <w:sz w:val="24"/>
          <w:szCs w:val="24"/>
        </w:rPr>
        <w:t xml:space="preserve">busbar </w:t>
      </w:r>
      <w:r>
        <w:rPr>
          <w:rFonts w:ascii="Arial" w:hAnsi="Arial" w:cs="Arial"/>
          <w:spacing w:val="-2"/>
          <w:sz w:val="24"/>
          <w:szCs w:val="24"/>
        </w:rPr>
        <w:t>selection.</w:t>
      </w:r>
    </w:p>
    <w:p w14:paraId="610CF050" w14:textId="77777777" w:rsidR="009C1403" w:rsidRDefault="00C6386D">
      <w:pPr>
        <w:tabs>
          <w:tab w:val="right" w:pos="9072"/>
        </w:tabs>
        <w:kinsoku w:val="0"/>
        <w:overflowPunct w:val="0"/>
        <w:autoSpaceDE/>
        <w:autoSpaceDN/>
        <w:adjustRightInd/>
        <w:spacing w:before="232" w:line="275" w:lineRule="exact"/>
        <w:textAlignment w:val="baseline"/>
        <w:rPr>
          <w:rFonts w:ascii="Arial" w:hAnsi="Arial" w:cs="Arial"/>
          <w:sz w:val="24"/>
          <w:szCs w:val="24"/>
        </w:rPr>
      </w:pPr>
      <w:r>
        <w:rPr>
          <w:rFonts w:ascii="Arial" w:hAnsi="Arial" w:cs="Arial"/>
          <w:sz w:val="24"/>
          <w:szCs w:val="24"/>
        </w:rPr>
        <w:t>B.6</w:t>
      </w:r>
      <w:r>
        <w:rPr>
          <w:rFonts w:ascii="Arial" w:hAnsi="Arial" w:cs="Arial"/>
          <w:sz w:val="24"/>
          <w:szCs w:val="24"/>
        </w:rPr>
        <w:tab/>
        <w:t>Switch disconnectors that are not rated for fault breaking duty should not be</w:t>
      </w:r>
    </w:p>
    <w:p w14:paraId="486C0CE6" w14:textId="77777777" w:rsidR="009C1403" w:rsidRDefault="00C6386D">
      <w:pPr>
        <w:kinsoku w:val="0"/>
        <w:overflowPunct w:val="0"/>
        <w:autoSpaceDE/>
        <w:autoSpaceDN/>
        <w:adjustRightInd/>
        <w:spacing w:line="278" w:lineRule="exact"/>
        <w:jc w:val="both"/>
        <w:textAlignment w:val="baseline"/>
        <w:rPr>
          <w:rFonts w:ascii="Arial" w:hAnsi="Arial" w:cs="Arial"/>
          <w:spacing w:val="-1"/>
          <w:sz w:val="24"/>
          <w:szCs w:val="24"/>
        </w:rPr>
      </w:pPr>
      <w:r>
        <w:rPr>
          <w:rFonts w:ascii="Arial" w:hAnsi="Arial" w:cs="Arial"/>
          <w:spacing w:val="-1"/>
          <w:sz w:val="24"/>
          <w:szCs w:val="24"/>
        </w:rPr>
        <w:t xml:space="preserve">included in the design of new </w:t>
      </w:r>
      <w:r>
        <w:rPr>
          <w:rFonts w:ascii="Arial" w:hAnsi="Arial" w:cs="Arial"/>
          <w:i/>
          <w:iCs/>
          <w:spacing w:val="-1"/>
          <w:sz w:val="24"/>
          <w:szCs w:val="24"/>
        </w:rPr>
        <w:t xml:space="preserve">transmission circuits </w:t>
      </w:r>
      <w:r>
        <w:rPr>
          <w:rFonts w:ascii="Arial" w:hAnsi="Arial" w:cs="Arial"/>
          <w:spacing w:val="-1"/>
          <w:sz w:val="24"/>
          <w:szCs w:val="24"/>
        </w:rPr>
        <w:t xml:space="preserve">and substations for the purpose of reducing complexity. Where the extension of an existing </w:t>
      </w:r>
      <w:r>
        <w:rPr>
          <w:rFonts w:ascii="Arial" w:hAnsi="Arial" w:cs="Arial"/>
          <w:i/>
          <w:iCs/>
          <w:spacing w:val="-1"/>
          <w:sz w:val="24"/>
          <w:szCs w:val="24"/>
        </w:rPr>
        <w:t xml:space="preserve">transmission circuit </w:t>
      </w:r>
      <w:r>
        <w:rPr>
          <w:rFonts w:ascii="Arial" w:hAnsi="Arial" w:cs="Arial"/>
          <w:spacing w:val="-1"/>
          <w:sz w:val="24"/>
          <w:szCs w:val="24"/>
        </w:rPr>
        <w:t>includes an existing switch disconnector and that switch disconnector is not rated for fault</w:t>
      </w:r>
    </w:p>
    <w:p w14:paraId="7437AA3E" w14:textId="77777777" w:rsidR="009C1403" w:rsidRDefault="009C1403">
      <w:pPr>
        <w:widowControl/>
        <w:rPr>
          <w:sz w:val="24"/>
          <w:szCs w:val="24"/>
        </w:rPr>
        <w:sectPr w:rsidR="009C1403">
          <w:headerReference w:type="default" r:id="rId101"/>
          <w:pgSz w:w="11904" w:h="16834"/>
          <w:pgMar w:top="1766" w:right="1400" w:bottom="508" w:left="1424" w:header="720" w:footer="720" w:gutter="0"/>
          <w:cols w:space="720"/>
          <w:noEndnote/>
        </w:sectPr>
      </w:pPr>
    </w:p>
    <w:p w14:paraId="168B12CC" w14:textId="5B824770" w:rsidR="009C1403" w:rsidRDefault="00C6386D">
      <w:pPr>
        <w:kinsoku w:val="0"/>
        <w:overflowPunct w:val="0"/>
        <w:autoSpaceDE/>
        <w:autoSpaceDN/>
        <w:adjustRightInd/>
        <w:spacing w:before="11" w:line="273" w:lineRule="exact"/>
        <w:jc w:val="both"/>
        <w:textAlignment w:val="baseline"/>
        <w:rPr>
          <w:rFonts w:ascii="Arial" w:hAnsi="Arial" w:cs="Arial"/>
          <w:sz w:val="24"/>
          <w:szCs w:val="24"/>
        </w:rPr>
      </w:pPr>
      <w:r>
        <w:rPr>
          <w:rFonts w:ascii="Arial" w:hAnsi="Arial" w:cs="Arial"/>
          <w:sz w:val="24"/>
          <w:szCs w:val="24"/>
        </w:rPr>
        <w:t>breaking duty, that switch disconnector can be considered for use in planned switching procedures only.</w:t>
      </w:r>
    </w:p>
    <w:p w14:paraId="705CE2C4"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z w:val="24"/>
          <w:szCs w:val="24"/>
        </w:rPr>
      </w:pPr>
      <w:r>
        <w:rPr>
          <w:rFonts w:ascii="Arial" w:hAnsi="Arial" w:cs="Arial"/>
          <w:sz w:val="24"/>
          <w:szCs w:val="24"/>
        </w:rPr>
        <w:t>B.7</w:t>
      </w:r>
      <w:r>
        <w:rPr>
          <w:rFonts w:ascii="Arial" w:hAnsi="Arial" w:cs="Arial"/>
          <w:sz w:val="24"/>
          <w:szCs w:val="24"/>
        </w:rPr>
        <w:tab/>
        <w:t>For the purposes of restriction in B.3.3 a transformer which includes two low</w:t>
      </w:r>
    </w:p>
    <w:p w14:paraId="36745E0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voltage windings in its construction shall be considered as single transformer.</w:t>
      </w:r>
    </w:p>
    <w:p w14:paraId="29492BCF" w14:textId="77777777" w:rsidR="009C1403" w:rsidRDefault="00C6386D">
      <w:pPr>
        <w:kinsoku w:val="0"/>
        <w:overflowPunct w:val="0"/>
        <w:autoSpaceDE/>
        <w:autoSpaceDN/>
        <w:adjustRightInd/>
        <w:spacing w:before="236" w:line="277" w:lineRule="exact"/>
        <w:textAlignment w:val="baseline"/>
        <w:rPr>
          <w:rFonts w:ascii="Arial" w:hAnsi="Arial" w:cs="Arial"/>
          <w:b/>
          <w:bCs/>
          <w:sz w:val="24"/>
          <w:szCs w:val="24"/>
        </w:rPr>
      </w:pPr>
      <w:r>
        <w:rPr>
          <w:rFonts w:ascii="Arial" w:hAnsi="Arial" w:cs="Arial"/>
          <w:b/>
          <w:bCs/>
          <w:sz w:val="24"/>
          <w:szCs w:val="24"/>
        </w:rPr>
        <w:t xml:space="preserve">Guidance for </w:t>
      </w:r>
      <w:r>
        <w:rPr>
          <w:rFonts w:ascii="Arial" w:hAnsi="Arial" w:cs="Arial"/>
          <w:b/>
          <w:bCs/>
          <w:i/>
          <w:iCs/>
          <w:sz w:val="24"/>
          <w:szCs w:val="24"/>
        </w:rPr>
        <w:t xml:space="preserve">Transmission Circuits </w:t>
      </w:r>
      <w:r>
        <w:rPr>
          <w:rFonts w:ascii="Arial" w:hAnsi="Arial" w:cs="Arial"/>
          <w:b/>
          <w:bCs/>
          <w:sz w:val="24"/>
          <w:szCs w:val="24"/>
        </w:rPr>
        <w:t>Operated at a Nominal Voltage of 132kV</w:t>
      </w:r>
    </w:p>
    <w:p w14:paraId="77226D2D" w14:textId="77777777" w:rsidR="009C1403" w:rsidRDefault="00C6386D">
      <w:pPr>
        <w:tabs>
          <w:tab w:val="left" w:pos="792"/>
        </w:tabs>
        <w:kinsoku w:val="0"/>
        <w:overflowPunct w:val="0"/>
        <w:autoSpaceDE/>
        <w:autoSpaceDN/>
        <w:adjustRightInd/>
        <w:spacing w:before="299" w:line="278" w:lineRule="exact"/>
        <w:textAlignment w:val="baseline"/>
        <w:rPr>
          <w:rFonts w:ascii="Arial" w:hAnsi="Arial" w:cs="Arial"/>
          <w:spacing w:val="-1"/>
          <w:sz w:val="24"/>
          <w:szCs w:val="24"/>
        </w:rPr>
      </w:pPr>
      <w:r>
        <w:rPr>
          <w:rFonts w:ascii="Arial" w:hAnsi="Arial" w:cs="Arial"/>
          <w:spacing w:val="-1"/>
          <w:sz w:val="24"/>
          <w:szCs w:val="24"/>
        </w:rPr>
        <w:t>B.8</w:t>
      </w:r>
      <w:r>
        <w:rPr>
          <w:rFonts w:ascii="Arial" w:hAnsi="Arial" w:cs="Arial"/>
          <w:spacing w:val="-1"/>
          <w:sz w:val="24"/>
          <w:szCs w:val="24"/>
        </w:rPr>
        <w:tab/>
        <w:t>The restrictions recommended below should be regarded as being in general</w:t>
      </w:r>
    </w:p>
    <w:p w14:paraId="7EC35466" w14:textId="77777777" w:rsidR="009C1403" w:rsidRDefault="00C6386D">
      <w:pPr>
        <w:kinsoku w:val="0"/>
        <w:overflowPunct w:val="0"/>
        <w:autoSpaceDE/>
        <w:autoSpaceDN/>
        <w:adjustRightInd/>
        <w:spacing w:before="4" w:line="269" w:lineRule="exact"/>
        <w:jc w:val="both"/>
        <w:textAlignment w:val="baseline"/>
        <w:rPr>
          <w:rFonts w:ascii="Arial" w:hAnsi="Arial" w:cs="Arial"/>
          <w:sz w:val="24"/>
          <w:szCs w:val="24"/>
        </w:rPr>
      </w:pPr>
      <w:r>
        <w:rPr>
          <w:rFonts w:ascii="Arial" w:hAnsi="Arial" w:cs="Arial"/>
          <w:sz w:val="24"/>
          <w:szCs w:val="24"/>
        </w:rPr>
        <w:t>the limits of good planning. The majority of 132 kV circuits do not reach this limit nor will they be expected to do so.</w:t>
      </w:r>
    </w:p>
    <w:p w14:paraId="2689D367"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pacing w:val="1"/>
          <w:sz w:val="24"/>
          <w:szCs w:val="24"/>
        </w:rPr>
      </w:pPr>
      <w:r>
        <w:rPr>
          <w:rFonts w:ascii="Arial" w:hAnsi="Arial" w:cs="Arial"/>
          <w:spacing w:val="1"/>
          <w:sz w:val="24"/>
          <w:szCs w:val="24"/>
        </w:rPr>
        <w:t>B.9</w:t>
      </w:r>
      <w:r>
        <w:rPr>
          <w:rFonts w:ascii="Arial" w:hAnsi="Arial" w:cs="Arial"/>
          <w:spacing w:val="1"/>
          <w:sz w:val="24"/>
          <w:szCs w:val="24"/>
        </w:rPr>
        <w:tab/>
        <w:t>Any proposals which would result in these limits being exceeded should be</w:t>
      </w:r>
    </w:p>
    <w:p w14:paraId="107FE41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fully explained and agreed with operational engineers.</w:t>
      </w:r>
    </w:p>
    <w:p w14:paraId="155F3A9A" w14:textId="77777777" w:rsidR="009C1403" w:rsidRDefault="00C6386D">
      <w:pPr>
        <w:kinsoku w:val="0"/>
        <w:overflowPunct w:val="0"/>
        <w:autoSpaceDE/>
        <w:autoSpaceDN/>
        <w:adjustRightInd/>
        <w:spacing w:before="236" w:line="277" w:lineRule="exact"/>
        <w:jc w:val="both"/>
        <w:textAlignment w:val="baseline"/>
        <w:rPr>
          <w:rFonts w:ascii="Arial" w:hAnsi="Arial" w:cs="Arial"/>
          <w:sz w:val="24"/>
          <w:szCs w:val="24"/>
        </w:rPr>
      </w:pPr>
      <w:r>
        <w:rPr>
          <w:rFonts w:ascii="Arial" w:hAnsi="Arial" w:cs="Arial"/>
          <w:sz w:val="24"/>
          <w:szCs w:val="24"/>
        </w:rPr>
        <w:t>B.10 Care must be observed in the application of these recommendations to “Active Circuits” to ensure that protective gear clearance times and discrimination are satisfactory and that the security of lower voltage connected generation is not unduly prejudiced.</w:t>
      </w:r>
    </w:p>
    <w:p w14:paraId="0157E869" w14:textId="77777777" w:rsidR="009C1403" w:rsidRDefault="00C6386D">
      <w:pPr>
        <w:kinsoku w:val="0"/>
        <w:overflowPunct w:val="0"/>
        <w:autoSpaceDE/>
        <w:autoSpaceDN/>
        <w:adjustRightInd/>
        <w:spacing w:before="125" w:line="274" w:lineRule="exact"/>
        <w:textAlignment w:val="baseline"/>
        <w:rPr>
          <w:rFonts w:ascii="Arial" w:hAnsi="Arial" w:cs="Arial"/>
          <w:sz w:val="24"/>
          <w:szCs w:val="24"/>
          <w:u w:val="single"/>
        </w:rPr>
      </w:pPr>
      <w:r>
        <w:rPr>
          <w:rFonts w:ascii="Arial" w:hAnsi="Arial" w:cs="Arial"/>
          <w:sz w:val="24"/>
          <w:szCs w:val="24"/>
          <w:u w:val="single"/>
        </w:rPr>
        <w:t>Restriction A</w:t>
      </w:r>
    </w:p>
    <w:p w14:paraId="247BBC0B" w14:textId="77777777" w:rsidR="009C1403" w:rsidRDefault="00C6386D">
      <w:pPr>
        <w:kinsoku w:val="0"/>
        <w:overflowPunct w:val="0"/>
        <w:autoSpaceDE/>
        <w:autoSpaceDN/>
        <w:adjustRightInd/>
        <w:spacing w:before="247" w:line="271" w:lineRule="exact"/>
        <w:jc w:val="both"/>
        <w:textAlignment w:val="baseline"/>
        <w:rPr>
          <w:rFonts w:ascii="Arial" w:hAnsi="Arial" w:cs="Arial"/>
          <w:sz w:val="24"/>
          <w:szCs w:val="24"/>
        </w:rPr>
      </w:pPr>
      <w:r>
        <w:rPr>
          <w:rFonts w:ascii="Arial" w:hAnsi="Arial" w:cs="Arial"/>
          <w:sz w:val="24"/>
          <w:szCs w:val="24"/>
        </w:rPr>
        <w:t>B.11 The normal operating procedure or protective gear operation for making dead any 132 kV circuit shall not require the opening of more than seven circuit-breakers. These circuit-breakers shall not be located on more than four different sites.</w:t>
      </w:r>
    </w:p>
    <w:p w14:paraId="39E9B8CE"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B.11.1 The circuit-breakers to be counted include all those which connect the circuit to other parts of the system.</w:t>
      </w:r>
    </w:p>
    <w:p w14:paraId="56638EC3"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B.11.2 In a mesh or similar type substation, two circuit-breakers of the same voltage in the mesh controlling a circuit count as one circuit-breaker.</w:t>
      </w:r>
    </w:p>
    <w:p w14:paraId="4468C1C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pacing w:val="-2"/>
          <w:sz w:val="24"/>
          <w:szCs w:val="24"/>
        </w:rPr>
      </w:pPr>
      <w:r>
        <w:rPr>
          <w:rFonts w:ascii="Arial" w:hAnsi="Arial" w:cs="Arial"/>
          <w:spacing w:val="-2"/>
          <w:sz w:val="24"/>
          <w:szCs w:val="24"/>
        </w:rPr>
        <w:t xml:space="preserve">B.11.3 Where a circuit is controlled by two circuit-breakers which select between main and reserve </w:t>
      </w:r>
      <w:r>
        <w:rPr>
          <w:rFonts w:ascii="Arial" w:hAnsi="Arial" w:cs="Arial"/>
          <w:i/>
          <w:iCs/>
          <w:spacing w:val="-2"/>
          <w:sz w:val="24"/>
          <w:szCs w:val="24"/>
        </w:rPr>
        <w:t>busbars</w:t>
      </w:r>
      <w:r>
        <w:rPr>
          <w:rFonts w:ascii="Arial" w:hAnsi="Arial" w:cs="Arial"/>
          <w:spacing w:val="-2"/>
          <w:sz w:val="24"/>
          <w:szCs w:val="24"/>
        </w:rPr>
        <w:t>, these count as one circuit-breaker.</w:t>
      </w:r>
    </w:p>
    <w:p w14:paraId="01DEE190" w14:textId="77777777" w:rsidR="009C1403" w:rsidRDefault="00C6386D">
      <w:pPr>
        <w:kinsoku w:val="0"/>
        <w:overflowPunct w:val="0"/>
        <w:autoSpaceDE/>
        <w:autoSpaceDN/>
        <w:adjustRightInd/>
        <w:spacing w:before="129" w:line="274" w:lineRule="exact"/>
        <w:ind w:left="1584" w:hanging="864"/>
        <w:jc w:val="both"/>
        <w:textAlignment w:val="baseline"/>
        <w:rPr>
          <w:rFonts w:ascii="Arial" w:hAnsi="Arial" w:cs="Arial"/>
          <w:sz w:val="24"/>
          <w:szCs w:val="24"/>
        </w:rPr>
      </w:pPr>
      <w:r>
        <w:rPr>
          <w:rFonts w:ascii="Arial" w:hAnsi="Arial" w:cs="Arial"/>
          <w:sz w:val="24"/>
          <w:szCs w:val="24"/>
        </w:rPr>
        <w:t>B.11.4 Switching isolators are not regarded as circuit-breakers for the purpose of this restriction.</w:t>
      </w:r>
    </w:p>
    <w:p w14:paraId="5E8004DD" w14:textId="77777777" w:rsidR="009C1403" w:rsidRDefault="00C6386D">
      <w:pPr>
        <w:kinsoku w:val="0"/>
        <w:overflowPunct w:val="0"/>
        <w:autoSpaceDE/>
        <w:autoSpaceDN/>
        <w:adjustRightInd/>
        <w:spacing w:before="120" w:line="274" w:lineRule="exact"/>
        <w:textAlignment w:val="baseline"/>
        <w:rPr>
          <w:rFonts w:ascii="Arial" w:hAnsi="Arial" w:cs="Arial"/>
          <w:sz w:val="24"/>
          <w:szCs w:val="24"/>
          <w:u w:val="single"/>
        </w:rPr>
      </w:pPr>
      <w:r>
        <w:rPr>
          <w:rFonts w:ascii="Arial" w:hAnsi="Arial" w:cs="Arial"/>
          <w:sz w:val="24"/>
          <w:szCs w:val="24"/>
          <w:u w:val="single"/>
        </w:rPr>
        <w:t xml:space="preserve">Restriction B </w:t>
      </w:r>
    </w:p>
    <w:p w14:paraId="70476AED" w14:textId="77777777" w:rsidR="009C1403" w:rsidRDefault="00C6386D">
      <w:pPr>
        <w:kinsoku w:val="0"/>
        <w:overflowPunct w:val="0"/>
        <w:autoSpaceDE/>
        <w:autoSpaceDN/>
        <w:adjustRightInd/>
        <w:spacing w:before="258" w:line="274" w:lineRule="exact"/>
        <w:jc w:val="both"/>
        <w:textAlignment w:val="baseline"/>
        <w:rPr>
          <w:rFonts w:ascii="Arial" w:hAnsi="Arial" w:cs="Arial"/>
          <w:sz w:val="24"/>
          <w:szCs w:val="24"/>
        </w:rPr>
      </w:pPr>
      <w:r>
        <w:rPr>
          <w:rFonts w:ascii="Arial" w:hAnsi="Arial" w:cs="Arial"/>
          <w:sz w:val="24"/>
          <w:szCs w:val="24"/>
        </w:rPr>
        <w:t>B.12 Not more than three transformers shall be banked together on any one circuit at any one site.</w:t>
      </w:r>
    </w:p>
    <w:p w14:paraId="7EDDF25E"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B.12.1 A transformer with two lower voltage windings counts as one transformer.</w:t>
      </w:r>
    </w:p>
    <w:p w14:paraId="23A7EC1F" w14:textId="77777777" w:rsidR="009C1403" w:rsidRDefault="00C6386D">
      <w:pPr>
        <w:kinsoku w:val="0"/>
        <w:overflowPunct w:val="0"/>
        <w:autoSpaceDE/>
        <w:autoSpaceDN/>
        <w:adjustRightInd/>
        <w:spacing w:before="394" w:line="274" w:lineRule="exact"/>
        <w:textAlignment w:val="baseline"/>
        <w:rPr>
          <w:rFonts w:ascii="Arial" w:hAnsi="Arial" w:cs="Arial"/>
          <w:sz w:val="24"/>
          <w:szCs w:val="24"/>
          <w:u w:val="single"/>
        </w:rPr>
      </w:pPr>
      <w:r>
        <w:rPr>
          <w:rFonts w:ascii="Arial" w:hAnsi="Arial" w:cs="Arial"/>
          <w:sz w:val="24"/>
          <w:szCs w:val="24"/>
          <w:u w:val="single"/>
        </w:rPr>
        <w:t xml:space="preserve">Restriction C </w:t>
      </w:r>
    </w:p>
    <w:p w14:paraId="7C1A315B" w14:textId="77777777" w:rsidR="009C1403" w:rsidRDefault="00C6386D">
      <w:pPr>
        <w:kinsoku w:val="0"/>
        <w:overflowPunct w:val="0"/>
        <w:autoSpaceDE/>
        <w:autoSpaceDN/>
        <w:adjustRightInd/>
        <w:spacing w:before="243" w:line="274" w:lineRule="exact"/>
        <w:jc w:val="both"/>
        <w:textAlignment w:val="baseline"/>
        <w:rPr>
          <w:rFonts w:ascii="Arial" w:hAnsi="Arial" w:cs="Arial"/>
          <w:sz w:val="24"/>
          <w:szCs w:val="24"/>
        </w:rPr>
      </w:pPr>
      <w:r>
        <w:rPr>
          <w:rFonts w:ascii="Arial" w:hAnsi="Arial" w:cs="Arial"/>
          <w:sz w:val="24"/>
          <w:szCs w:val="24"/>
        </w:rPr>
        <w:t>B.13 No item of equipment shall have isolating facilities on more than four different sites.</w:t>
      </w:r>
    </w:p>
    <w:p w14:paraId="13E476EF"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B.13.1 Isolating facilities will normally be provided by means of circuit-breakers and their associated isolators.</w:t>
      </w:r>
    </w:p>
    <w:p w14:paraId="3EB36081"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B.13.2 Points of isolation on a circuit within an agreed reasonable walking distance to permit the efficient and effective use of one authorised</w:t>
      </w:r>
    </w:p>
    <w:p w14:paraId="0289F8C1" w14:textId="77777777" w:rsidR="009C1403" w:rsidRDefault="009C1403">
      <w:pPr>
        <w:widowControl/>
        <w:rPr>
          <w:sz w:val="24"/>
          <w:szCs w:val="24"/>
        </w:rPr>
        <w:sectPr w:rsidR="009C1403">
          <w:headerReference w:type="default" r:id="rId102"/>
          <w:pgSz w:w="11904" w:h="16834"/>
          <w:pgMar w:top="1440" w:right="1405" w:bottom="508" w:left="1419" w:header="720" w:footer="720" w:gutter="0"/>
          <w:cols w:space="720"/>
          <w:noEndnote/>
        </w:sectPr>
      </w:pPr>
    </w:p>
    <w:p w14:paraId="0218A6F6" w14:textId="07DED269" w:rsidR="009C1403" w:rsidRDefault="00C6386D">
      <w:pPr>
        <w:kinsoku w:val="0"/>
        <w:overflowPunct w:val="0"/>
        <w:autoSpaceDE/>
        <w:autoSpaceDN/>
        <w:adjustRightInd/>
        <w:spacing w:before="11" w:line="273" w:lineRule="exact"/>
        <w:ind w:left="864"/>
        <w:jc w:val="both"/>
        <w:textAlignment w:val="baseline"/>
        <w:rPr>
          <w:rFonts w:ascii="Arial" w:hAnsi="Arial" w:cs="Arial"/>
          <w:sz w:val="24"/>
          <w:szCs w:val="24"/>
        </w:rPr>
      </w:pPr>
      <w:r>
        <w:rPr>
          <w:rFonts w:ascii="Arial" w:hAnsi="Arial" w:cs="Arial"/>
          <w:sz w:val="24"/>
          <w:szCs w:val="24"/>
        </w:rPr>
        <w:t>person only at those points during the release and restoration of the circuit shall be regarded as being on one site.</w:t>
      </w:r>
    </w:p>
    <w:p w14:paraId="06C9CA3E" w14:textId="77777777" w:rsidR="009C1403" w:rsidRDefault="00C6386D">
      <w:pPr>
        <w:kinsoku w:val="0"/>
        <w:overflowPunct w:val="0"/>
        <w:autoSpaceDE/>
        <w:autoSpaceDN/>
        <w:adjustRightInd/>
        <w:spacing w:before="136" w:line="268" w:lineRule="exact"/>
        <w:ind w:left="864" w:hanging="864"/>
        <w:jc w:val="both"/>
        <w:textAlignment w:val="baseline"/>
        <w:rPr>
          <w:rFonts w:ascii="Arial" w:hAnsi="Arial" w:cs="Arial"/>
          <w:sz w:val="24"/>
          <w:szCs w:val="24"/>
        </w:rPr>
      </w:pPr>
      <w:r>
        <w:rPr>
          <w:rFonts w:ascii="Arial" w:hAnsi="Arial" w:cs="Arial"/>
          <w:sz w:val="24"/>
          <w:szCs w:val="24"/>
        </w:rPr>
        <w:t>B.13.3 Switching isolators having a “fault make, load break” capability shall be regarded as circuit-breakers for the purpose of this restriction.</w:t>
      </w:r>
    </w:p>
    <w:p w14:paraId="066070B5" w14:textId="77777777" w:rsidR="009C1403" w:rsidRDefault="00C6386D">
      <w:pPr>
        <w:kinsoku w:val="0"/>
        <w:overflowPunct w:val="0"/>
        <w:autoSpaceDE/>
        <w:autoSpaceDN/>
        <w:adjustRightInd/>
        <w:spacing w:before="131" w:line="275" w:lineRule="exact"/>
        <w:ind w:left="864" w:hanging="864"/>
        <w:jc w:val="both"/>
        <w:textAlignment w:val="baseline"/>
        <w:rPr>
          <w:rFonts w:ascii="Arial" w:hAnsi="Arial" w:cs="Arial"/>
          <w:sz w:val="24"/>
          <w:szCs w:val="24"/>
        </w:rPr>
      </w:pPr>
      <w:r>
        <w:rPr>
          <w:rFonts w:ascii="Arial" w:hAnsi="Arial" w:cs="Arial"/>
          <w:sz w:val="24"/>
          <w:szCs w:val="24"/>
        </w:rPr>
        <w:t xml:space="preserve">B.13.4 In special circumstances a plain-break normally-open isolator may be counted as an isolating facility for the equipment on either side of it. An example of this is an isolator in the route of a circuit bridging two </w:t>
      </w:r>
      <w:r>
        <w:rPr>
          <w:rFonts w:ascii="Arial" w:hAnsi="Arial" w:cs="Arial"/>
          <w:i/>
          <w:iCs/>
          <w:sz w:val="24"/>
          <w:szCs w:val="24"/>
        </w:rPr>
        <w:t xml:space="preserve">supergrid </w:t>
      </w:r>
      <w:r>
        <w:rPr>
          <w:rFonts w:ascii="Arial" w:hAnsi="Arial" w:cs="Arial"/>
          <w:sz w:val="24"/>
          <w:szCs w:val="24"/>
        </w:rPr>
        <w:t>zones which would be closed only for emergencies of greater severity than those covered by the security standards for 132 kV planning.</w:t>
      </w:r>
    </w:p>
    <w:p w14:paraId="3CD086D8" w14:textId="22CF3A2E" w:rsidR="00A056AE" w:rsidRDefault="00A056AE">
      <w:pPr>
        <w:widowControl/>
        <w:autoSpaceDE/>
        <w:autoSpaceDN/>
        <w:adjustRightInd/>
        <w:spacing w:after="160" w:line="259" w:lineRule="auto"/>
        <w:rPr>
          <w:sz w:val="24"/>
          <w:szCs w:val="24"/>
        </w:rPr>
      </w:pPr>
      <w:r>
        <w:rPr>
          <w:sz w:val="24"/>
          <w:szCs w:val="24"/>
        </w:rPr>
        <w:br w:type="page"/>
      </w:r>
    </w:p>
    <w:p w14:paraId="02F7BE92" w14:textId="77777777" w:rsidR="009C1403" w:rsidRDefault="009C1403">
      <w:pPr>
        <w:widowControl/>
        <w:rPr>
          <w:sz w:val="24"/>
          <w:szCs w:val="24"/>
        </w:rPr>
        <w:sectPr w:rsidR="009C1403">
          <w:headerReference w:type="default" r:id="rId103"/>
          <w:pgSz w:w="11904" w:h="16834"/>
          <w:pgMar w:top="1440" w:right="1424" w:bottom="508" w:left="2160" w:header="720" w:footer="720" w:gutter="0"/>
          <w:cols w:space="720"/>
          <w:noEndnote/>
        </w:sectPr>
      </w:pPr>
    </w:p>
    <w:p w14:paraId="26D1F1DE" w14:textId="0D11562E"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t>Appendix C</w:t>
      </w:r>
      <w:r>
        <w:rPr>
          <w:rFonts w:ascii="Arial" w:hAnsi="Arial" w:cs="Arial"/>
          <w:b/>
          <w:bCs/>
          <w:spacing w:val="-2"/>
          <w:sz w:val="29"/>
          <w:szCs w:val="29"/>
        </w:rPr>
        <w:tab/>
        <w:t xml:space="preserve">Modelling of </w:t>
      </w:r>
      <w:r>
        <w:rPr>
          <w:rFonts w:ascii="Arial" w:hAnsi="Arial" w:cs="Arial"/>
          <w:b/>
          <w:bCs/>
          <w:i/>
          <w:iCs/>
          <w:spacing w:val="-2"/>
          <w:sz w:val="29"/>
          <w:szCs w:val="29"/>
        </w:rPr>
        <w:t>Security Planned Transfer</w:t>
      </w:r>
    </w:p>
    <w:p w14:paraId="5F389A67" w14:textId="77777777" w:rsidR="009C1403" w:rsidRDefault="00C6386D">
      <w:pPr>
        <w:tabs>
          <w:tab w:val="left" w:pos="792"/>
        </w:tabs>
        <w:kinsoku w:val="0"/>
        <w:overflowPunct w:val="0"/>
        <w:autoSpaceDE/>
        <w:autoSpaceDN/>
        <w:adjustRightInd/>
        <w:spacing w:before="234" w:line="278" w:lineRule="exact"/>
        <w:textAlignment w:val="baseline"/>
        <w:rPr>
          <w:rFonts w:ascii="Arial" w:hAnsi="Arial" w:cs="Arial"/>
          <w:i/>
          <w:iCs/>
          <w:spacing w:val="1"/>
          <w:sz w:val="24"/>
          <w:szCs w:val="24"/>
        </w:rPr>
      </w:pPr>
      <w:r>
        <w:rPr>
          <w:rFonts w:ascii="Arial" w:hAnsi="Arial" w:cs="Arial"/>
          <w:spacing w:val="1"/>
          <w:sz w:val="24"/>
          <w:szCs w:val="24"/>
        </w:rPr>
        <w:t>C.1</w:t>
      </w:r>
      <w:r>
        <w:rPr>
          <w:rFonts w:ascii="Arial" w:hAnsi="Arial" w:cs="Arial"/>
          <w:spacing w:val="1"/>
          <w:sz w:val="24"/>
          <w:szCs w:val="24"/>
        </w:rPr>
        <w:tab/>
        <w:t xml:space="preserve">There are two techniques relevant to the determination of </w:t>
      </w:r>
      <w:r>
        <w:rPr>
          <w:rFonts w:ascii="Arial" w:hAnsi="Arial" w:cs="Arial"/>
          <w:i/>
          <w:iCs/>
          <w:spacing w:val="1"/>
          <w:sz w:val="24"/>
          <w:szCs w:val="24"/>
        </w:rPr>
        <w:t>Security planned</w:t>
      </w:r>
    </w:p>
    <w:p w14:paraId="1988499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i/>
          <w:iCs/>
          <w:sz w:val="24"/>
          <w:szCs w:val="24"/>
        </w:rPr>
        <w:t>transfer conditions</w:t>
      </w:r>
      <w:r>
        <w:rPr>
          <w:rFonts w:ascii="Arial" w:hAnsi="Arial" w:cs="Arial"/>
          <w:sz w:val="24"/>
          <w:szCs w:val="24"/>
        </w:rPr>
        <w:t xml:space="preserve">. For circumstances in which apparent future </w:t>
      </w:r>
      <w:r>
        <w:rPr>
          <w:rFonts w:ascii="Arial" w:hAnsi="Arial" w:cs="Arial"/>
          <w:i/>
          <w:iCs/>
          <w:sz w:val="24"/>
          <w:szCs w:val="24"/>
        </w:rPr>
        <w:t xml:space="preserve">plant margins </w:t>
      </w:r>
      <w:r>
        <w:rPr>
          <w:rFonts w:ascii="Arial" w:hAnsi="Arial" w:cs="Arial"/>
          <w:sz w:val="24"/>
          <w:szCs w:val="24"/>
        </w:rPr>
        <w:t xml:space="preserve">exceed 20%, the ‘Ranking Order technique’ should be applied. Where the apparent future </w:t>
      </w:r>
      <w:r>
        <w:rPr>
          <w:rFonts w:ascii="Arial" w:hAnsi="Arial" w:cs="Arial"/>
          <w:i/>
          <w:iCs/>
          <w:sz w:val="24"/>
          <w:szCs w:val="24"/>
        </w:rPr>
        <w:t xml:space="preserve">plant margin </w:t>
      </w:r>
      <w:r>
        <w:rPr>
          <w:rFonts w:ascii="Arial" w:hAnsi="Arial" w:cs="Arial"/>
          <w:sz w:val="24"/>
          <w:szCs w:val="24"/>
        </w:rPr>
        <w:t>is 20% or less, the ‘Straight Scaling Technique’ should be applied. These techniques are described below.</w:t>
      </w:r>
    </w:p>
    <w:p w14:paraId="1C7B2BF3" w14:textId="77777777" w:rsidR="009C1403" w:rsidRDefault="00C6386D">
      <w:pPr>
        <w:tabs>
          <w:tab w:val="left" w:pos="792"/>
        </w:tabs>
        <w:kinsoku w:val="0"/>
        <w:overflowPunct w:val="0"/>
        <w:autoSpaceDE/>
        <w:autoSpaceDN/>
        <w:adjustRightInd/>
        <w:spacing w:before="255" w:line="278" w:lineRule="exact"/>
        <w:jc w:val="both"/>
        <w:textAlignment w:val="baseline"/>
        <w:rPr>
          <w:rFonts w:ascii="Arial" w:hAnsi="Arial" w:cs="Arial"/>
          <w:sz w:val="24"/>
          <w:szCs w:val="24"/>
        </w:rPr>
      </w:pPr>
      <w:r>
        <w:rPr>
          <w:rFonts w:ascii="Arial" w:hAnsi="Arial" w:cs="Arial"/>
          <w:sz w:val="24"/>
          <w:szCs w:val="24"/>
        </w:rPr>
        <w:t>C.2</w:t>
      </w:r>
      <w:r>
        <w:rPr>
          <w:rFonts w:ascii="Arial" w:hAnsi="Arial" w:cs="Arial"/>
          <w:sz w:val="24"/>
          <w:szCs w:val="24"/>
        </w:rPr>
        <w:tab/>
        <w:t xml:space="preserve">Imports from </w:t>
      </w:r>
      <w:r>
        <w:rPr>
          <w:rFonts w:ascii="Arial" w:hAnsi="Arial" w:cs="Arial"/>
          <w:i/>
          <w:iCs/>
          <w:sz w:val="24"/>
          <w:szCs w:val="24"/>
        </w:rPr>
        <w:t xml:space="preserve">external systems </w:t>
      </w:r>
      <w:r>
        <w:rPr>
          <w:rFonts w:ascii="Arial" w:hAnsi="Arial" w:cs="Arial"/>
          <w:sz w:val="24"/>
          <w:szCs w:val="24"/>
        </w:rPr>
        <w:t>(e.g. in France or Ireland) shall not be scaled</w:t>
      </w:r>
    </w:p>
    <w:p w14:paraId="3C51CED0"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under either of these two scaling techniques because they result from tranches of generation rather than single </w:t>
      </w:r>
      <w:r>
        <w:rPr>
          <w:rFonts w:ascii="Arial" w:hAnsi="Arial" w:cs="Arial"/>
          <w:i/>
          <w:iCs/>
          <w:sz w:val="24"/>
          <w:szCs w:val="24"/>
        </w:rPr>
        <w:t>power stations</w:t>
      </w:r>
      <w:r>
        <w:rPr>
          <w:rFonts w:ascii="Arial" w:hAnsi="Arial" w:cs="Arial"/>
          <w:sz w:val="24"/>
          <w:szCs w:val="24"/>
        </w:rPr>
        <w:t>.</w:t>
      </w:r>
    </w:p>
    <w:p w14:paraId="2977CA9F" w14:textId="77777777" w:rsidR="009C1403" w:rsidRDefault="00C6386D">
      <w:pPr>
        <w:kinsoku w:val="0"/>
        <w:overflowPunct w:val="0"/>
        <w:autoSpaceDE/>
        <w:autoSpaceDN/>
        <w:adjustRightInd/>
        <w:spacing w:before="252" w:line="279" w:lineRule="exact"/>
        <w:textAlignment w:val="baseline"/>
        <w:rPr>
          <w:rFonts w:ascii="Arial" w:hAnsi="Arial" w:cs="Arial"/>
          <w:b/>
          <w:bCs/>
          <w:sz w:val="24"/>
          <w:szCs w:val="24"/>
        </w:rPr>
      </w:pPr>
      <w:r>
        <w:rPr>
          <w:rFonts w:ascii="Arial" w:hAnsi="Arial" w:cs="Arial"/>
          <w:b/>
          <w:bCs/>
          <w:sz w:val="24"/>
          <w:szCs w:val="24"/>
        </w:rPr>
        <w:t>Availability Factors</w:t>
      </w:r>
    </w:p>
    <w:p w14:paraId="73A4ED0E" w14:textId="77777777" w:rsidR="009C1403" w:rsidRDefault="00C6386D">
      <w:pPr>
        <w:tabs>
          <w:tab w:val="left" w:pos="792"/>
        </w:tabs>
        <w:kinsoku w:val="0"/>
        <w:overflowPunct w:val="0"/>
        <w:autoSpaceDE/>
        <w:autoSpaceDN/>
        <w:adjustRightInd/>
        <w:spacing w:before="280" w:line="277" w:lineRule="exact"/>
        <w:textAlignment w:val="baseline"/>
        <w:rPr>
          <w:rFonts w:ascii="Arial" w:hAnsi="Arial" w:cs="Arial"/>
          <w:spacing w:val="-1"/>
          <w:sz w:val="24"/>
          <w:szCs w:val="24"/>
        </w:rPr>
      </w:pPr>
      <w:r>
        <w:rPr>
          <w:rFonts w:ascii="Arial" w:hAnsi="Arial" w:cs="Arial"/>
          <w:spacing w:val="-1"/>
          <w:sz w:val="24"/>
          <w:szCs w:val="24"/>
        </w:rPr>
        <w:t>C.3</w:t>
      </w:r>
      <w:r>
        <w:rPr>
          <w:rFonts w:ascii="Arial" w:hAnsi="Arial" w:cs="Arial"/>
          <w:spacing w:val="-1"/>
          <w:sz w:val="24"/>
          <w:szCs w:val="24"/>
        </w:rPr>
        <w:tab/>
        <w:t xml:space="preserve">In derivation of </w:t>
      </w:r>
      <w:r>
        <w:rPr>
          <w:rFonts w:ascii="Arial" w:hAnsi="Arial" w:cs="Arial"/>
          <w:i/>
          <w:iCs/>
          <w:spacing w:val="-1"/>
          <w:sz w:val="24"/>
          <w:szCs w:val="24"/>
        </w:rPr>
        <w:t>Security planned transfer conditions</w:t>
      </w:r>
      <w:r>
        <w:rPr>
          <w:rFonts w:ascii="Arial" w:hAnsi="Arial" w:cs="Arial"/>
          <w:spacing w:val="-1"/>
          <w:sz w:val="24"/>
          <w:szCs w:val="24"/>
        </w:rPr>
        <w:t>, the registered capacities</w:t>
      </w:r>
    </w:p>
    <w:p w14:paraId="1927343D" w14:textId="77777777" w:rsidR="009C1403" w:rsidRDefault="00C6386D">
      <w:pPr>
        <w:kinsoku w:val="0"/>
        <w:overflowPunct w:val="0"/>
        <w:autoSpaceDE/>
        <w:autoSpaceDN/>
        <w:adjustRightInd/>
        <w:spacing w:line="281" w:lineRule="exact"/>
        <w:jc w:val="both"/>
        <w:textAlignment w:val="baseline"/>
        <w:rPr>
          <w:rFonts w:ascii="Arial" w:hAnsi="Arial" w:cs="Arial"/>
          <w:spacing w:val="-3"/>
          <w:sz w:val="24"/>
          <w:szCs w:val="24"/>
        </w:rPr>
      </w:pPr>
      <w:r>
        <w:rPr>
          <w:rFonts w:ascii="Arial" w:hAnsi="Arial" w:cs="Arial"/>
          <w:spacing w:val="-3"/>
          <w:sz w:val="24"/>
          <w:szCs w:val="24"/>
        </w:rPr>
        <w:t xml:space="preserve">of </w:t>
      </w:r>
      <w:r>
        <w:rPr>
          <w:rFonts w:ascii="Arial" w:hAnsi="Arial" w:cs="Arial"/>
          <w:i/>
          <w:iCs/>
          <w:spacing w:val="-3"/>
          <w:sz w:val="24"/>
          <w:szCs w:val="24"/>
        </w:rPr>
        <w:t xml:space="preserve">power stations </w:t>
      </w:r>
      <w:r>
        <w:rPr>
          <w:rFonts w:ascii="Arial" w:hAnsi="Arial" w:cs="Arial"/>
          <w:spacing w:val="-3"/>
          <w:sz w:val="24"/>
          <w:szCs w:val="24"/>
        </w:rPr>
        <w:t>are scaled by availability factors, known as A</w:t>
      </w:r>
      <w:r>
        <w:rPr>
          <w:rFonts w:ascii="Arial" w:hAnsi="Arial" w:cs="Arial"/>
          <w:spacing w:val="-3"/>
          <w:sz w:val="16"/>
          <w:szCs w:val="16"/>
        </w:rPr>
        <w:t>T</w:t>
      </w:r>
      <w:r>
        <w:rPr>
          <w:rFonts w:ascii="Arial" w:hAnsi="Arial" w:cs="Arial"/>
          <w:spacing w:val="-3"/>
          <w:sz w:val="24"/>
          <w:szCs w:val="24"/>
        </w:rPr>
        <w:t xml:space="preserve">, for classes T of </w:t>
      </w:r>
      <w:r>
        <w:rPr>
          <w:rFonts w:ascii="Arial" w:hAnsi="Arial" w:cs="Arial"/>
          <w:i/>
          <w:iCs/>
          <w:spacing w:val="-3"/>
          <w:sz w:val="24"/>
          <w:szCs w:val="24"/>
        </w:rPr>
        <w:t xml:space="preserve">power station. </w:t>
      </w:r>
      <w:r>
        <w:rPr>
          <w:rFonts w:ascii="Arial" w:hAnsi="Arial" w:cs="Arial"/>
          <w:spacing w:val="-3"/>
          <w:sz w:val="24"/>
          <w:szCs w:val="24"/>
        </w:rPr>
        <w:t xml:space="preserve">For the </w:t>
      </w:r>
      <w:r>
        <w:rPr>
          <w:rFonts w:ascii="Arial" w:hAnsi="Arial" w:cs="Arial"/>
          <w:i/>
          <w:iCs/>
          <w:spacing w:val="-3"/>
          <w:sz w:val="24"/>
          <w:szCs w:val="24"/>
        </w:rPr>
        <w:t>Security planned transfer condition</w:t>
      </w:r>
      <w:r>
        <w:rPr>
          <w:rFonts w:ascii="Arial" w:hAnsi="Arial" w:cs="Arial"/>
          <w:spacing w:val="-3"/>
          <w:sz w:val="24"/>
          <w:szCs w:val="24"/>
        </w:rPr>
        <w:t>, these factors are set as follows:</w:t>
      </w:r>
    </w:p>
    <w:p w14:paraId="100BCF45" w14:textId="77777777" w:rsidR="009C1403" w:rsidRDefault="00C6386D">
      <w:pPr>
        <w:kinsoku w:val="0"/>
        <w:overflowPunct w:val="0"/>
        <w:autoSpaceDE/>
        <w:autoSpaceDN/>
        <w:adjustRightInd/>
        <w:spacing w:before="232" w:line="278" w:lineRule="exact"/>
        <w:jc w:val="both"/>
        <w:textAlignment w:val="baseline"/>
        <w:rPr>
          <w:rFonts w:ascii="Arial" w:hAnsi="Arial" w:cs="Arial"/>
          <w:sz w:val="24"/>
          <w:szCs w:val="24"/>
        </w:rPr>
      </w:pPr>
      <w:r>
        <w:rPr>
          <w:rFonts w:ascii="Arial" w:hAnsi="Arial" w:cs="Arial"/>
          <w:sz w:val="24"/>
          <w:szCs w:val="24"/>
        </w:rPr>
        <w:t>C.3.1 For stations powered by wind, wave, or tides, A</w:t>
      </w:r>
      <w:r>
        <w:rPr>
          <w:rFonts w:ascii="Arial" w:hAnsi="Arial" w:cs="Arial"/>
          <w:sz w:val="16"/>
          <w:szCs w:val="16"/>
        </w:rPr>
        <w:t xml:space="preserve">T </w:t>
      </w:r>
      <w:r>
        <w:rPr>
          <w:rFonts w:ascii="Arial" w:hAnsi="Arial" w:cs="Arial"/>
          <w:sz w:val="24"/>
          <w:szCs w:val="24"/>
        </w:rPr>
        <w:t xml:space="preserve">= 0. This zero factor is set for the </w:t>
      </w:r>
      <w:r>
        <w:rPr>
          <w:rFonts w:ascii="Arial" w:hAnsi="Arial" w:cs="Arial"/>
          <w:i/>
          <w:iCs/>
          <w:sz w:val="24"/>
          <w:szCs w:val="24"/>
        </w:rPr>
        <w:t xml:space="preserve">Security planned transfer condition </w:t>
      </w:r>
      <w:r>
        <w:rPr>
          <w:rFonts w:ascii="Arial" w:hAnsi="Arial" w:cs="Arial"/>
          <w:sz w:val="24"/>
          <w:szCs w:val="24"/>
        </w:rPr>
        <w:t xml:space="preserve">so that there is confidence that there is sufficient </w:t>
      </w:r>
      <w:r>
        <w:rPr>
          <w:rFonts w:ascii="Arial" w:hAnsi="Arial" w:cs="Arial"/>
          <w:i/>
          <w:iCs/>
          <w:sz w:val="24"/>
          <w:szCs w:val="24"/>
        </w:rPr>
        <w:t xml:space="preserve">transmission capacity </w:t>
      </w:r>
      <w:r>
        <w:rPr>
          <w:rFonts w:ascii="Arial" w:hAnsi="Arial" w:cs="Arial"/>
          <w:sz w:val="24"/>
          <w:szCs w:val="24"/>
        </w:rPr>
        <w:t>to meet demand securely in the absence of this class of generation.</w:t>
      </w:r>
    </w:p>
    <w:p w14:paraId="301B4C01" w14:textId="77777777" w:rsidR="009C1403" w:rsidRDefault="00C6386D">
      <w:pPr>
        <w:kinsoku w:val="0"/>
        <w:overflowPunct w:val="0"/>
        <w:autoSpaceDE/>
        <w:autoSpaceDN/>
        <w:adjustRightInd/>
        <w:spacing w:before="106" w:line="278" w:lineRule="exact"/>
        <w:ind w:left="720"/>
        <w:textAlignment w:val="baseline"/>
        <w:rPr>
          <w:rFonts w:ascii="Arial" w:hAnsi="Arial" w:cs="Arial"/>
          <w:spacing w:val="3"/>
          <w:sz w:val="24"/>
          <w:szCs w:val="24"/>
        </w:rPr>
      </w:pPr>
      <w:r>
        <w:rPr>
          <w:rFonts w:ascii="Arial" w:hAnsi="Arial" w:cs="Arial"/>
          <w:spacing w:val="3"/>
          <w:sz w:val="24"/>
          <w:szCs w:val="24"/>
        </w:rPr>
        <w:t xml:space="preserve">C.3.2 For imports or exports from / to </w:t>
      </w:r>
      <w:r>
        <w:rPr>
          <w:rFonts w:ascii="Arial" w:hAnsi="Arial" w:cs="Arial"/>
          <w:i/>
          <w:iCs/>
          <w:spacing w:val="3"/>
          <w:sz w:val="24"/>
          <w:szCs w:val="24"/>
        </w:rPr>
        <w:t>external systems</w:t>
      </w:r>
      <w:r>
        <w:rPr>
          <w:rFonts w:ascii="Arial" w:hAnsi="Arial" w:cs="Arial"/>
          <w:spacing w:val="3"/>
          <w:sz w:val="24"/>
          <w:szCs w:val="24"/>
        </w:rPr>
        <w:t>, A</w:t>
      </w:r>
      <w:r>
        <w:rPr>
          <w:rFonts w:ascii="Arial" w:hAnsi="Arial" w:cs="Arial"/>
          <w:spacing w:val="3"/>
          <w:sz w:val="16"/>
          <w:szCs w:val="16"/>
        </w:rPr>
        <w:t xml:space="preserve">T </w:t>
      </w:r>
      <w:r>
        <w:rPr>
          <w:rFonts w:ascii="Arial" w:hAnsi="Arial" w:cs="Arial"/>
          <w:spacing w:val="3"/>
          <w:sz w:val="24"/>
          <w:szCs w:val="24"/>
        </w:rPr>
        <w:t>= 0.</w:t>
      </w:r>
    </w:p>
    <w:p w14:paraId="223F9636" w14:textId="77777777" w:rsidR="009C1403" w:rsidRDefault="00C6386D">
      <w:pPr>
        <w:tabs>
          <w:tab w:val="left" w:pos="720"/>
        </w:tabs>
        <w:kinsoku w:val="0"/>
        <w:overflowPunct w:val="0"/>
        <w:autoSpaceDE/>
        <w:autoSpaceDN/>
        <w:adjustRightInd/>
        <w:spacing w:line="464" w:lineRule="exact"/>
        <w:ind w:right="3600"/>
        <w:textAlignment w:val="baseline"/>
        <w:rPr>
          <w:rFonts w:ascii="Arial" w:hAnsi="Arial" w:cs="Arial"/>
          <w:b/>
          <w:bCs/>
          <w:sz w:val="24"/>
          <w:szCs w:val="24"/>
        </w:rPr>
      </w:pPr>
      <w:r>
        <w:rPr>
          <w:rFonts w:ascii="Arial" w:hAnsi="Arial" w:cs="Arial"/>
          <w:sz w:val="24"/>
          <w:szCs w:val="24"/>
        </w:rPr>
        <w:t>A.1</w:t>
      </w:r>
      <w:r>
        <w:rPr>
          <w:rFonts w:ascii="Arial" w:hAnsi="Arial" w:cs="Arial"/>
          <w:sz w:val="24"/>
          <w:szCs w:val="24"/>
        </w:rPr>
        <w:tab/>
        <w:t xml:space="preserve">C.3.3 For all other </w:t>
      </w:r>
      <w:r>
        <w:rPr>
          <w:rFonts w:ascii="Arial" w:hAnsi="Arial" w:cs="Arial"/>
          <w:i/>
          <w:iCs/>
          <w:sz w:val="24"/>
          <w:szCs w:val="24"/>
        </w:rPr>
        <w:t>power stations</w:t>
      </w:r>
      <w:r>
        <w:rPr>
          <w:rFonts w:ascii="Arial" w:hAnsi="Arial" w:cs="Arial"/>
          <w:sz w:val="24"/>
          <w:szCs w:val="24"/>
        </w:rPr>
        <w:t>, A</w:t>
      </w:r>
      <w:r>
        <w:rPr>
          <w:rFonts w:ascii="Arial" w:hAnsi="Arial" w:cs="Arial"/>
          <w:sz w:val="16"/>
          <w:szCs w:val="16"/>
        </w:rPr>
        <w:t xml:space="preserve">T </w:t>
      </w:r>
      <w:r>
        <w:rPr>
          <w:rFonts w:ascii="Arial" w:hAnsi="Arial" w:cs="Arial"/>
          <w:sz w:val="24"/>
          <w:szCs w:val="24"/>
        </w:rPr>
        <w:t>= 1.0</w:t>
      </w:r>
      <w:r>
        <w:rPr>
          <w:rFonts w:ascii="Arial" w:hAnsi="Arial" w:cs="Arial"/>
          <w:sz w:val="24"/>
          <w:szCs w:val="24"/>
        </w:rPr>
        <w:br/>
      </w:r>
      <w:r>
        <w:rPr>
          <w:rFonts w:ascii="Arial" w:hAnsi="Arial" w:cs="Arial"/>
          <w:b/>
          <w:bCs/>
          <w:sz w:val="24"/>
          <w:szCs w:val="24"/>
        </w:rPr>
        <w:t>Ranking Order Technique</w:t>
      </w:r>
    </w:p>
    <w:p w14:paraId="7C7252E8" w14:textId="77777777" w:rsidR="009C1403" w:rsidRDefault="00C6386D">
      <w:pPr>
        <w:tabs>
          <w:tab w:val="left" w:pos="792"/>
        </w:tabs>
        <w:kinsoku w:val="0"/>
        <w:overflowPunct w:val="0"/>
        <w:autoSpaceDE/>
        <w:autoSpaceDN/>
        <w:adjustRightInd/>
        <w:spacing w:before="300" w:line="278" w:lineRule="exact"/>
        <w:textAlignment w:val="baseline"/>
        <w:rPr>
          <w:rFonts w:ascii="Arial" w:hAnsi="Arial" w:cs="Arial"/>
          <w:sz w:val="24"/>
          <w:szCs w:val="24"/>
        </w:rPr>
      </w:pPr>
      <w:r>
        <w:rPr>
          <w:rFonts w:ascii="Arial" w:hAnsi="Arial" w:cs="Arial"/>
          <w:sz w:val="24"/>
          <w:szCs w:val="24"/>
        </w:rPr>
        <w:t>C.4</w:t>
      </w:r>
      <w:r>
        <w:rPr>
          <w:rFonts w:ascii="Arial" w:hAnsi="Arial" w:cs="Arial"/>
          <w:sz w:val="24"/>
          <w:szCs w:val="24"/>
        </w:rPr>
        <w:tab/>
        <w:t xml:space="preserve">In some circumstances apparent future </w:t>
      </w:r>
      <w:r>
        <w:rPr>
          <w:rFonts w:ascii="Arial" w:hAnsi="Arial" w:cs="Arial"/>
          <w:i/>
          <w:iCs/>
          <w:sz w:val="24"/>
          <w:szCs w:val="24"/>
        </w:rPr>
        <w:t xml:space="preserve">plant margins </w:t>
      </w:r>
      <w:r>
        <w:rPr>
          <w:rFonts w:ascii="Arial" w:hAnsi="Arial" w:cs="Arial"/>
          <w:sz w:val="24"/>
          <w:szCs w:val="24"/>
        </w:rPr>
        <w:t>may exceed 20%. This</w:t>
      </w:r>
    </w:p>
    <w:p w14:paraId="48E37E73" w14:textId="6FA73C28" w:rsidR="009C1403" w:rsidRDefault="00C6386D">
      <w:pPr>
        <w:kinsoku w:val="0"/>
        <w:overflowPunct w:val="0"/>
        <w:autoSpaceDE/>
        <w:autoSpaceDN/>
        <w:adjustRightInd/>
        <w:spacing w:line="275" w:lineRule="exact"/>
        <w:jc w:val="both"/>
        <w:textAlignment w:val="baseline"/>
        <w:rPr>
          <w:rFonts w:ascii="Arial" w:hAnsi="Arial" w:cs="Arial"/>
          <w:sz w:val="24"/>
          <w:szCs w:val="24"/>
        </w:rPr>
      </w:pPr>
      <w:r>
        <w:rPr>
          <w:rFonts w:ascii="Arial" w:hAnsi="Arial" w:cs="Arial"/>
          <w:sz w:val="24"/>
          <w:szCs w:val="24"/>
        </w:rPr>
        <w:t xml:space="preserve">may arise where </w:t>
      </w:r>
      <w:r w:rsidR="001108F3">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has been notified of increases in future generation capacity but has not yet been formally notified of future reductions in generation capacity due to plant closures. The ranking order technique maintains the output of </w:t>
      </w:r>
      <w:r>
        <w:rPr>
          <w:rFonts w:ascii="Arial" w:hAnsi="Arial" w:cs="Arial"/>
          <w:i/>
          <w:iCs/>
          <w:sz w:val="24"/>
          <w:szCs w:val="24"/>
        </w:rPr>
        <w:t xml:space="preserve">power stations </w:t>
      </w:r>
      <w:r>
        <w:rPr>
          <w:rFonts w:ascii="Arial" w:hAnsi="Arial" w:cs="Arial"/>
          <w:sz w:val="24"/>
          <w:szCs w:val="24"/>
        </w:rPr>
        <w:t xml:space="preserve">considered more likely to operate at times of </w:t>
      </w:r>
      <w:r>
        <w:rPr>
          <w:rFonts w:ascii="Arial" w:hAnsi="Arial" w:cs="Arial"/>
          <w:i/>
          <w:iCs/>
          <w:sz w:val="24"/>
          <w:szCs w:val="24"/>
        </w:rPr>
        <w:t xml:space="preserve">ACS peak demand </w:t>
      </w:r>
      <w:r>
        <w:rPr>
          <w:rFonts w:ascii="Arial" w:hAnsi="Arial" w:cs="Arial"/>
          <w:sz w:val="24"/>
          <w:szCs w:val="24"/>
        </w:rPr>
        <w:t>at more realistic levels and treats those less likely to operate as non-contributory.</w:t>
      </w:r>
    </w:p>
    <w:p w14:paraId="5A76D878" w14:textId="77777777" w:rsidR="009C1403" w:rsidRDefault="00C6386D">
      <w:pPr>
        <w:tabs>
          <w:tab w:val="left" w:pos="792"/>
        </w:tabs>
        <w:kinsoku w:val="0"/>
        <w:overflowPunct w:val="0"/>
        <w:autoSpaceDE/>
        <w:autoSpaceDN/>
        <w:adjustRightInd/>
        <w:spacing w:before="230" w:line="278" w:lineRule="exact"/>
        <w:jc w:val="both"/>
        <w:textAlignment w:val="baseline"/>
        <w:rPr>
          <w:rFonts w:ascii="Arial" w:hAnsi="Arial" w:cs="Arial"/>
          <w:sz w:val="24"/>
          <w:szCs w:val="24"/>
        </w:rPr>
      </w:pPr>
      <w:r>
        <w:rPr>
          <w:rFonts w:ascii="Arial" w:hAnsi="Arial" w:cs="Arial"/>
          <w:sz w:val="24"/>
          <w:szCs w:val="24"/>
        </w:rPr>
        <w:t>C.5</w:t>
      </w:r>
      <w:r>
        <w:rPr>
          <w:rFonts w:ascii="Arial" w:hAnsi="Arial" w:cs="Arial"/>
          <w:sz w:val="24"/>
          <w:szCs w:val="24"/>
        </w:rPr>
        <w:tab/>
        <w:t xml:space="preserve">This is achieved by ranking all directly connected </w:t>
      </w:r>
      <w:r>
        <w:rPr>
          <w:rFonts w:ascii="Arial" w:hAnsi="Arial" w:cs="Arial"/>
          <w:i/>
          <w:iCs/>
          <w:sz w:val="24"/>
          <w:szCs w:val="24"/>
        </w:rPr>
        <w:t xml:space="preserve">power stations, </w:t>
      </w:r>
      <w:r>
        <w:rPr>
          <w:rFonts w:ascii="Arial" w:hAnsi="Arial" w:cs="Arial"/>
          <w:sz w:val="24"/>
          <w:szCs w:val="24"/>
        </w:rPr>
        <w:t>embedded</w:t>
      </w:r>
    </w:p>
    <w:p w14:paraId="1C5B5381" w14:textId="77777777" w:rsidR="009C1403" w:rsidRDefault="00C6386D">
      <w:pPr>
        <w:kinsoku w:val="0"/>
        <w:overflowPunct w:val="0"/>
        <w:autoSpaceDE/>
        <w:autoSpaceDN/>
        <w:adjustRightInd/>
        <w:spacing w:line="277" w:lineRule="exact"/>
        <w:jc w:val="both"/>
        <w:textAlignment w:val="baseline"/>
        <w:rPr>
          <w:rFonts w:ascii="Arial" w:hAnsi="Arial" w:cs="Arial"/>
          <w:spacing w:val="-2"/>
          <w:sz w:val="24"/>
          <w:szCs w:val="24"/>
        </w:rPr>
      </w:pPr>
      <w:r>
        <w:rPr>
          <w:rFonts w:ascii="Arial" w:hAnsi="Arial" w:cs="Arial"/>
          <w:i/>
          <w:iCs/>
          <w:spacing w:val="-2"/>
          <w:sz w:val="24"/>
          <w:szCs w:val="24"/>
        </w:rPr>
        <w:t>large power stations</w:t>
      </w:r>
      <w:r>
        <w:rPr>
          <w:rFonts w:ascii="Arial" w:hAnsi="Arial" w:cs="Arial"/>
          <w:spacing w:val="-2"/>
          <w:sz w:val="24"/>
          <w:szCs w:val="24"/>
        </w:rPr>
        <w:t xml:space="preserve">, and groups of embedded </w:t>
      </w:r>
      <w:r>
        <w:rPr>
          <w:rFonts w:ascii="Arial" w:hAnsi="Arial" w:cs="Arial"/>
          <w:i/>
          <w:iCs/>
          <w:spacing w:val="-2"/>
          <w:sz w:val="24"/>
          <w:szCs w:val="24"/>
        </w:rPr>
        <w:t xml:space="preserve">medium power stations </w:t>
      </w:r>
      <w:r>
        <w:rPr>
          <w:rFonts w:ascii="Arial" w:hAnsi="Arial" w:cs="Arial"/>
          <w:spacing w:val="-2"/>
          <w:sz w:val="24"/>
          <w:szCs w:val="24"/>
        </w:rPr>
        <w:t xml:space="preserve">and embedded </w:t>
      </w:r>
      <w:r>
        <w:rPr>
          <w:rFonts w:ascii="Arial" w:hAnsi="Arial" w:cs="Arial"/>
          <w:i/>
          <w:iCs/>
          <w:spacing w:val="-2"/>
          <w:sz w:val="24"/>
          <w:szCs w:val="24"/>
        </w:rPr>
        <w:t xml:space="preserve">small power stations </w:t>
      </w:r>
      <w:r>
        <w:rPr>
          <w:rFonts w:ascii="Arial" w:hAnsi="Arial" w:cs="Arial"/>
          <w:spacing w:val="-2"/>
          <w:sz w:val="24"/>
          <w:szCs w:val="24"/>
        </w:rPr>
        <w:t xml:space="preserve">aggregated based on their generation technology and their location in order of likelihood of operation at times of </w:t>
      </w:r>
      <w:r>
        <w:rPr>
          <w:rFonts w:ascii="Arial" w:hAnsi="Arial" w:cs="Arial"/>
          <w:i/>
          <w:iCs/>
          <w:spacing w:val="-2"/>
          <w:sz w:val="24"/>
          <w:szCs w:val="24"/>
        </w:rPr>
        <w:t>ACS peak demand</w:t>
      </w:r>
      <w:r>
        <w:rPr>
          <w:rFonts w:ascii="Arial" w:hAnsi="Arial" w:cs="Arial"/>
          <w:spacing w:val="-2"/>
          <w:sz w:val="24"/>
          <w:szCs w:val="24"/>
        </w:rPr>
        <w:t xml:space="preserve">. Those </w:t>
      </w:r>
      <w:r>
        <w:rPr>
          <w:rFonts w:ascii="Arial" w:hAnsi="Arial" w:cs="Arial"/>
          <w:i/>
          <w:iCs/>
          <w:spacing w:val="-2"/>
          <w:sz w:val="24"/>
          <w:szCs w:val="24"/>
        </w:rPr>
        <w:t xml:space="preserve">power stations </w:t>
      </w:r>
      <w:r>
        <w:rPr>
          <w:rFonts w:ascii="Arial" w:hAnsi="Arial" w:cs="Arial"/>
          <w:spacing w:val="-2"/>
          <w:sz w:val="24"/>
          <w:szCs w:val="24"/>
        </w:rPr>
        <w:t xml:space="preserve">considered least likely to operate at peak are progressively removed and treated as non-contributory until a </w:t>
      </w:r>
      <w:r>
        <w:rPr>
          <w:rFonts w:ascii="Arial" w:hAnsi="Arial" w:cs="Arial"/>
          <w:i/>
          <w:iCs/>
          <w:spacing w:val="-2"/>
          <w:sz w:val="24"/>
          <w:szCs w:val="24"/>
        </w:rPr>
        <w:t xml:space="preserve">plant margin </w:t>
      </w:r>
      <w:r>
        <w:rPr>
          <w:rFonts w:ascii="Arial" w:hAnsi="Arial" w:cs="Arial"/>
          <w:spacing w:val="-2"/>
          <w:sz w:val="24"/>
          <w:szCs w:val="24"/>
        </w:rPr>
        <w:t>of 20% or just below is achieved. The output of the remainder is then calculated using the same scaling method as used in the straight scaling technique described in paragraphs C.5 and C.6 below.</w:t>
      </w:r>
    </w:p>
    <w:p w14:paraId="769F4285" w14:textId="77777777" w:rsidR="009C1403" w:rsidRDefault="00C6386D">
      <w:pPr>
        <w:kinsoku w:val="0"/>
        <w:overflowPunct w:val="0"/>
        <w:autoSpaceDE/>
        <w:autoSpaceDN/>
        <w:adjustRightInd/>
        <w:spacing w:before="237" w:line="279" w:lineRule="exact"/>
        <w:textAlignment w:val="baseline"/>
        <w:rPr>
          <w:rFonts w:ascii="Arial" w:hAnsi="Arial" w:cs="Arial"/>
          <w:b/>
          <w:bCs/>
          <w:sz w:val="24"/>
          <w:szCs w:val="24"/>
        </w:rPr>
      </w:pPr>
      <w:r>
        <w:rPr>
          <w:rFonts w:ascii="Arial" w:hAnsi="Arial" w:cs="Arial"/>
          <w:b/>
          <w:bCs/>
          <w:sz w:val="24"/>
          <w:szCs w:val="24"/>
        </w:rPr>
        <w:t>Straight Scaling Technique</w:t>
      </w:r>
    </w:p>
    <w:p w14:paraId="401A27F8" w14:textId="74A07CBC" w:rsidR="009C1403" w:rsidRDefault="00C6386D" w:rsidP="00A056AE">
      <w:pPr>
        <w:tabs>
          <w:tab w:val="left" w:pos="0"/>
        </w:tabs>
        <w:kinsoku w:val="0"/>
        <w:overflowPunct w:val="0"/>
        <w:autoSpaceDE/>
        <w:autoSpaceDN/>
        <w:adjustRightInd/>
        <w:spacing w:before="295" w:line="278" w:lineRule="exact"/>
        <w:jc w:val="both"/>
        <w:textAlignment w:val="baseline"/>
        <w:rPr>
          <w:rFonts w:ascii="Arial" w:hAnsi="Arial" w:cs="Arial"/>
          <w:sz w:val="24"/>
          <w:szCs w:val="24"/>
        </w:rPr>
      </w:pPr>
      <w:r>
        <w:rPr>
          <w:rFonts w:ascii="Arial" w:hAnsi="Arial" w:cs="Arial"/>
          <w:sz w:val="24"/>
          <w:szCs w:val="24"/>
        </w:rPr>
        <w:t>C.6</w:t>
      </w:r>
      <w:r>
        <w:rPr>
          <w:rFonts w:ascii="Arial" w:hAnsi="Arial" w:cs="Arial"/>
          <w:sz w:val="24"/>
          <w:szCs w:val="24"/>
        </w:rPr>
        <w:tab/>
        <w:t xml:space="preserve">In this technique, all </w:t>
      </w:r>
      <w:r>
        <w:rPr>
          <w:rFonts w:ascii="Arial" w:hAnsi="Arial" w:cs="Arial"/>
          <w:i/>
          <w:iCs/>
          <w:sz w:val="24"/>
          <w:szCs w:val="24"/>
        </w:rPr>
        <w:t xml:space="preserve">power stations </w:t>
      </w:r>
      <w:r>
        <w:rPr>
          <w:rFonts w:ascii="Arial" w:hAnsi="Arial" w:cs="Arial"/>
          <w:sz w:val="24"/>
          <w:szCs w:val="24"/>
        </w:rPr>
        <w:t xml:space="preserve">at the time of the </w:t>
      </w:r>
      <w:r>
        <w:rPr>
          <w:rFonts w:ascii="Arial" w:hAnsi="Arial" w:cs="Arial"/>
          <w:i/>
          <w:iCs/>
          <w:sz w:val="24"/>
          <w:szCs w:val="24"/>
        </w:rPr>
        <w:t xml:space="preserve">ACS peak demand </w:t>
      </w:r>
      <w:r>
        <w:rPr>
          <w:rFonts w:ascii="Arial" w:hAnsi="Arial" w:cs="Arial"/>
          <w:sz w:val="24"/>
          <w:szCs w:val="24"/>
        </w:rPr>
        <w:t>are</w:t>
      </w:r>
      <w:r w:rsidR="00A056AE">
        <w:rPr>
          <w:rFonts w:ascii="Arial" w:hAnsi="Arial" w:cs="Arial"/>
          <w:sz w:val="24"/>
          <w:szCs w:val="24"/>
        </w:rPr>
        <w:t xml:space="preserve"> </w:t>
      </w:r>
      <w:r>
        <w:rPr>
          <w:rFonts w:ascii="Arial" w:hAnsi="Arial" w:cs="Arial"/>
          <w:spacing w:val="-2"/>
          <w:sz w:val="24"/>
          <w:szCs w:val="24"/>
        </w:rPr>
        <w:t xml:space="preserve">considered contributory and their output is calculated by applying a scaling factor to </w:t>
      </w:r>
      <w:r w:rsidR="00A056AE">
        <w:rPr>
          <w:rFonts w:ascii="Arial" w:hAnsi="Arial" w:cs="Arial"/>
          <w:spacing w:val="-2"/>
          <w:sz w:val="24"/>
          <w:szCs w:val="24"/>
        </w:rPr>
        <w:t>t</w:t>
      </w:r>
      <w:r>
        <w:rPr>
          <w:rFonts w:ascii="Arial" w:hAnsi="Arial" w:cs="Arial"/>
          <w:spacing w:val="-2"/>
          <w:sz w:val="24"/>
          <w:szCs w:val="24"/>
        </w:rPr>
        <w:t xml:space="preserve">heir </w:t>
      </w:r>
      <w:r>
        <w:rPr>
          <w:rFonts w:ascii="Arial" w:hAnsi="Arial" w:cs="Arial"/>
          <w:i/>
          <w:iCs/>
          <w:spacing w:val="-2"/>
          <w:sz w:val="24"/>
          <w:szCs w:val="24"/>
        </w:rPr>
        <w:t xml:space="preserve">registered capacity </w:t>
      </w:r>
      <w:r>
        <w:rPr>
          <w:rFonts w:ascii="Arial" w:hAnsi="Arial" w:cs="Arial"/>
          <w:spacing w:val="-2"/>
          <w:sz w:val="24"/>
          <w:szCs w:val="24"/>
        </w:rPr>
        <w:t xml:space="preserve">proportional to an availability representative of the </w:t>
      </w:r>
      <w:r>
        <w:rPr>
          <w:rFonts w:ascii="Arial" w:hAnsi="Arial" w:cs="Arial"/>
          <w:i/>
          <w:iCs/>
          <w:spacing w:val="-2"/>
          <w:sz w:val="24"/>
          <w:szCs w:val="24"/>
        </w:rPr>
        <w:t>generating</w:t>
      </w:r>
      <w:r w:rsidR="00A056AE">
        <w:rPr>
          <w:rFonts w:ascii="Arial" w:hAnsi="Arial" w:cs="Arial"/>
          <w:i/>
          <w:iCs/>
          <w:spacing w:val="-2"/>
          <w:sz w:val="24"/>
          <w:szCs w:val="24"/>
        </w:rPr>
        <w:t xml:space="preserve"> </w:t>
      </w:r>
      <w:r>
        <w:rPr>
          <w:rFonts w:ascii="Arial" w:hAnsi="Arial" w:cs="Arial"/>
          <w:i/>
          <w:iCs/>
          <w:sz w:val="24"/>
          <w:szCs w:val="24"/>
        </w:rPr>
        <w:t xml:space="preserve">plant type </w:t>
      </w:r>
      <w:r>
        <w:rPr>
          <w:rFonts w:ascii="Arial" w:hAnsi="Arial" w:cs="Arial"/>
          <w:sz w:val="24"/>
          <w:szCs w:val="24"/>
        </w:rPr>
        <w:t xml:space="preserve">at the time of </w:t>
      </w:r>
      <w:r>
        <w:rPr>
          <w:rFonts w:ascii="Arial" w:hAnsi="Arial" w:cs="Arial"/>
          <w:i/>
          <w:iCs/>
          <w:sz w:val="24"/>
          <w:szCs w:val="24"/>
        </w:rPr>
        <w:t xml:space="preserve">ACS peak demand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 xml:space="preserve">minus total imports from </w:t>
      </w:r>
      <w:r>
        <w:rPr>
          <w:rFonts w:ascii="Arial" w:hAnsi="Arial" w:cs="Arial"/>
          <w:i/>
          <w:iCs/>
          <w:sz w:val="24"/>
          <w:szCs w:val="24"/>
        </w:rPr>
        <w:t>external systems</w:t>
      </w:r>
      <w:r>
        <w:rPr>
          <w:rFonts w:ascii="Arial" w:hAnsi="Arial" w:cs="Arial"/>
          <w:sz w:val="24"/>
          <w:szCs w:val="24"/>
        </w:rPr>
        <w:t>.</w:t>
      </w:r>
    </w:p>
    <w:p w14:paraId="4BC306E0" w14:textId="77777777" w:rsidR="009C1403" w:rsidRDefault="009C1403">
      <w:pPr>
        <w:widowControl/>
        <w:rPr>
          <w:sz w:val="24"/>
          <w:szCs w:val="24"/>
        </w:rPr>
      </w:pPr>
    </w:p>
    <w:p w14:paraId="1420B239" w14:textId="77777777" w:rsidR="00A056AE" w:rsidRDefault="00A056AE">
      <w:pPr>
        <w:widowControl/>
        <w:rPr>
          <w:sz w:val="24"/>
          <w:szCs w:val="24"/>
        </w:rPr>
      </w:pPr>
    </w:p>
    <w:p w14:paraId="7808E894" w14:textId="77777777" w:rsidR="00A056AE" w:rsidRPr="00A056AE" w:rsidRDefault="00A056AE" w:rsidP="00A056AE">
      <w:pPr>
        <w:pStyle w:val="Appendixlevel2"/>
        <w:numPr>
          <w:ilvl w:val="0"/>
          <w:numId w:val="0"/>
        </w:numPr>
        <w:rPr>
          <w:rFonts w:cs="Arial"/>
          <w:szCs w:val="24"/>
        </w:rPr>
      </w:pPr>
      <w:r w:rsidRPr="00087373">
        <w:t>C.7</w:t>
      </w:r>
      <w:r w:rsidRPr="00A056AE">
        <w:rPr>
          <w:rFonts w:cs="Arial"/>
          <w:szCs w:val="24"/>
        </w:rPr>
        <w:tab/>
        <w:t>Thus,</w:t>
      </w:r>
    </w:p>
    <w:p w14:paraId="08CF6437" w14:textId="77777777" w:rsidR="00A056AE" w:rsidRPr="00A056AE" w:rsidRDefault="00A056AE" w:rsidP="00A056AE">
      <w:pPr>
        <w:jc w:val="center"/>
        <w:rPr>
          <w:rFonts w:ascii="Arial" w:hAnsi="Arial" w:cs="Arial"/>
          <w:sz w:val="24"/>
          <w:szCs w:val="24"/>
        </w:rPr>
      </w:pPr>
      <w:r w:rsidRPr="00A056AE">
        <w:rPr>
          <w:rFonts w:ascii="Arial" w:hAnsi="Arial" w:cs="Arial"/>
          <w:noProof/>
          <w:color w:val="2B579A"/>
          <w:position w:val="-14"/>
          <w:sz w:val="24"/>
          <w:szCs w:val="24"/>
          <w:shd w:val="clear" w:color="auto" w:fill="E6E6E6"/>
        </w:rPr>
        <w:object w:dxaOrig="1560" w:dyaOrig="380" w14:anchorId="249F7C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20.05pt" o:ole="" fillcolor="window">
            <v:imagedata r:id="rId104" o:title=""/>
          </v:shape>
          <o:OLEObject Type="Embed" ProgID="Equation.3" ShapeID="_x0000_i1025" DrawAspect="Content" ObjectID="_1798367237" r:id="rId105"/>
        </w:object>
      </w:r>
    </w:p>
    <w:p w14:paraId="17443B92" w14:textId="77777777" w:rsidR="00A056AE" w:rsidRPr="00A056AE" w:rsidRDefault="00A056AE" w:rsidP="00A056AE">
      <w:pPr>
        <w:ind w:left="720"/>
        <w:rPr>
          <w:rFonts w:ascii="Arial" w:hAnsi="Arial" w:cs="Arial"/>
          <w:sz w:val="24"/>
          <w:szCs w:val="24"/>
        </w:rPr>
      </w:pPr>
    </w:p>
    <w:p w14:paraId="2FADFC40"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Where</w:t>
      </w:r>
    </w:p>
    <w:p w14:paraId="40B2DD2B" w14:textId="77777777" w:rsidR="00A056AE" w:rsidRPr="00A056AE" w:rsidRDefault="00A056AE" w:rsidP="00A056AE">
      <w:pPr>
        <w:ind w:left="720"/>
        <w:jc w:val="center"/>
        <w:rPr>
          <w:rFonts w:ascii="Arial" w:hAnsi="Arial" w:cs="Arial"/>
          <w:sz w:val="24"/>
          <w:szCs w:val="24"/>
        </w:rPr>
      </w:pPr>
      <w:r w:rsidRPr="00A056AE">
        <w:rPr>
          <w:rFonts w:ascii="Arial" w:hAnsi="Arial" w:cs="Arial"/>
          <w:noProof/>
          <w:color w:val="2B579A"/>
          <w:position w:val="-64"/>
          <w:sz w:val="24"/>
          <w:szCs w:val="24"/>
          <w:shd w:val="clear" w:color="auto" w:fill="E6E6E6"/>
        </w:rPr>
        <w:object w:dxaOrig="2020" w:dyaOrig="1260" w14:anchorId="157A5C55">
          <v:shape id="_x0000_i1026" type="#_x0000_t75" style="width:102.7pt;height:61.35pt" o:ole="" fillcolor="red">
            <v:imagedata r:id="rId106" o:title=""/>
          </v:shape>
          <o:OLEObject Type="Embed" ProgID="Equation.3" ShapeID="_x0000_i1026" DrawAspect="Content" ObjectID="_1798367238" r:id="rId107"/>
        </w:object>
      </w:r>
    </w:p>
    <w:p w14:paraId="28DBA41F" w14:textId="77777777" w:rsidR="00A056AE" w:rsidRPr="00A056AE" w:rsidRDefault="00A056AE" w:rsidP="00A056AE">
      <w:pPr>
        <w:ind w:left="720"/>
        <w:rPr>
          <w:rFonts w:ascii="Arial" w:hAnsi="Arial" w:cs="Arial"/>
          <w:sz w:val="24"/>
          <w:szCs w:val="24"/>
        </w:rPr>
      </w:pPr>
    </w:p>
    <w:p w14:paraId="0D340983"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and</w:t>
      </w:r>
    </w:p>
    <w:p w14:paraId="205DAEAC" w14:textId="77777777" w:rsidR="00A056AE" w:rsidRPr="00A056AE" w:rsidRDefault="00A056AE" w:rsidP="00A056AE">
      <w:pPr>
        <w:ind w:left="720"/>
        <w:rPr>
          <w:rFonts w:ascii="Arial" w:hAnsi="Arial" w:cs="Arial"/>
          <w:sz w:val="24"/>
          <w:szCs w:val="24"/>
        </w:rPr>
      </w:pPr>
    </w:p>
    <w:tbl>
      <w:tblPr>
        <w:tblW w:w="0" w:type="auto"/>
        <w:tblInd w:w="817" w:type="dxa"/>
        <w:tblLayout w:type="fixed"/>
        <w:tblLook w:val="0000" w:firstRow="0" w:lastRow="0" w:firstColumn="0" w:lastColumn="0" w:noHBand="0" w:noVBand="0"/>
      </w:tblPr>
      <w:tblGrid>
        <w:gridCol w:w="567"/>
        <w:gridCol w:w="425"/>
        <w:gridCol w:w="7431"/>
      </w:tblGrid>
      <w:tr w:rsidR="00A056AE" w:rsidRPr="00A056AE" w14:paraId="3723480D" w14:textId="77777777" w:rsidTr="00AE3C21">
        <w:tc>
          <w:tcPr>
            <w:tcW w:w="567" w:type="dxa"/>
          </w:tcPr>
          <w:p w14:paraId="4502CC48" w14:textId="77777777" w:rsidR="00A056AE" w:rsidRPr="00A056AE" w:rsidRDefault="00A056AE" w:rsidP="00AE3C21">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00" w:dyaOrig="380" w14:anchorId="1234EF51">
                <v:shape id="_x0000_i1027" type="#_x0000_t75" style="width:15.65pt;height:20.05pt" o:ole="" fillcolor="window">
                  <v:imagedata r:id="rId108" o:title=""/>
                </v:shape>
                <o:OLEObject Type="Embed" ProgID="Equation.3" ShapeID="_x0000_i1027" DrawAspect="Content" ObjectID="_1798367239" r:id="rId109"/>
              </w:object>
            </w:r>
          </w:p>
        </w:tc>
        <w:tc>
          <w:tcPr>
            <w:tcW w:w="425" w:type="dxa"/>
          </w:tcPr>
          <w:p w14:paraId="1763D128" w14:textId="77777777" w:rsidR="00A056AE" w:rsidRPr="00A056AE" w:rsidRDefault="00A056AE" w:rsidP="00AE3C21">
            <w:pPr>
              <w:rPr>
                <w:rFonts w:ascii="Arial" w:hAnsi="Arial" w:cs="Arial"/>
                <w:sz w:val="24"/>
                <w:szCs w:val="24"/>
              </w:rPr>
            </w:pPr>
            <w:r w:rsidRPr="00A056AE">
              <w:rPr>
                <w:rFonts w:ascii="Arial" w:hAnsi="Arial" w:cs="Arial"/>
                <w:sz w:val="24"/>
                <w:szCs w:val="24"/>
              </w:rPr>
              <w:t>=</w:t>
            </w:r>
          </w:p>
        </w:tc>
        <w:tc>
          <w:tcPr>
            <w:tcW w:w="7431" w:type="dxa"/>
          </w:tcPr>
          <w:p w14:paraId="6B5BADB1" w14:textId="77777777" w:rsidR="00A056AE" w:rsidRPr="00A056AE" w:rsidRDefault="00A056AE" w:rsidP="00AE3C21">
            <w:pPr>
              <w:spacing w:after="120"/>
              <w:rPr>
                <w:rFonts w:ascii="Arial" w:hAnsi="Arial" w:cs="Arial"/>
                <w:sz w:val="24"/>
                <w:szCs w:val="24"/>
              </w:rPr>
            </w:pPr>
            <w:r w:rsidRPr="00A056AE">
              <w:rPr>
                <w:rFonts w:ascii="Arial" w:hAnsi="Arial" w:cs="Arial"/>
                <w:sz w:val="24"/>
                <w:szCs w:val="24"/>
              </w:rPr>
              <w:t xml:space="preserve">the output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power station</w:t>
            </w:r>
            <w:r w:rsidRPr="00A056AE">
              <w:rPr>
                <w:rFonts w:ascii="Arial" w:hAnsi="Arial" w:cs="Arial"/>
                <w:sz w:val="24"/>
                <w:szCs w:val="24"/>
              </w:rPr>
              <w:t xml:space="preser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14337BED" w14:textId="77777777" w:rsidTr="00AE3C21">
        <w:tc>
          <w:tcPr>
            <w:tcW w:w="567" w:type="dxa"/>
          </w:tcPr>
          <w:p w14:paraId="5F8FF22A" w14:textId="77777777" w:rsidR="00A056AE" w:rsidRPr="00A056AE" w:rsidRDefault="00A056AE" w:rsidP="00AE3C21">
            <w:pPr>
              <w:rPr>
                <w:rFonts w:ascii="Arial" w:hAnsi="Arial" w:cs="Arial"/>
                <w:sz w:val="24"/>
                <w:szCs w:val="24"/>
              </w:rPr>
            </w:pPr>
            <w:r w:rsidRPr="00A056AE">
              <w:rPr>
                <w:rFonts w:ascii="Arial" w:hAnsi="Arial" w:cs="Arial"/>
                <w:noProof/>
                <w:color w:val="2B579A"/>
                <w:position w:val="-10"/>
                <w:sz w:val="24"/>
                <w:szCs w:val="24"/>
                <w:shd w:val="clear" w:color="auto" w:fill="E6E6E6"/>
              </w:rPr>
              <w:object w:dxaOrig="320" w:dyaOrig="340" w14:anchorId="13CDA004">
                <v:shape id="_x0000_i1028" type="#_x0000_t75" style="width:15.65pt;height:15.65pt" o:ole="" fillcolor="window">
                  <v:imagedata r:id="rId110" o:title=""/>
                </v:shape>
                <o:OLEObject Type="Embed" ProgID="Equation.3" ShapeID="_x0000_i1028" DrawAspect="Content" ObjectID="_1798367240" r:id="rId111"/>
              </w:object>
            </w:r>
          </w:p>
        </w:tc>
        <w:tc>
          <w:tcPr>
            <w:tcW w:w="425" w:type="dxa"/>
          </w:tcPr>
          <w:p w14:paraId="304A0E20" w14:textId="77777777" w:rsidR="00A056AE" w:rsidRPr="00A056AE" w:rsidRDefault="00A056AE" w:rsidP="00AE3C21">
            <w:pPr>
              <w:rPr>
                <w:rFonts w:ascii="Arial" w:hAnsi="Arial" w:cs="Arial"/>
                <w:sz w:val="24"/>
                <w:szCs w:val="24"/>
              </w:rPr>
            </w:pPr>
            <w:r w:rsidRPr="00A056AE">
              <w:rPr>
                <w:rFonts w:ascii="Arial" w:hAnsi="Arial" w:cs="Arial"/>
                <w:sz w:val="24"/>
                <w:szCs w:val="24"/>
              </w:rPr>
              <w:t>=</w:t>
            </w:r>
          </w:p>
        </w:tc>
        <w:tc>
          <w:tcPr>
            <w:tcW w:w="7431" w:type="dxa"/>
          </w:tcPr>
          <w:p w14:paraId="240CA570" w14:textId="77777777" w:rsidR="00A056AE" w:rsidRPr="00A056AE" w:rsidRDefault="00A056AE" w:rsidP="00AE3C21">
            <w:pPr>
              <w:spacing w:after="120"/>
              <w:rPr>
                <w:rFonts w:ascii="Arial" w:hAnsi="Arial" w:cs="Arial"/>
                <w:sz w:val="24"/>
                <w:szCs w:val="24"/>
              </w:rPr>
            </w:pPr>
            <w:r w:rsidRPr="00A056AE">
              <w:rPr>
                <w:rFonts w:ascii="Arial" w:hAnsi="Arial" w:cs="Arial"/>
                <w:sz w:val="24"/>
                <w:szCs w:val="24"/>
              </w:rPr>
              <w:t xml:space="preserve">an availability representative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r w:rsidRPr="00A056AE">
              <w:rPr>
                <w:rFonts w:ascii="Arial" w:hAnsi="Arial" w:cs="Arial"/>
                <w:sz w:val="24"/>
                <w:szCs w:val="24"/>
              </w:rPr>
              <w:t xml:space="preserve"> at the time of </w:t>
            </w:r>
            <w:r w:rsidRPr="00A056AE">
              <w:rPr>
                <w:rFonts w:ascii="Arial" w:hAnsi="Arial" w:cs="Arial"/>
                <w:i/>
                <w:sz w:val="24"/>
                <w:szCs w:val="24"/>
              </w:rPr>
              <w:t>ACS peak demand</w:t>
            </w:r>
          </w:p>
        </w:tc>
      </w:tr>
      <w:tr w:rsidR="00A056AE" w:rsidRPr="00A056AE" w14:paraId="13420FAF" w14:textId="77777777" w:rsidTr="00AE3C21">
        <w:tc>
          <w:tcPr>
            <w:tcW w:w="567" w:type="dxa"/>
          </w:tcPr>
          <w:p w14:paraId="1625FC75" w14:textId="77777777" w:rsidR="00A056AE" w:rsidRPr="00A056AE" w:rsidRDefault="00A056AE" w:rsidP="00AE3C21">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40" w:dyaOrig="380" w14:anchorId="528065A9">
                <v:shape id="_x0000_i1029" type="#_x0000_t75" style="width:15.65pt;height:20.05pt" o:ole="" fillcolor="window">
                  <v:imagedata r:id="rId112" o:title=""/>
                </v:shape>
                <o:OLEObject Type="Embed" ProgID="Equation.3" ShapeID="_x0000_i1029" DrawAspect="Content" ObjectID="_1798367241" r:id="rId113"/>
              </w:object>
            </w:r>
          </w:p>
        </w:tc>
        <w:tc>
          <w:tcPr>
            <w:tcW w:w="425" w:type="dxa"/>
          </w:tcPr>
          <w:p w14:paraId="4A52C150" w14:textId="77777777" w:rsidR="00A056AE" w:rsidRPr="00A056AE" w:rsidRDefault="00A056AE" w:rsidP="00AE3C21">
            <w:pPr>
              <w:rPr>
                <w:rFonts w:ascii="Arial" w:hAnsi="Arial" w:cs="Arial"/>
                <w:sz w:val="24"/>
                <w:szCs w:val="24"/>
              </w:rPr>
            </w:pPr>
            <w:r w:rsidRPr="00A056AE">
              <w:rPr>
                <w:rFonts w:ascii="Arial" w:hAnsi="Arial" w:cs="Arial"/>
                <w:sz w:val="24"/>
                <w:szCs w:val="24"/>
              </w:rPr>
              <w:t>=</w:t>
            </w:r>
          </w:p>
        </w:tc>
        <w:tc>
          <w:tcPr>
            <w:tcW w:w="7431" w:type="dxa"/>
          </w:tcPr>
          <w:p w14:paraId="63CEE55D" w14:textId="77777777" w:rsidR="00A056AE" w:rsidRPr="00A056AE" w:rsidRDefault="00A056AE" w:rsidP="00AE3C21">
            <w:pPr>
              <w:spacing w:after="120"/>
              <w:rPr>
                <w:rFonts w:ascii="Arial" w:hAnsi="Arial" w:cs="Arial"/>
                <w:sz w:val="24"/>
                <w:szCs w:val="24"/>
              </w:rPr>
            </w:pPr>
            <w:r w:rsidRPr="00A056AE">
              <w:rPr>
                <w:rFonts w:ascii="Arial" w:hAnsi="Arial" w:cs="Arial"/>
                <w:sz w:val="24"/>
                <w:szCs w:val="24"/>
              </w:rPr>
              <w:t xml:space="preserve">the </w:t>
            </w:r>
            <w:r w:rsidRPr="00A056AE">
              <w:rPr>
                <w:rFonts w:ascii="Arial" w:hAnsi="Arial" w:cs="Arial"/>
                <w:i/>
                <w:sz w:val="24"/>
                <w:szCs w:val="24"/>
              </w:rPr>
              <w:t>registered capacity</w:t>
            </w:r>
            <w:r w:rsidRPr="00A056AE">
              <w:rPr>
                <w:rFonts w:ascii="Arial" w:hAnsi="Arial" w:cs="Arial"/>
                <w:sz w:val="24"/>
                <w:szCs w:val="24"/>
              </w:rPr>
              <w:t xml:space="preserve">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 xml:space="preserve">power station </w:t>
            </w:r>
            <w:r w:rsidRPr="00A056AE">
              <w:rPr>
                <w:rFonts w:ascii="Arial" w:hAnsi="Arial" w:cs="Arial"/>
                <w:sz w:val="24"/>
                <w:szCs w:val="24"/>
              </w:rPr>
              <w:t xml:space="preserve">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4F94B203" w14:textId="77777777" w:rsidTr="00AE3C21">
        <w:tc>
          <w:tcPr>
            <w:tcW w:w="567" w:type="dxa"/>
          </w:tcPr>
          <w:p w14:paraId="68605974" w14:textId="77777777" w:rsidR="00A056AE" w:rsidRPr="00A056AE" w:rsidRDefault="00A056AE" w:rsidP="00AE3C21">
            <w:pPr>
              <w:rPr>
                <w:rFonts w:ascii="Arial" w:hAnsi="Arial" w:cs="Arial"/>
                <w:sz w:val="24"/>
                <w:szCs w:val="24"/>
              </w:rPr>
            </w:pPr>
            <w:r w:rsidRPr="00A056AE">
              <w:rPr>
                <w:rFonts w:ascii="Arial" w:hAnsi="Arial" w:cs="Arial"/>
                <w:noProof/>
                <w:color w:val="2B579A"/>
                <w:position w:val="-12"/>
                <w:sz w:val="24"/>
                <w:szCs w:val="24"/>
                <w:shd w:val="clear" w:color="auto" w:fill="E6E6E6"/>
              </w:rPr>
              <w:object w:dxaOrig="420" w:dyaOrig="360" w14:anchorId="22C8E4AE">
                <v:shape id="_x0000_i1030" type="#_x0000_t75" style="width:20.05pt;height:20.05pt" o:ole="" fillcolor="window">
                  <v:imagedata r:id="rId114" o:title=""/>
                </v:shape>
                <o:OLEObject Type="Embed" ProgID="Equation.3" ShapeID="_x0000_i1030" DrawAspect="Content" ObjectID="_1798367242" r:id="rId115"/>
              </w:object>
            </w:r>
          </w:p>
        </w:tc>
        <w:tc>
          <w:tcPr>
            <w:tcW w:w="425" w:type="dxa"/>
          </w:tcPr>
          <w:p w14:paraId="5354AFC6" w14:textId="77777777" w:rsidR="00A056AE" w:rsidRPr="00A056AE" w:rsidRDefault="00A056AE" w:rsidP="00AE3C21">
            <w:pPr>
              <w:rPr>
                <w:rFonts w:ascii="Arial" w:hAnsi="Arial" w:cs="Arial"/>
                <w:sz w:val="24"/>
                <w:szCs w:val="24"/>
              </w:rPr>
            </w:pPr>
            <w:r w:rsidRPr="00A056AE">
              <w:rPr>
                <w:rFonts w:ascii="Arial" w:hAnsi="Arial" w:cs="Arial"/>
                <w:sz w:val="24"/>
                <w:szCs w:val="24"/>
              </w:rPr>
              <w:t>=</w:t>
            </w:r>
          </w:p>
        </w:tc>
        <w:tc>
          <w:tcPr>
            <w:tcW w:w="7431" w:type="dxa"/>
          </w:tcPr>
          <w:p w14:paraId="72E829B3" w14:textId="77777777" w:rsidR="00A056AE" w:rsidRPr="00A056AE" w:rsidRDefault="00A056AE" w:rsidP="00AE3C21">
            <w:pPr>
              <w:spacing w:after="120"/>
              <w:rPr>
                <w:rFonts w:ascii="Arial" w:hAnsi="Arial" w:cs="Arial"/>
                <w:sz w:val="24"/>
                <w:szCs w:val="24"/>
              </w:rPr>
            </w:pPr>
            <w:r w:rsidRPr="00A056AE">
              <w:rPr>
                <w:rFonts w:ascii="Arial" w:hAnsi="Arial" w:cs="Arial"/>
                <w:sz w:val="24"/>
                <w:szCs w:val="24"/>
              </w:rPr>
              <w:t xml:space="preserve">total </w:t>
            </w:r>
            <w:r w:rsidRPr="00A056AE">
              <w:rPr>
                <w:rFonts w:ascii="Arial" w:hAnsi="Arial" w:cs="Arial"/>
                <w:i/>
                <w:sz w:val="24"/>
                <w:szCs w:val="24"/>
              </w:rPr>
              <w:t>national electricity transmission system</w:t>
            </w:r>
            <w:r w:rsidRPr="00A056AE">
              <w:rPr>
                <w:rFonts w:ascii="Arial" w:hAnsi="Arial" w:cs="Arial"/>
                <w:sz w:val="24"/>
                <w:szCs w:val="24"/>
              </w:rPr>
              <w:t xml:space="preserve"> active power losses at time of </w:t>
            </w:r>
            <w:r w:rsidRPr="00A056AE">
              <w:rPr>
                <w:rFonts w:ascii="Arial" w:hAnsi="Arial" w:cs="Arial"/>
                <w:i/>
                <w:sz w:val="24"/>
                <w:szCs w:val="24"/>
              </w:rPr>
              <w:t>ACS peak demand</w:t>
            </w:r>
          </w:p>
        </w:tc>
      </w:tr>
      <w:tr w:rsidR="00A056AE" w:rsidRPr="00A056AE" w14:paraId="7598A050" w14:textId="77777777" w:rsidTr="00AE3C21">
        <w:tc>
          <w:tcPr>
            <w:tcW w:w="567" w:type="dxa"/>
          </w:tcPr>
          <w:p w14:paraId="167DEBD8" w14:textId="77777777" w:rsidR="00A056AE" w:rsidRPr="00A056AE" w:rsidRDefault="00A056AE" w:rsidP="00AE3C21">
            <w:pPr>
              <w:rPr>
                <w:rFonts w:ascii="Arial" w:hAnsi="Arial" w:cs="Arial"/>
                <w:sz w:val="24"/>
                <w:szCs w:val="24"/>
              </w:rPr>
            </w:pPr>
            <w:r w:rsidRPr="00A056AE">
              <w:rPr>
                <w:rFonts w:ascii="Arial" w:hAnsi="Arial" w:cs="Arial"/>
                <w:noProof/>
                <w:color w:val="2B579A"/>
                <w:position w:val="-8"/>
                <w:sz w:val="24"/>
                <w:szCs w:val="24"/>
                <w:shd w:val="clear" w:color="auto" w:fill="E6E6E6"/>
              </w:rPr>
              <w:object w:dxaOrig="260" w:dyaOrig="300" w14:anchorId="0FF9AA5A">
                <v:shape id="_x0000_i1031" type="#_x0000_t75" style="width:10.65pt;height:15.65pt" o:ole="" fillcolor="window">
                  <v:imagedata r:id="rId116" o:title=""/>
                </v:shape>
                <o:OLEObject Type="Embed" ProgID="Equation.3" ShapeID="_x0000_i1031" DrawAspect="Content" ObjectID="_1798367243" r:id="rId117"/>
              </w:object>
            </w:r>
          </w:p>
        </w:tc>
        <w:tc>
          <w:tcPr>
            <w:tcW w:w="425" w:type="dxa"/>
          </w:tcPr>
          <w:p w14:paraId="77CD6D45" w14:textId="77777777" w:rsidR="00A056AE" w:rsidRPr="00A056AE" w:rsidRDefault="00A056AE" w:rsidP="00AE3C21">
            <w:pPr>
              <w:rPr>
                <w:rFonts w:ascii="Arial" w:hAnsi="Arial" w:cs="Arial"/>
                <w:sz w:val="24"/>
                <w:szCs w:val="24"/>
              </w:rPr>
            </w:pPr>
            <w:r w:rsidRPr="00A056AE">
              <w:rPr>
                <w:rFonts w:ascii="Arial" w:hAnsi="Arial" w:cs="Arial"/>
                <w:sz w:val="24"/>
                <w:szCs w:val="24"/>
              </w:rPr>
              <w:t>=</w:t>
            </w:r>
          </w:p>
        </w:tc>
        <w:tc>
          <w:tcPr>
            <w:tcW w:w="7431" w:type="dxa"/>
          </w:tcPr>
          <w:p w14:paraId="1EE5EBED" w14:textId="77777777" w:rsidR="00A056AE" w:rsidRPr="00A056AE" w:rsidRDefault="00A056AE" w:rsidP="00AE3C21">
            <w:pPr>
              <w:spacing w:after="120"/>
              <w:rPr>
                <w:rFonts w:ascii="Arial" w:hAnsi="Arial" w:cs="Arial"/>
                <w:sz w:val="24"/>
                <w:szCs w:val="24"/>
              </w:rPr>
            </w:pPr>
            <w:r w:rsidRPr="00A056AE">
              <w:rPr>
                <w:rFonts w:ascii="Arial" w:hAnsi="Arial" w:cs="Arial"/>
                <w:sz w:val="24"/>
                <w:szCs w:val="24"/>
              </w:rPr>
              <w:t xml:space="preserve">the active power demand at the </w:t>
            </w:r>
            <w:r w:rsidRPr="00A056AE">
              <w:rPr>
                <w:rFonts w:ascii="Arial" w:hAnsi="Arial" w:cs="Arial"/>
                <w:i/>
                <w:sz w:val="24"/>
                <w:szCs w:val="24"/>
              </w:rPr>
              <w:t>j</w:t>
            </w:r>
            <w:r w:rsidRPr="00A056AE">
              <w:rPr>
                <w:rFonts w:ascii="Arial" w:hAnsi="Arial" w:cs="Arial"/>
                <w:sz w:val="24"/>
                <w:szCs w:val="24"/>
              </w:rPr>
              <w:t xml:space="preserve">th </w:t>
            </w:r>
            <w:r w:rsidRPr="00A056AE">
              <w:rPr>
                <w:rFonts w:ascii="Arial" w:hAnsi="Arial" w:cs="Arial"/>
                <w:i/>
                <w:sz w:val="24"/>
                <w:szCs w:val="24"/>
              </w:rPr>
              <w:t>national electricity transmission system</w:t>
            </w:r>
            <w:r w:rsidRPr="00A056AE">
              <w:rPr>
                <w:rFonts w:ascii="Arial" w:hAnsi="Arial" w:cs="Arial"/>
                <w:sz w:val="24"/>
                <w:szCs w:val="24"/>
              </w:rPr>
              <w:t xml:space="preserve"> demand site at the time of </w:t>
            </w:r>
            <w:r w:rsidRPr="00A056AE">
              <w:rPr>
                <w:rFonts w:ascii="Arial" w:hAnsi="Arial" w:cs="Arial"/>
                <w:i/>
                <w:sz w:val="24"/>
                <w:szCs w:val="24"/>
              </w:rPr>
              <w:t>ACS peak demand</w:t>
            </w:r>
          </w:p>
        </w:tc>
      </w:tr>
    </w:tbl>
    <w:p w14:paraId="65ED9522" w14:textId="63D8ED9E" w:rsidR="00A056AE" w:rsidRDefault="00A056AE">
      <w:pPr>
        <w:widowControl/>
        <w:rPr>
          <w:sz w:val="24"/>
          <w:szCs w:val="24"/>
        </w:rPr>
        <w:sectPr w:rsidR="00A056AE" w:rsidSect="00A056AE">
          <w:headerReference w:type="default" r:id="rId118"/>
          <w:type w:val="continuous"/>
          <w:pgSz w:w="11904" w:h="16834"/>
          <w:pgMar w:top="1420" w:right="1309" w:bottom="508" w:left="1418" w:header="720" w:footer="720" w:gutter="0"/>
          <w:cols w:space="720"/>
          <w:noEndnote/>
        </w:sectPr>
      </w:pPr>
    </w:p>
    <w:p w14:paraId="667F2911" w14:textId="730C2834" w:rsidR="009C1403" w:rsidRDefault="00C6386D">
      <w:pPr>
        <w:kinsoku w:val="0"/>
        <w:overflowPunct w:val="0"/>
        <w:autoSpaceDE/>
        <w:autoSpaceDN/>
        <w:adjustRightInd/>
        <w:spacing w:before="195" w:line="274" w:lineRule="exact"/>
        <w:jc w:val="both"/>
        <w:textAlignment w:val="baseline"/>
        <w:rPr>
          <w:rFonts w:ascii="Arial" w:hAnsi="Arial" w:cs="Arial"/>
          <w:sz w:val="24"/>
          <w:szCs w:val="24"/>
        </w:rPr>
      </w:pPr>
      <w:r>
        <w:rPr>
          <w:noProof/>
          <w:color w:val="2B579A"/>
          <w:shd w:val="clear" w:color="auto" w:fill="E6E6E6"/>
        </w:rPr>
        <mc:AlternateContent>
          <mc:Choice Requires="wps">
            <w:drawing>
              <wp:anchor distT="0" distB="0" distL="0" distR="0" simplePos="0" relativeHeight="251658322" behindDoc="0" locked="0" layoutInCell="0" allowOverlap="1" wp14:anchorId="703B3667" wp14:editId="189E60DD">
                <wp:simplePos x="0" y="0"/>
                <wp:positionH relativeFrom="page">
                  <wp:posOffset>909320</wp:posOffset>
                </wp:positionH>
                <wp:positionV relativeFrom="page">
                  <wp:posOffset>908685</wp:posOffset>
                </wp:positionV>
                <wp:extent cx="5765800" cy="243840"/>
                <wp:effectExtent l="0" t="0" r="0" b="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B3667" id="Text Box 73" o:spid="_x0000_s1096" type="#_x0000_t202" style="position:absolute;left:0;text-align:left;margin-left:71.6pt;margin-top:71.55pt;width:454pt;height:19.2pt;z-index:25165832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" o:allowincell="f" stroked="f">
                <v:fill opacity="0"/>
                <v:textbox inset="0,0,0,0">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v:textbox>
                <w10:wrap type="square" anchorx="page" anchory="page"/>
              </v:shape>
            </w:pict>
          </mc:Fallback>
        </mc:AlternateContent>
      </w:r>
      <w:r>
        <w:rPr>
          <w:rFonts w:ascii="Arial" w:hAnsi="Arial" w:cs="Arial"/>
          <w:sz w:val="24"/>
          <w:szCs w:val="24"/>
        </w:rPr>
        <w:t xml:space="preserve">D.1 This appendix outlines the techniques underlying the use of the </w:t>
      </w:r>
      <w:r>
        <w:rPr>
          <w:rFonts w:ascii="Arial" w:hAnsi="Arial" w:cs="Arial"/>
          <w:i/>
          <w:iCs/>
          <w:sz w:val="24"/>
          <w:szCs w:val="24"/>
        </w:rPr>
        <w:t xml:space="preserve">interconnection allowance </w:t>
      </w:r>
      <w:r>
        <w:rPr>
          <w:rFonts w:ascii="Arial" w:hAnsi="Arial" w:cs="Arial"/>
          <w:sz w:val="24"/>
          <w:szCs w:val="24"/>
        </w:rPr>
        <w:t>under paragraphs 4.4.2 and 4.4.5.</w:t>
      </w:r>
    </w:p>
    <w:p w14:paraId="37576AB6" w14:textId="77777777" w:rsidR="009C1403" w:rsidRDefault="00C6386D">
      <w:pPr>
        <w:tabs>
          <w:tab w:val="left" w:pos="792"/>
        </w:tabs>
        <w:kinsoku w:val="0"/>
        <w:overflowPunct w:val="0"/>
        <w:autoSpaceDE/>
        <w:autoSpaceDN/>
        <w:adjustRightInd/>
        <w:spacing w:before="251" w:line="277" w:lineRule="exact"/>
        <w:jc w:val="both"/>
        <w:textAlignment w:val="baseline"/>
        <w:rPr>
          <w:rFonts w:ascii="Arial" w:hAnsi="Arial" w:cs="Arial"/>
          <w:sz w:val="24"/>
          <w:szCs w:val="24"/>
        </w:rPr>
      </w:pPr>
      <w:r>
        <w:rPr>
          <w:rFonts w:ascii="Arial" w:hAnsi="Arial" w:cs="Arial"/>
          <w:sz w:val="24"/>
          <w:szCs w:val="24"/>
        </w:rPr>
        <w:t>D.2</w:t>
      </w:r>
      <w:r>
        <w:rPr>
          <w:rFonts w:ascii="Arial" w:hAnsi="Arial" w:cs="Arial"/>
          <w:sz w:val="24"/>
          <w:szCs w:val="24"/>
        </w:rPr>
        <w:tab/>
        <w:t xml:space="preserve">The modification of the </w:t>
      </w:r>
      <w:r>
        <w:rPr>
          <w:rFonts w:ascii="Arial" w:hAnsi="Arial" w:cs="Arial"/>
          <w:i/>
          <w:iCs/>
          <w:sz w:val="24"/>
          <w:szCs w:val="24"/>
        </w:rPr>
        <w:t xml:space="preserve">MITS Security planned transfer condition </w:t>
      </w:r>
      <w:r>
        <w:rPr>
          <w:rFonts w:ascii="Arial" w:hAnsi="Arial" w:cs="Arial"/>
          <w:sz w:val="24"/>
          <w:szCs w:val="24"/>
        </w:rPr>
        <w:t>power flow</w:t>
      </w:r>
    </w:p>
    <w:p w14:paraId="2FA5936C" w14:textId="77777777" w:rsidR="009C1403" w:rsidRDefault="00C6386D">
      <w:pPr>
        <w:kinsoku w:val="0"/>
        <w:overflowPunct w:val="0"/>
        <w:autoSpaceDE/>
        <w:autoSpaceDN/>
        <w:adjustRightInd/>
        <w:spacing w:before="1" w:line="273" w:lineRule="exact"/>
        <w:jc w:val="both"/>
        <w:textAlignment w:val="baseline"/>
        <w:rPr>
          <w:rFonts w:ascii="Arial" w:hAnsi="Arial" w:cs="Arial"/>
          <w:sz w:val="24"/>
          <w:szCs w:val="24"/>
        </w:rPr>
      </w:pPr>
      <w:r>
        <w:rPr>
          <w:rFonts w:ascii="Arial" w:hAnsi="Arial" w:cs="Arial"/>
          <w:sz w:val="24"/>
          <w:szCs w:val="24"/>
        </w:rPr>
        <w:t xml:space="preserve">pattern to reflect an </w:t>
      </w:r>
      <w:r>
        <w:rPr>
          <w:rFonts w:ascii="Arial" w:hAnsi="Arial" w:cs="Arial"/>
          <w:i/>
          <w:iCs/>
          <w:sz w:val="24"/>
          <w:szCs w:val="24"/>
        </w:rPr>
        <w:t xml:space="preserve">interconnection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provided that</w:t>
      </w:r>
    </w:p>
    <w:p w14:paraId="7E155EC3" w14:textId="77777777" w:rsidR="009C1403" w:rsidRDefault="00C6386D">
      <w:pPr>
        <w:kinsoku w:val="0"/>
        <w:overflowPunct w:val="0"/>
        <w:autoSpaceDE/>
        <w:autoSpaceDN/>
        <w:adjustRightInd/>
        <w:spacing w:before="142" w:line="254" w:lineRule="exact"/>
        <w:ind w:left="1584" w:hanging="864"/>
        <w:textAlignment w:val="baseline"/>
        <w:rPr>
          <w:rFonts w:ascii="Arial" w:hAnsi="Arial" w:cs="Arial"/>
          <w:sz w:val="22"/>
          <w:szCs w:val="22"/>
        </w:rPr>
      </w:pPr>
      <w:r>
        <w:rPr>
          <w:rFonts w:ascii="Arial" w:hAnsi="Arial" w:cs="Arial"/>
          <w:sz w:val="24"/>
          <w:szCs w:val="24"/>
        </w:rPr>
        <w:t xml:space="preserve">D.2.1 </w:t>
      </w:r>
      <w:r>
        <w:rPr>
          <w:rFonts w:ascii="Arial" w:hAnsi="Arial" w:cs="Arial"/>
          <w:sz w:val="22"/>
          <w:szCs w:val="22"/>
        </w:rPr>
        <w:t xml:space="preserve">the smaller part contains more than 1500MW of demand at the time of the </w:t>
      </w:r>
      <w:r>
        <w:rPr>
          <w:rFonts w:ascii="Arial" w:hAnsi="Arial" w:cs="Arial"/>
          <w:i/>
          <w:iCs/>
          <w:sz w:val="22"/>
          <w:szCs w:val="22"/>
        </w:rPr>
        <w:t>ACS peak demand</w:t>
      </w:r>
      <w:r>
        <w:rPr>
          <w:rFonts w:ascii="Arial" w:hAnsi="Arial" w:cs="Arial"/>
          <w:sz w:val="22"/>
          <w:szCs w:val="22"/>
        </w:rPr>
        <w:t>; and</w:t>
      </w:r>
    </w:p>
    <w:p w14:paraId="14E15874"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D.2.2 the boundary between the two parts lies on the boundary between </w:t>
      </w:r>
      <w:r>
        <w:rPr>
          <w:rFonts w:ascii="Arial" w:hAnsi="Arial" w:cs="Arial"/>
          <w:i/>
          <w:iCs/>
          <w:sz w:val="21"/>
          <w:szCs w:val="21"/>
        </w:rPr>
        <w:t xml:space="preserve">SHET’s </w:t>
      </w:r>
      <w:r>
        <w:rPr>
          <w:rFonts w:ascii="Arial" w:hAnsi="Arial" w:cs="Arial"/>
          <w:i/>
          <w:iCs/>
          <w:sz w:val="22"/>
          <w:szCs w:val="22"/>
        </w:rPr>
        <w:t xml:space="preserve">transmission system </w:t>
      </w:r>
      <w:r>
        <w:rPr>
          <w:rFonts w:ascii="Arial" w:hAnsi="Arial" w:cs="Arial"/>
          <w:sz w:val="22"/>
          <w:szCs w:val="22"/>
        </w:rPr>
        <w:t xml:space="preserve">and </w:t>
      </w:r>
      <w:r>
        <w:rPr>
          <w:rFonts w:ascii="Arial" w:hAnsi="Arial" w:cs="Arial"/>
          <w:i/>
          <w:iCs/>
          <w:sz w:val="22"/>
          <w:szCs w:val="22"/>
        </w:rPr>
        <w:t>SPT’s transmission system</w:t>
      </w:r>
      <w:r>
        <w:rPr>
          <w:rFonts w:ascii="Arial" w:hAnsi="Arial" w:cs="Arial"/>
          <w:sz w:val="22"/>
          <w:szCs w:val="22"/>
        </w:rPr>
        <w:t xml:space="preserve">, or between </w:t>
      </w:r>
      <w:r>
        <w:rPr>
          <w:rFonts w:ascii="Arial" w:hAnsi="Arial" w:cs="Arial"/>
          <w:i/>
          <w:iCs/>
          <w:sz w:val="22"/>
          <w:szCs w:val="22"/>
        </w:rPr>
        <w:t xml:space="preserve">SPT’s transmission system </w:t>
      </w:r>
      <w:r>
        <w:rPr>
          <w:rFonts w:ascii="Arial" w:hAnsi="Arial" w:cs="Arial"/>
          <w:sz w:val="22"/>
          <w:szCs w:val="22"/>
        </w:rPr>
        <w:t xml:space="preserve">and </w:t>
      </w:r>
      <w:r>
        <w:rPr>
          <w:rFonts w:ascii="Arial" w:hAnsi="Arial" w:cs="Arial"/>
          <w:i/>
          <w:iCs/>
          <w:sz w:val="22"/>
          <w:szCs w:val="22"/>
        </w:rPr>
        <w:t>NGET’s transmission system</w:t>
      </w:r>
      <w:r>
        <w:rPr>
          <w:rFonts w:ascii="Arial" w:hAnsi="Arial" w:cs="Arial"/>
          <w:sz w:val="22"/>
          <w:szCs w:val="22"/>
        </w:rPr>
        <w:t xml:space="preserve">, or entirely within </w:t>
      </w:r>
      <w:r>
        <w:rPr>
          <w:rFonts w:ascii="Arial" w:hAnsi="Arial" w:cs="Arial"/>
          <w:i/>
          <w:iCs/>
          <w:sz w:val="22"/>
          <w:szCs w:val="22"/>
        </w:rPr>
        <w:t>NGET’s transmission system</w:t>
      </w:r>
      <w:r>
        <w:rPr>
          <w:rFonts w:ascii="Arial" w:hAnsi="Arial" w:cs="Arial"/>
          <w:sz w:val="22"/>
          <w:szCs w:val="22"/>
        </w:rPr>
        <w:t>.</w:t>
      </w:r>
    </w:p>
    <w:p w14:paraId="240B0620" w14:textId="77777777" w:rsidR="009C1403" w:rsidRDefault="00C6386D">
      <w:pPr>
        <w:tabs>
          <w:tab w:val="left" w:pos="792"/>
        </w:tabs>
        <w:kinsoku w:val="0"/>
        <w:overflowPunct w:val="0"/>
        <w:autoSpaceDE/>
        <w:autoSpaceDN/>
        <w:adjustRightInd/>
        <w:spacing w:before="239" w:line="277" w:lineRule="exact"/>
        <w:textAlignment w:val="baseline"/>
        <w:rPr>
          <w:rFonts w:ascii="Arial" w:hAnsi="Arial" w:cs="Arial"/>
          <w:sz w:val="24"/>
          <w:szCs w:val="24"/>
        </w:rPr>
      </w:pPr>
      <w:r>
        <w:rPr>
          <w:rFonts w:ascii="Arial" w:hAnsi="Arial" w:cs="Arial"/>
          <w:sz w:val="24"/>
          <w:szCs w:val="24"/>
        </w:rPr>
        <w:t>D.3</w:t>
      </w:r>
      <w:r>
        <w:rPr>
          <w:rFonts w:ascii="Arial" w:hAnsi="Arial" w:cs="Arial"/>
          <w:sz w:val="24"/>
          <w:szCs w:val="24"/>
        </w:rPr>
        <w:tab/>
        <w:t xml:space="preserve">The </w:t>
      </w:r>
      <w:r>
        <w:rPr>
          <w:rFonts w:ascii="Arial" w:hAnsi="Arial" w:cs="Arial"/>
          <w:i/>
          <w:iCs/>
          <w:sz w:val="24"/>
          <w:szCs w:val="24"/>
        </w:rPr>
        <w:t xml:space="preserve">interconnection allowance </w:t>
      </w:r>
      <w:r>
        <w:rPr>
          <w:rFonts w:ascii="Arial" w:hAnsi="Arial" w:cs="Arial"/>
          <w:sz w:val="24"/>
          <w:szCs w:val="24"/>
        </w:rPr>
        <w:t>is then applied by:</w:t>
      </w:r>
      <w:r>
        <w:rPr>
          <w:rFonts w:ascii="Arial" w:hAnsi="Arial" w:cs="Arial"/>
          <w:sz w:val="24"/>
          <w:szCs w:val="24"/>
        </w:rPr>
        <w:noBreakHyphen/>
      </w:r>
    </w:p>
    <w:p w14:paraId="55F6C500" w14:textId="77777777" w:rsidR="009C1403" w:rsidRDefault="00C6386D">
      <w:pPr>
        <w:kinsoku w:val="0"/>
        <w:overflowPunct w:val="0"/>
        <w:autoSpaceDE/>
        <w:autoSpaceDN/>
        <w:adjustRightInd/>
        <w:spacing w:before="125" w:line="256" w:lineRule="exact"/>
        <w:ind w:left="1584" w:hanging="864"/>
        <w:jc w:val="both"/>
        <w:textAlignment w:val="baseline"/>
        <w:rPr>
          <w:rFonts w:ascii="Arial" w:hAnsi="Arial" w:cs="Arial"/>
          <w:sz w:val="22"/>
          <w:szCs w:val="22"/>
        </w:rPr>
      </w:pPr>
      <w:r>
        <w:rPr>
          <w:rFonts w:ascii="Arial" w:hAnsi="Arial" w:cs="Arial"/>
          <w:sz w:val="24"/>
          <w:szCs w:val="24"/>
        </w:rPr>
        <w:t xml:space="preserve">D.3.1 </w:t>
      </w:r>
      <w:r>
        <w:rPr>
          <w:rFonts w:ascii="Arial" w:hAnsi="Arial" w:cs="Arial"/>
          <w:sz w:val="22"/>
          <w:szCs w:val="22"/>
        </w:rPr>
        <w:t xml:space="preserve">summing the demand and the total active power generation output (including imports from </w:t>
      </w:r>
      <w:r>
        <w:rPr>
          <w:rFonts w:ascii="Arial" w:hAnsi="Arial" w:cs="Arial"/>
          <w:i/>
          <w:iCs/>
          <w:sz w:val="22"/>
          <w:szCs w:val="22"/>
        </w:rPr>
        <w:t>external systems</w:t>
      </w:r>
      <w:r>
        <w:rPr>
          <w:rFonts w:ascii="Arial" w:hAnsi="Arial" w:cs="Arial"/>
          <w:sz w:val="22"/>
          <w:szCs w:val="22"/>
        </w:rPr>
        <w:t xml:space="preserve">) under the </w:t>
      </w:r>
      <w:r>
        <w:rPr>
          <w:rFonts w:ascii="Arial" w:hAnsi="Arial" w:cs="Arial"/>
          <w:i/>
          <w:iCs/>
          <w:sz w:val="22"/>
          <w:szCs w:val="22"/>
        </w:rPr>
        <w:t xml:space="preserve">Security planned transfer condition </w:t>
      </w:r>
      <w:r>
        <w:rPr>
          <w:rFonts w:ascii="Arial" w:hAnsi="Arial" w:cs="Arial"/>
          <w:sz w:val="22"/>
          <w:szCs w:val="22"/>
        </w:rPr>
        <w:t xml:space="preserve">within the smaller of the two parts and expressing this sum as a percentage of twice the </w:t>
      </w:r>
      <w:r>
        <w:rPr>
          <w:rFonts w:ascii="Arial" w:hAnsi="Arial" w:cs="Arial"/>
          <w:i/>
          <w:iCs/>
          <w:sz w:val="22"/>
          <w:szCs w:val="22"/>
        </w:rPr>
        <w:t>ACS peak demand</w:t>
      </w:r>
      <w:r>
        <w:rPr>
          <w:rFonts w:ascii="Arial" w:hAnsi="Arial" w:cs="Arial"/>
          <w:sz w:val="22"/>
          <w:szCs w:val="22"/>
        </w:rPr>
        <w:t>;</w:t>
      </w:r>
    </w:p>
    <w:p w14:paraId="76F086DC" w14:textId="77777777" w:rsidR="009C1403" w:rsidRDefault="00C6386D">
      <w:pPr>
        <w:kinsoku w:val="0"/>
        <w:overflowPunct w:val="0"/>
        <w:autoSpaceDE/>
        <w:autoSpaceDN/>
        <w:adjustRightInd/>
        <w:spacing w:before="115" w:line="256" w:lineRule="exact"/>
        <w:ind w:left="1584" w:hanging="864"/>
        <w:jc w:val="both"/>
        <w:textAlignment w:val="baseline"/>
        <w:rPr>
          <w:rFonts w:ascii="Arial" w:hAnsi="Arial" w:cs="Arial"/>
          <w:sz w:val="22"/>
          <w:szCs w:val="22"/>
        </w:rPr>
      </w:pPr>
      <w:r>
        <w:rPr>
          <w:rFonts w:ascii="Arial" w:hAnsi="Arial" w:cs="Arial"/>
          <w:sz w:val="22"/>
          <w:szCs w:val="22"/>
        </w:rPr>
        <w:t xml:space="preserve">D.3.2 </w:t>
      </w:r>
      <w:r>
        <w:rPr>
          <w:rFonts w:ascii="Arial" w:hAnsi="Arial" w:cs="Arial"/>
          <w:sz w:val="23"/>
          <w:szCs w:val="23"/>
        </w:rPr>
        <w:t xml:space="preserve">using Figure D.1, traditionally known as the ‘Circle Diagram’, to determine the </w:t>
      </w:r>
      <w:r>
        <w:rPr>
          <w:rFonts w:ascii="Arial" w:hAnsi="Arial" w:cs="Arial"/>
          <w:i/>
          <w:iCs/>
          <w:sz w:val="22"/>
          <w:szCs w:val="22"/>
        </w:rPr>
        <w:t xml:space="preserve">interconnection allowance </w:t>
      </w:r>
      <w:r>
        <w:rPr>
          <w:rFonts w:ascii="Arial" w:hAnsi="Arial" w:cs="Arial"/>
          <w:sz w:val="22"/>
          <w:szCs w:val="22"/>
        </w:rPr>
        <w:t xml:space="preserve">(in MW) by taking the appropriate percentage of the </w:t>
      </w:r>
      <w:r>
        <w:rPr>
          <w:rFonts w:ascii="Arial" w:hAnsi="Arial" w:cs="Arial"/>
          <w:i/>
          <w:iCs/>
          <w:sz w:val="22"/>
          <w:szCs w:val="22"/>
        </w:rPr>
        <w:t>ACS peak demand</w:t>
      </w:r>
      <w:r>
        <w:rPr>
          <w:rFonts w:ascii="Arial" w:hAnsi="Arial" w:cs="Arial"/>
          <w:sz w:val="22"/>
          <w:szCs w:val="22"/>
        </w:rPr>
        <w:t>;</w:t>
      </w:r>
    </w:p>
    <w:p w14:paraId="04729B6A" w14:textId="77777777" w:rsidR="009C1403" w:rsidRDefault="00C6386D">
      <w:pPr>
        <w:kinsoku w:val="0"/>
        <w:overflowPunct w:val="0"/>
        <w:autoSpaceDE/>
        <w:autoSpaceDN/>
        <w:adjustRightInd/>
        <w:spacing w:before="107" w:line="257" w:lineRule="exact"/>
        <w:ind w:left="1584" w:hanging="864"/>
        <w:jc w:val="both"/>
        <w:textAlignment w:val="baseline"/>
        <w:rPr>
          <w:rFonts w:ascii="Arial" w:hAnsi="Arial" w:cs="Arial"/>
          <w:sz w:val="22"/>
          <w:szCs w:val="22"/>
        </w:rPr>
      </w:pPr>
      <w:r>
        <w:rPr>
          <w:rFonts w:ascii="Arial" w:hAnsi="Arial" w:cs="Arial"/>
          <w:sz w:val="22"/>
          <w:szCs w:val="22"/>
        </w:rPr>
        <w:t xml:space="preserve">D.3.3 finding the total active power generation output and total demand in each part of the system when applying the </w:t>
      </w:r>
      <w:r>
        <w:rPr>
          <w:rFonts w:ascii="Arial" w:hAnsi="Arial" w:cs="Arial"/>
          <w:i/>
          <w:iCs/>
          <w:sz w:val="22"/>
          <w:szCs w:val="22"/>
        </w:rPr>
        <w:t xml:space="preserve">interconnection allowance </w:t>
      </w:r>
      <w:r>
        <w:rPr>
          <w:rFonts w:ascii="Arial" w:hAnsi="Arial" w:cs="Arial"/>
          <w:sz w:val="22"/>
          <w:szCs w:val="22"/>
        </w:rPr>
        <w:t xml:space="preserve">or half </w:t>
      </w:r>
      <w:r>
        <w:rPr>
          <w:rFonts w:ascii="Arial" w:hAnsi="Arial" w:cs="Arial"/>
          <w:i/>
          <w:iCs/>
          <w:sz w:val="22"/>
          <w:szCs w:val="22"/>
        </w:rPr>
        <w:t xml:space="preserve">interconnection allowance </w:t>
      </w:r>
      <w:r>
        <w:rPr>
          <w:rFonts w:ascii="Arial" w:hAnsi="Arial" w:cs="Arial"/>
          <w:sz w:val="22"/>
          <w:szCs w:val="22"/>
        </w:rPr>
        <w:t>(as appropriate) as described in paragraphs D.4 and D.5;</w:t>
      </w:r>
    </w:p>
    <w:p w14:paraId="3BC0DDCB" w14:textId="77777777" w:rsidR="009C1403" w:rsidRDefault="00C6386D">
      <w:pPr>
        <w:kinsoku w:val="0"/>
        <w:overflowPunct w:val="0"/>
        <w:autoSpaceDE/>
        <w:autoSpaceDN/>
        <w:adjustRightInd/>
        <w:spacing w:before="117" w:line="253" w:lineRule="exact"/>
        <w:ind w:left="1584" w:hanging="864"/>
        <w:jc w:val="both"/>
        <w:textAlignment w:val="baseline"/>
        <w:rPr>
          <w:rFonts w:ascii="Arial" w:hAnsi="Arial" w:cs="Arial"/>
          <w:sz w:val="22"/>
          <w:szCs w:val="22"/>
        </w:rPr>
      </w:pPr>
      <w:r>
        <w:rPr>
          <w:rFonts w:ascii="Arial" w:hAnsi="Arial" w:cs="Arial"/>
          <w:sz w:val="22"/>
          <w:szCs w:val="22"/>
        </w:rPr>
        <w:t xml:space="preserve">D.3.4 for the conditions described under paragraph 4.4.2, proportionally scaling all the generation and demand in both parts of the system,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710975A2"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D.3.5 for the conditions described under paragraph 4.4.5, proportionally scaling demand in both parts of the system and setting </w:t>
      </w:r>
      <w:r>
        <w:rPr>
          <w:rFonts w:ascii="Arial" w:hAnsi="Arial" w:cs="Arial"/>
          <w:i/>
          <w:iCs/>
          <w:sz w:val="22"/>
          <w:szCs w:val="22"/>
        </w:rPr>
        <w:t xml:space="preserve">generating units </w:t>
      </w:r>
      <w:r>
        <w:rPr>
          <w:rFonts w:ascii="Arial" w:hAnsi="Arial" w:cs="Arial"/>
          <w:sz w:val="22"/>
          <w:szCs w:val="22"/>
        </w:rPr>
        <w:t xml:space="preserve">with their outputs such that their totals are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item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12F2AD3C" w14:textId="77777777" w:rsidR="009C1403" w:rsidRDefault="00C6386D">
      <w:pPr>
        <w:tabs>
          <w:tab w:val="left" w:pos="720"/>
        </w:tabs>
        <w:kinsoku w:val="0"/>
        <w:overflowPunct w:val="0"/>
        <w:autoSpaceDE/>
        <w:autoSpaceDN/>
        <w:adjustRightInd/>
        <w:spacing w:before="110" w:line="276" w:lineRule="exact"/>
        <w:textAlignment w:val="baseline"/>
        <w:rPr>
          <w:rFonts w:ascii="Arial" w:hAnsi="Arial" w:cs="Arial"/>
          <w:sz w:val="24"/>
          <w:szCs w:val="24"/>
        </w:rPr>
      </w:pPr>
      <w:r>
        <w:rPr>
          <w:rFonts w:ascii="Arial" w:hAnsi="Arial" w:cs="Arial"/>
          <w:sz w:val="24"/>
          <w:szCs w:val="24"/>
        </w:rPr>
        <w:t>D.4</w:t>
      </w:r>
      <w:r>
        <w:rPr>
          <w:rFonts w:ascii="Arial" w:hAnsi="Arial" w:cs="Arial"/>
          <w:sz w:val="24"/>
          <w:szCs w:val="24"/>
        </w:rPr>
        <w:tab/>
        <w:t>Suppose that the two contiguous parts of the system in question are areas 1</w:t>
      </w:r>
    </w:p>
    <w:p w14:paraId="02EC8123" w14:textId="77777777" w:rsidR="009C1403" w:rsidRDefault="00C6386D">
      <w:pPr>
        <w:kinsoku w:val="0"/>
        <w:overflowPunct w:val="0"/>
        <w:autoSpaceDE/>
        <w:autoSpaceDN/>
        <w:adjustRightInd/>
        <w:spacing w:before="1" w:line="275" w:lineRule="exact"/>
        <w:ind w:left="720"/>
        <w:jc w:val="both"/>
        <w:textAlignment w:val="baseline"/>
        <w:rPr>
          <w:rFonts w:ascii="Arial" w:hAnsi="Arial" w:cs="Arial"/>
          <w:spacing w:val="-2"/>
          <w:sz w:val="24"/>
          <w:szCs w:val="24"/>
        </w:rPr>
      </w:pPr>
      <w:r>
        <w:rPr>
          <w:rFonts w:ascii="Arial" w:hAnsi="Arial" w:cs="Arial"/>
          <w:spacing w:val="-2"/>
          <w:sz w:val="24"/>
          <w:szCs w:val="24"/>
        </w:rPr>
        <w:t xml:space="preserve">and 2 and that area 1 exports to area 2. Let </w:t>
      </w:r>
      <w:r>
        <w:rPr>
          <w:rFonts w:ascii="Arial" w:hAnsi="Arial" w:cs="Arial"/>
          <w:i/>
          <w:iCs/>
          <w:spacing w:val="-2"/>
          <w:sz w:val="24"/>
          <w:szCs w:val="24"/>
        </w:rPr>
        <w:t>G</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G</w:t>
      </w:r>
      <w:r>
        <w:rPr>
          <w:rFonts w:ascii="Arial" w:hAnsi="Arial" w:cs="Arial"/>
          <w:spacing w:val="-2"/>
          <w:sz w:val="16"/>
          <w:szCs w:val="16"/>
        </w:rPr>
        <w:t xml:space="preserve">2 </w:t>
      </w:r>
      <w:r>
        <w:rPr>
          <w:rFonts w:ascii="Arial" w:hAnsi="Arial" w:cs="Arial"/>
          <w:spacing w:val="-2"/>
          <w:sz w:val="24"/>
          <w:szCs w:val="24"/>
        </w:rPr>
        <w:t xml:space="preserve">be the total generation in areas 1 and 2 respectively and </w:t>
      </w:r>
      <w:r>
        <w:rPr>
          <w:rFonts w:ascii="Arial" w:hAnsi="Arial" w:cs="Arial"/>
          <w:i/>
          <w:iCs/>
          <w:spacing w:val="-2"/>
          <w:sz w:val="24"/>
          <w:szCs w:val="24"/>
        </w:rPr>
        <w:t>D</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D</w:t>
      </w:r>
      <w:r>
        <w:rPr>
          <w:rFonts w:ascii="Arial" w:hAnsi="Arial" w:cs="Arial"/>
          <w:spacing w:val="-2"/>
          <w:sz w:val="16"/>
          <w:szCs w:val="16"/>
        </w:rPr>
        <w:t xml:space="preserve">2 </w:t>
      </w:r>
      <w:r>
        <w:rPr>
          <w:rFonts w:ascii="Arial" w:hAnsi="Arial" w:cs="Arial"/>
          <w:spacing w:val="-2"/>
          <w:sz w:val="24"/>
          <w:szCs w:val="24"/>
        </w:rPr>
        <w:t xml:space="preserve">be the total demand in areas 1 and 2 under the </w:t>
      </w:r>
      <w:r>
        <w:rPr>
          <w:rFonts w:ascii="Arial" w:hAnsi="Arial" w:cs="Arial"/>
          <w:i/>
          <w:iCs/>
          <w:spacing w:val="-2"/>
          <w:sz w:val="24"/>
          <w:szCs w:val="24"/>
        </w:rPr>
        <w:t>Security planned transfer condition</w:t>
      </w:r>
      <w:r>
        <w:rPr>
          <w:rFonts w:ascii="Arial" w:hAnsi="Arial" w:cs="Arial"/>
          <w:spacing w:val="-2"/>
          <w:sz w:val="24"/>
          <w:szCs w:val="24"/>
        </w:rPr>
        <w:t xml:space="preserve">. Let </w:t>
      </w:r>
      <w:r>
        <w:rPr>
          <w:rFonts w:ascii="Arial" w:hAnsi="Arial" w:cs="Arial"/>
          <w:i/>
          <w:iCs/>
          <w:spacing w:val="-2"/>
          <w:sz w:val="24"/>
          <w:szCs w:val="24"/>
        </w:rPr>
        <w:t xml:space="preserve">I </w:t>
      </w:r>
      <w:r>
        <w:rPr>
          <w:rFonts w:ascii="Arial" w:hAnsi="Arial" w:cs="Arial"/>
          <w:spacing w:val="-2"/>
          <w:sz w:val="24"/>
          <w:szCs w:val="24"/>
        </w:rPr>
        <w:t xml:space="preserve">be the transfer required in addition to that under the </w:t>
      </w:r>
      <w:r>
        <w:rPr>
          <w:rFonts w:ascii="Arial" w:hAnsi="Arial" w:cs="Arial"/>
          <w:i/>
          <w:iCs/>
          <w:spacing w:val="-2"/>
          <w:sz w:val="24"/>
          <w:szCs w:val="24"/>
        </w:rPr>
        <w:t xml:space="preserve">Security planned transfer condition </w:t>
      </w:r>
      <w:r>
        <w:rPr>
          <w:rFonts w:ascii="Arial" w:hAnsi="Arial" w:cs="Arial"/>
          <w:spacing w:val="-2"/>
          <w:sz w:val="24"/>
          <w:szCs w:val="24"/>
        </w:rPr>
        <w:t xml:space="preserve">(i.e. the value of </w:t>
      </w:r>
      <w:r>
        <w:rPr>
          <w:rFonts w:ascii="Arial" w:hAnsi="Arial" w:cs="Arial"/>
          <w:i/>
          <w:iCs/>
          <w:spacing w:val="-2"/>
          <w:sz w:val="24"/>
          <w:szCs w:val="24"/>
        </w:rPr>
        <w:t xml:space="preserve">I </w:t>
      </w:r>
      <w:r>
        <w:rPr>
          <w:rFonts w:ascii="Arial" w:hAnsi="Arial" w:cs="Arial"/>
          <w:spacing w:val="-2"/>
          <w:sz w:val="24"/>
          <w:szCs w:val="24"/>
        </w:rPr>
        <w:t xml:space="preserve">is equal to the </w:t>
      </w:r>
      <w:r>
        <w:rPr>
          <w:rFonts w:ascii="Arial" w:hAnsi="Arial" w:cs="Arial"/>
          <w:i/>
          <w:iCs/>
          <w:spacing w:val="-2"/>
          <w:sz w:val="24"/>
          <w:szCs w:val="24"/>
        </w:rPr>
        <w:t xml:space="preserve">interconnection allowance </w:t>
      </w:r>
      <w:r>
        <w:rPr>
          <w:rFonts w:ascii="Arial" w:hAnsi="Arial" w:cs="Arial"/>
          <w:spacing w:val="-2"/>
          <w:sz w:val="24"/>
          <w:szCs w:val="24"/>
        </w:rPr>
        <w:t xml:space="preserve">or half the </w:t>
      </w:r>
      <w:r>
        <w:rPr>
          <w:rFonts w:ascii="Arial" w:hAnsi="Arial" w:cs="Arial"/>
          <w:i/>
          <w:iCs/>
          <w:spacing w:val="-2"/>
          <w:sz w:val="24"/>
          <w:szCs w:val="24"/>
        </w:rPr>
        <w:t xml:space="preserve">interconnection allowance </w:t>
      </w:r>
      <w:r>
        <w:rPr>
          <w:rFonts w:ascii="Arial" w:hAnsi="Arial" w:cs="Arial"/>
          <w:spacing w:val="-2"/>
          <w:sz w:val="24"/>
          <w:szCs w:val="24"/>
        </w:rPr>
        <w:t>as specified in paragraphs D.3.4 and D.3.5).</w:t>
      </w:r>
    </w:p>
    <w:p w14:paraId="4622C0E1" w14:textId="77777777" w:rsidR="009C1403" w:rsidRDefault="009C1403">
      <w:pPr>
        <w:widowControl/>
        <w:rPr>
          <w:sz w:val="24"/>
          <w:szCs w:val="24"/>
        </w:rPr>
        <w:sectPr w:rsidR="009C1403">
          <w:headerReference w:type="default" r:id="rId119"/>
          <w:pgSz w:w="11904" w:h="16834"/>
          <w:pgMar w:top="1815" w:right="1392" w:bottom="508" w:left="1432" w:header="720" w:footer="720" w:gutter="0"/>
          <w:cols w:space="720"/>
          <w:noEndnote/>
        </w:sectPr>
      </w:pPr>
    </w:p>
    <w:p w14:paraId="3E4E552D" w14:textId="6D5DD9FB" w:rsidR="009C1403" w:rsidRDefault="00C6386D">
      <w:pPr>
        <w:kinsoku w:val="0"/>
        <w:overflowPunct w:val="0"/>
        <w:autoSpaceDE/>
        <w:autoSpaceDN/>
        <w:adjustRightInd/>
        <w:spacing w:line="274" w:lineRule="exact"/>
        <w:textAlignment w:val="baseline"/>
        <w:rPr>
          <w:rFonts w:ascii="Arial" w:hAnsi="Arial" w:cs="Arial"/>
          <w:spacing w:val="-1"/>
          <w:sz w:val="24"/>
          <w:szCs w:val="24"/>
        </w:rPr>
      </w:pPr>
      <w:r>
        <w:rPr>
          <w:noProof/>
          <w:color w:val="2B579A"/>
          <w:shd w:val="clear" w:color="auto" w:fill="E6E6E6"/>
        </w:rPr>
        <mc:AlternateContent>
          <mc:Choice Requires="wps">
            <w:drawing>
              <wp:anchor distT="0" distB="0" distL="0" distR="0" simplePos="0" relativeHeight="251658323" behindDoc="0" locked="0" layoutInCell="0" allowOverlap="1" wp14:anchorId="49857E95" wp14:editId="10BFE3A2">
                <wp:simplePos x="0" y="0"/>
                <wp:positionH relativeFrom="page">
                  <wp:posOffset>902970</wp:posOffset>
                </wp:positionH>
                <wp:positionV relativeFrom="page">
                  <wp:posOffset>916940</wp:posOffset>
                </wp:positionV>
                <wp:extent cx="5765800" cy="177165"/>
                <wp:effectExtent l="0" t="0" r="0" b="0"/>
                <wp:wrapSquare wrapText="bothSides"/>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77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57E95" id="Text Box 71" o:spid="_x0000_s1097" type="#_x0000_t202" style="position:absolute;margin-left:71.1pt;margin-top:72.2pt;width:454pt;height:13.95pt;z-index:25165832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" o:allowincell="f" stroked="f">
                <v:fill opacity="0"/>
                <v:textbox inset="0,0,0,0">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v:textbox>
                <w10:wrap type="square" anchorx="page" anchory="page"/>
              </v:shape>
            </w:pict>
          </mc:Fallback>
        </mc:AlternateContent>
      </w:r>
      <w:r>
        <w:rPr>
          <w:rFonts w:ascii="Arial" w:hAnsi="Arial" w:cs="Arial"/>
          <w:spacing w:val="-1"/>
          <w:sz w:val="24"/>
          <w:szCs w:val="24"/>
        </w:rPr>
        <w:t>demand in the two areas as follows:</w:t>
      </w:r>
    </w:p>
    <w:p w14:paraId="059F3121" w14:textId="1574107C" w:rsidR="009C1403" w:rsidRDefault="00C6386D" w:rsidP="00BC1685">
      <w:pPr>
        <w:kinsoku w:val="0"/>
        <w:overflowPunct w:val="0"/>
        <w:autoSpaceDE/>
        <w:autoSpaceDN/>
        <w:adjustRightInd/>
        <w:spacing w:before="398" w:after="239" w:line="274"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interconnection allowance </w:t>
      </w:r>
      <w:r>
        <w:rPr>
          <w:rFonts w:ascii="Arial" w:hAnsi="Arial" w:cs="Arial"/>
          <w:sz w:val="24"/>
          <w:szCs w:val="24"/>
        </w:rPr>
        <w:t xml:space="preserve">or half </w:t>
      </w:r>
      <w:r>
        <w:rPr>
          <w:rFonts w:ascii="Arial" w:hAnsi="Arial" w:cs="Arial"/>
          <w:i/>
          <w:iCs/>
          <w:sz w:val="24"/>
          <w:szCs w:val="24"/>
        </w:rPr>
        <w:t xml:space="preserve">interconnection allowance </w:t>
      </w:r>
      <w:r>
        <w:rPr>
          <w:rFonts w:ascii="Arial" w:hAnsi="Arial" w:cs="Arial"/>
          <w:sz w:val="24"/>
          <w:szCs w:val="24"/>
        </w:rPr>
        <w:t>in areas 1 and 2 are</w:t>
      </w:r>
    </w:p>
    <w:p w14:paraId="5BA615DC" w14:textId="612AEA17" w:rsidR="00BC1685" w:rsidRDefault="007860F0" w:rsidP="007860F0">
      <w:pPr>
        <w:kinsoku w:val="0"/>
        <w:overflowPunct w:val="0"/>
        <w:autoSpaceDE/>
        <w:autoSpaceDN/>
        <w:adjustRightInd/>
        <w:spacing w:before="398" w:after="239" w:line="274" w:lineRule="exact"/>
        <w:ind w:left="720"/>
        <w:jc w:val="center"/>
        <w:textAlignment w:val="baseline"/>
        <w:rPr>
          <w:sz w:val="24"/>
          <w:szCs w:val="24"/>
        </w:rPr>
      </w:pPr>
      <w:r w:rsidRPr="00087373">
        <w:rPr>
          <w:noProof/>
          <w:color w:val="2B579A"/>
          <w:position w:val="-30"/>
          <w:shd w:val="clear" w:color="auto" w:fill="E6E6E6"/>
        </w:rPr>
        <w:object w:dxaOrig="1120" w:dyaOrig="720" w14:anchorId="77DC8017">
          <v:shape id="_x0000_i1032" type="#_x0000_t75" style="width:56.35pt;height:36.3pt" o:ole="" fillcolor="window">
            <v:imagedata r:id="rId120" o:title=""/>
          </v:shape>
          <o:OLEObject Type="Embed" ProgID="Equation.3" ShapeID="_x0000_i1032" DrawAspect="Content" ObjectID="_1798367244" r:id="rId121"/>
        </w:object>
      </w:r>
    </w:p>
    <w:p w14:paraId="57D81F11" w14:textId="77777777" w:rsidR="009C1403" w:rsidRDefault="009C1403">
      <w:pPr>
        <w:kinsoku w:val="0"/>
        <w:overflowPunct w:val="0"/>
        <w:autoSpaceDE/>
        <w:autoSpaceDN/>
        <w:adjustRightInd/>
        <w:spacing w:after="268" w:line="20" w:lineRule="exact"/>
        <w:textAlignment w:val="baseline"/>
        <w:rPr>
          <w:sz w:val="24"/>
          <w:szCs w:val="24"/>
        </w:rPr>
      </w:pPr>
    </w:p>
    <w:p w14:paraId="192CAEF0" w14:textId="77777777" w:rsidR="009C1403" w:rsidRDefault="00C6386D">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sz w:val="24"/>
          <w:szCs w:val="24"/>
        </w:rPr>
        <w:t>and the total amounts of generation in areas 1 and 2 are</w:t>
      </w:r>
    </w:p>
    <w:p w14:paraId="514CEFC0" w14:textId="624FA888" w:rsidR="007860F0" w:rsidRDefault="004629CA">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noProof/>
          <w:color w:val="2B579A"/>
          <w:sz w:val="24"/>
          <w:szCs w:val="24"/>
          <w:shd w:val="clear" w:color="auto" w:fill="E6E6E6"/>
        </w:rPr>
        <w:drawing>
          <wp:anchor distT="0" distB="0" distL="114300" distR="114300" simplePos="0" relativeHeight="251658339" behindDoc="0" locked="0" layoutInCell="1" allowOverlap="1" wp14:anchorId="1EBE7165" wp14:editId="04EBC695">
            <wp:simplePos x="0" y="0"/>
            <wp:positionH relativeFrom="column">
              <wp:posOffset>2603555</wp:posOffset>
            </wp:positionH>
            <wp:positionV relativeFrom="paragraph">
              <wp:posOffset>109467</wp:posOffset>
            </wp:positionV>
            <wp:extent cx="866140" cy="466725"/>
            <wp:effectExtent l="0" t="0" r="0" b="952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868391" cy="467938"/>
                    </a:xfrm>
                    <a:prstGeom prst="rect">
                      <a:avLst/>
                    </a:prstGeom>
                    <a:noFill/>
                  </pic:spPr>
                </pic:pic>
              </a:graphicData>
            </a:graphic>
            <wp14:sizeRelH relativeFrom="margin">
              <wp14:pctWidth>0</wp14:pctWidth>
            </wp14:sizeRelH>
            <wp14:sizeRelV relativeFrom="margin">
              <wp14:pctHeight>0</wp14:pctHeight>
            </wp14:sizeRelV>
          </wp:anchor>
        </w:drawing>
      </w:r>
    </w:p>
    <w:p w14:paraId="4C7AF9B9" w14:textId="5ED31168" w:rsidR="007860F0" w:rsidRDefault="007860F0">
      <w:pPr>
        <w:kinsoku w:val="0"/>
        <w:overflowPunct w:val="0"/>
        <w:autoSpaceDE/>
        <w:autoSpaceDN/>
        <w:adjustRightInd/>
        <w:spacing w:before="2" w:line="278" w:lineRule="exact"/>
        <w:ind w:left="720"/>
        <w:textAlignment w:val="baseline"/>
        <w:rPr>
          <w:rFonts w:ascii="Arial" w:hAnsi="Arial" w:cs="Arial"/>
          <w:sz w:val="24"/>
          <w:szCs w:val="24"/>
        </w:rPr>
      </w:pPr>
    </w:p>
    <w:p w14:paraId="71849D5D" w14:textId="1EC6F97A" w:rsidR="009C1403" w:rsidRDefault="009C1403">
      <w:pPr>
        <w:kinsoku w:val="0"/>
        <w:overflowPunct w:val="0"/>
        <w:autoSpaceDE/>
        <w:autoSpaceDN/>
        <w:adjustRightInd/>
        <w:spacing w:after="268" w:line="20" w:lineRule="exact"/>
        <w:textAlignment w:val="baseline"/>
        <w:rPr>
          <w:i/>
          <w:iCs/>
          <w:spacing w:val="52"/>
          <w:sz w:val="24"/>
          <w:szCs w:val="24"/>
        </w:rPr>
      </w:pPr>
    </w:p>
    <w:p w14:paraId="4E4CD4D3" w14:textId="77777777" w:rsidR="007860F0" w:rsidRDefault="007860F0">
      <w:pPr>
        <w:kinsoku w:val="0"/>
        <w:overflowPunct w:val="0"/>
        <w:autoSpaceDE/>
        <w:autoSpaceDN/>
        <w:adjustRightInd/>
        <w:spacing w:after="268"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2569"/>
        <w:gridCol w:w="1394"/>
        <w:gridCol w:w="89"/>
        <w:gridCol w:w="197"/>
        <w:gridCol w:w="307"/>
        <w:gridCol w:w="20"/>
        <w:gridCol w:w="269"/>
        <w:gridCol w:w="494"/>
      </w:tblGrid>
      <w:tr w:rsidR="009C1403" w14:paraId="6151BBFA" w14:textId="77777777">
        <w:trPr>
          <w:cantSplit/>
          <w:trHeight w:hRule="exact" w:val="581"/>
        </w:trPr>
        <w:tc>
          <w:tcPr>
            <w:tcW w:w="2569" w:type="dxa"/>
            <w:tcBorders>
              <w:top w:val="nil"/>
              <w:left w:val="nil"/>
              <w:bottom w:val="nil"/>
              <w:right w:val="nil"/>
            </w:tcBorders>
          </w:tcPr>
          <w:p w14:paraId="0795E270" w14:textId="77777777" w:rsidR="009C1403" w:rsidRDefault="00C6386D">
            <w:pPr>
              <w:kinsoku w:val="0"/>
              <w:overflowPunct w:val="0"/>
              <w:autoSpaceDE/>
              <w:autoSpaceDN/>
              <w:adjustRightInd/>
              <w:spacing w:after="296" w:line="278" w:lineRule="exact"/>
              <w:ind w:left="648"/>
              <w:textAlignment w:val="baseline"/>
              <w:rPr>
                <w:rFonts w:ascii="Arial" w:hAnsi="Arial" w:cs="Arial"/>
                <w:sz w:val="24"/>
                <w:szCs w:val="24"/>
              </w:rPr>
            </w:pPr>
            <w:r>
              <w:rPr>
                <w:rFonts w:ascii="Arial" w:hAnsi="Arial" w:cs="Arial"/>
                <w:sz w:val="24"/>
                <w:szCs w:val="24"/>
              </w:rPr>
              <w:t>where</w:t>
            </w:r>
          </w:p>
        </w:tc>
        <w:tc>
          <w:tcPr>
            <w:tcW w:w="1394" w:type="dxa"/>
            <w:vMerge w:val="restart"/>
            <w:tcBorders>
              <w:top w:val="nil"/>
              <w:left w:val="nil"/>
              <w:bottom w:val="nil"/>
              <w:right w:val="nil"/>
            </w:tcBorders>
            <w:vAlign w:val="center"/>
          </w:tcPr>
          <w:p w14:paraId="1C1C9AA9" w14:textId="77777777" w:rsidR="009C1403" w:rsidRDefault="00C6386D">
            <w:pPr>
              <w:kinsoku w:val="0"/>
              <w:overflowPunct w:val="0"/>
              <w:autoSpaceDE/>
              <w:autoSpaceDN/>
              <w:adjustRightInd/>
              <w:spacing w:before="462" w:after="393" w:line="268" w:lineRule="exact"/>
              <w:jc w:val="right"/>
              <w:textAlignment w:val="baseline"/>
              <w:rPr>
                <w:i/>
                <w:iCs/>
                <w:sz w:val="14"/>
                <w:szCs w:val="14"/>
              </w:rPr>
            </w:pPr>
            <w:r>
              <w:rPr>
                <w:i/>
                <w:iCs/>
                <w:sz w:val="24"/>
                <w:szCs w:val="24"/>
              </w:rPr>
              <w:t>k</w:t>
            </w:r>
            <w:r>
              <w:rPr>
                <w:i/>
                <w:iCs/>
                <w:sz w:val="24"/>
                <w:szCs w:val="24"/>
                <w:vertAlign w:val="subscript"/>
              </w:rPr>
              <w:t>d</w:t>
            </w:r>
          </w:p>
        </w:tc>
        <w:tc>
          <w:tcPr>
            <w:tcW w:w="89" w:type="dxa"/>
            <w:tcBorders>
              <w:top w:val="nil"/>
              <w:left w:val="nil"/>
              <w:bottom w:val="nil"/>
              <w:right w:val="nil"/>
            </w:tcBorders>
          </w:tcPr>
          <w:p w14:paraId="1066132C" w14:textId="77777777" w:rsidR="009C1403" w:rsidRDefault="009C1403">
            <w:pPr>
              <w:kinsoku w:val="0"/>
              <w:overflowPunct w:val="0"/>
              <w:autoSpaceDE/>
              <w:autoSpaceDN/>
              <w:adjustRightInd/>
              <w:spacing w:before="462" w:after="393" w:line="268" w:lineRule="exact"/>
              <w:jc w:val="right"/>
              <w:textAlignment w:val="baseline"/>
              <w:rPr>
                <w:i/>
                <w:iCs/>
                <w:sz w:val="14"/>
                <w:szCs w:val="14"/>
              </w:rPr>
            </w:pPr>
          </w:p>
        </w:tc>
        <w:tc>
          <w:tcPr>
            <w:tcW w:w="197" w:type="dxa"/>
            <w:vMerge w:val="restart"/>
            <w:tcBorders>
              <w:top w:val="nil"/>
              <w:left w:val="nil"/>
              <w:bottom w:val="nil"/>
              <w:right w:val="nil"/>
            </w:tcBorders>
            <w:vAlign w:val="center"/>
          </w:tcPr>
          <w:p w14:paraId="36FA474B" w14:textId="77777777" w:rsidR="009C1403" w:rsidRDefault="00C6386D">
            <w:pPr>
              <w:kinsoku w:val="0"/>
              <w:overflowPunct w:val="0"/>
              <w:autoSpaceDE/>
              <w:autoSpaceDN/>
              <w:adjustRightInd/>
              <w:spacing w:before="367" w:after="439" w:line="317"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vAlign w:val="center"/>
          </w:tcPr>
          <w:p w14:paraId="3A8DC696" w14:textId="77777777" w:rsidR="009C1403" w:rsidRDefault="00C6386D">
            <w:pPr>
              <w:kinsoku w:val="0"/>
              <w:overflowPunct w:val="0"/>
              <w:autoSpaceDE/>
              <w:autoSpaceDN/>
              <w:adjustRightInd/>
              <w:spacing w:before="433" w:after="422" w:line="268" w:lineRule="exact"/>
              <w:textAlignment w:val="baseline"/>
              <w:rPr>
                <w:sz w:val="24"/>
                <w:szCs w:val="24"/>
              </w:rPr>
            </w:pPr>
            <w:r>
              <w:rPr>
                <w:sz w:val="24"/>
                <w:szCs w:val="24"/>
              </w:rPr>
              <w:t>1</w:t>
            </w:r>
          </w:p>
        </w:tc>
        <w:tc>
          <w:tcPr>
            <w:tcW w:w="17" w:type="dxa"/>
            <w:tcBorders>
              <w:top w:val="nil"/>
              <w:left w:val="nil"/>
              <w:bottom w:val="single" w:sz="4" w:space="0" w:color="000000"/>
              <w:right w:val="nil"/>
            </w:tcBorders>
          </w:tcPr>
          <w:p w14:paraId="6C084720"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269" w:type="dxa"/>
            <w:tcBorders>
              <w:top w:val="nil"/>
              <w:left w:val="nil"/>
              <w:bottom w:val="single" w:sz="4" w:space="0" w:color="000000"/>
              <w:right w:val="nil"/>
            </w:tcBorders>
          </w:tcPr>
          <w:p w14:paraId="149D8047"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494" w:type="dxa"/>
            <w:tcBorders>
              <w:top w:val="nil"/>
              <w:left w:val="nil"/>
              <w:bottom w:val="single" w:sz="4" w:space="0" w:color="000000"/>
              <w:right w:val="nil"/>
            </w:tcBorders>
          </w:tcPr>
          <w:p w14:paraId="794EDBC3" w14:textId="77777777" w:rsidR="009C1403" w:rsidRDefault="00C6386D">
            <w:pPr>
              <w:kinsoku w:val="0"/>
              <w:overflowPunct w:val="0"/>
              <w:autoSpaceDE/>
              <w:autoSpaceDN/>
              <w:adjustRightInd/>
              <w:spacing w:before="284" w:after="24" w:line="268" w:lineRule="exact"/>
              <w:textAlignment w:val="baseline"/>
              <w:rPr>
                <w:i/>
                <w:iCs/>
                <w:sz w:val="24"/>
                <w:szCs w:val="24"/>
              </w:rPr>
            </w:pPr>
            <w:r>
              <w:rPr>
                <w:i/>
                <w:iCs/>
                <w:sz w:val="24"/>
                <w:szCs w:val="24"/>
              </w:rPr>
              <w:t>I</w:t>
            </w:r>
          </w:p>
        </w:tc>
      </w:tr>
      <w:tr w:rsidR="009C1403" w14:paraId="790D9CF8" w14:textId="77777777">
        <w:trPr>
          <w:cantSplit/>
          <w:trHeight w:hRule="exact" w:val="543"/>
        </w:trPr>
        <w:tc>
          <w:tcPr>
            <w:tcW w:w="2569" w:type="dxa"/>
            <w:tcBorders>
              <w:top w:val="nil"/>
              <w:left w:val="nil"/>
              <w:bottom w:val="nil"/>
              <w:right w:val="nil"/>
            </w:tcBorders>
          </w:tcPr>
          <w:p w14:paraId="17A554A4" w14:textId="77777777" w:rsidR="009C1403" w:rsidRDefault="009C1403">
            <w:pPr>
              <w:kinsoku w:val="0"/>
              <w:overflowPunct w:val="0"/>
              <w:autoSpaceDE/>
              <w:autoSpaceDN/>
              <w:adjustRightInd/>
              <w:textAlignment w:val="baseline"/>
              <w:rPr>
                <w:i/>
                <w:iCs/>
                <w:sz w:val="24"/>
                <w:szCs w:val="24"/>
              </w:rPr>
            </w:pPr>
          </w:p>
        </w:tc>
        <w:tc>
          <w:tcPr>
            <w:tcW w:w="1394" w:type="dxa"/>
            <w:vMerge/>
            <w:tcBorders>
              <w:top w:val="nil"/>
              <w:left w:val="nil"/>
              <w:bottom w:val="nil"/>
              <w:right w:val="nil"/>
            </w:tcBorders>
            <w:vAlign w:val="center"/>
          </w:tcPr>
          <w:p w14:paraId="3CACE3DB" w14:textId="77777777" w:rsidR="009C1403" w:rsidRDefault="009C1403">
            <w:pPr>
              <w:kinsoku w:val="0"/>
              <w:overflowPunct w:val="0"/>
              <w:autoSpaceDE/>
              <w:autoSpaceDN/>
              <w:adjustRightInd/>
              <w:textAlignment w:val="baseline"/>
              <w:rPr>
                <w:i/>
                <w:iCs/>
                <w:sz w:val="24"/>
                <w:szCs w:val="24"/>
              </w:rPr>
            </w:pPr>
          </w:p>
        </w:tc>
        <w:tc>
          <w:tcPr>
            <w:tcW w:w="89" w:type="dxa"/>
            <w:tcBorders>
              <w:top w:val="nil"/>
              <w:left w:val="nil"/>
              <w:bottom w:val="nil"/>
              <w:right w:val="nil"/>
            </w:tcBorders>
          </w:tcPr>
          <w:p w14:paraId="4FAE1EF3" w14:textId="77777777" w:rsidR="009C1403" w:rsidRDefault="00C6386D">
            <w:pPr>
              <w:kinsoku w:val="0"/>
              <w:overflowPunct w:val="0"/>
              <w:autoSpaceDE/>
              <w:autoSpaceDN/>
              <w:adjustRightInd/>
              <w:spacing w:after="390" w:line="152" w:lineRule="exact"/>
              <w:jc w:val="center"/>
              <w:textAlignment w:val="baseline"/>
              <w:rPr>
                <w:sz w:val="14"/>
                <w:szCs w:val="14"/>
              </w:rPr>
            </w:pPr>
            <w:r>
              <w:rPr>
                <w:sz w:val="14"/>
                <w:szCs w:val="14"/>
              </w:rPr>
              <w:t>1</w:t>
            </w:r>
          </w:p>
        </w:tc>
        <w:tc>
          <w:tcPr>
            <w:tcW w:w="197" w:type="dxa"/>
            <w:vMerge/>
            <w:tcBorders>
              <w:top w:val="nil"/>
              <w:left w:val="nil"/>
              <w:bottom w:val="nil"/>
              <w:right w:val="nil"/>
            </w:tcBorders>
            <w:vAlign w:val="center"/>
          </w:tcPr>
          <w:p w14:paraId="65E63AAC"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307" w:type="dxa"/>
            <w:vMerge/>
            <w:tcBorders>
              <w:top w:val="nil"/>
              <w:left w:val="nil"/>
              <w:bottom w:val="nil"/>
              <w:right w:val="nil"/>
            </w:tcBorders>
            <w:vAlign w:val="center"/>
          </w:tcPr>
          <w:p w14:paraId="4C65D5FD"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17" w:type="dxa"/>
            <w:tcBorders>
              <w:top w:val="single" w:sz="4" w:space="0" w:color="000000"/>
              <w:left w:val="nil"/>
              <w:bottom w:val="nil"/>
              <w:right w:val="nil"/>
            </w:tcBorders>
          </w:tcPr>
          <w:p w14:paraId="79CF2E43"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269" w:type="dxa"/>
            <w:tcBorders>
              <w:top w:val="single" w:sz="4" w:space="0" w:color="000000"/>
              <w:left w:val="nil"/>
              <w:bottom w:val="single" w:sz="4" w:space="0" w:color="000000"/>
              <w:right w:val="nil"/>
            </w:tcBorders>
          </w:tcPr>
          <w:p w14:paraId="1C2EBB00" w14:textId="77777777" w:rsidR="009C1403" w:rsidRDefault="00C6386D">
            <w:pPr>
              <w:kinsoku w:val="0"/>
              <w:overflowPunct w:val="0"/>
              <w:autoSpaceDE/>
              <w:autoSpaceDN/>
              <w:adjustRightInd/>
              <w:spacing w:before="63" w:after="211"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vMerge w:val="restart"/>
            <w:tcBorders>
              <w:top w:val="single" w:sz="4" w:space="0" w:color="000000"/>
              <w:left w:val="nil"/>
              <w:bottom w:val="nil"/>
              <w:right w:val="nil"/>
            </w:tcBorders>
          </w:tcPr>
          <w:p w14:paraId="47C8AFD0" w14:textId="77777777" w:rsidR="009C1403" w:rsidRDefault="00C6386D">
            <w:pPr>
              <w:kinsoku w:val="0"/>
              <w:overflowPunct w:val="0"/>
              <w:autoSpaceDE/>
              <w:autoSpaceDN/>
              <w:adjustRightInd/>
              <w:spacing w:after="24" w:line="331" w:lineRule="exact"/>
              <w:textAlignment w:val="baseline"/>
              <w:rPr>
                <w:i/>
                <w:iCs/>
                <w:spacing w:val="12"/>
                <w:sz w:val="24"/>
                <w:szCs w:val="24"/>
              </w:rPr>
            </w:pPr>
            <w:r>
              <w:rPr>
                <w:i/>
                <w:iCs/>
                <w:spacing w:val="12"/>
                <w:sz w:val="23"/>
                <w:szCs w:val="23"/>
              </w:rPr>
              <w:t>+</w:t>
            </w:r>
            <w:r>
              <w:rPr>
                <w:i/>
                <w:iCs/>
                <w:spacing w:val="12"/>
                <w:sz w:val="24"/>
                <w:szCs w:val="24"/>
              </w:rPr>
              <w:t>G</w:t>
            </w:r>
            <w:r>
              <w:rPr>
                <w:spacing w:val="12"/>
                <w:sz w:val="24"/>
                <w:szCs w:val="24"/>
                <w:vertAlign w:val="subscript"/>
              </w:rPr>
              <w:t>1</w:t>
            </w:r>
            <w:r>
              <w:rPr>
                <w:spacing w:val="12"/>
                <w:sz w:val="14"/>
                <w:szCs w:val="14"/>
              </w:rPr>
              <w:t xml:space="preserve"> </w:t>
            </w:r>
            <w:r>
              <w:rPr>
                <w:i/>
                <w:iCs/>
                <w:spacing w:val="12"/>
                <w:sz w:val="24"/>
                <w:szCs w:val="24"/>
              </w:rPr>
              <w:t>I</w:t>
            </w:r>
          </w:p>
        </w:tc>
      </w:tr>
      <w:tr w:rsidR="009C1403" w14:paraId="69A1B6C8" w14:textId="77777777">
        <w:trPr>
          <w:cantSplit/>
          <w:trHeight w:hRule="exact" w:val="149"/>
        </w:trPr>
        <w:tc>
          <w:tcPr>
            <w:tcW w:w="2569" w:type="dxa"/>
            <w:tcBorders>
              <w:top w:val="nil"/>
              <w:left w:val="nil"/>
              <w:bottom w:val="nil"/>
              <w:right w:val="nil"/>
            </w:tcBorders>
          </w:tcPr>
          <w:p w14:paraId="1A4BD134" w14:textId="77777777" w:rsidR="009C1403" w:rsidRDefault="009C1403">
            <w:pPr>
              <w:kinsoku w:val="0"/>
              <w:overflowPunct w:val="0"/>
              <w:autoSpaceDE/>
              <w:autoSpaceDN/>
              <w:adjustRightInd/>
              <w:textAlignment w:val="baseline"/>
              <w:rPr>
                <w:i/>
                <w:iCs/>
                <w:spacing w:val="12"/>
                <w:sz w:val="23"/>
                <w:szCs w:val="23"/>
              </w:rPr>
            </w:pPr>
          </w:p>
        </w:tc>
        <w:tc>
          <w:tcPr>
            <w:tcW w:w="1394" w:type="dxa"/>
            <w:vMerge w:val="restart"/>
            <w:tcBorders>
              <w:top w:val="nil"/>
              <w:left w:val="nil"/>
              <w:bottom w:val="nil"/>
              <w:right w:val="nil"/>
            </w:tcBorders>
          </w:tcPr>
          <w:p w14:paraId="69A57C26" w14:textId="77777777" w:rsidR="009C1403" w:rsidRDefault="00C6386D">
            <w:pPr>
              <w:kinsoku w:val="0"/>
              <w:overflowPunct w:val="0"/>
              <w:autoSpaceDE/>
              <w:autoSpaceDN/>
              <w:adjustRightInd/>
              <w:spacing w:after="417" w:line="273" w:lineRule="exact"/>
              <w:jc w:val="right"/>
              <w:textAlignment w:val="baseline"/>
              <w:rPr>
                <w:i/>
                <w:iCs/>
                <w:sz w:val="14"/>
                <w:szCs w:val="14"/>
              </w:rPr>
            </w:pPr>
            <w:r>
              <w:rPr>
                <w:i/>
                <w:iCs/>
                <w:sz w:val="24"/>
                <w:szCs w:val="24"/>
              </w:rPr>
              <w:t>k</w:t>
            </w:r>
            <w:r>
              <w:rPr>
                <w:i/>
                <w:iCs/>
                <w:sz w:val="24"/>
                <w:szCs w:val="24"/>
                <w:vertAlign w:val="subscript"/>
              </w:rPr>
              <w:t>g</w:t>
            </w:r>
          </w:p>
        </w:tc>
        <w:tc>
          <w:tcPr>
            <w:tcW w:w="89" w:type="dxa"/>
            <w:tcBorders>
              <w:top w:val="nil"/>
              <w:left w:val="nil"/>
              <w:bottom w:val="nil"/>
              <w:right w:val="nil"/>
            </w:tcBorders>
          </w:tcPr>
          <w:p w14:paraId="0C98A9DB" w14:textId="77777777" w:rsidR="009C1403" w:rsidRDefault="009C1403">
            <w:pPr>
              <w:kinsoku w:val="0"/>
              <w:overflowPunct w:val="0"/>
              <w:autoSpaceDE/>
              <w:autoSpaceDN/>
              <w:adjustRightInd/>
              <w:spacing w:after="417" w:line="273" w:lineRule="exact"/>
              <w:jc w:val="right"/>
              <w:textAlignment w:val="baseline"/>
              <w:rPr>
                <w:i/>
                <w:iCs/>
                <w:sz w:val="14"/>
                <w:szCs w:val="14"/>
              </w:rPr>
            </w:pPr>
          </w:p>
        </w:tc>
        <w:tc>
          <w:tcPr>
            <w:tcW w:w="197" w:type="dxa"/>
            <w:vMerge w:val="restart"/>
            <w:tcBorders>
              <w:top w:val="nil"/>
              <w:left w:val="nil"/>
              <w:bottom w:val="nil"/>
              <w:right w:val="nil"/>
            </w:tcBorders>
          </w:tcPr>
          <w:p w14:paraId="57B8E730" w14:textId="77777777" w:rsidR="009C1403" w:rsidRDefault="00C6386D">
            <w:pPr>
              <w:kinsoku w:val="0"/>
              <w:overflowPunct w:val="0"/>
              <w:autoSpaceDE/>
              <w:autoSpaceDN/>
              <w:adjustRightInd/>
              <w:spacing w:after="468" w:line="251"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tcPr>
          <w:p w14:paraId="6B89F1DA" w14:textId="77777777" w:rsidR="009C1403" w:rsidRDefault="00C6386D">
            <w:pPr>
              <w:kinsoku w:val="0"/>
              <w:overflowPunct w:val="0"/>
              <w:autoSpaceDE/>
              <w:autoSpaceDN/>
              <w:adjustRightInd/>
              <w:spacing w:after="451" w:line="268" w:lineRule="exact"/>
              <w:textAlignment w:val="baseline"/>
              <w:rPr>
                <w:rFonts w:ascii="Tahoma" w:hAnsi="Tahoma" w:cs="Tahoma"/>
                <w:sz w:val="22"/>
                <w:szCs w:val="22"/>
              </w:rPr>
            </w:pPr>
            <w:r>
              <w:rPr>
                <w:sz w:val="24"/>
                <w:szCs w:val="24"/>
              </w:rPr>
              <w:t>1</w:t>
            </w:r>
            <w:r>
              <w:rPr>
                <w:rFonts w:ascii="Tahoma" w:hAnsi="Tahoma" w:cs="Tahoma"/>
                <w:sz w:val="22"/>
                <w:szCs w:val="22"/>
              </w:rPr>
              <w:t>+</w:t>
            </w:r>
          </w:p>
        </w:tc>
        <w:tc>
          <w:tcPr>
            <w:tcW w:w="17" w:type="dxa"/>
            <w:tcBorders>
              <w:top w:val="nil"/>
              <w:left w:val="nil"/>
              <w:bottom w:val="nil"/>
              <w:right w:val="nil"/>
            </w:tcBorders>
          </w:tcPr>
          <w:p w14:paraId="26103B19"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269" w:type="dxa"/>
            <w:tcBorders>
              <w:top w:val="single" w:sz="4" w:space="0" w:color="000000"/>
              <w:left w:val="nil"/>
              <w:bottom w:val="single" w:sz="4" w:space="0" w:color="000000"/>
              <w:right w:val="nil"/>
            </w:tcBorders>
          </w:tcPr>
          <w:p w14:paraId="57B7EE2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494" w:type="dxa"/>
            <w:vMerge/>
            <w:tcBorders>
              <w:top w:val="nil"/>
              <w:left w:val="nil"/>
              <w:bottom w:val="single" w:sz="4" w:space="0" w:color="000000"/>
              <w:right w:val="nil"/>
            </w:tcBorders>
          </w:tcPr>
          <w:p w14:paraId="4637E6E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r>
      <w:tr w:rsidR="009C1403" w14:paraId="59037A74" w14:textId="77777777">
        <w:trPr>
          <w:cantSplit/>
          <w:trHeight w:hRule="exact" w:val="583"/>
        </w:trPr>
        <w:tc>
          <w:tcPr>
            <w:tcW w:w="2569" w:type="dxa"/>
            <w:tcBorders>
              <w:top w:val="nil"/>
              <w:left w:val="nil"/>
              <w:bottom w:val="nil"/>
              <w:right w:val="nil"/>
            </w:tcBorders>
            <w:vAlign w:val="bottom"/>
          </w:tcPr>
          <w:p w14:paraId="7BEDFD74" w14:textId="77777777" w:rsidR="009C1403" w:rsidRDefault="00C6386D">
            <w:pPr>
              <w:kinsoku w:val="0"/>
              <w:overflowPunct w:val="0"/>
              <w:autoSpaceDE/>
              <w:autoSpaceDN/>
              <w:adjustRightInd/>
              <w:spacing w:before="346" w:line="224" w:lineRule="exact"/>
              <w:ind w:left="648"/>
              <w:textAlignment w:val="baseline"/>
              <w:rPr>
                <w:rFonts w:ascii="Arial" w:hAnsi="Arial" w:cs="Arial"/>
                <w:sz w:val="24"/>
                <w:szCs w:val="24"/>
              </w:rPr>
            </w:pPr>
            <w:r>
              <w:rPr>
                <w:rFonts w:ascii="Arial" w:hAnsi="Arial" w:cs="Arial"/>
                <w:sz w:val="24"/>
                <w:szCs w:val="24"/>
              </w:rPr>
              <w:t>and</w:t>
            </w:r>
          </w:p>
        </w:tc>
        <w:tc>
          <w:tcPr>
            <w:tcW w:w="1394" w:type="dxa"/>
            <w:vMerge/>
            <w:tcBorders>
              <w:top w:val="nil"/>
              <w:left w:val="nil"/>
              <w:bottom w:val="nil"/>
              <w:right w:val="nil"/>
            </w:tcBorders>
          </w:tcPr>
          <w:p w14:paraId="7421536F" w14:textId="77777777" w:rsidR="009C1403" w:rsidRDefault="009C1403">
            <w:pPr>
              <w:kinsoku w:val="0"/>
              <w:overflowPunct w:val="0"/>
              <w:autoSpaceDE/>
              <w:autoSpaceDN/>
              <w:adjustRightInd/>
              <w:spacing w:before="346" w:line="224" w:lineRule="exact"/>
              <w:ind w:left="648"/>
              <w:textAlignment w:val="baseline"/>
              <w:rPr>
                <w:rFonts w:ascii="Arial" w:hAnsi="Arial" w:cs="Arial"/>
                <w:sz w:val="24"/>
                <w:szCs w:val="24"/>
              </w:rPr>
            </w:pPr>
          </w:p>
        </w:tc>
        <w:tc>
          <w:tcPr>
            <w:tcW w:w="89" w:type="dxa"/>
            <w:tcBorders>
              <w:top w:val="nil"/>
              <w:left w:val="nil"/>
              <w:bottom w:val="nil"/>
              <w:right w:val="nil"/>
            </w:tcBorders>
          </w:tcPr>
          <w:p w14:paraId="3D8AB2C0" w14:textId="77777777" w:rsidR="009C1403" w:rsidRDefault="00C6386D">
            <w:pPr>
              <w:kinsoku w:val="0"/>
              <w:overflowPunct w:val="0"/>
              <w:autoSpaceDE/>
              <w:autoSpaceDN/>
              <w:adjustRightInd/>
              <w:spacing w:after="419" w:line="151" w:lineRule="exact"/>
              <w:jc w:val="center"/>
              <w:textAlignment w:val="baseline"/>
              <w:rPr>
                <w:sz w:val="14"/>
                <w:szCs w:val="14"/>
              </w:rPr>
            </w:pPr>
            <w:r>
              <w:rPr>
                <w:sz w:val="14"/>
                <w:szCs w:val="14"/>
              </w:rPr>
              <w:t>1</w:t>
            </w:r>
          </w:p>
        </w:tc>
        <w:tc>
          <w:tcPr>
            <w:tcW w:w="197" w:type="dxa"/>
            <w:vMerge/>
            <w:tcBorders>
              <w:top w:val="nil"/>
              <w:left w:val="nil"/>
              <w:bottom w:val="nil"/>
              <w:right w:val="nil"/>
            </w:tcBorders>
          </w:tcPr>
          <w:p w14:paraId="0CF8391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307" w:type="dxa"/>
            <w:vMerge/>
            <w:tcBorders>
              <w:top w:val="nil"/>
              <w:left w:val="nil"/>
              <w:bottom w:val="nil"/>
              <w:right w:val="nil"/>
            </w:tcBorders>
          </w:tcPr>
          <w:p w14:paraId="29B393FB"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17" w:type="dxa"/>
            <w:tcBorders>
              <w:top w:val="nil"/>
              <w:left w:val="nil"/>
              <w:bottom w:val="nil"/>
              <w:right w:val="nil"/>
            </w:tcBorders>
          </w:tcPr>
          <w:p w14:paraId="6940CF7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269" w:type="dxa"/>
            <w:tcBorders>
              <w:top w:val="single" w:sz="4" w:space="0" w:color="000000"/>
              <w:left w:val="nil"/>
              <w:bottom w:val="nil"/>
              <w:right w:val="nil"/>
            </w:tcBorders>
          </w:tcPr>
          <w:p w14:paraId="7664B6F0" w14:textId="77777777" w:rsidR="009C1403" w:rsidRDefault="00C6386D">
            <w:pPr>
              <w:kinsoku w:val="0"/>
              <w:overflowPunct w:val="0"/>
              <w:autoSpaceDE/>
              <w:autoSpaceDN/>
              <w:adjustRightInd/>
              <w:spacing w:before="62" w:after="240"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tcBorders>
              <w:top w:val="single" w:sz="4" w:space="0" w:color="000000"/>
              <w:left w:val="nil"/>
              <w:bottom w:val="nil"/>
              <w:right w:val="nil"/>
            </w:tcBorders>
          </w:tcPr>
          <w:p w14:paraId="10CB0ECD" w14:textId="77777777" w:rsidR="009C1403" w:rsidRDefault="00C6386D">
            <w:pPr>
              <w:kinsoku w:val="0"/>
              <w:overflowPunct w:val="0"/>
              <w:autoSpaceDE/>
              <w:autoSpaceDN/>
              <w:adjustRightInd/>
              <w:spacing w:before="39" w:after="249" w:line="282" w:lineRule="exact"/>
              <w:textAlignment w:val="baseline"/>
              <w:rPr>
                <w:sz w:val="14"/>
                <w:szCs w:val="14"/>
              </w:rPr>
            </w:pPr>
            <w:r>
              <w:rPr>
                <w:i/>
                <w:iCs/>
                <w:sz w:val="23"/>
                <w:szCs w:val="23"/>
              </w:rPr>
              <w:t>+</w:t>
            </w:r>
            <w:r>
              <w:rPr>
                <w:i/>
                <w:iCs/>
                <w:sz w:val="24"/>
                <w:szCs w:val="24"/>
              </w:rPr>
              <w:t>G</w:t>
            </w:r>
            <w:r>
              <w:rPr>
                <w:sz w:val="24"/>
                <w:szCs w:val="24"/>
                <w:vertAlign w:val="subscript"/>
              </w:rPr>
              <w:t>1</w:t>
            </w:r>
          </w:p>
        </w:tc>
      </w:tr>
    </w:tbl>
    <w:p w14:paraId="757DA5E1" w14:textId="77777777" w:rsidR="009C1403" w:rsidRDefault="009C1403">
      <w:pPr>
        <w:kinsoku w:val="0"/>
        <w:overflowPunct w:val="0"/>
        <w:autoSpaceDE/>
        <w:autoSpaceDN/>
        <w:adjustRightInd/>
        <w:spacing w:after="88" w:line="20" w:lineRule="exact"/>
        <w:ind w:right="3744"/>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915"/>
        <w:gridCol w:w="115"/>
        <w:gridCol w:w="195"/>
        <w:gridCol w:w="324"/>
        <w:gridCol w:w="300"/>
        <w:gridCol w:w="487"/>
      </w:tblGrid>
      <w:tr w:rsidR="009C1403" w14:paraId="441CDCBE" w14:textId="77777777">
        <w:trPr>
          <w:cantSplit/>
          <w:trHeight w:hRule="exact" w:val="249"/>
        </w:trPr>
        <w:tc>
          <w:tcPr>
            <w:tcW w:w="3915" w:type="dxa"/>
            <w:vMerge w:val="restart"/>
            <w:tcBorders>
              <w:top w:val="nil"/>
              <w:left w:val="nil"/>
              <w:bottom w:val="nil"/>
              <w:right w:val="nil"/>
            </w:tcBorders>
          </w:tcPr>
          <w:p w14:paraId="70519E99" w14:textId="77777777" w:rsidR="009C1403" w:rsidRDefault="00C6386D">
            <w:pPr>
              <w:kinsoku w:val="0"/>
              <w:overflowPunct w:val="0"/>
              <w:autoSpaceDE/>
              <w:autoSpaceDN/>
              <w:adjustRightInd/>
              <w:spacing w:before="130" w:after="389" w:line="268" w:lineRule="exact"/>
              <w:jc w:val="right"/>
              <w:textAlignment w:val="baseline"/>
              <w:rPr>
                <w:i/>
                <w:iCs/>
                <w:sz w:val="14"/>
                <w:szCs w:val="14"/>
              </w:rPr>
            </w:pPr>
            <w:r>
              <w:rPr>
                <w:i/>
                <w:iCs/>
                <w:sz w:val="24"/>
                <w:szCs w:val="24"/>
              </w:rPr>
              <w:t>k</w:t>
            </w:r>
            <w:r>
              <w:rPr>
                <w:i/>
                <w:iCs/>
                <w:sz w:val="24"/>
                <w:szCs w:val="24"/>
                <w:vertAlign w:val="subscript"/>
              </w:rPr>
              <w:t>d</w:t>
            </w:r>
          </w:p>
        </w:tc>
        <w:tc>
          <w:tcPr>
            <w:tcW w:w="115" w:type="dxa"/>
            <w:tcBorders>
              <w:top w:val="nil"/>
              <w:left w:val="nil"/>
              <w:bottom w:val="nil"/>
              <w:right w:val="nil"/>
            </w:tcBorders>
          </w:tcPr>
          <w:p w14:paraId="063E4926" w14:textId="77777777" w:rsidR="009C1403" w:rsidRDefault="009C1403">
            <w:pPr>
              <w:kinsoku w:val="0"/>
              <w:overflowPunct w:val="0"/>
              <w:autoSpaceDE/>
              <w:autoSpaceDN/>
              <w:adjustRightInd/>
              <w:spacing w:before="130" w:after="389" w:line="268" w:lineRule="exact"/>
              <w:jc w:val="right"/>
              <w:textAlignment w:val="baseline"/>
              <w:rPr>
                <w:i/>
                <w:iCs/>
                <w:sz w:val="14"/>
                <w:szCs w:val="14"/>
              </w:rPr>
            </w:pPr>
          </w:p>
        </w:tc>
        <w:tc>
          <w:tcPr>
            <w:tcW w:w="195" w:type="dxa"/>
            <w:vMerge w:val="restart"/>
            <w:tcBorders>
              <w:top w:val="nil"/>
              <w:left w:val="nil"/>
              <w:bottom w:val="nil"/>
              <w:right w:val="nil"/>
            </w:tcBorders>
          </w:tcPr>
          <w:p w14:paraId="1E88EA22" w14:textId="77777777" w:rsidR="009C1403" w:rsidRDefault="00C6386D">
            <w:pPr>
              <w:kinsoku w:val="0"/>
              <w:overflowPunct w:val="0"/>
              <w:autoSpaceDE/>
              <w:autoSpaceDN/>
              <w:adjustRightInd/>
              <w:spacing w:before="35" w:after="435" w:line="317"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58ADE17" w14:textId="77777777" w:rsidR="009C1403" w:rsidRDefault="00C6386D">
            <w:pPr>
              <w:kinsoku w:val="0"/>
              <w:overflowPunct w:val="0"/>
              <w:autoSpaceDE/>
              <w:autoSpaceDN/>
              <w:adjustRightInd/>
              <w:spacing w:before="78" w:after="418" w:line="291" w:lineRule="exact"/>
              <w:textAlignment w:val="baseline"/>
              <w:rPr>
                <w:rFonts w:ascii="Tahoma" w:hAnsi="Tahoma" w:cs="Tahoma"/>
                <w:i/>
                <w:iCs/>
                <w:sz w:val="22"/>
                <w:szCs w:val="22"/>
              </w:rPr>
            </w:pPr>
            <w:r>
              <w:rPr>
                <w:sz w:val="24"/>
                <w:szCs w:val="24"/>
              </w:rPr>
              <w:t>1</w:t>
            </w:r>
            <w:r>
              <w:rPr>
                <w:rFonts w:ascii="Tahoma" w:hAnsi="Tahoma" w:cs="Tahoma"/>
                <w:i/>
                <w:iCs/>
                <w:sz w:val="22"/>
                <w:szCs w:val="22"/>
              </w:rPr>
              <w:t>+</w:t>
            </w:r>
          </w:p>
        </w:tc>
        <w:tc>
          <w:tcPr>
            <w:tcW w:w="300" w:type="dxa"/>
            <w:tcBorders>
              <w:top w:val="nil"/>
              <w:left w:val="nil"/>
              <w:bottom w:val="single" w:sz="4" w:space="0" w:color="000000"/>
              <w:right w:val="nil"/>
            </w:tcBorders>
          </w:tcPr>
          <w:p w14:paraId="3B76D3A0" w14:textId="77777777" w:rsidR="009C1403" w:rsidRDefault="009C1403">
            <w:pPr>
              <w:kinsoku w:val="0"/>
              <w:overflowPunct w:val="0"/>
              <w:autoSpaceDE/>
              <w:autoSpaceDN/>
              <w:adjustRightInd/>
              <w:spacing w:before="78" w:after="418" w:line="291" w:lineRule="exact"/>
              <w:textAlignment w:val="baseline"/>
              <w:rPr>
                <w:rFonts w:ascii="Tahoma" w:hAnsi="Tahoma" w:cs="Tahoma"/>
                <w:i/>
                <w:iCs/>
                <w:sz w:val="22"/>
                <w:szCs w:val="22"/>
              </w:rPr>
            </w:pPr>
          </w:p>
        </w:tc>
        <w:tc>
          <w:tcPr>
            <w:tcW w:w="487" w:type="dxa"/>
            <w:tcBorders>
              <w:top w:val="nil"/>
              <w:left w:val="nil"/>
              <w:bottom w:val="single" w:sz="4" w:space="0" w:color="000000"/>
              <w:right w:val="nil"/>
            </w:tcBorders>
            <w:vAlign w:val="center"/>
          </w:tcPr>
          <w:p w14:paraId="58A16E9A" w14:textId="77777777" w:rsidR="009C1403" w:rsidRDefault="00C6386D">
            <w:pPr>
              <w:kinsoku w:val="0"/>
              <w:overflowPunct w:val="0"/>
              <w:autoSpaceDE/>
              <w:autoSpaceDN/>
              <w:adjustRightInd/>
              <w:spacing w:after="19" w:line="220" w:lineRule="exact"/>
              <w:textAlignment w:val="baseline"/>
              <w:rPr>
                <w:i/>
                <w:iCs/>
                <w:sz w:val="24"/>
                <w:szCs w:val="24"/>
              </w:rPr>
            </w:pPr>
            <w:r>
              <w:rPr>
                <w:i/>
                <w:iCs/>
                <w:sz w:val="24"/>
                <w:szCs w:val="24"/>
              </w:rPr>
              <w:t>I</w:t>
            </w:r>
          </w:p>
        </w:tc>
      </w:tr>
      <w:tr w:rsidR="009C1403" w14:paraId="6058651F" w14:textId="77777777">
        <w:trPr>
          <w:cantSplit/>
          <w:trHeight w:hRule="exact" w:val="543"/>
        </w:trPr>
        <w:tc>
          <w:tcPr>
            <w:tcW w:w="3915" w:type="dxa"/>
            <w:vMerge/>
            <w:tcBorders>
              <w:top w:val="nil"/>
              <w:left w:val="nil"/>
              <w:bottom w:val="nil"/>
              <w:right w:val="nil"/>
            </w:tcBorders>
          </w:tcPr>
          <w:p w14:paraId="224D33DA" w14:textId="77777777" w:rsidR="009C1403" w:rsidRDefault="009C1403">
            <w:pPr>
              <w:kinsoku w:val="0"/>
              <w:overflowPunct w:val="0"/>
              <w:autoSpaceDE/>
              <w:autoSpaceDN/>
              <w:adjustRightInd/>
              <w:textAlignment w:val="baseline"/>
              <w:rPr>
                <w:i/>
                <w:iCs/>
                <w:sz w:val="24"/>
                <w:szCs w:val="24"/>
              </w:rPr>
            </w:pPr>
          </w:p>
        </w:tc>
        <w:tc>
          <w:tcPr>
            <w:tcW w:w="115" w:type="dxa"/>
            <w:tcBorders>
              <w:top w:val="nil"/>
              <w:left w:val="nil"/>
              <w:bottom w:val="nil"/>
              <w:right w:val="nil"/>
            </w:tcBorders>
          </w:tcPr>
          <w:p w14:paraId="06CAE8F9" w14:textId="77777777" w:rsidR="009C1403" w:rsidRDefault="00C6386D">
            <w:pPr>
              <w:kinsoku w:val="0"/>
              <w:overflowPunct w:val="0"/>
              <w:autoSpaceDE/>
              <w:autoSpaceDN/>
              <w:adjustRightInd/>
              <w:spacing w:after="386" w:line="152"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31584378"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24" w:type="dxa"/>
            <w:vMerge/>
            <w:tcBorders>
              <w:top w:val="nil"/>
              <w:left w:val="nil"/>
              <w:bottom w:val="nil"/>
              <w:right w:val="nil"/>
            </w:tcBorders>
          </w:tcPr>
          <w:p w14:paraId="2221101D"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00" w:type="dxa"/>
            <w:tcBorders>
              <w:top w:val="single" w:sz="4" w:space="0" w:color="000000"/>
              <w:left w:val="nil"/>
              <w:bottom w:val="single" w:sz="4" w:space="0" w:color="000000"/>
              <w:right w:val="nil"/>
            </w:tcBorders>
          </w:tcPr>
          <w:p w14:paraId="6973E0E1" w14:textId="77777777" w:rsidR="009C1403" w:rsidRDefault="00C6386D">
            <w:pPr>
              <w:kinsoku w:val="0"/>
              <w:overflowPunct w:val="0"/>
              <w:autoSpaceDE/>
              <w:autoSpaceDN/>
              <w:adjustRightInd/>
              <w:spacing w:before="63" w:after="207" w:line="268" w:lineRule="exact"/>
              <w:jc w:val="center"/>
              <w:textAlignment w:val="baseline"/>
              <w:rPr>
                <w:sz w:val="14"/>
                <w:szCs w:val="14"/>
              </w:rPr>
            </w:pPr>
            <w:r>
              <w:rPr>
                <w:i/>
                <w:iCs/>
                <w:sz w:val="24"/>
                <w:szCs w:val="24"/>
              </w:rPr>
              <w:t>D</w:t>
            </w:r>
            <w:r>
              <w:rPr>
                <w:sz w:val="24"/>
                <w:szCs w:val="24"/>
                <w:vertAlign w:val="subscript"/>
              </w:rPr>
              <w:t>2</w:t>
            </w:r>
          </w:p>
        </w:tc>
        <w:tc>
          <w:tcPr>
            <w:tcW w:w="487" w:type="dxa"/>
            <w:vMerge w:val="restart"/>
            <w:tcBorders>
              <w:top w:val="single" w:sz="4" w:space="0" w:color="000000"/>
              <w:left w:val="nil"/>
              <w:bottom w:val="nil"/>
              <w:right w:val="nil"/>
            </w:tcBorders>
          </w:tcPr>
          <w:p w14:paraId="1D87085C" w14:textId="77777777" w:rsidR="009C1403" w:rsidRDefault="00C6386D">
            <w:pPr>
              <w:kinsoku w:val="0"/>
              <w:overflowPunct w:val="0"/>
              <w:autoSpaceDE/>
              <w:autoSpaceDN/>
              <w:adjustRightInd/>
              <w:spacing w:after="20" w:line="331" w:lineRule="exact"/>
              <w:textAlignment w:val="baseline"/>
              <w:rPr>
                <w:i/>
                <w:iCs/>
                <w:spacing w:val="10"/>
                <w:sz w:val="24"/>
                <w:szCs w:val="24"/>
              </w:rPr>
            </w:pPr>
            <w:r>
              <w:rPr>
                <w:i/>
                <w:iCs/>
                <w:spacing w:val="10"/>
                <w:sz w:val="23"/>
                <w:szCs w:val="23"/>
              </w:rPr>
              <w:t>+</w:t>
            </w:r>
            <w:r>
              <w:rPr>
                <w:i/>
                <w:iCs/>
                <w:spacing w:val="10"/>
                <w:sz w:val="24"/>
                <w:szCs w:val="24"/>
              </w:rPr>
              <w:t>G</w:t>
            </w:r>
            <w:r>
              <w:rPr>
                <w:spacing w:val="10"/>
                <w:sz w:val="24"/>
                <w:szCs w:val="24"/>
                <w:vertAlign w:val="subscript"/>
              </w:rPr>
              <w:t>2</w:t>
            </w:r>
            <w:r>
              <w:rPr>
                <w:spacing w:val="10"/>
                <w:sz w:val="14"/>
                <w:szCs w:val="14"/>
              </w:rPr>
              <w:t xml:space="preserve"> </w:t>
            </w:r>
            <w:r>
              <w:rPr>
                <w:i/>
                <w:iCs/>
                <w:spacing w:val="10"/>
                <w:sz w:val="24"/>
                <w:szCs w:val="24"/>
              </w:rPr>
              <w:t>I</w:t>
            </w:r>
          </w:p>
        </w:tc>
      </w:tr>
      <w:tr w:rsidR="009C1403" w14:paraId="3282750B" w14:textId="77777777">
        <w:trPr>
          <w:cantSplit/>
          <w:trHeight w:hRule="exact" w:val="149"/>
        </w:trPr>
        <w:tc>
          <w:tcPr>
            <w:tcW w:w="3915" w:type="dxa"/>
            <w:vMerge w:val="restart"/>
            <w:tcBorders>
              <w:top w:val="nil"/>
              <w:left w:val="nil"/>
              <w:bottom w:val="nil"/>
              <w:right w:val="nil"/>
            </w:tcBorders>
          </w:tcPr>
          <w:p w14:paraId="3A2C3CD7" w14:textId="77777777" w:rsidR="009C1403" w:rsidRDefault="00C6386D">
            <w:pPr>
              <w:kinsoku w:val="0"/>
              <w:overflowPunct w:val="0"/>
              <w:autoSpaceDE/>
              <w:autoSpaceDN/>
              <w:adjustRightInd/>
              <w:spacing w:after="168" w:line="273" w:lineRule="exact"/>
              <w:jc w:val="right"/>
              <w:textAlignment w:val="baseline"/>
              <w:rPr>
                <w:i/>
                <w:iCs/>
                <w:sz w:val="14"/>
                <w:szCs w:val="14"/>
              </w:rPr>
            </w:pPr>
            <w:r>
              <w:rPr>
                <w:i/>
                <w:iCs/>
                <w:sz w:val="24"/>
                <w:szCs w:val="24"/>
              </w:rPr>
              <w:t>k</w:t>
            </w:r>
            <w:r>
              <w:rPr>
                <w:i/>
                <w:iCs/>
                <w:sz w:val="24"/>
                <w:szCs w:val="24"/>
                <w:vertAlign w:val="subscript"/>
              </w:rPr>
              <w:t>g</w:t>
            </w:r>
          </w:p>
        </w:tc>
        <w:tc>
          <w:tcPr>
            <w:tcW w:w="115" w:type="dxa"/>
            <w:tcBorders>
              <w:top w:val="nil"/>
              <w:left w:val="nil"/>
              <w:bottom w:val="nil"/>
              <w:right w:val="nil"/>
            </w:tcBorders>
          </w:tcPr>
          <w:p w14:paraId="4E26D122" w14:textId="77777777" w:rsidR="009C1403" w:rsidRDefault="009C1403">
            <w:pPr>
              <w:kinsoku w:val="0"/>
              <w:overflowPunct w:val="0"/>
              <w:autoSpaceDE/>
              <w:autoSpaceDN/>
              <w:adjustRightInd/>
              <w:spacing w:after="168" w:line="273" w:lineRule="exact"/>
              <w:jc w:val="right"/>
              <w:textAlignment w:val="baseline"/>
              <w:rPr>
                <w:i/>
                <w:iCs/>
                <w:sz w:val="14"/>
                <w:szCs w:val="14"/>
              </w:rPr>
            </w:pPr>
          </w:p>
        </w:tc>
        <w:tc>
          <w:tcPr>
            <w:tcW w:w="195" w:type="dxa"/>
            <w:vMerge w:val="restart"/>
            <w:tcBorders>
              <w:top w:val="nil"/>
              <w:left w:val="nil"/>
              <w:bottom w:val="nil"/>
              <w:right w:val="nil"/>
            </w:tcBorders>
          </w:tcPr>
          <w:p w14:paraId="4231D4B3" w14:textId="77777777" w:rsidR="009C1403" w:rsidRDefault="00C6386D">
            <w:pPr>
              <w:kinsoku w:val="0"/>
              <w:overflowPunct w:val="0"/>
              <w:autoSpaceDE/>
              <w:autoSpaceDN/>
              <w:adjustRightInd/>
              <w:spacing w:after="219" w:line="251"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CB9BE95" w14:textId="77777777" w:rsidR="009C1403" w:rsidRDefault="00C6386D">
            <w:pPr>
              <w:kinsoku w:val="0"/>
              <w:overflowPunct w:val="0"/>
              <w:autoSpaceDE/>
              <w:autoSpaceDN/>
              <w:adjustRightInd/>
              <w:spacing w:after="202" w:line="268" w:lineRule="exact"/>
              <w:textAlignment w:val="baseline"/>
              <w:rPr>
                <w:sz w:val="24"/>
                <w:szCs w:val="24"/>
              </w:rPr>
            </w:pPr>
            <w:r>
              <w:rPr>
                <w:sz w:val="24"/>
                <w:szCs w:val="24"/>
              </w:rPr>
              <w:t>1</w:t>
            </w:r>
          </w:p>
        </w:tc>
        <w:tc>
          <w:tcPr>
            <w:tcW w:w="300" w:type="dxa"/>
            <w:tcBorders>
              <w:top w:val="single" w:sz="4" w:space="0" w:color="000000"/>
              <w:left w:val="nil"/>
              <w:bottom w:val="single" w:sz="4" w:space="0" w:color="000000"/>
              <w:right w:val="nil"/>
            </w:tcBorders>
          </w:tcPr>
          <w:p w14:paraId="4CD10EA7" w14:textId="77777777" w:rsidR="009C1403" w:rsidRDefault="009C1403">
            <w:pPr>
              <w:kinsoku w:val="0"/>
              <w:overflowPunct w:val="0"/>
              <w:autoSpaceDE/>
              <w:autoSpaceDN/>
              <w:adjustRightInd/>
              <w:spacing w:after="202" w:line="268" w:lineRule="exact"/>
              <w:textAlignment w:val="baseline"/>
              <w:rPr>
                <w:sz w:val="24"/>
                <w:szCs w:val="24"/>
              </w:rPr>
            </w:pPr>
          </w:p>
        </w:tc>
        <w:tc>
          <w:tcPr>
            <w:tcW w:w="487" w:type="dxa"/>
            <w:vMerge/>
            <w:tcBorders>
              <w:top w:val="nil"/>
              <w:left w:val="nil"/>
              <w:bottom w:val="single" w:sz="4" w:space="0" w:color="000000"/>
              <w:right w:val="nil"/>
            </w:tcBorders>
          </w:tcPr>
          <w:p w14:paraId="0B2C032C" w14:textId="77777777" w:rsidR="009C1403" w:rsidRDefault="009C1403">
            <w:pPr>
              <w:kinsoku w:val="0"/>
              <w:overflowPunct w:val="0"/>
              <w:autoSpaceDE/>
              <w:autoSpaceDN/>
              <w:adjustRightInd/>
              <w:spacing w:after="202" w:line="268" w:lineRule="exact"/>
              <w:textAlignment w:val="baseline"/>
              <w:rPr>
                <w:sz w:val="24"/>
                <w:szCs w:val="24"/>
              </w:rPr>
            </w:pPr>
          </w:p>
        </w:tc>
      </w:tr>
      <w:tr w:rsidR="009C1403" w14:paraId="13343005" w14:textId="77777777">
        <w:trPr>
          <w:cantSplit/>
          <w:trHeight w:hRule="exact" w:val="332"/>
        </w:trPr>
        <w:tc>
          <w:tcPr>
            <w:tcW w:w="3915" w:type="dxa"/>
            <w:vMerge/>
            <w:tcBorders>
              <w:top w:val="nil"/>
              <w:left w:val="nil"/>
              <w:bottom w:val="nil"/>
              <w:right w:val="nil"/>
            </w:tcBorders>
          </w:tcPr>
          <w:p w14:paraId="51D0FA77" w14:textId="77777777" w:rsidR="009C1403" w:rsidRDefault="009C1403">
            <w:pPr>
              <w:kinsoku w:val="0"/>
              <w:overflowPunct w:val="0"/>
              <w:autoSpaceDE/>
              <w:autoSpaceDN/>
              <w:adjustRightInd/>
              <w:textAlignment w:val="baseline"/>
              <w:rPr>
                <w:sz w:val="24"/>
                <w:szCs w:val="24"/>
              </w:rPr>
            </w:pPr>
          </w:p>
        </w:tc>
        <w:tc>
          <w:tcPr>
            <w:tcW w:w="115" w:type="dxa"/>
            <w:tcBorders>
              <w:top w:val="nil"/>
              <w:left w:val="nil"/>
              <w:bottom w:val="nil"/>
              <w:right w:val="nil"/>
            </w:tcBorders>
          </w:tcPr>
          <w:p w14:paraId="59258E68" w14:textId="77777777" w:rsidR="009C1403" w:rsidRDefault="00C6386D">
            <w:pPr>
              <w:kinsoku w:val="0"/>
              <w:overflowPunct w:val="0"/>
              <w:autoSpaceDE/>
              <w:autoSpaceDN/>
              <w:adjustRightInd/>
              <w:spacing w:after="170" w:line="151"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10D50A32"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24" w:type="dxa"/>
            <w:vMerge/>
            <w:tcBorders>
              <w:top w:val="nil"/>
              <w:left w:val="nil"/>
              <w:bottom w:val="nil"/>
              <w:right w:val="nil"/>
            </w:tcBorders>
          </w:tcPr>
          <w:p w14:paraId="57F4CE8B"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00" w:type="dxa"/>
            <w:tcBorders>
              <w:top w:val="single" w:sz="4" w:space="0" w:color="000000"/>
              <w:left w:val="nil"/>
              <w:bottom w:val="nil"/>
              <w:right w:val="nil"/>
            </w:tcBorders>
            <w:vAlign w:val="center"/>
          </w:tcPr>
          <w:p w14:paraId="65A4950B" w14:textId="77777777" w:rsidR="009C1403" w:rsidRDefault="00C6386D">
            <w:pPr>
              <w:kinsoku w:val="0"/>
              <w:overflowPunct w:val="0"/>
              <w:autoSpaceDE/>
              <w:autoSpaceDN/>
              <w:adjustRightInd/>
              <w:spacing w:before="62" w:line="259" w:lineRule="exact"/>
              <w:jc w:val="center"/>
              <w:textAlignment w:val="baseline"/>
              <w:rPr>
                <w:sz w:val="14"/>
                <w:szCs w:val="14"/>
              </w:rPr>
            </w:pPr>
            <w:r>
              <w:rPr>
                <w:i/>
                <w:iCs/>
                <w:sz w:val="24"/>
                <w:szCs w:val="24"/>
              </w:rPr>
              <w:t>D</w:t>
            </w:r>
            <w:r>
              <w:rPr>
                <w:sz w:val="24"/>
                <w:szCs w:val="24"/>
                <w:vertAlign w:val="subscript"/>
              </w:rPr>
              <w:t>2</w:t>
            </w:r>
          </w:p>
        </w:tc>
        <w:tc>
          <w:tcPr>
            <w:tcW w:w="487" w:type="dxa"/>
            <w:tcBorders>
              <w:top w:val="single" w:sz="4" w:space="0" w:color="000000"/>
              <w:left w:val="nil"/>
              <w:bottom w:val="nil"/>
              <w:right w:val="nil"/>
            </w:tcBorders>
            <w:vAlign w:val="center"/>
          </w:tcPr>
          <w:p w14:paraId="75F6AC12" w14:textId="77777777" w:rsidR="009C1403" w:rsidRDefault="00C6386D">
            <w:pPr>
              <w:kinsoku w:val="0"/>
              <w:overflowPunct w:val="0"/>
              <w:autoSpaceDE/>
              <w:autoSpaceDN/>
              <w:adjustRightInd/>
              <w:spacing w:line="291" w:lineRule="exact"/>
              <w:textAlignment w:val="baseline"/>
              <w:rPr>
                <w:sz w:val="14"/>
                <w:szCs w:val="14"/>
              </w:rPr>
            </w:pPr>
            <w:r>
              <w:rPr>
                <w:rFonts w:ascii="Tahoma" w:hAnsi="Tahoma" w:cs="Tahoma"/>
                <w:i/>
                <w:iCs/>
                <w:sz w:val="22"/>
                <w:szCs w:val="22"/>
              </w:rPr>
              <w:t>+</w:t>
            </w:r>
            <w:r>
              <w:rPr>
                <w:i/>
                <w:iCs/>
                <w:sz w:val="24"/>
                <w:szCs w:val="24"/>
              </w:rPr>
              <w:t>G</w:t>
            </w:r>
            <w:r>
              <w:rPr>
                <w:sz w:val="24"/>
                <w:szCs w:val="24"/>
                <w:vertAlign w:val="subscript"/>
              </w:rPr>
              <w:t>2</w:t>
            </w:r>
          </w:p>
        </w:tc>
      </w:tr>
    </w:tbl>
    <w:p w14:paraId="5422DE7F" w14:textId="77777777" w:rsidR="009C1403" w:rsidRDefault="009C1403">
      <w:pPr>
        <w:widowControl/>
        <w:rPr>
          <w:sz w:val="24"/>
          <w:szCs w:val="24"/>
        </w:rPr>
        <w:sectPr w:rsidR="009C1403">
          <w:headerReference w:type="default" r:id="rId123"/>
          <w:pgSz w:w="11904" w:h="16834"/>
          <w:pgMar w:top="1723" w:right="1402" w:bottom="508" w:left="1422" w:header="720" w:footer="720" w:gutter="0"/>
          <w:cols w:space="720"/>
          <w:noEndnote/>
        </w:sectPr>
      </w:pPr>
    </w:p>
    <w:p w14:paraId="58BE8E32" w14:textId="4DC0EAC1" w:rsidR="009C1403" w:rsidRDefault="00C6386D">
      <w:pPr>
        <w:kinsoku w:val="0"/>
        <w:overflowPunct w:val="0"/>
        <w:autoSpaceDE/>
        <w:autoSpaceDN/>
        <w:adjustRightInd/>
        <w:spacing w:before="9" w:line="207" w:lineRule="exact"/>
        <w:ind w:left="360"/>
        <w:textAlignment w:val="baseline"/>
        <w:rPr>
          <w:rFonts w:ascii="Arial" w:hAnsi="Arial" w:cs="Arial"/>
          <w:spacing w:val="21"/>
          <w:sz w:val="18"/>
          <w:szCs w:val="18"/>
        </w:rPr>
      </w:pPr>
      <w:r>
        <w:rPr>
          <w:noProof/>
          <w:color w:val="2B579A"/>
          <w:shd w:val="clear" w:color="auto" w:fill="E6E6E6"/>
        </w:rPr>
        <mc:AlternateContent>
          <mc:Choice Requires="wps">
            <w:drawing>
              <wp:anchor distT="0" distB="0" distL="0" distR="0" simplePos="0" relativeHeight="251658324" behindDoc="0" locked="0" layoutInCell="0" allowOverlap="1" wp14:anchorId="78666F4F" wp14:editId="0BAEC14D">
                <wp:simplePos x="0" y="0"/>
                <wp:positionH relativeFrom="page">
                  <wp:posOffset>1271270</wp:posOffset>
                </wp:positionH>
                <wp:positionV relativeFrom="page">
                  <wp:posOffset>1376680</wp:posOffset>
                </wp:positionV>
                <wp:extent cx="227330" cy="396240"/>
                <wp:effectExtent l="0" t="0" r="0" b="0"/>
                <wp:wrapSquare wrapText="bothSides"/>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66F4F" id="Text Box 69" o:spid="_x0000_s1098" type="#_x0000_t202" style="position:absolute;left:0;text-align:left;margin-left:100.1pt;margin-top:108.4pt;width:17.9pt;height:31.2pt;z-index:2516583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" o:allowincell="f" stroked="f">
                <v:fill opacity="0"/>
                <v:textbox inset="0,0,0,0">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5" behindDoc="0" locked="0" layoutInCell="0" allowOverlap="1" wp14:anchorId="0CC91334" wp14:editId="0AB27DA0">
                <wp:simplePos x="0" y="0"/>
                <wp:positionH relativeFrom="page">
                  <wp:posOffset>1271270</wp:posOffset>
                </wp:positionH>
                <wp:positionV relativeFrom="page">
                  <wp:posOffset>2169160</wp:posOffset>
                </wp:positionV>
                <wp:extent cx="227330" cy="396240"/>
                <wp:effectExtent l="0" t="0" r="0" b="0"/>
                <wp:wrapSquare wrapText="bothSides"/>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91334" id="Text Box 68" o:spid="_x0000_s1099" type="#_x0000_t202" style="position:absolute;left:0;text-align:left;margin-left:100.1pt;margin-top:170.8pt;width:17.9pt;height:31.2pt;z-index:25165832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" o:allowincell="f" stroked="f">
                <v:fill opacity="0"/>
                <v:textbox inset="0,0,0,0">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6" behindDoc="0" locked="0" layoutInCell="0" allowOverlap="1" wp14:anchorId="18F25BC7" wp14:editId="265DD155">
                <wp:simplePos x="0" y="0"/>
                <wp:positionH relativeFrom="page">
                  <wp:posOffset>1271270</wp:posOffset>
                </wp:positionH>
                <wp:positionV relativeFrom="page">
                  <wp:posOffset>3754120</wp:posOffset>
                </wp:positionV>
                <wp:extent cx="227330" cy="396240"/>
                <wp:effectExtent l="0" t="0" r="0" b="0"/>
                <wp:wrapSquare wrapText="bothSides"/>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25BC7" id="Text Box 67" o:spid="_x0000_s1100" type="#_x0000_t202" style="position:absolute;left:0;text-align:left;margin-left:100.1pt;margin-top:295.6pt;width:17.9pt;height:31.2pt;z-index:25165832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" o:allowincell="f" stroked="f">
                <v:fill opacity="0"/>
                <v:textbox inset="0,0,0,0">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7" behindDoc="0" locked="0" layoutInCell="0" allowOverlap="1" wp14:anchorId="24B7A960" wp14:editId="6C1BD446">
                <wp:simplePos x="0" y="0"/>
                <wp:positionH relativeFrom="page">
                  <wp:posOffset>1271270</wp:posOffset>
                </wp:positionH>
                <wp:positionV relativeFrom="page">
                  <wp:posOffset>2961640</wp:posOffset>
                </wp:positionV>
                <wp:extent cx="227330" cy="396240"/>
                <wp:effectExtent l="0" t="0" r="0" b="0"/>
                <wp:wrapSquare wrapText="bothSides"/>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7A960" id="Text Box 66" o:spid="_x0000_s1101" type="#_x0000_t202" style="position:absolute;left:0;text-align:left;margin-left:100.1pt;margin-top:233.2pt;width:17.9pt;height:31.2pt;z-index:25165832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" o:allowincell="f" stroked="f">
                <v:fill opacity="0"/>
                <v:textbox inset="0,0,0,0">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8" behindDoc="0" locked="0" layoutInCell="0" allowOverlap="1" wp14:anchorId="34E997AD" wp14:editId="5EF3ADCA">
                <wp:simplePos x="0" y="0"/>
                <wp:positionH relativeFrom="page">
                  <wp:posOffset>1315085</wp:posOffset>
                </wp:positionH>
                <wp:positionV relativeFrom="page">
                  <wp:posOffset>980440</wp:posOffset>
                </wp:positionV>
                <wp:extent cx="186690" cy="396240"/>
                <wp:effectExtent l="0" t="0" r="0" b="0"/>
                <wp:wrapSquare wrapText="bothSides"/>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997AD" id="Text Box 65" o:spid="_x0000_s1102" type="#_x0000_t202" style="position:absolute;left:0;text-align:left;margin-left:103.55pt;margin-top:77.2pt;width:14.7pt;height:31.2pt;z-index:2516583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" o:allowincell="f" stroked="f">
                <v:fill opacity="0"/>
                <v:textbox inset="0,0,0,0">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9" behindDoc="0" locked="0" layoutInCell="0" allowOverlap="1" wp14:anchorId="006C8C7C" wp14:editId="12BBD8E2">
                <wp:simplePos x="0" y="0"/>
                <wp:positionH relativeFrom="page">
                  <wp:posOffset>1317625</wp:posOffset>
                </wp:positionH>
                <wp:positionV relativeFrom="page">
                  <wp:posOffset>1772920</wp:posOffset>
                </wp:positionV>
                <wp:extent cx="184150" cy="396240"/>
                <wp:effectExtent l="0" t="0" r="0" b="0"/>
                <wp:wrapSquare wrapText="bothSides"/>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C8C7C" id="Text Box 64" o:spid="_x0000_s1103" type="#_x0000_t202" style="position:absolute;left:0;text-align:left;margin-left:103.75pt;margin-top:139.6pt;width:14.5pt;height:31.2pt;z-index:25165832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" o:allowincell="f" stroked="f">
                <v:fill opacity="0"/>
                <v:textbox inset="0,0,0,0">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0" behindDoc="0" locked="0" layoutInCell="0" allowOverlap="1" wp14:anchorId="5F563335" wp14:editId="6C3AD0AB">
                <wp:simplePos x="0" y="0"/>
                <wp:positionH relativeFrom="page">
                  <wp:posOffset>1317625</wp:posOffset>
                </wp:positionH>
                <wp:positionV relativeFrom="page">
                  <wp:posOffset>2565400</wp:posOffset>
                </wp:positionV>
                <wp:extent cx="180975" cy="396240"/>
                <wp:effectExtent l="0" t="0" r="0" b="0"/>
                <wp:wrapSquare wrapText="bothSides"/>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63335" id="Text Box 63" o:spid="_x0000_s1104" type="#_x0000_t202" style="position:absolute;left:0;text-align:left;margin-left:103.75pt;margin-top:202pt;width:14.25pt;height:31.2pt;z-index:25165833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" o:allowincell="f" stroked="f">
                <v:fill opacity="0"/>
                <v:textbox inset="0,0,0,0">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1" behindDoc="0" locked="0" layoutInCell="0" allowOverlap="1" wp14:anchorId="08F76102" wp14:editId="792300BA">
                <wp:simplePos x="0" y="0"/>
                <wp:positionH relativeFrom="page">
                  <wp:posOffset>1317625</wp:posOffset>
                </wp:positionH>
                <wp:positionV relativeFrom="page">
                  <wp:posOffset>4150360</wp:posOffset>
                </wp:positionV>
                <wp:extent cx="184150" cy="396240"/>
                <wp:effectExtent l="0" t="0" r="0" b="0"/>
                <wp:wrapSquare wrapText="bothSides"/>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76102" id="Text Box 62" o:spid="_x0000_s1105" type="#_x0000_t202" style="position:absolute;left:0;text-align:left;margin-left:103.75pt;margin-top:326.8pt;width:14.5pt;height:31.2pt;z-index:25165833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" o:allowincell="f" stroked="f">
                <v:fill opacity="0"/>
                <v:textbox inset="0,0,0,0">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2" behindDoc="0" locked="0" layoutInCell="0" allowOverlap="1" wp14:anchorId="1551461F" wp14:editId="519D971C">
                <wp:simplePos x="0" y="0"/>
                <wp:positionH relativeFrom="page">
                  <wp:posOffset>1327150</wp:posOffset>
                </wp:positionH>
                <wp:positionV relativeFrom="page">
                  <wp:posOffset>3357880</wp:posOffset>
                </wp:positionV>
                <wp:extent cx="159385" cy="396240"/>
                <wp:effectExtent l="0" t="0" r="0" b="0"/>
                <wp:wrapSquare wrapText="bothSides"/>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1461F" id="Text Box 61" o:spid="_x0000_s1106" type="#_x0000_t202" style="position:absolute;left:0;text-align:left;margin-left:104.5pt;margin-top:264.4pt;width:12.55pt;height:31.2pt;z-index:2516583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" o:allowincell="f" stroked="f">
                <v:fill opacity="0"/>
                <v:textbox inset="0,0,0,0">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3" behindDoc="0" locked="0" layoutInCell="0" allowOverlap="1" wp14:anchorId="69FBD62C" wp14:editId="6EFD300F">
                <wp:simplePos x="0" y="0"/>
                <wp:positionH relativeFrom="page">
                  <wp:posOffset>1502410</wp:posOffset>
                </wp:positionH>
                <wp:positionV relativeFrom="page">
                  <wp:posOffset>1304290</wp:posOffset>
                </wp:positionV>
                <wp:extent cx="5032375" cy="3200400"/>
                <wp:effectExtent l="0" t="0" r="0" b="0"/>
                <wp:wrapSquare wrapText="bothSides"/>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2375" cy="3200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BD62C" id="Text Box 60" o:spid="_x0000_s1107" type="#_x0000_t202" style="position:absolute;left:0;text-align:left;margin-left:118.3pt;margin-top:102.7pt;width:396.25pt;height:252pt;z-index:25165833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" o:allowincell="f" stroked="f">
                <v:fill opacity="0"/>
                <v:textbox inset="0,0,0,0">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4" behindDoc="0" locked="0" layoutInCell="0" allowOverlap="1" wp14:anchorId="7D5437B0" wp14:editId="63FF3B3B">
                <wp:simplePos x="0" y="0"/>
                <wp:positionH relativeFrom="page">
                  <wp:posOffset>3996055</wp:posOffset>
                </wp:positionH>
                <wp:positionV relativeFrom="page">
                  <wp:posOffset>2200910</wp:posOffset>
                </wp:positionV>
                <wp:extent cx="2377440" cy="383540"/>
                <wp:effectExtent l="0" t="0" r="0" b="0"/>
                <wp:wrapSquare wrapText="bothSides"/>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83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437B0" id="Text Box 59" o:spid="_x0000_s1108" type="#_x0000_t202" style="position:absolute;left:0;text-align:left;margin-left:314.65pt;margin-top:173.3pt;width:187.2pt;height:30.2pt;z-index:25165833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" o:allowincell="f" stroked="f">
                <v:fill opacity="0"/>
                <v:textbox inset="0,0,0,0">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5" behindDoc="0" locked="0" layoutInCell="0" allowOverlap="1" wp14:anchorId="22E955BF" wp14:editId="46BE418E">
                <wp:simplePos x="0" y="0"/>
                <wp:positionH relativeFrom="page">
                  <wp:posOffset>3996055</wp:posOffset>
                </wp:positionH>
                <wp:positionV relativeFrom="page">
                  <wp:posOffset>2639695</wp:posOffset>
                </wp:positionV>
                <wp:extent cx="2426335" cy="1285875"/>
                <wp:effectExtent l="0" t="0" r="0" b="0"/>
                <wp:wrapSquare wrapText="bothSides"/>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6335" cy="1285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transmissionsystem </w:t>
                            </w:r>
                            <w:r>
                              <w:rPr>
                                <w:rFonts w:ascii="Arial" w:hAnsi="Arial" w:cs="Arial"/>
                              </w:rPr>
                              <w:t xml:space="preserve">from </w:t>
                            </w:r>
                            <w:r>
                              <w:rPr>
                                <w:rFonts w:ascii="Arial" w:hAnsi="Arial" w:cs="Arial"/>
                                <w:i/>
                                <w:iCs/>
                              </w:rPr>
                              <w:t>external systems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955BF" id="Text Box 58" o:spid="_x0000_s1109" type="#_x0000_t202" style="position:absolute;left:0;text-align:left;margin-left:314.65pt;margin-top:207.85pt;width:191.05pt;height:101.25pt;z-index:25165833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" o:allowincell="f" stroked="f">
                <v:fill opacity="0"/>
                <v:textbox inset="0,0,0,0">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 xml:space="preserve">'Generation' shall </w:t>
                      </w:r>
                      <w:r>
                        <w:rPr>
                          <w:rFonts w:ascii="Arial" w:hAnsi="Arial" w:cs="Arial"/>
                        </w:rPr>
                        <w:t>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w:t>
                      </w:r>
                      <w:r>
                        <w:rPr>
                          <w:rFonts w:ascii="Arial" w:hAnsi="Arial" w:cs="Arial"/>
                          <w:i/>
                          <w:iCs/>
                        </w:rPr>
                        <w:t xml:space="preserve">transmissionsystem </w:t>
                      </w:r>
                      <w:r>
                        <w:rPr>
                          <w:rFonts w:ascii="Arial" w:hAnsi="Arial" w:cs="Arial"/>
                        </w:rPr>
                        <w:t xml:space="preserve">from </w:t>
                      </w:r>
                      <w:r>
                        <w:rPr>
                          <w:rFonts w:ascii="Arial" w:hAnsi="Arial" w:cs="Arial"/>
                          <w:i/>
                          <w:iCs/>
                        </w:rPr>
                        <w:t>external systems</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6" behindDoc="0" locked="0" layoutInCell="0" allowOverlap="1" wp14:anchorId="6C8B4F22" wp14:editId="1A900643">
                <wp:simplePos x="0" y="0"/>
                <wp:positionH relativeFrom="page">
                  <wp:posOffset>1007745</wp:posOffset>
                </wp:positionH>
                <wp:positionV relativeFrom="page">
                  <wp:posOffset>1685290</wp:posOffset>
                </wp:positionV>
                <wp:extent cx="263525" cy="2505710"/>
                <wp:effectExtent l="0" t="0" r="0" b="0"/>
                <wp:wrapSquare wrapText="bothSides"/>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2505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B4F22" id="Text Box 57" o:spid="_x0000_s1110" type="#_x0000_t202" style="position:absolute;left:0;text-align:left;margin-left:79.35pt;margin-top:132.7pt;width:20.75pt;height:197.3pt;z-index:251658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" o:allowincell="f" stroked="f">
                <v:fill opacity="0"/>
                <v:textbox style="layout-flow:vertical;mso-layout-flow-alt:bottom-to-top" inset="0,0,0,0">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v:textbox>
                <w10:wrap type="square" anchorx="page" anchory="page"/>
              </v:shape>
            </w:pict>
          </mc:Fallback>
        </mc:AlternateContent>
      </w:r>
      <w:r>
        <w:rPr>
          <w:rFonts w:ascii="Arial" w:hAnsi="Arial" w:cs="Arial"/>
          <w:spacing w:val="21"/>
          <w:sz w:val="18"/>
          <w:szCs w:val="18"/>
        </w:rPr>
        <w:t>0 2.5 5 7.5 10 12.5 15 17.5 20 22.5 25 27.5 30 32.5 35 37.5 40 42.5 45 47.5 50</w:t>
      </w:r>
    </w:p>
    <w:p w14:paraId="2161E8C3" w14:textId="77777777" w:rsidR="009C1403" w:rsidRDefault="00C6386D">
      <w:pPr>
        <w:kinsoku w:val="0"/>
        <w:overflowPunct w:val="0"/>
        <w:autoSpaceDE/>
        <w:autoSpaceDN/>
        <w:adjustRightInd/>
        <w:spacing w:before="29" w:line="211" w:lineRule="exact"/>
        <w:ind w:left="432"/>
        <w:jc w:val="center"/>
        <w:textAlignment w:val="baseline"/>
        <w:rPr>
          <w:rFonts w:ascii="Arial" w:hAnsi="Arial" w:cs="Arial"/>
          <w:b/>
          <w:bCs/>
          <w:sz w:val="18"/>
          <w:szCs w:val="18"/>
        </w:rPr>
      </w:pPr>
      <w:r>
        <w:rPr>
          <w:rFonts w:ascii="Arial" w:hAnsi="Arial" w:cs="Arial"/>
          <w:b/>
          <w:bCs/>
          <w:sz w:val="18"/>
          <w:szCs w:val="18"/>
        </w:rPr>
        <w:t>Sum of demand and generation in the smaller area as a percentage of</w:t>
      </w:r>
      <w:r>
        <w:rPr>
          <w:rFonts w:ascii="Arial" w:hAnsi="Arial" w:cs="Arial"/>
          <w:b/>
          <w:bCs/>
          <w:sz w:val="18"/>
          <w:szCs w:val="18"/>
        </w:rPr>
        <w:br/>
        <w:t>twice the total ACS peak demand</w:t>
      </w:r>
    </w:p>
    <w:p w14:paraId="442B3717" w14:textId="77777777" w:rsidR="009C1403" w:rsidRDefault="00C6386D">
      <w:pPr>
        <w:kinsoku w:val="0"/>
        <w:overflowPunct w:val="0"/>
        <w:autoSpaceDE/>
        <w:autoSpaceDN/>
        <w:adjustRightInd/>
        <w:spacing w:before="371" w:line="273" w:lineRule="exact"/>
        <w:ind w:left="2952" w:right="1224" w:hanging="2232"/>
        <w:textAlignment w:val="baseline"/>
        <w:rPr>
          <w:rFonts w:ascii="Arial" w:hAnsi="Arial" w:cs="Arial"/>
          <w:sz w:val="24"/>
          <w:szCs w:val="24"/>
        </w:rPr>
      </w:pPr>
      <w:r>
        <w:rPr>
          <w:rFonts w:ascii="Arial" w:hAnsi="Arial" w:cs="Arial"/>
          <w:sz w:val="24"/>
          <w:szCs w:val="24"/>
        </w:rPr>
        <w:t xml:space="preserve">Figure D.1 </w:t>
      </w:r>
      <w:r>
        <w:rPr>
          <w:rFonts w:ascii="Arial" w:hAnsi="Arial" w:cs="Arial"/>
          <w:i/>
          <w:iCs/>
          <w:sz w:val="24"/>
          <w:szCs w:val="24"/>
        </w:rPr>
        <w:t xml:space="preserve">Interconnection allowance </w:t>
      </w:r>
      <w:r>
        <w:rPr>
          <w:rFonts w:ascii="Arial" w:hAnsi="Arial" w:cs="Arial"/>
          <w:sz w:val="24"/>
          <w:szCs w:val="24"/>
        </w:rPr>
        <w:t>as a function of area size (the ‘circle diagram’)</w:t>
      </w:r>
    </w:p>
    <w:p w14:paraId="48ED3450" w14:textId="77777777" w:rsidR="009C1403" w:rsidRDefault="009C1403">
      <w:pPr>
        <w:widowControl/>
        <w:rPr>
          <w:sz w:val="24"/>
          <w:szCs w:val="24"/>
        </w:rPr>
        <w:sectPr w:rsidR="009C1403">
          <w:headerReference w:type="default" r:id="rId126"/>
          <w:pgSz w:w="11904" w:h="16834"/>
          <w:pgMar w:top="7160" w:right="1262" w:bottom="508" w:left="2002" w:header="720" w:footer="720" w:gutter="0"/>
          <w:cols w:space="720"/>
          <w:noEndnote/>
        </w:sectPr>
      </w:pPr>
    </w:p>
    <w:p w14:paraId="4EFCBB6D" w14:textId="34C3AEA8"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t>Appendix E</w:t>
      </w:r>
      <w:r>
        <w:rPr>
          <w:rFonts w:ascii="Arial" w:hAnsi="Arial" w:cs="Arial"/>
          <w:b/>
          <w:bCs/>
          <w:spacing w:val="-2"/>
          <w:sz w:val="29"/>
          <w:szCs w:val="29"/>
        </w:rPr>
        <w:tab/>
        <w:t xml:space="preserve">Modelling of </w:t>
      </w:r>
      <w:r>
        <w:rPr>
          <w:rFonts w:ascii="Arial" w:hAnsi="Arial" w:cs="Arial"/>
          <w:b/>
          <w:bCs/>
          <w:i/>
          <w:iCs/>
          <w:spacing w:val="-2"/>
          <w:sz w:val="29"/>
          <w:szCs w:val="29"/>
        </w:rPr>
        <w:t>Economy Planned Transfer</w:t>
      </w:r>
    </w:p>
    <w:p w14:paraId="50AF20AF" w14:textId="77777777" w:rsidR="009C1403" w:rsidRDefault="00C6386D">
      <w:pPr>
        <w:tabs>
          <w:tab w:val="right" w:pos="9072"/>
        </w:tabs>
        <w:kinsoku w:val="0"/>
        <w:overflowPunct w:val="0"/>
        <w:autoSpaceDE/>
        <w:autoSpaceDN/>
        <w:adjustRightInd/>
        <w:spacing w:before="236" w:line="275" w:lineRule="exact"/>
        <w:textAlignment w:val="baseline"/>
        <w:rPr>
          <w:rFonts w:ascii="Arial" w:hAnsi="Arial" w:cs="Arial"/>
          <w:sz w:val="24"/>
          <w:szCs w:val="24"/>
        </w:rPr>
      </w:pPr>
      <w:r>
        <w:rPr>
          <w:rFonts w:ascii="Arial" w:hAnsi="Arial" w:cs="Arial"/>
          <w:sz w:val="24"/>
          <w:szCs w:val="24"/>
        </w:rPr>
        <w:t>E.1</w:t>
      </w:r>
      <w:r>
        <w:rPr>
          <w:rFonts w:ascii="Arial" w:hAnsi="Arial" w:cs="Arial"/>
          <w:sz w:val="24"/>
          <w:szCs w:val="24"/>
        </w:rPr>
        <w:tab/>
        <w:t xml:space="preserve">For the determination of </w:t>
      </w:r>
      <w:r>
        <w:rPr>
          <w:rFonts w:ascii="Arial" w:hAnsi="Arial" w:cs="Arial"/>
          <w:i/>
          <w:iCs/>
          <w:sz w:val="24"/>
          <w:szCs w:val="24"/>
        </w:rPr>
        <w:t xml:space="preserve">Economy planned transfer conditions </w:t>
      </w:r>
      <w:r>
        <w:rPr>
          <w:rFonts w:ascii="Arial" w:hAnsi="Arial" w:cs="Arial"/>
          <w:sz w:val="24"/>
          <w:szCs w:val="24"/>
        </w:rPr>
        <w:t>plant is</w:t>
      </w:r>
    </w:p>
    <w:p w14:paraId="6985BC7A"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categorised in three groups:</w:t>
      </w:r>
    </w:p>
    <w:p w14:paraId="4A9C8B88" w14:textId="77777777" w:rsidR="009C1403" w:rsidRDefault="00C6386D">
      <w:pPr>
        <w:kinsoku w:val="0"/>
        <w:overflowPunct w:val="0"/>
        <w:autoSpaceDE/>
        <w:autoSpaceDN/>
        <w:adjustRightInd/>
        <w:spacing w:before="254" w:line="274" w:lineRule="exact"/>
        <w:textAlignment w:val="baseline"/>
        <w:rPr>
          <w:rFonts w:ascii="Arial" w:hAnsi="Arial" w:cs="Arial"/>
          <w:sz w:val="24"/>
          <w:szCs w:val="24"/>
        </w:rPr>
      </w:pPr>
      <w:r>
        <w:rPr>
          <w:rFonts w:ascii="Arial" w:hAnsi="Arial" w:cs="Arial"/>
          <w:sz w:val="24"/>
          <w:szCs w:val="24"/>
        </w:rPr>
        <w:t>E.1.1 non-contributory generation</w:t>
      </w:r>
      <w:r>
        <w:rPr>
          <w:rFonts w:ascii="Arial" w:hAnsi="Arial" w:cs="Arial"/>
          <w:i/>
          <w:iCs/>
          <w:sz w:val="24"/>
          <w:szCs w:val="24"/>
        </w:rPr>
        <w:t xml:space="preserve">. </w:t>
      </w:r>
      <w:r>
        <w:rPr>
          <w:rFonts w:ascii="Arial" w:hAnsi="Arial" w:cs="Arial"/>
          <w:sz w:val="24"/>
          <w:szCs w:val="24"/>
        </w:rPr>
        <w:t>This plant, such as OCGTs, does not form part of the generation background</w:t>
      </w:r>
    </w:p>
    <w:p w14:paraId="72A1B9DE" w14:textId="77777777" w:rsidR="009C1403" w:rsidRDefault="00C6386D">
      <w:pPr>
        <w:kinsoku w:val="0"/>
        <w:overflowPunct w:val="0"/>
        <w:autoSpaceDE/>
        <w:autoSpaceDN/>
        <w:adjustRightInd/>
        <w:spacing w:before="124" w:line="274" w:lineRule="exact"/>
        <w:ind w:left="1440" w:hanging="720"/>
        <w:textAlignment w:val="baseline"/>
        <w:rPr>
          <w:rFonts w:ascii="Arial" w:hAnsi="Arial" w:cs="Arial"/>
          <w:sz w:val="24"/>
          <w:szCs w:val="24"/>
        </w:rPr>
      </w:pPr>
      <w:r>
        <w:rPr>
          <w:rFonts w:ascii="Arial" w:hAnsi="Arial" w:cs="Arial"/>
          <w:sz w:val="24"/>
          <w:szCs w:val="24"/>
        </w:rPr>
        <w:t>E.1.2 directly scaled plant. The output of plant in this category is determined by a fixed scaling factor, described in E.3</w:t>
      </w:r>
    </w:p>
    <w:p w14:paraId="41647535" w14:textId="77777777" w:rsidR="009C1403" w:rsidRDefault="00C6386D">
      <w:pPr>
        <w:kinsoku w:val="0"/>
        <w:overflowPunct w:val="0"/>
        <w:autoSpaceDE/>
        <w:autoSpaceDN/>
        <w:adjustRightInd/>
        <w:spacing w:before="261" w:line="281" w:lineRule="exact"/>
        <w:ind w:left="1440" w:hanging="720"/>
        <w:jc w:val="both"/>
        <w:textAlignment w:val="baseline"/>
        <w:rPr>
          <w:rFonts w:ascii="Arial" w:hAnsi="Arial" w:cs="Arial"/>
          <w:sz w:val="24"/>
          <w:szCs w:val="24"/>
        </w:rPr>
      </w:pPr>
      <w:r>
        <w:rPr>
          <w:rFonts w:ascii="Arial" w:hAnsi="Arial" w:cs="Arial"/>
          <w:sz w:val="24"/>
          <w:szCs w:val="24"/>
        </w:rPr>
        <w:t>E.1.3 variably scaled plant. The output of plant in this category is uniformly scaled by a variable factor that is calculated to ensure that generation and demand balance. This is described in E.5.</w:t>
      </w:r>
    </w:p>
    <w:p w14:paraId="45F139F6" w14:textId="7DBBBA78" w:rsidR="009C1403" w:rsidRDefault="00C6386D">
      <w:pPr>
        <w:kinsoku w:val="0"/>
        <w:overflowPunct w:val="0"/>
        <w:autoSpaceDE/>
        <w:autoSpaceDN/>
        <w:adjustRightInd/>
        <w:spacing w:before="259" w:line="288" w:lineRule="exact"/>
        <w:ind w:left="720" w:hanging="720"/>
        <w:textAlignment w:val="baseline"/>
        <w:rPr>
          <w:rFonts w:ascii="Arial" w:hAnsi="Arial" w:cs="Arial"/>
          <w:sz w:val="24"/>
          <w:szCs w:val="24"/>
        </w:rPr>
      </w:pPr>
      <w:r>
        <w:rPr>
          <w:rFonts w:ascii="Arial" w:hAnsi="Arial" w:cs="Arial"/>
          <w:sz w:val="24"/>
          <w:szCs w:val="24"/>
        </w:rPr>
        <w:t xml:space="preserve">E.2 The </w:t>
      </w:r>
      <w:r w:rsidR="00CC7555">
        <w:rPr>
          <w:rFonts w:ascii="Arial" w:hAnsi="Arial" w:cs="Arial"/>
          <w:sz w:val="24"/>
          <w:szCs w:val="24"/>
        </w:rPr>
        <w:t xml:space="preserve">the </w:t>
      </w:r>
      <w:r w:rsidR="00362AAE" w:rsidRPr="00362AAE">
        <w:rPr>
          <w:rFonts w:ascii="Arial" w:hAnsi="Arial" w:cs="Arial"/>
          <w:i/>
          <w:iCs/>
          <w:sz w:val="24"/>
          <w:szCs w:val="24"/>
        </w:rPr>
        <w:t>ISOP</w:t>
      </w:r>
      <w:r w:rsidR="00CC7555">
        <w:rPr>
          <w:rFonts w:ascii="Arial" w:hAnsi="Arial" w:cs="Arial"/>
          <w:sz w:val="24"/>
          <w:szCs w:val="24"/>
        </w:rPr>
        <w:t xml:space="preserve"> </w:t>
      </w:r>
      <w:r>
        <w:rPr>
          <w:rFonts w:ascii="Arial" w:hAnsi="Arial" w:cs="Arial"/>
          <w:sz w:val="24"/>
          <w:szCs w:val="24"/>
        </w:rPr>
        <w:t>will from time-to-time review, consult on, and publish the categorisation of plant.</w:t>
      </w:r>
    </w:p>
    <w:p w14:paraId="524965B0" w14:textId="77777777" w:rsidR="009C1403" w:rsidRDefault="00C6386D">
      <w:pPr>
        <w:kinsoku w:val="0"/>
        <w:overflowPunct w:val="0"/>
        <w:autoSpaceDE/>
        <w:autoSpaceDN/>
        <w:adjustRightInd/>
        <w:spacing w:before="122" w:line="280" w:lineRule="exact"/>
        <w:textAlignment w:val="baseline"/>
        <w:rPr>
          <w:rFonts w:ascii="Arial" w:hAnsi="Arial" w:cs="Arial"/>
          <w:b/>
          <w:bCs/>
          <w:sz w:val="24"/>
          <w:szCs w:val="24"/>
        </w:rPr>
      </w:pPr>
      <w:r>
        <w:rPr>
          <w:rFonts w:ascii="Arial" w:hAnsi="Arial" w:cs="Arial"/>
          <w:b/>
          <w:bCs/>
          <w:sz w:val="24"/>
          <w:szCs w:val="24"/>
        </w:rPr>
        <w:t>Directly Scaled Plant</w:t>
      </w:r>
    </w:p>
    <w:p w14:paraId="64CEEA2D" w14:textId="77777777" w:rsidR="009C1403" w:rsidRDefault="00C6386D">
      <w:pPr>
        <w:tabs>
          <w:tab w:val="right" w:pos="9072"/>
        </w:tabs>
        <w:kinsoku w:val="0"/>
        <w:overflowPunct w:val="0"/>
        <w:autoSpaceDE/>
        <w:autoSpaceDN/>
        <w:adjustRightInd/>
        <w:spacing w:before="296" w:line="276" w:lineRule="exact"/>
        <w:textAlignment w:val="baseline"/>
        <w:rPr>
          <w:rFonts w:ascii="Arial" w:hAnsi="Arial" w:cs="Arial"/>
          <w:sz w:val="24"/>
          <w:szCs w:val="24"/>
        </w:rPr>
      </w:pPr>
      <w:r>
        <w:rPr>
          <w:rFonts w:ascii="Arial" w:hAnsi="Arial" w:cs="Arial"/>
          <w:sz w:val="24"/>
          <w:szCs w:val="24"/>
        </w:rPr>
        <w:t>E.3</w:t>
      </w:r>
      <w:r>
        <w:rPr>
          <w:rFonts w:ascii="Arial" w:hAnsi="Arial" w:cs="Arial"/>
          <w:sz w:val="24"/>
          <w:szCs w:val="24"/>
        </w:rPr>
        <w:tab/>
        <w:t xml:space="preserve">In the </w:t>
      </w:r>
      <w:r>
        <w:rPr>
          <w:rFonts w:ascii="Arial" w:hAnsi="Arial" w:cs="Arial"/>
          <w:i/>
          <w:iCs/>
          <w:sz w:val="24"/>
          <w:szCs w:val="24"/>
        </w:rPr>
        <w:t xml:space="preserve">Economy planned transfer condition </w:t>
      </w:r>
      <w:r>
        <w:rPr>
          <w:rFonts w:ascii="Arial" w:hAnsi="Arial" w:cs="Arial"/>
          <w:sz w:val="24"/>
          <w:szCs w:val="24"/>
        </w:rPr>
        <w:t xml:space="preserve">the </w:t>
      </w:r>
      <w:r>
        <w:rPr>
          <w:rFonts w:ascii="Arial" w:hAnsi="Arial" w:cs="Arial"/>
          <w:i/>
          <w:iCs/>
          <w:sz w:val="24"/>
          <w:szCs w:val="24"/>
        </w:rPr>
        <w:t xml:space="preserve">registered capacities </w:t>
      </w:r>
      <w:r>
        <w:rPr>
          <w:rFonts w:ascii="Arial" w:hAnsi="Arial" w:cs="Arial"/>
          <w:sz w:val="24"/>
          <w:szCs w:val="24"/>
        </w:rPr>
        <w:t>of certain</w:t>
      </w:r>
    </w:p>
    <w:p w14:paraId="70FAA6FF"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sz w:val="24"/>
          <w:szCs w:val="24"/>
        </w:rPr>
        <w:t xml:space="preserve">classes of </w:t>
      </w:r>
      <w:r>
        <w:rPr>
          <w:rFonts w:ascii="Arial" w:hAnsi="Arial" w:cs="Arial"/>
          <w:i/>
          <w:iCs/>
          <w:sz w:val="24"/>
          <w:szCs w:val="24"/>
        </w:rPr>
        <w:t xml:space="preserve">power station </w:t>
      </w:r>
      <w:r>
        <w:rPr>
          <w:rFonts w:ascii="Arial" w:hAnsi="Arial" w:cs="Arial"/>
          <w:sz w:val="24"/>
          <w:szCs w:val="24"/>
        </w:rPr>
        <w:t>are scaled by fixed factors, known as D</w:t>
      </w:r>
      <w:r>
        <w:rPr>
          <w:rFonts w:ascii="Arial" w:hAnsi="Arial" w:cs="Arial"/>
          <w:sz w:val="16"/>
          <w:szCs w:val="16"/>
        </w:rPr>
        <w:t>T</w:t>
      </w:r>
      <w:r>
        <w:rPr>
          <w:rFonts w:ascii="Arial" w:hAnsi="Arial" w:cs="Arial"/>
          <w:sz w:val="24"/>
          <w:szCs w:val="24"/>
        </w:rPr>
        <w:t xml:space="preserve">, for classes T of </w:t>
      </w:r>
      <w:r>
        <w:rPr>
          <w:rFonts w:ascii="Arial" w:hAnsi="Arial" w:cs="Arial"/>
          <w:i/>
          <w:iCs/>
          <w:sz w:val="24"/>
          <w:szCs w:val="24"/>
        </w:rPr>
        <w:t>power station</w:t>
      </w:r>
      <w:r>
        <w:rPr>
          <w:rFonts w:ascii="Arial" w:hAnsi="Arial" w:cs="Arial"/>
          <w:sz w:val="24"/>
          <w:szCs w:val="24"/>
        </w:rPr>
        <w:t>. These factors are set as follows:</w:t>
      </w:r>
    </w:p>
    <w:p w14:paraId="5AE57EFE" w14:textId="77777777" w:rsidR="009C1403" w:rsidRDefault="00C6386D">
      <w:pPr>
        <w:kinsoku w:val="0"/>
        <w:overflowPunct w:val="0"/>
        <w:autoSpaceDE/>
        <w:autoSpaceDN/>
        <w:adjustRightInd/>
        <w:spacing w:before="235" w:line="274" w:lineRule="exact"/>
        <w:textAlignment w:val="baseline"/>
        <w:rPr>
          <w:rFonts w:ascii="Arial" w:hAnsi="Arial" w:cs="Arial"/>
          <w:sz w:val="24"/>
          <w:szCs w:val="24"/>
        </w:rPr>
      </w:pPr>
      <w:r>
        <w:rPr>
          <w:rFonts w:ascii="Arial" w:hAnsi="Arial" w:cs="Arial"/>
          <w:sz w:val="24"/>
          <w:szCs w:val="24"/>
        </w:rPr>
        <w:t>E.3.1 For nuclear stations, and for coal-fired and gas-fired stations fitted with Carbon Capture and Storage, D</w:t>
      </w:r>
      <w:r>
        <w:rPr>
          <w:rFonts w:ascii="Arial" w:hAnsi="Arial" w:cs="Arial"/>
          <w:sz w:val="16"/>
          <w:szCs w:val="16"/>
        </w:rPr>
        <w:t xml:space="preserve">T </w:t>
      </w:r>
      <w:r>
        <w:rPr>
          <w:rFonts w:ascii="Arial" w:hAnsi="Arial" w:cs="Arial"/>
          <w:sz w:val="24"/>
          <w:szCs w:val="24"/>
        </w:rPr>
        <w:t>= 0.85</w:t>
      </w:r>
    </w:p>
    <w:p w14:paraId="3145C7F1" w14:textId="77777777" w:rsidR="009C1403" w:rsidRDefault="00C6386D">
      <w:pPr>
        <w:kinsoku w:val="0"/>
        <w:overflowPunct w:val="0"/>
        <w:autoSpaceDE/>
        <w:autoSpaceDN/>
        <w:adjustRightInd/>
        <w:spacing w:before="15" w:line="513" w:lineRule="exact"/>
        <w:ind w:right="2304"/>
        <w:textAlignment w:val="baseline"/>
        <w:rPr>
          <w:rFonts w:ascii="Arial" w:hAnsi="Arial" w:cs="Arial"/>
          <w:sz w:val="24"/>
          <w:szCs w:val="24"/>
        </w:rPr>
      </w:pPr>
      <w:r>
        <w:rPr>
          <w:rFonts w:ascii="Arial" w:hAnsi="Arial" w:cs="Arial"/>
          <w:sz w:val="24"/>
          <w:szCs w:val="24"/>
        </w:rPr>
        <w:t>E.3.2 For stations powered by wind, wave, or tides, D</w:t>
      </w:r>
      <w:r>
        <w:rPr>
          <w:rFonts w:ascii="Arial" w:hAnsi="Arial" w:cs="Arial"/>
          <w:sz w:val="16"/>
          <w:szCs w:val="16"/>
        </w:rPr>
        <w:t xml:space="preserve">T </w:t>
      </w:r>
      <w:r>
        <w:rPr>
          <w:rFonts w:ascii="Arial" w:hAnsi="Arial" w:cs="Arial"/>
          <w:sz w:val="24"/>
          <w:szCs w:val="24"/>
        </w:rPr>
        <w:t>= 0.70. E.3.3 For pumped storage based stations, D</w:t>
      </w:r>
      <w:r>
        <w:rPr>
          <w:rFonts w:ascii="Arial" w:hAnsi="Arial" w:cs="Arial"/>
          <w:sz w:val="16"/>
          <w:szCs w:val="16"/>
        </w:rPr>
        <w:t xml:space="preserve">T </w:t>
      </w:r>
      <w:r>
        <w:rPr>
          <w:rFonts w:ascii="Arial" w:hAnsi="Arial" w:cs="Arial"/>
          <w:sz w:val="24"/>
          <w:szCs w:val="24"/>
        </w:rPr>
        <w:t>= 0.5</w:t>
      </w:r>
    </w:p>
    <w:p w14:paraId="5D143114" w14:textId="77777777" w:rsidR="009C1403" w:rsidRDefault="00C6386D">
      <w:pPr>
        <w:kinsoku w:val="0"/>
        <w:overflowPunct w:val="0"/>
        <w:autoSpaceDE/>
        <w:autoSpaceDN/>
        <w:adjustRightInd/>
        <w:spacing w:before="245" w:line="269" w:lineRule="exact"/>
        <w:textAlignment w:val="baseline"/>
        <w:rPr>
          <w:rFonts w:ascii="Arial" w:hAnsi="Arial" w:cs="Arial"/>
          <w:sz w:val="24"/>
          <w:szCs w:val="24"/>
        </w:rPr>
      </w:pPr>
      <w:r>
        <w:rPr>
          <w:rFonts w:ascii="Arial" w:hAnsi="Arial" w:cs="Arial"/>
          <w:sz w:val="24"/>
          <w:szCs w:val="24"/>
        </w:rPr>
        <w:t xml:space="preserve">E.3.4 For interconnectors to </w:t>
      </w:r>
      <w:r>
        <w:rPr>
          <w:rFonts w:ascii="Arial" w:hAnsi="Arial" w:cs="Arial"/>
          <w:i/>
          <w:iCs/>
          <w:sz w:val="24"/>
          <w:szCs w:val="24"/>
        </w:rPr>
        <w:t xml:space="preserve">external systems </w:t>
      </w:r>
      <w:r>
        <w:rPr>
          <w:rFonts w:ascii="Arial" w:hAnsi="Arial" w:cs="Arial"/>
          <w:sz w:val="24"/>
          <w:szCs w:val="24"/>
        </w:rPr>
        <w:t>regarded as importing into GB at the time of peak demand, D</w:t>
      </w:r>
      <w:r>
        <w:rPr>
          <w:rFonts w:ascii="Arial" w:hAnsi="Arial" w:cs="Arial"/>
          <w:sz w:val="16"/>
          <w:szCs w:val="16"/>
        </w:rPr>
        <w:t xml:space="preserve">T </w:t>
      </w:r>
      <w:r>
        <w:rPr>
          <w:rFonts w:ascii="Arial" w:hAnsi="Arial" w:cs="Arial"/>
          <w:sz w:val="24"/>
          <w:szCs w:val="24"/>
        </w:rPr>
        <w:t>= 1.0</w:t>
      </w:r>
    </w:p>
    <w:p w14:paraId="5AD2F4A5" w14:textId="25ED9C2F" w:rsidR="009C1403" w:rsidRDefault="00C6386D" w:rsidP="00572665">
      <w:pPr>
        <w:tabs>
          <w:tab w:val="right" w:pos="9072"/>
        </w:tabs>
        <w:kinsoku w:val="0"/>
        <w:overflowPunct w:val="0"/>
        <w:autoSpaceDE/>
        <w:autoSpaceDN/>
        <w:adjustRightInd/>
        <w:spacing w:before="237" w:line="276" w:lineRule="exact"/>
        <w:jc w:val="both"/>
        <w:textAlignment w:val="baseline"/>
        <w:rPr>
          <w:rFonts w:ascii="Arial" w:hAnsi="Arial" w:cs="Arial"/>
          <w:sz w:val="24"/>
          <w:szCs w:val="24"/>
        </w:rPr>
      </w:pPr>
      <w:r>
        <w:rPr>
          <w:rFonts w:ascii="Arial" w:hAnsi="Arial" w:cs="Arial"/>
          <w:sz w:val="24"/>
          <w:szCs w:val="24"/>
        </w:rPr>
        <w:t>E.4</w:t>
      </w:r>
      <w:r>
        <w:rPr>
          <w:rFonts w:ascii="Arial" w:hAnsi="Arial" w:cs="Arial"/>
          <w:sz w:val="24"/>
          <w:szCs w:val="24"/>
        </w:rPr>
        <w:tab/>
        <w:t xml:space="preserve">The </w:t>
      </w:r>
      <w:r w:rsidR="00362AAE" w:rsidRPr="00362AAE">
        <w:rPr>
          <w:rFonts w:ascii="Arial" w:hAnsi="Arial" w:cs="Arial"/>
          <w:i/>
          <w:iCs/>
          <w:sz w:val="24"/>
          <w:szCs w:val="24"/>
        </w:rPr>
        <w:t>ISOP</w:t>
      </w:r>
      <w:r w:rsidR="00572665">
        <w:rPr>
          <w:rFonts w:ascii="Arial" w:hAnsi="Arial" w:cs="Arial"/>
          <w:sz w:val="24"/>
          <w:szCs w:val="24"/>
        </w:rPr>
        <w:t xml:space="preserve"> </w:t>
      </w:r>
      <w:r>
        <w:rPr>
          <w:rFonts w:ascii="Arial" w:hAnsi="Arial" w:cs="Arial"/>
          <w:sz w:val="24"/>
          <w:szCs w:val="24"/>
        </w:rPr>
        <w:t>will review the appropriateness of these factors and revise them</w:t>
      </w:r>
      <w:r w:rsidR="00572665">
        <w:rPr>
          <w:rFonts w:ascii="Arial" w:hAnsi="Arial" w:cs="Arial"/>
          <w:sz w:val="24"/>
          <w:szCs w:val="24"/>
        </w:rPr>
        <w:t xml:space="preserve"> </w:t>
      </w:r>
      <w:r>
        <w:rPr>
          <w:rFonts w:ascii="Arial" w:hAnsi="Arial" w:cs="Arial"/>
          <w:sz w:val="24"/>
          <w:szCs w:val="24"/>
        </w:rPr>
        <w:t>where necessary, based on alignment with cost benefit analysis. The period between reviews shall be no more than five years, but may be less if required.</w:t>
      </w:r>
    </w:p>
    <w:p w14:paraId="6A0048B6" w14:textId="77777777" w:rsidR="009C1403" w:rsidRDefault="00C6386D">
      <w:pPr>
        <w:kinsoku w:val="0"/>
        <w:overflowPunct w:val="0"/>
        <w:autoSpaceDE/>
        <w:autoSpaceDN/>
        <w:adjustRightInd/>
        <w:spacing w:before="286" w:line="280" w:lineRule="exact"/>
        <w:textAlignment w:val="baseline"/>
        <w:rPr>
          <w:rFonts w:ascii="Arial" w:hAnsi="Arial" w:cs="Arial"/>
          <w:b/>
          <w:bCs/>
          <w:sz w:val="24"/>
          <w:szCs w:val="24"/>
        </w:rPr>
      </w:pPr>
      <w:r>
        <w:rPr>
          <w:rFonts w:ascii="Arial" w:hAnsi="Arial" w:cs="Arial"/>
          <w:b/>
          <w:bCs/>
          <w:sz w:val="24"/>
          <w:szCs w:val="24"/>
        </w:rPr>
        <w:t>Variably Scaled Plant</w:t>
      </w:r>
    </w:p>
    <w:p w14:paraId="27F2681A" w14:textId="77777777" w:rsidR="009C1403" w:rsidRDefault="00C6386D">
      <w:pPr>
        <w:tabs>
          <w:tab w:val="right" w:pos="9072"/>
        </w:tabs>
        <w:kinsoku w:val="0"/>
        <w:overflowPunct w:val="0"/>
        <w:autoSpaceDE/>
        <w:autoSpaceDN/>
        <w:adjustRightInd/>
        <w:spacing w:before="281" w:line="272" w:lineRule="exact"/>
        <w:textAlignment w:val="baseline"/>
        <w:rPr>
          <w:rFonts w:ascii="Arial" w:hAnsi="Arial" w:cs="Arial"/>
          <w:i/>
          <w:iCs/>
          <w:sz w:val="24"/>
          <w:szCs w:val="24"/>
        </w:rPr>
      </w:pPr>
      <w:r>
        <w:rPr>
          <w:rFonts w:ascii="Arial" w:hAnsi="Arial" w:cs="Arial"/>
          <w:sz w:val="24"/>
          <w:szCs w:val="24"/>
        </w:rPr>
        <w:t>E.5</w:t>
      </w:r>
      <w:r>
        <w:rPr>
          <w:rFonts w:ascii="Arial" w:hAnsi="Arial" w:cs="Arial"/>
          <w:sz w:val="24"/>
          <w:szCs w:val="24"/>
        </w:rPr>
        <w:tab/>
        <w:t xml:space="preserve">All remaining </w:t>
      </w:r>
      <w:r>
        <w:rPr>
          <w:rFonts w:ascii="Arial" w:hAnsi="Arial" w:cs="Arial"/>
          <w:i/>
          <w:iCs/>
          <w:sz w:val="24"/>
          <w:szCs w:val="24"/>
        </w:rPr>
        <w:t xml:space="preserve">power stations </w:t>
      </w:r>
      <w:r>
        <w:rPr>
          <w:rFonts w:ascii="Arial" w:hAnsi="Arial" w:cs="Arial"/>
          <w:sz w:val="24"/>
          <w:szCs w:val="24"/>
        </w:rPr>
        <w:t xml:space="preserve">and on the system at the time of the </w:t>
      </w:r>
      <w:r>
        <w:rPr>
          <w:rFonts w:ascii="Arial" w:hAnsi="Arial" w:cs="Arial"/>
          <w:i/>
          <w:iCs/>
          <w:sz w:val="24"/>
          <w:szCs w:val="24"/>
        </w:rPr>
        <w:t>ACS peak</w:t>
      </w:r>
    </w:p>
    <w:p w14:paraId="19907C33" w14:textId="77777777" w:rsidR="009C1403" w:rsidRDefault="00C6386D">
      <w:pPr>
        <w:kinsoku w:val="0"/>
        <w:overflowPunct w:val="0"/>
        <w:autoSpaceDE/>
        <w:autoSpaceDN/>
        <w:adjustRightInd/>
        <w:spacing w:line="278" w:lineRule="exact"/>
        <w:textAlignment w:val="baseline"/>
        <w:rPr>
          <w:rFonts w:ascii="Arial" w:hAnsi="Arial" w:cs="Arial"/>
          <w:sz w:val="24"/>
          <w:szCs w:val="24"/>
        </w:rPr>
      </w:pPr>
      <w:r>
        <w:rPr>
          <w:rFonts w:ascii="Arial" w:hAnsi="Arial" w:cs="Arial"/>
          <w:i/>
          <w:iCs/>
          <w:sz w:val="24"/>
          <w:szCs w:val="24"/>
        </w:rPr>
        <w:t xml:space="preserve">demand </w:t>
      </w:r>
      <w:r>
        <w:rPr>
          <w:rFonts w:ascii="Arial" w:hAnsi="Arial" w:cs="Arial"/>
          <w:sz w:val="24"/>
          <w:szCs w:val="24"/>
        </w:rPr>
        <w:t xml:space="preserve">are considered contributory and their output is calculated by applying a scaling factor to their </w:t>
      </w:r>
      <w:r>
        <w:rPr>
          <w:rFonts w:ascii="Arial" w:hAnsi="Arial" w:cs="Arial"/>
          <w:i/>
          <w:iCs/>
          <w:sz w:val="24"/>
          <w:szCs w:val="24"/>
        </w:rPr>
        <w:t xml:space="preserve">registered capacity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minus the total output of directly scaled plant.</w:t>
      </w:r>
    </w:p>
    <w:p w14:paraId="179158DC"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116EAD2"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6F96055" w14:textId="46E6993B" w:rsidR="009C1403" w:rsidRPr="00F60D9D" w:rsidRDefault="00C6386D" w:rsidP="00F60D9D">
      <w:pPr>
        <w:pStyle w:val="NoSpacing"/>
        <w:ind w:firstLine="720"/>
        <w:rPr>
          <w:rFonts w:ascii="Arial" w:hAnsi="Arial" w:cs="Arial"/>
          <w:sz w:val="24"/>
          <w:szCs w:val="24"/>
        </w:rPr>
      </w:pPr>
      <w:r w:rsidRPr="00F60D9D">
        <w:rPr>
          <w:rFonts w:ascii="Arial" w:hAnsi="Arial" w:cs="Arial"/>
          <w:sz w:val="24"/>
          <w:szCs w:val="24"/>
        </w:rPr>
        <w:t>E.6 Thus,</w:t>
      </w:r>
    </w:p>
    <w:p w14:paraId="5F59D727" w14:textId="38F2784B" w:rsidR="009C1403" w:rsidRDefault="00680DAE" w:rsidP="00680DAE">
      <w:pPr>
        <w:widowControl/>
        <w:jc w:val="center"/>
        <w:rPr>
          <w:sz w:val="24"/>
          <w:szCs w:val="24"/>
        </w:rPr>
      </w:pPr>
      <w:r w:rsidRPr="00087373">
        <w:rPr>
          <w:rFonts w:cs="Arial"/>
          <w:noProof/>
          <w:color w:val="2B579A"/>
          <w:position w:val="-52"/>
          <w:shd w:val="clear" w:color="auto" w:fill="E6E6E6"/>
        </w:rPr>
        <w:object w:dxaOrig="5319" w:dyaOrig="1160" w14:anchorId="6D74E7EE">
          <v:shape id="_x0000_i1033" type="#_x0000_t75" style="width:268.1pt;height:56.4pt" o:ole="" fillcolor="window">
            <v:imagedata r:id="rId127" o:title=""/>
          </v:shape>
          <o:OLEObject Type="Embed" ProgID="Equation.3" ShapeID="_x0000_i1033" DrawAspect="Content" ObjectID="_1798367245" r:id="rId128"/>
        </w:object>
      </w:r>
    </w:p>
    <w:p w14:paraId="5881A677" w14:textId="77777777" w:rsidR="00680DAE" w:rsidRDefault="00680DAE">
      <w:pPr>
        <w:widowControl/>
        <w:rPr>
          <w:sz w:val="24"/>
          <w:szCs w:val="24"/>
        </w:rPr>
      </w:pPr>
    </w:p>
    <w:p w14:paraId="44BD8A04" w14:textId="09272038" w:rsidR="009C1403" w:rsidRPr="00F60D9D" w:rsidRDefault="00C6386D" w:rsidP="00F60D9D">
      <w:pPr>
        <w:pStyle w:val="NoSpacing"/>
        <w:rPr>
          <w:rFonts w:ascii="Arial" w:hAnsi="Arial" w:cs="Arial"/>
          <w:sz w:val="24"/>
          <w:szCs w:val="24"/>
        </w:rPr>
      </w:pPr>
      <w:r w:rsidRPr="00F60D9D">
        <w:rPr>
          <w:rFonts w:ascii="Arial" w:hAnsi="Arial" w:cs="Arial"/>
          <w:sz w:val="24"/>
          <w:szCs w:val="24"/>
        </w:rPr>
        <w:t>where</w:t>
      </w:r>
    </w:p>
    <w:p w14:paraId="19170101" w14:textId="77777777" w:rsidR="00F60D9D" w:rsidRPr="00F60D9D" w:rsidRDefault="00F60D9D" w:rsidP="00F60D9D">
      <w:pPr>
        <w:pStyle w:val="NoSpacing"/>
        <w:rPr>
          <w:rFonts w:ascii="Arial" w:hAnsi="Arial" w:cs="Arial"/>
          <w:spacing w:val="25"/>
          <w:sz w:val="24"/>
          <w:szCs w:val="24"/>
        </w:rPr>
      </w:pPr>
    </w:p>
    <w:p w14:paraId="5FD486B4" w14:textId="77777777" w:rsidR="005C6579" w:rsidRDefault="005C6579" w:rsidP="005C6579">
      <w:pPr>
        <w:pStyle w:val="NoSpacing"/>
        <w:rPr>
          <w:rFonts w:ascii="Arial" w:hAnsi="Arial" w:cs="Arial"/>
          <w:sz w:val="24"/>
          <w:szCs w:val="24"/>
        </w:rPr>
      </w:pPr>
    </w:p>
    <w:p w14:paraId="6871FD7C" w14:textId="2F5DE536" w:rsidR="005C6579" w:rsidRDefault="00AC540E" w:rsidP="00AC540E">
      <w:pPr>
        <w:pStyle w:val="NoSpacing"/>
        <w:jc w:val="center"/>
        <w:rPr>
          <w:rFonts w:ascii="Arial" w:hAnsi="Arial" w:cs="Arial"/>
          <w:sz w:val="24"/>
          <w:szCs w:val="24"/>
        </w:rPr>
      </w:pPr>
      <w:r w:rsidRPr="00087373">
        <w:rPr>
          <w:rFonts w:cs="Arial"/>
          <w:noProof/>
          <w:color w:val="2B579A"/>
          <w:position w:val="-64"/>
          <w:shd w:val="clear" w:color="auto" w:fill="E6E6E6"/>
        </w:rPr>
        <w:object w:dxaOrig="3580" w:dyaOrig="1400" w14:anchorId="5F71E4A8">
          <v:shape id="_x0000_i1034" type="#_x0000_t75" style="width:180.25pt;height:72.05pt" o:ole="" fillcolor="window">
            <v:imagedata r:id="rId129" o:title=""/>
          </v:shape>
          <o:OLEObject Type="Embed" ProgID="Equation.3" ShapeID="_x0000_i1034" DrawAspect="Content" ObjectID="_1798367246" r:id="rId130"/>
        </w:object>
      </w:r>
    </w:p>
    <w:p w14:paraId="286A6D7B" w14:textId="77777777" w:rsidR="005C6579" w:rsidRDefault="005C6579" w:rsidP="005C6579">
      <w:pPr>
        <w:pStyle w:val="NoSpacing"/>
        <w:rPr>
          <w:rFonts w:ascii="Arial" w:hAnsi="Arial" w:cs="Arial"/>
          <w:sz w:val="24"/>
          <w:szCs w:val="24"/>
        </w:rPr>
      </w:pPr>
    </w:p>
    <w:p w14:paraId="2947CA27" w14:textId="0381DF91" w:rsidR="009C1403" w:rsidRPr="005C6579" w:rsidRDefault="00F60D9D" w:rsidP="005C6579">
      <w:pPr>
        <w:pStyle w:val="NoSpacing"/>
        <w:rPr>
          <w:rFonts w:ascii="Arial" w:hAnsi="Arial" w:cs="Arial"/>
          <w:sz w:val="24"/>
          <w:szCs w:val="24"/>
        </w:rPr>
      </w:pPr>
      <w:r w:rsidRPr="005C6579">
        <w:rPr>
          <w:rFonts w:ascii="Arial" w:hAnsi="Arial" w:cs="Arial"/>
          <w:sz w:val="24"/>
          <w:szCs w:val="24"/>
        </w:rPr>
        <w:t>and</w:t>
      </w:r>
    </w:p>
    <w:p w14:paraId="0305737A" w14:textId="77777777" w:rsidR="009C1403" w:rsidRDefault="009C1403">
      <w:pPr>
        <w:widowControl/>
        <w:rPr>
          <w:sz w:val="24"/>
          <w:szCs w:val="24"/>
        </w:rPr>
      </w:pPr>
    </w:p>
    <w:p w14:paraId="6EAA0E92" w14:textId="77777777" w:rsidR="00AC540E" w:rsidRDefault="00AC540E">
      <w:pPr>
        <w:widowControl/>
        <w:rPr>
          <w:sz w:val="24"/>
          <w:szCs w:val="24"/>
        </w:rPr>
      </w:pPr>
    </w:p>
    <w:tbl>
      <w:tblPr>
        <w:tblW w:w="8423" w:type="dxa"/>
        <w:tblInd w:w="817" w:type="dxa"/>
        <w:tblLayout w:type="fixed"/>
        <w:tblLook w:val="0000" w:firstRow="0" w:lastRow="0" w:firstColumn="0" w:lastColumn="0" w:noHBand="0" w:noVBand="0"/>
      </w:tblPr>
      <w:tblGrid>
        <w:gridCol w:w="567"/>
        <w:gridCol w:w="425"/>
        <w:gridCol w:w="7431"/>
      </w:tblGrid>
      <w:tr w:rsidR="00845DFD" w:rsidRPr="00087373" w14:paraId="4CAC5D95" w14:textId="77777777" w:rsidTr="00AE3C21">
        <w:tc>
          <w:tcPr>
            <w:tcW w:w="567" w:type="dxa"/>
          </w:tcPr>
          <w:p w14:paraId="1160FB8E" w14:textId="77777777" w:rsidR="00845DFD" w:rsidRPr="00087373" w:rsidRDefault="00845DFD" w:rsidP="00AE3C21">
            <w:pPr>
              <w:rPr>
                <w:rFonts w:cs="Arial"/>
              </w:rPr>
            </w:pPr>
            <w:r w:rsidRPr="00087373">
              <w:rPr>
                <w:rFonts w:cs="Arial"/>
                <w:noProof/>
                <w:color w:val="2B579A"/>
                <w:position w:val="-14"/>
                <w:shd w:val="clear" w:color="auto" w:fill="E6E6E6"/>
              </w:rPr>
              <w:object w:dxaOrig="300" w:dyaOrig="380" w14:anchorId="03810AA0">
                <v:shape id="_x0000_i1035" type="#_x0000_t75" style="width:15.65pt;height:20.05pt" o:ole="" fillcolor="window">
                  <v:imagedata r:id="rId131" o:title=""/>
                </v:shape>
                <o:OLEObject Type="Embed" ProgID="Equation.3" ShapeID="_x0000_i1035" DrawAspect="Content" ObjectID="_1798367247" r:id="rId132"/>
              </w:object>
            </w:r>
          </w:p>
        </w:tc>
        <w:tc>
          <w:tcPr>
            <w:tcW w:w="425" w:type="dxa"/>
          </w:tcPr>
          <w:p w14:paraId="509F34ED" w14:textId="77777777" w:rsidR="00845DFD" w:rsidRPr="00087373" w:rsidRDefault="00845DFD" w:rsidP="00AE3C21">
            <w:pPr>
              <w:rPr>
                <w:rFonts w:cs="Arial"/>
              </w:rPr>
            </w:pPr>
            <w:r w:rsidRPr="00087373">
              <w:rPr>
                <w:rFonts w:cs="Arial"/>
              </w:rPr>
              <w:t>=</w:t>
            </w:r>
          </w:p>
        </w:tc>
        <w:tc>
          <w:tcPr>
            <w:tcW w:w="7431" w:type="dxa"/>
          </w:tcPr>
          <w:p w14:paraId="06BE46BC" w14:textId="77777777" w:rsidR="00845DFD" w:rsidRPr="00087373" w:rsidRDefault="00845DFD" w:rsidP="00AE3C21">
            <w:pPr>
              <w:spacing w:after="120"/>
              <w:rPr>
                <w:rFonts w:cs="Arial"/>
              </w:rPr>
            </w:pPr>
            <w:r w:rsidRPr="00087373">
              <w:rPr>
                <w:rFonts w:cs="Arial"/>
              </w:rPr>
              <w:t xml:space="preserve">the output of the </w:t>
            </w:r>
            <w:r w:rsidRPr="00087373">
              <w:rPr>
                <w:rFonts w:cs="Arial"/>
                <w:i/>
              </w:rPr>
              <w:t>i</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845DFD" w:rsidRPr="00087373" w14:paraId="2E9BFA35" w14:textId="77777777" w:rsidTr="00AE3C21">
        <w:tc>
          <w:tcPr>
            <w:tcW w:w="567" w:type="dxa"/>
          </w:tcPr>
          <w:p w14:paraId="0B8EFB51" w14:textId="77777777" w:rsidR="00845DFD" w:rsidRPr="00087373" w:rsidRDefault="00845DFD" w:rsidP="00AE3C21">
            <w:pPr>
              <w:rPr>
                <w:rFonts w:cs="Arial"/>
                <w:i/>
              </w:rPr>
            </w:pPr>
            <w:r w:rsidRPr="00087373">
              <w:rPr>
                <w:rFonts w:cs="Arial"/>
                <w:noProof/>
                <w:color w:val="2B579A"/>
                <w:position w:val="-10"/>
                <w:shd w:val="clear" w:color="auto" w:fill="E6E6E6"/>
              </w:rPr>
              <w:object w:dxaOrig="340" w:dyaOrig="340" w14:anchorId="088152D4">
                <v:shape id="_x0000_i1036" type="#_x0000_t75" style="width:15.65pt;height:15.65pt" o:ole="" fillcolor="window">
                  <v:imagedata r:id="rId133" o:title=""/>
                </v:shape>
                <o:OLEObject Type="Embed" ProgID="Equation.3" ShapeID="_x0000_i1036" DrawAspect="Content" ObjectID="_1798367248" r:id="rId134"/>
              </w:object>
            </w:r>
          </w:p>
        </w:tc>
        <w:tc>
          <w:tcPr>
            <w:tcW w:w="425" w:type="dxa"/>
          </w:tcPr>
          <w:p w14:paraId="074C1245" w14:textId="77777777" w:rsidR="00845DFD" w:rsidRPr="00087373" w:rsidRDefault="00845DFD" w:rsidP="00AE3C21">
            <w:pPr>
              <w:rPr>
                <w:rFonts w:cs="Arial"/>
              </w:rPr>
            </w:pPr>
            <w:r w:rsidRPr="00087373">
              <w:rPr>
                <w:rFonts w:cs="Arial"/>
              </w:rPr>
              <w:t>=</w:t>
            </w:r>
          </w:p>
        </w:tc>
        <w:tc>
          <w:tcPr>
            <w:tcW w:w="7431" w:type="dxa"/>
          </w:tcPr>
          <w:p w14:paraId="0C658B41" w14:textId="77777777" w:rsidR="00845DFD" w:rsidRPr="00087373" w:rsidRDefault="00845DFD" w:rsidP="00AE3C21">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845DFD" w:rsidRPr="00087373" w14:paraId="206E254B" w14:textId="77777777" w:rsidTr="00AE3C21">
        <w:tc>
          <w:tcPr>
            <w:tcW w:w="567" w:type="dxa"/>
          </w:tcPr>
          <w:p w14:paraId="30DA8292" w14:textId="77777777" w:rsidR="00845DFD" w:rsidRPr="00087373" w:rsidRDefault="00845DFD" w:rsidP="00AE3C21">
            <w:pPr>
              <w:rPr>
                <w:rFonts w:cs="Arial"/>
                <w:i/>
              </w:rPr>
            </w:pPr>
            <w:r w:rsidRPr="00087373">
              <w:rPr>
                <w:rFonts w:cs="Arial"/>
                <w:noProof/>
                <w:color w:val="2B579A"/>
                <w:position w:val="-14"/>
                <w:shd w:val="clear" w:color="auto" w:fill="E6E6E6"/>
              </w:rPr>
              <w:object w:dxaOrig="460" w:dyaOrig="380" w14:anchorId="6453330E">
                <v:shape id="_x0000_i1037" type="#_x0000_t75" style="width:25.65pt;height:20.05pt" o:ole="" fillcolor="window">
                  <v:imagedata r:id="rId135" o:title=""/>
                </v:shape>
                <o:OLEObject Type="Embed" ProgID="Equation.3" ShapeID="_x0000_i1037" DrawAspect="Content" ObjectID="_1798367249" r:id="rId136"/>
              </w:object>
            </w:r>
          </w:p>
        </w:tc>
        <w:tc>
          <w:tcPr>
            <w:tcW w:w="425" w:type="dxa"/>
          </w:tcPr>
          <w:p w14:paraId="49CFE12C" w14:textId="77777777" w:rsidR="00845DFD" w:rsidRPr="00087373" w:rsidRDefault="00845DFD" w:rsidP="00AE3C21">
            <w:pPr>
              <w:rPr>
                <w:rFonts w:cs="Arial"/>
              </w:rPr>
            </w:pPr>
            <w:r w:rsidRPr="00087373">
              <w:rPr>
                <w:rFonts w:cs="Arial"/>
              </w:rPr>
              <w:t>=</w:t>
            </w:r>
          </w:p>
        </w:tc>
        <w:tc>
          <w:tcPr>
            <w:tcW w:w="7431" w:type="dxa"/>
          </w:tcPr>
          <w:p w14:paraId="46FE2F6C" w14:textId="77777777" w:rsidR="00845DFD" w:rsidRPr="00087373" w:rsidRDefault="00845DFD" w:rsidP="00AE3C21">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845DFD" w:rsidRPr="00087373" w14:paraId="6AAC5998" w14:textId="77777777" w:rsidTr="00AE3C21">
        <w:tc>
          <w:tcPr>
            <w:tcW w:w="567" w:type="dxa"/>
          </w:tcPr>
          <w:p w14:paraId="3C9966AB" w14:textId="77777777" w:rsidR="00845DFD" w:rsidRPr="00087373" w:rsidRDefault="00845DFD" w:rsidP="00AE3C21">
            <w:pPr>
              <w:rPr>
                <w:rFonts w:cs="Arial"/>
                <w:i/>
              </w:rPr>
            </w:pPr>
            <w:r w:rsidRPr="00087373">
              <w:rPr>
                <w:rFonts w:cs="Arial"/>
                <w:noProof/>
                <w:color w:val="2B579A"/>
                <w:position w:val="-12"/>
                <w:shd w:val="clear" w:color="auto" w:fill="E6E6E6"/>
              </w:rPr>
              <w:object w:dxaOrig="460" w:dyaOrig="360" w14:anchorId="66DA8816">
                <v:shape id="_x0000_i1038" type="#_x0000_t75" style="width:25.65pt;height:20.05pt" o:ole="" fillcolor="window">
                  <v:imagedata r:id="rId137" o:title=""/>
                </v:shape>
                <o:OLEObject Type="Embed" ProgID="Equation.3" ShapeID="_x0000_i1038" DrawAspect="Content" ObjectID="_1798367250" r:id="rId138"/>
              </w:object>
            </w:r>
          </w:p>
        </w:tc>
        <w:tc>
          <w:tcPr>
            <w:tcW w:w="425" w:type="dxa"/>
          </w:tcPr>
          <w:p w14:paraId="64047F57" w14:textId="77777777" w:rsidR="00845DFD" w:rsidRPr="00087373" w:rsidRDefault="00845DFD" w:rsidP="00AE3C21">
            <w:pPr>
              <w:rPr>
                <w:rFonts w:cs="Arial"/>
              </w:rPr>
            </w:pPr>
            <w:r w:rsidRPr="00087373">
              <w:rPr>
                <w:rFonts w:cs="Arial"/>
              </w:rPr>
              <w:t>=</w:t>
            </w:r>
          </w:p>
        </w:tc>
        <w:tc>
          <w:tcPr>
            <w:tcW w:w="7431" w:type="dxa"/>
          </w:tcPr>
          <w:p w14:paraId="1B9628EA" w14:textId="77777777" w:rsidR="00845DFD" w:rsidRPr="00087373" w:rsidRDefault="00845DFD" w:rsidP="00AE3C21">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845DFD" w:rsidRPr="00087373" w14:paraId="7F37DD81" w14:textId="77777777" w:rsidTr="00AE3C21">
        <w:tc>
          <w:tcPr>
            <w:tcW w:w="567" w:type="dxa"/>
          </w:tcPr>
          <w:p w14:paraId="70F60C16" w14:textId="77777777" w:rsidR="00845DFD" w:rsidRPr="00087373" w:rsidRDefault="00845DFD" w:rsidP="00AE3C21">
            <w:pPr>
              <w:rPr>
                <w:rFonts w:cs="Arial"/>
              </w:rPr>
            </w:pPr>
            <w:r w:rsidRPr="00087373">
              <w:rPr>
                <w:rFonts w:cs="Arial"/>
                <w:noProof/>
                <w:color w:val="2B579A"/>
                <w:position w:val="-12"/>
                <w:shd w:val="clear" w:color="auto" w:fill="E6E6E6"/>
              </w:rPr>
              <w:object w:dxaOrig="420" w:dyaOrig="360" w14:anchorId="68A39253">
                <v:shape id="_x0000_i1039" type="#_x0000_t75" style="width:20.05pt;height:20.05pt" o:ole="" fillcolor="window">
                  <v:imagedata r:id="rId114" o:title=""/>
                </v:shape>
                <o:OLEObject Type="Embed" ProgID="Equation.3" ShapeID="_x0000_i1039" DrawAspect="Content" ObjectID="_1798367251" r:id="rId139"/>
              </w:object>
            </w:r>
          </w:p>
        </w:tc>
        <w:tc>
          <w:tcPr>
            <w:tcW w:w="425" w:type="dxa"/>
          </w:tcPr>
          <w:p w14:paraId="2A3A891A" w14:textId="77777777" w:rsidR="00845DFD" w:rsidRPr="00087373" w:rsidRDefault="00845DFD" w:rsidP="00AE3C21">
            <w:pPr>
              <w:rPr>
                <w:rFonts w:cs="Arial"/>
              </w:rPr>
            </w:pPr>
            <w:r w:rsidRPr="00087373">
              <w:rPr>
                <w:rFonts w:cs="Arial"/>
              </w:rPr>
              <w:t>=</w:t>
            </w:r>
          </w:p>
        </w:tc>
        <w:tc>
          <w:tcPr>
            <w:tcW w:w="7431" w:type="dxa"/>
          </w:tcPr>
          <w:p w14:paraId="22AA6D82" w14:textId="77777777" w:rsidR="00845DFD" w:rsidRPr="00087373" w:rsidRDefault="00845DFD" w:rsidP="00AE3C21">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845DFD" w:rsidRPr="00087373" w14:paraId="15D2FEEC" w14:textId="77777777" w:rsidTr="00AE3C21">
        <w:tc>
          <w:tcPr>
            <w:tcW w:w="567" w:type="dxa"/>
          </w:tcPr>
          <w:p w14:paraId="1D39906E" w14:textId="77777777" w:rsidR="00845DFD" w:rsidRPr="00087373" w:rsidRDefault="00845DFD" w:rsidP="00AE3C21">
            <w:pPr>
              <w:rPr>
                <w:rFonts w:cs="Arial"/>
              </w:rPr>
            </w:pPr>
            <w:r w:rsidRPr="00087373">
              <w:rPr>
                <w:rFonts w:cs="Arial"/>
                <w:noProof/>
                <w:color w:val="2B579A"/>
                <w:position w:val="-8"/>
                <w:shd w:val="clear" w:color="auto" w:fill="E6E6E6"/>
              </w:rPr>
              <w:object w:dxaOrig="260" w:dyaOrig="300" w14:anchorId="66316E4A">
                <v:shape id="_x0000_i1040" type="#_x0000_t75" style="width:10.65pt;height:15.65pt" o:ole="" fillcolor="window">
                  <v:imagedata r:id="rId140" o:title=""/>
                </v:shape>
                <o:OLEObject Type="Embed" ProgID="Equation.3" ShapeID="_x0000_i1040" DrawAspect="Content" ObjectID="_1798367252" r:id="rId141"/>
              </w:object>
            </w:r>
          </w:p>
        </w:tc>
        <w:tc>
          <w:tcPr>
            <w:tcW w:w="425" w:type="dxa"/>
          </w:tcPr>
          <w:p w14:paraId="44669B76" w14:textId="77777777" w:rsidR="00845DFD" w:rsidRPr="00087373" w:rsidRDefault="00845DFD" w:rsidP="00AE3C21">
            <w:pPr>
              <w:rPr>
                <w:rFonts w:cs="Arial"/>
              </w:rPr>
            </w:pPr>
            <w:r w:rsidRPr="00087373">
              <w:rPr>
                <w:rFonts w:cs="Arial"/>
              </w:rPr>
              <w:t>=</w:t>
            </w:r>
          </w:p>
        </w:tc>
        <w:tc>
          <w:tcPr>
            <w:tcW w:w="7431" w:type="dxa"/>
          </w:tcPr>
          <w:p w14:paraId="2F66CCFE" w14:textId="77777777" w:rsidR="00845DFD" w:rsidRPr="00087373" w:rsidRDefault="00845DFD" w:rsidP="00AE3C21">
            <w:pPr>
              <w:spacing w:after="120"/>
              <w:rPr>
                <w:rFonts w:cs="Arial"/>
              </w:rPr>
            </w:pPr>
            <w:r w:rsidRPr="00087373">
              <w:rPr>
                <w:rFonts w:cs="Arial"/>
              </w:rPr>
              <w:t xml:space="preserve">the active power demand at the </w:t>
            </w:r>
            <w:r w:rsidRPr="00087373">
              <w:rPr>
                <w:rFonts w:cs="Arial"/>
                <w:i/>
              </w:rPr>
              <w:t>j</w:t>
            </w:r>
            <w:r w:rsidRPr="00087373">
              <w:rPr>
                <w:rFonts w:cs="Arial"/>
                <w:vertAlign w:val="superscript"/>
              </w:rPr>
              <w:t>th</w:t>
            </w:r>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7CD380CC" w14:textId="1B8F973F" w:rsidR="00AC540E" w:rsidRDefault="00AC540E">
      <w:pPr>
        <w:widowControl/>
        <w:rPr>
          <w:sz w:val="24"/>
          <w:szCs w:val="24"/>
        </w:rPr>
        <w:sectPr w:rsidR="00AC540E">
          <w:headerReference w:type="default" r:id="rId142"/>
          <w:pgSz w:w="11904" w:h="16834"/>
          <w:pgMar w:top="1700" w:right="1198" w:bottom="508" w:left="2066" w:header="720" w:footer="720" w:gutter="0"/>
          <w:cols w:space="720"/>
          <w:noEndnote/>
        </w:sectPr>
      </w:pPr>
    </w:p>
    <w:p w14:paraId="5900FF6E" w14:textId="1D9E5675"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t>Appendix F</w:t>
      </w:r>
      <w:r>
        <w:rPr>
          <w:rFonts w:ascii="Arial" w:hAnsi="Arial" w:cs="Arial"/>
          <w:b/>
          <w:bCs/>
          <w:spacing w:val="-2"/>
          <w:sz w:val="29"/>
          <w:szCs w:val="29"/>
        </w:rPr>
        <w:tab/>
        <w:t xml:space="preserve">Application of the </w:t>
      </w:r>
      <w:r>
        <w:rPr>
          <w:rFonts w:ascii="Arial" w:hAnsi="Arial" w:cs="Arial"/>
          <w:b/>
          <w:bCs/>
          <w:i/>
          <w:iCs/>
          <w:spacing w:val="-2"/>
          <w:sz w:val="29"/>
          <w:szCs w:val="29"/>
        </w:rPr>
        <w:t>Boundary Allowance</w:t>
      </w:r>
    </w:p>
    <w:p w14:paraId="1653F967" w14:textId="77777777" w:rsidR="009C1403" w:rsidRDefault="00C6386D">
      <w:pPr>
        <w:tabs>
          <w:tab w:val="left" w:pos="792"/>
        </w:tabs>
        <w:kinsoku w:val="0"/>
        <w:overflowPunct w:val="0"/>
        <w:autoSpaceDE/>
        <w:autoSpaceDN/>
        <w:adjustRightInd/>
        <w:spacing w:before="242" w:line="273" w:lineRule="exact"/>
        <w:textAlignment w:val="baseline"/>
        <w:rPr>
          <w:rFonts w:ascii="Arial" w:hAnsi="Arial" w:cs="Arial"/>
          <w:i/>
          <w:iCs/>
          <w:spacing w:val="3"/>
          <w:sz w:val="24"/>
          <w:szCs w:val="24"/>
        </w:rPr>
      </w:pPr>
      <w:r>
        <w:rPr>
          <w:rFonts w:ascii="Arial" w:hAnsi="Arial" w:cs="Arial"/>
          <w:spacing w:val="3"/>
          <w:sz w:val="24"/>
          <w:szCs w:val="24"/>
        </w:rPr>
        <w:t>F.1</w:t>
      </w:r>
      <w:r>
        <w:rPr>
          <w:rFonts w:ascii="Arial" w:hAnsi="Arial" w:cs="Arial"/>
          <w:spacing w:val="3"/>
          <w:sz w:val="24"/>
          <w:szCs w:val="24"/>
        </w:rPr>
        <w:tab/>
        <w:t xml:space="preserve">This appendix outlines the techniques underlying the use of the </w:t>
      </w:r>
      <w:r>
        <w:rPr>
          <w:rFonts w:ascii="Arial" w:hAnsi="Arial" w:cs="Arial"/>
          <w:i/>
          <w:iCs/>
          <w:spacing w:val="3"/>
          <w:sz w:val="24"/>
          <w:szCs w:val="24"/>
        </w:rPr>
        <w:t>boundary</w:t>
      </w:r>
    </w:p>
    <w:p w14:paraId="2E93A11C"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i/>
          <w:iCs/>
          <w:sz w:val="24"/>
          <w:szCs w:val="24"/>
        </w:rPr>
        <w:t xml:space="preserve">allowance </w:t>
      </w:r>
      <w:r>
        <w:rPr>
          <w:rFonts w:ascii="Arial" w:hAnsi="Arial" w:cs="Arial"/>
          <w:sz w:val="24"/>
          <w:szCs w:val="24"/>
        </w:rPr>
        <w:t>under paragraphs 4.4.4 and 4.4.5.</w:t>
      </w:r>
    </w:p>
    <w:p w14:paraId="70988DF4" w14:textId="77777777" w:rsidR="009C1403" w:rsidRDefault="00C6386D">
      <w:pPr>
        <w:tabs>
          <w:tab w:val="left" w:pos="792"/>
        </w:tabs>
        <w:kinsoku w:val="0"/>
        <w:overflowPunct w:val="0"/>
        <w:autoSpaceDE/>
        <w:autoSpaceDN/>
        <w:adjustRightInd/>
        <w:spacing w:before="255" w:line="273" w:lineRule="exact"/>
        <w:textAlignment w:val="baseline"/>
        <w:rPr>
          <w:rFonts w:ascii="Arial" w:hAnsi="Arial" w:cs="Arial"/>
          <w:spacing w:val="-1"/>
          <w:sz w:val="24"/>
          <w:szCs w:val="24"/>
        </w:rPr>
      </w:pPr>
      <w:r>
        <w:rPr>
          <w:rFonts w:ascii="Arial" w:hAnsi="Arial" w:cs="Arial"/>
          <w:spacing w:val="-1"/>
          <w:sz w:val="24"/>
          <w:szCs w:val="24"/>
        </w:rPr>
        <w:t>F.2</w:t>
      </w:r>
      <w:r>
        <w:rPr>
          <w:rFonts w:ascii="Arial" w:hAnsi="Arial" w:cs="Arial"/>
          <w:spacing w:val="-1"/>
          <w:sz w:val="24"/>
          <w:szCs w:val="24"/>
        </w:rPr>
        <w:tab/>
        <w:t xml:space="preserve">The modification of the </w:t>
      </w:r>
      <w:r>
        <w:rPr>
          <w:rFonts w:ascii="Arial" w:hAnsi="Arial" w:cs="Arial"/>
          <w:i/>
          <w:iCs/>
          <w:spacing w:val="-1"/>
          <w:sz w:val="24"/>
          <w:szCs w:val="24"/>
        </w:rPr>
        <w:t xml:space="preserve">MITS Economy planned transfer condition </w:t>
      </w:r>
      <w:r>
        <w:rPr>
          <w:rFonts w:ascii="Arial" w:hAnsi="Arial" w:cs="Arial"/>
          <w:spacing w:val="-1"/>
          <w:sz w:val="24"/>
          <w:szCs w:val="24"/>
        </w:rPr>
        <w:t>power flow</w:t>
      </w:r>
    </w:p>
    <w:p w14:paraId="278AC13A"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pattern to reflect a </w:t>
      </w:r>
      <w:r>
        <w:rPr>
          <w:rFonts w:ascii="Arial" w:hAnsi="Arial" w:cs="Arial"/>
          <w:i/>
          <w:iCs/>
          <w:sz w:val="24"/>
          <w:szCs w:val="24"/>
        </w:rPr>
        <w:t xml:space="preserve">boundary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irrespective of the size or location of the parts.</w:t>
      </w:r>
    </w:p>
    <w:p w14:paraId="1123A404" w14:textId="77777777" w:rsidR="009C1403" w:rsidRDefault="00C6386D">
      <w:pPr>
        <w:tabs>
          <w:tab w:val="left" w:pos="792"/>
        </w:tabs>
        <w:kinsoku w:val="0"/>
        <w:overflowPunct w:val="0"/>
        <w:autoSpaceDE/>
        <w:autoSpaceDN/>
        <w:adjustRightInd/>
        <w:spacing w:before="258" w:line="273" w:lineRule="exact"/>
        <w:textAlignment w:val="baseline"/>
        <w:rPr>
          <w:rFonts w:ascii="Arial" w:hAnsi="Arial" w:cs="Arial"/>
          <w:sz w:val="24"/>
          <w:szCs w:val="24"/>
        </w:rPr>
      </w:pPr>
      <w:r>
        <w:rPr>
          <w:rFonts w:ascii="Arial" w:hAnsi="Arial" w:cs="Arial"/>
          <w:sz w:val="24"/>
          <w:szCs w:val="24"/>
        </w:rPr>
        <w:t>F.3</w:t>
      </w:r>
      <w:r>
        <w:rPr>
          <w:rFonts w:ascii="Arial" w:hAnsi="Arial" w:cs="Arial"/>
          <w:sz w:val="24"/>
          <w:szCs w:val="24"/>
        </w:rPr>
        <w:tab/>
        <w:t xml:space="preserve">The </w:t>
      </w:r>
      <w:r>
        <w:rPr>
          <w:rFonts w:ascii="Arial" w:hAnsi="Arial" w:cs="Arial"/>
          <w:i/>
          <w:iCs/>
          <w:sz w:val="24"/>
          <w:szCs w:val="24"/>
        </w:rPr>
        <w:t xml:space="preserve">boundary allowance </w:t>
      </w:r>
      <w:r>
        <w:rPr>
          <w:rFonts w:ascii="Arial" w:hAnsi="Arial" w:cs="Arial"/>
          <w:sz w:val="24"/>
          <w:szCs w:val="24"/>
        </w:rPr>
        <w:t>is applied by:</w:t>
      </w:r>
      <w:r>
        <w:rPr>
          <w:rFonts w:ascii="Arial" w:hAnsi="Arial" w:cs="Arial"/>
          <w:sz w:val="24"/>
          <w:szCs w:val="24"/>
        </w:rPr>
        <w:noBreakHyphen/>
      </w:r>
    </w:p>
    <w:p w14:paraId="1F57EE0B" w14:textId="77777777" w:rsidR="009C1403" w:rsidRDefault="00C6386D">
      <w:pPr>
        <w:kinsoku w:val="0"/>
        <w:overflowPunct w:val="0"/>
        <w:autoSpaceDE/>
        <w:autoSpaceDN/>
        <w:adjustRightInd/>
        <w:spacing w:before="103" w:line="281" w:lineRule="exact"/>
        <w:ind w:left="1584" w:hanging="720"/>
        <w:jc w:val="both"/>
        <w:textAlignment w:val="baseline"/>
        <w:rPr>
          <w:rFonts w:ascii="Arial" w:hAnsi="Arial" w:cs="Arial"/>
          <w:sz w:val="24"/>
          <w:szCs w:val="24"/>
        </w:rPr>
      </w:pPr>
      <w:r>
        <w:rPr>
          <w:rFonts w:ascii="Arial" w:hAnsi="Arial" w:cs="Arial"/>
          <w:sz w:val="24"/>
          <w:szCs w:val="24"/>
        </w:rPr>
        <w:t xml:space="preserve">F.3.1 summing the demand and the total active power generation output (including imports from </w:t>
      </w:r>
      <w:r>
        <w:rPr>
          <w:rFonts w:ascii="Arial" w:hAnsi="Arial" w:cs="Arial"/>
          <w:i/>
          <w:iCs/>
          <w:sz w:val="24"/>
          <w:szCs w:val="24"/>
        </w:rPr>
        <w:t>external systems</w:t>
      </w:r>
      <w:r>
        <w:rPr>
          <w:rFonts w:ascii="Arial" w:hAnsi="Arial" w:cs="Arial"/>
          <w:sz w:val="24"/>
          <w:szCs w:val="24"/>
        </w:rPr>
        <w:t xml:space="preserve">) under the </w:t>
      </w:r>
      <w:r>
        <w:rPr>
          <w:rFonts w:ascii="Arial" w:hAnsi="Arial" w:cs="Arial"/>
          <w:i/>
          <w:iCs/>
          <w:sz w:val="24"/>
          <w:szCs w:val="24"/>
        </w:rPr>
        <w:t xml:space="preserve">Economy planned transfer condition </w:t>
      </w:r>
      <w:r>
        <w:rPr>
          <w:rFonts w:ascii="Arial" w:hAnsi="Arial" w:cs="Arial"/>
          <w:sz w:val="24"/>
          <w:szCs w:val="24"/>
        </w:rPr>
        <w:t>within the smaller of the two parts;</w:t>
      </w:r>
    </w:p>
    <w:p w14:paraId="0B53E581" w14:textId="77777777" w:rsidR="009C1403" w:rsidRDefault="00C6386D">
      <w:pPr>
        <w:kinsoku w:val="0"/>
        <w:overflowPunct w:val="0"/>
        <w:autoSpaceDE/>
        <w:autoSpaceDN/>
        <w:adjustRightInd/>
        <w:spacing w:before="130" w:line="273" w:lineRule="exact"/>
        <w:jc w:val="center"/>
        <w:textAlignment w:val="baseline"/>
        <w:rPr>
          <w:rFonts w:ascii="Arial" w:hAnsi="Arial" w:cs="Arial"/>
          <w:spacing w:val="1"/>
          <w:sz w:val="24"/>
          <w:szCs w:val="24"/>
        </w:rPr>
      </w:pPr>
      <w:r>
        <w:rPr>
          <w:rFonts w:ascii="Arial" w:hAnsi="Arial" w:cs="Arial"/>
          <w:spacing w:val="1"/>
          <w:sz w:val="24"/>
          <w:szCs w:val="24"/>
        </w:rPr>
        <w:t xml:space="preserve">F.3.2 using Figure F.1 to determine the </w:t>
      </w:r>
      <w:r>
        <w:rPr>
          <w:rFonts w:ascii="Arial" w:hAnsi="Arial" w:cs="Arial"/>
          <w:i/>
          <w:iCs/>
          <w:spacing w:val="1"/>
          <w:sz w:val="24"/>
          <w:szCs w:val="24"/>
        </w:rPr>
        <w:t xml:space="preserve">boundary allowance </w:t>
      </w:r>
      <w:r>
        <w:rPr>
          <w:rFonts w:ascii="Arial" w:hAnsi="Arial" w:cs="Arial"/>
          <w:spacing w:val="1"/>
          <w:sz w:val="24"/>
          <w:szCs w:val="24"/>
        </w:rPr>
        <w:t>(in MW)</w:t>
      </w:r>
    </w:p>
    <w:p w14:paraId="2C98409C" w14:textId="77777777" w:rsidR="009C1403" w:rsidRDefault="00C6386D">
      <w:pPr>
        <w:kinsoku w:val="0"/>
        <w:overflowPunct w:val="0"/>
        <w:autoSpaceDE/>
        <w:autoSpaceDN/>
        <w:adjustRightInd/>
        <w:spacing w:before="119" w:line="273" w:lineRule="exact"/>
        <w:ind w:left="1584" w:hanging="720"/>
        <w:jc w:val="both"/>
        <w:textAlignment w:val="baseline"/>
        <w:rPr>
          <w:rFonts w:ascii="Arial" w:hAnsi="Arial" w:cs="Arial"/>
          <w:sz w:val="24"/>
          <w:szCs w:val="24"/>
        </w:rPr>
      </w:pPr>
      <w:r>
        <w:rPr>
          <w:rFonts w:ascii="Arial" w:hAnsi="Arial" w:cs="Arial"/>
          <w:sz w:val="24"/>
          <w:szCs w:val="24"/>
        </w:rPr>
        <w:t xml:space="preserve">F.3.3 finding the total active power generation output and total demand in each part of the system when applying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(as appropriate) as described in paragraphs F.4 and F.5;</w:t>
      </w:r>
    </w:p>
    <w:p w14:paraId="67F363BB" w14:textId="77777777" w:rsidR="009C1403" w:rsidRDefault="00C6386D">
      <w:pPr>
        <w:kinsoku w:val="0"/>
        <w:overflowPunct w:val="0"/>
        <w:autoSpaceDE/>
        <w:autoSpaceDN/>
        <w:adjustRightInd/>
        <w:spacing w:before="141" w:line="273" w:lineRule="exact"/>
        <w:ind w:left="1584" w:hanging="720"/>
        <w:jc w:val="both"/>
        <w:textAlignment w:val="baseline"/>
        <w:rPr>
          <w:rFonts w:ascii="Arial" w:hAnsi="Arial" w:cs="Arial"/>
          <w:sz w:val="24"/>
          <w:szCs w:val="24"/>
        </w:rPr>
      </w:pPr>
      <w:r>
        <w:rPr>
          <w:rFonts w:ascii="Arial" w:hAnsi="Arial" w:cs="Arial"/>
          <w:sz w:val="24"/>
          <w:szCs w:val="24"/>
        </w:rPr>
        <w:t xml:space="preserve">F.3.4 for the conditions described under paragraph 4.4.4, proportionally scaling all the generation and demand in both parts of the system, as described in paragraphs 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7F45EC93" w14:textId="77777777" w:rsidR="009C1403" w:rsidRDefault="00C6386D">
      <w:pPr>
        <w:kinsoku w:val="0"/>
        <w:overflowPunct w:val="0"/>
        <w:autoSpaceDE/>
        <w:autoSpaceDN/>
        <w:adjustRightInd/>
        <w:spacing w:before="124" w:line="273" w:lineRule="exact"/>
        <w:ind w:left="1584" w:hanging="720"/>
        <w:jc w:val="both"/>
        <w:textAlignment w:val="baseline"/>
        <w:rPr>
          <w:rFonts w:ascii="Arial" w:hAnsi="Arial" w:cs="Arial"/>
          <w:spacing w:val="-3"/>
          <w:sz w:val="24"/>
          <w:szCs w:val="24"/>
        </w:rPr>
      </w:pPr>
      <w:r>
        <w:rPr>
          <w:rFonts w:ascii="Arial" w:hAnsi="Arial" w:cs="Arial"/>
          <w:spacing w:val="-3"/>
          <w:sz w:val="24"/>
          <w:szCs w:val="24"/>
        </w:rPr>
        <w:t xml:space="preserve">F.3.5 for the conditions described under paragraph 4.4.5, proportionally scaling demand in both parts of the system and setting </w:t>
      </w:r>
      <w:r>
        <w:rPr>
          <w:rFonts w:ascii="Arial" w:hAnsi="Arial" w:cs="Arial"/>
          <w:i/>
          <w:iCs/>
          <w:spacing w:val="-3"/>
          <w:sz w:val="24"/>
          <w:szCs w:val="24"/>
        </w:rPr>
        <w:t xml:space="preserve">generating units </w:t>
      </w:r>
      <w:r>
        <w:rPr>
          <w:rFonts w:ascii="Arial" w:hAnsi="Arial" w:cs="Arial"/>
          <w:spacing w:val="-3"/>
          <w:sz w:val="24"/>
          <w:szCs w:val="24"/>
        </w:rPr>
        <w:t>with their outputs such that their totals are as described in paragraphs</w:t>
      </w:r>
    </w:p>
    <w:p w14:paraId="3891B5F8" w14:textId="77777777" w:rsidR="009C1403" w:rsidRDefault="00C6386D">
      <w:pPr>
        <w:kinsoku w:val="0"/>
        <w:overflowPunct w:val="0"/>
        <w:autoSpaceDE/>
        <w:autoSpaceDN/>
        <w:adjustRightInd/>
        <w:spacing w:before="20" w:line="273" w:lineRule="exact"/>
        <w:ind w:left="1584"/>
        <w:jc w:val="both"/>
        <w:textAlignment w:val="baseline"/>
        <w:rPr>
          <w:rFonts w:ascii="Arial" w:hAnsi="Arial" w:cs="Arial"/>
          <w:sz w:val="24"/>
          <w:szCs w:val="24"/>
        </w:rPr>
      </w:pPr>
      <w:r>
        <w:rPr>
          <w:rFonts w:ascii="Arial" w:hAnsi="Arial" w:cs="Arial"/>
          <w:sz w:val="24"/>
          <w:szCs w:val="24"/>
        </w:rPr>
        <w:t xml:space="preserve">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item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48FEBA98" w14:textId="77777777" w:rsidR="009C1403" w:rsidRDefault="00C6386D">
      <w:pPr>
        <w:tabs>
          <w:tab w:val="left" w:pos="792"/>
        </w:tabs>
        <w:kinsoku w:val="0"/>
        <w:overflowPunct w:val="0"/>
        <w:autoSpaceDE/>
        <w:autoSpaceDN/>
        <w:adjustRightInd/>
        <w:spacing w:before="249" w:line="276" w:lineRule="exact"/>
        <w:textAlignment w:val="baseline"/>
        <w:rPr>
          <w:rFonts w:ascii="Arial" w:hAnsi="Arial" w:cs="Arial"/>
          <w:sz w:val="24"/>
          <w:szCs w:val="24"/>
        </w:rPr>
      </w:pPr>
      <w:r>
        <w:rPr>
          <w:rFonts w:ascii="Arial" w:hAnsi="Arial" w:cs="Arial"/>
          <w:sz w:val="24"/>
          <w:szCs w:val="24"/>
        </w:rPr>
        <w:t>F.4</w:t>
      </w:r>
      <w:r>
        <w:rPr>
          <w:rFonts w:ascii="Arial" w:hAnsi="Arial" w:cs="Arial"/>
          <w:sz w:val="24"/>
          <w:szCs w:val="24"/>
        </w:rPr>
        <w:tab/>
        <w:t>Suppose that the two contiguous parts of the system in question are areas 1</w:t>
      </w:r>
    </w:p>
    <w:p w14:paraId="6F492857" w14:textId="77777777" w:rsidR="009C1403" w:rsidRDefault="00C6386D">
      <w:pPr>
        <w:kinsoku w:val="0"/>
        <w:overflowPunct w:val="0"/>
        <w:autoSpaceDE/>
        <w:autoSpaceDN/>
        <w:adjustRightInd/>
        <w:spacing w:before="15" w:line="273" w:lineRule="exact"/>
        <w:jc w:val="both"/>
        <w:textAlignment w:val="baseline"/>
        <w:rPr>
          <w:rFonts w:ascii="Arial" w:hAnsi="Arial" w:cs="Arial"/>
          <w:spacing w:val="-1"/>
          <w:sz w:val="24"/>
          <w:szCs w:val="24"/>
        </w:rPr>
      </w:pPr>
      <w:r>
        <w:rPr>
          <w:rFonts w:ascii="Arial" w:hAnsi="Arial" w:cs="Arial"/>
          <w:spacing w:val="-1"/>
          <w:sz w:val="24"/>
          <w:szCs w:val="24"/>
        </w:rPr>
        <w:t xml:space="preserve">and 2 and that area 1 exports to area 2. Let </w:t>
      </w:r>
      <w:r>
        <w:rPr>
          <w:rFonts w:ascii="Arial" w:hAnsi="Arial" w:cs="Arial"/>
          <w:i/>
          <w:iCs/>
          <w:spacing w:val="-1"/>
          <w:sz w:val="24"/>
          <w:szCs w:val="24"/>
        </w:rPr>
        <w:t>G</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G</w:t>
      </w:r>
      <w:r>
        <w:rPr>
          <w:rFonts w:ascii="Arial" w:hAnsi="Arial" w:cs="Arial"/>
          <w:spacing w:val="-1"/>
          <w:sz w:val="16"/>
          <w:szCs w:val="16"/>
        </w:rPr>
        <w:t xml:space="preserve">2 </w:t>
      </w:r>
      <w:r>
        <w:rPr>
          <w:rFonts w:ascii="Arial" w:hAnsi="Arial" w:cs="Arial"/>
          <w:spacing w:val="-1"/>
          <w:sz w:val="24"/>
          <w:szCs w:val="24"/>
        </w:rPr>
        <w:t xml:space="preserve">be the total generation in areas 1 and 2 respectively and </w:t>
      </w:r>
      <w:r>
        <w:rPr>
          <w:rFonts w:ascii="Arial" w:hAnsi="Arial" w:cs="Arial"/>
          <w:i/>
          <w:iCs/>
          <w:spacing w:val="-1"/>
          <w:sz w:val="24"/>
          <w:szCs w:val="24"/>
        </w:rPr>
        <w:t>D</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D</w:t>
      </w:r>
      <w:r>
        <w:rPr>
          <w:rFonts w:ascii="Arial" w:hAnsi="Arial" w:cs="Arial"/>
          <w:spacing w:val="-1"/>
          <w:sz w:val="16"/>
          <w:szCs w:val="16"/>
        </w:rPr>
        <w:t xml:space="preserve">2 </w:t>
      </w:r>
      <w:r>
        <w:rPr>
          <w:rFonts w:ascii="Arial" w:hAnsi="Arial" w:cs="Arial"/>
          <w:spacing w:val="-1"/>
          <w:sz w:val="24"/>
          <w:szCs w:val="24"/>
        </w:rPr>
        <w:t xml:space="preserve">be the total demand in areas 1 and 2 under the </w:t>
      </w:r>
      <w:r>
        <w:rPr>
          <w:rFonts w:ascii="Arial" w:hAnsi="Arial" w:cs="Arial"/>
          <w:i/>
          <w:iCs/>
          <w:spacing w:val="-1"/>
          <w:sz w:val="24"/>
          <w:szCs w:val="24"/>
        </w:rPr>
        <w:t>planned transfer condition</w:t>
      </w:r>
      <w:r>
        <w:rPr>
          <w:rFonts w:ascii="Arial" w:hAnsi="Arial" w:cs="Arial"/>
          <w:spacing w:val="-1"/>
          <w:sz w:val="24"/>
          <w:szCs w:val="24"/>
        </w:rPr>
        <w:t xml:space="preserve">. Let </w:t>
      </w:r>
      <w:r>
        <w:rPr>
          <w:rFonts w:ascii="Arial" w:hAnsi="Arial" w:cs="Arial"/>
          <w:i/>
          <w:iCs/>
          <w:spacing w:val="-1"/>
          <w:sz w:val="24"/>
          <w:szCs w:val="24"/>
        </w:rPr>
        <w:t xml:space="preserve">B </w:t>
      </w:r>
      <w:r>
        <w:rPr>
          <w:rFonts w:ascii="Arial" w:hAnsi="Arial" w:cs="Arial"/>
          <w:spacing w:val="-1"/>
          <w:sz w:val="24"/>
          <w:szCs w:val="24"/>
        </w:rPr>
        <w:t xml:space="preserve">be the transfer required in addition to that under the </w:t>
      </w:r>
      <w:r>
        <w:rPr>
          <w:rFonts w:ascii="Arial" w:hAnsi="Arial" w:cs="Arial"/>
          <w:i/>
          <w:iCs/>
          <w:spacing w:val="-1"/>
          <w:sz w:val="24"/>
          <w:szCs w:val="24"/>
        </w:rPr>
        <w:t xml:space="preserve">planned transfer condition </w:t>
      </w:r>
      <w:r>
        <w:rPr>
          <w:rFonts w:ascii="Arial" w:hAnsi="Arial" w:cs="Arial"/>
          <w:spacing w:val="-1"/>
          <w:sz w:val="24"/>
          <w:szCs w:val="24"/>
        </w:rPr>
        <w:t xml:space="preserve">(i.e. the value of </w:t>
      </w:r>
      <w:r>
        <w:rPr>
          <w:rFonts w:ascii="Arial" w:hAnsi="Arial" w:cs="Arial"/>
          <w:i/>
          <w:iCs/>
          <w:spacing w:val="-1"/>
          <w:sz w:val="24"/>
          <w:szCs w:val="24"/>
        </w:rPr>
        <w:t xml:space="preserve">B </w:t>
      </w:r>
      <w:r>
        <w:rPr>
          <w:rFonts w:ascii="Arial" w:hAnsi="Arial" w:cs="Arial"/>
          <w:spacing w:val="-1"/>
          <w:sz w:val="24"/>
          <w:szCs w:val="24"/>
        </w:rPr>
        <w:t xml:space="preserve">is equal to the </w:t>
      </w:r>
      <w:r>
        <w:rPr>
          <w:rFonts w:ascii="Arial" w:hAnsi="Arial" w:cs="Arial"/>
          <w:i/>
          <w:iCs/>
          <w:spacing w:val="-1"/>
          <w:sz w:val="24"/>
          <w:szCs w:val="24"/>
        </w:rPr>
        <w:t xml:space="preserve">boundary allowance </w:t>
      </w:r>
      <w:r>
        <w:rPr>
          <w:rFonts w:ascii="Arial" w:hAnsi="Arial" w:cs="Arial"/>
          <w:spacing w:val="-1"/>
          <w:sz w:val="24"/>
          <w:szCs w:val="24"/>
        </w:rPr>
        <w:t xml:space="preserve">or half the </w:t>
      </w:r>
      <w:r>
        <w:rPr>
          <w:rFonts w:ascii="Arial" w:hAnsi="Arial" w:cs="Arial"/>
          <w:i/>
          <w:iCs/>
          <w:spacing w:val="-1"/>
          <w:sz w:val="24"/>
          <w:szCs w:val="24"/>
        </w:rPr>
        <w:t xml:space="preserve">boundary allowance </w:t>
      </w:r>
      <w:r>
        <w:rPr>
          <w:rFonts w:ascii="Arial" w:hAnsi="Arial" w:cs="Arial"/>
          <w:spacing w:val="-1"/>
          <w:sz w:val="24"/>
          <w:szCs w:val="24"/>
        </w:rPr>
        <w:t>as specified in paragraphs F.3.4 and F.3.5).</w:t>
      </w:r>
    </w:p>
    <w:p w14:paraId="649D8A9D" w14:textId="77777777" w:rsidR="009C1403" w:rsidRDefault="00C6386D">
      <w:pPr>
        <w:tabs>
          <w:tab w:val="left" w:pos="792"/>
        </w:tabs>
        <w:kinsoku w:val="0"/>
        <w:overflowPunct w:val="0"/>
        <w:autoSpaceDE/>
        <w:autoSpaceDN/>
        <w:adjustRightInd/>
        <w:spacing w:before="230" w:line="275" w:lineRule="exact"/>
        <w:jc w:val="both"/>
        <w:textAlignment w:val="baseline"/>
        <w:rPr>
          <w:rFonts w:ascii="Arial" w:hAnsi="Arial" w:cs="Arial"/>
          <w:spacing w:val="1"/>
          <w:sz w:val="24"/>
          <w:szCs w:val="24"/>
        </w:rPr>
      </w:pPr>
      <w:r>
        <w:rPr>
          <w:rFonts w:ascii="Arial" w:hAnsi="Arial" w:cs="Arial"/>
          <w:spacing w:val="1"/>
          <w:sz w:val="24"/>
          <w:szCs w:val="24"/>
        </w:rPr>
        <w:t>F.5</w:t>
      </w:r>
      <w:r>
        <w:rPr>
          <w:rFonts w:ascii="Arial" w:hAnsi="Arial" w:cs="Arial"/>
          <w:spacing w:val="1"/>
          <w:sz w:val="24"/>
          <w:szCs w:val="24"/>
        </w:rPr>
        <w:tab/>
        <w:t>The additional transfer is proportionally divided between the generation and</w:t>
      </w:r>
    </w:p>
    <w:p w14:paraId="0ADB905D"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demand in the two areas as follows:</w:t>
      </w:r>
    </w:p>
    <w:p w14:paraId="243E05C5" w14:textId="77777777" w:rsidR="009C1403" w:rsidRDefault="00C6386D">
      <w:pPr>
        <w:kinsoku w:val="0"/>
        <w:overflowPunct w:val="0"/>
        <w:autoSpaceDE/>
        <w:autoSpaceDN/>
        <w:adjustRightInd/>
        <w:spacing w:before="387" w:line="288"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in areas 1 and 2 are</w:t>
      </w:r>
    </w:p>
    <w:p w14:paraId="7A702311" w14:textId="77777777" w:rsidR="009C1403" w:rsidRDefault="009C1403">
      <w:pPr>
        <w:widowControl/>
        <w:rPr>
          <w:sz w:val="24"/>
          <w:szCs w:val="24"/>
        </w:rPr>
        <w:sectPr w:rsidR="009C1403">
          <w:headerReference w:type="default" r:id="rId143"/>
          <w:pgSz w:w="11904" w:h="16834"/>
          <w:pgMar w:top="1420" w:right="1400" w:bottom="508" w:left="1424" w:header="720" w:footer="720" w:gutter="0"/>
          <w:cols w:space="720"/>
          <w:noEndnote/>
        </w:sectPr>
      </w:pPr>
    </w:p>
    <w:p w14:paraId="3AFE2E79" w14:textId="333D334E" w:rsidR="009C1403" w:rsidRDefault="006A57EF">
      <w:pPr>
        <w:kinsoku w:val="0"/>
        <w:overflowPunct w:val="0"/>
        <w:autoSpaceDE/>
        <w:autoSpaceDN/>
        <w:adjustRightInd/>
        <w:spacing w:before="88" w:line="20" w:lineRule="exact"/>
        <w:textAlignment w:val="baseline"/>
        <w:rPr>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0" behindDoc="1" locked="0" layoutInCell="1" allowOverlap="1" wp14:anchorId="41F69C7D" wp14:editId="68547FA2">
            <wp:simplePos x="0" y="0"/>
            <wp:positionH relativeFrom="column">
              <wp:posOffset>1947987</wp:posOffset>
            </wp:positionH>
            <wp:positionV relativeFrom="paragraph">
              <wp:posOffset>1021</wp:posOffset>
            </wp:positionV>
            <wp:extent cx="723900" cy="466725"/>
            <wp:effectExtent l="0" t="0" r="0" b="9525"/>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2F2E01A0" w14:textId="675699F6" w:rsidR="009C1403" w:rsidRDefault="009C1403">
      <w:pPr>
        <w:kinsoku w:val="0"/>
        <w:overflowPunct w:val="0"/>
        <w:autoSpaceDE/>
        <w:autoSpaceDN/>
        <w:adjustRightInd/>
        <w:spacing w:before="52" w:line="20" w:lineRule="exact"/>
        <w:textAlignment w:val="baseline"/>
        <w:rPr>
          <w:sz w:val="24"/>
          <w:szCs w:val="24"/>
        </w:rPr>
      </w:pPr>
    </w:p>
    <w:p w14:paraId="49E4D73A" w14:textId="13515BD8"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F773281" w14:textId="66EE80FC" w:rsidR="009A7C4A" w:rsidRDefault="009A7C4A">
      <w:pPr>
        <w:kinsoku w:val="0"/>
        <w:overflowPunct w:val="0"/>
        <w:autoSpaceDE/>
        <w:autoSpaceDN/>
        <w:adjustRightInd/>
        <w:spacing w:before="2" w:line="281" w:lineRule="exact"/>
        <w:ind w:left="72"/>
        <w:textAlignment w:val="baseline"/>
        <w:rPr>
          <w:rFonts w:ascii="Arial" w:hAnsi="Arial" w:cs="Arial"/>
          <w:spacing w:val="-1"/>
          <w:sz w:val="24"/>
          <w:szCs w:val="24"/>
        </w:rPr>
      </w:pPr>
    </w:p>
    <w:p w14:paraId="1C034886" w14:textId="434F3690"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5E1CC02C" w14:textId="77777777"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1130BFA" w14:textId="348D089B" w:rsidR="009C1403" w:rsidRDefault="00C6386D">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and the total amounts of generation in areas 1 and 2 are</w:t>
      </w:r>
    </w:p>
    <w:p w14:paraId="6E26E620" w14:textId="4CFFEED3" w:rsidR="00D92465"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1" behindDoc="1" locked="0" layoutInCell="1" allowOverlap="1" wp14:anchorId="5625853C" wp14:editId="5AE3827F">
            <wp:simplePos x="0" y="0"/>
            <wp:positionH relativeFrom="column">
              <wp:posOffset>2250137</wp:posOffset>
            </wp:positionH>
            <wp:positionV relativeFrom="paragraph">
              <wp:posOffset>101406</wp:posOffset>
            </wp:positionV>
            <wp:extent cx="723900" cy="466725"/>
            <wp:effectExtent l="0" t="0" r="0" b="952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02F01DE4" w14:textId="74A3DA70"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4703CCD7" w14:textId="3A8D199B"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2429614D" w14:textId="77777777"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5DDF7574" w14:textId="669F08BA" w:rsidR="006B7BA7"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Where</w:t>
      </w:r>
    </w:p>
    <w:p w14:paraId="738B35AA"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17926466" w14:textId="3496A52C"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2" behindDoc="1" locked="0" layoutInCell="1" allowOverlap="1" wp14:anchorId="3142FD5A" wp14:editId="0F977F3E">
            <wp:simplePos x="0" y="0"/>
            <wp:positionH relativeFrom="column">
              <wp:posOffset>2162009</wp:posOffset>
            </wp:positionH>
            <wp:positionV relativeFrom="paragraph">
              <wp:posOffset>48619</wp:posOffset>
            </wp:positionV>
            <wp:extent cx="1057275" cy="923925"/>
            <wp:effectExtent l="0" t="0" r="9525" b="952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anchor>
        </w:drawing>
      </w:r>
    </w:p>
    <w:p w14:paraId="44AB5FD4" w14:textId="0253807E"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DC6AEB9" w14:textId="403D7038"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276EDC57" w14:textId="09E9FE0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BA9CF1E"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283BD58" w14:textId="1BCDA9B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3F7AD668" w14:textId="1892E99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75297486" w14:textId="29D07D61" w:rsidR="009B678C"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3" behindDoc="1" locked="0" layoutInCell="1" allowOverlap="1" wp14:anchorId="44994566" wp14:editId="052F154B">
            <wp:simplePos x="0" y="0"/>
            <wp:positionH relativeFrom="column">
              <wp:posOffset>1947987</wp:posOffset>
            </wp:positionH>
            <wp:positionV relativeFrom="paragraph">
              <wp:posOffset>106652</wp:posOffset>
            </wp:positionV>
            <wp:extent cx="1123950" cy="923925"/>
            <wp:effectExtent l="0" t="0" r="0" b="952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1123950" cy="923925"/>
                    </a:xfrm>
                    <a:prstGeom prst="rect">
                      <a:avLst/>
                    </a:prstGeom>
                    <a:noFill/>
                  </pic:spPr>
                </pic:pic>
              </a:graphicData>
            </a:graphic>
          </wp:anchor>
        </w:drawing>
      </w:r>
      <w:r w:rsidR="009B678C">
        <w:rPr>
          <w:rFonts w:ascii="Arial" w:hAnsi="Arial" w:cs="Arial"/>
          <w:spacing w:val="-1"/>
          <w:sz w:val="24"/>
          <w:szCs w:val="24"/>
        </w:rPr>
        <w:t xml:space="preserve">and </w:t>
      </w:r>
    </w:p>
    <w:p w14:paraId="35938F3A" w14:textId="37263055"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33F99" w14:textId="3EC9E5E1"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1DD1E968" w14:textId="2CF7081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2802216"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6665124"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21DFA" w14:textId="65726E09"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334C58F" w14:textId="4199E42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4" behindDoc="1" locked="0" layoutInCell="1" allowOverlap="1" wp14:anchorId="53837D94" wp14:editId="42A9360A">
            <wp:simplePos x="0" y="0"/>
            <wp:positionH relativeFrom="column">
              <wp:posOffset>-111401</wp:posOffset>
            </wp:positionH>
            <wp:positionV relativeFrom="paragraph">
              <wp:posOffset>60131</wp:posOffset>
            </wp:positionV>
            <wp:extent cx="5651500" cy="3621405"/>
            <wp:effectExtent l="0" t="0" r="0" b="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5651500" cy="3621405"/>
                    </a:xfrm>
                    <a:prstGeom prst="rect">
                      <a:avLst/>
                    </a:prstGeom>
                    <a:noFill/>
                  </pic:spPr>
                </pic:pic>
              </a:graphicData>
            </a:graphic>
          </wp:anchor>
        </w:drawing>
      </w:r>
    </w:p>
    <w:p w14:paraId="6C7606AD" w14:textId="14A257BF"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0264C28" w14:textId="28BF0B06"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7E17B1D8" w14:textId="446714E8"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E8A72CF" w14:textId="222FC461" w:rsidR="00F83187"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p>
    <w:p w14:paraId="6C53128B" w14:textId="77777777" w:rsidR="009C1403" w:rsidRDefault="009C1403">
      <w:pPr>
        <w:kinsoku w:val="0"/>
        <w:overflowPunct w:val="0"/>
        <w:autoSpaceDE/>
        <w:autoSpaceDN/>
        <w:adjustRightInd/>
        <w:spacing w:before="14" w:line="20" w:lineRule="exact"/>
        <w:ind w:right="1404"/>
        <w:textAlignment w:val="baseline"/>
        <w:rPr>
          <w:i/>
          <w:iCs/>
          <w:sz w:val="24"/>
          <w:szCs w:val="24"/>
        </w:rPr>
      </w:pPr>
    </w:p>
    <w:p w14:paraId="2866CA81" w14:textId="77777777" w:rsidR="00D92465" w:rsidRDefault="00D92465">
      <w:pPr>
        <w:kinsoku w:val="0"/>
        <w:overflowPunct w:val="0"/>
        <w:autoSpaceDE/>
        <w:autoSpaceDN/>
        <w:adjustRightInd/>
        <w:spacing w:before="14" w:line="20" w:lineRule="exact"/>
        <w:ind w:right="1404"/>
        <w:textAlignment w:val="baseline"/>
        <w:rPr>
          <w:sz w:val="24"/>
          <w:szCs w:val="24"/>
        </w:rPr>
      </w:pPr>
    </w:p>
    <w:p w14:paraId="26D2FFEA" w14:textId="6250ED8D" w:rsidR="009C1403" w:rsidRDefault="009C1403">
      <w:pPr>
        <w:kinsoku w:val="0"/>
        <w:overflowPunct w:val="0"/>
        <w:autoSpaceDE/>
        <w:autoSpaceDN/>
        <w:adjustRightInd/>
        <w:spacing w:after="52" w:line="20" w:lineRule="exact"/>
        <w:ind w:right="1404"/>
        <w:textAlignment w:val="baseline"/>
        <w:rPr>
          <w:sz w:val="24"/>
          <w:szCs w:val="24"/>
        </w:rPr>
      </w:pPr>
    </w:p>
    <w:p w14:paraId="07B0872F" w14:textId="77777777" w:rsidR="009C1403" w:rsidRDefault="009C1403">
      <w:pPr>
        <w:widowControl/>
        <w:rPr>
          <w:sz w:val="24"/>
          <w:szCs w:val="24"/>
        </w:rPr>
        <w:sectPr w:rsidR="009C1403">
          <w:headerReference w:type="default" r:id="rId148"/>
          <w:pgSz w:w="11904" w:h="16834"/>
          <w:pgMar w:top="1400" w:right="3718" w:bottom="508" w:left="2066" w:header="720" w:footer="720" w:gutter="0"/>
          <w:cols w:space="720"/>
          <w:noEndnote/>
        </w:sectPr>
      </w:pPr>
    </w:p>
    <w:p w14:paraId="17DF1DAC" w14:textId="1253A49E" w:rsidR="009C1403" w:rsidRDefault="009B678C">
      <w:pPr>
        <w:kinsoku w:val="0"/>
        <w:overflowPunct w:val="0"/>
        <w:autoSpaceDE/>
        <w:autoSpaceDN/>
        <w:adjustRightInd/>
        <w:spacing w:after="88" w:line="20" w:lineRule="exact"/>
        <w:ind w:right="3672"/>
        <w:textAlignment w:val="baseline"/>
        <w:rPr>
          <w:sz w:val="24"/>
          <w:szCs w:val="24"/>
        </w:rPr>
      </w:pPr>
      <w:r>
        <w:rPr>
          <w:noProof/>
          <w:color w:val="2B579A"/>
          <w:sz w:val="24"/>
          <w:szCs w:val="24"/>
          <w:shd w:val="clear" w:color="auto" w:fill="E6E6E6"/>
        </w:rPr>
        <w:drawing>
          <wp:inline distT="0" distB="0" distL="0" distR="0" wp14:anchorId="27A46E8C" wp14:editId="4F229C49">
            <wp:extent cx="1057275" cy="9239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inline>
        </w:drawing>
      </w:r>
    </w:p>
    <w:p w14:paraId="391CB200" w14:textId="77777777" w:rsidR="00FE50EA" w:rsidRDefault="00FE50EA">
      <w:pPr>
        <w:widowControl/>
        <w:rPr>
          <w:sz w:val="24"/>
          <w:szCs w:val="24"/>
        </w:rPr>
      </w:pPr>
    </w:p>
    <w:p w14:paraId="33E4A75B" w14:textId="77777777" w:rsidR="00FE50EA" w:rsidRDefault="00FE50EA">
      <w:pPr>
        <w:widowControl/>
        <w:rPr>
          <w:sz w:val="24"/>
          <w:szCs w:val="24"/>
        </w:rPr>
      </w:pPr>
    </w:p>
    <w:p w14:paraId="22F729BE" w14:textId="77777777" w:rsidR="00FE50EA" w:rsidRDefault="00FE50EA">
      <w:pPr>
        <w:widowControl/>
        <w:rPr>
          <w:sz w:val="24"/>
          <w:szCs w:val="24"/>
        </w:rPr>
      </w:pPr>
    </w:p>
    <w:p w14:paraId="3414509D" w14:textId="77777777" w:rsidR="00FE50EA" w:rsidRDefault="00FE50EA">
      <w:pPr>
        <w:widowControl/>
        <w:rPr>
          <w:sz w:val="24"/>
          <w:szCs w:val="24"/>
        </w:rPr>
      </w:pPr>
    </w:p>
    <w:p w14:paraId="72CC18FB" w14:textId="77777777" w:rsidR="00FE50EA" w:rsidRDefault="00FE50EA">
      <w:pPr>
        <w:widowControl/>
        <w:rPr>
          <w:sz w:val="24"/>
          <w:szCs w:val="24"/>
        </w:rPr>
      </w:pPr>
    </w:p>
    <w:p w14:paraId="04BBD0D0" w14:textId="77777777" w:rsidR="00FE50EA" w:rsidRDefault="00FE50EA">
      <w:pPr>
        <w:widowControl/>
        <w:rPr>
          <w:sz w:val="24"/>
          <w:szCs w:val="24"/>
        </w:rPr>
      </w:pPr>
    </w:p>
    <w:p w14:paraId="6E8FB3B6" w14:textId="77777777" w:rsidR="00FE50EA" w:rsidRDefault="00FE50EA">
      <w:pPr>
        <w:widowControl/>
        <w:rPr>
          <w:sz w:val="24"/>
          <w:szCs w:val="24"/>
        </w:rPr>
      </w:pPr>
    </w:p>
    <w:p w14:paraId="6E82889F" w14:textId="77777777" w:rsidR="00FE50EA" w:rsidRDefault="00FE50EA">
      <w:pPr>
        <w:widowControl/>
        <w:rPr>
          <w:sz w:val="24"/>
          <w:szCs w:val="24"/>
        </w:rPr>
      </w:pPr>
    </w:p>
    <w:p w14:paraId="5B0C11FB" w14:textId="77777777" w:rsidR="00FE50EA" w:rsidRDefault="00FE50EA">
      <w:pPr>
        <w:widowControl/>
        <w:rPr>
          <w:sz w:val="24"/>
          <w:szCs w:val="24"/>
        </w:rPr>
      </w:pPr>
    </w:p>
    <w:p w14:paraId="2D3F66BC" w14:textId="77777777" w:rsidR="00FE50EA" w:rsidRDefault="00FE50EA">
      <w:pPr>
        <w:widowControl/>
        <w:rPr>
          <w:sz w:val="24"/>
          <w:szCs w:val="24"/>
        </w:rPr>
      </w:pPr>
    </w:p>
    <w:p w14:paraId="4642A58F" w14:textId="77777777" w:rsidR="00FE50EA" w:rsidRDefault="00FE50EA">
      <w:pPr>
        <w:widowControl/>
        <w:rPr>
          <w:sz w:val="24"/>
          <w:szCs w:val="24"/>
        </w:rPr>
      </w:pPr>
    </w:p>
    <w:p w14:paraId="13B3BA4A" w14:textId="77777777" w:rsidR="00FE50EA" w:rsidRDefault="00FE50EA">
      <w:pPr>
        <w:widowControl/>
        <w:rPr>
          <w:sz w:val="24"/>
          <w:szCs w:val="24"/>
        </w:rPr>
      </w:pPr>
    </w:p>
    <w:p w14:paraId="11D7428A" w14:textId="77777777" w:rsidR="00FE50EA" w:rsidRDefault="00FE50EA">
      <w:pPr>
        <w:widowControl/>
        <w:rPr>
          <w:sz w:val="24"/>
          <w:szCs w:val="24"/>
        </w:rPr>
      </w:pPr>
    </w:p>
    <w:p w14:paraId="11D4E305" w14:textId="77777777" w:rsidR="00FE50EA" w:rsidRDefault="00FE50EA">
      <w:pPr>
        <w:widowControl/>
        <w:rPr>
          <w:sz w:val="24"/>
          <w:szCs w:val="24"/>
        </w:rPr>
      </w:pPr>
    </w:p>
    <w:p w14:paraId="63891249" w14:textId="77777777" w:rsidR="00FE50EA" w:rsidRDefault="00FE50EA">
      <w:pPr>
        <w:widowControl/>
        <w:rPr>
          <w:sz w:val="24"/>
          <w:szCs w:val="24"/>
        </w:rPr>
      </w:pPr>
    </w:p>
    <w:p w14:paraId="7173B9C0" w14:textId="091AC876" w:rsidR="009C1403" w:rsidRPr="00FE50EA" w:rsidRDefault="00FE50EA" w:rsidP="00FE50EA">
      <w:pPr>
        <w:widowControl/>
        <w:ind w:firstLine="720"/>
        <w:jc w:val="center"/>
        <w:rPr>
          <w:rFonts w:ascii="Arial" w:hAnsi="Arial" w:cs="Arial"/>
          <w:sz w:val="24"/>
          <w:szCs w:val="24"/>
        </w:rPr>
        <w:sectPr w:rsidR="009C1403" w:rsidRPr="00FE50EA">
          <w:headerReference w:type="default" r:id="rId149"/>
          <w:type w:val="continuous"/>
          <w:pgSz w:w="11904" w:h="16834"/>
          <w:pgMar w:top="1400" w:right="1484" w:bottom="508" w:left="1340" w:header="720" w:footer="720" w:gutter="0"/>
          <w:cols w:space="720"/>
          <w:noEndnote/>
        </w:sectPr>
      </w:pPr>
      <w:r w:rsidRPr="00FE50EA">
        <w:rPr>
          <w:rFonts w:ascii="Arial" w:hAnsi="Arial" w:cs="Arial"/>
          <w:sz w:val="24"/>
          <w:szCs w:val="24"/>
        </w:rPr>
        <w:t>Figure F.1 Boundary allowance</w:t>
      </w:r>
    </w:p>
    <w:p w14:paraId="7FA9F4BB" w14:textId="2AFF76CB" w:rsidR="009C1403" w:rsidRDefault="00C6386D">
      <w:pPr>
        <w:tabs>
          <w:tab w:val="left" w:pos="2376"/>
        </w:tabs>
        <w:kinsoku w:val="0"/>
        <w:overflowPunct w:val="0"/>
        <w:autoSpaceDE/>
        <w:autoSpaceDN/>
        <w:adjustRightInd/>
        <w:spacing w:before="16" w:line="330" w:lineRule="exact"/>
        <w:textAlignment w:val="baseline"/>
        <w:rPr>
          <w:rFonts w:ascii="Arial" w:hAnsi="Arial" w:cs="Arial"/>
          <w:b/>
          <w:bCs/>
          <w:spacing w:val="-3"/>
          <w:sz w:val="29"/>
          <w:szCs w:val="29"/>
        </w:rPr>
      </w:pPr>
      <w:r>
        <w:rPr>
          <w:rFonts w:ascii="Arial" w:hAnsi="Arial" w:cs="Arial"/>
          <w:b/>
          <w:bCs/>
          <w:spacing w:val="-3"/>
          <w:sz w:val="29"/>
          <w:szCs w:val="29"/>
        </w:rPr>
        <w:t>Appendix G</w:t>
      </w:r>
      <w:r>
        <w:rPr>
          <w:rFonts w:ascii="Arial" w:hAnsi="Arial" w:cs="Arial"/>
          <w:b/>
          <w:bCs/>
          <w:spacing w:val="-3"/>
          <w:sz w:val="29"/>
          <w:szCs w:val="29"/>
        </w:rPr>
        <w:tab/>
        <w:t>Guidance on Economic Justification</w:t>
      </w:r>
    </w:p>
    <w:p w14:paraId="361E9F0C" w14:textId="77777777" w:rsidR="009C1403" w:rsidRDefault="00C6386D">
      <w:pPr>
        <w:tabs>
          <w:tab w:val="left" w:pos="792"/>
        </w:tabs>
        <w:kinsoku w:val="0"/>
        <w:overflowPunct w:val="0"/>
        <w:autoSpaceDE/>
        <w:autoSpaceDN/>
        <w:adjustRightInd/>
        <w:spacing w:before="261" w:line="275" w:lineRule="exact"/>
        <w:textAlignment w:val="baseline"/>
        <w:rPr>
          <w:rFonts w:ascii="Arial" w:hAnsi="Arial" w:cs="Arial"/>
          <w:sz w:val="24"/>
          <w:szCs w:val="24"/>
        </w:rPr>
      </w:pPr>
      <w:r>
        <w:rPr>
          <w:rFonts w:ascii="Arial" w:hAnsi="Arial" w:cs="Arial"/>
          <w:sz w:val="24"/>
          <w:szCs w:val="24"/>
        </w:rPr>
        <w:t>G.1</w:t>
      </w:r>
      <w:r>
        <w:rPr>
          <w:rFonts w:ascii="Arial" w:hAnsi="Arial" w:cs="Arial"/>
          <w:sz w:val="24"/>
          <w:szCs w:val="24"/>
        </w:rPr>
        <w:tab/>
        <w:t>These guidelines may be used to assist in the:</w:t>
      </w:r>
    </w:p>
    <w:p w14:paraId="4FC8659A" w14:textId="77777777" w:rsidR="009C1403" w:rsidRDefault="00C6386D">
      <w:pPr>
        <w:kinsoku w:val="0"/>
        <w:overflowPunct w:val="0"/>
        <w:autoSpaceDE/>
        <w:autoSpaceDN/>
        <w:adjustRightInd/>
        <w:spacing w:before="116" w:line="267" w:lineRule="exact"/>
        <w:ind w:left="1584" w:hanging="864"/>
        <w:jc w:val="both"/>
        <w:textAlignment w:val="baseline"/>
        <w:rPr>
          <w:rFonts w:ascii="Arial" w:hAnsi="Arial" w:cs="Arial"/>
          <w:spacing w:val="-2"/>
          <w:sz w:val="24"/>
          <w:szCs w:val="24"/>
        </w:rPr>
      </w:pPr>
      <w:r>
        <w:rPr>
          <w:rFonts w:ascii="Arial" w:hAnsi="Arial" w:cs="Arial"/>
          <w:spacing w:val="-2"/>
          <w:sz w:val="24"/>
          <w:szCs w:val="24"/>
        </w:rPr>
        <w:t>G.1.1 economic justification of investment in transmission equipment and/or purchase of services such as reactive power in addition to that required</w:t>
      </w:r>
    </w:p>
    <w:p w14:paraId="55EEA168" w14:textId="77777777" w:rsidR="009C1403" w:rsidRDefault="00C6386D">
      <w:pPr>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to meet the planning criteria of Sections 2, 3, 4, 7 or 8.</w:t>
      </w:r>
    </w:p>
    <w:p w14:paraId="3EB2F22A"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 xml:space="preserve">G.1.2 economic justification of the rearrangement of typical </w:t>
      </w:r>
      <w:r>
        <w:rPr>
          <w:rFonts w:ascii="Arial" w:hAnsi="Arial" w:cs="Arial"/>
          <w:i/>
          <w:iCs/>
          <w:sz w:val="24"/>
          <w:szCs w:val="24"/>
        </w:rPr>
        <w:t xml:space="preserve">planned outage </w:t>
      </w:r>
      <w:r>
        <w:rPr>
          <w:rFonts w:ascii="Arial" w:hAnsi="Arial" w:cs="Arial"/>
          <w:sz w:val="24"/>
          <w:szCs w:val="24"/>
        </w:rPr>
        <w:t xml:space="preserve">patterns and appropriate re-selection of </w:t>
      </w:r>
      <w:r>
        <w:rPr>
          <w:rFonts w:ascii="Arial" w:hAnsi="Arial" w:cs="Arial"/>
          <w:i/>
          <w:iCs/>
          <w:sz w:val="24"/>
          <w:szCs w:val="24"/>
        </w:rPr>
        <w:t>generating units</w:t>
      </w:r>
      <w:r>
        <w:rPr>
          <w:rFonts w:ascii="Arial" w:hAnsi="Arial" w:cs="Arial"/>
          <w:sz w:val="24"/>
          <w:szCs w:val="24"/>
        </w:rPr>
        <w:t xml:space="preserve">, for example through </w:t>
      </w:r>
      <w:r>
        <w:rPr>
          <w:rFonts w:ascii="Arial" w:hAnsi="Arial" w:cs="Arial"/>
          <w:i/>
          <w:iCs/>
          <w:sz w:val="24"/>
          <w:szCs w:val="24"/>
        </w:rPr>
        <w:t>balancing services</w:t>
      </w:r>
      <w:r>
        <w:rPr>
          <w:rFonts w:ascii="Arial" w:hAnsi="Arial" w:cs="Arial"/>
          <w:sz w:val="24"/>
          <w:szCs w:val="24"/>
        </w:rPr>
        <w:t>, from those expected to be available under the provisions of paragraph 2.13 in Section 2, paragraph 4.10 in Section 4 and 7.19 in Section 7; and</w:t>
      </w:r>
    </w:p>
    <w:p w14:paraId="720117DC" w14:textId="77777777"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G.1.3 evaluation of any expected additional operational costs or investments resulting from a proposed variation in connection design under the provisions of paragraphs 2.15 to 2.18 and/or paragraphs 3.12 to 3.15 and/or paragraphs 7.21 to 7.24.</w:t>
      </w:r>
    </w:p>
    <w:p w14:paraId="2EFD54A0" w14:textId="77777777" w:rsidR="009C1403" w:rsidRDefault="00C6386D">
      <w:pPr>
        <w:kinsoku w:val="0"/>
        <w:overflowPunct w:val="0"/>
        <w:autoSpaceDE/>
        <w:autoSpaceDN/>
        <w:adjustRightInd/>
        <w:spacing w:before="234" w:line="275" w:lineRule="exact"/>
        <w:textAlignment w:val="baseline"/>
        <w:rPr>
          <w:rFonts w:ascii="Arial" w:hAnsi="Arial" w:cs="Arial"/>
          <w:spacing w:val="17"/>
          <w:sz w:val="24"/>
          <w:szCs w:val="24"/>
        </w:rPr>
      </w:pPr>
      <w:r>
        <w:rPr>
          <w:rFonts w:ascii="Arial" w:hAnsi="Arial" w:cs="Arial"/>
          <w:spacing w:val="17"/>
          <w:sz w:val="24"/>
          <w:szCs w:val="24"/>
        </w:rPr>
        <w:t>G.2 Guidelines:</w:t>
      </w:r>
    </w:p>
    <w:p w14:paraId="47A441C9"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G.2.1 additional investment in transmission equipment and/or the purchase of services would normally be justified if the net present value of the additional investment and/or service cost is less than the net present value of the expected operational or unreliability cost that would otherwise arise.</w:t>
      </w:r>
    </w:p>
    <w:p w14:paraId="037C96B0" w14:textId="77777777" w:rsidR="009C1403" w:rsidRDefault="00C6386D">
      <w:pPr>
        <w:kinsoku w:val="0"/>
        <w:overflowPunct w:val="0"/>
        <w:autoSpaceDE/>
        <w:autoSpaceDN/>
        <w:adjustRightInd/>
        <w:spacing w:before="108"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G2.2 the assessment of expected operational costs and the potential reliability implications shall normally require simulation of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 operational criteria set out in Section 5 and Section 9 of the Standard.</w:t>
      </w:r>
    </w:p>
    <w:p w14:paraId="5DAD892B" w14:textId="77777777" w:rsidR="009C1403" w:rsidRDefault="00C6386D">
      <w:pPr>
        <w:kinsoku w:val="0"/>
        <w:overflowPunct w:val="0"/>
        <w:autoSpaceDE/>
        <w:autoSpaceDN/>
        <w:adjustRightInd/>
        <w:spacing w:before="122" w:line="281" w:lineRule="exact"/>
        <w:ind w:left="1584" w:hanging="864"/>
        <w:jc w:val="both"/>
        <w:textAlignment w:val="baseline"/>
        <w:rPr>
          <w:rFonts w:ascii="Arial" w:hAnsi="Arial" w:cs="Arial"/>
          <w:sz w:val="24"/>
          <w:szCs w:val="24"/>
        </w:rPr>
      </w:pPr>
      <w:r>
        <w:rPr>
          <w:rFonts w:ascii="Arial" w:hAnsi="Arial" w:cs="Arial"/>
          <w:sz w:val="24"/>
          <w:szCs w:val="24"/>
        </w:rPr>
        <w:t xml:space="preserve">G.2.3 due regard should be given to the expected duration of an appropriate range of prevailing conditions and the relevant </w:t>
      </w:r>
      <w:r>
        <w:rPr>
          <w:rFonts w:ascii="Arial" w:hAnsi="Arial" w:cs="Arial"/>
          <w:i/>
          <w:iCs/>
          <w:sz w:val="24"/>
          <w:szCs w:val="24"/>
        </w:rPr>
        <w:t xml:space="preserve">secured events </w:t>
      </w:r>
      <w:r>
        <w:rPr>
          <w:rFonts w:ascii="Arial" w:hAnsi="Arial" w:cs="Arial"/>
          <w:sz w:val="24"/>
          <w:szCs w:val="24"/>
        </w:rPr>
        <w:t>under those conditions as defined in section 5 and Section 9.</w:t>
      </w:r>
    </w:p>
    <w:p w14:paraId="65742F67"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G.2.4 the operational costs to be considered shall normally include those arising from:</w:t>
      </w:r>
    </w:p>
    <w:p w14:paraId="354B7B21" w14:textId="77777777" w:rsidR="009C1403" w:rsidRDefault="00C6386D">
      <w:pPr>
        <w:kinsoku w:val="0"/>
        <w:overflowPunct w:val="0"/>
        <w:autoSpaceDE/>
        <w:autoSpaceDN/>
        <w:adjustRightInd/>
        <w:spacing w:before="109" w:line="275" w:lineRule="exact"/>
        <w:ind w:left="1584"/>
        <w:textAlignment w:val="baseline"/>
        <w:rPr>
          <w:rFonts w:ascii="Arial" w:hAnsi="Arial" w:cs="Arial"/>
          <w:spacing w:val="2"/>
          <w:sz w:val="24"/>
          <w:szCs w:val="24"/>
        </w:rPr>
      </w:pPr>
      <w:r>
        <w:rPr>
          <w:rFonts w:ascii="Arial" w:hAnsi="Arial" w:cs="Arial"/>
          <w:spacing w:val="2"/>
          <w:sz w:val="24"/>
          <w:szCs w:val="24"/>
        </w:rPr>
        <w:t>- transmission power losses;</w:t>
      </w:r>
    </w:p>
    <w:p w14:paraId="2BBF6C5E" w14:textId="77777777" w:rsidR="009C1403" w:rsidRDefault="00C6386D">
      <w:pPr>
        <w:kinsoku w:val="0"/>
        <w:overflowPunct w:val="0"/>
        <w:autoSpaceDE/>
        <w:autoSpaceDN/>
        <w:adjustRightInd/>
        <w:spacing w:before="13" w:line="274" w:lineRule="exact"/>
        <w:ind w:left="1584"/>
        <w:textAlignment w:val="baseline"/>
        <w:rPr>
          <w:rFonts w:ascii="Arial" w:hAnsi="Arial" w:cs="Arial"/>
          <w:spacing w:val="2"/>
          <w:sz w:val="24"/>
          <w:szCs w:val="24"/>
        </w:rPr>
      </w:pPr>
      <w:r>
        <w:rPr>
          <w:rFonts w:ascii="Arial" w:hAnsi="Arial" w:cs="Arial"/>
          <w:spacing w:val="2"/>
          <w:sz w:val="24"/>
          <w:szCs w:val="24"/>
        </w:rPr>
        <w:t>- frequency response;</w:t>
      </w:r>
    </w:p>
    <w:p w14:paraId="69AD21A5" w14:textId="77777777" w:rsidR="009C1403" w:rsidRDefault="00C6386D">
      <w:pPr>
        <w:kinsoku w:val="0"/>
        <w:overflowPunct w:val="0"/>
        <w:autoSpaceDE/>
        <w:autoSpaceDN/>
        <w:adjustRightInd/>
        <w:spacing w:line="271" w:lineRule="exact"/>
        <w:ind w:left="1584"/>
        <w:textAlignment w:val="baseline"/>
        <w:rPr>
          <w:rFonts w:ascii="Arial" w:hAnsi="Arial" w:cs="Arial"/>
          <w:spacing w:val="8"/>
          <w:sz w:val="24"/>
          <w:szCs w:val="24"/>
        </w:rPr>
      </w:pPr>
      <w:r>
        <w:rPr>
          <w:rFonts w:ascii="Arial" w:hAnsi="Arial" w:cs="Arial"/>
          <w:spacing w:val="8"/>
          <w:sz w:val="24"/>
          <w:szCs w:val="24"/>
        </w:rPr>
        <w:t>- reserve;</w:t>
      </w:r>
    </w:p>
    <w:p w14:paraId="31F0AC6E" w14:textId="77777777" w:rsidR="009C1403" w:rsidRDefault="00C6386D">
      <w:pPr>
        <w:kinsoku w:val="0"/>
        <w:overflowPunct w:val="0"/>
        <w:autoSpaceDE/>
        <w:autoSpaceDN/>
        <w:adjustRightInd/>
        <w:spacing w:line="271" w:lineRule="exact"/>
        <w:ind w:left="1584"/>
        <w:textAlignment w:val="baseline"/>
        <w:rPr>
          <w:rFonts w:ascii="Arial" w:hAnsi="Arial" w:cs="Arial"/>
          <w:spacing w:val="3"/>
          <w:sz w:val="24"/>
          <w:szCs w:val="24"/>
        </w:rPr>
      </w:pPr>
      <w:r>
        <w:rPr>
          <w:rFonts w:ascii="Arial" w:hAnsi="Arial" w:cs="Arial"/>
          <w:spacing w:val="3"/>
          <w:sz w:val="24"/>
          <w:szCs w:val="24"/>
        </w:rPr>
        <w:t>- reactive power requirements; and</w:t>
      </w:r>
    </w:p>
    <w:p w14:paraId="7913CA9B" w14:textId="77777777" w:rsidR="009C1403" w:rsidRDefault="00C6386D">
      <w:pPr>
        <w:kinsoku w:val="0"/>
        <w:overflowPunct w:val="0"/>
        <w:autoSpaceDE/>
        <w:autoSpaceDN/>
        <w:adjustRightInd/>
        <w:spacing w:line="275" w:lineRule="exact"/>
        <w:ind w:left="1584"/>
        <w:textAlignment w:val="baseline"/>
        <w:rPr>
          <w:rFonts w:ascii="Arial" w:hAnsi="Arial" w:cs="Arial"/>
          <w:spacing w:val="3"/>
          <w:sz w:val="24"/>
          <w:szCs w:val="24"/>
        </w:rPr>
      </w:pPr>
      <w:r>
        <w:rPr>
          <w:rFonts w:ascii="Arial" w:hAnsi="Arial" w:cs="Arial"/>
          <w:spacing w:val="3"/>
          <w:sz w:val="24"/>
          <w:szCs w:val="24"/>
        </w:rPr>
        <w:t>- system constraints,</w:t>
      </w:r>
    </w:p>
    <w:p w14:paraId="07508390" w14:textId="77777777" w:rsidR="009C1403" w:rsidRDefault="00C6386D">
      <w:pPr>
        <w:kinsoku w:val="0"/>
        <w:overflowPunct w:val="0"/>
        <w:autoSpaceDE/>
        <w:autoSpaceDN/>
        <w:adjustRightInd/>
        <w:spacing w:before="123" w:line="275" w:lineRule="exact"/>
        <w:ind w:left="1584"/>
        <w:textAlignment w:val="baseline"/>
        <w:rPr>
          <w:rFonts w:ascii="Arial" w:hAnsi="Arial" w:cs="Arial"/>
          <w:sz w:val="24"/>
          <w:szCs w:val="24"/>
        </w:rPr>
      </w:pPr>
      <w:r>
        <w:rPr>
          <w:rFonts w:ascii="Arial" w:hAnsi="Arial" w:cs="Arial"/>
          <w:sz w:val="24"/>
          <w:szCs w:val="24"/>
        </w:rPr>
        <w:t>and may also include costs arising from:</w:t>
      </w:r>
    </w:p>
    <w:p w14:paraId="36D3EA7A" w14:textId="77777777" w:rsidR="009C1403" w:rsidRDefault="00C6386D">
      <w:pPr>
        <w:kinsoku w:val="0"/>
        <w:overflowPunct w:val="0"/>
        <w:autoSpaceDE/>
        <w:autoSpaceDN/>
        <w:adjustRightInd/>
        <w:spacing w:before="128" w:line="274" w:lineRule="exact"/>
        <w:ind w:left="1584"/>
        <w:textAlignment w:val="baseline"/>
        <w:rPr>
          <w:rFonts w:ascii="Arial" w:hAnsi="Arial" w:cs="Arial"/>
          <w:spacing w:val="2"/>
          <w:sz w:val="24"/>
          <w:szCs w:val="24"/>
        </w:rPr>
      </w:pPr>
      <w:r>
        <w:rPr>
          <w:rFonts w:ascii="Arial" w:hAnsi="Arial" w:cs="Arial"/>
          <w:spacing w:val="2"/>
          <w:sz w:val="24"/>
          <w:szCs w:val="24"/>
        </w:rPr>
        <w:t>- rearrangement of transmission maintenance times; or</w:t>
      </w:r>
    </w:p>
    <w:p w14:paraId="7AD728E0" w14:textId="77777777" w:rsidR="009C1403" w:rsidRDefault="00C6386D">
      <w:pPr>
        <w:tabs>
          <w:tab w:val="left" w:pos="1872"/>
        </w:tabs>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modified or additional contracts for other services.</w:t>
      </w:r>
    </w:p>
    <w:p w14:paraId="2B48226C" w14:textId="77777777" w:rsidR="009C1403" w:rsidRDefault="00C6386D">
      <w:pPr>
        <w:kinsoku w:val="0"/>
        <w:overflowPunct w:val="0"/>
        <w:autoSpaceDE/>
        <w:autoSpaceDN/>
        <w:adjustRightInd/>
        <w:spacing w:before="123" w:line="275" w:lineRule="exact"/>
        <w:ind w:left="720"/>
        <w:textAlignment w:val="baseline"/>
        <w:rPr>
          <w:rFonts w:ascii="Arial" w:hAnsi="Arial" w:cs="Arial"/>
          <w:spacing w:val="2"/>
          <w:sz w:val="24"/>
          <w:szCs w:val="24"/>
        </w:rPr>
      </w:pPr>
      <w:r>
        <w:rPr>
          <w:rFonts w:ascii="Arial" w:hAnsi="Arial" w:cs="Arial"/>
          <w:spacing w:val="2"/>
          <w:sz w:val="24"/>
          <w:szCs w:val="24"/>
        </w:rPr>
        <w:t>G.2.5 all costs should take account of future uncertainties</w:t>
      </w:r>
    </w:p>
    <w:p w14:paraId="095D4541" w14:textId="77777777" w:rsidR="009C1403" w:rsidRDefault="479F96F1">
      <w:pPr>
        <w:kinsoku w:val="0"/>
        <w:overflowPunct w:val="0"/>
        <w:autoSpaceDE/>
        <w:autoSpaceDN/>
        <w:adjustRightInd/>
        <w:spacing w:before="127" w:line="273"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G.2.6 the evaluation of unreliability costs expected from operation of the </w:t>
      </w:r>
      <w:r w:rsidRPr="5D9186BE">
        <w:rPr>
          <w:rFonts w:ascii="Arial" w:hAnsi="Arial" w:cs="Arial"/>
          <w:i/>
          <w:iCs/>
          <w:spacing w:val="-1"/>
          <w:sz w:val="24"/>
          <w:szCs w:val="24"/>
        </w:rPr>
        <w:t xml:space="preserve">national electricity transmission system </w:t>
      </w:r>
      <w:r>
        <w:rPr>
          <w:rFonts w:ascii="Arial" w:hAnsi="Arial" w:cs="Arial"/>
          <w:spacing w:val="-1"/>
          <w:sz w:val="24"/>
          <w:szCs w:val="24"/>
        </w:rPr>
        <w:t>shall normally take account of the number and type of customers affected by supply interruptions and</w:t>
      </w:r>
    </w:p>
    <w:p w14:paraId="5A36950B" w14:textId="77777777" w:rsidR="009C1403" w:rsidRDefault="009C1403">
      <w:pPr>
        <w:widowControl/>
        <w:rPr>
          <w:sz w:val="24"/>
          <w:szCs w:val="24"/>
        </w:rPr>
        <w:sectPr w:rsidR="009C1403">
          <w:headerReference w:type="default" r:id="rId150"/>
          <w:pgSz w:w="11904" w:h="16834"/>
          <w:pgMar w:top="1420" w:right="1400" w:bottom="508" w:left="1424" w:header="720" w:footer="720" w:gutter="0"/>
          <w:cols w:space="720"/>
          <w:noEndnote/>
        </w:sectPr>
      </w:pPr>
    </w:p>
    <w:p w14:paraId="7B00BD4E" w14:textId="2C5F4874" w:rsidR="009C1403" w:rsidRDefault="00C6386D">
      <w:pPr>
        <w:kinsoku w:val="0"/>
        <w:overflowPunct w:val="0"/>
        <w:autoSpaceDE/>
        <w:autoSpaceDN/>
        <w:adjustRightInd/>
        <w:spacing w:before="9" w:line="273" w:lineRule="exact"/>
        <w:jc w:val="both"/>
        <w:textAlignment w:val="baseline"/>
        <w:rPr>
          <w:rFonts w:ascii="Arial" w:hAnsi="Arial" w:cs="Arial"/>
          <w:sz w:val="24"/>
          <w:szCs w:val="24"/>
        </w:rPr>
      </w:pPr>
      <w:r>
        <w:rPr>
          <w:rFonts w:ascii="Arial" w:hAnsi="Arial" w:cs="Arial"/>
          <w:sz w:val="24"/>
          <w:szCs w:val="24"/>
        </w:rPr>
        <w:t>use appropriate information available to facilitate a reasonable assessment of the economic consequences of such interruptions.</w:t>
      </w:r>
    </w:p>
    <w:p w14:paraId="666B5245" w14:textId="77777777" w:rsidR="009C1403" w:rsidRDefault="009C1403">
      <w:pPr>
        <w:widowControl/>
        <w:rPr>
          <w:sz w:val="24"/>
          <w:szCs w:val="24"/>
        </w:rPr>
        <w:sectPr w:rsidR="009C1403">
          <w:headerReference w:type="default" r:id="rId151"/>
          <w:pgSz w:w="11904" w:h="16834"/>
          <w:pgMar w:top="1440" w:right="1450" w:bottom="508" w:left="3014" w:header="720" w:footer="720" w:gutter="0"/>
          <w:cols w:space="720"/>
          <w:noEndnote/>
        </w:sectPr>
      </w:pPr>
    </w:p>
    <w:p w14:paraId="3E400180" w14:textId="0FD54A9B" w:rsidR="009C1403" w:rsidRDefault="00C6386D">
      <w:pPr>
        <w:kinsoku w:val="0"/>
        <w:overflowPunct w:val="0"/>
        <w:autoSpaceDE/>
        <w:autoSpaceDN/>
        <w:adjustRightInd/>
        <w:spacing w:line="322" w:lineRule="exact"/>
        <w:textAlignment w:val="baseline"/>
        <w:rPr>
          <w:rFonts w:ascii="Arial" w:hAnsi="Arial" w:cs="Arial"/>
          <w:b/>
          <w:bCs/>
          <w:spacing w:val="-3"/>
          <w:sz w:val="29"/>
          <w:szCs w:val="29"/>
        </w:rPr>
      </w:pPr>
      <w:r>
        <w:rPr>
          <w:noProof/>
          <w:color w:val="2B579A"/>
          <w:shd w:val="clear" w:color="auto" w:fill="E6E6E6"/>
        </w:rPr>
        <mc:AlternateContent>
          <mc:Choice Requires="wps">
            <w:drawing>
              <wp:anchor distT="0" distB="0" distL="0" distR="0" simplePos="0" relativeHeight="251658337" behindDoc="0" locked="0" layoutInCell="0" allowOverlap="1" wp14:anchorId="130615ED" wp14:editId="200F837D">
                <wp:simplePos x="0" y="0"/>
                <wp:positionH relativeFrom="page">
                  <wp:posOffset>902970</wp:posOffset>
                </wp:positionH>
                <wp:positionV relativeFrom="page">
                  <wp:posOffset>908685</wp:posOffset>
                </wp:positionV>
                <wp:extent cx="5765800" cy="212725"/>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615ED" id="Text Box 13" o:spid="_x0000_s1111" type="#_x0000_t202" style="position:absolute;margin-left:71.1pt;margin-top:71.55pt;width:454pt;height:16.75pt;z-index:2516583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" o:allowincell="f" stroked="f">
                <v:fill opacity="0"/>
                <v:textbox inset="0,0,0,0">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v:textbox>
                <w10:wrap type="square" anchorx="page" anchory="page"/>
              </v:shape>
            </w:pict>
          </mc:Fallback>
        </mc:AlternateContent>
      </w:r>
      <w:r>
        <w:rPr>
          <w:rFonts w:ascii="Arial" w:hAnsi="Arial" w:cs="Arial"/>
          <w:b/>
          <w:bCs/>
          <w:spacing w:val="-3"/>
          <w:sz w:val="29"/>
          <w:szCs w:val="29"/>
        </w:rPr>
        <w:t>and Application</w:t>
      </w:r>
    </w:p>
    <w:p w14:paraId="38865C93" w14:textId="77777777" w:rsidR="009C1403" w:rsidRDefault="00C6386D">
      <w:pPr>
        <w:kinsoku w:val="0"/>
        <w:overflowPunct w:val="0"/>
        <w:autoSpaceDE/>
        <w:autoSpaceDN/>
        <w:adjustRightInd/>
        <w:spacing w:before="399" w:line="279" w:lineRule="exact"/>
        <w:textAlignment w:val="baseline"/>
        <w:rPr>
          <w:rFonts w:ascii="Arial" w:hAnsi="Arial" w:cs="Arial"/>
          <w:b/>
          <w:bCs/>
          <w:i/>
          <w:iCs/>
          <w:spacing w:val="-1"/>
          <w:sz w:val="24"/>
          <w:szCs w:val="24"/>
        </w:rPr>
      </w:pPr>
      <w:r>
        <w:rPr>
          <w:rFonts w:ascii="Arial" w:hAnsi="Arial" w:cs="Arial"/>
          <w:b/>
          <w:bCs/>
          <w:i/>
          <w:iCs/>
          <w:spacing w:val="-1"/>
          <w:sz w:val="24"/>
          <w:szCs w:val="24"/>
        </w:rPr>
        <w:t>Introduction</w:t>
      </w:r>
    </w:p>
    <w:p w14:paraId="159A3B69" w14:textId="77777777" w:rsidR="009C1403" w:rsidRDefault="00C6386D">
      <w:pPr>
        <w:tabs>
          <w:tab w:val="left" w:pos="1584"/>
        </w:tabs>
        <w:kinsoku w:val="0"/>
        <w:overflowPunct w:val="0"/>
        <w:autoSpaceDE/>
        <w:autoSpaceDN/>
        <w:adjustRightInd/>
        <w:spacing w:before="268" w:line="277" w:lineRule="exact"/>
        <w:ind w:left="720"/>
        <w:textAlignment w:val="baseline"/>
        <w:rPr>
          <w:rFonts w:ascii="Arial" w:hAnsi="Arial" w:cs="Arial"/>
          <w:spacing w:val="9"/>
          <w:sz w:val="24"/>
          <w:szCs w:val="24"/>
        </w:rPr>
      </w:pPr>
      <w:r>
        <w:rPr>
          <w:rFonts w:ascii="Arial" w:hAnsi="Arial" w:cs="Arial"/>
          <w:spacing w:val="9"/>
          <w:sz w:val="24"/>
          <w:szCs w:val="24"/>
        </w:rPr>
        <w:t>H.1</w:t>
      </w:r>
      <w:r>
        <w:rPr>
          <w:rFonts w:ascii="Arial" w:hAnsi="Arial" w:cs="Arial"/>
          <w:spacing w:val="9"/>
          <w:sz w:val="24"/>
          <w:szCs w:val="24"/>
        </w:rPr>
        <w:tab/>
        <w:t>This appendix sets out the process for production of a periodic</w:t>
      </w:r>
    </w:p>
    <w:p w14:paraId="58E5F3F9" w14:textId="77777777" w:rsidR="009C1403" w:rsidRDefault="00C6386D">
      <w:pPr>
        <w:kinsoku w:val="0"/>
        <w:overflowPunct w:val="0"/>
        <w:autoSpaceDE/>
        <w:autoSpaceDN/>
        <w:adjustRightInd/>
        <w:spacing w:line="276" w:lineRule="exact"/>
        <w:ind w:left="1584"/>
        <w:jc w:val="both"/>
        <w:textAlignment w:val="baseline"/>
        <w:rPr>
          <w:rFonts w:ascii="Arial" w:hAnsi="Arial" w:cs="Arial"/>
          <w:sz w:val="24"/>
          <w:szCs w:val="24"/>
        </w:rPr>
      </w:pPr>
      <w:r>
        <w:rPr>
          <w:rFonts w:ascii="Arial" w:hAnsi="Arial" w:cs="Arial"/>
          <w:sz w:val="24"/>
          <w:szCs w:val="24"/>
        </w:rPr>
        <w:t>Frequency Risk and Control Report (FRCR), in accordance with an agreed process and which is regularly reviewed and updated in consultation with interested parties and is subject to approval by the Authority.</w:t>
      </w:r>
    </w:p>
    <w:p w14:paraId="08CD8694" w14:textId="77777777" w:rsidR="009C1403" w:rsidRDefault="00C6386D">
      <w:pPr>
        <w:tabs>
          <w:tab w:val="left" w:pos="1584"/>
        </w:tabs>
        <w:kinsoku w:val="0"/>
        <w:overflowPunct w:val="0"/>
        <w:autoSpaceDE/>
        <w:autoSpaceDN/>
        <w:adjustRightInd/>
        <w:spacing w:before="121" w:line="277" w:lineRule="exact"/>
        <w:ind w:left="720"/>
        <w:textAlignment w:val="baseline"/>
        <w:rPr>
          <w:rFonts w:ascii="Arial" w:hAnsi="Arial" w:cs="Arial"/>
          <w:spacing w:val="12"/>
          <w:sz w:val="24"/>
          <w:szCs w:val="24"/>
        </w:rPr>
      </w:pPr>
      <w:r>
        <w:rPr>
          <w:rFonts w:ascii="Arial" w:hAnsi="Arial" w:cs="Arial"/>
          <w:spacing w:val="12"/>
          <w:sz w:val="24"/>
          <w:szCs w:val="24"/>
        </w:rPr>
        <w:t>H.2</w:t>
      </w:r>
      <w:r>
        <w:rPr>
          <w:rFonts w:ascii="Arial" w:hAnsi="Arial" w:cs="Arial"/>
          <w:spacing w:val="12"/>
          <w:sz w:val="24"/>
          <w:szCs w:val="24"/>
        </w:rPr>
        <w:tab/>
        <w:t>The FRCR is required to provide a transparent and consulted</w:t>
      </w:r>
    </w:p>
    <w:p w14:paraId="4FB09D8D" w14:textId="278D8407" w:rsidR="009C1403" w:rsidRDefault="00C6386D">
      <w:pPr>
        <w:kinsoku w:val="0"/>
        <w:overflowPunct w:val="0"/>
        <w:autoSpaceDE/>
        <w:autoSpaceDN/>
        <w:adjustRightInd/>
        <w:spacing w:line="276" w:lineRule="exact"/>
        <w:ind w:left="1584"/>
        <w:jc w:val="both"/>
        <w:textAlignment w:val="baseline"/>
        <w:rPr>
          <w:rFonts w:ascii="Arial" w:hAnsi="Arial" w:cs="Arial"/>
          <w:spacing w:val="-2"/>
          <w:sz w:val="24"/>
          <w:szCs w:val="24"/>
        </w:rPr>
      </w:pPr>
      <w:r>
        <w:rPr>
          <w:rFonts w:ascii="Arial" w:hAnsi="Arial" w:cs="Arial"/>
          <w:spacing w:val="-2"/>
          <w:sz w:val="24"/>
          <w:szCs w:val="24"/>
        </w:rPr>
        <w:t xml:space="preserve">assessment of the risk of unacceptable frequency conditions occurring, and their impact on Security of Supply inherent in the operation of the National Electricity Transmission System. It will set out which of these frequency risks the system should be secured against by </w:t>
      </w:r>
      <w:r w:rsidR="002D6FD8">
        <w:rPr>
          <w:rFonts w:ascii="Arial" w:hAnsi="Arial" w:cs="Arial"/>
          <w:spacing w:val="-2"/>
          <w:sz w:val="24"/>
          <w:szCs w:val="24"/>
        </w:rPr>
        <w:t xml:space="preserve">the </w:t>
      </w:r>
      <w:r w:rsidR="00362AAE" w:rsidRPr="00362AAE">
        <w:rPr>
          <w:rFonts w:ascii="Arial" w:hAnsi="Arial" w:cs="Arial"/>
          <w:i/>
          <w:iCs/>
          <w:spacing w:val="-2"/>
          <w:sz w:val="24"/>
          <w:szCs w:val="24"/>
        </w:rPr>
        <w:t>ISOP</w:t>
      </w:r>
      <w:r w:rsidR="002D6FD8">
        <w:rPr>
          <w:rFonts w:ascii="Arial" w:hAnsi="Arial" w:cs="Arial"/>
          <w:spacing w:val="-2"/>
          <w:sz w:val="24"/>
          <w:szCs w:val="24"/>
        </w:rPr>
        <w:t xml:space="preserve"> </w:t>
      </w:r>
      <w:r>
        <w:rPr>
          <w:rFonts w:ascii="Arial" w:hAnsi="Arial" w:cs="Arial"/>
          <w:spacing w:val="-2"/>
          <w:sz w:val="24"/>
          <w:szCs w:val="24"/>
        </w:rPr>
        <w:t>in their operation of the system to allow a balance to be struck between the consideration of risks, the benefit of avoiding these risks materialising, and the economic and efficient costs that will be incurred in ensuring the safe and secure operation of the system to do so.</w:t>
      </w:r>
    </w:p>
    <w:p w14:paraId="2D47D831" w14:textId="77777777" w:rsidR="00604953" w:rsidRDefault="00604953">
      <w:pPr>
        <w:kinsoku w:val="0"/>
        <w:overflowPunct w:val="0"/>
        <w:autoSpaceDE/>
        <w:autoSpaceDN/>
        <w:adjustRightInd/>
        <w:spacing w:line="276" w:lineRule="exact"/>
        <w:ind w:left="1584"/>
        <w:jc w:val="both"/>
        <w:textAlignment w:val="baseline"/>
        <w:rPr>
          <w:ins w:id="201" w:author="Tammy Meek (NESO)" w:date="2025-01-13T10:30:00Z" w16du:dateUtc="2025-01-13T10:30:00Z"/>
          <w:rFonts w:ascii="Arial" w:hAnsi="Arial" w:cs="Arial"/>
          <w:spacing w:val="-2"/>
          <w:sz w:val="24"/>
          <w:szCs w:val="24"/>
        </w:rPr>
      </w:pPr>
    </w:p>
    <w:p w14:paraId="0AEB2D69" w14:textId="77777777" w:rsidR="479F96F1" w:rsidRDefault="479F96F1" w:rsidP="5D9186BE">
      <w:pPr>
        <w:spacing w:line="275" w:lineRule="exact"/>
        <w:ind w:left="1584"/>
        <w:jc w:val="both"/>
        <w:rPr>
          <w:del w:id="202" w:author="Tammy Meek (NESO)" w:date="2025-01-13T10:30:00Z" w16du:dateUtc="2025-01-13T10:30:00Z"/>
          <w:rFonts w:ascii="Arial" w:hAnsi="Arial" w:cs="Arial"/>
          <w:sz w:val="24"/>
          <w:szCs w:val="24"/>
        </w:rPr>
      </w:pPr>
      <w:r>
        <w:rPr>
          <w:rFonts w:ascii="Arial" w:hAnsi="Arial" w:cs="Arial"/>
          <w:spacing w:val="-2"/>
          <w:sz w:val="24"/>
          <w:szCs w:val="24"/>
        </w:rPr>
        <w:t>H.3</w:t>
      </w:r>
      <w:r w:rsidR="00C6386D">
        <w:rPr>
          <w:rFonts w:ascii="Arial" w:hAnsi="Arial" w:cs="Arial"/>
          <w:spacing w:val="-2"/>
          <w:sz w:val="24"/>
          <w:szCs w:val="24"/>
        </w:rPr>
        <w:tab/>
      </w:r>
    </w:p>
    <w:p w14:paraId="078DAA71" w14:textId="7B39DD72" w:rsidR="305FFDF1" w:rsidRDefault="305FFDF1">
      <w:pPr>
        <w:spacing w:line="275" w:lineRule="exact"/>
        <w:ind w:left="1560" w:hanging="851"/>
        <w:jc w:val="both"/>
        <w:rPr>
          <w:rFonts w:ascii="Arial" w:hAnsi="Arial" w:cs="Arial"/>
          <w:sz w:val="24"/>
          <w:szCs w:val="24"/>
        </w:rPr>
        <w:pPrChange w:id="203" w:author="Tammy Meek (NESO)" w:date="2025-01-13T10:30:00Z" w16du:dateUtc="2025-01-13T10:30:00Z">
          <w:pPr>
            <w:spacing w:line="275" w:lineRule="exact"/>
            <w:ind w:left="1584"/>
            <w:jc w:val="both"/>
          </w:pPr>
        </w:pPrChange>
      </w:pPr>
      <w:r w:rsidRPr="5D9186BE">
        <w:rPr>
          <w:rFonts w:ascii="Arial" w:hAnsi="Arial" w:cs="Arial"/>
          <w:sz w:val="24"/>
          <w:szCs w:val="24"/>
        </w:rPr>
        <w:t>The methodology underpinning the FRCR process, along with how this</w:t>
      </w:r>
      <w:r w:rsidR="694F8C40" w:rsidRPr="5D9186BE">
        <w:rPr>
          <w:rFonts w:ascii="Arial" w:hAnsi="Arial" w:cs="Arial"/>
          <w:sz w:val="24"/>
          <w:szCs w:val="24"/>
        </w:rPr>
        <w:t xml:space="preserve"> </w:t>
      </w:r>
      <w:r w:rsidRPr="5D9186BE">
        <w:rPr>
          <w:rFonts w:ascii="Arial" w:hAnsi="Arial" w:cs="Arial"/>
          <w:sz w:val="24"/>
          <w:szCs w:val="24"/>
        </w:rPr>
        <w:t>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383D9152" w14:textId="18A03A64" w:rsidR="5D9186BE" w:rsidRDefault="5D9186BE" w:rsidP="5D9186BE">
      <w:pPr>
        <w:spacing w:line="275" w:lineRule="exact"/>
        <w:ind w:left="1584"/>
        <w:jc w:val="both"/>
        <w:rPr>
          <w:rFonts w:ascii="Arial" w:hAnsi="Arial" w:cs="Arial"/>
          <w:sz w:val="24"/>
          <w:szCs w:val="24"/>
        </w:rPr>
      </w:pPr>
    </w:p>
    <w:p w14:paraId="42924E8A" w14:textId="77777777" w:rsidR="009C1403" w:rsidRDefault="00C6386D">
      <w:pPr>
        <w:kinsoku w:val="0"/>
        <w:overflowPunct w:val="0"/>
        <w:autoSpaceDE/>
        <w:autoSpaceDN/>
        <w:adjustRightInd/>
        <w:spacing w:before="396" w:line="279" w:lineRule="exact"/>
        <w:textAlignment w:val="baseline"/>
        <w:rPr>
          <w:rFonts w:ascii="Arial" w:hAnsi="Arial" w:cs="Arial"/>
          <w:b/>
          <w:bCs/>
          <w:i/>
          <w:iCs/>
          <w:sz w:val="24"/>
          <w:szCs w:val="24"/>
        </w:rPr>
      </w:pPr>
      <w:r>
        <w:rPr>
          <w:rFonts w:ascii="Arial" w:hAnsi="Arial" w:cs="Arial"/>
          <w:b/>
          <w:bCs/>
          <w:i/>
          <w:iCs/>
          <w:sz w:val="24"/>
          <w:szCs w:val="24"/>
        </w:rPr>
        <w:t>Part A: The Frequency Risk and Control Report (FRCR) methodology</w:t>
      </w:r>
    </w:p>
    <w:p w14:paraId="6B720488" w14:textId="7B0EC8EC" w:rsidR="009C1403" w:rsidRDefault="00C6386D" w:rsidP="00E35EC2">
      <w:pPr>
        <w:tabs>
          <w:tab w:val="left" w:pos="1584"/>
        </w:tabs>
        <w:kinsoku w:val="0"/>
        <w:overflowPunct w:val="0"/>
        <w:autoSpaceDE/>
        <w:autoSpaceDN/>
        <w:adjustRightInd/>
        <w:spacing w:before="281" w:line="277" w:lineRule="exact"/>
        <w:ind w:left="1560" w:hanging="851"/>
        <w:jc w:val="both"/>
        <w:textAlignment w:val="baseline"/>
        <w:rPr>
          <w:rFonts w:ascii="Arial" w:hAnsi="Arial" w:cs="Arial"/>
          <w:sz w:val="24"/>
          <w:szCs w:val="24"/>
        </w:rPr>
      </w:pPr>
      <w:r>
        <w:rPr>
          <w:rFonts w:ascii="Arial" w:hAnsi="Arial" w:cs="Arial"/>
          <w:spacing w:val="1"/>
          <w:sz w:val="24"/>
          <w:szCs w:val="24"/>
        </w:rPr>
        <w:t>H.4</w:t>
      </w:r>
      <w:r>
        <w:rPr>
          <w:rFonts w:ascii="Arial" w:hAnsi="Arial" w:cs="Arial"/>
          <w:spacing w:val="1"/>
          <w:sz w:val="24"/>
          <w:szCs w:val="24"/>
        </w:rPr>
        <w:tab/>
      </w:r>
      <w:r w:rsidR="00E35EC2">
        <w:rPr>
          <w:rFonts w:ascii="Arial" w:hAnsi="Arial" w:cs="Arial"/>
          <w:spacing w:val="1"/>
          <w:sz w:val="24"/>
          <w:szCs w:val="24"/>
        </w:rPr>
        <w:t xml:space="preserve">The </w:t>
      </w:r>
      <w:r w:rsidR="00362AAE" w:rsidRPr="00362AAE">
        <w:rPr>
          <w:rFonts w:ascii="Arial" w:hAnsi="Arial" w:cs="Arial"/>
          <w:i/>
          <w:iCs/>
          <w:spacing w:val="1"/>
          <w:sz w:val="24"/>
          <w:szCs w:val="24"/>
        </w:rPr>
        <w:t>ISOP</w:t>
      </w:r>
      <w:r>
        <w:rPr>
          <w:rFonts w:ascii="Arial" w:hAnsi="Arial" w:cs="Arial"/>
          <w:spacing w:val="1"/>
          <w:sz w:val="24"/>
          <w:szCs w:val="24"/>
        </w:rPr>
        <w:t xml:space="preserve"> shall initially and thereafter as required or as the</w:t>
      </w:r>
      <w:r w:rsidR="00E35EC2">
        <w:rPr>
          <w:rFonts w:ascii="Arial" w:hAnsi="Arial" w:cs="Arial"/>
          <w:spacing w:val="1"/>
          <w:sz w:val="24"/>
          <w:szCs w:val="24"/>
        </w:rPr>
        <w:t xml:space="preserve"> </w:t>
      </w:r>
      <w:r>
        <w:rPr>
          <w:rFonts w:ascii="Arial" w:hAnsi="Arial" w:cs="Arial"/>
          <w:sz w:val="24"/>
          <w:szCs w:val="24"/>
        </w:rPr>
        <w:t>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w:t>
      </w:r>
    </w:p>
    <w:p w14:paraId="6D522AE1" w14:textId="66BFFD5E" w:rsidR="009C1403" w:rsidRDefault="00C6386D" w:rsidP="005603D2">
      <w:pPr>
        <w:tabs>
          <w:tab w:val="left" w:pos="1584"/>
        </w:tabs>
        <w:kinsoku w:val="0"/>
        <w:overflowPunct w:val="0"/>
        <w:autoSpaceDE/>
        <w:autoSpaceDN/>
        <w:adjustRightInd/>
        <w:spacing w:before="121" w:line="277" w:lineRule="exact"/>
        <w:ind w:left="720"/>
        <w:textAlignment w:val="baseline"/>
        <w:rPr>
          <w:rFonts w:ascii="Arial" w:hAnsi="Arial" w:cs="Arial"/>
          <w:spacing w:val="-3"/>
          <w:sz w:val="24"/>
          <w:szCs w:val="24"/>
        </w:rPr>
      </w:pPr>
      <w:r>
        <w:rPr>
          <w:rFonts w:ascii="Arial" w:hAnsi="Arial" w:cs="Arial"/>
          <w:spacing w:val="2"/>
          <w:sz w:val="24"/>
          <w:szCs w:val="24"/>
        </w:rPr>
        <w:t>H.5</w:t>
      </w:r>
      <w:r>
        <w:rPr>
          <w:rFonts w:ascii="Arial" w:hAnsi="Arial" w:cs="Arial"/>
          <w:spacing w:val="2"/>
          <w:sz w:val="24"/>
          <w:szCs w:val="24"/>
        </w:rPr>
        <w:tab/>
        <w:t xml:space="preserve">Following any consultation pursuant to paragraph H4, </w:t>
      </w:r>
      <w:r w:rsidR="00ED3183">
        <w:rPr>
          <w:rFonts w:ascii="Arial" w:hAnsi="Arial" w:cs="Arial"/>
          <w:spacing w:val="2"/>
          <w:sz w:val="24"/>
          <w:szCs w:val="24"/>
        </w:rPr>
        <w:t xml:space="preserve"> </w:t>
      </w:r>
      <w:r w:rsidR="00567D05">
        <w:rPr>
          <w:rFonts w:ascii="Arial" w:hAnsi="Arial" w:cs="Arial"/>
          <w:spacing w:val="2"/>
          <w:sz w:val="24"/>
          <w:szCs w:val="24"/>
        </w:rPr>
        <w:t xml:space="preserve">the </w:t>
      </w:r>
      <w:r w:rsidR="00362AAE" w:rsidRPr="00362AAE">
        <w:rPr>
          <w:rFonts w:ascii="Arial" w:hAnsi="Arial" w:cs="Arial"/>
          <w:i/>
          <w:iCs/>
          <w:spacing w:val="2"/>
          <w:sz w:val="24"/>
          <w:szCs w:val="24"/>
        </w:rPr>
        <w:t>ISOP</w:t>
      </w:r>
      <w:r>
        <w:rPr>
          <w:rFonts w:ascii="Arial" w:hAnsi="Arial" w:cs="Arial"/>
          <w:spacing w:val="-3"/>
          <w:sz w:val="24"/>
          <w:szCs w:val="24"/>
        </w:rPr>
        <w:t xml:space="preserve"> must:</w:t>
      </w:r>
    </w:p>
    <w:p w14:paraId="0443F5F9" w14:textId="77777777" w:rsidR="009C1403" w:rsidRDefault="00C6386D">
      <w:pPr>
        <w:numPr>
          <w:ilvl w:val="0"/>
          <w:numId w:val="47"/>
        </w:numPr>
        <w:kinsoku w:val="0"/>
        <w:overflowPunct w:val="0"/>
        <w:autoSpaceDE/>
        <w:autoSpaceDN/>
        <w:adjustRightInd/>
        <w:spacing w:before="133" w:line="271" w:lineRule="exact"/>
        <w:jc w:val="both"/>
        <w:textAlignment w:val="baseline"/>
        <w:rPr>
          <w:rFonts w:ascii="Arial" w:hAnsi="Arial" w:cs="Arial"/>
          <w:sz w:val="24"/>
          <w:szCs w:val="24"/>
        </w:rPr>
      </w:pPr>
      <w:r>
        <w:rPr>
          <w:rFonts w:ascii="Arial" w:hAnsi="Arial" w:cs="Arial"/>
          <w:sz w:val="24"/>
          <w:szCs w:val="24"/>
        </w:rPr>
        <w:t>by 1 April 2021, or such other date as directed by the Authority, submit to the SQSS Panel an initial FRCR methodology and proposed form of the initial FRCR; and</w:t>
      </w:r>
    </w:p>
    <w:p w14:paraId="3E400B3A" w14:textId="6E67F024" w:rsidR="009C1403" w:rsidRDefault="00C6386D">
      <w:pPr>
        <w:numPr>
          <w:ilvl w:val="0"/>
          <w:numId w:val="47"/>
        </w:numPr>
        <w:kinsoku w:val="0"/>
        <w:overflowPunct w:val="0"/>
        <w:autoSpaceDE/>
        <w:autoSpaceDN/>
        <w:adjustRightInd/>
        <w:spacing w:before="114" w:line="277" w:lineRule="exact"/>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r w:rsidR="008076BD">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may see fit, further submit to the SQSS Panel an updated FRCR methodology.</w:t>
      </w:r>
    </w:p>
    <w:p w14:paraId="02289E59" w14:textId="230950F3" w:rsidR="009C1403" w:rsidRDefault="00ED3183" w:rsidP="00D951CB">
      <w:pPr>
        <w:tabs>
          <w:tab w:val="left" w:pos="1584"/>
        </w:tabs>
        <w:kinsoku w:val="0"/>
        <w:overflowPunct w:val="0"/>
        <w:autoSpaceDE/>
        <w:autoSpaceDN/>
        <w:adjustRightInd/>
        <w:spacing w:before="122" w:line="277" w:lineRule="exact"/>
        <w:ind w:left="1560" w:hanging="851"/>
        <w:jc w:val="both"/>
        <w:textAlignment w:val="baseline"/>
        <w:rPr>
          <w:rFonts w:ascii="Arial" w:hAnsi="Arial" w:cs="Arial"/>
          <w:spacing w:val="-1"/>
          <w:sz w:val="24"/>
          <w:szCs w:val="24"/>
        </w:rPr>
      </w:pPr>
      <w:r>
        <w:rPr>
          <w:noProof/>
          <w:color w:val="2B579A"/>
          <w:shd w:val="clear" w:color="auto" w:fill="E6E6E6"/>
        </w:rPr>
        <mc:AlternateContent>
          <mc:Choice Requires="wps">
            <w:drawing>
              <wp:anchor distT="0" distB="0" distL="0" distR="0" simplePos="0" relativeHeight="251658338" behindDoc="0" locked="0" layoutInCell="0" allowOverlap="1" wp14:anchorId="3FEF64D8" wp14:editId="3DF84621">
                <wp:simplePos x="0" y="0"/>
                <wp:positionH relativeFrom="page">
                  <wp:posOffset>1181100</wp:posOffset>
                </wp:positionH>
                <wp:positionV relativeFrom="page">
                  <wp:posOffset>2499995</wp:posOffset>
                </wp:positionV>
                <wp:extent cx="5749925" cy="179705"/>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9925"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F64D8" id="Text Box 9" o:spid="_x0000_s1112" type="#_x0000_t202" style="position:absolute;left:0;text-align:left;margin-left:93pt;margin-top:196.85pt;width:452.75pt;height:14.15pt;z-index:25165833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" o:allowincell="f" stroked="f">
                <v:fill opacity="0"/>
                <v:textbox inset="0,0,0,0">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v:textbox>
                <w10:wrap type="square" anchorx="page" anchory="page"/>
              </v:shape>
            </w:pict>
          </mc:Fallback>
        </mc:AlternateContent>
      </w:r>
      <w:r w:rsidR="00C6386D">
        <w:rPr>
          <w:rFonts w:ascii="Arial" w:hAnsi="Arial" w:cs="Arial"/>
          <w:sz w:val="24"/>
          <w:szCs w:val="24"/>
        </w:rPr>
        <w:t>H.6</w:t>
      </w:r>
      <w:r w:rsidR="00C6386D">
        <w:rPr>
          <w:rFonts w:ascii="Arial" w:hAnsi="Arial" w:cs="Arial"/>
          <w:sz w:val="24"/>
          <w:szCs w:val="24"/>
        </w:rPr>
        <w:tab/>
      </w:r>
      <w:r w:rsidR="00D951CB">
        <w:rPr>
          <w:rFonts w:ascii="Arial" w:hAnsi="Arial" w:cs="Arial"/>
          <w:sz w:val="24"/>
          <w:szCs w:val="24"/>
        </w:rPr>
        <w:t xml:space="preserve">The </w:t>
      </w:r>
      <w:r w:rsidR="00362AAE" w:rsidRPr="00362AAE">
        <w:rPr>
          <w:rFonts w:ascii="Arial" w:hAnsi="Arial" w:cs="Arial"/>
          <w:i/>
          <w:iCs/>
          <w:sz w:val="24"/>
          <w:szCs w:val="24"/>
        </w:rPr>
        <w:t>ISOP</w:t>
      </w:r>
      <w:r w:rsidR="00C6386D">
        <w:rPr>
          <w:rFonts w:ascii="Arial" w:hAnsi="Arial" w:cs="Arial"/>
          <w:sz w:val="24"/>
          <w:szCs w:val="24"/>
        </w:rPr>
        <w:t xml:space="preserve"> must make reasonable endeavours to ensure the</w:t>
      </w:r>
      <w:r w:rsidR="00D951CB">
        <w:rPr>
          <w:rFonts w:ascii="Arial" w:hAnsi="Arial" w:cs="Arial"/>
          <w:sz w:val="24"/>
          <w:szCs w:val="24"/>
        </w:rPr>
        <w:t xml:space="preserve"> </w:t>
      </w:r>
      <w:r w:rsidR="00C6386D">
        <w:rPr>
          <w:rFonts w:ascii="Arial" w:hAnsi="Arial" w:cs="Arial"/>
          <w:spacing w:val="-1"/>
          <w:sz w:val="24"/>
          <w:szCs w:val="24"/>
        </w:rPr>
        <w:t xml:space="preserve">FRCR methodology includes the information set out in paragraph H9. Where this has not been possible, the </w:t>
      </w:r>
      <w:r w:rsidR="00362AAE" w:rsidRPr="00362AAE">
        <w:rPr>
          <w:rFonts w:ascii="Arial" w:hAnsi="Arial" w:cs="Arial"/>
          <w:i/>
          <w:iCs/>
          <w:spacing w:val="-1"/>
          <w:sz w:val="24"/>
          <w:szCs w:val="24"/>
        </w:rPr>
        <w:t>ISOP</w:t>
      </w:r>
      <w:r w:rsidR="00C6386D">
        <w:rPr>
          <w:rFonts w:ascii="Arial" w:hAnsi="Arial" w:cs="Arial"/>
          <w:spacing w:val="-1"/>
          <w:sz w:val="24"/>
          <w:szCs w:val="24"/>
        </w:rPr>
        <w:t xml:space="preserve"> must explain the reasons and how it proposes to progress outstanding issues.</w:t>
      </w:r>
    </w:p>
    <w:p w14:paraId="648D69E6" w14:textId="345EA391" w:rsidR="009C1403" w:rsidRDefault="009C1403">
      <w:pPr>
        <w:widowControl/>
        <w:rPr>
          <w:sz w:val="24"/>
          <w:szCs w:val="24"/>
        </w:rPr>
      </w:pPr>
    </w:p>
    <w:p w14:paraId="5EBB29D1" w14:textId="5127AD67" w:rsidR="009C1403" w:rsidRDefault="00C6386D" w:rsidP="006D2A03">
      <w:pPr>
        <w:numPr>
          <w:ilvl w:val="0"/>
          <w:numId w:val="48"/>
        </w:numPr>
        <w:kinsoku w:val="0"/>
        <w:overflowPunct w:val="0"/>
        <w:autoSpaceDE/>
        <w:autoSpaceDN/>
        <w:adjustRightInd/>
        <w:spacing w:before="131" w:line="268" w:lineRule="exact"/>
        <w:ind w:hanging="594"/>
        <w:jc w:val="both"/>
        <w:textAlignment w:val="baseline"/>
        <w:rPr>
          <w:rFonts w:ascii="Arial" w:hAnsi="Arial" w:cs="Arial"/>
          <w:sz w:val="24"/>
          <w:szCs w:val="24"/>
        </w:rPr>
      </w:pPr>
      <w:r>
        <w:rPr>
          <w:rFonts w:ascii="Arial" w:hAnsi="Arial" w:cs="Arial"/>
          <w:sz w:val="24"/>
          <w:szCs w:val="24"/>
        </w:rPr>
        <w:t>detailed explanation of the consultation process undertaken in the development of the FRCR methodology;</w:t>
      </w:r>
    </w:p>
    <w:p w14:paraId="4D401569" w14:textId="77777777" w:rsidR="009C1403" w:rsidRDefault="00C6386D" w:rsidP="006D2A03">
      <w:pPr>
        <w:numPr>
          <w:ilvl w:val="0"/>
          <w:numId w:val="48"/>
        </w:numPr>
        <w:kinsoku w:val="0"/>
        <w:overflowPunct w:val="0"/>
        <w:autoSpaceDE/>
        <w:autoSpaceDN/>
        <w:adjustRightInd/>
        <w:spacing w:before="130" w:line="276" w:lineRule="exact"/>
        <w:ind w:hanging="594"/>
        <w:jc w:val="both"/>
        <w:textAlignment w:val="baseline"/>
        <w:rPr>
          <w:rFonts w:ascii="Arial" w:hAnsi="Arial" w:cs="Arial"/>
          <w:sz w:val="24"/>
          <w:szCs w:val="24"/>
        </w:rPr>
      </w:pPr>
      <w:r>
        <w:rPr>
          <w:rFonts w:ascii="Arial" w:hAnsi="Arial" w:cs="Arial"/>
          <w:sz w:val="24"/>
          <w:szCs w:val="24"/>
        </w:rPr>
        <w:t>a summary of the views received from interested parties as part of the consultation process and an explanation of how these were taken into account in the development of the FRCR methodology; and</w:t>
      </w:r>
    </w:p>
    <w:p w14:paraId="2E8238DC" w14:textId="77777777" w:rsidR="009C1403" w:rsidRDefault="00C6386D" w:rsidP="006D2A03">
      <w:pPr>
        <w:numPr>
          <w:ilvl w:val="0"/>
          <w:numId w:val="48"/>
        </w:numPr>
        <w:kinsoku w:val="0"/>
        <w:overflowPunct w:val="0"/>
        <w:autoSpaceDE/>
        <w:autoSpaceDN/>
        <w:adjustRightInd/>
        <w:spacing w:before="96" w:line="288" w:lineRule="exact"/>
        <w:ind w:hanging="594"/>
        <w:jc w:val="both"/>
        <w:textAlignment w:val="baseline"/>
        <w:rPr>
          <w:rFonts w:ascii="Arial" w:hAnsi="Arial" w:cs="Arial"/>
          <w:sz w:val="24"/>
          <w:szCs w:val="24"/>
        </w:rPr>
      </w:pPr>
      <w:r>
        <w:rPr>
          <w:rFonts w:ascii="Arial" w:hAnsi="Arial" w:cs="Arial"/>
          <w:sz w:val="24"/>
          <w:szCs w:val="24"/>
        </w:rPr>
        <w:t>copies of any formal responses submitted as part of the consultation process.</w:t>
      </w:r>
    </w:p>
    <w:p w14:paraId="54CC0FFC" w14:textId="77777777" w:rsidR="009C1403" w:rsidRDefault="00C6386D">
      <w:pPr>
        <w:tabs>
          <w:tab w:val="left" w:pos="792"/>
        </w:tabs>
        <w:kinsoku w:val="0"/>
        <w:overflowPunct w:val="0"/>
        <w:autoSpaceDE/>
        <w:autoSpaceDN/>
        <w:adjustRightInd/>
        <w:spacing w:before="108" w:line="276" w:lineRule="exact"/>
        <w:textAlignment w:val="baseline"/>
        <w:rPr>
          <w:rFonts w:ascii="Arial" w:hAnsi="Arial" w:cs="Arial"/>
          <w:sz w:val="24"/>
          <w:szCs w:val="24"/>
        </w:rPr>
      </w:pPr>
      <w:r>
        <w:rPr>
          <w:rFonts w:ascii="Arial" w:hAnsi="Arial" w:cs="Arial"/>
          <w:sz w:val="24"/>
          <w:szCs w:val="24"/>
        </w:rPr>
        <w:t>H.8</w:t>
      </w:r>
      <w:r>
        <w:rPr>
          <w:rFonts w:ascii="Arial" w:hAnsi="Arial" w:cs="Arial"/>
          <w:sz w:val="24"/>
          <w:szCs w:val="24"/>
        </w:rPr>
        <w:tab/>
        <w:t>The SQSS Panel will on receipt of a submission under paragraph H5:</w:t>
      </w:r>
    </w:p>
    <w:p w14:paraId="338E1C00" w14:textId="77777777" w:rsidR="009C1403" w:rsidRDefault="00C6386D">
      <w:pPr>
        <w:numPr>
          <w:ilvl w:val="0"/>
          <w:numId w:val="49"/>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recommend that the proposed FRCR methodology be used in the subsequent production of a FRCR; or</w:t>
      </w:r>
    </w:p>
    <w:p w14:paraId="6DD50397" w14:textId="37733878" w:rsidR="009C1403" w:rsidRDefault="00C6386D">
      <w:pPr>
        <w:numPr>
          <w:ilvl w:val="0"/>
          <w:numId w:val="49"/>
        </w:numPr>
        <w:kinsoku w:val="0"/>
        <w:overflowPunct w:val="0"/>
        <w:autoSpaceDE/>
        <w:autoSpaceDN/>
        <w:adjustRightInd/>
        <w:spacing w:before="124" w:line="274" w:lineRule="exact"/>
        <w:jc w:val="both"/>
        <w:textAlignment w:val="baseline"/>
        <w:rPr>
          <w:rFonts w:ascii="Arial" w:hAnsi="Arial" w:cs="Arial"/>
          <w:sz w:val="24"/>
          <w:szCs w:val="24"/>
        </w:rPr>
      </w:pPr>
      <w:r>
        <w:rPr>
          <w:rFonts w:ascii="Arial" w:hAnsi="Arial" w:cs="Arial"/>
          <w:sz w:val="24"/>
          <w:szCs w:val="24"/>
        </w:rPr>
        <w:t xml:space="preserve">give direction to </w:t>
      </w:r>
      <w:r w:rsidR="006D2A03">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that the FRCR methodology requires further development.</w:t>
      </w:r>
    </w:p>
    <w:p w14:paraId="1FF79EA9" w14:textId="77777777" w:rsidR="009C1403" w:rsidRDefault="00C6386D">
      <w:pPr>
        <w:kinsoku w:val="0"/>
        <w:overflowPunct w:val="0"/>
        <w:autoSpaceDE/>
        <w:autoSpaceDN/>
        <w:adjustRightInd/>
        <w:spacing w:before="121" w:line="278" w:lineRule="exact"/>
        <w:ind w:left="1728" w:hanging="864"/>
        <w:jc w:val="both"/>
        <w:textAlignment w:val="baseline"/>
        <w:rPr>
          <w:rFonts w:ascii="Arial" w:hAnsi="Arial" w:cs="Arial"/>
          <w:sz w:val="24"/>
          <w:szCs w:val="24"/>
        </w:rPr>
      </w:pPr>
      <w:r>
        <w:rPr>
          <w:rFonts w:ascii="Arial" w:hAnsi="Arial" w:cs="Arial"/>
          <w:sz w:val="24"/>
          <w:szCs w:val="24"/>
        </w:rPr>
        <w:t>In making its recommendation the SQSS Panel will give due regard to its expertise in the matters covered by the proposed FRCR methodology and will seek appropriate advice and guidance where required.</w:t>
      </w:r>
    </w:p>
    <w:p w14:paraId="798E74F6" w14:textId="77777777" w:rsidR="009C1403" w:rsidRDefault="00C6386D">
      <w:pPr>
        <w:tabs>
          <w:tab w:val="left" w:pos="792"/>
        </w:tabs>
        <w:kinsoku w:val="0"/>
        <w:overflowPunct w:val="0"/>
        <w:autoSpaceDE/>
        <w:autoSpaceDN/>
        <w:adjustRightInd/>
        <w:spacing w:before="507" w:line="276" w:lineRule="exact"/>
        <w:textAlignment w:val="baseline"/>
        <w:rPr>
          <w:rFonts w:ascii="Arial" w:hAnsi="Arial" w:cs="Arial"/>
          <w:sz w:val="24"/>
          <w:szCs w:val="24"/>
        </w:rPr>
      </w:pPr>
      <w:r>
        <w:rPr>
          <w:rFonts w:ascii="Arial" w:hAnsi="Arial" w:cs="Arial"/>
          <w:sz w:val="24"/>
          <w:szCs w:val="24"/>
        </w:rPr>
        <w:t>H.9</w:t>
      </w:r>
      <w:r>
        <w:rPr>
          <w:rFonts w:ascii="Arial" w:hAnsi="Arial" w:cs="Arial"/>
          <w:sz w:val="24"/>
          <w:szCs w:val="24"/>
        </w:rPr>
        <w:tab/>
        <w:t>The FRCR methodology must be designed to facilitate the economic</w:t>
      </w:r>
    </w:p>
    <w:p w14:paraId="6929EAB7" w14:textId="77777777" w:rsidR="009C1403" w:rsidRDefault="00C6386D">
      <w:pPr>
        <w:kinsoku w:val="0"/>
        <w:overflowPunct w:val="0"/>
        <w:autoSpaceDE/>
        <w:autoSpaceDN/>
        <w:adjustRightInd/>
        <w:spacing w:before="16" w:line="272" w:lineRule="exact"/>
        <w:ind w:left="864"/>
        <w:jc w:val="both"/>
        <w:textAlignment w:val="baseline"/>
        <w:rPr>
          <w:rFonts w:ascii="Arial" w:hAnsi="Arial" w:cs="Arial"/>
          <w:sz w:val="24"/>
          <w:szCs w:val="24"/>
        </w:rPr>
      </w:pPr>
      <w:r>
        <w:rPr>
          <w:rFonts w:ascii="Arial" w:hAnsi="Arial" w:cs="Arial"/>
          <w:sz w:val="24"/>
          <w:szCs w:val="24"/>
        </w:rPr>
        <w:t>assessment of the risk of unacceptable frequency conditions occurring on the National Electricity Transmission System and which of these risks will be secured. The FRCR methodology must include (but need not be limited to):</w:t>
      </w:r>
    </w:p>
    <w:p w14:paraId="081E574F" w14:textId="77777777" w:rsidR="009C1403" w:rsidRDefault="00C6386D">
      <w:pPr>
        <w:numPr>
          <w:ilvl w:val="0"/>
          <w:numId w:val="50"/>
        </w:numPr>
        <w:kinsoku w:val="0"/>
        <w:overflowPunct w:val="0"/>
        <w:autoSpaceDE/>
        <w:autoSpaceDN/>
        <w:adjustRightInd/>
        <w:spacing w:before="134" w:line="269" w:lineRule="exact"/>
        <w:jc w:val="both"/>
        <w:textAlignment w:val="baseline"/>
        <w:rPr>
          <w:rFonts w:ascii="Arial" w:hAnsi="Arial" w:cs="Arial"/>
          <w:sz w:val="24"/>
          <w:szCs w:val="24"/>
        </w:rPr>
      </w:pPr>
      <w:r>
        <w:rPr>
          <w:rFonts w:ascii="Arial" w:hAnsi="Arial" w:cs="Arial"/>
          <w:sz w:val="24"/>
          <w:szCs w:val="24"/>
        </w:rPr>
        <w:t>the approach to be used to determine the circumstances for which unacceptable frequency conditions should not occur;</w:t>
      </w:r>
    </w:p>
    <w:p w14:paraId="0F082999" w14:textId="77777777" w:rsidR="009C1403" w:rsidRDefault="00C6386D">
      <w:pPr>
        <w:numPr>
          <w:ilvl w:val="0"/>
          <w:numId w:val="50"/>
        </w:numPr>
        <w:kinsoku w:val="0"/>
        <w:overflowPunct w:val="0"/>
        <w:autoSpaceDE/>
        <w:autoSpaceDN/>
        <w:adjustRightInd/>
        <w:spacing w:before="130" w:line="277" w:lineRule="exact"/>
        <w:jc w:val="both"/>
        <w:textAlignment w:val="baseline"/>
        <w:rPr>
          <w:rFonts w:ascii="Arial" w:hAnsi="Arial" w:cs="Arial"/>
          <w:sz w:val="24"/>
          <w:szCs w:val="24"/>
        </w:rPr>
      </w:pPr>
      <w:r>
        <w:rPr>
          <w:rFonts w:ascii="Arial" w:hAnsi="Arial" w:cs="Arial"/>
          <w:sz w:val="24"/>
          <w:szCs w:val="24"/>
        </w:rPr>
        <w:t>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H17;</w:t>
      </w:r>
    </w:p>
    <w:p w14:paraId="47309964" w14:textId="77777777" w:rsidR="009C1403" w:rsidRDefault="00C6386D">
      <w:pPr>
        <w:numPr>
          <w:ilvl w:val="0"/>
          <w:numId w:val="50"/>
        </w:numPr>
        <w:kinsoku w:val="0"/>
        <w:overflowPunct w:val="0"/>
        <w:autoSpaceDE/>
        <w:autoSpaceDN/>
        <w:adjustRightInd/>
        <w:spacing w:before="96" w:line="288" w:lineRule="exact"/>
        <w:jc w:val="both"/>
        <w:textAlignment w:val="baseline"/>
        <w:rPr>
          <w:rFonts w:ascii="Arial" w:hAnsi="Arial" w:cs="Arial"/>
          <w:sz w:val="24"/>
          <w:szCs w:val="24"/>
        </w:rPr>
      </w:pPr>
      <w:r>
        <w:rPr>
          <w:rFonts w:ascii="Arial" w:hAnsi="Arial" w:cs="Arial"/>
          <w:sz w:val="24"/>
          <w:szCs w:val="24"/>
        </w:rPr>
        <w:t>how each of the risks identified in (b) will be assessed, including but not limited to:</w:t>
      </w:r>
    </w:p>
    <w:p w14:paraId="2E795DC2" w14:textId="77777777" w:rsidR="009C1403" w:rsidRDefault="479F96F1" w:rsidP="5D9186BE">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assess the technical and economic impacts;</w:t>
      </w:r>
    </w:p>
    <w:p w14:paraId="010E9972" w14:textId="77777777" w:rsidR="009C1403" w:rsidRDefault="479F96F1" w:rsidP="005603D2">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assess the likelihood and consequence of each such risk occurring; and</w:t>
      </w:r>
    </w:p>
    <w:p w14:paraId="28216635" w14:textId="77777777" w:rsidR="009C1403" w:rsidRDefault="479F96F1" w:rsidP="005603D2">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quantify the cost of mitigating each such risk.</w:t>
      </w:r>
    </w:p>
    <w:p w14:paraId="5FFC8FA2" w14:textId="77777777" w:rsidR="009C1403" w:rsidRDefault="009C1403">
      <w:pPr>
        <w:widowControl/>
        <w:rPr>
          <w:sz w:val="24"/>
          <w:szCs w:val="24"/>
        </w:rPr>
      </w:pPr>
    </w:p>
    <w:p w14:paraId="4BFC8E41" w14:textId="39B7F93F" w:rsidR="009C1403" w:rsidRDefault="00C6386D">
      <w:pPr>
        <w:kinsoku w:val="0"/>
        <w:overflowPunct w:val="0"/>
        <w:autoSpaceDE/>
        <w:autoSpaceDN/>
        <w:adjustRightInd/>
        <w:spacing w:before="9" w:line="273" w:lineRule="exact"/>
        <w:ind w:left="3240" w:right="72" w:hanging="792"/>
        <w:jc w:val="both"/>
        <w:textAlignment w:val="baseline"/>
        <w:rPr>
          <w:rFonts w:ascii="Arial" w:hAnsi="Arial" w:cs="Arial"/>
          <w:sz w:val="24"/>
          <w:szCs w:val="24"/>
        </w:rPr>
      </w:pPr>
      <w:r>
        <w:rPr>
          <w:rFonts w:ascii="Arial" w:hAnsi="Arial" w:cs="Arial"/>
          <w:sz w:val="24"/>
          <w:szCs w:val="24"/>
        </w:rPr>
        <w:t>(iv) the sources of information as used to perform the assessment.</w:t>
      </w:r>
    </w:p>
    <w:p w14:paraId="32EA33B6" w14:textId="77777777" w:rsidR="009C1403" w:rsidRDefault="479F96F1" w:rsidP="5D9186BE">
      <w:pPr>
        <w:numPr>
          <w:ilvl w:val="0"/>
          <w:numId w:val="2"/>
        </w:numPr>
        <w:kinsoku w:val="0"/>
        <w:overflowPunct w:val="0"/>
        <w:autoSpaceDE/>
        <w:autoSpaceDN/>
        <w:adjustRightInd/>
        <w:spacing w:before="136" w:line="268" w:lineRule="exact"/>
        <w:ind w:right="72"/>
        <w:jc w:val="both"/>
        <w:textAlignment w:val="baseline"/>
        <w:rPr>
          <w:rFonts w:ascii="Arial" w:hAnsi="Arial" w:cs="Arial"/>
          <w:sz w:val="24"/>
          <w:szCs w:val="24"/>
        </w:rPr>
      </w:pPr>
      <w:r w:rsidRPr="5D9186BE">
        <w:rPr>
          <w:rFonts w:ascii="Arial" w:hAnsi="Arial" w:cs="Arial"/>
          <w:sz w:val="24"/>
          <w:szCs w:val="24"/>
        </w:rPr>
        <w:t>the benefits to the consumer in mitigating risks to the secure operation of the system;</w:t>
      </w:r>
    </w:p>
    <w:p w14:paraId="5DCE920D" w14:textId="5A4A244A" w:rsidR="009C1403" w:rsidRDefault="479F96F1" w:rsidP="5D9186BE">
      <w:pPr>
        <w:numPr>
          <w:ilvl w:val="0"/>
          <w:numId w:val="2"/>
        </w:numPr>
        <w:kinsoku w:val="0"/>
        <w:overflowPunct w:val="0"/>
        <w:autoSpaceDE/>
        <w:autoSpaceDN/>
        <w:adjustRightInd/>
        <w:spacing w:before="133" w:line="271" w:lineRule="exact"/>
        <w:ind w:right="72"/>
        <w:jc w:val="both"/>
        <w:textAlignment w:val="baseline"/>
        <w:rPr>
          <w:rFonts w:ascii="Arial" w:hAnsi="Arial" w:cs="Arial"/>
          <w:sz w:val="24"/>
          <w:szCs w:val="24"/>
        </w:rPr>
      </w:pPr>
      <w:r w:rsidRPr="5D9186BE">
        <w:rPr>
          <w:rFonts w:ascii="Arial" w:hAnsi="Arial" w:cs="Arial"/>
          <w:sz w:val="24"/>
          <w:szCs w:val="24"/>
        </w:rPr>
        <w:t xml:space="preserve">how </w:t>
      </w:r>
      <w:r w:rsidR="57DB9E3E" w:rsidRPr="5D9186BE">
        <w:rPr>
          <w:rFonts w:ascii="Arial" w:hAnsi="Arial" w:cs="Arial"/>
          <w:sz w:val="24"/>
          <w:szCs w:val="24"/>
        </w:rPr>
        <w:t xml:space="preserve">the </w:t>
      </w:r>
      <w:r w:rsidR="35AD7C19" w:rsidRPr="5D9186BE">
        <w:rPr>
          <w:rFonts w:ascii="Arial" w:hAnsi="Arial" w:cs="Arial"/>
          <w:i/>
          <w:iCs/>
          <w:sz w:val="24"/>
          <w:szCs w:val="24"/>
        </w:rPr>
        <w:t>ISOP</w:t>
      </w:r>
      <w:r w:rsidRPr="5D9186BE">
        <w:rPr>
          <w:rFonts w:ascii="Arial" w:hAnsi="Arial" w:cs="Arial"/>
          <w:sz w:val="24"/>
          <w:szCs w:val="24"/>
        </w:rPr>
        <w:t xml:space="preserve"> will engage with interested parties to share relevant information and how that information will be</w:t>
      </w:r>
      <w:r w:rsidR="57DB9E3E" w:rsidRPr="5D9186BE">
        <w:rPr>
          <w:rFonts w:ascii="Arial" w:hAnsi="Arial" w:cs="Arial"/>
          <w:sz w:val="24"/>
          <w:szCs w:val="24"/>
        </w:rPr>
        <w:t xml:space="preserve"> used to re</w:t>
      </w:r>
      <w:r w:rsidRPr="5D9186BE">
        <w:rPr>
          <w:rFonts w:ascii="Arial" w:hAnsi="Arial" w:cs="Arial"/>
          <w:sz w:val="24"/>
          <w:szCs w:val="24"/>
        </w:rPr>
        <w:t>view and revise the FRCR methodology; and</w:t>
      </w:r>
      <w:r w:rsidR="57DB9E3E" w:rsidRPr="5D9186BE">
        <w:rPr>
          <w:rFonts w:ascii="Arial" w:hAnsi="Arial" w:cs="Arial"/>
          <w:sz w:val="24"/>
          <w:szCs w:val="24"/>
        </w:rPr>
        <w:t xml:space="preserve"> </w:t>
      </w:r>
    </w:p>
    <w:p w14:paraId="58C5DAC2" w14:textId="695F1CC6" w:rsidR="009C1403" w:rsidRDefault="57DB9E3E" w:rsidP="005603D2">
      <w:pPr>
        <w:numPr>
          <w:ilvl w:val="0"/>
          <w:numId w:val="2"/>
        </w:numPr>
        <w:kinsoku w:val="0"/>
        <w:overflowPunct w:val="0"/>
        <w:autoSpaceDE/>
        <w:autoSpaceDN/>
        <w:adjustRightInd/>
        <w:spacing w:before="134" w:line="269" w:lineRule="exact"/>
        <w:ind w:right="72"/>
        <w:jc w:val="both"/>
        <w:textAlignment w:val="baseline"/>
        <w:rPr>
          <w:rFonts w:ascii="Arial" w:hAnsi="Arial" w:cs="Arial"/>
          <w:sz w:val="24"/>
          <w:szCs w:val="24"/>
        </w:rPr>
      </w:pPr>
      <w:r w:rsidRPr="5D9186BE">
        <w:rPr>
          <w:rFonts w:ascii="Arial" w:hAnsi="Arial" w:cs="Arial"/>
          <w:sz w:val="24"/>
          <w:szCs w:val="24"/>
        </w:rPr>
        <w:t xml:space="preserve">detailed of the </w:t>
      </w:r>
      <w:r w:rsidR="35AD7C19" w:rsidRPr="5D9186BE">
        <w:rPr>
          <w:rFonts w:ascii="Arial" w:hAnsi="Arial" w:cs="Arial"/>
          <w:i/>
          <w:iCs/>
          <w:sz w:val="24"/>
          <w:szCs w:val="24"/>
        </w:rPr>
        <w:t>ISOP</w:t>
      </w:r>
      <w:r w:rsidR="479F96F1" w:rsidRPr="5D9186BE">
        <w:rPr>
          <w:rFonts w:ascii="Arial" w:hAnsi="Arial" w:cs="Arial"/>
          <w:sz w:val="24"/>
          <w:szCs w:val="24"/>
        </w:rPr>
        <w:t>’s proposed timetable for updating and consulting on the FRCR methodology.</w:t>
      </w:r>
    </w:p>
    <w:p w14:paraId="39661CBE" w14:textId="77777777" w:rsidR="009C1403" w:rsidRDefault="00C6386D">
      <w:pPr>
        <w:kinsoku w:val="0"/>
        <w:overflowPunct w:val="0"/>
        <w:autoSpaceDE/>
        <w:autoSpaceDN/>
        <w:adjustRightInd/>
        <w:spacing w:before="526" w:line="278" w:lineRule="exact"/>
        <w:textAlignment w:val="baseline"/>
        <w:rPr>
          <w:rFonts w:ascii="Arial" w:hAnsi="Arial" w:cs="Arial"/>
          <w:b/>
          <w:bCs/>
          <w:i/>
          <w:iCs/>
          <w:sz w:val="24"/>
          <w:szCs w:val="24"/>
        </w:rPr>
      </w:pPr>
      <w:r>
        <w:rPr>
          <w:rFonts w:ascii="Arial" w:hAnsi="Arial" w:cs="Arial"/>
          <w:b/>
          <w:bCs/>
          <w:i/>
          <w:iCs/>
          <w:sz w:val="24"/>
          <w:szCs w:val="24"/>
        </w:rPr>
        <w:t>Part B: The Frequency Risk and Control Report (FRCR)</w:t>
      </w:r>
    </w:p>
    <w:p w14:paraId="730C77C4" w14:textId="7D1BB1AE" w:rsidR="009C1403" w:rsidRDefault="00C6386D" w:rsidP="00050AC3">
      <w:pPr>
        <w:tabs>
          <w:tab w:val="decimal" w:pos="864"/>
          <w:tab w:val="left" w:pos="1584"/>
        </w:tabs>
        <w:kinsoku w:val="0"/>
        <w:overflowPunct w:val="0"/>
        <w:autoSpaceDE/>
        <w:autoSpaceDN/>
        <w:adjustRightInd/>
        <w:spacing w:before="509" w:line="276" w:lineRule="exact"/>
        <w:ind w:left="720"/>
        <w:textAlignment w:val="baseline"/>
        <w:rPr>
          <w:rFonts w:ascii="Arial" w:hAnsi="Arial" w:cs="Arial"/>
          <w:sz w:val="24"/>
          <w:szCs w:val="24"/>
        </w:rPr>
      </w:pPr>
      <w:r>
        <w:rPr>
          <w:rFonts w:ascii="Arial" w:hAnsi="Arial" w:cs="Arial"/>
          <w:sz w:val="24"/>
          <w:szCs w:val="24"/>
        </w:rPr>
        <w:tab/>
        <w:t>H.10</w:t>
      </w:r>
      <w:r>
        <w:rPr>
          <w:rFonts w:ascii="Arial" w:hAnsi="Arial" w:cs="Arial"/>
          <w:sz w:val="24"/>
          <w:szCs w:val="24"/>
        </w:rPr>
        <w:tab/>
      </w:r>
      <w:r w:rsidR="00050AC3">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shall initially and at such other times as </w:t>
      </w:r>
      <w:r w:rsidR="00E3732E">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may see fit or the Authority may direct, develop proposals for the FRCR in consultation with interested parties. The consultation shall be of such a form and duration as to reasonably allow all interested parties to contribute.</w:t>
      </w:r>
    </w:p>
    <w:p w14:paraId="1253FB28" w14:textId="707D1DD1" w:rsidR="009C1403" w:rsidRDefault="00C6386D" w:rsidP="005603D2">
      <w:pPr>
        <w:tabs>
          <w:tab w:val="decimal" w:pos="864"/>
          <w:tab w:val="left" w:pos="1584"/>
        </w:tabs>
        <w:kinsoku w:val="0"/>
        <w:overflowPunct w:val="0"/>
        <w:autoSpaceDE/>
        <w:autoSpaceDN/>
        <w:adjustRightInd/>
        <w:spacing w:before="122" w:line="275" w:lineRule="exact"/>
        <w:ind w:left="720"/>
        <w:textAlignment w:val="baseline"/>
        <w:rPr>
          <w:rFonts w:ascii="Arial" w:hAnsi="Arial" w:cs="Arial"/>
          <w:spacing w:val="-3"/>
          <w:sz w:val="24"/>
          <w:szCs w:val="24"/>
        </w:rPr>
      </w:pPr>
      <w:r>
        <w:rPr>
          <w:rFonts w:ascii="Arial" w:hAnsi="Arial" w:cs="Arial"/>
          <w:sz w:val="24"/>
          <w:szCs w:val="24"/>
        </w:rPr>
        <w:tab/>
        <w:t>H.11</w:t>
      </w:r>
      <w:r>
        <w:rPr>
          <w:rFonts w:ascii="Arial" w:hAnsi="Arial" w:cs="Arial"/>
          <w:sz w:val="24"/>
          <w:szCs w:val="24"/>
        </w:rPr>
        <w:tab/>
        <w:t xml:space="preserve">Following any consultation pursuant to paragraph H10, </w:t>
      </w:r>
      <w:r w:rsidR="00416A54">
        <w:rPr>
          <w:rFonts w:ascii="Arial" w:hAnsi="Arial" w:cs="Arial"/>
          <w:sz w:val="24"/>
          <w:szCs w:val="24"/>
        </w:rPr>
        <w:t>the</w:t>
      </w:r>
      <w:r w:rsidR="00E70033">
        <w:rPr>
          <w:rFonts w:ascii="Arial" w:hAnsi="Arial" w:cs="Arial"/>
          <w:sz w:val="24"/>
          <w:szCs w:val="24"/>
        </w:rPr>
        <w:t xml:space="preserve"> </w:t>
      </w:r>
      <w:r w:rsidR="00362AAE" w:rsidRPr="00362AAE">
        <w:rPr>
          <w:rFonts w:ascii="Arial" w:hAnsi="Arial" w:cs="Arial"/>
          <w:i/>
          <w:iCs/>
          <w:sz w:val="24"/>
          <w:szCs w:val="24"/>
        </w:rPr>
        <w:t>ISOP</w:t>
      </w:r>
      <w:r>
        <w:rPr>
          <w:rFonts w:ascii="Arial" w:hAnsi="Arial" w:cs="Arial"/>
          <w:spacing w:val="-3"/>
          <w:sz w:val="24"/>
          <w:szCs w:val="24"/>
        </w:rPr>
        <w:t>must:</w:t>
      </w:r>
    </w:p>
    <w:p w14:paraId="3AD6E4D4" w14:textId="77777777" w:rsidR="009C1403" w:rsidRDefault="00C6386D">
      <w:pPr>
        <w:numPr>
          <w:ilvl w:val="0"/>
          <w:numId w:val="56"/>
        </w:numPr>
        <w:kinsoku w:val="0"/>
        <w:overflowPunct w:val="0"/>
        <w:autoSpaceDE/>
        <w:autoSpaceDN/>
        <w:adjustRightInd/>
        <w:spacing w:before="126" w:line="275" w:lineRule="exact"/>
        <w:jc w:val="both"/>
        <w:textAlignment w:val="baseline"/>
        <w:rPr>
          <w:rFonts w:ascii="Arial" w:hAnsi="Arial" w:cs="Arial"/>
          <w:spacing w:val="-4"/>
          <w:sz w:val="24"/>
          <w:szCs w:val="24"/>
        </w:rPr>
      </w:pPr>
      <w:r>
        <w:rPr>
          <w:rFonts w:ascii="Arial" w:hAnsi="Arial" w:cs="Arial"/>
          <w:spacing w:val="-4"/>
          <w:sz w:val="24"/>
          <w:szCs w:val="24"/>
        </w:rPr>
        <w:t>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w:t>
      </w:r>
    </w:p>
    <w:p w14:paraId="611574CD" w14:textId="0AEDC8D9" w:rsidR="009C1403" w:rsidRDefault="00C6386D">
      <w:pPr>
        <w:numPr>
          <w:ilvl w:val="0"/>
          <w:numId w:val="56"/>
        </w:numPr>
        <w:kinsoku w:val="0"/>
        <w:overflowPunct w:val="0"/>
        <w:autoSpaceDE/>
        <w:autoSpaceDN/>
        <w:adjustRightInd/>
        <w:spacing w:before="126" w:line="278" w:lineRule="exact"/>
        <w:ind w:right="72"/>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r w:rsidR="00362AAE" w:rsidRPr="00362AAE">
        <w:rPr>
          <w:rFonts w:ascii="Arial" w:hAnsi="Arial" w:cs="Arial"/>
          <w:i/>
          <w:iCs/>
          <w:sz w:val="24"/>
          <w:szCs w:val="24"/>
        </w:rPr>
        <w:t>The ISOP</w:t>
      </w:r>
      <w:r>
        <w:rPr>
          <w:rFonts w:ascii="Arial" w:hAnsi="Arial" w:cs="Arial"/>
          <w:sz w:val="24"/>
          <w:szCs w:val="24"/>
        </w:rPr>
        <w:t xml:space="preserve"> may see fit, and as set out in paragraph H12, publish a revised FRCR.</w:t>
      </w:r>
    </w:p>
    <w:p w14:paraId="0F2EC9DF" w14:textId="5F3EF24A" w:rsidR="009C1403" w:rsidRDefault="00C6386D">
      <w:pPr>
        <w:tabs>
          <w:tab w:val="decimal" w:pos="864"/>
          <w:tab w:val="left" w:pos="1584"/>
        </w:tabs>
        <w:kinsoku w:val="0"/>
        <w:overflowPunct w:val="0"/>
        <w:autoSpaceDE/>
        <w:autoSpaceDN/>
        <w:adjustRightInd/>
        <w:spacing w:before="113" w:line="276" w:lineRule="exact"/>
        <w:ind w:left="720"/>
        <w:textAlignment w:val="baseline"/>
        <w:rPr>
          <w:rFonts w:ascii="Arial" w:hAnsi="Arial" w:cs="Arial"/>
          <w:sz w:val="24"/>
          <w:szCs w:val="24"/>
        </w:rPr>
      </w:pPr>
      <w:r>
        <w:rPr>
          <w:rFonts w:ascii="Arial" w:hAnsi="Arial" w:cs="Arial"/>
          <w:sz w:val="24"/>
          <w:szCs w:val="24"/>
        </w:rPr>
        <w:tab/>
        <w:t>H.12</w:t>
      </w:r>
      <w:r>
        <w:rPr>
          <w:rFonts w:ascii="Arial" w:hAnsi="Arial" w:cs="Arial"/>
          <w:sz w:val="24"/>
          <w:szCs w:val="24"/>
        </w:rPr>
        <w:tab/>
        <w:t xml:space="preserve">Following publication of the initial FRCR, </w:t>
      </w:r>
      <w:r w:rsidR="007F09B1">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must:</w:t>
      </w:r>
    </w:p>
    <w:p w14:paraId="11032AFC" w14:textId="77777777" w:rsidR="009C1403" w:rsidRDefault="00C6386D">
      <w:pPr>
        <w:numPr>
          <w:ilvl w:val="0"/>
          <w:numId w:val="57"/>
        </w:numPr>
        <w:kinsoku w:val="0"/>
        <w:overflowPunct w:val="0"/>
        <w:autoSpaceDE/>
        <w:autoSpaceDN/>
        <w:adjustRightInd/>
        <w:spacing w:before="121" w:line="278" w:lineRule="exact"/>
        <w:textAlignment w:val="baseline"/>
        <w:rPr>
          <w:rFonts w:ascii="Arial" w:hAnsi="Arial" w:cs="Arial"/>
          <w:spacing w:val="-1"/>
          <w:sz w:val="24"/>
          <w:szCs w:val="24"/>
        </w:rPr>
      </w:pPr>
      <w:r>
        <w:rPr>
          <w:rFonts w:ascii="Arial" w:hAnsi="Arial" w:cs="Arial"/>
          <w:spacing w:val="-1"/>
          <w:sz w:val="24"/>
          <w:szCs w:val="24"/>
        </w:rPr>
        <w:t>review at least once in each financial year the FRCR prepared and published in the previous financial year and consider any improvements to better facilitate the economic and efficient operation of the National Electricity Transmission System; and</w:t>
      </w:r>
    </w:p>
    <w:p w14:paraId="4194B726" w14:textId="77777777" w:rsidR="009C1403" w:rsidRDefault="00C6386D">
      <w:pPr>
        <w:numPr>
          <w:ilvl w:val="0"/>
          <w:numId w:val="57"/>
        </w:numPr>
        <w:kinsoku w:val="0"/>
        <w:overflowPunct w:val="0"/>
        <w:autoSpaceDE/>
        <w:autoSpaceDN/>
        <w:adjustRightInd/>
        <w:spacing w:before="126" w:line="275" w:lineRule="exact"/>
        <w:ind w:right="72"/>
        <w:jc w:val="both"/>
        <w:textAlignment w:val="baseline"/>
        <w:rPr>
          <w:rFonts w:ascii="Arial" w:hAnsi="Arial" w:cs="Arial"/>
          <w:sz w:val="24"/>
          <w:szCs w:val="24"/>
        </w:rPr>
      </w:pPr>
      <w:r>
        <w:rPr>
          <w:rFonts w:ascii="Arial" w:hAnsi="Arial" w:cs="Arial"/>
          <w:sz w:val="24"/>
          <w:szCs w:val="24"/>
        </w:rPr>
        <w:t>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w:t>
      </w:r>
    </w:p>
    <w:p w14:paraId="01431017" w14:textId="51C143A9" w:rsidR="009C1403" w:rsidRDefault="00C6386D">
      <w:pPr>
        <w:kinsoku w:val="0"/>
        <w:overflowPunct w:val="0"/>
        <w:autoSpaceDE/>
        <w:autoSpaceDN/>
        <w:adjustRightInd/>
        <w:spacing w:before="122" w:line="277" w:lineRule="exact"/>
        <w:ind w:left="1584" w:right="72" w:hanging="864"/>
        <w:jc w:val="both"/>
        <w:textAlignment w:val="baseline"/>
        <w:rPr>
          <w:rFonts w:ascii="Arial" w:hAnsi="Arial" w:cs="Arial"/>
          <w:spacing w:val="-3"/>
          <w:sz w:val="24"/>
          <w:szCs w:val="24"/>
        </w:rPr>
      </w:pPr>
      <w:r>
        <w:rPr>
          <w:rFonts w:ascii="Arial" w:hAnsi="Arial" w:cs="Arial"/>
          <w:spacing w:val="-3"/>
          <w:sz w:val="24"/>
          <w:szCs w:val="24"/>
        </w:rPr>
        <w:t xml:space="preserve">H.13 </w:t>
      </w:r>
      <w:r w:rsidR="001C08FE">
        <w:rPr>
          <w:rFonts w:ascii="Arial" w:hAnsi="Arial" w:cs="Arial"/>
          <w:spacing w:val="-3"/>
          <w:sz w:val="24"/>
          <w:szCs w:val="24"/>
        </w:rPr>
        <w:t xml:space="preserve">The </w:t>
      </w:r>
      <w:r w:rsidR="00362AAE" w:rsidRPr="00362AAE">
        <w:rPr>
          <w:rFonts w:ascii="Arial" w:hAnsi="Arial" w:cs="Arial"/>
          <w:i/>
          <w:iCs/>
          <w:spacing w:val="-3"/>
          <w:sz w:val="24"/>
          <w:szCs w:val="24"/>
        </w:rPr>
        <w:t>ISOP</w:t>
      </w:r>
      <w:r>
        <w:rPr>
          <w:rFonts w:ascii="Arial" w:hAnsi="Arial" w:cs="Arial"/>
          <w:spacing w:val="-3"/>
          <w:sz w:val="24"/>
          <w:szCs w:val="24"/>
        </w:rPr>
        <w:t xml:space="preserve"> must make reasonable endeavours to ensure any FRCR submitted under paragraph H11 or H12 includes the information set out in paragraph H14. Where this has not been possible, </w:t>
      </w:r>
      <w:r w:rsidR="00C63721">
        <w:rPr>
          <w:rFonts w:ascii="Arial" w:hAnsi="Arial" w:cs="Arial"/>
          <w:spacing w:val="-3"/>
          <w:sz w:val="24"/>
          <w:szCs w:val="24"/>
        </w:rPr>
        <w:t xml:space="preserve">the </w:t>
      </w:r>
      <w:r w:rsidR="00362AAE" w:rsidRPr="00362AAE">
        <w:rPr>
          <w:rFonts w:ascii="Arial" w:hAnsi="Arial" w:cs="Arial"/>
          <w:i/>
          <w:iCs/>
          <w:spacing w:val="-3"/>
          <w:sz w:val="24"/>
          <w:szCs w:val="24"/>
        </w:rPr>
        <w:t>ISOP</w:t>
      </w:r>
      <w:r>
        <w:rPr>
          <w:rFonts w:ascii="Arial" w:hAnsi="Arial" w:cs="Arial"/>
          <w:spacing w:val="-3"/>
          <w:sz w:val="24"/>
          <w:szCs w:val="24"/>
        </w:rPr>
        <w:t xml:space="preserve"> must explain the reasons and how it proposes to progress outstanding issues.</w:t>
      </w:r>
    </w:p>
    <w:p w14:paraId="04CCE952" w14:textId="77777777" w:rsidR="009C1403" w:rsidRDefault="009C1403">
      <w:pPr>
        <w:widowControl/>
        <w:rPr>
          <w:sz w:val="24"/>
          <w:szCs w:val="24"/>
        </w:rPr>
        <w:sectPr w:rsidR="009C1403">
          <w:headerReference w:type="default" r:id="rId152"/>
          <w:pgSz w:w="11904" w:h="16834"/>
          <w:pgMar w:top="1440" w:right="1390" w:bottom="508" w:left="1434" w:header="720" w:footer="720" w:gutter="0"/>
          <w:cols w:space="720"/>
          <w:noEndnote/>
        </w:sectPr>
      </w:pPr>
    </w:p>
    <w:p w14:paraId="441FB3A6" w14:textId="5D197139" w:rsidR="009C1403" w:rsidRDefault="00C6386D">
      <w:pPr>
        <w:kinsoku w:val="0"/>
        <w:overflowPunct w:val="0"/>
        <w:autoSpaceDE/>
        <w:autoSpaceDN/>
        <w:adjustRightInd/>
        <w:spacing w:before="6" w:line="277" w:lineRule="exact"/>
        <w:textAlignment w:val="baseline"/>
        <w:rPr>
          <w:rFonts w:ascii="Arial" w:hAnsi="Arial" w:cs="Arial"/>
          <w:spacing w:val="3"/>
          <w:sz w:val="24"/>
          <w:szCs w:val="24"/>
        </w:rPr>
      </w:pPr>
      <w:r>
        <w:rPr>
          <w:rFonts w:ascii="Arial" w:hAnsi="Arial" w:cs="Arial"/>
          <w:spacing w:val="3"/>
          <w:sz w:val="24"/>
          <w:szCs w:val="24"/>
        </w:rPr>
        <w:t>H.14 Submissions made under paragraphs H11 or H12 must include:</w:t>
      </w:r>
    </w:p>
    <w:p w14:paraId="0F3BC9DF" w14:textId="77777777" w:rsidR="009C1403" w:rsidRDefault="00C6386D">
      <w:pPr>
        <w:numPr>
          <w:ilvl w:val="0"/>
          <w:numId w:val="58"/>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a detailed explanation of the consultation process undertaken in the development of the FRCR;</w:t>
      </w:r>
    </w:p>
    <w:p w14:paraId="03BC2D15" w14:textId="77777777" w:rsidR="009C1403" w:rsidRDefault="00C6386D">
      <w:pPr>
        <w:numPr>
          <w:ilvl w:val="0"/>
          <w:numId w:val="58"/>
        </w:numPr>
        <w:kinsoku w:val="0"/>
        <w:overflowPunct w:val="0"/>
        <w:autoSpaceDE/>
        <w:autoSpaceDN/>
        <w:adjustRightInd/>
        <w:spacing w:before="127" w:line="271" w:lineRule="exact"/>
        <w:jc w:val="both"/>
        <w:textAlignment w:val="baseline"/>
        <w:rPr>
          <w:rFonts w:ascii="Arial" w:hAnsi="Arial" w:cs="Arial"/>
          <w:spacing w:val="-3"/>
          <w:sz w:val="24"/>
          <w:szCs w:val="24"/>
        </w:rPr>
      </w:pPr>
      <w:r>
        <w:rPr>
          <w:rFonts w:ascii="Arial" w:hAnsi="Arial" w:cs="Arial"/>
          <w:spacing w:val="-3"/>
          <w:sz w:val="24"/>
          <w:szCs w:val="24"/>
        </w:rPr>
        <w:t>a summary of the views received from interested parties as part of the consultation process and an explanation of how these were taken into account in the development of the FRCR; and</w:t>
      </w:r>
    </w:p>
    <w:p w14:paraId="651A3387" w14:textId="7E4D85CE" w:rsidR="009C1403" w:rsidRDefault="00C6386D">
      <w:pPr>
        <w:numPr>
          <w:ilvl w:val="0"/>
          <w:numId w:val="58"/>
        </w:numPr>
        <w:kinsoku w:val="0"/>
        <w:overflowPunct w:val="0"/>
        <w:autoSpaceDE/>
        <w:autoSpaceDN/>
        <w:adjustRightInd/>
        <w:spacing w:before="131" w:line="273" w:lineRule="exact"/>
        <w:jc w:val="both"/>
        <w:textAlignment w:val="baseline"/>
        <w:rPr>
          <w:rFonts w:ascii="Arial" w:hAnsi="Arial" w:cs="Arial"/>
          <w:sz w:val="24"/>
          <w:szCs w:val="24"/>
        </w:rPr>
      </w:pPr>
      <w:r>
        <w:rPr>
          <w:rFonts w:ascii="Arial" w:hAnsi="Arial" w:cs="Arial"/>
          <w:sz w:val="24"/>
          <w:szCs w:val="24"/>
        </w:rPr>
        <w:t xml:space="preserve">copies of any formal responses submitted to the </w:t>
      </w:r>
      <w:r w:rsidR="00C63721">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as part of its consultation process.</w:t>
      </w:r>
    </w:p>
    <w:p w14:paraId="3937A506" w14:textId="7F1320C0" w:rsidR="009C1403" w:rsidRDefault="00C6386D">
      <w:pPr>
        <w:kinsoku w:val="0"/>
        <w:overflowPunct w:val="0"/>
        <w:autoSpaceDE/>
        <w:autoSpaceDN/>
        <w:adjustRightInd/>
        <w:spacing w:before="123" w:line="276" w:lineRule="exact"/>
        <w:ind w:left="864" w:hanging="864"/>
        <w:jc w:val="both"/>
        <w:textAlignment w:val="baseline"/>
        <w:rPr>
          <w:rFonts w:ascii="Arial" w:hAnsi="Arial" w:cs="Arial"/>
          <w:sz w:val="24"/>
          <w:szCs w:val="24"/>
        </w:rPr>
      </w:pPr>
      <w:r>
        <w:rPr>
          <w:rFonts w:ascii="Arial" w:hAnsi="Arial" w:cs="Arial"/>
          <w:sz w:val="24"/>
          <w:szCs w:val="24"/>
        </w:rPr>
        <w:t xml:space="preserve">H.15 </w:t>
      </w:r>
      <w:r w:rsidR="0010168B">
        <w:rPr>
          <w:rFonts w:ascii="Arial" w:hAnsi="Arial" w:cs="Arial"/>
          <w:sz w:val="24"/>
          <w:szCs w:val="24"/>
        </w:rPr>
        <w:tab/>
      </w:r>
      <w:r>
        <w:rPr>
          <w:rFonts w:ascii="Arial" w:hAnsi="Arial" w:cs="Arial"/>
          <w:sz w:val="24"/>
          <w:szCs w:val="24"/>
        </w:rPr>
        <w:t xml:space="preserve">Following the approval of the FRCR under H19, </w:t>
      </w:r>
      <w:r w:rsidR="009834BA">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must publish the FRCR on its website in such readily accessible form and manner that it considers will best facilitate engagement with stakeholders, and provide a copy of the FRCR on request, and free of charge, to any person who asks for one.</w:t>
      </w:r>
    </w:p>
    <w:p w14:paraId="15C041FC" w14:textId="2CCC5C32" w:rsidR="009C1403" w:rsidRDefault="00C6386D" w:rsidP="005603D2">
      <w:pPr>
        <w:tabs>
          <w:tab w:val="right" w:pos="8280"/>
        </w:tabs>
        <w:kinsoku w:val="0"/>
        <w:overflowPunct w:val="0"/>
        <w:autoSpaceDE/>
        <w:autoSpaceDN/>
        <w:adjustRightInd/>
        <w:spacing w:before="126" w:line="277" w:lineRule="exact"/>
        <w:ind w:left="851" w:hanging="851"/>
        <w:jc w:val="both"/>
        <w:textAlignment w:val="baseline"/>
        <w:rPr>
          <w:rFonts w:ascii="Arial" w:hAnsi="Arial" w:cs="Arial"/>
          <w:spacing w:val="-3"/>
          <w:sz w:val="24"/>
          <w:szCs w:val="24"/>
        </w:rPr>
      </w:pPr>
      <w:r>
        <w:rPr>
          <w:rFonts w:ascii="Arial" w:hAnsi="Arial" w:cs="Arial"/>
          <w:sz w:val="24"/>
          <w:szCs w:val="24"/>
        </w:rPr>
        <w:t>H.16</w:t>
      </w:r>
      <w:r>
        <w:rPr>
          <w:rFonts w:ascii="Arial" w:hAnsi="Arial" w:cs="Arial"/>
          <w:sz w:val="24"/>
          <w:szCs w:val="24"/>
        </w:rPr>
        <w:tab/>
        <w:t xml:space="preserve">In complying with the requirements of paragraph H15, </w:t>
      </w:r>
      <w:r w:rsidR="0010168B">
        <w:rPr>
          <w:rFonts w:ascii="Arial" w:hAnsi="Arial" w:cs="Arial"/>
          <w:sz w:val="24"/>
          <w:szCs w:val="24"/>
        </w:rPr>
        <w:t xml:space="preserve"> the </w:t>
      </w:r>
      <w:r w:rsidR="00362AAE" w:rsidRPr="00362AAE">
        <w:rPr>
          <w:rFonts w:ascii="Arial" w:hAnsi="Arial" w:cs="Arial"/>
          <w:i/>
          <w:iCs/>
          <w:sz w:val="24"/>
          <w:szCs w:val="24"/>
        </w:rPr>
        <w:t>ISOP</w:t>
      </w:r>
      <w:r>
        <w:rPr>
          <w:rFonts w:ascii="Arial" w:hAnsi="Arial" w:cs="Arial"/>
          <w:spacing w:val="-3"/>
          <w:sz w:val="24"/>
          <w:szCs w:val="24"/>
        </w:rPr>
        <w:t xml:space="preserve">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w:t>
      </w:r>
      <w:r w:rsidR="00362AAE" w:rsidRPr="00362AAE">
        <w:rPr>
          <w:rFonts w:ascii="Arial" w:hAnsi="Arial" w:cs="Arial"/>
          <w:i/>
          <w:iCs/>
          <w:spacing w:val="-3"/>
          <w:sz w:val="24"/>
          <w:szCs w:val="24"/>
        </w:rPr>
        <w:t>The ISOP</w:t>
      </w:r>
      <w:r>
        <w:rPr>
          <w:rFonts w:ascii="Arial" w:hAnsi="Arial" w:cs="Arial"/>
          <w:spacing w:val="-3"/>
          <w:sz w:val="24"/>
          <w:szCs w:val="24"/>
        </w:rPr>
        <w:t xml:space="preserve"> must provide to the SQSS Panel and the Authority its reasons for any omission of information from the FRCR as published and where it is intended that this be different from the report as submitted for approval under H11 or H12.</w:t>
      </w:r>
    </w:p>
    <w:p w14:paraId="0BB00FC1" w14:textId="0BD81029" w:rsidR="009C1403" w:rsidRDefault="00C6386D">
      <w:pPr>
        <w:kinsoku w:val="0"/>
        <w:overflowPunct w:val="0"/>
        <w:autoSpaceDE/>
        <w:autoSpaceDN/>
        <w:adjustRightInd/>
        <w:spacing w:before="129" w:line="274" w:lineRule="exact"/>
        <w:ind w:left="864" w:hanging="864"/>
        <w:jc w:val="both"/>
        <w:textAlignment w:val="baseline"/>
        <w:rPr>
          <w:rFonts w:ascii="Arial" w:hAnsi="Arial" w:cs="Arial"/>
          <w:sz w:val="24"/>
          <w:szCs w:val="24"/>
        </w:rPr>
      </w:pPr>
      <w:r>
        <w:rPr>
          <w:rFonts w:ascii="Arial" w:hAnsi="Arial" w:cs="Arial"/>
          <w:sz w:val="24"/>
          <w:szCs w:val="24"/>
        </w:rPr>
        <w:t xml:space="preserve">H.17 </w:t>
      </w:r>
      <w:r w:rsidR="0010168B">
        <w:rPr>
          <w:rFonts w:ascii="Arial" w:hAnsi="Arial" w:cs="Arial"/>
          <w:sz w:val="24"/>
          <w:szCs w:val="24"/>
        </w:rPr>
        <w:tab/>
      </w:r>
      <w:r>
        <w:rPr>
          <w:rFonts w:ascii="Arial" w:hAnsi="Arial" w:cs="Arial"/>
          <w:sz w:val="24"/>
          <w:szCs w:val="24"/>
        </w:rPr>
        <w:t>Each FRCR (including the initial FRCR) prepared in accordance with the methodology set out in Part A must:</w:t>
      </w:r>
    </w:p>
    <w:p w14:paraId="7C592338" w14:textId="77777777" w:rsidR="009C1403" w:rsidRDefault="00C6386D">
      <w:pPr>
        <w:kinsoku w:val="0"/>
        <w:overflowPunct w:val="0"/>
        <w:autoSpaceDE/>
        <w:autoSpaceDN/>
        <w:adjustRightInd/>
        <w:spacing w:before="121" w:line="277" w:lineRule="exact"/>
        <w:ind w:left="864"/>
        <w:textAlignment w:val="baseline"/>
        <w:rPr>
          <w:rFonts w:ascii="Arial" w:hAnsi="Arial" w:cs="Arial"/>
          <w:spacing w:val="-3"/>
          <w:sz w:val="24"/>
          <w:szCs w:val="24"/>
        </w:rPr>
      </w:pPr>
      <w:r>
        <w:rPr>
          <w:rFonts w:ascii="Arial" w:hAnsi="Arial" w:cs="Arial"/>
          <w:spacing w:val="-3"/>
          <w:sz w:val="24"/>
          <w:szCs w:val="24"/>
        </w:rPr>
        <w:t>(a) set out:</w:t>
      </w:r>
    </w:p>
    <w:p w14:paraId="02A91FD2" w14:textId="77777777" w:rsidR="009C1403" w:rsidRDefault="00C6386D">
      <w:pPr>
        <w:numPr>
          <w:ilvl w:val="0"/>
          <w:numId w:val="59"/>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those risks to the secure operation of the system considered under the FRCR;</w:t>
      </w:r>
    </w:p>
    <w:p w14:paraId="2D367429" w14:textId="77777777" w:rsidR="009C1403" w:rsidRDefault="00C6386D">
      <w:pPr>
        <w:numPr>
          <w:ilvl w:val="0"/>
          <w:numId w:val="59"/>
        </w:numPr>
        <w:kinsoku w:val="0"/>
        <w:overflowPunct w:val="0"/>
        <w:autoSpaceDE/>
        <w:autoSpaceDN/>
        <w:adjustRightInd/>
        <w:spacing w:before="127" w:line="277" w:lineRule="exact"/>
        <w:jc w:val="both"/>
        <w:textAlignment w:val="baseline"/>
        <w:rPr>
          <w:rFonts w:ascii="Arial" w:hAnsi="Arial" w:cs="Arial"/>
          <w:spacing w:val="-3"/>
          <w:sz w:val="24"/>
          <w:szCs w:val="24"/>
        </w:rPr>
      </w:pPr>
      <w:r>
        <w:rPr>
          <w:rFonts w:ascii="Arial" w:hAnsi="Arial" w:cs="Arial"/>
          <w:spacing w:val="-3"/>
          <w:sz w:val="24"/>
          <w:szCs w:val="24"/>
        </w:rPr>
        <w:t>the likelihood and consequence of each such risk occurring;</w:t>
      </w:r>
    </w:p>
    <w:p w14:paraId="1D131D91" w14:textId="77777777" w:rsidR="009C1403" w:rsidRDefault="00C6386D">
      <w:pPr>
        <w:numPr>
          <w:ilvl w:val="0"/>
          <w:numId w:val="59"/>
        </w:numPr>
        <w:kinsoku w:val="0"/>
        <w:overflowPunct w:val="0"/>
        <w:autoSpaceDE/>
        <w:autoSpaceDN/>
        <w:adjustRightInd/>
        <w:spacing w:before="107" w:line="277" w:lineRule="exact"/>
        <w:jc w:val="both"/>
        <w:textAlignment w:val="baseline"/>
        <w:rPr>
          <w:rFonts w:ascii="Arial" w:hAnsi="Arial" w:cs="Arial"/>
          <w:sz w:val="24"/>
          <w:szCs w:val="24"/>
        </w:rPr>
      </w:pPr>
      <w:r>
        <w:rPr>
          <w:rFonts w:ascii="Arial" w:hAnsi="Arial" w:cs="Arial"/>
          <w:sz w:val="24"/>
          <w:szCs w:val="24"/>
        </w:rPr>
        <w:t>the likely cost of securing the system against such risks;</w:t>
      </w:r>
    </w:p>
    <w:p w14:paraId="016217E6" w14:textId="77777777" w:rsidR="009C1403" w:rsidRDefault="00C6386D">
      <w:pPr>
        <w:numPr>
          <w:ilvl w:val="0"/>
          <w:numId w:val="59"/>
        </w:numPr>
        <w:kinsoku w:val="0"/>
        <w:overflowPunct w:val="0"/>
        <w:autoSpaceDE/>
        <w:autoSpaceDN/>
        <w:adjustRightInd/>
        <w:spacing w:before="121" w:line="277" w:lineRule="exact"/>
        <w:jc w:val="both"/>
        <w:textAlignment w:val="baseline"/>
        <w:rPr>
          <w:rFonts w:ascii="Arial" w:hAnsi="Arial" w:cs="Arial"/>
          <w:sz w:val="24"/>
          <w:szCs w:val="24"/>
        </w:rPr>
      </w:pPr>
      <w:r>
        <w:rPr>
          <w:rFonts w:ascii="Arial" w:hAnsi="Arial" w:cs="Arial"/>
          <w:sz w:val="24"/>
          <w:szCs w:val="24"/>
        </w:rPr>
        <w:t>the benefits to the consumer in mitigating such risks;</w:t>
      </w:r>
    </w:p>
    <w:p w14:paraId="2B3B8C53" w14:textId="36F9A7D5" w:rsidR="009C1403" w:rsidRDefault="00C6386D">
      <w:pPr>
        <w:kinsoku w:val="0"/>
        <w:overflowPunct w:val="0"/>
        <w:autoSpaceDE/>
        <w:autoSpaceDN/>
        <w:adjustRightInd/>
        <w:spacing w:before="127" w:line="276" w:lineRule="exact"/>
        <w:ind w:left="1728" w:hanging="864"/>
        <w:jc w:val="both"/>
        <w:textAlignment w:val="baseline"/>
        <w:rPr>
          <w:rFonts w:ascii="Arial" w:hAnsi="Arial" w:cs="Arial"/>
          <w:sz w:val="24"/>
          <w:szCs w:val="24"/>
        </w:rPr>
      </w:pPr>
      <w:r>
        <w:rPr>
          <w:rFonts w:ascii="Arial" w:hAnsi="Arial" w:cs="Arial"/>
          <w:sz w:val="24"/>
          <w:szCs w:val="24"/>
        </w:rPr>
        <w:t xml:space="preserve">(b) include </w:t>
      </w:r>
      <w:r w:rsidR="005A4707">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’s assessment of continued effective operation of the system and their considered view of which risks should be secured representing the best value for money for consumers and balancing the likelihood of risks occurring and their consequence with the cost of mitigation.</w:t>
      </w:r>
    </w:p>
    <w:p w14:paraId="268327B8" w14:textId="22A85CAA" w:rsidR="009C1403" w:rsidRDefault="00C6386D">
      <w:pPr>
        <w:kinsoku w:val="0"/>
        <w:overflowPunct w:val="0"/>
        <w:autoSpaceDE/>
        <w:autoSpaceDN/>
        <w:adjustRightInd/>
        <w:spacing w:before="126" w:line="273" w:lineRule="exact"/>
        <w:ind w:left="864" w:hanging="864"/>
        <w:jc w:val="both"/>
        <w:textAlignment w:val="baseline"/>
        <w:rPr>
          <w:rFonts w:ascii="Arial" w:hAnsi="Arial" w:cs="Arial"/>
          <w:sz w:val="24"/>
          <w:szCs w:val="24"/>
        </w:rPr>
      </w:pPr>
      <w:r>
        <w:rPr>
          <w:rFonts w:ascii="Arial" w:hAnsi="Arial" w:cs="Arial"/>
          <w:sz w:val="24"/>
          <w:szCs w:val="24"/>
        </w:rPr>
        <w:t xml:space="preserve">H.18 The SQSS Panel will on receipt of a submission made by </w:t>
      </w:r>
      <w:r w:rsidR="005A4707">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under paragraph H11 or H12:</w:t>
      </w:r>
    </w:p>
    <w:p w14:paraId="10977B7A" w14:textId="77777777"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recommend that the proposed FRCR be onwards submitted to the Authority for approval; or</w:t>
      </w:r>
    </w:p>
    <w:p w14:paraId="1E68A6F1" w14:textId="2FF7A7C5"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 xml:space="preserve">give direction to </w:t>
      </w:r>
      <w:r w:rsidR="005A4707">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that the FRCR requires further development.</w:t>
      </w:r>
    </w:p>
    <w:p w14:paraId="2FD91C71" w14:textId="77777777" w:rsidR="009C1403" w:rsidRDefault="009C1403">
      <w:pPr>
        <w:widowControl/>
        <w:rPr>
          <w:sz w:val="24"/>
          <w:szCs w:val="24"/>
        </w:rPr>
        <w:sectPr w:rsidR="009C1403">
          <w:headerReference w:type="default" r:id="rId153"/>
          <w:pgSz w:w="11904" w:h="16834"/>
          <w:pgMar w:top="1440" w:right="1419" w:bottom="508" w:left="2165" w:header="720" w:footer="720" w:gutter="0"/>
          <w:cols w:space="720"/>
          <w:noEndnote/>
        </w:sectPr>
      </w:pPr>
    </w:p>
    <w:p w14:paraId="3724F5AD" w14:textId="69C7E952" w:rsidR="009C1403" w:rsidRDefault="00C6386D">
      <w:pPr>
        <w:kinsoku w:val="0"/>
        <w:overflowPunct w:val="0"/>
        <w:autoSpaceDE/>
        <w:autoSpaceDN/>
        <w:adjustRightInd/>
        <w:spacing w:before="11" w:line="273" w:lineRule="exact"/>
        <w:ind w:left="1584" w:hanging="864"/>
        <w:jc w:val="both"/>
        <w:textAlignment w:val="baseline"/>
        <w:rPr>
          <w:rFonts w:ascii="Arial" w:hAnsi="Arial" w:cs="Arial"/>
          <w:sz w:val="24"/>
          <w:szCs w:val="24"/>
        </w:rPr>
      </w:pPr>
      <w:r>
        <w:rPr>
          <w:rFonts w:ascii="Arial" w:hAnsi="Arial" w:cs="Arial"/>
          <w:sz w:val="24"/>
          <w:szCs w:val="24"/>
        </w:rPr>
        <w:t>In making its recommendation the SQSS Panel will give due regard to its expertise in the matters covered by the proposed FRCR and will seek appropriate advice and guidance where required.</w:t>
      </w:r>
    </w:p>
    <w:p w14:paraId="1FF1CF25" w14:textId="5C7D67C5" w:rsidR="009C1403" w:rsidRDefault="479F96F1">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sidRPr="5D9186BE">
        <w:rPr>
          <w:rFonts w:ascii="Arial" w:hAnsi="Arial" w:cs="Arial"/>
          <w:sz w:val="24"/>
          <w:szCs w:val="24"/>
        </w:rPr>
        <w:t xml:space="preserve">H.19 The Authority will on receipt of a submission made by the </w:t>
      </w:r>
      <w:r w:rsidR="09EC3B39" w:rsidRPr="5D9186BE">
        <w:rPr>
          <w:rFonts w:ascii="Arial" w:hAnsi="Arial" w:cs="Arial"/>
          <w:sz w:val="24"/>
          <w:szCs w:val="24"/>
        </w:rPr>
        <w:t xml:space="preserve"> </w:t>
      </w:r>
      <w:r w:rsidR="35AD7C19" w:rsidRPr="5D9186BE">
        <w:rPr>
          <w:rFonts w:ascii="Arial" w:hAnsi="Arial" w:cs="Arial"/>
          <w:i/>
          <w:iCs/>
          <w:sz w:val="24"/>
          <w:szCs w:val="24"/>
        </w:rPr>
        <w:t>ISOP</w:t>
      </w:r>
      <w:r w:rsidRPr="5D9186BE">
        <w:rPr>
          <w:rFonts w:ascii="Arial" w:hAnsi="Arial" w:cs="Arial"/>
          <w:sz w:val="24"/>
          <w:szCs w:val="24"/>
        </w:rPr>
        <w:t xml:space="preserve"> under paragraph H11:</w:t>
      </w:r>
    </w:p>
    <w:p w14:paraId="1AA47FC8" w14:textId="5382C244" w:rsidR="009C1403" w:rsidRDefault="479F96F1">
      <w:pPr>
        <w:numPr>
          <w:ilvl w:val="0"/>
          <w:numId w:val="61"/>
        </w:numPr>
        <w:kinsoku w:val="0"/>
        <w:overflowPunct w:val="0"/>
        <w:autoSpaceDE/>
        <w:autoSpaceDN/>
        <w:adjustRightInd/>
        <w:spacing w:before="122" w:line="278" w:lineRule="exact"/>
        <w:jc w:val="both"/>
        <w:textAlignment w:val="baseline"/>
        <w:rPr>
          <w:rFonts w:ascii="Arial" w:hAnsi="Arial" w:cs="Arial"/>
          <w:spacing w:val="-3"/>
          <w:sz w:val="24"/>
          <w:szCs w:val="24"/>
        </w:rPr>
      </w:pPr>
      <w:r>
        <w:rPr>
          <w:rFonts w:ascii="Arial" w:hAnsi="Arial" w:cs="Arial"/>
          <w:spacing w:val="-3"/>
          <w:sz w:val="24"/>
          <w:szCs w:val="24"/>
        </w:rPr>
        <w:t xml:space="preserve">approve the proposed FRCR and in particular the recommendations as detailed in H17 (b) of which operational risks the </w:t>
      </w:r>
      <w:r w:rsidR="09EC3B39" w:rsidRPr="5D9186BE">
        <w:rPr>
          <w:rFonts w:ascii="Arial" w:hAnsi="Arial" w:cs="Arial"/>
          <w:sz w:val="24"/>
          <w:szCs w:val="24"/>
        </w:rPr>
        <w:t xml:space="preserve"> </w:t>
      </w:r>
      <w:r w:rsidR="35AD7C19" w:rsidRPr="5D9186BE">
        <w:rPr>
          <w:rFonts w:ascii="Arial" w:hAnsi="Arial" w:cs="Arial"/>
          <w:i/>
          <w:iCs/>
          <w:sz w:val="24"/>
          <w:szCs w:val="24"/>
        </w:rPr>
        <w:t>ISOP</w:t>
      </w:r>
      <w:r>
        <w:rPr>
          <w:rFonts w:ascii="Arial" w:hAnsi="Arial" w:cs="Arial"/>
          <w:spacing w:val="-3"/>
          <w:sz w:val="24"/>
          <w:szCs w:val="24"/>
        </w:rPr>
        <w:t xml:space="preserve"> will incur costs in securing the system against to avoid unacceptable frequency conditions; or</w:t>
      </w:r>
    </w:p>
    <w:p w14:paraId="33C6DE1E" w14:textId="39675D12" w:rsidR="009C1403" w:rsidRDefault="00C6386D">
      <w:pPr>
        <w:numPr>
          <w:ilvl w:val="0"/>
          <w:numId w:val="61"/>
        </w:numPr>
        <w:kinsoku w:val="0"/>
        <w:overflowPunct w:val="0"/>
        <w:autoSpaceDE/>
        <w:autoSpaceDN/>
        <w:adjustRightInd/>
        <w:spacing w:before="126" w:line="273" w:lineRule="exact"/>
        <w:jc w:val="both"/>
        <w:textAlignment w:val="baseline"/>
        <w:rPr>
          <w:rFonts w:ascii="Arial" w:hAnsi="Arial" w:cs="Arial"/>
          <w:spacing w:val="-4"/>
          <w:sz w:val="24"/>
          <w:szCs w:val="24"/>
        </w:rPr>
      </w:pPr>
      <w:r>
        <w:rPr>
          <w:rFonts w:ascii="Arial" w:hAnsi="Arial" w:cs="Arial"/>
          <w:spacing w:val="-4"/>
          <w:sz w:val="24"/>
          <w:szCs w:val="24"/>
        </w:rPr>
        <w:t xml:space="preserve">give direction to </w:t>
      </w:r>
      <w:r w:rsidR="005A4707">
        <w:rPr>
          <w:rFonts w:ascii="Arial" w:hAnsi="Arial" w:cs="Arial"/>
          <w:spacing w:val="-4"/>
          <w:sz w:val="24"/>
          <w:szCs w:val="24"/>
        </w:rPr>
        <w:t xml:space="preserve">the </w:t>
      </w:r>
      <w:r w:rsidR="00362AAE" w:rsidRPr="00362AAE">
        <w:rPr>
          <w:rFonts w:ascii="Arial" w:hAnsi="Arial" w:cs="Arial"/>
          <w:i/>
          <w:iCs/>
          <w:spacing w:val="-4"/>
          <w:sz w:val="24"/>
          <w:szCs w:val="24"/>
        </w:rPr>
        <w:t>ISOP</w:t>
      </w:r>
      <w:r>
        <w:rPr>
          <w:rFonts w:ascii="Arial" w:hAnsi="Arial" w:cs="Arial"/>
          <w:spacing w:val="-4"/>
          <w:sz w:val="24"/>
          <w:szCs w:val="24"/>
        </w:rPr>
        <w:t xml:space="preserve"> that the FRCR requires further development, and the date by which </w:t>
      </w:r>
      <w:r w:rsidR="005A4707">
        <w:rPr>
          <w:rFonts w:ascii="Arial" w:hAnsi="Arial" w:cs="Arial"/>
          <w:spacing w:val="-4"/>
          <w:sz w:val="24"/>
          <w:szCs w:val="24"/>
        </w:rPr>
        <w:t xml:space="preserve">the </w:t>
      </w:r>
      <w:r w:rsidR="00362AAE" w:rsidRPr="00362AAE">
        <w:rPr>
          <w:rFonts w:ascii="Arial" w:hAnsi="Arial" w:cs="Arial"/>
          <w:i/>
          <w:iCs/>
          <w:spacing w:val="-4"/>
          <w:sz w:val="24"/>
          <w:szCs w:val="24"/>
        </w:rPr>
        <w:t>ISOP</w:t>
      </w:r>
      <w:r>
        <w:rPr>
          <w:rFonts w:ascii="Arial" w:hAnsi="Arial" w:cs="Arial"/>
          <w:spacing w:val="-4"/>
          <w:sz w:val="24"/>
          <w:szCs w:val="24"/>
        </w:rPr>
        <w:t xml:space="preserve"> is required to submit a revised FRCR to the Authority for approval.</w:t>
      </w:r>
    </w:p>
    <w:p w14:paraId="6F440328" w14:textId="4D6A4E69"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 xml:space="preserve">H.20 On approval by the Authority of the FRCR, </w:t>
      </w:r>
      <w:r w:rsidR="005A4707">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shall ensure that the risks set out in the FRCR to be mitigated in its operation of the system shall reasonably be secured until the subsequent approval by the Authority of any update of the FRCR.</w:t>
      </w:r>
    </w:p>
    <w:p w14:paraId="1F3A02B4" w14:textId="77777777" w:rsidR="009C1403" w:rsidRDefault="00C6386D">
      <w:pPr>
        <w:kinsoku w:val="0"/>
        <w:overflowPunct w:val="0"/>
        <w:autoSpaceDE/>
        <w:autoSpaceDN/>
        <w:adjustRightInd/>
        <w:spacing w:before="395" w:line="274" w:lineRule="exact"/>
        <w:textAlignment w:val="baseline"/>
        <w:rPr>
          <w:rFonts w:ascii="Arial" w:hAnsi="Arial" w:cs="Arial"/>
          <w:b/>
          <w:bCs/>
          <w:i/>
          <w:iCs/>
          <w:sz w:val="24"/>
          <w:szCs w:val="24"/>
        </w:rPr>
      </w:pPr>
      <w:r>
        <w:rPr>
          <w:rFonts w:ascii="Arial" w:hAnsi="Arial" w:cs="Arial"/>
          <w:b/>
          <w:bCs/>
          <w:i/>
          <w:iCs/>
          <w:sz w:val="24"/>
          <w:szCs w:val="24"/>
        </w:rPr>
        <w:t>Part C: Provision of information</w:t>
      </w:r>
    </w:p>
    <w:p w14:paraId="0F867FE5" w14:textId="024EE7F1" w:rsidR="009C1403" w:rsidRDefault="00C6386D">
      <w:pPr>
        <w:kinsoku w:val="0"/>
        <w:overflowPunct w:val="0"/>
        <w:autoSpaceDE/>
        <w:autoSpaceDN/>
        <w:adjustRightInd/>
        <w:spacing w:before="264" w:line="281" w:lineRule="exact"/>
        <w:ind w:left="1584" w:hanging="864"/>
        <w:jc w:val="both"/>
        <w:textAlignment w:val="baseline"/>
        <w:rPr>
          <w:rFonts w:ascii="Arial" w:hAnsi="Arial" w:cs="Arial"/>
          <w:sz w:val="24"/>
          <w:szCs w:val="24"/>
        </w:rPr>
      </w:pPr>
      <w:r>
        <w:rPr>
          <w:rFonts w:ascii="Arial" w:hAnsi="Arial" w:cs="Arial"/>
          <w:sz w:val="24"/>
          <w:szCs w:val="24"/>
        </w:rPr>
        <w:t xml:space="preserve">H.21 Based on the FRCR methodology set out in Part A, </w:t>
      </w:r>
      <w:r w:rsidR="00757CC4">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must provide licenced electricity operators if reasonably requested to do so:</w:t>
      </w:r>
    </w:p>
    <w:p w14:paraId="35E53920" w14:textId="77777777" w:rsidR="009C1403" w:rsidRDefault="00C6386D">
      <w:pPr>
        <w:numPr>
          <w:ilvl w:val="0"/>
          <w:numId w:val="62"/>
        </w:numPr>
        <w:kinsoku w:val="0"/>
        <w:overflowPunct w:val="0"/>
        <w:autoSpaceDE/>
        <w:autoSpaceDN/>
        <w:adjustRightInd/>
        <w:spacing w:before="96" w:line="288" w:lineRule="exact"/>
        <w:jc w:val="both"/>
        <w:textAlignment w:val="baseline"/>
        <w:rPr>
          <w:rFonts w:ascii="Arial" w:hAnsi="Arial" w:cs="Arial"/>
          <w:spacing w:val="-3"/>
          <w:sz w:val="24"/>
          <w:szCs w:val="24"/>
        </w:rPr>
      </w:pPr>
      <w:r>
        <w:rPr>
          <w:rFonts w:ascii="Arial" w:hAnsi="Arial" w:cs="Arial"/>
          <w:spacing w:val="-3"/>
          <w:sz w:val="24"/>
          <w:szCs w:val="24"/>
        </w:rPr>
        <w:t>with information and analysis to support them in their decision-making on, for example, operation of their plant and equipment;</w:t>
      </w:r>
    </w:p>
    <w:p w14:paraId="35CD5EA9" w14:textId="2824BB34" w:rsidR="009C1403" w:rsidRDefault="00C6386D">
      <w:pPr>
        <w:numPr>
          <w:ilvl w:val="0"/>
          <w:numId w:val="62"/>
        </w:numPr>
        <w:kinsoku w:val="0"/>
        <w:overflowPunct w:val="0"/>
        <w:autoSpaceDE/>
        <w:autoSpaceDN/>
        <w:adjustRightInd/>
        <w:spacing w:before="105" w:line="280" w:lineRule="exact"/>
        <w:jc w:val="both"/>
        <w:textAlignment w:val="baseline"/>
        <w:rPr>
          <w:rFonts w:ascii="Arial" w:hAnsi="Arial" w:cs="Arial"/>
          <w:sz w:val="24"/>
          <w:szCs w:val="24"/>
        </w:rPr>
      </w:pPr>
      <w:r>
        <w:rPr>
          <w:rFonts w:ascii="Arial" w:hAnsi="Arial" w:cs="Arial"/>
          <w:sz w:val="24"/>
          <w:szCs w:val="24"/>
        </w:rPr>
        <w:t xml:space="preserve">with updated information and analysis to support submissions made to the Authority by </w:t>
      </w:r>
      <w:r w:rsidR="00757CC4">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and in such form and within such timescales as reasonably requested; and</w:t>
      </w:r>
    </w:p>
    <w:p w14:paraId="22B551AA" w14:textId="4FE05CC9" w:rsidR="009C1403" w:rsidRDefault="479F96F1">
      <w:pPr>
        <w:numPr>
          <w:ilvl w:val="0"/>
          <w:numId w:val="62"/>
        </w:numPr>
        <w:kinsoku w:val="0"/>
        <w:overflowPunct w:val="0"/>
        <w:autoSpaceDE/>
        <w:autoSpaceDN/>
        <w:adjustRightInd/>
        <w:spacing w:before="124" w:line="275" w:lineRule="exact"/>
        <w:jc w:val="both"/>
        <w:textAlignment w:val="baseline"/>
        <w:rPr>
          <w:rFonts w:ascii="Arial" w:hAnsi="Arial" w:cs="Arial"/>
          <w:spacing w:val="-2"/>
          <w:sz w:val="24"/>
          <w:szCs w:val="24"/>
        </w:rPr>
      </w:pPr>
      <w:r>
        <w:rPr>
          <w:rFonts w:ascii="Arial" w:hAnsi="Arial" w:cs="Arial"/>
          <w:spacing w:val="-2"/>
          <w:sz w:val="24"/>
          <w:szCs w:val="24"/>
        </w:rPr>
        <w:t xml:space="preserve">In complying with the requirements of this paragraph, </w:t>
      </w:r>
      <w:r w:rsidR="02A4147A" w:rsidRPr="5D9186BE">
        <w:rPr>
          <w:rFonts w:ascii="Arial" w:hAnsi="Arial" w:cs="Arial"/>
          <w:sz w:val="24"/>
          <w:szCs w:val="24"/>
        </w:rPr>
        <w:t xml:space="preserve">the </w:t>
      </w:r>
      <w:r w:rsidR="35AD7C19" w:rsidRPr="5D9186BE">
        <w:rPr>
          <w:rFonts w:ascii="Arial" w:hAnsi="Arial" w:cs="Arial"/>
          <w:i/>
          <w:iCs/>
          <w:sz w:val="24"/>
          <w:szCs w:val="24"/>
        </w:rPr>
        <w:t>ISOP</w:t>
      </w:r>
      <w:r>
        <w:rPr>
          <w:rFonts w:ascii="Arial" w:hAnsi="Arial" w:cs="Arial"/>
          <w:spacing w:val="-2"/>
          <w:sz w:val="24"/>
          <w:szCs w:val="24"/>
        </w:rPr>
        <w:t xml:space="preserve"> must have due regard to the need to exclude from disclosure any information which would or might seriously and prejudicially affect the commercial interests of the owner of that information if disclosed or might be expected to be incompatible with any relevant legislation, code or licence condition. </w:t>
      </w:r>
      <w:r w:rsidR="02A4147A" w:rsidRPr="5D9186BE">
        <w:rPr>
          <w:rFonts w:ascii="Arial" w:hAnsi="Arial" w:cs="Arial"/>
          <w:sz w:val="24"/>
          <w:szCs w:val="24"/>
        </w:rPr>
        <w:t xml:space="preserve">he </w:t>
      </w:r>
      <w:r w:rsidR="35AD7C19" w:rsidRPr="5D9186BE">
        <w:rPr>
          <w:rFonts w:ascii="Arial" w:hAnsi="Arial" w:cs="Arial"/>
          <w:i/>
          <w:iCs/>
          <w:sz w:val="24"/>
          <w:szCs w:val="24"/>
        </w:rPr>
        <w:t>ISOP</w:t>
      </w:r>
      <w:r>
        <w:rPr>
          <w:rFonts w:ascii="Arial" w:hAnsi="Arial" w:cs="Arial"/>
          <w:spacing w:val="-2"/>
          <w:sz w:val="24"/>
          <w:szCs w:val="24"/>
        </w:rPr>
        <w:t xml:space="preserve"> must provide to the Authority its reasons for any non</w:t>
      </w:r>
      <w:r>
        <w:rPr>
          <w:rFonts w:ascii="Arial" w:hAnsi="Arial" w:cs="Arial"/>
          <w:spacing w:val="-2"/>
          <w:sz w:val="24"/>
          <w:szCs w:val="24"/>
        </w:rPr>
        <w:softHyphen/>
        <w:t>disclosure of information.</w:t>
      </w:r>
    </w:p>
    <w:p w14:paraId="210A9930" w14:textId="6D5479D6" w:rsidR="009C1403" w:rsidRDefault="00C6386D">
      <w:pPr>
        <w:kinsoku w:val="0"/>
        <w:overflowPunct w:val="0"/>
        <w:autoSpaceDE/>
        <w:autoSpaceDN/>
        <w:adjustRightInd/>
        <w:spacing w:before="121" w:line="278" w:lineRule="exact"/>
        <w:ind w:left="1584" w:hanging="864"/>
        <w:jc w:val="both"/>
        <w:textAlignment w:val="baseline"/>
        <w:rPr>
          <w:rFonts w:ascii="Arial" w:hAnsi="Arial" w:cs="Arial"/>
          <w:sz w:val="24"/>
          <w:szCs w:val="24"/>
        </w:rPr>
      </w:pPr>
      <w:r>
        <w:rPr>
          <w:rFonts w:ascii="Arial" w:hAnsi="Arial" w:cs="Arial"/>
          <w:sz w:val="24"/>
          <w:szCs w:val="24"/>
        </w:rPr>
        <w:t xml:space="preserve">H.22 The Authority may direct </w:t>
      </w:r>
      <w:r w:rsidR="00757CC4">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to submit additional information on any submissions made under this appendix within such timeframe as the Authority may require in order to carry out any of its functions in relation to the assessment of submissions.</w:t>
      </w:r>
    </w:p>
    <w:p w14:paraId="3F2E6D5F" w14:textId="02F877CF" w:rsidR="004E56FB" w:rsidRDefault="004E56FB">
      <w:pPr>
        <w:widowControl/>
        <w:autoSpaceDE/>
        <w:autoSpaceDN/>
        <w:adjustRightInd/>
        <w:spacing w:after="160" w:line="259" w:lineRule="auto"/>
        <w:rPr>
          <w:rFonts w:ascii="Arial" w:hAnsi="Arial" w:cs="Arial"/>
          <w:sz w:val="24"/>
          <w:szCs w:val="24"/>
        </w:rPr>
      </w:pPr>
      <w:r>
        <w:rPr>
          <w:rFonts w:ascii="Arial" w:hAnsi="Arial" w:cs="Arial"/>
          <w:sz w:val="24"/>
          <w:szCs w:val="24"/>
        </w:rPr>
        <w:br w:type="page"/>
      </w:r>
    </w:p>
    <w:p w14:paraId="6D22ABD6" w14:textId="4EA19DFC" w:rsidR="00047978" w:rsidRDefault="00047978" w:rsidP="00047978">
      <w:pPr>
        <w:pStyle w:val="Appendixheading2"/>
        <w:numPr>
          <w:ilvl w:val="0"/>
          <w:numId w:val="0"/>
        </w:numPr>
        <w:rPr>
          <w:rFonts w:cs="Arial"/>
        </w:rPr>
      </w:pPr>
      <w:r w:rsidRPr="03A9D18B">
        <w:rPr>
          <w:rFonts w:cs="Arial"/>
        </w:rPr>
        <w:t>Appendix I</w:t>
      </w:r>
      <w:r w:rsidR="01903583" w:rsidRPr="03A9D18B">
        <w:rPr>
          <w:rFonts w:cs="Arial"/>
        </w:rPr>
        <w:t xml:space="preserve"> </w:t>
      </w:r>
      <w:r>
        <w:tab/>
      </w:r>
      <w:r>
        <w:tab/>
      </w:r>
      <w:r w:rsidRPr="03A9D18B">
        <w:rPr>
          <w:rFonts w:cs="Arial"/>
        </w:rPr>
        <w:t>System Restoration Requirements</w:t>
      </w:r>
    </w:p>
    <w:p w14:paraId="6627191E" w14:textId="77777777" w:rsidR="00047978" w:rsidRPr="004E56FB" w:rsidRDefault="00047978" w:rsidP="00047978">
      <w:pPr>
        <w:pStyle w:val="Appendixheading2"/>
        <w:numPr>
          <w:ilvl w:val="0"/>
          <w:numId w:val="0"/>
        </w:numPr>
        <w:jc w:val="both"/>
        <w:rPr>
          <w:rFonts w:cs="Arial"/>
          <w:sz w:val="24"/>
          <w:szCs w:val="24"/>
        </w:rPr>
      </w:pPr>
    </w:p>
    <w:p w14:paraId="04FB6ECA" w14:textId="5AB87F8A" w:rsidR="00047978" w:rsidRPr="004E56FB" w:rsidRDefault="00047978" w:rsidP="00047978">
      <w:pPr>
        <w:ind w:left="709" w:hanging="709"/>
        <w:jc w:val="both"/>
        <w:rPr>
          <w:rFonts w:ascii="Arial" w:hAnsi="Arial" w:cs="Arial"/>
          <w:iCs/>
          <w:color w:val="000000" w:themeColor="text1"/>
          <w:sz w:val="24"/>
          <w:szCs w:val="24"/>
        </w:rPr>
      </w:pPr>
      <w:r w:rsidRPr="004E56FB">
        <w:rPr>
          <w:rFonts w:ascii="Arial" w:hAnsi="Arial" w:cs="Arial"/>
          <w:sz w:val="24"/>
          <w:szCs w:val="24"/>
        </w:rPr>
        <w:t>I.</w:t>
      </w:r>
      <w:r w:rsidRPr="004E56FB">
        <w:rPr>
          <w:rFonts w:ascii="Arial" w:hAnsi="Arial" w:cs="Arial"/>
          <w:color w:val="000000" w:themeColor="text1"/>
          <w:sz w:val="24"/>
          <w:szCs w:val="24"/>
        </w:rPr>
        <w:t>1</w:t>
      </w:r>
      <w:r w:rsidRPr="004E56FB">
        <w:rPr>
          <w:rFonts w:ascii="Arial" w:hAnsi="Arial" w:cs="Arial"/>
          <w:color w:val="000000" w:themeColor="text1"/>
          <w:sz w:val="24"/>
          <w:szCs w:val="24"/>
        </w:rPr>
        <w:tab/>
        <w:t xml:space="preserve">These key requirements apply to </w:t>
      </w:r>
      <w:r w:rsidRPr="004E56FB">
        <w:rPr>
          <w:rFonts w:ascii="Arial" w:hAnsi="Arial" w:cs="Arial"/>
          <w:i/>
          <w:color w:val="000000" w:themeColor="text1"/>
          <w:sz w:val="24"/>
          <w:szCs w:val="24"/>
        </w:rPr>
        <w:t xml:space="preserve">onshore transmission systems. </w:t>
      </w:r>
      <w:r w:rsidRPr="004E56FB">
        <w:rPr>
          <w:rFonts w:ascii="Arial" w:hAnsi="Arial" w:cs="Arial"/>
          <w:iCs/>
          <w:color w:val="000000" w:themeColor="text1"/>
          <w:sz w:val="24"/>
          <w:szCs w:val="24"/>
        </w:rPr>
        <w:t xml:space="preserve">In the case of </w:t>
      </w:r>
      <w:r w:rsidRPr="004E56FB">
        <w:rPr>
          <w:rFonts w:ascii="Arial" w:hAnsi="Arial" w:cs="Arial"/>
          <w:i/>
          <w:color w:val="000000" w:themeColor="text1"/>
          <w:sz w:val="24"/>
          <w:szCs w:val="24"/>
        </w:rPr>
        <w:t xml:space="preserve">offshore transmission systems, </w:t>
      </w:r>
      <w:r w:rsidRPr="004E56FB">
        <w:rPr>
          <w:rFonts w:ascii="Arial" w:hAnsi="Arial" w:cs="Arial"/>
          <w:iCs/>
          <w:color w:val="000000" w:themeColor="text1"/>
          <w:sz w:val="24"/>
          <w:szCs w:val="24"/>
        </w:rPr>
        <w:t xml:space="preserve">the requirements of this Appendix I would only be applied to those </w:t>
      </w:r>
      <w:r w:rsidRPr="004E56FB">
        <w:rPr>
          <w:rFonts w:ascii="Arial" w:hAnsi="Arial" w:cs="Arial"/>
          <w:i/>
          <w:color w:val="000000" w:themeColor="text1"/>
          <w:sz w:val="24"/>
          <w:szCs w:val="24"/>
        </w:rPr>
        <w:t>offshore transmission systems</w:t>
      </w:r>
      <w:r w:rsidRPr="004E56FB">
        <w:rPr>
          <w:rFonts w:ascii="Arial" w:hAnsi="Arial" w:cs="Arial"/>
          <w:iCs/>
          <w:color w:val="000000" w:themeColor="text1"/>
          <w:sz w:val="24"/>
          <w:szCs w:val="24"/>
        </w:rPr>
        <w:t xml:space="preserve"> who </w:t>
      </w:r>
      <w:r w:rsidRPr="004E56FB">
        <w:rPr>
          <w:rFonts w:ascii="Arial" w:hAnsi="Arial" w:cs="Arial"/>
          <w:color w:val="000000" w:themeColor="text1"/>
          <w:sz w:val="24"/>
          <w:szCs w:val="24"/>
        </w:rPr>
        <w:t xml:space="preserve">had concluded design contracts for their assets on or after </w:t>
      </w:r>
      <w:r w:rsidR="006B2DC8">
        <w:rPr>
          <w:rFonts w:ascii="Arial" w:hAnsi="Arial" w:cs="Arial"/>
          <w:color w:val="000000" w:themeColor="text1"/>
          <w:sz w:val="24"/>
          <w:szCs w:val="24"/>
        </w:rPr>
        <w:t>05</w:t>
      </w:r>
      <w:r w:rsidR="00792D75">
        <w:rPr>
          <w:rFonts w:ascii="Arial" w:hAnsi="Arial" w:cs="Arial"/>
          <w:color w:val="000000" w:themeColor="text1"/>
          <w:sz w:val="24"/>
          <w:szCs w:val="24"/>
        </w:rPr>
        <w:t xml:space="preserve"> February 2024.</w:t>
      </w:r>
    </w:p>
    <w:p w14:paraId="3CD5FB86" w14:textId="77777777" w:rsidR="00047978" w:rsidRPr="004E56FB" w:rsidRDefault="00047978" w:rsidP="00047978">
      <w:pPr>
        <w:jc w:val="both"/>
        <w:rPr>
          <w:rFonts w:ascii="Arial" w:hAnsi="Arial" w:cs="Arial"/>
          <w:iCs/>
          <w:color w:val="000000" w:themeColor="text1"/>
          <w:sz w:val="24"/>
          <w:szCs w:val="24"/>
        </w:rPr>
      </w:pPr>
    </w:p>
    <w:p w14:paraId="781F09BC"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I.1.1</w:t>
      </w:r>
      <w:r w:rsidRPr="004E56FB">
        <w:rPr>
          <w:rFonts w:cs="Arial"/>
          <w:szCs w:val="24"/>
        </w:rPr>
        <w:tab/>
        <w:t xml:space="preserve">Each </w:t>
      </w:r>
      <w:r w:rsidRPr="004E56FB">
        <w:rPr>
          <w:rFonts w:cs="Arial"/>
          <w:i/>
          <w:iCs/>
          <w:szCs w:val="24"/>
        </w:rPr>
        <w:t>transmission system</w:t>
      </w:r>
      <w:r w:rsidRPr="004E56FB">
        <w:rPr>
          <w:rFonts w:cs="Arial"/>
          <w:szCs w:val="24"/>
        </w:rPr>
        <w:t xml:space="preserve"> shall be designed to facilitate participation in a </w:t>
      </w:r>
      <w:r w:rsidRPr="004E56FB">
        <w:rPr>
          <w:rFonts w:cs="Arial"/>
          <w:i/>
          <w:iCs/>
          <w:szCs w:val="24"/>
        </w:rPr>
        <w:t>restoration plan</w:t>
      </w:r>
      <w:r w:rsidRPr="004E56FB">
        <w:rPr>
          <w:rFonts w:cs="Arial"/>
          <w:szCs w:val="24"/>
        </w:rPr>
        <w:t xml:space="preserve"> as appropriate including but not limited to the assessment of reactive gain and the ability for generation to energise sections of the </w:t>
      </w:r>
      <w:r w:rsidRPr="004E56FB">
        <w:rPr>
          <w:rFonts w:cs="Arial"/>
          <w:i/>
          <w:iCs/>
          <w:szCs w:val="24"/>
        </w:rPr>
        <w:t>transmission system</w:t>
      </w:r>
      <w:r w:rsidRPr="004E56FB">
        <w:rPr>
          <w:rFonts w:cs="Arial"/>
          <w:szCs w:val="24"/>
        </w:rPr>
        <w:t>.</w:t>
      </w:r>
    </w:p>
    <w:p w14:paraId="59C56B21"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I.1.2</w:t>
      </w:r>
      <w:r w:rsidRPr="004E56FB">
        <w:rPr>
          <w:rFonts w:cs="Arial"/>
          <w:szCs w:val="24"/>
        </w:rPr>
        <w:tab/>
        <w:t xml:space="preserve">In addition to the requirements of I1.1, each </w:t>
      </w:r>
      <w:r w:rsidRPr="004E56FB">
        <w:rPr>
          <w:rFonts w:cs="Arial"/>
          <w:i/>
          <w:iCs/>
          <w:szCs w:val="24"/>
        </w:rPr>
        <w:t>transmission system</w:t>
      </w:r>
      <w:r w:rsidRPr="004E56FB">
        <w:rPr>
          <w:rFonts w:cs="Arial"/>
          <w:szCs w:val="24"/>
        </w:rPr>
        <w:t xml:space="preserve"> shall be designed to permit </w:t>
      </w:r>
      <w:r w:rsidRPr="004E56FB">
        <w:rPr>
          <w:rFonts w:cs="Arial"/>
          <w:i/>
          <w:iCs/>
          <w:szCs w:val="24"/>
        </w:rPr>
        <w:t>power stations</w:t>
      </w:r>
      <w:r w:rsidRPr="004E56FB">
        <w:rPr>
          <w:rFonts w:cs="Arial"/>
          <w:szCs w:val="24"/>
        </w:rPr>
        <w:t xml:space="preserve"> to be subsequently synchronised to the </w:t>
      </w:r>
      <w:r w:rsidRPr="004E56FB">
        <w:rPr>
          <w:rFonts w:cs="Arial"/>
          <w:i/>
          <w:iCs/>
          <w:szCs w:val="24"/>
        </w:rPr>
        <w:t>transmission system</w:t>
      </w:r>
      <w:r w:rsidRPr="004E56FB">
        <w:rPr>
          <w:rFonts w:cs="Arial"/>
          <w:szCs w:val="24"/>
        </w:rPr>
        <w:t xml:space="preserve"> and operated within their normal operational capability limits.</w:t>
      </w:r>
    </w:p>
    <w:p w14:paraId="05ABB851"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I.1.3</w:t>
      </w:r>
      <w:r w:rsidRPr="004E56FB">
        <w:rPr>
          <w:rFonts w:cs="Arial"/>
          <w:szCs w:val="24"/>
        </w:rPr>
        <w:tab/>
        <w:t>The no load gain between adjacent substations shall be designed to prevent system collapse</w:t>
      </w:r>
      <w:r w:rsidRPr="004E56FB">
        <w:rPr>
          <w:rFonts w:cs="Arial"/>
          <w:i/>
          <w:iCs/>
          <w:szCs w:val="24"/>
        </w:rPr>
        <w:t xml:space="preserve"> </w:t>
      </w:r>
      <w:r w:rsidRPr="004E56FB">
        <w:rPr>
          <w:rFonts w:cs="Arial"/>
          <w:szCs w:val="24"/>
        </w:rPr>
        <w:t>during restoration.</w:t>
      </w:r>
    </w:p>
    <w:p w14:paraId="1118F22E" w14:textId="77777777" w:rsidR="004E56FB" w:rsidRDefault="004E56FB">
      <w:pPr>
        <w:kinsoku w:val="0"/>
        <w:overflowPunct w:val="0"/>
        <w:autoSpaceDE/>
        <w:autoSpaceDN/>
        <w:adjustRightInd/>
        <w:spacing w:before="121" w:line="278" w:lineRule="exact"/>
        <w:ind w:left="1584" w:hanging="864"/>
        <w:jc w:val="both"/>
        <w:textAlignment w:val="baseline"/>
        <w:rPr>
          <w:rFonts w:ascii="Arial" w:hAnsi="Arial" w:cs="Arial"/>
          <w:sz w:val="24"/>
          <w:szCs w:val="24"/>
        </w:rPr>
      </w:pPr>
    </w:p>
    <w:sectPr w:rsidR="004E56FB">
      <w:headerReference w:type="default" r:id="rId154"/>
      <w:pgSz w:w="11904" w:h="16834"/>
      <w:pgMar w:top="1440" w:right="1400" w:bottom="508" w:left="142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46D3D8" w14:textId="77777777" w:rsidR="006E1F1B" w:rsidRDefault="006E1F1B" w:rsidP="008031CD">
      <w:r>
        <w:separator/>
      </w:r>
    </w:p>
  </w:endnote>
  <w:endnote w:type="continuationSeparator" w:id="0">
    <w:p w14:paraId="5C7A7160" w14:textId="77777777" w:rsidR="006E1F1B" w:rsidRDefault="006E1F1B" w:rsidP="008031CD">
      <w:r>
        <w:continuationSeparator/>
      </w:r>
    </w:p>
  </w:endnote>
  <w:endnote w:type="continuationNotice" w:id="1">
    <w:p w14:paraId="51CC48E6" w14:textId="77777777" w:rsidR="006E1F1B" w:rsidRDefault="006E1F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CBC15" w14:textId="74708C69" w:rsidR="002C36D2" w:rsidRDefault="5D9186BE" w:rsidP="5D9186BE">
    <w:pPr>
      <w:pStyle w:val="Footer"/>
      <w:rPr>
        <w:rFonts w:ascii="Arial" w:hAnsi="Arial" w:cs="Arial"/>
        <w:sz w:val="16"/>
        <w:szCs w:val="16"/>
      </w:rPr>
    </w:pPr>
    <w:r w:rsidRPr="5D9186BE">
      <w:rPr>
        <w:rFonts w:ascii="Arial" w:hAnsi="Arial" w:cs="Arial"/>
        <w:sz w:val="16"/>
        <w:szCs w:val="16"/>
      </w:rPr>
      <w:t xml:space="preserve">National Electricity Transmission System Security and Quality of Supply Standard, Version 2.8,   01 October 2024   </w:t>
    </w:r>
  </w:p>
  <w:p w14:paraId="09C8492D" w14:textId="77777777" w:rsidR="00DF0098" w:rsidRDefault="00DF0098" w:rsidP="00080847">
    <w:pPr>
      <w:pStyle w:val="Footer"/>
      <w:tabs>
        <w:tab w:val="left" w:pos="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54B1F7" w14:textId="77777777" w:rsidR="006E1F1B" w:rsidRDefault="006E1F1B" w:rsidP="008031CD">
      <w:r>
        <w:separator/>
      </w:r>
    </w:p>
  </w:footnote>
  <w:footnote w:type="continuationSeparator" w:id="0">
    <w:p w14:paraId="5ABEB14A" w14:textId="77777777" w:rsidR="006E1F1B" w:rsidRDefault="006E1F1B" w:rsidP="008031CD">
      <w:r>
        <w:continuationSeparator/>
      </w:r>
    </w:p>
  </w:footnote>
  <w:footnote w:type="continuationNotice" w:id="1">
    <w:p w14:paraId="1C10E3A5" w14:textId="77777777" w:rsidR="006E1F1B" w:rsidRDefault="006E1F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995"/>
      <w:gridCol w:w="2995"/>
      <w:gridCol w:w="2995"/>
    </w:tblGrid>
    <w:tr w:rsidR="5D9186BE" w14:paraId="2804703D" w14:textId="77777777" w:rsidTr="005603D2">
      <w:trPr>
        <w:trHeight w:val="300"/>
      </w:trPr>
      <w:tc>
        <w:tcPr>
          <w:tcW w:w="2995" w:type="dxa"/>
        </w:tcPr>
        <w:p w14:paraId="69D53B02" w14:textId="35426AE9" w:rsidR="5D9186BE" w:rsidRDefault="5D9186BE" w:rsidP="005603D2">
          <w:pPr>
            <w:pStyle w:val="Header"/>
            <w:ind w:left="-115"/>
          </w:pPr>
        </w:p>
      </w:tc>
      <w:tc>
        <w:tcPr>
          <w:tcW w:w="2995" w:type="dxa"/>
        </w:tcPr>
        <w:p w14:paraId="52F7C1C8" w14:textId="3B421EDC" w:rsidR="5D9186BE" w:rsidRDefault="5D9186BE" w:rsidP="005603D2">
          <w:pPr>
            <w:pStyle w:val="Header"/>
            <w:jc w:val="center"/>
          </w:pPr>
        </w:p>
      </w:tc>
      <w:tc>
        <w:tcPr>
          <w:tcW w:w="2995" w:type="dxa"/>
        </w:tcPr>
        <w:p w14:paraId="5A0E0CF6" w14:textId="4F31F51F" w:rsidR="5D9186BE" w:rsidRDefault="5D9186BE" w:rsidP="005603D2">
          <w:pPr>
            <w:pStyle w:val="Header"/>
            <w:ind w:right="-115"/>
            <w:jc w:val="right"/>
          </w:pPr>
        </w:p>
      </w:tc>
    </w:tr>
  </w:tbl>
  <w:p w14:paraId="57F6EB9B" w14:textId="2C01EC5E" w:rsidR="5D9186BE" w:rsidRDefault="5D9186BE" w:rsidP="005603D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15"/>
      <w:gridCol w:w="3115"/>
      <w:gridCol w:w="3115"/>
    </w:tblGrid>
    <w:tr w:rsidR="5D9186BE" w14:paraId="472F055D" w14:textId="77777777" w:rsidTr="005603D2">
      <w:trPr>
        <w:trHeight w:val="300"/>
      </w:trPr>
      <w:tc>
        <w:tcPr>
          <w:tcW w:w="3115" w:type="dxa"/>
        </w:tcPr>
        <w:p w14:paraId="75F8E135" w14:textId="3E65B719" w:rsidR="5D9186BE" w:rsidRDefault="5D9186BE" w:rsidP="005603D2">
          <w:pPr>
            <w:pStyle w:val="Header"/>
            <w:ind w:left="-115"/>
          </w:pPr>
        </w:p>
      </w:tc>
      <w:tc>
        <w:tcPr>
          <w:tcW w:w="3115" w:type="dxa"/>
        </w:tcPr>
        <w:p w14:paraId="10CE9B5F" w14:textId="15794509" w:rsidR="5D9186BE" w:rsidRDefault="5D9186BE" w:rsidP="005603D2">
          <w:pPr>
            <w:pStyle w:val="Header"/>
            <w:jc w:val="center"/>
          </w:pPr>
        </w:p>
      </w:tc>
      <w:tc>
        <w:tcPr>
          <w:tcW w:w="3115" w:type="dxa"/>
        </w:tcPr>
        <w:p w14:paraId="1E475056" w14:textId="73342C9A" w:rsidR="5D9186BE" w:rsidRDefault="5D9186BE" w:rsidP="005603D2">
          <w:pPr>
            <w:pStyle w:val="Header"/>
            <w:ind w:right="-115"/>
            <w:jc w:val="right"/>
          </w:pPr>
        </w:p>
      </w:tc>
    </w:tr>
  </w:tbl>
  <w:p w14:paraId="59F69F0B" w14:textId="0DE10AF7" w:rsidR="5D9186BE" w:rsidRDefault="5D9186BE" w:rsidP="005603D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5"/>
      <w:gridCol w:w="3015"/>
      <w:gridCol w:w="3015"/>
    </w:tblGrid>
    <w:tr w:rsidR="5D9186BE" w14:paraId="77E9FCA4" w14:textId="77777777" w:rsidTr="005603D2">
      <w:trPr>
        <w:trHeight w:val="300"/>
      </w:trPr>
      <w:tc>
        <w:tcPr>
          <w:tcW w:w="3015" w:type="dxa"/>
        </w:tcPr>
        <w:p w14:paraId="7F1E0D41" w14:textId="76260EFD" w:rsidR="5D9186BE" w:rsidRDefault="5D9186BE" w:rsidP="005603D2">
          <w:pPr>
            <w:pStyle w:val="Header"/>
            <w:ind w:left="-115"/>
          </w:pPr>
        </w:p>
      </w:tc>
      <w:tc>
        <w:tcPr>
          <w:tcW w:w="3015" w:type="dxa"/>
        </w:tcPr>
        <w:p w14:paraId="763C5A09" w14:textId="27D149AB" w:rsidR="5D9186BE" w:rsidRDefault="5D9186BE" w:rsidP="005603D2">
          <w:pPr>
            <w:pStyle w:val="Header"/>
            <w:jc w:val="center"/>
          </w:pPr>
        </w:p>
      </w:tc>
      <w:tc>
        <w:tcPr>
          <w:tcW w:w="3015" w:type="dxa"/>
        </w:tcPr>
        <w:p w14:paraId="34FD478B" w14:textId="7F3D9D3A" w:rsidR="5D9186BE" w:rsidRDefault="5D9186BE" w:rsidP="005603D2">
          <w:pPr>
            <w:pStyle w:val="Header"/>
            <w:ind w:right="-115"/>
            <w:jc w:val="right"/>
          </w:pPr>
        </w:p>
      </w:tc>
    </w:tr>
  </w:tbl>
  <w:p w14:paraId="31EAEF68" w14:textId="54662631" w:rsidR="5D9186BE" w:rsidRDefault="5D9186BE" w:rsidP="005603D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5"/>
      <w:gridCol w:w="3015"/>
      <w:gridCol w:w="3015"/>
    </w:tblGrid>
    <w:tr w:rsidR="5D9186BE" w14:paraId="38EADC45" w14:textId="77777777" w:rsidTr="00F4688C">
      <w:trPr>
        <w:trHeight w:val="300"/>
      </w:trPr>
      <w:tc>
        <w:tcPr>
          <w:tcW w:w="3015" w:type="dxa"/>
        </w:tcPr>
        <w:p w14:paraId="32B63A26" w14:textId="77777777" w:rsidR="5D9186BE" w:rsidRDefault="5D9186BE" w:rsidP="00F4688C">
          <w:pPr>
            <w:pStyle w:val="Header"/>
            <w:ind w:left="-115"/>
          </w:pPr>
        </w:p>
      </w:tc>
      <w:tc>
        <w:tcPr>
          <w:tcW w:w="3015" w:type="dxa"/>
        </w:tcPr>
        <w:p w14:paraId="13E1A07E" w14:textId="77777777" w:rsidR="5D9186BE" w:rsidRDefault="5D9186BE" w:rsidP="00F4688C">
          <w:pPr>
            <w:pStyle w:val="Header"/>
            <w:jc w:val="center"/>
          </w:pPr>
        </w:p>
      </w:tc>
      <w:tc>
        <w:tcPr>
          <w:tcW w:w="3015" w:type="dxa"/>
        </w:tcPr>
        <w:p w14:paraId="51D6CFB3" w14:textId="77777777" w:rsidR="5D9186BE" w:rsidRDefault="5D9186BE" w:rsidP="00F4688C">
          <w:pPr>
            <w:pStyle w:val="Header"/>
            <w:ind w:right="-115"/>
            <w:jc w:val="right"/>
          </w:pPr>
        </w:p>
      </w:tc>
    </w:tr>
  </w:tbl>
  <w:p w14:paraId="25111F88" w14:textId="77777777" w:rsidR="5D9186BE" w:rsidRDefault="5D9186BE" w:rsidP="00F4688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5"/>
      <w:gridCol w:w="3015"/>
      <w:gridCol w:w="3015"/>
    </w:tblGrid>
    <w:tr w:rsidR="5D9186BE" w14:paraId="0FC34639" w14:textId="77777777" w:rsidTr="005603D2">
      <w:trPr>
        <w:trHeight w:val="300"/>
      </w:trPr>
      <w:tc>
        <w:tcPr>
          <w:tcW w:w="3015" w:type="dxa"/>
        </w:tcPr>
        <w:p w14:paraId="3D8D0FEC" w14:textId="4F910BFC" w:rsidR="5D9186BE" w:rsidRDefault="5D9186BE" w:rsidP="005603D2">
          <w:pPr>
            <w:pStyle w:val="Header"/>
            <w:ind w:left="-115"/>
          </w:pPr>
        </w:p>
      </w:tc>
      <w:tc>
        <w:tcPr>
          <w:tcW w:w="3015" w:type="dxa"/>
        </w:tcPr>
        <w:p w14:paraId="75948121" w14:textId="02ADF0BC" w:rsidR="5D9186BE" w:rsidRDefault="5D9186BE" w:rsidP="005603D2">
          <w:pPr>
            <w:pStyle w:val="Header"/>
            <w:jc w:val="center"/>
          </w:pPr>
        </w:p>
      </w:tc>
      <w:tc>
        <w:tcPr>
          <w:tcW w:w="3015" w:type="dxa"/>
        </w:tcPr>
        <w:p w14:paraId="03898036" w14:textId="4D8DC6AB" w:rsidR="5D9186BE" w:rsidRDefault="5D9186BE" w:rsidP="005603D2">
          <w:pPr>
            <w:pStyle w:val="Header"/>
            <w:ind w:right="-115"/>
            <w:jc w:val="right"/>
          </w:pPr>
        </w:p>
      </w:tc>
    </w:tr>
  </w:tbl>
  <w:p w14:paraId="7F0ED5E3" w14:textId="2189183C" w:rsidR="5D9186BE" w:rsidRDefault="5D9186BE" w:rsidP="005603D2">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5"/>
      <w:gridCol w:w="3015"/>
      <w:gridCol w:w="3015"/>
    </w:tblGrid>
    <w:tr w:rsidR="5D9186BE" w14:paraId="074F015D" w14:textId="77777777" w:rsidTr="005603D2">
      <w:trPr>
        <w:trHeight w:val="300"/>
      </w:trPr>
      <w:tc>
        <w:tcPr>
          <w:tcW w:w="3015" w:type="dxa"/>
        </w:tcPr>
        <w:p w14:paraId="3837AE70" w14:textId="264BA033" w:rsidR="5D9186BE" w:rsidRDefault="5D9186BE" w:rsidP="005603D2">
          <w:pPr>
            <w:pStyle w:val="Header"/>
            <w:ind w:left="-115"/>
          </w:pPr>
        </w:p>
      </w:tc>
      <w:tc>
        <w:tcPr>
          <w:tcW w:w="3015" w:type="dxa"/>
        </w:tcPr>
        <w:p w14:paraId="2AA09702" w14:textId="1D396675" w:rsidR="5D9186BE" w:rsidRDefault="5D9186BE" w:rsidP="005603D2">
          <w:pPr>
            <w:pStyle w:val="Header"/>
            <w:jc w:val="center"/>
          </w:pPr>
        </w:p>
      </w:tc>
      <w:tc>
        <w:tcPr>
          <w:tcW w:w="3015" w:type="dxa"/>
        </w:tcPr>
        <w:p w14:paraId="028B774F" w14:textId="28585C25" w:rsidR="5D9186BE" w:rsidRDefault="5D9186BE" w:rsidP="005603D2">
          <w:pPr>
            <w:pStyle w:val="Header"/>
            <w:ind w:right="-115"/>
            <w:jc w:val="right"/>
          </w:pPr>
        </w:p>
      </w:tc>
    </w:tr>
  </w:tbl>
  <w:p w14:paraId="22BCA518" w14:textId="23866B10" w:rsidR="5D9186BE" w:rsidRDefault="5D9186BE" w:rsidP="005603D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5"/>
      <w:gridCol w:w="3015"/>
      <w:gridCol w:w="3015"/>
    </w:tblGrid>
    <w:tr w:rsidR="5D9186BE" w14:paraId="37FF7218" w14:textId="77777777" w:rsidTr="005603D2">
      <w:trPr>
        <w:trHeight w:val="300"/>
      </w:trPr>
      <w:tc>
        <w:tcPr>
          <w:tcW w:w="3015" w:type="dxa"/>
        </w:tcPr>
        <w:p w14:paraId="1CFE38BB" w14:textId="1A5C2D3A" w:rsidR="5D9186BE" w:rsidRDefault="5D9186BE" w:rsidP="005603D2">
          <w:pPr>
            <w:pStyle w:val="Header"/>
            <w:ind w:left="-115"/>
          </w:pPr>
        </w:p>
      </w:tc>
      <w:tc>
        <w:tcPr>
          <w:tcW w:w="3015" w:type="dxa"/>
        </w:tcPr>
        <w:p w14:paraId="48798A9F" w14:textId="02A1BEAF" w:rsidR="5D9186BE" w:rsidRDefault="5D9186BE" w:rsidP="005603D2">
          <w:pPr>
            <w:pStyle w:val="Header"/>
            <w:jc w:val="center"/>
          </w:pPr>
        </w:p>
      </w:tc>
      <w:tc>
        <w:tcPr>
          <w:tcW w:w="3015" w:type="dxa"/>
        </w:tcPr>
        <w:p w14:paraId="7FA5C321" w14:textId="73EC59C3" w:rsidR="5D9186BE" w:rsidRDefault="5D9186BE" w:rsidP="005603D2">
          <w:pPr>
            <w:pStyle w:val="Header"/>
            <w:ind w:right="-115"/>
            <w:jc w:val="right"/>
          </w:pPr>
        </w:p>
      </w:tc>
    </w:tr>
  </w:tbl>
  <w:p w14:paraId="06548852" w14:textId="21FB25F5" w:rsidR="5D9186BE" w:rsidRDefault="5D9186BE" w:rsidP="005603D2">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65"/>
      <w:gridCol w:w="3065"/>
      <w:gridCol w:w="3065"/>
    </w:tblGrid>
    <w:tr w:rsidR="5D9186BE" w14:paraId="1562D8FD" w14:textId="77777777" w:rsidTr="005603D2">
      <w:trPr>
        <w:trHeight w:val="300"/>
      </w:trPr>
      <w:tc>
        <w:tcPr>
          <w:tcW w:w="3065" w:type="dxa"/>
        </w:tcPr>
        <w:p w14:paraId="0C1B26A8" w14:textId="0246F637" w:rsidR="5D9186BE" w:rsidRDefault="5D9186BE" w:rsidP="005603D2">
          <w:pPr>
            <w:pStyle w:val="Header"/>
            <w:ind w:left="-115"/>
          </w:pPr>
        </w:p>
      </w:tc>
      <w:tc>
        <w:tcPr>
          <w:tcW w:w="3065" w:type="dxa"/>
        </w:tcPr>
        <w:p w14:paraId="1A583910" w14:textId="65C222C0" w:rsidR="5D9186BE" w:rsidRDefault="5D9186BE" w:rsidP="005603D2">
          <w:pPr>
            <w:pStyle w:val="Header"/>
            <w:jc w:val="center"/>
          </w:pPr>
        </w:p>
      </w:tc>
      <w:tc>
        <w:tcPr>
          <w:tcW w:w="3065" w:type="dxa"/>
        </w:tcPr>
        <w:p w14:paraId="48AAF8C5" w14:textId="73E82DE8" w:rsidR="5D9186BE" w:rsidRDefault="5D9186BE" w:rsidP="005603D2">
          <w:pPr>
            <w:pStyle w:val="Header"/>
            <w:ind w:right="-115"/>
            <w:jc w:val="right"/>
          </w:pPr>
        </w:p>
      </w:tc>
    </w:tr>
  </w:tbl>
  <w:p w14:paraId="01EB8E52" w14:textId="368697DC" w:rsidR="5D9186BE" w:rsidRDefault="5D9186BE" w:rsidP="005603D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65"/>
      <w:gridCol w:w="3065"/>
      <w:gridCol w:w="3065"/>
    </w:tblGrid>
    <w:tr w:rsidR="5D9186BE" w14:paraId="63C9C355" w14:textId="77777777" w:rsidTr="005603D2">
      <w:trPr>
        <w:trHeight w:val="300"/>
      </w:trPr>
      <w:tc>
        <w:tcPr>
          <w:tcW w:w="3065" w:type="dxa"/>
        </w:tcPr>
        <w:p w14:paraId="0F5EE627" w14:textId="4063FA5A" w:rsidR="5D9186BE" w:rsidRDefault="5D9186BE" w:rsidP="005603D2">
          <w:pPr>
            <w:pStyle w:val="Header"/>
            <w:ind w:left="-115"/>
          </w:pPr>
        </w:p>
      </w:tc>
      <w:tc>
        <w:tcPr>
          <w:tcW w:w="3065" w:type="dxa"/>
        </w:tcPr>
        <w:p w14:paraId="0D96FA54" w14:textId="13BD83F5" w:rsidR="5D9186BE" w:rsidRDefault="5D9186BE" w:rsidP="005603D2">
          <w:pPr>
            <w:pStyle w:val="Header"/>
            <w:jc w:val="center"/>
          </w:pPr>
        </w:p>
      </w:tc>
      <w:tc>
        <w:tcPr>
          <w:tcW w:w="3065" w:type="dxa"/>
        </w:tcPr>
        <w:p w14:paraId="54864B8E" w14:textId="105E8A8B" w:rsidR="5D9186BE" w:rsidRDefault="5D9186BE" w:rsidP="005603D2">
          <w:pPr>
            <w:pStyle w:val="Header"/>
            <w:ind w:right="-115"/>
            <w:jc w:val="right"/>
          </w:pPr>
        </w:p>
      </w:tc>
    </w:tr>
  </w:tbl>
  <w:p w14:paraId="27D6A9C6" w14:textId="247BB0AE" w:rsidR="5D9186BE" w:rsidRDefault="5D9186BE" w:rsidP="005603D2">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65"/>
      <w:gridCol w:w="3065"/>
      <w:gridCol w:w="3065"/>
    </w:tblGrid>
    <w:tr w:rsidR="5D9186BE" w14:paraId="6243E124" w14:textId="77777777" w:rsidTr="005603D2">
      <w:trPr>
        <w:trHeight w:val="300"/>
      </w:trPr>
      <w:tc>
        <w:tcPr>
          <w:tcW w:w="3065" w:type="dxa"/>
        </w:tcPr>
        <w:p w14:paraId="4F4621F5" w14:textId="5CAB31E3" w:rsidR="5D9186BE" w:rsidRDefault="5D9186BE" w:rsidP="005603D2">
          <w:pPr>
            <w:pStyle w:val="Header"/>
            <w:ind w:left="-115"/>
          </w:pPr>
        </w:p>
      </w:tc>
      <w:tc>
        <w:tcPr>
          <w:tcW w:w="3065" w:type="dxa"/>
        </w:tcPr>
        <w:p w14:paraId="1D9FDFB2" w14:textId="0044A509" w:rsidR="5D9186BE" w:rsidRDefault="5D9186BE" w:rsidP="005603D2">
          <w:pPr>
            <w:pStyle w:val="Header"/>
            <w:jc w:val="center"/>
          </w:pPr>
        </w:p>
      </w:tc>
      <w:tc>
        <w:tcPr>
          <w:tcW w:w="3065" w:type="dxa"/>
        </w:tcPr>
        <w:p w14:paraId="360279D0" w14:textId="4BCB2659" w:rsidR="5D9186BE" w:rsidRDefault="5D9186BE" w:rsidP="005603D2">
          <w:pPr>
            <w:pStyle w:val="Header"/>
            <w:ind w:right="-115"/>
            <w:jc w:val="right"/>
          </w:pPr>
        </w:p>
      </w:tc>
    </w:tr>
  </w:tbl>
  <w:p w14:paraId="2384A7BD" w14:textId="7100DCC9" w:rsidR="5D9186BE" w:rsidRDefault="5D9186BE" w:rsidP="005603D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65"/>
      <w:gridCol w:w="3065"/>
      <w:gridCol w:w="3065"/>
    </w:tblGrid>
    <w:tr w:rsidR="5D9186BE" w14:paraId="5BC4B90F" w14:textId="77777777" w:rsidTr="005603D2">
      <w:trPr>
        <w:trHeight w:val="300"/>
      </w:trPr>
      <w:tc>
        <w:tcPr>
          <w:tcW w:w="3065" w:type="dxa"/>
        </w:tcPr>
        <w:p w14:paraId="4BEF177B" w14:textId="66F946ED" w:rsidR="5D9186BE" w:rsidRDefault="5D9186BE" w:rsidP="005603D2">
          <w:pPr>
            <w:pStyle w:val="Header"/>
            <w:ind w:left="-115"/>
          </w:pPr>
        </w:p>
      </w:tc>
      <w:tc>
        <w:tcPr>
          <w:tcW w:w="3065" w:type="dxa"/>
        </w:tcPr>
        <w:p w14:paraId="3BB38F03" w14:textId="5804057F" w:rsidR="5D9186BE" w:rsidRDefault="5D9186BE" w:rsidP="005603D2">
          <w:pPr>
            <w:pStyle w:val="Header"/>
            <w:jc w:val="center"/>
          </w:pPr>
        </w:p>
      </w:tc>
      <w:tc>
        <w:tcPr>
          <w:tcW w:w="3065" w:type="dxa"/>
        </w:tcPr>
        <w:p w14:paraId="1C231077" w14:textId="44748550" w:rsidR="5D9186BE" w:rsidRDefault="5D9186BE" w:rsidP="005603D2">
          <w:pPr>
            <w:pStyle w:val="Header"/>
            <w:ind w:right="-115"/>
            <w:jc w:val="right"/>
          </w:pPr>
        </w:p>
      </w:tc>
    </w:tr>
  </w:tbl>
  <w:p w14:paraId="7DB585DB" w14:textId="7670D2BF" w:rsidR="5D9186BE" w:rsidRDefault="5D9186BE" w:rsidP="005603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995"/>
      <w:gridCol w:w="2995"/>
      <w:gridCol w:w="2995"/>
    </w:tblGrid>
    <w:tr w:rsidR="5D9186BE" w14:paraId="416E7610" w14:textId="77777777" w:rsidTr="005603D2">
      <w:trPr>
        <w:trHeight w:val="300"/>
      </w:trPr>
      <w:tc>
        <w:tcPr>
          <w:tcW w:w="2995" w:type="dxa"/>
        </w:tcPr>
        <w:p w14:paraId="2BAB4301" w14:textId="7EC6C828" w:rsidR="5D9186BE" w:rsidRDefault="5D9186BE" w:rsidP="005603D2">
          <w:pPr>
            <w:pStyle w:val="Header"/>
            <w:ind w:left="-115"/>
          </w:pPr>
        </w:p>
      </w:tc>
      <w:tc>
        <w:tcPr>
          <w:tcW w:w="2995" w:type="dxa"/>
        </w:tcPr>
        <w:p w14:paraId="6E4D26F2" w14:textId="4FA1E893" w:rsidR="5D9186BE" w:rsidRDefault="5D9186BE" w:rsidP="005603D2">
          <w:pPr>
            <w:pStyle w:val="Header"/>
            <w:jc w:val="center"/>
          </w:pPr>
        </w:p>
      </w:tc>
      <w:tc>
        <w:tcPr>
          <w:tcW w:w="2995" w:type="dxa"/>
        </w:tcPr>
        <w:p w14:paraId="5C8E9EDD" w14:textId="23AE9406" w:rsidR="5D9186BE" w:rsidRDefault="5D9186BE" w:rsidP="005603D2">
          <w:pPr>
            <w:pStyle w:val="Header"/>
            <w:ind w:right="-115"/>
            <w:jc w:val="right"/>
          </w:pPr>
        </w:p>
      </w:tc>
    </w:tr>
  </w:tbl>
  <w:p w14:paraId="3334862E" w14:textId="2083202C" w:rsidR="5D9186BE" w:rsidRDefault="5D9186BE" w:rsidP="005603D2">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65"/>
      <w:gridCol w:w="3065"/>
      <w:gridCol w:w="3065"/>
    </w:tblGrid>
    <w:tr w:rsidR="5D9186BE" w14:paraId="1B1F77DD" w14:textId="77777777" w:rsidTr="005603D2">
      <w:trPr>
        <w:trHeight w:val="300"/>
      </w:trPr>
      <w:tc>
        <w:tcPr>
          <w:tcW w:w="3065" w:type="dxa"/>
        </w:tcPr>
        <w:p w14:paraId="589A6873" w14:textId="232D39C2" w:rsidR="5D9186BE" w:rsidRDefault="5D9186BE" w:rsidP="005603D2">
          <w:pPr>
            <w:pStyle w:val="Header"/>
            <w:ind w:left="-115"/>
          </w:pPr>
        </w:p>
      </w:tc>
      <w:tc>
        <w:tcPr>
          <w:tcW w:w="3065" w:type="dxa"/>
        </w:tcPr>
        <w:p w14:paraId="3328EF8A" w14:textId="27C59F84" w:rsidR="5D9186BE" w:rsidRDefault="5D9186BE" w:rsidP="005603D2">
          <w:pPr>
            <w:pStyle w:val="Header"/>
            <w:jc w:val="center"/>
          </w:pPr>
        </w:p>
      </w:tc>
      <w:tc>
        <w:tcPr>
          <w:tcW w:w="3065" w:type="dxa"/>
        </w:tcPr>
        <w:p w14:paraId="750747F4" w14:textId="21CB27F9" w:rsidR="5D9186BE" w:rsidRDefault="5D9186BE" w:rsidP="005603D2">
          <w:pPr>
            <w:pStyle w:val="Header"/>
            <w:ind w:right="-115"/>
            <w:jc w:val="right"/>
          </w:pPr>
        </w:p>
      </w:tc>
    </w:tr>
  </w:tbl>
  <w:p w14:paraId="276B02A7" w14:textId="5D16345F" w:rsidR="5D9186BE" w:rsidRDefault="5D9186BE" w:rsidP="005603D2">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65"/>
      <w:gridCol w:w="3065"/>
      <w:gridCol w:w="3065"/>
    </w:tblGrid>
    <w:tr w:rsidR="5D9186BE" w14:paraId="3BEEEE98" w14:textId="77777777" w:rsidTr="005603D2">
      <w:trPr>
        <w:trHeight w:val="300"/>
      </w:trPr>
      <w:tc>
        <w:tcPr>
          <w:tcW w:w="3065" w:type="dxa"/>
        </w:tcPr>
        <w:p w14:paraId="3F5CAC53" w14:textId="7E237AF5" w:rsidR="5D9186BE" w:rsidRDefault="5D9186BE" w:rsidP="005603D2">
          <w:pPr>
            <w:pStyle w:val="Header"/>
            <w:ind w:left="-115"/>
          </w:pPr>
        </w:p>
      </w:tc>
      <w:tc>
        <w:tcPr>
          <w:tcW w:w="3065" w:type="dxa"/>
        </w:tcPr>
        <w:p w14:paraId="76408D33" w14:textId="4566A846" w:rsidR="5D9186BE" w:rsidRDefault="5D9186BE" w:rsidP="005603D2">
          <w:pPr>
            <w:pStyle w:val="Header"/>
            <w:jc w:val="center"/>
          </w:pPr>
        </w:p>
      </w:tc>
      <w:tc>
        <w:tcPr>
          <w:tcW w:w="3065" w:type="dxa"/>
        </w:tcPr>
        <w:p w14:paraId="18CE6A8B" w14:textId="0AB76716" w:rsidR="5D9186BE" w:rsidRDefault="5D9186BE" w:rsidP="005603D2">
          <w:pPr>
            <w:pStyle w:val="Header"/>
            <w:ind w:right="-115"/>
            <w:jc w:val="right"/>
          </w:pPr>
        </w:p>
      </w:tc>
    </w:tr>
  </w:tbl>
  <w:p w14:paraId="4C92D60C" w14:textId="7021C2F9" w:rsidR="5D9186BE" w:rsidRDefault="5D9186BE" w:rsidP="005603D2">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461F432F" w14:textId="77777777" w:rsidTr="005603D2">
      <w:trPr>
        <w:trHeight w:val="300"/>
      </w:trPr>
      <w:tc>
        <w:tcPr>
          <w:tcW w:w="3120" w:type="dxa"/>
        </w:tcPr>
        <w:p w14:paraId="20DFD08F" w14:textId="011541D0" w:rsidR="5D9186BE" w:rsidRDefault="5D9186BE" w:rsidP="005603D2">
          <w:pPr>
            <w:pStyle w:val="Header"/>
            <w:ind w:left="-115"/>
          </w:pPr>
        </w:p>
      </w:tc>
      <w:tc>
        <w:tcPr>
          <w:tcW w:w="3120" w:type="dxa"/>
        </w:tcPr>
        <w:p w14:paraId="71CA0E77" w14:textId="0DB0776F" w:rsidR="5D9186BE" w:rsidRDefault="5D9186BE" w:rsidP="005603D2">
          <w:pPr>
            <w:pStyle w:val="Header"/>
            <w:jc w:val="center"/>
          </w:pPr>
        </w:p>
      </w:tc>
      <w:tc>
        <w:tcPr>
          <w:tcW w:w="3120" w:type="dxa"/>
        </w:tcPr>
        <w:p w14:paraId="5EA41095" w14:textId="13F983AA" w:rsidR="5D9186BE" w:rsidRDefault="5D9186BE" w:rsidP="005603D2">
          <w:pPr>
            <w:pStyle w:val="Header"/>
            <w:ind w:right="-115"/>
            <w:jc w:val="right"/>
          </w:pPr>
        </w:p>
      </w:tc>
    </w:tr>
  </w:tbl>
  <w:p w14:paraId="12AECD8B" w14:textId="21A5E4EF" w:rsidR="5D9186BE" w:rsidRDefault="5D9186BE" w:rsidP="005603D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6BE33A2D" w14:textId="77777777" w:rsidTr="005603D2">
      <w:trPr>
        <w:trHeight w:val="300"/>
      </w:trPr>
      <w:tc>
        <w:tcPr>
          <w:tcW w:w="3120" w:type="dxa"/>
        </w:tcPr>
        <w:p w14:paraId="1184114E" w14:textId="76C5B119" w:rsidR="5D9186BE" w:rsidRDefault="5D9186BE" w:rsidP="005603D2">
          <w:pPr>
            <w:pStyle w:val="Header"/>
            <w:ind w:left="-115"/>
          </w:pPr>
        </w:p>
      </w:tc>
      <w:tc>
        <w:tcPr>
          <w:tcW w:w="3120" w:type="dxa"/>
        </w:tcPr>
        <w:p w14:paraId="1BB83BF9" w14:textId="13AF7F33" w:rsidR="5D9186BE" w:rsidRDefault="5D9186BE" w:rsidP="005603D2">
          <w:pPr>
            <w:pStyle w:val="Header"/>
            <w:jc w:val="center"/>
          </w:pPr>
        </w:p>
      </w:tc>
      <w:tc>
        <w:tcPr>
          <w:tcW w:w="3120" w:type="dxa"/>
        </w:tcPr>
        <w:p w14:paraId="4D11F47E" w14:textId="478C54D6" w:rsidR="5D9186BE" w:rsidRDefault="5D9186BE" w:rsidP="005603D2">
          <w:pPr>
            <w:pStyle w:val="Header"/>
            <w:ind w:right="-115"/>
            <w:jc w:val="right"/>
          </w:pPr>
        </w:p>
      </w:tc>
    </w:tr>
  </w:tbl>
  <w:p w14:paraId="5E4C3327" w14:textId="0B7C5EBF" w:rsidR="5D9186BE" w:rsidRDefault="5D9186BE" w:rsidP="005603D2">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43E872B5" w14:textId="77777777" w:rsidTr="005603D2">
      <w:trPr>
        <w:trHeight w:val="300"/>
      </w:trPr>
      <w:tc>
        <w:tcPr>
          <w:tcW w:w="3120" w:type="dxa"/>
        </w:tcPr>
        <w:p w14:paraId="49EC5732" w14:textId="72B3A2F1" w:rsidR="5D9186BE" w:rsidRDefault="5D9186BE" w:rsidP="005603D2">
          <w:pPr>
            <w:pStyle w:val="Header"/>
            <w:ind w:left="-115"/>
          </w:pPr>
        </w:p>
      </w:tc>
      <w:tc>
        <w:tcPr>
          <w:tcW w:w="3120" w:type="dxa"/>
        </w:tcPr>
        <w:p w14:paraId="020636C0" w14:textId="5DF45AE1" w:rsidR="5D9186BE" w:rsidRDefault="5D9186BE" w:rsidP="005603D2">
          <w:pPr>
            <w:pStyle w:val="Header"/>
            <w:jc w:val="center"/>
          </w:pPr>
        </w:p>
      </w:tc>
      <w:tc>
        <w:tcPr>
          <w:tcW w:w="3120" w:type="dxa"/>
        </w:tcPr>
        <w:p w14:paraId="7F717663" w14:textId="3A8B17AE" w:rsidR="5D9186BE" w:rsidRDefault="5D9186BE" w:rsidP="005603D2">
          <w:pPr>
            <w:pStyle w:val="Header"/>
            <w:ind w:right="-115"/>
            <w:jc w:val="right"/>
          </w:pPr>
        </w:p>
      </w:tc>
    </w:tr>
  </w:tbl>
  <w:p w14:paraId="5BCF25CB" w14:textId="1A59CD8B" w:rsidR="5D9186BE" w:rsidRDefault="5D9186BE" w:rsidP="005603D2">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096D4782" w14:textId="77777777" w:rsidTr="005603D2">
      <w:trPr>
        <w:trHeight w:val="300"/>
      </w:trPr>
      <w:tc>
        <w:tcPr>
          <w:tcW w:w="3120" w:type="dxa"/>
        </w:tcPr>
        <w:p w14:paraId="7CA4E3D4" w14:textId="55B67A41" w:rsidR="5D9186BE" w:rsidRDefault="5D9186BE" w:rsidP="005603D2">
          <w:pPr>
            <w:pStyle w:val="Header"/>
            <w:ind w:left="-115"/>
          </w:pPr>
        </w:p>
      </w:tc>
      <w:tc>
        <w:tcPr>
          <w:tcW w:w="3120" w:type="dxa"/>
        </w:tcPr>
        <w:p w14:paraId="4594EF3A" w14:textId="496B4900" w:rsidR="5D9186BE" w:rsidRDefault="5D9186BE" w:rsidP="005603D2">
          <w:pPr>
            <w:pStyle w:val="Header"/>
            <w:jc w:val="center"/>
          </w:pPr>
        </w:p>
      </w:tc>
      <w:tc>
        <w:tcPr>
          <w:tcW w:w="3120" w:type="dxa"/>
        </w:tcPr>
        <w:p w14:paraId="2A816BE6" w14:textId="519DF3D4" w:rsidR="5D9186BE" w:rsidRDefault="5D9186BE" w:rsidP="005603D2">
          <w:pPr>
            <w:pStyle w:val="Header"/>
            <w:ind w:right="-115"/>
            <w:jc w:val="right"/>
          </w:pPr>
        </w:p>
      </w:tc>
    </w:tr>
  </w:tbl>
  <w:p w14:paraId="2CA66A05" w14:textId="75D7634C" w:rsidR="5D9186BE" w:rsidRDefault="5D9186BE" w:rsidP="005603D2">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556FD13B" w14:textId="77777777" w:rsidTr="005603D2">
      <w:trPr>
        <w:trHeight w:val="300"/>
      </w:trPr>
      <w:tc>
        <w:tcPr>
          <w:tcW w:w="3120" w:type="dxa"/>
        </w:tcPr>
        <w:p w14:paraId="2E827E8D" w14:textId="0D8542ED" w:rsidR="5D9186BE" w:rsidRDefault="5D9186BE" w:rsidP="005603D2">
          <w:pPr>
            <w:pStyle w:val="Header"/>
            <w:ind w:left="-115"/>
          </w:pPr>
        </w:p>
      </w:tc>
      <w:tc>
        <w:tcPr>
          <w:tcW w:w="3120" w:type="dxa"/>
        </w:tcPr>
        <w:p w14:paraId="69AB70B6" w14:textId="4AD9A438" w:rsidR="5D9186BE" w:rsidRDefault="5D9186BE" w:rsidP="005603D2">
          <w:pPr>
            <w:pStyle w:val="Header"/>
            <w:jc w:val="center"/>
          </w:pPr>
        </w:p>
      </w:tc>
      <w:tc>
        <w:tcPr>
          <w:tcW w:w="3120" w:type="dxa"/>
        </w:tcPr>
        <w:p w14:paraId="4D307766" w14:textId="64F1C83A" w:rsidR="5D9186BE" w:rsidRDefault="5D9186BE" w:rsidP="005603D2">
          <w:pPr>
            <w:pStyle w:val="Header"/>
            <w:ind w:right="-115"/>
            <w:jc w:val="right"/>
          </w:pPr>
        </w:p>
      </w:tc>
    </w:tr>
  </w:tbl>
  <w:p w14:paraId="1E90F784" w14:textId="45EFD6C1" w:rsidR="5D9186BE" w:rsidRDefault="5D9186BE" w:rsidP="005603D2">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1C718DC4" w14:textId="77777777" w:rsidTr="005603D2">
      <w:trPr>
        <w:trHeight w:val="300"/>
      </w:trPr>
      <w:tc>
        <w:tcPr>
          <w:tcW w:w="3120" w:type="dxa"/>
        </w:tcPr>
        <w:p w14:paraId="62334B8C" w14:textId="71011C1E" w:rsidR="5D9186BE" w:rsidRDefault="5D9186BE" w:rsidP="005603D2">
          <w:pPr>
            <w:pStyle w:val="Header"/>
            <w:ind w:left="-115"/>
          </w:pPr>
        </w:p>
      </w:tc>
      <w:tc>
        <w:tcPr>
          <w:tcW w:w="3120" w:type="dxa"/>
        </w:tcPr>
        <w:p w14:paraId="3D94C42F" w14:textId="4D22F957" w:rsidR="5D9186BE" w:rsidRDefault="5D9186BE" w:rsidP="005603D2">
          <w:pPr>
            <w:pStyle w:val="Header"/>
            <w:jc w:val="center"/>
          </w:pPr>
        </w:p>
      </w:tc>
      <w:tc>
        <w:tcPr>
          <w:tcW w:w="3120" w:type="dxa"/>
        </w:tcPr>
        <w:p w14:paraId="4638F6F6" w14:textId="17BFD541" w:rsidR="5D9186BE" w:rsidRDefault="5D9186BE" w:rsidP="005603D2">
          <w:pPr>
            <w:pStyle w:val="Header"/>
            <w:ind w:right="-115"/>
            <w:jc w:val="right"/>
          </w:pPr>
        </w:p>
      </w:tc>
    </w:tr>
  </w:tbl>
  <w:p w14:paraId="5895D6A5" w14:textId="2C6C77D4" w:rsidR="5D9186BE" w:rsidRDefault="5D9186BE" w:rsidP="005603D2">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764874AC" w14:textId="77777777" w:rsidTr="005603D2">
      <w:trPr>
        <w:trHeight w:val="300"/>
      </w:trPr>
      <w:tc>
        <w:tcPr>
          <w:tcW w:w="3120" w:type="dxa"/>
        </w:tcPr>
        <w:p w14:paraId="73030612" w14:textId="75C90DE1" w:rsidR="5D9186BE" w:rsidRDefault="5D9186BE" w:rsidP="005603D2">
          <w:pPr>
            <w:pStyle w:val="Header"/>
            <w:ind w:left="-115"/>
          </w:pPr>
        </w:p>
      </w:tc>
      <w:tc>
        <w:tcPr>
          <w:tcW w:w="3120" w:type="dxa"/>
        </w:tcPr>
        <w:p w14:paraId="39B7CCCC" w14:textId="4B5674B7" w:rsidR="5D9186BE" w:rsidRDefault="5D9186BE" w:rsidP="005603D2">
          <w:pPr>
            <w:pStyle w:val="Header"/>
            <w:jc w:val="center"/>
          </w:pPr>
        </w:p>
      </w:tc>
      <w:tc>
        <w:tcPr>
          <w:tcW w:w="3120" w:type="dxa"/>
        </w:tcPr>
        <w:p w14:paraId="79758AAE" w14:textId="40C7E2B9" w:rsidR="5D9186BE" w:rsidRDefault="5D9186BE" w:rsidP="005603D2">
          <w:pPr>
            <w:pStyle w:val="Header"/>
            <w:ind w:right="-115"/>
            <w:jc w:val="right"/>
          </w:pPr>
        </w:p>
      </w:tc>
    </w:tr>
  </w:tbl>
  <w:p w14:paraId="2800A6B9" w14:textId="23117A80" w:rsidR="5D9186BE" w:rsidRDefault="5D9186BE" w:rsidP="005603D2">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1C305724" w14:textId="77777777" w:rsidTr="005603D2">
      <w:trPr>
        <w:trHeight w:val="300"/>
      </w:trPr>
      <w:tc>
        <w:tcPr>
          <w:tcW w:w="3120" w:type="dxa"/>
        </w:tcPr>
        <w:p w14:paraId="2C87B83D" w14:textId="05BBEE6B" w:rsidR="5D9186BE" w:rsidRDefault="5D9186BE" w:rsidP="005603D2">
          <w:pPr>
            <w:pStyle w:val="Header"/>
            <w:ind w:left="-115"/>
          </w:pPr>
        </w:p>
      </w:tc>
      <w:tc>
        <w:tcPr>
          <w:tcW w:w="3120" w:type="dxa"/>
        </w:tcPr>
        <w:p w14:paraId="05DDF737" w14:textId="796DB9CF" w:rsidR="5D9186BE" w:rsidRDefault="5D9186BE" w:rsidP="005603D2">
          <w:pPr>
            <w:pStyle w:val="Header"/>
            <w:jc w:val="center"/>
          </w:pPr>
        </w:p>
      </w:tc>
      <w:tc>
        <w:tcPr>
          <w:tcW w:w="3120" w:type="dxa"/>
        </w:tcPr>
        <w:p w14:paraId="0B14E9FA" w14:textId="1D466C31" w:rsidR="5D9186BE" w:rsidRDefault="5D9186BE" w:rsidP="005603D2">
          <w:pPr>
            <w:pStyle w:val="Header"/>
            <w:ind w:right="-115"/>
            <w:jc w:val="right"/>
          </w:pPr>
        </w:p>
      </w:tc>
    </w:tr>
  </w:tbl>
  <w:p w14:paraId="7AD953D0" w14:textId="77A26A0F" w:rsidR="5D9186BE" w:rsidRDefault="5D9186BE" w:rsidP="005603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995"/>
      <w:gridCol w:w="2995"/>
      <w:gridCol w:w="2995"/>
    </w:tblGrid>
    <w:tr w:rsidR="5D9186BE" w14:paraId="2F435EED" w14:textId="77777777" w:rsidTr="005603D2">
      <w:trPr>
        <w:trHeight w:val="300"/>
      </w:trPr>
      <w:tc>
        <w:tcPr>
          <w:tcW w:w="2995" w:type="dxa"/>
        </w:tcPr>
        <w:p w14:paraId="47460E23" w14:textId="07151BDF" w:rsidR="5D9186BE" w:rsidRDefault="5D9186BE" w:rsidP="005603D2">
          <w:pPr>
            <w:pStyle w:val="Header"/>
            <w:ind w:left="-115"/>
          </w:pPr>
        </w:p>
      </w:tc>
      <w:tc>
        <w:tcPr>
          <w:tcW w:w="2995" w:type="dxa"/>
        </w:tcPr>
        <w:p w14:paraId="59BB28BD" w14:textId="337CBFD6" w:rsidR="5D9186BE" w:rsidRDefault="5D9186BE" w:rsidP="005603D2">
          <w:pPr>
            <w:pStyle w:val="Header"/>
            <w:jc w:val="center"/>
          </w:pPr>
        </w:p>
      </w:tc>
      <w:tc>
        <w:tcPr>
          <w:tcW w:w="2995" w:type="dxa"/>
        </w:tcPr>
        <w:p w14:paraId="6BE66F24" w14:textId="42A975C8" w:rsidR="5D9186BE" w:rsidRDefault="5D9186BE" w:rsidP="005603D2">
          <w:pPr>
            <w:pStyle w:val="Header"/>
            <w:ind w:right="-115"/>
            <w:jc w:val="right"/>
          </w:pPr>
        </w:p>
      </w:tc>
    </w:tr>
  </w:tbl>
  <w:p w14:paraId="68396E9D" w14:textId="6F3B71C6" w:rsidR="5D9186BE" w:rsidRDefault="5D9186BE" w:rsidP="005603D2">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411704E3" w14:textId="77777777" w:rsidTr="005603D2">
      <w:trPr>
        <w:trHeight w:val="300"/>
      </w:trPr>
      <w:tc>
        <w:tcPr>
          <w:tcW w:w="3120" w:type="dxa"/>
        </w:tcPr>
        <w:p w14:paraId="1E054C31" w14:textId="3F6B84C1" w:rsidR="5D9186BE" w:rsidRDefault="5D9186BE" w:rsidP="005603D2">
          <w:pPr>
            <w:pStyle w:val="Header"/>
            <w:ind w:left="-115"/>
          </w:pPr>
        </w:p>
      </w:tc>
      <w:tc>
        <w:tcPr>
          <w:tcW w:w="3120" w:type="dxa"/>
        </w:tcPr>
        <w:p w14:paraId="470E5CBA" w14:textId="0155A9C6" w:rsidR="5D9186BE" w:rsidRDefault="5D9186BE" w:rsidP="005603D2">
          <w:pPr>
            <w:pStyle w:val="Header"/>
            <w:jc w:val="center"/>
          </w:pPr>
        </w:p>
      </w:tc>
      <w:tc>
        <w:tcPr>
          <w:tcW w:w="3120" w:type="dxa"/>
        </w:tcPr>
        <w:p w14:paraId="7D7DB142" w14:textId="505964E0" w:rsidR="5D9186BE" w:rsidRDefault="5D9186BE" w:rsidP="005603D2">
          <w:pPr>
            <w:pStyle w:val="Header"/>
            <w:ind w:right="-115"/>
            <w:jc w:val="right"/>
          </w:pPr>
        </w:p>
      </w:tc>
    </w:tr>
  </w:tbl>
  <w:p w14:paraId="54FDD8C9" w14:textId="6A6AE0BD" w:rsidR="5D9186BE" w:rsidRDefault="5D9186BE" w:rsidP="005603D2">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444A5D4A" w14:textId="77777777" w:rsidTr="005603D2">
      <w:trPr>
        <w:trHeight w:val="300"/>
      </w:trPr>
      <w:tc>
        <w:tcPr>
          <w:tcW w:w="3120" w:type="dxa"/>
        </w:tcPr>
        <w:p w14:paraId="48E7E90F" w14:textId="7B3071EF" w:rsidR="5D9186BE" w:rsidRDefault="5D9186BE" w:rsidP="005603D2">
          <w:pPr>
            <w:pStyle w:val="Header"/>
            <w:ind w:left="-115"/>
          </w:pPr>
        </w:p>
      </w:tc>
      <w:tc>
        <w:tcPr>
          <w:tcW w:w="3120" w:type="dxa"/>
        </w:tcPr>
        <w:p w14:paraId="678DB759" w14:textId="5EA32912" w:rsidR="5D9186BE" w:rsidRDefault="5D9186BE" w:rsidP="005603D2">
          <w:pPr>
            <w:pStyle w:val="Header"/>
            <w:jc w:val="center"/>
          </w:pPr>
        </w:p>
      </w:tc>
      <w:tc>
        <w:tcPr>
          <w:tcW w:w="3120" w:type="dxa"/>
        </w:tcPr>
        <w:p w14:paraId="1C13A15C" w14:textId="1EDFABDB" w:rsidR="5D9186BE" w:rsidRDefault="5D9186BE" w:rsidP="005603D2">
          <w:pPr>
            <w:pStyle w:val="Header"/>
            <w:ind w:right="-115"/>
            <w:jc w:val="right"/>
          </w:pPr>
        </w:p>
      </w:tc>
    </w:tr>
  </w:tbl>
  <w:p w14:paraId="7B635C8B" w14:textId="2C0CE1EF" w:rsidR="5D9186BE" w:rsidRDefault="5D9186BE" w:rsidP="005603D2">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530"/>
      <w:gridCol w:w="3530"/>
      <w:gridCol w:w="3530"/>
    </w:tblGrid>
    <w:tr w:rsidR="5D9186BE" w14:paraId="48E77C25" w14:textId="77777777" w:rsidTr="005603D2">
      <w:trPr>
        <w:trHeight w:val="300"/>
      </w:trPr>
      <w:tc>
        <w:tcPr>
          <w:tcW w:w="3530" w:type="dxa"/>
        </w:tcPr>
        <w:p w14:paraId="5356A1DB" w14:textId="69DA7AE5" w:rsidR="5D9186BE" w:rsidRDefault="5D9186BE" w:rsidP="005603D2">
          <w:pPr>
            <w:pStyle w:val="Header"/>
            <w:ind w:left="-115"/>
          </w:pPr>
        </w:p>
      </w:tc>
      <w:tc>
        <w:tcPr>
          <w:tcW w:w="3530" w:type="dxa"/>
        </w:tcPr>
        <w:p w14:paraId="0F508365" w14:textId="1BA37A80" w:rsidR="5D9186BE" w:rsidRDefault="5D9186BE" w:rsidP="005603D2">
          <w:pPr>
            <w:pStyle w:val="Header"/>
            <w:jc w:val="center"/>
          </w:pPr>
        </w:p>
      </w:tc>
      <w:tc>
        <w:tcPr>
          <w:tcW w:w="3530" w:type="dxa"/>
        </w:tcPr>
        <w:p w14:paraId="14CF6534" w14:textId="14FEE42E" w:rsidR="5D9186BE" w:rsidRDefault="5D9186BE" w:rsidP="005603D2">
          <w:pPr>
            <w:pStyle w:val="Header"/>
            <w:ind w:right="-115"/>
            <w:jc w:val="right"/>
          </w:pPr>
        </w:p>
      </w:tc>
    </w:tr>
  </w:tbl>
  <w:p w14:paraId="0A0B5F72" w14:textId="370BA437" w:rsidR="5D9186BE" w:rsidRDefault="5D9186BE" w:rsidP="005603D2">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550"/>
      <w:gridCol w:w="3550"/>
      <w:gridCol w:w="3550"/>
    </w:tblGrid>
    <w:tr w:rsidR="5D9186BE" w14:paraId="041DBBAD" w14:textId="77777777" w:rsidTr="005603D2">
      <w:trPr>
        <w:trHeight w:val="300"/>
      </w:trPr>
      <w:tc>
        <w:tcPr>
          <w:tcW w:w="3550" w:type="dxa"/>
        </w:tcPr>
        <w:p w14:paraId="71084A21" w14:textId="4CEED374" w:rsidR="5D9186BE" w:rsidRDefault="5D9186BE" w:rsidP="005603D2">
          <w:pPr>
            <w:pStyle w:val="Header"/>
            <w:ind w:left="-115"/>
          </w:pPr>
        </w:p>
      </w:tc>
      <w:tc>
        <w:tcPr>
          <w:tcW w:w="3550" w:type="dxa"/>
        </w:tcPr>
        <w:p w14:paraId="09147A1E" w14:textId="13D77CA1" w:rsidR="5D9186BE" w:rsidRDefault="5D9186BE" w:rsidP="005603D2">
          <w:pPr>
            <w:pStyle w:val="Header"/>
            <w:jc w:val="center"/>
          </w:pPr>
        </w:p>
      </w:tc>
      <w:tc>
        <w:tcPr>
          <w:tcW w:w="3550" w:type="dxa"/>
        </w:tcPr>
        <w:p w14:paraId="038962A5" w14:textId="5FD69F3D" w:rsidR="5D9186BE" w:rsidRDefault="5D9186BE" w:rsidP="005603D2">
          <w:pPr>
            <w:pStyle w:val="Header"/>
            <w:ind w:right="-115"/>
            <w:jc w:val="right"/>
          </w:pPr>
        </w:p>
      </w:tc>
    </w:tr>
  </w:tbl>
  <w:p w14:paraId="029BC8E2" w14:textId="25B77B16" w:rsidR="5D9186BE" w:rsidRDefault="5D9186BE" w:rsidP="005603D2">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550"/>
      <w:gridCol w:w="3550"/>
      <w:gridCol w:w="3550"/>
    </w:tblGrid>
    <w:tr w:rsidR="5D9186BE" w14:paraId="2EAC7B2A" w14:textId="77777777" w:rsidTr="005603D2">
      <w:trPr>
        <w:trHeight w:val="300"/>
      </w:trPr>
      <w:tc>
        <w:tcPr>
          <w:tcW w:w="3550" w:type="dxa"/>
        </w:tcPr>
        <w:p w14:paraId="63E9E8A7" w14:textId="16DE13B8" w:rsidR="5D9186BE" w:rsidRDefault="5D9186BE" w:rsidP="005603D2">
          <w:pPr>
            <w:pStyle w:val="Header"/>
            <w:ind w:left="-115"/>
          </w:pPr>
        </w:p>
      </w:tc>
      <w:tc>
        <w:tcPr>
          <w:tcW w:w="3550" w:type="dxa"/>
        </w:tcPr>
        <w:p w14:paraId="51930446" w14:textId="09803A7C" w:rsidR="5D9186BE" w:rsidRDefault="5D9186BE" w:rsidP="005603D2">
          <w:pPr>
            <w:pStyle w:val="Header"/>
            <w:jc w:val="center"/>
          </w:pPr>
        </w:p>
      </w:tc>
      <w:tc>
        <w:tcPr>
          <w:tcW w:w="3550" w:type="dxa"/>
        </w:tcPr>
        <w:p w14:paraId="59739359" w14:textId="2334E50C" w:rsidR="5D9186BE" w:rsidRDefault="5D9186BE" w:rsidP="005603D2">
          <w:pPr>
            <w:pStyle w:val="Header"/>
            <w:ind w:right="-115"/>
            <w:jc w:val="right"/>
          </w:pPr>
        </w:p>
      </w:tc>
    </w:tr>
  </w:tbl>
  <w:p w14:paraId="15312EA9" w14:textId="5C6B9450" w:rsidR="5D9186BE" w:rsidRDefault="5D9186BE" w:rsidP="005603D2">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550"/>
      <w:gridCol w:w="3550"/>
      <w:gridCol w:w="3550"/>
    </w:tblGrid>
    <w:tr w:rsidR="5D9186BE" w14:paraId="195A147D" w14:textId="77777777" w:rsidTr="005603D2">
      <w:trPr>
        <w:trHeight w:val="300"/>
      </w:trPr>
      <w:tc>
        <w:tcPr>
          <w:tcW w:w="3550" w:type="dxa"/>
        </w:tcPr>
        <w:p w14:paraId="4C5E3B5D" w14:textId="5ED56317" w:rsidR="5D9186BE" w:rsidRDefault="5D9186BE" w:rsidP="005603D2">
          <w:pPr>
            <w:pStyle w:val="Header"/>
            <w:ind w:left="-115"/>
          </w:pPr>
        </w:p>
      </w:tc>
      <w:tc>
        <w:tcPr>
          <w:tcW w:w="3550" w:type="dxa"/>
        </w:tcPr>
        <w:p w14:paraId="5A1206F3" w14:textId="2757DB01" w:rsidR="5D9186BE" w:rsidRDefault="5D9186BE" w:rsidP="005603D2">
          <w:pPr>
            <w:pStyle w:val="Header"/>
            <w:jc w:val="center"/>
          </w:pPr>
        </w:p>
      </w:tc>
      <w:tc>
        <w:tcPr>
          <w:tcW w:w="3550" w:type="dxa"/>
        </w:tcPr>
        <w:p w14:paraId="51EE8B5A" w14:textId="23D68C53" w:rsidR="5D9186BE" w:rsidRDefault="5D9186BE" w:rsidP="005603D2">
          <w:pPr>
            <w:pStyle w:val="Header"/>
            <w:ind w:right="-115"/>
            <w:jc w:val="right"/>
          </w:pPr>
        </w:p>
      </w:tc>
    </w:tr>
  </w:tbl>
  <w:p w14:paraId="1323C766" w14:textId="1FB7DB1E" w:rsidR="5D9186BE" w:rsidRDefault="5D9186BE" w:rsidP="005603D2">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5D9186BE" w14:paraId="18B61A3A" w14:textId="77777777" w:rsidTr="005603D2">
      <w:trPr>
        <w:trHeight w:val="300"/>
      </w:trPr>
      <w:tc>
        <w:tcPr>
          <w:tcW w:w="3020" w:type="dxa"/>
        </w:tcPr>
        <w:p w14:paraId="50A686A7" w14:textId="34CF36FA" w:rsidR="5D9186BE" w:rsidRDefault="5D9186BE" w:rsidP="005603D2">
          <w:pPr>
            <w:pStyle w:val="Header"/>
            <w:ind w:left="-115"/>
          </w:pPr>
        </w:p>
      </w:tc>
      <w:tc>
        <w:tcPr>
          <w:tcW w:w="3020" w:type="dxa"/>
        </w:tcPr>
        <w:p w14:paraId="1A0DACA1" w14:textId="009EE9C9" w:rsidR="5D9186BE" w:rsidRDefault="5D9186BE" w:rsidP="005603D2">
          <w:pPr>
            <w:pStyle w:val="Header"/>
            <w:jc w:val="center"/>
          </w:pPr>
        </w:p>
      </w:tc>
      <w:tc>
        <w:tcPr>
          <w:tcW w:w="3020" w:type="dxa"/>
        </w:tcPr>
        <w:p w14:paraId="076AD824" w14:textId="388B4753" w:rsidR="5D9186BE" w:rsidRDefault="5D9186BE" w:rsidP="005603D2">
          <w:pPr>
            <w:pStyle w:val="Header"/>
            <w:ind w:right="-115"/>
            <w:jc w:val="right"/>
          </w:pPr>
        </w:p>
      </w:tc>
    </w:tr>
  </w:tbl>
  <w:p w14:paraId="246F50F6" w14:textId="6638FE49" w:rsidR="5D9186BE" w:rsidRDefault="5D9186BE" w:rsidP="005603D2">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5D9186BE" w14:paraId="229145F9" w14:textId="77777777" w:rsidTr="005603D2">
      <w:trPr>
        <w:trHeight w:val="300"/>
      </w:trPr>
      <w:tc>
        <w:tcPr>
          <w:tcW w:w="3020" w:type="dxa"/>
        </w:tcPr>
        <w:p w14:paraId="46448DBA" w14:textId="0183F4CB" w:rsidR="5D9186BE" w:rsidRDefault="5D9186BE" w:rsidP="005603D2">
          <w:pPr>
            <w:pStyle w:val="Header"/>
            <w:ind w:left="-115"/>
          </w:pPr>
        </w:p>
      </w:tc>
      <w:tc>
        <w:tcPr>
          <w:tcW w:w="3020" w:type="dxa"/>
        </w:tcPr>
        <w:p w14:paraId="7E2B724E" w14:textId="368E1121" w:rsidR="5D9186BE" w:rsidRDefault="5D9186BE" w:rsidP="005603D2">
          <w:pPr>
            <w:pStyle w:val="Header"/>
            <w:jc w:val="center"/>
          </w:pPr>
        </w:p>
      </w:tc>
      <w:tc>
        <w:tcPr>
          <w:tcW w:w="3020" w:type="dxa"/>
        </w:tcPr>
        <w:p w14:paraId="665ABB55" w14:textId="031F4E40" w:rsidR="5D9186BE" w:rsidRDefault="5D9186BE" w:rsidP="005603D2">
          <w:pPr>
            <w:pStyle w:val="Header"/>
            <w:ind w:right="-115"/>
            <w:jc w:val="right"/>
          </w:pPr>
        </w:p>
      </w:tc>
    </w:tr>
  </w:tbl>
  <w:p w14:paraId="3DF1C58A" w14:textId="239708CB" w:rsidR="5D9186BE" w:rsidRDefault="5D9186BE" w:rsidP="005603D2">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5D9186BE" w14:paraId="34734048" w14:textId="77777777" w:rsidTr="005603D2">
      <w:trPr>
        <w:trHeight w:val="300"/>
      </w:trPr>
      <w:tc>
        <w:tcPr>
          <w:tcW w:w="3020" w:type="dxa"/>
        </w:tcPr>
        <w:p w14:paraId="30CCE661" w14:textId="5EE660B4" w:rsidR="5D9186BE" w:rsidRDefault="5D9186BE" w:rsidP="005603D2">
          <w:pPr>
            <w:pStyle w:val="Header"/>
            <w:ind w:left="-115"/>
          </w:pPr>
        </w:p>
      </w:tc>
      <w:tc>
        <w:tcPr>
          <w:tcW w:w="3020" w:type="dxa"/>
        </w:tcPr>
        <w:p w14:paraId="4A400979" w14:textId="53A75F62" w:rsidR="5D9186BE" w:rsidRDefault="5D9186BE" w:rsidP="005603D2">
          <w:pPr>
            <w:pStyle w:val="Header"/>
            <w:jc w:val="center"/>
          </w:pPr>
        </w:p>
      </w:tc>
      <w:tc>
        <w:tcPr>
          <w:tcW w:w="3020" w:type="dxa"/>
        </w:tcPr>
        <w:p w14:paraId="5628DFC5" w14:textId="553002C8" w:rsidR="5D9186BE" w:rsidRDefault="5D9186BE" w:rsidP="005603D2">
          <w:pPr>
            <w:pStyle w:val="Header"/>
            <w:ind w:right="-115"/>
            <w:jc w:val="right"/>
          </w:pPr>
        </w:p>
      </w:tc>
    </w:tr>
  </w:tbl>
  <w:p w14:paraId="228D5446" w14:textId="3DBF3697" w:rsidR="5D9186BE" w:rsidRDefault="5D9186BE" w:rsidP="005603D2">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40"/>
      <w:gridCol w:w="3040"/>
      <w:gridCol w:w="3040"/>
    </w:tblGrid>
    <w:tr w:rsidR="5D9186BE" w14:paraId="620B1C5A" w14:textId="77777777" w:rsidTr="005603D2">
      <w:trPr>
        <w:trHeight w:val="300"/>
      </w:trPr>
      <w:tc>
        <w:tcPr>
          <w:tcW w:w="3040" w:type="dxa"/>
        </w:tcPr>
        <w:p w14:paraId="347A6F4A" w14:textId="774BAA42" w:rsidR="5D9186BE" w:rsidRDefault="5D9186BE" w:rsidP="005603D2">
          <w:pPr>
            <w:pStyle w:val="Header"/>
            <w:ind w:left="-115"/>
          </w:pPr>
        </w:p>
      </w:tc>
      <w:tc>
        <w:tcPr>
          <w:tcW w:w="3040" w:type="dxa"/>
        </w:tcPr>
        <w:p w14:paraId="2E0913AE" w14:textId="68856D91" w:rsidR="5D9186BE" w:rsidRDefault="5D9186BE" w:rsidP="005603D2">
          <w:pPr>
            <w:pStyle w:val="Header"/>
            <w:jc w:val="center"/>
          </w:pPr>
        </w:p>
      </w:tc>
      <w:tc>
        <w:tcPr>
          <w:tcW w:w="3040" w:type="dxa"/>
        </w:tcPr>
        <w:p w14:paraId="0B814C05" w14:textId="7B846422" w:rsidR="5D9186BE" w:rsidRDefault="5D9186BE" w:rsidP="005603D2">
          <w:pPr>
            <w:pStyle w:val="Header"/>
            <w:ind w:right="-115"/>
            <w:jc w:val="right"/>
          </w:pPr>
        </w:p>
      </w:tc>
    </w:tr>
  </w:tbl>
  <w:p w14:paraId="164C4BC3" w14:textId="553E3CFE" w:rsidR="5D9186BE" w:rsidRDefault="5D9186BE" w:rsidP="005603D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0"/>
      <w:gridCol w:w="3010"/>
      <w:gridCol w:w="3010"/>
    </w:tblGrid>
    <w:tr w:rsidR="5D9186BE" w14:paraId="4E2F3C87" w14:textId="77777777" w:rsidTr="005603D2">
      <w:trPr>
        <w:trHeight w:val="300"/>
      </w:trPr>
      <w:tc>
        <w:tcPr>
          <w:tcW w:w="3010" w:type="dxa"/>
        </w:tcPr>
        <w:p w14:paraId="3D5E1622" w14:textId="48CF8277" w:rsidR="5D9186BE" w:rsidRDefault="5D9186BE" w:rsidP="005603D2">
          <w:pPr>
            <w:pStyle w:val="Header"/>
            <w:ind w:left="-115"/>
          </w:pPr>
        </w:p>
      </w:tc>
      <w:tc>
        <w:tcPr>
          <w:tcW w:w="3010" w:type="dxa"/>
        </w:tcPr>
        <w:p w14:paraId="41DF8419" w14:textId="0797EA79" w:rsidR="5D9186BE" w:rsidRDefault="5D9186BE" w:rsidP="005603D2">
          <w:pPr>
            <w:pStyle w:val="Header"/>
            <w:jc w:val="center"/>
          </w:pPr>
        </w:p>
      </w:tc>
      <w:tc>
        <w:tcPr>
          <w:tcW w:w="3010" w:type="dxa"/>
        </w:tcPr>
        <w:p w14:paraId="695EAB6E" w14:textId="78806290" w:rsidR="5D9186BE" w:rsidRDefault="5D9186BE" w:rsidP="005603D2">
          <w:pPr>
            <w:pStyle w:val="Header"/>
            <w:ind w:right="-115"/>
            <w:jc w:val="right"/>
          </w:pPr>
        </w:p>
      </w:tc>
    </w:tr>
  </w:tbl>
  <w:p w14:paraId="52791470" w14:textId="59188D33" w:rsidR="5D9186BE" w:rsidRDefault="5D9186BE" w:rsidP="005603D2">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40"/>
      <w:gridCol w:w="3040"/>
      <w:gridCol w:w="3040"/>
    </w:tblGrid>
    <w:tr w:rsidR="5D9186BE" w14:paraId="00F39707" w14:textId="77777777" w:rsidTr="005603D2">
      <w:trPr>
        <w:trHeight w:val="300"/>
      </w:trPr>
      <w:tc>
        <w:tcPr>
          <w:tcW w:w="3040" w:type="dxa"/>
        </w:tcPr>
        <w:p w14:paraId="66E65C62" w14:textId="32D1A4AA" w:rsidR="5D9186BE" w:rsidRDefault="5D9186BE" w:rsidP="005603D2">
          <w:pPr>
            <w:pStyle w:val="Header"/>
            <w:ind w:left="-115"/>
          </w:pPr>
        </w:p>
      </w:tc>
      <w:tc>
        <w:tcPr>
          <w:tcW w:w="3040" w:type="dxa"/>
        </w:tcPr>
        <w:p w14:paraId="439DF657" w14:textId="26954380" w:rsidR="5D9186BE" w:rsidRDefault="5D9186BE" w:rsidP="005603D2">
          <w:pPr>
            <w:pStyle w:val="Header"/>
            <w:jc w:val="center"/>
          </w:pPr>
        </w:p>
      </w:tc>
      <w:tc>
        <w:tcPr>
          <w:tcW w:w="3040" w:type="dxa"/>
        </w:tcPr>
        <w:p w14:paraId="1611C24D" w14:textId="339E4066" w:rsidR="5D9186BE" w:rsidRDefault="5D9186BE" w:rsidP="005603D2">
          <w:pPr>
            <w:pStyle w:val="Header"/>
            <w:ind w:right="-115"/>
            <w:jc w:val="right"/>
          </w:pPr>
        </w:p>
      </w:tc>
    </w:tr>
  </w:tbl>
  <w:p w14:paraId="4560F05F" w14:textId="1794DB17" w:rsidR="5D9186BE" w:rsidRDefault="5D9186BE" w:rsidP="005603D2">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40"/>
      <w:gridCol w:w="3040"/>
      <w:gridCol w:w="3040"/>
    </w:tblGrid>
    <w:tr w:rsidR="5D9186BE" w14:paraId="42EF29AF" w14:textId="77777777" w:rsidTr="005603D2">
      <w:trPr>
        <w:trHeight w:val="300"/>
      </w:trPr>
      <w:tc>
        <w:tcPr>
          <w:tcW w:w="3040" w:type="dxa"/>
        </w:tcPr>
        <w:p w14:paraId="75E5596A" w14:textId="72B0DF8B" w:rsidR="5D9186BE" w:rsidRDefault="5D9186BE" w:rsidP="005603D2">
          <w:pPr>
            <w:pStyle w:val="Header"/>
            <w:ind w:left="-115"/>
          </w:pPr>
        </w:p>
      </w:tc>
      <w:tc>
        <w:tcPr>
          <w:tcW w:w="3040" w:type="dxa"/>
        </w:tcPr>
        <w:p w14:paraId="73EE1DBC" w14:textId="65CAD492" w:rsidR="5D9186BE" w:rsidRDefault="5D9186BE" w:rsidP="005603D2">
          <w:pPr>
            <w:pStyle w:val="Header"/>
            <w:jc w:val="center"/>
          </w:pPr>
        </w:p>
      </w:tc>
      <w:tc>
        <w:tcPr>
          <w:tcW w:w="3040" w:type="dxa"/>
        </w:tcPr>
        <w:p w14:paraId="49B38A07" w14:textId="34141DA5" w:rsidR="5D9186BE" w:rsidRDefault="5D9186BE" w:rsidP="005603D2">
          <w:pPr>
            <w:pStyle w:val="Header"/>
            <w:ind w:right="-115"/>
            <w:jc w:val="right"/>
          </w:pPr>
        </w:p>
      </w:tc>
    </w:tr>
  </w:tbl>
  <w:p w14:paraId="287BA942" w14:textId="7F2056D4" w:rsidR="5D9186BE" w:rsidRDefault="5D9186BE" w:rsidP="005603D2">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40"/>
      <w:gridCol w:w="3040"/>
      <w:gridCol w:w="3040"/>
    </w:tblGrid>
    <w:tr w:rsidR="5D9186BE" w14:paraId="4F120A61" w14:textId="77777777" w:rsidTr="005603D2">
      <w:trPr>
        <w:trHeight w:val="300"/>
      </w:trPr>
      <w:tc>
        <w:tcPr>
          <w:tcW w:w="3040" w:type="dxa"/>
        </w:tcPr>
        <w:p w14:paraId="7C3DB066" w14:textId="7282C883" w:rsidR="5D9186BE" w:rsidRDefault="5D9186BE" w:rsidP="005603D2">
          <w:pPr>
            <w:pStyle w:val="Header"/>
            <w:ind w:left="-115"/>
          </w:pPr>
        </w:p>
      </w:tc>
      <w:tc>
        <w:tcPr>
          <w:tcW w:w="3040" w:type="dxa"/>
        </w:tcPr>
        <w:p w14:paraId="30842F96" w14:textId="56D529DF" w:rsidR="5D9186BE" w:rsidRDefault="5D9186BE" w:rsidP="005603D2">
          <w:pPr>
            <w:pStyle w:val="Header"/>
            <w:jc w:val="center"/>
          </w:pPr>
        </w:p>
      </w:tc>
      <w:tc>
        <w:tcPr>
          <w:tcW w:w="3040" w:type="dxa"/>
        </w:tcPr>
        <w:p w14:paraId="4454E997" w14:textId="7D2574C0" w:rsidR="5D9186BE" w:rsidRDefault="5D9186BE" w:rsidP="005603D2">
          <w:pPr>
            <w:pStyle w:val="Header"/>
            <w:ind w:right="-115"/>
            <w:jc w:val="right"/>
          </w:pPr>
        </w:p>
      </w:tc>
    </w:tr>
  </w:tbl>
  <w:p w14:paraId="67F29C6C" w14:textId="695F5644" w:rsidR="5D9186BE" w:rsidRDefault="5D9186BE" w:rsidP="005603D2">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40"/>
      <w:gridCol w:w="3040"/>
      <w:gridCol w:w="3040"/>
    </w:tblGrid>
    <w:tr w:rsidR="5D9186BE" w14:paraId="48C25C1E" w14:textId="77777777" w:rsidTr="005603D2">
      <w:trPr>
        <w:trHeight w:val="300"/>
      </w:trPr>
      <w:tc>
        <w:tcPr>
          <w:tcW w:w="3040" w:type="dxa"/>
        </w:tcPr>
        <w:p w14:paraId="7BDA883B" w14:textId="4C297FFE" w:rsidR="5D9186BE" w:rsidRDefault="5D9186BE" w:rsidP="005603D2">
          <w:pPr>
            <w:pStyle w:val="Header"/>
            <w:ind w:left="-115"/>
          </w:pPr>
        </w:p>
      </w:tc>
      <w:tc>
        <w:tcPr>
          <w:tcW w:w="3040" w:type="dxa"/>
        </w:tcPr>
        <w:p w14:paraId="71E83830" w14:textId="473B6026" w:rsidR="5D9186BE" w:rsidRDefault="5D9186BE" w:rsidP="005603D2">
          <w:pPr>
            <w:pStyle w:val="Header"/>
            <w:jc w:val="center"/>
          </w:pPr>
        </w:p>
      </w:tc>
      <w:tc>
        <w:tcPr>
          <w:tcW w:w="3040" w:type="dxa"/>
        </w:tcPr>
        <w:p w14:paraId="05923C3E" w14:textId="7F81D84C" w:rsidR="5D9186BE" w:rsidRDefault="5D9186BE" w:rsidP="005603D2">
          <w:pPr>
            <w:pStyle w:val="Header"/>
            <w:ind w:right="-115"/>
            <w:jc w:val="right"/>
          </w:pPr>
        </w:p>
      </w:tc>
    </w:tr>
  </w:tbl>
  <w:p w14:paraId="612BCC51" w14:textId="1891829F" w:rsidR="5D9186BE" w:rsidRDefault="5D9186BE" w:rsidP="005603D2">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40"/>
      <w:gridCol w:w="3040"/>
      <w:gridCol w:w="3040"/>
    </w:tblGrid>
    <w:tr w:rsidR="5D9186BE" w14:paraId="5F7D59E7" w14:textId="77777777" w:rsidTr="005603D2">
      <w:trPr>
        <w:trHeight w:val="300"/>
      </w:trPr>
      <w:tc>
        <w:tcPr>
          <w:tcW w:w="3040" w:type="dxa"/>
        </w:tcPr>
        <w:p w14:paraId="5E55CD6B" w14:textId="1630E22F" w:rsidR="5D9186BE" w:rsidRDefault="5D9186BE" w:rsidP="005603D2">
          <w:pPr>
            <w:pStyle w:val="Header"/>
            <w:ind w:left="-115"/>
          </w:pPr>
        </w:p>
      </w:tc>
      <w:tc>
        <w:tcPr>
          <w:tcW w:w="3040" w:type="dxa"/>
        </w:tcPr>
        <w:p w14:paraId="0E1C3ED4" w14:textId="4DDDDE64" w:rsidR="5D9186BE" w:rsidRDefault="5D9186BE" w:rsidP="005603D2">
          <w:pPr>
            <w:pStyle w:val="Header"/>
            <w:jc w:val="center"/>
          </w:pPr>
        </w:p>
      </w:tc>
      <w:tc>
        <w:tcPr>
          <w:tcW w:w="3040" w:type="dxa"/>
        </w:tcPr>
        <w:p w14:paraId="6EBC1F19" w14:textId="5AA5897A" w:rsidR="5D9186BE" w:rsidRDefault="5D9186BE" w:rsidP="005603D2">
          <w:pPr>
            <w:pStyle w:val="Header"/>
            <w:ind w:right="-115"/>
            <w:jc w:val="right"/>
          </w:pPr>
        </w:p>
      </w:tc>
    </w:tr>
  </w:tbl>
  <w:p w14:paraId="30551CB7" w14:textId="005B8304" w:rsidR="5D9186BE" w:rsidRDefault="5D9186BE" w:rsidP="005603D2">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40"/>
      <w:gridCol w:w="3040"/>
      <w:gridCol w:w="3040"/>
    </w:tblGrid>
    <w:tr w:rsidR="5D9186BE" w14:paraId="4A73B98E" w14:textId="77777777" w:rsidTr="005603D2">
      <w:trPr>
        <w:trHeight w:val="300"/>
      </w:trPr>
      <w:tc>
        <w:tcPr>
          <w:tcW w:w="3040" w:type="dxa"/>
        </w:tcPr>
        <w:p w14:paraId="357B7FE8" w14:textId="6C3A1726" w:rsidR="5D9186BE" w:rsidRDefault="5D9186BE" w:rsidP="005603D2">
          <w:pPr>
            <w:pStyle w:val="Header"/>
            <w:ind w:left="-115"/>
          </w:pPr>
        </w:p>
      </w:tc>
      <w:tc>
        <w:tcPr>
          <w:tcW w:w="3040" w:type="dxa"/>
        </w:tcPr>
        <w:p w14:paraId="570E3152" w14:textId="05A3F183" w:rsidR="5D9186BE" w:rsidRDefault="5D9186BE" w:rsidP="005603D2">
          <w:pPr>
            <w:pStyle w:val="Header"/>
            <w:jc w:val="center"/>
          </w:pPr>
        </w:p>
      </w:tc>
      <w:tc>
        <w:tcPr>
          <w:tcW w:w="3040" w:type="dxa"/>
        </w:tcPr>
        <w:p w14:paraId="64E6BCD7" w14:textId="49FB6E50" w:rsidR="5D9186BE" w:rsidRDefault="5D9186BE" w:rsidP="005603D2">
          <w:pPr>
            <w:pStyle w:val="Header"/>
            <w:ind w:right="-115"/>
            <w:jc w:val="right"/>
          </w:pPr>
        </w:p>
      </w:tc>
    </w:tr>
  </w:tbl>
  <w:p w14:paraId="71193E99" w14:textId="1ACCB13F" w:rsidR="5D9186BE" w:rsidRDefault="5D9186BE" w:rsidP="005603D2">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90"/>
      <w:gridCol w:w="3090"/>
      <w:gridCol w:w="3090"/>
    </w:tblGrid>
    <w:tr w:rsidR="5D9186BE" w14:paraId="5B16D3B9" w14:textId="77777777" w:rsidTr="005603D2">
      <w:trPr>
        <w:trHeight w:val="300"/>
      </w:trPr>
      <w:tc>
        <w:tcPr>
          <w:tcW w:w="3090" w:type="dxa"/>
        </w:tcPr>
        <w:p w14:paraId="100414AD" w14:textId="6606835A" w:rsidR="5D9186BE" w:rsidRDefault="5D9186BE" w:rsidP="005603D2">
          <w:pPr>
            <w:pStyle w:val="Header"/>
            <w:ind w:left="-115"/>
          </w:pPr>
        </w:p>
      </w:tc>
      <w:tc>
        <w:tcPr>
          <w:tcW w:w="3090" w:type="dxa"/>
        </w:tcPr>
        <w:p w14:paraId="0F36EA2A" w14:textId="0602F6EA" w:rsidR="5D9186BE" w:rsidRDefault="5D9186BE" w:rsidP="005603D2">
          <w:pPr>
            <w:pStyle w:val="Header"/>
            <w:jc w:val="center"/>
          </w:pPr>
        </w:p>
      </w:tc>
      <w:tc>
        <w:tcPr>
          <w:tcW w:w="3090" w:type="dxa"/>
        </w:tcPr>
        <w:p w14:paraId="4D5B43D8" w14:textId="13FF4AFD" w:rsidR="5D9186BE" w:rsidRDefault="5D9186BE" w:rsidP="005603D2">
          <w:pPr>
            <w:pStyle w:val="Header"/>
            <w:ind w:right="-115"/>
            <w:jc w:val="right"/>
          </w:pPr>
        </w:p>
      </w:tc>
    </w:tr>
  </w:tbl>
  <w:p w14:paraId="3E126520" w14:textId="411EBC86" w:rsidR="5D9186BE" w:rsidRDefault="5D9186BE" w:rsidP="005603D2">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90"/>
      <w:gridCol w:w="3090"/>
      <w:gridCol w:w="3090"/>
    </w:tblGrid>
    <w:tr w:rsidR="5D9186BE" w14:paraId="5C39DE15" w14:textId="77777777" w:rsidTr="005603D2">
      <w:trPr>
        <w:trHeight w:val="300"/>
      </w:trPr>
      <w:tc>
        <w:tcPr>
          <w:tcW w:w="3090" w:type="dxa"/>
        </w:tcPr>
        <w:p w14:paraId="02A21793" w14:textId="4DA99326" w:rsidR="5D9186BE" w:rsidRDefault="5D9186BE" w:rsidP="005603D2">
          <w:pPr>
            <w:pStyle w:val="Header"/>
            <w:ind w:left="-115"/>
          </w:pPr>
        </w:p>
      </w:tc>
      <w:tc>
        <w:tcPr>
          <w:tcW w:w="3090" w:type="dxa"/>
        </w:tcPr>
        <w:p w14:paraId="667A7A44" w14:textId="6887510E" w:rsidR="5D9186BE" w:rsidRDefault="5D9186BE" w:rsidP="005603D2">
          <w:pPr>
            <w:pStyle w:val="Header"/>
            <w:jc w:val="center"/>
          </w:pPr>
        </w:p>
      </w:tc>
      <w:tc>
        <w:tcPr>
          <w:tcW w:w="3090" w:type="dxa"/>
        </w:tcPr>
        <w:p w14:paraId="62394567" w14:textId="7415885E" w:rsidR="5D9186BE" w:rsidRDefault="5D9186BE" w:rsidP="005603D2">
          <w:pPr>
            <w:pStyle w:val="Header"/>
            <w:ind w:right="-115"/>
            <w:jc w:val="right"/>
          </w:pPr>
        </w:p>
      </w:tc>
    </w:tr>
  </w:tbl>
  <w:p w14:paraId="0F92106C" w14:textId="03E59A85" w:rsidR="5D9186BE" w:rsidRDefault="5D9186BE" w:rsidP="005603D2">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90"/>
      <w:gridCol w:w="3090"/>
      <w:gridCol w:w="3090"/>
    </w:tblGrid>
    <w:tr w:rsidR="5D9186BE" w14:paraId="1C0DC29E" w14:textId="77777777" w:rsidTr="005603D2">
      <w:trPr>
        <w:trHeight w:val="300"/>
      </w:trPr>
      <w:tc>
        <w:tcPr>
          <w:tcW w:w="3090" w:type="dxa"/>
        </w:tcPr>
        <w:p w14:paraId="6FC4E345" w14:textId="20CFFBA6" w:rsidR="5D9186BE" w:rsidRDefault="5D9186BE" w:rsidP="005603D2">
          <w:pPr>
            <w:pStyle w:val="Header"/>
            <w:ind w:left="-115"/>
          </w:pPr>
        </w:p>
      </w:tc>
      <w:tc>
        <w:tcPr>
          <w:tcW w:w="3090" w:type="dxa"/>
        </w:tcPr>
        <w:p w14:paraId="29720A79" w14:textId="58BCF28A" w:rsidR="5D9186BE" w:rsidRDefault="5D9186BE" w:rsidP="005603D2">
          <w:pPr>
            <w:pStyle w:val="Header"/>
            <w:jc w:val="center"/>
          </w:pPr>
        </w:p>
      </w:tc>
      <w:tc>
        <w:tcPr>
          <w:tcW w:w="3090" w:type="dxa"/>
        </w:tcPr>
        <w:p w14:paraId="20FDC9E0" w14:textId="36482802" w:rsidR="5D9186BE" w:rsidRDefault="5D9186BE" w:rsidP="005603D2">
          <w:pPr>
            <w:pStyle w:val="Header"/>
            <w:ind w:right="-115"/>
            <w:jc w:val="right"/>
          </w:pPr>
        </w:p>
      </w:tc>
    </w:tr>
  </w:tbl>
  <w:p w14:paraId="6F197710" w14:textId="5CB200C6" w:rsidR="5D9186BE" w:rsidRDefault="5D9186BE" w:rsidP="005603D2">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90"/>
      <w:gridCol w:w="3090"/>
      <w:gridCol w:w="3090"/>
    </w:tblGrid>
    <w:tr w:rsidR="5D9186BE" w14:paraId="45CE35E1" w14:textId="77777777" w:rsidTr="005603D2">
      <w:trPr>
        <w:trHeight w:val="300"/>
      </w:trPr>
      <w:tc>
        <w:tcPr>
          <w:tcW w:w="3090" w:type="dxa"/>
        </w:tcPr>
        <w:p w14:paraId="28C9980A" w14:textId="40B6445B" w:rsidR="5D9186BE" w:rsidRDefault="5D9186BE" w:rsidP="005603D2">
          <w:pPr>
            <w:pStyle w:val="Header"/>
            <w:ind w:left="-115"/>
          </w:pPr>
        </w:p>
      </w:tc>
      <w:tc>
        <w:tcPr>
          <w:tcW w:w="3090" w:type="dxa"/>
        </w:tcPr>
        <w:p w14:paraId="64782052" w14:textId="17145CFD" w:rsidR="5D9186BE" w:rsidRDefault="5D9186BE" w:rsidP="005603D2">
          <w:pPr>
            <w:pStyle w:val="Header"/>
            <w:jc w:val="center"/>
          </w:pPr>
        </w:p>
      </w:tc>
      <w:tc>
        <w:tcPr>
          <w:tcW w:w="3090" w:type="dxa"/>
        </w:tcPr>
        <w:p w14:paraId="3F0C4F12" w14:textId="46CF9CA4" w:rsidR="5D9186BE" w:rsidRDefault="5D9186BE" w:rsidP="005603D2">
          <w:pPr>
            <w:pStyle w:val="Header"/>
            <w:ind w:right="-115"/>
            <w:jc w:val="right"/>
          </w:pPr>
        </w:p>
      </w:tc>
    </w:tr>
  </w:tbl>
  <w:p w14:paraId="7A75F692" w14:textId="129B9E3B" w:rsidR="5D9186BE" w:rsidRDefault="5D9186BE" w:rsidP="005603D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0"/>
      <w:gridCol w:w="3010"/>
      <w:gridCol w:w="3010"/>
    </w:tblGrid>
    <w:tr w:rsidR="5D9186BE" w14:paraId="706B57A6" w14:textId="77777777" w:rsidTr="005603D2">
      <w:trPr>
        <w:trHeight w:val="300"/>
      </w:trPr>
      <w:tc>
        <w:tcPr>
          <w:tcW w:w="3010" w:type="dxa"/>
        </w:tcPr>
        <w:p w14:paraId="7792D0FB" w14:textId="699FB8DC" w:rsidR="5D9186BE" w:rsidRDefault="5D9186BE" w:rsidP="005603D2">
          <w:pPr>
            <w:pStyle w:val="Header"/>
            <w:ind w:left="-115"/>
          </w:pPr>
        </w:p>
      </w:tc>
      <w:tc>
        <w:tcPr>
          <w:tcW w:w="3010" w:type="dxa"/>
        </w:tcPr>
        <w:p w14:paraId="086CC6D4" w14:textId="08254811" w:rsidR="5D9186BE" w:rsidRDefault="5D9186BE" w:rsidP="005603D2">
          <w:pPr>
            <w:pStyle w:val="Header"/>
            <w:jc w:val="center"/>
          </w:pPr>
        </w:p>
      </w:tc>
      <w:tc>
        <w:tcPr>
          <w:tcW w:w="3010" w:type="dxa"/>
        </w:tcPr>
        <w:p w14:paraId="0DB000B8" w14:textId="08E54EB7" w:rsidR="5D9186BE" w:rsidRDefault="5D9186BE" w:rsidP="005603D2">
          <w:pPr>
            <w:pStyle w:val="Header"/>
            <w:ind w:right="-115"/>
            <w:jc w:val="right"/>
          </w:pPr>
        </w:p>
      </w:tc>
    </w:tr>
  </w:tbl>
  <w:p w14:paraId="763601B7" w14:textId="7B78C450" w:rsidR="5D9186BE" w:rsidRDefault="5D9186BE" w:rsidP="005603D2">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90"/>
      <w:gridCol w:w="3090"/>
      <w:gridCol w:w="3090"/>
    </w:tblGrid>
    <w:tr w:rsidR="5D9186BE" w14:paraId="5BD66F51" w14:textId="77777777" w:rsidTr="005603D2">
      <w:trPr>
        <w:trHeight w:val="300"/>
      </w:trPr>
      <w:tc>
        <w:tcPr>
          <w:tcW w:w="3090" w:type="dxa"/>
        </w:tcPr>
        <w:p w14:paraId="69DBA4A6" w14:textId="54E942CE" w:rsidR="5D9186BE" w:rsidRDefault="5D9186BE" w:rsidP="005603D2">
          <w:pPr>
            <w:pStyle w:val="Header"/>
            <w:ind w:left="-115"/>
          </w:pPr>
        </w:p>
      </w:tc>
      <w:tc>
        <w:tcPr>
          <w:tcW w:w="3090" w:type="dxa"/>
        </w:tcPr>
        <w:p w14:paraId="33B54351" w14:textId="0D7CD1E4" w:rsidR="5D9186BE" w:rsidRDefault="5D9186BE" w:rsidP="005603D2">
          <w:pPr>
            <w:pStyle w:val="Header"/>
            <w:jc w:val="center"/>
          </w:pPr>
        </w:p>
      </w:tc>
      <w:tc>
        <w:tcPr>
          <w:tcW w:w="3090" w:type="dxa"/>
        </w:tcPr>
        <w:p w14:paraId="10EC2A1E" w14:textId="19939335" w:rsidR="5D9186BE" w:rsidRDefault="5D9186BE" w:rsidP="005603D2">
          <w:pPr>
            <w:pStyle w:val="Header"/>
            <w:ind w:right="-115"/>
            <w:jc w:val="right"/>
          </w:pPr>
        </w:p>
      </w:tc>
    </w:tr>
  </w:tbl>
  <w:p w14:paraId="68758901" w14:textId="104E7113" w:rsidR="5D9186BE" w:rsidRDefault="5D9186BE" w:rsidP="005603D2">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66481476" w14:textId="77777777" w:rsidTr="005603D2">
      <w:trPr>
        <w:trHeight w:val="300"/>
      </w:trPr>
      <w:tc>
        <w:tcPr>
          <w:tcW w:w="2770" w:type="dxa"/>
        </w:tcPr>
        <w:p w14:paraId="05CA2B5F" w14:textId="6ECDF01A" w:rsidR="5D9186BE" w:rsidRDefault="5D9186BE" w:rsidP="005603D2">
          <w:pPr>
            <w:pStyle w:val="Header"/>
            <w:ind w:left="-115"/>
          </w:pPr>
        </w:p>
      </w:tc>
      <w:tc>
        <w:tcPr>
          <w:tcW w:w="2770" w:type="dxa"/>
        </w:tcPr>
        <w:p w14:paraId="3D75F857" w14:textId="5D043E30" w:rsidR="5D9186BE" w:rsidRDefault="5D9186BE" w:rsidP="005603D2">
          <w:pPr>
            <w:pStyle w:val="Header"/>
            <w:jc w:val="center"/>
          </w:pPr>
        </w:p>
      </w:tc>
      <w:tc>
        <w:tcPr>
          <w:tcW w:w="2770" w:type="dxa"/>
        </w:tcPr>
        <w:p w14:paraId="6FBC6DC6" w14:textId="2AC9FF29" w:rsidR="5D9186BE" w:rsidRDefault="5D9186BE" w:rsidP="005603D2">
          <w:pPr>
            <w:pStyle w:val="Header"/>
            <w:ind w:right="-115"/>
            <w:jc w:val="right"/>
          </w:pPr>
        </w:p>
      </w:tc>
    </w:tr>
  </w:tbl>
  <w:p w14:paraId="55C3D878" w14:textId="7CDDEDD4" w:rsidR="5D9186BE" w:rsidRDefault="5D9186BE" w:rsidP="005603D2">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2B26CE06" w14:textId="77777777" w:rsidTr="005603D2">
      <w:trPr>
        <w:trHeight w:val="300"/>
      </w:trPr>
      <w:tc>
        <w:tcPr>
          <w:tcW w:w="2770" w:type="dxa"/>
        </w:tcPr>
        <w:p w14:paraId="13C653DC" w14:textId="764CD49D" w:rsidR="5D9186BE" w:rsidRDefault="5D9186BE" w:rsidP="005603D2">
          <w:pPr>
            <w:pStyle w:val="Header"/>
            <w:ind w:left="-115"/>
          </w:pPr>
        </w:p>
      </w:tc>
      <w:tc>
        <w:tcPr>
          <w:tcW w:w="2770" w:type="dxa"/>
        </w:tcPr>
        <w:p w14:paraId="5EB6A10B" w14:textId="26A71DAB" w:rsidR="5D9186BE" w:rsidRDefault="5D9186BE" w:rsidP="005603D2">
          <w:pPr>
            <w:pStyle w:val="Header"/>
            <w:jc w:val="center"/>
          </w:pPr>
        </w:p>
      </w:tc>
      <w:tc>
        <w:tcPr>
          <w:tcW w:w="2770" w:type="dxa"/>
        </w:tcPr>
        <w:p w14:paraId="4D189D4B" w14:textId="5ADA64B4" w:rsidR="5D9186BE" w:rsidRDefault="5D9186BE" w:rsidP="005603D2">
          <w:pPr>
            <w:pStyle w:val="Header"/>
            <w:ind w:right="-115"/>
            <w:jc w:val="right"/>
          </w:pPr>
        </w:p>
      </w:tc>
    </w:tr>
  </w:tbl>
  <w:p w14:paraId="53A002AF" w14:textId="25B9E152" w:rsidR="5D9186BE" w:rsidRDefault="5D9186BE" w:rsidP="005603D2">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21BD67B9" w14:textId="77777777" w:rsidTr="005603D2">
      <w:trPr>
        <w:trHeight w:val="300"/>
      </w:trPr>
      <w:tc>
        <w:tcPr>
          <w:tcW w:w="2770" w:type="dxa"/>
        </w:tcPr>
        <w:p w14:paraId="79DFE600" w14:textId="288031E2" w:rsidR="5D9186BE" w:rsidRDefault="5D9186BE" w:rsidP="005603D2">
          <w:pPr>
            <w:pStyle w:val="Header"/>
            <w:ind w:left="-115"/>
          </w:pPr>
        </w:p>
      </w:tc>
      <w:tc>
        <w:tcPr>
          <w:tcW w:w="2770" w:type="dxa"/>
        </w:tcPr>
        <w:p w14:paraId="6181763B" w14:textId="7D6C7790" w:rsidR="5D9186BE" w:rsidRDefault="5D9186BE" w:rsidP="005603D2">
          <w:pPr>
            <w:pStyle w:val="Header"/>
            <w:jc w:val="center"/>
          </w:pPr>
        </w:p>
      </w:tc>
      <w:tc>
        <w:tcPr>
          <w:tcW w:w="2770" w:type="dxa"/>
        </w:tcPr>
        <w:p w14:paraId="34A750E7" w14:textId="7CE611E4" w:rsidR="5D9186BE" w:rsidRDefault="5D9186BE" w:rsidP="005603D2">
          <w:pPr>
            <w:pStyle w:val="Header"/>
            <w:ind w:right="-115"/>
            <w:jc w:val="right"/>
          </w:pPr>
        </w:p>
      </w:tc>
    </w:tr>
  </w:tbl>
  <w:p w14:paraId="10E0B5FE" w14:textId="0BC18214" w:rsidR="5D9186BE" w:rsidRDefault="5D9186BE" w:rsidP="005603D2">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68D57632" w14:textId="77777777" w:rsidTr="005603D2">
      <w:trPr>
        <w:trHeight w:val="300"/>
      </w:trPr>
      <w:tc>
        <w:tcPr>
          <w:tcW w:w="2770" w:type="dxa"/>
        </w:tcPr>
        <w:p w14:paraId="7D3C34DF" w14:textId="3838085C" w:rsidR="5D9186BE" w:rsidRDefault="5D9186BE" w:rsidP="005603D2">
          <w:pPr>
            <w:pStyle w:val="Header"/>
            <w:ind w:left="-115"/>
          </w:pPr>
        </w:p>
      </w:tc>
      <w:tc>
        <w:tcPr>
          <w:tcW w:w="2770" w:type="dxa"/>
        </w:tcPr>
        <w:p w14:paraId="3B544191" w14:textId="5CF08F58" w:rsidR="5D9186BE" w:rsidRDefault="5D9186BE" w:rsidP="005603D2">
          <w:pPr>
            <w:pStyle w:val="Header"/>
            <w:jc w:val="center"/>
          </w:pPr>
        </w:p>
      </w:tc>
      <w:tc>
        <w:tcPr>
          <w:tcW w:w="2770" w:type="dxa"/>
        </w:tcPr>
        <w:p w14:paraId="34AF7E74" w14:textId="47DEB725" w:rsidR="5D9186BE" w:rsidRDefault="5D9186BE" w:rsidP="005603D2">
          <w:pPr>
            <w:pStyle w:val="Header"/>
            <w:ind w:right="-115"/>
            <w:jc w:val="right"/>
          </w:pPr>
        </w:p>
      </w:tc>
    </w:tr>
  </w:tbl>
  <w:p w14:paraId="1DA063F0" w14:textId="51C634DC" w:rsidR="5D9186BE" w:rsidRDefault="5D9186BE" w:rsidP="005603D2">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620"/>
      <w:gridCol w:w="1620"/>
      <w:gridCol w:w="1620"/>
    </w:tblGrid>
    <w:tr w:rsidR="5D9186BE" w14:paraId="0D3162A7" w14:textId="77777777" w:rsidTr="005603D2">
      <w:trPr>
        <w:trHeight w:val="300"/>
      </w:trPr>
      <w:tc>
        <w:tcPr>
          <w:tcW w:w="1620" w:type="dxa"/>
        </w:tcPr>
        <w:p w14:paraId="2758834C" w14:textId="02856952" w:rsidR="5D9186BE" w:rsidRDefault="5D9186BE" w:rsidP="005603D2">
          <w:pPr>
            <w:pStyle w:val="Header"/>
            <w:ind w:left="-115"/>
          </w:pPr>
        </w:p>
      </w:tc>
      <w:tc>
        <w:tcPr>
          <w:tcW w:w="1620" w:type="dxa"/>
        </w:tcPr>
        <w:p w14:paraId="38500D45" w14:textId="07DE6B50" w:rsidR="5D9186BE" w:rsidRDefault="5D9186BE" w:rsidP="005603D2">
          <w:pPr>
            <w:pStyle w:val="Header"/>
            <w:jc w:val="center"/>
          </w:pPr>
        </w:p>
      </w:tc>
      <w:tc>
        <w:tcPr>
          <w:tcW w:w="1620" w:type="dxa"/>
        </w:tcPr>
        <w:p w14:paraId="13A02992" w14:textId="50EC3040" w:rsidR="5D9186BE" w:rsidRDefault="5D9186BE" w:rsidP="005603D2">
          <w:pPr>
            <w:pStyle w:val="Header"/>
            <w:ind w:right="-115"/>
            <w:jc w:val="right"/>
          </w:pPr>
        </w:p>
      </w:tc>
    </w:tr>
  </w:tbl>
  <w:p w14:paraId="7CB9DF89" w14:textId="41375BAA" w:rsidR="5D9186BE" w:rsidRDefault="5D9186BE" w:rsidP="005603D2">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6152B42D" w14:textId="77777777" w:rsidTr="005603D2">
      <w:trPr>
        <w:trHeight w:val="300"/>
      </w:trPr>
      <w:tc>
        <w:tcPr>
          <w:tcW w:w="2770" w:type="dxa"/>
        </w:tcPr>
        <w:p w14:paraId="4070E02F" w14:textId="452A53C8" w:rsidR="5D9186BE" w:rsidRDefault="5D9186BE" w:rsidP="005603D2">
          <w:pPr>
            <w:pStyle w:val="Header"/>
            <w:ind w:left="-115"/>
          </w:pPr>
        </w:p>
      </w:tc>
      <w:tc>
        <w:tcPr>
          <w:tcW w:w="2770" w:type="dxa"/>
        </w:tcPr>
        <w:p w14:paraId="3ADB8CA9" w14:textId="1BDA4B16" w:rsidR="5D9186BE" w:rsidRDefault="5D9186BE" w:rsidP="005603D2">
          <w:pPr>
            <w:pStyle w:val="Header"/>
            <w:jc w:val="center"/>
          </w:pPr>
        </w:p>
      </w:tc>
      <w:tc>
        <w:tcPr>
          <w:tcW w:w="2770" w:type="dxa"/>
        </w:tcPr>
        <w:p w14:paraId="5E02B94E" w14:textId="225B943E" w:rsidR="5D9186BE" w:rsidRDefault="5D9186BE" w:rsidP="005603D2">
          <w:pPr>
            <w:pStyle w:val="Header"/>
            <w:ind w:right="-115"/>
            <w:jc w:val="right"/>
          </w:pPr>
        </w:p>
      </w:tc>
    </w:tr>
  </w:tbl>
  <w:p w14:paraId="6EBEDBBD" w14:textId="24E9DDB1" w:rsidR="5D9186BE" w:rsidRDefault="5D9186BE" w:rsidP="005603D2">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22A97312" w14:textId="77777777" w:rsidTr="005603D2">
      <w:trPr>
        <w:trHeight w:val="300"/>
      </w:trPr>
      <w:tc>
        <w:tcPr>
          <w:tcW w:w="2770" w:type="dxa"/>
        </w:tcPr>
        <w:p w14:paraId="1CF89762" w14:textId="6742D7B2" w:rsidR="5D9186BE" w:rsidRDefault="5D9186BE" w:rsidP="005603D2">
          <w:pPr>
            <w:pStyle w:val="Header"/>
            <w:ind w:left="-115"/>
          </w:pPr>
        </w:p>
      </w:tc>
      <w:tc>
        <w:tcPr>
          <w:tcW w:w="2770" w:type="dxa"/>
        </w:tcPr>
        <w:p w14:paraId="29DD605A" w14:textId="3BC66CE1" w:rsidR="5D9186BE" w:rsidRDefault="5D9186BE" w:rsidP="005603D2">
          <w:pPr>
            <w:pStyle w:val="Header"/>
            <w:jc w:val="center"/>
          </w:pPr>
        </w:p>
      </w:tc>
      <w:tc>
        <w:tcPr>
          <w:tcW w:w="2770" w:type="dxa"/>
        </w:tcPr>
        <w:p w14:paraId="015F86E7" w14:textId="3CD9B0E8" w:rsidR="5D9186BE" w:rsidRDefault="5D9186BE" w:rsidP="005603D2">
          <w:pPr>
            <w:pStyle w:val="Header"/>
            <w:ind w:right="-115"/>
            <w:jc w:val="right"/>
          </w:pPr>
        </w:p>
      </w:tc>
    </w:tr>
  </w:tbl>
  <w:p w14:paraId="6BC87CDB" w14:textId="42A00E28" w:rsidR="5D9186BE" w:rsidRDefault="5D9186BE" w:rsidP="005603D2">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500D94A2" w14:textId="77777777" w:rsidTr="005603D2">
      <w:trPr>
        <w:trHeight w:val="300"/>
      </w:trPr>
      <w:tc>
        <w:tcPr>
          <w:tcW w:w="2770" w:type="dxa"/>
        </w:tcPr>
        <w:p w14:paraId="153E3B0E" w14:textId="26CA5AC8" w:rsidR="5D9186BE" w:rsidRDefault="5D9186BE" w:rsidP="005603D2">
          <w:pPr>
            <w:pStyle w:val="Header"/>
            <w:ind w:left="-115"/>
          </w:pPr>
        </w:p>
      </w:tc>
      <w:tc>
        <w:tcPr>
          <w:tcW w:w="2770" w:type="dxa"/>
        </w:tcPr>
        <w:p w14:paraId="45E029DB" w14:textId="47C1A119" w:rsidR="5D9186BE" w:rsidRDefault="5D9186BE" w:rsidP="005603D2">
          <w:pPr>
            <w:pStyle w:val="Header"/>
            <w:jc w:val="center"/>
          </w:pPr>
        </w:p>
      </w:tc>
      <w:tc>
        <w:tcPr>
          <w:tcW w:w="2770" w:type="dxa"/>
        </w:tcPr>
        <w:p w14:paraId="4956A969" w14:textId="29E416B5" w:rsidR="5D9186BE" w:rsidRDefault="5D9186BE" w:rsidP="005603D2">
          <w:pPr>
            <w:pStyle w:val="Header"/>
            <w:ind w:right="-115"/>
            <w:jc w:val="right"/>
          </w:pPr>
        </w:p>
      </w:tc>
    </w:tr>
  </w:tbl>
  <w:p w14:paraId="7A6D7D18" w14:textId="4A2524E0" w:rsidR="5D9186BE" w:rsidRDefault="5D9186BE" w:rsidP="005603D2">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33C28814" w14:textId="77777777" w:rsidTr="005603D2">
      <w:trPr>
        <w:trHeight w:val="300"/>
      </w:trPr>
      <w:tc>
        <w:tcPr>
          <w:tcW w:w="2770" w:type="dxa"/>
        </w:tcPr>
        <w:p w14:paraId="0D04489B" w14:textId="5EEA3DC0" w:rsidR="5D9186BE" w:rsidRDefault="5D9186BE" w:rsidP="005603D2">
          <w:pPr>
            <w:pStyle w:val="Header"/>
            <w:ind w:left="-115"/>
          </w:pPr>
        </w:p>
      </w:tc>
      <w:tc>
        <w:tcPr>
          <w:tcW w:w="2770" w:type="dxa"/>
        </w:tcPr>
        <w:p w14:paraId="28394DD2" w14:textId="0C015DF4" w:rsidR="5D9186BE" w:rsidRDefault="5D9186BE" w:rsidP="005603D2">
          <w:pPr>
            <w:pStyle w:val="Header"/>
            <w:jc w:val="center"/>
          </w:pPr>
        </w:p>
      </w:tc>
      <w:tc>
        <w:tcPr>
          <w:tcW w:w="2770" w:type="dxa"/>
        </w:tcPr>
        <w:p w14:paraId="77717A95" w14:textId="5928D03F" w:rsidR="5D9186BE" w:rsidRDefault="5D9186BE" w:rsidP="005603D2">
          <w:pPr>
            <w:pStyle w:val="Header"/>
            <w:ind w:right="-115"/>
            <w:jc w:val="right"/>
          </w:pPr>
        </w:p>
      </w:tc>
    </w:tr>
  </w:tbl>
  <w:p w14:paraId="10053E0E" w14:textId="1AD5778A" w:rsidR="5D9186BE" w:rsidRDefault="5D9186BE" w:rsidP="005603D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0"/>
      <w:gridCol w:w="3010"/>
      <w:gridCol w:w="3010"/>
    </w:tblGrid>
    <w:tr w:rsidR="5D9186BE" w14:paraId="7CA6B9FB" w14:textId="77777777" w:rsidTr="005603D2">
      <w:trPr>
        <w:trHeight w:val="300"/>
      </w:trPr>
      <w:tc>
        <w:tcPr>
          <w:tcW w:w="3010" w:type="dxa"/>
        </w:tcPr>
        <w:p w14:paraId="0F48F514" w14:textId="6B5C5E31" w:rsidR="5D9186BE" w:rsidRDefault="5D9186BE" w:rsidP="005603D2">
          <w:pPr>
            <w:pStyle w:val="Header"/>
            <w:ind w:left="-115"/>
          </w:pPr>
        </w:p>
      </w:tc>
      <w:tc>
        <w:tcPr>
          <w:tcW w:w="3010" w:type="dxa"/>
        </w:tcPr>
        <w:p w14:paraId="483F1B95" w14:textId="30F4EF22" w:rsidR="5D9186BE" w:rsidRDefault="5D9186BE" w:rsidP="005603D2">
          <w:pPr>
            <w:pStyle w:val="Header"/>
            <w:jc w:val="center"/>
          </w:pPr>
        </w:p>
      </w:tc>
      <w:tc>
        <w:tcPr>
          <w:tcW w:w="3010" w:type="dxa"/>
        </w:tcPr>
        <w:p w14:paraId="483C6632" w14:textId="7AB4C8A7" w:rsidR="5D9186BE" w:rsidRDefault="5D9186BE" w:rsidP="005603D2">
          <w:pPr>
            <w:pStyle w:val="Header"/>
            <w:ind w:right="-115"/>
            <w:jc w:val="right"/>
          </w:pPr>
        </w:p>
      </w:tc>
    </w:tr>
  </w:tbl>
  <w:p w14:paraId="59CAB38E" w14:textId="2490A733" w:rsidR="5D9186BE" w:rsidRDefault="5D9186BE" w:rsidP="005603D2">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04934615" w14:textId="77777777" w:rsidTr="00F4688C">
      <w:trPr>
        <w:trHeight w:val="300"/>
      </w:trPr>
      <w:tc>
        <w:tcPr>
          <w:tcW w:w="2770" w:type="dxa"/>
        </w:tcPr>
        <w:p w14:paraId="770692B5" w14:textId="77777777" w:rsidR="5D9186BE" w:rsidRDefault="5D9186BE" w:rsidP="00F4688C">
          <w:pPr>
            <w:pStyle w:val="Header"/>
            <w:ind w:left="-115"/>
          </w:pPr>
        </w:p>
      </w:tc>
      <w:tc>
        <w:tcPr>
          <w:tcW w:w="2770" w:type="dxa"/>
        </w:tcPr>
        <w:p w14:paraId="52372D67" w14:textId="77777777" w:rsidR="5D9186BE" w:rsidRDefault="5D9186BE" w:rsidP="00F4688C">
          <w:pPr>
            <w:pStyle w:val="Header"/>
            <w:jc w:val="center"/>
          </w:pPr>
        </w:p>
      </w:tc>
      <w:tc>
        <w:tcPr>
          <w:tcW w:w="2770" w:type="dxa"/>
        </w:tcPr>
        <w:p w14:paraId="29D5A7CE" w14:textId="77777777" w:rsidR="5D9186BE" w:rsidRDefault="5D9186BE" w:rsidP="00F4688C">
          <w:pPr>
            <w:pStyle w:val="Header"/>
            <w:ind w:right="-115"/>
            <w:jc w:val="right"/>
          </w:pPr>
        </w:p>
      </w:tc>
    </w:tr>
  </w:tbl>
  <w:p w14:paraId="20F4489B" w14:textId="77777777" w:rsidR="5D9186BE" w:rsidRDefault="5D9186BE" w:rsidP="00F4688C">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2B9B88A4" w14:textId="77777777" w:rsidTr="00F4688C">
      <w:trPr>
        <w:trHeight w:val="300"/>
      </w:trPr>
      <w:tc>
        <w:tcPr>
          <w:tcW w:w="2770" w:type="dxa"/>
        </w:tcPr>
        <w:p w14:paraId="1B10D735" w14:textId="77777777" w:rsidR="5D9186BE" w:rsidRDefault="5D9186BE" w:rsidP="00F4688C">
          <w:pPr>
            <w:pStyle w:val="Header"/>
            <w:ind w:left="-115"/>
          </w:pPr>
        </w:p>
      </w:tc>
      <w:tc>
        <w:tcPr>
          <w:tcW w:w="2770" w:type="dxa"/>
        </w:tcPr>
        <w:p w14:paraId="701CCCD7" w14:textId="77777777" w:rsidR="5D9186BE" w:rsidRDefault="5D9186BE" w:rsidP="00F4688C">
          <w:pPr>
            <w:pStyle w:val="Header"/>
            <w:jc w:val="center"/>
          </w:pPr>
        </w:p>
      </w:tc>
      <w:tc>
        <w:tcPr>
          <w:tcW w:w="2770" w:type="dxa"/>
        </w:tcPr>
        <w:p w14:paraId="1BEB43FA" w14:textId="77777777" w:rsidR="5D9186BE" w:rsidRDefault="5D9186BE" w:rsidP="00F4688C">
          <w:pPr>
            <w:pStyle w:val="Header"/>
            <w:ind w:right="-115"/>
            <w:jc w:val="right"/>
          </w:pPr>
        </w:p>
      </w:tc>
    </w:tr>
  </w:tbl>
  <w:p w14:paraId="08D5C59C" w14:textId="77777777" w:rsidR="5D9186BE" w:rsidRDefault="5D9186BE" w:rsidP="00F4688C">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12C44C36" w14:textId="77777777" w:rsidTr="005603D2">
      <w:trPr>
        <w:trHeight w:val="300"/>
      </w:trPr>
      <w:tc>
        <w:tcPr>
          <w:tcW w:w="2770" w:type="dxa"/>
        </w:tcPr>
        <w:p w14:paraId="7D849F28" w14:textId="6768AA10" w:rsidR="5D9186BE" w:rsidRDefault="5D9186BE" w:rsidP="005603D2">
          <w:pPr>
            <w:pStyle w:val="Header"/>
            <w:ind w:left="-115"/>
          </w:pPr>
        </w:p>
      </w:tc>
      <w:tc>
        <w:tcPr>
          <w:tcW w:w="2770" w:type="dxa"/>
        </w:tcPr>
        <w:p w14:paraId="399743AC" w14:textId="34305A0B" w:rsidR="5D9186BE" w:rsidRDefault="5D9186BE" w:rsidP="005603D2">
          <w:pPr>
            <w:pStyle w:val="Header"/>
            <w:jc w:val="center"/>
          </w:pPr>
        </w:p>
      </w:tc>
      <w:tc>
        <w:tcPr>
          <w:tcW w:w="2770" w:type="dxa"/>
        </w:tcPr>
        <w:p w14:paraId="07F0B821" w14:textId="243EE301" w:rsidR="5D9186BE" w:rsidRDefault="5D9186BE" w:rsidP="005603D2">
          <w:pPr>
            <w:pStyle w:val="Header"/>
            <w:ind w:right="-115"/>
            <w:jc w:val="right"/>
          </w:pPr>
        </w:p>
      </w:tc>
    </w:tr>
  </w:tbl>
  <w:p w14:paraId="4F686351" w14:textId="15CC6633" w:rsidR="5D9186BE" w:rsidRDefault="5D9186BE" w:rsidP="005603D2">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26CFEA9C" w14:textId="77777777" w:rsidTr="005603D2">
      <w:trPr>
        <w:trHeight w:val="300"/>
      </w:trPr>
      <w:tc>
        <w:tcPr>
          <w:tcW w:w="2770" w:type="dxa"/>
        </w:tcPr>
        <w:p w14:paraId="294684E3" w14:textId="47B34F90" w:rsidR="5D9186BE" w:rsidRDefault="5D9186BE" w:rsidP="005603D2">
          <w:pPr>
            <w:pStyle w:val="Header"/>
            <w:ind w:left="-115"/>
          </w:pPr>
        </w:p>
      </w:tc>
      <w:tc>
        <w:tcPr>
          <w:tcW w:w="2770" w:type="dxa"/>
        </w:tcPr>
        <w:p w14:paraId="1ADD35EA" w14:textId="3BA3A712" w:rsidR="5D9186BE" w:rsidRDefault="5D9186BE" w:rsidP="005603D2">
          <w:pPr>
            <w:pStyle w:val="Header"/>
            <w:jc w:val="center"/>
          </w:pPr>
        </w:p>
      </w:tc>
      <w:tc>
        <w:tcPr>
          <w:tcW w:w="2770" w:type="dxa"/>
        </w:tcPr>
        <w:p w14:paraId="6D35D31C" w14:textId="21B1BE28" w:rsidR="5D9186BE" w:rsidRDefault="5D9186BE" w:rsidP="005603D2">
          <w:pPr>
            <w:pStyle w:val="Header"/>
            <w:ind w:right="-115"/>
            <w:jc w:val="right"/>
          </w:pPr>
        </w:p>
      </w:tc>
    </w:tr>
  </w:tbl>
  <w:p w14:paraId="3BA9EBF3" w14:textId="0F0B60B0" w:rsidR="5D9186BE" w:rsidRDefault="5D9186BE" w:rsidP="005603D2">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787D4DFF" w14:textId="77777777" w:rsidTr="005603D2">
      <w:trPr>
        <w:trHeight w:val="300"/>
      </w:trPr>
      <w:tc>
        <w:tcPr>
          <w:tcW w:w="2770" w:type="dxa"/>
        </w:tcPr>
        <w:p w14:paraId="55E4F34A" w14:textId="0003E55C" w:rsidR="5D9186BE" w:rsidRDefault="5D9186BE" w:rsidP="005603D2">
          <w:pPr>
            <w:pStyle w:val="Header"/>
            <w:ind w:left="-115"/>
          </w:pPr>
        </w:p>
      </w:tc>
      <w:tc>
        <w:tcPr>
          <w:tcW w:w="2770" w:type="dxa"/>
        </w:tcPr>
        <w:p w14:paraId="08C21042" w14:textId="5C216CC2" w:rsidR="5D9186BE" w:rsidRDefault="5D9186BE" w:rsidP="005603D2">
          <w:pPr>
            <w:pStyle w:val="Header"/>
            <w:jc w:val="center"/>
          </w:pPr>
        </w:p>
      </w:tc>
      <w:tc>
        <w:tcPr>
          <w:tcW w:w="2770" w:type="dxa"/>
        </w:tcPr>
        <w:p w14:paraId="37183149" w14:textId="6654C93E" w:rsidR="5D9186BE" w:rsidRDefault="5D9186BE" w:rsidP="005603D2">
          <w:pPr>
            <w:pStyle w:val="Header"/>
            <w:ind w:right="-115"/>
            <w:jc w:val="right"/>
          </w:pPr>
        </w:p>
      </w:tc>
    </w:tr>
  </w:tbl>
  <w:p w14:paraId="532EDB9C" w14:textId="0FC78C4F" w:rsidR="5D9186BE" w:rsidRDefault="5D9186BE" w:rsidP="005603D2">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524329F0" w14:textId="77777777" w:rsidTr="005603D2">
      <w:trPr>
        <w:trHeight w:val="300"/>
      </w:trPr>
      <w:tc>
        <w:tcPr>
          <w:tcW w:w="2770" w:type="dxa"/>
        </w:tcPr>
        <w:p w14:paraId="32679A8B" w14:textId="449D3149" w:rsidR="5D9186BE" w:rsidRDefault="5D9186BE" w:rsidP="005603D2">
          <w:pPr>
            <w:pStyle w:val="Header"/>
            <w:ind w:left="-115"/>
          </w:pPr>
        </w:p>
      </w:tc>
      <w:tc>
        <w:tcPr>
          <w:tcW w:w="2770" w:type="dxa"/>
        </w:tcPr>
        <w:p w14:paraId="1F098E19" w14:textId="031D8998" w:rsidR="5D9186BE" w:rsidRDefault="5D9186BE" w:rsidP="005603D2">
          <w:pPr>
            <w:pStyle w:val="Header"/>
            <w:jc w:val="center"/>
          </w:pPr>
        </w:p>
      </w:tc>
      <w:tc>
        <w:tcPr>
          <w:tcW w:w="2770" w:type="dxa"/>
        </w:tcPr>
        <w:p w14:paraId="2E620FA4" w14:textId="5B835F13" w:rsidR="5D9186BE" w:rsidRDefault="5D9186BE" w:rsidP="005603D2">
          <w:pPr>
            <w:pStyle w:val="Header"/>
            <w:ind w:right="-115"/>
            <w:jc w:val="right"/>
          </w:pPr>
        </w:p>
      </w:tc>
    </w:tr>
  </w:tbl>
  <w:p w14:paraId="6C6BC2C5" w14:textId="639966B5" w:rsidR="5D9186BE" w:rsidRDefault="5D9186BE" w:rsidP="005603D2">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2052CEE3" w14:textId="77777777" w:rsidTr="005603D2">
      <w:trPr>
        <w:trHeight w:val="300"/>
      </w:trPr>
      <w:tc>
        <w:tcPr>
          <w:tcW w:w="2770" w:type="dxa"/>
        </w:tcPr>
        <w:p w14:paraId="1B454714" w14:textId="43D8E3F2" w:rsidR="5D9186BE" w:rsidRDefault="5D9186BE" w:rsidP="005603D2">
          <w:pPr>
            <w:pStyle w:val="Header"/>
            <w:ind w:left="-115"/>
          </w:pPr>
        </w:p>
      </w:tc>
      <w:tc>
        <w:tcPr>
          <w:tcW w:w="2770" w:type="dxa"/>
        </w:tcPr>
        <w:p w14:paraId="2B52DCE6" w14:textId="3ABC5618" w:rsidR="5D9186BE" w:rsidRDefault="5D9186BE" w:rsidP="005603D2">
          <w:pPr>
            <w:pStyle w:val="Header"/>
            <w:jc w:val="center"/>
          </w:pPr>
        </w:p>
      </w:tc>
      <w:tc>
        <w:tcPr>
          <w:tcW w:w="2770" w:type="dxa"/>
        </w:tcPr>
        <w:p w14:paraId="3B0CDF90" w14:textId="74966413" w:rsidR="5D9186BE" w:rsidRDefault="5D9186BE" w:rsidP="005603D2">
          <w:pPr>
            <w:pStyle w:val="Header"/>
            <w:ind w:right="-115"/>
            <w:jc w:val="right"/>
          </w:pPr>
        </w:p>
      </w:tc>
    </w:tr>
  </w:tbl>
  <w:p w14:paraId="723DCD91" w14:textId="71852D9A" w:rsidR="5D9186BE" w:rsidRDefault="5D9186BE" w:rsidP="005603D2">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26497D90" w14:textId="77777777" w:rsidTr="005603D2">
      <w:trPr>
        <w:trHeight w:val="300"/>
      </w:trPr>
      <w:tc>
        <w:tcPr>
          <w:tcW w:w="2770" w:type="dxa"/>
        </w:tcPr>
        <w:p w14:paraId="026FF269" w14:textId="741E8AA0" w:rsidR="5D9186BE" w:rsidRDefault="5D9186BE" w:rsidP="005603D2">
          <w:pPr>
            <w:pStyle w:val="Header"/>
            <w:ind w:left="-115"/>
          </w:pPr>
        </w:p>
      </w:tc>
      <w:tc>
        <w:tcPr>
          <w:tcW w:w="2770" w:type="dxa"/>
        </w:tcPr>
        <w:p w14:paraId="31E17B02" w14:textId="6FFA9136" w:rsidR="5D9186BE" w:rsidRDefault="5D9186BE" w:rsidP="005603D2">
          <w:pPr>
            <w:pStyle w:val="Header"/>
            <w:jc w:val="center"/>
          </w:pPr>
        </w:p>
      </w:tc>
      <w:tc>
        <w:tcPr>
          <w:tcW w:w="2770" w:type="dxa"/>
        </w:tcPr>
        <w:p w14:paraId="19DA1257" w14:textId="2AAD0ADC" w:rsidR="5D9186BE" w:rsidRDefault="5D9186BE" w:rsidP="005603D2">
          <w:pPr>
            <w:pStyle w:val="Header"/>
            <w:ind w:right="-115"/>
            <w:jc w:val="right"/>
          </w:pPr>
        </w:p>
      </w:tc>
    </w:tr>
  </w:tbl>
  <w:p w14:paraId="498CA0CA" w14:textId="5F59B121" w:rsidR="5D9186BE" w:rsidRDefault="5D9186BE" w:rsidP="005603D2">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331A2996" w14:textId="77777777" w:rsidTr="005603D2">
      <w:trPr>
        <w:trHeight w:val="300"/>
      </w:trPr>
      <w:tc>
        <w:tcPr>
          <w:tcW w:w="2770" w:type="dxa"/>
        </w:tcPr>
        <w:p w14:paraId="1A5D7920" w14:textId="45E27ED9" w:rsidR="5D9186BE" w:rsidRDefault="5D9186BE" w:rsidP="005603D2">
          <w:pPr>
            <w:pStyle w:val="Header"/>
            <w:ind w:left="-115"/>
          </w:pPr>
        </w:p>
      </w:tc>
      <w:tc>
        <w:tcPr>
          <w:tcW w:w="2770" w:type="dxa"/>
        </w:tcPr>
        <w:p w14:paraId="4AAC24A6" w14:textId="135B7C09" w:rsidR="5D9186BE" w:rsidRDefault="5D9186BE" w:rsidP="005603D2">
          <w:pPr>
            <w:pStyle w:val="Header"/>
            <w:jc w:val="center"/>
          </w:pPr>
        </w:p>
      </w:tc>
      <w:tc>
        <w:tcPr>
          <w:tcW w:w="2770" w:type="dxa"/>
        </w:tcPr>
        <w:p w14:paraId="5B6CB304" w14:textId="301E1743" w:rsidR="5D9186BE" w:rsidRDefault="5D9186BE" w:rsidP="005603D2">
          <w:pPr>
            <w:pStyle w:val="Header"/>
            <w:ind w:right="-115"/>
            <w:jc w:val="right"/>
          </w:pPr>
        </w:p>
      </w:tc>
    </w:tr>
  </w:tbl>
  <w:p w14:paraId="63D242CE" w14:textId="00AD3CB0" w:rsidR="5D9186BE" w:rsidRDefault="5D9186BE" w:rsidP="005603D2">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754DA0C2" w14:textId="77777777" w:rsidTr="005603D2">
      <w:trPr>
        <w:trHeight w:val="300"/>
      </w:trPr>
      <w:tc>
        <w:tcPr>
          <w:tcW w:w="2770" w:type="dxa"/>
        </w:tcPr>
        <w:p w14:paraId="4D9A1259" w14:textId="38140002" w:rsidR="5D9186BE" w:rsidRDefault="5D9186BE" w:rsidP="005603D2">
          <w:pPr>
            <w:pStyle w:val="Header"/>
            <w:ind w:left="-115"/>
          </w:pPr>
        </w:p>
      </w:tc>
      <w:tc>
        <w:tcPr>
          <w:tcW w:w="2770" w:type="dxa"/>
        </w:tcPr>
        <w:p w14:paraId="664723FB" w14:textId="0F8D755D" w:rsidR="5D9186BE" w:rsidRDefault="5D9186BE" w:rsidP="005603D2">
          <w:pPr>
            <w:pStyle w:val="Header"/>
            <w:jc w:val="center"/>
          </w:pPr>
        </w:p>
      </w:tc>
      <w:tc>
        <w:tcPr>
          <w:tcW w:w="2770" w:type="dxa"/>
        </w:tcPr>
        <w:p w14:paraId="799FE4C6" w14:textId="00E2C3D9" w:rsidR="5D9186BE" w:rsidRDefault="5D9186BE" w:rsidP="005603D2">
          <w:pPr>
            <w:pStyle w:val="Header"/>
            <w:ind w:right="-115"/>
            <w:jc w:val="right"/>
          </w:pPr>
        </w:p>
      </w:tc>
    </w:tr>
  </w:tbl>
  <w:p w14:paraId="79026F56" w14:textId="1CFEFC6F" w:rsidR="5D9186BE" w:rsidRDefault="5D9186BE" w:rsidP="005603D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0"/>
      <w:gridCol w:w="3010"/>
      <w:gridCol w:w="3010"/>
    </w:tblGrid>
    <w:tr w:rsidR="5D9186BE" w14:paraId="7D52A58D" w14:textId="77777777" w:rsidTr="005603D2">
      <w:trPr>
        <w:trHeight w:val="300"/>
      </w:trPr>
      <w:tc>
        <w:tcPr>
          <w:tcW w:w="3010" w:type="dxa"/>
        </w:tcPr>
        <w:p w14:paraId="4EA0AF5A" w14:textId="482B6DF8" w:rsidR="5D9186BE" w:rsidRDefault="5D9186BE" w:rsidP="005603D2">
          <w:pPr>
            <w:pStyle w:val="Header"/>
            <w:ind w:left="-115"/>
          </w:pPr>
        </w:p>
      </w:tc>
      <w:tc>
        <w:tcPr>
          <w:tcW w:w="3010" w:type="dxa"/>
        </w:tcPr>
        <w:p w14:paraId="63DC999D" w14:textId="71E93CEE" w:rsidR="5D9186BE" w:rsidRDefault="5D9186BE" w:rsidP="005603D2">
          <w:pPr>
            <w:pStyle w:val="Header"/>
            <w:jc w:val="center"/>
          </w:pPr>
        </w:p>
      </w:tc>
      <w:tc>
        <w:tcPr>
          <w:tcW w:w="3010" w:type="dxa"/>
        </w:tcPr>
        <w:p w14:paraId="72DC4B63" w14:textId="4D01001A" w:rsidR="5D9186BE" w:rsidRDefault="5D9186BE" w:rsidP="005603D2">
          <w:pPr>
            <w:pStyle w:val="Header"/>
            <w:ind w:right="-115"/>
            <w:jc w:val="right"/>
          </w:pPr>
        </w:p>
      </w:tc>
    </w:tr>
  </w:tbl>
  <w:p w14:paraId="484CCE82" w14:textId="743776F1" w:rsidR="5D9186BE" w:rsidRDefault="5D9186BE" w:rsidP="005603D2">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13DFD981" w14:textId="77777777" w:rsidTr="005603D2">
      <w:trPr>
        <w:trHeight w:val="300"/>
      </w:trPr>
      <w:tc>
        <w:tcPr>
          <w:tcW w:w="2770" w:type="dxa"/>
        </w:tcPr>
        <w:p w14:paraId="36382ED5" w14:textId="7D6ABFB1" w:rsidR="5D9186BE" w:rsidRDefault="5D9186BE" w:rsidP="005603D2">
          <w:pPr>
            <w:pStyle w:val="Header"/>
            <w:ind w:left="-115"/>
          </w:pPr>
        </w:p>
      </w:tc>
      <w:tc>
        <w:tcPr>
          <w:tcW w:w="2770" w:type="dxa"/>
        </w:tcPr>
        <w:p w14:paraId="3A686CF9" w14:textId="09AF1F12" w:rsidR="5D9186BE" w:rsidRDefault="5D9186BE" w:rsidP="005603D2">
          <w:pPr>
            <w:pStyle w:val="Header"/>
            <w:jc w:val="center"/>
          </w:pPr>
        </w:p>
      </w:tc>
      <w:tc>
        <w:tcPr>
          <w:tcW w:w="2770" w:type="dxa"/>
        </w:tcPr>
        <w:p w14:paraId="525D3A0E" w14:textId="16701432" w:rsidR="5D9186BE" w:rsidRDefault="5D9186BE" w:rsidP="005603D2">
          <w:pPr>
            <w:pStyle w:val="Header"/>
            <w:ind w:right="-115"/>
            <w:jc w:val="right"/>
          </w:pPr>
        </w:p>
      </w:tc>
    </w:tr>
  </w:tbl>
  <w:p w14:paraId="39F1648F" w14:textId="2595D0E9" w:rsidR="5D9186BE" w:rsidRDefault="5D9186BE" w:rsidP="005603D2">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625"/>
      <w:gridCol w:w="1625"/>
      <w:gridCol w:w="1625"/>
    </w:tblGrid>
    <w:tr w:rsidR="5D9186BE" w14:paraId="4C02469B" w14:textId="77777777" w:rsidTr="005603D2">
      <w:trPr>
        <w:trHeight w:val="300"/>
      </w:trPr>
      <w:tc>
        <w:tcPr>
          <w:tcW w:w="1625" w:type="dxa"/>
        </w:tcPr>
        <w:p w14:paraId="1E5535ED" w14:textId="3CACBBDE" w:rsidR="5D9186BE" w:rsidRDefault="5D9186BE" w:rsidP="005603D2">
          <w:pPr>
            <w:pStyle w:val="Header"/>
            <w:ind w:left="-115"/>
          </w:pPr>
        </w:p>
      </w:tc>
      <w:tc>
        <w:tcPr>
          <w:tcW w:w="1625" w:type="dxa"/>
        </w:tcPr>
        <w:p w14:paraId="2B523A6F" w14:textId="5BF8CBA2" w:rsidR="5D9186BE" w:rsidRDefault="5D9186BE" w:rsidP="005603D2">
          <w:pPr>
            <w:pStyle w:val="Header"/>
            <w:jc w:val="center"/>
          </w:pPr>
        </w:p>
      </w:tc>
      <w:tc>
        <w:tcPr>
          <w:tcW w:w="1625" w:type="dxa"/>
        </w:tcPr>
        <w:p w14:paraId="35B8010A" w14:textId="43139238" w:rsidR="5D9186BE" w:rsidRDefault="5D9186BE" w:rsidP="005603D2">
          <w:pPr>
            <w:pStyle w:val="Header"/>
            <w:ind w:right="-115"/>
            <w:jc w:val="right"/>
          </w:pPr>
        </w:p>
      </w:tc>
    </w:tr>
  </w:tbl>
  <w:p w14:paraId="704C5A28" w14:textId="5DD1781A" w:rsidR="5D9186BE" w:rsidRDefault="5D9186BE" w:rsidP="005603D2">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40D93C05" w14:textId="77777777" w:rsidTr="005603D2">
      <w:trPr>
        <w:trHeight w:val="300"/>
      </w:trPr>
      <w:tc>
        <w:tcPr>
          <w:tcW w:w="2770" w:type="dxa"/>
        </w:tcPr>
        <w:p w14:paraId="085EA7AF" w14:textId="0E19E08E" w:rsidR="5D9186BE" w:rsidRDefault="5D9186BE" w:rsidP="005603D2">
          <w:pPr>
            <w:pStyle w:val="Header"/>
            <w:ind w:left="-115"/>
          </w:pPr>
        </w:p>
      </w:tc>
      <w:tc>
        <w:tcPr>
          <w:tcW w:w="2770" w:type="dxa"/>
        </w:tcPr>
        <w:p w14:paraId="0C08C7CC" w14:textId="602F2618" w:rsidR="5D9186BE" w:rsidRDefault="5D9186BE" w:rsidP="005603D2">
          <w:pPr>
            <w:pStyle w:val="Header"/>
            <w:jc w:val="center"/>
          </w:pPr>
        </w:p>
      </w:tc>
      <w:tc>
        <w:tcPr>
          <w:tcW w:w="2770" w:type="dxa"/>
        </w:tcPr>
        <w:p w14:paraId="174C8648" w14:textId="389630F9" w:rsidR="5D9186BE" w:rsidRDefault="5D9186BE" w:rsidP="005603D2">
          <w:pPr>
            <w:pStyle w:val="Header"/>
            <w:ind w:right="-115"/>
            <w:jc w:val="right"/>
          </w:pPr>
        </w:p>
      </w:tc>
    </w:tr>
  </w:tbl>
  <w:p w14:paraId="0D5FEDB7" w14:textId="2C4BDD9F" w:rsidR="5D9186BE" w:rsidRDefault="5D9186BE" w:rsidP="005603D2">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1484CE9D" w14:textId="77777777" w:rsidTr="005603D2">
      <w:trPr>
        <w:trHeight w:val="300"/>
      </w:trPr>
      <w:tc>
        <w:tcPr>
          <w:tcW w:w="2770" w:type="dxa"/>
        </w:tcPr>
        <w:p w14:paraId="4F7F545A" w14:textId="5A87A203" w:rsidR="5D9186BE" w:rsidRDefault="5D9186BE" w:rsidP="005603D2">
          <w:pPr>
            <w:pStyle w:val="Header"/>
            <w:ind w:left="-115"/>
          </w:pPr>
        </w:p>
      </w:tc>
      <w:tc>
        <w:tcPr>
          <w:tcW w:w="2770" w:type="dxa"/>
        </w:tcPr>
        <w:p w14:paraId="21E8BEDF" w14:textId="43971CED" w:rsidR="5D9186BE" w:rsidRDefault="5D9186BE" w:rsidP="005603D2">
          <w:pPr>
            <w:pStyle w:val="Header"/>
            <w:jc w:val="center"/>
          </w:pPr>
        </w:p>
      </w:tc>
      <w:tc>
        <w:tcPr>
          <w:tcW w:w="2770" w:type="dxa"/>
        </w:tcPr>
        <w:p w14:paraId="4495575C" w14:textId="6890770A" w:rsidR="5D9186BE" w:rsidRDefault="5D9186BE" w:rsidP="005603D2">
          <w:pPr>
            <w:pStyle w:val="Header"/>
            <w:ind w:right="-115"/>
            <w:jc w:val="right"/>
          </w:pPr>
        </w:p>
      </w:tc>
    </w:tr>
  </w:tbl>
  <w:p w14:paraId="249142BF" w14:textId="09B3427D" w:rsidR="5D9186BE" w:rsidRDefault="5D9186BE" w:rsidP="005603D2">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1C39CF5D" w14:textId="77777777" w:rsidTr="005603D2">
      <w:trPr>
        <w:trHeight w:val="300"/>
      </w:trPr>
      <w:tc>
        <w:tcPr>
          <w:tcW w:w="3025" w:type="dxa"/>
        </w:tcPr>
        <w:p w14:paraId="35F83025" w14:textId="534000AC" w:rsidR="5D9186BE" w:rsidRDefault="5D9186BE" w:rsidP="005603D2">
          <w:pPr>
            <w:pStyle w:val="Header"/>
            <w:ind w:left="-115"/>
          </w:pPr>
        </w:p>
      </w:tc>
      <w:tc>
        <w:tcPr>
          <w:tcW w:w="3025" w:type="dxa"/>
        </w:tcPr>
        <w:p w14:paraId="7FAF0B1F" w14:textId="7F330C47" w:rsidR="5D9186BE" w:rsidRDefault="5D9186BE" w:rsidP="005603D2">
          <w:pPr>
            <w:pStyle w:val="Header"/>
            <w:jc w:val="center"/>
          </w:pPr>
        </w:p>
      </w:tc>
      <w:tc>
        <w:tcPr>
          <w:tcW w:w="3025" w:type="dxa"/>
        </w:tcPr>
        <w:p w14:paraId="29F76AEC" w14:textId="005A5E13" w:rsidR="5D9186BE" w:rsidRDefault="5D9186BE" w:rsidP="005603D2">
          <w:pPr>
            <w:pStyle w:val="Header"/>
            <w:ind w:right="-115"/>
            <w:jc w:val="right"/>
          </w:pPr>
        </w:p>
      </w:tc>
    </w:tr>
  </w:tbl>
  <w:p w14:paraId="6B5A064F" w14:textId="62E3CD8A" w:rsidR="5D9186BE" w:rsidRDefault="5D9186BE" w:rsidP="005603D2">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288A876E" w14:textId="77777777" w:rsidTr="005603D2">
      <w:trPr>
        <w:trHeight w:val="300"/>
      </w:trPr>
      <w:tc>
        <w:tcPr>
          <w:tcW w:w="3025" w:type="dxa"/>
        </w:tcPr>
        <w:p w14:paraId="57200206" w14:textId="3EF75A83" w:rsidR="5D9186BE" w:rsidRDefault="5D9186BE" w:rsidP="005603D2">
          <w:pPr>
            <w:pStyle w:val="Header"/>
            <w:ind w:left="-115"/>
          </w:pPr>
        </w:p>
      </w:tc>
      <w:tc>
        <w:tcPr>
          <w:tcW w:w="3025" w:type="dxa"/>
        </w:tcPr>
        <w:p w14:paraId="29C5CA53" w14:textId="2F3CB771" w:rsidR="5D9186BE" w:rsidRDefault="5D9186BE" w:rsidP="005603D2">
          <w:pPr>
            <w:pStyle w:val="Header"/>
            <w:jc w:val="center"/>
          </w:pPr>
        </w:p>
      </w:tc>
      <w:tc>
        <w:tcPr>
          <w:tcW w:w="3025" w:type="dxa"/>
        </w:tcPr>
        <w:p w14:paraId="75148854" w14:textId="07DD8106" w:rsidR="5D9186BE" w:rsidRDefault="5D9186BE" w:rsidP="005603D2">
          <w:pPr>
            <w:pStyle w:val="Header"/>
            <w:ind w:right="-115"/>
            <w:jc w:val="right"/>
          </w:pPr>
        </w:p>
      </w:tc>
    </w:tr>
  </w:tbl>
  <w:p w14:paraId="085307A6" w14:textId="27B539E5" w:rsidR="5D9186BE" w:rsidRDefault="5D9186BE" w:rsidP="005603D2">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4441B6A6" w14:textId="77777777" w:rsidTr="005603D2">
      <w:trPr>
        <w:trHeight w:val="300"/>
      </w:trPr>
      <w:tc>
        <w:tcPr>
          <w:tcW w:w="3025" w:type="dxa"/>
        </w:tcPr>
        <w:p w14:paraId="4879197A" w14:textId="74CBAFF1" w:rsidR="5D9186BE" w:rsidRDefault="5D9186BE" w:rsidP="005603D2">
          <w:pPr>
            <w:pStyle w:val="Header"/>
            <w:ind w:left="-115"/>
          </w:pPr>
        </w:p>
      </w:tc>
      <w:tc>
        <w:tcPr>
          <w:tcW w:w="3025" w:type="dxa"/>
        </w:tcPr>
        <w:p w14:paraId="1911B51D" w14:textId="3B6CF984" w:rsidR="5D9186BE" w:rsidRDefault="5D9186BE" w:rsidP="005603D2">
          <w:pPr>
            <w:pStyle w:val="Header"/>
            <w:jc w:val="center"/>
          </w:pPr>
        </w:p>
      </w:tc>
      <w:tc>
        <w:tcPr>
          <w:tcW w:w="3025" w:type="dxa"/>
        </w:tcPr>
        <w:p w14:paraId="11CFB9C2" w14:textId="2A79D9E4" w:rsidR="5D9186BE" w:rsidRDefault="5D9186BE" w:rsidP="005603D2">
          <w:pPr>
            <w:pStyle w:val="Header"/>
            <w:ind w:right="-115"/>
            <w:jc w:val="right"/>
          </w:pPr>
        </w:p>
      </w:tc>
    </w:tr>
  </w:tbl>
  <w:p w14:paraId="2874D779" w14:textId="31A2124F" w:rsidR="5D9186BE" w:rsidRDefault="5D9186BE" w:rsidP="005603D2">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208F7208" w14:textId="77777777" w:rsidTr="005603D2">
      <w:trPr>
        <w:trHeight w:val="300"/>
      </w:trPr>
      <w:tc>
        <w:tcPr>
          <w:tcW w:w="3025" w:type="dxa"/>
        </w:tcPr>
        <w:p w14:paraId="28669B3C" w14:textId="46476C9D" w:rsidR="5D9186BE" w:rsidRDefault="5D9186BE" w:rsidP="005603D2">
          <w:pPr>
            <w:pStyle w:val="Header"/>
            <w:ind w:left="-115"/>
          </w:pPr>
        </w:p>
      </w:tc>
      <w:tc>
        <w:tcPr>
          <w:tcW w:w="3025" w:type="dxa"/>
        </w:tcPr>
        <w:p w14:paraId="7297D74C" w14:textId="399DD3B4" w:rsidR="5D9186BE" w:rsidRDefault="5D9186BE" w:rsidP="005603D2">
          <w:pPr>
            <w:pStyle w:val="Header"/>
            <w:jc w:val="center"/>
          </w:pPr>
        </w:p>
      </w:tc>
      <w:tc>
        <w:tcPr>
          <w:tcW w:w="3025" w:type="dxa"/>
        </w:tcPr>
        <w:p w14:paraId="121884AB" w14:textId="4D303243" w:rsidR="5D9186BE" w:rsidRDefault="5D9186BE" w:rsidP="005603D2">
          <w:pPr>
            <w:pStyle w:val="Header"/>
            <w:ind w:right="-115"/>
            <w:jc w:val="right"/>
          </w:pPr>
        </w:p>
      </w:tc>
    </w:tr>
  </w:tbl>
  <w:p w14:paraId="341DABD2" w14:textId="086A2659" w:rsidR="5D9186BE" w:rsidRDefault="5D9186BE" w:rsidP="005603D2">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47E523C2" w14:textId="77777777" w:rsidTr="005603D2">
      <w:trPr>
        <w:trHeight w:val="300"/>
      </w:trPr>
      <w:tc>
        <w:tcPr>
          <w:tcW w:w="3025" w:type="dxa"/>
        </w:tcPr>
        <w:p w14:paraId="29E0B481" w14:textId="76487130" w:rsidR="5D9186BE" w:rsidRDefault="5D9186BE" w:rsidP="005603D2">
          <w:pPr>
            <w:pStyle w:val="Header"/>
            <w:ind w:left="-115"/>
          </w:pPr>
        </w:p>
      </w:tc>
      <w:tc>
        <w:tcPr>
          <w:tcW w:w="3025" w:type="dxa"/>
        </w:tcPr>
        <w:p w14:paraId="418D782E" w14:textId="55F8536A" w:rsidR="5D9186BE" w:rsidRDefault="5D9186BE" w:rsidP="005603D2">
          <w:pPr>
            <w:pStyle w:val="Header"/>
            <w:jc w:val="center"/>
          </w:pPr>
        </w:p>
      </w:tc>
      <w:tc>
        <w:tcPr>
          <w:tcW w:w="3025" w:type="dxa"/>
        </w:tcPr>
        <w:p w14:paraId="12607C21" w14:textId="208FF1CC" w:rsidR="5D9186BE" w:rsidRDefault="5D9186BE" w:rsidP="005603D2">
          <w:pPr>
            <w:pStyle w:val="Header"/>
            <w:ind w:right="-115"/>
            <w:jc w:val="right"/>
          </w:pPr>
        </w:p>
      </w:tc>
    </w:tr>
  </w:tbl>
  <w:p w14:paraId="27ECE1FB" w14:textId="70F0325A" w:rsidR="5D9186BE" w:rsidRDefault="5D9186BE" w:rsidP="005603D2">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5CDF7517" w14:textId="77777777" w:rsidTr="005603D2">
      <w:trPr>
        <w:trHeight w:val="300"/>
      </w:trPr>
      <w:tc>
        <w:tcPr>
          <w:tcW w:w="3025" w:type="dxa"/>
        </w:tcPr>
        <w:p w14:paraId="7D713C39" w14:textId="633C065F" w:rsidR="5D9186BE" w:rsidRDefault="5D9186BE" w:rsidP="005603D2">
          <w:pPr>
            <w:pStyle w:val="Header"/>
            <w:ind w:left="-115"/>
          </w:pPr>
        </w:p>
      </w:tc>
      <w:tc>
        <w:tcPr>
          <w:tcW w:w="3025" w:type="dxa"/>
        </w:tcPr>
        <w:p w14:paraId="4E06CD2D" w14:textId="63AC4B2E" w:rsidR="5D9186BE" w:rsidRDefault="5D9186BE" w:rsidP="005603D2">
          <w:pPr>
            <w:pStyle w:val="Header"/>
            <w:jc w:val="center"/>
          </w:pPr>
        </w:p>
      </w:tc>
      <w:tc>
        <w:tcPr>
          <w:tcW w:w="3025" w:type="dxa"/>
        </w:tcPr>
        <w:p w14:paraId="24EA4EAF" w14:textId="483413F8" w:rsidR="5D9186BE" w:rsidRDefault="5D9186BE" w:rsidP="005603D2">
          <w:pPr>
            <w:pStyle w:val="Header"/>
            <w:ind w:right="-115"/>
            <w:jc w:val="right"/>
          </w:pPr>
        </w:p>
      </w:tc>
    </w:tr>
  </w:tbl>
  <w:p w14:paraId="25CF70AF" w14:textId="469FD7B4" w:rsidR="5D9186BE" w:rsidRDefault="5D9186BE" w:rsidP="005603D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0"/>
      <w:gridCol w:w="3010"/>
      <w:gridCol w:w="3010"/>
    </w:tblGrid>
    <w:tr w:rsidR="5D9186BE" w14:paraId="2838FCB0" w14:textId="77777777" w:rsidTr="005603D2">
      <w:trPr>
        <w:trHeight w:val="300"/>
      </w:trPr>
      <w:tc>
        <w:tcPr>
          <w:tcW w:w="3010" w:type="dxa"/>
        </w:tcPr>
        <w:p w14:paraId="2493C50F" w14:textId="647D65D1" w:rsidR="5D9186BE" w:rsidRDefault="5D9186BE" w:rsidP="005603D2">
          <w:pPr>
            <w:pStyle w:val="Header"/>
            <w:ind w:left="-115"/>
          </w:pPr>
        </w:p>
      </w:tc>
      <w:tc>
        <w:tcPr>
          <w:tcW w:w="3010" w:type="dxa"/>
        </w:tcPr>
        <w:p w14:paraId="7B89EDE8" w14:textId="4DB62EBC" w:rsidR="5D9186BE" w:rsidRDefault="5D9186BE" w:rsidP="005603D2">
          <w:pPr>
            <w:pStyle w:val="Header"/>
            <w:jc w:val="center"/>
          </w:pPr>
        </w:p>
      </w:tc>
      <w:tc>
        <w:tcPr>
          <w:tcW w:w="3010" w:type="dxa"/>
        </w:tcPr>
        <w:p w14:paraId="22EAB56C" w14:textId="19D675C4" w:rsidR="5D9186BE" w:rsidRDefault="5D9186BE" w:rsidP="005603D2">
          <w:pPr>
            <w:pStyle w:val="Header"/>
            <w:ind w:right="-115"/>
            <w:jc w:val="right"/>
          </w:pPr>
        </w:p>
      </w:tc>
    </w:tr>
  </w:tbl>
  <w:p w14:paraId="32DCA156" w14:textId="00124866" w:rsidR="5D9186BE" w:rsidRDefault="5D9186BE" w:rsidP="005603D2">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0AB28694" w14:textId="77777777" w:rsidTr="005603D2">
      <w:trPr>
        <w:trHeight w:val="300"/>
      </w:trPr>
      <w:tc>
        <w:tcPr>
          <w:tcW w:w="3025" w:type="dxa"/>
        </w:tcPr>
        <w:p w14:paraId="4640F193" w14:textId="5BB1552E" w:rsidR="5D9186BE" w:rsidRDefault="5D9186BE" w:rsidP="005603D2">
          <w:pPr>
            <w:pStyle w:val="Header"/>
            <w:ind w:left="-115"/>
          </w:pPr>
        </w:p>
      </w:tc>
      <w:tc>
        <w:tcPr>
          <w:tcW w:w="3025" w:type="dxa"/>
        </w:tcPr>
        <w:p w14:paraId="1A0146CA" w14:textId="1C690046" w:rsidR="5D9186BE" w:rsidRDefault="5D9186BE" w:rsidP="005603D2">
          <w:pPr>
            <w:pStyle w:val="Header"/>
            <w:jc w:val="center"/>
          </w:pPr>
        </w:p>
      </w:tc>
      <w:tc>
        <w:tcPr>
          <w:tcW w:w="3025" w:type="dxa"/>
        </w:tcPr>
        <w:p w14:paraId="133C863C" w14:textId="31E0B160" w:rsidR="5D9186BE" w:rsidRDefault="5D9186BE" w:rsidP="005603D2">
          <w:pPr>
            <w:pStyle w:val="Header"/>
            <w:ind w:right="-115"/>
            <w:jc w:val="right"/>
          </w:pPr>
        </w:p>
      </w:tc>
    </w:tr>
  </w:tbl>
  <w:p w14:paraId="68134E32" w14:textId="7ED4A2AF" w:rsidR="5D9186BE" w:rsidRDefault="5D9186BE" w:rsidP="005603D2">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304CAEB1" w14:textId="77777777" w:rsidTr="005603D2">
      <w:trPr>
        <w:trHeight w:val="300"/>
      </w:trPr>
      <w:tc>
        <w:tcPr>
          <w:tcW w:w="2770" w:type="dxa"/>
        </w:tcPr>
        <w:p w14:paraId="448D3CC4" w14:textId="05BFB7E3" w:rsidR="5D9186BE" w:rsidRDefault="5D9186BE" w:rsidP="005603D2">
          <w:pPr>
            <w:pStyle w:val="Header"/>
            <w:ind w:left="-115"/>
          </w:pPr>
        </w:p>
      </w:tc>
      <w:tc>
        <w:tcPr>
          <w:tcW w:w="2770" w:type="dxa"/>
        </w:tcPr>
        <w:p w14:paraId="094233B1" w14:textId="5A36650E" w:rsidR="5D9186BE" w:rsidRDefault="5D9186BE" w:rsidP="005603D2">
          <w:pPr>
            <w:pStyle w:val="Header"/>
            <w:jc w:val="center"/>
          </w:pPr>
        </w:p>
      </w:tc>
      <w:tc>
        <w:tcPr>
          <w:tcW w:w="2770" w:type="dxa"/>
        </w:tcPr>
        <w:p w14:paraId="17CB20E3" w14:textId="410FD4D4" w:rsidR="5D9186BE" w:rsidRDefault="5D9186BE" w:rsidP="005603D2">
          <w:pPr>
            <w:pStyle w:val="Header"/>
            <w:ind w:right="-115"/>
            <w:jc w:val="right"/>
          </w:pPr>
        </w:p>
      </w:tc>
    </w:tr>
  </w:tbl>
  <w:p w14:paraId="2003F289" w14:textId="3CDD9173" w:rsidR="5D9186BE" w:rsidRDefault="5D9186BE" w:rsidP="005603D2">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55"/>
      <w:gridCol w:w="3055"/>
      <w:gridCol w:w="3055"/>
    </w:tblGrid>
    <w:tr w:rsidR="5D9186BE" w14:paraId="2FCAD463" w14:textId="77777777" w:rsidTr="005603D2">
      <w:trPr>
        <w:trHeight w:val="300"/>
      </w:trPr>
      <w:tc>
        <w:tcPr>
          <w:tcW w:w="3055" w:type="dxa"/>
        </w:tcPr>
        <w:p w14:paraId="12D64D3F" w14:textId="3BF82E0E" w:rsidR="5D9186BE" w:rsidRDefault="5D9186BE" w:rsidP="005603D2">
          <w:pPr>
            <w:pStyle w:val="Header"/>
            <w:ind w:left="-115"/>
          </w:pPr>
        </w:p>
      </w:tc>
      <w:tc>
        <w:tcPr>
          <w:tcW w:w="3055" w:type="dxa"/>
        </w:tcPr>
        <w:p w14:paraId="59C36665" w14:textId="517874B2" w:rsidR="5D9186BE" w:rsidRDefault="5D9186BE" w:rsidP="005603D2">
          <w:pPr>
            <w:pStyle w:val="Header"/>
            <w:jc w:val="center"/>
          </w:pPr>
        </w:p>
      </w:tc>
      <w:tc>
        <w:tcPr>
          <w:tcW w:w="3055" w:type="dxa"/>
        </w:tcPr>
        <w:p w14:paraId="18207420" w14:textId="7B078A4B" w:rsidR="5D9186BE" w:rsidRDefault="5D9186BE" w:rsidP="005603D2">
          <w:pPr>
            <w:pStyle w:val="Header"/>
            <w:ind w:right="-115"/>
            <w:jc w:val="right"/>
          </w:pPr>
        </w:p>
      </w:tc>
    </w:tr>
  </w:tbl>
  <w:p w14:paraId="11B25FB5" w14:textId="491C42D1" w:rsidR="5D9186BE" w:rsidRDefault="5D9186BE" w:rsidP="005603D2">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7D2A4331" w14:textId="77777777" w:rsidTr="005603D2">
      <w:trPr>
        <w:trHeight w:val="300"/>
      </w:trPr>
      <w:tc>
        <w:tcPr>
          <w:tcW w:w="3025" w:type="dxa"/>
        </w:tcPr>
        <w:p w14:paraId="40DE8A23" w14:textId="26BA4A37" w:rsidR="5D9186BE" w:rsidRDefault="5D9186BE" w:rsidP="005603D2">
          <w:pPr>
            <w:pStyle w:val="Header"/>
            <w:ind w:left="-115"/>
          </w:pPr>
        </w:p>
      </w:tc>
      <w:tc>
        <w:tcPr>
          <w:tcW w:w="3025" w:type="dxa"/>
        </w:tcPr>
        <w:p w14:paraId="215FC9BD" w14:textId="17EA61DF" w:rsidR="5D9186BE" w:rsidRDefault="5D9186BE" w:rsidP="005603D2">
          <w:pPr>
            <w:pStyle w:val="Header"/>
            <w:jc w:val="center"/>
          </w:pPr>
        </w:p>
      </w:tc>
      <w:tc>
        <w:tcPr>
          <w:tcW w:w="3025" w:type="dxa"/>
        </w:tcPr>
        <w:p w14:paraId="76DCD3CD" w14:textId="7B868215" w:rsidR="5D9186BE" w:rsidRDefault="5D9186BE" w:rsidP="005603D2">
          <w:pPr>
            <w:pStyle w:val="Header"/>
            <w:ind w:right="-115"/>
            <w:jc w:val="right"/>
          </w:pPr>
        </w:p>
      </w:tc>
    </w:tr>
  </w:tbl>
  <w:p w14:paraId="55610EE6" w14:textId="4BEF6987" w:rsidR="5D9186BE" w:rsidRDefault="5D9186BE" w:rsidP="005603D2">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23F41BA2" w14:textId="77777777" w:rsidTr="005603D2">
      <w:trPr>
        <w:trHeight w:val="300"/>
      </w:trPr>
      <w:tc>
        <w:tcPr>
          <w:tcW w:w="3025" w:type="dxa"/>
        </w:tcPr>
        <w:p w14:paraId="19B4467B" w14:textId="475266FA" w:rsidR="5D9186BE" w:rsidRDefault="5D9186BE" w:rsidP="005603D2">
          <w:pPr>
            <w:pStyle w:val="Header"/>
            <w:ind w:left="-115"/>
          </w:pPr>
        </w:p>
      </w:tc>
      <w:tc>
        <w:tcPr>
          <w:tcW w:w="3025" w:type="dxa"/>
        </w:tcPr>
        <w:p w14:paraId="5AC23D02" w14:textId="7D4BC175" w:rsidR="5D9186BE" w:rsidRDefault="5D9186BE" w:rsidP="005603D2">
          <w:pPr>
            <w:pStyle w:val="Header"/>
            <w:jc w:val="center"/>
          </w:pPr>
        </w:p>
      </w:tc>
      <w:tc>
        <w:tcPr>
          <w:tcW w:w="3025" w:type="dxa"/>
        </w:tcPr>
        <w:p w14:paraId="7B9D9170" w14:textId="126136AF" w:rsidR="5D9186BE" w:rsidRDefault="5D9186BE" w:rsidP="005603D2">
          <w:pPr>
            <w:pStyle w:val="Header"/>
            <w:ind w:right="-115"/>
            <w:jc w:val="right"/>
          </w:pPr>
        </w:p>
      </w:tc>
    </w:tr>
  </w:tbl>
  <w:p w14:paraId="71264465" w14:textId="683F5590" w:rsidR="5D9186BE" w:rsidRDefault="5D9186BE" w:rsidP="005603D2">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80"/>
      <w:gridCol w:w="2880"/>
      <w:gridCol w:w="2880"/>
    </w:tblGrid>
    <w:tr w:rsidR="5D9186BE" w14:paraId="493D04BB" w14:textId="77777777" w:rsidTr="005603D2">
      <w:trPr>
        <w:trHeight w:val="300"/>
      </w:trPr>
      <w:tc>
        <w:tcPr>
          <w:tcW w:w="2880" w:type="dxa"/>
        </w:tcPr>
        <w:p w14:paraId="518FF4C9" w14:textId="6E5E1CED" w:rsidR="5D9186BE" w:rsidRDefault="5D9186BE" w:rsidP="005603D2">
          <w:pPr>
            <w:pStyle w:val="Header"/>
            <w:ind w:left="-115"/>
          </w:pPr>
        </w:p>
      </w:tc>
      <w:tc>
        <w:tcPr>
          <w:tcW w:w="2880" w:type="dxa"/>
        </w:tcPr>
        <w:p w14:paraId="4CFC2263" w14:textId="17B9A392" w:rsidR="5D9186BE" w:rsidRDefault="5D9186BE" w:rsidP="005603D2">
          <w:pPr>
            <w:pStyle w:val="Header"/>
            <w:jc w:val="center"/>
          </w:pPr>
        </w:p>
      </w:tc>
      <w:tc>
        <w:tcPr>
          <w:tcW w:w="2880" w:type="dxa"/>
        </w:tcPr>
        <w:p w14:paraId="4FF67927" w14:textId="2DD3CB54" w:rsidR="5D9186BE" w:rsidRDefault="5D9186BE" w:rsidP="005603D2">
          <w:pPr>
            <w:pStyle w:val="Header"/>
            <w:ind w:right="-115"/>
            <w:jc w:val="right"/>
          </w:pPr>
        </w:p>
      </w:tc>
    </w:tr>
  </w:tbl>
  <w:p w14:paraId="0D552D3E" w14:textId="2376A323" w:rsidR="5D9186BE" w:rsidRDefault="5D9186BE" w:rsidP="005603D2">
    <w:pPr>
      <w:pStyle w:val="Header"/>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80"/>
      <w:gridCol w:w="2880"/>
      <w:gridCol w:w="2880"/>
    </w:tblGrid>
    <w:tr w:rsidR="5D9186BE" w14:paraId="2B4CF506" w14:textId="77777777" w:rsidTr="005603D2">
      <w:trPr>
        <w:trHeight w:val="300"/>
      </w:trPr>
      <w:tc>
        <w:tcPr>
          <w:tcW w:w="2880" w:type="dxa"/>
        </w:tcPr>
        <w:p w14:paraId="6D11B799" w14:textId="1B830DBC" w:rsidR="5D9186BE" w:rsidRDefault="5D9186BE" w:rsidP="005603D2">
          <w:pPr>
            <w:pStyle w:val="Header"/>
            <w:ind w:left="-115"/>
          </w:pPr>
        </w:p>
      </w:tc>
      <w:tc>
        <w:tcPr>
          <w:tcW w:w="2880" w:type="dxa"/>
        </w:tcPr>
        <w:p w14:paraId="4BFC30D5" w14:textId="2D9A26B9" w:rsidR="5D9186BE" w:rsidRDefault="5D9186BE" w:rsidP="005603D2">
          <w:pPr>
            <w:pStyle w:val="Header"/>
            <w:jc w:val="center"/>
          </w:pPr>
        </w:p>
      </w:tc>
      <w:tc>
        <w:tcPr>
          <w:tcW w:w="2880" w:type="dxa"/>
        </w:tcPr>
        <w:p w14:paraId="12510D01" w14:textId="72ED19BE" w:rsidR="5D9186BE" w:rsidRDefault="5D9186BE" w:rsidP="005603D2">
          <w:pPr>
            <w:pStyle w:val="Header"/>
            <w:ind w:right="-115"/>
            <w:jc w:val="right"/>
          </w:pPr>
        </w:p>
      </w:tc>
    </w:tr>
  </w:tbl>
  <w:p w14:paraId="48A98586" w14:textId="7B63FA95" w:rsidR="5D9186BE" w:rsidRDefault="5D9186BE" w:rsidP="005603D2">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1C26802C" w14:textId="77777777" w:rsidTr="005603D2">
      <w:trPr>
        <w:trHeight w:val="300"/>
      </w:trPr>
      <w:tc>
        <w:tcPr>
          <w:tcW w:w="3025" w:type="dxa"/>
        </w:tcPr>
        <w:p w14:paraId="5B4B3F6C" w14:textId="6B9BB55A" w:rsidR="5D9186BE" w:rsidRDefault="5D9186BE" w:rsidP="005603D2">
          <w:pPr>
            <w:pStyle w:val="Header"/>
            <w:ind w:left="-115"/>
          </w:pPr>
        </w:p>
      </w:tc>
      <w:tc>
        <w:tcPr>
          <w:tcW w:w="3025" w:type="dxa"/>
        </w:tcPr>
        <w:p w14:paraId="29FACA08" w14:textId="60620210" w:rsidR="5D9186BE" w:rsidRDefault="5D9186BE" w:rsidP="005603D2">
          <w:pPr>
            <w:pStyle w:val="Header"/>
            <w:jc w:val="center"/>
          </w:pPr>
        </w:p>
      </w:tc>
      <w:tc>
        <w:tcPr>
          <w:tcW w:w="3025" w:type="dxa"/>
        </w:tcPr>
        <w:p w14:paraId="2F37C508" w14:textId="152756E3" w:rsidR="5D9186BE" w:rsidRDefault="5D9186BE" w:rsidP="005603D2">
          <w:pPr>
            <w:pStyle w:val="Header"/>
            <w:ind w:right="-115"/>
            <w:jc w:val="right"/>
          </w:pPr>
        </w:p>
      </w:tc>
    </w:tr>
  </w:tbl>
  <w:p w14:paraId="71425427" w14:textId="68D9B4DC" w:rsidR="5D9186BE" w:rsidRDefault="5D9186BE" w:rsidP="005603D2">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040"/>
      <w:gridCol w:w="2040"/>
      <w:gridCol w:w="2040"/>
    </w:tblGrid>
    <w:tr w:rsidR="5D9186BE" w14:paraId="551F11FD" w14:textId="77777777" w:rsidTr="005603D2">
      <w:trPr>
        <w:trHeight w:val="300"/>
      </w:trPr>
      <w:tc>
        <w:tcPr>
          <w:tcW w:w="2040" w:type="dxa"/>
        </w:tcPr>
        <w:p w14:paraId="5A791D98" w14:textId="7CFE0FE7" w:rsidR="5D9186BE" w:rsidRDefault="5D9186BE" w:rsidP="005603D2">
          <w:pPr>
            <w:pStyle w:val="Header"/>
            <w:ind w:left="-115"/>
          </w:pPr>
        </w:p>
      </w:tc>
      <w:tc>
        <w:tcPr>
          <w:tcW w:w="2040" w:type="dxa"/>
        </w:tcPr>
        <w:p w14:paraId="1DB43A6E" w14:textId="3DC094F0" w:rsidR="5D9186BE" w:rsidRDefault="5D9186BE" w:rsidP="005603D2">
          <w:pPr>
            <w:pStyle w:val="Header"/>
            <w:jc w:val="center"/>
          </w:pPr>
        </w:p>
      </w:tc>
      <w:tc>
        <w:tcPr>
          <w:tcW w:w="2040" w:type="dxa"/>
        </w:tcPr>
        <w:p w14:paraId="076EB975" w14:textId="43B7D088" w:rsidR="5D9186BE" w:rsidRDefault="5D9186BE" w:rsidP="005603D2">
          <w:pPr>
            <w:pStyle w:val="Header"/>
            <w:ind w:right="-115"/>
            <w:jc w:val="right"/>
          </w:pPr>
        </w:p>
      </w:tc>
    </w:tr>
  </w:tbl>
  <w:p w14:paraId="50C81126" w14:textId="313B07C4" w:rsidR="5D9186BE" w:rsidRDefault="5D9186BE" w:rsidP="005603D2">
    <w:pPr>
      <w:pStyle w:val="Header"/>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7C13122F" w14:textId="77777777" w:rsidTr="005603D2">
      <w:trPr>
        <w:trHeight w:val="300"/>
      </w:trPr>
      <w:tc>
        <w:tcPr>
          <w:tcW w:w="3025" w:type="dxa"/>
        </w:tcPr>
        <w:p w14:paraId="2A543FBA" w14:textId="78CEC85D" w:rsidR="5D9186BE" w:rsidRDefault="5D9186BE" w:rsidP="005603D2">
          <w:pPr>
            <w:pStyle w:val="Header"/>
            <w:ind w:left="-115"/>
          </w:pPr>
        </w:p>
      </w:tc>
      <w:tc>
        <w:tcPr>
          <w:tcW w:w="3025" w:type="dxa"/>
        </w:tcPr>
        <w:p w14:paraId="577E905B" w14:textId="7302C14C" w:rsidR="5D9186BE" w:rsidRDefault="5D9186BE" w:rsidP="005603D2">
          <w:pPr>
            <w:pStyle w:val="Header"/>
            <w:jc w:val="center"/>
          </w:pPr>
        </w:p>
      </w:tc>
      <w:tc>
        <w:tcPr>
          <w:tcW w:w="3025" w:type="dxa"/>
        </w:tcPr>
        <w:p w14:paraId="203EFC71" w14:textId="3D2689ED" w:rsidR="5D9186BE" w:rsidRDefault="5D9186BE" w:rsidP="005603D2">
          <w:pPr>
            <w:pStyle w:val="Header"/>
            <w:ind w:right="-115"/>
            <w:jc w:val="right"/>
          </w:pPr>
        </w:p>
      </w:tc>
    </w:tr>
  </w:tbl>
  <w:p w14:paraId="1E7714BE" w14:textId="5A25EA74" w:rsidR="5D9186BE" w:rsidRDefault="5D9186BE" w:rsidP="005603D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0"/>
      <w:gridCol w:w="3010"/>
      <w:gridCol w:w="3010"/>
    </w:tblGrid>
    <w:tr w:rsidR="5D9186BE" w14:paraId="3824545F" w14:textId="77777777" w:rsidTr="005603D2">
      <w:trPr>
        <w:trHeight w:val="300"/>
      </w:trPr>
      <w:tc>
        <w:tcPr>
          <w:tcW w:w="3010" w:type="dxa"/>
        </w:tcPr>
        <w:p w14:paraId="1AAC986A" w14:textId="7A010B16" w:rsidR="5D9186BE" w:rsidRDefault="5D9186BE" w:rsidP="005603D2">
          <w:pPr>
            <w:pStyle w:val="Header"/>
            <w:ind w:left="-115"/>
          </w:pPr>
        </w:p>
      </w:tc>
      <w:tc>
        <w:tcPr>
          <w:tcW w:w="3010" w:type="dxa"/>
        </w:tcPr>
        <w:p w14:paraId="306D7D36" w14:textId="7271EB26" w:rsidR="5D9186BE" w:rsidRDefault="5D9186BE" w:rsidP="005603D2">
          <w:pPr>
            <w:pStyle w:val="Header"/>
            <w:jc w:val="center"/>
          </w:pPr>
        </w:p>
      </w:tc>
      <w:tc>
        <w:tcPr>
          <w:tcW w:w="3010" w:type="dxa"/>
        </w:tcPr>
        <w:p w14:paraId="242682DA" w14:textId="7E0C13C1" w:rsidR="5D9186BE" w:rsidRDefault="5D9186BE" w:rsidP="005603D2">
          <w:pPr>
            <w:pStyle w:val="Header"/>
            <w:ind w:right="-115"/>
            <w:jc w:val="right"/>
          </w:pPr>
        </w:p>
      </w:tc>
    </w:tr>
  </w:tbl>
  <w:p w14:paraId="6DDE17BB" w14:textId="411E13C6" w:rsidR="5D9186BE" w:rsidRDefault="5D9186BE" w:rsidP="005603D2">
    <w:pPr>
      <w:pStyle w:val="Header"/>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38EBEEA6" w14:textId="77777777" w:rsidTr="005603D2">
      <w:trPr>
        <w:trHeight w:val="300"/>
      </w:trPr>
      <w:tc>
        <w:tcPr>
          <w:tcW w:w="3025" w:type="dxa"/>
        </w:tcPr>
        <w:p w14:paraId="1D5F1A2C" w14:textId="4A1930DF" w:rsidR="5D9186BE" w:rsidRDefault="5D9186BE" w:rsidP="005603D2">
          <w:pPr>
            <w:pStyle w:val="Header"/>
            <w:ind w:left="-115"/>
          </w:pPr>
        </w:p>
      </w:tc>
      <w:tc>
        <w:tcPr>
          <w:tcW w:w="3025" w:type="dxa"/>
        </w:tcPr>
        <w:p w14:paraId="523A503D" w14:textId="57582306" w:rsidR="5D9186BE" w:rsidRDefault="5D9186BE" w:rsidP="005603D2">
          <w:pPr>
            <w:pStyle w:val="Header"/>
            <w:jc w:val="center"/>
          </w:pPr>
        </w:p>
      </w:tc>
      <w:tc>
        <w:tcPr>
          <w:tcW w:w="3025" w:type="dxa"/>
        </w:tcPr>
        <w:p w14:paraId="7EB92FE1" w14:textId="495920DD" w:rsidR="5D9186BE" w:rsidRDefault="5D9186BE" w:rsidP="005603D2">
          <w:pPr>
            <w:pStyle w:val="Header"/>
            <w:ind w:right="-115"/>
            <w:jc w:val="right"/>
          </w:pPr>
        </w:p>
      </w:tc>
    </w:tr>
  </w:tbl>
  <w:p w14:paraId="45974206" w14:textId="2712FBDB" w:rsidR="5D9186BE" w:rsidRDefault="5D9186BE" w:rsidP="005603D2">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480"/>
      <w:gridCol w:w="2480"/>
      <w:gridCol w:w="2480"/>
    </w:tblGrid>
    <w:tr w:rsidR="5D9186BE" w14:paraId="7EA6C40D" w14:textId="77777777" w:rsidTr="005603D2">
      <w:trPr>
        <w:trHeight w:val="300"/>
      </w:trPr>
      <w:tc>
        <w:tcPr>
          <w:tcW w:w="2480" w:type="dxa"/>
        </w:tcPr>
        <w:p w14:paraId="31B02321" w14:textId="755F9A74" w:rsidR="5D9186BE" w:rsidRDefault="5D9186BE" w:rsidP="005603D2">
          <w:pPr>
            <w:pStyle w:val="Header"/>
            <w:ind w:left="-115"/>
          </w:pPr>
        </w:p>
      </w:tc>
      <w:tc>
        <w:tcPr>
          <w:tcW w:w="2480" w:type="dxa"/>
        </w:tcPr>
        <w:p w14:paraId="1CE6DBE7" w14:textId="46D5E780" w:rsidR="5D9186BE" w:rsidRDefault="5D9186BE" w:rsidP="005603D2">
          <w:pPr>
            <w:pStyle w:val="Header"/>
            <w:jc w:val="center"/>
          </w:pPr>
        </w:p>
      </w:tc>
      <w:tc>
        <w:tcPr>
          <w:tcW w:w="2480" w:type="dxa"/>
        </w:tcPr>
        <w:p w14:paraId="1E8AA878" w14:textId="45C7887E" w:rsidR="5D9186BE" w:rsidRDefault="5D9186BE" w:rsidP="005603D2">
          <w:pPr>
            <w:pStyle w:val="Header"/>
            <w:ind w:right="-115"/>
            <w:jc w:val="right"/>
          </w:pPr>
        </w:p>
      </w:tc>
    </w:tr>
  </w:tbl>
  <w:p w14:paraId="57B46397" w14:textId="34363375" w:rsidR="5D9186BE" w:rsidRDefault="5D9186BE" w:rsidP="005603D2">
    <w:pPr>
      <w:pStyle w:val="Header"/>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714BABCB" w14:textId="77777777" w:rsidTr="005603D2">
      <w:trPr>
        <w:trHeight w:val="300"/>
      </w:trPr>
      <w:tc>
        <w:tcPr>
          <w:tcW w:w="3025" w:type="dxa"/>
        </w:tcPr>
        <w:p w14:paraId="0289FAA7" w14:textId="3EADBF9B" w:rsidR="5D9186BE" w:rsidRDefault="5D9186BE" w:rsidP="005603D2">
          <w:pPr>
            <w:pStyle w:val="Header"/>
            <w:ind w:left="-115"/>
          </w:pPr>
        </w:p>
      </w:tc>
      <w:tc>
        <w:tcPr>
          <w:tcW w:w="3025" w:type="dxa"/>
        </w:tcPr>
        <w:p w14:paraId="452F162E" w14:textId="50345AF3" w:rsidR="5D9186BE" w:rsidRDefault="5D9186BE" w:rsidP="005603D2">
          <w:pPr>
            <w:pStyle w:val="Header"/>
            <w:jc w:val="center"/>
          </w:pPr>
        </w:p>
      </w:tc>
      <w:tc>
        <w:tcPr>
          <w:tcW w:w="3025" w:type="dxa"/>
        </w:tcPr>
        <w:p w14:paraId="12465C32" w14:textId="4594811B" w:rsidR="5D9186BE" w:rsidRDefault="5D9186BE" w:rsidP="005603D2">
          <w:pPr>
            <w:pStyle w:val="Header"/>
            <w:ind w:right="-115"/>
            <w:jc w:val="right"/>
          </w:pPr>
        </w:p>
      </w:tc>
    </w:tr>
  </w:tbl>
  <w:p w14:paraId="67D0950E" w14:textId="69B95356" w:rsidR="5D9186BE" w:rsidRDefault="5D9186BE" w:rsidP="005603D2">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48D47889" w14:textId="77777777" w:rsidTr="005603D2">
      <w:trPr>
        <w:trHeight w:val="300"/>
      </w:trPr>
      <w:tc>
        <w:tcPr>
          <w:tcW w:w="2770" w:type="dxa"/>
        </w:tcPr>
        <w:p w14:paraId="36A8ED37" w14:textId="3E353A81" w:rsidR="5D9186BE" w:rsidRDefault="5D9186BE" w:rsidP="005603D2">
          <w:pPr>
            <w:pStyle w:val="Header"/>
            <w:ind w:left="-115"/>
          </w:pPr>
        </w:p>
      </w:tc>
      <w:tc>
        <w:tcPr>
          <w:tcW w:w="2770" w:type="dxa"/>
        </w:tcPr>
        <w:p w14:paraId="3D1EC5EE" w14:textId="0A0E5987" w:rsidR="5D9186BE" w:rsidRDefault="5D9186BE" w:rsidP="005603D2">
          <w:pPr>
            <w:pStyle w:val="Header"/>
            <w:jc w:val="center"/>
          </w:pPr>
        </w:p>
      </w:tc>
      <w:tc>
        <w:tcPr>
          <w:tcW w:w="2770" w:type="dxa"/>
        </w:tcPr>
        <w:p w14:paraId="4636E109" w14:textId="36A8A172" w:rsidR="5D9186BE" w:rsidRDefault="5D9186BE" w:rsidP="005603D2">
          <w:pPr>
            <w:pStyle w:val="Header"/>
            <w:ind w:right="-115"/>
            <w:jc w:val="right"/>
          </w:pPr>
        </w:p>
      </w:tc>
    </w:tr>
  </w:tbl>
  <w:p w14:paraId="07D2E289" w14:textId="061BCEC1" w:rsidR="5D9186BE" w:rsidRDefault="5D9186BE" w:rsidP="005603D2">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3ECC1AF6" w14:textId="77777777" w:rsidTr="005603D2">
      <w:trPr>
        <w:trHeight w:val="300"/>
      </w:trPr>
      <w:tc>
        <w:tcPr>
          <w:tcW w:w="3025" w:type="dxa"/>
        </w:tcPr>
        <w:p w14:paraId="220DFFBE" w14:textId="78A1D1C8" w:rsidR="5D9186BE" w:rsidRDefault="5D9186BE" w:rsidP="005603D2">
          <w:pPr>
            <w:pStyle w:val="Header"/>
            <w:ind w:left="-115"/>
          </w:pPr>
        </w:p>
      </w:tc>
      <w:tc>
        <w:tcPr>
          <w:tcW w:w="3025" w:type="dxa"/>
        </w:tcPr>
        <w:p w14:paraId="18128117" w14:textId="234C1DA2" w:rsidR="5D9186BE" w:rsidRDefault="5D9186BE" w:rsidP="005603D2">
          <w:pPr>
            <w:pStyle w:val="Header"/>
            <w:jc w:val="center"/>
          </w:pPr>
        </w:p>
      </w:tc>
      <w:tc>
        <w:tcPr>
          <w:tcW w:w="3025" w:type="dxa"/>
        </w:tcPr>
        <w:p w14:paraId="17E93A86" w14:textId="5BC86F75" w:rsidR="5D9186BE" w:rsidRDefault="5D9186BE" w:rsidP="005603D2">
          <w:pPr>
            <w:pStyle w:val="Header"/>
            <w:ind w:right="-115"/>
            <w:jc w:val="right"/>
          </w:pPr>
        </w:p>
      </w:tc>
    </w:tr>
  </w:tbl>
  <w:p w14:paraId="04E22571" w14:textId="1EFBC3FB" w:rsidR="5D9186BE" w:rsidRDefault="5D9186BE" w:rsidP="005603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A299"/>
    <w:multiLevelType w:val="singleLevel"/>
    <w:tmpl w:val="5F7674C6"/>
    <w:lvl w:ilvl="0">
      <w:start w:val="1"/>
      <w:numFmt w:val="lowerRoman"/>
      <w:lvlText w:val="%1)"/>
      <w:lvlJc w:val="left"/>
      <w:pPr>
        <w:tabs>
          <w:tab w:val="num" w:pos="4104"/>
        </w:tabs>
        <w:ind w:left="4104" w:hanging="720"/>
      </w:pPr>
      <w:rPr>
        <w:rFonts w:ascii="Arial" w:hAnsi="Arial" w:cs="Arial"/>
        <w:i/>
        <w:iCs/>
        <w:snapToGrid/>
        <w:spacing w:val="-2"/>
        <w:sz w:val="21"/>
        <w:szCs w:val="21"/>
      </w:rPr>
    </w:lvl>
  </w:abstractNum>
  <w:abstractNum w:abstractNumId="1" w15:restartNumberingAfterBreak="0">
    <w:nsid w:val="007E09E1"/>
    <w:multiLevelType w:val="singleLevel"/>
    <w:tmpl w:val="5B4DB5A7"/>
    <w:lvl w:ilvl="0">
      <w:start w:val="2"/>
      <w:numFmt w:val="lowerRoman"/>
      <w:lvlText w:val="%1)"/>
      <w:lvlJc w:val="left"/>
      <w:pPr>
        <w:tabs>
          <w:tab w:val="num" w:pos="3312"/>
        </w:tabs>
        <w:ind w:left="3312" w:hanging="864"/>
      </w:pPr>
      <w:rPr>
        <w:rFonts w:ascii="Arial" w:hAnsi="Arial" w:cs="Arial"/>
        <w:snapToGrid/>
        <w:sz w:val="24"/>
        <w:szCs w:val="24"/>
      </w:rPr>
    </w:lvl>
  </w:abstractNum>
  <w:abstractNum w:abstractNumId="2" w15:restartNumberingAfterBreak="0">
    <w:nsid w:val="00CC01EE"/>
    <w:multiLevelType w:val="singleLevel"/>
    <w:tmpl w:val="54FE0A32"/>
    <w:lvl w:ilvl="0">
      <w:start w:val="1"/>
      <w:numFmt w:val="decimal"/>
      <w:lvlText w:val="%1."/>
      <w:lvlJc w:val="left"/>
      <w:pPr>
        <w:tabs>
          <w:tab w:val="num" w:pos="216"/>
        </w:tabs>
      </w:pPr>
      <w:rPr>
        <w:rFonts w:ascii="Arial" w:hAnsi="Arial" w:cs="Arial"/>
        <w:snapToGrid/>
        <w:spacing w:val="-2"/>
        <w:sz w:val="20"/>
        <w:szCs w:val="20"/>
      </w:rPr>
    </w:lvl>
  </w:abstractNum>
  <w:abstractNum w:abstractNumId="3" w15:restartNumberingAfterBreak="0">
    <w:nsid w:val="00DF45E3"/>
    <w:multiLevelType w:val="singleLevel"/>
    <w:tmpl w:val="1AFAEE2D"/>
    <w:lvl w:ilvl="0">
      <w:start w:val="1"/>
      <w:numFmt w:val="lowerLetter"/>
      <w:lvlText w:val="(%1)"/>
      <w:lvlJc w:val="left"/>
      <w:pPr>
        <w:tabs>
          <w:tab w:val="num" w:pos="504"/>
        </w:tabs>
        <w:ind w:left="144"/>
      </w:pPr>
      <w:rPr>
        <w:rFonts w:ascii="Arial" w:hAnsi="Arial" w:cs="Arial"/>
        <w:b/>
        <w:bCs/>
        <w:snapToGrid/>
        <w:sz w:val="24"/>
        <w:szCs w:val="24"/>
      </w:rPr>
    </w:lvl>
  </w:abstractNum>
  <w:abstractNum w:abstractNumId="4" w15:restartNumberingAfterBreak="0">
    <w:nsid w:val="00F87196"/>
    <w:multiLevelType w:val="singleLevel"/>
    <w:tmpl w:val="7D067929"/>
    <w:lvl w:ilvl="0">
      <w:start w:val="1"/>
      <w:numFmt w:val="decimal"/>
      <w:lvlText w:val="%1."/>
      <w:lvlJc w:val="left"/>
      <w:pPr>
        <w:tabs>
          <w:tab w:val="num" w:pos="504"/>
        </w:tabs>
        <w:ind w:left="504" w:hanging="360"/>
      </w:pPr>
      <w:rPr>
        <w:rFonts w:ascii="Arial" w:hAnsi="Arial" w:cs="Arial"/>
        <w:snapToGrid/>
        <w:sz w:val="21"/>
        <w:szCs w:val="21"/>
      </w:rPr>
    </w:lvl>
  </w:abstractNum>
  <w:abstractNum w:abstractNumId="5" w15:restartNumberingAfterBreak="0">
    <w:nsid w:val="0178DDB3"/>
    <w:multiLevelType w:val="singleLevel"/>
    <w:tmpl w:val="7074EC27"/>
    <w:lvl w:ilvl="0">
      <w:start w:val="1"/>
      <w:numFmt w:val="lowerLetter"/>
      <w:lvlText w:val="(%1)"/>
      <w:lvlJc w:val="left"/>
      <w:pPr>
        <w:tabs>
          <w:tab w:val="num" w:pos="360"/>
        </w:tabs>
      </w:pPr>
      <w:rPr>
        <w:rFonts w:ascii="Arial" w:hAnsi="Arial" w:cs="Arial"/>
        <w:b/>
        <w:bCs/>
        <w:snapToGrid/>
        <w:sz w:val="24"/>
        <w:szCs w:val="24"/>
      </w:rPr>
    </w:lvl>
  </w:abstractNum>
  <w:abstractNum w:abstractNumId="6" w15:restartNumberingAfterBreak="0">
    <w:nsid w:val="01CD24DD"/>
    <w:multiLevelType w:val="singleLevel"/>
    <w:tmpl w:val="24FCE2CC"/>
    <w:lvl w:ilvl="0">
      <w:start w:val="1"/>
      <w:numFmt w:val="lowerLetter"/>
      <w:lvlText w:val="(%1)"/>
      <w:lvlJc w:val="left"/>
      <w:pPr>
        <w:tabs>
          <w:tab w:val="num" w:pos="1944"/>
        </w:tabs>
        <w:ind w:left="2448" w:hanging="864"/>
      </w:pPr>
      <w:rPr>
        <w:rFonts w:ascii="Arial" w:hAnsi="Arial" w:cs="Arial"/>
        <w:snapToGrid/>
        <w:sz w:val="24"/>
        <w:szCs w:val="24"/>
      </w:rPr>
    </w:lvl>
  </w:abstractNum>
  <w:abstractNum w:abstractNumId="7" w15:restartNumberingAfterBreak="0">
    <w:nsid w:val="01FA9922"/>
    <w:multiLevelType w:val="singleLevel"/>
    <w:tmpl w:val="1F0EBE2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8" w15:restartNumberingAfterBreak="0">
    <w:nsid w:val="021462E1"/>
    <w:multiLevelType w:val="singleLevel"/>
    <w:tmpl w:val="7A72A4CF"/>
    <w:lvl w:ilvl="0">
      <w:start w:val="1"/>
      <w:numFmt w:val="lowerLetter"/>
      <w:lvlText w:val="(%1)"/>
      <w:lvlJc w:val="left"/>
      <w:pPr>
        <w:tabs>
          <w:tab w:val="num" w:pos="2016"/>
        </w:tabs>
        <w:ind w:left="2448" w:hanging="864"/>
      </w:pPr>
      <w:rPr>
        <w:rFonts w:ascii="Arial" w:hAnsi="Arial" w:cs="Arial"/>
        <w:snapToGrid/>
        <w:spacing w:val="-4"/>
        <w:sz w:val="24"/>
        <w:szCs w:val="24"/>
      </w:rPr>
    </w:lvl>
  </w:abstractNum>
  <w:abstractNum w:abstractNumId="9" w15:restartNumberingAfterBreak="0">
    <w:nsid w:val="024C34EC"/>
    <w:multiLevelType w:val="singleLevel"/>
    <w:tmpl w:val="2D889767"/>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10" w15:restartNumberingAfterBreak="0">
    <w:nsid w:val="026249B1"/>
    <w:multiLevelType w:val="singleLevel"/>
    <w:tmpl w:val="79FA7BA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1" w15:restartNumberingAfterBreak="0">
    <w:nsid w:val="02651666"/>
    <w:multiLevelType w:val="singleLevel"/>
    <w:tmpl w:val="73149849"/>
    <w:lvl w:ilvl="0">
      <w:start w:val="1"/>
      <w:numFmt w:val="lowerLetter"/>
      <w:lvlText w:val="(%1)"/>
      <w:lvlJc w:val="left"/>
      <w:pPr>
        <w:tabs>
          <w:tab w:val="num" w:pos="2016"/>
        </w:tabs>
        <w:ind w:left="2448" w:hanging="864"/>
      </w:pPr>
      <w:rPr>
        <w:rFonts w:ascii="Arial" w:hAnsi="Arial" w:cs="Arial"/>
        <w:snapToGrid/>
        <w:spacing w:val="-1"/>
        <w:sz w:val="24"/>
        <w:szCs w:val="24"/>
      </w:rPr>
    </w:lvl>
  </w:abstractNum>
  <w:abstractNum w:abstractNumId="12" w15:restartNumberingAfterBreak="0">
    <w:nsid w:val="027B520C"/>
    <w:multiLevelType w:val="singleLevel"/>
    <w:tmpl w:val="3711BACA"/>
    <w:lvl w:ilvl="0">
      <w:start w:val="1"/>
      <w:numFmt w:val="lowerRoman"/>
      <w:lvlText w:val="%1)"/>
      <w:lvlJc w:val="left"/>
      <w:pPr>
        <w:tabs>
          <w:tab w:val="num" w:pos="4104"/>
        </w:tabs>
        <w:ind w:left="4104" w:hanging="720"/>
      </w:pPr>
      <w:rPr>
        <w:rFonts w:ascii="Arial" w:hAnsi="Arial" w:cs="Arial"/>
        <w:i/>
        <w:iCs/>
        <w:snapToGrid/>
        <w:spacing w:val="-3"/>
        <w:sz w:val="21"/>
        <w:szCs w:val="21"/>
      </w:rPr>
    </w:lvl>
  </w:abstractNum>
  <w:abstractNum w:abstractNumId="13" w15:restartNumberingAfterBreak="0">
    <w:nsid w:val="029856B4"/>
    <w:multiLevelType w:val="singleLevel"/>
    <w:tmpl w:val="491EA630"/>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4" w15:restartNumberingAfterBreak="0">
    <w:nsid w:val="02C5E05B"/>
    <w:multiLevelType w:val="singleLevel"/>
    <w:tmpl w:val="53A29415"/>
    <w:lvl w:ilvl="0">
      <w:start w:val="4"/>
      <w:numFmt w:val="lowerLetter"/>
      <w:lvlText w:val="(%1)"/>
      <w:lvlJc w:val="left"/>
      <w:pPr>
        <w:tabs>
          <w:tab w:val="num" w:pos="2016"/>
        </w:tabs>
        <w:ind w:left="2448" w:hanging="864"/>
      </w:pPr>
      <w:rPr>
        <w:rFonts w:ascii="Arial" w:hAnsi="Arial" w:cs="Arial"/>
        <w:snapToGrid/>
        <w:sz w:val="24"/>
        <w:szCs w:val="24"/>
      </w:rPr>
    </w:lvl>
  </w:abstractNum>
  <w:abstractNum w:abstractNumId="15" w15:restartNumberingAfterBreak="0">
    <w:nsid w:val="02EB624F"/>
    <w:multiLevelType w:val="singleLevel"/>
    <w:tmpl w:val="00F331E0"/>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16" w15:restartNumberingAfterBreak="0">
    <w:nsid w:val="02F27AC6"/>
    <w:multiLevelType w:val="singleLevel"/>
    <w:tmpl w:val="62E99BE8"/>
    <w:lvl w:ilvl="0">
      <w:start w:val="1"/>
      <w:numFmt w:val="lowerLetter"/>
      <w:lvlText w:val="(%1)"/>
      <w:lvlJc w:val="left"/>
      <w:pPr>
        <w:tabs>
          <w:tab w:val="num" w:pos="3744"/>
        </w:tabs>
        <w:ind w:left="3312"/>
      </w:pPr>
      <w:rPr>
        <w:rFonts w:ascii="Arial" w:hAnsi="Arial" w:cs="Arial"/>
        <w:i/>
        <w:iCs/>
        <w:snapToGrid/>
        <w:spacing w:val="-2"/>
        <w:sz w:val="21"/>
        <w:szCs w:val="21"/>
      </w:rPr>
    </w:lvl>
  </w:abstractNum>
  <w:abstractNum w:abstractNumId="17" w15:restartNumberingAfterBreak="0">
    <w:nsid w:val="03112DF9"/>
    <w:multiLevelType w:val="singleLevel"/>
    <w:tmpl w:val="20DB6D9A"/>
    <w:lvl w:ilvl="0">
      <w:start w:val="1"/>
      <w:numFmt w:val="lowerLetter"/>
      <w:lvlText w:val="%1."/>
      <w:lvlJc w:val="left"/>
      <w:pPr>
        <w:tabs>
          <w:tab w:val="num" w:pos="3672"/>
        </w:tabs>
        <w:ind w:left="3672" w:hanging="288"/>
      </w:pPr>
      <w:rPr>
        <w:rFonts w:ascii="Arial" w:hAnsi="Arial" w:cs="Arial"/>
        <w:i/>
        <w:iCs/>
        <w:snapToGrid/>
        <w:sz w:val="21"/>
        <w:szCs w:val="21"/>
      </w:rPr>
    </w:lvl>
  </w:abstractNum>
  <w:abstractNum w:abstractNumId="18" w15:restartNumberingAfterBreak="0">
    <w:nsid w:val="03161D0D"/>
    <w:multiLevelType w:val="singleLevel"/>
    <w:tmpl w:val="5EB08252"/>
    <w:lvl w:ilvl="0">
      <w:start w:val="1"/>
      <w:numFmt w:val="lowerRoman"/>
      <w:lvlText w:val="%1)"/>
      <w:lvlJc w:val="left"/>
      <w:pPr>
        <w:tabs>
          <w:tab w:val="num" w:pos="4104"/>
        </w:tabs>
        <w:ind w:left="4104" w:hanging="360"/>
      </w:pPr>
      <w:rPr>
        <w:rFonts w:ascii="Arial" w:hAnsi="Arial" w:cs="Arial"/>
        <w:snapToGrid/>
        <w:spacing w:val="-8"/>
        <w:sz w:val="21"/>
        <w:szCs w:val="21"/>
      </w:rPr>
    </w:lvl>
  </w:abstractNum>
  <w:abstractNum w:abstractNumId="19" w15:restartNumberingAfterBreak="0">
    <w:nsid w:val="03BEDE85"/>
    <w:multiLevelType w:val="singleLevel"/>
    <w:tmpl w:val="5CF13F6E"/>
    <w:lvl w:ilvl="0">
      <w:start w:val="2"/>
      <w:numFmt w:val="decimal"/>
      <w:lvlText w:val="%1."/>
      <w:lvlJc w:val="left"/>
      <w:pPr>
        <w:tabs>
          <w:tab w:val="num" w:pos="504"/>
        </w:tabs>
        <w:ind w:left="504" w:hanging="360"/>
      </w:pPr>
      <w:rPr>
        <w:rFonts w:ascii="Arial" w:hAnsi="Arial" w:cs="Arial"/>
        <w:snapToGrid/>
        <w:sz w:val="24"/>
        <w:szCs w:val="24"/>
      </w:rPr>
    </w:lvl>
  </w:abstractNum>
  <w:abstractNum w:abstractNumId="20" w15:restartNumberingAfterBreak="0">
    <w:nsid w:val="03EA4018"/>
    <w:multiLevelType w:val="singleLevel"/>
    <w:tmpl w:val="46CB32A1"/>
    <w:lvl w:ilvl="0">
      <w:start w:val="1"/>
      <w:numFmt w:val="lowerLetter"/>
      <w:lvlText w:val="(%1)"/>
      <w:lvlJc w:val="left"/>
      <w:pPr>
        <w:tabs>
          <w:tab w:val="num" w:pos="3816"/>
        </w:tabs>
        <w:ind w:left="3456"/>
      </w:pPr>
      <w:rPr>
        <w:rFonts w:ascii="Arial" w:hAnsi="Arial" w:cs="Arial"/>
        <w:snapToGrid/>
        <w:spacing w:val="-4"/>
        <w:sz w:val="21"/>
        <w:szCs w:val="21"/>
      </w:rPr>
    </w:lvl>
  </w:abstractNum>
  <w:abstractNum w:abstractNumId="21" w15:restartNumberingAfterBreak="0">
    <w:nsid w:val="0441A35E"/>
    <w:multiLevelType w:val="singleLevel"/>
    <w:tmpl w:val="297D334A"/>
    <w:lvl w:ilvl="0">
      <w:start w:val="1"/>
      <w:numFmt w:val="lowerLetter"/>
      <w:lvlText w:val="%1."/>
      <w:lvlJc w:val="left"/>
      <w:pPr>
        <w:tabs>
          <w:tab w:val="num" w:pos="3744"/>
        </w:tabs>
        <w:ind w:left="3384"/>
      </w:pPr>
      <w:rPr>
        <w:rFonts w:ascii="Arial" w:hAnsi="Arial" w:cs="Arial"/>
        <w:i/>
        <w:iCs/>
        <w:snapToGrid/>
        <w:spacing w:val="-4"/>
        <w:sz w:val="21"/>
        <w:szCs w:val="21"/>
      </w:rPr>
    </w:lvl>
  </w:abstractNum>
  <w:abstractNum w:abstractNumId="22" w15:restartNumberingAfterBreak="0">
    <w:nsid w:val="04467A59"/>
    <w:multiLevelType w:val="singleLevel"/>
    <w:tmpl w:val="1AF3B407"/>
    <w:lvl w:ilvl="0">
      <w:start w:val="1"/>
      <w:numFmt w:val="lowerLetter"/>
      <w:lvlText w:val="%1)"/>
      <w:lvlJc w:val="left"/>
      <w:pPr>
        <w:tabs>
          <w:tab w:val="num" w:pos="4176"/>
        </w:tabs>
        <w:ind w:left="4176" w:hanging="360"/>
      </w:pPr>
      <w:rPr>
        <w:rFonts w:ascii="Arial" w:hAnsi="Arial" w:cs="Arial"/>
        <w:i/>
        <w:iCs/>
        <w:snapToGrid/>
        <w:spacing w:val="-2"/>
        <w:sz w:val="21"/>
        <w:szCs w:val="21"/>
      </w:rPr>
    </w:lvl>
  </w:abstractNum>
  <w:abstractNum w:abstractNumId="23" w15:restartNumberingAfterBreak="0">
    <w:nsid w:val="05163A99"/>
    <w:multiLevelType w:val="singleLevel"/>
    <w:tmpl w:val="1375D319"/>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24" w15:restartNumberingAfterBreak="0">
    <w:nsid w:val="0529105C"/>
    <w:multiLevelType w:val="singleLevel"/>
    <w:tmpl w:val="7BCAA582"/>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25" w15:restartNumberingAfterBreak="0">
    <w:nsid w:val="05AE8CFF"/>
    <w:multiLevelType w:val="singleLevel"/>
    <w:tmpl w:val="69C9FF90"/>
    <w:lvl w:ilvl="0">
      <w:start w:val="1"/>
      <w:numFmt w:val="decimal"/>
      <w:lvlText w:val="%1."/>
      <w:lvlJc w:val="left"/>
      <w:pPr>
        <w:tabs>
          <w:tab w:val="num" w:pos="4104"/>
        </w:tabs>
        <w:ind w:left="4104" w:hanging="360"/>
      </w:pPr>
      <w:rPr>
        <w:rFonts w:ascii="Arial" w:hAnsi="Arial" w:cs="Arial"/>
        <w:snapToGrid/>
        <w:sz w:val="21"/>
        <w:szCs w:val="21"/>
      </w:rPr>
    </w:lvl>
  </w:abstractNum>
  <w:abstractNum w:abstractNumId="26" w15:restartNumberingAfterBreak="0">
    <w:nsid w:val="05E6AA69"/>
    <w:multiLevelType w:val="singleLevel"/>
    <w:tmpl w:val="1B3FC152"/>
    <w:lvl w:ilvl="0">
      <w:start w:val="1"/>
      <w:numFmt w:val="lowerLetter"/>
      <w:lvlText w:val="%1)"/>
      <w:lvlJc w:val="left"/>
      <w:pPr>
        <w:tabs>
          <w:tab w:val="num" w:pos="4104"/>
        </w:tabs>
        <w:ind w:left="4104" w:hanging="360"/>
      </w:pPr>
      <w:rPr>
        <w:rFonts w:ascii="Arial" w:hAnsi="Arial" w:cs="Arial"/>
        <w:snapToGrid/>
        <w:sz w:val="21"/>
        <w:szCs w:val="21"/>
      </w:rPr>
    </w:lvl>
  </w:abstractNum>
  <w:abstractNum w:abstractNumId="27" w15:restartNumberingAfterBreak="0">
    <w:nsid w:val="061B3AEF"/>
    <w:multiLevelType w:val="singleLevel"/>
    <w:tmpl w:val="3D3F3DF5"/>
    <w:lvl w:ilvl="0">
      <w:start w:val="1"/>
      <w:numFmt w:val="lowerRoman"/>
      <w:lvlText w:val="(%1)"/>
      <w:lvlJc w:val="left"/>
      <w:pPr>
        <w:tabs>
          <w:tab w:val="num" w:pos="2088"/>
        </w:tabs>
        <w:ind w:left="2088" w:hanging="576"/>
      </w:pPr>
      <w:rPr>
        <w:rFonts w:ascii="Arial" w:hAnsi="Arial" w:cs="Arial"/>
        <w:snapToGrid/>
        <w:sz w:val="21"/>
        <w:szCs w:val="21"/>
      </w:rPr>
    </w:lvl>
  </w:abstractNum>
  <w:abstractNum w:abstractNumId="28" w15:restartNumberingAfterBreak="0">
    <w:nsid w:val="064E11DC"/>
    <w:multiLevelType w:val="singleLevel"/>
    <w:tmpl w:val="050A04AD"/>
    <w:lvl w:ilvl="0">
      <w:start w:val="1"/>
      <w:numFmt w:val="lowerRoman"/>
      <w:lvlText w:val="(%1)"/>
      <w:lvlJc w:val="left"/>
      <w:pPr>
        <w:tabs>
          <w:tab w:val="num" w:pos="1872"/>
        </w:tabs>
        <w:ind w:left="1872" w:hanging="360"/>
      </w:pPr>
      <w:rPr>
        <w:rFonts w:ascii="Arial" w:hAnsi="Arial" w:cs="Arial"/>
        <w:snapToGrid/>
        <w:spacing w:val="-3"/>
        <w:sz w:val="21"/>
        <w:szCs w:val="21"/>
      </w:rPr>
    </w:lvl>
  </w:abstractNum>
  <w:abstractNum w:abstractNumId="29" w15:restartNumberingAfterBreak="0">
    <w:nsid w:val="06553E1F"/>
    <w:multiLevelType w:val="singleLevel"/>
    <w:tmpl w:val="46D3CE3B"/>
    <w:lvl w:ilvl="0">
      <w:start w:val="2"/>
      <w:numFmt w:val="lowerLetter"/>
      <w:lvlText w:val="%1)"/>
      <w:lvlJc w:val="left"/>
      <w:pPr>
        <w:tabs>
          <w:tab w:val="num" w:pos="4104"/>
        </w:tabs>
        <w:ind w:left="4104" w:hanging="360"/>
      </w:pPr>
      <w:rPr>
        <w:rFonts w:ascii="Arial" w:hAnsi="Arial" w:cs="Arial"/>
        <w:snapToGrid/>
        <w:spacing w:val="-8"/>
        <w:sz w:val="21"/>
        <w:szCs w:val="21"/>
      </w:rPr>
    </w:lvl>
  </w:abstractNum>
  <w:abstractNum w:abstractNumId="30" w15:restartNumberingAfterBreak="0">
    <w:nsid w:val="065D0B22"/>
    <w:multiLevelType w:val="singleLevel"/>
    <w:tmpl w:val="77197A57"/>
    <w:lvl w:ilvl="0">
      <w:start w:val="1"/>
      <w:numFmt w:val="lowerLetter"/>
      <w:lvlText w:val="%1."/>
      <w:lvlJc w:val="left"/>
      <w:pPr>
        <w:tabs>
          <w:tab w:val="num" w:pos="3744"/>
        </w:tabs>
        <w:ind w:left="3384"/>
      </w:pPr>
      <w:rPr>
        <w:rFonts w:ascii="Arial" w:hAnsi="Arial" w:cs="Arial"/>
        <w:i/>
        <w:iCs/>
        <w:snapToGrid/>
        <w:spacing w:val="-7"/>
        <w:sz w:val="21"/>
        <w:szCs w:val="21"/>
      </w:rPr>
    </w:lvl>
  </w:abstractNum>
  <w:abstractNum w:abstractNumId="31" w15:restartNumberingAfterBreak="0">
    <w:nsid w:val="0677EA0A"/>
    <w:multiLevelType w:val="singleLevel"/>
    <w:tmpl w:val="1449A29C"/>
    <w:lvl w:ilvl="0">
      <w:start w:val="1"/>
      <w:numFmt w:val="lowerRoman"/>
      <w:lvlText w:val="%1)"/>
      <w:lvlJc w:val="left"/>
      <w:pPr>
        <w:tabs>
          <w:tab w:val="num" w:pos="360"/>
        </w:tabs>
      </w:pPr>
      <w:rPr>
        <w:rFonts w:ascii="Arial" w:hAnsi="Arial" w:cs="Arial"/>
        <w:snapToGrid/>
        <w:sz w:val="21"/>
        <w:szCs w:val="21"/>
      </w:rPr>
    </w:lvl>
  </w:abstractNum>
  <w:abstractNum w:abstractNumId="32" w15:restartNumberingAfterBreak="0">
    <w:nsid w:val="0691E26E"/>
    <w:multiLevelType w:val="singleLevel"/>
    <w:tmpl w:val="434DC1A3"/>
    <w:lvl w:ilvl="0">
      <w:start w:val="1"/>
      <w:numFmt w:val="lowerLetter"/>
      <w:lvlText w:val="(%1)"/>
      <w:lvlJc w:val="left"/>
      <w:pPr>
        <w:tabs>
          <w:tab w:val="num" w:pos="432"/>
        </w:tabs>
        <w:ind w:left="144"/>
      </w:pPr>
      <w:rPr>
        <w:rFonts w:ascii="Arial" w:hAnsi="Arial" w:cs="Arial"/>
        <w:b/>
        <w:bCs/>
        <w:snapToGrid/>
        <w:sz w:val="24"/>
        <w:szCs w:val="24"/>
      </w:rPr>
    </w:lvl>
  </w:abstractNum>
  <w:abstractNum w:abstractNumId="33" w15:restartNumberingAfterBreak="0">
    <w:nsid w:val="06E6DACA"/>
    <w:multiLevelType w:val="singleLevel"/>
    <w:tmpl w:val="44C23AFF"/>
    <w:lvl w:ilvl="0">
      <w:start w:val="1"/>
      <w:numFmt w:val="lowerRoman"/>
      <w:lvlText w:val="%1)"/>
      <w:lvlJc w:val="left"/>
      <w:pPr>
        <w:tabs>
          <w:tab w:val="num" w:pos="3672"/>
        </w:tabs>
        <w:ind w:left="3312"/>
      </w:pPr>
      <w:rPr>
        <w:rFonts w:ascii="Arial" w:hAnsi="Arial" w:cs="Arial"/>
        <w:snapToGrid/>
        <w:spacing w:val="-4"/>
        <w:sz w:val="21"/>
        <w:szCs w:val="21"/>
      </w:rPr>
    </w:lvl>
  </w:abstractNum>
  <w:abstractNum w:abstractNumId="34" w15:restartNumberingAfterBreak="0">
    <w:nsid w:val="06EC645D"/>
    <w:multiLevelType w:val="singleLevel"/>
    <w:tmpl w:val="5357051A"/>
    <w:lvl w:ilvl="0">
      <w:start w:val="1"/>
      <w:numFmt w:val="lowerLetter"/>
      <w:lvlText w:val="%1."/>
      <w:lvlJc w:val="left"/>
      <w:pPr>
        <w:tabs>
          <w:tab w:val="num" w:pos="3672"/>
        </w:tabs>
        <w:ind w:left="3672" w:hanging="288"/>
      </w:pPr>
      <w:rPr>
        <w:rFonts w:ascii="Arial" w:hAnsi="Arial" w:cs="Arial"/>
        <w:i/>
        <w:iCs/>
        <w:snapToGrid/>
        <w:spacing w:val="-11"/>
        <w:sz w:val="21"/>
        <w:szCs w:val="21"/>
      </w:rPr>
    </w:lvl>
  </w:abstractNum>
  <w:abstractNum w:abstractNumId="35" w15:restartNumberingAfterBreak="0">
    <w:nsid w:val="06F67CEB"/>
    <w:multiLevelType w:val="singleLevel"/>
    <w:tmpl w:val="5E18226F"/>
    <w:lvl w:ilvl="0">
      <w:start w:val="1"/>
      <w:numFmt w:val="lowerRoman"/>
      <w:lvlText w:val="(%1)"/>
      <w:lvlJc w:val="left"/>
      <w:pPr>
        <w:tabs>
          <w:tab w:val="num" w:pos="1944"/>
        </w:tabs>
        <w:ind w:left="2520" w:hanging="792"/>
      </w:pPr>
      <w:rPr>
        <w:rFonts w:ascii="Arial" w:hAnsi="Arial" w:cs="Arial"/>
        <w:snapToGrid/>
        <w:sz w:val="24"/>
        <w:szCs w:val="24"/>
      </w:rPr>
    </w:lvl>
  </w:abstractNum>
  <w:abstractNum w:abstractNumId="36" w15:restartNumberingAfterBreak="0">
    <w:nsid w:val="06FD2C46"/>
    <w:multiLevelType w:val="singleLevel"/>
    <w:tmpl w:val="7576C8F3"/>
    <w:lvl w:ilvl="0">
      <w:start w:val="1"/>
      <w:numFmt w:val="lowerRoman"/>
      <w:lvlText w:val="%1)"/>
      <w:lvlJc w:val="left"/>
      <w:pPr>
        <w:tabs>
          <w:tab w:val="num" w:pos="2736"/>
        </w:tabs>
        <w:ind w:left="2736" w:hanging="1008"/>
      </w:pPr>
      <w:rPr>
        <w:rFonts w:ascii="Arial" w:hAnsi="Arial" w:cs="Arial"/>
        <w:i/>
        <w:iCs/>
        <w:snapToGrid/>
        <w:spacing w:val="-3"/>
        <w:sz w:val="24"/>
        <w:szCs w:val="24"/>
      </w:rPr>
    </w:lvl>
  </w:abstractNum>
  <w:abstractNum w:abstractNumId="37" w15:restartNumberingAfterBreak="0">
    <w:nsid w:val="07373923"/>
    <w:multiLevelType w:val="singleLevel"/>
    <w:tmpl w:val="34CFFDC4"/>
    <w:lvl w:ilvl="0">
      <w:start w:val="1"/>
      <w:numFmt w:val="lowerRoman"/>
      <w:lvlText w:val="%1)"/>
      <w:lvlJc w:val="left"/>
      <w:pPr>
        <w:tabs>
          <w:tab w:val="num" w:pos="4104"/>
        </w:tabs>
        <w:ind w:left="4104" w:hanging="360"/>
      </w:pPr>
      <w:rPr>
        <w:rFonts w:ascii="Arial" w:hAnsi="Arial" w:cs="Arial"/>
        <w:snapToGrid/>
        <w:sz w:val="21"/>
        <w:szCs w:val="21"/>
      </w:rPr>
    </w:lvl>
  </w:abstractNum>
  <w:abstractNum w:abstractNumId="38" w15:restartNumberingAfterBreak="0">
    <w:nsid w:val="073D0084"/>
    <w:multiLevelType w:val="singleLevel"/>
    <w:tmpl w:val="7F90F19E"/>
    <w:lvl w:ilvl="0">
      <w:start w:val="1"/>
      <w:numFmt w:val="lowerLetter"/>
      <w:lvlText w:val="(%1)"/>
      <w:lvlJc w:val="left"/>
      <w:pPr>
        <w:tabs>
          <w:tab w:val="num" w:pos="432"/>
        </w:tabs>
        <w:ind w:left="144"/>
      </w:pPr>
      <w:rPr>
        <w:rFonts w:ascii="Arial" w:hAnsi="Arial" w:cs="Arial"/>
        <w:b/>
        <w:bCs/>
        <w:snapToGrid/>
        <w:sz w:val="24"/>
        <w:szCs w:val="24"/>
      </w:rPr>
    </w:lvl>
  </w:abstractNum>
  <w:abstractNum w:abstractNumId="39" w15:restartNumberingAfterBreak="0">
    <w:nsid w:val="074649EF"/>
    <w:multiLevelType w:val="singleLevel"/>
    <w:tmpl w:val="2A2F0A70"/>
    <w:lvl w:ilvl="0">
      <w:start w:val="1"/>
      <w:numFmt w:val="lowerRoman"/>
      <w:lvlText w:val="(%1)"/>
      <w:lvlJc w:val="left"/>
      <w:pPr>
        <w:tabs>
          <w:tab w:val="num" w:pos="1800"/>
        </w:tabs>
        <w:ind w:left="1440"/>
      </w:pPr>
      <w:rPr>
        <w:rFonts w:ascii="Arial" w:hAnsi="Arial" w:cs="Arial"/>
        <w:snapToGrid/>
        <w:spacing w:val="-1"/>
        <w:sz w:val="21"/>
        <w:szCs w:val="21"/>
      </w:rPr>
    </w:lvl>
  </w:abstractNum>
  <w:abstractNum w:abstractNumId="40" w15:restartNumberingAfterBreak="0">
    <w:nsid w:val="07CB838C"/>
    <w:multiLevelType w:val="singleLevel"/>
    <w:tmpl w:val="37FB7506"/>
    <w:lvl w:ilvl="0">
      <w:start w:val="1"/>
      <w:numFmt w:val="lowerRoman"/>
      <w:lvlText w:val="(%1)"/>
      <w:lvlJc w:val="left"/>
      <w:pPr>
        <w:tabs>
          <w:tab w:val="num" w:pos="2016"/>
        </w:tabs>
        <w:ind w:left="2520" w:hanging="792"/>
      </w:pPr>
      <w:rPr>
        <w:rFonts w:ascii="Arial" w:hAnsi="Arial" w:cs="Arial"/>
        <w:snapToGrid/>
        <w:sz w:val="24"/>
        <w:szCs w:val="24"/>
      </w:rPr>
    </w:lvl>
  </w:abstractNum>
  <w:abstractNum w:abstractNumId="41"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2" w15:restartNumberingAfterBreak="0">
    <w:nsid w:val="45E4B4AD"/>
    <w:multiLevelType w:val="hybridMultilevel"/>
    <w:tmpl w:val="BDB66C58"/>
    <w:lvl w:ilvl="0" w:tplc="D63A29C0">
      <w:start w:val="1"/>
      <w:numFmt w:val="lowerRoman"/>
      <w:lvlText w:val="(%1)"/>
      <w:lvlJc w:val="left"/>
      <w:pPr>
        <w:ind w:left="2520" w:hanging="360"/>
      </w:pPr>
    </w:lvl>
    <w:lvl w:ilvl="1" w:tplc="F4D8AD64">
      <w:start w:val="1"/>
      <w:numFmt w:val="lowerLetter"/>
      <w:lvlText w:val="%2."/>
      <w:lvlJc w:val="left"/>
      <w:pPr>
        <w:ind w:left="3240" w:hanging="360"/>
      </w:pPr>
    </w:lvl>
    <w:lvl w:ilvl="2" w:tplc="64A43E2C">
      <w:start w:val="1"/>
      <w:numFmt w:val="lowerRoman"/>
      <w:lvlText w:val="%3."/>
      <w:lvlJc w:val="right"/>
      <w:pPr>
        <w:ind w:left="3960" w:hanging="180"/>
      </w:pPr>
    </w:lvl>
    <w:lvl w:ilvl="3" w:tplc="B35094C6">
      <w:start w:val="1"/>
      <w:numFmt w:val="decimal"/>
      <w:lvlText w:val="%4."/>
      <w:lvlJc w:val="left"/>
      <w:pPr>
        <w:ind w:left="4680" w:hanging="360"/>
      </w:pPr>
    </w:lvl>
    <w:lvl w:ilvl="4" w:tplc="D93EB4E8">
      <w:start w:val="1"/>
      <w:numFmt w:val="lowerLetter"/>
      <w:lvlText w:val="%5."/>
      <w:lvlJc w:val="left"/>
      <w:pPr>
        <w:ind w:left="5400" w:hanging="360"/>
      </w:pPr>
    </w:lvl>
    <w:lvl w:ilvl="5" w:tplc="D6D41C16">
      <w:start w:val="1"/>
      <w:numFmt w:val="lowerRoman"/>
      <w:lvlText w:val="%6."/>
      <w:lvlJc w:val="right"/>
      <w:pPr>
        <w:ind w:left="6120" w:hanging="180"/>
      </w:pPr>
    </w:lvl>
    <w:lvl w:ilvl="6" w:tplc="BEB6F1E6">
      <w:start w:val="1"/>
      <w:numFmt w:val="decimal"/>
      <w:lvlText w:val="%7."/>
      <w:lvlJc w:val="left"/>
      <w:pPr>
        <w:ind w:left="6840" w:hanging="360"/>
      </w:pPr>
    </w:lvl>
    <w:lvl w:ilvl="7" w:tplc="CD105574">
      <w:start w:val="1"/>
      <w:numFmt w:val="lowerLetter"/>
      <w:lvlText w:val="%8."/>
      <w:lvlJc w:val="left"/>
      <w:pPr>
        <w:ind w:left="7560" w:hanging="360"/>
      </w:pPr>
    </w:lvl>
    <w:lvl w:ilvl="8" w:tplc="B3788D84">
      <w:start w:val="1"/>
      <w:numFmt w:val="lowerRoman"/>
      <w:lvlText w:val="%9."/>
      <w:lvlJc w:val="right"/>
      <w:pPr>
        <w:ind w:left="8280" w:hanging="180"/>
      </w:pPr>
    </w:lvl>
  </w:abstractNum>
  <w:abstractNum w:abstractNumId="43" w15:restartNumberingAfterBreak="0">
    <w:nsid w:val="6FDD3850"/>
    <w:multiLevelType w:val="hybridMultilevel"/>
    <w:tmpl w:val="E0CA3720"/>
    <w:lvl w:ilvl="0" w:tplc="57DE49D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4" w15:restartNumberingAfterBreak="0">
    <w:nsid w:val="76DF1F2A"/>
    <w:multiLevelType w:val="hybridMultilevel"/>
    <w:tmpl w:val="54268BAA"/>
    <w:lvl w:ilvl="0" w:tplc="5B8C87CE">
      <w:start w:val="4"/>
      <w:numFmt w:val="lowerLetter"/>
      <w:lvlText w:val="(%1)"/>
      <w:lvlJc w:val="left"/>
      <w:pPr>
        <w:ind w:left="1440" w:hanging="360"/>
      </w:pPr>
    </w:lvl>
    <w:lvl w:ilvl="1" w:tplc="8D848EE2">
      <w:start w:val="1"/>
      <w:numFmt w:val="lowerLetter"/>
      <w:lvlText w:val="%2."/>
      <w:lvlJc w:val="left"/>
      <w:pPr>
        <w:ind w:left="2160" w:hanging="360"/>
      </w:pPr>
    </w:lvl>
    <w:lvl w:ilvl="2" w:tplc="E0085038">
      <w:start w:val="1"/>
      <w:numFmt w:val="lowerRoman"/>
      <w:lvlText w:val="%3."/>
      <w:lvlJc w:val="right"/>
      <w:pPr>
        <w:ind w:left="2880" w:hanging="180"/>
      </w:pPr>
    </w:lvl>
    <w:lvl w:ilvl="3" w:tplc="FDF09778">
      <w:start w:val="1"/>
      <w:numFmt w:val="decimal"/>
      <w:lvlText w:val="%4."/>
      <w:lvlJc w:val="left"/>
      <w:pPr>
        <w:ind w:left="3600" w:hanging="360"/>
      </w:pPr>
    </w:lvl>
    <w:lvl w:ilvl="4" w:tplc="6C323D84">
      <w:start w:val="1"/>
      <w:numFmt w:val="lowerLetter"/>
      <w:lvlText w:val="%5."/>
      <w:lvlJc w:val="left"/>
      <w:pPr>
        <w:ind w:left="4320" w:hanging="360"/>
      </w:pPr>
    </w:lvl>
    <w:lvl w:ilvl="5" w:tplc="3EB40720">
      <w:start w:val="1"/>
      <w:numFmt w:val="lowerRoman"/>
      <w:lvlText w:val="%6."/>
      <w:lvlJc w:val="right"/>
      <w:pPr>
        <w:ind w:left="5040" w:hanging="180"/>
      </w:pPr>
    </w:lvl>
    <w:lvl w:ilvl="6" w:tplc="D4BA8860">
      <w:start w:val="1"/>
      <w:numFmt w:val="decimal"/>
      <w:lvlText w:val="%7."/>
      <w:lvlJc w:val="left"/>
      <w:pPr>
        <w:ind w:left="5760" w:hanging="360"/>
      </w:pPr>
    </w:lvl>
    <w:lvl w:ilvl="7" w:tplc="4228750C">
      <w:start w:val="1"/>
      <w:numFmt w:val="lowerLetter"/>
      <w:lvlText w:val="%8."/>
      <w:lvlJc w:val="left"/>
      <w:pPr>
        <w:ind w:left="6480" w:hanging="360"/>
      </w:pPr>
    </w:lvl>
    <w:lvl w:ilvl="8" w:tplc="E72C46EE">
      <w:start w:val="1"/>
      <w:numFmt w:val="lowerRoman"/>
      <w:lvlText w:val="%9."/>
      <w:lvlJc w:val="right"/>
      <w:pPr>
        <w:ind w:left="7200" w:hanging="180"/>
      </w:pPr>
    </w:lvl>
  </w:abstractNum>
  <w:num w:numId="1" w16cid:durableId="910118850">
    <w:abstractNumId w:val="42"/>
  </w:num>
  <w:num w:numId="2" w16cid:durableId="2079815198">
    <w:abstractNumId w:val="44"/>
  </w:num>
  <w:num w:numId="3" w16cid:durableId="997727125">
    <w:abstractNumId w:val="4"/>
  </w:num>
  <w:num w:numId="4" w16cid:durableId="1443458991">
    <w:abstractNumId w:val="36"/>
  </w:num>
  <w:num w:numId="5" w16cid:durableId="1355691025">
    <w:abstractNumId w:val="36"/>
    <w:lvlOverride w:ilvl="0">
      <w:lvl w:ilvl="0">
        <w:numFmt w:val="lowerRoman"/>
        <w:lvlText w:val="%1)"/>
        <w:lvlJc w:val="left"/>
        <w:pPr>
          <w:tabs>
            <w:tab w:val="num" w:pos="2736"/>
          </w:tabs>
          <w:ind w:left="2736" w:hanging="1008"/>
        </w:pPr>
        <w:rPr>
          <w:rFonts w:ascii="Arial" w:hAnsi="Arial" w:cs="Arial"/>
          <w:snapToGrid/>
          <w:spacing w:val="-1"/>
          <w:sz w:val="24"/>
          <w:szCs w:val="24"/>
        </w:rPr>
      </w:lvl>
    </w:lvlOverride>
  </w:num>
  <w:num w:numId="6" w16cid:durableId="766274324">
    <w:abstractNumId w:val="1"/>
  </w:num>
  <w:num w:numId="7" w16cid:durableId="999309917">
    <w:abstractNumId w:val="5"/>
  </w:num>
  <w:num w:numId="8" w16cid:durableId="540361637">
    <w:abstractNumId w:val="5"/>
    <w:lvlOverride w:ilvl="0">
      <w:lvl w:ilvl="0">
        <w:numFmt w:val="lowerLetter"/>
        <w:lvlText w:val="(%1)"/>
        <w:lvlJc w:val="left"/>
        <w:pPr>
          <w:tabs>
            <w:tab w:val="num" w:pos="504"/>
          </w:tabs>
          <w:ind w:left="144"/>
        </w:pPr>
        <w:rPr>
          <w:rFonts w:ascii="Arial" w:hAnsi="Arial" w:cs="Arial"/>
          <w:b/>
          <w:bCs/>
          <w:snapToGrid/>
          <w:sz w:val="24"/>
          <w:szCs w:val="24"/>
        </w:rPr>
      </w:lvl>
    </w:lvlOverride>
  </w:num>
  <w:num w:numId="9" w16cid:durableId="1470711270">
    <w:abstractNumId w:val="28"/>
  </w:num>
  <w:num w:numId="10" w16cid:durableId="1476605477">
    <w:abstractNumId w:val="28"/>
    <w:lvlOverride w:ilvl="0">
      <w:lvl w:ilvl="0">
        <w:numFmt w:val="lowerRoman"/>
        <w:lvlText w:val="(%1)"/>
        <w:lvlJc w:val="left"/>
        <w:pPr>
          <w:tabs>
            <w:tab w:val="num" w:pos="1872"/>
          </w:tabs>
          <w:ind w:left="1872" w:hanging="360"/>
        </w:pPr>
        <w:rPr>
          <w:rFonts w:ascii="Arial" w:hAnsi="Arial" w:cs="Arial"/>
          <w:snapToGrid/>
          <w:sz w:val="21"/>
          <w:szCs w:val="21"/>
        </w:rPr>
      </w:lvl>
    </w:lvlOverride>
  </w:num>
  <w:num w:numId="11" w16cid:durableId="1551261017">
    <w:abstractNumId w:val="3"/>
  </w:num>
  <w:num w:numId="12" w16cid:durableId="1627202911">
    <w:abstractNumId w:val="27"/>
  </w:num>
  <w:num w:numId="13" w16cid:durableId="1428649264">
    <w:abstractNumId w:val="32"/>
  </w:num>
  <w:num w:numId="14" w16cid:durableId="196091147">
    <w:abstractNumId w:val="32"/>
    <w:lvlOverride w:ilvl="0">
      <w:lvl w:ilvl="0">
        <w:numFmt w:val="lowerLetter"/>
        <w:lvlText w:val="(%1)"/>
        <w:lvlJc w:val="left"/>
        <w:pPr>
          <w:tabs>
            <w:tab w:val="num" w:pos="504"/>
          </w:tabs>
          <w:ind w:left="144"/>
        </w:pPr>
        <w:rPr>
          <w:rFonts w:ascii="Arial" w:hAnsi="Arial" w:cs="Arial"/>
          <w:b/>
          <w:bCs/>
          <w:snapToGrid/>
          <w:sz w:val="24"/>
          <w:szCs w:val="24"/>
        </w:rPr>
      </w:lvl>
    </w:lvlOverride>
  </w:num>
  <w:num w:numId="15" w16cid:durableId="1974482972">
    <w:abstractNumId w:val="38"/>
  </w:num>
  <w:num w:numId="16" w16cid:durableId="1083456551">
    <w:abstractNumId w:val="19"/>
  </w:num>
  <w:num w:numId="17" w16cid:durableId="1966689837">
    <w:abstractNumId w:val="19"/>
    <w:lvlOverride w:ilvl="0">
      <w:lvl w:ilvl="0">
        <w:numFmt w:val="decimal"/>
        <w:lvlText w:val="%1."/>
        <w:lvlJc w:val="left"/>
        <w:pPr>
          <w:tabs>
            <w:tab w:val="num" w:pos="504"/>
          </w:tabs>
          <w:ind w:left="504" w:hanging="360"/>
        </w:pPr>
        <w:rPr>
          <w:rFonts w:ascii="Arial" w:hAnsi="Arial" w:cs="Arial"/>
          <w:snapToGrid/>
          <w:spacing w:val="-2"/>
          <w:sz w:val="24"/>
          <w:szCs w:val="24"/>
        </w:rPr>
      </w:lvl>
    </w:lvlOverride>
  </w:num>
  <w:num w:numId="18" w16cid:durableId="1409158828">
    <w:abstractNumId w:val="39"/>
  </w:num>
  <w:num w:numId="19" w16cid:durableId="34084331">
    <w:abstractNumId w:val="39"/>
    <w:lvlOverride w:ilvl="0">
      <w:lvl w:ilvl="0">
        <w:numFmt w:val="lowerRoman"/>
        <w:lvlText w:val="(%1)"/>
        <w:lvlJc w:val="left"/>
        <w:pPr>
          <w:tabs>
            <w:tab w:val="num" w:pos="1800"/>
          </w:tabs>
          <w:ind w:left="1440"/>
        </w:pPr>
        <w:rPr>
          <w:rFonts w:ascii="Arial" w:hAnsi="Arial" w:cs="Arial"/>
          <w:snapToGrid/>
          <w:spacing w:val="-2"/>
          <w:sz w:val="21"/>
          <w:szCs w:val="21"/>
        </w:rPr>
      </w:lvl>
    </w:lvlOverride>
  </w:num>
  <w:num w:numId="20" w16cid:durableId="101271167">
    <w:abstractNumId w:val="20"/>
  </w:num>
  <w:num w:numId="21" w16cid:durableId="743575257">
    <w:abstractNumId w:val="16"/>
  </w:num>
  <w:num w:numId="22" w16cid:durableId="1325158363">
    <w:abstractNumId w:val="16"/>
    <w:lvlOverride w:ilvl="0">
      <w:lvl w:ilvl="0">
        <w:numFmt w:val="lowerLetter"/>
        <w:lvlText w:val="(%1)"/>
        <w:lvlJc w:val="left"/>
        <w:pPr>
          <w:tabs>
            <w:tab w:val="num" w:pos="3744"/>
          </w:tabs>
          <w:ind w:left="3312"/>
        </w:pPr>
        <w:rPr>
          <w:rFonts w:ascii="Arial" w:hAnsi="Arial" w:cs="Arial"/>
          <w:snapToGrid/>
          <w:spacing w:val="-4"/>
          <w:sz w:val="21"/>
          <w:szCs w:val="21"/>
        </w:rPr>
      </w:lvl>
    </w:lvlOverride>
  </w:num>
  <w:num w:numId="23" w16cid:durableId="1022975909">
    <w:abstractNumId w:val="0"/>
  </w:num>
  <w:num w:numId="24" w16cid:durableId="2039499454">
    <w:abstractNumId w:val="0"/>
    <w:lvlOverride w:ilvl="0">
      <w:lvl w:ilvl="0">
        <w:numFmt w:val="lowerRoman"/>
        <w:lvlText w:val="%1)"/>
        <w:lvlJc w:val="left"/>
        <w:pPr>
          <w:tabs>
            <w:tab w:val="num" w:pos="4104"/>
          </w:tabs>
          <w:ind w:left="4104" w:hanging="720"/>
        </w:pPr>
        <w:rPr>
          <w:rFonts w:ascii="Arial" w:hAnsi="Arial" w:cs="Arial"/>
          <w:snapToGrid/>
          <w:spacing w:val="-3"/>
          <w:sz w:val="21"/>
          <w:szCs w:val="21"/>
        </w:rPr>
      </w:lvl>
    </w:lvlOverride>
  </w:num>
  <w:num w:numId="25" w16cid:durableId="353073087">
    <w:abstractNumId w:val="12"/>
  </w:num>
  <w:num w:numId="26" w16cid:durableId="913976774">
    <w:abstractNumId w:val="12"/>
    <w:lvlOverride w:ilvl="0">
      <w:lvl w:ilvl="0">
        <w:numFmt w:val="lowerRoman"/>
        <w:lvlText w:val="%1)"/>
        <w:lvlJc w:val="left"/>
        <w:pPr>
          <w:tabs>
            <w:tab w:val="num" w:pos="4104"/>
          </w:tabs>
          <w:ind w:left="4104" w:hanging="720"/>
        </w:pPr>
        <w:rPr>
          <w:rFonts w:ascii="Arial" w:hAnsi="Arial" w:cs="Arial"/>
          <w:snapToGrid/>
          <w:sz w:val="21"/>
          <w:szCs w:val="21"/>
        </w:rPr>
      </w:lvl>
    </w:lvlOverride>
  </w:num>
  <w:num w:numId="27" w16cid:durableId="1368870645">
    <w:abstractNumId w:val="34"/>
  </w:num>
  <w:num w:numId="28" w16cid:durableId="1563518001">
    <w:abstractNumId w:val="17"/>
  </w:num>
  <w:num w:numId="29" w16cid:durableId="2127307470">
    <w:abstractNumId w:val="17"/>
    <w:lvlOverride w:ilvl="0">
      <w:lvl w:ilvl="0">
        <w:numFmt w:val="lowerLetter"/>
        <w:lvlText w:val="%1."/>
        <w:lvlJc w:val="left"/>
        <w:pPr>
          <w:tabs>
            <w:tab w:val="num" w:pos="3672"/>
          </w:tabs>
          <w:ind w:left="3672" w:hanging="288"/>
        </w:pPr>
        <w:rPr>
          <w:rFonts w:ascii="Arial" w:hAnsi="Arial" w:cs="Arial"/>
          <w:i/>
          <w:iCs/>
          <w:snapToGrid/>
          <w:sz w:val="21"/>
          <w:szCs w:val="21"/>
        </w:rPr>
      </w:lvl>
    </w:lvlOverride>
  </w:num>
  <w:num w:numId="30" w16cid:durableId="1979647742">
    <w:abstractNumId w:val="37"/>
  </w:num>
  <w:num w:numId="31" w16cid:durableId="1896551617">
    <w:abstractNumId w:val="37"/>
    <w:lvlOverride w:ilvl="0">
      <w:lvl w:ilvl="0">
        <w:numFmt w:val="lowerRoman"/>
        <w:lvlText w:val="%1)"/>
        <w:lvlJc w:val="left"/>
        <w:pPr>
          <w:tabs>
            <w:tab w:val="num" w:pos="4104"/>
          </w:tabs>
          <w:ind w:left="4104" w:hanging="360"/>
        </w:pPr>
        <w:rPr>
          <w:rFonts w:ascii="Arial" w:hAnsi="Arial" w:cs="Arial"/>
          <w:snapToGrid/>
          <w:sz w:val="21"/>
          <w:szCs w:val="21"/>
        </w:rPr>
      </w:lvl>
    </w:lvlOverride>
  </w:num>
  <w:num w:numId="32" w16cid:durableId="1703822816">
    <w:abstractNumId w:val="18"/>
  </w:num>
  <w:num w:numId="33" w16cid:durableId="2013949720">
    <w:abstractNumId w:val="25"/>
  </w:num>
  <w:num w:numId="34" w16cid:durableId="811943081">
    <w:abstractNumId w:val="26"/>
  </w:num>
  <w:num w:numId="35" w16cid:durableId="1141575523">
    <w:abstractNumId w:val="29"/>
  </w:num>
  <w:num w:numId="36" w16cid:durableId="24140229">
    <w:abstractNumId w:val="29"/>
    <w:lvlOverride w:ilvl="0">
      <w:lvl w:ilvl="0">
        <w:numFmt w:val="lowerLetter"/>
        <w:lvlText w:val="%1)"/>
        <w:lvlJc w:val="left"/>
        <w:pPr>
          <w:tabs>
            <w:tab w:val="num" w:pos="4104"/>
          </w:tabs>
          <w:ind w:left="4104" w:hanging="360"/>
        </w:pPr>
        <w:rPr>
          <w:rFonts w:ascii="Arial" w:hAnsi="Arial" w:cs="Arial"/>
          <w:snapToGrid/>
          <w:spacing w:val="-8"/>
          <w:sz w:val="21"/>
          <w:szCs w:val="21"/>
        </w:rPr>
      </w:lvl>
    </w:lvlOverride>
  </w:num>
  <w:num w:numId="37" w16cid:durableId="897207576">
    <w:abstractNumId w:val="30"/>
  </w:num>
  <w:num w:numId="38" w16cid:durableId="1638560428">
    <w:abstractNumId w:val="21"/>
  </w:num>
  <w:num w:numId="39" w16cid:durableId="201987296">
    <w:abstractNumId w:val="21"/>
    <w:lvlOverride w:ilvl="0">
      <w:lvl w:ilvl="0">
        <w:numFmt w:val="lowerLetter"/>
        <w:lvlText w:val="%1."/>
        <w:lvlJc w:val="left"/>
        <w:pPr>
          <w:tabs>
            <w:tab w:val="num" w:pos="3744"/>
          </w:tabs>
          <w:ind w:left="3384"/>
        </w:pPr>
        <w:rPr>
          <w:rFonts w:ascii="Arial" w:hAnsi="Arial" w:cs="Arial"/>
          <w:i/>
          <w:iCs/>
          <w:snapToGrid/>
          <w:spacing w:val="-4"/>
          <w:sz w:val="21"/>
          <w:szCs w:val="21"/>
        </w:rPr>
      </w:lvl>
    </w:lvlOverride>
  </w:num>
  <w:num w:numId="40" w16cid:durableId="314141634">
    <w:abstractNumId w:val="33"/>
  </w:num>
  <w:num w:numId="41" w16cid:durableId="783891335">
    <w:abstractNumId w:val="31"/>
  </w:num>
  <w:num w:numId="42" w16cid:durableId="1743598353">
    <w:abstractNumId w:val="31"/>
    <w:lvlOverride w:ilvl="0">
      <w:lvl w:ilvl="0">
        <w:numFmt w:val="lowerRoman"/>
        <w:lvlText w:val="%1)"/>
        <w:lvlJc w:val="left"/>
        <w:pPr>
          <w:tabs>
            <w:tab w:val="num" w:pos="360"/>
          </w:tabs>
        </w:pPr>
        <w:rPr>
          <w:rFonts w:ascii="Arial" w:hAnsi="Arial" w:cs="Arial"/>
          <w:snapToGrid/>
          <w:sz w:val="21"/>
          <w:szCs w:val="21"/>
        </w:rPr>
      </w:lvl>
    </w:lvlOverride>
  </w:num>
  <w:num w:numId="43" w16cid:durableId="1223834399">
    <w:abstractNumId w:val="22"/>
  </w:num>
  <w:num w:numId="44" w16cid:durableId="1330018546">
    <w:abstractNumId w:val="22"/>
    <w:lvlOverride w:ilvl="0">
      <w:lvl w:ilvl="0">
        <w:numFmt w:val="lowerLetter"/>
        <w:lvlText w:val="%1)"/>
        <w:lvlJc w:val="left"/>
        <w:pPr>
          <w:tabs>
            <w:tab w:val="num" w:pos="4176"/>
          </w:tabs>
          <w:ind w:left="4176" w:hanging="360"/>
        </w:pPr>
        <w:rPr>
          <w:rFonts w:ascii="Arial" w:hAnsi="Arial" w:cs="Arial"/>
          <w:snapToGrid/>
          <w:spacing w:val="-6"/>
          <w:sz w:val="21"/>
          <w:szCs w:val="21"/>
        </w:rPr>
      </w:lvl>
    </w:lvlOverride>
  </w:num>
  <w:num w:numId="45" w16cid:durableId="877164786">
    <w:abstractNumId w:val="22"/>
    <w:lvlOverride w:ilvl="0">
      <w:lvl w:ilvl="0">
        <w:numFmt w:val="lowerLetter"/>
        <w:lvlText w:val="%1)"/>
        <w:lvlJc w:val="left"/>
        <w:pPr>
          <w:tabs>
            <w:tab w:val="num" w:pos="4176"/>
          </w:tabs>
          <w:ind w:left="4176" w:hanging="360"/>
        </w:pPr>
        <w:rPr>
          <w:rFonts w:ascii="Arial" w:hAnsi="Arial" w:cs="Arial"/>
          <w:snapToGrid/>
          <w:spacing w:val="-3"/>
          <w:sz w:val="21"/>
          <w:szCs w:val="21"/>
        </w:rPr>
      </w:lvl>
    </w:lvlOverride>
  </w:num>
  <w:num w:numId="46" w16cid:durableId="743915574">
    <w:abstractNumId w:val="2"/>
  </w:num>
  <w:num w:numId="47" w16cid:durableId="303170089">
    <w:abstractNumId w:val="6"/>
  </w:num>
  <w:num w:numId="48" w16cid:durableId="249899390">
    <w:abstractNumId w:val="13"/>
  </w:num>
  <w:num w:numId="49" w16cid:durableId="271789786">
    <w:abstractNumId w:val="24"/>
  </w:num>
  <w:num w:numId="50" w16cid:durableId="219826498">
    <w:abstractNumId w:val="10"/>
  </w:num>
  <w:num w:numId="51" w16cid:durableId="861626528">
    <w:abstractNumId w:val="35"/>
  </w:num>
  <w:num w:numId="52" w16cid:durableId="439835333">
    <w:abstractNumId w:val="35"/>
    <w:lvlOverride w:ilvl="0">
      <w:lvl w:ilvl="0">
        <w:numFmt w:val="lowerRoman"/>
        <w:lvlText w:val="(%1)"/>
        <w:lvlJc w:val="left"/>
        <w:pPr>
          <w:tabs>
            <w:tab w:val="num" w:pos="2160"/>
          </w:tabs>
          <w:ind w:left="2520" w:hanging="792"/>
        </w:pPr>
        <w:rPr>
          <w:rFonts w:ascii="Arial" w:hAnsi="Arial" w:cs="Arial"/>
          <w:snapToGrid/>
          <w:sz w:val="24"/>
          <w:szCs w:val="24"/>
        </w:rPr>
      </w:lvl>
    </w:lvlOverride>
  </w:num>
  <w:num w:numId="53" w16cid:durableId="214902234">
    <w:abstractNumId w:val="35"/>
    <w:lvlOverride w:ilvl="0">
      <w:lvl w:ilvl="0">
        <w:numFmt w:val="lowerRoman"/>
        <w:lvlText w:val="(%1)"/>
        <w:lvlJc w:val="left"/>
        <w:pPr>
          <w:tabs>
            <w:tab w:val="num" w:pos="2088"/>
          </w:tabs>
          <w:ind w:left="2520" w:hanging="792"/>
        </w:pPr>
        <w:rPr>
          <w:rFonts w:ascii="Arial" w:hAnsi="Arial" w:cs="Arial"/>
          <w:snapToGrid/>
          <w:sz w:val="24"/>
          <w:szCs w:val="24"/>
        </w:rPr>
      </w:lvl>
    </w:lvlOverride>
  </w:num>
  <w:num w:numId="54" w16cid:durableId="1466700527">
    <w:abstractNumId w:val="14"/>
  </w:num>
  <w:num w:numId="55" w16cid:durableId="174881030">
    <w:abstractNumId w:val="14"/>
    <w:lvlOverride w:ilvl="0">
      <w:lvl w:ilvl="0">
        <w:numFmt w:val="lowerLetter"/>
        <w:lvlText w:val="(%1)"/>
        <w:lvlJc w:val="left"/>
        <w:pPr>
          <w:tabs>
            <w:tab w:val="num" w:pos="1944"/>
          </w:tabs>
          <w:ind w:left="2448" w:hanging="864"/>
        </w:pPr>
        <w:rPr>
          <w:rFonts w:ascii="Arial" w:hAnsi="Arial" w:cs="Arial"/>
          <w:snapToGrid/>
          <w:sz w:val="24"/>
          <w:szCs w:val="24"/>
        </w:rPr>
      </w:lvl>
    </w:lvlOverride>
  </w:num>
  <w:num w:numId="56" w16cid:durableId="514613834">
    <w:abstractNumId w:val="8"/>
  </w:num>
  <w:num w:numId="57" w16cid:durableId="207569363">
    <w:abstractNumId w:val="11"/>
  </w:num>
  <w:num w:numId="58" w16cid:durableId="1826168653">
    <w:abstractNumId w:val="23"/>
  </w:num>
  <w:num w:numId="59" w16cid:durableId="1930001194">
    <w:abstractNumId w:val="40"/>
  </w:num>
  <w:num w:numId="60" w16cid:durableId="1103762250">
    <w:abstractNumId w:val="7"/>
  </w:num>
  <w:num w:numId="61" w16cid:durableId="560671729">
    <w:abstractNumId w:val="9"/>
  </w:num>
  <w:num w:numId="62" w16cid:durableId="2036080370">
    <w:abstractNumId w:val="15"/>
  </w:num>
  <w:num w:numId="63" w16cid:durableId="1314944698">
    <w:abstractNumId w:val="41"/>
  </w:num>
  <w:num w:numId="64" w16cid:durableId="1244342962">
    <w:abstractNumId w:val="43"/>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ammy Meek (NESO)">
    <w15:presenceInfo w15:providerId="AD" w15:userId="S::Tametha.Meek@uk.nationalgrid.com::eefb1dd3-9887-4df0-a8e6-b4c0d5ff3d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trackRevisions/>
  <w:documentProtection w:edit="readOnly" w:enforcement="1" w:cryptProviderType="rsaAES" w:cryptAlgorithmClass="hash" w:cryptAlgorithmType="typeAny" w:cryptAlgorithmSid="14" w:cryptSpinCount="100000" w:hash="iwMI1RDwZnX90gX9Zt+980cW6WEDyUWTyvl73wt7mD7cVI6rsfZoblhoGauYJJ+54CWfj+p0/rGg4rnybZc86A==" w:salt="Hl37IOG8q2anOprjBm9XyQ=="/>
  <w:defaultTabStop w:val="720"/>
  <w:drawingGridHorizontalSpacing w:val="120"/>
  <w:drawingGridVerticalSpacing w:val="120"/>
  <w:displayHorizontalDrawingGridEvery w:val="0"/>
  <w:displayVerticalDrawingGridEvery w:val="3"/>
  <w:doNotUseMarginsForDrawingGridOrigin/>
  <w:characterSpacingControl w:val="doNotCompress"/>
  <w:savePreviewPicture/>
  <w:doNotValidateAgainstSchema/>
  <w:doNotDemarcateInvalidXml/>
  <w:hdrShapeDefaults>
    <o:shapedefaults v:ext="edit" spidmax="2050"/>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6D"/>
    <w:rsid w:val="000076FE"/>
    <w:rsid w:val="00025717"/>
    <w:rsid w:val="00030D18"/>
    <w:rsid w:val="00033BDB"/>
    <w:rsid w:val="000349FD"/>
    <w:rsid w:val="00047978"/>
    <w:rsid w:val="00050AC3"/>
    <w:rsid w:val="00080552"/>
    <w:rsid w:val="00080847"/>
    <w:rsid w:val="0008667D"/>
    <w:rsid w:val="00087395"/>
    <w:rsid w:val="000A76E8"/>
    <w:rsid w:val="000B2A90"/>
    <w:rsid w:val="000D5EAD"/>
    <w:rsid w:val="0010168B"/>
    <w:rsid w:val="00104C40"/>
    <w:rsid w:val="00106BA4"/>
    <w:rsid w:val="001108F3"/>
    <w:rsid w:val="00110C06"/>
    <w:rsid w:val="00114D5B"/>
    <w:rsid w:val="001306D7"/>
    <w:rsid w:val="0014099D"/>
    <w:rsid w:val="00154A2F"/>
    <w:rsid w:val="001645D3"/>
    <w:rsid w:val="00184667"/>
    <w:rsid w:val="00185291"/>
    <w:rsid w:val="00192219"/>
    <w:rsid w:val="001A4B14"/>
    <w:rsid w:val="001C08FE"/>
    <w:rsid w:val="001E0AE7"/>
    <w:rsid w:val="001F0C8D"/>
    <w:rsid w:val="001F22A7"/>
    <w:rsid w:val="002058D3"/>
    <w:rsid w:val="00227075"/>
    <w:rsid w:val="0023166C"/>
    <w:rsid w:val="002373A1"/>
    <w:rsid w:val="00240E27"/>
    <w:rsid w:val="00242F14"/>
    <w:rsid w:val="00260FEB"/>
    <w:rsid w:val="00266D27"/>
    <w:rsid w:val="00284AD5"/>
    <w:rsid w:val="00290FDF"/>
    <w:rsid w:val="002A201B"/>
    <w:rsid w:val="002A2C02"/>
    <w:rsid w:val="002C2FBD"/>
    <w:rsid w:val="002C36D2"/>
    <w:rsid w:val="002D1B9D"/>
    <w:rsid w:val="002D648B"/>
    <w:rsid w:val="002D6FD8"/>
    <w:rsid w:val="002E2241"/>
    <w:rsid w:val="002E54FA"/>
    <w:rsid w:val="002F17FE"/>
    <w:rsid w:val="002F24A7"/>
    <w:rsid w:val="002F284A"/>
    <w:rsid w:val="002F320B"/>
    <w:rsid w:val="002F421D"/>
    <w:rsid w:val="00301BF8"/>
    <w:rsid w:val="003210EC"/>
    <w:rsid w:val="00322FB4"/>
    <w:rsid w:val="00324180"/>
    <w:rsid w:val="0033391B"/>
    <w:rsid w:val="00347E26"/>
    <w:rsid w:val="003515DE"/>
    <w:rsid w:val="00362AAE"/>
    <w:rsid w:val="0037502B"/>
    <w:rsid w:val="00380791"/>
    <w:rsid w:val="00381008"/>
    <w:rsid w:val="003B6311"/>
    <w:rsid w:val="003B757F"/>
    <w:rsid w:val="003D4864"/>
    <w:rsid w:val="003D7A99"/>
    <w:rsid w:val="003E1599"/>
    <w:rsid w:val="003F5314"/>
    <w:rsid w:val="004106CA"/>
    <w:rsid w:val="00415594"/>
    <w:rsid w:val="00416A54"/>
    <w:rsid w:val="0043329F"/>
    <w:rsid w:val="0044516D"/>
    <w:rsid w:val="004462EC"/>
    <w:rsid w:val="00453867"/>
    <w:rsid w:val="004629CA"/>
    <w:rsid w:val="00463659"/>
    <w:rsid w:val="0046730A"/>
    <w:rsid w:val="004715BA"/>
    <w:rsid w:val="00475186"/>
    <w:rsid w:val="00482AAA"/>
    <w:rsid w:val="004846E8"/>
    <w:rsid w:val="00492C0C"/>
    <w:rsid w:val="004A432A"/>
    <w:rsid w:val="004A56D2"/>
    <w:rsid w:val="004A5B8D"/>
    <w:rsid w:val="004A678C"/>
    <w:rsid w:val="004B346F"/>
    <w:rsid w:val="004B58B4"/>
    <w:rsid w:val="004C703F"/>
    <w:rsid w:val="004E4730"/>
    <w:rsid w:val="004E56FB"/>
    <w:rsid w:val="004F56DB"/>
    <w:rsid w:val="005036B9"/>
    <w:rsid w:val="00526D6F"/>
    <w:rsid w:val="00531343"/>
    <w:rsid w:val="0054329A"/>
    <w:rsid w:val="005603D2"/>
    <w:rsid w:val="00567D05"/>
    <w:rsid w:val="0057127E"/>
    <w:rsid w:val="00572665"/>
    <w:rsid w:val="00584393"/>
    <w:rsid w:val="00596EEE"/>
    <w:rsid w:val="005A4707"/>
    <w:rsid w:val="005B0811"/>
    <w:rsid w:val="005B1EA0"/>
    <w:rsid w:val="005B274F"/>
    <w:rsid w:val="005C0C2B"/>
    <w:rsid w:val="005C1E23"/>
    <w:rsid w:val="005C47CC"/>
    <w:rsid w:val="005C609C"/>
    <w:rsid w:val="005C6579"/>
    <w:rsid w:val="005D08F0"/>
    <w:rsid w:val="005D4836"/>
    <w:rsid w:val="005E4FBD"/>
    <w:rsid w:val="005F0EA1"/>
    <w:rsid w:val="005F26FF"/>
    <w:rsid w:val="00601460"/>
    <w:rsid w:val="00604953"/>
    <w:rsid w:val="00606D38"/>
    <w:rsid w:val="00607A1D"/>
    <w:rsid w:val="00640E6F"/>
    <w:rsid w:val="00647656"/>
    <w:rsid w:val="00666ADE"/>
    <w:rsid w:val="0067456B"/>
    <w:rsid w:val="00680DAE"/>
    <w:rsid w:val="00680DF9"/>
    <w:rsid w:val="0069708D"/>
    <w:rsid w:val="006A05DF"/>
    <w:rsid w:val="006A57EF"/>
    <w:rsid w:val="006B25B7"/>
    <w:rsid w:val="006B2DC8"/>
    <w:rsid w:val="006B3F78"/>
    <w:rsid w:val="006B4B3A"/>
    <w:rsid w:val="006B7BA7"/>
    <w:rsid w:val="006D2A03"/>
    <w:rsid w:val="006D4C63"/>
    <w:rsid w:val="006D7E22"/>
    <w:rsid w:val="006E1F1B"/>
    <w:rsid w:val="006F772F"/>
    <w:rsid w:val="00710782"/>
    <w:rsid w:val="00722DD3"/>
    <w:rsid w:val="007267E9"/>
    <w:rsid w:val="00757CC4"/>
    <w:rsid w:val="007622B6"/>
    <w:rsid w:val="00773A18"/>
    <w:rsid w:val="007860F0"/>
    <w:rsid w:val="00791FB4"/>
    <w:rsid w:val="00792D75"/>
    <w:rsid w:val="007C070A"/>
    <w:rsid w:val="007D7B25"/>
    <w:rsid w:val="007E1944"/>
    <w:rsid w:val="007F09B1"/>
    <w:rsid w:val="007F7DDE"/>
    <w:rsid w:val="00801AA8"/>
    <w:rsid w:val="008027D3"/>
    <w:rsid w:val="008031CD"/>
    <w:rsid w:val="00804082"/>
    <w:rsid w:val="008076BD"/>
    <w:rsid w:val="00811108"/>
    <w:rsid w:val="0081719F"/>
    <w:rsid w:val="00832714"/>
    <w:rsid w:val="00845DFD"/>
    <w:rsid w:val="00850D55"/>
    <w:rsid w:val="008632C6"/>
    <w:rsid w:val="0086557A"/>
    <w:rsid w:val="008673D1"/>
    <w:rsid w:val="008A022D"/>
    <w:rsid w:val="008B4B8E"/>
    <w:rsid w:val="008C0DA6"/>
    <w:rsid w:val="008C2E8C"/>
    <w:rsid w:val="008C68D7"/>
    <w:rsid w:val="008D0AE0"/>
    <w:rsid w:val="008F47E9"/>
    <w:rsid w:val="00901F8A"/>
    <w:rsid w:val="00907A8F"/>
    <w:rsid w:val="009202AD"/>
    <w:rsid w:val="00924488"/>
    <w:rsid w:val="00927B6D"/>
    <w:rsid w:val="00965BE3"/>
    <w:rsid w:val="00965FFE"/>
    <w:rsid w:val="00967239"/>
    <w:rsid w:val="00981DA1"/>
    <w:rsid w:val="009834BA"/>
    <w:rsid w:val="00995438"/>
    <w:rsid w:val="0099771B"/>
    <w:rsid w:val="009A7C4A"/>
    <w:rsid w:val="009B63DF"/>
    <w:rsid w:val="009B678C"/>
    <w:rsid w:val="009B7408"/>
    <w:rsid w:val="009C1403"/>
    <w:rsid w:val="009D70F1"/>
    <w:rsid w:val="009E2940"/>
    <w:rsid w:val="009F3221"/>
    <w:rsid w:val="00A056AE"/>
    <w:rsid w:val="00A0665C"/>
    <w:rsid w:val="00A123D6"/>
    <w:rsid w:val="00A207DF"/>
    <w:rsid w:val="00A23D9C"/>
    <w:rsid w:val="00A31636"/>
    <w:rsid w:val="00A3504F"/>
    <w:rsid w:val="00A51BB0"/>
    <w:rsid w:val="00A7264E"/>
    <w:rsid w:val="00A73EC5"/>
    <w:rsid w:val="00A940C6"/>
    <w:rsid w:val="00AA1A37"/>
    <w:rsid w:val="00AC07E9"/>
    <w:rsid w:val="00AC540E"/>
    <w:rsid w:val="00AD68E7"/>
    <w:rsid w:val="00AE32DF"/>
    <w:rsid w:val="00AF2354"/>
    <w:rsid w:val="00AF3ACB"/>
    <w:rsid w:val="00B16A6A"/>
    <w:rsid w:val="00B34187"/>
    <w:rsid w:val="00B57B31"/>
    <w:rsid w:val="00B62C78"/>
    <w:rsid w:val="00B765A0"/>
    <w:rsid w:val="00B77349"/>
    <w:rsid w:val="00B8732A"/>
    <w:rsid w:val="00BA7507"/>
    <w:rsid w:val="00BB3EAE"/>
    <w:rsid w:val="00BC1601"/>
    <w:rsid w:val="00BC1685"/>
    <w:rsid w:val="00BE2D29"/>
    <w:rsid w:val="00BF15E7"/>
    <w:rsid w:val="00C04A10"/>
    <w:rsid w:val="00C0791A"/>
    <w:rsid w:val="00C13E5A"/>
    <w:rsid w:val="00C3185C"/>
    <w:rsid w:val="00C331D8"/>
    <w:rsid w:val="00C35DCB"/>
    <w:rsid w:val="00C53B5F"/>
    <w:rsid w:val="00C63721"/>
    <w:rsid w:val="00C6386D"/>
    <w:rsid w:val="00C9296B"/>
    <w:rsid w:val="00C9627F"/>
    <w:rsid w:val="00CC7555"/>
    <w:rsid w:val="00CD0431"/>
    <w:rsid w:val="00CE5F89"/>
    <w:rsid w:val="00D01C42"/>
    <w:rsid w:val="00D0570B"/>
    <w:rsid w:val="00D35BAB"/>
    <w:rsid w:val="00D379CA"/>
    <w:rsid w:val="00D40066"/>
    <w:rsid w:val="00D40F66"/>
    <w:rsid w:val="00D51F1E"/>
    <w:rsid w:val="00D53E84"/>
    <w:rsid w:val="00D6622E"/>
    <w:rsid w:val="00D70A92"/>
    <w:rsid w:val="00D70BC9"/>
    <w:rsid w:val="00D863B8"/>
    <w:rsid w:val="00D870CB"/>
    <w:rsid w:val="00D87DEA"/>
    <w:rsid w:val="00D92465"/>
    <w:rsid w:val="00D951CB"/>
    <w:rsid w:val="00DA5791"/>
    <w:rsid w:val="00DD43F3"/>
    <w:rsid w:val="00DE4F2D"/>
    <w:rsid w:val="00DF0098"/>
    <w:rsid w:val="00DF7919"/>
    <w:rsid w:val="00E03023"/>
    <w:rsid w:val="00E0671E"/>
    <w:rsid w:val="00E349FA"/>
    <w:rsid w:val="00E35EC2"/>
    <w:rsid w:val="00E3732E"/>
    <w:rsid w:val="00E434F8"/>
    <w:rsid w:val="00E4466D"/>
    <w:rsid w:val="00E5371E"/>
    <w:rsid w:val="00E60331"/>
    <w:rsid w:val="00E70033"/>
    <w:rsid w:val="00E85C80"/>
    <w:rsid w:val="00E94590"/>
    <w:rsid w:val="00EA02B8"/>
    <w:rsid w:val="00EB6891"/>
    <w:rsid w:val="00ED04AA"/>
    <w:rsid w:val="00ED1CCB"/>
    <w:rsid w:val="00ED3183"/>
    <w:rsid w:val="00EE40A1"/>
    <w:rsid w:val="00EF1A1F"/>
    <w:rsid w:val="00F03850"/>
    <w:rsid w:val="00F220B3"/>
    <w:rsid w:val="00F26BAB"/>
    <w:rsid w:val="00F375D4"/>
    <w:rsid w:val="00F4437F"/>
    <w:rsid w:val="00F4688C"/>
    <w:rsid w:val="00F60D9D"/>
    <w:rsid w:val="00F61484"/>
    <w:rsid w:val="00F67AD3"/>
    <w:rsid w:val="00F721FB"/>
    <w:rsid w:val="00F75527"/>
    <w:rsid w:val="00F83187"/>
    <w:rsid w:val="00F96A3B"/>
    <w:rsid w:val="00FA5737"/>
    <w:rsid w:val="00FA7E75"/>
    <w:rsid w:val="00FE50EA"/>
    <w:rsid w:val="01903583"/>
    <w:rsid w:val="02A4147A"/>
    <w:rsid w:val="03A9D18B"/>
    <w:rsid w:val="05DE6181"/>
    <w:rsid w:val="066BA332"/>
    <w:rsid w:val="095841EB"/>
    <w:rsid w:val="09EC3B39"/>
    <w:rsid w:val="09F97063"/>
    <w:rsid w:val="0D235AF0"/>
    <w:rsid w:val="1A6EC271"/>
    <w:rsid w:val="1C8DEAED"/>
    <w:rsid w:val="1E065F6D"/>
    <w:rsid w:val="1F28B8C6"/>
    <w:rsid w:val="21C01BD5"/>
    <w:rsid w:val="227BFD22"/>
    <w:rsid w:val="2341F008"/>
    <w:rsid w:val="2550465D"/>
    <w:rsid w:val="262AEEEB"/>
    <w:rsid w:val="2B1D98B3"/>
    <w:rsid w:val="2DF6DEFD"/>
    <w:rsid w:val="305FFDF1"/>
    <w:rsid w:val="31DE4A5C"/>
    <w:rsid w:val="328A1F37"/>
    <w:rsid w:val="35AD7C19"/>
    <w:rsid w:val="37CC8266"/>
    <w:rsid w:val="37E8E4AB"/>
    <w:rsid w:val="381A2C2B"/>
    <w:rsid w:val="3C4BC4C4"/>
    <w:rsid w:val="475BD8D4"/>
    <w:rsid w:val="479F96F1"/>
    <w:rsid w:val="4B13D07B"/>
    <w:rsid w:val="4DD4CE4C"/>
    <w:rsid w:val="4EA5B00D"/>
    <w:rsid w:val="56E9EC8D"/>
    <w:rsid w:val="57DB9E3E"/>
    <w:rsid w:val="5D9186BE"/>
    <w:rsid w:val="60BF2A2C"/>
    <w:rsid w:val="61A658A6"/>
    <w:rsid w:val="6412298F"/>
    <w:rsid w:val="649AC59E"/>
    <w:rsid w:val="669A225F"/>
    <w:rsid w:val="6750B633"/>
    <w:rsid w:val="694F8C40"/>
    <w:rsid w:val="734D30FF"/>
    <w:rsid w:val="738FFC41"/>
    <w:rsid w:val="7742F102"/>
    <w:rsid w:val="7B397C70"/>
    <w:rsid w:val="7E1FD123"/>
    <w:rsid w:val="7E3683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89460E"/>
  <w14:defaultImageDpi w14:val="0"/>
  <w15:docId w15:val="{A1B7ADB3-549C-4CBB-8F80-79A389CB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lang w:val="en-US"/>
    </w:rPr>
  </w:style>
  <w:style w:type="paragraph" w:styleId="Heading2">
    <w:name w:val="heading 2"/>
    <w:basedOn w:val="Normal"/>
    <w:next w:val="Normal"/>
    <w:link w:val="Heading2Char"/>
    <w:uiPriority w:val="9"/>
    <w:semiHidden/>
    <w:unhideWhenUsed/>
    <w:qFormat/>
    <w:rsid w:val="00A056A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A201B"/>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8031CD"/>
    <w:pPr>
      <w:tabs>
        <w:tab w:val="center" w:pos="4513"/>
        <w:tab w:val="right" w:pos="9026"/>
      </w:tabs>
    </w:pPr>
  </w:style>
  <w:style w:type="character" w:customStyle="1" w:styleId="HeaderChar">
    <w:name w:val="Header Char"/>
    <w:basedOn w:val="DefaultParagraphFont"/>
    <w:link w:val="Header"/>
    <w:uiPriority w:val="99"/>
    <w:rsid w:val="008031CD"/>
    <w:rPr>
      <w:rFonts w:ascii="Times New Roman" w:hAnsi="Times New Roman" w:cs="Times New Roman"/>
      <w:sz w:val="20"/>
      <w:szCs w:val="20"/>
      <w:lang w:val="en-US"/>
    </w:rPr>
  </w:style>
  <w:style w:type="paragraph" w:styleId="Footer">
    <w:name w:val="footer"/>
    <w:basedOn w:val="Normal"/>
    <w:link w:val="FooterChar"/>
    <w:uiPriority w:val="99"/>
    <w:unhideWhenUsed/>
    <w:rsid w:val="008031CD"/>
    <w:pPr>
      <w:tabs>
        <w:tab w:val="center" w:pos="4513"/>
        <w:tab w:val="right" w:pos="9026"/>
      </w:tabs>
    </w:pPr>
  </w:style>
  <w:style w:type="character" w:customStyle="1" w:styleId="FooterChar">
    <w:name w:val="Footer Char"/>
    <w:basedOn w:val="DefaultParagraphFont"/>
    <w:link w:val="Footer"/>
    <w:uiPriority w:val="99"/>
    <w:rsid w:val="008031CD"/>
    <w:rPr>
      <w:rFonts w:ascii="Times New Roman" w:hAnsi="Times New Roman" w:cs="Times New Roman"/>
      <w:sz w:val="20"/>
      <w:szCs w:val="20"/>
      <w:lang w:val="en-US"/>
    </w:rPr>
  </w:style>
  <w:style w:type="paragraph" w:customStyle="1" w:styleId="Appendixlevel2">
    <w:name w:val="Appendix level 2"/>
    <w:basedOn w:val="Heading2"/>
    <w:next w:val="Normal"/>
    <w:rsid w:val="00A056AE"/>
    <w:pPr>
      <w:keepLines w:val="0"/>
      <w:widowControl/>
      <w:numPr>
        <w:ilvl w:val="1"/>
        <w:numId w:val="63"/>
      </w:numPr>
      <w:tabs>
        <w:tab w:val="clear" w:pos="720"/>
        <w:tab w:val="num" w:pos="432"/>
      </w:tabs>
      <w:autoSpaceDE/>
      <w:autoSpaceDN/>
      <w:adjustRightInd/>
      <w:spacing w:before="120" w:after="120"/>
      <w:ind w:left="144"/>
      <w:jc w:val="both"/>
    </w:pPr>
    <w:rPr>
      <w:rFonts w:ascii="Arial" w:eastAsia="Times New Roman" w:hAnsi="Arial" w:cs="Times New Roman"/>
      <w:color w:val="auto"/>
      <w:sz w:val="24"/>
      <w:szCs w:val="20"/>
      <w:lang w:val="en-GB" w:eastAsia="en-US"/>
    </w:rPr>
  </w:style>
  <w:style w:type="paragraph" w:customStyle="1" w:styleId="Appendixheading2">
    <w:name w:val="Appendix heading 2"/>
    <w:next w:val="Normal"/>
    <w:rsid w:val="00A056AE"/>
    <w:pPr>
      <w:numPr>
        <w:numId w:val="63"/>
      </w:numPr>
      <w:spacing w:after="120" w:line="240" w:lineRule="auto"/>
    </w:pPr>
    <w:rPr>
      <w:rFonts w:ascii="Arial" w:eastAsia="Times New Roman" w:hAnsi="Arial" w:cs="Times New Roman"/>
      <w:b/>
      <w:noProof/>
      <w:sz w:val="28"/>
      <w:szCs w:val="20"/>
      <w:lang w:eastAsia="en-US"/>
    </w:rPr>
  </w:style>
  <w:style w:type="paragraph" w:customStyle="1" w:styleId="Appendixlevel3">
    <w:name w:val="Appendix level 3"/>
    <w:basedOn w:val="Normal"/>
    <w:rsid w:val="00A056AE"/>
    <w:pPr>
      <w:widowControl/>
      <w:numPr>
        <w:ilvl w:val="2"/>
        <w:numId w:val="63"/>
      </w:numPr>
      <w:overflowPunct w:val="0"/>
      <w:spacing w:after="120"/>
      <w:jc w:val="both"/>
      <w:textAlignment w:val="baseline"/>
    </w:pPr>
    <w:rPr>
      <w:rFonts w:ascii="Arial" w:eastAsia="Times New Roman" w:hAnsi="Arial"/>
      <w:sz w:val="24"/>
      <w:lang w:val="en-GB" w:eastAsia="en-US"/>
    </w:rPr>
  </w:style>
  <w:style w:type="character" w:customStyle="1" w:styleId="Heading2Char">
    <w:name w:val="Heading 2 Char"/>
    <w:basedOn w:val="DefaultParagraphFont"/>
    <w:link w:val="Heading2"/>
    <w:uiPriority w:val="9"/>
    <w:semiHidden/>
    <w:rsid w:val="00A056AE"/>
    <w:rPr>
      <w:rFonts w:asciiTheme="majorHAnsi" w:eastAsiaTheme="majorEastAsia" w:hAnsiTheme="majorHAnsi" w:cstheme="majorBidi"/>
      <w:color w:val="2F5496" w:themeColor="accent1" w:themeShade="BF"/>
      <w:sz w:val="26"/>
      <w:szCs w:val="26"/>
      <w:lang w:val="en-US"/>
    </w:rPr>
  </w:style>
  <w:style w:type="paragraph" w:styleId="NoSpacing">
    <w:name w:val="No Spacing"/>
    <w:uiPriority w:val="1"/>
    <w:qFormat/>
    <w:rsid w:val="00680DAE"/>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customStyle="1" w:styleId="normaltextrun">
    <w:name w:val="normaltextrun"/>
    <w:basedOn w:val="DefaultParagraphFont"/>
    <w:rsid w:val="00F26BAB"/>
  </w:style>
  <w:style w:type="paragraph" w:customStyle="1" w:styleId="paragraph">
    <w:name w:val="paragraph"/>
    <w:basedOn w:val="Normal"/>
    <w:rsid w:val="005C1E23"/>
    <w:pPr>
      <w:widowControl/>
      <w:autoSpaceDE/>
      <w:autoSpaceDN/>
      <w:adjustRightInd/>
      <w:spacing w:before="100" w:beforeAutospacing="1" w:after="100" w:afterAutospacing="1"/>
    </w:pPr>
    <w:rPr>
      <w:rFonts w:eastAsia="Times New Roman"/>
      <w:sz w:val="24"/>
      <w:szCs w:val="24"/>
      <w:lang w:val="en-GB"/>
    </w:rPr>
  </w:style>
  <w:style w:type="character" w:customStyle="1" w:styleId="eop">
    <w:name w:val="eop"/>
    <w:basedOn w:val="DefaultParagraphFont"/>
    <w:rsid w:val="005C1E23"/>
  </w:style>
  <w:style w:type="character" w:customStyle="1" w:styleId="tabchar">
    <w:name w:val="tabchar"/>
    <w:basedOn w:val="DefaultParagraphFont"/>
    <w:rsid w:val="005C1E23"/>
  </w:style>
  <w:style w:type="paragraph" w:styleId="ListParagraph">
    <w:name w:val="List Paragraph"/>
    <w:basedOn w:val="Normal"/>
    <w:uiPriority w:val="34"/>
    <w:qFormat/>
    <w:rsid w:val="006D7E22"/>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259607">
      <w:bodyDiv w:val="1"/>
      <w:marLeft w:val="0"/>
      <w:marRight w:val="0"/>
      <w:marTop w:val="0"/>
      <w:marBottom w:val="0"/>
      <w:divBdr>
        <w:top w:val="none" w:sz="0" w:space="0" w:color="auto"/>
        <w:left w:val="none" w:sz="0" w:space="0" w:color="auto"/>
        <w:bottom w:val="none" w:sz="0" w:space="0" w:color="auto"/>
        <w:right w:val="none" w:sz="0" w:space="0" w:color="auto"/>
      </w:divBdr>
      <w:divsChild>
        <w:div w:id="1703281838">
          <w:marLeft w:val="0"/>
          <w:marRight w:val="0"/>
          <w:marTop w:val="0"/>
          <w:marBottom w:val="0"/>
          <w:divBdr>
            <w:top w:val="none" w:sz="0" w:space="0" w:color="auto"/>
            <w:left w:val="none" w:sz="0" w:space="0" w:color="auto"/>
            <w:bottom w:val="none" w:sz="0" w:space="0" w:color="auto"/>
            <w:right w:val="none" w:sz="0" w:space="0" w:color="auto"/>
          </w:divBdr>
        </w:div>
        <w:div w:id="142042191">
          <w:marLeft w:val="0"/>
          <w:marRight w:val="0"/>
          <w:marTop w:val="0"/>
          <w:marBottom w:val="0"/>
          <w:divBdr>
            <w:top w:val="none" w:sz="0" w:space="0" w:color="auto"/>
            <w:left w:val="none" w:sz="0" w:space="0" w:color="auto"/>
            <w:bottom w:val="none" w:sz="0" w:space="0" w:color="auto"/>
            <w:right w:val="none" w:sz="0" w:space="0" w:color="auto"/>
          </w:divBdr>
        </w:div>
        <w:div w:id="1520774080">
          <w:marLeft w:val="0"/>
          <w:marRight w:val="0"/>
          <w:marTop w:val="0"/>
          <w:marBottom w:val="0"/>
          <w:divBdr>
            <w:top w:val="none" w:sz="0" w:space="0" w:color="auto"/>
            <w:left w:val="none" w:sz="0" w:space="0" w:color="auto"/>
            <w:bottom w:val="none" w:sz="0" w:space="0" w:color="auto"/>
            <w:right w:val="none" w:sz="0" w:space="0" w:color="auto"/>
          </w:divBdr>
        </w:div>
        <w:div w:id="1732344906">
          <w:marLeft w:val="0"/>
          <w:marRight w:val="0"/>
          <w:marTop w:val="0"/>
          <w:marBottom w:val="0"/>
          <w:divBdr>
            <w:top w:val="none" w:sz="0" w:space="0" w:color="auto"/>
            <w:left w:val="none" w:sz="0" w:space="0" w:color="auto"/>
            <w:bottom w:val="none" w:sz="0" w:space="0" w:color="auto"/>
            <w:right w:val="none" w:sz="0" w:space="0" w:color="auto"/>
          </w:divBdr>
        </w:div>
        <w:div w:id="1502238332">
          <w:marLeft w:val="0"/>
          <w:marRight w:val="0"/>
          <w:marTop w:val="0"/>
          <w:marBottom w:val="0"/>
          <w:divBdr>
            <w:top w:val="none" w:sz="0" w:space="0" w:color="auto"/>
            <w:left w:val="none" w:sz="0" w:space="0" w:color="auto"/>
            <w:bottom w:val="none" w:sz="0" w:space="0" w:color="auto"/>
            <w:right w:val="none" w:sz="0" w:space="0" w:color="auto"/>
          </w:divBdr>
        </w:div>
        <w:div w:id="1667705510">
          <w:marLeft w:val="0"/>
          <w:marRight w:val="0"/>
          <w:marTop w:val="0"/>
          <w:marBottom w:val="0"/>
          <w:divBdr>
            <w:top w:val="none" w:sz="0" w:space="0" w:color="auto"/>
            <w:left w:val="none" w:sz="0" w:space="0" w:color="auto"/>
            <w:bottom w:val="none" w:sz="0" w:space="0" w:color="auto"/>
            <w:right w:val="none" w:sz="0" w:space="0" w:color="auto"/>
          </w:divBdr>
        </w:div>
        <w:div w:id="971636917">
          <w:marLeft w:val="0"/>
          <w:marRight w:val="0"/>
          <w:marTop w:val="0"/>
          <w:marBottom w:val="0"/>
          <w:divBdr>
            <w:top w:val="none" w:sz="0" w:space="0" w:color="auto"/>
            <w:left w:val="none" w:sz="0" w:space="0" w:color="auto"/>
            <w:bottom w:val="none" w:sz="0" w:space="0" w:color="auto"/>
            <w:right w:val="none" w:sz="0" w:space="0" w:color="auto"/>
          </w:divBdr>
        </w:div>
        <w:div w:id="932397974">
          <w:marLeft w:val="0"/>
          <w:marRight w:val="0"/>
          <w:marTop w:val="0"/>
          <w:marBottom w:val="0"/>
          <w:divBdr>
            <w:top w:val="none" w:sz="0" w:space="0" w:color="auto"/>
            <w:left w:val="none" w:sz="0" w:space="0" w:color="auto"/>
            <w:bottom w:val="none" w:sz="0" w:space="0" w:color="auto"/>
            <w:right w:val="none" w:sz="0" w:space="0" w:color="auto"/>
          </w:divBdr>
        </w:div>
        <w:div w:id="1930651875">
          <w:marLeft w:val="0"/>
          <w:marRight w:val="0"/>
          <w:marTop w:val="0"/>
          <w:marBottom w:val="0"/>
          <w:divBdr>
            <w:top w:val="none" w:sz="0" w:space="0" w:color="auto"/>
            <w:left w:val="none" w:sz="0" w:space="0" w:color="auto"/>
            <w:bottom w:val="none" w:sz="0" w:space="0" w:color="auto"/>
            <w:right w:val="none" w:sz="0" w:space="0" w:color="auto"/>
          </w:divBdr>
        </w:div>
        <w:div w:id="1853837474">
          <w:marLeft w:val="0"/>
          <w:marRight w:val="0"/>
          <w:marTop w:val="0"/>
          <w:marBottom w:val="0"/>
          <w:divBdr>
            <w:top w:val="none" w:sz="0" w:space="0" w:color="auto"/>
            <w:left w:val="none" w:sz="0" w:space="0" w:color="auto"/>
            <w:bottom w:val="none" w:sz="0" w:space="0" w:color="auto"/>
            <w:right w:val="none" w:sz="0" w:space="0" w:color="auto"/>
          </w:divBdr>
        </w:div>
        <w:div w:id="1759516080">
          <w:marLeft w:val="0"/>
          <w:marRight w:val="0"/>
          <w:marTop w:val="0"/>
          <w:marBottom w:val="0"/>
          <w:divBdr>
            <w:top w:val="none" w:sz="0" w:space="0" w:color="auto"/>
            <w:left w:val="none" w:sz="0" w:space="0" w:color="auto"/>
            <w:bottom w:val="none" w:sz="0" w:space="0" w:color="auto"/>
            <w:right w:val="none" w:sz="0" w:space="0" w:color="auto"/>
          </w:divBdr>
        </w:div>
        <w:div w:id="77992788">
          <w:marLeft w:val="0"/>
          <w:marRight w:val="0"/>
          <w:marTop w:val="0"/>
          <w:marBottom w:val="0"/>
          <w:divBdr>
            <w:top w:val="none" w:sz="0" w:space="0" w:color="auto"/>
            <w:left w:val="none" w:sz="0" w:space="0" w:color="auto"/>
            <w:bottom w:val="none" w:sz="0" w:space="0" w:color="auto"/>
            <w:right w:val="none" w:sz="0" w:space="0" w:color="auto"/>
          </w:divBdr>
        </w:div>
        <w:div w:id="454909123">
          <w:marLeft w:val="0"/>
          <w:marRight w:val="0"/>
          <w:marTop w:val="0"/>
          <w:marBottom w:val="0"/>
          <w:divBdr>
            <w:top w:val="none" w:sz="0" w:space="0" w:color="auto"/>
            <w:left w:val="none" w:sz="0" w:space="0" w:color="auto"/>
            <w:bottom w:val="none" w:sz="0" w:space="0" w:color="auto"/>
            <w:right w:val="none" w:sz="0" w:space="0" w:color="auto"/>
          </w:divBdr>
        </w:div>
        <w:div w:id="1127357961">
          <w:marLeft w:val="0"/>
          <w:marRight w:val="0"/>
          <w:marTop w:val="0"/>
          <w:marBottom w:val="0"/>
          <w:divBdr>
            <w:top w:val="none" w:sz="0" w:space="0" w:color="auto"/>
            <w:left w:val="none" w:sz="0" w:space="0" w:color="auto"/>
            <w:bottom w:val="none" w:sz="0" w:space="0" w:color="auto"/>
            <w:right w:val="none" w:sz="0" w:space="0" w:color="auto"/>
          </w:divBdr>
        </w:div>
        <w:div w:id="1585644589">
          <w:marLeft w:val="0"/>
          <w:marRight w:val="0"/>
          <w:marTop w:val="0"/>
          <w:marBottom w:val="0"/>
          <w:divBdr>
            <w:top w:val="none" w:sz="0" w:space="0" w:color="auto"/>
            <w:left w:val="none" w:sz="0" w:space="0" w:color="auto"/>
            <w:bottom w:val="none" w:sz="0" w:space="0" w:color="auto"/>
            <w:right w:val="none" w:sz="0" w:space="0" w:color="auto"/>
          </w:divBdr>
        </w:div>
      </w:divsChild>
    </w:div>
    <w:div w:id="1191844086">
      <w:bodyDiv w:val="1"/>
      <w:marLeft w:val="0"/>
      <w:marRight w:val="0"/>
      <w:marTop w:val="0"/>
      <w:marBottom w:val="0"/>
      <w:divBdr>
        <w:top w:val="none" w:sz="0" w:space="0" w:color="auto"/>
        <w:left w:val="none" w:sz="0" w:space="0" w:color="auto"/>
        <w:bottom w:val="none" w:sz="0" w:space="0" w:color="auto"/>
        <w:right w:val="none" w:sz="0" w:space="0" w:color="auto"/>
      </w:divBdr>
      <w:divsChild>
        <w:div w:id="182091270">
          <w:marLeft w:val="0"/>
          <w:marRight w:val="0"/>
          <w:marTop w:val="0"/>
          <w:marBottom w:val="0"/>
          <w:divBdr>
            <w:top w:val="none" w:sz="0" w:space="0" w:color="auto"/>
            <w:left w:val="none" w:sz="0" w:space="0" w:color="auto"/>
            <w:bottom w:val="none" w:sz="0" w:space="0" w:color="auto"/>
            <w:right w:val="none" w:sz="0" w:space="0" w:color="auto"/>
          </w:divBdr>
        </w:div>
        <w:div w:id="1661349737">
          <w:marLeft w:val="0"/>
          <w:marRight w:val="0"/>
          <w:marTop w:val="0"/>
          <w:marBottom w:val="0"/>
          <w:divBdr>
            <w:top w:val="none" w:sz="0" w:space="0" w:color="auto"/>
            <w:left w:val="none" w:sz="0" w:space="0" w:color="auto"/>
            <w:bottom w:val="none" w:sz="0" w:space="0" w:color="auto"/>
            <w:right w:val="none" w:sz="0" w:space="0" w:color="auto"/>
          </w:divBdr>
        </w:div>
        <w:div w:id="1652370408">
          <w:marLeft w:val="0"/>
          <w:marRight w:val="0"/>
          <w:marTop w:val="0"/>
          <w:marBottom w:val="0"/>
          <w:divBdr>
            <w:top w:val="none" w:sz="0" w:space="0" w:color="auto"/>
            <w:left w:val="none" w:sz="0" w:space="0" w:color="auto"/>
            <w:bottom w:val="none" w:sz="0" w:space="0" w:color="auto"/>
            <w:right w:val="none" w:sz="0" w:space="0" w:color="auto"/>
          </w:divBdr>
        </w:div>
        <w:div w:id="2088646843">
          <w:marLeft w:val="0"/>
          <w:marRight w:val="0"/>
          <w:marTop w:val="0"/>
          <w:marBottom w:val="0"/>
          <w:divBdr>
            <w:top w:val="none" w:sz="0" w:space="0" w:color="auto"/>
            <w:left w:val="none" w:sz="0" w:space="0" w:color="auto"/>
            <w:bottom w:val="none" w:sz="0" w:space="0" w:color="auto"/>
            <w:right w:val="none" w:sz="0" w:space="0" w:color="auto"/>
          </w:divBdr>
        </w:div>
        <w:div w:id="1885822134">
          <w:marLeft w:val="0"/>
          <w:marRight w:val="0"/>
          <w:marTop w:val="0"/>
          <w:marBottom w:val="0"/>
          <w:divBdr>
            <w:top w:val="none" w:sz="0" w:space="0" w:color="auto"/>
            <w:left w:val="none" w:sz="0" w:space="0" w:color="auto"/>
            <w:bottom w:val="none" w:sz="0" w:space="0" w:color="auto"/>
            <w:right w:val="none" w:sz="0" w:space="0" w:color="auto"/>
          </w:divBdr>
        </w:div>
        <w:div w:id="1348675607">
          <w:marLeft w:val="0"/>
          <w:marRight w:val="0"/>
          <w:marTop w:val="0"/>
          <w:marBottom w:val="0"/>
          <w:divBdr>
            <w:top w:val="none" w:sz="0" w:space="0" w:color="auto"/>
            <w:left w:val="none" w:sz="0" w:space="0" w:color="auto"/>
            <w:bottom w:val="none" w:sz="0" w:space="0" w:color="auto"/>
            <w:right w:val="none" w:sz="0" w:space="0" w:color="auto"/>
          </w:divBdr>
        </w:div>
        <w:div w:id="445850319">
          <w:marLeft w:val="0"/>
          <w:marRight w:val="0"/>
          <w:marTop w:val="0"/>
          <w:marBottom w:val="0"/>
          <w:divBdr>
            <w:top w:val="none" w:sz="0" w:space="0" w:color="auto"/>
            <w:left w:val="none" w:sz="0" w:space="0" w:color="auto"/>
            <w:bottom w:val="none" w:sz="0" w:space="0" w:color="auto"/>
            <w:right w:val="none" w:sz="0" w:space="0" w:color="auto"/>
          </w:divBdr>
        </w:div>
        <w:div w:id="1874145653">
          <w:marLeft w:val="0"/>
          <w:marRight w:val="0"/>
          <w:marTop w:val="0"/>
          <w:marBottom w:val="0"/>
          <w:divBdr>
            <w:top w:val="none" w:sz="0" w:space="0" w:color="auto"/>
            <w:left w:val="none" w:sz="0" w:space="0" w:color="auto"/>
            <w:bottom w:val="none" w:sz="0" w:space="0" w:color="auto"/>
            <w:right w:val="none" w:sz="0" w:space="0" w:color="auto"/>
          </w:divBdr>
        </w:div>
        <w:div w:id="1547371673">
          <w:marLeft w:val="0"/>
          <w:marRight w:val="0"/>
          <w:marTop w:val="0"/>
          <w:marBottom w:val="0"/>
          <w:divBdr>
            <w:top w:val="none" w:sz="0" w:space="0" w:color="auto"/>
            <w:left w:val="none" w:sz="0" w:space="0" w:color="auto"/>
            <w:bottom w:val="none" w:sz="0" w:space="0" w:color="auto"/>
            <w:right w:val="none" w:sz="0" w:space="0" w:color="auto"/>
          </w:divBdr>
        </w:div>
        <w:div w:id="1931160676">
          <w:marLeft w:val="0"/>
          <w:marRight w:val="0"/>
          <w:marTop w:val="0"/>
          <w:marBottom w:val="0"/>
          <w:divBdr>
            <w:top w:val="none" w:sz="0" w:space="0" w:color="auto"/>
            <w:left w:val="none" w:sz="0" w:space="0" w:color="auto"/>
            <w:bottom w:val="none" w:sz="0" w:space="0" w:color="auto"/>
            <w:right w:val="none" w:sz="0" w:space="0" w:color="auto"/>
          </w:divBdr>
        </w:div>
        <w:div w:id="165630481">
          <w:marLeft w:val="0"/>
          <w:marRight w:val="0"/>
          <w:marTop w:val="0"/>
          <w:marBottom w:val="0"/>
          <w:divBdr>
            <w:top w:val="none" w:sz="0" w:space="0" w:color="auto"/>
            <w:left w:val="none" w:sz="0" w:space="0" w:color="auto"/>
            <w:bottom w:val="none" w:sz="0" w:space="0" w:color="auto"/>
            <w:right w:val="none" w:sz="0" w:space="0" w:color="auto"/>
          </w:divBdr>
        </w:div>
        <w:div w:id="2137873439">
          <w:marLeft w:val="0"/>
          <w:marRight w:val="0"/>
          <w:marTop w:val="0"/>
          <w:marBottom w:val="0"/>
          <w:divBdr>
            <w:top w:val="none" w:sz="0" w:space="0" w:color="auto"/>
            <w:left w:val="none" w:sz="0" w:space="0" w:color="auto"/>
            <w:bottom w:val="none" w:sz="0" w:space="0" w:color="auto"/>
            <w:right w:val="none" w:sz="0" w:space="0" w:color="auto"/>
          </w:divBdr>
        </w:div>
        <w:div w:id="813789074">
          <w:marLeft w:val="0"/>
          <w:marRight w:val="0"/>
          <w:marTop w:val="0"/>
          <w:marBottom w:val="0"/>
          <w:divBdr>
            <w:top w:val="none" w:sz="0" w:space="0" w:color="auto"/>
            <w:left w:val="none" w:sz="0" w:space="0" w:color="auto"/>
            <w:bottom w:val="none" w:sz="0" w:space="0" w:color="auto"/>
            <w:right w:val="none" w:sz="0" w:space="0" w:color="auto"/>
          </w:divBdr>
        </w:div>
        <w:div w:id="1594241915">
          <w:marLeft w:val="0"/>
          <w:marRight w:val="0"/>
          <w:marTop w:val="0"/>
          <w:marBottom w:val="0"/>
          <w:divBdr>
            <w:top w:val="none" w:sz="0" w:space="0" w:color="auto"/>
            <w:left w:val="none" w:sz="0" w:space="0" w:color="auto"/>
            <w:bottom w:val="none" w:sz="0" w:space="0" w:color="auto"/>
            <w:right w:val="none" w:sz="0" w:space="0" w:color="auto"/>
          </w:divBdr>
        </w:div>
        <w:div w:id="2043631761">
          <w:marLeft w:val="0"/>
          <w:marRight w:val="0"/>
          <w:marTop w:val="0"/>
          <w:marBottom w:val="0"/>
          <w:divBdr>
            <w:top w:val="none" w:sz="0" w:space="0" w:color="auto"/>
            <w:left w:val="none" w:sz="0" w:space="0" w:color="auto"/>
            <w:bottom w:val="none" w:sz="0" w:space="0" w:color="auto"/>
            <w:right w:val="none" w:sz="0" w:space="0" w:color="auto"/>
          </w:divBdr>
        </w:div>
      </w:divsChild>
    </w:div>
    <w:div w:id="1269771173">
      <w:bodyDiv w:val="1"/>
      <w:marLeft w:val="0"/>
      <w:marRight w:val="0"/>
      <w:marTop w:val="0"/>
      <w:marBottom w:val="0"/>
      <w:divBdr>
        <w:top w:val="none" w:sz="0" w:space="0" w:color="auto"/>
        <w:left w:val="none" w:sz="0" w:space="0" w:color="auto"/>
        <w:bottom w:val="none" w:sz="0" w:space="0" w:color="auto"/>
        <w:right w:val="none" w:sz="0" w:space="0" w:color="auto"/>
      </w:divBdr>
      <w:divsChild>
        <w:div w:id="348802601">
          <w:marLeft w:val="0"/>
          <w:marRight w:val="0"/>
          <w:marTop w:val="0"/>
          <w:marBottom w:val="0"/>
          <w:divBdr>
            <w:top w:val="none" w:sz="0" w:space="0" w:color="auto"/>
            <w:left w:val="none" w:sz="0" w:space="0" w:color="auto"/>
            <w:bottom w:val="none" w:sz="0" w:space="0" w:color="auto"/>
            <w:right w:val="none" w:sz="0" w:space="0" w:color="auto"/>
          </w:divBdr>
        </w:div>
        <w:div w:id="160510279">
          <w:marLeft w:val="0"/>
          <w:marRight w:val="0"/>
          <w:marTop w:val="0"/>
          <w:marBottom w:val="0"/>
          <w:divBdr>
            <w:top w:val="none" w:sz="0" w:space="0" w:color="auto"/>
            <w:left w:val="none" w:sz="0" w:space="0" w:color="auto"/>
            <w:bottom w:val="none" w:sz="0" w:space="0" w:color="auto"/>
            <w:right w:val="none" w:sz="0" w:space="0" w:color="auto"/>
          </w:divBdr>
        </w:div>
        <w:div w:id="1961572486">
          <w:marLeft w:val="0"/>
          <w:marRight w:val="0"/>
          <w:marTop w:val="0"/>
          <w:marBottom w:val="0"/>
          <w:divBdr>
            <w:top w:val="none" w:sz="0" w:space="0" w:color="auto"/>
            <w:left w:val="none" w:sz="0" w:space="0" w:color="auto"/>
            <w:bottom w:val="none" w:sz="0" w:space="0" w:color="auto"/>
            <w:right w:val="none" w:sz="0" w:space="0" w:color="auto"/>
          </w:divBdr>
        </w:div>
        <w:div w:id="374504527">
          <w:marLeft w:val="0"/>
          <w:marRight w:val="0"/>
          <w:marTop w:val="0"/>
          <w:marBottom w:val="0"/>
          <w:divBdr>
            <w:top w:val="none" w:sz="0" w:space="0" w:color="auto"/>
            <w:left w:val="none" w:sz="0" w:space="0" w:color="auto"/>
            <w:bottom w:val="none" w:sz="0" w:space="0" w:color="auto"/>
            <w:right w:val="none" w:sz="0" w:space="0" w:color="auto"/>
          </w:divBdr>
        </w:div>
        <w:div w:id="203253423">
          <w:marLeft w:val="0"/>
          <w:marRight w:val="0"/>
          <w:marTop w:val="0"/>
          <w:marBottom w:val="0"/>
          <w:divBdr>
            <w:top w:val="none" w:sz="0" w:space="0" w:color="auto"/>
            <w:left w:val="none" w:sz="0" w:space="0" w:color="auto"/>
            <w:bottom w:val="none" w:sz="0" w:space="0" w:color="auto"/>
            <w:right w:val="none" w:sz="0" w:space="0" w:color="auto"/>
          </w:divBdr>
        </w:div>
        <w:div w:id="1872910850">
          <w:marLeft w:val="0"/>
          <w:marRight w:val="0"/>
          <w:marTop w:val="0"/>
          <w:marBottom w:val="0"/>
          <w:divBdr>
            <w:top w:val="none" w:sz="0" w:space="0" w:color="auto"/>
            <w:left w:val="none" w:sz="0" w:space="0" w:color="auto"/>
            <w:bottom w:val="none" w:sz="0" w:space="0" w:color="auto"/>
            <w:right w:val="none" w:sz="0" w:space="0" w:color="auto"/>
          </w:divBdr>
        </w:div>
        <w:div w:id="274212567">
          <w:marLeft w:val="0"/>
          <w:marRight w:val="0"/>
          <w:marTop w:val="0"/>
          <w:marBottom w:val="0"/>
          <w:divBdr>
            <w:top w:val="none" w:sz="0" w:space="0" w:color="auto"/>
            <w:left w:val="none" w:sz="0" w:space="0" w:color="auto"/>
            <w:bottom w:val="none" w:sz="0" w:space="0" w:color="auto"/>
            <w:right w:val="none" w:sz="0" w:space="0" w:color="auto"/>
          </w:divBdr>
        </w:div>
        <w:div w:id="144245525">
          <w:marLeft w:val="0"/>
          <w:marRight w:val="0"/>
          <w:marTop w:val="0"/>
          <w:marBottom w:val="0"/>
          <w:divBdr>
            <w:top w:val="none" w:sz="0" w:space="0" w:color="auto"/>
            <w:left w:val="none" w:sz="0" w:space="0" w:color="auto"/>
            <w:bottom w:val="none" w:sz="0" w:space="0" w:color="auto"/>
            <w:right w:val="none" w:sz="0" w:space="0" w:color="auto"/>
          </w:divBdr>
        </w:div>
        <w:div w:id="1384331830">
          <w:marLeft w:val="0"/>
          <w:marRight w:val="0"/>
          <w:marTop w:val="0"/>
          <w:marBottom w:val="0"/>
          <w:divBdr>
            <w:top w:val="none" w:sz="0" w:space="0" w:color="auto"/>
            <w:left w:val="none" w:sz="0" w:space="0" w:color="auto"/>
            <w:bottom w:val="none" w:sz="0" w:space="0" w:color="auto"/>
            <w:right w:val="none" w:sz="0" w:space="0" w:color="auto"/>
          </w:divBdr>
        </w:div>
        <w:div w:id="1335105654">
          <w:marLeft w:val="0"/>
          <w:marRight w:val="0"/>
          <w:marTop w:val="0"/>
          <w:marBottom w:val="0"/>
          <w:divBdr>
            <w:top w:val="none" w:sz="0" w:space="0" w:color="auto"/>
            <w:left w:val="none" w:sz="0" w:space="0" w:color="auto"/>
            <w:bottom w:val="none" w:sz="0" w:space="0" w:color="auto"/>
            <w:right w:val="none" w:sz="0" w:space="0" w:color="auto"/>
          </w:divBdr>
        </w:div>
        <w:div w:id="1854109245">
          <w:marLeft w:val="0"/>
          <w:marRight w:val="0"/>
          <w:marTop w:val="0"/>
          <w:marBottom w:val="0"/>
          <w:divBdr>
            <w:top w:val="none" w:sz="0" w:space="0" w:color="auto"/>
            <w:left w:val="none" w:sz="0" w:space="0" w:color="auto"/>
            <w:bottom w:val="none" w:sz="0" w:space="0" w:color="auto"/>
            <w:right w:val="none" w:sz="0" w:space="0" w:color="auto"/>
          </w:divBdr>
        </w:div>
        <w:div w:id="452292312">
          <w:marLeft w:val="0"/>
          <w:marRight w:val="0"/>
          <w:marTop w:val="0"/>
          <w:marBottom w:val="0"/>
          <w:divBdr>
            <w:top w:val="none" w:sz="0" w:space="0" w:color="auto"/>
            <w:left w:val="none" w:sz="0" w:space="0" w:color="auto"/>
            <w:bottom w:val="none" w:sz="0" w:space="0" w:color="auto"/>
            <w:right w:val="none" w:sz="0" w:space="0" w:color="auto"/>
          </w:divBdr>
        </w:div>
        <w:div w:id="262342983">
          <w:marLeft w:val="0"/>
          <w:marRight w:val="0"/>
          <w:marTop w:val="0"/>
          <w:marBottom w:val="0"/>
          <w:divBdr>
            <w:top w:val="none" w:sz="0" w:space="0" w:color="auto"/>
            <w:left w:val="none" w:sz="0" w:space="0" w:color="auto"/>
            <w:bottom w:val="none" w:sz="0" w:space="0" w:color="auto"/>
            <w:right w:val="none" w:sz="0" w:space="0" w:color="auto"/>
          </w:divBdr>
        </w:div>
        <w:div w:id="1712534550">
          <w:marLeft w:val="0"/>
          <w:marRight w:val="0"/>
          <w:marTop w:val="0"/>
          <w:marBottom w:val="0"/>
          <w:divBdr>
            <w:top w:val="none" w:sz="0" w:space="0" w:color="auto"/>
            <w:left w:val="none" w:sz="0" w:space="0" w:color="auto"/>
            <w:bottom w:val="none" w:sz="0" w:space="0" w:color="auto"/>
            <w:right w:val="none" w:sz="0" w:space="0" w:color="auto"/>
          </w:divBdr>
        </w:div>
        <w:div w:id="1447308693">
          <w:marLeft w:val="0"/>
          <w:marRight w:val="0"/>
          <w:marTop w:val="0"/>
          <w:marBottom w:val="0"/>
          <w:divBdr>
            <w:top w:val="none" w:sz="0" w:space="0" w:color="auto"/>
            <w:left w:val="none" w:sz="0" w:space="0" w:color="auto"/>
            <w:bottom w:val="none" w:sz="0" w:space="0" w:color="auto"/>
            <w:right w:val="none" w:sz="0" w:space="0" w:color="auto"/>
          </w:divBdr>
        </w:div>
      </w:divsChild>
    </w:div>
    <w:div w:id="1284192910">
      <w:bodyDiv w:val="1"/>
      <w:marLeft w:val="0"/>
      <w:marRight w:val="0"/>
      <w:marTop w:val="0"/>
      <w:marBottom w:val="0"/>
      <w:divBdr>
        <w:top w:val="none" w:sz="0" w:space="0" w:color="auto"/>
        <w:left w:val="none" w:sz="0" w:space="0" w:color="auto"/>
        <w:bottom w:val="none" w:sz="0" w:space="0" w:color="auto"/>
        <w:right w:val="none" w:sz="0" w:space="0" w:color="auto"/>
      </w:divBdr>
      <w:divsChild>
        <w:div w:id="666976780">
          <w:marLeft w:val="0"/>
          <w:marRight w:val="0"/>
          <w:marTop w:val="0"/>
          <w:marBottom w:val="0"/>
          <w:divBdr>
            <w:top w:val="none" w:sz="0" w:space="0" w:color="auto"/>
            <w:left w:val="none" w:sz="0" w:space="0" w:color="auto"/>
            <w:bottom w:val="none" w:sz="0" w:space="0" w:color="auto"/>
            <w:right w:val="none" w:sz="0" w:space="0" w:color="auto"/>
          </w:divBdr>
        </w:div>
        <w:div w:id="1840581118">
          <w:marLeft w:val="0"/>
          <w:marRight w:val="0"/>
          <w:marTop w:val="0"/>
          <w:marBottom w:val="0"/>
          <w:divBdr>
            <w:top w:val="none" w:sz="0" w:space="0" w:color="auto"/>
            <w:left w:val="none" w:sz="0" w:space="0" w:color="auto"/>
            <w:bottom w:val="none" w:sz="0" w:space="0" w:color="auto"/>
            <w:right w:val="none" w:sz="0" w:space="0" w:color="auto"/>
          </w:divBdr>
        </w:div>
        <w:div w:id="1637758484">
          <w:marLeft w:val="0"/>
          <w:marRight w:val="0"/>
          <w:marTop w:val="0"/>
          <w:marBottom w:val="0"/>
          <w:divBdr>
            <w:top w:val="none" w:sz="0" w:space="0" w:color="auto"/>
            <w:left w:val="none" w:sz="0" w:space="0" w:color="auto"/>
            <w:bottom w:val="none" w:sz="0" w:space="0" w:color="auto"/>
            <w:right w:val="none" w:sz="0" w:space="0" w:color="auto"/>
          </w:divBdr>
        </w:div>
        <w:div w:id="1136146204">
          <w:marLeft w:val="0"/>
          <w:marRight w:val="0"/>
          <w:marTop w:val="0"/>
          <w:marBottom w:val="0"/>
          <w:divBdr>
            <w:top w:val="none" w:sz="0" w:space="0" w:color="auto"/>
            <w:left w:val="none" w:sz="0" w:space="0" w:color="auto"/>
            <w:bottom w:val="none" w:sz="0" w:space="0" w:color="auto"/>
            <w:right w:val="none" w:sz="0" w:space="0" w:color="auto"/>
          </w:divBdr>
        </w:div>
        <w:div w:id="1484080454">
          <w:marLeft w:val="0"/>
          <w:marRight w:val="0"/>
          <w:marTop w:val="0"/>
          <w:marBottom w:val="0"/>
          <w:divBdr>
            <w:top w:val="none" w:sz="0" w:space="0" w:color="auto"/>
            <w:left w:val="none" w:sz="0" w:space="0" w:color="auto"/>
            <w:bottom w:val="none" w:sz="0" w:space="0" w:color="auto"/>
            <w:right w:val="none" w:sz="0" w:space="0" w:color="auto"/>
          </w:divBdr>
        </w:div>
        <w:div w:id="1017268870">
          <w:marLeft w:val="0"/>
          <w:marRight w:val="0"/>
          <w:marTop w:val="0"/>
          <w:marBottom w:val="0"/>
          <w:divBdr>
            <w:top w:val="none" w:sz="0" w:space="0" w:color="auto"/>
            <w:left w:val="none" w:sz="0" w:space="0" w:color="auto"/>
            <w:bottom w:val="none" w:sz="0" w:space="0" w:color="auto"/>
            <w:right w:val="none" w:sz="0" w:space="0" w:color="auto"/>
          </w:divBdr>
        </w:div>
        <w:div w:id="632175355">
          <w:marLeft w:val="0"/>
          <w:marRight w:val="0"/>
          <w:marTop w:val="0"/>
          <w:marBottom w:val="0"/>
          <w:divBdr>
            <w:top w:val="none" w:sz="0" w:space="0" w:color="auto"/>
            <w:left w:val="none" w:sz="0" w:space="0" w:color="auto"/>
            <w:bottom w:val="none" w:sz="0" w:space="0" w:color="auto"/>
            <w:right w:val="none" w:sz="0" w:space="0" w:color="auto"/>
          </w:divBdr>
        </w:div>
        <w:div w:id="1379083539">
          <w:marLeft w:val="0"/>
          <w:marRight w:val="0"/>
          <w:marTop w:val="0"/>
          <w:marBottom w:val="0"/>
          <w:divBdr>
            <w:top w:val="none" w:sz="0" w:space="0" w:color="auto"/>
            <w:left w:val="none" w:sz="0" w:space="0" w:color="auto"/>
            <w:bottom w:val="none" w:sz="0" w:space="0" w:color="auto"/>
            <w:right w:val="none" w:sz="0" w:space="0" w:color="auto"/>
          </w:divBdr>
        </w:div>
        <w:div w:id="1256941897">
          <w:marLeft w:val="0"/>
          <w:marRight w:val="0"/>
          <w:marTop w:val="0"/>
          <w:marBottom w:val="0"/>
          <w:divBdr>
            <w:top w:val="none" w:sz="0" w:space="0" w:color="auto"/>
            <w:left w:val="none" w:sz="0" w:space="0" w:color="auto"/>
            <w:bottom w:val="none" w:sz="0" w:space="0" w:color="auto"/>
            <w:right w:val="none" w:sz="0" w:space="0" w:color="auto"/>
          </w:divBdr>
        </w:div>
        <w:div w:id="810489274">
          <w:marLeft w:val="0"/>
          <w:marRight w:val="0"/>
          <w:marTop w:val="0"/>
          <w:marBottom w:val="0"/>
          <w:divBdr>
            <w:top w:val="none" w:sz="0" w:space="0" w:color="auto"/>
            <w:left w:val="none" w:sz="0" w:space="0" w:color="auto"/>
            <w:bottom w:val="none" w:sz="0" w:space="0" w:color="auto"/>
            <w:right w:val="none" w:sz="0" w:space="0" w:color="auto"/>
          </w:divBdr>
        </w:div>
        <w:div w:id="248540840">
          <w:marLeft w:val="0"/>
          <w:marRight w:val="0"/>
          <w:marTop w:val="0"/>
          <w:marBottom w:val="0"/>
          <w:divBdr>
            <w:top w:val="none" w:sz="0" w:space="0" w:color="auto"/>
            <w:left w:val="none" w:sz="0" w:space="0" w:color="auto"/>
            <w:bottom w:val="none" w:sz="0" w:space="0" w:color="auto"/>
            <w:right w:val="none" w:sz="0" w:space="0" w:color="auto"/>
          </w:divBdr>
        </w:div>
        <w:div w:id="1581939478">
          <w:marLeft w:val="0"/>
          <w:marRight w:val="0"/>
          <w:marTop w:val="0"/>
          <w:marBottom w:val="0"/>
          <w:divBdr>
            <w:top w:val="none" w:sz="0" w:space="0" w:color="auto"/>
            <w:left w:val="none" w:sz="0" w:space="0" w:color="auto"/>
            <w:bottom w:val="none" w:sz="0" w:space="0" w:color="auto"/>
            <w:right w:val="none" w:sz="0" w:space="0" w:color="auto"/>
          </w:divBdr>
        </w:div>
        <w:div w:id="659574962">
          <w:marLeft w:val="0"/>
          <w:marRight w:val="0"/>
          <w:marTop w:val="0"/>
          <w:marBottom w:val="0"/>
          <w:divBdr>
            <w:top w:val="none" w:sz="0" w:space="0" w:color="auto"/>
            <w:left w:val="none" w:sz="0" w:space="0" w:color="auto"/>
            <w:bottom w:val="none" w:sz="0" w:space="0" w:color="auto"/>
            <w:right w:val="none" w:sz="0" w:space="0" w:color="auto"/>
          </w:divBdr>
        </w:div>
        <w:div w:id="1311639026">
          <w:marLeft w:val="0"/>
          <w:marRight w:val="0"/>
          <w:marTop w:val="0"/>
          <w:marBottom w:val="0"/>
          <w:divBdr>
            <w:top w:val="none" w:sz="0" w:space="0" w:color="auto"/>
            <w:left w:val="none" w:sz="0" w:space="0" w:color="auto"/>
            <w:bottom w:val="none" w:sz="0" w:space="0" w:color="auto"/>
            <w:right w:val="none" w:sz="0" w:space="0" w:color="auto"/>
          </w:divBdr>
        </w:div>
        <w:div w:id="627442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image" Target="media/image30.png"/><Relationship Id="rId117" Type="http://schemas.openxmlformats.org/officeDocument/2006/relationships/oleObject" Target="embeddings/oleObject7.bin"/><Relationship Id="rId21" Type="http://schemas.openxmlformats.org/officeDocument/2006/relationships/header" Target="header8.xml"/><Relationship Id="rId42" Type="http://schemas.openxmlformats.org/officeDocument/2006/relationships/header" Target="header23.xml"/><Relationship Id="rId47" Type="http://schemas.openxmlformats.org/officeDocument/2006/relationships/header" Target="header28.xml"/><Relationship Id="rId63" Type="http://schemas.openxmlformats.org/officeDocument/2006/relationships/header" Target="header41.xml"/><Relationship Id="rId68" Type="http://schemas.openxmlformats.org/officeDocument/2006/relationships/header" Target="header46.xml"/><Relationship Id="rId84" Type="http://schemas.openxmlformats.org/officeDocument/2006/relationships/header" Target="header62.xml"/><Relationship Id="rId89" Type="http://schemas.openxmlformats.org/officeDocument/2006/relationships/header" Target="header67.xml"/><Relationship Id="rId112" Type="http://schemas.openxmlformats.org/officeDocument/2006/relationships/image" Target="media/image11.wmf"/><Relationship Id="rId133" Type="http://schemas.openxmlformats.org/officeDocument/2006/relationships/image" Target="media/image20.wmf"/><Relationship Id="rId138" Type="http://schemas.openxmlformats.org/officeDocument/2006/relationships/oleObject" Target="embeddings/oleObject14.bin"/><Relationship Id="rId154" Type="http://schemas.openxmlformats.org/officeDocument/2006/relationships/header" Target="header94.xml"/><Relationship Id="rId16" Type="http://schemas.openxmlformats.org/officeDocument/2006/relationships/header" Target="header5.xml"/><Relationship Id="rId107" Type="http://schemas.openxmlformats.org/officeDocument/2006/relationships/oleObject" Target="embeddings/oleObject2.bin"/><Relationship Id="rId11" Type="http://schemas.openxmlformats.org/officeDocument/2006/relationships/header" Target="header1.xml"/><Relationship Id="rId32" Type="http://schemas.openxmlformats.org/officeDocument/2006/relationships/header" Target="header13.xml"/><Relationship Id="rId37" Type="http://schemas.openxmlformats.org/officeDocument/2006/relationships/header" Target="header18.xml"/><Relationship Id="rId53" Type="http://schemas.openxmlformats.org/officeDocument/2006/relationships/header" Target="header34.xml"/><Relationship Id="rId58" Type="http://schemas.openxmlformats.org/officeDocument/2006/relationships/header" Target="header37.xml"/><Relationship Id="rId74" Type="http://schemas.openxmlformats.org/officeDocument/2006/relationships/header" Target="header52.xml"/><Relationship Id="rId79" Type="http://schemas.openxmlformats.org/officeDocument/2006/relationships/header" Target="header57.xml"/><Relationship Id="rId102" Type="http://schemas.openxmlformats.org/officeDocument/2006/relationships/header" Target="header80.xml"/><Relationship Id="rId123" Type="http://schemas.openxmlformats.org/officeDocument/2006/relationships/header" Target="header84.xml"/><Relationship Id="rId128" Type="http://schemas.openxmlformats.org/officeDocument/2006/relationships/oleObject" Target="embeddings/oleObject9.bin"/><Relationship Id="rId144" Type="http://schemas.openxmlformats.org/officeDocument/2006/relationships/image" Target="media/image24.png"/><Relationship Id="rId149" Type="http://schemas.openxmlformats.org/officeDocument/2006/relationships/header" Target="header89.xml"/><Relationship Id="rId5" Type="http://schemas.openxmlformats.org/officeDocument/2006/relationships/numbering" Target="numbering.xml"/><Relationship Id="rId90" Type="http://schemas.openxmlformats.org/officeDocument/2006/relationships/header" Target="header68.xml"/><Relationship Id="rId95" Type="http://schemas.openxmlformats.org/officeDocument/2006/relationships/header" Target="header73.xml"/><Relationship Id="rId22" Type="http://schemas.openxmlformats.org/officeDocument/2006/relationships/image" Target="media/image2.png"/><Relationship Id="rId27" Type="http://schemas.openxmlformats.org/officeDocument/2006/relationships/image" Target="media/image4.png"/><Relationship Id="rId43" Type="http://schemas.openxmlformats.org/officeDocument/2006/relationships/header" Target="header24.xml"/><Relationship Id="rId48" Type="http://schemas.openxmlformats.org/officeDocument/2006/relationships/header" Target="header29.xml"/><Relationship Id="rId64" Type="http://schemas.openxmlformats.org/officeDocument/2006/relationships/header" Target="header42.xml"/><Relationship Id="rId69" Type="http://schemas.openxmlformats.org/officeDocument/2006/relationships/header" Target="header47.xml"/><Relationship Id="rId113" Type="http://schemas.openxmlformats.org/officeDocument/2006/relationships/oleObject" Target="embeddings/oleObject5.bin"/><Relationship Id="rId118" Type="http://schemas.openxmlformats.org/officeDocument/2006/relationships/header" Target="header82.xml"/><Relationship Id="rId134" Type="http://schemas.openxmlformats.org/officeDocument/2006/relationships/oleObject" Target="embeddings/oleObject12.bin"/><Relationship Id="rId139" Type="http://schemas.openxmlformats.org/officeDocument/2006/relationships/oleObject" Target="embeddings/oleObject15.bin"/><Relationship Id="rId80" Type="http://schemas.openxmlformats.org/officeDocument/2006/relationships/header" Target="header58.xml"/><Relationship Id="rId85" Type="http://schemas.openxmlformats.org/officeDocument/2006/relationships/header" Target="header63.xml"/><Relationship Id="rId150" Type="http://schemas.openxmlformats.org/officeDocument/2006/relationships/header" Target="header90.xml"/><Relationship Id="rId155" Type="http://schemas.openxmlformats.org/officeDocument/2006/relationships/fontTable" Target="fontTable.xml"/><Relationship Id="rId12" Type="http://schemas.openxmlformats.org/officeDocument/2006/relationships/footer" Target="footer1.xml"/><Relationship Id="rId17" Type="http://schemas.openxmlformats.org/officeDocument/2006/relationships/image" Target="media/image1.png"/><Relationship Id="rId33" Type="http://schemas.openxmlformats.org/officeDocument/2006/relationships/header" Target="header14.xml"/><Relationship Id="rId38" Type="http://schemas.openxmlformats.org/officeDocument/2006/relationships/header" Target="header19.xml"/><Relationship Id="rId59" Type="http://schemas.openxmlformats.org/officeDocument/2006/relationships/header" Target="header38.xml"/><Relationship Id="rId103" Type="http://schemas.openxmlformats.org/officeDocument/2006/relationships/header" Target="header81.xml"/><Relationship Id="rId108" Type="http://schemas.openxmlformats.org/officeDocument/2006/relationships/image" Target="media/image9.wmf"/><Relationship Id="rId124" Type="http://schemas.openxmlformats.org/officeDocument/2006/relationships/image" Target="media/image16.png"/><Relationship Id="rId129" Type="http://schemas.openxmlformats.org/officeDocument/2006/relationships/image" Target="media/image18.wmf"/><Relationship Id="rId20" Type="http://schemas.openxmlformats.org/officeDocument/2006/relationships/header" Target="header7.xml"/><Relationship Id="rId41" Type="http://schemas.openxmlformats.org/officeDocument/2006/relationships/header" Target="header22.xml"/><Relationship Id="rId54" Type="http://schemas.openxmlformats.org/officeDocument/2006/relationships/header" Target="header35.xml"/><Relationship Id="rId62" Type="http://schemas.openxmlformats.org/officeDocument/2006/relationships/header" Target="header40.xml"/><Relationship Id="rId70" Type="http://schemas.openxmlformats.org/officeDocument/2006/relationships/header" Target="header48.xml"/><Relationship Id="rId75" Type="http://schemas.openxmlformats.org/officeDocument/2006/relationships/header" Target="header53.xml"/><Relationship Id="rId83" Type="http://schemas.openxmlformats.org/officeDocument/2006/relationships/header" Target="header61.xml"/><Relationship Id="rId88" Type="http://schemas.openxmlformats.org/officeDocument/2006/relationships/header" Target="header66.xml"/><Relationship Id="rId91" Type="http://schemas.openxmlformats.org/officeDocument/2006/relationships/header" Target="header69.xml"/><Relationship Id="rId96" Type="http://schemas.openxmlformats.org/officeDocument/2006/relationships/header" Target="header74.xml"/><Relationship Id="rId111" Type="http://schemas.openxmlformats.org/officeDocument/2006/relationships/oleObject" Target="embeddings/oleObject4.bin"/><Relationship Id="rId132" Type="http://schemas.openxmlformats.org/officeDocument/2006/relationships/oleObject" Target="embeddings/oleObject11.bin"/><Relationship Id="rId140" Type="http://schemas.openxmlformats.org/officeDocument/2006/relationships/image" Target="media/image23.wmf"/><Relationship Id="rId145" Type="http://schemas.openxmlformats.org/officeDocument/2006/relationships/image" Target="media/image25.png"/><Relationship Id="rId153" Type="http://schemas.openxmlformats.org/officeDocument/2006/relationships/header" Target="header9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4.xml"/><Relationship Id="rId23" Type="http://schemas.openxmlformats.org/officeDocument/2006/relationships/image" Target="media/image20.png"/><Relationship Id="rId28" Type="http://schemas.openxmlformats.org/officeDocument/2006/relationships/image" Target="media/image40.png"/><Relationship Id="rId36" Type="http://schemas.openxmlformats.org/officeDocument/2006/relationships/header" Target="header17.xml"/><Relationship Id="rId49" Type="http://schemas.openxmlformats.org/officeDocument/2006/relationships/header" Target="header30.xml"/><Relationship Id="rId57" Type="http://schemas.openxmlformats.org/officeDocument/2006/relationships/image" Target="media/image50.jpeg"/><Relationship Id="rId106" Type="http://schemas.openxmlformats.org/officeDocument/2006/relationships/image" Target="media/image8.wmf"/><Relationship Id="rId114" Type="http://schemas.openxmlformats.org/officeDocument/2006/relationships/image" Target="media/image12.wmf"/><Relationship Id="rId119" Type="http://schemas.openxmlformats.org/officeDocument/2006/relationships/header" Target="header83.xml"/><Relationship Id="rId127" Type="http://schemas.openxmlformats.org/officeDocument/2006/relationships/image" Target="media/image17.wmf"/><Relationship Id="rId10" Type="http://schemas.openxmlformats.org/officeDocument/2006/relationships/endnotes" Target="endnotes.xml"/><Relationship Id="rId31" Type="http://schemas.openxmlformats.org/officeDocument/2006/relationships/header" Target="header12.xml"/><Relationship Id="rId44" Type="http://schemas.openxmlformats.org/officeDocument/2006/relationships/header" Target="header25.xml"/><Relationship Id="rId52" Type="http://schemas.openxmlformats.org/officeDocument/2006/relationships/header" Target="header33.xml"/><Relationship Id="rId60" Type="http://schemas.openxmlformats.org/officeDocument/2006/relationships/image" Target="media/image6.emf"/><Relationship Id="rId65" Type="http://schemas.openxmlformats.org/officeDocument/2006/relationships/header" Target="header43.xml"/><Relationship Id="rId73" Type="http://schemas.openxmlformats.org/officeDocument/2006/relationships/header" Target="header51.xml"/><Relationship Id="rId78" Type="http://schemas.openxmlformats.org/officeDocument/2006/relationships/header" Target="header56.xml"/><Relationship Id="rId81" Type="http://schemas.openxmlformats.org/officeDocument/2006/relationships/header" Target="header59.xml"/><Relationship Id="rId86" Type="http://schemas.openxmlformats.org/officeDocument/2006/relationships/header" Target="header64.xml"/><Relationship Id="rId94" Type="http://schemas.openxmlformats.org/officeDocument/2006/relationships/header" Target="header72.xml"/><Relationship Id="rId99" Type="http://schemas.openxmlformats.org/officeDocument/2006/relationships/header" Target="header77.xml"/><Relationship Id="rId101" Type="http://schemas.openxmlformats.org/officeDocument/2006/relationships/header" Target="header79.xml"/><Relationship Id="rId122" Type="http://schemas.openxmlformats.org/officeDocument/2006/relationships/image" Target="media/image15.png"/><Relationship Id="rId130" Type="http://schemas.openxmlformats.org/officeDocument/2006/relationships/oleObject" Target="embeddings/oleObject10.bin"/><Relationship Id="rId135" Type="http://schemas.openxmlformats.org/officeDocument/2006/relationships/image" Target="media/image21.wmf"/><Relationship Id="rId143" Type="http://schemas.openxmlformats.org/officeDocument/2006/relationships/header" Target="header87.xml"/><Relationship Id="rId148" Type="http://schemas.openxmlformats.org/officeDocument/2006/relationships/header" Target="header88.xml"/><Relationship Id="rId151" Type="http://schemas.openxmlformats.org/officeDocument/2006/relationships/header" Target="header91.xml"/><Relationship Id="rId156"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10.png"/><Relationship Id="rId39" Type="http://schemas.openxmlformats.org/officeDocument/2006/relationships/header" Target="header20.xml"/><Relationship Id="rId109" Type="http://schemas.openxmlformats.org/officeDocument/2006/relationships/oleObject" Target="embeddings/oleObject3.bin"/><Relationship Id="rId34" Type="http://schemas.openxmlformats.org/officeDocument/2006/relationships/header" Target="header15.xml"/><Relationship Id="rId50" Type="http://schemas.openxmlformats.org/officeDocument/2006/relationships/header" Target="header31.xml"/><Relationship Id="rId55" Type="http://schemas.openxmlformats.org/officeDocument/2006/relationships/header" Target="header36.xml"/><Relationship Id="rId76" Type="http://schemas.openxmlformats.org/officeDocument/2006/relationships/header" Target="header54.xml"/><Relationship Id="rId97" Type="http://schemas.openxmlformats.org/officeDocument/2006/relationships/header" Target="header75.xml"/><Relationship Id="rId104" Type="http://schemas.openxmlformats.org/officeDocument/2006/relationships/image" Target="media/image7.wmf"/><Relationship Id="rId120" Type="http://schemas.openxmlformats.org/officeDocument/2006/relationships/image" Target="media/image14.wmf"/><Relationship Id="rId125" Type="http://schemas.openxmlformats.org/officeDocument/2006/relationships/image" Target="media/image160.png"/><Relationship Id="rId141" Type="http://schemas.openxmlformats.org/officeDocument/2006/relationships/oleObject" Target="embeddings/oleObject16.bin"/><Relationship Id="rId146" Type="http://schemas.openxmlformats.org/officeDocument/2006/relationships/image" Target="media/image26.png"/><Relationship Id="rId7" Type="http://schemas.openxmlformats.org/officeDocument/2006/relationships/settings" Target="settings.xml"/><Relationship Id="rId71" Type="http://schemas.openxmlformats.org/officeDocument/2006/relationships/header" Target="header49.xml"/><Relationship Id="rId92" Type="http://schemas.openxmlformats.org/officeDocument/2006/relationships/header" Target="header70.xm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header" Target="header9.xml"/><Relationship Id="rId40" Type="http://schemas.openxmlformats.org/officeDocument/2006/relationships/header" Target="header21.xml"/><Relationship Id="rId45" Type="http://schemas.openxmlformats.org/officeDocument/2006/relationships/header" Target="header26.xml"/><Relationship Id="rId66" Type="http://schemas.openxmlformats.org/officeDocument/2006/relationships/header" Target="header44.xml"/><Relationship Id="rId87" Type="http://schemas.openxmlformats.org/officeDocument/2006/relationships/header" Target="header65.xml"/><Relationship Id="rId110" Type="http://schemas.openxmlformats.org/officeDocument/2006/relationships/image" Target="media/image10.wmf"/><Relationship Id="rId115" Type="http://schemas.openxmlformats.org/officeDocument/2006/relationships/oleObject" Target="embeddings/oleObject6.bin"/><Relationship Id="rId131" Type="http://schemas.openxmlformats.org/officeDocument/2006/relationships/image" Target="media/image19.wmf"/><Relationship Id="rId136" Type="http://schemas.openxmlformats.org/officeDocument/2006/relationships/oleObject" Target="embeddings/oleObject13.bin"/><Relationship Id="rId157" Type="http://schemas.openxmlformats.org/officeDocument/2006/relationships/theme" Target="theme/theme1.xml"/><Relationship Id="rId61" Type="http://schemas.openxmlformats.org/officeDocument/2006/relationships/header" Target="header39.xml"/><Relationship Id="rId82" Type="http://schemas.openxmlformats.org/officeDocument/2006/relationships/header" Target="header60.xml"/><Relationship Id="rId152" Type="http://schemas.openxmlformats.org/officeDocument/2006/relationships/header" Target="header92.xml"/><Relationship Id="rId19" Type="http://schemas.openxmlformats.org/officeDocument/2006/relationships/header" Target="header6.xml"/><Relationship Id="rId14" Type="http://schemas.openxmlformats.org/officeDocument/2006/relationships/header" Target="header3.xml"/><Relationship Id="rId30" Type="http://schemas.openxmlformats.org/officeDocument/2006/relationships/header" Target="header11.xml"/><Relationship Id="rId35" Type="http://schemas.openxmlformats.org/officeDocument/2006/relationships/header" Target="header16.xml"/><Relationship Id="rId56" Type="http://schemas.openxmlformats.org/officeDocument/2006/relationships/image" Target="media/image5.jpeg"/><Relationship Id="rId77" Type="http://schemas.openxmlformats.org/officeDocument/2006/relationships/header" Target="header55.xml"/><Relationship Id="rId100" Type="http://schemas.openxmlformats.org/officeDocument/2006/relationships/header" Target="header78.xml"/><Relationship Id="rId105" Type="http://schemas.openxmlformats.org/officeDocument/2006/relationships/oleObject" Target="embeddings/oleObject1.bin"/><Relationship Id="rId126" Type="http://schemas.openxmlformats.org/officeDocument/2006/relationships/header" Target="header85.xml"/><Relationship Id="rId147" Type="http://schemas.openxmlformats.org/officeDocument/2006/relationships/image" Target="media/image27.png"/><Relationship Id="rId8" Type="http://schemas.openxmlformats.org/officeDocument/2006/relationships/webSettings" Target="webSettings.xml"/><Relationship Id="rId51" Type="http://schemas.openxmlformats.org/officeDocument/2006/relationships/header" Target="header32.xml"/><Relationship Id="rId72" Type="http://schemas.openxmlformats.org/officeDocument/2006/relationships/header" Target="header50.xml"/><Relationship Id="rId93" Type="http://schemas.openxmlformats.org/officeDocument/2006/relationships/header" Target="header71.xml"/><Relationship Id="rId98" Type="http://schemas.openxmlformats.org/officeDocument/2006/relationships/header" Target="header76.xml"/><Relationship Id="rId121" Type="http://schemas.openxmlformats.org/officeDocument/2006/relationships/oleObject" Target="embeddings/oleObject8.bin"/><Relationship Id="rId142" Type="http://schemas.openxmlformats.org/officeDocument/2006/relationships/header" Target="header86.xml"/><Relationship Id="rId3" Type="http://schemas.openxmlformats.org/officeDocument/2006/relationships/customXml" Target="../customXml/item3.xml"/><Relationship Id="rId25" Type="http://schemas.openxmlformats.org/officeDocument/2006/relationships/image" Target="media/image3.png"/><Relationship Id="rId46" Type="http://schemas.openxmlformats.org/officeDocument/2006/relationships/header" Target="header27.xml"/><Relationship Id="rId67" Type="http://schemas.openxmlformats.org/officeDocument/2006/relationships/header" Target="header45.xml"/><Relationship Id="rId116" Type="http://schemas.openxmlformats.org/officeDocument/2006/relationships/image" Target="media/image13.wmf"/><Relationship Id="rId137"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4" ma:contentTypeDescription="Create a new document." ma:contentTypeScope="" ma:versionID="946264bd0595116fc8b2fe895dc2f81e">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e50a4764e36e826cd1a1bce56cd7e423"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74C4A-8D88-43BC-9FB4-C50B6365DD58}">
  <ds:schemaRefs>
    <ds:schemaRef ds:uri="http://schemas.microsoft.com/sharepoint/v3/contenttype/forms"/>
  </ds:schemaRefs>
</ds:datastoreItem>
</file>

<file path=customXml/itemProps2.xml><?xml version="1.0" encoding="utf-8"?>
<ds:datastoreItem xmlns:ds="http://schemas.openxmlformats.org/officeDocument/2006/customXml" ds:itemID="{1E71C5FD-F8E6-42FB-9C3A-C78B0F257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D0B1A3-2121-419A-A103-AA2BE3667D8C}">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customXml/itemProps4.xml><?xml version="1.0" encoding="utf-8"?>
<ds:datastoreItem xmlns:ds="http://schemas.openxmlformats.org/officeDocument/2006/customXml" ds:itemID="{61134807-288C-4985-ADC8-A6D45C636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104</Pages>
  <Words>28401</Words>
  <Characters>161889</Characters>
  <Application>Microsoft Office Word</Application>
  <DocSecurity>8</DocSecurity>
  <Lines>1349</Lines>
  <Paragraphs>379</Paragraphs>
  <ScaleCrop>false</ScaleCrop>
  <Company/>
  <LinksUpToDate>false</LinksUpToDate>
  <CharactersWithSpaces>189911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GataAura (ESO), Rashpal</dc:creator>
  <cp:keywords/>
  <dc:description/>
  <cp:lastModifiedBy>Lizzie Timmins (NESO)</cp:lastModifiedBy>
  <cp:revision>3</cp:revision>
  <cp:lastPrinted>2024-03-04T08:55:00Z</cp:lastPrinted>
  <dcterms:created xsi:type="dcterms:W3CDTF">2024-11-05T15:13:00Z</dcterms:created>
  <dcterms:modified xsi:type="dcterms:W3CDTF">2025-01-14T13:38:00Z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MediaServiceImageTags">
    <vt:lpwstr/>
  </property>
</Properties>
</file>