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pPr w:leftFromText="180" w:rightFromText="180" w:vertAnchor="page" w:horzAnchor="margin" w:tblpY="2941"/>
        <w:tblW w:w="10070" w:type="dxa"/>
        <w:tblBorders>
          <w:top w:val="single" w:color="FF00FF" w:themeColor="accent1" w:sz="4" w:space="0"/>
          <w:left w:val="single" w:color="FF00FF" w:themeColor="accent1" w:sz="4" w:space="0"/>
          <w:bottom w:val="single" w:color="FF00FF" w:themeColor="accent1" w:sz="4" w:space="0"/>
          <w:right w:val="single" w:color="FF00FF" w:themeColor="accent1" w:sz="4" w:space="0"/>
          <w:insideH w:val="single" w:color="FF00FF" w:themeColor="accent1" w:sz="4" w:space="0"/>
          <w:insideV w:val="single" w:color="FF00FF" w:themeColor="accent1" w:sz="4" w:space="0"/>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Pr="00EB32BB" w:rsidR="00CD5DCD" w:rsidTr="5FDA08BF" w14:paraId="680FED11" w14:textId="77777777">
        <w:trPr>
          <w:trHeight w:val="826"/>
        </w:trPr>
        <w:tc>
          <w:tcPr>
            <w:tcW w:w="10070" w:type="dxa"/>
            <w:shd w:val="clear" w:color="auto" w:fill="FF00FF" w:themeFill="accent1"/>
          </w:tcPr>
          <w:p w:rsidRPr="00EB32BB" w:rsidR="00CD5DCD" w:rsidP="00B53262" w:rsidRDefault="00CD5DCD" w14:paraId="2591DE75" w14:textId="7C526EEB">
            <w:pPr>
              <w:pStyle w:val="BlockText"/>
              <w:spacing w:after="0" w:line="240" w:lineRule="auto"/>
              <w:rPr>
                <w:rFonts w:cs="Arial"/>
                <w:sz w:val="20"/>
                <w:szCs w:val="20"/>
              </w:rPr>
            </w:pPr>
            <w:r w:rsidRPr="5FDA08BF">
              <w:rPr>
                <w:rFonts w:cs="Arial"/>
                <w:b/>
                <w:bCs/>
                <w:sz w:val="28"/>
                <w:szCs w:val="28"/>
              </w:rPr>
              <w:t xml:space="preserve">CUSC Alternative Form </w:t>
            </w:r>
            <w:r w:rsidRPr="5FDA08BF" w:rsidR="00DF60F8">
              <w:rPr>
                <w:rFonts w:cs="Arial"/>
                <w:b/>
                <w:bCs/>
                <w:sz w:val="28"/>
                <w:szCs w:val="28"/>
              </w:rPr>
              <w:t>–</w:t>
            </w:r>
            <w:r w:rsidRPr="5FDA08BF">
              <w:rPr>
                <w:rFonts w:cs="Arial"/>
                <w:b/>
                <w:bCs/>
                <w:sz w:val="28"/>
                <w:szCs w:val="28"/>
              </w:rPr>
              <w:t xml:space="preserve"> Charging</w:t>
            </w:r>
          </w:p>
        </w:tc>
      </w:tr>
      <w:tr w:rsidRPr="00EB32BB" w:rsidR="00CD5DCD" w:rsidTr="5FDA08BF" w14:paraId="35081B83" w14:textId="77777777">
        <w:trPr>
          <w:trHeight w:val="2438"/>
        </w:trPr>
        <w:tc>
          <w:tcPr>
            <w:tcW w:w="10070" w:type="dxa"/>
            <w:shd w:val="clear" w:color="auto" w:fill="auto"/>
          </w:tcPr>
          <w:p w:rsidRPr="00B53262" w:rsidR="00CD5DCD" w:rsidP="5FDA08BF" w:rsidRDefault="00CD5DCD" w14:paraId="460698B7" w14:textId="4063A7D4">
            <w:pPr>
              <w:spacing w:after="0"/>
              <w:rPr>
                <w:rFonts w:cs="Arial"/>
                <w:b/>
                <w:bCs/>
                <w:color w:val="3F0731" w:themeColor="text2"/>
                <w:sz w:val="56"/>
                <w:szCs w:val="56"/>
              </w:rPr>
            </w:pPr>
            <w:bookmarkStart w:name="_Hlk31877162" w:id="0"/>
            <w:r w:rsidRPr="5FDA08BF">
              <w:rPr>
                <w:rFonts w:cs="Arial"/>
                <w:b/>
                <w:bCs/>
                <w:color w:val="3F0731" w:themeColor="text2"/>
                <w:sz w:val="56"/>
                <w:szCs w:val="56"/>
              </w:rPr>
              <w:t>CMP</w:t>
            </w:r>
            <w:r w:rsidRPr="5FDA08BF" w:rsidR="00261034">
              <w:rPr>
                <w:rFonts w:cs="Arial"/>
                <w:b/>
                <w:bCs/>
                <w:color w:val="3F0731" w:themeColor="text2"/>
                <w:sz w:val="56"/>
                <w:szCs w:val="56"/>
              </w:rPr>
              <w:t>444</w:t>
            </w:r>
            <w:r w:rsidRPr="5FDA08BF">
              <w:rPr>
                <w:rFonts w:cs="Arial"/>
                <w:b/>
                <w:bCs/>
                <w:color w:val="3F0731" w:themeColor="text2"/>
                <w:sz w:val="56"/>
                <w:szCs w:val="56"/>
              </w:rPr>
              <w:t xml:space="preserve"> Alternative Request </w:t>
            </w:r>
            <w:r w:rsidRPr="5FDA08BF" w:rsidR="00DB48D1">
              <w:rPr>
                <w:rFonts w:cs="Arial"/>
                <w:b/>
                <w:bCs/>
                <w:color w:val="3F0731" w:themeColor="text2"/>
                <w:sz w:val="56"/>
                <w:szCs w:val="56"/>
              </w:rPr>
              <w:t>2</w:t>
            </w:r>
            <w:r w:rsidRPr="5FDA08BF">
              <w:rPr>
                <w:rFonts w:cs="Arial"/>
                <w:b/>
                <w:bCs/>
                <w:color w:val="3F0731" w:themeColor="text2"/>
                <w:sz w:val="56"/>
                <w:szCs w:val="56"/>
              </w:rPr>
              <w:t>:</w:t>
            </w:r>
          </w:p>
          <w:bookmarkEnd w:id="0"/>
          <w:p w:rsidRPr="00B53262" w:rsidR="00CD5DCD" w:rsidP="00B53262" w:rsidRDefault="00CD5DCD" w14:paraId="061D81C5" w14:textId="77777777">
            <w:pPr>
              <w:spacing w:after="240"/>
              <w:rPr>
                <w:rFonts w:cs="Arial"/>
                <w:b/>
                <w:color w:val="3F0731" w:themeColor="text2"/>
                <w:szCs w:val="20"/>
              </w:rPr>
            </w:pPr>
          </w:p>
        </w:tc>
      </w:tr>
      <w:tr w:rsidRPr="00EB32BB" w:rsidR="00CD5DCD" w:rsidTr="5FDA08BF" w14:paraId="0CBD2C88" w14:textId="77777777">
        <w:trPr>
          <w:trHeight w:val="817"/>
        </w:trPr>
        <w:tc>
          <w:tcPr>
            <w:tcW w:w="10070" w:type="dxa"/>
            <w:shd w:val="clear" w:color="auto" w:fill="auto"/>
          </w:tcPr>
          <w:p w:rsidRPr="00A02D8E" w:rsidR="00CD5DCD" w:rsidP="00B53262" w:rsidRDefault="00CD5DCD" w14:paraId="13144C3B" w14:textId="6FD77B87">
            <w:pPr>
              <w:pStyle w:val="BodyText2"/>
              <w:spacing w:after="0"/>
              <w:rPr>
                <w:rFonts w:cs="Arial"/>
                <w:b/>
                <w:bCs/>
              </w:rPr>
            </w:pPr>
            <w:r>
              <w:rPr>
                <w:rFonts w:cs="Arial"/>
                <w:b/>
                <w:bCs/>
              </w:rPr>
              <w:t>Overview</w:t>
            </w:r>
            <w:r w:rsidRPr="6DC9E538">
              <w:rPr>
                <w:rFonts w:cs="Arial"/>
                <w:b/>
                <w:bCs/>
              </w:rPr>
              <w:t>:</w:t>
            </w:r>
            <w:r w:rsidRPr="006634D7">
              <w:rPr>
                <w:rFonts w:cs="Arial"/>
              </w:rPr>
              <w:t xml:space="preserve"> </w:t>
            </w:r>
            <w:r w:rsidR="00115E99">
              <w:rPr>
                <w:rFonts w:cs="Arial"/>
              </w:rPr>
              <w:t xml:space="preserve">This </w:t>
            </w:r>
            <w:r w:rsidR="00821511">
              <w:rPr>
                <w:rFonts w:cs="Arial"/>
              </w:rPr>
              <w:t xml:space="preserve">proposed </w:t>
            </w:r>
            <w:r w:rsidR="00B85218">
              <w:rPr>
                <w:rFonts w:cs="Arial"/>
              </w:rPr>
              <w:t>Alternative introduces a different way of calculating the various caps when compared to the original by introducing Zonal Grouping. This is designed to maintain locational differences whilst reducing the risk of TNUoS rising significantly higher than expected for all Users as opposed to just those on the extremities.</w:t>
            </w:r>
          </w:p>
        </w:tc>
      </w:tr>
      <w:tr w:rsidRPr="00EB32BB" w:rsidR="00CD5DCD" w:rsidTr="5FDA08BF" w14:paraId="51AB855C" w14:textId="77777777">
        <w:trPr>
          <w:trHeight w:val="575"/>
        </w:trPr>
        <w:tc>
          <w:tcPr>
            <w:tcW w:w="10070" w:type="dxa"/>
            <w:shd w:val="clear" w:color="auto" w:fill="auto"/>
          </w:tcPr>
          <w:p w:rsidR="00CD5DCD" w:rsidP="00B53262" w:rsidRDefault="00CD5DCD" w14:paraId="5062209E" w14:textId="4AA19CE4">
            <w:pPr>
              <w:pStyle w:val="BodyText2"/>
              <w:spacing w:after="0"/>
              <w:rPr>
                <w:rFonts w:cs="Arial"/>
              </w:rPr>
            </w:pPr>
            <w:r>
              <w:rPr>
                <w:rFonts w:cs="Arial"/>
                <w:b/>
                <w:bCs/>
              </w:rPr>
              <w:t>Proposer</w:t>
            </w:r>
            <w:r w:rsidRPr="6DC9E538">
              <w:rPr>
                <w:rFonts w:cs="Arial"/>
                <w:b/>
                <w:bCs/>
              </w:rPr>
              <w:t>:</w:t>
            </w:r>
            <w:r w:rsidRPr="006634D7">
              <w:rPr>
                <w:rFonts w:cs="Arial"/>
              </w:rPr>
              <w:t xml:space="preserve"> </w:t>
            </w:r>
            <w:r w:rsidR="00B85218">
              <w:rPr>
                <w:rFonts w:cs="Arial"/>
              </w:rPr>
              <w:t>Damian Clough SSE Generation</w:t>
            </w:r>
          </w:p>
          <w:p w:rsidR="00CD5DCD" w:rsidP="00B53262" w:rsidRDefault="00CD5DCD" w14:paraId="5F8A249D" w14:textId="77777777">
            <w:pPr>
              <w:pStyle w:val="BodyText2"/>
              <w:spacing w:after="0"/>
              <w:rPr>
                <w:rFonts w:cs="Arial"/>
                <w:b/>
                <w:bCs/>
              </w:rPr>
            </w:pPr>
          </w:p>
        </w:tc>
      </w:tr>
      <w:tr w:rsidRPr="00EB32BB" w:rsidR="00CD5DCD" w:rsidTr="5FDA08BF" w14:paraId="625FB0B1" w14:textId="77777777">
        <w:trPr>
          <w:trHeight w:val="575"/>
        </w:trPr>
        <w:tc>
          <w:tcPr>
            <w:tcW w:w="10070" w:type="dxa"/>
            <w:shd w:val="clear" w:color="auto" w:fill="auto"/>
          </w:tcPr>
          <w:p w:rsidRPr="00DB45A9" w:rsidR="00CD5DCD" w:rsidP="00B53262" w:rsidRDefault="0006436D" w14:paraId="3C27EA99" w14:textId="346B60E2">
            <w:pPr>
              <w:pStyle w:val="BodyText2"/>
              <w:spacing w:after="0"/>
              <w:rPr>
                <w:rFonts w:cs="Arial"/>
              </w:rPr>
            </w:pPr>
            <w:sdt>
              <w:sdtPr>
                <w:id w:val="-99870426"/>
                <w14:checkbox>
                  <w14:checked w14:val="1"/>
                  <w14:checkedState w14:val="2612" w14:font="MS Gothic"/>
                  <w14:uncheckedState w14:val="2610" w14:font="MS Gothic"/>
                </w14:checkbox>
              </w:sdtPr>
              <w:sdtEndPr/>
              <w:sdtContent>
                <w:r w:rsidR="00B85218">
                  <w:rPr>
                    <w:rFonts w:hint="eastAsia" w:ascii="MS Gothic" w:hAnsi="MS Gothic" w:eastAsia="MS Gothic"/>
                  </w:rPr>
                  <w:t>☒</w:t>
                </w:r>
              </w:sdtContent>
            </w:sdt>
            <w:r w:rsidR="00CD5DCD">
              <w:t xml:space="preserve"> </w:t>
            </w:r>
            <w:r w:rsidRPr="00DB45A9" w:rsidR="00CD5DCD">
              <w:rPr>
                <w:rFonts w:cs="Arial"/>
              </w:rPr>
              <w:t xml:space="preserve">I/We confirm that </w:t>
            </w:r>
            <w:r w:rsidR="00CD5DCD">
              <w:rPr>
                <w:rFonts w:cs="Arial"/>
              </w:rPr>
              <w:t xml:space="preserve">this Alternative Request proposes to </w:t>
            </w:r>
            <w:r w:rsidRPr="00B3294B" w:rsidR="00CD5DCD">
              <w:rPr>
                <w:rFonts w:cs="Arial"/>
              </w:rPr>
              <w:t xml:space="preserve">modify </w:t>
            </w:r>
            <w:r w:rsidR="00CD5DCD">
              <w:rPr>
                <w:rFonts w:cs="Arial"/>
              </w:rPr>
              <w:t>the charging section of the CUSC only</w:t>
            </w:r>
          </w:p>
        </w:tc>
      </w:tr>
    </w:tbl>
    <w:p w:rsidR="00CD5DCD" w:rsidP="00CD5DCD" w:rsidRDefault="00CD5DCD" w14:paraId="52A2B5FC" w14:textId="77777777">
      <w:pPr>
        <w:rPr>
          <w:rFonts w:cs="Arial"/>
          <w:b/>
          <w:bCs/>
          <w:color w:val="FFFFFF" w:themeColor="background1"/>
          <w:kern w:val="32"/>
          <w:sz w:val="28"/>
          <w:szCs w:val="32"/>
        </w:rPr>
      </w:pPr>
      <w:bookmarkStart w:name="_Executive_Summary" w:id="1"/>
      <w:bookmarkStart w:name="_Workgroup_Consultation_Introduction" w:id="2"/>
      <w:bookmarkEnd w:id="1"/>
      <w:bookmarkEnd w:id="2"/>
      <w:r>
        <w:br w:type="page"/>
      </w:r>
    </w:p>
    <w:p w:rsidRPr="00976D98" w:rsidR="00CD5DCD" w:rsidP="00CD5DCD" w:rsidRDefault="00CD5DCD" w14:paraId="472C608F" w14:textId="77777777">
      <w:pPr>
        <w:pStyle w:val="Style3"/>
        <w:shd w:val="clear" w:color="auto" w:fill="3F0731" w:themeFill="text2"/>
      </w:pPr>
      <w:r w:rsidRPr="00E93667">
        <w:lastRenderedPageBreak/>
        <w:t xml:space="preserve">What is the </w:t>
      </w:r>
      <w:r>
        <w:t xml:space="preserve">proposed alternative </w:t>
      </w:r>
      <w:r w:rsidRPr="00E93667">
        <w:t>solution?</w:t>
      </w:r>
    </w:p>
    <w:p w:rsidR="00353337" w:rsidP="00353337" w:rsidRDefault="00353337" w14:paraId="2CC2B01A" w14:textId="77777777">
      <w:pPr>
        <w:jc w:val="both"/>
        <w:rPr>
          <w:b/>
          <w:bCs/>
        </w:rPr>
      </w:pPr>
    </w:p>
    <w:p w:rsidRPr="00353337" w:rsidR="00353337" w:rsidP="00353337" w:rsidRDefault="00353337" w14:paraId="2EBD8C8E" w14:textId="379A1274">
      <w:pPr>
        <w:jc w:val="both"/>
      </w:pPr>
      <w:r w:rsidRPr="00353337">
        <w:rPr>
          <w:b/>
          <w:bCs/>
        </w:rPr>
        <w:t>Defect with Original proposal</w:t>
      </w:r>
    </w:p>
    <w:p w:rsidRPr="00353337" w:rsidR="00353337" w:rsidP="00353337" w:rsidRDefault="00353337" w14:paraId="38C5F6E8" w14:textId="77777777">
      <w:pPr>
        <w:numPr>
          <w:ilvl w:val="0"/>
          <w:numId w:val="44"/>
        </w:numPr>
        <w:jc w:val="both"/>
      </w:pPr>
      <w:r w:rsidRPr="00353337">
        <w:t>Fails to provide materially better certainty for investors in zones 8-12</w:t>
      </w:r>
    </w:p>
    <w:p w:rsidRPr="00353337" w:rsidR="00353337" w:rsidP="00353337" w:rsidRDefault="00353337" w14:paraId="1D9DFB86" w14:textId="77777777">
      <w:pPr>
        <w:numPr>
          <w:ilvl w:val="0"/>
          <w:numId w:val="44"/>
        </w:numPr>
        <w:jc w:val="both"/>
      </w:pPr>
      <w:r w:rsidRPr="00353337">
        <w:t>Removes locational signal between zones 1-12, but retains elsewhere</w:t>
      </w:r>
    </w:p>
    <w:p w:rsidRPr="00353337" w:rsidR="00353337" w:rsidP="00353337" w:rsidRDefault="00353337" w14:paraId="50C703F8" w14:textId="77777777">
      <w:pPr>
        <w:jc w:val="both"/>
        <w:rPr>
          <w:b/>
          <w:bCs/>
        </w:rPr>
      </w:pPr>
    </w:p>
    <w:p w:rsidRPr="00353337" w:rsidR="00353337" w:rsidP="00353337" w:rsidRDefault="00353337" w14:paraId="7DF01516" w14:textId="77777777">
      <w:pPr>
        <w:jc w:val="both"/>
      </w:pPr>
      <w:r w:rsidRPr="00353337">
        <w:rPr>
          <w:b/>
          <w:bCs/>
        </w:rPr>
        <w:t>Proposed alternative methodology</w:t>
      </w:r>
    </w:p>
    <w:p w:rsidRPr="00353337" w:rsidR="00353337" w:rsidP="00353337" w:rsidRDefault="00353337" w14:paraId="7E65DE94" w14:textId="77777777">
      <w:pPr>
        <w:numPr>
          <w:ilvl w:val="0"/>
          <w:numId w:val="45"/>
        </w:numPr>
        <w:jc w:val="both"/>
      </w:pPr>
      <w:r w:rsidRPr="00353337">
        <w:rPr>
          <w:b/>
          <w:bCs/>
        </w:rPr>
        <w:t>Zones 1-7 cap</w:t>
      </w:r>
      <w:r w:rsidRPr="00353337">
        <w:t>: Average of zones 1-7 plus 1 standard deviation</w:t>
      </w:r>
    </w:p>
    <w:p w:rsidRPr="00353337" w:rsidR="00353337" w:rsidP="00353337" w:rsidRDefault="00353337" w14:paraId="2518E20E" w14:textId="77777777">
      <w:pPr>
        <w:numPr>
          <w:ilvl w:val="0"/>
          <w:numId w:val="45"/>
        </w:numPr>
        <w:jc w:val="both"/>
      </w:pPr>
      <w:r w:rsidRPr="00353337">
        <w:rPr>
          <w:b/>
          <w:bCs/>
        </w:rPr>
        <w:t>Zones 8-27 cap</w:t>
      </w:r>
      <w:r w:rsidRPr="00353337">
        <w:t>: Average of zones 8-12 plus 1 standard deviation</w:t>
      </w:r>
    </w:p>
    <w:p w:rsidRPr="00353337" w:rsidR="00353337" w:rsidP="00353337" w:rsidRDefault="00353337" w14:paraId="46A50A87" w14:textId="77777777">
      <w:pPr>
        <w:numPr>
          <w:ilvl w:val="0"/>
          <w:numId w:val="45"/>
        </w:numPr>
        <w:jc w:val="both"/>
      </w:pPr>
      <w:r w:rsidRPr="00353337">
        <w:rPr>
          <w:b/>
          <w:bCs/>
        </w:rPr>
        <w:t>All other features same as Original</w:t>
      </w:r>
    </w:p>
    <w:p w:rsidRPr="00353337" w:rsidR="00353337" w:rsidP="00353337" w:rsidRDefault="00353337" w14:paraId="4491B5E8" w14:textId="77777777">
      <w:pPr>
        <w:jc w:val="both"/>
        <w:rPr>
          <w:b/>
          <w:bCs/>
        </w:rPr>
      </w:pPr>
    </w:p>
    <w:p w:rsidRPr="00353337" w:rsidR="00353337" w:rsidP="00353337" w:rsidRDefault="00353337" w14:paraId="24FC6F75" w14:textId="77777777">
      <w:pPr>
        <w:jc w:val="both"/>
      </w:pPr>
      <w:r w:rsidRPr="00353337">
        <w:rPr>
          <w:b/>
          <w:bCs/>
        </w:rPr>
        <w:t>Cost reflectivity vs Original</w:t>
      </w:r>
    </w:p>
    <w:p w:rsidRPr="00353337" w:rsidR="00353337" w:rsidP="00353337" w:rsidRDefault="00353337" w14:paraId="034C9DBF" w14:textId="77777777">
      <w:pPr>
        <w:numPr>
          <w:ilvl w:val="0"/>
          <w:numId w:val="46"/>
        </w:numPr>
        <w:jc w:val="both"/>
      </w:pPr>
      <w:r w:rsidRPr="00353337">
        <w:rPr>
          <w:b/>
          <w:bCs/>
        </w:rPr>
        <w:t>Better cost reflectivity in zones 1-12</w:t>
      </w:r>
      <w:r w:rsidRPr="00353337">
        <w:t>: Better meets Ofgem statement: “</w:t>
      </w:r>
      <w:r w:rsidRPr="00353337">
        <w:rPr>
          <w:i/>
          <w:iCs/>
        </w:rPr>
        <w:t>retains regional/locational differentials in charges and between technology types through a single GB cap and floor</w:t>
      </w:r>
      <w:r w:rsidRPr="00353337">
        <w:t xml:space="preserve">;” </w:t>
      </w:r>
    </w:p>
    <w:p w:rsidRPr="00353337" w:rsidR="00353337" w:rsidP="00353337" w:rsidRDefault="00353337" w14:paraId="2D4C4B61" w14:textId="77777777">
      <w:pPr>
        <w:jc w:val="both"/>
        <w:rPr>
          <w:b/>
          <w:bCs/>
        </w:rPr>
      </w:pPr>
    </w:p>
    <w:p w:rsidRPr="00353337" w:rsidR="00353337" w:rsidP="00353337" w:rsidRDefault="00353337" w14:paraId="62F49B69" w14:textId="77777777">
      <w:pPr>
        <w:jc w:val="both"/>
      </w:pPr>
      <w:r w:rsidRPr="00353337">
        <w:rPr>
          <w:b/>
          <w:bCs/>
        </w:rPr>
        <w:t>Effective competition vs Original</w:t>
      </w:r>
    </w:p>
    <w:p w:rsidRPr="00353337" w:rsidR="00353337" w:rsidP="00353337" w:rsidRDefault="00353337" w14:paraId="5CFAED73" w14:textId="77777777">
      <w:pPr>
        <w:numPr>
          <w:ilvl w:val="0"/>
          <w:numId w:val="47"/>
        </w:numPr>
        <w:jc w:val="both"/>
      </w:pPr>
      <w:r w:rsidRPr="00353337">
        <w:rPr>
          <w:b/>
          <w:bCs/>
        </w:rPr>
        <w:t xml:space="preserve">Better certainty for zones 8-12: </w:t>
      </w:r>
      <w:r w:rsidRPr="00353337">
        <w:t xml:space="preserve">Better meets Ofgem statement: </w:t>
      </w:r>
      <w:r w:rsidRPr="00353337">
        <w:rPr>
          <w:b/>
          <w:bCs/>
        </w:rPr>
        <w:t>“</w:t>
      </w:r>
      <w:r w:rsidRPr="00353337">
        <w:rPr>
          <w:i/>
          <w:iCs/>
        </w:rPr>
        <w:t>We think this balance will be best achieved by reducing uncertainty around the future range of TNUoS charges, particularly in Northern GB where projected charge increases published by NGESO last year were particularly high and not necessarily aligned with our long-term TNUoS policy direction</w:t>
      </w:r>
      <w:r w:rsidRPr="00353337">
        <w:t xml:space="preserve">.” </w:t>
      </w:r>
    </w:p>
    <w:p w:rsidRPr="00353337" w:rsidR="00353337" w:rsidP="00353337" w:rsidRDefault="00353337" w14:paraId="21743A9B" w14:textId="77777777">
      <w:pPr>
        <w:jc w:val="both"/>
        <w:rPr>
          <w:b/>
          <w:bCs/>
        </w:rPr>
      </w:pPr>
    </w:p>
    <w:p w:rsidRPr="00353337" w:rsidR="00353337" w:rsidP="00353337" w:rsidRDefault="00353337" w14:paraId="02F92062" w14:textId="77777777">
      <w:pPr>
        <w:jc w:val="both"/>
      </w:pPr>
      <w:r w:rsidRPr="00353337">
        <w:rPr>
          <w:b/>
          <w:bCs/>
        </w:rPr>
        <w:t>Efficiency in implementation and administration vs Original</w:t>
      </w:r>
    </w:p>
    <w:p w:rsidRPr="00353337" w:rsidR="00353337" w:rsidP="00353337" w:rsidRDefault="00353337" w14:paraId="2A5BFB70" w14:textId="1D250430">
      <w:pPr>
        <w:numPr>
          <w:ilvl w:val="0"/>
          <w:numId w:val="48"/>
        </w:numPr>
        <w:jc w:val="both"/>
      </w:pPr>
      <w:r w:rsidRPr="00353337">
        <w:rPr>
          <w:b/>
          <w:bCs/>
        </w:rPr>
        <w:t xml:space="preserve">Neutral – Retains simplicity of single cap, but with a step: </w:t>
      </w:r>
      <w:r w:rsidRPr="00353337">
        <w:t>Meets Ofgem statement: “</w:t>
      </w:r>
      <w:r w:rsidRPr="00353337">
        <w:rPr>
          <w:i/>
          <w:iCs/>
        </w:rPr>
        <w:t xml:space="preserve">NGESO and other participants in any new proposal should give regard to the specific reasons for our rejection of </w:t>
      </w:r>
      <w:hyperlink w:history="1" r:id="rId11">
        <w:r w:rsidRPr="00FA2B86">
          <w:rPr>
            <w:rStyle w:val="Hyperlink"/>
            <w:i/>
            <w:iCs/>
          </w:rPr>
          <w:t>CMP413</w:t>
        </w:r>
      </w:hyperlink>
      <w:r w:rsidRPr="00353337">
        <w:rPr>
          <w:i/>
          <w:iCs/>
        </w:rPr>
        <w:t>, particularly the complexity of the methodology and deliverability.</w:t>
      </w:r>
      <w:r w:rsidRPr="00353337">
        <w:t>”</w:t>
      </w:r>
    </w:p>
    <w:p w:rsidRPr="00353337" w:rsidR="00353337" w:rsidP="00353337" w:rsidRDefault="00353337" w14:paraId="25C9B522" w14:textId="77777777">
      <w:pPr>
        <w:jc w:val="both"/>
      </w:pPr>
    </w:p>
    <w:p w:rsidRPr="00353337" w:rsidR="00353337" w:rsidP="00353337" w:rsidRDefault="00353337" w14:paraId="4636A1BB" w14:textId="77777777">
      <w:pPr>
        <w:jc w:val="both"/>
      </w:pPr>
    </w:p>
    <w:p w:rsidRPr="00353337" w:rsidR="00353337" w:rsidP="00353337" w:rsidRDefault="00353337" w14:paraId="38E76E9B" w14:textId="77777777">
      <w:pPr>
        <w:jc w:val="both"/>
      </w:pPr>
      <w:r w:rsidRPr="00353337">
        <w:lastRenderedPageBreak/>
        <w:t>(On the same rationale, there could also be a case for a three-step cap to have a separate cap for zones 13-27)</w:t>
      </w:r>
    </w:p>
    <w:p w:rsidR="00353337" w:rsidP="00353337" w:rsidRDefault="00353337" w14:paraId="03514BBB" w14:textId="77777777">
      <w:pPr>
        <w:jc w:val="both"/>
      </w:pPr>
    </w:p>
    <w:p w:rsidR="00815B6D" w:rsidP="00353337" w:rsidRDefault="00815B6D" w14:paraId="7D1C595A" w14:textId="52231B6E">
      <w:pPr>
        <w:jc w:val="both"/>
      </w:pPr>
      <w:r w:rsidRPr="00D7149D">
        <w:rPr>
          <w:b/>
          <w:bCs/>
        </w:rPr>
        <w:t xml:space="preserve">Problems with Using </w:t>
      </w:r>
      <w:r w:rsidRPr="00D7149D" w:rsidR="00BC4DE7">
        <w:rPr>
          <w:b/>
          <w:bCs/>
        </w:rPr>
        <w:t xml:space="preserve">a </w:t>
      </w:r>
      <w:r w:rsidRPr="00D7149D">
        <w:rPr>
          <w:b/>
          <w:bCs/>
        </w:rPr>
        <w:t>GB Average</w:t>
      </w:r>
      <w:r w:rsidRPr="00D7149D" w:rsidR="00BC4DE7">
        <w:rPr>
          <w:b/>
          <w:bCs/>
        </w:rPr>
        <w:t xml:space="preserve"> mean</w:t>
      </w:r>
      <w:r w:rsidR="00D7149D">
        <w:rPr>
          <w:b/>
          <w:bCs/>
        </w:rPr>
        <w:t xml:space="preserve"> and 2 Standard Deviations</w:t>
      </w:r>
      <w:r w:rsidR="00BC4DE7">
        <w:t>.</w:t>
      </w:r>
      <w:r>
        <w:tab/>
      </w:r>
    </w:p>
    <w:p w:rsidR="00815B6D" w:rsidP="00353337" w:rsidRDefault="00815B6D" w14:paraId="0B72C380" w14:textId="3B7D6A8F">
      <w:pPr>
        <w:jc w:val="both"/>
      </w:pPr>
      <w:r>
        <w:t xml:space="preserve">Using a mean </w:t>
      </w:r>
      <w:r w:rsidR="00BC4DE7">
        <w:t xml:space="preserve">or deciles </w:t>
      </w:r>
      <w:r>
        <w:t>is attractive from a statistical perspective as it dampen</w:t>
      </w:r>
      <w:r w:rsidR="00BC4DE7">
        <w:t>s</w:t>
      </w:r>
      <w:r>
        <w:t xml:space="preserve"> the impact of outliers. </w:t>
      </w:r>
      <w:r w:rsidR="00BC4DE7">
        <w:t>However, with TNUoS and locational charges</w:t>
      </w:r>
      <w:r w:rsidR="0091642F">
        <w:t>,</w:t>
      </w:r>
      <w:r w:rsidR="00BC4DE7">
        <w:t xml:space="preserve"> the outliers are not outliers in a statistical sense. They are </w:t>
      </w:r>
      <w:r w:rsidR="00D7149D">
        <w:t xml:space="preserve">an attempt at </w:t>
      </w:r>
      <w:r w:rsidR="00BC4DE7">
        <w:t xml:space="preserve">cost reflective charges </w:t>
      </w:r>
      <w:r w:rsidR="00D7149D">
        <w:t xml:space="preserve">calculated based on </w:t>
      </w:r>
      <w:r w:rsidR="00BC4DE7">
        <w:t>the location of the connection point in relat</w:t>
      </w:r>
      <w:r w:rsidR="00D7149D">
        <w:t>ion</w:t>
      </w:r>
      <w:r w:rsidR="00BC4DE7">
        <w:t xml:space="preserve"> to the centre of demand. </w:t>
      </w:r>
      <w:r w:rsidR="00D7149D">
        <w:t xml:space="preserve">As Demand is the centre of system a calculation utilising a normal distribution would be better suited to demand charges. </w:t>
      </w:r>
    </w:p>
    <w:p w:rsidR="00EC036C" w:rsidP="00353337" w:rsidRDefault="00EC036C" w14:paraId="663AEE13" w14:textId="5D910C7E">
      <w:pPr>
        <w:jc w:val="both"/>
        <w:rPr>
          <w:i/>
          <w:iCs/>
        </w:rPr>
      </w:pPr>
      <w:r w:rsidRPr="00EC036C">
        <w:rPr>
          <w:i/>
          <w:iCs/>
        </w:rPr>
        <w:t>“We think this balance will be best achieved by reducing uncertainty around the future range of TNUoS charges, particularly in Northern GB where projected charge increases published by NGESO last year were particularly high and not necessarily aligned with our long-term TNUoS policy direction.”</w:t>
      </w:r>
    </w:p>
    <w:p w:rsidRPr="00EC036C" w:rsidR="00B017F0" w:rsidP="00353337" w:rsidRDefault="00B017F0" w14:paraId="04233712" w14:textId="1C80C210">
      <w:pPr>
        <w:jc w:val="both"/>
        <w:rPr>
          <w:i/>
          <w:iCs/>
        </w:rPr>
      </w:pPr>
      <w:r>
        <w:rPr>
          <w:i/>
          <w:iCs/>
        </w:rPr>
        <w:t>“</w:t>
      </w:r>
      <w:proofErr w:type="gramStart"/>
      <w:r w:rsidRPr="00B017F0">
        <w:rPr>
          <w:i/>
          <w:iCs/>
        </w:rPr>
        <w:t>retains</w:t>
      </w:r>
      <w:proofErr w:type="gramEnd"/>
      <w:r w:rsidRPr="00B017F0">
        <w:rPr>
          <w:i/>
          <w:iCs/>
        </w:rPr>
        <w:t xml:space="preserve"> regional/locational differentials in charges and between technology types through a single GB cap and floor;</w:t>
      </w:r>
      <w:r>
        <w:rPr>
          <w:i/>
          <w:iCs/>
        </w:rPr>
        <w:t>”</w:t>
      </w:r>
    </w:p>
    <w:p w:rsidR="00815B6D" w:rsidP="00353337" w:rsidRDefault="00BC4DE7" w14:paraId="24EBF8E8" w14:textId="68F11392">
      <w:pPr>
        <w:jc w:val="both"/>
      </w:pPr>
      <w:r>
        <w:t xml:space="preserve">As clearly noted in </w:t>
      </w:r>
      <w:hyperlink w:history="1" r:id="rId12">
        <w:r w:rsidRPr="00414BDE">
          <w:rPr>
            <w:rStyle w:val="Hyperlink"/>
          </w:rPr>
          <w:t>Ofgem’s Open Letter</w:t>
        </w:r>
      </w:hyperlink>
      <w:r w:rsidR="00D7149D">
        <w:t xml:space="preserve"> r</w:t>
      </w:r>
      <w:r w:rsidR="00815B6D">
        <w:t>elative differences should be maintained but large variances in potential cha</w:t>
      </w:r>
      <w:r w:rsidR="00D7149D">
        <w:t>r</w:t>
      </w:r>
      <w:r w:rsidR="00815B6D">
        <w:t>ges should be removed</w:t>
      </w:r>
      <w:r w:rsidR="00B017F0">
        <w:t xml:space="preserve"> and </w:t>
      </w:r>
      <w:r w:rsidR="00690E97">
        <w:t xml:space="preserve">the tariff rises themselves </w:t>
      </w:r>
      <w:r w:rsidR="00B017F0">
        <w:t xml:space="preserve">limited. </w:t>
      </w:r>
    </w:p>
    <w:p w:rsidR="00690E97" w:rsidP="00B017F0" w:rsidRDefault="00B017F0" w14:paraId="615D597D" w14:textId="266E89C6">
      <w:pPr>
        <w:jc w:val="both"/>
      </w:pPr>
      <w:r>
        <w:t>Using 2 Standard Deviations caps charges at 95% of the mean. Therefore</w:t>
      </w:r>
      <w:r w:rsidR="00D839F5">
        <w:t>,</w:t>
      </w:r>
      <w:r>
        <w:t xml:space="preserve"> the cap will </w:t>
      </w:r>
      <w:r w:rsidRPr="00690E97">
        <w:rPr>
          <w:b/>
          <w:bCs/>
        </w:rPr>
        <w:t>by design</w:t>
      </w:r>
      <w:r>
        <w:t xml:space="preserve"> only </w:t>
      </w:r>
      <w:r w:rsidR="00690E97">
        <w:t>apply to</w:t>
      </w:r>
      <w:r>
        <w:t xml:space="preserve"> the minority when clearly Ofgem stated th</w:t>
      </w:r>
      <w:r w:rsidR="00690E97">
        <w:t>e</w:t>
      </w:r>
      <w:r>
        <w:t xml:space="preserve"> defect lay within Northern GB</w:t>
      </w:r>
      <w:r w:rsidR="00690E97">
        <w:t>.</w:t>
      </w:r>
    </w:p>
    <w:p w:rsidR="00D839F5" w:rsidP="00B017F0" w:rsidRDefault="00690E97" w14:paraId="4B4B890B" w14:textId="51E96EB7">
      <w:pPr>
        <w:jc w:val="both"/>
      </w:pPr>
      <w:r>
        <w:t>Using 1 SD</w:t>
      </w:r>
      <w:r w:rsidR="00D839F5">
        <w:t>, by design,</w:t>
      </w:r>
      <w:r>
        <w:t xml:space="preserve"> caps tariffs at 68% of the mean with a normal distribution. This </w:t>
      </w:r>
      <w:r w:rsidR="00D839F5">
        <w:t xml:space="preserve">adjusted </w:t>
      </w:r>
      <w:r>
        <w:t xml:space="preserve">cap </w:t>
      </w:r>
      <w:r w:rsidR="00D839F5">
        <w:t>when compared to 2</w:t>
      </w:r>
      <w:r w:rsidR="0057743B">
        <w:t xml:space="preserve"> </w:t>
      </w:r>
      <w:r w:rsidR="00D839F5">
        <w:t>SD’s</w:t>
      </w:r>
      <w:r>
        <w:t xml:space="preserve"> does </w:t>
      </w:r>
      <w:r w:rsidR="00D839F5">
        <w:t>now impact upon</w:t>
      </w:r>
      <w:r>
        <w:t xml:space="preserve"> Northern GB. It does however remove all locational differences </w:t>
      </w:r>
      <w:r w:rsidR="00D839F5">
        <w:t xml:space="preserve">in these regions </w:t>
      </w:r>
      <w:r>
        <w:t xml:space="preserve">and in some </w:t>
      </w:r>
      <w:r w:rsidR="00D839F5">
        <w:t>zones</w:t>
      </w:r>
      <w:r>
        <w:t xml:space="preserve"> reduces</w:t>
      </w:r>
      <w:r w:rsidR="00D839F5">
        <w:t xml:space="preserve"> existing Tariffs. </w:t>
      </w:r>
    </w:p>
    <w:p w:rsidR="00D839F5" w:rsidP="00B017F0" w:rsidRDefault="00D839F5" w14:paraId="65502A65" w14:textId="0FBBAAB5">
      <w:pPr>
        <w:jc w:val="both"/>
      </w:pPr>
      <w:r>
        <w:t xml:space="preserve">The </w:t>
      </w:r>
      <w:r w:rsidR="00F50CC0">
        <w:t xml:space="preserve">Original </w:t>
      </w:r>
      <w:r>
        <w:t>Solution only impacts upon outliers when capping</w:t>
      </w:r>
      <w:r w:rsidR="005E2E79">
        <w:t xml:space="preserve"> at 2SD’s and</w:t>
      </w:r>
      <w:r>
        <w:t xml:space="preserve"> removes locational differences</w:t>
      </w:r>
      <w:r w:rsidR="005E2E79">
        <w:t>, within key areas which has the potential to increase costs as there’s no incentive not to.</w:t>
      </w:r>
    </w:p>
    <w:p w:rsidR="00B017F0" w:rsidP="00B017F0" w:rsidRDefault="00D839F5" w14:paraId="09E8EB18" w14:textId="74312DE0">
      <w:pPr>
        <w:jc w:val="both"/>
      </w:pPr>
      <w:r>
        <w:t xml:space="preserve">The Original Solution proposed must use a Single Cap as that is what Ofgem stated the original solution should look like. </w:t>
      </w:r>
      <w:r w:rsidR="00690E97">
        <w:t xml:space="preserve"> </w:t>
      </w:r>
      <w:r w:rsidR="009A39AF">
        <w:t>However,</w:t>
      </w:r>
      <w:r w:rsidR="005E2E79">
        <w:t xml:space="preserve"> Ofgem did also state </w:t>
      </w:r>
      <w:proofErr w:type="gramStart"/>
      <w:r w:rsidR="005E2E79">
        <w:t>this;</w:t>
      </w:r>
      <w:proofErr w:type="gramEnd"/>
    </w:p>
    <w:p w:rsidR="005E2E79" w:rsidP="00B017F0" w:rsidRDefault="005E2E79" w14:paraId="6BB04CF7" w14:textId="2499271A">
      <w:pPr>
        <w:jc w:val="both"/>
        <w:rPr>
          <w:i/>
          <w:iCs/>
        </w:rPr>
      </w:pPr>
      <w:r>
        <w:rPr>
          <w:i/>
          <w:iCs/>
        </w:rPr>
        <w:t>“</w:t>
      </w:r>
      <w:r w:rsidRPr="005E2E79">
        <w:rPr>
          <w:i/>
          <w:iCs/>
        </w:rPr>
        <w:t>As any proposal progresses through the Workgroup process, it will be open to parties to raise Workgroup Alternative Code Modifications (‘WACMs’). Should parties wish to raise WACMs, we would encourage that a clear rationale for the alternative is brought forward explaining how it would better facilitate achievement of the ACOs than the status quo and the proposal brought forward by NGESO, as required by the open governance procedure.</w:t>
      </w:r>
      <w:r>
        <w:rPr>
          <w:i/>
          <w:iCs/>
        </w:rPr>
        <w:t>”</w:t>
      </w:r>
    </w:p>
    <w:p w:rsidR="00DE23A7" w:rsidP="00B017F0" w:rsidRDefault="005E2E79" w14:paraId="49C0DA82" w14:textId="4DE692B2">
      <w:pPr>
        <w:jc w:val="both"/>
      </w:pPr>
      <w:r>
        <w:lastRenderedPageBreak/>
        <w:t>Our argument, and the basis for th</w:t>
      </w:r>
      <w:r w:rsidR="00A70D4C">
        <w:t>is</w:t>
      </w:r>
      <w:r>
        <w:t xml:space="preserve"> WACM is that </w:t>
      </w:r>
      <w:r w:rsidR="00A70D4C">
        <w:t>by having a Single Cap</w:t>
      </w:r>
      <w:r w:rsidR="00F93776">
        <w:t xml:space="preserve"> using a GB average</w:t>
      </w:r>
      <w:r w:rsidR="00A70D4C">
        <w:t xml:space="preserve"> using 2 SD’s you by </w:t>
      </w:r>
      <w:r w:rsidR="00F93776">
        <w:t>design only</w:t>
      </w:r>
      <w:r w:rsidR="00A70D4C">
        <w:t xml:space="preserve"> impact upon </w:t>
      </w:r>
      <w:r w:rsidR="00300A40">
        <w:t>a minority of tari</w:t>
      </w:r>
      <w:r w:rsidR="00B81054">
        <w:t>f</w:t>
      </w:r>
      <w:r w:rsidR="00300A40">
        <w:t>fs</w:t>
      </w:r>
      <w:r w:rsidR="00FC4A38">
        <w:t xml:space="preserve"> and by doing </w:t>
      </w:r>
      <w:r w:rsidR="008A71EB">
        <w:t>you have little to no impact upon those likely to bid into AR7.</w:t>
      </w:r>
      <w:r w:rsidR="00A23F14">
        <w:t xml:space="preserve"> You also remove </w:t>
      </w:r>
      <w:r w:rsidR="001669BA">
        <w:t>locational differences between key areas where new investment and connections will happen</w:t>
      </w:r>
      <w:r w:rsidR="00D17218">
        <w:t>.</w:t>
      </w:r>
    </w:p>
    <w:p w:rsidR="009643EA" w:rsidP="00B017F0" w:rsidRDefault="009643EA" w14:paraId="382D388C" w14:textId="6A78E1CC">
      <w:pPr>
        <w:jc w:val="both"/>
      </w:pPr>
      <w:r>
        <w:t>When you connect</w:t>
      </w:r>
      <w:r w:rsidR="008B0D5E">
        <w:t xml:space="preserve"> </w:t>
      </w:r>
      <w:r w:rsidR="00871803">
        <w:t>new Generation, exports</w:t>
      </w:r>
      <w:r w:rsidR="008B0D5E">
        <w:t xml:space="preserve"> flow through the System, flipping circuits and </w:t>
      </w:r>
      <w:r w:rsidR="00FC79DE">
        <w:t>increasing tariffs in a rippling effect.</w:t>
      </w:r>
      <w:r w:rsidR="00A159BB">
        <w:t xml:space="preserve"> New Low Carbon </w:t>
      </w:r>
      <w:r w:rsidR="00871803">
        <w:t xml:space="preserve">also </w:t>
      </w:r>
      <w:r w:rsidR="00A159BB">
        <w:t xml:space="preserve">changes the ratio of </w:t>
      </w:r>
      <w:r w:rsidR="0070039E">
        <w:t>Low Carbon to Carbon</w:t>
      </w:r>
      <w:r w:rsidR="00871803">
        <w:t xml:space="preserve"> pushing </w:t>
      </w:r>
      <w:r w:rsidR="007F4835">
        <w:t xml:space="preserve">more </w:t>
      </w:r>
      <w:proofErr w:type="gramStart"/>
      <w:r w:rsidR="007F4835">
        <w:t>Year Round</w:t>
      </w:r>
      <w:proofErr w:type="gramEnd"/>
      <w:r w:rsidR="007F4835">
        <w:t xml:space="preserve"> </w:t>
      </w:r>
      <w:proofErr w:type="spellStart"/>
      <w:r w:rsidR="007F4835">
        <w:t>MWkm</w:t>
      </w:r>
      <w:proofErr w:type="spellEnd"/>
      <w:r w:rsidR="007F4835">
        <w:t xml:space="preserve"> into the Year Round </w:t>
      </w:r>
      <w:r w:rsidR="00863FE3">
        <w:t xml:space="preserve">Not </w:t>
      </w:r>
      <w:r w:rsidR="007F4835">
        <w:t>Shared pot</w:t>
      </w:r>
      <w:r w:rsidR="00863FE3">
        <w:t xml:space="preserve"> as opposed to the Year Round Shared Pot.</w:t>
      </w:r>
      <w:r w:rsidR="005465E2">
        <w:t xml:space="preserve"> So the argument may go further </w:t>
      </w:r>
      <w:r w:rsidR="0043548D">
        <w:t>upon the cap not impacting upon</w:t>
      </w:r>
      <w:r w:rsidR="00777B7D">
        <w:t xml:space="preserve"> certain areas but by not impacting upon certain areas you may create a situation that more Generation is encouraged to connect in those areas, a</w:t>
      </w:r>
      <w:r w:rsidR="008A7E4B">
        <w:t xml:space="preserve">nd the costs and impacts of doing so, are </w:t>
      </w:r>
      <w:r w:rsidR="00445104">
        <w:t>paid for</w:t>
      </w:r>
      <w:r w:rsidR="008A7E4B">
        <w:t xml:space="preserve"> by nearby areas</w:t>
      </w:r>
      <w:r w:rsidR="00445104">
        <w:t xml:space="preserve"> where the cap doesn’t bite. </w:t>
      </w:r>
      <w:r w:rsidR="00263188">
        <w:t>Arguably t</w:t>
      </w:r>
      <w:r w:rsidR="00445104">
        <w:t xml:space="preserve">his is a skewing of competition and inefficient cost spend. </w:t>
      </w:r>
    </w:p>
    <w:p w:rsidR="00263188" w:rsidP="00B017F0" w:rsidRDefault="00DE23A7" w14:paraId="1B273F97" w14:textId="64CE08E8">
      <w:pPr>
        <w:jc w:val="both"/>
      </w:pPr>
      <w:r>
        <w:t xml:space="preserve">Using 1 SD does more than </w:t>
      </w:r>
      <w:r w:rsidR="00106491">
        <w:t xml:space="preserve">just </w:t>
      </w:r>
      <w:r>
        <w:t xml:space="preserve">limit rises but </w:t>
      </w:r>
      <w:proofErr w:type="gramStart"/>
      <w:r>
        <w:t>actually reduces</w:t>
      </w:r>
      <w:proofErr w:type="gramEnd"/>
      <w:r>
        <w:t xml:space="preserve"> current tariffs</w:t>
      </w:r>
      <w:r w:rsidR="00B81054">
        <w:t xml:space="preserve"> </w:t>
      </w:r>
      <w:r w:rsidR="00263188">
        <w:t>and removes all locational tariffs</w:t>
      </w:r>
      <w:r w:rsidR="0020611A">
        <w:t xml:space="preserve"> in Northern GB.</w:t>
      </w:r>
    </w:p>
    <w:p w:rsidR="003038FB" w:rsidP="00B017F0" w:rsidRDefault="0020611A" w14:paraId="5190681E" w14:textId="4A08B72A">
      <w:pPr>
        <w:jc w:val="both"/>
      </w:pPr>
      <w:r>
        <w:t>Therefore the conclusion is</w:t>
      </w:r>
      <w:r w:rsidR="00274C51">
        <w:t>,</w:t>
      </w:r>
      <w:r>
        <w:t xml:space="preserve"> the Single GB Cap based on a GB average </w:t>
      </w:r>
      <w:r w:rsidR="00CF21D1">
        <w:t xml:space="preserve">itself </w:t>
      </w:r>
      <w:r>
        <w:t>is the prob</w:t>
      </w:r>
      <w:r w:rsidR="004023EF">
        <w:t>lem and</w:t>
      </w:r>
      <w:r w:rsidR="00D55F2A">
        <w:t xml:space="preserve"> limiting factor</w:t>
      </w:r>
      <w:r w:rsidR="004023EF">
        <w:t>.</w:t>
      </w:r>
    </w:p>
    <w:p w:rsidR="00F96B22" w:rsidP="00B017F0" w:rsidRDefault="00DE63A2" w14:paraId="72AA32B1" w14:textId="75398336">
      <w:pPr>
        <w:jc w:val="both"/>
      </w:pPr>
      <w:r>
        <w:t>This WACM therefore introduces</w:t>
      </w:r>
      <w:r w:rsidR="0029218A">
        <w:t xml:space="preserve"> a </w:t>
      </w:r>
      <w:r w:rsidR="00AB33F2">
        <w:t>two-step</w:t>
      </w:r>
      <w:r w:rsidR="0029218A">
        <w:t xml:space="preserve"> cap process. Zones 1-7 </w:t>
      </w:r>
      <w:r w:rsidR="00545144">
        <w:t xml:space="preserve">and Zones 8 to </w:t>
      </w:r>
      <w:r w:rsidR="00076C02">
        <w:t>27 have separate caps</w:t>
      </w:r>
      <w:r w:rsidR="00545144">
        <w:t>.</w:t>
      </w:r>
      <w:r w:rsidR="00147774">
        <w:t xml:space="preserve"> The Use of 1 SD limits the tariffs far more appropriately a</w:t>
      </w:r>
      <w:r w:rsidR="00116D5D">
        <w:t>nd ensures the caps bite appropriately</w:t>
      </w:r>
      <w:r w:rsidR="00F96B22">
        <w:t>.</w:t>
      </w:r>
      <w:r w:rsidR="00076C02">
        <w:t xml:space="preserve"> How YRNS is applied to zones </w:t>
      </w:r>
      <w:r w:rsidR="003038FB">
        <w:t>naturally means that there are locational differences</w:t>
      </w:r>
    </w:p>
    <w:p w:rsidR="00DC3ACD" w:rsidP="00B017F0" w:rsidRDefault="00F96B22" w14:paraId="50299C88" w14:textId="384A69B7">
      <w:pPr>
        <w:jc w:val="both"/>
      </w:pPr>
      <w:r>
        <w:t>In terms of future Zoning changes</w:t>
      </w:r>
      <w:r w:rsidR="008E2E63">
        <w:t>,</w:t>
      </w:r>
      <w:r>
        <w:t xml:space="preserve"> the </w:t>
      </w:r>
      <w:r w:rsidR="00AB33F2">
        <w:t>two-step</w:t>
      </w:r>
      <w:r>
        <w:t xml:space="preserve"> process</w:t>
      </w:r>
      <w:r w:rsidR="00E0665E">
        <w:t xml:space="preserve"> will be</w:t>
      </w:r>
      <w:r w:rsidR="008E2E63">
        <w:t xml:space="preserve"> mostly</w:t>
      </w:r>
      <w:r w:rsidR="00E0665E">
        <w:t xml:space="preserve"> aligned to</w:t>
      </w:r>
      <w:r w:rsidR="008E2E63">
        <w:t xml:space="preserve"> the proposed</w:t>
      </w:r>
      <w:r w:rsidR="00E0665E">
        <w:t xml:space="preserve"> Zone</w:t>
      </w:r>
      <w:r w:rsidR="00C80314">
        <w:t>s</w:t>
      </w:r>
      <w:r w:rsidR="00E0665E">
        <w:t xml:space="preserve"> 1 and 2 according to the latest </w:t>
      </w:r>
      <w:r w:rsidR="008D1FB6">
        <w:t xml:space="preserve">work within </w:t>
      </w:r>
      <w:hyperlink w:history="1" r:id="rId13">
        <w:r w:rsidRPr="00733977" w:rsidR="008D1FB6">
          <w:rPr>
            <w:rStyle w:val="Hyperlink"/>
          </w:rPr>
          <w:t>CMP</w:t>
        </w:r>
        <w:r w:rsidRPr="00733977" w:rsidR="008E2E63">
          <w:rPr>
            <w:rStyle w:val="Hyperlink"/>
          </w:rPr>
          <w:t>419</w:t>
        </w:r>
      </w:hyperlink>
      <w:r w:rsidR="008E2E63">
        <w:t xml:space="preserve"> </w:t>
      </w:r>
      <w:r w:rsidR="00DC3ACD">
        <w:t xml:space="preserve">but this is something for the </w:t>
      </w:r>
      <w:hyperlink w:history="1" r:id="rId14">
        <w:r w:rsidRPr="00733977" w:rsidR="00DC3ACD">
          <w:rPr>
            <w:rStyle w:val="Hyperlink"/>
          </w:rPr>
          <w:t>CMP419</w:t>
        </w:r>
      </w:hyperlink>
      <w:r w:rsidR="00DC3ACD">
        <w:t xml:space="preserve"> to assess, and </w:t>
      </w:r>
      <w:r w:rsidR="008E2E63">
        <w:t>how</w:t>
      </w:r>
      <w:r w:rsidR="00C80314">
        <w:t xml:space="preserve"> the various solutions may impact upon the baseline</w:t>
      </w:r>
      <w:r w:rsidR="00DC3ACD">
        <w:t>.</w:t>
      </w:r>
    </w:p>
    <w:p w:rsidR="004023EF" w:rsidP="00B017F0" w:rsidRDefault="00DC3ACD" w14:paraId="38EF4E6A" w14:textId="55DC9726">
      <w:pPr>
        <w:jc w:val="both"/>
      </w:pPr>
      <w:r>
        <w:t xml:space="preserve">To not do something because </w:t>
      </w:r>
      <w:r w:rsidR="00B71E7F">
        <w:t>of a potential</w:t>
      </w:r>
      <w:r>
        <w:t xml:space="preserve"> future</w:t>
      </w:r>
      <w:r w:rsidR="00B71E7F">
        <w:t xml:space="preserve"> change is not good governance but it can easily be </w:t>
      </w:r>
      <w:r w:rsidR="00BE202E">
        <w:t>dealt</w:t>
      </w:r>
      <w:r w:rsidR="003120B5">
        <w:t xml:space="preserve">. </w:t>
      </w:r>
      <w:r w:rsidR="00D91D49">
        <w:t xml:space="preserve">Comparisons should always be </w:t>
      </w:r>
      <w:r w:rsidR="0009106E">
        <w:t>made to the current baseline when assessing modifications.</w:t>
      </w:r>
      <w:r w:rsidR="00116D5D">
        <w:t xml:space="preserve"> </w:t>
      </w:r>
    </w:p>
    <w:p w:rsidRPr="00353337" w:rsidR="003038FB" w:rsidP="00B017F0" w:rsidRDefault="003038FB" w14:paraId="64303153" w14:textId="61D41F26">
      <w:pPr>
        <w:jc w:val="both"/>
      </w:pPr>
      <w:r>
        <w:t xml:space="preserve">The impact of the new solution </w:t>
      </w:r>
      <w:r w:rsidR="006C0027">
        <w:t>is shown below.</w:t>
      </w:r>
    </w:p>
    <w:p w:rsidR="00B017F0" w:rsidP="00353337" w:rsidRDefault="00B017F0" w14:paraId="01A1C132" w14:textId="478FBDDA">
      <w:pPr>
        <w:jc w:val="both"/>
      </w:pPr>
    </w:p>
    <w:p w:rsidR="00CD5DCD" w:rsidP="00353337" w:rsidRDefault="00353337" w14:paraId="0C81355B" w14:textId="3EB4FE60">
      <w:pPr>
        <w:jc w:val="both"/>
      </w:pPr>
      <w:r w:rsidRPr="00353337">
        <w:rPr>
          <w:noProof/>
        </w:rPr>
        <w:lastRenderedPageBreak/>
        <w:drawing>
          <wp:inline distT="0" distB="0" distL="0" distR="0" wp14:anchorId="56729CB6" wp14:editId="15439899">
            <wp:extent cx="6188710" cy="6657340"/>
            <wp:effectExtent l="0" t="0" r="2540" b="0"/>
            <wp:docPr id="1724676916" name="Picture 1724676916"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676916" name="Picture 2" descr="A screenshot of a graph&#10;&#10;Description automatically generated"/>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188710" cy="6657340"/>
                    </a:xfrm>
                    <a:prstGeom prst="rect">
                      <a:avLst/>
                    </a:prstGeom>
                    <a:noFill/>
                    <a:ln>
                      <a:noFill/>
                    </a:ln>
                  </pic:spPr>
                </pic:pic>
              </a:graphicData>
            </a:graphic>
          </wp:inline>
        </w:drawing>
      </w:r>
    </w:p>
    <w:p w:rsidR="00353337" w:rsidP="00353337" w:rsidRDefault="00353337" w14:paraId="43087C6C" w14:textId="77777777">
      <w:pPr>
        <w:jc w:val="both"/>
      </w:pPr>
    </w:p>
    <w:p w:rsidR="00CD5DCD" w:rsidP="00CD5DCD" w:rsidRDefault="00CD5DCD" w14:paraId="53E88AA5" w14:textId="77777777">
      <w:pPr>
        <w:jc w:val="both"/>
      </w:pPr>
    </w:p>
    <w:p w:rsidRPr="00313B1D" w:rsidR="00CD5DCD" w:rsidP="00CD5DCD" w:rsidRDefault="00CD5DCD" w14:paraId="1B1BCAB0" w14:textId="77777777">
      <w:pPr>
        <w:pStyle w:val="Style3"/>
        <w:shd w:val="clear" w:color="auto" w:fill="FF00FF" w:themeFill="accent1"/>
      </w:pPr>
      <w:r w:rsidRPr="00313B1D">
        <w:t>What is the difference between this and the Original Proposal?</w:t>
      </w:r>
    </w:p>
    <w:p w:rsidR="00CD5DCD" w:rsidP="00CD5DCD" w:rsidRDefault="00A1446E" w14:paraId="143B8740" w14:textId="64D8AC2F">
      <w:pPr>
        <w:spacing w:after="0" w:line="240" w:lineRule="auto"/>
        <w:jc w:val="both"/>
        <w:textAlignment w:val="baseline"/>
        <w:rPr>
          <w:rFonts w:cs="Arial"/>
        </w:rPr>
      </w:pPr>
      <w:r>
        <w:rPr>
          <w:rFonts w:cs="Arial"/>
        </w:rPr>
        <w:t xml:space="preserve">The WACM introduces a </w:t>
      </w:r>
      <w:r w:rsidR="0003625D">
        <w:rPr>
          <w:rFonts w:cs="Arial"/>
        </w:rPr>
        <w:t>two-step</w:t>
      </w:r>
      <w:r>
        <w:rPr>
          <w:rFonts w:cs="Arial"/>
        </w:rPr>
        <w:t xml:space="preserve"> cap</w:t>
      </w:r>
      <w:r w:rsidR="00D57477">
        <w:rPr>
          <w:rFonts w:cs="Arial"/>
        </w:rPr>
        <w:t xml:space="preserve">. Zone 1 to 7 and Zones </w:t>
      </w:r>
      <w:r w:rsidR="001942C6">
        <w:rPr>
          <w:rFonts w:cs="Arial"/>
        </w:rPr>
        <w:t>8</w:t>
      </w:r>
      <w:r w:rsidR="00D57477">
        <w:rPr>
          <w:rFonts w:cs="Arial"/>
        </w:rPr>
        <w:t xml:space="preserve"> to 27 based on existing zones</w:t>
      </w:r>
      <w:r w:rsidR="001942C6">
        <w:rPr>
          <w:rFonts w:cs="Arial"/>
        </w:rPr>
        <w:t>.</w:t>
      </w:r>
    </w:p>
    <w:p w:rsidR="001942C6" w:rsidP="00CD5DCD" w:rsidRDefault="001942C6" w14:paraId="1588E6C9" w14:textId="122E2F29">
      <w:pPr>
        <w:spacing w:after="0" w:line="240" w:lineRule="auto"/>
        <w:jc w:val="both"/>
        <w:textAlignment w:val="baseline"/>
        <w:rPr>
          <w:rFonts w:cs="Arial"/>
        </w:rPr>
      </w:pPr>
    </w:p>
    <w:p w:rsidR="001942C6" w:rsidP="00CD5DCD" w:rsidRDefault="001942C6" w14:paraId="2E77BBFC" w14:textId="0DFA5A69">
      <w:pPr>
        <w:spacing w:after="0" w:line="240" w:lineRule="auto"/>
        <w:jc w:val="both"/>
        <w:textAlignment w:val="baseline"/>
        <w:rPr>
          <w:rFonts w:cs="Arial"/>
        </w:rPr>
      </w:pPr>
      <w:r>
        <w:rPr>
          <w:rFonts w:cs="Arial"/>
        </w:rPr>
        <w:lastRenderedPageBreak/>
        <w:t>It uses 1 standard deviation as opposed to 2 standard deviations.</w:t>
      </w:r>
    </w:p>
    <w:p w:rsidR="00CD5DCD" w:rsidP="00CD5DCD" w:rsidRDefault="00CD5DCD" w14:paraId="4AC05666" w14:textId="77777777">
      <w:pPr>
        <w:spacing w:after="0" w:line="240" w:lineRule="auto"/>
        <w:jc w:val="both"/>
        <w:textAlignment w:val="baseline"/>
        <w:rPr>
          <w:rFonts w:cs="Arial"/>
        </w:rPr>
      </w:pPr>
    </w:p>
    <w:p w:rsidR="00CD5DCD" w:rsidP="00CD5DCD" w:rsidRDefault="00CD5DCD" w14:paraId="4FBF7114" w14:textId="77777777">
      <w:pPr>
        <w:spacing w:after="0" w:line="240" w:lineRule="auto"/>
        <w:jc w:val="both"/>
        <w:textAlignment w:val="baseline"/>
        <w:rPr>
          <w:rFonts w:cs="Arial"/>
        </w:rPr>
      </w:pPr>
    </w:p>
    <w:p w:rsidRPr="006277B0" w:rsidR="00CD5DCD" w:rsidP="00CD5DCD" w:rsidRDefault="00CD5DCD" w14:paraId="7E61E6ED" w14:textId="77777777">
      <w:pPr>
        <w:pStyle w:val="Style4"/>
        <w:rPr>
          <w:color w:val="000000"/>
          <w:sz w:val="24"/>
        </w:rPr>
      </w:pPr>
      <w:r w:rsidRPr="00663B2B">
        <w:t xml:space="preserve">What is the impact of this </w:t>
      </w:r>
      <w:r w:rsidRPr="00976D98">
        <w:t>change</w:t>
      </w:r>
      <w:r w:rsidRPr="00663B2B">
        <w:t>?</w:t>
      </w:r>
    </w:p>
    <w:tbl>
      <w:tblPr>
        <w:tblpPr w:leftFromText="180" w:rightFromText="180" w:vertAnchor="text" w:horzAnchor="margin" w:tblpY="49"/>
        <w:tblOverlap w:val="never"/>
        <w:tblW w:w="9209" w:type="dxa"/>
        <w:tblBorders>
          <w:top w:val="single" w:color="FF00FF" w:themeColor="accent1" w:sz="4" w:space="0"/>
          <w:left w:val="single" w:color="FF00FF" w:themeColor="accent1" w:sz="4" w:space="0"/>
          <w:bottom w:val="single" w:color="FF00FF" w:themeColor="accent1" w:sz="4" w:space="0"/>
          <w:right w:val="single" w:color="FF00FF" w:themeColor="accent1" w:sz="4" w:space="0"/>
          <w:insideH w:val="single" w:color="FF00FF" w:themeColor="accent1" w:sz="4" w:space="0"/>
          <w:insideV w:val="single" w:color="FF00FF" w:themeColor="accent1" w:sz="4" w:space="0"/>
        </w:tblBorders>
        <w:tblCellMar>
          <w:left w:w="0" w:type="dxa"/>
          <w:right w:w="0" w:type="dxa"/>
        </w:tblCellMar>
        <w:tblLook w:val="01E0" w:firstRow="1" w:lastRow="1" w:firstColumn="1" w:lastColumn="1" w:noHBand="0" w:noVBand="0"/>
      </w:tblPr>
      <w:tblGrid>
        <w:gridCol w:w="6478"/>
        <w:gridCol w:w="2731"/>
      </w:tblGrid>
      <w:tr w:rsidRPr="00C73CBB" w:rsidR="00CD5DCD" w:rsidTr="00A70D4C" w14:paraId="49BFB3F2" w14:textId="77777777">
        <w:trPr>
          <w:trHeight w:val="561" w:hRule="exact"/>
        </w:trPr>
        <w:tc>
          <w:tcPr>
            <w:tcW w:w="9209" w:type="dxa"/>
            <w:gridSpan w:val="2"/>
            <w:shd w:val="clear" w:color="auto" w:fill="FF00FF" w:themeFill="accent1"/>
            <w:vAlign w:val="center"/>
          </w:tcPr>
          <w:p w:rsidRPr="00314414" w:rsidR="00CD5DCD" w:rsidP="00A70D4C" w:rsidRDefault="00CD5DCD" w14:paraId="0CE50A10" w14:textId="77777777">
            <w:pPr>
              <w:pStyle w:val="TableHeading"/>
              <w:rPr>
                <w:rFonts w:cs="Arial"/>
                <w:b/>
                <w:szCs w:val="20"/>
              </w:rPr>
            </w:pPr>
            <w:r w:rsidRPr="000B6ADA">
              <w:rPr>
                <w:rFonts w:cs="Arial"/>
                <w:b/>
                <w:color w:val="FFFFFF" w:themeColor="background1"/>
                <w:szCs w:val="20"/>
              </w:rPr>
              <w:t>Proposer’s Assessment against C</w:t>
            </w:r>
            <w:r>
              <w:rPr>
                <w:rFonts w:cs="Arial"/>
                <w:b/>
                <w:color w:val="FFFFFF" w:themeColor="background1"/>
                <w:szCs w:val="20"/>
              </w:rPr>
              <w:t>USC Charging</w:t>
            </w:r>
            <w:r w:rsidRPr="000B6ADA">
              <w:rPr>
                <w:rFonts w:cs="Arial"/>
                <w:b/>
                <w:color w:val="FFFFFF" w:themeColor="background1"/>
                <w:szCs w:val="20"/>
              </w:rPr>
              <w:t xml:space="preserve"> Objectives  </w:t>
            </w:r>
          </w:p>
        </w:tc>
      </w:tr>
      <w:tr w:rsidRPr="00C73CBB" w:rsidR="00CD5DCD" w:rsidTr="00A70D4C" w14:paraId="2405002D" w14:textId="77777777">
        <w:trPr>
          <w:trHeight w:val="397"/>
        </w:trPr>
        <w:tc>
          <w:tcPr>
            <w:tcW w:w="6478" w:type="dxa"/>
          </w:tcPr>
          <w:p w:rsidRPr="006A726B" w:rsidR="00CD5DCD" w:rsidP="00A70D4C" w:rsidRDefault="00CD5DCD" w14:paraId="5A67243A" w14:textId="77777777">
            <w:pPr>
              <w:ind w:left="113" w:right="113"/>
              <w:rPr>
                <w:rFonts w:cs="Arial"/>
                <w:b/>
                <w:szCs w:val="20"/>
              </w:rPr>
            </w:pPr>
            <w:r w:rsidRPr="006A726B">
              <w:rPr>
                <w:b/>
                <w:szCs w:val="20"/>
              </w:rPr>
              <w:t>Relevant Objective</w:t>
            </w:r>
          </w:p>
        </w:tc>
        <w:tc>
          <w:tcPr>
            <w:tcW w:w="2731" w:type="dxa"/>
          </w:tcPr>
          <w:p w:rsidRPr="006A726B" w:rsidR="00CD5DCD" w:rsidP="00A70D4C" w:rsidRDefault="00CD5DCD" w14:paraId="41E5B2B1" w14:textId="77777777">
            <w:pPr>
              <w:ind w:left="113" w:right="113"/>
              <w:rPr>
                <w:b/>
                <w:szCs w:val="20"/>
              </w:rPr>
            </w:pPr>
            <w:r w:rsidRPr="006A726B">
              <w:rPr>
                <w:b/>
                <w:szCs w:val="20"/>
              </w:rPr>
              <w:t>Identified impact</w:t>
            </w:r>
          </w:p>
        </w:tc>
      </w:tr>
      <w:tr w:rsidRPr="00C73CBB" w:rsidR="00CD5DCD" w:rsidTr="00A70D4C" w14:paraId="4F38E356" w14:textId="77777777">
        <w:trPr>
          <w:trHeight w:val="397"/>
        </w:trPr>
        <w:tc>
          <w:tcPr>
            <w:tcW w:w="6478" w:type="dxa"/>
          </w:tcPr>
          <w:p w:rsidRPr="006A726B" w:rsidR="00CD5DCD" w:rsidP="00A70D4C" w:rsidRDefault="00CD5DCD" w14:paraId="6EE489F3" w14:textId="77777777">
            <w:pPr>
              <w:pStyle w:val="Tablebodycopy"/>
              <w:ind w:left="453" w:right="238" w:hanging="340"/>
              <w:rPr>
                <w:rFonts w:cs="Arial"/>
                <w:color w:val="auto"/>
                <w:szCs w:val="20"/>
              </w:rPr>
            </w:pPr>
            <w:r w:rsidRPr="006A726B">
              <w:rPr>
                <w:rFonts w:cs="Arial"/>
                <w:color w:val="auto"/>
                <w:szCs w:val="20"/>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2731" w:type="dxa"/>
          </w:tcPr>
          <w:p w:rsidRPr="006A726B" w:rsidR="00CD5DCD" w:rsidP="001942C6" w:rsidRDefault="00CD5DCD" w14:paraId="508D13AE" w14:textId="7DD14776">
            <w:pPr>
              <w:spacing w:before="40"/>
              <w:rPr>
                <w:szCs w:val="20"/>
              </w:rPr>
            </w:pPr>
            <w:r w:rsidRPr="000237CD">
              <w:rPr>
                <w:b/>
              </w:rPr>
              <w:t>Positive</w:t>
            </w:r>
            <w:r w:rsidR="001942C6">
              <w:rPr>
                <w:b/>
              </w:rPr>
              <w:t>:</w:t>
            </w:r>
            <w:r>
              <w:t xml:space="preserve"> </w:t>
            </w:r>
            <w:r w:rsidR="00705D89">
              <w:t>Ofgem clearly state that they want to limit future rises but</w:t>
            </w:r>
            <w:r w:rsidR="004605FA">
              <w:t xml:space="preserve"> at the same time</w:t>
            </w:r>
            <w:r w:rsidR="00705D89">
              <w:t xml:space="preserve"> not to eliminate </w:t>
            </w:r>
            <w:r w:rsidR="005E720E">
              <w:t xml:space="preserve">and remove locational differences. Removing locational differences </w:t>
            </w:r>
            <w:r w:rsidR="009D4ED8">
              <w:t>skews competition by removing any existing cost reflectivity</w:t>
            </w:r>
            <w:r w:rsidR="00042D88">
              <w:t xml:space="preserve">, and results in existing generators located nearby </w:t>
            </w:r>
            <w:r w:rsidR="00EB5860">
              <w:t>bearing an ‘unfair’ brunt of costs for new connections.</w:t>
            </w:r>
            <w:r w:rsidR="00140A91">
              <w:t xml:space="preserve"> </w:t>
            </w:r>
            <w:r w:rsidR="00586A9D">
              <w:t>It can</w:t>
            </w:r>
            <w:r w:rsidR="00F65488">
              <w:t xml:space="preserve"> unfairly</w:t>
            </w:r>
            <w:r w:rsidR="00586A9D">
              <w:t xml:space="preserve"> shift the merit order of projects </w:t>
            </w:r>
            <w:r w:rsidR="00F65488">
              <w:t xml:space="preserve">within the various auctions with the end consumer paying </w:t>
            </w:r>
            <w:r w:rsidR="00C52E24">
              <w:t>extra due to that shifting.</w:t>
            </w:r>
          </w:p>
        </w:tc>
      </w:tr>
      <w:tr w:rsidRPr="00C73CBB" w:rsidR="00CD5DCD" w:rsidTr="00A70D4C" w14:paraId="4B7A7138" w14:textId="77777777">
        <w:trPr>
          <w:trHeight w:val="397"/>
        </w:trPr>
        <w:tc>
          <w:tcPr>
            <w:tcW w:w="6478" w:type="dxa"/>
          </w:tcPr>
          <w:p w:rsidRPr="006A726B" w:rsidR="00CD5DCD" w:rsidP="00A70D4C" w:rsidRDefault="00CD5DCD" w14:paraId="54762E03" w14:textId="77777777">
            <w:pPr>
              <w:pStyle w:val="Tablebodycopy"/>
              <w:ind w:left="453" w:right="238" w:hanging="340"/>
              <w:rPr>
                <w:rFonts w:cs="Arial"/>
                <w:color w:val="auto"/>
                <w:szCs w:val="20"/>
              </w:rPr>
            </w:pPr>
            <w:r w:rsidRPr="006A726B">
              <w:rPr>
                <w:rFonts w:cs="Arial"/>
                <w:color w:val="auto"/>
                <w:szCs w:val="20"/>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731" w:type="dxa"/>
          </w:tcPr>
          <w:p w:rsidRPr="004605FA" w:rsidR="00CD5DCD" w:rsidP="00A70D4C" w:rsidRDefault="00CD5DCD" w14:paraId="54D005C6" w14:textId="46896C7E">
            <w:pPr>
              <w:spacing w:before="40"/>
              <w:ind w:left="113" w:right="113"/>
              <w:rPr>
                <w:bCs/>
                <w:szCs w:val="20"/>
              </w:rPr>
            </w:pPr>
            <w:r w:rsidRPr="002933F2">
              <w:rPr>
                <w:b/>
              </w:rPr>
              <w:t>Positive</w:t>
            </w:r>
            <w:r w:rsidR="004605FA">
              <w:rPr>
                <w:b/>
              </w:rPr>
              <w:t xml:space="preserve">: </w:t>
            </w:r>
            <w:r w:rsidR="004605FA">
              <w:rPr>
                <w:bCs/>
              </w:rPr>
              <w:t>Ofgem state that new investment is likely to be more centrally planned and to meet 2030 targets Generation will be required to</w:t>
            </w:r>
            <w:r w:rsidR="0003433A">
              <w:rPr>
                <w:bCs/>
              </w:rPr>
              <w:t xml:space="preserve"> </w:t>
            </w:r>
          </w:p>
        </w:tc>
      </w:tr>
      <w:tr w:rsidRPr="00C73CBB" w:rsidR="00CD5DCD" w:rsidTr="00A70D4C" w14:paraId="2FF46D07" w14:textId="77777777">
        <w:trPr>
          <w:trHeight w:val="397"/>
        </w:trPr>
        <w:tc>
          <w:tcPr>
            <w:tcW w:w="6478" w:type="dxa"/>
          </w:tcPr>
          <w:p w:rsidRPr="006A726B" w:rsidR="00CD5DCD" w:rsidP="00A70D4C" w:rsidRDefault="00CD5DCD" w14:paraId="33564796" w14:textId="77777777">
            <w:pPr>
              <w:pStyle w:val="Tablebodycopy"/>
              <w:ind w:left="453" w:right="238" w:hanging="340"/>
              <w:rPr>
                <w:rFonts w:cs="Arial"/>
                <w:color w:val="auto"/>
                <w:szCs w:val="20"/>
              </w:rPr>
            </w:pPr>
            <w:r w:rsidRPr="006A726B">
              <w:rPr>
                <w:rFonts w:cs="Arial"/>
                <w:color w:val="auto"/>
                <w:szCs w:val="20"/>
              </w:rPr>
              <w:t xml:space="preserve">(c) That, so far as is consistent with sub-paragraphs (a) and (b), the use of system charging methodology, as </w:t>
            </w:r>
            <w:r w:rsidRPr="006A726B">
              <w:rPr>
                <w:rFonts w:cs="Arial"/>
                <w:color w:val="auto"/>
                <w:szCs w:val="20"/>
              </w:rPr>
              <w:lastRenderedPageBreak/>
              <w:t>far as is reasonably practicable, properly takes account of the developments in transmission licensees’ transmission businesses;</w:t>
            </w:r>
          </w:p>
        </w:tc>
        <w:tc>
          <w:tcPr>
            <w:tcW w:w="2731" w:type="dxa"/>
          </w:tcPr>
          <w:p w:rsidRPr="006A726B" w:rsidR="00CD5DCD" w:rsidP="00A70D4C" w:rsidRDefault="00CD5DCD" w14:paraId="100521F5" w14:textId="1D3B3385">
            <w:pPr>
              <w:spacing w:before="40"/>
              <w:ind w:left="113" w:right="113"/>
              <w:rPr>
                <w:szCs w:val="20"/>
              </w:rPr>
            </w:pPr>
            <w:r w:rsidRPr="002933F2">
              <w:rPr>
                <w:b/>
              </w:rPr>
              <w:lastRenderedPageBreak/>
              <w:t>None</w:t>
            </w:r>
            <w:r w:rsidR="0006436D">
              <w:rPr>
                <w:b/>
              </w:rPr>
              <w:t>:</w:t>
            </w:r>
          </w:p>
        </w:tc>
      </w:tr>
      <w:tr w:rsidRPr="00C73CBB" w:rsidR="00CD5DCD" w:rsidTr="00A70D4C" w14:paraId="393B8802" w14:textId="77777777">
        <w:trPr>
          <w:trHeight w:val="397"/>
        </w:trPr>
        <w:tc>
          <w:tcPr>
            <w:tcW w:w="6478" w:type="dxa"/>
          </w:tcPr>
          <w:p w:rsidRPr="006A726B" w:rsidR="00CD5DCD" w:rsidP="00A70D4C" w:rsidRDefault="00CD5DCD" w14:paraId="4F0761C9" w14:textId="77777777">
            <w:pPr>
              <w:pStyle w:val="Tablebodycopy"/>
              <w:ind w:left="453" w:right="238" w:hanging="340"/>
              <w:rPr>
                <w:rFonts w:cs="Arial"/>
                <w:color w:val="auto"/>
                <w:szCs w:val="20"/>
              </w:rPr>
            </w:pPr>
            <w:r w:rsidRPr="006A726B">
              <w:rPr>
                <w:rFonts w:cs="Arial"/>
                <w:color w:val="auto"/>
                <w:szCs w:val="20"/>
              </w:rPr>
              <w:t>(d) Compliance with the Electricity Regulation and any relevant legally binding decision of the European Commission and/or the Agency</w:t>
            </w:r>
            <w:r>
              <w:rPr>
                <w:rFonts w:cs="Arial"/>
                <w:color w:val="auto"/>
                <w:szCs w:val="20"/>
              </w:rPr>
              <w:t xml:space="preserve"> *;</w:t>
            </w:r>
            <w:r w:rsidRPr="006A726B">
              <w:rPr>
                <w:rFonts w:cs="Arial"/>
                <w:color w:val="auto"/>
                <w:szCs w:val="20"/>
              </w:rPr>
              <w:t xml:space="preserve"> and</w:t>
            </w:r>
          </w:p>
        </w:tc>
        <w:tc>
          <w:tcPr>
            <w:tcW w:w="2731" w:type="dxa"/>
          </w:tcPr>
          <w:p w:rsidRPr="006A726B" w:rsidR="00CD5DCD" w:rsidP="00A70D4C" w:rsidRDefault="00CD5DCD" w14:paraId="693F375B" w14:textId="2C7D9F00">
            <w:pPr>
              <w:spacing w:before="40"/>
              <w:ind w:left="113" w:right="113"/>
              <w:rPr>
                <w:szCs w:val="20"/>
              </w:rPr>
            </w:pPr>
            <w:r w:rsidRPr="002933F2">
              <w:rPr>
                <w:b/>
              </w:rPr>
              <w:t>None</w:t>
            </w:r>
            <w:r w:rsidRPr="002933F2">
              <w:t xml:space="preserve"> </w:t>
            </w:r>
          </w:p>
        </w:tc>
      </w:tr>
      <w:tr w:rsidRPr="00C73CBB" w:rsidR="00CD5DCD" w:rsidTr="00A70D4C" w14:paraId="49AB9EB0" w14:textId="77777777">
        <w:trPr>
          <w:trHeight w:val="397"/>
        </w:trPr>
        <w:tc>
          <w:tcPr>
            <w:tcW w:w="6478" w:type="dxa"/>
          </w:tcPr>
          <w:p w:rsidRPr="006A726B" w:rsidR="00CD5DCD" w:rsidP="00A70D4C" w:rsidRDefault="00CD5DCD" w14:paraId="3BDD886C" w14:textId="77777777">
            <w:pPr>
              <w:pStyle w:val="Tablebodycopy"/>
              <w:ind w:right="238"/>
              <w:rPr>
                <w:rFonts w:cs="Arial"/>
                <w:szCs w:val="20"/>
              </w:rPr>
            </w:pPr>
            <w:r w:rsidRPr="00486612">
              <w:rPr>
                <w:rFonts w:cs="Arial"/>
                <w:color w:val="auto"/>
                <w:szCs w:val="20"/>
              </w:rPr>
              <w:t xml:space="preserve">(e) </w:t>
            </w:r>
            <w:r>
              <w:rPr>
                <w:rFonts w:cs="Arial"/>
                <w:color w:val="auto"/>
                <w:szCs w:val="20"/>
              </w:rPr>
              <w:t>P</w:t>
            </w:r>
            <w:r w:rsidRPr="00486612">
              <w:rPr>
                <w:rFonts w:cs="Arial"/>
                <w:color w:val="auto"/>
                <w:szCs w:val="20"/>
              </w:rPr>
              <w:t>romoting efficiency in the implementation and administration of the system charging methodology.</w:t>
            </w:r>
          </w:p>
        </w:tc>
        <w:tc>
          <w:tcPr>
            <w:tcW w:w="2731" w:type="dxa"/>
          </w:tcPr>
          <w:p w:rsidRPr="006A726B" w:rsidR="00CD5DCD" w:rsidP="00A70D4C" w:rsidRDefault="00CC5497" w14:paraId="3CC76CF4" w14:textId="0E9373AB">
            <w:pPr>
              <w:spacing w:before="40"/>
              <w:ind w:left="113" w:right="113"/>
              <w:rPr>
                <w:szCs w:val="20"/>
              </w:rPr>
            </w:pPr>
            <w:r>
              <w:rPr>
                <w:b/>
              </w:rPr>
              <w:t>Slight negative:</w:t>
            </w:r>
            <w:r w:rsidRPr="002933F2" w:rsidR="00CD5DCD">
              <w:t xml:space="preserve"> </w:t>
            </w:r>
            <w:r>
              <w:t>A slight added level of complexity but is more than offset by the positives</w:t>
            </w:r>
          </w:p>
        </w:tc>
      </w:tr>
      <w:tr w:rsidRPr="00C73CBB" w:rsidR="00CD5DCD" w:rsidTr="00A70D4C" w14:paraId="37AD0DD2" w14:textId="77777777">
        <w:trPr>
          <w:trHeight w:val="397"/>
        </w:trPr>
        <w:tc>
          <w:tcPr>
            <w:tcW w:w="9209" w:type="dxa"/>
            <w:gridSpan w:val="2"/>
          </w:tcPr>
          <w:p w:rsidRPr="002B5ADD" w:rsidR="00CD5DCD" w:rsidP="00A70D4C" w:rsidRDefault="00CD5DCD" w14:paraId="57F39BCE" w14:textId="77777777">
            <w:pPr>
              <w:spacing w:before="40"/>
              <w:ind w:left="113" w:right="113"/>
            </w:pPr>
            <w:r w:rsidRPr="00BD5234">
              <w:rPr>
                <w:rFonts w:cs="Arial"/>
              </w:rPr>
              <w:t>*</w:t>
            </w:r>
            <w:r w:rsidRPr="001C36EA">
              <w:rPr>
                <w:rFonts w:cs="Arial"/>
              </w:rPr>
              <w:t>The Electricity Regulation referred to in objective (</w:t>
            </w:r>
            <w:r>
              <w:rPr>
                <w:rFonts w:cs="Arial"/>
              </w:rPr>
              <w:t>d</w:t>
            </w:r>
            <w:r w:rsidRPr="001C36EA">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tc>
      </w:tr>
    </w:tbl>
    <w:p w:rsidR="00CD5DCD" w:rsidP="00CD5DCD" w:rsidRDefault="00CD5DCD" w14:paraId="04F7FEEB" w14:textId="77777777">
      <w:pPr>
        <w:pStyle w:val="ListParagraph"/>
        <w:keepLines/>
        <w:widowControl w:val="0"/>
        <w:tabs>
          <w:tab w:val="left" w:pos="1418"/>
        </w:tabs>
        <w:spacing w:line="264" w:lineRule="auto"/>
        <w:ind w:left="0"/>
        <w:rPr>
          <w:rFonts w:cs="Arial"/>
          <w:b/>
          <w:bCs/>
          <w:color w:val="FF00FF" w:themeColor="accent1"/>
          <w:kern w:val="32"/>
        </w:rPr>
      </w:pPr>
      <w:r>
        <w:rPr>
          <w:rFonts w:cs="Arial"/>
          <w:b/>
          <w:bCs/>
          <w:color w:val="FF00FF" w:themeColor="accent1"/>
          <w:kern w:val="32"/>
        </w:rPr>
        <w:t xml:space="preserve"> </w:t>
      </w:r>
    </w:p>
    <w:p w:rsidR="00CD5DCD" w:rsidP="00CD5DCD" w:rsidRDefault="00CD5DCD" w14:paraId="38FB37BE" w14:textId="77777777">
      <w:pPr>
        <w:pStyle w:val="ListParagraph"/>
        <w:keepLines/>
        <w:widowControl w:val="0"/>
        <w:tabs>
          <w:tab w:val="left" w:pos="1418"/>
        </w:tabs>
        <w:spacing w:line="264" w:lineRule="auto"/>
        <w:ind w:left="0"/>
        <w:rPr>
          <w:rFonts w:cs="Arial"/>
          <w:b/>
          <w:bCs/>
          <w:color w:val="FF00FF" w:themeColor="accent1"/>
          <w:kern w:val="32"/>
        </w:rPr>
      </w:pPr>
    </w:p>
    <w:p w:rsidR="00CD5DCD" w:rsidP="007D10A3" w:rsidRDefault="00CD5DCD" w14:paraId="18963A9C" w14:textId="77777777">
      <w:pPr>
        <w:pStyle w:val="e"/>
      </w:pPr>
      <w:r>
        <w:t>When will this change take place?</w:t>
      </w:r>
    </w:p>
    <w:p w:rsidR="00CD5DCD" w:rsidP="00CD5DCD" w:rsidRDefault="00CD5DCD" w14:paraId="56532A31" w14:textId="77777777">
      <w:pPr>
        <w:rPr>
          <w:b/>
        </w:rPr>
      </w:pPr>
      <w:r w:rsidRPr="005625BF">
        <w:rPr>
          <w:b/>
        </w:rPr>
        <w:t>Implementation date:</w:t>
      </w:r>
    </w:p>
    <w:p w:rsidR="00CD5DCD" w:rsidP="00CD5DCD" w:rsidRDefault="00BC0274" w14:paraId="4F868A7E" w14:textId="6220FDE6">
      <w:pPr>
        <w:jc w:val="both"/>
      </w:pPr>
      <w:r>
        <w:t xml:space="preserve">The decision date is far more important than the actual implementation. </w:t>
      </w:r>
    </w:p>
    <w:p w:rsidRPr="005625BF" w:rsidR="00CD5DCD" w:rsidP="00CD5DCD" w:rsidRDefault="00CD5DCD" w14:paraId="777BE4CD" w14:textId="77777777">
      <w:pPr>
        <w:rPr>
          <w:b/>
        </w:rPr>
      </w:pPr>
      <w:r>
        <w:rPr>
          <w:b/>
        </w:rPr>
        <w:t>Implementation approach:</w:t>
      </w:r>
    </w:p>
    <w:p w:rsidRPr="00AC04D3" w:rsidR="00CD5DCD" w:rsidP="00CD5DCD" w:rsidRDefault="00BC0274" w14:paraId="6705954A" w14:textId="242CC4A9">
      <w:pPr>
        <w:keepLines/>
        <w:widowControl w:val="0"/>
        <w:tabs>
          <w:tab w:val="left" w:pos="1418"/>
        </w:tabs>
        <w:spacing w:line="264" w:lineRule="auto"/>
      </w:pPr>
      <w:r>
        <w:t xml:space="preserve">The proposed methodology needs to be included in future tariff forecasts but the actual impact on tariffs won’t be for </w:t>
      </w:r>
      <w:proofErr w:type="gramStart"/>
      <w:r>
        <w:t>a number of</w:t>
      </w:r>
      <w:proofErr w:type="gramEnd"/>
      <w:r>
        <w:t xml:space="preserve"> years</w:t>
      </w:r>
    </w:p>
    <w:p w:rsidR="00CD5DCD" w:rsidP="00CD5DCD" w:rsidRDefault="00CD5DCD" w14:paraId="5C3D2BCC" w14:textId="77777777">
      <w:bookmarkStart w:name="_Workgroup_Consultation_1" w:id="3"/>
      <w:bookmarkEnd w:id="3"/>
    </w:p>
    <w:p w:rsidRPr="00095D82" w:rsidR="00CD5DCD" w:rsidP="00CD5DCD" w:rsidRDefault="00CD5DCD" w14:paraId="31C60AE0" w14:textId="77777777"/>
    <w:p w:rsidRPr="00C73CBB" w:rsidR="00CD5DCD" w:rsidP="00CD5DCD" w:rsidRDefault="00CD5DCD" w14:paraId="159BFE15" w14:textId="77777777" w14:noSpellErr="1">
      <w:pPr>
        <w:pStyle w:val="Style6"/>
        <w:rPr>
          <w:color w:val="FF00FF" w:themeColor="accent1"/>
        </w:rPr>
      </w:pPr>
      <w:bookmarkStart w:name="_How_to_respond" w:id="4"/>
      <w:bookmarkEnd w:id="4"/>
      <w:r w:rsidR="00CD5DCD">
        <w:rPr/>
        <w:t>Acronym</w:t>
      </w:r>
      <w:r w:rsidR="00CD5DCD">
        <w:rPr/>
        <w:t xml:space="preserve">s, key </w:t>
      </w:r>
      <w:r w:rsidR="00CD5DCD">
        <w:rPr/>
        <w:t>terms</w:t>
      </w:r>
      <w:r w:rsidR="00CD5DCD">
        <w:rPr/>
        <w:t xml:space="preserve"> and reference </w:t>
      </w:r>
      <w:r w:rsidR="00CD5DCD">
        <w:rPr/>
        <w:t>material</w:t>
      </w:r>
    </w:p>
    <w:tbl>
      <w:tblPr>
        <w:tblStyle w:val="TableGrid"/>
        <w:tblW w:w="0" w:type="auto"/>
        <w:tblLook w:val="04A0" w:firstRow="1" w:lastRow="0" w:firstColumn="1" w:lastColumn="0" w:noHBand="0" w:noVBand="1"/>
      </w:tblPr>
      <w:tblGrid>
        <w:gridCol w:w="2547"/>
        <w:gridCol w:w="6662"/>
      </w:tblGrid>
      <w:tr w:rsidR="00CD5DCD" w:rsidTr="43BBB069" w14:paraId="0AAA2CB8" w14:textId="77777777">
        <w:tc>
          <w:tcPr>
            <w:tcW w:w="2547" w:type="dxa"/>
            <w:shd w:val="clear" w:color="auto" w:fill="3F0731" w:themeFill="text2"/>
            <w:tcMar/>
          </w:tcPr>
          <w:p w:rsidRPr="009E2AC7" w:rsidR="00CD5DCD" w:rsidP="43BBB069" w:rsidRDefault="00CD5DCD" w14:paraId="1C6F22C7" w14:textId="77777777" w14:noSpellErr="1">
            <w:pPr>
              <w:rPr>
                <w:b w:val="1"/>
                <w:bCs w:val="1"/>
                <w:color w:val="FFFFFF" w:themeColor="background1"/>
              </w:rPr>
            </w:pPr>
            <w:r w:rsidRPr="43BBB069" w:rsidR="00CD5DCD">
              <w:rPr>
                <w:b w:val="1"/>
                <w:bCs w:val="1"/>
                <w:color w:val="FFFFFF" w:themeColor="background1" w:themeTint="FF" w:themeShade="FF"/>
              </w:rPr>
              <w:t xml:space="preserve">Acronym </w:t>
            </w:r>
            <w:r w:rsidRPr="43BBB069" w:rsidR="00CD5DCD">
              <w:rPr>
                <w:b w:val="1"/>
                <w:bCs w:val="1"/>
                <w:color w:val="FFFFFF" w:themeColor="background1" w:themeTint="FF" w:themeShade="FF"/>
              </w:rPr>
              <w:t>/ key term</w:t>
            </w:r>
          </w:p>
        </w:tc>
        <w:tc>
          <w:tcPr>
            <w:tcW w:w="6662" w:type="dxa"/>
            <w:shd w:val="clear" w:color="auto" w:fill="3F0731" w:themeFill="text2"/>
            <w:tcMar/>
          </w:tcPr>
          <w:p w:rsidRPr="009E2AC7" w:rsidR="00CD5DCD" w:rsidP="43BBB069" w:rsidRDefault="00CD5DCD" w14:paraId="6E95FA24" w14:textId="77777777" w14:noSpellErr="1">
            <w:pPr>
              <w:rPr>
                <w:b w:val="1"/>
                <w:bCs w:val="1"/>
                <w:color w:val="FFFFFF" w:themeColor="background1"/>
              </w:rPr>
            </w:pPr>
            <w:r w:rsidRPr="43BBB069" w:rsidR="00CD5DCD">
              <w:rPr>
                <w:b w:val="1"/>
                <w:bCs w:val="1"/>
                <w:color w:val="FFFFFF" w:themeColor="background1" w:themeTint="FF" w:themeShade="FF"/>
              </w:rPr>
              <w:t>Meaning</w:t>
            </w:r>
          </w:p>
        </w:tc>
      </w:tr>
      <w:tr w:rsidR="00CD5DCD" w:rsidTr="43BBB069" w14:paraId="028D3734" w14:textId="77777777">
        <w:tc>
          <w:tcPr>
            <w:tcW w:w="2547" w:type="dxa"/>
            <w:tcMar/>
          </w:tcPr>
          <w:p w:rsidRPr="006A726B" w:rsidR="00CD5DCD" w:rsidP="43BBB069" w:rsidRDefault="00CD5DCD" w14:paraId="3D824937" w14:textId="45984EE2">
            <w:pPr>
              <w:pStyle w:val="Normal"/>
              <w:rPr>
                <w:rFonts w:ascii="Arial" w:hAnsi="Arial" w:eastAsia="Arial" w:cs="Arial"/>
                <w:noProof w:val="0"/>
                <w:sz w:val="24"/>
                <w:szCs w:val="24"/>
                <w:lang w:val="en-GB"/>
              </w:rPr>
            </w:pPr>
            <w:r w:rsidRPr="43BBB069" w:rsidR="1F4790D9">
              <w:rPr>
                <w:rFonts w:ascii="Arial" w:hAnsi="Arial" w:eastAsia="Arial" w:cs="Arial"/>
                <w:noProof w:val="0"/>
                <w:color w:val="000000" w:themeColor="text1" w:themeTint="FF" w:themeShade="FF"/>
                <w:sz w:val="24"/>
                <w:szCs w:val="24"/>
                <w:lang w:val="en-GB"/>
              </w:rPr>
              <w:t xml:space="preserve">NESO </w:t>
            </w:r>
            <w:r w:rsidRPr="43BBB069" w:rsidR="1F4790D9">
              <w:rPr>
                <w:rFonts w:ascii="Arial" w:hAnsi="Arial" w:eastAsia="Arial" w:cs="Arial"/>
                <w:noProof w:val="0"/>
                <w:sz w:val="24"/>
                <w:szCs w:val="24"/>
                <w:lang w:val="en-GB"/>
              </w:rPr>
              <w:t xml:space="preserve"> </w:t>
            </w:r>
          </w:p>
        </w:tc>
        <w:tc>
          <w:tcPr>
            <w:tcW w:w="6662" w:type="dxa"/>
            <w:tcMar/>
          </w:tcPr>
          <w:p w:rsidRPr="00A61985" w:rsidR="00CD5DCD" w:rsidP="43BBB069" w:rsidRDefault="00CD5DCD" w14:paraId="4A3F8990" w14:textId="1D8AEB11">
            <w:pPr>
              <w:pStyle w:val="Normal"/>
              <w:rPr>
                <w:rFonts w:ascii="Arial" w:hAnsi="Arial" w:eastAsia="Arial" w:cs="Arial"/>
                <w:noProof w:val="0"/>
                <w:sz w:val="24"/>
                <w:szCs w:val="24"/>
                <w:lang w:val="en-GB"/>
              </w:rPr>
            </w:pPr>
            <w:r w:rsidRPr="43BBB069" w:rsidR="1F4790D9">
              <w:rPr>
                <w:rFonts w:ascii="Arial" w:hAnsi="Arial" w:eastAsia="Arial" w:cs="Arial"/>
                <w:noProof w:val="0"/>
                <w:sz w:val="24"/>
                <w:szCs w:val="24"/>
                <w:lang w:val="en-GB"/>
              </w:rPr>
              <w:t>National Energy System Operator</w:t>
            </w:r>
          </w:p>
        </w:tc>
      </w:tr>
      <w:tr w:rsidR="00CD5DCD" w:rsidTr="43BBB069" w14:paraId="6223B550" w14:textId="77777777">
        <w:tc>
          <w:tcPr>
            <w:tcW w:w="2547" w:type="dxa"/>
            <w:tcMar/>
          </w:tcPr>
          <w:p w:rsidR="00CD5DCD" w:rsidP="43BBB069" w:rsidRDefault="00CD5DCD" w14:paraId="7E8B69DA" w14:textId="4EFFDB44">
            <w:pPr>
              <w:pStyle w:val="Normal"/>
              <w:rPr>
                <w:rFonts w:ascii="Arial" w:hAnsi="Arial" w:eastAsia="Arial" w:cs="Arial"/>
                <w:noProof w:val="0"/>
                <w:sz w:val="24"/>
                <w:szCs w:val="24"/>
                <w:lang w:val="en-GB"/>
              </w:rPr>
            </w:pPr>
            <w:r w:rsidRPr="43BBB069" w:rsidR="1F4790D9">
              <w:rPr>
                <w:rFonts w:ascii="Arial" w:hAnsi="Arial" w:eastAsia="Arial" w:cs="Arial"/>
                <w:noProof w:val="0"/>
                <w:sz w:val="24"/>
                <w:szCs w:val="24"/>
                <w:lang w:val="en-GB"/>
              </w:rPr>
              <w:t>TNUoS</w:t>
            </w:r>
          </w:p>
        </w:tc>
        <w:tc>
          <w:tcPr>
            <w:tcW w:w="6662" w:type="dxa"/>
            <w:tcMar/>
          </w:tcPr>
          <w:p w:rsidRPr="006A726B" w:rsidR="00CD5DCD" w:rsidP="43BBB069" w:rsidRDefault="00CD5DCD" w14:paraId="4568D798" w14:textId="18FB3150">
            <w:pPr>
              <w:pStyle w:val="Normal"/>
              <w:rPr>
                <w:rFonts w:ascii="Arial" w:hAnsi="Arial" w:eastAsia="Arial" w:cs="Arial"/>
                <w:noProof w:val="0"/>
                <w:sz w:val="24"/>
                <w:szCs w:val="24"/>
                <w:lang w:val="en-GB"/>
              </w:rPr>
            </w:pPr>
            <w:r w:rsidRPr="43BBB069" w:rsidR="1F4790D9">
              <w:rPr>
                <w:rFonts w:ascii="Arial" w:hAnsi="Arial" w:eastAsia="Arial" w:cs="Arial"/>
                <w:noProof w:val="0"/>
                <w:color w:val="000000" w:themeColor="text1" w:themeTint="FF" w:themeShade="FF"/>
                <w:sz w:val="24"/>
                <w:szCs w:val="24"/>
                <w:lang w:val="en-GB"/>
              </w:rPr>
              <w:t xml:space="preserve">Transmission Network Use of System Charges </w:t>
            </w:r>
            <w:r w:rsidRPr="43BBB069" w:rsidR="1F4790D9">
              <w:rPr>
                <w:rFonts w:ascii="Arial" w:hAnsi="Arial" w:eastAsia="Arial" w:cs="Arial"/>
                <w:noProof w:val="0"/>
                <w:sz w:val="24"/>
                <w:szCs w:val="24"/>
                <w:lang w:val="en-GB"/>
              </w:rPr>
              <w:t xml:space="preserve"> </w:t>
            </w:r>
          </w:p>
        </w:tc>
      </w:tr>
      <w:tr w:rsidR="00CD5DCD" w:rsidTr="43BBB069" w14:paraId="37546DA5" w14:textId="77777777">
        <w:tc>
          <w:tcPr>
            <w:tcW w:w="2547" w:type="dxa"/>
            <w:tcMar/>
          </w:tcPr>
          <w:p w:rsidRPr="006A726B" w:rsidR="00CD5DCD" w:rsidP="43BBB069" w:rsidRDefault="00CD5DCD" w14:paraId="0EEFA8C4" w14:textId="0E14BB2D">
            <w:pPr>
              <w:pStyle w:val="Normal"/>
              <w:rPr>
                <w:rFonts w:ascii="Arial" w:hAnsi="Arial" w:eastAsia="Arial" w:cs="Arial"/>
                <w:noProof w:val="0"/>
                <w:sz w:val="24"/>
                <w:szCs w:val="24"/>
                <w:lang w:val="en-GB"/>
              </w:rPr>
            </w:pPr>
            <w:r w:rsidRPr="43BBB069" w:rsidR="1F4790D9">
              <w:rPr>
                <w:rFonts w:ascii="Arial" w:hAnsi="Arial" w:eastAsia="Arial" w:cs="Arial"/>
                <w:noProof w:val="0"/>
                <w:sz w:val="24"/>
                <w:szCs w:val="24"/>
                <w:lang w:val="en-GB"/>
              </w:rPr>
              <w:t>SD</w:t>
            </w:r>
          </w:p>
        </w:tc>
        <w:tc>
          <w:tcPr>
            <w:tcW w:w="6662" w:type="dxa"/>
            <w:tcMar/>
          </w:tcPr>
          <w:p w:rsidRPr="006A726B" w:rsidR="00CD5DCD" w:rsidP="43BBB069" w:rsidRDefault="00CD5DCD" w14:paraId="1B2A0D7E" w14:textId="3FFEB999">
            <w:pPr>
              <w:pStyle w:val="Normal"/>
              <w:rPr>
                <w:rFonts w:ascii="Arial" w:hAnsi="Arial" w:eastAsia="Arial" w:cs="Arial"/>
                <w:noProof w:val="0"/>
                <w:sz w:val="24"/>
                <w:szCs w:val="24"/>
                <w:lang w:val="en-GB"/>
              </w:rPr>
            </w:pPr>
            <w:r w:rsidRPr="43BBB069" w:rsidR="1F4790D9">
              <w:rPr>
                <w:rFonts w:ascii="Arial" w:hAnsi="Arial" w:eastAsia="Arial" w:cs="Arial"/>
                <w:noProof w:val="0"/>
                <w:sz w:val="24"/>
                <w:szCs w:val="24"/>
                <w:lang w:val="en-GB"/>
              </w:rPr>
              <w:t>Standard Deviation</w:t>
            </w:r>
          </w:p>
        </w:tc>
      </w:tr>
      <w:tr w:rsidR="00CD5DCD" w:rsidTr="43BBB069" w14:paraId="2C9C07D0" w14:textId="77777777">
        <w:tc>
          <w:tcPr>
            <w:tcW w:w="2547" w:type="dxa"/>
            <w:tcMar/>
          </w:tcPr>
          <w:p w:rsidR="00CD5DCD" w:rsidP="00A70D4C" w:rsidRDefault="00CD5DCD" w14:paraId="3CFF28BC" w14:textId="77777777"/>
        </w:tc>
        <w:tc>
          <w:tcPr>
            <w:tcW w:w="6662" w:type="dxa"/>
            <w:tcMar/>
          </w:tcPr>
          <w:p w:rsidRPr="006A726B" w:rsidR="00CD5DCD" w:rsidP="00A70D4C" w:rsidRDefault="00CD5DCD" w14:paraId="23CA8D50" w14:textId="77777777"/>
        </w:tc>
      </w:tr>
      <w:tr w:rsidR="00CD5DCD" w:rsidTr="43BBB069" w14:paraId="2CD92D4A" w14:textId="77777777">
        <w:tc>
          <w:tcPr>
            <w:tcW w:w="2547" w:type="dxa"/>
            <w:tcMar/>
          </w:tcPr>
          <w:p w:rsidR="00CD5DCD" w:rsidP="00A70D4C" w:rsidRDefault="00CD5DCD" w14:paraId="78E4708E" w14:textId="77777777"/>
        </w:tc>
        <w:tc>
          <w:tcPr>
            <w:tcW w:w="6662" w:type="dxa"/>
            <w:tcMar/>
          </w:tcPr>
          <w:p w:rsidRPr="006A726B" w:rsidR="00CD5DCD" w:rsidP="00A70D4C" w:rsidRDefault="00CD5DCD" w14:paraId="6EBEE80D" w14:textId="77777777"/>
        </w:tc>
      </w:tr>
      <w:tr w:rsidR="00CD5DCD" w:rsidTr="43BBB069" w14:paraId="2FD0EF38" w14:textId="77777777">
        <w:tc>
          <w:tcPr>
            <w:tcW w:w="2547" w:type="dxa"/>
            <w:tcMar/>
          </w:tcPr>
          <w:p w:rsidR="00CD5DCD" w:rsidP="00A70D4C" w:rsidRDefault="00CD5DCD" w14:paraId="22AB3F62" w14:textId="77777777"/>
        </w:tc>
        <w:tc>
          <w:tcPr>
            <w:tcW w:w="6662" w:type="dxa"/>
            <w:tcMar/>
          </w:tcPr>
          <w:p w:rsidRPr="006A726B" w:rsidR="00CD5DCD" w:rsidP="00A70D4C" w:rsidRDefault="00CD5DCD" w14:paraId="1EAB61BA" w14:textId="77777777"/>
        </w:tc>
      </w:tr>
      <w:tr w:rsidR="00CD5DCD" w:rsidTr="43BBB069" w14:paraId="4DB10042" w14:textId="77777777">
        <w:tc>
          <w:tcPr>
            <w:tcW w:w="2547" w:type="dxa"/>
            <w:tcMar/>
          </w:tcPr>
          <w:p w:rsidR="00CD5DCD" w:rsidP="00A70D4C" w:rsidRDefault="00CD5DCD" w14:paraId="7D75F83A" w14:textId="77777777"/>
        </w:tc>
        <w:tc>
          <w:tcPr>
            <w:tcW w:w="6662" w:type="dxa"/>
            <w:tcMar/>
          </w:tcPr>
          <w:p w:rsidRPr="006A726B" w:rsidR="00CD5DCD" w:rsidP="00A70D4C" w:rsidRDefault="00CD5DCD" w14:paraId="31C0D4D0" w14:textId="77777777"/>
        </w:tc>
      </w:tr>
      <w:tr w:rsidR="00CD5DCD" w:rsidTr="43BBB069" w14:paraId="2B81A9E0" w14:textId="77777777">
        <w:tc>
          <w:tcPr>
            <w:tcW w:w="2547" w:type="dxa"/>
            <w:tcMar/>
          </w:tcPr>
          <w:p w:rsidR="00CD5DCD" w:rsidP="00A70D4C" w:rsidRDefault="00CD5DCD" w14:paraId="1A63D5DF" w14:textId="77777777"/>
        </w:tc>
        <w:tc>
          <w:tcPr>
            <w:tcW w:w="6662" w:type="dxa"/>
            <w:tcMar/>
          </w:tcPr>
          <w:p w:rsidRPr="006A726B" w:rsidR="00CD5DCD" w:rsidP="00A70D4C" w:rsidRDefault="00CD5DCD" w14:paraId="03108317" w14:textId="77777777"/>
        </w:tc>
      </w:tr>
      <w:tr w:rsidR="00CD5DCD" w:rsidTr="43BBB069" w14:paraId="6BD288C1" w14:textId="77777777">
        <w:tc>
          <w:tcPr>
            <w:tcW w:w="2547" w:type="dxa"/>
            <w:tcMar/>
          </w:tcPr>
          <w:p w:rsidR="00CD5DCD" w:rsidP="00A70D4C" w:rsidRDefault="00CD5DCD" w14:paraId="285EC9C6" w14:textId="77777777"/>
        </w:tc>
        <w:tc>
          <w:tcPr>
            <w:tcW w:w="6662" w:type="dxa"/>
            <w:tcMar/>
          </w:tcPr>
          <w:p w:rsidRPr="006A726B" w:rsidR="00CD5DCD" w:rsidP="00A70D4C" w:rsidRDefault="00CD5DCD" w14:paraId="576F81C7" w14:textId="77777777"/>
        </w:tc>
      </w:tr>
      <w:tr w:rsidR="00CD5DCD" w:rsidTr="43BBB069" w14:paraId="7AF7C81E" w14:textId="77777777">
        <w:tc>
          <w:tcPr>
            <w:tcW w:w="2547" w:type="dxa"/>
            <w:tcMar/>
          </w:tcPr>
          <w:p w:rsidR="00CD5DCD" w:rsidP="00A70D4C" w:rsidRDefault="00CD5DCD" w14:paraId="06D54FAD" w14:textId="77777777"/>
        </w:tc>
        <w:tc>
          <w:tcPr>
            <w:tcW w:w="6662" w:type="dxa"/>
            <w:tcMar/>
          </w:tcPr>
          <w:p w:rsidRPr="006A726B" w:rsidR="00CD5DCD" w:rsidP="00A70D4C" w:rsidRDefault="00CD5DCD" w14:paraId="405E4131" w14:textId="77777777"/>
        </w:tc>
      </w:tr>
      <w:tr w:rsidR="00CD5DCD" w:rsidTr="43BBB069" w14:paraId="38B40309" w14:textId="77777777">
        <w:tc>
          <w:tcPr>
            <w:tcW w:w="2547" w:type="dxa"/>
            <w:tcMar/>
          </w:tcPr>
          <w:p w:rsidR="00CD5DCD" w:rsidP="00A70D4C" w:rsidRDefault="00CD5DCD" w14:paraId="0EC52681" w14:textId="77777777"/>
        </w:tc>
        <w:tc>
          <w:tcPr>
            <w:tcW w:w="6662" w:type="dxa"/>
            <w:tcMar/>
          </w:tcPr>
          <w:p w:rsidRPr="006A726B" w:rsidR="00CD5DCD" w:rsidP="00A70D4C" w:rsidRDefault="00CD5DCD" w14:paraId="3C62E33A" w14:textId="77777777"/>
        </w:tc>
      </w:tr>
      <w:tr w:rsidR="00CD5DCD" w:rsidTr="43BBB069" w14:paraId="43B30031" w14:textId="77777777">
        <w:tc>
          <w:tcPr>
            <w:tcW w:w="2547" w:type="dxa"/>
            <w:tcMar/>
          </w:tcPr>
          <w:p w:rsidR="00CD5DCD" w:rsidP="00A70D4C" w:rsidRDefault="00CD5DCD" w14:paraId="6CE53760" w14:textId="77777777"/>
        </w:tc>
        <w:tc>
          <w:tcPr>
            <w:tcW w:w="6662" w:type="dxa"/>
            <w:tcMar/>
          </w:tcPr>
          <w:p w:rsidRPr="006A726B" w:rsidR="00CD5DCD" w:rsidP="00A70D4C" w:rsidRDefault="00CD5DCD" w14:paraId="308A462D" w14:textId="77777777"/>
        </w:tc>
      </w:tr>
    </w:tbl>
    <w:p w:rsidR="00CD5DCD" w:rsidP="43BBB069" w:rsidRDefault="006262D5" w14:paraId="451B3B75" w14:textId="77777777" w14:noSpellErr="1">
      <w:pPr>
        <w:rPr>
          <w:b w:val="1"/>
          <w:bCs w:val="1"/>
        </w:rPr>
      </w:pPr>
    </w:p>
    <w:p w:rsidR="00CD5DCD" w:rsidP="00CD5DCD" w:rsidRDefault="00CD5DCD" w14:paraId="38B65E5E" w14:textId="77777777"/>
    <w:p w:rsidRPr="00F4613D" w:rsidR="00F4613D" w:rsidP="00F4613D" w:rsidRDefault="00F4613D" w14:paraId="5FDDB72D" w14:textId="77777777">
      <w:pPr>
        <w:tabs>
          <w:tab w:val="left" w:pos="2820"/>
        </w:tabs>
      </w:pPr>
    </w:p>
    <w:sectPr w:rsidRPr="00F4613D" w:rsidR="00F4613D" w:rsidSect="006D15C6">
      <w:headerReference w:type="even" r:id="rId21"/>
      <w:headerReference w:type="default" r:id="rId22"/>
      <w:footerReference w:type="default" r:id="rId23"/>
      <w:headerReference w:type="first" r:id="rId24"/>
      <w:footerReference w:type="first" r:id="rId25"/>
      <w:pgSz w:w="11906" w:h="16838" w:orient="portrait" w:code="9"/>
      <w:pgMar w:top="1440" w:right="1080" w:bottom="1440" w:left="1080" w:header="397" w:footer="57"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13D6B" w:rsidP="00A62BFF" w:rsidRDefault="00A13D6B" w14:paraId="5913CC18" w14:textId="77777777">
      <w:pPr>
        <w:spacing w:after="0"/>
      </w:pPr>
      <w:r>
        <w:separator/>
      </w:r>
    </w:p>
  </w:endnote>
  <w:endnote w:type="continuationSeparator" w:id="0">
    <w:p w:rsidR="00A13D6B" w:rsidP="00A62BFF" w:rsidRDefault="00A13D6B" w14:paraId="22A7BBB4" w14:textId="77777777">
      <w:pPr>
        <w:spacing w:after="0"/>
      </w:pPr>
      <w:r>
        <w:continuationSeparator/>
      </w:r>
    </w:p>
  </w:endnote>
  <w:endnote w:type="continuationNotice" w:id="1">
    <w:p w:rsidR="00A13D6B" w:rsidRDefault="00A13D6B" w14:paraId="6C1702D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B26D29" w:rsidP="00B17C6A" w:rsidRDefault="00F4613D" w14:paraId="3836C216" w14:textId="4C704E61">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A0CAB60">
              <v:stroke joinstyle="miter"/>
              <v:path gradientshapeok="t" o:connecttype="rect"/>
            </v:shapetype>
            <v:shape id="Text Box 533675614"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v:textbo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B26D29" w:rsidRDefault="00EB2BC1" w14:paraId="23DCB194" w14:textId="21188AC9">
    <w:pPr>
      <w:pStyle w:val="Footer"/>
    </w:pPr>
    <w:r w:rsidRPr="00EB2BC1">
      <w:rPr>
        <w:rFonts w:ascii="Helvetica" w:hAnsi="Helvetica" w:eastAsia="HGPMinchoE"/>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B3A7B8C">
              <v:stroke joinstyle="miter"/>
              <v:path gradientshapeok="t" o:connecttype="rect"/>
            </v:shapetype>
            <v:shape id="Text Box 217"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v:textbo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13D6B" w:rsidP="00A62BFF" w:rsidRDefault="00A13D6B" w14:paraId="7A6F3E1E" w14:textId="77777777">
      <w:pPr>
        <w:spacing w:after="0"/>
      </w:pPr>
      <w:r>
        <w:separator/>
      </w:r>
    </w:p>
  </w:footnote>
  <w:footnote w:type="continuationSeparator" w:id="0">
    <w:p w:rsidR="00A13D6B" w:rsidP="00A62BFF" w:rsidRDefault="00A13D6B" w14:paraId="0C891206" w14:textId="77777777">
      <w:pPr>
        <w:spacing w:after="0"/>
      </w:pPr>
      <w:r>
        <w:continuationSeparator/>
      </w:r>
    </w:p>
  </w:footnote>
  <w:footnote w:type="continuationNotice" w:id="1">
    <w:p w:rsidR="00A13D6B" w:rsidRDefault="00A13D6B" w14:paraId="6DA13F9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4BD6" w:rsidRDefault="00304BD6" w14:paraId="5C69968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EB2BC1" w:rsidP="00EB2BC1" w:rsidRDefault="00EB2BC1" w14:paraId="52265BD7" w14:textId="5A716D05">
    <w:pPr>
      <w:pStyle w:val="Header"/>
      <w:ind w:left="0"/>
      <w:jc w:val="left"/>
      <w:rPr>
        <w:rFonts w:ascii="Helvetica" w:hAnsi="Helvetica" w:eastAsia="HGPMinchoE"/>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rsidR="00EB2BC1" w:rsidP="00EB2BC1" w:rsidRDefault="00EB2BC1" w14:paraId="60770030" w14:textId="77777777">
    <w:pPr>
      <w:pStyle w:val="Header"/>
      <w:ind w:left="0"/>
      <w:jc w:val="left"/>
      <w:rPr>
        <w:rFonts w:ascii="Helvetica" w:hAnsi="Helvetica" w:eastAsia="HGPMinchoE"/>
        <w:color w:val="3F0730"/>
        <w:sz w:val="28"/>
        <w:szCs w:val="40"/>
      </w:rPr>
    </w:pPr>
  </w:p>
  <w:p w:rsidR="00EB2BC1" w:rsidP="00EB2BC1" w:rsidRDefault="00EB2BC1" w14:paraId="0E8CEB5A" w14:textId="77777777">
    <w:pPr>
      <w:pStyle w:val="Header"/>
      <w:ind w:left="0"/>
      <w:jc w:val="left"/>
      <w:rPr>
        <w:rFonts w:ascii="Helvetica" w:hAnsi="Helvetica" w:eastAsia="HGPMinchoE"/>
        <w:color w:val="3F0730"/>
        <w:sz w:val="28"/>
        <w:szCs w:val="40"/>
      </w:rPr>
    </w:pPr>
  </w:p>
  <w:p w:rsidR="00EB2BC1" w:rsidP="00EB2BC1" w:rsidRDefault="00EB2BC1" w14:paraId="244FE056" w14:textId="77777777">
    <w:pPr>
      <w:pStyle w:val="Header"/>
      <w:ind w:left="0"/>
      <w:jc w:val="left"/>
      <w:rPr>
        <w:rFonts w:ascii="Helvetica" w:hAnsi="Helvetica" w:eastAsia="HGPMinchoE"/>
        <w:color w:val="3F0730"/>
        <w:sz w:val="28"/>
        <w:szCs w:val="40"/>
      </w:rPr>
    </w:pPr>
  </w:p>
  <w:p w:rsidRPr="00EB2BC1" w:rsidR="008313D5" w:rsidP="00472FBD" w:rsidRDefault="00472FBD" w14:paraId="4B084201" w14:textId="7F19FF21">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DF17EF" w:rsidP="00DF17EF" w:rsidRDefault="006E510D" w14:paraId="6185BDD8" w14:textId="23522314">
    <w:pPr>
      <w:pStyle w:val="Header"/>
      <w:ind w:left="0"/>
      <w:jc w:val="left"/>
      <w:rPr>
        <w:rFonts w:ascii="Helvetica" w:hAnsi="Helvetica" w:eastAsia="HGPMinchoE"/>
        <w:sz w:val="28"/>
        <w:szCs w:val="40"/>
      </w:rPr>
    </w:pPr>
    <w:r w:rsidRPr="00DF17EF">
      <w:rPr>
        <w:rFonts w:ascii="Helvetica" w:hAnsi="Helvetica" w:eastAsia="HGPMinchoE"/>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DF17EF" w:rsidP="00DF17EF" w:rsidRDefault="00DF17EF" w14:paraId="739205F1" w14:textId="0B45FB74">
    <w:pPr>
      <w:pStyle w:val="Header"/>
      <w:ind w:left="0"/>
      <w:jc w:val="left"/>
      <w:rPr>
        <w:rFonts w:ascii="Helvetica" w:hAnsi="Helvetica" w:eastAsia="HGPMinchoE"/>
        <w:sz w:val="28"/>
        <w:szCs w:val="40"/>
      </w:rPr>
    </w:pPr>
  </w:p>
  <w:p w:rsidR="00DF17EF" w:rsidP="00DF17EF" w:rsidRDefault="00DF17EF" w14:paraId="0C30593E" w14:textId="77777777">
    <w:pPr>
      <w:pStyle w:val="Header"/>
      <w:ind w:left="0"/>
      <w:jc w:val="left"/>
      <w:rPr>
        <w:rFonts w:ascii="Helvetica" w:hAnsi="Helvetica" w:eastAsia="HGPMinchoE"/>
        <w:sz w:val="28"/>
        <w:szCs w:val="40"/>
      </w:rPr>
    </w:pPr>
  </w:p>
  <w:p w:rsidR="00DF17EF" w:rsidP="00DF17EF" w:rsidRDefault="00DF17EF" w14:paraId="5F01A8D6" w14:textId="77777777">
    <w:pPr>
      <w:pStyle w:val="Header"/>
      <w:ind w:left="0"/>
      <w:jc w:val="left"/>
      <w:rPr>
        <w:rFonts w:ascii="Helvetica" w:hAnsi="Helvetica" w:eastAsia="HGPMinchoE"/>
        <w:sz w:val="28"/>
        <w:szCs w:val="40"/>
      </w:rPr>
    </w:pPr>
  </w:p>
  <w:p w:rsidRPr="00DF17EF" w:rsidR="00B26D29" w:rsidP="00472FBD" w:rsidRDefault="00472FBD" w14:paraId="2392821F" w14:textId="379F0F86">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hint="default" w:ascii="Symbol" w:hAnsi="Symbol"/>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hint="default" w:ascii="Symbol" w:hAnsi="Symbol"/>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hint="default" w:ascii="Symbol" w:hAnsi="Symbol"/>
        <w:color w:val="D43900"/>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8B20AF6"/>
    <w:multiLevelType w:val="hybridMultilevel"/>
    <w:tmpl w:val="3F422282"/>
    <w:lvl w:ilvl="0" w:tplc="1838A53C">
      <w:start w:val="1"/>
      <w:numFmt w:val="bullet"/>
      <w:lvlText w:val="•"/>
      <w:lvlJc w:val="left"/>
      <w:pPr>
        <w:tabs>
          <w:tab w:val="num" w:pos="720"/>
        </w:tabs>
        <w:ind w:left="720" w:hanging="360"/>
      </w:pPr>
      <w:rPr>
        <w:rFonts w:hint="default" w:ascii="Arial" w:hAnsi="Arial" w:cs="Times New Roman"/>
      </w:rPr>
    </w:lvl>
    <w:lvl w:ilvl="1" w:tplc="96ACE85C">
      <w:start w:val="1"/>
      <w:numFmt w:val="bullet"/>
      <w:lvlText w:val="•"/>
      <w:lvlJc w:val="left"/>
      <w:pPr>
        <w:tabs>
          <w:tab w:val="num" w:pos="1440"/>
        </w:tabs>
        <w:ind w:left="1440" w:hanging="360"/>
      </w:pPr>
      <w:rPr>
        <w:rFonts w:hint="default" w:ascii="Arial" w:hAnsi="Arial" w:cs="Times New Roman"/>
      </w:rPr>
    </w:lvl>
    <w:lvl w:ilvl="2" w:tplc="D556C42E">
      <w:start w:val="1"/>
      <w:numFmt w:val="bullet"/>
      <w:lvlText w:val="•"/>
      <w:lvlJc w:val="left"/>
      <w:pPr>
        <w:tabs>
          <w:tab w:val="num" w:pos="2160"/>
        </w:tabs>
        <w:ind w:left="2160" w:hanging="360"/>
      </w:pPr>
      <w:rPr>
        <w:rFonts w:hint="default" w:ascii="Arial" w:hAnsi="Arial" w:cs="Times New Roman"/>
      </w:rPr>
    </w:lvl>
    <w:lvl w:ilvl="3" w:tplc="8CFC1584">
      <w:start w:val="1"/>
      <w:numFmt w:val="bullet"/>
      <w:lvlText w:val="•"/>
      <w:lvlJc w:val="left"/>
      <w:pPr>
        <w:tabs>
          <w:tab w:val="num" w:pos="2880"/>
        </w:tabs>
        <w:ind w:left="2880" w:hanging="360"/>
      </w:pPr>
      <w:rPr>
        <w:rFonts w:hint="default" w:ascii="Arial" w:hAnsi="Arial" w:cs="Times New Roman"/>
      </w:rPr>
    </w:lvl>
    <w:lvl w:ilvl="4" w:tplc="B8669310">
      <w:start w:val="1"/>
      <w:numFmt w:val="bullet"/>
      <w:lvlText w:val="•"/>
      <w:lvlJc w:val="left"/>
      <w:pPr>
        <w:tabs>
          <w:tab w:val="num" w:pos="3600"/>
        </w:tabs>
        <w:ind w:left="3600" w:hanging="360"/>
      </w:pPr>
      <w:rPr>
        <w:rFonts w:hint="default" w:ascii="Arial" w:hAnsi="Arial" w:cs="Times New Roman"/>
      </w:rPr>
    </w:lvl>
    <w:lvl w:ilvl="5" w:tplc="76DC37F2">
      <w:start w:val="1"/>
      <w:numFmt w:val="bullet"/>
      <w:lvlText w:val="•"/>
      <w:lvlJc w:val="left"/>
      <w:pPr>
        <w:tabs>
          <w:tab w:val="num" w:pos="4320"/>
        </w:tabs>
        <w:ind w:left="4320" w:hanging="360"/>
      </w:pPr>
      <w:rPr>
        <w:rFonts w:hint="default" w:ascii="Arial" w:hAnsi="Arial" w:cs="Times New Roman"/>
      </w:rPr>
    </w:lvl>
    <w:lvl w:ilvl="6" w:tplc="8872F706">
      <w:start w:val="1"/>
      <w:numFmt w:val="bullet"/>
      <w:lvlText w:val="•"/>
      <w:lvlJc w:val="left"/>
      <w:pPr>
        <w:tabs>
          <w:tab w:val="num" w:pos="5040"/>
        </w:tabs>
        <w:ind w:left="5040" w:hanging="360"/>
      </w:pPr>
      <w:rPr>
        <w:rFonts w:hint="default" w:ascii="Arial" w:hAnsi="Arial" w:cs="Times New Roman"/>
      </w:rPr>
    </w:lvl>
    <w:lvl w:ilvl="7" w:tplc="4420F612">
      <w:start w:val="1"/>
      <w:numFmt w:val="bullet"/>
      <w:lvlText w:val="•"/>
      <w:lvlJc w:val="left"/>
      <w:pPr>
        <w:tabs>
          <w:tab w:val="num" w:pos="5760"/>
        </w:tabs>
        <w:ind w:left="5760" w:hanging="360"/>
      </w:pPr>
      <w:rPr>
        <w:rFonts w:hint="default" w:ascii="Arial" w:hAnsi="Arial" w:cs="Times New Roman"/>
      </w:rPr>
    </w:lvl>
    <w:lvl w:ilvl="8" w:tplc="A48E479A">
      <w:start w:val="1"/>
      <w:numFmt w:val="bullet"/>
      <w:lvlText w:val="•"/>
      <w:lvlJc w:val="left"/>
      <w:pPr>
        <w:tabs>
          <w:tab w:val="num" w:pos="6480"/>
        </w:tabs>
        <w:ind w:left="6480" w:hanging="360"/>
      </w:pPr>
      <w:rPr>
        <w:rFonts w:hint="default" w:ascii="Arial" w:hAnsi="Arial" w:cs="Times New Roman"/>
      </w:r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C2429D"/>
    <w:multiLevelType w:val="hybridMultilevel"/>
    <w:tmpl w:val="66B460E6"/>
    <w:lvl w:ilvl="0" w:tplc="DD4C54AA">
      <w:start w:val="1"/>
      <w:numFmt w:val="bullet"/>
      <w:lvlText w:val="•"/>
      <w:lvlJc w:val="left"/>
      <w:pPr>
        <w:tabs>
          <w:tab w:val="num" w:pos="720"/>
        </w:tabs>
        <w:ind w:left="720" w:hanging="360"/>
      </w:pPr>
      <w:rPr>
        <w:rFonts w:hint="default" w:ascii="Arial" w:hAnsi="Arial" w:cs="Times New Roman"/>
      </w:rPr>
    </w:lvl>
    <w:lvl w:ilvl="1" w:tplc="93FEE3B2">
      <w:start w:val="1"/>
      <w:numFmt w:val="bullet"/>
      <w:lvlText w:val="•"/>
      <w:lvlJc w:val="left"/>
      <w:pPr>
        <w:tabs>
          <w:tab w:val="num" w:pos="1440"/>
        </w:tabs>
        <w:ind w:left="1440" w:hanging="360"/>
      </w:pPr>
      <w:rPr>
        <w:rFonts w:hint="default" w:ascii="Arial" w:hAnsi="Arial" w:cs="Times New Roman"/>
      </w:rPr>
    </w:lvl>
    <w:lvl w:ilvl="2" w:tplc="CE4004F0">
      <w:start w:val="1"/>
      <w:numFmt w:val="bullet"/>
      <w:lvlText w:val="•"/>
      <w:lvlJc w:val="left"/>
      <w:pPr>
        <w:tabs>
          <w:tab w:val="num" w:pos="2160"/>
        </w:tabs>
        <w:ind w:left="2160" w:hanging="360"/>
      </w:pPr>
      <w:rPr>
        <w:rFonts w:hint="default" w:ascii="Arial" w:hAnsi="Arial" w:cs="Times New Roman"/>
      </w:rPr>
    </w:lvl>
    <w:lvl w:ilvl="3" w:tplc="A740B758">
      <w:start w:val="1"/>
      <w:numFmt w:val="bullet"/>
      <w:lvlText w:val="•"/>
      <w:lvlJc w:val="left"/>
      <w:pPr>
        <w:tabs>
          <w:tab w:val="num" w:pos="2880"/>
        </w:tabs>
        <w:ind w:left="2880" w:hanging="360"/>
      </w:pPr>
      <w:rPr>
        <w:rFonts w:hint="default" w:ascii="Arial" w:hAnsi="Arial" w:cs="Times New Roman"/>
      </w:rPr>
    </w:lvl>
    <w:lvl w:ilvl="4" w:tplc="5E9AA41A">
      <w:start w:val="1"/>
      <w:numFmt w:val="bullet"/>
      <w:lvlText w:val="•"/>
      <w:lvlJc w:val="left"/>
      <w:pPr>
        <w:tabs>
          <w:tab w:val="num" w:pos="3600"/>
        </w:tabs>
        <w:ind w:left="3600" w:hanging="360"/>
      </w:pPr>
      <w:rPr>
        <w:rFonts w:hint="default" w:ascii="Arial" w:hAnsi="Arial" w:cs="Times New Roman"/>
      </w:rPr>
    </w:lvl>
    <w:lvl w:ilvl="5" w:tplc="F484F8B4">
      <w:start w:val="1"/>
      <w:numFmt w:val="bullet"/>
      <w:lvlText w:val="•"/>
      <w:lvlJc w:val="left"/>
      <w:pPr>
        <w:tabs>
          <w:tab w:val="num" w:pos="4320"/>
        </w:tabs>
        <w:ind w:left="4320" w:hanging="360"/>
      </w:pPr>
      <w:rPr>
        <w:rFonts w:hint="default" w:ascii="Arial" w:hAnsi="Arial" w:cs="Times New Roman"/>
      </w:rPr>
    </w:lvl>
    <w:lvl w:ilvl="6" w:tplc="9A1C9CB2">
      <w:start w:val="1"/>
      <w:numFmt w:val="bullet"/>
      <w:lvlText w:val="•"/>
      <w:lvlJc w:val="left"/>
      <w:pPr>
        <w:tabs>
          <w:tab w:val="num" w:pos="5040"/>
        </w:tabs>
        <w:ind w:left="5040" w:hanging="360"/>
      </w:pPr>
      <w:rPr>
        <w:rFonts w:hint="default" w:ascii="Arial" w:hAnsi="Arial" w:cs="Times New Roman"/>
      </w:rPr>
    </w:lvl>
    <w:lvl w:ilvl="7" w:tplc="C5E0C88C">
      <w:start w:val="1"/>
      <w:numFmt w:val="bullet"/>
      <w:lvlText w:val="•"/>
      <w:lvlJc w:val="left"/>
      <w:pPr>
        <w:tabs>
          <w:tab w:val="num" w:pos="5760"/>
        </w:tabs>
        <w:ind w:left="5760" w:hanging="360"/>
      </w:pPr>
      <w:rPr>
        <w:rFonts w:hint="default" w:ascii="Arial" w:hAnsi="Arial" w:cs="Times New Roman"/>
      </w:rPr>
    </w:lvl>
    <w:lvl w:ilvl="8" w:tplc="29307ECE">
      <w:start w:val="1"/>
      <w:numFmt w:val="bullet"/>
      <w:lvlText w:val="•"/>
      <w:lvlJc w:val="left"/>
      <w:pPr>
        <w:tabs>
          <w:tab w:val="num" w:pos="6480"/>
        </w:tabs>
        <w:ind w:left="6480" w:hanging="360"/>
      </w:pPr>
      <w:rPr>
        <w:rFonts w:hint="default" w:ascii="Arial" w:hAnsi="Arial" w:cs="Times New Roman"/>
      </w:rPr>
    </w:lvl>
  </w:abstractNum>
  <w:abstractNum w:abstractNumId="17" w15:restartNumberingAfterBreak="0">
    <w:nsid w:val="204F2F3A"/>
    <w:multiLevelType w:val="hybridMultilevel"/>
    <w:tmpl w:val="E5964A78"/>
    <w:lvl w:ilvl="0" w:tplc="4FAC0D3E">
      <w:start w:val="1"/>
      <w:numFmt w:val="bullet"/>
      <w:lvlText w:val=""/>
      <w:lvlJc w:val="left"/>
      <w:pPr>
        <w:ind w:left="360" w:hanging="360"/>
      </w:pPr>
      <w:rPr>
        <w:rFonts w:hint="default" w:ascii="Symbol" w:hAnsi="Symbol"/>
        <w:color w:val="FF00FF" w:themeColor="accent1"/>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20B57F62"/>
    <w:multiLevelType w:val="hybridMultilevel"/>
    <w:tmpl w:val="329C11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A1F2726"/>
    <w:multiLevelType w:val="multilevel"/>
    <w:tmpl w:val="CE981792"/>
    <w:numStyleLink w:val="Bullets"/>
  </w:abstractNum>
  <w:abstractNum w:abstractNumId="20" w15:restartNumberingAfterBreak="0">
    <w:nsid w:val="34376E88"/>
    <w:multiLevelType w:val="hybridMultilevel"/>
    <w:tmpl w:val="38126198"/>
    <w:lvl w:ilvl="0" w:tplc="61963378">
      <w:start w:val="1"/>
      <w:numFmt w:val="bullet"/>
      <w:pStyle w:val="Bullet1"/>
      <w:lvlText w:val=""/>
      <w:lvlJc w:val="left"/>
      <w:pPr>
        <w:ind w:left="720" w:hanging="360"/>
      </w:pPr>
      <w:rPr>
        <w:rFonts w:hint="default" w:ascii="Symbol" w:hAnsi="Symbol"/>
        <w:color w:val="FF00F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F80889"/>
    <w:multiLevelType w:val="hybridMultilevel"/>
    <w:tmpl w:val="36BC3100"/>
    <w:lvl w:ilvl="0" w:tplc="55D2F5D0">
      <w:start w:val="1"/>
      <w:numFmt w:val="bullet"/>
      <w:lvlText w:val="•"/>
      <w:lvlJc w:val="left"/>
      <w:pPr>
        <w:tabs>
          <w:tab w:val="num" w:pos="720"/>
        </w:tabs>
        <w:ind w:left="720" w:hanging="360"/>
      </w:pPr>
      <w:rPr>
        <w:rFonts w:hint="default" w:ascii="Arial" w:hAnsi="Arial" w:cs="Times New Roman"/>
      </w:rPr>
    </w:lvl>
    <w:lvl w:ilvl="1" w:tplc="B6B03476">
      <w:start w:val="1"/>
      <w:numFmt w:val="bullet"/>
      <w:lvlText w:val="•"/>
      <w:lvlJc w:val="left"/>
      <w:pPr>
        <w:tabs>
          <w:tab w:val="num" w:pos="1440"/>
        </w:tabs>
        <w:ind w:left="1440" w:hanging="360"/>
      </w:pPr>
      <w:rPr>
        <w:rFonts w:hint="default" w:ascii="Arial" w:hAnsi="Arial" w:cs="Times New Roman"/>
      </w:rPr>
    </w:lvl>
    <w:lvl w:ilvl="2" w:tplc="172AFE52">
      <w:start w:val="1"/>
      <w:numFmt w:val="bullet"/>
      <w:lvlText w:val="•"/>
      <w:lvlJc w:val="left"/>
      <w:pPr>
        <w:tabs>
          <w:tab w:val="num" w:pos="2160"/>
        </w:tabs>
        <w:ind w:left="2160" w:hanging="360"/>
      </w:pPr>
      <w:rPr>
        <w:rFonts w:hint="default" w:ascii="Arial" w:hAnsi="Arial" w:cs="Times New Roman"/>
      </w:rPr>
    </w:lvl>
    <w:lvl w:ilvl="3" w:tplc="37F2935A">
      <w:start w:val="1"/>
      <w:numFmt w:val="bullet"/>
      <w:lvlText w:val="•"/>
      <w:lvlJc w:val="left"/>
      <w:pPr>
        <w:tabs>
          <w:tab w:val="num" w:pos="2880"/>
        </w:tabs>
        <w:ind w:left="2880" w:hanging="360"/>
      </w:pPr>
      <w:rPr>
        <w:rFonts w:hint="default" w:ascii="Arial" w:hAnsi="Arial" w:cs="Times New Roman"/>
      </w:rPr>
    </w:lvl>
    <w:lvl w:ilvl="4" w:tplc="667E66E8">
      <w:start w:val="1"/>
      <w:numFmt w:val="bullet"/>
      <w:lvlText w:val="•"/>
      <w:lvlJc w:val="left"/>
      <w:pPr>
        <w:tabs>
          <w:tab w:val="num" w:pos="3600"/>
        </w:tabs>
        <w:ind w:left="3600" w:hanging="360"/>
      </w:pPr>
      <w:rPr>
        <w:rFonts w:hint="default" w:ascii="Arial" w:hAnsi="Arial" w:cs="Times New Roman"/>
      </w:rPr>
    </w:lvl>
    <w:lvl w:ilvl="5" w:tplc="3C76FE28">
      <w:start w:val="1"/>
      <w:numFmt w:val="bullet"/>
      <w:lvlText w:val="•"/>
      <w:lvlJc w:val="left"/>
      <w:pPr>
        <w:tabs>
          <w:tab w:val="num" w:pos="4320"/>
        </w:tabs>
        <w:ind w:left="4320" w:hanging="360"/>
      </w:pPr>
      <w:rPr>
        <w:rFonts w:hint="default" w:ascii="Arial" w:hAnsi="Arial" w:cs="Times New Roman"/>
      </w:rPr>
    </w:lvl>
    <w:lvl w:ilvl="6" w:tplc="022A4D06">
      <w:start w:val="1"/>
      <w:numFmt w:val="bullet"/>
      <w:lvlText w:val="•"/>
      <w:lvlJc w:val="left"/>
      <w:pPr>
        <w:tabs>
          <w:tab w:val="num" w:pos="5040"/>
        </w:tabs>
        <w:ind w:left="5040" w:hanging="360"/>
      </w:pPr>
      <w:rPr>
        <w:rFonts w:hint="default" w:ascii="Arial" w:hAnsi="Arial" w:cs="Times New Roman"/>
      </w:rPr>
    </w:lvl>
    <w:lvl w:ilvl="7" w:tplc="50AE96C6">
      <w:start w:val="1"/>
      <w:numFmt w:val="bullet"/>
      <w:lvlText w:val="•"/>
      <w:lvlJc w:val="left"/>
      <w:pPr>
        <w:tabs>
          <w:tab w:val="num" w:pos="5760"/>
        </w:tabs>
        <w:ind w:left="5760" w:hanging="360"/>
      </w:pPr>
      <w:rPr>
        <w:rFonts w:hint="default" w:ascii="Arial" w:hAnsi="Arial" w:cs="Times New Roman"/>
      </w:rPr>
    </w:lvl>
    <w:lvl w:ilvl="8" w:tplc="B8D8CE2A">
      <w:start w:val="1"/>
      <w:numFmt w:val="bullet"/>
      <w:lvlText w:val="•"/>
      <w:lvlJc w:val="left"/>
      <w:pPr>
        <w:tabs>
          <w:tab w:val="num" w:pos="6480"/>
        </w:tabs>
        <w:ind w:left="6480" w:hanging="360"/>
      </w:pPr>
      <w:rPr>
        <w:rFonts w:hint="default" w:ascii="Arial" w:hAnsi="Arial" w:cs="Times New Roman"/>
      </w:rPr>
    </w:lvl>
  </w:abstractNum>
  <w:abstractNum w:abstractNumId="23"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356254"/>
    <w:multiLevelType w:val="hybridMultilevel"/>
    <w:tmpl w:val="E37234C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DE115D"/>
    <w:multiLevelType w:val="hybridMultilevel"/>
    <w:tmpl w:val="B7B65EBC"/>
    <w:lvl w:ilvl="0" w:tplc="D598DFD6">
      <w:start w:val="1"/>
      <w:numFmt w:val="bullet"/>
      <w:lvlText w:val="•"/>
      <w:lvlJc w:val="left"/>
      <w:pPr>
        <w:tabs>
          <w:tab w:val="num" w:pos="720"/>
        </w:tabs>
        <w:ind w:left="720" w:hanging="360"/>
      </w:pPr>
      <w:rPr>
        <w:rFonts w:hint="default" w:ascii="Arial" w:hAnsi="Arial" w:cs="Times New Roman"/>
      </w:rPr>
    </w:lvl>
    <w:lvl w:ilvl="1" w:tplc="98AC993A">
      <w:start w:val="1"/>
      <w:numFmt w:val="bullet"/>
      <w:lvlText w:val="•"/>
      <w:lvlJc w:val="left"/>
      <w:pPr>
        <w:tabs>
          <w:tab w:val="num" w:pos="1440"/>
        </w:tabs>
        <w:ind w:left="1440" w:hanging="360"/>
      </w:pPr>
      <w:rPr>
        <w:rFonts w:hint="default" w:ascii="Arial" w:hAnsi="Arial" w:cs="Times New Roman"/>
      </w:rPr>
    </w:lvl>
    <w:lvl w:ilvl="2" w:tplc="EDFEE7FA">
      <w:start w:val="1"/>
      <w:numFmt w:val="bullet"/>
      <w:lvlText w:val="•"/>
      <w:lvlJc w:val="left"/>
      <w:pPr>
        <w:tabs>
          <w:tab w:val="num" w:pos="2160"/>
        </w:tabs>
        <w:ind w:left="2160" w:hanging="360"/>
      </w:pPr>
      <w:rPr>
        <w:rFonts w:hint="default" w:ascii="Arial" w:hAnsi="Arial" w:cs="Times New Roman"/>
      </w:rPr>
    </w:lvl>
    <w:lvl w:ilvl="3" w:tplc="EF4E227C">
      <w:start w:val="1"/>
      <w:numFmt w:val="bullet"/>
      <w:lvlText w:val="•"/>
      <w:lvlJc w:val="left"/>
      <w:pPr>
        <w:tabs>
          <w:tab w:val="num" w:pos="2880"/>
        </w:tabs>
        <w:ind w:left="2880" w:hanging="360"/>
      </w:pPr>
      <w:rPr>
        <w:rFonts w:hint="default" w:ascii="Arial" w:hAnsi="Arial" w:cs="Times New Roman"/>
      </w:rPr>
    </w:lvl>
    <w:lvl w:ilvl="4" w:tplc="37BE0716">
      <w:start w:val="1"/>
      <w:numFmt w:val="bullet"/>
      <w:lvlText w:val="•"/>
      <w:lvlJc w:val="left"/>
      <w:pPr>
        <w:tabs>
          <w:tab w:val="num" w:pos="3600"/>
        </w:tabs>
        <w:ind w:left="3600" w:hanging="360"/>
      </w:pPr>
      <w:rPr>
        <w:rFonts w:hint="default" w:ascii="Arial" w:hAnsi="Arial" w:cs="Times New Roman"/>
      </w:rPr>
    </w:lvl>
    <w:lvl w:ilvl="5" w:tplc="525894B2">
      <w:start w:val="1"/>
      <w:numFmt w:val="bullet"/>
      <w:lvlText w:val="•"/>
      <w:lvlJc w:val="left"/>
      <w:pPr>
        <w:tabs>
          <w:tab w:val="num" w:pos="4320"/>
        </w:tabs>
        <w:ind w:left="4320" w:hanging="360"/>
      </w:pPr>
      <w:rPr>
        <w:rFonts w:hint="default" w:ascii="Arial" w:hAnsi="Arial" w:cs="Times New Roman"/>
      </w:rPr>
    </w:lvl>
    <w:lvl w:ilvl="6" w:tplc="FD320E56">
      <w:start w:val="1"/>
      <w:numFmt w:val="bullet"/>
      <w:lvlText w:val="•"/>
      <w:lvlJc w:val="left"/>
      <w:pPr>
        <w:tabs>
          <w:tab w:val="num" w:pos="5040"/>
        </w:tabs>
        <w:ind w:left="5040" w:hanging="360"/>
      </w:pPr>
      <w:rPr>
        <w:rFonts w:hint="default" w:ascii="Arial" w:hAnsi="Arial" w:cs="Times New Roman"/>
      </w:rPr>
    </w:lvl>
    <w:lvl w:ilvl="7" w:tplc="398E5384">
      <w:start w:val="1"/>
      <w:numFmt w:val="bullet"/>
      <w:lvlText w:val="•"/>
      <w:lvlJc w:val="left"/>
      <w:pPr>
        <w:tabs>
          <w:tab w:val="num" w:pos="5760"/>
        </w:tabs>
        <w:ind w:left="5760" w:hanging="360"/>
      </w:pPr>
      <w:rPr>
        <w:rFonts w:hint="default" w:ascii="Arial" w:hAnsi="Arial" w:cs="Times New Roman"/>
      </w:rPr>
    </w:lvl>
    <w:lvl w:ilvl="8" w:tplc="4B4AEB84">
      <w:start w:val="1"/>
      <w:numFmt w:val="bullet"/>
      <w:lvlText w:val="•"/>
      <w:lvlJc w:val="left"/>
      <w:pPr>
        <w:tabs>
          <w:tab w:val="num" w:pos="6480"/>
        </w:tabs>
        <w:ind w:left="6480" w:hanging="360"/>
      </w:pPr>
      <w:rPr>
        <w:rFonts w:hint="default" w:ascii="Arial" w:hAnsi="Arial" w:cs="Times New Roman"/>
      </w:rPr>
    </w:lvl>
  </w:abstractNum>
  <w:abstractNum w:abstractNumId="29" w15:restartNumberingAfterBreak="0">
    <w:nsid w:val="5D63574D"/>
    <w:multiLevelType w:val="hybridMultilevel"/>
    <w:tmpl w:val="E9E69B20"/>
    <w:lvl w:ilvl="0" w:tplc="CB3C7B0A">
      <w:start w:val="1"/>
      <w:numFmt w:val="bullet"/>
      <w:lvlText w:val="•"/>
      <w:lvlJc w:val="left"/>
      <w:pPr>
        <w:tabs>
          <w:tab w:val="num" w:pos="720"/>
        </w:tabs>
        <w:ind w:left="720" w:hanging="360"/>
      </w:pPr>
      <w:rPr>
        <w:rFonts w:hint="default" w:ascii="Arial" w:hAnsi="Arial" w:cs="Times New Roman"/>
      </w:rPr>
    </w:lvl>
    <w:lvl w:ilvl="1" w:tplc="AEF8EC60">
      <w:start w:val="1"/>
      <w:numFmt w:val="bullet"/>
      <w:lvlText w:val="•"/>
      <w:lvlJc w:val="left"/>
      <w:pPr>
        <w:tabs>
          <w:tab w:val="num" w:pos="1440"/>
        </w:tabs>
        <w:ind w:left="1440" w:hanging="360"/>
      </w:pPr>
      <w:rPr>
        <w:rFonts w:hint="default" w:ascii="Arial" w:hAnsi="Arial" w:cs="Times New Roman"/>
      </w:rPr>
    </w:lvl>
    <w:lvl w:ilvl="2" w:tplc="DC80AF54">
      <w:start w:val="1"/>
      <w:numFmt w:val="bullet"/>
      <w:lvlText w:val="•"/>
      <w:lvlJc w:val="left"/>
      <w:pPr>
        <w:tabs>
          <w:tab w:val="num" w:pos="2160"/>
        </w:tabs>
        <w:ind w:left="2160" w:hanging="360"/>
      </w:pPr>
      <w:rPr>
        <w:rFonts w:hint="default" w:ascii="Arial" w:hAnsi="Arial" w:cs="Times New Roman"/>
      </w:rPr>
    </w:lvl>
    <w:lvl w:ilvl="3" w:tplc="A40020EA">
      <w:start w:val="1"/>
      <w:numFmt w:val="bullet"/>
      <w:lvlText w:val="•"/>
      <w:lvlJc w:val="left"/>
      <w:pPr>
        <w:tabs>
          <w:tab w:val="num" w:pos="2880"/>
        </w:tabs>
        <w:ind w:left="2880" w:hanging="360"/>
      </w:pPr>
      <w:rPr>
        <w:rFonts w:hint="default" w:ascii="Arial" w:hAnsi="Arial" w:cs="Times New Roman"/>
      </w:rPr>
    </w:lvl>
    <w:lvl w:ilvl="4" w:tplc="FC0AC884">
      <w:start w:val="1"/>
      <w:numFmt w:val="bullet"/>
      <w:lvlText w:val="•"/>
      <w:lvlJc w:val="left"/>
      <w:pPr>
        <w:tabs>
          <w:tab w:val="num" w:pos="3600"/>
        </w:tabs>
        <w:ind w:left="3600" w:hanging="360"/>
      </w:pPr>
      <w:rPr>
        <w:rFonts w:hint="default" w:ascii="Arial" w:hAnsi="Arial" w:cs="Times New Roman"/>
      </w:rPr>
    </w:lvl>
    <w:lvl w:ilvl="5" w:tplc="23D28EAA">
      <w:start w:val="1"/>
      <w:numFmt w:val="bullet"/>
      <w:lvlText w:val="•"/>
      <w:lvlJc w:val="left"/>
      <w:pPr>
        <w:tabs>
          <w:tab w:val="num" w:pos="4320"/>
        </w:tabs>
        <w:ind w:left="4320" w:hanging="360"/>
      </w:pPr>
      <w:rPr>
        <w:rFonts w:hint="default" w:ascii="Arial" w:hAnsi="Arial" w:cs="Times New Roman"/>
      </w:rPr>
    </w:lvl>
    <w:lvl w:ilvl="6" w:tplc="9B245484">
      <w:start w:val="1"/>
      <w:numFmt w:val="bullet"/>
      <w:lvlText w:val="•"/>
      <w:lvlJc w:val="left"/>
      <w:pPr>
        <w:tabs>
          <w:tab w:val="num" w:pos="5040"/>
        </w:tabs>
        <w:ind w:left="5040" w:hanging="360"/>
      </w:pPr>
      <w:rPr>
        <w:rFonts w:hint="default" w:ascii="Arial" w:hAnsi="Arial" w:cs="Times New Roman"/>
      </w:rPr>
    </w:lvl>
    <w:lvl w:ilvl="7" w:tplc="A8DC89D8">
      <w:start w:val="1"/>
      <w:numFmt w:val="bullet"/>
      <w:lvlText w:val="•"/>
      <w:lvlJc w:val="left"/>
      <w:pPr>
        <w:tabs>
          <w:tab w:val="num" w:pos="5760"/>
        </w:tabs>
        <w:ind w:left="5760" w:hanging="360"/>
      </w:pPr>
      <w:rPr>
        <w:rFonts w:hint="default" w:ascii="Arial" w:hAnsi="Arial" w:cs="Times New Roman"/>
      </w:rPr>
    </w:lvl>
    <w:lvl w:ilvl="8" w:tplc="8FECC514">
      <w:start w:val="1"/>
      <w:numFmt w:val="bullet"/>
      <w:lvlText w:val="•"/>
      <w:lvlJc w:val="left"/>
      <w:pPr>
        <w:tabs>
          <w:tab w:val="num" w:pos="6480"/>
        </w:tabs>
        <w:ind w:left="6480" w:hanging="360"/>
      </w:pPr>
      <w:rPr>
        <w:rFonts w:hint="default" w:ascii="Arial" w:hAnsi="Arial" w:cs="Times New Roman"/>
      </w:rPr>
    </w:lvl>
  </w:abstractNum>
  <w:abstractNum w:abstractNumId="30" w15:restartNumberingAfterBreak="0">
    <w:nsid w:val="60607F32"/>
    <w:multiLevelType w:val="multilevel"/>
    <w:tmpl w:val="CE981792"/>
    <w:numStyleLink w:val="Bullets"/>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hint="default" w:ascii="Symbol" w:hAnsi="Symbol"/>
        <w:color w:val="FF00FF" w:themeColor="accent1"/>
      </w:rPr>
    </w:lvl>
    <w:lvl w:ilvl="2">
      <w:start w:val="1"/>
      <w:numFmt w:val="bullet"/>
      <w:lvlRestart w:val="0"/>
      <w:lvlText w:val=""/>
      <w:lvlJc w:val="left"/>
      <w:pPr>
        <w:ind w:left="852" w:hanging="284"/>
      </w:pPr>
      <w:rPr>
        <w:rFonts w:hint="default" w:ascii="Symbol" w:hAnsi="Symbo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6" w15:restartNumberingAfterBreak="0">
    <w:nsid w:val="6AD3657F"/>
    <w:multiLevelType w:val="multilevel"/>
    <w:tmpl w:val="CE981792"/>
    <w:numStyleLink w:val="Bullets"/>
  </w:abstractNum>
  <w:abstractNum w:abstractNumId="37" w15:restartNumberingAfterBreak="0">
    <w:nsid w:val="6BB24DB8"/>
    <w:multiLevelType w:val="hybridMultilevel"/>
    <w:tmpl w:val="CC7C58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hint="default" w:ascii="Symbol" w:hAnsi="Symbol"/>
        <w:color w:val="FF00FF" w:themeColor="accent1"/>
      </w:rPr>
    </w:lvl>
    <w:lvl w:ilvl="1">
      <w:start w:val="1"/>
      <w:numFmt w:val="bullet"/>
      <w:lvlRestart w:val="0"/>
      <w:lvlText w:val="–"/>
      <w:lvlJc w:val="left"/>
      <w:pPr>
        <w:ind w:left="568" w:hanging="284"/>
      </w:pPr>
      <w:rPr>
        <w:rFonts w:hint="default" w:ascii="Arial" w:hAnsi="Arial"/>
        <w:color w:val="FF00FF" w:themeColor="accent1"/>
      </w:rPr>
    </w:lvl>
    <w:lvl w:ilvl="2">
      <w:start w:val="1"/>
      <w:numFmt w:val="bullet"/>
      <w:lvlRestart w:val="0"/>
      <w:lvlText w:val="○"/>
      <w:lvlJc w:val="left"/>
      <w:pPr>
        <w:ind w:left="852" w:hanging="284"/>
      </w:pPr>
      <w:rPr>
        <w:rFonts w:hint="default" w:ascii="Arial" w:hAnsi="Aria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5"/>
  </w:num>
  <w:num w:numId="12" w16cid:durableId="450050108">
    <w:abstractNumId w:val="21"/>
  </w:num>
  <w:num w:numId="13" w16cid:durableId="427045568">
    <w:abstractNumId w:val="42"/>
  </w:num>
  <w:num w:numId="14" w16cid:durableId="351030145">
    <w:abstractNumId w:val="12"/>
  </w:num>
  <w:num w:numId="15" w16cid:durableId="419713709">
    <w:abstractNumId w:val="36"/>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5"/>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30"/>
  </w:num>
  <w:num w:numId="29" w16cid:durableId="795679059">
    <w:abstractNumId w:val="19"/>
  </w:num>
  <w:num w:numId="30" w16cid:durableId="776801520">
    <w:abstractNumId w:val="10"/>
  </w:num>
  <w:num w:numId="31" w16cid:durableId="233004790">
    <w:abstractNumId w:val="24"/>
  </w:num>
  <w:num w:numId="32" w16cid:durableId="1849902588">
    <w:abstractNumId w:val="32"/>
  </w:num>
  <w:num w:numId="33" w16cid:durableId="1724792781">
    <w:abstractNumId w:val="33"/>
  </w:num>
  <w:num w:numId="34" w16cid:durableId="182482013">
    <w:abstractNumId w:val="27"/>
  </w:num>
  <w:num w:numId="35" w16cid:durableId="873037354">
    <w:abstractNumId w:val="23"/>
  </w:num>
  <w:num w:numId="36" w16cid:durableId="143934142">
    <w:abstractNumId w:val="34"/>
  </w:num>
  <w:num w:numId="37" w16cid:durableId="853499786">
    <w:abstractNumId w:val="39"/>
  </w:num>
  <w:num w:numId="38" w16cid:durableId="1942257626">
    <w:abstractNumId w:val="20"/>
  </w:num>
  <w:num w:numId="39" w16cid:durableId="217713168">
    <w:abstractNumId w:val="26"/>
  </w:num>
  <w:num w:numId="40" w16cid:durableId="247152751">
    <w:abstractNumId w:val="17"/>
  </w:num>
  <w:num w:numId="41" w16cid:durableId="874151452">
    <w:abstractNumId w:val="18"/>
  </w:num>
  <w:num w:numId="42" w16cid:durableId="816651842">
    <w:abstractNumId w:val="15"/>
  </w:num>
  <w:num w:numId="43" w16cid:durableId="581330511">
    <w:abstractNumId w:val="37"/>
  </w:num>
  <w:num w:numId="44" w16cid:durableId="251014977">
    <w:abstractNumId w:val="29"/>
  </w:num>
  <w:num w:numId="45" w16cid:durableId="1751342354">
    <w:abstractNumId w:val="28"/>
  </w:num>
  <w:num w:numId="46" w16cid:durableId="741100345">
    <w:abstractNumId w:val="22"/>
  </w:num>
  <w:num w:numId="47" w16cid:durableId="1419980917">
    <w:abstractNumId w:val="13"/>
  </w:num>
  <w:num w:numId="48" w16cid:durableId="1309016211">
    <w:abstractNumId w:val="16"/>
  </w:num>
  <w:numIdMacAtCleanup w:val="16"/>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linkStyles/>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17D5"/>
    <w:rsid w:val="0003395B"/>
    <w:rsid w:val="0003433A"/>
    <w:rsid w:val="00034DE8"/>
    <w:rsid w:val="0003625D"/>
    <w:rsid w:val="00036E0D"/>
    <w:rsid w:val="00036ECA"/>
    <w:rsid w:val="00037D0E"/>
    <w:rsid w:val="00041BFC"/>
    <w:rsid w:val="000421C8"/>
    <w:rsid w:val="0004277D"/>
    <w:rsid w:val="00042D88"/>
    <w:rsid w:val="00044829"/>
    <w:rsid w:val="00044DA4"/>
    <w:rsid w:val="00045569"/>
    <w:rsid w:val="0004599D"/>
    <w:rsid w:val="000501BC"/>
    <w:rsid w:val="000525C8"/>
    <w:rsid w:val="00053545"/>
    <w:rsid w:val="00055072"/>
    <w:rsid w:val="000556E6"/>
    <w:rsid w:val="00061FBD"/>
    <w:rsid w:val="00062681"/>
    <w:rsid w:val="00062B8A"/>
    <w:rsid w:val="00062E14"/>
    <w:rsid w:val="000638EF"/>
    <w:rsid w:val="00063CFD"/>
    <w:rsid w:val="0006436D"/>
    <w:rsid w:val="0006536F"/>
    <w:rsid w:val="00066ABB"/>
    <w:rsid w:val="00067FC7"/>
    <w:rsid w:val="00070BFC"/>
    <w:rsid w:val="000714E6"/>
    <w:rsid w:val="00071FE5"/>
    <w:rsid w:val="00072FFA"/>
    <w:rsid w:val="00073245"/>
    <w:rsid w:val="00073AA7"/>
    <w:rsid w:val="00073F44"/>
    <w:rsid w:val="00076586"/>
    <w:rsid w:val="00076C02"/>
    <w:rsid w:val="000772BB"/>
    <w:rsid w:val="00081106"/>
    <w:rsid w:val="000816B3"/>
    <w:rsid w:val="00081F84"/>
    <w:rsid w:val="00081FD6"/>
    <w:rsid w:val="000821BE"/>
    <w:rsid w:val="00083974"/>
    <w:rsid w:val="00083E12"/>
    <w:rsid w:val="000847DC"/>
    <w:rsid w:val="00084C5F"/>
    <w:rsid w:val="00087020"/>
    <w:rsid w:val="00090673"/>
    <w:rsid w:val="0009106E"/>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487F"/>
    <w:rsid w:val="000F5DF1"/>
    <w:rsid w:val="000F65D6"/>
    <w:rsid w:val="000F67B8"/>
    <w:rsid w:val="0010311E"/>
    <w:rsid w:val="00103DA4"/>
    <w:rsid w:val="001060D4"/>
    <w:rsid w:val="00106491"/>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5E99"/>
    <w:rsid w:val="00116009"/>
    <w:rsid w:val="00116D5D"/>
    <w:rsid w:val="001173F1"/>
    <w:rsid w:val="00117DA6"/>
    <w:rsid w:val="00120547"/>
    <w:rsid w:val="001207F5"/>
    <w:rsid w:val="00124925"/>
    <w:rsid w:val="001258BB"/>
    <w:rsid w:val="00127759"/>
    <w:rsid w:val="00130F65"/>
    <w:rsid w:val="00132C86"/>
    <w:rsid w:val="001340C9"/>
    <w:rsid w:val="001349FB"/>
    <w:rsid w:val="00134AC2"/>
    <w:rsid w:val="00134AF9"/>
    <w:rsid w:val="00134F82"/>
    <w:rsid w:val="0013659A"/>
    <w:rsid w:val="00136B6F"/>
    <w:rsid w:val="00137D1B"/>
    <w:rsid w:val="00140A91"/>
    <w:rsid w:val="0014185A"/>
    <w:rsid w:val="001426CA"/>
    <w:rsid w:val="0014293F"/>
    <w:rsid w:val="001446CA"/>
    <w:rsid w:val="00144C22"/>
    <w:rsid w:val="00144D31"/>
    <w:rsid w:val="00146DE3"/>
    <w:rsid w:val="00146EC7"/>
    <w:rsid w:val="00147154"/>
    <w:rsid w:val="0014777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9BA"/>
    <w:rsid w:val="00166A57"/>
    <w:rsid w:val="0016758D"/>
    <w:rsid w:val="00170B39"/>
    <w:rsid w:val="0017122F"/>
    <w:rsid w:val="001722A3"/>
    <w:rsid w:val="00172340"/>
    <w:rsid w:val="00173215"/>
    <w:rsid w:val="0017346A"/>
    <w:rsid w:val="00173FC9"/>
    <w:rsid w:val="00174406"/>
    <w:rsid w:val="0017581D"/>
    <w:rsid w:val="00176FB8"/>
    <w:rsid w:val="00177CCF"/>
    <w:rsid w:val="0018117A"/>
    <w:rsid w:val="00181B49"/>
    <w:rsid w:val="00182168"/>
    <w:rsid w:val="00182640"/>
    <w:rsid w:val="00186A6D"/>
    <w:rsid w:val="00186DF4"/>
    <w:rsid w:val="00186FE8"/>
    <w:rsid w:val="001917FE"/>
    <w:rsid w:val="001920B4"/>
    <w:rsid w:val="001935DE"/>
    <w:rsid w:val="001938FD"/>
    <w:rsid w:val="00193E2E"/>
    <w:rsid w:val="00193F3F"/>
    <w:rsid w:val="001942C6"/>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4A5"/>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6CA1"/>
    <w:rsid w:val="001F77DC"/>
    <w:rsid w:val="002005E2"/>
    <w:rsid w:val="00200E17"/>
    <w:rsid w:val="0020128F"/>
    <w:rsid w:val="0020555B"/>
    <w:rsid w:val="0020611A"/>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2DB"/>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034"/>
    <w:rsid w:val="00261382"/>
    <w:rsid w:val="00261FDF"/>
    <w:rsid w:val="00263188"/>
    <w:rsid w:val="00265B9C"/>
    <w:rsid w:val="00270DDA"/>
    <w:rsid w:val="00271135"/>
    <w:rsid w:val="00272013"/>
    <w:rsid w:val="00273931"/>
    <w:rsid w:val="00274C5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18A"/>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0F6E"/>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5DB4"/>
    <w:rsid w:val="002D6406"/>
    <w:rsid w:val="002D6BAE"/>
    <w:rsid w:val="002D728B"/>
    <w:rsid w:val="002E0E15"/>
    <w:rsid w:val="002E2BF9"/>
    <w:rsid w:val="002F2FC4"/>
    <w:rsid w:val="002F3145"/>
    <w:rsid w:val="002F329C"/>
    <w:rsid w:val="002F3900"/>
    <w:rsid w:val="002F3F4B"/>
    <w:rsid w:val="002F46B4"/>
    <w:rsid w:val="002F592C"/>
    <w:rsid w:val="002F6F4F"/>
    <w:rsid w:val="002F7DB8"/>
    <w:rsid w:val="003003BD"/>
    <w:rsid w:val="00300A40"/>
    <w:rsid w:val="00300CC5"/>
    <w:rsid w:val="0030117E"/>
    <w:rsid w:val="0030153C"/>
    <w:rsid w:val="00301C3D"/>
    <w:rsid w:val="00301EF5"/>
    <w:rsid w:val="0030205D"/>
    <w:rsid w:val="00302539"/>
    <w:rsid w:val="00303237"/>
    <w:rsid w:val="003038FB"/>
    <w:rsid w:val="00304BD6"/>
    <w:rsid w:val="00305777"/>
    <w:rsid w:val="00306338"/>
    <w:rsid w:val="003067B1"/>
    <w:rsid w:val="00306812"/>
    <w:rsid w:val="003102FE"/>
    <w:rsid w:val="00310AB7"/>
    <w:rsid w:val="003120B5"/>
    <w:rsid w:val="00313E6E"/>
    <w:rsid w:val="00314D99"/>
    <w:rsid w:val="00314E7F"/>
    <w:rsid w:val="0031633F"/>
    <w:rsid w:val="003179A9"/>
    <w:rsid w:val="00323E4E"/>
    <w:rsid w:val="00323F41"/>
    <w:rsid w:val="00325261"/>
    <w:rsid w:val="0032644E"/>
    <w:rsid w:val="0032666D"/>
    <w:rsid w:val="0033065A"/>
    <w:rsid w:val="00330946"/>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3337"/>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3EF"/>
    <w:rsid w:val="00402C56"/>
    <w:rsid w:val="00403161"/>
    <w:rsid w:val="00404065"/>
    <w:rsid w:val="0040422E"/>
    <w:rsid w:val="00405212"/>
    <w:rsid w:val="004132D1"/>
    <w:rsid w:val="00413956"/>
    <w:rsid w:val="00413CEE"/>
    <w:rsid w:val="004140D9"/>
    <w:rsid w:val="00414BDE"/>
    <w:rsid w:val="0041583A"/>
    <w:rsid w:val="00415A85"/>
    <w:rsid w:val="00416E60"/>
    <w:rsid w:val="004207C1"/>
    <w:rsid w:val="00420DE8"/>
    <w:rsid w:val="00423DA3"/>
    <w:rsid w:val="00424A7D"/>
    <w:rsid w:val="00424DDB"/>
    <w:rsid w:val="00424FCC"/>
    <w:rsid w:val="00425059"/>
    <w:rsid w:val="00426F5C"/>
    <w:rsid w:val="00427EE0"/>
    <w:rsid w:val="004330CD"/>
    <w:rsid w:val="004335BD"/>
    <w:rsid w:val="0043548D"/>
    <w:rsid w:val="00435512"/>
    <w:rsid w:val="00436720"/>
    <w:rsid w:val="0043703E"/>
    <w:rsid w:val="004418A1"/>
    <w:rsid w:val="00443555"/>
    <w:rsid w:val="004435E6"/>
    <w:rsid w:val="00443681"/>
    <w:rsid w:val="004436DC"/>
    <w:rsid w:val="00444AE6"/>
    <w:rsid w:val="00445104"/>
    <w:rsid w:val="00446CE9"/>
    <w:rsid w:val="004474EE"/>
    <w:rsid w:val="00450377"/>
    <w:rsid w:val="00450AA5"/>
    <w:rsid w:val="00450AB3"/>
    <w:rsid w:val="00451774"/>
    <w:rsid w:val="00452142"/>
    <w:rsid w:val="004527F5"/>
    <w:rsid w:val="004533DD"/>
    <w:rsid w:val="00453C26"/>
    <w:rsid w:val="004542EC"/>
    <w:rsid w:val="0045450A"/>
    <w:rsid w:val="0045595E"/>
    <w:rsid w:val="00456189"/>
    <w:rsid w:val="004602DB"/>
    <w:rsid w:val="004605FA"/>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2FDD"/>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144"/>
    <w:rsid w:val="00545F4B"/>
    <w:rsid w:val="005465E2"/>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C8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43B"/>
    <w:rsid w:val="00577A69"/>
    <w:rsid w:val="005800AE"/>
    <w:rsid w:val="00580E46"/>
    <w:rsid w:val="00583222"/>
    <w:rsid w:val="00583DE4"/>
    <w:rsid w:val="005851CE"/>
    <w:rsid w:val="005852D7"/>
    <w:rsid w:val="00586A9D"/>
    <w:rsid w:val="00587057"/>
    <w:rsid w:val="005879FD"/>
    <w:rsid w:val="00587C4F"/>
    <w:rsid w:val="00590493"/>
    <w:rsid w:val="00590A20"/>
    <w:rsid w:val="00591C32"/>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D2D"/>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79"/>
    <w:rsid w:val="005E2EF0"/>
    <w:rsid w:val="005E384E"/>
    <w:rsid w:val="005E40EB"/>
    <w:rsid w:val="005E4507"/>
    <w:rsid w:val="005E6A6B"/>
    <w:rsid w:val="005E6BA2"/>
    <w:rsid w:val="005E720E"/>
    <w:rsid w:val="005E7C25"/>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2D5"/>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4DEC"/>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4A08"/>
    <w:rsid w:val="00690E97"/>
    <w:rsid w:val="0069167B"/>
    <w:rsid w:val="00691E5D"/>
    <w:rsid w:val="00692057"/>
    <w:rsid w:val="0069237B"/>
    <w:rsid w:val="0069393D"/>
    <w:rsid w:val="00693C39"/>
    <w:rsid w:val="00695F2A"/>
    <w:rsid w:val="006961C5"/>
    <w:rsid w:val="00696B6E"/>
    <w:rsid w:val="00697560"/>
    <w:rsid w:val="006A0021"/>
    <w:rsid w:val="006A11C9"/>
    <w:rsid w:val="006A2517"/>
    <w:rsid w:val="006A2F27"/>
    <w:rsid w:val="006A644C"/>
    <w:rsid w:val="006A69E4"/>
    <w:rsid w:val="006A7045"/>
    <w:rsid w:val="006A7D75"/>
    <w:rsid w:val="006B1034"/>
    <w:rsid w:val="006B53A9"/>
    <w:rsid w:val="006B573D"/>
    <w:rsid w:val="006B675C"/>
    <w:rsid w:val="006B69AD"/>
    <w:rsid w:val="006B74A5"/>
    <w:rsid w:val="006B7567"/>
    <w:rsid w:val="006C0027"/>
    <w:rsid w:val="006C0325"/>
    <w:rsid w:val="006C1CD5"/>
    <w:rsid w:val="006C2B51"/>
    <w:rsid w:val="006C347F"/>
    <w:rsid w:val="006C34E5"/>
    <w:rsid w:val="006C365B"/>
    <w:rsid w:val="006C3764"/>
    <w:rsid w:val="006C42A1"/>
    <w:rsid w:val="006C7996"/>
    <w:rsid w:val="006D15C6"/>
    <w:rsid w:val="006D231D"/>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039E"/>
    <w:rsid w:val="00702352"/>
    <w:rsid w:val="00702959"/>
    <w:rsid w:val="00702D7C"/>
    <w:rsid w:val="00703BB1"/>
    <w:rsid w:val="0070404B"/>
    <w:rsid w:val="007042D7"/>
    <w:rsid w:val="00704D31"/>
    <w:rsid w:val="0070569C"/>
    <w:rsid w:val="00705D89"/>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31CA"/>
    <w:rsid w:val="00733977"/>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77B7D"/>
    <w:rsid w:val="007807E5"/>
    <w:rsid w:val="00780BC3"/>
    <w:rsid w:val="00780EEC"/>
    <w:rsid w:val="007820C9"/>
    <w:rsid w:val="00782244"/>
    <w:rsid w:val="00782CCA"/>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265"/>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10A3"/>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4835"/>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5B6D"/>
    <w:rsid w:val="008161CC"/>
    <w:rsid w:val="008162AF"/>
    <w:rsid w:val="00816643"/>
    <w:rsid w:val="00817104"/>
    <w:rsid w:val="00817F49"/>
    <w:rsid w:val="00821511"/>
    <w:rsid w:val="00821B58"/>
    <w:rsid w:val="0082256B"/>
    <w:rsid w:val="0082344F"/>
    <w:rsid w:val="00823F60"/>
    <w:rsid w:val="00824204"/>
    <w:rsid w:val="00824427"/>
    <w:rsid w:val="00825B5A"/>
    <w:rsid w:val="0082679B"/>
    <w:rsid w:val="00827A4B"/>
    <w:rsid w:val="00830286"/>
    <w:rsid w:val="00830436"/>
    <w:rsid w:val="008307B9"/>
    <w:rsid w:val="008313D5"/>
    <w:rsid w:val="0083163F"/>
    <w:rsid w:val="00831E32"/>
    <w:rsid w:val="00832277"/>
    <w:rsid w:val="00833EA4"/>
    <w:rsid w:val="00833FBE"/>
    <w:rsid w:val="00835717"/>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3FE3"/>
    <w:rsid w:val="00865B30"/>
    <w:rsid w:val="00866D8B"/>
    <w:rsid w:val="00867317"/>
    <w:rsid w:val="00867553"/>
    <w:rsid w:val="00867675"/>
    <w:rsid w:val="00867A97"/>
    <w:rsid w:val="00867CA8"/>
    <w:rsid w:val="00870785"/>
    <w:rsid w:val="00871524"/>
    <w:rsid w:val="00871803"/>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5802"/>
    <w:rsid w:val="008A6459"/>
    <w:rsid w:val="008A6D3E"/>
    <w:rsid w:val="008A71EB"/>
    <w:rsid w:val="008A72C9"/>
    <w:rsid w:val="008A78A8"/>
    <w:rsid w:val="008A7E4B"/>
    <w:rsid w:val="008B0D5E"/>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1FB6"/>
    <w:rsid w:val="008D21C1"/>
    <w:rsid w:val="008D22AA"/>
    <w:rsid w:val="008D2C83"/>
    <w:rsid w:val="008D3764"/>
    <w:rsid w:val="008D3981"/>
    <w:rsid w:val="008D4443"/>
    <w:rsid w:val="008D6C5C"/>
    <w:rsid w:val="008D7AD5"/>
    <w:rsid w:val="008E0487"/>
    <w:rsid w:val="008E1748"/>
    <w:rsid w:val="008E2E63"/>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42F"/>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3EA"/>
    <w:rsid w:val="00964581"/>
    <w:rsid w:val="00970643"/>
    <w:rsid w:val="0097070A"/>
    <w:rsid w:val="009717C1"/>
    <w:rsid w:val="00972507"/>
    <w:rsid w:val="009727BF"/>
    <w:rsid w:val="009743E2"/>
    <w:rsid w:val="00974625"/>
    <w:rsid w:val="009753C9"/>
    <w:rsid w:val="00975CFE"/>
    <w:rsid w:val="00975E3F"/>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39AF"/>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2C34"/>
    <w:rsid w:val="009D3DB6"/>
    <w:rsid w:val="009D4ED8"/>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1A13"/>
    <w:rsid w:val="00A02174"/>
    <w:rsid w:val="00A034E1"/>
    <w:rsid w:val="00A03A7B"/>
    <w:rsid w:val="00A03AE4"/>
    <w:rsid w:val="00A04350"/>
    <w:rsid w:val="00A05374"/>
    <w:rsid w:val="00A061CE"/>
    <w:rsid w:val="00A06AAD"/>
    <w:rsid w:val="00A1119B"/>
    <w:rsid w:val="00A13D6B"/>
    <w:rsid w:val="00A13FAD"/>
    <w:rsid w:val="00A1446E"/>
    <w:rsid w:val="00A14511"/>
    <w:rsid w:val="00A1490D"/>
    <w:rsid w:val="00A159BB"/>
    <w:rsid w:val="00A20612"/>
    <w:rsid w:val="00A207F6"/>
    <w:rsid w:val="00A20B4E"/>
    <w:rsid w:val="00A221AB"/>
    <w:rsid w:val="00A222B6"/>
    <w:rsid w:val="00A234B6"/>
    <w:rsid w:val="00A23F14"/>
    <w:rsid w:val="00A23F19"/>
    <w:rsid w:val="00A24E4E"/>
    <w:rsid w:val="00A25CC7"/>
    <w:rsid w:val="00A26E4F"/>
    <w:rsid w:val="00A2731B"/>
    <w:rsid w:val="00A27413"/>
    <w:rsid w:val="00A30A2E"/>
    <w:rsid w:val="00A30B9A"/>
    <w:rsid w:val="00A31A2D"/>
    <w:rsid w:val="00A31BEC"/>
    <w:rsid w:val="00A31C99"/>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0D4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932"/>
    <w:rsid w:val="00A95EB0"/>
    <w:rsid w:val="00A967FD"/>
    <w:rsid w:val="00A97281"/>
    <w:rsid w:val="00AA0280"/>
    <w:rsid w:val="00AA3692"/>
    <w:rsid w:val="00AA640B"/>
    <w:rsid w:val="00AA7BEB"/>
    <w:rsid w:val="00AB05A1"/>
    <w:rsid w:val="00AB0A4D"/>
    <w:rsid w:val="00AB0CB2"/>
    <w:rsid w:val="00AB33F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17F0"/>
    <w:rsid w:val="00B03960"/>
    <w:rsid w:val="00B03EE4"/>
    <w:rsid w:val="00B05CAC"/>
    <w:rsid w:val="00B071E3"/>
    <w:rsid w:val="00B07CBE"/>
    <w:rsid w:val="00B07F0B"/>
    <w:rsid w:val="00B1046F"/>
    <w:rsid w:val="00B1080D"/>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0D"/>
    <w:rsid w:val="00B309B6"/>
    <w:rsid w:val="00B30D62"/>
    <w:rsid w:val="00B31340"/>
    <w:rsid w:val="00B31D55"/>
    <w:rsid w:val="00B33C30"/>
    <w:rsid w:val="00B3753F"/>
    <w:rsid w:val="00B379FC"/>
    <w:rsid w:val="00B37DFD"/>
    <w:rsid w:val="00B4166E"/>
    <w:rsid w:val="00B425FB"/>
    <w:rsid w:val="00B4286A"/>
    <w:rsid w:val="00B42BC6"/>
    <w:rsid w:val="00B47721"/>
    <w:rsid w:val="00B51375"/>
    <w:rsid w:val="00B528EA"/>
    <w:rsid w:val="00B53262"/>
    <w:rsid w:val="00B532FD"/>
    <w:rsid w:val="00B54EFE"/>
    <w:rsid w:val="00B552D5"/>
    <w:rsid w:val="00B55BEB"/>
    <w:rsid w:val="00B60E8B"/>
    <w:rsid w:val="00B6242E"/>
    <w:rsid w:val="00B64D66"/>
    <w:rsid w:val="00B64EA4"/>
    <w:rsid w:val="00B71156"/>
    <w:rsid w:val="00B71E7F"/>
    <w:rsid w:val="00B73DF8"/>
    <w:rsid w:val="00B7445D"/>
    <w:rsid w:val="00B74EB4"/>
    <w:rsid w:val="00B763EA"/>
    <w:rsid w:val="00B81054"/>
    <w:rsid w:val="00B81592"/>
    <w:rsid w:val="00B81B6D"/>
    <w:rsid w:val="00B85218"/>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274"/>
    <w:rsid w:val="00BC099D"/>
    <w:rsid w:val="00BC0E63"/>
    <w:rsid w:val="00BC1019"/>
    <w:rsid w:val="00BC1612"/>
    <w:rsid w:val="00BC249A"/>
    <w:rsid w:val="00BC3170"/>
    <w:rsid w:val="00BC4850"/>
    <w:rsid w:val="00BC4DE7"/>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202E"/>
    <w:rsid w:val="00BE355B"/>
    <w:rsid w:val="00BE4B48"/>
    <w:rsid w:val="00BE4EF2"/>
    <w:rsid w:val="00BE4F22"/>
    <w:rsid w:val="00BE50E9"/>
    <w:rsid w:val="00BE7B24"/>
    <w:rsid w:val="00BF201A"/>
    <w:rsid w:val="00BF25FB"/>
    <w:rsid w:val="00BF40F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1788"/>
    <w:rsid w:val="00C52E24"/>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0314"/>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2DC"/>
    <w:rsid w:val="00CB5F37"/>
    <w:rsid w:val="00CC089A"/>
    <w:rsid w:val="00CC20BD"/>
    <w:rsid w:val="00CC395E"/>
    <w:rsid w:val="00CC5497"/>
    <w:rsid w:val="00CC5851"/>
    <w:rsid w:val="00CC6CF9"/>
    <w:rsid w:val="00CC79FC"/>
    <w:rsid w:val="00CD1773"/>
    <w:rsid w:val="00CD2FF6"/>
    <w:rsid w:val="00CD5DCD"/>
    <w:rsid w:val="00CD7050"/>
    <w:rsid w:val="00CD70A9"/>
    <w:rsid w:val="00CE13FA"/>
    <w:rsid w:val="00CE2694"/>
    <w:rsid w:val="00CE411E"/>
    <w:rsid w:val="00CE4789"/>
    <w:rsid w:val="00CE520B"/>
    <w:rsid w:val="00CE6C61"/>
    <w:rsid w:val="00CE77F6"/>
    <w:rsid w:val="00CE7C68"/>
    <w:rsid w:val="00CF1114"/>
    <w:rsid w:val="00CF21D1"/>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17218"/>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5F2A"/>
    <w:rsid w:val="00D57477"/>
    <w:rsid w:val="00D6377A"/>
    <w:rsid w:val="00D638FD"/>
    <w:rsid w:val="00D6534C"/>
    <w:rsid w:val="00D65D93"/>
    <w:rsid w:val="00D67A4C"/>
    <w:rsid w:val="00D708D1"/>
    <w:rsid w:val="00D7149D"/>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39F5"/>
    <w:rsid w:val="00D856B2"/>
    <w:rsid w:val="00D856EB"/>
    <w:rsid w:val="00D857EE"/>
    <w:rsid w:val="00D9034A"/>
    <w:rsid w:val="00D90712"/>
    <w:rsid w:val="00D91D49"/>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8D1"/>
    <w:rsid w:val="00DB4920"/>
    <w:rsid w:val="00DB4A0A"/>
    <w:rsid w:val="00DB7E60"/>
    <w:rsid w:val="00DC2EC5"/>
    <w:rsid w:val="00DC3ACD"/>
    <w:rsid w:val="00DC6012"/>
    <w:rsid w:val="00DD248B"/>
    <w:rsid w:val="00DD2F95"/>
    <w:rsid w:val="00DD3320"/>
    <w:rsid w:val="00DD3D94"/>
    <w:rsid w:val="00DD488A"/>
    <w:rsid w:val="00DD4A9A"/>
    <w:rsid w:val="00DD7DC6"/>
    <w:rsid w:val="00DE2149"/>
    <w:rsid w:val="00DE23A7"/>
    <w:rsid w:val="00DE2854"/>
    <w:rsid w:val="00DE29C2"/>
    <w:rsid w:val="00DE326A"/>
    <w:rsid w:val="00DE52BF"/>
    <w:rsid w:val="00DE55D9"/>
    <w:rsid w:val="00DE63A2"/>
    <w:rsid w:val="00DE7D00"/>
    <w:rsid w:val="00DF09E2"/>
    <w:rsid w:val="00DF17EF"/>
    <w:rsid w:val="00DF3165"/>
    <w:rsid w:val="00DF371E"/>
    <w:rsid w:val="00DF60F8"/>
    <w:rsid w:val="00DF6407"/>
    <w:rsid w:val="00DF6561"/>
    <w:rsid w:val="00DF6613"/>
    <w:rsid w:val="00DF6C74"/>
    <w:rsid w:val="00DF7557"/>
    <w:rsid w:val="00E002D6"/>
    <w:rsid w:val="00E02A70"/>
    <w:rsid w:val="00E03154"/>
    <w:rsid w:val="00E039D5"/>
    <w:rsid w:val="00E051E7"/>
    <w:rsid w:val="00E052B7"/>
    <w:rsid w:val="00E062A4"/>
    <w:rsid w:val="00E0665E"/>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7E2"/>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19F6"/>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B5860"/>
    <w:rsid w:val="00EC01C7"/>
    <w:rsid w:val="00EC036C"/>
    <w:rsid w:val="00EC0C90"/>
    <w:rsid w:val="00EC4F8F"/>
    <w:rsid w:val="00EC5E60"/>
    <w:rsid w:val="00EC7043"/>
    <w:rsid w:val="00EC7935"/>
    <w:rsid w:val="00EC7B7E"/>
    <w:rsid w:val="00EC7C11"/>
    <w:rsid w:val="00ED07EC"/>
    <w:rsid w:val="00ED0870"/>
    <w:rsid w:val="00ED2151"/>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6E15"/>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1F3"/>
    <w:rsid w:val="00F4731D"/>
    <w:rsid w:val="00F50CC0"/>
    <w:rsid w:val="00F50F86"/>
    <w:rsid w:val="00F51851"/>
    <w:rsid w:val="00F51E39"/>
    <w:rsid w:val="00F5214B"/>
    <w:rsid w:val="00F5365E"/>
    <w:rsid w:val="00F543FA"/>
    <w:rsid w:val="00F56048"/>
    <w:rsid w:val="00F5660C"/>
    <w:rsid w:val="00F578E1"/>
    <w:rsid w:val="00F61DBB"/>
    <w:rsid w:val="00F6520E"/>
    <w:rsid w:val="00F65488"/>
    <w:rsid w:val="00F65FDF"/>
    <w:rsid w:val="00F666EB"/>
    <w:rsid w:val="00F70822"/>
    <w:rsid w:val="00F720A6"/>
    <w:rsid w:val="00F726CD"/>
    <w:rsid w:val="00F730BF"/>
    <w:rsid w:val="00F7344F"/>
    <w:rsid w:val="00F75C23"/>
    <w:rsid w:val="00F75DCB"/>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776"/>
    <w:rsid w:val="00F93F0D"/>
    <w:rsid w:val="00F944FF"/>
    <w:rsid w:val="00F96625"/>
    <w:rsid w:val="00F96670"/>
    <w:rsid w:val="00F96B22"/>
    <w:rsid w:val="00FA03BD"/>
    <w:rsid w:val="00FA0820"/>
    <w:rsid w:val="00FA2B86"/>
    <w:rsid w:val="00FA2F35"/>
    <w:rsid w:val="00FA363C"/>
    <w:rsid w:val="00FA463B"/>
    <w:rsid w:val="00FA4814"/>
    <w:rsid w:val="00FA54FF"/>
    <w:rsid w:val="00FB18DC"/>
    <w:rsid w:val="00FB199E"/>
    <w:rsid w:val="00FB325F"/>
    <w:rsid w:val="00FB3C60"/>
    <w:rsid w:val="00FB56C0"/>
    <w:rsid w:val="00FB5E34"/>
    <w:rsid w:val="00FB6917"/>
    <w:rsid w:val="00FB6CEF"/>
    <w:rsid w:val="00FC1876"/>
    <w:rsid w:val="00FC1B55"/>
    <w:rsid w:val="00FC2A1B"/>
    <w:rsid w:val="00FC33FC"/>
    <w:rsid w:val="00FC425D"/>
    <w:rsid w:val="00FC4A38"/>
    <w:rsid w:val="00FC5F75"/>
    <w:rsid w:val="00FC606D"/>
    <w:rsid w:val="00FC6CD7"/>
    <w:rsid w:val="00FC6EF3"/>
    <w:rsid w:val="00FC79DE"/>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F4790D9"/>
    <w:rsid w:val="20E71D66"/>
    <w:rsid w:val="38FC67A4"/>
    <w:rsid w:val="43BBB069"/>
    <w:rsid w:val="58CFC427"/>
    <w:rsid w:val="5FDA08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9C7A9D39-51CB-4EB5-8B18-166E2AAE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4" w:semiHidden="1" w:unhideWhenUsed="1" w:qFormat="1"/>
    <w:lsdException w:name="heading 4" w:uiPriority="23" w:semiHidden="1" w:qFormat="1"/>
    <w:lsdException w:name="heading 5" w:uiPriority="23" w:semiHidden="1" w:unhideWhenUsed="1" w:qFormat="1"/>
    <w:lsdException w:name="heading 6" w:uiPriority="23" w:semiHidden="1" w:qFormat="1"/>
    <w:lsdException w:name="heading 7" w:uiPriority="23" w:semiHidden="1" w:qFormat="1"/>
    <w:lsdException w:name="heading 8" w:uiPriority="23" w:semiHidden="1" w:qFormat="1"/>
    <w:lsdException w:name="heading 9" w:uiPriority="23"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6"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9"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semiHidden="1" w:qFormat="1"/>
    <w:lsdException w:name="Intense Quote" w:uiPriority="31"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semiHidden="1" w:qFormat="1"/>
    <w:lsdException w:name="Intense Emphasis" w:uiPriority="28" w:semiHidden="1" w:qFormat="1"/>
    <w:lsdException w:name="Subtle Reference" w:uiPriority="32" w:semiHidden="1" w:qFormat="1"/>
    <w:lsdException w:name="Intense Reference" w:uiPriority="33" w:semiHidden="1" w:qFormat="1"/>
    <w:lsdException w:name="Book Title" w:uiPriority="34" w:semiHidden="1" w:qFormat="1"/>
    <w:lsdException w:name="Bibliography" w:uiPriority="38" w:semiHidden="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436D"/>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hAnsiTheme="majorHAnsi" w:eastAsiaTheme="majorEastAsia"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hAnsiTheme="majorHAnsi" w:eastAsiaTheme="majorEastAsia"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outlineLvl w:val="3"/>
    </w:pPr>
    <w:rPr>
      <w:rFonts w:asciiTheme="majorHAnsi" w:hAnsiTheme="majorHAnsi" w:eastAsiaTheme="majorEastAsia"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hAnsiTheme="majorHAnsi" w:eastAsiaTheme="majorEastAsia"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hAnsiTheme="majorHAnsi" w:eastAsiaTheme="majorEastAsia"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hAnsiTheme="majorHAnsi" w:eastAsiaTheme="majorEastAsia"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rsid w:val="0006436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06436D"/>
  </w:style>
  <w:style w:type="paragraph" w:styleId="TableColumnHeading" w:customStyle="1">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styleId="FooterChar" w:customStyle="1">
    <w:name w:val="Footer Char"/>
    <w:basedOn w:val="DefaultParagraphFont"/>
    <w:link w:val="Footer"/>
    <w:uiPriority w:val="99"/>
    <w:rsid w:val="00AB5A91"/>
    <w:rPr>
      <w:noProof/>
      <w:color w:val="6E6E6E"/>
      <w:sz w:val="18"/>
      <w:lang w:val="en-GB"/>
    </w:rPr>
  </w:style>
  <w:style w:type="paragraph" w:styleId="TableColumnHeadingRight" w:customStyle="1">
    <w:name w:val="Table Column Heading Right"/>
    <w:basedOn w:val="TableColumnHeading"/>
    <w:uiPriority w:val="7"/>
    <w:qFormat/>
    <w:rsid w:val="00AB5A91"/>
    <w:pPr>
      <w:jc w:val="right"/>
    </w:pPr>
  </w:style>
  <w:style w:type="paragraph" w:styleId="PageTitle" w:customStyle="1">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styleId="TableBodyRight" w:customStyle="1">
    <w:name w:val="Table Body Right"/>
    <w:basedOn w:val="TableBody"/>
    <w:uiPriority w:val="8"/>
    <w:qFormat/>
    <w:rsid w:val="00AB5A91"/>
    <w:pPr>
      <w:jc w:val="right"/>
    </w:pPr>
  </w:style>
  <w:style w:type="character" w:styleId="Bold" w:customStyle="1">
    <w:name w:val="Bold"/>
    <w:basedOn w:val="DefaultParagraphFont"/>
    <w:uiPriority w:val="2"/>
    <w:qFormat/>
    <w:rsid w:val="002D313A"/>
    <w:rPr>
      <w:rFonts w:asciiTheme="minorHAnsi" w:hAnsiTheme="minorHAnsi"/>
      <w:b/>
      <w:i w:val="0"/>
      <w:color w:val="auto"/>
    </w:rPr>
  </w:style>
  <w:style w:type="paragraph" w:styleId="DocumentTitle" w:customStyle="1">
    <w:name w:val="Document Title"/>
    <w:next w:val="DocumentSubtitle"/>
    <w:uiPriority w:val="26"/>
    <w:rsid w:val="00AB5A91"/>
    <w:pPr>
      <w:framePr w:w="8108" w:wrap="notBeside" w:hAnchor="page" w:v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AB5A91"/>
    <w:rPr>
      <w:rFonts w:ascii="Tahoma" w:hAnsi="Tahoma" w:cs="Tahoma"/>
      <w:color w:val="6E6E6E"/>
      <w:sz w:val="16"/>
      <w:szCs w:val="16"/>
      <w:lang w:val="en-GB"/>
    </w:rPr>
  </w:style>
  <w:style w:type="character" w:styleId="HeaderChar" w:customStyle="1">
    <w:name w:val="Header Char"/>
    <w:basedOn w:val="DefaultParagraphFont"/>
    <w:link w:val="Header"/>
    <w:uiPriority w:val="99"/>
    <w:rsid w:val="00AB5A91"/>
    <w:rPr>
      <w:noProof/>
      <w:color w:val="6E6E6E"/>
      <w:sz w:val="18"/>
      <w:lang w:val="en-GB"/>
    </w:rPr>
  </w:style>
  <w:style w:type="character" w:styleId="Heading1Char" w:customStyle="1">
    <w:name w:val="Heading 1 Char"/>
    <w:basedOn w:val="DefaultParagraphFont"/>
    <w:link w:val="Heading1"/>
    <w:uiPriority w:val="4"/>
    <w:rsid w:val="003F0415"/>
    <w:rPr>
      <w:rFonts w:asciiTheme="majorHAnsi" w:hAnsiTheme="majorHAnsi" w:eastAsiaTheme="majorEastAsia" w:cstheme="majorBidi"/>
      <w:b/>
      <w:bCs/>
      <w:color w:val="3F0730"/>
      <w:kern w:val="2"/>
      <w:sz w:val="28"/>
      <w:szCs w:val="28"/>
      <w:lang w:val="en-GB"/>
      <w14:ligatures w14:val="standardContextual"/>
    </w:rPr>
  </w:style>
  <w:style w:type="character" w:styleId="Heading2Char" w:customStyle="1">
    <w:name w:val="Heading 2 Char"/>
    <w:basedOn w:val="DefaultParagraphFont"/>
    <w:link w:val="Heading2"/>
    <w:uiPriority w:val="4"/>
    <w:rsid w:val="003F0415"/>
    <w:rPr>
      <w:rFonts w:asciiTheme="majorHAnsi" w:hAnsiTheme="majorHAnsi" w:eastAsiaTheme="majorEastAsia"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Body" w:customStyle="1">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styleId="CommentTextChar" w:customStyle="1">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styleId="CommentSubjectChar" w:customStyle="1">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styleId="DocumentSubtitle" w:customStyle="1">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styleId="Heading3Char" w:customStyle="1">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styleId="Heading5Char" w:customStyle="1">
    <w:name w:val="Heading 5 Char"/>
    <w:basedOn w:val="DefaultParagraphFont"/>
    <w:link w:val="Heading5"/>
    <w:uiPriority w:val="23"/>
    <w:semiHidden/>
    <w:rsid w:val="00AB5A91"/>
    <w:rPr>
      <w:rFonts w:asciiTheme="majorHAnsi" w:hAnsiTheme="majorHAnsi" w:eastAsiaTheme="majorEastAsia" w:cstheme="majorBidi"/>
      <w:color w:val="BF00BF" w:themeColor="accent1" w:themeShade="BF"/>
      <w:lang w:val="en-GB"/>
    </w:rPr>
  </w:style>
  <w:style w:type="paragraph" w:styleId="Bullet1" w:customStyle="1">
    <w:name w:val="Bullet 1"/>
    <w:basedOn w:val="BodyText"/>
    <w:uiPriority w:val="1"/>
    <w:qFormat/>
    <w:rsid w:val="002D313A"/>
    <w:pPr>
      <w:numPr>
        <w:numId w:val="38"/>
      </w:numPr>
    </w:pPr>
  </w:style>
  <w:style w:type="paragraph" w:styleId="Bullet2" w:customStyle="1">
    <w:name w:val="Bullet 2"/>
    <w:basedOn w:val="BodyText"/>
    <w:uiPriority w:val="1"/>
    <w:qFormat/>
    <w:rsid w:val="00AB5A91"/>
    <w:pPr>
      <w:numPr>
        <w:ilvl w:val="1"/>
        <w:numId w:val="30"/>
      </w:numPr>
    </w:pPr>
  </w:style>
  <w:style w:type="paragraph" w:styleId="Bullet3" w:customStyle="1">
    <w:name w:val="Bullet 3"/>
    <w:basedOn w:val="BodyText"/>
    <w:uiPriority w:val="1"/>
    <w:qFormat/>
    <w:rsid w:val="00AB5A91"/>
    <w:pPr>
      <w:numPr>
        <w:ilvl w:val="2"/>
        <w:numId w:val="30"/>
      </w:numPr>
    </w:pPr>
  </w:style>
  <w:style w:type="paragraph" w:styleId="NumberedBullet1" w:customStyle="1">
    <w:name w:val="Numbered Bullet 1"/>
    <w:basedOn w:val="BodyText"/>
    <w:uiPriority w:val="5"/>
    <w:qFormat/>
    <w:rsid w:val="00AB5A91"/>
    <w:pPr>
      <w:numPr>
        <w:numId w:val="26"/>
      </w:numPr>
      <w:spacing w:before="60" w:after="60"/>
    </w:pPr>
  </w:style>
  <w:style w:type="paragraph" w:styleId="NumberedBullet2" w:customStyle="1">
    <w:name w:val="Numbered Bullet 2"/>
    <w:basedOn w:val="BodyText"/>
    <w:uiPriority w:val="5"/>
    <w:qFormat/>
    <w:rsid w:val="00AB5A91"/>
    <w:pPr>
      <w:numPr>
        <w:ilvl w:val="1"/>
        <w:numId w:val="26"/>
      </w:numPr>
      <w:tabs>
        <w:tab w:val="left" w:pos="709"/>
      </w:tabs>
    </w:pPr>
  </w:style>
  <w:style w:type="paragraph" w:styleId="NumberedBullet3" w:customStyle="1">
    <w:name w:val="Numbered Bullet 3"/>
    <w:basedOn w:val="BodyText"/>
    <w:uiPriority w:val="5"/>
    <w:qFormat/>
    <w:rsid w:val="00AB5A91"/>
    <w:pPr>
      <w:numPr>
        <w:ilvl w:val="2"/>
        <w:numId w:val="26"/>
      </w:numPr>
      <w:tabs>
        <w:tab w:val="left" w:pos="1276"/>
      </w:tabs>
      <w:ind w:left="993"/>
    </w:pPr>
  </w:style>
  <w:style w:type="numbering" w:styleId="NumberedBulletsList" w:customStyle="1">
    <w:name w:val="Numbered Bullets List"/>
    <w:uiPriority w:val="99"/>
    <w:rsid w:val="00AB5A91"/>
    <w:pPr>
      <w:numPr>
        <w:numId w:val="11"/>
      </w:numPr>
    </w:pPr>
  </w:style>
  <w:style w:type="paragraph" w:styleId="Indent1" w:customStyle="1">
    <w:name w:val="Indent 1"/>
    <w:basedOn w:val="BodyText"/>
    <w:uiPriority w:val="6"/>
    <w:semiHidden/>
    <w:unhideWhenUsed/>
    <w:qFormat/>
    <w:rsid w:val="00AB5A91"/>
    <w:pPr>
      <w:ind w:left="284"/>
    </w:pPr>
  </w:style>
  <w:style w:type="paragraph" w:styleId="Indent2" w:customStyle="1">
    <w:name w:val="Indent 2"/>
    <w:basedOn w:val="BodyText"/>
    <w:uiPriority w:val="6"/>
    <w:semiHidden/>
    <w:unhideWhenUsed/>
    <w:qFormat/>
    <w:rsid w:val="00AB5A91"/>
    <w:pPr>
      <w:ind w:left="567"/>
    </w:pPr>
  </w:style>
  <w:style w:type="paragraph" w:styleId="Indent3" w:customStyle="1">
    <w:name w:val="Indent 3"/>
    <w:basedOn w:val="BodyText"/>
    <w:uiPriority w:val="6"/>
    <w:semiHidden/>
    <w:unhideWhenUsed/>
    <w:qFormat/>
    <w:rsid w:val="00AB5A91"/>
    <w:pPr>
      <w:ind w:left="851"/>
    </w:pPr>
  </w:style>
  <w:style w:type="paragraph" w:styleId="ShadedHeading" w:customStyle="1">
    <w:name w:val="Shaded Heading"/>
    <w:basedOn w:val="BodyText"/>
    <w:next w:val="ShadedBody"/>
    <w:uiPriority w:val="10"/>
    <w:rsid w:val="00AB5A91"/>
    <w:pPr>
      <w:keepNext/>
      <w:keepLines/>
      <w:pBdr>
        <w:top w:val="single" w:color="FF00FF" w:themeColor="accent1" w:sz="2" w:space="2"/>
        <w:left w:val="single" w:color="FF00FF" w:themeColor="accent1" w:sz="2" w:space="4"/>
        <w:bottom w:val="single" w:color="FF00FF" w:themeColor="accent1" w:sz="2" w:space="2"/>
        <w:right w:val="single" w:color="FF00FF" w:themeColor="accent1" w:sz="2" w:space="4"/>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styleId="Authors" w:customStyle="1">
    <w:name w:val="Authors"/>
    <w:basedOn w:val="Footer"/>
    <w:link w:val="AuthorsChar"/>
    <w:uiPriority w:val="99"/>
    <w:rsid w:val="00AB5A91"/>
    <w:pPr>
      <w:spacing w:before="60" w:after="60"/>
    </w:pPr>
  </w:style>
  <w:style w:type="character" w:styleId="Heading4Char" w:customStyle="1">
    <w:name w:val="Heading 4 Char"/>
    <w:aliases w:val="Heading 4 (table &amp; chart) Char"/>
    <w:basedOn w:val="DefaultParagraphFont"/>
    <w:link w:val="Heading4"/>
    <w:uiPriority w:val="23"/>
    <w:semiHidden/>
    <w:rsid w:val="00AB5A91"/>
    <w:rPr>
      <w:rFonts w:asciiTheme="majorHAnsi" w:hAnsiTheme="majorHAnsi" w:eastAsiaTheme="majorEastAsia" w:cstheme="majorBidi"/>
      <w:b/>
      <w:iCs/>
      <w:color w:val="2CB9FF" w:themeColor="accent2"/>
      <w:lang w:val="en-GB"/>
    </w:rPr>
  </w:style>
  <w:style w:type="character" w:styleId="Heading6Char" w:customStyle="1">
    <w:name w:val="Heading 6 Char"/>
    <w:basedOn w:val="DefaultParagraphFont"/>
    <w:link w:val="Heading6"/>
    <w:uiPriority w:val="23"/>
    <w:semiHidden/>
    <w:rsid w:val="00AB5A91"/>
    <w:rPr>
      <w:rFonts w:asciiTheme="majorHAnsi" w:hAnsiTheme="majorHAnsi" w:eastAsiaTheme="majorEastAsia" w:cstheme="majorBidi"/>
      <w:color w:val="7F007F" w:themeColor="accent1" w:themeShade="7F"/>
      <w:lang w:val="en-GB"/>
    </w:rPr>
  </w:style>
  <w:style w:type="character" w:styleId="Heading7Char" w:customStyle="1">
    <w:name w:val="Heading 7 Char"/>
    <w:basedOn w:val="DefaultParagraphFont"/>
    <w:link w:val="Heading7"/>
    <w:uiPriority w:val="23"/>
    <w:semiHidden/>
    <w:rsid w:val="00AB5A91"/>
    <w:rPr>
      <w:rFonts w:asciiTheme="majorHAnsi" w:hAnsiTheme="majorHAnsi" w:eastAsiaTheme="majorEastAsia" w:cstheme="majorBidi"/>
      <w:i/>
      <w:iCs/>
      <w:color w:val="7F007F" w:themeColor="accent1" w:themeShade="7F"/>
      <w:lang w:val="en-GB"/>
    </w:rPr>
  </w:style>
  <w:style w:type="character" w:styleId="Heading8Char" w:customStyle="1">
    <w:name w:val="Heading 8 Char"/>
    <w:basedOn w:val="DefaultParagraphFont"/>
    <w:link w:val="Heading8"/>
    <w:uiPriority w:val="23"/>
    <w:semiHidden/>
    <w:rsid w:val="00AB5A91"/>
    <w:rPr>
      <w:rFonts w:asciiTheme="majorHAnsi" w:hAnsiTheme="majorHAnsi" w:eastAsiaTheme="majorEastAsia" w:cstheme="majorBidi"/>
      <w:color w:val="272727" w:themeColor="text1" w:themeTint="D8"/>
      <w:sz w:val="21"/>
      <w:szCs w:val="21"/>
      <w:lang w:val="en-GB"/>
    </w:rPr>
  </w:style>
  <w:style w:type="character" w:styleId="Heading9Char" w:customStyle="1">
    <w:name w:val="Heading 9 Char"/>
    <w:basedOn w:val="DefaultParagraphFont"/>
    <w:link w:val="Heading9"/>
    <w:uiPriority w:val="23"/>
    <w:semiHidden/>
    <w:rsid w:val="00AB5A91"/>
    <w:rPr>
      <w:rFonts w:asciiTheme="majorHAnsi" w:hAnsiTheme="majorHAnsi" w:eastAsiaTheme="majorEastAsia"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25"/>
    <w:semiHidden/>
    <w:rsid w:val="00AB5A91"/>
    <w:rPr>
      <w:rFonts w:asciiTheme="majorHAnsi" w:hAnsiTheme="majorHAnsi" w:eastAsiaTheme="majorEastAsia" w:cstheme="majorBidi"/>
      <w:color w:val="6E6E6E"/>
      <w:spacing w:val="-10"/>
      <w:kern w:val="28"/>
      <w:sz w:val="56"/>
      <w:szCs w:val="56"/>
      <w:lang w:val="en-GB"/>
    </w:rPr>
  </w:style>
  <w:style w:type="paragraph" w:styleId="TableRowHeading" w:customStyle="1">
    <w:name w:val="Table Row Heading"/>
    <w:basedOn w:val="TableBody"/>
    <w:uiPriority w:val="7"/>
    <w:qFormat/>
    <w:rsid w:val="00AB5A91"/>
    <w:rPr>
      <w:rFonts w:ascii="HelveticaNeueLT Pro 55 Roman" w:hAnsi="HelveticaNeueLT Pro 55 Roman"/>
      <w:b/>
    </w:rPr>
  </w:style>
  <w:style w:type="character" w:styleId="HighlightAccent4" w:customStyle="1">
    <w:name w:val="Highlight Accent 4"/>
    <w:basedOn w:val="DefaultParagraphFont"/>
    <w:uiPriority w:val="9"/>
    <w:qFormat/>
    <w:rsid w:val="00AB5A91"/>
    <w:rPr>
      <w:rFonts w:asciiTheme="minorHAnsi" w:hAnsiTheme="minorHAnsi"/>
      <w:color w:val="000000" w:themeColor="text1"/>
      <w:bdr w:val="none" w:color="auto" w:sz="0" w:space="0"/>
      <w:shd w:val="clear" w:color="auto" w:fill="FCF2BE" w:themeFill="accent5" w:themeFillTint="66"/>
    </w:rPr>
  </w:style>
  <w:style w:type="character" w:styleId="HighlightAccent1" w:customStyle="1">
    <w:name w:val="Highlight Accent 1"/>
    <w:basedOn w:val="DefaultParagraphFont"/>
    <w:uiPriority w:val="9"/>
    <w:qFormat/>
    <w:rsid w:val="00AB5A91"/>
    <w:rPr>
      <w:rFonts w:asciiTheme="minorHAnsi" w:hAnsiTheme="minorHAnsi"/>
      <w:color w:val="000000" w:themeColor="text1"/>
      <w:bdr w:val="none" w:color="auto" w:sz="0" w:space="0"/>
      <w:shd w:val="clear" w:color="auto" w:fill="FF99FF" w:themeFill="accent1" w:themeFillTint="66"/>
    </w:rPr>
  </w:style>
  <w:style w:type="character" w:styleId="HighlightAccent3" w:customStyle="1">
    <w:name w:val="Highlight Accent 3"/>
    <w:basedOn w:val="DefaultParagraphFont"/>
    <w:uiPriority w:val="9"/>
    <w:qFormat/>
    <w:rsid w:val="00AB5A91"/>
    <w:rPr>
      <w:rFonts w:asciiTheme="minorHAnsi" w:hAnsiTheme="minorHAnsi"/>
      <w:color w:val="000000" w:themeColor="text1"/>
      <w:bdr w:val="none" w:color="auto" w:sz="0" w:space="0"/>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4"/>
    <w:qFormat/>
    <w:rsid w:val="00AB5A91"/>
    <w:pPr>
      <w:ind w:left="720"/>
      <w:contextualSpacing/>
    </w:pPr>
  </w:style>
  <w:style w:type="paragraph" w:styleId="Heading1Numbered" w:customStyle="1">
    <w:name w:val="Heading 1 Numbered"/>
    <w:basedOn w:val="Heading1"/>
    <w:next w:val="BodyText"/>
    <w:uiPriority w:val="4"/>
    <w:qFormat/>
    <w:rsid w:val="003F0415"/>
    <w:pPr>
      <w:numPr>
        <w:numId w:val="12"/>
      </w:numPr>
    </w:pPr>
  </w:style>
  <w:style w:type="character" w:styleId="HighlightAccent2" w:customStyle="1">
    <w:name w:val="Highlight Accent 2"/>
    <w:basedOn w:val="DefaultParagraphFont"/>
    <w:uiPriority w:val="9"/>
    <w:qFormat/>
    <w:rsid w:val="00AB5A91"/>
    <w:rPr>
      <w:rFonts w:asciiTheme="minorHAnsi" w:hAnsiTheme="minorHAnsi"/>
      <w:color w:val="000000" w:themeColor="text1"/>
      <w:bdr w:val="none" w:color="auto" w:sz="0" w:space="0"/>
      <w:shd w:val="clear" w:color="auto" w:fill="AAE2FF" w:themeFill="accent2" w:themeFillTint="66"/>
    </w:rPr>
  </w:style>
  <w:style w:type="character" w:styleId="BoldItalic" w:customStyle="1">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styleId="Contents" w:customStyle="1">
    <w:name w:val="Contents"/>
    <w:basedOn w:val="PageTitle"/>
    <w:next w:val="BodyText"/>
    <w:uiPriority w:val="99"/>
    <w:unhideWhenUsed/>
    <w:rsid w:val="00AB5A91"/>
    <w:pPr>
      <w:framePr w:wrap="notBeside" w:hAnchor="text" w:y="710"/>
    </w:pPr>
  </w:style>
  <w:style w:type="paragraph" w:styleId="Dateofpapers" w:customStyle="1">
    <w:name w:val="Date of papers"/>
    <w:basedOn w:val="Footer"/>
    <w:link w:val="DateofpapersChar"/>
    <w:uiPriority w:val="99"/>
    <w:rsid w:val="00AB5A91"/>
    <w:pPr>
      <w:spacing w:before="60" w:after="60"/>
    </w:pPr>
  </w:style>
  <w:style w:type="paragraph" w:styleId="Introtext" w:customStyle="1">
    <w:name w:val="Intro text"/>
    <w:basedOn w:val="Normal"/>
    <w:uiPriority w:val="99"/>
    <w:qFormat/>
    <w:rsid w:val="003F0415"/>
    <w:rPr>
      <w:color w:val="3F0730"/>
    </w:rPr>
  </w:style>
  <w:style w:type="paragraph" w:styleId="FrameBody" w:customStyle="1">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styleId="BodyTextChar" w:customStyle="1">
    <w:name w:val="Body Text Char"/>
    <w:basedOn w:val="DefaultParagraphFont"/>
    <w:link w:val="BodyText"/>
    <w:rsid w:val="002D313A"/>
    <w:rPr>
      <w:lang w:val="en-GB"/>
    </w:rPr>
  </w:style>
  <w:style w:type="numbering" w:styleId="Bullets" w:customStyle="1">
    <w:name w:val="Bullets"/>
    <w:uiPriority w:val="99"/>
    <w:rsid w:val="00AB5A91"/>
    <w:pPr>
      <w:numPr>
        <w:numId w:val="14"/>
      </w:numPr>
    </w:pPr>
  </w:style>
  <w:style w:type="paragraph" w:styleId="TableTitle" w:customStyle="1">
    <w:name w:val="Table Title"/>
    <w:basedOn w:val="BodyText"/>
    <w:next w:val="BodyText"/>
    <w:uiPriority w:val="6"/>
    <w:qFormat/>
    <w:rsid w:val="003F0415"/>
    <w:pPr>
      <w:keepNext/>
      <w:keepLines/>
      <w:spacing w:before="120"/>
    </w:pPr>
    <w:rPr>
      <w:rFonts w:cstheme="majorHAnsi"/>
      <w:b/>
      <w:color w:val="3F0730"/>
    </w:rPr>
  </w:style>
  <w:style w:type="paragraph" w:styleId="ShadedBody" w:customStyle="1">
    <w:name w:val="Shaded Body"/>
    <w:basedOn w:val="ShadedHeading"/>
    <w:uiPriority w:val="11"/>
    <w:rsid w:val="00AB5A91"/>
    <w:pPr>
      <w:keepNext w:val="0"/>
      <w:spacing w:before="0"/>
    </w:pPr>
    <w:rPr>
      <w:sz w:val="20"/>
    </w:rPr>
  </w:style>
  <w:style w:type="paragraph" w:styleId="FrameHeading" w:customStyle="1">
    <w:name w:val="Frame Heading"/>
    <w:basedOn w:val="BodyText"/>
    <w:next w:val="FrameBody"/>
    <w:uiPriority w:val="12"/>
    <w:rsid w:val="00AB5A91"/>
    <w:pPr>
      <w:keepNext/>
      <w:keepLines/>
      <w:framePr w:w="2268" w:hSpace="170" w:wrap="around" w:hAnchor="page" w:vAnchor="text" w:x="8841" w:y="1"/>
      <w:pBdr>
        <w:top w:val="single" w:color="FF00FF" w:themeColor="accent1" w:sz="8" w:space="2"/>
        <w:left w:val="single" w:color="FF00FF" w:themeColor="accent1" w:sz="8" w:space="3"/>
        <w:bottom w:val="single" w:color="FF00FF" w:themeColor="accent1" w:sz="8" w:space="2"/>
        <w:right w:val="single" w:color="FF00FF" w:themeColor="accent1" w:sz="8" w:space="3"/>
      </w:pBdr>
      <w:shd w:val="clear" w:color="auto" w:fill="FF00FF" w:themeFill="accent1"/>
    </w:pPr>
    <w:rPr>
      <w:b/>
      <w:sz w:val="24"/>
    </w:rPr>
  </w:style>
  <w:style w:type="character" w:styleId="AuthorsChar" w:customStyle="1">
    <w:name w:val="Authors Char"/>
    <w:basedOn w:val="FooterChar"/>
    <w:link w:val="Authors"/>
    <w:uiPriority w:val="99"/>
    <w:rsid w:val="00AB5A91"/>
    <w:rPr>
      <w:noProof/>
      <w:color w:val="6E6E6E"/>
      <w:sz w:val="18"/>
      <w:lang w:val="en-GB"/>
    </w:rPr>
  </w:style>
  <w:style w:type="character" w:styleId="DateofpapersChar" w:customStyle="1">
    <w:name w:val="Date of papers Char"/>
    <w:basedOn w:val="FooterChar"/>
    <w:link w:val="Dateofpapers"/>
    <w:uiPriority w:val="99"/>
    <w:rsid w:val="00AB5A91"/>
    <w:rPr>
      <w:noProof/>
      <w:color w:val="6E6E6E"/>
      <w:sz w:val="18"/>
      <w:lang w:val="en-GB"/>
    </w:rPr>
  </w:style>
  <w:style w:type="paragraph" w:styleId="CVName" w:customStyle="1">
    <w:name w:val="CV Name"/>
    <w:basedOn w:val="BodyText"/>
    <w:uiPriority w:val="99"/>
    <w:qFormat/>
    <w:rsid w:val="003F0415"/>
    <w:pPr>
      <w:spacing w:before="60" w:after="0"/>
    </w:pPr>
    <w:rPr>
      <w:b/>
      <w:bCs/>
      <w:color w:val="3F0730"/>
      <w:sz w:val="22"/>
    </w:rPr>
  </w:style>
  <w:style w:type="paragraph" w:styleId="CVlocation" w:customStyle="1">
    <w:name w:val="CV location"/>
    <w:basedOn w:val="BodyText"/>
    <w:uiPriority w:val="99"/>
    <w:rsid w:val="00AB5A91"/>
    <w:pPr>
      <w:spacing w:after="0"/>
    </w:pPr>
    <w:rPr>
      <w:sz w:val="18"/>
    </w:rPr>
  </w:style>
  <w:style w:type="paragraph" w:styleId="CVTitle" w:customStyle="1">
    <w:name w:val="CV Title"/>
    <w:basedOn w:val="BodyText"/>
    <w:uiPriority w:val="99"/>
    <w:qFormat/>
    <w:rsid w:val="00AB5A91"/>
    <w:pPr>
      <w:spacing w:after="0"/>
    </w:pPr>
  </w:style>
  <w:style w:type="paragraph" w:styleId="Backcoverdisclaimer" w:customStyle="1">
    <w:name w:val="Back cover disclaimer"/>
    <w:basedOn w:val="Footer"/>
    <w:uiPriority w:val="99"/>
    <w:qFormat/>
    <w:rsid w:val="00AB5A91"/>
  </w:style>
  <w:style w:type="paragraph" w:styleId="Disclaimertext" w:customStyle="1">
    <w:name w:val="Disclaimer text"/>
    <w:basedOn w:val="Backcoverdisclaimer"/>
    <w:uiPriority w:val="99"/>
    <w:rsid w:val="00AB5A91"/>
  </w:style>
  <w:style w:type="paragraph" w:styleId="SourceNotes" w:customStyle="1">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styleId="SectionHeading" w:customStyle="1">
    <w:name w:val="Section Heading"/>
    <w:basedOn w:val="DocumentTitle"/>
    <w:uiPriority w:val="99"/>
    <w:rsid w:val="00AB5A91"/>
    <w:pPr>
      <w:framePr w:w="10038" w:wrap="notBeside" w:x="1140" w:y="13885"/>
      <w:ind w:left="1080" w:hanging="720"/>
    </w:pPr>
    <w:rPr>
      <w:color w:val="D43900"/>
      <w:sz w:val="56"/>
      <w:szCs w:val="24"/>
    </w:rPr>
  </w:style>
  <w:style w:type="paragraph" w:styleId="SectionHeader" w:customStyle="1">
    <w:name w:val="Section Header"/>
    <w:basedOn w:val="DocumentTitle"/>
    <w:uiPriority w:val="99"/>
    <w:qFormat/>
    <w:rsid w:val="003F0415"/>
    <w:pPr>
      <w:framePr w:w="10038" w:wrap="notBeside" w:x="397" w:y="14053"/>
      <w:numPr>
        <w:numId w:val="25"/>
      </w:numPr>
    </w:pPr>
    <w:rPr>
      <w:color w:val="auto"/>
      <w:sz w:val="56"/>
      <w:szCs w:val="24"/>
    </w:rPr>
  </w:style>
  <w:style w:type="paragraph" w:styleId="SectionSubtitle" w:customStyle="1">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styleId="Shadedheading0" w:customStyle="1">
    <w:name w:val="Shaded heading"/>
    <w:basedOn w:val="SectionHeader"/>
    <w:uiPriority w:val="99"/>
    <w:qFormat/>
    <w:rsid w:val="00AB5A91"/>
    <w:pPr>
      <w:framePr w:wrap="notBeside"/>
      <w:numPr>
        <w:numId w:val="0"/>
      </w:numPr>
      <w:ind w:left="284" w:right="259"/>
    </w:pPr>
    <w:rPr>
      <w:sz w:val="28"/>
      <w:szCs w:val="28"/>
    </w:rPr>
  </w:style>
  <w:style w:type="paragraph" w:styleId="AppendixPageTitle" w:customStyle="1">
    <w:name w:val="Appendix Page Title"/>
    <w:basedOn w:val="PageTitle"/>
    <w:next w:val="BodyText"/>
    <w:uiPriority w:val="99"/>
    <w:qFormat/>
    <w:rsid w:val="00AB5A91"/>
    <w:pPr>
      <w:pageBreakBefore/>
      <w:framePr w:w="8732" w:wrap="notBeside" w:hAnchor="page" w:vAnchor="page" w:x="1589" w:y="772" w:anchorLock="1"/>
      <w:spacing w:before="240"/>
    </w:pPr>
    <w:rPr>
      <w:noProof w:val="0"/>
      <w:sz w:val="48"/>
    </w:rPr>
  </w:style>
  <w:style w:type="paragraph" w:styleId="CVEmail" w:customStyle="1">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styleId="NESO" w:customStyle="1">
    <w:name w:val="NESO"/>
    <w:basedOn w:val="TableNormal"/>
    <w:uiPriority w:val="99"/>
    <w:rsid w:val="004C1CB6"/>
    <w:pPr>
      <w:spacing w:before="60" w:after="60"/>
    </w:pPr>
    <w:tblPr>
      <w:tblBorders>
        <w:top w:val="single" w:color="FF00FF" w:sz="4" w:space="0"/>
        <w:bottom w:val="single" w:color="FF00FF" w:sz="4" w:space="0"/>
      </w:tblBorders>
      <w:tblCellMar>
        <w:top w:w="28" w:type="dxa"/>
        <w:left w:w="57" w:type="dxa"/>
        <w:bottom w:w="28" w:type="dxa"/>
        <w:right w:w="57" w:type="dxa"/>
      </w:tblCellMar>
    </w:tblPr>
    <w:tcPr>
      <w:shd w:val="clear" w:color="auto" w:fill="auto"/>
    </w:tcPr>
    <w:tblStylePr w:type="firstRow">
      <w:tblPr/>
      <w:tcPr>
        <w:tcBorders>
          <w:top w:val="single" w:color="FF00FF" w:themeColor="accent1" w:sz="4" w:space="0"/>
          <w:left w:val="nil"/>
          <w:bottom w:val="single" w:color="FF00FF" w:themeColor="accent1" w:sz="8" w:space="0"/>
          <w:right w:val="nil"/>
          <w:insideH w:val="nil"/>
          <w:insideV w:val="nil"/>
          <w:tl2br w:val="nil"/>
          <w:tr2bl w:val="nil"/>
        </w:tcBorders>
        <w:shd w:val="clear" w:color="auto" w:fill="FFFFFF" w:themeFill="background1"/>
      </w:tcPr>
    </w:tblStylePr>
    <w:tblStylePr w:type="lastRow">
      <w:tblPr/>
      <w:tcPr>
        <w:tcBorders>
          <w:top w:val="single" w:color="FF00FF" w:themeColor="accent1" w:sz="4" w:space="0"/>
          <w:bottom w:val="single" w:color="FF00FF" w:themeColor="accent1" w:sz="4" w:space="0"/>
        </w:tcBorders>
        <w:shd w:val="clear" w:color="auto" w:fill="auto"/>
      </w:tcPr>
    </w:tblStylePr>
  </w:style>
  <w:style w:type="paragraph" w:styleId="BodyText2">
    <w:name w:val="Body Text 2"/>
    <w:basedOn w:val="Normal"/>
    <w:link w:val="BodyText2Char"/>
    <w:uiPriority w:val="99"/>
    <w:semiHidden/>
    <w:unhideWhenUsed/>
    <w:rsid w:val="00CD5DCD"/>
    <w:pPr>
      <w:spacing w:line="480" w:lineRule="auto"/>
    </w:pPr>
  </w:style>
  <w:style w:type="character" w:styleId="BodyText2Char" w:customStyle="1">
    <w:name w:val="Body Text 2 Char"/>
    <w:basedOn w:val="DefaultParagraphFont"/>
    <w:link w:val="BodyText2"/>
    <w:uiPriority w:val="99"/>
    <w:semiHidden/>
    <w:rsid w:val="00CD5DCD"/>
    <w:rPr>
      <w:kern w:val="2"/>
      <w:sz w:val="22"/>
      <w:szCs w:val="22"/>
      <w:lang w:val="en-GB"/>
      <w14:ligatures w14:val="standardContextual"/>
    </w:rPr>
  </w:style>
  <w:style w:type="paragraph" w:styleId="BlockText">
    <w:name w:val="Block Text"/>
    <w:basedOn w:val="Footer"/>
    <w:link w:val="BlockTextChar"/>
    <w:rsid w:val="00CD5DCD"/>
    <w:pPr>
      <w:tabs>
        <w:tab w:val="center" w:pos="4153"/>
        <w:tab w:val="right" w:pos="8306"/>
      </w:tabs>
      <w:spacing w:line="220" w:lineRule="atLeast"/>
    </w:pPr>
    <w:rPr>
      <w:noProof w:val="0"/>
      <w:color w:val="FFFFFF"/>
    </w:rPr>
  </w:style>
  <w:style w:type="character" w:styleId="BlockTextChar" w:customStyle="1">
    <w:name w:val="Block Text Char"/>
    <w:link w:val="BlockText"/>
    <w:rsid w:val="00CD5DCD"/>
    <w:rPr>
      <w:rFonts w:ascii="Arial" w:hAnsi="Arial" w:eastAsia="Times New Roman" w:cs="Times New Roman"/>
      <w:color w:val="FFFFFF"/>
      <w:sz w:val="18"/>
      <w:szCs w:val="24"/>
      <w:lang w:val="en-GB" w:eastAsia="en-GB"/>
    </w:rPr>
  </w:style>
  <w:style w:type="paragraph" w:styleId="TableHeading" w:customStyle="1">
    <w:name w:val="Table Heading"/>
    <w:basedOn w:val="Normal"/>
    <w:rsid w:val="00CD5DCD"/>
    <w:pPr>
      <w:spacing w:line="240" w:lineRule="auto"/>
      <w:ind w:left="113"/>
    </w:pPr>
    <w:rPr>
      <w:color w:val="008576"/>
    </w:rPr>
  </w:style>
  <w:style w:type="paragraph" w:styleId="Tablebodycopy" w:customStyle="1">
    <w:name w:val="Table body copy"/>
    <w:basedOn w:val="Normal"/>
    <w:rsid w:val="00CD5DCD"/>
    <w:pPr>
      <w:spacing w:before="40"/>
      <w:ind w:left="113"/>
    </w:pPr>
    <w:rPr>
      <w:color w:val="008576"/>
    </w:rPr>
  </w:style>
  <w:style w:type="paragraph" w:styleId="Style3" w:customStyle="1">
    <w:name w:val="Style3"/>
    <w:basedOn w:val="Normal"/>
    <w:link w:val="Style3Char"/>
    <w:qFormat/>
    <w:rsid w:val="00CD5DCD"/>
    <w:pPr>
      <w:keepNext/>
      <w:numPr>
        <w:ilvl w:val="7"/>
      </w:numPr>
      <w:shd w:val="clear" w:color="auto" w:fill="385B16" w:themeFill="accent3"/>
      <w:spacing w:line="240" w:lineRule="auto"/>
      <w:ind w:right="238"/>
      <w:outlineLvl w:val="7"/>
    </w:pPr>
    <w:rPr>
      <w:rFonts w:cs="Arial"/>
      <w:b/>
      <w:bCs/>
      <w:color w:val="FFFFFF" w:themeColor="background1"/>
      <w:kern w:val="32"/>
      <w:sz w:val="28"/>
      <w:szCs w:val="32"/>
    </w:rPr>
  </w:style>
  <w:style w:type="paragraph" w:styleId="Style4" w:customStyle="1">
    <w:name w:val="Style4"/>
    <w:basedOn w:val="Normal"/>
    <w:link w:val="Style4Char"/>
    <w:qFormat/>
    <w:rsid w:val="00CD5DCD"/>
    <w:pPr>
      <w:keepNext/>
      <w:numPr>
        <w:ilvl w:val="7"/>
      </w:numPr>
      <w:shd w:val="clear" w:color="auto" w:fill="2CB9FF" w:themeFill="accent2"/>
      <w:spacing w:line="240" w:lineRule="auto"/>
      <w:ind w:right="238"/>
      <w:outlineLvl w:val="7"/>
    </w:pPr>
    <w:rPr>
      <w:rFonts w:cs="Arial"/>
      <w:b/>
      <w:bCs/>
      <w:color w:val="FFFFFF" w:themeColor="background1"/>
      <w:kern w:val="32"/>
      <w:sz w:val="28"/>
      <w:szCs w:val="32"/>
    </w:rPr>
  </w:style>
  <w:style w:type="character" w:styleId="Style3Char" w:customStyle="1">
    <w:name w:val="Style3 Char"/>
    <w:basedOn w:val="DefaultParagraphFont"/>
    <w:link w:val="Style3"/>
    <w:rsid w:val="00CD5DCD"/>
    <w:rPr>
      <w:rFonts w:ascii="Arial" w:hAnsi="Arial" w:eastAsia="Times New Roman" w:cs="Arial"/>
      <w:b/>
      <w:bCs/>
      <w:color w:val="FFFFFF" w:themeColor="background1"/>
      <w:kern w:val="32"/>
      <w:sz w:val="28"/>
      <w:szCs w:val="32"/>
      <w:shd w:val="clear" w:color="auto" w:fill="385B16" w:themeFill="accent3"/>
      <w:lang w:val="en-GB" w:eastAsia="en-GB"/>
    </w:rPr>
  </w:style>
  <w:style w:type="paragraph" w:styleId="e" w:customStyle="1">
    <w:name w:val="e"/>
    <w:basedOn w:val="Normal"/>
    <w:link w:val="eChar"/>
    <w:autoRedefine/>
    <w:qFormat/>
    <w:rsid w:val="007D10A3"/>
    <w:pPr>
      <w:keepNext/>
      <w:numPr>
        <w:ilvl w:val="7"/>
      </w:numPr>
      <w:shd w:val="clear" w:color="auto" w:fill="FF00FF" w:themeFill="accent1"/>
      <w:tabs>
        <w:tab w:val="left" w:pos="9214"/>
      </w:tabs>
      <w:spacing w:before="360" w:line="240" w:lineRule="auto"/>
      <w:ind w:right="238"/>
      <w:outlineLvl w:val="7"/>
    </w:pPr>
    <w:rPr>
      <w:rFonts w:cs="Arial"/>
      <w:b/>
      <w:bCs/>
      <w:color w:val="FFFFFF" w:themeColor="background1"/>
      <w:kern w:val="32"/>
      <w:sz w:val="28"/>
      <w:szCs w:val="32"/>
    </w:rPr>
  </w:style>
  <w:style w:type="character" w:styleId="Style4Char" w:customStyle="1">
    <w:name w:val="Style4 Char"/>
    <w:basedOn w:val="DefaultParagraphFont"/>
    <w:link w:val="Style4"/>
    <w:rsid w:val="00CD5DCD"/>
    <w:rPr>
      <w:rFonts w:ascii="Arial" w:hAnsi="Arial" w:eastAsia="Times New Roman" w:cs="Arial"/>
      <w:b/>
      <w:bCs/>
      <w:color w:val="FFFFFF" w:themeColor="background1"/>
      <w:kern w:val="32"/>
      <w:sz w:val="28"/>
      <w:szCs w:val="32"/>
      <w:shd w:val="clear" w:color="auto" w:fill="2CB9FF" w:themeFill="accent2"/>
      <w:lang w:val="en-GB" w:eastAsia="en-GB"/>
    </w:rPr>
  </w:style>
  <w:style w:type="paragraph" w:styleId="Style6" w:customStyle="1">
    <w:name w:val="Style6"/>
    <w:basedOn w:val="Normal"/>
    <w:link w:val="Style6Char"/>
    <w:qFormat/>
    <w:rsid w:val="00CD5DCD"/>
    <w:pPr>
      <w:keepNext/>
      <w:numPr>
        <w:ilvl w:val="7"/>
      </w:numPr>
      <w:shd w:val="clear" w:color="auto" w:fill="3F0731" w:themeFill="text2"/>
      <w:tabs>
        <w:tab w:val="left" w:pos="9214"/>
      </w:tabs>
      <w:spacing w:line="240" w:lineRule="auto"/>
      <w:ind w:right="238"/>
      <w:outlineLvl w:val="7"/>
    </w:pPr>
    <w:rPr>
      <w:rFonts w:cs="Arial"/>
      <w:b/>
      <w:bCs/>
      <w:color w:val="FFFFFF" w:themeColor="background1"/>
      <w:kern w:val="32"/>
      <w:sz w:val="28"/>
      <w:szCs w:val="32"/>
    </w:rPr>
  </w:style>
  <w:style w:type="character" w:styleId="eChar" w:customStyle="1">
    <w:name w:val="e Char"/>
    <w:basedOn w:val="DefaultParagraphFont"/>
    <w:link w:val="e"/>
    <w:rsid w:val="007D10A3"/>
    <w:rPr>
      <w:rFonts w:cs="Arial"/>
      <w:b/>
      <w:bCs/>
      <w:color w:val="FFFFFF" w:themeColor="background1"/>
      <w:kern w:val="32"/>
      <w:sz w:val="28"/>
      <w:szCs w:val="32"/>
      <w:shd w:val="clear" w:color="auto" w:fill="FF00FF" w:themeFill="accent1"/>
      <w:lang w:val="en-GB"/>
      <w14:ligatures w14:val="standardContextual"/>
    </w:rPr>
  </w:style>
  <w:style w:type="character" w:styleId="Style6Char" w:customStyle="1">
    <w:name w:val="Style6 Char"/>
    <w:basedOn w:val="DefaultParagraphFont"/>
    <w:link w:val="Style6"/>
    <w:rsid w:val="00CD5DCD"/>
    <w:rPr>
      <w:rFonts w:ascii="Arial" w:hAnsi="Arial" w:eastAsia="Times New Roman" w:cs="Arial"/>
      <w:b/>
      <w:bCs/>
      <w:color w:val="FFFFFF" w:themeColor="background1"/>
      <w:kern w:val="32"/>
      <w:sz w:val="28"/>
      <w:szCs w:val="32"/>
      <w:shd w:val="clear" w:color="auto" w:fill="3F0731" w:themeFill="text2"/>
      <w:lang w:val="en-GB" w:eastAsia="en-GB"/>
    </w:rPr>
  </w:style>
  <w:style w:type="paragraph" w:styleId="Revision">
    <w:name w:val="Revision"/>
    <w:hidden/>
    <w:uiPriority w:val="99"/>
    <w:semiHidden/>
    <w:rsid w:val="00A95932"/>
    <w:pPr>
      <w:spacing w:after="0"/>
    </w:pPr>
    <w:rPr>
      <w:kern w:val="2"/>
      <w:sz w:val="24"/>
      <w:szCs w:val="24"/>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7070527">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42944951">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neso.energy/industry-information/codes/cusc/modifications/cmp419-generation-zoning-methodology-review" TargetMode="External" Id="rId13" /><Relationship Type="http://schemas.microsoft.com/office/2011/relationships/commentsExtended" Target="commentsExtended.xm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openxmlformats.org/officeDocument/2006/relationships/hyperlink" Target="https://www.ofgem.gov.uk/sites/default/files/2024-09/Open_letter_TNUoS_intervention_vF_Publications.pdf" TargetMode="External" Id="rId12"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image" Target="cid:image001.png@01DB4641.EDECCFA0"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neso.energy/industry-information/codes/cusc/modifications/cmp413-rolling-10-year-wider-tnuos-generation-tariff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image" Target="media/image1.png" Id="rId1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endnotes" Target="endnotes.xml" Id="rId10" /><Relationship Type="http://schemas.microsoft.com/office/2016/09/relationships/commentsIds" Target="commentsIds.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neso.energy/industry-information/codes/cusc/modifications/cmp419-generation-zoning-methodology-review" TargetMode="External" Id="rId14" /><Relationship Type="http://schemas.openxmlformats.org/officeDocument/2006/relationships/header" Target="header2.xml" Id="rId22" /><Relationship Type="http://schemas.microsoft.com/office/2011/relationships/people" Target="people.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purl.org/dc/dcmitype/"/>
    <ds:schemaRef ds:uri="http://purl.org/dc/terms/"/>
    <ds:schemaRef ds:uri="http://schemas.microsoft.com/office/2006/documentManagement/types"/>
    <ds:schemaRef ds:uri="http://purl.org/dc/elements/1.1/"/>
    <ds:schemaRef ds:uri="ff928291-78a3-4e8b-bbd7-bcd60961a08c"/>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69bf0b0e-3abd-412b-b51f-f578bdf005ab"/>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3A644C8A-1CE9-4BBA-9EF2-38B24BAF130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Hamilton-Brown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Catia Gomes (NESO)</lastModifiedBy>
  <revision>3</revision>
  <lastPrinted>2020-06-01T22:47:00.0000000Z</lastPrinted>
  <dcterms:created xsi:type="dcterms:W3CDTF">2024-12-20T15:07:00.0000000Z</dcterms:created>
  <dcterms:modified xsi:type="dcterms:W3CDTF">2024-12-20T15:22:35.6930055Z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MSIP_Label_9a1593e3-eb40-4b63-9198-a6ec3e998e52_Enabled">
    <vt:lpwstr>true</vt:lpwstr>
  </property>
  <property fmtid="{D5CDD505-2E9C-101B-9397-08002B2CF9AE}" pid="12" name="MSIP_Label_9a1593e3-eb40-4b63-9198-a6ec3e998e52_SetDate">
    <vt:lpwstr>2024-12-16T10:31:53Z</vt:lpwstr>
  </property>
  <property fmtid="{D5CDD505-2E9C-101B-9397-08002B2CF9AE}" pid="13" name="MSIP_Label_9a1593e3-eb40-4b63-9198-a6ec3e998e52_Method">
    <vt:lpwstr>Privileged</vt:lpwstr>
  </property>
  <property fmtid="{D5CDD505-2E9C-101B-9397-08002B2CF9AE}" pid="14" name="MSIP_Label_9a1593e3-eb40-4b63-9198-a6ec3e998e52_Name">
    <vt:lpwstr>9a1593e3-eb40-4b63-9198-a6ec3e998e52</vt:lpwstr>
  </property>
  <property fmtid="{D5CDD505-2E9C-101B-9397-08002B2CF9AE}" pid="15" name="MSIP_Label_9a1593e3-eb40-4b63-9198-a6ec3e998e52_SiteId">
    <vt:lpwstr>953b0f83-1ce6-45c3-82c9-1d847e372339</vt:lpwstr>
  </property>
  <property fmtid="{D5CDD505-2E9C-101B-9397-08002B2CF9AE}" pid="16" name="MSIP_Label_9a1593e3-eb40-4b63-9198-a6ec3e998e52_ActionId">
    <vt:lpwstr>757d56ae-401b-4d85-bb26-34aca66c35d1</vt:lpwstr>
  </property>
  <property fmtid="{D5CDD505-2E9C-101B-9397-08002B2CF9AE}" pid="17" name="MSIP_Label_9a1593e3-eb40-4b63-9198-a6ec3e998e52_ContentBits">
    <vt:lpwstr>4</vt:lpwstr>
  </property>
</Properties>
</file>