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B10BF8" w:rsidRPr="007E0B31" w14:paraId="388380CE" w14:textId="77777777" w:rsidTr="00CF5EC1">
        <w:trPr>
          <w:cantSplit/>
        </w:trPr>
        <w:tc>
          <w:tcPr>
            <w:tcW w:w="2297" w:type="dxa"/>
          </w:tcPr>
          <w:p w14:paraId="4891D45C" w14:textId="682F69B1" w:rsidR="00B10BF8" w:rsidRPr="007E0B31" w:rsidRDefault="003247DC" w:rsidP="00ED5885">
            <w:pPr>
              <w:pStyle w:val="Arial11Bold"/>
              <w:rPr>
                <w:rFonts w:cs="Arial"/>
              </w:rPr>
            </w:pPr>
            <w:ins w:id="9" w:author="Steve Baker (NESO)" w:date="2024-12-02T14:52:00Z">
              <w:r w:rsidRPr="00F523D1">
                <w:t>Competitively Appointed Transmission Licensee</w:t>
              </w:r>
            </w:ins>
          </w:p>
        </w:tc>
        <w:tc>
          <w:tcPr>
            <w:tcW w:w="7221" w:type="dxa"/>
          </w:tcPr>
          <w:p w14:paraId="1D8CAADC" w14:textId="7F9D9E81" w:rsidR="00B10BF8" w:rsidRPr="007E0B31" w:rsidRDefault="00BD4F5E" w:rsidP="00791F43">
            <w:pPr>
              <w:pStyle w:val="TableArial11"/>
              <w:rPr>
                <w:rFonts w:cs="Arial"/>
              </w:rPr>
            </w:pPr>
            <w:ins w:id="10" w:author="Steve Baker (NESO)" w:date="2024-12-02T14:52: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on the basis of competitive tendering undertaken pursuant to Section 6C of the Electricity Act 1989.</w:t>
              </w:r>
            </w:ins>
          </w:p>
        </w:tc>
      </w:tr>
      <w:tr w:rsidR="00B10BF8" w:rsidRPr="007E0B31" w14:paraId="342BB513" w14:textId="77777777" w:rsidTr="00CF5EC1">
        <w:trPr>
          <w:cantSplit/>
        </w:trPr>
        <w:tc>
          <w:tcPr>
            <w:tcW w:w="2297" w:type="dxa"/>
          </w:tcPr>
          <w:p w14:paraId="677D331B" w14:textId="79570F52" w:rsidR="00B10BF8" w:rsidRPr="007E0B31" w:rsidRDefault="00A336DA" w:rsidP="00ED5885">
            <w:pPr>
              <w:pStyle w:val="Arial11Bold"/>
              <w:rPr>
                <w:rFonts w:cs="Arial"/>
              </w:rPr>
            </w:pPr>
            <w:ins w:id="11" w:author="Steve Baker (NESO)" w:date="2024-12-02T14:52:00Z">
              <w:r w:rsidRPr="00A336DA">
                <w:rPr>
                  <w:rFonts w:cs="Arial"/>
                </w:rPr>
                <w:t>Competitively Appointed Transmission Licensee Interface Point</w:t>
              </w:r>
            </w:ins>
          </w:p>
        </w:tc>
        <w:tc>
          <w:tcPr>
            <w:tcW w:w="7221" w:type="dxa"/>
          </w:tcPr>
          <w:p w14:paraId="491E8D9E" w14:textId="3CA9D88A" w:rsidR="00B10BF8" w:rsidRPr="007E0B31" w:rsidRDefault="00453349" w:rsidP="00791F43">
            <w:pPr>
              <w:pStyle w:val="TableArial11"/>
              <w:rPr>
                <w:rFonts w:cs="Arial"/>
              </w:rPr>
            </w:pPr>
            <w:ins w:id="12" w:author="Steve Baker (NESO)" w:date="2024-12-02T14:53: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13" w:name="_DV_C9"/>
            <w:r w:rsidRPr="007E0B31">
              <w:rPr>
                <w:rFonts w:cs="Arial"/>
              </w:rPr>
              <w:t>Compliance Statement</w:t>
            </w:r>
            <w:bookmarkEnd w:id="13"/>
          </w:p>
        </w:tc>
        <w:tc>
          <w:tcPr>
            <w:tcW w:w="7221" w:type="dxa"/>
          </w:tcPr>
          <w:p w14:paraId="13AC6FB0" w14:textId="77777777" w:rsidR="00C40DC8" w:rsidRPr="00E61A96" w:rsidRDefault="00C40DC8" w:rsidP="00BB3C86">
            <w:pPr>
              <w:pStyle w:val="TableArial11"/>
              <w:rPr>
                <w:rFonts w:cs="Arial"/>
              </w:rPr>
            </w:pPr>
            <w:bookmarkStart w:id="1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4"/>
          </w:p>
          <w:p w14:paraId="59457DB7" w14:textId="77777777" w:rsidR="00C40DC8" w:rsidRPr="00E61A96" w:rsidRDefault="00C40DC8" w:rsidP="00BB3C86">
            <w:pPr>
              <w:pStyle w:val="TableArial11"/>
              <w:rPr>
                <w:rFonts w:cs="Arial"/>
              </w:rPr>
            </w:pPr>
            <w:bookmarkStart w:id="15" w:name="_DV_C11"/>
            <w:r w:rsidRPr="00E61A96">
              <w:rPr>
                <w:rFonts w:cs="Arial"/>
                <w:b/>
              </w:rPr>
              <w:t>Generating Unit(s)</w:t>
            </w:r>
            <w:r w:rsidRPr="00E61A96">
              <w:rPr>
                <w:rFonts w:cs="Arial"/>
              </w:rPr>
              <w:t xml:space="preserve">; or, </w:t>
            </w:r>
            <w:bookmarkEnd w:id="15"/>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6" w:name="_DV_C12"/>
            <w:r w:rsidRPr="00E61A96">
              <w:rPr>
                <w:rFonts w:cs="Arial"/>
                <w:b/>
              </w:rPr>
              <w:t>CCGT Module(s)</w:t>
            </w:r>
            <w:r w:rsidRPr="00E61A96">
              <w:rPr>
                <w:rFonts w:cs="Arial"/>
              </w:rPr>
              <w:t xml:space="preserve">; or, </w:t>
            </w:r>
            <w:bookmarkEnd w:id="16"/>
          </w:p>
          <w:p w14:paraId="2F9E7ABB" w14:textId="77777777" w:rsidR="00C40DC8" w:rsidRPr="00E61A96" w:rsidRDefault="00C40DC8" w:rsidP="00BB3C86">
            <w:pPr>
              <w:pStyle w:val="TableArial11"/>
              <w:rPr>
                <w:rFonts w:cs="Arial"/>
              </w:rPr>
            </w:pPr>
            <w:bookmarkStart w:id="17" w:name="_DV_C13"/>
            <w:r w:rsidRPr="00E61A96">
              <w:rPr>
                <w:rFonts w:cs="Arial"/>
                <w:b/>
              </w:rPr>
              <w:t>Power Park Module(s)</w:t>
            </w:r>
            <w:r w:rsidRPr="00E61A96">
              <w:rPr>
                <w:rFonts w:cs="Arial"/>
              </w:rPr>
              <w:t xml:space="preserve">; or, </w:t>
            </w:r>
            <w:bookmarkEnd w:id="17"/>
          </w:p>
          <w:p w14:paraId="6DD734FE" w14:textId="77777777" w:rsidR="00C40DC8" w:rsidRPr="00E61A96" w:rsidRDefault="00C40DC8" w:rsidP="00BB3C86">
            <w:pPr>
              <w:pStyle w:val="TableArial11"/>
              <w:rPr>
                <w:rFonts w:cs="Arial"/>
                <w:b/>
              </w:rPr>
            </w:pPr>
            <w:bookmarkStart w:id="1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9" w:name="_DV_C15"/>
            <w:bookmarkEnd w:id="1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9"/>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proofErr w:type="gramStart"/>
            <w:r w:rsidRPr="007E0B31">
              <w:rPr>
                <w:rFonts w:cs="Arial"/>
              </w:rPr>
              <w:t>)</w:t>
            </w:r>
            <w:proofErr w:type="gramEnd"/>
            <w:r w:rsidRPr="007E0B31">
              <w:rPr>
                <w:rFonts w:cs="Arial"/>
              </w:rPr>
              <w:t xml:space="preserve">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t>Data Publisher</w:t>
            </w:r>
          </w:p>
        </w:tc>
        <w:tc>
          <w:tcPr>
            <w:tcW w:w="7221"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20" w:name="_DV_C16"/>
            <w:r w:rsidRPr="007E0B31">
              <w:rPr>
                <w:rFonts w:cs="Arial"/>
              </w:rPr>
              <w:t>DCUSA</w:t>
            </w:r>
            <w:bookmarkEnd w:id="20"/>
          </w:p>
        </w:tc>
        <w:tc>
          <w:tcPr>
            <w:tcW w:w="7221" w:type="dxa"/>
          </w:tcPr>
          <w:p w14:paraId="2D09966A" w14:textId="77777777" w:rsidR="00213EC2" w:rsidRPr="007E0B31" w:rsidRDefault="00213EC2" w:rsidP="00213EC2">
            <w:pPr>
              <w:pStyle w:val="TableArial11"/>
              <w:rPr>
                <w:rFonts w:cs="Arial"/>
              </w:rPr>
            </w:pPr>
            <w:bookmarkStart w:id="2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1"/>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477BD40E"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2" w:author="Steve Baker (NESO)" w:date="2024-12-02T14:54:00Z">
              <w:r w:rsidR="00671980" w:rsidRPr="00156248">
                <w:rPr>
                  <w:rFonts w:cs="Arial"/>
                  <w:bCs/>
                </w:rPr>
                <w:t>, any</w:t>
              </w:r>
              <w:r w:rsidR="00671980" w:rsidRPr="00156248">
                <w:rPr>
                  <w:rFonts w:cs="Arial"/>
                  <w:b/>
                </w:rPr>
                <w:t xml:space="preserve"> Competitively Appointed Transmission Licensee’s Transmission System</w:t>
              </w:r>
              <w:r w:rsidR="00671980">
                <w:rPr>
                  <w:rFonts w:cs="Arial"/>
                  <w:b/>
                </w:rPr>
                <w:t xml:space="preserve"> </w:t>
              </w:r>
              <w:r w:rsidR="00671980" w:rsidRPr="0036337B">
                <w:rPr>
                  <w:rFonts w:cs="Arial"/>
                  <w:bCs/>
                </w:rPr>
                <w:t>with</w:t>
              </w:r>
              <w:r w:rsidR="00671980">
                <w:rPr>
                  <w:rFonts w:cs="Arial"/>
                  <w:b/>
                </w:rPr>
                <w:t xml:space="preserve"> Plant </w:t>
              </w:r>
              <w:r w:rsidR="00671980" w:rsidRPr="0036337B">
                <w:rPr>
                  <w:rFonts w:cs="Arial"/>
                  <w:bCs/>
                </w:rPr>
                <w:t xml:space="preserve">and </w:t>
              </w:r>
              <w:r w:rsidR="00671980">
                <w:rPr>
                  <w:rFonts w:cs="Arial"/>
                  <w:b/>
                </w:rPr>
                <w:t>Apparatus</w:t>
              </w:r>
              <w:r w:rsidR="00671980" w:rsidRPr="00156248">
                <w:rPr>
                  <w:rFonts w:cs="Arial"/>
                  <w:bCs/>
                </w:rPr>
                <w:t xml:space="preserve"> located in</w:t>
              </w:r>
              <w:r w:rsidR="00671980"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2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3"/>
          </w:p>
        </w:tc>
        <w:tc>
          <w:tcPr>
            <w:tcW w:w="7221" w:type="dxa"/>
          </w:tcPr>
          <w:p w14:paraId="611268A9" w14:textId="49E96478" w:rsidR="009871B0" w:rsidRPr="007E0B31" w:rsidRDefault="009871B0" w:rsidP="009871B0">
            <w:pPr>
              <w:pStyle w:val="TableArial11"/>
              <w:rPr>
                <w:rFonts w:cs="Arial"/>
                <w:i/>
              </w:rPr>
            </w:pPr>
            <w:bookmarkStart w:id="2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4"/>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25" w:name="_DV_C20"/>
            <w:r w:rsidRPr="007E0B31">
              <w:rPr>
                <w:rFonts w:cs="Arial"/>
              </w:rPr>
              <w:t xml:space="preserve">Final Operational Notification </w:t>
            </w:r>
            <w:r w:rsidRPr="007E0B31">
              <w:rPr>
                <w:rFonts w:cs="Arial"/>
                <w:b w:val="0"/>
              </w:rPr>
              <w:t>or</w:t>
            </w:r>
            <w:r w:rsidRPr="007E0B31">
              <w:rPr>
                <w:rFonts w:cs="Arial"/>
              </w:rPr>
              <w:t xml:space="preserve"> FON </w:t>
            </w:r>
            <w:bookmarkEnd w:id="25"/>
          </w:p>
        </w:tc>
        <w:tc>
          <w:tcPr>
            <w:tcW w:w="7221" w:type="dxa"/>
          </w:tcPr>
          <w:p w14:paraId="52B70B80" w14:textId="1AE703F3" w:rsidR="00F81D7C" w:rsidRPr="007E0B31" w:rsidRDefault="00F81D7C" w:rsidP="00F81D7C">
            <w:pPr>
              <w:pStyle w:val="TableArial11"/>
              <w:rPr>
                <w:rFonts w:cs="Arial"/>
              </w:rPr>
            </w:pPr>
            <w:bookmarkStart w:id="2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6"/>
          </w:p>
          <w:p w14:paraId="534102FE" w14:textId="77777777" w:rsidR="00F81D7C" w:rsidRPr="007E0B31" w:rsidRDefault="00F81D7C" w:rsidP="00F81D7C">
            <w:pPr>
              <w:pStyle w:val="TableArial11"/>
              <w:ind w:left="567" w:hanging="567"/>
              <w:rPr>
                <w:rFonts w:cs="Arial"/>
              </w:rPr>
            </w:pPr>
            <w:bookmarkStart w:id="27" w:name="_DV_C22"/>
            <w:r w:rsidRPr="007E0B31">
              <w:rPr>
                <w:rFonts w:cs="Arial"/>
              </w:rPr>
              <w:t>(a)</w:t>
            </w:r>
            <w:r w:rsidRPr="007E0B31">
              <w:rPr>
                <w:rFonts w:cs="Arial"/>
              </w:rPr>
              <w:tab/>
              <w:t>with the Grid Code, (or where they apply, that relevant derogations have been granted), and</w:t>
            </w:r>
            <w:bookmarkEnd w:id="27"/>
          </w:p>
          <w:p w14:paraId="001CADC8" w14:textId="77777777" w:rsidR="00F81D7C" w:rsidRPr="007E0B31" w:rsidRDefault="00F81D7C" w:rsidP="00F81D7C">
            <w:pPr>
              <w:pStyle w:val="TableArial11"/>
              <w:ind w:left="567" w:hanging="567"/>
              <w:rPr>
                <w:rFonts w:cs="Arial"/>
              </w:rPr>
            </w:pPr>
            <w:bookmarkStart w:id="2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8"/>
          </w:p>
          <w:p w14:paraId="67438D86" w14:textId="77777777" w:rsidR="00F81D7C" w:rsidRPr="007E0B31" w:rsidRDefault="00F81D7C" w:rsidP="00F81D7C">
            <w:pPr>
              <w:pStyle w:val="TableArial11"/>
              <w:rPr>
                <w:rFonts w:cs="Arial"/>
                <w:u w:val="single"/>
              </w:rPr>
            </w:pPr>
            <w:bookmarkStart w:id="2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9"/>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 xml:space="preserve">Governor </w:t>
            </w:r>
            <w:proofErr w:type="spellStart"/>
            <w:r w:rsidRPr="00A87826">
              <w:t>Deadband</w:t>
            </w:r>
            <w:proofErr w:type="spellEnd"/>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3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0"/>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31" w:name="_DV_C25"/>
            <w:r w:rsidRPr="007E0B31">
              <w:rPr>
                <w:rFonts w:cs="Arial"/>
              </w:rPr>
              <w:t xml:space="preserve">Interim Operational Notification </w:t>
            </w:r>
            <w:r w:rsidRPr="007E0B31">
              <w:rPr>
                <w:rFonts w:cs="Arial"/>
                <w:b w:val="0"/>
              </w:rPr>
              <w:t>or</w:t>
            </w:r>
            <w:r w:rsidRPr="007E0B31">
              <w:rPr>
                <w:rFonts w:cs="Arial"/>
              </w:rPr>
              <w:t xml:space="preserve"> ION </w:t>
            </w:r>
            <w:bookmarkEnd w:id="31"/>
          </w:p>
        </w:tc>
        <w:tc>
          <w:tcPr>
            <w:tcW w:w="7221" w:type="dxa"/>
          </w:tcPr>
          <w:p w14:paraId="40D45ABF" w14:textId="409DC57C" w:rsidR="00F81D7C" w:rsidRPr="007E0B31" w:rsidRDefault="00F81D7C" w:rsidP="00F81D7C">
            <w:pPr>
              <w:pStyle w:val="TableArial11"/>
              <w:rPr>
                <w:rFonts w:cs="Arial"/>
              </w:rPr>
            </w:pPr>
            <w:bookmarkStart w:id="3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2"/>
          </w:p>
          <w:p w14:paraId="2DAA1BCB" w14:textId="77777777" w:rsidR="00F81D7C" w:rsidRPr="007E0B31" w:rsidRDefault="00F81D7C" w:rsidP="00F81D7C">
            <w:pPr>
              <w:pStyle w:val="TableArial11"/>
              <w:ind w:left="567" w:hanging="567"/>
              <w:rPr>
                <w:rFonts w:cs="Arial"/>
              </w:rPr>
            </w:pPr>
            <w:bookmarkStart w:id="33" w:name="_DV_C27"/>
            <w:r w:rsidRPr="007E0B31">
              <w:rPr>
                <w:rFonts w:cs="Arial"/>
              </w:rPr>
              <w:t>(a)</w:t>
            </w:r>
            <w:r w:rsidRPr="007E0B31">
              <w:rPr>
                <w:rFonts w:cs="Arial"/>
              </w:rPr>
              <w:tab/>
              <w:t xml:space="preserve">with the Grid Code, and </w:t>
            </w:r>
            <w:bookmarkEnd w:id="33"/>
          </w:p>
          <w:p w14:paraId="71F8FC61" w14:textId="77777777" w:rsidR="00F81D7C" w:rsidRPr="007E0B31" w:rsidRDefault="00F81D7C" w:rsidP="00F81D7C">
            <w:pPr>
              <w:pStyle w:val="TableArial11"/>
              <w:ind w:left="567" w:hanging="567"/>
              <w:rPr>
                <w:rFonts w:cs="Arial"/>
              </w:rPr>
            </w:pPr>
            <w:bookmarkStart w:id="3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77F719EF" w14:textId="77777777" w:rsidR="00F81D7C" w:rsidRPr="007E0B31" w:rsidRDefault="00F81D7C" w:rsidP="00F81D7C">
            <w:pPr>
              <w:pStyle w:val="TableArial11"/>
              <w:rPr>
                <w:rFonts w:cs="Arial"/>
                <w:u w:val="single"/>
              </w:rPr>
            </w:pPr>
            <w:bookmarkStart w:id="3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r w:rsidRPr="007E0B31">
              <w:rPr>
                <w:rFonts w:cs="Arial"/>
              </w:rPr>
              <w:t>Intertripping</w:t>
            </w:r>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36" w:name="_DV_C34"/>
            <w:r w:rsidRPr="007E0B31">
              <w:rPr>
                <w:rFonts w:cs="Arial"/>
              </w:rPr>
              <w:t xml:space="preserve">Limited Operational Notification </w:t>
            </w:r>
            <w:r w:rsidRPr="007E0B31">
              <w:rPr>
                <w:rFonts w:cs="Arial"/>
                <w:b w:val="0"/>
              </w:rPr>
              <w:t>or</w:t>
            </w:r>
            <w:r w:rsidRPr="007E0B31">
              <w:rPr>
                <w:rFonts w:cs="Arial"/>
              </w:rPr>
              <w:t xml:space="preserve"> LON</w:t>
            </w:r>
            <w:bookmarkEnd w:id="36"/>
          </w:p>
        </w:tc>
        <w:tc>
          <w:tcPr>
            <w:tcW w:w="7221" w:type="dxa"/>
          </w:tcPr>
          <w:p w14:paraId="116937FB" w14:textId="55A25BAD" w:rsidR="00F81D7C" w:rsidRPr="007E0B31" w:rsidRDefault="00F81D7C" w:rsidP="00F81D7C">
            <w:pPr>
              <w:pStyle w:val="TableArial11"/>
              <w:rPr>
                <w:rFonts w:cs="Arial"/>
              </w:rPr>
            </w:pPr>
            <w:bookmarkStart w:id="3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7"/>
          </w:p>
          <w:p w14:paraId="0C9542F9" w14:textId="77777777" w:rsidR="00F81D7C" w:rsidRPr="007E0B31" w:rsidRDefault="00F81D7C" w:rsidP="00F81D7C">
            <w:pPr>
              <w:pStyle w:val="TableArial11"/>
              <w:ind w:left="567" w:hanging="567"/>
              <w:rPr>
                <w:rFonts w:cs="Arial"/>
              </w:rPr>
            </w:pPr>
            <w:bookmarkStart w:id="38" w:name="_DV_C36"/>
            <w:r w:rsidRPr="007E0B31">
              <w:rPr>
                <w:rFonts w:cs="Arial"/>
              </w:rPr>
              <w:t>(a)</w:t>
            </w:r>
            <w:r w:rsidRPr="007E0B31">
              <w:rPr>
                <w:rFonts w:cs="Arial"/>
              </w:rPr>
              <w:tab/>
              <w:t xml:space="preserve">with the provisions of the Grid Code specified in the notice, and </w:t>
            </w:r>
            <w:bookmarkEnd w:id="38"/>
          </w:p>
          <w:p w14:paraId="5536F311" w14:textId="77777777" w:rsidR="00F81D7C" w:rsidRPr="007E0B31" w:rsidRDefault="00F81D7C" w:rsidP="00F81D7C">
            <w:pPr>
              <w:pStyle w:val="TableArial11"/>
              <w:ind w:left="567" w:hanging="567"/>
              <w:rPr>
                <w:rFonts w:cs="Arial"/>
              </w:rPr>
            </w:pPr>
            <w:bookmarkStart w:id="3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9"/>
          </w:p>
          <w:p w14:paraId="3817BE40" w14:textId="77777777" w:rsidR="00F81D7C" w:rsidRPr="007E0B31" w:rsidRDefault="00F81D7C" w:rsidP="00F81D7C">
            <w:pPr>
              <w:pStyle w:val="TableArial11"/>
              <w:rPr>
                <w:rFonts w:cs="Arial"/>
              </w:rPr>
            </w:pPr>
            <w:bookmarkStart w:id="40" w:name="_DV_C38"/>
            <w:r w:rsidRPr="007E0B31">
              <w:rPr>
                <w:rFonts w:cs="Arial"/>
              </w:rPr>
              <w:t xml:space="preserve">and specifying the </w:t>
            </w:r>
            <w:r w:rsidRPr="007E0B31">
              <w:rPr>
                <w:rFonts w:cs="Arial"/>
                <w:b/>
              </w:rPr>
              <w:t>Unresolved Issues</w:t>
            </w:r>
            <w:r w:rsidRPr="007E0B31">
              <w:rPr>
                <w:rFonts w:cs="Arial"/>
              </w:rPr>
              <w:t xml:space="preserve">. </w:t>
            </w:r>
            <w:bookmarkEnd w:id="40"/>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3ABD0EA1"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1" w:author="Steve Baker (NESO)" w:date="2024-12-02T14:55:00Z">
              <w:r w:rsidR="00157DE7" w:rsidRPr="00C20DFC">
                <w:rPr>
                  <w:rFonts w:cs="Arial"/>
                  <w:bCs/>
                </w:rPr>
                <w:t>,</w:t>
              </w:r>
              <w:r w:rsidR="00157DE7" w:rsidRPr="00280B04">
                <w:rPr>
                  <w:rFonts w:cs="Arial"/>
                </w:rPr>
                <w:t xml:space="preserve"> the</w:t>
              </w:r>
              <w:r w:rsidR="00157DE7" w:rsidRPr="00280B04">
                <w:rPr>
                  <w:rFonts w:cs="Arial"/>
                  <w:b/>
                  <w:bCs/>
                </w:rPr>
                <w:t xml:space="preserve"> </w:t>
              </w:r>
              <w:r w:rsidR="00157DE7" w:rsidRPr="00280B04">
                <w:rPr>
                  <w:rFonts w:cs="Arial"/>
                </w:rPr>
                <w:t>relevant</w:t>
              </w:r>
              <w:r w:rsidR="00157DE7"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2" w:author="Steve Baker (NESO)" w:date="2024-12-02T15:46:00Z">
              <w:r w:rsidR="005445AC" w:rsidRPr="00280B04">
                <w:rPr>
                  <w:rFonts w:cs="Arial"/>
                </w:rPr>
                <w:t xml:space="preserve"> as relevant for the </w:t>
              </w:r>
              <w:r w:rsidR="005445AC" w:rsidRPr="00280B04">
                <w:rPr>
                  <w:rFonts w:cs="Arial"/>
                  <w:b/>
                  <w:bCs/>
                </w:rPr>
                <w:t>User</w:t>
              </w:r>
              <w:r w:rsidR="005445AC" w:rsidRPr="003E1FE6">
                <w:rPr>
                  <w:rFonts w:cs="Arial"/>
                  <w:b/>
                  <w:bCs/>
                </w:rPr>
                <w:t xml:space="preserve"> </w:t>
              </w:r>
              <w:r w:rsidR="00E13029" w:rsidRPr="003E1FE6">
                <w:rPr>
                  <w:rFonts w:cs="Arial"/>
                  <w:b/>
                  <w:bCs/>
                </w:rPr>
                <w:t>S</w:t>
              </w:r>
              <w:r w:rsidR="005445AC" w:rsidRPr="003E1FE6">
                <w:rPr>
                  <w:rFonts w:cs="Arial"/>
                  <w:b/>
                  <w:bCs/>
                </w:rPr>
                <w:t>ite</w:t>
              </w:r>
              <w:r w:rsidR="005445AC" w:rsidRPr="00280B04">
                <w:rPr>
                  <w:rFonts w:cs="Arial"/>
                </w:rPr>
                <w:t xml:space="preserve"> location</w:t>
              </w:r>
            </w:ins>
            <w:r w:rsidRPr="007E0B31">
              <w:rPr>
                <w:rFonts w:cs="Arial"/>
              </w:rPr>
              <w:t xml:space="preserve">, setting down the methods of achieving the objectives of </w:t>
            </w:r>
            <w:r w:rsidRPr="00803955">
              <w:rPr>
                <w:rFonts w:cs="Arial"/>
                <w:b/>
              </w:rPr>
              <w:t>NGET</w:t>
            </w:r>
            <w:r w:rsidRPr="007E0B31">
              <w:rPr>
                <w:rFonts w:cs="Arial"/>
                <w:b/>
              </w:rPr>
              <w:t>'s</w:t>
            </w:r>
            <w:ins w:id="43" w:author="Steve Baker (NESO)" w:date="2024-12-02T14:55:00Z">
              <w:r w:rsidR="00E567B4" w:rsidRPr="00280B04">
                <w:rPr>
                  <w:rFonts w:cs="Arial"/>
                </w:rPr>
                <w:t xml:space="preserve"> or the</w:t>
              </w:r>
              <w:r w:rsidR="00E567B4" w:rsidRPr="00280B04">
                <w:rPr>
                  <w:rFonts w:cs="Arial"/>
                  <w:b/>
                  <w:bCs/>
                </w:rPr>
                <w:t xml:space="preserve"> </w:t>
              </w:r>
              <w:r w:rsidR="00E567B4" w:rsidRPr="00280B04">
                <w:rPr>
                  <w:rFonts w:cs="Arial"/>
                </w:rPr>
                <w:t>relevant</w:t>
              </w:r>
              <w:r w:rsidR="00E567B4" w:rsidRPr="00280B04">
                <w:rPr>
                  <w:rFonts w:cs="Arial"/>
                  <w:b/>
                  <w:bCs/>
                </w:rPr>
                <w:t xml:space="preserve"> Competitively Appointed Transmission Licensee’s</w:t>
              </w:r>
            </w:ins>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44" w:name="_DV_C39"/>
            <w:r w:rsidRPr="007E0B31">
              <w:rPr>
                <w:rFonts w:cs="Arial"/>
              </w:rPr>
              <w:t>Manufacturer’s Data &amp; Performance Report</w:t>
            </w:r>
            <w:bookmarkEnd w:id="44"/>
          </w:p>
        </w:tc>
        <w:tc>
          <w:tcPr>
            <w:tcW w:w="7221" w:type="dxa"/>
          </w:tcPr>
          <w:p w14:paraId="671DA193" w14:textId="02EFD935" w:rsidR="00F81D7C" w:rsidRPr="007E0B31" w:rsidRDefault="00F81D7C" w:rsidP="00F81D7C">
            <w:pPr>
              <w:pStyle w:val="TableArial11"/>
              <w:rPr>
                <w:rFonts w:cs="Arial"/>
              </w:rPr>
            </w:pPr>
            <w:bookmarkStart w:id="4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5"/>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46" w:name="_DV_C45"/>
            <w:r w:rsidRPr="007E0B31">
              <w:rPr>
                <w:rFonts w:cs="Arial"/>
              </w:rPr>
              <w:t>Notification of User’s Intention to Synchronise</w:t>
            </w:r>
            <w:bookmarkEnd w:id="46"/>
          </w:p>
        </w:tc>
        <w:tc>
          <w:tcPr>
            <w:tcW w:w="7221" w:type="dxa"/>
          </w:tcPr>
          <w:p w14:paraId="6ADCBD35" w14:textId="0DA3F6C9" w:rsidR="00F81D7C" w:rsidRPr="007E0B31" w:rsidRDefault="00F81D7C" w:rsidP="00F81D7C">
            <w:pPr>
              <w:pStyle w:val="TableArial11"/>
              <w:rPr>
                <w:rFonts w:cs="Arial"/>
              </w:rPr>
            </w:pPr>
            <w:bookmarkStart w:id="4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7"/>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7221" w:type="dxa"/>
          </w:tcPr>
          <w:p w14:paraId="1A8EAFDB" w14:textId="77777777" w:rsidR="00F81D7C" w:rsidRPr="007E0B31" w:rsidRDefault="00F81D7C" w:rsidP="00F81D7C">
            <w:pPr>
              <w:pStyle w:val="TableArial11"/>
              <w:rPr>
                <w:rFonts w:cs="Arial"/>
              </w:rPr>
            </w:pPr>
            <w:bookmarkStart w:id="4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8"/>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6E958941"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49" w:author="Steve Baker (NESO)" w:date="2024-12-02T14:56:00Z">
              <w:r w:rsidRPr="007E0B31" w:rsidDel="0053392E">
                <w:rPr>
                  <w:rFonts w:cs="Arial"/>
                </w:rPr>
                <w:delText xml:space="preserve">or </w:delText>
              </w:r>
            </w:del>
            <w:r w:rsidRPr="007E0B31">
              <w:rPr>
                <w:rFonts w:cs="Arial"/>
                <w:b/>
              </w:rPr>
              <w:t>SHETL</w:t>
            </w:r>
            <w:ins w:id="50" w:author="Steve Baker (NESO)" w:date="2024-12-02T14:56:00Z">
              <w:r w:rsidR="0053392E" w:rsidRPr="00C73C30">
                <w:rPr>
                  <w:rFonts w:cs="Arial"/>
                  <w:bCs/>
                </w:rPr>
                <w:t>,</w:t>
              </w:r>
              <w:r w:rsidR="0053392E">
                <w:rPr>
                  <w:rFonts w:cs="Arial"/>
                  <w:b/>
                </w:rPr>
                <w:t xml:space="preserve"> </w:t>
              </w:r>
              <w:r w:rsidR="0053392E" w:rsidRPr="00987059">
                <w:rPr>
                  <w:rFonts w:cs="Arial"/>
                </w:rPr>
                <w:t>or a</w:t>
              </w:r>
              <w:r w:rsidR="0053392E" w:rsidRPr="00987059">
                <w:rPr>
                  <w:rFonts w:cs="Arial"/>
                  <w:b/>
                  <w:bCs/>
                </w:rPr>
                <w:t xml:space="preserve"> Competitively Appointed Transmission Licensee</w:t>
              </w:r>
            </w:ins>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51" w:name="_DV_C41"/>
            <w:r w:rsidRPr="007E0B31">
              <w:rPr>
                <w:rFonts w:cs="Arial"/>
              </w:rPr>
              <w:t>Operational Notifications</w:t>
            </w:r>
            <w:bookmarkEnd w:id="51"/>
          </w:p>
        </w:tc>
        <w:tc>
          <w:tcPr>
            <w:tcW w:w="7221" w:type="dxa"/>
          </w:tcPr>
          <w:p w14:paraId="7D98A808" w14:textId="07D64618" w:rsidR="00F81D7C" w:rsidRPr="007E0B31" w:rsidRDefault="00F81D7C" w:rsidP="00F81D7C">
            <w:pPr>
              <w:pStyle w:val="TableArial11"/>
              <w:rPr>
                <w:rFonts w:cs="Arial"/>
              </w:rPr>
            </w:pPr>
            <w:bookmarkStart w:id="5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2"/>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4F800868"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ins w:id="53" w:author="Steve Baker (NESO)" w:date="2024-12-02T14:57:00Z">
              <w:r w:rsidR="00D33D7A" w:rsidRPr="00112843">
                <w:rPr>
                  <w:rFonts w:cs="Arial"/>
                  <w:bCs/>
                </w:rPr>
                <w:t>,</w:t>
              </w:r>
              <w:r w:rsidR="00D33D7A" w:rsidRPr="00D102B5">
                <w:rPr>
                  <w:rFonts w:cs="Arial"/>
                  <w:b/>
                </w:rPr>
                <w:t xml:space="preserve"> </w:t>
              </w:r>
              <w:r w:rsidR="00D33D7A" w:rsidRPr="00D102B5">
                <w:rPr>
                  <w:rFonts w:cs="Arial"/>
                </w:rPr>
                <w:t>and/or</w:t>
              </w:r>
              <w:r w:rsidR="00D33D7A" w:rsidRPr="00D102B5">
                <w:rPr>
                  <w:rFonts w:cs="Arial"/>
                  <w:b/>
                  <w:bCs/>
                </w:rPr>
                <w:t xml:space="preserve"> </w:t>
              </w:r>
              <w:r w:rsidR="00D33D7A" w:rsidRPr="00D102B5">
                <w:rPr>
                  <w:rFonts w:cs="Arial"/>
                </w:rPr>
                <w:t xml:space="preserve">a </w:t>
              </w:r>
              <w:r w:rsidR="00D33D7A" w:rsidRPr="00D102B5">
                <w:rPr>
                  <w:rFonts w:cs="Arial"/>
                  <w:b/>
                  <w:bCs/>
                </w:rPr>
                <w:t>Competitively Appointed Transmission Licensee</w:t>
              </w:r>
              <w:r w:rsidR="00D33D7A" w:rsidRPr="00C25BCC">
                <w:rPr>
                  <w:rFonts w:cs="Arial"/>
                </w:rPr>
                <w:t xml:space="preserve"> with</w:t>
              </w:r>
              <w:r w:rsidR="00D33D7A" w:rsidRPr="00D03323">
                <w:rPr>
                  <w:rFonts w:cs="Arial"/>
                  <w:b/>
                  <w:bCs/>
                </w:rPr>
                <w:t xml:space="preserve"> </w:t>
              </w:r>
              <w:r w:rsidR="00D33D7A" w:rsidRPr="00D22A21">
                <w:rPr>
                  <w:rFonts w:cs="Arial"/>
                  <w:b/>
                  <w:bCs/>
                </w:rPr>
                <w:t xml:space="preserve">Plant </w:t>
              </w:r>
              <w:r w:rsidR="00D33D7A" w:rsidRPr="00D22A21">
                <w:rPr>
                  <w:rFonts w:cs="Arial"/>
                </w:rPr>
                <w:t>and</w:t>
              </w:r>
              <w:r w:rsidR="00D33D7A" w:rsidRPr="00D22A21">
                <w:rPr>
                  <w:rFonts w:cs="Arial"/>
                  <w:b/>
                  <w:bCs/>
                </w:rPr>
                <w:t xml:space="preserve"> Apparatus</w:t>
              </w:r>
              <w:r w:rsidR="00D33D7A" w:rsidRPr="00D102B5">
                <w:rPr>
                  <w:rFonts w:cs="Arial"/>
                </w:rPr>
                <w:t xml:space="preserve"> located in </w:t>
              </w:r>
              <w:r w:rsidR="00D33D7A" w:rsidRPr="00D102B5">
                <w:rPr>
                  <w:rFonts w:cs="Arial"/>
                  <w:b/>
                  <w:bCs/>
                </w:rPr>
                <w:t>NGET’s Transmission</w:t>
              </w:r>
              <w:r w:rsidR="00D33D7A" w:rsidRPr="00D102B5">
                <w:rPr>
                  <w:rFonts w:cs="Arial"/>
                </w:rPr>
                <w:t xml:space="preserve"> </w:t>
              </w:r>
              <w:r w:rsidR="00D33D7A"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18A8B099"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54" w:author="Steve Baker (NESO)" w:date="2024-12-02T14:58:00Z">
              <w:r w:rsidR="00B2154D" w:rsidRPr="0030199D">
                <w:rPr>
                  <w:rFonts w:cs="Arial"/>
                  <w:bCs/>
                </w:rPr>
                <w:t>,</w:t>
              </w:r>
              <w:r w:rsidR="00B2154D" w:rsidRPr="001B617C">
                <w:rPr>
                  <w:rFonts w:cs="Arial"/>
                  <w:b/>
                </w:rPr>
                <w:t xml:space="preserve"> </w:t>
              </w:r>
              <w:r w:rsidR="00B2154D" w:rsidRPr="001B617C">
                <w:rPr>
                  <w:rFonts w:cs="Arial"/>
                </w:rPr>
                <w:t xml:space="preserve">and/or a </w:t>
              </w:r>
              <w:r w:rsidR="00B2154D" w:rsidRPr="001B617C">
                <w:rPr>
                  <w:rFonts w:cs="Arial"/>
                  <w:b/>
                  <w:bCs/>
                </w:rPr>
                <w:t>Competitively Appointed Transmission</w:t>
              </w:r>
              <w:r w:rsidR="00B2154D" w:rsidRPr="001B617C">
                <w:rPr>
                  <w:rFonts w:cs="Arial"/>
                </w:rPr>
                <w:t xml:space="preserve"> </w:t>
              </w:r>
              <w:r w:rsidR="00B2154D" w:rsidRPr="001B617C">
                <w:rPr>
                  <w:rFonts w:cs="Arial"/>
                  <w:b/>
                  <w:bCs/>
                </w:rPr>
                <w:t>Licensee</w:t>
              </w:r>
              <w:r w:rsidR="00B2154D" w:rsidRPr="00C25BCC">
                <w:rPr>
                  <w:rFonts w:cs="Arial"/>
                </w:rPr>
                <w:t xml:space="preserve"> with</w:t>
              </w:r>
              <w:r w:rsidR="00B2154D" w:rsidRPr="00D03323">
                <w:rPr>
                  <w:rFonts w:cs="Arial"/>
                  <w:b/>
                  <w:bCs/>
                </w:rPr>
                <w:t xml:space="preserve"> Plant </w:t>
              </w:r>
              <w:r w:rsidR="00B2154D" w:rsidRPr="00D03323">
                <w:rPr>
                  <w:rFonts w:cs="Arial"/>
                </w:rPr>
                <w:t>and</w:t>
              </w:r>
              <w:r w:rsidR="00B2154D" w:rsidRPr="00D03323">
                <w:rPr>
                  <w:rFonts w:cs="Arial"/>
                  <w:b/>
                  <w:bCs/>
                </w:rPr>
                <w:t xml:space="preserve"> Apparatus</w:t>
              </w:r>
              <w:r w:rsidR="00B2154D" w:rsidRPr="001B617C">
                <w:rPr>
                  <w:rFonts w:cs="Arial"/>
                  <w:b/>
                  <w:bCs/>
                </w:rPr>
                <w:t xml:space="preserve"> </w:t>
              </w:r>
              <w:r w:rsidR="00B2154D" w:rsidRPr="001B617C">
                <w:rPr>
                  <w:rFonts w:cs="Arial"/>
                </w:rPr>
                <w:t>located in either</w:t>
              </w:r>
              <w:r w:rsidR="00B2154D" w:rsidRPr="001B617C">
                <w:rPr>
                  <w:rFonts w:cs="Arial"/>
                  <w:b/>
                  <w:bCs/>
                </w:rPr>
                <w:t xml:space="preserve"> SPT’s </w:t>
              </w:r>
              <w:r w:rsidR="00B2154D" w:rsidRPr="001B617C">
                <w:rPr>
                  <w:rFonts w:cs="Arial"/>
                </w:rPr>
                <w:t>or</w:t>
              </w:r>
              <w:r w:rsidR="00B2154D"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7221" w:type="dxa"/>
          </w:tcPr>
          <w:p w14:paraId="027002BE" w14:textId="7E48F862"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ins w:id="55" w:author="Steve Baker (NESO)" w:date="2024-12-02T14:58:00Z">
              <w:r w:rsidR="00F4061D">
                <w:rPr>
                  <w:rFonts w:cs="Arial"/>
                  <w:bCs/>
                </w:rPr>
                <w:t xml:space="preserve"> or any </w:t>
              </w:r>
              <w:r w:rsidR="00F4061D">
                <w:rPr>
                  <w:rFonts w:cs="Arial"/>
                  <w:b/>
                </w:rPr>
                <w:t>Competitively Appointed Transmission Licensee</w:t>
              </w:r>
              <w:r w:rsidR="00F4061D">
                <w:rPr>
                  <w:rFonts w:cs="Arial"/>
                  <w:bCs/>
                </w:rPr>
                <w:t xml:space="preserve"> with </w:t>
              </w:r>
              <w:r w:rsidR="00F4061D">
                <w:rPr>
                  <w:rFonts w:cs="Arial"/>
                  <w:b/>
                </w:rPr>
                <w:t>Plant</w:t>
              </w:r>
              <w:r w:rsidR="00F4061D">
                <w:rPr>
                  <w:rFonts w:cs="Arial"/>
                  <w:bCs/>
                </w:rPr>
                <w:t xml:space="preserve"> and </w:t>
              </w:r>
              <w:r w:rsidR="00F4061D">
                <w:rPr>
                  <w:rFonts w:cs="Arial"/>
                  <w:b/>
                </w:rPr>
                <w:t>Apparatus</w:t>
              </w:r>
              <w:r w:rsidR="00F4061D">
                <w:rPr>
                  <w:rFonts w:cs="Arial"/>
                  <w:bCs/>
                </w:rPr>
                <w:t xml:space="preserve"> located in </w:t>
              </w:r>
              <w:r w:rsidR="00F4061D">
                <w:rPr>
                  <w:rFonts w:cs="Arial"/>
                  <w:b/>
                </w:rPr>
                <w:t>NGET</w:t>
              </w:r>
              <w:r w:rsidR="00F4061D" w:rsidRPr="00A2760A">
                <w:rPr>
                  <w:rFonts w:cs="Arial"/>
                  <w:b/>
                </w:rPr>
                <w:t>’s</w:t>
              </w:r>
              <w:r w:rsidR="00F4061D">
                <w:rPr>
                  <w:rFonts w:cs="Arial"/>
                  <w:bCs/>
                </w:rPr>
                <w:t xml:space="preserve">, </w:t>
              </w:r>
              <w:r w:rsidR="00F4061D">
                <w:rPr>
                  <w:rFonts w:cs="Arial"/>
                  <w:b/>
                </w:rPr>
                <w:t>SPT</w:t>
              </w:r>
              <w:r w:rsidR="00F4061D" w:rsidRPr="00A2760A">
                <w:rPr>
                  <w:rFonts w:cs="Arial"/>
                  <w:b/>
                </w:rPr>
                <w:t>’s</w:t>
              </w:r>
              <w:r w:rsidR="00F4061D">
                <w:rPr>
                  <w:rFonts w:cs="Arial"/>
                  <w:bCs/>
                </w:rPr>
                <w:t xml:space="preserve"> or </w:t>
              </w:r>
              <w:r w:rsidR="00F4061D">
                <w:rPr>
                  <w:rFonts w:cs="Arial"/>
                  <w:b/>
                </w:rPr>
                <w:t>SHETL</w:t>
              </w:r>
              <w:r w:rsidR="00F4061D" w:rsidRPr="00A2760A">
                <w:rPr>
                  <w:rFonts w:cs="Arial"/>
                  <w:b/>
                </w:rPr>
                <w:t>’s</w:t>
              </w:r>
              <w:r w:rsidR="00F4061D">
                <w:rPr>
                  <w:rFonts w:cs="Arial"/>
                  <w:bCs/>
                </w:rPr>
                <w:t xml:space="preserve"> </w:t>
              </w:r>
              <w:r w:rsidR="00F4061D">
                <w:rPr>
                  <w:rFonts w:cs="Arial"/>
                  <w:b/>
                </w:rPr>
                <w:t>Transmission Area</w:t>
              </w:r>
              <w:r w:rsidR="00F4061D">
                <w:rPr>
                  <w:rFonts w:cs="Arial"/>
                  <w:bCs/>
                </w:rPr>
                <w:t xml:space="preserve"> as appropriate</w:t>
              </w:r>
            </w:ins>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0199507A"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56" w:author="Steve Baker (NESO)" w:date="2024-12-02T14:59:00Z">
              <w:r w:rsidR="00E27E8C" w:rsidRPr="00903BFB">
                <w:rPr>
                  <w:rFonts w:cs="Arial"/>
                  <w:bCs/>
                </w:rPr>
                <w:t>,</w:t>
              </w:r>
              <w:r w:rsidR="00E27E8C" w:rsidRPr="005906C2">
                <w:rPr>
                  <w:rFonts w:cs="Arial"/>
                </w:rPr>
                <w:t xml:space="preserve"> </w:t>
              </w:r>
              <w:r w:rsidR="00E27E8C" w:rsidRPr="005906C2">
                <w:rPr>
                  <w:rFonts w:cs="Arial"/>
                  <w:color w:val="242424"/>
                  <w:shd w:val="clear" w:color="auto" w:fill="FFFFFF"/>
                </w:rPr>
                <w:t>any</w:t>
              </w:r>
              <w:r w:rsidR="00E27E8C" w:rsidRPr="005906C2">
                <w:rPr>
                  <w:rFonts w:cs="Arial"/>
                  <w:b/>
                  <w:bCs/>
                  <w:color w:val="242424"/>
                  <w:shd w:val="clear" w:color="auto" w:fill="FFFFFF"/>
                </w:rPr>
                <w:t> Competitively Appointed Transmission Licensee’s Transmission System</w:t>
              </w:r>
              <w:r w:rsidR="00E27E8C" w:rsidRPr="0036337B">
                <w:rPr>
                  <w:rFonts w:cs="Arial"/>
                  <w:bCs/>
                </w:rPr>
                <w:t xml:space="preserve"> with</w:t>
              </w:r>
              <w:r w:rsidR="00E27E8C">
                <w:rPr>
                  <w:rFonts w:cs="Arial"/>
                  <w:b/>
                </w:rPr>
                <w:t xml:space="preserve"> Plant </w:t>
              </w:r>
              <w:r w:rsidR="00E27E8C" w:rsidRPr="0036337B">
                <w:rPr>
                  <w:rFonts w:cs="Arial"/>
                  <w:bCs/>
                </w:rPr>
                <w:t xml:space="preserve">and </w:t>
              </w:r>
              <w:r w:rsidR="00E27E8C">
                <w:rPr>
                  <w:rFonts w:cs="Arial"/>
                  <w:b/>
                </w:rPr>
                <w:t>Apparatus</w:t>
              </w:r>
              <w:r w:rsidR="00E27E8C" w:rsidRPr="005906C2">
                <w:rPr>
                  <w:rFonts w:cs="Arial"/>
                  <w:b/>
                  <w:bCs/>
                  <w:color w:val="242424"/>
                  <w:shd w:val="clear" w:color="auto" w:fill="FFFFFF"/>
                </w:rPr>
                <w:t xml:space="preserve"> </w:t>
              </w:r>
              <w:r w:rsidR="00E27E8C" w:rsidRPr="005906C2">
                <w:rPr>
                  <w:rFonts w:cs="Arial"/>
                  <w:color w:val="242424"/>
                  <w:shd w:val="clear" w:color="auto" w:fill="FFFFFF"/>
                </w:rPr>
                <w:t>located in</w:t>
              </w:r>
              <w:r w:rsidR="00E27E8C" w:rsidRPr="005906C2">
                <w:rPr>
                  <w:rFonts w:cs="Arial"/>
                  <w:b/>
                  <w:bCs/>
                  <w:color w:val="242424"/>
                  <w:shd w:val="clear" w:color="auto" w:fill="FFFFFF"/>
                </w:rPr>
                <w:t xml:space="preserve"> SPT’s </w:t>
              </w:r>
              <w:r w:rsidR="00E27E8C" w:rsidRPr="005906C2">
                <w:rPr>
                  <w:rFonts w:cs="Arial"/>
                  <w:color w:val="242424"/>
                  <w:shd w:val="clear" w:color="auto" w:fill="FFFFFF"/>
                </w:rPr>
                <w:t>or</w:t>
              </w:r>
              <w:r w:rsidR="00E27E8C"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r w:rsidRPr="007E0B31">
              <w:rPr>
                <w:rFonts w:cs="Arial"/>
              </w:rPr>
              <w:t>Subtransmission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r w:rsidRPr="007E0B31">
              <w:rPr>
                <w:rFonts w:cs="Arial"/>
              </w:rPr>
              <w:t>Supergrid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The amount of MW (in whole MW) produced at the moment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System to Demand Intertrip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System to Generator Operational Intertripping</w:t>
            </w:r>
          </w:p>
        </w:tc>
        <w:tc>
          <w:tcPr>
            <w:tcW w:w="7221" w:type="dxa"/>
          </w:tcPr>
          <w:p w14:paraId="3E1A2B55" w14:textId="61971953" w:rsidR="00F81D7C" w:rsidRPr="007E0B31" w:rsidRDefault="00F81D7C" w:rsidP="00F81D7C">
            <w:pPr>
              <w:pStyle w:val="TableArial11"/>
              <w:rPr>
                <w:rFonts w:cs="Arial"/>
              </w:rPr>
            </w:pPr>
            <w:bookmarkStart w:id="5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7"/>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System to Generator Operational Intertripping Scheme</w:t>
            </w:r>
          </w:p>
        </w:tc>
        <w:tc>
          <w:tcPr>
            <w:tcW w:w="7221" w:type="dxa"/>
          </w:tcPr>
          <w:p w14:paraId="62BA3C3F" w14:textId="7BBA8F9D" w:rsidR="00F81D7C" w:rsidRPr="007E0B31" w:rsidRDefault="00F81D7C" w:rsidP="00F81D7C">
            <w:pPr>
              <w:pStyle w:val="TableArial11"/>
              <w:rPr>
                <w:rFonts w:cs="Arial"/>
              </w:rPr>
            </w:pPr>
            <w:bookmarkStart w:id="5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8"/>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t>TERRE Activation Period</w:t>
            </w:r>
          </w:p>
        </w:tc>
        <w:tc>
          <w:tcPr>
            <w:tcW w:w="7221" w:type="dxa"/>
          </w:tcPr>
          <w:p w14:paraId="41684B89" w14:textId="1905B62B" w:rsidR="00F81D7C" w:rsidRPr="0081264E" w:rsidRDefault="00F81D7C" w:rsidP="00F81D7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4FE662B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ins w:id="59" w:author="Steve Baker (NESO)" w:date="2024-12-02T15:00:00Z">
              <w:r w:rsidR="003A454C" w:rsidRPr="00D72473">
                <w:rPr>
                  <w:rFonts w:cs="Arial"/>
                </w:rPr>
                <w:t xml:space="preserve"> or a</w:t>
              </w:r>
              <w:r w:rsidR="003A454C" w:rsidRPr="00D72473">
                <w:rPr>
                  <w:rFonts w:cs="Arial"/>
                  <w:b/>
                  <w:bCs/>
                </w:rPr>
                <w:t xml:space="preserve"> Competitively Appointed Transmission Licensee</w:t>
              </w:r>
              <w:r w:rsidR="003A454C">
                <w:rPr>
                  <w:rFonts w:cs="Arial"/>
                  <w:b/>
                  <w:bCs/>
                </w:rPr>
                <w:t xml:space="preserve"> </w:t>
              </w:r>
              <w:r w:rsidR="003A454C">
                <w:rPr>
                  <w:rFonts w:cs="Arial"/>
                </w:rPr>
                <w:t xml:space="preserve">with </w:t>
              </w:r>
              <w:r w:rsidR="003A454C">
                <w:rPr>
                  <w:rFonts w:cs="Arial"/>
                  <w:b/>
                  <w:bCs/>
                </w:rPr>
                <w:t>Plant and Apparatus</w:t>
              </w:r>
              <w:r w:rsidR="003A454C">
                <w:rPr>
                  <w:rFonts w:cs="Arial"/>
                </w:rPr>
                <w:t xml:space="preserve"> located in </w:t>
              </w:r>
              <w:r w:rsidR="003A454C">
                <w:rPr>
                  <w:rFonts w:cs="Arial"/>
                  <w:b/>
                  <w:bCs/>
                </w:rPr>
                <w:t>NGET’s Transmission 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5040B70"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60" w:author="Steve Baker (NESO)" w:date="2024-12-02T15:00:00Z">
              <w:r w:rsidR="00EE7E2A" w:rsidRPr="001D434A">
                <w:rPr>
                  <w:rFonts w:cs="Arial"/>
                </w:rPr>
                <w:t>,</w:t>
              </w:r>
              <w:r w:rsidR="00EE7E2A" w:rsidRPr="001D434A">
                <w:rPr>
                  <w:rFonts w:cs="Arial"/>
                  <w:b/>
                </w:rPr>
                <w:t xml:space="preserve"> </w:t>
              </w:r>
              <w:r w:rsidR="00EE7E2A" w:rsidRPr="001D434A">
                <w:rPr>
                  <w:rFonts w:cs="Arial"/>
                </w:rPr>
                <w:t xml:space="preserve">or a </w:t>
              </w:r>
              <w:r w:rsidR="00EE7E2A" w:rsidRPr="001D434A">
                <w:rPr>
                  <w:rFonts w:cs="Arial"/>
                  <w:b/>
                  <w:bCs/>
                </w:rPr>
                <w:t>Competitively Appointed Transmission Licensee</w:t>
              </w:r>
              <w:r w:rsidR="00EE7E2A">
                <w:rPr>
                  <w:rFonts w:cs="Arial"/>
                  <w:b/>
                  <w:bCs/>
                </w:rPr>
                <w:t xml:space="preserve"> </w:t>
              </w:r>
              <w:r w:rsidR="00EE7E2A">
                <w:rPr>
                  <w:rFonts w:cs="Arial"/>
                </w:rPr>
                <w:t xml:space="preserve">with </w:t>
              </w:r>
              <w:r w:rsidR="00EE7E2A">
                <w:rPr>
                  <w:rFonts w:cs="Arial"/>
                  <w:b/>
                  <w:bCs/>
                </w:rPr>
                <w:t xml:space="preserve">Plant </w:t>
              </w:r>
              <w:r w:rsidR="00EE7E2A" w:rsidRPr="00C81D75">
                <w:rPr>
                  <w:rFonts w:cs="Arial"/>
                </w:rPr>
                <w:t xml:space="preserve">and </w:t>
              </w:r>
            </w:ins>
            <w:ins w:id="61" w:author="Steve Baker (NESO)" w:date="2024-12-02T15:50:00Z">
              <w:r w:rsidR="001322F9">
                <w:rPr>
                  <w:rFonts w:cs="Arial"/>
                  <w:b/>
                  <w:bCs/>
                </w:rPr>
                <w:t>A</w:t>
              </w:r>
            </w:ins>
            <w:ins w:id="62" w:author="Steve Baker (NESO)" w:date="2024-12-02T15:00:00Z">
              <w:r w:rsidR="00EE7E2A">
                <w:rPr>
                  <w:rFonts w:cs="Arial"/>
                  <w:b/>
                  <w:bCs/>
                </w:rPr>
                <w:t>pparatus</w:t>
              </w:r>
              <w:r w:rsidR="00EE7E2A">
                <w:rPr>
                  <w:rFonts w:cs="Arial"/>
                </w:rPr>
                <w:t xml:space="preserve"> located in</w:t>
              </w:r>
              <w:r w:rsidR="00EE7E2A" w:rsidRPr="001D434A">
                <w:rPr>
                  <w:rFonts w:cs="Arial"/>
                </w:rPr>
                <w:t xml:space="preserve"> </w:t>
              </w:r>
              <w:r w:rsidR="00EE7E2A" w:rsidRPr="001D434A">
                <w:rPr>
                  <w:rFonts w:cs="Arial"/>
                  <w:b/>
                </w:rPr>
                <w:t>SHETL’</w:t>
              </w:r>
              <w:r w:rsidR="00EE7E2A" w:rsidRPr="001D434A">
                <w:rPr>
                  <w:rFonts w:cs="Arial"/>
                  <w:b/>
                  <w:bCs/>
                </w:rPr>
                <w:t>s</w:t>
              </w:r>
              <w:r w:rsidR="00EE7E2A">
                <w:rPr>
                  <w:rFonts w:cs="Arial"/>
                  <w:b/>
                  <w:bCs/>
                </w:rPr>
                <w:t xml:space="preserve"> Transmission Area </w:t>
              </w:r>
              <w:r w:rsidR="00EE7E2A">
                <w:rPr>
                  <w:rFonts w:cs="Arial"/>
                </w:rPr>
                <w:t>and/</w:t>
              </w:r>
              <w:r w:rsidR="00EE7E2A" w:rsidRPr="001D434A">
                <w:rPr>
                  <w:rFonts w:cs="Arial"/>
                </w:rPr>
                <w:t xml:space="preserve">or </w:t>
              </w:r>
              <w:r w:rsidR="00EE7E2A" w:rsidRPr="001D434A">
                <w:rPr>
                  <w:rFonts w:cs="Arial"/>
                  <w:b/>
                </w:rPr>
                <w:t>SPT’s</w:t>
              </w:r>
              <w:r w:rsidR="00EE7E2A" w:rsidRPr="001D434A">
                <w:rPr>
                  <w:rFonts w:cs="Arial"/>
                </w:rPr>
                <w:t xml:space="preserve"> </w:t>
              </w:r>
              <w:r w:rsidR="00EE7E2A" w:rsidRPr="001D434A">
                <w:rPr>
                  <w:rFonts w:cs="Arial"/>
                  <w:b/>
                  <w:bCs/>
                </w:rPr>
                <w:t xml:space="preserve">Transmission </w:t>
              </w:r>
              <w:r w:rsidR="00EE7E2A">
                <w:rPr>
                  <w:rFonts w:cs="Arial"/>
                  <w:b/>
                  <w:bCs/>
                </w:rPr>
                <w:t>Area</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7590DD22" w14:textId="77777777" w:rsidR="005B3F62" w:rsidRPr="005B3F62" w:rsidRDefault="00F81D7C" w:rsidP="005B3F62">
            <w:pPr>
              <w:rPr>
                <w:ins w:id="63" w:author="Steve Baker (NESO)" w:date="2024-12-02T15:01: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5180605B" w14:textId="77777777" w:rsidR="005B3F62" w:rsidRPr="005B3F62" w:rsidRDefault="005B3F62" w:rsidP="005B3F62">
            <w:pPr>
              <w:spacing w:before="120" w:after="120" w:line="264" w:lineRule="auto"/>
              <w:jc w:val="both"/>
              <w:rPr>
                <w:ins w:id="64" w:author="Steve Baker (NESO)" w:date="2024-12-02T15:01:00Z"/>
                <w:rFonts w:cs="Arial"/>
              </w:rPr>
            </w:pPr>
            <w:ins w:id="65" w:author="Steve Baker (NESO)" w:date="2024-12-02T15:01:00Z">
              <w:r w:rsidRPr="005B3F62">
                <w:rPr>
                  <w:rFonts w:cs="Arial"/>
                </w:rPr>
                <w:t xml:space="preserve">Where references are made in this document to </w:t>
              </w:r>
              <w:r w:rsidRPr="005B3F62">
                <w:rPr>
                  <w:rFonts w:cs="Arial"/>
                  <w:b/>
                  <w:bCs/>
                </w:rPr>
                <w:t>NGET</w:t>
              </w:r>
              <w:r w:rsidRPr="00C8408E">
                <w:rPr>
                  <w:rFonts w:cs="Arial"/>
                  <w:b/>
                  <w:bCs/>
                </w:rPr>
                <w:t>’s</w:t>
              </w:r>
              <w:r w:rsidRPr="005B3F62">
                <w:rPr>
                  <w:rFonts w:cs="Arial"/>
                </w:rPr>
                <w:t xml:space="preserve">, </w:t>
              </w:r>
              <w:r w:rsidRPr="00C8408E">
                <w:rPr>
                  <w:rFonts w:cs="Arial"/>
                  <w:b/>
                  <w:bCs/>
                </w:rPr>
                <w:t>SPT’s</w:t>
              </w:r>
              <w:r w:rsidRPr="005B3F62">
                <w:rPr>
                  <w:rFonts w:cs="Arial"/>
                </w:rPr>
                <w:t xml:space="preserve">, or </w:t>
              </w:r>
              <w:r w:rsidRPr="005B3F62">
                <w:rPr>
                  <w:rFonts w:cs="Arial"/>
                  <w:b/>
                  <w:bCs/>
                </w:rPr>
                <w:t>SHETL</w:t>
              </w:r>
              <w:r w:rsidRPr="00C8408E">
                <w:rPr>
                  <w:rFonts w:cs="Arial"/>
                  <w:b/>
                  <w:bCs/>
                </w:rPr>
                <w:t>’s</w:t>
              </w:r>
              <w:r w:rsidRPr="005B3F62">
                <w:rPr>
                  <w:rFonts w:cs="Arial"/>
                </w:rPr>
                <w:t xml:space="preserve"> </w:t>
              </w:r>
              <w:r w:rsidRPr="005B3F62">
                <w:rPr>
                  <w:rFonts w:cs="Arial"/>
                  <w:b/>
                  <w:bCs/>
                </w:rPr>
                <w:t>Transmission System</w:t>
              </w:r>
              <w:r w:rsidRPr="005B3F62">
                <w:rPr>
                  <w:rFonts w:cs="Arial"/>
                </w:rPr>
                <w:t>, such reference shall be deemed to include:</w:t>
              </w:r>
            </w:ins>
          </w:p>
          <w:p w14:paraId="44FD5867" w14:textId="77777777" w:rsidR="005B3F62" w:rsidRPr="005B3F62" w:rsidRDefault="005B3F62" w:rsidP="005B3F62">
            <w:pPr>
              <w:spacing w:before="120" w:after="120" w:line="264" w:lineRule="auto"/>
              <w:jc w:val="both"/>
              <w:rPr>
                <w:ins w:id="66" w:author="Steve Baker (NESO)" w:date="2024-12-02T15:01:00Z"/>
                <w:rFonts w:cs="Arial"/>
              </w:rPr>
            </w:pPr>
            <w:ins w:id="67" w:author="Steve Baker (NESO)" w:date="2024-12-02T15:01:00Z">
              <w:r w:rsidRPr="005B3F62">
                <w:rPr>
                  <w:rFonts w:ascii="Cambria Math" w:hAnsi="Cambria Math" w:cs="Cambria Math"/>
                </w:rPr>
                <w:t>⦁</w:t>
              </w:r>
              <w:r w:rsidRPr="005B3F62">
                <w:rPr>
                  <w:rFonts w:cs="Arial"/>
                </w:rPr>
                <w:t xml:space="preserve"> a </w:t>
              </w:r>
              <w:r w:rsidRPr="005B3F62">
                <w:rPr>
                  <w:rFonts w:cs="Arial"/>
                  <w:b/>
                  <w:bCs/>
                </w:rPr>
                <w:t>Competitively Appointed Transmission Licensee’s</w:t>
              </w:r>
              <w:r w:rsidRPr="005B3F62">
                <w:rPr>
                  <w:rFonts w:cs="Arial"/>
                </w:rPr>
                <w:t xml:space="preserve"> </w:t>
              </w:r>
              <w:r w:rsidRPr="005B3F62">
                <w:rPr>
                  <w:rFonts w:cs="Arial"/>
                  <w:b/>
                  <w:bCs/>
                </w:rPr>
                <w:t>Transmission System</w:t>
              </w:r>
              <w:r w:rsidRPr="005B3F62">
                <w:rPr>
                  <w:rFonts w:cs="Arial"/>
                </w:rPr>
                <w:t xml:space="preserve"> where that </w:t>
              </w:r>
              <w:r w:rsidRPr="005B3F62">
                <w:rPr>
                  <w:rFonts w:cs="Arial"/>
                  <w:b/>
                  <w:bCs/>
                </w:rPr>
                <w:t>Competitively Appointed Transmission Licensee</w:t>
              </w:r>
              <w:r w:rsidRPr="005B3F62">
                <w:rPr>
                  <w:rFonts w:cs="Arial"/>
                </w:rPr>
                <w:t xml:space="preserve">’s </w:t>
              </w:r>
              <w:r w:rsidRPr="005B3F62">
                <w:rPr>
                  <w:rFonts w:cs="Arial"/>
                  <w:b/>
                  <w:bCs/>
                </w:rPr>
                <w:t>Transmission System</w:t>
              </w:r>
              <w:r w:rsidRPr="005B3F62">
                <w:rPr>
                  <w:rFonts w:cs="Arial"/>
                </w:rPr>
                <w:t xml:space="preserve"> has onshore interface point(s) with only one of </w:t>
              </w:r>
              <w:r w:rsidRPr="005B3F62">
                <w:rPr>
                  <w:rFonts w:cs="Arial"/>
                  <w:b/>
                  <w:bCs/>
                </w:rPr>
                <w:t>NGET</w:t>
              </w:r>
              <w:r w:rsidRPr="005B3F62">
                <w:rPr>
                  <w:rFonts w:cs="Arial"/>
                </w:rPr>
                <w:t>’</w:t>
              </w:r>
              <w:r w:rsidRPr="00C8408E">
                <w:rPr>
                  <w:rFonts w:cs="Arial"/>
                  <w:b/>
                  <w:bCs/>
                </w:rPr>
                <w:t>s,</w:t>
              </w:r>
              <w:r w:rsidRPr="005B3F62">
                <w:rPr>
                  <w:rFonts w:cs="Arial"/>
                </w:rPr>
                <w:t xml:space="preserve"> </w:t>
              </w:r>
              <w:r w:rsidRPr="00C8408E">
                <w:rPr>
                  <w:rFonts w:cs="Arial"/>
                  <w:b/>
                  <w:bCs/>
                </w:rPr>
                <w:t>SPT’s</w:t>
              </w:r>
              <w:r w:rsidRPr="005B3F62">
                <w:rPr>
                  <w:rFonts w:cs="Arial"/>
                </w:rPr>
                <w:t xml:space="preserve">, or </w:t>
              </w:r>
              <w:r w:rsidRPr="005B3F62">
                <w:rPr>
                  <w:rFonts w:cs="Arial"/>
                  <w:b/>
                  <w:bCs/>
                </w:rPr>
                <w:t>SHETL</w:t>
              </w:r>
              <w:r w:rsidRPr="00C8408E">
                <w:rPr>
                  <w:rFonts w:cs="Arial"/>
                  <w:b/>
                  <w:bCs/>
                </w:rPr>
                <w:t>’s</w:t>
              </w:r>
              <w:r w:rsidRPr="005B3F62">
                <w:rPr>
                  <w:rFonts w:cs="Arial"/>
                </w:rPr>
                <w:t xml:space="preserve"> </w:t>
              </w:r>
              <w:r w:rsidRPr="005B3F62">
                <w:rPr>
                  <w:rFonts w:cs="Arial"/>
                  <w:b/>
                  <w:bCs/>
                </w:rPr>
                <w:t>Transmission Systems</w:t>
              </w:r>
              <w:r w:rsidRPr="005B3F62">
                <w:rPr>
                  <w:rFonts w:cs="Arial"/>
                </w:rPr>
                <w:t>; or</w:t>
              </w:r>
            </w:ins>
          </w:p>
          <w:p w14:paraId="2D2E550E" w14:textId="46353CFC" w:rsidR="00F81D7C" w:rsidRPr="007E0B31" w:rsidRDefault="005B3F62" w:rsidP="005B3F62">
            <w:pPr>
              <w:pStyle w:val="TableArial11"/>
              <w:rPr>
                <w:rFonts w:cs="Arial"/>
              </w:rPr>
            </w:pPr>
            <w:ins w:id="68" w:author="Steve Baker (NESO)" w:date="2024-12-02T15:01:00Z">
              <w:r w:rsidRPr="005B3F62">
                <w:rPr>
                  <w:rFonts w:ascii="Cambria Math" w:hAnsi="Cambria Math" w:cs="Cambria Math"/>
                </w:rPr>
                <w:t>⦁</w:t>
              </w:r>
              <w:r w:rsidRPr="005B3F62">
                <w:rPr>
                  <w:rFonts w:cs="Arial"/>
                </w:rPr>
                <w:t xml:space="preserve"> elements of a </w:t>
              </w:r>
              <w:r w:rsidRPr="005B3F62">
                <w:rPr>
                  <w:rFonts w:cs="Arial"/>
                  <w:b/>
                  <w:bCs/>
                </w:rPr>
                <w:t>Competitively Appointed Transmission Licensee</w:t>
              </w:r>
              <w:r w:rsidRPr="005B3F62">
                <w:rPr>
                  <w:rFonts w:cs="Arial"/>
                </w:rPr>
                <w:t xml:space="preserve">’s </w:t>
              </w:r>
              <w:r w:rsidRPr="005B3F62">
                <w:rPr>
                  <w:rFonts w:cs="Arial"/>
                  <w:b/>
                  <w:bCs/>
                </w:rPr>
                <w:t>Transmission System</w:t>
              </w:r>
              <w:r w:rsidRPr="005B3F62">
                <w:rPr>
                  <w:rFonts w:cs="Arial"/>
                </w:rPr>
                <w:t xml:space="preserve"> located within </w:t>
              </w:r>
              <w:r w:rsidRPr="005B3F62">
                <w:rPr>
                  <w:rFonts w:cs="Arial"/>
                  <w:b/>
                  <w:bCs/>
                </w:rPr>
                <w:t>NGET</w:t>
              </w:r>
              <w:r w:rsidRPr="00C8408E">
                <w:rPr>
                  <w:rFonts w:cs="Arial"/>
                  <w:b/>
                  <w:bCs/>
                </w:rPr>
                <w:t>’s</w:t>
              </w:r>
              <w:r w:rsidRPr="005B3F62">
                <w:rPr>
                  <w:rFonts w:cs="Arial"/>
                </w:rPr>
                <w:t xml:space="preserve">, </w:t>
              </w:r>
              <w:r w:rsidRPr="005B3F62">
                <w:rPr>
                  <w:rFonts w:cs="Arial"/>
                  <w:b/>
                  <w:bCs/>
                </w:rPr>
                <w:t>SP</w:t>
              </w:r>
              <w:r w:rsidRPr="00C8408E">
                <w:rPr>
                  <w:rFonts w:cs="Arial"/>
                  <w:b/>
                  <w:bCs/>
                </w:rPr>
                <w:t>T’s</w:t>
              </w:r>
              <w:r w:rsidRPr="005B3F62">
                <w:rPr>
                  <w:rFonts w:cs="Arial"/>
                </w:rPr>
                <w:t xml:space="preserve">, or </w:t>
              </w:r>
              <w:r w:rsidRPr="005B3F62">
                <w:rPr>
                  <w:rFonts w:cs="Arial"/>
                  <w:b/>
                  <w:bCs/>
                </w:rPr>
                <w:t>SHETL</w:t>
              </w:r>
              <w:r w:rsidRPr="00C8408E">
                <w:rPr>
                  <w:rFonts w:cs="Arial"/>
                  <w:b/>
                  <w:bCs/>
                </w:rPr>
                <w:t>’s</w:t>
              </w:r>
              <w:r w:rsidRPr="005B3F62">
                <w:rPr>
                  <w:rFonts w:cs="Arial"/>
                </w:rPr>
                <w:t xml:space="preserve"> </w:t>
              </w:r>
              <w:r w:rsidRPr="005B3F62">
                <w:rPr>
                  <w:rFonts w:cs="Arial"/>
                  <w:b/>
                  <w:bCs/>
                </w:rPr>
                <w:t>Transmission Area</w:t>
              </w:r>
              <w:r w:rsidRPr="005B3F62">
                <w:rPr>
                  <w:rFonts w:cs="Arial"/>
                </w:rPr>
                <w:t xml:space="preserve"> where the </w:t>
              </w:r>
              <w:r w:rsidRPr="005B3F62">
                <w:rPr>
                  <w:rFonts w:cs="Arial"/>
                  <w:b/>
                  <w:bCs/>
                </w:rPr>
                <w:t>Competitively Appointed Transmission Licensee</w:t>
              </w:r>
              <w:r w:rsidRPr="00C8408E">
                <w:rPr>
                  <w:rFonts w:cs="Arial"/>
                  <w:b/>
                  <w:bCs/>
                </w:rPr>
                <w:t xml:space="preserve">’s </w:t>
              </w:r>
              <w:r w:rsidRPr="005B3F62">
                <w:rPr>
                  <w:rFonts w:cs="Arial"/>
                  <w:b/>
                  <w:bCs/>
                </w:rPr>
                <w:t>Transmission System</w:t>
              </w:r>
              <w:r w:rsidRPr="005B3F62">
                <w:rPr>
                  <w:rFonts w:cs="Arial"/>
                </w:rPr>
                <w:t xml:space="preserve"> has onshore interface point(s) with more than one of </w:t>
              </w:r>
              <w:r w:rsidRPr="005B3F62">
                <w:rPr>
                  <w:rFonts w:cs="Arial"/>
                  <w:b/>
                  <w:bCs/>
                </w:rPr>
                <w:t>NGET</w:t>
              </w:r>
              <w:r w:rsidRPr="00C8408E">
                <w:rPr>
                  <w:rFonts w:cs="Arial"/>
                  <w:b/>
                  <w:bCs/>
                </w:rPr>
                <w:t>’s</w:t>
              </w:r>
              <w:r w:rsidRPr="005B3F62">
                <w:rPr>
                  <w:rFonts w:cs="Arial"/>
                </w:rPr>
                <w:t xml:space="preserve">, </w:t>
              </w:r>
              <w:r w:rsidRPr="005B3F62">
                <w:rPr>
                  <w:rFonts w:cs="Arial"/>
                  <w:b/>
                  <w:bCs/>
                </w:rPr>
                <w:t>SPT</w:t>
              </w:r>
              <w:r w:rsidRPr="00C8408E">
                <w:rPr>
                  <w:rFonts w:cs="Arial"/>
                  <w:b/>
                  <w:bCs/>
                </w:rPr>
                <w:t>’s</w:t>
              </w:r>
              <w:r w:rsidRPr="005B3F62">
                <w:rPr>
                  <w:rFonts w:cs="Arial"/>
                </w:rPr>
                <w:t xml:space="preserve"> and/or </w:t>
              </w:r>
              <w:r w:rsidRPr="005B3F62">
                <w:rPr>
                  <w:rFonts w:cs="Arial"/>
                  <w:b/>
                  <w:bCs/>
                </w:rPr>
                <w:t>SHETL</w:t>
              </w:r>
              <w:r w:rsidRPr="00C8408E">
                <w:rPr>
                  <w:rFonts w:cs="Arial"/>
                  <w:b/>
                  <w:bCs/>
                </w:rPr>
                <w:t>’s</w:t>
              </w:r>
              <w:r w:rsidRPr="005B3F62">
                <w:rPr>
                  <w:rFonts w:cs="Arial"/>
                </w:rPr>
                <w:t xml:space="preserve"> </w:t>
              </w:r>
              <w:r w:rsidRPr="005B3F62">
                <w:rPr>
                  <w:rFonts w:cs="Arial"/>
                  <w:b/>
                  <w:bCs/>
                </w:rPr>
                <w:t>Transmission Systems</w:t>
              </w:r>
              <w:r w:rsidRPr="005B3F62">
                <w:rPr>
                  <w:rFonts w:cs="Arial"/>
                </w:rPr>
                <w:t>.</w:t>
              </w:r>
            </w:ins>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69" w:name="_DV_C47"/>
            <w:r w:rsidRPr="007E0B31">
              <w:rPr>
                <w:rFonts w:cs="Arial"/>
              </w:rPr>
              <w:t>Unresolved Issues</w:t>
            </w:r>
            <w:bookmarkEnd w:id="69"/>
          </w:p>
        </w:tc>
        <w:tc>
          <w:tcPr>
            <w:tcW w:w="7221" w:type="dxa"/>
          </w:tcPr>
          <w:p w14:paraId="12917A3C" w14:textId="564B64BE" w:rsidR="00F81D7C" w:rsidRPr="007E0B31" w:rsidRDefault="00F81D7C" w:rsidP="00F81D7C">
            <w:pPr>
              <w:pStyle w:val="TableArial11"/>
              <w:rPr>
                <w:rFonts w:cs="Arial"/>
              </w:rPr>
            </w:pPr>
            <w:bookmarkStart w:id="70"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0"/>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71" w:name="_DV_C49"/>
            <w:r w:rsidRPr="007E0B31">
              <w:rPr>
                <w:rFonts w:cs="Arial"/>
              </w:rPr>
              <w:t>User Data File Structure</w:t>
            </w:r>
            <w:bookmarkEnd w:id="71"/>
          </w:p>
        </w:tc>
        <w:tc>
          <w:tcPr>
            <w:tcW w:w="7221" w:type="dxa"/>
          </w:tcPr>
          <w:p w14:paraId="475B944D" w14:textId="77258ADD" w:rsidR="00F81D7C" w:rsidRPr="007E0B31" w:rsidRDefault="00F81D7C" w:rsidP="00F81D7C">
            <w:pPr>
              <w:pStyle w:val="TableArial11"/>
              <w:rPr>
                <w:rFonts w:cs="Arial"/>
              </w:rPr>
            </w:pPr>
            <w:bookmarkStart w:id="72"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2"/>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73" w:name="_DV_C51"/>
            <w:r w:rsidRPr="007E0B31">
              <w:rPr>
                <w:rFonts w:cs="Arial"/>
              </w:rPr>
              <w:t>User Self Certification of Compliance</w:t>
            </w:r>
            <w:bookmarkEnd w:id="73"/>
          </w:p>
        </w:tc>
        <w:tc>
          <w:tcPr>
            <w:tcW w:w="7221" w:type="dxa"/>
          </w:tcPr>
          <w:p w14:paraId="0B00A7D2" w14:textId="77777777" w:rsidR="00F81D7C" w:rsidRPr="007E0B31" w:rsidRDefault="00F81D7C" w:rsidP="00F81D7C">
            <w:pPr>
              <w:pStyle w:val="TableArial11"/>
              <w:rPr>
                <w:rFonts w:cs="Arial"/>
              </w:rPr>
            </w:pPr>
            <w:bookmarkStart w:id="74" w:name="_DV_C52"/>
            <w:r w:rsidRPr="007E0B31">
              <w:rPr>
                <w:rFonts w:cs="Arial"/>
              </w:rPr>
              <w:t>A certificate, in the form attached at CP.A.2</w:t>
            </w:r>
            <w:bookmarkStart w:id="75" w:name="_DV_C53"/>
            <w:bookmarkEnd w:id="74"/>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76" w:name="_DV_C56"/>
            <w:bookmarkEnd w:id="75"/>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76"/>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t>User System Entry Point</w:t>
            </w:r>
          </w:p>
        </w:tc>
        <w:tc>
          <w:tcPr>
            <w:tcW w:w="7221" w:type="dxa"/>
          </w:tcPr>
          <w:p w14:paraId="6382FA56" w14:textId="266D53CF" w:rsidR="00F81D7C" w:rsidRDefault="00F81D7C" w:rsidP="00F81D7C">
            <w:pPr>
              <w:pStyle w:val="TableArial11"/>
              <w:rPr>
                <w:rFonts w:cs="Arial"/>
              </w:rPr>
            </w:pPr>
            <w:r w:rsidRPr="007E0B31">
              <w:rPr>
                <w:rFonts w:cs="Arial"/>
              </w:rPr>
              <w:t>A point at which</w:t>
            </w:r>
            <w:r>
              <w:rPr>
                <w:rFonts w:cs="Arial"/>
              </w:rPr>
              <w:t>;</w:t>
            </w:r>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7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7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DB27E" w14:textId="77777777" w:rsidR="00EF35CF" w:rsidRDefault="00EF35CF" w:rsidP="008F1F3E">
      <w:pPr>
        <w:pStyle w:val="Header"/>
      </w:pPr>
      <w:r>
        <w:separator/>
      </w:r>
    </w:p>
  </w:endnote>
  <w:endnote w:type="continuationSeparator" w:id="0">
    <w:p w14:paraId="03906F29" w14:textId="77777777" w:rsidR="00EF35CF" w:rsidRDefault="00EF35CF" w:rsidP="008F1F3E">
      <w:pPr>
        <w:pStyle w:val="Header"/>
      </w:pPr>
      <w:r>
        <w:continuationSeparator/>
      </w:r>
    </w:p>
  </w:endnote>
  <w:endnote w:type="continuationNotice" w:id="1">
    <w:p w14:paraId="7A7DA2C7" w14:textId="77777777" w:rsidR="00EF35CF" w:rsidRDefault="00EF3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93486" w14:textId="77777777" w:rsidR="00EF35CF" w:rsidRDefault="00EF35CF" w:rsidP="008F1F3E">
      <w:pPr>
        <w:pStyle w:val="Header"/>
      </w:pPr>
      <w:r>
        <w:separator/>
      </w:r>
    </w:p>
  </w:footnote>
  <w:footnote w:type="continuationSeparator" w:id="0">
    <w:p w14:paraId="11BE0D0A" w14:textId="77777777" w:rsidR="00EF35CF" w:rsidRDefault="00EF35CF" w:rsidP="008F1F3E">
      <w:pPr>
        <w:pStyle w:val="Header"/>
      </w:pPr>
      <w:r>
        <w:continuationSeparator/>
      </w:r>
    </w:p>
  </w:footnote>
  <w:footnote w:type="continuationNotice" w:id="1">
    <w:p w14:paraId="7C2F593F" w14:textId="77777777" w:rsidR="00EF35CF" w:rsidRDefault="00EF3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N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3XTXxgpB+uJQcWuCZoR4FCRQY+Gg5mW6ydtQQ0QIH2cTdAtnDdkFvvvmaB3IfxOU64/owalQM7lo33dq4xpy1A==" w:salt="4WhSl+cyFMrEvmL6DzGmy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2F9"/>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57DE7"/>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87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47DC"/>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54C"/>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1FE6"/>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349"/>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392E"/>
    <w:rsid w:val="005342C6"/>
    <w:rsid w:val="005348B2"/>
    <w:rsid w:val="00535401"/>
    <w:rsid w:val="00535D26"/>
    <w:rsid w:val="00537025"/>
    <w:rsid w:val="005370D4"/>
    <w:rsid w:val="00537C57"/>
    <w:rsid w:val="00537F3F"/>
    <w:rsid w:val="0054145A"/>
    <w:rsid w:val="0054229C"/>
    <w:rsid w:val="00542351"/>
    <w:rsid w:val="00542B80"/>
    <w:rsid w:val="00543382"/>
    <w:rsid w:val="005445AC"/>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3F62"/>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980"/>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B86"/>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60A"/>
    <w:rsid w:val="00A27B83"/>
    <w:rsid w:val="00A30A34"/>
    <w:rsid w:val="00A31832"/>
    <w:rsid w:val="00A31B41"/>
    <w:rsid w:val="00A31B7E"/>
    <w:rsid w:val="00A3211E"/>
    <w:rsid w:val="00A321F4"/>
    <w:rsid w:val="00A336DA"/>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0BF8"/>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154D"/>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5E"/>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1D75"/>
    <w:rsid w:val="00C822FC"/>
    <w:rsid w:val="00C82E1D"/>
    <w:rsid w:val="00C830CA"/>
    <w:rsid w:val="00C83564"/>
    <w:rsid w:val="00C83565"/>
    <w:rsid w:val="00C83664"/>
    <w:rsid w:val="00C83F84"/>
    <w:rsid w:val="00C8408E"/>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5D"/>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3D7A"/>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029"/>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27E8C"/>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67B4"/>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E7E2A"/>
    <w:rsid w:val="00EF028A"/>
    <w:rsid w:val="00EF06E8"/>
    <w:rsid w:val="00EF0992"/>
    <w:rsid w:val="00EF0E98"/>
    <w:rsid w:val="00EF35CF"/>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61D"/>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8" ma:contentTypeDescription="Create a new document." ma:contentTypeScope="" ma:versionID="c22746a6c9939223e228713b41a473d6">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a080ee674a173997ad38b12fed3e374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e3132a0-aaf2-4326-8928-c084593c093d">
      <UserInfo>
        <DisplayName/>
        <AccountId xsi:nil="true"/>
        <AccountType/>
      </UserInfo>
    </SharedWithUsers>
    <lcf76f155ced4ddcb4097134ff3c332f xmlns="6032ed8b-3e71-4b2f-ab7b-020545ac21c9">
      <Terms xmlns="http://schemas.microsoft.com/office/infopath/2007/PartnerControls"/>
    </lcf76f155ced4ddcb4097134ff3c332f>
    <MediaLengthInSeconds xmlns="6032ed8b-3e71-4b2f-ab7b-020545ac21c9"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B19411B1-AA5E-40B1-A74A-D43A045B4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70</Pages>
  <Words>33781</Words>
  <Characters>192555</Characters>
  <Application>Microsoft Office Word</Application>
  <DocSecurity>8</DocSecurity>
  <Lines>1604</Lines>
  <Paragraphs>451</Paragraphs>
  <ScaleCrop>false</ScaleCrop>
  <Company>National Grid</Company>
  <LinksUpToDate>false</LinksUpToDate>
  <CharactersWithSpaces>225885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63</cp:revision>
  <cp:lastPrinted>2024-09-24T07:39:00Z</cp:lastPrinted>
  <dcterms:created xsi:type="dcterms:W3CDTF">2024-08-08T16:37:00Z</dcterms:created>
  <dcterms:modified xsi:type="dcterms:W3CDTF">2024-12-03T12:57:00Z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