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CB877" w14:textId="29A24568" w:rsidR="00811054" w:rsidRPr="00F05B8F" w:rsidRDefault="60957622" w:rsidP="00F05B8F">
      <w:pPr>
        <w:pStyle w:val="Checklist"/>
      </w:pPr>
      <w:r>
        <w:t xml:space="preserve">Second </w:t>
      </w:r>
      <w:r w:rsidR="00811054">
        <w:t>Code Administrator Consultation Response Proforma</w:t>
      </w:r>
    </w:p>
    <w:p w14:paraId="04BCD3C8" w14:textId="382F2615" w:rsidR="00811054" w:rsidRPr="002E28BA" w:rsidRDefault="00811054" w:rsidP="00811054">
      <w:pPr>
        <w:rPr>
          <w:rFonts w:ascii="Poppins" w:hAnsi="Poppins" w:cs="Poppins"/>
          <w:b/>
          <w:color w:val="FF00FF" w:themeColor="accent1"/>
          <w:sz w:val="28"/>
        </w:rPr>
      </w:pPr>
      <w:bookmarkStart w:id="0" w:name="_Hlk31877162"/>
      <w:r w:rsidRPr="00BB3FC9">
        <w:rPr>
          <w:rFonts w:ascii="Poppins" w:hAnsi="Poppins" w:cs="Poppins"/>
          <w:b/>
          <w:color w:val="3F0731" w:themeColor="text2"/>
          <w:sz w:val="28"/>
        </w:rPr>
        <w:t>CMP</w:t>
      </w:r>
      <w:r w:rsidR="00BB3FC9" w:rsidRPr="00BB3FC9">
        <w:rPr>
          <w:rFonts w:ascii="Poppins" w:hAnsi="Poppins" w:cs="Poppins"/>
          <w:b/>
          <w:color w:val="3F0731" w:themeColor="text2"/>
          <w:sz w:val="28"/>
        </w:rPr>
        <w:t>443</w:t>
      </w:r>
      <w:r w:rsidRPr="00BB3FC9">
        <w:rPr>
          <w:rFonts w:ascii="Poppins" w:hAnsi="Poppins" w:cs="Poppins"/>
          <w:b/>
          <w:color w:val="3F0731" w:themeColor="text2"/>
          <w:sz w:val="28"/>
        </w:rPr>
        <w:t xml:space="preserve">: </w:t>
      </w:r>
      <w:r w:rsidR="00BB3FC9" w:rsidRPr="00BB3FC9">
        <w:rPr>
          <w:rFonts w:ascii="Poppins" w:hAnsi="Poppins" w:cs="Poppins"/>
          <w:bCs/>
          <w:color w:val="3F0731" w:themeColor="text2"/>
          <w:sz w:val="28"/>
        </w:rPr>
        <w:t>Removing references to “Fax” or “Faxsimile” within the CUSC</w:t>
      </w:r>
      <w:r w:rsidR="00BB3FC9" w:rsidRPr="00BB3FC9">
        <w:rPr>
          <w:rFonts w:ascii="Poppins" w:hAnsi="Poppins" w:cs="Poppins"/>
          <w:b/>
          <w:color w:val="3F0731" w:themeColor="text2"/>
          <w:sz w:val="28"/>
        </w:rPr>
        <w:t xml:space="preserve"> </w:t>
      </w:r>
    </w:p>
    <w:bookmarkEnd w:id="0"/>
    <w:p w14:paraId="5B155B73" w14:textId="77777777" w:rsidR="00811054" w:rsidRPr="00BB3FC9" w:rsidRDefault="00811054" w:rsidP="00811054">
      <w:pPr>
        <w:pStyle w:val="BodyText"/>
        <w:ind w:right="-97"/>
        <w:jc w:val="both"/>
        <w:rPr>
          <w:rFonts w:ascii="Poppins" w:hAnsi="Poppins" w:cs="Poppins"/>
          <w:spacing w:val="-3"/>
          <w:sz w:val="24"/>
        </w:rPr>
      </w:pPr>
      <w:r w:rsidRPr="00BB3FC9">
        <w:rPr>
          <w:rFonts w:ascii="Poppins" w:hAnsi="Poppins" w:cs="Poppins"/>
          <w:spacing w:val="-3"/>
          <w:sz w:val="24"/>
        </w:rPr>
        <w:t>Industry parties are invited to respond to this consultation expressing their views and supplying the rationale for those views, particularly in respect of any specific questions detailed below.</w:t>
      </w:r>
    </w:p>
    <w:p w14:paraId="5D6222AB" w14:textId="0F3DC485" w:rsidR="00811054" w:rsidRPr="00BB3FC9" w:rsidRDefault="00811054" w:rsidP="70F5A11F">
      <w:pPr>
        <w:pStyle w:val="BodyText"/>
        <w:ind w:right="-97"/>
        <w:jc w:val="both"/>
        <w:rPr>
          <w:rFonts w:ascii="Poppins" w:hAnsi="Poppins" w:cs="Poppins"/>
          <w:spacing w:val="-3"/>
          <w:sz w:val="24"/>
          <w:szCs w:val="24"/>
        </w:rPr>
      </w:pPr>
      <w:r w:rsidRPr="70F5A11F">
        <w:rPr>
          <w:rFonts w:ascii="Poppins" w:hAnsi="Poppins" w:cs="Poppins"/>
          <w:spacing w:val="-3"/>
          <w:sz w:val="24"/>
          <w:szCs w:val="24"/>
        </w:rPr>
        <w:t xml:space="preserve">Please send your responses to </w:t>
      </w:r>
      <w:hyperlink r:id="rId11" w:history="1">
        <w:r w:rsidR="00BB3FC9" w:rsidRPr="70F5A11F">
          <w:rPr>
            <w:rStyle w:val="Hyperlink"/>
            <w:rFonts w:ascii="Poppins" w:hAnsi="Poppins" w:cs="Poppins"/>
            <w:sz w:val="24"/>
            <w:szCs w:val="24"/>
          </w:rPr>
          <w:t>cusc.team@nationalenergyso.com</w:t>
        </w:r>
      </w:hyperlink>
      <w:r w:rsidRPr="70F5A11F">
        <w:rPr>
          <w:rStyle w:val="Hyperlink"/>
          <w:rFonts w:ascii="Poppins" w:hAnsi="Poppins" w:cs="Poppins"/>
          <w:sz w:val="24"/>
          <w:szCs w:val="24"/>
        </w:rPr>
        <w:t xml:space="preserve"> </w:t>
      </w:r>
      <w:r w:rsidRPr="70F5A11F">
        <w:rPr>
          <w:rFonts w:ascii="Poppins" w:hAnsi="Poppins" w:cs="Poppins"/>
          <w:spacing w:val="-3"/>
          <w:sz w:val="24"/>
          <w:szCs w:val="24"/>
        </w:rPr>
        <w:t xml:space="preserve">by </w:t>
      </w:r>
      <w:r w:rsidRPr="70F5A11F">
        <w:rPr>
          <w:rFonts w:ascii="Poppins" w:hAnsi="Poppins" w:cs="Poppins"/>
          <w:b/>
          <w:bCs/>
          <w:spacing w:val="-3"/>
          <w:sz w:val="24"/>
          <w:szCs w:val="24"/>
        </w:rPr>
        <w:t>5pm</w:t>
      </w:r>
      <w:r w:rsidRPr="70F5A11F">
        <w:rPr>
          <w:rFonts w:ascii="Poppins" w:hAnsi="Poppins" w:cs="Poppins"/>
          <w:spacing w:val="-3"/>
          <w:sz w:val="24"/>
          <w:szCs w:val="24"/>
        </w:rPr>
        <w:t xml:space="preserve"> on </w:t>
      </w:r>
      <w:r w:rsidR="24B7CA5E" w:rsidRPr="70F5A11F">
        <w:rPr>
          <w:rFonts w:ascii="Poppins" w:hAnsi="Poppins" w:cs="Poppins"/>
          <w:b/>
          <w:bCs/>
          <w:spacing w:val="-3"/>
          <w:sz w:val="24"/>
          <w:szCs w:val="24"/>
        </w:rPr>
        <w:t>1</w:t>
      </w:r>
      <w:r w:rsidR="009B17E8">
        <w:rPr>
          <w:rFonts w:ascii="Poppins" w:hAnsi="Poppins" w:cs="Poppins"/>
          <w:b/>
          <w:bCs/>
          <w:spacing w:val="-3"/>
          <w:sz w:val="24"/>
          <w:szCs w:val="24"/>
        </w:rPr>
        <w:t>7</w:t>
      </w:r>
      <w:r w:rsidR="00BB3FC9" w:rsidRPr="70F5A11F">
        <w:rPr>
          <w:rFonts w:ascii="Poppins" w:hAnsi="Poppins" w:cs="Poppins"/>
          <w:b/>
          <w:bCs/>
          <w:spacing w:val="-3"/>
          <w:sz w:val="24"/>
          <w:szCs w:val="24"/>
        </w:rPr>
        <w:t xml:space="preserve"> </w:t>
      </w:r>
      <w:r w:rsidR="3DA00DDA" w:rsidRPr="70F5A11F">
        <w:rPr>
          <w:rFonts w:ascii="Poppins" w:hAnsi="Poppins" w:cs="Poppins"/>
          <w:b/>
          <w:bCs/>
          <w:spacing w:val="-3"/>
          <w:sz w:val="24"/>
          <w:szCs w:val="24"/>
        </w:rPr>
        <w:t xml:space="preserve">January </w:t>
      </w:r>
      <w:r w:rsidR="00BB3FC9" w:rsidRPr="70F5A11F">
        <w:rPr>
          <w:rFonts w:ascii="Poppins" w:hAnsi="Poppins" w:cs="Poppins"/>
          <w:b/>
          <w:bCs/>
          <w:spacing w:val="-3"/>
          <w:sz w:val="24"/>
          <w:szCs w:val="24"/>
        </w:rPr>
        <w:t>202</w:t>
      </w:r>
      <w:r w:rsidR="6226EF73" w:rsidRPr="70F5A11F">
        <w:rPr>
          <w:rFonts w:ascii="Poppins" w:hAnsi="Poppins" w:cs="Poppins"/>
          <w:b/>
          <w:bCs/>
          <w:spacing w:val="-3"/>
          <w:sz w:val="24"/>
          <w:szCs w:val="24"/>
        </w:rPr>
        <w:t>5</w:t>
      </w:r>
      <w:r w:rsidRPr="70F5A11F">
        <w:rPr>
          <w:rFonts w:ascii="Poppins" w:hAnsi="Poppins" w:cs="Poppins"/>
          <w:b/>
          <w:bCs/>
          <w:spacing w:val="-3"/>
          <w:sz w:val="24"/>
          <w:szCs w:val="24"/>
        </w:rPr>
        <w:t xml:space="preserve">.  </w:t>
      </w:r>
      <w:r w:rsidRPr="70F5A11F">
        <w:rPr>
          <w:rFonts w:ascii="Poppins" w:hAnsi="Poppins" w:cs="Poppins"/>
          <w:spacing w:val="-3"/>
          <w:sz w:val="24"/>
          <w:szCs w:val="24"/>
        </w:rPr>
        <w:t>Please note that any responses received after the deadline or sent to a different email address may not receive due consideration.</w:t>
      </w:r>
    </w:p>
    <w:p w14:paraId="51A731C5" w14:textId="6F00E092" w:rsidR="00811054" w:rsidRPr="00F05B8F" w:rsidRDefault="00811054" w:rsidP="00811054">
      <w:pPr>
        <w:pStyle w:val="BodyText"/>
        <w:rPr>
          <w:rFonts w:ascii="Poppins" w:hAnsi="Poppins" w:cs="Poppins"/>
          <w:sz w:val="24"/>
          <w:szCs w:val="24"/>
        </w:rPr>
      </w:pPr>
      <w:r w:rsidRPr="002E28BA">
        <w:rPr>
          <w:rFonts w:ascii="Poppins" w:hAnsi="Poppins" w:cs="Poppins"/>
          <w:sz w:val="24"/>
          <w:szCs w:val="24"/>
        </w:rPr>
        <w:t xml:space="preserve">If you have any queries on the content of this consultation, please contact </w:t>
      </w:r>
      <w:r w:rsidR="00BB3FC9" w:rsidRPr="002E28BA">
        <w:rPr>
          <w:rFonts w:ascii="Poppins" w:hAnsi="Poppins" w:cs="Poppins"/>
          <w:sz w:val="24"/>
          <w:szCs w:val="24"/>
        </w:rPr>
        <w:t xml:space="preserve">Ren Walker </w:t>
      </w:r>
      <w:hyperlink r:id="rId12" w:history="1">
        <w:r w:rsidR="00BB3FC9" w:rsidRPr="002E28BA">
          <w:rPr>
            <w:rStyle w:val="Hyperlink"/>
            <w:rFonts w:ascii="Poppins" w:hAnsi="Poppins" w:cs="Poppins"/>
            <w:sz w:val="24"/>
            <w:szCs w:val="24"/>
          </w:rPr>
          <w:t>lurrentia.walker@nationalenergyso.com</w:t>
        </w:r>
      </w:hyperlink>
      <w:r w:rsidR="00BB3FC9" w:rsidRPr="002E28BA">
        <w:rPr>
          <w:rFonts w:ascii="Poppins" w:hAnsi="Poppins" w:cs="Poppins"/>
          <w:sz w:val="24"/>
          <w:szCs w:val="24"/>
        </w:rPr>
        <w:t xml:space="preserve"> </w:t>
      </w:r>
      <w:r w:rsidRPr="002E28BA">
        <w:rPr>
          <w:rFonts w:ascii="Poppins" w:hAnsi="Poppins" w:cs="Poppins"/>
          <w:sz w:val="24"/>
          <w:szCs w:val="24"/>
        </w:rPr>
        <w:t xml:space="preserve">or </w:t>
      </w:r>
      <w:hyperlink r:id="rId13" w:history="1">
        <w:r w:rsidR="00BB3FC9" w:rsidRPr="002E28BA">
          <w:rPr>
            <w:rStyle w:val="Hyperlink"/>
            <w:rFonts w:ascii="Poppins" w:hAnsi="Poppins" w:cs="Poppins"/>
            <w:sz w:val="24"/>
            <w:szCs w:val="24"/>
          </w:rPr>
          <w:t>cusc.team@nationalenergyso.com</w:t>
        </w:r>
      </w:hyperlink>
      <w:r w:rsidRPr="002E28BA">
        <w:rPr>
          <w:rStyle w:val="Hyperlink"/>
          <w:rFonts w:ascii="Poppins" w:hAnsi="Poppins" w:cs="Poppins"/>
          <w:sz w:val="24"/>
          <w:szCs w:val="24"/>
        </w:rPr>
        <w:t xml:space="preserve"> </w:t>
      </w:r>
    </w:p>
    <w:tbl>
      <w:tblPr>
        <w:tblpPr w:leftFromText="180" w:rightFromText="180" w:vertAnchor="text" w:horzAnchor="margin" w:tblpY="24"/>
        <w:tblW w:w="9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83"/>
        <w:gridCol w:w="3202"/>
        <w:gridCol w:w="3204"/>
      </w:tblGrid>
      <w:tr w:rsidR="00811054" w:rsidRPr="00BB3FC9" w14:paraId="0B1D17B7" w14:textId="77777777" w:rsidTr="00F05B8F">
        <w:trPr>
          <w:trHeight w:val="284"/>
        </w:trPr>
        <w:tc>
          <w:tcPr>
            <w:tcW w:w="3383" w:type="dxa"/>
            <w:shd w:val="clear" w:color="auto" w:fill="650B4E" w:themeFill="text2" w:themeFillTint="E6"/>
          </w:tcPr>
          <w:p w14:paraId="162D3D6B" w14:textId="77777777" w:rsidR="00811054" w:rsidRPr="00BB3FC9" w:rsidRDefault="00811054" w:rsidP="00F05B8F">
            <w:pPr>
              <w:spacing w:after="0"/>
              <w:rPr>
                <w:rFonts w:ascii="Poppins" w:hAnsi="Poppins" w:cs="Poppins"/>
                <w:b/>
                <w:color w:val="FFFFFF" w:themeColor="background1"/>
                <w:sz w:val="24"/>
              </w:rPr>
            </w:pPr>
            <w:r w:rsidRPr="00BB3FC9">
              <w:rPr>
                <w:rFonts w:ascii="Poppins" w:hAnsi="Poppins" w:cs="Poppins"/>
                <w:b/>
                <w:color w:val="FFFFFF" w:themeColor="background1"/>
                <w:sz w:val="24"/>
              </w:rPr>
              <w:t>Respondent details</w:t>
            </w:r>
          </w:p>
        </w:tc>
        <w:tc>
          <w:tcPr>
            <w:tcW w:w="6406" w:type="dxa"/>
            <w:gridSpan w:val="2"/>
            <w:shd w:val="clear" w:color="auto" w:fill="650B4E" w:themeFill="text2" w:themeFillTint="E6"/>
          </w:tcPr>
          <w:p w14:paraId="6099E618" w14:textId="77777777" w:rsidR="00811054" w:rsidRPr="00BB3FC9" w:rsidRDefault="00811054" w:rsidP="00F05B8F">
            <w:pPr>
              <w:spacing w:after="0"/>
              <w:rPr>
                <w:rFonts w:ascii="Poppins" w:hAnsi="Poppins" w:cs="Poppins"/>
                <w:b/>
                <w:color w:val="FFFFFF" w:themeColor="background1"/>
                <w:sz w:val="24"/>
              </w:rPr>
            </w:pPr>
            <w:r w:rsidRPr="00BB3FC9">
              <w:rPr>
                <w:rFonts w:ascii="Poppins" w:hAnsi="Poppins" w:cs="Poppins"/>
                <w:b/>
                <w:color w:val="FFFFFF" w:themeColor="background1"/>
                <w:sz w:val="24"/>
              </w:rPr>
              <w:t>Please enter your details</w:t>
            </w:r>
          </w:p>
        </w:tc>
      </w:tr>
      <w:tr w:rsidR="00811054" w:rsidRPr="00BB3FC9" w14:paraId="5B27C532" w14:textId="77777777" w:rsidTr="00F05B8F">
        <w:trPr>
          <w:trHeight w:val="233"/>
        </w:trPr>
        <w:tc>
          <w:tcPr>
            <w:tcW w:w="3383" w:type="dxa"/>
          </w:tcPr>
          <w:p w14:paraId="762377A8" w14:textId="77777777" w:rsidR="00811054" w:rsidRPr="00BB3FC9" w:rsidRDefault="00811054" w:rsidP="00F05B8F">
            <w:pPr>
              <w:spacing w:after="0"/>
              <w:rPr>
                <w:rFonts w:ascii="Poppins" w:hAnsi="Poppins" w:cs="Poppins"/>
                <w:b/>
                <w:sz w:val="24"/>
              </w:rPr>
            </w:pPr>
            <w:r w:rsidRPr="00BB3FC9">
              <w:rPr>
                <w:rFonts w:ascii="Poppins" w:hAnsi="Poppins" w:cs="Poppins"/>
                <w:b/>
                <w:sz w:val="24"/>
              </w:rPr>
              <w:t>Respondent name:</w:t>
            </w:r>
          </w:p>
        </w:tc>
        <w:sdt>
          <w:sdtPr>
            <w:rPr>
              <w:rFonts w:ascii="Poppins" w:hAnsi="Poppins" w:cs="Poppins"/>
              <w:sz w:val="24"/>
            </w:rPr>
            <w:id w:val="-539664489"/>
            <w:placeholder>
              <w:docPart w:val="73E527ECEE2A48B2BA25974E6EB67C2F"/>
            </w:placeholder>
            <w:showingPlcHdr/>
          </w:sdtPr>
          <w:sdtEndPr/>
          <w:sdtContent>
            <w:tc>
              <w:tcPr>
                <w:tcW w:w="6406" w:type="dxa"/>
                <w:gridSpan w:val="2"/>
              </w:tcPr>
              <w:p w14:paraId="49B2605E" w14:textId="77777777" w:rsidR="00811054" w:rsidRPr="00BB3FC9" w:rsidRDefault="00811054" w:rsidP="00F05B8F">
                <w:pPr>
                  <w:spacing w:after="0"/>
                  <w:rPr>
                    <w:rFonts w:ascii="Poppins" w:hAnsi="Poppins" w:cs="Poppins"/>
                    <w:sz w:val="24"/>
                  </w:rPr>
                </w:pPr>
                <w:r w:rsidRPr="00BB3FC9">
                  <w:rPr>
                    <w:rStyle w:val="PlaceholderText"/>
                    <w:rFonts w:ascii="Poppins" w:hAnsi="Poppins" w:cs="Poppins"/>
                  </w:rPr>
                  <w:t>Click or tap here to enter text.</w:t>
                </w:r>
              </w:p>
            </w:tc>
          </w:sdtContent>
        </w:sdt>
      </w:tr>
      <w:tr w:rsidR="00811054" w:rsidRPr="00BB3FC9" w14:paraId="270BD658" w14:textId="77777777" w:rsidTr="00F05B8F">
        <w:trPr>
          <w:trHeight w:val="233"/>
        </w:trPr>
        <w:tc>
          <w:tcPr>
            <w:tcW w:w="3383" w:type="dxa"/>
          </w:tcPr>
          <w:p w14:paraId="1FC50135" w14:textId="77777777" w:rsidR="00811054" w:rsidRPr="00BB3FC9" w:rsidRDefault="00811054" w:rsidP="00F05B8F">
            <w:pPr>
              <w:spacing w:after="0"/>
              <w:rPr>
                <w:rFonts w:ascii="Poppins" w:hAnsi="Poppins" w:cs="Poppins"/>
                <w:b/>
                <w:sz w:val="24"/>
              </w:rPr>
            </w:pPr>
            <w:r w:rsidRPr="00BB3FC9">
              <w:rPr>
                <w:rFonts w:ascii="Poppins" w:hAnsi="Poppins" w:cs="Poppins"/>
                <w:b/>
                <w:sz w:val="24"/>
              </w:rPr>
              <w:t>Company name:</w:t>
            </w:r>
          </w:p>
        </w:tc>
        <w:sdt>
          <w:sdtPr>
            <w:rPr>
              <w:rFonts w:ascii="Poppins" w:hAnsi="Poppins" w:cs="Poppins"/>
              <w:sz w:val="24"/>
            </w:rPr>
            <w:id w:val="-1333605531"/>
            <w:placeholder>
              <w:docPart w:val="BA26DC1F5ECA4F71BA38BE2F73310B62"/>
            </w:placeholder>
            <w:showingPlcHdr/>
          </w:sdtPr>
          <w:sdtEndPr/>
          <w:sdtContent>
            <w:tc>
              <w:tcPr>
                <w:tcW w:w="6406" w:type="dxa"/>
                <w:gridSpan w:val="2"/>
              </w:tcPr>
              <w:p w14:paraId="63CC1343" w14:textId="77777777" w:rsidR="00811054" w:rsidRPr="00BB3FC9" w:rsidRDefault="00811054" w:rsidP="00F05B8F">
                <w:pPr>
                  <w:spacing w:after="0"/>
                  <w:rPr>
                    <w:rFonts w:ascii="Poppins" w:hAnsi="Poppins" w:cs="Poppins"/>
                    <w:sz w:val="24"/>
                  </w:rPr>
                </w:pPr>
                <w:r w:rsidRPr="00BB3FC9">
                  <w:rPr>
                    <w:rStyle w:val="PlaceholderText"/>
                    <w:rFonts w:ascii="Poppins" w:hAnsi="Poppins" w:cs="Poppins"/>
                  </w:rPr>
                  <w:t>Click or tap here to enter text.</w:t>
                </w:r>
              </w:p>
            </w:tc>
          </w:sdtContent>
        </w:sdt>
      </w:tr>
      <w:tr w:rsidR="00811054" w:rsidRPr="00BB3FC9" w14:paraId="5A78D1B6" w14:textId="77777777" w:rsidTr="00F05B8F">
        <w:trPr>
          <w:trHeight w:val="233"/>
        </w:trPr>
        <w:tc>
          <w:tcPr>
            <w:tcW w:w="3383" w:type="dxa"/>
          </w:tcPr>
          <w:p w14:paraId="0C2AC21E" w14:textId="77777777" w:rsidR="00811054" w:rsidRPr="00BB3FC9" w:rsidRDefault="00811054" w:rsidP="00F05B8F">
            <w:pPr>
              <w:spacing w:after="0"/>
              <w:rPr>
                <w:rFonts w:ascii="Poppins" w:hAnsi="Poppins" w:cs="Poppins"/>
                <w:b/>
                <w:sz w:val="24"/>
              </w:rPr>
            </w:pPr>
            <w:r w:rsidRPr="00BB3FC9">
              <w:rPr>
                <w:rFonts w:ascii="Poppins" w:hAnsi="Poppins" w:cs="Poppins"/>
                <w:b/>
                <w:sz w:val="24"/>
              </w:rPr>
              <w:t>Email address:</w:t>
            </w:r>
          </w:p>
        </w:tc>
        <w:sdt>
          <w:sdtPr>
            <w:rPr>
              <w:rFonts w:ascii="Poppins" w:hAnsi="Poppins" w:cs="Poppins"/>
              <w:sz w:val="24"/>
            </w:rPr>
            <w:id w:val="233060029"/>
            <w:placeholder>
              <w:docPart w:val="56765F3A391445028E46878546E30C73"/>
            </w:placeholder>
            <w:showingPlcHdr/>
          </w:sdtPr>
          <w:sdtEndPr/>
          <w:sdtContent>
            <w:tc>
              <w:tcPr>
                <w:tcW w:w="6406" w:type="dxa"/>
                <w:gridSpan w:val="2"/>
              </w:tcPr>
              <w:p w14:paraId="5F65ABB3" w14:textId="77777777" w:rsidR="00811054" w:rsidRPr="00BB3FC9" w:rsidRDefault="00811054" w:rsidP="00F05B8F">
                <w:pPr>
                  <w:spacing w:after="0"/>
                  <w:rPr>
                    <w:rFonts w:ascii="Poppins" w:hAnsi="Poppins" w:cs="Poppins"/>
                    <w:sz w:val="24"/>
                  </w:rPr>
                </w:pPr>
                <w:r w:rsidRPr="00BB3FC9">
                  <w:rPr>
                    <w:rStyle w:val="PlaceholderText"/>
                    <w:rFonts w:ascii="Poppins" w:hAnsi="Poppins" w:cs="Poppins"/>
                  </w:rPr>
                  <w:t>Click or tap here to enter text.</w:t>
                </w:r>
              </w:p>
            </w:tc>
          </w:sdtContent>
        </w:sdt>
      </w:tr>
      <w:tr w:rsidR="00811054" w:rsidRPr="00BB3FC9" w14:paraId="6B0916C0" w14:textId="77777777" w:rsidTr="00F05B8F">
        <w:trPr>
          <w:trHeight w:val="233"/>
        </w:trPr>
        <w:tc>
          <w:tcPr>
            <w:tcW w:w="3383" w:type="dxa"/>
          </w:tcPr>
          <w:p w14:paraId="68120B3B" w14:textId="77777777" w:rsidR="00811054" w:rsidRPr="00BB3FC9" w:rsidRDefault="00811054" w:rsidP="00F05B8F">
            <w:pPr>
              <w:spacing w:after="0"/>
              <w:rPr>
                <w:rFonts w:ascii="Poppins" w:hAnsi="Poppins" w:cs="Poppins"/>
                <w:b/>
                <w:sz w:val="24"/>
              </w:rPr>
            </w:pPr>
            <w:r w:rsidRPr="00BB3FC9">
              <w:rPr>
                <w:rFonts w:ascii="Poppins" w:hAnsi="Poppins" w:cs="Poppins"/>
                <w:b/>
                <w:sz w:val="24"/>
              </w:rPr>
              <w:t>Phone number:</w:t>
            </w:r>
          </w:p>
        </w:tc>
        <w:sdt>
          <w:sdtPr>
            <w:rPr>
              <w:rFonts w:ascii="Poppins" w:hAnsi="Poppins" w:cs="Poppins"/>
              <w:sz w:val="24"/>
            </w:rPr>
            <w:id w:val="1902481430"/>
            <w:placeholder>
              <w:docPart w:val="56765F3A391445028E46878546E30C73"/>
            </w:placeholder>
            <w:showingPlcHdr/>
          </w:sdtPr>
          <w:sdtEndPr/>
          <w:sdtContent>
            <w:tc>
              <w:tcPr>
                <w:tcW w:w="6406" w:type="dxa"/>
                <w:gridSpan w:val="2"/>
              </w:tcPr>
              <w:p w14:paraId="1745C7A7" w14:textId="77777777" w:rsidR="00811054" w:rsidRPr="00BB3FC9" w:rsidRDefault="00811054" w:rsidP="00F05B8F">
                <w:pPr>
                  <w:spacing w:after="0"/>
                  <w:rPr>
                    <w:rFonts w:ascii="Poppins" w:hAnsi="Poppins" w:cs="Poppins"/>
                    <w:sz w:val="24"/>
                  </w:rPr>
                </w:pPr>
                <w:r w:rsidRPr="00BB3FC9">
                  <w:rPr>
                    <w:rStyle w:val="PlaceholderText"/>
                    <w:rFonts w:ascii="Poppins" w:hAnsi="Poppins" w:cs="Poppins"/>
                  </w:rPr>
                  <w:t>Click or tap here to enter text.</w:t>
                </w:r>
              </w:p>
            </w:tc>
          </w:sdtContent>
        </w:sdt>
      </w:tr>
      <w:tr w:rsidR="00811054" w:rsidRPr="00BB3FC9" w14:paraId="0E0B31C9" w14:textId="77777777" w:rsidTr="00F05B8F">
        <w:trPr>
          <w:trHeight w:val="233"/>
        </w:trPr>
        <w:tc>
          <w:tcPr>
            <w:tcW w:w="3383" w:type="dxa"/>
          </w:tcPr>
          <w:p w14:paraId="56BAAFB8" w14:textId="77777777" w:rsidR="00811054" w:rsidRPr="00BB3FC9" w:rsidRDefault="00811054" w:rsidP="00F05B8F">
            <w:pPr>
              <w:spacing w:after="0"/>
              <w:rPr>
                <w:rFonts w:ascii="Poppins" w:hAnsi="Poppins" w:cs="Poppins"/>
                <w:b/>
                <w:sz w:val="24"/>
              </w:rPr>
            </w:pPr>
            <w:r w:rsidRPr="00BB3FC9">
              <w:rPr>
                <w:rFonts w:ascii="Poppins" w:hAnsi="Poppins" w:cs="Poppins"/>
                <w:b/>
                <w:sz w:val="24"/>
              </w:rPr>
              <w:t>Which best describes your organisation?</w:t>
            </w:r>
          </w:p>
        </w:tc>
        <w:tc>
          <w:tcPr>
            <w:tcW w:w="3202" w:type="dxa"/>
          </w:tcPr>
          <w:p w14:paraId="52F41C4E" w14:textId="77777777" w:rsidR="00811054" w:rsidRPr="00BB3FC9" w:rsidRDefault="009B17E8" w:rsidP="00F05B8F">
            <w:pPr>
              <w:spacing w:after="0"/>
              <w:rPr>
                <w:rFonts w:ascii="Poppins" w:hAnsi="Poppins" w:cs="Poppins"/>
              </w:rPr>
            </w:pPr>
            <w:sdt>
              <w:sdtPr>
                <w:rPr>
                  <w:rFonts w:ascii="Poppins" w:hAnsi="Poppins" w:cs="Poppins"/>
                </w:rPr>
                <w:id w:val="-1217668943"/>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rPr>
                  <w:t>☐</w:t>
                </w:r>
              </w:sdtContent>
            </w:sdt>
            <w:r w:rsidR="00811054" w:rsidRPr="00BB3FC9">
              <w:rPr>
                <w:rFonts w:ascii="Poppins" w:hAnsi="Poppins" w:cs="Poppins"/>
              </w:rPr>
              <w:t>Consumer body</w:t>
            </w:r>
          </w:p>
          <w:p w14:paraId="79EEBCD7" w14:textId="77777777" w:rsidR="00811054" w:rsidRPr="00BB3FC9" w:rsidRDefault="009B17E8" w:rsidP="00F05B8F">
            <w:pPr>
              <w:spacing w:after="0"/>
              <w:rPr>
                <w:rFonts w:ascii="Poppins" w:hAnsi="Poppins" w:cs="Poppins"/>
              </w:rPr>
            </w:pPr>
            <w:sdt>
              <w:sdtPr>
                <w:rPr>
                  <w:rFonts w:ascii="Poppins" w:hAnsi="Poppins" w:cs="Poppins"/>
                </w:rPr>
                <w:id w:val="2139676612"/>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rPr>
                  <w:t>☐</w:t>
                </w:r>
              </w:sdtContent>
            </w:sdt>
            <w:r w:rsidR="00811054" w:rsidRPr="00BB3FC9">
              <w:rPr>
                <w:rFonts w:ascii="Poppins" w:hAnsi="Poppins" w:cs="Poppins"/>
              </w:rPr>
              <w:t>Demand</w:t>
            </w:r>
          </w:p>
          <w:p w14:paraId="56CF8282" w14:textId="77777777" w:rsidR="00811054" w:rsidRPr="00BB3FC9" w:rsidRDefault="009B17E8" w:rsidP="00F05B8F">
            <w:pPr>
              <w:spacing w:after="0"/>
              <w:rPr>
                <w:rFonts w:ascii="Poppins" w:hAnsi="Poppins" w:cs="Poppins"/>
              </w:rPr>
            </w:pPr>
            <w:sdt>
              <w:sdtPr>
                <w:rPr>
                  <w:rFonts w:ascii="Poppins" w:hAnsi="Poppins" w:cs="Poppins"/>
                </w:rPr>
                <w:id w:val="1557049818"/>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rPr>
                  <w:t>☐</w:t>
                </w:r>
              </w:sdtContent>
            </w:sdt>
            <w:r w:rsidR="00811054" w:rsidRPr="00BB3FC9">
              <w:rPr>
                <w:rFonts w:ascii="Poppins" w:hAnsi="Poppins" w:cs="Poppins"/>
              </w:rPr>
              <w:t>Distribution Network Operator</w:t>
            </w:r>
          </w:p>
          <w:p w14:paraId="71CE9F8C" w14:textId="77777777" w:rsidR="00811054" w:rsidRPr="00BB3FC9" w:rsidRDefault="009B17E8" w:rsidP="00F05B8F">
            <w:pPr>
              <w:spacing w:after="0"/>
              <w:rPr>
                <w:rFonts w:ascii="Poppins" w:hAnsi="Poppins" w:cs="Poppins"/>
              </w:rPr>
            </w:pPr>
            <w:sdt>
              <w:sdtPr>
                <w:rPr>
                  <w:rFonts w:ascii="Poppins" w:hAnsi="Poppins" w:cs="Poppins"/>
                </w:rPr>
                <w:id w:val="-532340603"/>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rPr>
                  <w:t>☐</w:t>
                </w:r>
              </w:sdtContent>
            </w:sdt>
            <w:r w:rsidR="00811054" w:rsidRPr="00BB3FC9">
              <w:rPr>
                <w:rFonts w:ascii="Poppins" w:hAnsi="Poppins" w:cs="Poppins"/>
              </w:rPr>
              <w:t>Generator</w:t>
            </w:r>
          </w:p>
          <w:p w14:paraId="1ECBB466" w14:textId="77777777" w:rsidR="00811054" w:rsidRPr="00BB3FC9" w:rsidRDefault="009B17E8" w:rsidP="00F05B8F">
            <w:pPr>
              <w:spacing w:after="0"/>
              <w:rPr>
                <w:rFonts w:ascii="Poppins" w:hAnsi="Poppins" w:cs="Poppins"/>
              </w:rPr>
            </w:pPr>
            <w:sdt>
              <w:sdtPr>
                <w:rPr>
                  <w:rFonts w:ascii="Poppins" w:hAnsi="Poppins" w:cs="Poppins"/>
                </w:rPr>
                <w:id w:val="-1119211137"/>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rPr>
                  <w:t>☐</w:t>
                </w:r>
              </w:sdtContent>
            </w:sdt>
            <w:r w:rsidR="00811054" w:rsidRPr="00BB3FC9">
              <w:rPr>
                <w:rFonts w:ascii="Poppins" w:hAnsi="Poppins" w:cs="Poppins"/>
              </w:rPr>
              <w:t>Industry body</w:t>
            </w:r>
          </w:p>
          <w:p w14:paraId="07D46E52" w14:textId="77777777" w:rsidR="00811054" w:rsidRPr="00BB3FC9" w:rsidRDefault="009B17E8" w:rsidP="00F05B8F">
            <w:pPr>
              <w:spacing w:after="0"/>
              <w:rPr>
                <w:rFonts w:ascii="Poppins" w:hAnsi="Poppins" w:cs="Poppins"/>
              </w:rPr>
            </w:pPr>
            <w:sdt>
              <w:sdtPr>
                <w:rPr>
                  <w:rFonts w:ascii="Poppins" w:hAnsi="Poppins" w:cs="Poppins"/>
                </w:rPr>
                <w:id w:val="-1103410446"/>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rPr>
                  <w:t>☐</w:t>
                </w:r>
              </w:sdtContent>
            </w:sdt>
            <w:r w:rsidR="00811054" w:rsidRPr="00BB3FC9">
              <w:rPr>
                <w:rFonts w:ascii="Poppins" w:hAnsi="Poppins" w:cs="Poppins"/>
              </w:rPr>
              <w:t>Interconnector</w:t>
            </w:r>
          </w:p>
        </w:tc>
        <w:tc>
          <w:tcPr>
            <w:tcW w:w="3203" w:type="dxa"/>
          </w:tcPr>
          <w:p w14:paraId="7B98FB47" w14:textId="77777777" w:rsidR="00811054" w:rsidRPr="00BB3FC9" w:rsidRDefault="009B17E8" w:rsidP="00F05B8F">
            <w:pPr>
              <w:spacing w:after="0"/>
              <w:rPr>
                <w:rFonts w:ascii="Poppins" w:hAnsi="Poppins" w:cs="Poppins"/>
              </w:rPr>
            </w:pPr>
            <w:sdt>
              <w:sdtPr>
                <w:rPr>
                  <w:rFonts w:ascii="Poppins" w:hAnsi="Poppins" w:cs="Poppins"/>
                </w:rPr>
                <w:id w:val="-1489472952"/>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rPr>
                  <w:t>☐</w:t>
                </w:r>
              </w:sdtContent>
            </w:sdt>
            <w:r w:rsidR="00811054" w:rsidRPr="00BB3FC9">
              <w:rPr>
                <w:rFonts w:ascii="Poppins" w:hAnsi="Poppins" w:cs="Poppins"/>
              </w:rPr>
              <w:t>Storage</w:t>
            </w:r>
          </w:p>
          <w:p w14:paraId="36ECDB8A" w14:textId="77777777" w:rsidR="00811054" w:rsidRPr="00BB3FC9" w:rsidRDefault="009B17E8" w:rsidP="00F05B8F">
            <w:pPr>
              <w:spacing w:after="0"/>
              <w:rPr>
                <w:rFonts w:ascii="Poppins" w:hAnsi="Poppins" w:cs="Poppins"/>
              </w:rPr>
            </w:pPr>
            <w:sdt>
              <w:sdtPr>
                <w:rPr>
                  <w:rFonts w:ascii="Poppins" w:hAnsi="Poppins" w:cs="Poppins"/>
                </w:rPr>
                <w:id w:val="1786763600"/>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rPr>
                  <w:t>☐</w:t>
                </w:r>
              </w:sdtContent>
            </w:sdt>
            <w:r w:rsidR="00811054" w:rsidRPr="00BB3FC9">
              <w:rPr>
                <w:rFonts w:ascii="Poppins" w:hAnsi="Poppins" w:cs="Poppins"/>
              </w:rPr>
              <w:t>Supplier</w:t>
            </w:r>
          </w:p>
          <w:p w14:paraId="37AF03A4" w14:textId="77777777" w:rsidR="00811054" w:rsidRPr="00BB3FC9" w:rsidRDefault="009B17E8" w:rsidP="00F05B8F">
            <w:pPr>
              <w:spacing w:after="0"/>
              <w:rPr>
                <w:rFonts w:ascii="Poppins" w:hAnsi="Poppins" w:cs="Poppins"/>
              </w:rPr>
            </w:pPr>
            <w:sdt>
              <w:sdtPr>
                <w:rPr>
                  <w:rFonts w:ascii="Poppins" w:hAnsi="Poppins" w:cs="Poppins"/>
                </w:rPr>
                <w:id w:val="-2124136577"/>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rPr>
                  <w:t>☐</w:t>
                </w:r>
              </w:sdtContent>
            </w:sdt>
            <w:r w:rsidR="00811054" w:rsidRPr="00BB3FC9">
              <w:rPr>
                <w:rFonts w:ascii="Poppins" w:hAnsi="Poppins" w:cs="Poppins"/>
              </w:rPr>
              <w:t>System Operator</w:t>
            </w:r>
          </w:p>
          <w:p w14:paraId="502B817F" w14:textId="77777777" w:rsidR="00811054" w:rsidRPr="00BB3FC9" w:rsidRDefault="009B17E8" w:rsidP="00F05B8F">
            <w:pPr>
              <w:spacing w:after="0"/>
              <w:rPr>
                <w:rFonts w:ascii="Poppins" w:hAnsi="Poppins" w:cs="Poppins"/>
              </w:rPr>
            </w:pPr>
            <w:sdt>
              <w:sdtPr>
                <w:rPr>
                  <w:rFonts w:ascii="Poppins" w:hAnsi="Poppins" w:cs="Poppins"/>
                </w:rPr>
                <w:id w:val="-2113735953"/>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rPr>
                  <w:t>☐</w:t>
                </w:r>
              </w:sdtContent>
            </w:sdt>
            <w:r w:rsidR="00811054" w:rsidRPr="00BB3FC9">
              <w:rPr>
                <w:rFonts w:ascii="Poppins" w:hAnsi="Poppins" w:cs="Poppins"/>
              </w:rPr>
              <w:t>Transmission Owner</w:t>
            </w:r>
          </w:p>
          <w:p w14:paraId="3013B397" w14:textId="77777777" w:rsidR="00811054" w:rsidRPr="00BB3FC9" w:rsidRDefault="009B17E8" w:rsidP="00F05B8F">
            <w:pPr>
              <w:spacing w:after="0"/>
              <w:rPr>
                <w:rFonts w:ascii="Poppins" w:hAnsi="Poppins" w:cs="Poppins"/>
              </w:rPr>
            </w:pPr>
            <w:sdt>
              <w:sdtPr>
                <w:rPr>
                  <w:rFonts w:ascii="Poppins" w:hAnsi="Poppins" w:cs="Poppins"/>
                </w:rPr>
                <w:id w:val="932623412"/>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rPr>
                  <w:t>☐</w:t>
                </w:r>
              </w:sdtContent>
            </w:sdt>
            <w:r w:rsidR="00811054" w:rsidRPr="00BB3FC9">
              <w:rPr>
                <w:rFonts w:ascii="Poppins" w:hAnsi="Poppins" w:cs="Poppins"/>
              </w:rPr>
              <w:t>Virtual Lead Party</w:t>
            </w:r>
          </w:p>
          <w:p w14:paraId="7EDD6225" w14:textId="77777777" w:rsidR="00811054" w:rsidRPr="00BB3FC9" w:rsidRDefault="009B17E8" w:rsidP="00F05B8F">
            <w:pPr>
              <w:spacing w:after="0"/>
              <w:rPr>
                <w:rFonts w:ascii="Poppins" w:hAnsi="Poppins" w:cs="Poppins"/>
                <w:sz w:val="24"/>
              </w:rPr>
            </w:pPr>
            <w:sdt>
              <w:sdtPr>
                <w:rPr>
                  <w:rFonts w:ascii="Poppins" w:hAnsi="Poppins" w:cs="Poppins"/>
                </w:rPr>
                <w:id w:val="1221096329"/>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rPr>
                  <w:t>☐</w:t>
                </w:r>
              </w:sdtContent>
            </w:sdt>
            <w:r w:rsidR="00811054" w:rsidRPr="00BB3FC9">
              <w:rPr>
                <w:rFonts w:ascii="Poppins" w:hAnsi="Poppins" w:cs="Poppins"/>
              </w:rPr>
              <w:t>Other</w:t>
            </w:r>
          </w:p>
        </w:tc>
      </w:tr>
    </w:tbl>
    <w:p w14:paraId="79884406" w14:textId="77777777" w:rsidR="00BB3FC9" w:rsidRPr="00BB3FC9" w:rsidRDefault="00BB3FC9" w:rsidP="00811054">
      <w:pPr>
        <w:rPr>
          <w:rFonts w:ascii="Poppins" w:hAnsi="Poppins" w:cs="Poppins"/>
          <w:b/>
        </w:rPr>
      </w:pPr>
    </w:p>
    <w:p w14:paraId="2F0CCE96" w14:textId="51064B6C" w:rsidR="00811054" w:rsidRPr="00BB3FC9" w:rsidRDefault="00811054" w:rsidP="00811054">
      <w:pPr>
        <w:rPr>
          <w:rFonts w:ascii="Poppins" w:hAnsi="Poppins" w:cs="Poppins"/>
          <w:b/>
          <w:sz w:val="24"/>
        </w:rPr>
      </w:pPr>
      <w:r w:rsidRPr="00BB3FC9">
        <w:rPr>
          <w:rFonts w:ascii="Poppins" w:hAnsi="Poppins" w:cs="Poppins"/>
          <w:b/>
          <w:sz w:val="24"/>
        </w:rPr>
        <w:t>I wish my response to be:</w:t>
      </w:r>
    </w:p>
    <w:tbl>
      <w:tblPr>
        <w:tblStyle w:val="PlainTable1"/>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7229"/>
      </w:tblGrid>
      <w:tr w:rsidR="00811054" w:rsidRPr="00BB3FC9" w14:paraId="7206C15D" w14:textId="77777777" w:rsidTr="00F05B8F">
        <w:trPr>
          <w:cnfStyle w:val="100000000000" w:firstRow="1" w:lastRow="0" w:firstColumn="0" w:lastColumn="0" w:oddVBand="0" w:evenVBand="0" w:oddHBand="0"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2552" w:type="dxa"/>
            <w:tcBorders>
              <w:right w:val="single" w:sz="2" w:space="0" w:color="FF00FF" w:themeColor="accent1"/>
            </w:tcBorders>
            <w:hideMark/>
          </w:tcPr>
          <w:p w14:paraId="5FD028F8" w14:textId="4969CD9B" w:rsidR="00811054" w:rsidRPr="00F05B8F" w:rsidRDefault="00811054" w:rsidP="009F1ACE">
            <w:pPr>
              <w:spacing w:line="240" w:lineRule="auto"/>
              <w:rPr>
                <w:rFonts w:ascii="Poppins" w:hAnsi="Poppins" w:cs="Poppins"/>
                <w:b w:val="0"/>
                <w:bCs w:val="0"/>
              </w:rPr>
            </w:pPr>
            <w:r w:rsidRPr="00BB3FC9">
              <w:rPr>
                <w:rFonts w:ascii="Poppins" w:hAnsi="Poppins" w:cs="Poppins"/>
                <w:b w:val="0"/>
                <w:bCs w:val="0"/>
              </w:rPr>
              <w:t>(Please mark the relevant box)</w:t>
            </w:r>
          </w:p>
          <w:p w14:paraId="4FC0A149" w14:textId="77777777" w:rsidR="00811054" w:rsidRPr="00BB3FC9" w:rsidRDefault="00811054" w:rsidP="009F1ACE">
            <w:pPr>
              <w:spacing w:line="240" w:lineRule="auto"/>
              <w:rPr>
                <w:rFonts w:ascii="Poppins" w:hAnsi="Poppins" w:cs="Poppins"/>
              </w:rPr>
            </w:pPr>
          </w:p>
        </w:tc>
        <w:tc>
          <w:tcPr>
            <w:tcW w:w="7229" w:type="dxa"/>
            <w:tcBorders>
              <w:left w:val="single" w:sz="2" w:space="0" w:color="FF00FF" w:themeColor="accent1"/>
              <w:bottom w:val="single" w:sz="2" w:space="0" w:color="FF00FF" w:themeColor="accent1"/>
            </w:tcBorders>
            <w:hideMark/>
          </w:tcPr>
          <w:p w14:paraId="2BF85CA4" w14:textId="77777777" w:rsidR="00811054" w:rsidRPr="00BB3FC9" w:rsidRDefault="009B17E8" w:rsidP="009F1ACE">
            <w:pPr>
              <w:spacing w:line="240" w:lineRule="auto"/>
              <w:cnfStyle w:val="100000000000" w:firstRow="1" w:lastRow="0" w:firstColumn="0" w:lastColumn="0" w:oddVBand="0" w:evenVBand="0" w:oddHBand="0" w:evenHBand="0" w:firstRowFirstColumn="0" w:firstRowLastColumn="0" w:lastRowFirstColumn="0" w:lastRowLastColumn="0"/>
              <w:rPr>
                <w:rFonts w:ascii="Poppins" w:hAnsi="Poppins" w:cs="Poppins"/>
              </w:rPr>
            </w:pPr>
            <w:sdt>
              <w:sdtPr>
                <w:rPr>
                  <w:rFonts w:ascii="Poppins" w:hAnsi="Poppins" w:cs="Poppins"/>
                </w:rPr>
                <w:id w:val="977498680"/>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rPr>
                  <w:t>☐</w:t>
                </w:r>
              </w:sdtContent>
            </w:sdt>
            <w:r w:rsidR="00811054" w:rsidRPr="00BB3FC9">
              <w:rPr>
                <w:rFonts w:ascii="Poppins" w:hAnsi="Poppins" w:cs="Poppins"/>
              </w:rPr>
              <w:t xml:space="preserve"> Non-Confidential </w:t>
            </w:r>
            <w:r w:rsidR="00811054" w:rsidRPr="00BB3FC9">
              <w:rPr>
                <w:rFonts w:ascii="Poppins" w:hAnsi="Poppins" w:cs="Poppins"/>
                <w:b w:val="0"/>
                <w:bCs w:val="0"/>
                <w:i/>
                <w:iCs/>
              </w:rPr>
              <w:t xml:space="preserve">(this </w:t>
            </w:r>
            <w:r w:rsidR="00811054" w:rsidRPr="00BB3FC9">
              <w:rPr>
                <w:rFonts w:ascii="Poppins" w:hAnsi="Poppins" w:cs="Poppins"/>
                <w:b w:val="0"/>
                <w:bCs w:val="0"/>
                <w:i/>
                <w:u w:val="single"/>
              </w:rPr>
              <w:t>will be shared</w:t>
            </w:r>
            <w:r w:rsidR="00811054" w:rsidRPr="00BB3FC9">
              <w:rPr>
                <w:rFonts w:ascii="Poppins" w:hAnsi="Poppins" w:cs="Poppins"/>
                <w:b w:val="0"/>
                <w:bCs w:val="0"/>
                <w:i/>
              </w:rPr>
              <w:t xml:space="preserve"> with industry and the Panel for further consideration)</w:t>
            </w:r>
          </w:p>
        </w:tc>
      </w:tr>
      <w:tr w:rsidR="00811054" w:rsidRPr="00BB3FC9" w14:paraId="7EAE6178" w14:textId="77777777" w:rsidTr="00F05B8F">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552" w:type="dxa"/>
            <w:tcBorders>
              <w:right w:val="single" w:sz="2" w:space="0" w:color="FF00FF" w:themeColor="accent1"/>
            </w:tcBorders>
            <w:shd w:val="clear" w:color="auto" w:fill="auto"/>
          </w:tcPr>
          <w:p w14:paraId="0834F90F" w14:textId="77777777" w:rsidR="00811054" w:rsidRPr="00BB3FC9" w:rsidRDefault="00811054" w:rsidP="009F1ACE">
            <w:pPr>
              <w:spacing w:line="240" w:lineRule="auto"/>
              <w:rPr>
                <w:rFonts w:ascii="Poppins" w:hAnsi="Poppins" w:cs="Poppins"/>
              </w:rPr>
            </w:pPr>
          </w:p>
        </w:tc>
        <w:tc>
          <w:tcPr>
            <w:tcW w:w="7229" w:type="dxa"/>
            <w:tcBorders>
              <w:top w:val="single" w:sz="2" w:space="0" w:color="FF00FF" w:themeColor="accent1"/>
              <w:left w:val="single" w:sz="2" w:space="0" w:color="FF00FF" w:themeColor="accent1"/>
            </w:tcBorders>
            <w:shd w:val="clear" w:color="auto" w:fill="auto"/>
          </w:tcPr>
          <w:p w14:paraId="73437A0E" w14:textId="77777777" w:rsidR="00811054" w:rsidRPr="00BB3FC9" w:rsidRDefault="009B17E8" w:rsidP="009F1ACE">
            <w:pPr>
              <w:spacing w:line="240" w:lineRule="auto"/>
              <w:cnfStyle w:val="000000100000" w:firstRow="0" w:lastRow="0" w:firstColumn="0" w:lastColumn="0" w:oddVBand="0" w:evenVBand="0" w:oddHBand="1" w:evenHBand="0" w:firstRowFirstColumn="0" w:firstRowLastColumn="0" w:lastRowFirstColumn="0" w:lastRowLastColumn="0"/>
              <w:rPr>
                <w:rFonts w:ascii="Poppins" w:hAnsi="Poppins" w:cs="Poppins"/>
              </w:rPr>
            </w:pPr>
            <w:sdt>
              <w:sdtPr>
                <w:rPr>
                  <w:rFonts w:ascii="Poppins" w:hAnsi="Poppins" w:cs="Poppins"/>
                </w:rPr>
                <w:id w:val="880750427"/>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rPr>
                  <w:t>☐</w:t>
                </w:r>
              </w:sdtContent>
            </w:sdt>
            <w:r w:rsidR="00811054" w:rsidRPr="00BB3FC9">
              <w:rPr>
                <w:rFonts w:ascii="Poppins" w:hAnsi="Poppins" w:cs="Poppins"/>
              </w:rPr>
              <w:t xml:space="preserve"> </w:t>
            </w:r>
            <w:r w:rsidR="00811054" w:rsidRPr="00BB3FC9">
              <w:rPr>
                <w:rFonts w:ascii="Poppins" w:hAnsi="Poppins" w:cs="Poppins"/>
                <w:b/>
                <w:bCs/>
              </w:rPr>
              <w:t>Confidential</w:t>
            </w:r>
            <w:r w:rsidR="00811054" w:rsidRPr="00BB3FC9">
              <w:rPr>
                <w:rFonts w:ascii="Poppins" w:hAnsi="Poppins" w:cs="Poppins"/>
              </w:rPr>
              <w:t xml:space="preserve"> (this </w:t>
            </w:r>
            <w:r w:rsidR="00811054" w:rsidRPr="00BB3FC9">
              <w:rPr>
                <w:rFonts w:ascii="Poppins" w:hAnsi="Poppins" w:cs="Poppins"/>
                <w:i/>
              </w:rPr>
              <w:t xml:space="preserve">will be disclosed to the Authority in full but, unless specified, </w:t>
            </w:r>
            <w:r w:rsidR="00811054" w:rsidRPr="00BB3FC9">
              <w:rPr>
                <w:rFonts w:ascii="Poppins" w:hAnsi="Poppins" w:cs="Poppins"/>
                <w:i/>
                <w:u w:val="single"/>
              </w:rPr>
              <w:t>will not be shared</w:t>
            </w:r>
            <w:r w:rsidR="00811054" w:rsidRPr="00BB3FC9">
              <w:rPr>
                <w:rFonts w:ascii="Poppins" w:hAnsi="Poppins" w:cs="Poppins"/>
                <w:i/>
              </w:rPr>
              <w:t xml:space="preserve"> with the Panel or the industry for further consideration)</w:t>
            </w:r>
          </w:p>
        </w:tc>
      </w:tr>
    </w:tbl>
    <w:p w14:paraId="1EF190F7" w14:textId="77777777" w:rsidR="00811054" w:rsidRPr="00BB3FC9" w:rsidRDefault="00811054" w:rsidP="00811054">
      <w:pPr>
        <w:pStyle w:val="BodyText"/>
        <w:rPr>
          <w:rFonts w:ascii="Poppins" w:hAnsi="Poppins" w:cs="Poppins"/>
          <w:b/>
          <w:color w:val="FF00FF" w:themeColor="accent1"/>
          <w:sz w:val="24"/>
        </w:rPr>
      </w:pPr>
      <w:r w:rsidRPr="00BB3FC9">
        <w:rPr>
          <w:rFonts w:ascii="Poppins" w:hAnsi="Poppins" w:cs="Poppins"/>
          <w:b/>
          <w:color w:val="3F0731" w:themeColor="text2"/>
          <w:sz w:val="24"/>
        </w:rPr>
        <w:lastRenderedPageBreak/>
        <w:t xml:space="preserve">For reference the Applicable CUSC (non-charging) Objectives are: </w:t>
      </w:r>
    </w:p>
    <w:p w14:paraId="34530436" w14:textId="77777777" w:rsidR="00811054" w:rsidRPr="00BB3FC9" w:rsidRDefault="00811054" w:rsidP="00811054">
      <w:pPr>
        <w:pStyle w:val="ListParagraph"/>
        <w:numPr>
          <w:ilvl w:val="0"/>
          <w:numId w:val="43"/>
        </w:numPr>
        <w:spacing w:line="256" w:lineRule="auto"/>
        <w:rPr>
          <w:rFonts w:ascii="Poppins" w:hAnsi="Poppins" w:cs="Poppins"/>
          <w:i/>
        </w:rPr>
      </w:pPr>
      <w:r w:rsidRPr="00BB3FC9">
        <w:rPr>
          <w:rFonts w:ascii="Poppins" w:hAnsi="Poppins" w:cs="Poppins"/>
          <w:i/>
        </w:rPr>
        <w:t>The efficient discharge by the Licensee of the obligations imposed on it by the Act and the Transmission Licence;</w:t>
      </w:r>
    </w:p>
    <w:p w14:paraId="6FD55319" w14:textId="77777777" w:rsidR="00811054" w:rsidRPr="00BB3FC9" w:rsidRDefault="00811054" w:rsidP="00811054">
      <w:pPr>
        <w:pStyle w:val="ListParagraph"/>
        <w:numPr>
          <w:ilvl w:val="0"/>
          <w:numId w:val="43"/>
        </w:numPr>
        <w:spacing w:line="256" w:lineRule="auto"/>
        <w:rPr>
          <w:rFonts w:ascii="Poppins" w:hAnsi="Poppins" w:cs="Poppins"/>
          <w:i/>
        </w:rPr>
      </w:pPr>
      <w:r w:rsidRPr="00BB3FC9">
        <w:rPr>
          <w:rFonts w:ascii="Poppins" w:hAnsi="Poppins" w:cs="Poppins"/>
          <w:i/>
        </w:rPr>
        <w:t>Facilitating effective competition in the generation and supply of electricity, and (so far as consistent therewith) facilitating such competition in the sale, distribution and purchase of electricity;</w:t>
      </w:r>
    </w:p>
    <w:p w14:paraId="65E1CADC" w14:textId="77777777" w:rsidR="00811054" w:rsidRPr="00BB3FC9" w:rsidRDefault="00811054" w:rsidP="00811054">
      <w:pPr>
        <w:pStyle w:val="ListParagraph"/>
        <w:numPr>
          <w:ilvl w:val="0"/>
          <w:numId w:val="43"/>
        </w:numPr>
        <w:spacing w:line="256" w:lineRule="auto"/>
        <w:rPr>
          <w:rFonts w:ascii="Poppins" w:hAnsi="Poppins" w:cs="Poppins"/>
          <w:i/>
        </w:rPr>
      </w:pPr>
      <w:r w:rsidRPr="00BB3FC9">
        <w:rPr>
          <w:rFonts w:ascii="Poppins" w:hAnsi="Poppins" w:cs="Poppins"/>
          <w:i/>
        </w:rPr>
        <w:t>Compliance with the Electricity Regulation and any relevant legally binding decision of the European Commission and/or the Agency *; and</w:t>
      </w:r>
    </w:p>
    <w:p w14:paraId="22303F9A" w14:textId="77777777" w:rsidR="00811054" w:rsidRPr="00BB3FC9" w:rsidRDefault="00811054" w:rsidP="00811054">
      <w:pPr>
        <w:pStyle w:val="ListParagraph"/>
        <w:numPr>
          <w:ilvl w:val="0"/>
          <w:numId w:val="43"/>
        </w:numPr>
        <w:spacing w:line="256" w:lineRule="auto"/>
        <w:rPr>
          <w:rFonts w:ascii="Poppins" w:hAnsi="Poppins" w:cs="Poppins"/>
          <w:i/>
        </w:rPr>
      </w:pPr>
      <w:r w:rsidRPr="00BB3FC9">
        <w:rPr>
          <w:rFonts w:ascii="Poppins" w:hAnsi="Poppins" w:cs="Poppins"/>
          <w:i/>
        </w:rPr>
        <w:t>Promoting efficiency in the implementation and administration of the CUSC arrangements.</w:t>
      </w:r>
    </w:p>
    <w:p w14:paraId="66EF61F5" w14:textId="0BB4C6CA" w:rsidR="00811054" w:rsidRPr="002E28BA" w:rsidRDefault="00811054" w:rsidP="00811054">
      <w:pPr>
        <w:rPr>
          <w:rFonts w:ascii="Poppins" w:hAnsi="Poppins" w:cs="Poppins"/>
          <w:b/>
          <w:sz w:val="24"/>
        </w:rPr>
      </w:pPr>
      <w:r w:rsidRPr="00BB3FC9">
        <w:rPr>
          <w:rFonts w:ascii="Poppins" w:hAnsi="Poppins" w:cs="Poppins"/>
          <w:i/>
        </w:rPr>
        <w:t>*The Electricity Regulation referred to in objective (c) is Regulation (EU) 2019/943 of the European Parliament and of the Council of 5 June 2019 on the internal market for electricity (recast) as it has effect immediately before IP completion day as read with the modifications set out in the SI 2020/1006.</w:t>
      </w:r>
    </w:p>
    <w:p w14:paraId="088DCF0C" w14:textId="217F3C3C" w:rsidR="00811054" w:rsidRPr="00BB3FC9" w:rsidRDefault="00811054" w:rsidP="00811054">
      <w:pPr>
        <w:spacing w:line="256" w:lineRule="auto"/>
        <w:rPr>
          <w:rFonts w:ascii="Poppins" w:hAnsi="Poppins" w:cs="Poppins"/>
          <w:b/>
          <w:color w:val="3F0731" w:themeColor="text2"/>
          <w:sz w:val="24"/>
        </w:rPr>
      </w:pPr>
      <w:r w:rsidRPr="00BB3FC9">
        <w:rPr>
          <w:rFonts w:ascii="Poppins" w:hAnsi="Poppins" w:cs="Poppins"/>
          <w:b/>
          <w:color w:val="3F0731" w:themeColor="text2"/>
          <w:sz w:val="24"/>
        </w:rPr>
        <w:t xml:space="preserve">For reference, (for consultation questions </w:t>
      </w:r>
      <w:r w:rsidR="002E28BA">
        <w:rPr>
          <w:rFonts w:ascii="Poppins" w:hAnsi="Poppins" w:cs="Poppins"/>
          <w:b/>
          <w:color w:val="3F0731" w:themeColor="text2"/>
          <w:sz w:val="24"/>
        </w:rPr>
        <w:t>4</w:t>
      </w:r>
      <w:r w:rsidRPr="00BB3FC9">
        <w:rPr>
          <w:rFonts w:ascii="Poppins" w:hAnsi="Poppins" w:cs="Poppins"/>
          <w:b/>
          <w:color w:val="3F0731" w:themeColor="text2"/>
          <w:sz w:val="24"/>
        </w:rPr>
        <w:t xml:space="preserve"> &amp; </w:t>
      </w:r>
      <w:r w:rsidR="002E28BA">
        <w:rPr>
          <w:rFonts w:ascii="Poppins" w:hAnsi="Poppins" w:cs="Poppins"/>
          <w:b/>
          <w:color w:val="3F0731" w:themeColor="text2"/>
          <w:sz w:val="24"/>
        </w:rPr>
        <w:t>5</w:t>
      </w:r>
      <w:r w:rsidRPr="00BB3FC9">
        <w:rPr>
          <w:rFonts w:ascii="Poppins" w:hAnsi="Poppins" w:cs="Poppins"/>
          <w:b/>
          <w:color w:val="3F0731" w:themeColor="text2"/>
          <w:sz w:val="24"/>
        </w:rPr>
        <w:t>) the Electricity Balancing Regulation (EBR) Article 3 Objectives and regulatory aspects are:</w:t>
      </w:r>
    </w:p>
    <w:p w14:paraId="434CA712" w14:textId="77777777" w:rsidR="00811054" w:rsidRPr="00BB3FC9" w:rsidRDefault="00811054" w:rsidP="00811054">
      <w:pPr>
        <w:pStyle w:val="ListParagraph"/>
        <w:numPr>
          <w:ilvl w:val="0"/>
          <w:numId w:val="47"/>
        </w:numPr>
        <w:rPr>
          <w:rFonts w:ascii="Poppins" w:hAnsi="Poppins" w:cs="Poppins"/>
          <w:i/>
        </w:rPr>
      </w:pPr>
      <w:r w:rsidRPr="00BB3FC9">
        <w:rPr>
          <w:rFonts w:ascii="Poppins" w:hAnsi="Poppins" w:cs="Poppins"/>
          <w:i/>
        </w:rPr>
        <w:t>fostering effective competition, non-discrimination and transparency in balancing markets;</w:t>
      </w:r>
    </w:p>
    <w:p w14:paraId="6EB241B7" w14:textId="77777777" w:rsidR="00811054" w:rsidRPr="00BB3FC9" w:rsidRDefault="00811054" w:rsidP="00811054">
      <w:pPr>
        <w:pStyle w:val="ListParagraph"/>
        <w:numPr>
          <w:ilvl w:val="0"/>
          <w:numId w:val="47"/>
        </w:numPr>
        <w:rPr>
          <w:rFonts w:ascii="Poppins" w:hAnsi="Poppins" w:cs="Poppins"/>
          <w:i/>
        </w:rPr>
      </w:pPr>
      <w:r w:rsidRPr="00BB3FC9">
        <w:rPr>
          <w:rFonts w:ascii="Poppins" w:hAnsi="Poppins" w:cs="Poppins"/>
          <w:i/>
        </w:rPr>
        <w:t>enhancing efficiency of balancing as well as efficiency of national balancing markets;</w:t>
      </w:r>
    </w:p>
    <w:p w14:paraId="47900410" w14:textId="77777777" w:rsidR="00811054" w:rsidRPr="00BB3FC9" w:rsidRDefault="00811054" w:rsidP="00811054">
      <w:pPr>
        <w:pStyle w:val="ListParagraph"/>
        <w:numPr>
          <w:ilvl w:val="0"/>
          <w:numId w:val="47"/>
        </w:numPr>
        <w:rPr>
          <w:rFonts w:ascii="Poppins" w:hAnsi="Poppins" w:cs="Poppins"/>
          <w:i/>
        </w:rPr>
      </w:pPr>
      <w:r w:rsidRPr="00BB3FC9">
        <w:rPr>
          <w:rFonts w:ascii="Poppins" w:hAnsi="Poppins" w:cs="Poppins"/>
          <w:i/>
        </w:rPr>
        <w:t>integrating balancing markets and promoting the possibilities for exchanges of balancing services while contributing to operational security;</w:t>
      </w:r>
    </w:p>
    <w:p w14:paraId="7AF8B9F1" w14:textId="77777777" w:rsidR="00811054" w:rsidRPr="00BB3FC9" w:rsidRDefault="00811054" w:rsidP="00811054">
      <w:pPr>
        <w:pStyle w:val="ListParagraph"/>
        <w:numPr>
          <w:ilvl w:val="0"/>
          <w:numId w:val="47"/>
        </w:numPr>
        <w:rPr>
          <w:rFonts w:ascii="Poppins" w:hAnsi="Poppins" w:cs="Poppins"/>
          <w:i/>
        </w:rPr>
      </w:pPr>
      <w:r w:rsidRPr="00BB3FC9">
        <w:rPr>
          <w:rFonts w:ascii="Poppins" w:hAnsi="Poppins" w:cs="Poppins"/>
          <w:i/>
        </w:rPr>
        <w:t>contributing to the efficient long-term operation and development of the electricity transmission system and electricity sector while facilitating the efficient and consistent functioning of day-ahead, intraday and balancing markets;</w:t>
      </w:r>
    </w:p>
    <w:p w14:paraId="3302547A" w14:textId="77777777" w:rsidR="00811054" w:rsidRPr="00BB3FC9" w:rsidRDefault="00811054" w:rsidP="00811054">
      <w:pPr>
        <w:pStyle w:val="ListParagraph"/>
        <w:numPr>
          <w:ilvl w:val="0"/>
          <w:numId w:val="47"/>
        </w:numPr>
        <w:rPr>
          <w:rFonts w:ascii="Poppins" w:hAnsi="Poppins" w:cs="Poppins"/>
          <w:i/>
        </w:rPr>
      </w:pPr>
      <w:r w:rsidRPr="00BB3FC9">
        <w:rPr>
          <w:rFonts w:ascii="Poppins" w:hAnsi="Poppins" w:cs="Poppins"/>
          <w:i/>
        </w:rPr>
        <w:t>ensuring that the procurement of balancing services is fair, objective, transparent and market-based, avoids undue barriers to entry for new entrants, fosters the liquidity of balancing markets while preventing undue market distortions;</w:t>
      </w:r>
    </w:p>
    <w:p w14:paraId="7B6FA4F5" w14:textId="77777777" w:rsidR="00811054" w:rsidRPr="00BB3FC9" w:rsidRDefault="00811054" w:rsidP="00811054">
      <w:pPr>
        <w:pStyle w:val="ListParagraph"/>
        <w:numPr>
          <w:ilvl w:val="0"/>
          <w:numId w:val="47"/>
        </w:numPr>
        <w:rPr>
          <w:rFonts w:ascii="Poppins" w:hAnsi="Poppins" w:cs="Poppins"/>
          <w:i/>
        </w:rPr>
      </w:pPr>
      <w:r w:rsidRPr="00BB3FC9">
        <w:rPr>
          <w:rFonts w:ascii="Poppins" w:hAnsi="Poppins" w:cs="Poppins"/>
          <w:i/>
        </w:rPr>
        <w:t>facilitating the participation of demand response including aggregation facilities and energy storage while ensuring they compete with other balancing services at a level playing field and, where necessary, act independently when serving a single demand facility;</w:t>
      </w:r>
    </w:p>
    <w:p w14:paraId="051846A4" w14:textId="77777777" w:rsidR="00811054" w:rsidRPr="00BB3FC9" w:rsidRDefault="00811054" w:rsidP="00811054">
      <w:pPr>
        <w:pStyle w:val="ListParagraph"/>
        <w:numPr>
          <w:ilvl w:val="0"/>
          <w:numId w:val="47"/>
        </w:numPr>
        <w:rPr>
          <w:rFonts w:ascii="Poppins" w:hAnsi="Poppins" w:cs="Poppins"/>
          <w:i/>
        </w:rPr>
      </w:pPr>
      <w:r w:rsidRPr="00BB3FC9">
        <w:rPr>
          <w:rFonts w:ascii="Poppins" w:hAnsi="Poppins" w:cs="Poppins"/>
          <w:i/>
        </w:rPr>
        <w:lastRenderedPageBreak/>
        <w:t>facilitating the participation of renewable energy sources and supporting the achievement of any target specified in an enactment for the share of energy from renewable sources.</w:t>
      </w:r>
    </w:p>
    <w:p w14:paraId="0F5AA9F8" w14:textId="77777777" w:rsidR="00811054" w:rsidRPr="00BB3FC9" w:rsidRDefault="00811054" w:rsidP="00811054">
      <w:pPr>
        <w:pStyle w:val="ListParagraph"/>
        <w:rPr>
          <w:rFonts w:ascii="Poppins" w:hAnsi="Poppins" w:cs="Poppins"/>
          <w:i/>
        </w:rPr>
      </w:pPr>
    </w:p>
    <w:tbl>
      <w:tblPr>
        <w:tblStyle w:val="TableGrid"/>
        <w:tblW w:w="9486" w:type="dxa"/>
        <w:tblBorders>
          <w:top w:val="single" w:sz="4" w:space="0" w:color="FF00FF" w:themeColor="accent1"/>
          <w:left w:val="single" w:sz="4" w:space="0" w:color="FF00FF" w:themeColor="accent1"/>
          <w:bottom w:val="single" w:sz="4" w:space="0" w:color="FF00FF" w:themeColor="accent1"/>
          <w:right w:val="single" w:sz="4" w:space="0" w:color="FF00FF" w:themeColor="accent1"/>
          <w:insideH w:val="single" w:sz="4" w:space="0" w:color="FF00FF" w:themeColor="accent1"/>
          <w:insideV w:val="single" w:sz="4" w:space="0" w:color="FF00FF" w:themeColor="accent1"/>
        </w:tblBorders>
        <w:tblLook w:val="04A0" w:firstRow="1" w:lastRow="0" w:firstColumn="1" w:lastColumn="0" w:noHBand="0" w:noVBand="1"/>
      </w:tblPr>
      <w:tblGrid>
        <w:gridCol w:w="9486"/>
      </w:tblGrid>
      <w:tr w:rsidR="00811054" w:rsidRPr="00BB3FC9" w14:paraId="7674D30B" w14:textId="77777777" w:rsidTr="009F1ACE">
        <w:tc>
          <w:tcPr>
            <w:tcW w:w="9486" w:type="dxa"/>
            <w:shd w:val="clear" w:color="auto" w:fill="FF00FF" w:themeFill="accent1"/>
          </w:tcPr>
          <w:p w14:paraId="24373EE6" w14:textId="77777777" w:rsidR="00811054" w:rsidRPr="00BB3FC9" w:rsidRDefault="00811054" w:rsidP="009F1ACE">
            <w:pPr>
              <w:rPr>
                <w:rFonts w:ascii="Poppins" w:hAnsi="Poppins" w:cs="Poppins"/>
                <w:b/>
                <w:color w:val="FFFFFF" w:themeColor="background1"/>
              </w:rPr>
            </w:pPr>
            <w:r w:rsidRPr="00BB3FC9">
              <w:rPr>
                <w:rFonts w:ascii="Poppins" w:hAnsi="Poppins" w:cs="Poppins"/>
                <w:b/>
                <w:color w:val="FFFFFF" w:themeColor="background1"/>
              </w:rPr>
              <w:t>What is the EBR?</w:t>
            </w:r>
          </w:p>
        </w:tc>
      </w:tr>
      <w:tr w:rsidR="00811054" w:rsidRPr="00BB3FC9" w14:paraId="73B12CE2" w14:textId="77777777" w:rsidTr="009F1ACE">
        <w:tc>
          <w:tcPr>
            <w:tcW w:w="9486" w:type="dxa"/>
          </w:tcPr>
          <w:p w14:paraId="7AD156DC" w14:textId="77777777" w:rsidR="00811054" w:rsidRPr="00BB3FC9" w:rsidRDefault="00811054" w:rsidP="009F1ACE">
            <w:pPr>
              <w:jc w:val="both"/>
              <w:rPr>
                <w:rFonts w:ascii="Poppins" w:hAnsi="Poppins" w:cs="Poppins"/>
              </w:rPr>
            </w:pPr>
            <w:r w:rsidRPr="00BB3FC9">
              <w:rPr>
                <w:rFonts w:ascii="Poppins" w:hAnsi="Poppins" w:cs="Poppins"/>
              </w:rPr>
              <w:t>The Electricity Balancing Regulation (EBR) is a European Network Code introduced by the Third Energy Package European legislation in late 2017.</w:t>
            </w:r>
          </w:p>
          <w:p w14:paraId="4BFE3E84" w14:textId="51665890" w:rsidR="00811054" w:rsidRPr="00BB3FC9" w:rsidRDefault="00811054" w:rsidP="009F1ACE">
            <w:pPr>
              <w:spacing w:before="120" w:after="120"/>
              <w:jc w:val="both"/>
              <w:rPr>
                <w:rFonts w:ascii="Poppins" w:hAnsi="Poppins" w:cs="Poppins"/>
              </w:rPr>
            </w:pPr>
            <w:r w:rsidRPr="00BB3FC9">
              <w:rPr>
                <w:rFonts w:ascii="Poppins" w:hAnsi="Poppins" w:cs="Poppins"/>
              </w:rPr>
              <w:t xml:space="preserve">The EBR regulation lays down the rules for the integration of balancing markets in Europe, with the objectives of enhancing Europe’s security of supply. The EBR aims to do this through harmonisation of electricity balancing rules and facilitating the exchange of balancing resources between European Transmission System Operators (TSOs). Article 18 of the EBR states that TSOs such as the </w:t>
            </w:r>
            <w:r w:rsidR="00A328D8">
              <w:rPr>
                <w:rFonts w:ascii="Poppins" w:hAnsi="Poppins" w:cs="Poppins"/>
              </w:rPr>
              <w:t>N</w:t>
            </w:r>
            <w:r w:rsidRPr="00BB3FC9">
              <w:rPr>
                <w:rFonts w:ascii="Poppins" w:hAnsi="Poppins" w:cs="Poppins"/>
              </w:rPr>
              <w:t>ESO should have terms and conditions developed for balancing services, which are submitted and approved by Ofgem.</w:t>
            </w:r>
          </w:p>
        </w:tc>
      </w:tr>
    </w:tbl>
    <w:p w14:paraId="6F13DF9F" w14:textId="77777777" w:rsidR="00811054" w:rsidRPr="00BB3FC9" w:rsidRDefault="00811054" w:rsidP="00811054">
      <w:pPr>
        <w:rPr>
          <w:rFonts w:ascii="Poppins" w:hAnsi="Poppins" w:cs="Poppins"/>
          <w:i/>
        </w:rPr>
      </w:pPr>
    </w:p>
    <w:p w14:paraId="3055A82C" w14:textId="28FE3317" w:rsidR="00811054" w:rsidRPr="002E28BA" w:rsidRDefault="00811054" w:rsidP="002E28BA">
      <w:pPr>
        <w:pStyle w:val="BodyText"/>
        <w:rPr>
          <w:rFonts w:ascii="Poppins" w:hAnsi="Poppins" w:cs="Poppins"/>
          <w:b/>
          <w:sz w:val="24"/>
        </w:rPr>
      </w:pPr>
      <w:r w:rsidRPr="00BB3FC9">
        <w:rPr>
          <w:rFonts w:ascii="Poppins" w:hAnsi="Poppins" w:cs="Poppins"/>
          <w:b/>
          <w:sz w:val="24"/>
        </w:rPr>
        <w:t>Please express your views in the right-hand side of the table below, including your rationale.</w:t>
      </w: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691"/>
        <w:gridCol w:w="1958"/>
        <w:gridCol w:w="4395"/>
      </w:tblGrid>
      <w:tr w:rsidR="00811054" w:rsidRPr="00BB3FC9" w14:paraId="5899AFDF" w14:textId="77777777" w:rsidTr="00F05B8F">
        <w:trPr>
          <w:trHeight w:val="264"/>
        </w:trPr>
        <w:tc>
          <w:tcPr>
            <w:tcW w:w="9527" w:type="dxa"/>
            <w:gridSpan w:val="4"/>
            <w:shd w:val="clear" w:color="auto" w:fill="650B4E" w:themeFill="text2" w:themeFillTint="E6"/>
          </w:tcPr>
          <w:p w14:paraId="6121612C" w14:textId="77777777" w:rsidR="00811054" w:rsidRPr="00BB3FC9" w:rsidRDefault="00811054" w:rsidP="009F1ACE">
            <w:pPr>
              <w:ind w:left="-79"/>
              <w:rPr>
                <w:rFonts w:ascii="Poppins" w:hAnsi="Poppins" w:cs="Poppins"/>
                <w:b/>
                <w:color w:val="FFFFFF" w:themeColor="background1"/>
                <w:sz w:val="24"/>
              </w:rPr>
            </w:pPr>
            <w:r w:rsidRPr="00BB3FC9">
              <w:rPr>
                <w:rFonts w:ascii="Poppins" w:hAnsi="Poppins" w:cs="Poppins"/>
                <w:b/>
                <w:color w:val="FFFFFF" w:themeColor="background1"/>
                <w:sz w:val="24"/>
              </w:rPr>
              <w:t>Standard Code Administrator Consultation questions</w:t>
            </w:r>
          </w:p>
        </w:tc>
      </w:tr>
      <w:tr w:rsidR="00811054" w:rsidRPr="00BB3FC9" w14:paraId="33CEB547" w14:textId="77777777" w:rsidTr="00F05B8F">
        <w:trPr>
          <w:trHeight w:val="500"/>
        </w:trPr>
        <w:tc>
          <w:tcPr>
            <w:tcW w:w="483" w:type="dxa"/>
            <w:vMerge w:val="restart"/>
          </w:tcPr>
          <w:p w14:paraId="1AFCE484" w14:textId="77777777" w:rsidR="00811054" w:rsidRPr="00BB3FC9" w:rsidRDefault="00811054" w:rsidP="009F1ACE">
            <w:pPr>
              <w:rPr>
                <w:rFonts w:ascii="Poppins" w:hAnsi="Poppins" w:cs="Poppins"/>
                <w:sz w:val="24"/>
              </w:rPr>
            </w:pPr>
            <w:r w:rsidRPr="00BB3FC9">
              <w:rPr>
                <w:rFonts w:ascii="Poppins" w:hAnsi="Poppins" w:cs="Poppins"/>
                <w:sz w:val="24"/>
              </w:rPr>
              <w:t>1</w:t>
            </w:r>
          </w:p>
        </w:tc>
        <w:tc>
          <w:tcPr>
            <w:tcW w:w="2691" w:type="dxa"/>
            <w:vMerge w:val="restart"/>
          </w:tcPr>
          <w:p w14:paraId="72D76202" w14:textId="4FF1F115" w:rsidR="00811054" w:rsidRPr="00BB3FC9" w:rsidRDefault="00811054" w:rsidP="009F1ACE">
            <w:pPr>
              <w:rPr>
                <w:rFonts w:ascii="Poppins" w:hAnsi="Poppins" w:cs="Poppins"/>
                <w:bCs/>
                <w:sz w:val="24"/>
              </w:rPr>
            </w:pPr>
            <w:r w:rsidRPr="00BB3FC9">
              <w:rPr>
                <w:rFonts w:ascii="Poppins" w:hAnsi="Poppins" w:cs="Poppins"/>
                <w:sz w:val="24"/>
              </w:rPr>
              <w:t>Please provide your assessment for the proposed solution against the Applicable Objectives?</w:t>
            </w:r>
          </w:p>
        </w:tc>
        <w:tc>
          <w:tcPr>
            <w:tcW w:w="6353" w:type="dxa"/>
            <w:gridSpan w:val="2"/>
          </w:tcPr>
          <w:p w14:paraId="4BD7E08F" w14:textId="44062369" w:rsidR="00811054" w:rsidRPr="00BB3FC9" w:rsidRDefault="00811054" w:rsidP="009F1ACE">
            <w:pPr>
              <w:pStyle w:val="BodyText"/>
              <w:rPr>
                <w:rFonts w:ascii="Poppins" w:hAnsi="Poppins" w:cs="Poppins"/>
                <w:sz w:val="24"/>
              </w:rPr>
            </w:pPr>
            <w:r w:rsidRPr="00BB3FC9">
              <w:rPr>
                <w:rFonts w:ascii="Poppins" w:hAnsi="Poppins" w:cs="Poppins"/>
                <w:sz w:val="24"/>
              </w:rPr>
              <w:t>Mark the Objectives which you believe the proposed solution better facilitates:</w:t>
            </w:r>
          </w:p>
        </w:tc>
      </w:tr>
      <w:tr w:rsidR="00811054" w:rsidRPr="00BB3FC9" w14:paraId="5418AE2C" w14:textId="77777777" w:rsidTr="00F05B8F">
        <w:trPr>
          <w:trHeight w:val="126"/>
        </w:trPr>
        <w:tc>
          <w:tcPr>
            <w:tcW w:w="483" w:type="dxa"/>
            <w:vMerge/>
          </w:tcPr>
          <w:p w14:paraId="1C0D2AC7" w14:textId="77777777" w:rsidR="00811054" w:rsidRPr="00BB3FC9" w:rsidRDefault="00811054" w:rsidP="009F1ACE">
            <w:pPr>
              <w:rPr>
                <w:rFonts w:ascii="Poppins" w:hAnsi="Poppins" w:cs="Poppins"/>
                <w:sz w:val="24"/>
              </w:rPr>
            </w:pPr>
          </w:p>
        </w:tc>
        <w:tc>
          <w:tcPr>
            <w:tcW w:w="2691" w:type="dxa"/>
            <w:vMerge/>
          </w:tcPr>
          <w:p w14:paraId="402EE0CC" w14:textId="77777777" w:rsidR="00811054" w:rsidRPr="00BB3FC9" w:rsidRDefault="00811054" w:rsidP="009F1ACE">
            <w:pPr>
              <w:rPr>
                <w:rFonts w:ascii="Poppins" w:hAnsi="Poppins" w:cs="Poppins"/>
                <w:sz w:val="24"/>
              </w:rPr>
            </w:pPr>
          </w:p>
        </w:tc>
        <w:tc>
          <w:tcPr>
            <w:tcW w:w="1958" w:type="dxa"/>
          </w:tcPr>
          <w:p w14:paraId="6172B70B" w14:textId="77777777" w:rsidR="00811054" w:rsidRPr="00BB3FC9" w:rsidRDefault="00811054" w:rsidP="009F1ACE">
            <w:pPr>
              <w:pStyle w:val="BodyText"/>
              <w:rPr>
                <w:rFonts w:ascii="Poppins" w:hAnsi="Poppins" w:cs="Poppins"/>
                <w:sz w:val="24"/>
              </w:rPr>
            </w:pPr>
            <w:r w:rsidRPr="00BB3FC9">
              <w:rPr>
                <w:rFonts w:ascii="Poppins" w:hAnsi="Poppins" w:cs="Poppins"/>
                <w:sz w:val="24"/>
              </w:rPr>
              <w:t>Original</w:t>
            </w:r>
          </w:p>
        </w:tc>
        <w:tc>
          <w:tcPr>
            <w:tcW w:w="4395" w:type="dxa"/>
          </w:tcPr>
          <w:p w14:paraId="08E4FF09" w14:textId="6F4D12D9" w:rsidR="00811054" w:rsidRPr="00BB3FC9" w:rsidRDefault="009B17E8" w:rsidP="009F1ACE">
            <w:pPr>
              <w:pStyle w:val="BodyText"/>
              <w:rPr>
                <w:rFonts w:ascii="Poppins" w:hAnsi="Poppins" w:cs="Poppins"/>
                <w:sz w:val="24"/>
              </w:rPr>
            </w:pPr>
            <w:sdt>
              <w:sdtPr>
                <w:rPr>
                  <w:rFonts w:ascii="Poppins" w:hAnsi="Poppins" w:cs="Poppins"/>
                  <w:sz w:val="24"/>
                </w:rPr>
                <w:id w:val="2145538595"/>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sz w:val="24"/>
                  </w:rPr>
                  <w:t>☐</w:t>
                </w:r>
              </w:sdtContent>
            </w:sdt>
            <w:r w:rsidR="00811054" w:rsidRPr="00BB3FC9">
              <w:rPr>
                <w:rFonts w:ascii="Poppins" w:hAnsi="Poppins" w:cs="Poppins"/>
                <w:sz w:val="24"/>
              </w:rPr>
              <w:t xml:space="preserve">A   </w:t>
            </w:r>
            <w:sdt>
              <w:sdtPr>
                <w:rPr>
                  <w:rFonts w:ascii="Poppins" w:hAnsi="Poppins" w:cs="Poppins"/>
                  <w:sz w:val="24"/>
                </w:rPr>
                <w:id w:val="1889076113"/>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sz w:val="24"/>
                  </w:rPr>
                  <w:t>☐</w:t>
                </w:r>
              </w:sdtContent>
            </w:sdt>
            <w:r w:rsidR="00811054" w:rsidRPr="00BB3FC9">
              <w:rPr>
                <w:rFonts w:ascii="Poppins" w:hAnsi="Poppins" w:cs="Poppins"/>
                <w:sz w:val="24"/>
              </w:rPr>
              <w:t xml:space="preserve">B   </w:t>
            </w:r>
            <w:sdt>
              <w:sdtPr>
                <w:rPr>
                  <w:rFonts w:ascii="Poppins" w:hAnsi="Poppins" w:cs="Poppins"/>
                  <w:sz w:val="24"/>
                </w:rPr>
                <w:id w:val="283154944"/>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sz w:val="24"/>
                  </w:rPr>
                  <w:t>☐</w:t>
                </w:r>
              </w:sdtContent>
            </w:sdt>
            <w:r w:rsidR="00811054" w:rsidRPr="00BB3FC9">
              <w:rPr>
                <w:rFonts w:ascii="Poppins" w:hAnsi="Poppins" w:cs="Poppins"/>
                <w:sz w:val="24"/>
              </w:rPr>
              <w:t xml:space="preserve">C   </w:t>
            </w:r>
            <w:sdt>
              <w:sdtPr>
                <w:rPr>
                  <w:rFonts w:ascii="Poppins" w:hAnsi="Poppins" w:cs="Poppins"/>
                  <w:sz w:val="24"/>
                </w:rPr>
                <w:id w:val="1328634362"/>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sz w:val="24"/>
                  </w:rPr>
                  <w:t>☐</w:t>
                </w:r>
              </w:sdtContent>
            </w:sdt>
            <w:r w:rsidR="00811054" w:rsidRPr="00BB3FC9">
              <w:rPr>
                <w:rFonts w:ascii="Poppins" w:hAnsi="Poppins" w:cs="Poppins"/>
                <w:sz w:val="24"/>
              </w:rPr>
              <w:t xml:space="preserve">D   </w:t>
            </w:r>
          </w:p>
        </w:tc>
      </w:tr>
      <w:tr w:rsidR="00811054" w:rsidRPr="00BB3FC9" w14:paraId="30785DA0" w14:textId="77777777" w:rsidTr="00F05B8F">
        <w:trPr>
          <w:trHeight w:val="500"/>
        </w:trPr>
        <w:tc>
          <w:tcPr>
            <w:tcW w:w="483" w:type="dxa"/>
            <w:vMerge/>
          </w:tcPr>
          <w:p w14:paraId="3D78C4DD" w14:textId="77777777" w:rsidR="00811054" w:rsidRPr="00BB3FC9" w:rsidRDefault="00811054" w:rsidP="009F1ACE">
            <w:pPr>
              <w:rPr>
                <w:rFonts w:ascii="Poppins" w:hAnsi="Poppins" w:cs="Poppins"/>
                <w:sz w:val="24"/>
              </w:rPr>
            </w:pPr>
          </w:p>
        </w:tc>
        <w:tc>
          <w:tcPr>
            <w:tcW w:w="2691" w:type="dxa"/>
            <w:vMerge/>
          </w:tcPr>
          <w:p w14:paraId="5D252F1F" w14:textId="77777777" w:rsidR="00811054" w:rsidRPr="00BB3FC9" w:rsidRDefault="00811054" w:rsidP="009F1ACE">
            <w:pPr>
              <w:rPr>
                <w:rFonts w:ascii="Poppins" w:hAnsi="Poppins" w:cs="Poppins"/>
                <w:sz w:val="24"/>
              </w:rPr>
            </w:pPr>
          </w:p>
        </w:tc>
        <w:sdt>
          <w:sdtPr>
            <w:rPr>
              <w:rFonts w:ascii="Poppins" w:hAnsi="Poppins" w:cs="Poppins"/>
              <w:sz w:val="24"/>
            </w:rPr>
            <w:id w:val="-1563557985"/>
            <w:placeholder>
              <w:docPart w:val="11D244331F094B33A2828D2C256861E9"/>
            </w:placeholder>
            <w:showingPlcHdr/>
          </w:sdtPr>
          <w:sdtEndPr/>
          <w:sdtContent>
            <w:tc>
              <w:tcPr>
                <w:tcW w:w="6353" w:type="dxa"/>
                <w:gridSpan w:val="2"/>
              </w:tcPr>
              <w:p w14:paraId="768D941F" w14:textId="77777777" w:rsidR="00811054" w:rsidRPr="00BB3FC9" w:rsidRDefault="00811054" w:rsidP="009F1ACE">
                <w:pPr>
                  <w:pStyle w:val="BodyText"/>
                  <w:rPr>
                    <w:rFonts w:ascii="Poppins" w:hAnsi="Poppins" w:cs="Poppins"/>
                    <w:sz w:val="24"/>
                  </w:rPr>
                </w:pPr>
                <w:r w:rsidRPr="00BB3FC9">
                  <w:rPr>
                    <w:rStyle w:val="PlaceholderText"/>
                    <w:rFonts w:ascii="Poppins" w:hAnsi="Poppins" w:cs="Poppins"/>
                  </w:rPr>
                  <w:t>Click or tap here to enter text.</w:t>
                </w:r>
              </w:p>
            </w:tc>
          </w:sdtContent>
        </w:sdt>
      </w:tr>
      <w:tr w:rsidR="00811054" w:rsidRPr="00BB3FC9" w14:paraId="6E85C283" w14:textId="77777777" w:rsidTr="00F05B8F">
        <w:trPr>
          <w:trHeight w:val="600"/>
        </w:trPr>
        <w:tc>
          <w:tcPr>
            <w:tcW w:w="483" w:type="dxa"/>
            <w:vMerge w:val="restart"/>
          </w:tcPr>
          <w:p w14:paraId="2658C076" w14:textId="2FDF037F" w:rsidR="00811054" w:rsidRPr="00BB3FC9" w:rsidRDefault="002E28BA" w:rsidP="009F1ACE">
            <w:pPr>
              <w:rPr>
                <w:rFonts w:ascii="Poppins" w:hAnsi="Poppins" w:cs="Poppins"/>
                <w:sz w:val="24"/>
              </w:rPr>
            </w:pPr>
            <w:r>
              <w:rPr>
                <w:rFonts w:ascii="Poppins" w:hAnsi="Poppins" w:cs="Poppins"/>
                <w:sz w:val="24"/>
              </w:rPr>
              <w:t>2</w:t>
            </w:r>
          </w:p>
        </w:tc>
        <w:tc>
          <w:tcPr>
            <w:tcW w:w="2691" w:type="dxa"/>
            <w:vMerge w:val="restart"/>
          </w:tcPr>
          <w:p w14:paraId="35DC481C" w14:textId="77777777" w:rsidR="00811054" w:rsidRPr="00BB3FC9" w:rsidRDefault="00811054" w:rsidP="009F1ACE">
            <w:pPr>
              <w:rPr>
                <w:rFonts w:ascii="Poppins" w:hAnsi="Poppins" w:cs="Poppins"/>
                <w:bCs/>
                <w:sz w:val="24"/>
              </w:rPr>
            </w:pPr>
            <w:r w:rsidRPr="00BB3FC9">
              <w:rPr>
                <w:rFonts w:ascii="Poppins" w:hAnsi="Poppins" w:cs="Poppins"/>
                <w:sz w:val="24"/>
              </w:rPr>
              <w:t>Do you support the proposed implementation approach?</w:t>
            </w:r>
          </w:p>
        </w:tc>
        <w:tc>
          <w:tcPr>
            <w:tcW w:w="6353" w:type="dxa"/>
            <w:gridSpan w:val="2"/>
          </w:tcPr>
          <w:p w14:paraId="5EC71A75" w14:textId="77777777" w:rsidR="00811054" w:rsidRPr="00BB3FC9" w:rsidRDefault="009B17E8" w:rsidP="009F1ACE">
            <w:pPr>
              <w:rPr>
                <w:rFonts w:ascii="Poppins" w:hAnsi="Poppins" w:cs="Poppins"/>
                <w:sz w:val="24"/>
              </w:rPr>
            </w:pPr>
            <w:sdt>
              <w:sdtPr>
                <w:rPr>
                  <w:rFonts w:ascii="Poppins" w:hAnsi="Poppins" w:cs="Poppins"/>
                  <w:sz w:val="24"/>
                </w:rPr>
                <w:id w:val="1523353888"/>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sz w:val="24"/>
                  </w:rPr>
                  <w:t>☐</w:t>
                </w:r>
              </w:sdtContent>
            </w:sdt>
            <w:r w:rsidR="00811054" w:rsidRPr="00BB3FC9">
              <w:rPr>
                <w:rFonts w:ascii="Poppins" w:hAnsi="Poppins" w:cs="Poppins"/>
                <w:sz w:val="24"/>
              </w:rPr>
              <w:t>Yes</w:t>
            </w:r>
          </w:p>
          <w:p w14:paraId="4B148D83" w14:textId="4E5FAC26" w:rsidR="00811054" w:rsidRPr="00BB3FC9" w:rsidRDefault="009B17E8" w:rsidP="009F1ACE">
            <w:pPr>
              <w:rPr>
                <w:rFonts w:ascii="Poppins" w:hAnsi="Poppins" w:cs="Poppins"/>
                <w:sz w:val="24"/>
              </w:rPr>
            </w:pPr>
            <w:sdt>
              <w:sdtPr>
                <w:rPr>
                  <w:rFonts w:ascii="Poppins" w:hAnsi="Poppins" w:cs="Poppins"/>
                  <w:sz w:val="24"/>
                </w:rPr>
                <w:id w:val="-272717404"/>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sz w:val="24"/>
                  </w:rPr>
                  <w:t>☐</w:t>
                </w:r>
              </w:sdtContent>
            </w:sdt>
            <w:r w:rsidR="00811054" w:rsidRPr="00BB3FC9">
              <w:rPr>
                <w:rFonts w:ascii="Poppins" w:hAnsi="Poppins" w:cs="Poppins"/>
                <w:sz w:val="24"/>
              </w:rPr>
              <w:t>No</w:t>
            </w:r>
          </w:p>
        </w:tc>
      </w:tr>
      <w:tr w:rsidR="00811054" w:rsidRPr="00BB3FC9" w14:paraId="767FDBA7" w14:textId="77777777" w:rsidTr="00F05B8F">
        <w:trPr>
          <w:trHeight w:val="600"/>
        </w:trPr>
        <w:tc>
          <w:tcPr>
            <w:tcW w:w="483" w:type="dxa"/>
            <w:vMerge/>
          </w:tcPr>
          <w:p w14:paraId="1C841952" w14:textId="77777777" w:rsidR="00811054" w:rsidRPr="00BB3FC9" w:rsidRDefault="00811054" w:rsidP="009F1ACE">
            <w:pPr>
              <w:rPr>
                <w:rFonts w:ascii="Poppins" w:hAnsi="Poppins" w:cs="Poppins"/>
                <w:sz w:val="24"/>
              </w:rPr>
            </w:pPr>
          </w:p>
        </w:tc>
        <w:tc>
          <w:tcPr>
            <w:tcW w:w="2691" w:type="dxa"/>
            <w:vMerge/>
          </w:tcPr>
          <w:p w14:paraId="12CC30D7" w14:textId="77777777" w:rsidR="00811054" w:rsidRPr="00BB3FC9" w:rsidRDefault="00811054" w:rsidP="009F1ACE">
            <w:pPr>
              <w:rPr>
                <w:rFonts w:ascii="Poppins" w:hAnsi="Poppins" w:cs="Poppins"/>
                <w:sz w:val="24"/>
              </w:rPr>
            </w:pPr>
          </w:p>
        </w:tc>
        <w:sdt>
          <w:sdtPr>
            <w:rPr>
              <w:rFonts w:ascii="Poppins" w:hAnsi="Poppins" w:cs="Poppins"/>
              <w:sz w:val="24"/>
            </w:rPr>
            <w:id w:val="1527363539"/>
            <w:placeholder>
              <w:docPart w:val="CF802D2CA1BE494CB018331FE1D7E5B0"/>
            </w:placeholder>
            <w:showingPlcHdr/>
          </w:sdtPr>
          <w:sdtEndPr/>
          <w:sdtContent>
            <w:tc>
              <w:tcPr>
                <w:tcW w:w="6353" w:type="dxa"/>
                <w:gridSpan w:val="2"/>
              </w:tcPr>
              <w:p w14:paraId="3E7A579C" w14:textId="77777777" w:rsidR="00811054" w:rsidRPr="00BB3FC9" w:rsidRDefault="00811054" w:rsidP="009F1ACE">
                <w:pPr>
                  <w:rPr>
                    <w:rFonts w:ascii="Poppins" w:hAnsi="Poppins" w:cs="Poppins"/>
                    <w:sz w:val="24"/>
                  </w:rPr>
                </w:pPr>
                <w:r w:rsidRPr="00BB3FC9">
                  <w:rPr>
                    <w:rStyle w:val="PlaceholderText"/>
                    <w:rFonts w:ascii="Poppins" w:hAnsi="Poppins" w:cs="Poppins"/>
                  </w:rPr>
                  <w:t>Click or tap here to enter text.</w:t>
                </w:r>
              </w:p>
            </w:tc>
          </w:sdtContent>
        </w:sdt>
      </w:tr>
      <w:tr w:rsidR="00811054" w:rsidRPr="00BB3FC9" w14:paraId="26FE500E" w14:textId="77777777" w:rsidTr="00F05B8F">
        <w:trPr>
          <w:trHeight w:val="264"/>
        </w:trPr>
        <w:tc>
          <w:tcPr>
            <w:tcW w:w="483" w:type="dxa"/>
          </w:tcPr>
          <w:p w14:paraId="221A89A9" w14:textId="2766B88C" w:rsidR="00811054" w:rsidRPr="00BB3FC9" w:rsidRDefault="002E28BA" w:rsidP="009F1ACE">
            <w:pPr>
              <w:rPr>
                <w:rFonts w:ascii="Poppins" w:hAnsi="Poppins" w:cs="Poppins"/>
                <w:sz w:val="24"/>
              </w:rPr>
            </w:pPr>
            <w:r>
              <w:rPr>
                <w:rFonts w:ascii="Poppins" w:hAnsi="Poppins" w:cs="Poppins"/>
                <w:sz w:val="24"/>
              </w:rPr>
              <w:lastRenderedPageBreak/>
              <w:t>3</w:t>
            </w:r>
          </w:p>
        </w:tc>
        <w:tc>
          <w:tcPr>
            <w:tcW w:w="2691" w:type="dxa"/>
          </w:tcPr>
          <w:p w14:paraId="6F1FD2C3" w14:textId="77777777" w:rsidR="00811054" w:rsidRPr="00BB3FC9" w:rsidRDefault="00811054" w:rsidP="009F1ACE">
            <w:pPr>
              <w:rPr>
                <w:rFonts w:ascii="Poppins" w:hAnsi="Poppins" w:cs="Poppins"/>
                <w:bCs/>
                <w:sz w:val="24"/>
              </w:rPr>
            </w:pPr>
            <w:r w:rsidRPr="00BB3FC9">
              <w:rPr>
                <w:rFonts w:ascii="Poppins" w:hAnsi="Poppins" w:cs="Poppins"/>
                <w:bCs/>
                <w:sz w:val="24"/>
              </w:rPr>
              <w:t>Do you have any other comments?</w:t>
            </w:r>
          </w:p>
        </w:tc>
        <w:sdt>
          <w:sdtPr>
            <w:rPr>
              <w:rFonts w:ascii="Poppins" w:hAnsi="Poppins" w:cs="Poppins"/>
              <w:sz w:val="24"/>
            </w:rPr>
            <w:id w:val="1307668979"/>
            <w:placeholder>
              <w:docPart w:val="8EC097CE97004EEA91D1D53EDCD2ADFD"/>
            </w:placeholder>
            <w:showingPlcHdr/>
          </w:sdtPr>
          <w:sdtEndPr/>
          <w:sdtContent>
            <w:tc>
              <w:tcPr>
                <w:tcW w:w="6353" w:type="dxa"/>
                <w:gridSpan w:val="2"/>
              </w:tcPr>
              <w:p w14:paraId="32E56FC9" w14:textId="77777777" w:rsidR="00811054" w:rsidRPr="00BB3FC9" w:rsidRDefault="00811054" w:rsidP="009F1ACE">
                <w:pPr>
                  <w:rPr>
                    <w:rFonts w:ascii="Poppins" w:hAnsi="Poppins" w:cs="Poppins"/>
                    <w:sz w:val="24"/>
                  </w:rPr>
                </w:pPr>
                <w:r w:rsidRPr="00BB3FC9">
                  <w:rPr>
                    <w:rStyle w:val="PlaceholderText"/>
                    <w:rFonts w:ascii="Poppins" w:hAnsi="Poppins" w:cs="Poppins"/>
                  </w:rPr>
                  <w:t>Click or tap here to enter text.</w:t>
                </w:r>
              </w:p>
            </w:tc>
          </w:sdtContent>
        </w:sdt>
      </w:tr>
      <w:tr w:rsidR="00811054" w:rsidRPr="00BB3FC9" w14:paraId="3E213961" w14:textId="77777777" w:rsidTr="00F05B8F">
        <w:trPr>
          <w:trHeight w:val="1087"/>
        </w:trPr>
        <w:tc>
          <w:tcPr>
            <w:tcW w:w="483" w:type="dxa"/>
            <w:vMerge w:val="restart"/>
          </w:tcPr>
          <w:p w14:paraId="0552015B" w14:textId="093A22C6" w:rsidR="00811054" w:rsidRPr="00BB3FC9" w:rsidRDefault="002E28BA" w:rsidP="009F1ACE">
            <w:pPr>
              <w:rPr>
                <w:rFonts w:ascii="Poppins" w:hAnsi="Poppins" w:cs="Poppins"/>
                <w:sz w:val="24"/>
              </w:rPr>
            </w:pPr>
            <w:bookmarkStart w:id="1" w:name="_Hlk65582802"/>
            <w:r>
              <w:rPr>
                <w:rFonts w:ascii="Poppins" w:hAnsi="Poppins" w:cs="Poppins"/>
                <w:sz w:val="24"/>
              </w:rPr>
              <w:t>4</w:t>
            </w:r>
          </w:p>
        </w:tc>
        <w:tc>
          <w:tcPr>
            <w:tcW w:w="2691" w:type="dxa"/>
            <w:vMerge w:val="restart"/>
          </w:tcPr>
          <w:p w14:paraId="360AB27C" w14:textId="107ADCFE" w:rsidR="00811054" w:rsidRPr="00BB3FC9" w:rsidRDefault="00811054" w:rsidP="009F1ACE">
            <w:pPr>
              <w:rPr>
                <w:rFonts w:ascii="Poppins" w:hAnsi="Poppins" w:cs="Poppins"/>
                <w:bCs/>
                <w:sz w:val="24"/>
              </w:rPr>
            </w:pPr>
            <w:r w:rsidRPr="00BB3FC9">
              <w:rPr>
                <w:rFonts w:ascii="Poppins" w:hAnsi="Poppins" w:cs="Poppins"/>
                <w:sz w:val="24"/>
              </w:rPr>
              <w:t xml:space="preserve">Do you agree with the </w:t>
            </w:r>
            <w:r w:rsidR="002E28BA">
              <w:rPr>
                <w:rFonts w:ascii="Poppins" w:hAnsi="Poppins" w:cs="Poppins"/>
                <w:sz w:val="24"/>
              </w:rPr>
              <w:t xml:space="preserve">Proposer’s </w:t>
            </w:r>
            <w:r w:rsidRPr="00BB3FC9">
              <w:rPr>
                <w:rFonts w:ascii="Poppins" w:hAnsi="Poppins" w:cs="Poppins"/>
                <w:sz w:val="24"/>
              </w:rPr>
              <w:t xml:space="preserve">assessment that </w:t>
            </w:r>
            <w:r w:rsidR="002E28BA" w:rsidRPr="002E28BA">
              <w:rPr>
                <w:rFonts w:ascii="Poppins" w:hAnsi="Poppins" w:cs="Poppins"/>
                <w:sz w:val="24"/>
              </w:rPr>
              <w:t>CMP443</w:t>
            </w:r>
            <w:r w:rsidRPr="002E28BA">
              <w:rPr>
                <w:rFonts w:ascii="Poppins" w:hAnsi="Poppins" w:cs="Poppins"/>
                <w:sz w:val="24"/>
              </w:rPr>
              <w:t xml:space="preserve"> does</w:t>
            </w:r>
            <w:r w:rsidR="002E28BA">
              <w:rPr>
                <w:rFonts w:ascii="Poppins" w:hAnsi="Poppins" w:cs="Poppins"/>
                <w:sz w:val="24"/>
              </w:rPr>
              <w:t xml:space="preserve"> </w:t>
            </w:r>
            <w:r w:rsidRPr="00BB3FC9">
              <w:rPr>
                <w:rFonts w:ascii="Poppins" w:hAnsi="Poppins" w:cs="Poppins"/>
                <w:sz w:val="24"/>
              </w:rPr>
              <w:t xml:space="preserve">impact the Electricity Balancing Regulation (EBR) Article 18 terms and conditions held within the </w:t>
            </w:r>
            <w:r w:rsidR="002E28BA">
              <w:rPr>
                <w:rFonts w:ascii="Poppins" w:hAnsi="Poppins" w:cs="Poppins"/>
                <w:sz w:val="24"/>
              </w:rPr>
              <w:t>CUSC</w:t>
            </w:r>
            <w:r w:rsidRPr="00BB3FC9">
              <w:rPr>
                <w:rFonts w:ascii="Poppins" w:hAnsi="Poppins" w:cs="Poppins"/>
                <w:sz w:val="24"/>
              </w:rPr>
              <w:t xml:space="preserve">?   </w:t>
            </w:r>
          </w:p>
        </w:tc>
        <w:tc>
          <w:tcPr>
            <w:tcW w:w="6353" w:type="dxa"/>
            <w:gridSpan w:val="2"/>
          </w:tcPr>
          <w:p w14:paraId="536E2240" w14:textId="77777777" w:rsidR="00811054" w:rsidRPr="00BB3FC9" w:rsidRDefault="009B17E8" w:rsidP="009F1ACE">
            <w:pPr>
              <w:rPr>
                <w:rFonts w:ascii="Poppins" w:hAnsi="Poppins" w:cs="Poppins"/>
                <w:sz w:val="24"/>
              </w:rPr>
            </w:pPr>
            <w:sdt>
              <w:sdtPr>
                <w:rPr>
                  <w:rFonts w:ascii="Poppins" w:hAnsi="Poppins" w:cs="Poppins"/>
                  <w:sz w:val="24"/>
                </w:rPr>
                <w:id w:val="293105495"/>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sz w:val="24"/>
                  </w:rPr>
                  <w:t>☐</w:t>
                </w:r>
              </w:sdtContent>
            </w:sdt>
            <w:r w:rsidR="00811054" w:rsidRPr="00BB3FC9">
              <w:rPr>
                <w:rFonts w:ascii="Poppins" w:hAnsi="Poppins" w:cs="Poppins"/>
                <w:sz w:val="24"/>
              </w:rPr>
              <w:t>Yes</w:t>
            </w:r>
          </w:p>
          <w:p w14:paraId="7864626F" w14:textId="2E09AD8D" w:rsidR="00811054" w:rsidRPr="00BB3FC9" w:rsidRDefault="009B17E8" w:rsidP="009F1ACE">
            <w:pPr>
              <w:rPr>
                <w:rFonts w:ascii="Poppins" w:hAnsi="Poppins" w:cs="Poppins"/>
                <w:sz w:val="24"/>
              </w:rPr>
            </w:pPr>
            <w:sdt>
              <w:sdtPr>
                <w:rPr>
                  <w:rFonts w:ascii="Poppins" w:hAnsi="Poppins" w:cs="Poppins"/>
                  <w:sz w:val="24"/>
                </w:rPr>
                <w:id w:val="-1340619261"/>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sz w:val="24"/>
                  </w:rPr>
                  <w:t>☐</w:t>
                </w:r>
              </w:sdtContent>
            </w:sdt>
            <w:r w:rsidR="00811054" w:rsidRPr="00BB3FC9">
              <w:rPr>
                <w:rFonts w:ascii="Poppins" w:hAnsi="Poppins" w:cs="Poppins"/>
                <w:sz w:val="24"/>
              </w:rPr>
              <w:t>No</w:t>
            </w:r>
          </w:p>
        </w:tc>
      </w:tr>
      <w:tr w:rsidR="00811054" w:rsidRPr="00BB3FC9" w14:paraId="221A049F" w14:textId="77777777" w:rsidTr="00F05B8F">
        <w:trPr>
          <w:trHeight w:val="1500"/>
        </w:trPr>
        <w:tc>
          <w:tcPr>
            <w:tcW w:w="483" w:type="dxa"/>
            <w:vMerge/>
          </w:tcPr>
          <w:p w14:paraId="1BA31E39" w14:textId="77777777" w:rsidR="00811054" w:rsidRPr="00BB3FC9" w:rsidRDefault="00811054" w:rsidP="009F1ACE">
            <w:pPr>
              <w:rPr>
                <w:rFonts w:ascii="Poppins" w:hAnsi="Poppins" w:cs="Poppins"/>
                <w:sz w:val="24"/>
              </w:rPr>
            </w:pPr>
          </w:p>
        </w:tc>
        <w:tc>
          <w:tcPr>
            <w:tcW w:w="2691" w:type="dxa"/>
            <w:vMerge/>
          </w:tcPr>
          <w:p w14:paraId="5BCB3E55" w14:textId="77777777" w:rsidR="00811054" w:rsidRPr="00BB3FC9" w:rsidRDefault="00811054" w:rsidP="009F1ACE">
            <w:pPr>
              <w:rPr>
                <w:rFonts w:ascii="Poppins" w:hAnsi="Poppins" w:cs="Poppins"/>
                <w:sz w:val="24"/>
              </w:rPr>
            </w:pPr>
          </w:p>
        </w:tc>
        <w:sdt>
          <w:sdtPr>
            <w:rPr>
              <w:rFonts w:ascii="Poppins" w:hAnsi="Poppins" w:cs="Poppins"/>
              <w:sz w:val="24"/>
            </w:rPr>
            <w:id w:val="-1841459716"/>
            <w:placeholder>
              <w:docPart w:val="53A5D9D530634A62B5EC6422119D9609"/>
            </w:placeholder>
            <w:showingPlcHdr/>
          </w:sdtPr>
          <w:sdtEndPr/>
          <w:sdtContent>
            <w:tc>
              <w:tcPr>
                <w:tcW w:w="6353" w:type="dxa"/>
                <w:gridSpan w:val="2"/>
              </w:tcPr>
              <w:p w14:paraId="1F23239D" w14:textId="77777777" w:rsidR="00811054" w:rsidRPr="00BB3FC9" w:rsidRDefault="00811054" w:rsidP="009F1ACE">
                <w:pPr>
                  <w:rPr>
                    <w:rFonts w:ascii="Poppins" w:hAnsi="Poppins" w:cs="Poppins"/>
                    <w:sz w:val="24"/>
                  </w:rPr>
                </w:pPr>
                <w:r w:rsidRPr="00BB3FC9">
                  <w:rPr>
                    <w:rStyle w:val="PlaceholderText"/>
                    <w:rFonts w:ascii="Poppins" w:hAnsi="Poppins" w:cs="Poppins"/>
                  </w:rPr>
                  <w:t>Click or tap here to enter text.</w:t>
                </w:r>
              </w:p>
            </w:tc>
          </w:sdtContent>
        </w:sdt>
      </w:tr>
      <w:bookmarkEnd w:id="1"/>
      <w:tr w:rsidR="00811054" w:rsidRPr="00BB3FC9" w14:paraId="0B50756E" w14:textId="77777777" w:rsidTr="00F05B8F">
        <w:trPr>
          <w:trHeight w:val="600"/>
        </w:trPr>
        <w:tc>
          <w:tcPr>
            <w:tcW w:w="483" w:type="dxa"/>
            <w:vMerge w:val="restart"/>
          </w:tcPr>
          <w:p w14:paraId="5B2FFF48" w14:textId="49AA6FDA" w:rsidR="00811054" w:rsidRPr="00BB3FC9" w:rsidRDefault="002E28BA" w:rsidP="009F1ACE">
            <w:pPr>
              <w:rPr>
                <w:rFonts w:ascii="Poppins" w:hAnsi="Poppins" w:cs="Poppins"/>
                <w:sz w:val="24"/>
              </w:rPr>
            </w:pPr>
            <w:r>
              <w:rPr>
                <w:rFonts w:ascii="Poppins" w:hAnsi="Poppins" w:cs="Poppins"/>
                <w:sz w:val="24"/>
              </w:rPr>
              <w:t>5</w:t>
            </w:r>
          </w:p>
        </w:tc>
        <w:tc>
          <w:tcPr>
            <w:tcW w:w="2691" w:type="dxa"/>
            <w:vMerge w:val="restart"/>
          </w:tcPr>
          <w:p w14:paraId="5B615DD9" w14:textId="0230E642" w:rsidR="00811054" w:rsidRPr="00BB3FC9" w:rsidRDefault="00811054" w:rsidP="009F1ACE">
            <w:pPr>
              <w:rPr>
                <w:rFonts w:ascii="Poppins" w:hAnsi="Poppins" w:cs="Poppins"/>
                <w:bCs/>
                <w:sz w:val="24"/>
              </w:rPr>
            </w:pPr>
            <w:bookmarkStart w:id="2" w:name="_Hlk65582824"/>
            <w:r w:rsidRPr="00BB3FC9">
              <w:rPr>
                <w:rFonts w:ascii="Poppins" w:hAnsi="Poppins" w:cs="Poppins"/>
                <w:sz w:val="24"/>
              </w:rPr>
              <w:t xml:space="preserve">Do you have any comments on the impact of </w:t>
            </w:r>
            <w:r w:rsidR="002E28BA">
              <w:rPr>
                <w:rFonts w:ascii="Poppins" w:hAnsi="Poppins" w:cs="Poppins"/>
                <w:sz w:val="24"/>
              </w:rPr>
              <w:t xml:space="preserve">CMP443 </w:t>
            </w:r>
            <w:r w:rsidRPr="00BB3FC9">
              <w:rPr>
                <w:rFonts w:ascii="Poppins" w:hAnsi="Poppins" w:cs="Poppins"/>
                <w:sz w:val="24"/>
              </w:rPr>
              <w:t>on the EBR Objectives?</w:t>
            </w:r>
            <w:bookmarkEnd w:id="2"/>
          </w:p>
        </w:tc>
        <w:tc>
          <w:tcPr>
            <w:tcW w:w="6353" w:type="dxa"/>
            <w:gridSpan w:val="2"/>
          </w:tcPr>
          <w:p w14:paraId="415A2EDD" w14:textId="77777777" w:rsidR="00811054" w:rsidRPr="00BB3FC9" w:rsidRDefault="009B17E8" w:rsidP="009F1ACE">
            <w:pPr>
              <w:rPr>
                <w:rFonts w:ascii="Poppins" w:hAnsi="Poppins" w:cs="Poppins"/>
                <w:sz w:val="24"/>
              </w:rPr>
            </w:pPr>
            <w:sdt>
              <w:sdtPr>
                <w:rPr>
                  <w:rFonts w:ascii="Poppins" w:hAnsi="Poppins" w:cs="Poppins"/>
                  <w:sz w:val="24"/>
                </w:rPr>
                <w:id w:val="-1790888193"/>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sz w:val="24"/>
                  </w:rPr>
                  <w:t>☐</w:t>
                </w:r>
              </w:sdtContent>
            </w:sdt>
            <w:r w:rsidR="00811054" w:rsidRPr="00BB3FC9">
              <w:rPr>
                <w:rFonts w:ascii="Poppins" w:hAnsi="Poppins" w:cs="Poppins"/>
                <w:sz w:val="24"/>
              </w:rPr>
              <w:t>Yes</w:t>
            </w:r>
          </w:p>
          <w:p w14:paraId="04A3646E" w14:textId="5D844C02" w:rsidR="00811054" w:rsidRPr="00BB3FC9" w:rsidRDefault="009B17E8" w:rsidP="009F1ACE">
            <w:pPr>
              <w:rPr>
                <w:rFonts w:ascii="Poppins" w:hAnsi="Poppins" w:cs="Poppins"/>
                <w:sz w:val="24"/>
              </w:rPr>
            </w:pPr>
            <w:sdt>
              <w:sdtPr>
                <w:rPr>
                  <w:rFonts w:ascii="Poppins" w:hAnsi="Poppins" w:cs="Poppins"/>
                  <w:sz w:val="24"/>
                </w:rPr>
                <w:id w:val="945435790"/>
                <w14:checkbox>
                  <w14:checked w14:val="0"/>
                  <w14:checkedState w14:val="2612" w14:font="MS Gothic"/>
                  <w14:uncheckedState w14:val="2610" w14:font="MS Gothic"/>
                </w14:checkbox>
              </w:sdtPr>
              <w:sdtEndPr/>
              <w:sdtContent>
                <w:r w:rsidR="00811054" w:rsidRPr="00BB3FC9">
                  <w:rPr>
                    <w:rFonts w:ascii="Segoe UI Symbol" w:eastAsia="MS Gothic" w:hAnsi="Segoe UI Symbol" w:cs="Segoe UI Symbol"/>
                    <w:sz w:val="24"/>
                  </w:rPr>
                  <w:t>☐</w:t>
                </w:r>
              </w:sdtContent>
            </w:sdt>
            <w:r w:rsidR="00811054" w:rsidRPr="00BB3FC9">
              <w:rPr>
                <w:rFonts w:ascii="Poppins" w:hAnsi="Poppins" w:cs="Poppins"/>
                <w:sz w:val="24"/>
              </w:rPr>
              <w:t>No</w:t>
            </w:r>
          </w:p>
        </w:tc>
      </w:tr>
      <w:tr w:rsidR="00811054" w:rsidRPr="00BB3FC9" w14:paraId="10745B23" w14:textId="77777777" w:rsidTr="00F05B8F">
        <w:trPr>
          <w:trHeight w:val="600"/>
        </w:trPr>
        <w:tc>
          <w:tcPr>
            <w:tcW w:w="483" w:type="dxa"/>
            <w:vMerge/>
          </w:tcPr>
          <w:p w14:paraId="28B5A98C" w14:textId="77777777" w:rsidR="00811054" w:rsidRPr="00BB3FC9" w:rsidRDefault="00811054" w:rsidP="009F1ACE">
            <w:pPr>
              <w:rPr>
                <w:rFonts w:ascii="Poppins" w:hAnsi="Poppins" w:cs="Poppins"/>
                <w:sz w:val="24"/>
              </w:rPr>
            </w:pPr>
          </w:p>
        </w:tc>
        <w:tc>
          <w:tcPr>
            <w:tcW w:w="2691" w:type="dxa"/>
            <w:vMerge/>
          </w:tcPr>
          <w:p w14:paraId="5C361642" w14:textId="77777777" w:rsidR="00811054" w:rsidRPr="00BB3FC9" w:rsidRDefault="00811054" w:rsidP="009F1ACE">
            <w:pPr>
              <w:rPr>
                <w:rFonts w:ascii="Poppins" w:hAnsi="Poppins" w:cs="Poppins"/>
                <w:sz w:val="24"/>
              </w:rPr>
            </w:pPr>
          </w:p>
        </w:tc>
        <w:sdt>
          <w:sdtPr>
            <w:rPr>
              <w:rFonts w:ascii="Poppins" w:hAnsi="Poppins" w:cs="Poppins"/>
              <w:sz w:val="24"/>
            </w:rPr>
            <w:id w:val="1102615386"/>
            <w:placeholder>
              <w:docPart w:val="D1D8AA0535B24D4686653833F5CC9794"/>
            </w:placeholder>
            <w:showingPlcHdr/>
          </w:sdtPr>
          <w:sdtEndPr/>
          <w:sdtContent>
            <w:tc>
              <w:tcPr>
                <w:tcW w:w="6353" w:type="dxa"/>
                <w:gridSpan w:val="2"/>
              </w:tcPr>
              <w:p w14:paraId="2200B6DF" w14:textId="77777777" w:rsidR="00811054" w:rsidRPr="00BB3FC9" w:rsidRDefault="00811054" w:rsidP="009F1ACE">
                <w:pPr>
                  <w:rPr>
                    <w:rFonts w:ascii="Poppins" w:hAnsi="Poppins" w:cs="Poppins"/>
                    <w:sz w:val="24"/>
                  </w:rPr>
                </w:pPr>
                <w:r w:rsidRPr="00BB3FC9">
                  <w:rPr>
                    <w:rStyle w:val="PlaceholderText"/>
                    <w:rFonts w:ascii="Poppins" w:hAnsi="Poppins" w:cs="Poppins"/>
                  </w:rPr>
                  <w:t>Click or tap here to enter text.</w:t>
                </w:r>
              </w:p>
            </w:tc>
          </w:sdtContent>
        </w:sdt>
      </w:tr>
    </w:tbl>
    <w:p w14:paraId="5FDDB72D" w14:textId="77777777" w:rsidR="00F4613D" w:rsidRPr="00BB3FC9" w:rsidRDefault="00F4613D" w:rsidP="00F4613D">
      <w:pPr>
        <w:tabs>
          <w:tab w:val="left" w:pos="2820"/>
        </w:tabs>
        <w:rPr>
          <w:rFonts w:ascii="Poppins" w:hAnsi="Poppins" w:cs="Poppins"/>
          <w:sz w:val="24"/>
        </w:rPr>
      </w:pPr>
    </w:p>
    <w:sectPr w:rsidR="00F4613D" w:rsidRPr="00BB3FC9" w:rsidSect="006D15C6">
      <w:headerReference w:type="default" r:id="rId14"/>
      <w:footerReference w:type="default" r:id="rId15"/>
      <w:headerReference w:type="first" r:id="rId16"/>
      <w:footerReference w:type="first" r:id="rId17"/>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5E0F5B" w14:textId="77777777" w:rsidR="004303A1" w:rsidRDefault="004303A1" w:rsidP="00A62BFF">
      <w:r>
        <w:separator/>
      </w:r>
    </w:p>
  </w:endnote>
  <w:endnote w:type="continuationSeparator" w:id="0">
    <w:p w14:paraId="55C0300D" w14:textId="77777777" w:rsidR="004303A1" w:rsidRDefault="004303A1" w:rsidP="00A62BFF">
      <w:r>
        <w:continuationSeparator/>
      </w:r>
    </w:p>
  </w:endnote>
  <w:endnote w:type="continuationNotice" w:id="1">
    <w:p w14:paraId="2D3F2286" w14:textId="77777777" w:rsidR="004303A1" w:rsidRDefault="004303A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altName w:val="Nirmala UI"/>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62337"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62337;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60289"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60289;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0F1028" w14:textId="77777777" w:rsidR="004303A1" w:rsidRDefault="004303A1" w:rsidP="00A62BFF">
      <w:r>
        <w:separator/>
      </w:r>
    </w:p>
  </w:footnote>
  <w:footnote w:type="continuationSeparator" w:id="0">
    <w:p w14:paraId="17530BE6" w14:textId="77777777" w:rsidR="004303A1" w:rsidRDefault="004303A1" w:rsidP="00A62BFF">
      <w:r>
        <w:continuationSeparator/>
      </w:r>
    </w:p>
  </w:footnote>
  <w:footnote w:type="continuationNotice" w:id="1">
    <w:p w14:paraId="4F192FC2" w14:textId="77777777" w:rsidR="004303A1" w:rsidRDefault="004303A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A1F2726"/>
    <w:multiLevelType w:val="multilevel"/>
    <w:tmpl w:val="CE981792"/>
    <w:numStyleLink w:val="Bullets"/>
  </w:abstractNum>
  <w:abstractNum w:abstractNumId="17"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0607F32"/>
    <w:multiLevelType w:val="multilevel"/>
    <w:tmpl w:val="CE981792"/>
    <w:numStyleLink w:val="Bullets"/>
  </w:abstractNum>
  <w:abstractNum w:abstractNumId="28"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0"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5" w15:restartNumberingAfterBreak="0">
    <w:nsid w:val="6AD3657F"/>
    <w:multiLevelType w:val="multilevel"/>
    <w:tmpl w:val="CE981792"/>
    <w:numStyleLink w:val="Bullets"/>
  </w:abstractNum>
  <w:abstractNum w:abstractNumId="36"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78E4D1C"/>
    <w:multiLevelType w:val="multilevel"/>
    <w:tmpl w:val="7D7CA560"/>
    <w:numStyleLink w:val="NumberedBulletsList"/>
  </w:abstractNum>
  <w:abstractNum w:abstractNumId="39"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0"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4"/>
  </w:num>
  <w:num w:numId="12" w16cid:durableId="450050108">
    <w:abstractNumId w:val="18"/>
  </w:num>
  <w:num w:numId="13" w16cid:durableId="427045568">
    <w:abstractNumId w:val="40"/>
  </w:num>
  <w:num w:numId="14" w16cid:durableId="351030145">
    <w:abstractNumId w:val="12"/>
  </w:num>
  <w:num w:numId="15" w16cid:durableId="419713709">
    <w:abstractNumId w:val="35"/>
  </w:num>
  <w:num w:numId="16" w16cid:durableId="1339162828">
    <w:abstractNumId w:val="38"/>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4"/>
  </w:num>
  <w:num w:numId="18" w16cid:durableId="1552032955">
    <w:abstractNumId w:val="29"/>
  </w:num>
  <w:num w:numId="19" w16cid:durableId="12165635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38"/>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38"/>
  </w:num>
  <w:num w:numId="23" w16cid:durableId="914751835">
    <w:abstractNumId w:val="36"/>
  </w:num>
  <w:num w:numId="24" w16cid:durableId="269238063">
    <w:abstractNumId w:val="22"/>
  </w:num>
  <w:num w:numId="25" w16cid:durableId="48194925">
    <w:abstractNumId w:val="11"/>
  </w:num>
  <w:num w:numId="26" w16cid:durableId="237911749">
    <w:abstractNumId w:val="38"/>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39"/>
  </w:num>
  <w:num w:numId="28" w16cid:durableId="1982036560">
    <w:abstractNumId w:val="27"/>
  </w:num>
  <w:num w:numId="29" w16cid:durableId="795679059">
    <w:abstractNumId w:val="16"/>
  </w:num>
  <w:num w:numId="30" w16cid:durableId="776801520">
    <w:abstractNumId w:val="10"/>
  </w:num>
  <w:num w:numId="31" w16cid:durableId="233004790">
    <w:abstractNumId w:val="20"/>
  </w:num>
  <w:num w:numId="32" w16cid:durableId="1849902588">
    <w:abstractNumId w:val="30"/>
  </w:num>
  <w:num w:numId="33" w16cid:durableId="1724792781">
    <w:abstractNumId w:val="32"/>
  </w:num>
  <w:num w:numId="34" w16cid:durableId="182482013">
    <w:abstractNumId w:val="25"/>
  </w:num>
  <w:num w:numId="35" w16cid:durableId="873037354">
    <w:abstractNumId w:val="19"/>
  </w:num>
  <w:num w:numId="36" w16cid:durableId="143934142">
    <w:abstractNumId w:val="33"/>
  </w:num>
  <w:num w:numId="37" w16cid:durableId="853499786">
    <w:abstractNumId w:val="37"/>
  </w:num>
  <w:num w:numId="38" w16cid:durableId="1942257626">
    <w:abstractNumId w:val="17"/>
  </w:num>
  <w:num w:numId="39" w16cid:durableId="235945216">
    <w:abstractNumId w:val="23"/>
  </w:num>
  <w:num w:numId="40" w16cid:durableId="1616717696">
    <w:abstractNumId w:val="24"/>
  </w:num>
  <w:num w:numId="41" w16cid:durableId="1838184211">
    <w:abstractNumId w:val="21"/>
  </w:num>
  <w:num w:numId="42" w16cid:durableId="537427681">
    <w:abstractNumId w:val="26"/>
  </w:num>
  <w:num w:numId="43" w16cid:durableId="14898573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902749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28585930">
    <w:abstractNumId w:val="13"/>
  </w:num>
  <w:num w:numId="46" w16cid:durableId="1844661060">
    <w:abstractNumId w:val="28"/>
  </w:num>
  <w:num w:numId="47" w16cid:durableId="74576555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1992"/>
    <w:rsid w:val="00013752"/>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1106"/>
    <w:rsid w:val="000816B3"/>
    <w:rsid w:val="00081F84"/>
    <w:rsid w:val="00081FD6"/>
    <w:rsid w:val="000821BE"/>
    <w:rsid w:val="00083974"/>
    <w:rsid w:val="00083E12"/>
    <w:rsid w:val="000843B3"/>
    <w:rsid w:val="000847DC"/>
    <w:rsid w:val="00084C5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A77CC"/>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6B9"/>
    <w:rsid w:val="001D2FA5"/>
    <w:rsid w:val="001D3612"/>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7DA"/>
    <w:rsid w:val="002B6AD9"/>
    <w:rsid w:val="002C112B"/>
    <w:rsid w:val="002C1211"/>
    <w:rsid w:val="002C1261"/>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8BA"/>
    <w:rsid w:val="002E2BF9"/>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B7E"/>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03A1"/>
    <w:rsid w:val="004335BD"/>
    <w:rsid w:val="00435512"/>
    <w:rsid w:val="00436720"/>
    <w:rsid w:val="0043703E"/>
    <w:rsid w:val="004418A1"/>
    <w:rsid w:val="00443555"/>
    <w:rsid w:val="004435E6"/>
    <w:rsid w:val="00443681"/>
    <w:rsid w:val="004436DC"/>
    <w:rsid w:val="00444AE6"/>
    <w:rsid w:val="00446CE9"/>
    <w:rsid w:val="004474EE"/>
    <w:rsid w:val="00450377"/>
    <w:rsid w:val="00450AA5"/>
    <w:rsid w:val="00450AB3"/>
    <w:rsid w:val="00451622"/>
    <w:rsid w:val="00451774"/>
    <w:rsid w:val="00452142"/>
    <w:rsid w:val="004527F5"/>
    <w:rsid w:val="004533DD"/>
    <w:rsid w:val="00453C26"/>
    <w:rsid w:val="0045450A"/>
    <w:rsid w:val="0045595E"/>
    <w:rsid w:val="004602DB"/>
    <w:rsid w:val="0046180F"/>
    <w:rsid w:val="00464A3D"/>
    <w:rsid w:val="00467853"/>
    <w:rsid w:val="004710DC"/>
    <w:rsid w:val="004713FB"/>
    <w:rsid w:val="00472FBD"/>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90BA7"/>
    <w:rsid w:val="0049205D"/>
    <w:rsid w:val="00493C98"/>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2096"/>
    <w:rsid w:val="005220C6"/>
    <w:rsid w:val="005223E7"/>
    <w:rsid w:val="005228B8"/>
    <w:rsid w:val="00522F09"/>
    <w:rsid w:val="005253BF"/>
    <w:rsid w:val="00527EF2"/>
    <w:rsid w:val="00530B60"/>
    <w:rsid w:val="0053334A"/>
    <w:rsid w:val="005337E8"/>
    <w:rsid w:val="00533C8E"/>
    <w:rsid w:val="00535700"/>
    <w:rsid w:val="00536B98"/>
    <w:rsid w:val="00540390"/>
    <w:rsid w:val="00541600"/>
    <w:rsid w:val="00541E47"/>
    <w:rsid w:val="00543B47"/>
    <w:rsid w:val="005441CC"/>
    <w:rsid w:val="00544DBC"/>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0AE"/>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C5D"/>
    <w:rsid w:val="0072207E"/>
    <w:rsid w:val="00722224"/>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CA9"/>
    <w:rsid w:val="007F6E70"/>
    <w:rsid w:val="007F6EB7"/>
    <w:rsid w:val="007F6EFC"/>
    <w:rsid w:val="00800D3B"/>
    <w:rsid w:val="00801442"/>
    <w:rsid w:val="00801E7C"/>
    <w:rsid w:val="008040A5"/>
    <w:rsid w:val="00804C27"/>
    <w:rsid w:val="00804F2C"/>
    <w:rsid w:val="00805FAF"/>
    <w:rsid w:val="008060A0"/>
    <w:rsid w:val="00806C71"/>
    <w:rsid w:val="00811054"/>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698"/>
    <w:rsid w:val="00850743"/>
    <w:rsid w:val="008519C5"/>
    <w:rsid w:val="00851FCD"/>
    <w:rsid w:val="00852AA7"/>
    <w:rsid w:val="00854A1A"/>
    <w:rsid w:val="0085555A"/>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44AD"/>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6FA7"/>
    <w:rsid w:val="0091763D"/>
    <w:rsid w:val="00917FD0"/>
    <w:rsid w:val="009201C2"/>
    <w:rsid w:val="00922001"/>
    <w:rsid w:val="00924256"/>
    <w:rsid w:val="00924420"/>
    <w:rsid w:val="0092544F"/>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17E8"/>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31B"/>
    <w:rsid w:val="00A27413"/>
    <w:rsid w:val="00A30A2E"/>
    <w:rsid w:val="00A30B9A"/>
    <w:rsid w:val="00A31A2D"/>
    <w:rsid w:val="00A31BEC"/>
    <w:rsid w:val="00A328D8"/>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E23"/>
    <w:rsid w:val="00A85844"/>
    <w:rsid w:val="00A86291"/>
    <w:rsid w:val="00A87456"/>
    <w:rsid w:val="00A87471"/>
    <w:rsid w:val="00A8770E"/>
    <w:rsid w:val="00A907DE"/>
    <w:rsid w:val="00A90D9D"/>
    <w:rsid w:val="00A90FC5"/>
    <w:rsid w:val="00A938C7"/>
    <w:rsid w:val="00A95EB0"/>
    <w:rsid w:val="00A967FD"/>
    <w:rsid w:val="00A97281"/>
    <w:rsid w:val="00AA0280"/>
    <w:rsid w:val="00AA3692"/>
    <w:rsid w:val="00AA640B"/>
    <w:rsid w:val="00AA7BEB"/>
    <w:rsid w:val="00AB05A1"/>
    <w:rsid w:val="00AB0A4D"/>
    <w:rsid w:val="00AB0CB2"/>
    <w:rsid w:val="00AB3F5F"/>
    <w:rsid w:val="00AB4A75"/>
    <w:rsid w:val="00AB5A67"/>
    <w:rsid w:val="00AB5A91"/>
    <w:rsid w:val="00AB6717"/>
    <w:rsid w:val="00AC0A59"/>
    <w:rsid w:val="00AC2267"/>
    <w:rsid w:val="00AC613B"/>
    <w:rsid w:val="00AC721F"/>
    <w:rsid w:val="00AC78CA"/>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53F"/>
    <w:rsid w:val="00B379FC"/>
    <w:rsid w:val="00B37DFD"/>
    <w:rsid w:val="00B4166E"/>
    <w:rsid w:val="00B425FB"/>
    <w:rsid w:val="00B4286A"/>
    <w:rsid w:val="00B42BC6"/>
    <w:rsid w:val="00B47721"/>
    <w:rsid w:val="00B51375"/>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81592"/>
    <w:rsid w:val="00B81B6D"/>
    <w:rsid w:val="00B856A0"/>
    <w:rsid w:val="00B87308"/>
    <w:rsid w:val="00B8776B"/>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3FC9"/>
    <w:rsid w:val="00BB4553"/>
    <w:rsid w:val="00BB4E49"/>
    <w:rsid w:val="00BB52F3"/>
    <w:rsid w:val="00BB55E9"/>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201A"/>
    <w:rsid w:val="00BF25FB"/>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9DB"/>
    <w:rsid w:val="00C6635B"/>
    <w:rsid w:val="00C6663A"/>
    <w:rsid w:val="00C66C63"/>
    <w:rsid w:val="00C66C8A"/>
    <w:rsid w:val="00C67396"/>
    <w:rsid w:val="00C6758C"/>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50D4"/>
    <w:rsid w:val="00C952D5"/>
    <w:rsid w:val="00C9623E"/>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C089A"/>
    <w:rsid w:val="00CC20BD"/>
    <w:rsid w:val="00CC395E"/>
    <w:rsid w:val="00CC5851"/>
    <w:rsid w:val="00CC6CF9"/>
    <w:rsid w:val="00CC79FC"/>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13DC"/>
    <w:rsid w:val="00D12418"/>
    <w:rsid w:val="00D12548"/>
    <w:rsid w:val="00D126C6"/>
    <w:rsid w:val="00D12956"/>
    <w:rsid w:val="00D12F44"/>
    <w:rsid w:val="00D16096"/>
    <w:rsid w:val="00D163C8"/>
    <w:rsid w:val="00D1706F"/>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9C1"/>
    <w:rsid w:val="00D50BDF"/>
    <w:rsid w:val="00D52C83"/>
    <w:rsid w:val="00D53510"/>
    <w:rsid w:val="00D5478A"/>
    <w:rsid w:val="00D5488D"/>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4EBE"/>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44B"/>
    <w:rsid w:val="00E06BA3"/>
    <w:rsid w:val="00E0784E"/>
    <w:rsid w:val="00E10C58"/>
    <w:rsid w:val="00E10E99"/>
    <w:rsid w:val="00E1132C"/>
    <w:rsid w:val="00E1138F"/>
    <w:rsid w:val="00E1232F"/>
    <w:rsid w:val="00E1334F"/>
    <w:rsid w:val="00E1356C"/>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BBC"/>
    <w:rsid w:val="00E97DBE"/>
    <w:rsid w:val="00EA1BE6"/>
    <w:rsid w:val="00EA229A"/>
    <w:rsid w:val="00EA2DC7"/>
    <w:rsid w:val="00EA5402"/>
    <w:rsid w:val="00EA5950"/>
    <w:rsid w:val="00EA660C"/>
    <w:rsid w:val="00EA6CF6"/>
    <w:rsid w:val="00EA79DA"/>
    <w:rsid w:val="00EA7B24"/>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5E85"/>
    <w:rsid w:val="00ED6B63"/>
    <w:rsid w:val="00ED7861"/>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8F"/>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61DBB"/>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452"/>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 w:val="242A67AA"/>
    <w:rsid w:val="24B7CA5E"/>
    <w:rsid w:val="3DA00DDA"/>
    <w:rsid w:val="60957622"/>
    <w:rsid w:val="6226EF73"/>
    <w:rsid w:val="70F5A11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584F02E3-FE4B-1F47-AB5D-4599CF41D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17E8"/>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sz w:val="24"/>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9B17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17E8"/>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semiHidden/>
    <w:unhideWhenUsed/>
    <w:rsid w:val="00AB5A91"/>
  </w:style>
  <w:style w:type="character" w:customStyle="1" w:styleId="CommentTextChar">
    <w:name w:val="Comment Text Char"/>
    <w:basedOn w:val="DefaultParagraphFont"/>
    <w:link w:val="CommentText"/>
    <w:uiPriority w:val="99"/>
    <w:semiHidden/>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sz w:val="24"/>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sz w:val="24"/>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F05B8F"/>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F05B8F"/>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811054"/>
    <w:rPr>
      <w:kern w:val="2"/>
      <w:sz w:val="22"/>
      <w:szCs w:val="22"/>
      <w:lang w:val="en-GB"/>
      <w14:ligatures w14:val="standardContextual"/>
    </w:rPr>
  </w:style>
  <w:style w:type="table" w:styleId="PlainTable1">
    <w:name w:val="Plain Table 1"/>
    <w:basedOn w:val="TableNormal"/>
    <w:uiPriority w:val="41"/>
    <w:rsid w:val="00811054"/>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usc.team@nationalenergyso.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urrentia.walker@nationalenergyso.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usc.team@nationalenergyso.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3E527ECEE2A48B2BA25974E6EB67C2F"/>
        <w:category>
          <w:name w:val="General"/>
          <w:gallery w:val="placeholder"/>
        </w:category>
        <w:types>
          <w:type w:val="bbPlcHdr"/>
        </w:types>
        <w:behaviors>
          <w:behavior w:val="content"/>
        </w:behaviors>
        <w:guid w:val="{5157BAED-4DEB-4A2A-8BDC-8D51822A9848}"/>
      </w:docPartPr>
      <w:docPartBody>
        <w:p w:rsidR="00A47A5C" w:rsidRDefault="00B4123B" w:rsidP="00B4123B">
          <w:pPr>
            <w:pStyle w:val="73E527ECEE2A48B2BA25974E6EB67C2F"/>
          </w:pPr>
          <w:r w:rsidRPr="004C39B5">
            <w:rPr>
              <w:rStyle w:val="PlaceholderText"/>
            </w:rPr>
            <w:t>Click or tap here to enter text.</w:t>
          </w:r>
        </w:p>
      </w:docPartBody>
    </w:docPart>
    <w:docPart>
      <w:docPartPr>
        <w:name w:val="BA26DC1F5ECA4F71BA38BE2F73310B62"/>
        <w:category>
          <w:name w:val="General"/>
          <w:gallery w:val="placeholder"/>
        </w:category>
        <w:types>
          <w:type w:val="bbPlcHdr"/>
        </w:types>
        <w:behaviors>
          <w:behavior w:val="content"/>
        </w:behaviors>
        <w:guid w:val="{3C3193F9-0C90-4F96-A960-1D66ABA01919}"/>
      </w:docPartPr>
      <w:docPartBody>
        <w:p w:rsidR="00A47A5C" w:rsidRDefault="00B4123B" w:rsidP="00B4123B">
          <w:pPr>
            <w:pStyle w:val="BA26DC1F5ECA4F71BA38BE2F73310B62"/>
          </w:pPr>
          <w:r w:rsidRPr="004C39B5">
            <w:rPr>
              <w:rStyle w:val="PlaceholderText"/>
            </w:rPr>
            <w:t>Click or tap here to enter text.</w:t>
          </w:r>
        </w:p>
      </w:docPartBody>
    </w:docPart>
    <w:docPart>
      <w:docPartPr>
        <w:name w:val="56765F3A391445028E46878546E30C73"/>
        <w:category>
          <w:name w:val="General"/>
          <w:gallery w:val="placeholder"/>
        </w:category>
        <w:types>
          <w:type w:val="bbPlcHdr"/>
        </w:types>
        <w:behaviors>
          <w:behavior w:val="content"/>
        </w:behaviors>
        <w:guid w:val="{A3576E78-A2C7-4999-BB5A-B4D752FF426A}"/>
      </w:docPartPr>
      <w:docPartBody>
        <w:p w:rsidR="00A47A5C" w:rsidRDefault="00B4123B" w:rsidP="00B4123B">
          <w:pPr>
            <w:pStyle w:val="56765F3A391445028E46878546E30C73"/>
          </w:pPr>
          <w:r w:rsidRPr="004C39B5">
            <w:rPr>
              <w:rStyle w:val="PlaceholderText"/>
            </w:rPr>
            <w:t>Click or tap here to enter text.</w:t>
          </w:r>
        </w:p>
      </w:docPartBody>
    </w:docPart>
    <w:docPart>
      <w:docPartPr>
        <w:name w:val="11D244331F094B33A2828D2C256861E9"/>
        <w:category>
          <w:name w:val="General"/>
          <w:gallery w:val="placeholder"/>
        </w:category>
        <w:types>
          <w:type w:val="bbPlcHdr"/>
        </w:types>
        <w:behaviors>
          <w:behavior w:val="content"/>
        </w:behaviors>
        <w:guid w:val="{BC237C28-AD6A-4C23-B7CA-AFA96A812D81}"/>
      </w:docPartPr>
      <w:docPartBody>
        <w:p w:rsidR="00A47A5C" w:rsidRDefault="00B4123B" w:rsidP="00B4123B">
          <w:pPr>
            <w:pStyle w:val="11D244331F094B33A2828D2C256861E9"/>
          </w:pPr>
          <w:r w:rsidRPr="004C39B5">
            <w:rPr>
              <w:rStyle w:val="PlaceholderText"/>
            </w:rPr>
            <w:t>Click or tap here to enter text.</w:t>
          </w:r>
        </w:p>
      </w:docPartBody>
    </w:docPart>
    <w:docPart>
      <w:docPartPr>
        <w:name w:val="CF802D2CA1BE494CB018331FE1D7E5B0"/>
        <w:category>
          <w:name w:val="General"/>
          <w:gallery w:val="placeholder"/>
        </w:category>
        <w:types>
          <w:type w:val="bbPlcHdr"/>
        </w:types>
        <w:behaviors>
          <w:behavior w:val="content"/>
        </w:behaviors>
        <w:guid w:val="{0480374D-9EEB-4D86-9FD9-9F709B7B361E}"/>
      </w:docPartPr>
      <w:docPartBody>
        <w:p w:rsidR="00A47A5C" w:rsidRDefault="00B4123B" w:rsidP="00B4123B">
          <w:pPr>
            <w:pStyle w:val="CF802D2CA1BE494CB018331FE1D7E5B0"/>
          </w:pPr>
          <w:r w:rsidRPr="004C39B5">
            <w:rPr>
              <w:rStyle w:val="PlaceholderText"/>
            </w:rPr>
            <w:t>Click or tap here to enter text.</w:t>
          </w:r>
        </w:p>
      </w:docPartBody>
    </w:docPart>
    <w:docPart>
      <w:docPartPr>
        <w:name w:val="8EC097CE97004EEA91D1D53EDCD2ADFD"/>
        <w:category>
          <w:name w:val="General"/>
          <w:gallery w:val="placeholder"/>
        </w:category>
        <w:types>
          <w:type w:val="bbPlcHdr"/>
        </w:types>
        <w:behaviors>
          <w:behavior w:val="content"/>
        </w:behaviors>
        <w:guid w:val="{8ACA282F-DA33-413C-9C5F-7A895F6FF5FB}"/>
      </w:docPartPr>
      <w:docPartBody>
        <w:p w:rsidR="00A47A5C" w:rsidRDefault="00B4123B" w:rsidP="00B4123B">
          <w:pPr>
            <w:pStyle w:val="8EC097CE97004EEA91D1D53EDCD2ADFD"/>
          </w:pPr>
          <w:r w:rsidRPr="004C39B5">
            <w:rPr>
              <w:rStyle w:val="PlaceholderText"/>
            </w:rPr>
            <w:t>Click or tap here to enter text.</w:t>
          </w:r>
        </w:p>
      </w:docPartBody>
    </w:docPart>
    <w:docPart>
      <w:docPartPr>
        <w:name w:val="53A5D9D530634A62B5EC6422119D9609"/>
        <w:category>
          <w:name w:val="General"/>
          <w:gallery w:val="placeholder"/>
        </w:category>
        <w:types>
          <w:type w:val="bbPlcHdr"/>
        </w:types>
        <w:behaviors>
          <w:behavior w:val="content"/>
        </w:behaviors>
        <w:guid w:val="{AEDA8E2C-DF46-4508-9F1D-2548F01C60AD}"/>
      </w:docPartPr>
      <w:docPartBody>
        <w:p w:rsidR="00A47A5C" w:rsidRDefault="00B4123B" w:rsidP="00B4123B">
          <w:pPr>
            <w:pStyle w:val="53A5D9D530634A62B5EC6422119D9609"/>
          </w:pPr>
          <w:r w:rsidRPr="004C39B5">
            <w:rPr>
              <w:rStyle w:val="PlaceholderText"/>
            </w:rPr>
            <w:t>Click or tap here to enter text.</w:t>
          </w:r>
        </w:p>
      </w:docPartBody>
    </w:docPart>
    <w:docPart>
      <w:docPartPr>
        <w:name w:val="D1D8AA0535B24D4686653833F5CC9794"/>
        <w:category>
          <w:name w:val="General"/>
          <w:gallery w:val="placeholder"/>
        </w:category>
        <w:types>
          <w:type w:val="bbPlcHdr"/>
        </w:types>
        <w:behaviors>
          <w:behavior w:val="content"/>
        </w:behaviors>
        <w:guid w:val="{5E9B950C-88CC-4517-9BE1-6D80BB2F7C14}"/>
      </w:docPartPr>
      <w:docPartBody>
        <w:p w:rsidR="00A47A5C" w:rsidRDefault="00B4123B" w:rsidP="00B4123B">
          <w:pPr>
            <w:pStyle w:val="D1D8AA0535B24D4686653833F5CC9794"/>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altName w:val="Nirmala UI"/>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23B"/>
    <w:rsid w:val="00087B0D"/>
    <w:rsid w:val="00782387"/>
    <w:rsid w:val="00A47A5C"/>
    <w:rsid w:val="00B4123B"/>
    <w:rsid w:val="00D113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123B"/>
    <w:rPr>
      <w:color w:val="808080"/>
    </w:rPr>
  </w:style>
  <w:style w:type="paragraph" w:customStyle="1" w:styleId="73E527ECEE2A48B2BA25974E6EB67C2F">
    <w:name w:val="73E527ECEE2A48B2BA25974E6EB67C2F"/>
    <w:rsid w:val="00B4123B"/>
  </w:style>
  <w:style w:type="paragraph" w:customStyle="1" w:styleId="BA26DC1F5ECA4F71BA38BE2F73310B62">
    <w:name w:val="BA26DC1F5ECA4F71BA38BE2F73310B62"/>
    <w:rsid w:val="00B4123B"/>
  </w:style>
  <w:style w:type="paragraph" w:customStyle="1" w:styleId="56765F3A391445028E46878546E30C73">
    <w:name w:val="56765F3A391445028E46878546E30C73"/>
    <w:rsid w:val="00B4123B"/>
  </w:style>
  <w:style w:type="paragraph" w:customStyle="1" w:styleId="11D244331F094B33A2828D2C256861E9">
    <w:name w:val="11D244331F094B33A2828D2C256861E9"/>
    <w:rsid w:val="00B4123B"/>
  </w:style>
  <w:style w:type="paragraph" w:customStyle="1" w:styleId="CF802D2CA1BE494CB018331FE1D7E5B0">
    <w:name w:val="CF802D2CA1BE494CB018331FE1D7E5B0"/>
    <w:rsid w:val="00B4123B"/>
  </w:style>
  <w:style w:type="paragraph" w:customStyle="1" w:styleId="8EC097CE97004EEA91D1D53EDCD2ADFD">
    <w:name w:val="8EC097CE97004EEA91D1D53EDCD2ADFD"/>
    <w:rsid w:val="00B4123B"/>
  </w:style>
  <w:style w:type="paragraph" w:customStyle="1" w:styleId="53A5D9D530634A62B5EC6422119D9609">
    <w:name w:val="53A5D9D530634A62B5EC6422119D9609"/>
    <w:rsid w:val="00B4123B"/>
  </w:style>
  <w:style w:type="paragraph" w:customStyle="1" w:styleId="D1D8AA0535B24D4686653833F5CC9794">
    <w:name w:val="D1D8AA0535B24D4686653833F5CC9794"/>
    <w:rsid w:val="00B412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2.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97b6fe81-1556-4112-94ca-31043ca39b71"/>
    <ds:schemaRef ds:uri="296f8304-7f63-4501-8ca1-63068ba277e1"/>
    <ds:schemaRef ds:uri="f71abe4e-f5ff-49cd-8eff-5f4949acc510"/>
  </ds:schemaRefs>
</ds:datastoreItem>
</file>

<file path=customXml/itemProps3.xml><?xml version="1.0" encoding="utf-8"?>
<ds:datastoreItem xmlns:ds="http://schemas.openxmlformats.org/officeDocument/2006/customXml" ds:itemID="{EDA9DE9E-B56C-420D-8F15-2A99CC5806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831</Words>
  <Characters>4741</Characters>
  <Application>Microsoft Office Word</Application>
  <DocSecurity>0</DocSecurity>
  <Lines>39</Lines>
  <Paragraphs>11</Paragraphs>
  <ScaleCrop>false</ScaleCrop>
  <Company>Hamilton-Brown</Company>
  <LinksUpToDate>false</LinksUpToDate>
  <CharactersWithSpaces>5561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Catia Gomes (NESO)</cp:lastModifiedBy>
  <cp:revision>8</cp:revision>
  <cp:lastPrinted>2020-06-01T14:47:00Z</cp:lastPrinted>
  <dcterms:created xsi:type="dcterms:W3CDTF">2024-10-28T15:13:00Z</dcterms:created>
  <dcterms:modified xsi:type="dcterms:W3CDTF">2024-12-16T16:52:00Z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