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5CA2D" w14:textId="49184FD1" w:rsidR="00183110" w:rsidRPr="005C7BC1" w:rsidRDefault="00BE18E5" w:rsidP="005C7BC1">
      <w:pPr>
        <w:pStyle w:val="Heading1"/>
        <w:pageBreakBefore w:val="0"/>
        <w:numPr>
          <w:ilvl w:val="0"/>
          <w:numId w:val="0"/>
        </w:numPr>
        <w:spacing w:before="0" w:after="0"/>
        <w:rPr>
          <w:ins w:id="0" w:author="Author"/>
          <w:rFonts w:ascii="Arial" w:hAnsi="Arial" w:cs="Arial"/>
          <w:b w:val="0"/>
          <w:bCs/>
          <w:sz w:val="24"/>
        </w:rPr>
      </w:pPr>
      <w:ins w:id="1" w:author="Author">
        <w:r w:rsidRPr="005C7BC1">
          <w:rPr>
            <w:rFonts w:ascii="Arial" w:hAnsi="Arial" w:cs="Arial"/>
            <w:b w:val="0"/>
            <w:bCs/>
            <w:sz w:val="24"/>
          </w:rPr>
          <w:t>This legal text is for CMP435</w:t>
        </w:r>
        <w:r w:rsidR="00183110" w:rsidRPr="005C7BC1">
          <w:rPr>
            <w:rFonts w:ascii="Arial" w:hAnsi="Arial" w:cs="Arial"/>
            <w:b w:val="0"/>
            <w:bCs/>
            <w:sz w:val="24"/>
          </w:rPr>
          <w:t xml:space="preserve"> and CMP435 WACM 1</w:t>
        </w:r>
        <w:r w:rsidRPr="005C7BC1">
          <w:rPr>
            <w:rFonts w:ascii="Arial" w:hAnsi="Arial" w:cs="Arial"/>
            <w:b w:val="0"/>
            <w:bCs/>
            <w:sz w:val="24"/>
          </w:rPr>
          <w:t>.</w:t>
        </w:r>
      </w:ins>
    </w:p>
    <w:p w14:paraId="7AAEC091" w14:textId="77777777" w:rsidR="00183110" w:rsidRDefault="00D01CB5" w:rsidP="001B3737">
      <w:pPr>
        <w:pStyle w:val="Heading1"/>
        <w:pageBreakBefore w:val="0"/>
        <w:numPr>
          <w:ilvl w:val="0"/>
          <w:numId w:val="0"/>
        </w:numPr>
        <w:spacing w:before="0" w:after="0"/>
        <w:jc w:val="left"/>
        <w:rPr>
          <w:ins w:id="2" w:author="Author"/>
          <w:rFonts w:ascii="Arial" w:hAnsi="Arial" w:cs="Arial"/>
          <w:b w:val="0"/>
          <w:bCs/>
          <w:sz w:val="24"/>
        </w:rPr>
      </w:pPr>
      <w:ins w:id="3" w:author="Author">
        <w:r w:rsidRPr="005C7BC1">
          <w:rPr>
            <w:rFonts w:ascii="Arial" w:hAnsi="Arial" w:cs="Arial"/>
            <w:b w:val="0"/>
            <w:bCs/>
            <w:sz w:val="24"/>
            <w:highlight w:val="yellow"/>
          </w:rPr>
          <w:t>Anything</w:t>
        </w:r>
        <w:r w:rsidR="00BE18E5" w:rsidRPr="005C7BC1">
          <w:rPr>
            <w:rFonts w:ascii="Arial" w:hAnsi="Arial" w:cs="Arial"/>
            <w:b w:val="0"/>
            <w:bCs/>
            <w:sz w:val="24"/>
            <w:highlight w:val="yellow"/>
          </w:rPr>
          <w:t xml:space="preserve"> highlighted in yellow is </w:t>
        </w:r>
        <w:r w:rsidR="001B3737" w:rsidRPr="005C7BC1">
          <w:rPr>
            <w:rFonts w:ascii="Arial" w:hAnsi="Arial" w:cs="Arial"/>
            <w:b w:val="0"/>
            <w:bCs/>
            <w:sz w:val="24"/>
            <w:highlight w:val="yellow"/>
          </w:rPr>
          <w:t xml:space="preserve">introduced via </w:t>
        </w:r>
        <w:r w:rsidR="00BE18E5" w:rsidRPr="005C7BC1">
          <w:rPr>
            <w:rFonts w:ascii="Arial" w:hAnsi="Arial" w:cs="Arial"/>
            <w:b w:val="0"/>
            <w:bCs/>
            <w:sz w:val="24"/>
            <w:highlight w:val="yellow"/>
          </w:rPr>
          <w:t>CMP434</w:t>
        </w:r>
        <w:r w:rsidRPr="005C7BC1">
          <w:rPr>
            <w:rFonts w:ascii="Arial" w:hAnsi="Arial" w:cs="Arial"/>
            <w:b w:val="0"/>
            <w:bCs/>
            <w:sz w:val="24"/>
          </w:rPr>
          <w:t xml:space="preserve"> </w:t>
        </w:r>
      </w:ins>
    </w:p>
    <w:p w14:paraId="63EE3467" w14:textId="462C0076" w:rsidR="002C420D" w:rsidRDefault="00183110" w:rsidP="00183110">
      <w:pPr>
        <w:pStyle w:val="Heading1"/>
        <w:pageBreakBefore w:val="0"/>
        <w:numPr>
          <w:ilvl w:val="0"/>
          <w:numId w:val="0"/>
        </w:numPr>
        <w:spacing w:before="0" w:after="0"/>
        <w:jc w:val="left"/>
        <w:rPr>
          <w:ins w:id="4" w:author="Author"/>
          <w:rFonts w:ascii="Arial" w:hAnsi="Arial" w:cs="Arial"/>
          <w:b w:val="0"/>
          <w:bCs/>
          <w:sz w:val="24"/>
        </w:rPr>
      </w:pPr>
      <w:ins w:id="5" w:author="Author">
        <w:r w:rsidRPr="005C7BC1">
          <w:rPr>
            <w:rFonts w:ascii="Arial" w:hAnsi="Arial" w:cs="Arial"/>
            <w:b w:val="0"/>
            <w:bCs/>
            <w:sz w:val="24"/>
            <w:highlight w:val="green"/>
          </w:rPr>
          <w:t>A</w:t>
        </w:r>
        <w:r w:rsidR="00D01CB5" w:rsidRPr="005C7BC1">
          <w:rPr>
            <w:rFonts w:ascii="Arial" w:hAnsi="Arial" w:cs="Arial"/>
            <w:b w:val="0"/>
            <w:bCs/>
            <w:sz w:val="24"/>
            <w:highlight w:val="green"/>
          </w:rPr>
          <w:t>nything highlighted in green is</w:t>
        </w:r>
      </w:ins>
      <w:r w:rsidR="001B3737" w:rsidRPr="005C7BC1">
        <w:rPr>
          <w:rFonts w:ascii="Arial" w:hAnsi="Arial" w:cs="Arial"/>
          <w:b w:val="0"/>
          <w:bCs/>
          <w:sz w:val="24"/>
          <w:highlight w:val="green"/>
        </w:rPr>
        <w:t xml:space="preserve"> </w:t>
      </w:r>
      <w:ins w:id="6" w:author="Author">
        <w:r w:rsidR="001B3737" w:rsidRPr="005C7BC1">
          <w:rPr>
            <w:rFonts w:ascii="Arial" w:hAnsi="Arial" w:cs="Arial"/>
            <w:b w:val="0"/>
            <w:bCs/>
            <w:sz w:val="24"/>
            <w:highlight w:val="green"/>
          </w:rPr>
          <w:t>introduced via</w:t>
        </w:r>
        <w:r w:rsidR="00D01CB5" w:rsidRPr="005C7BC1">
          <w:rPr>
            <w:rFonts w:ascii="Arial" w:hAnsi="Arial" w:cs="Arial"/>
            <w:b w:val="0"/>
            <w:bCs/>
            <w:sz w:val="24"/>
            <w:highlight w:val="green"/>
          </w:rPr>
          <w:t xml:space="preserve"> CMP435</w:t>
        </w:r>
        <w:r w:rsidR="00765D4B">
          <w:rPr>
            <w:rFonts w:ascii="Arial" w:hAnsi="Arial" w:cs="Arial"/>
            <w:b w:val="0"/>
            <w:bCs/>
            <w:sz w:val="24"/>
          </w:rPr>
          <w:t xml:space="preserve"> </w:t>
        </w:r>
      </w:ins>
    </w:p>
    <w:p w14:paraId="284D28ED" w14:textId="50F862AC" w:rsidR="00183110" w:rsidRPr="002C420D" w:rsidRDefault="00765D4B" w:rsidP="00183110">
      <w:pPr>
        <w:pStyle w:val="Heading1"/>
        <w:pageBreakBefore w:val="0"/>
        <w:numPr>
          <w:ilvl w:val="0"/>
          <w:numId w:val="0"/>
        </w:numPr>
        <w:spacing w:before="0" w:after="0"/>
        <w:jc w:val="left"/>
        <w:rPr>
          <w:rFonts w:ascii="Arial" w:hAnsi="Arial" w:cs="Arial"/>
          <w:b w:val="0"/>
          <w:bCs/>
          <w:sz w:val="24"/>
        </w:rPr>
      </w:pPr>
      <w:ins w:id="7" w:author="Author">
        <w:r w:rsidRPr="005C7BC1">
          <w:rPr>
            <w:rFonts w:ascii="Arial" w:hAnsi="Arial" w:cs="Arial"/>
            <w:b w:val="0"/>
            <w:bCs/>
            <w:sz w:val="24"/>
            <w:highlight w:val="cyan"/>
          </w:rPr>
          <w:t xml:space="preserve">Anything highlighted in blue are </w:t>
        </w:r>
        <w:r w:rsidR="002C420D" w:rsidRPr="005C7BC1">
          <w:rPr>
            <w:rFonts w:ascii="Arial" w:hAnsi="Arial" w:cs="Arial"/>
            <w:b w:val="0"/>
            <w:bCs/>
            <w:sz w:val="24"/>
            <w:highlight w:val="cyan"/>
          </w:rPr>
          <w:t>additional definitions introduced by CMP435 WACM 1</w:t>
        </w:r>
      </w:ins>
    </w:p>
    <w:p w14:paraId="57D630C9" w14:textId="77777777" w:rsidR="00BE18E5" w:rsidRDefault="00BE18E5" w:rsidP="666057FE">
      <w:pPr>
        <w:pStyle w:val="Heading1"/>
        <w:pageBreakBefore w:val="0"/>
        <w:numPr>
          <w:ilvl w:val="0"/>
          <w:numId w:val="0"/>
        </w:numPr>
        <w:spacing w:before="0" w:after="0"/>
        <w:rPr>
          <w:ins w:id="8" w:author="Author"/>
          <w:rFonts w:ascii="Arial" w:hAnsi="Arial" w:cs="Arial"/>
          <w:u w:val="single"/>
        </w:rPr>
      </w:pPr>
    </w:p>
    <w:p w14:paraId="6CA4EDAC" w14:textId="77777777" w:rsidR="00183110" w:rsidRDefault="00183110" w:rsidP="666057FE">
      <w:pPr>
        <w:pStyle w:val="Heading1"/>
        <w:pageBreakBefore w:val="0"/>
        <w:numPr>
          <w:ilvl w:val="0"/>
          <w:numId w:val="0"/>
        </w:numPr>
        <w:spacing w:before="0" w:after="0"/>
        <w:rPr>
          <w:ins w:id="9" w:author="Author"/>
          <w:rFonts w:ascii="Arial" w:hAnsi="Arial" w:cs="Arial"/>
          <w:u w:val="single"/>
        </w:rPr>
      </w:pPr>
    </w:p>
    <w:p w14:paraId="049E6D79" w14:textId="44758CBC" w:rsidR="00C65245" w:rsidRDefault="00C65245" w:rsidP="666057FE">
      <w:pPr>
        <w:pStyle w:val="Heading1"/>
        <w:pageBreakBefore w:val="0"/>
        <w:numPr>
          <w:ilvl w:val="0"/>
          <w:numId w:val="0"/>
        </w:numPr>
        <w:spacing w:before="0" w:after="0"/>
        <w:rPr>
          <w:rFonts w:ascii="Arial" w:hAnsi="Arial" w:cs="Arial"/>
          <w:u w:val="single"/>
        </w:rPr>
      </w:pPr>
      <w:r w:rsidRPr="3521F6D0">
        <w:rPr>
          <w:rFonts w:ascii="Arial" w:hAnsi="Arial" w:cs="Arial"/>
          <w:u w:val="single"/>
        </w:rPr>
        <w:t>CUSC - SECTION 11</w:t>
      </w:r>
      <w:r>
        <w:br/>
      </w:r>
      <w:r>
        <w:br/>
      </w:r>
      <w:r w:rsidRPr="3521F6D0">
        <w:rPr>
          <w:rFonts w:ascii="Arial" w:hAnsi="Arial" w:cs="Arial"/>
          <w:u w:val="single"/>
        </w:rP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4FE3AF0E"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w:t>
      </w:r>
      <w:r w:rsidR="00D42375">
        <w:rPr>
          <w:rFonts w:ascii="Arial" w:hAnsi="Arial" w:cs="Arial"/>
        </w:rPr>
        <w:t>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1C3A9A61" w:rsidR="00C65245" w:rsidRDefault="00C65245" w:rsidP="003C1B73">
      <w:pPr>
        <w:pStyle w:val="Heading1"/>
        <w:pageBreakBefore w:val="0"/>
        <w:numPr>
          <w:ilvl w:val="0"/>
          <w:numId w:val="0"/>
        </w:numPr>
        <w:jc w:val="left"/>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Change w:id="19" w:author="Author">
          <w:pPr>
            <w:pStyle w:val="Heading1"/>
            <w:pageBreakBefore w:val="0"/>
            <w:numPr>
              <w:numId w:val="19"/>
            </w:numPr>
          </w:pPr>
        </w:pPrChange>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20"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20"/>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w:t>
      </w:r>
      <w:r w:rsidRPr="00A12D2A">
        <w:rPr>
          <w:rFonts w:ascii="Arial" w:hAnsi="Arial" w:cs="Arial"/>
          <w:szCs w:val="22"/>
        </w:rPr>
        <w:lastRenderedPageBreak/>
        <w:t xml:space="preserve">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1"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1"/>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Style w:val="TableGrid"/>
        <w:tblW w:w="9357" w:type="dxa"/>
        <w:tblInd w:w="-1" w:type="dxa"/>
        <w:tblBorders>
          <w:top w:val="none" w:sz="12" w:space="0" w:color="000000" w:themeColor="text1"/>
          <w:left w:val="none" w:sz="12" w:space="0" w:color="000000" w:themeColor="text1"/>
          <w:bottom w:val="none" w:sz="12" w:space="0" w:color="000000" w:themeColor="text1"/>
          <w:right w:val="none" w:sz="12" w:space="0" w:color="000000" w:themeColor="text1"/>
          <w:insideH w:val="none" w:sz="12" w:space="0" w:color="000000" w:themeColor="text1"/>
          <w:insideV w:val="none" w:sz="12" w:space="0" w:color="000000" w:themeColor="text1"/>
        </w:tblBorders>
        <w:tblLayout w:type="fixed"/>
        <w:tblCellMar>
          <w:left w:w="107" w:type="dxa"/>
          <w:right w:w="107" w:type="dxa"/>
        </w:tblCellMar>
        <w:tblLook w:val="0000" w:firstRow="0" w:lastRow="0" w:firstColumn="0" w:lastColumn="0" w:noHBand="0" w:noVBand="0"/>
      </w:tblPr>
      <w:tblGrid>
        <w:gridCol w:w="2695"/>
        <w:gridCol w:w="6662"/>
      </w:tblGrid>
      <w:tr w:rsidR="005C7BC1" w14:paraId="4929E63D" w14:textId="77777777" w:rsidTr="003A67C0">
        <w:trPr>
          <w:trHeight w:val="300"/>
          <w:ins w:id="22" w:author="Author"/>
        </w:trPr>
        <w:tc>
          <w:tcPr>
            <w:tcW w:w="2695" w:type="dxa"/>
          </w:tcPr>
          <w:p w14:paraId="1B79E7A1" w14:textId="02ABAF42" w:rsidR="00AB2EB9" w:rsidRPr="0071220B" w:rsidRDefault="006409F6">
            <w:pPr>
              <w:pStyle w:val="clauseindent"/>
              <w:ind w:left="0"/>
              <w:rPr>
                <w:ins w:id="23" w:author="Author"/>
                <w:rFonts w:ascii="Arial" w:hAnsi="Arial" w:cs="Arial"/>
                <w:b/>
                <w:bCs/>
                <w:highlight w:val="yellow"/>
              </w:rPr>
            </w:pPr>
            <w:ins w:id="24" w:author="Author">
              <w:r w:rsidRPr="0071220B">
                <w:rPr>
                  <w:rFonts w:ascii="Arial" w:hAnsi="Arial" w:cs="Arial"/>
                  <w:b/>
                  <w:bCs/>
                  <w:highlight w:val="yellow"/>
                </w:rPr>
                <w:t>“5</w:t>
              </w:r>
              <w:r w:rsidR="00DE7933" w:rsidRPr="0071220B">
                <w:rPr>
                  <w:rFonts w:ascii="Arial" w:hAnsi="Arial" w:cs="Arial"/>
                  <w:b/>
                  <w:bCs/>
                  <w:highlight w:val="yellow"/>
                </w:rPr>
                <w:t xml:space="preserve"> Business Days Period”</w:t>
              </w:r>
            </w:ins>
          </w:p>
        </w:tc>
        <w:tc>
          <w:tcPr>
            <w:tcW w:w="6662" w:type="dxa"/>
          </w:tcPr>
          <w:p w14:paraId="2EB7CFE6" w14:textId="381E33EB" w:rsidR="00AB2EB9" w:rsidRPr="0071220B" w:rsidRDefault="006409F6">
            <w:pPr>
              <w:spacing w:after="120"/>
              <w:jc w:val="both"/>
              <w:rPr>
                <w:ins w:id="25" w:author="Author"/>
                <w:rFonts w:ascii="Arial" w:hAnsi="Arial" w:cs="Arial"/>
                <w:highlight w:val="yellow"/>
              </w:rPr>
            </w:pPr>
            <w:ins w:id="26" w:author="Author">
              <w:del w:id="27"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1580F8DA" w14:textId="77777777" w:rsidTr="003A67C0">
        <w:trPr>
          <w:trHeight w:val="300"/>
        </w:trPr>
        <w:tc>
          <w:tcPr>
            <w:tcW w:w="269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662" w:type="dxa"/>
          </w:tcPr>
          <w:p w14:paraId="3901CF78" w14:textId="77777777" w:rsidR="00C65245" w:rsidRPr="00DE7933" w:rsidRDefault="00C65245">
            <w:pPr>
              <w:spacing w:after="120"/>
              <w:jc w:val="both"/>
              <w:rPr>
                <w:rFonts w:ascii="Arial" w:hAnsi="Arial" w:cs="Arial"/>
              </w:rPr>
            </w:pPr>
            <w:r w:rsidRPr="00DE7933">
              <w:rPr>
                <w:rFonts w:ascii="Arial" w:hAnsi="Arial" w:cs="Arial"/>
              </w:rPr>
              <w:t>defined as 10 complete periods of 24 hours from 00:00hrs to 24:00hrs;</w:t>
            </w:r>
          </w:p>
        </w:tc>
      </w:tr>
      <w:tr w:rsidR="005C7BC1" w14:paraId="2843F83A" w14:textId="77777777" w:rsidTr="003A67C0">
        <w:trPr>
          <w:trHeight w:val="300"/>
          <w:ins w:id="28" w:author="Author"/>
        </w:trPr>
        <w:tc>
          <w:tcPr>
            <w:tcW w:w="2695" w:type="dxa"/>
          </w:tcPr>
          <w:p w14:paraId="3AA0C388" w14:textId="516B5B06" w:rsidR="00E62E6F" w:rsidRPr="0071220B" w:rsidRDefault="00DE7933">
            <w:pPr>
              <w:pStyle w:val="clauseindent"/>
              <w:ind w:left="0"/>
              <w:rPr>
                <w:ins w:id="29" w:author="Author"/>
                <w:rFonts w:ascii="Arial" w:hAnsi="Arial" w:cs="Arial"/>
                <w:b/>
                <w:bCs/>
                <w:highlight w:val="yellow"/>
              </w:rPr>
            </w:pPr>
            <w:ins w:id="30" w:author="Author">
              <w:r w:rsidRPr="0071220B">
                <w:rPr>
                  <w:rFonts w:ascii="Arial" w:hAnsi="Arial" w:cs="Arial"/>
                  <w:b/>
                  <w:bCs/>
                  <w:highlight w:val="yellow"/>
                </w:rPr>
                <w:t>“15 Business Days Period”</w:t>
              </w:r>
            </w:ins>
          </w:p>
        </w:tc>
        <w:tc>
          <w:tcPr>
            <w:tcW w:w="6662" w:type="dxa"/>
          </w:tcPr>
          <w:p w14:paraId="447A111F" w14:textId="4A3324BE" w:rsidR="00E62E6F" w:rsidRPr="0071220B" w:rsidRDefault="006409F6">
            <w:pPr>
              <w:spacing w:after="120"/>
              <w:jc w:val="both"/>
              <w:rPr>
                <w:ins w:id="31" w:author="Author"/>
                <w:rFonts w:ascii="Arial" w:hAnsi="Arial" w:cs="Arial"/>
                <w:highlight w:val="yellow"/>
              </w:rPr>
            </w:pPr>
            <w:ins w:id="32" w:author="Author">
              <w:del w:id="33" w:author="Author">
                <w:r w:rsidRPr="0071220B" w:rsidDel="003A67C0">
                  <w:rPr>
                    <w:rFonts w:ascii="Arial" w:hAnsi="Arial" w:cs="Arial"/>
                    <w:highlight w:val="yellow"/>
                  </w:rPr>
                  <w:delText xml:space="preserve">means, </w:delText>
                </w:r>
              </w:del>
              <w:r w:rsidRPr="0071220B">
                <w:rPr>
                  <w:rFonts w:ascii="Arial" w:hAnsi="Arial" w:cs="Arial"/>
                  <w:highlight w:val="yellow"/>
                </w:rPr>
                <w:t xml:space="preserve">in the context of Section 17, the 15 </w:t>
              </w:r>
              <w:r w:rsidRPr="0071220B">
                <w:rPr>
                  <w:rFonts w:ascii="Arial" w:hAnsi="Arial" w:cs="Arial"/>
                  <w:b/>
                  <w:bCs/>
                  <w:highlight w:val="yellow"/>
                </w:rPr>
                <w:t>Business Days</w:t>
              </w:r>
              <w:r w:rsidRPr="0071220B">
                <w:rPr>
                  <w:rFonts w:ascii="Arial" w:hAnsi="Arial" w:cs="Arial"/>
                  <w:highlight w:val="yellow"/>
                </w:rPr>
                <w:t xml:space="preserve"> after closure of a </w:t>
              </w:r>
              <w:r w:rsidRPr="0071220B">
                <w:rPr>
                  <w:rFonts w:ascii="Arial" w:hAnsi="Arial" w:cs="Arial"/>
                  <w:b/>
                  <w:bCs/>
                  <w:highlight w:val="yellow"/>
                </w:rPr>
                <w:t>Gate 2 Application Window</w:t>
              </w:r>
              <w:r w:rsidRPr="0071220B">
                <w:rPr>
                  <w:rFonts w:ascii="Arial" w:hAnsi="Arial" w:cs="Arial"/>
                  <w:highlight w:val="yellow"/>
                </w:rPr>
                <w:t>;</w:t>
              </w:r>
            </w:ins>
          </w:p>
        </w:tc>
      </w:tr>
      <w:tr w:rsidR="00C65245" w14:paraId="09C4F399" w14:textId="77777777" w:rsidTr="003A67C0">
        <w:trPr>
          <w:trHeight w:val="300"/>
        </w:trPr>
        <w:tc>
          <w:tcPr>
            <w:tcW w:w="269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662"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3A67C0">
        <w:trPr>
          <w:trHeight w:val="300"/>
        </w:trPr>
        <w:tc>
          <w:tcPr>
            <w:tcW w:w="269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662"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3A67C0">
        <w:trPr>
          <w:trHeight w:val="300"/>
        </w:trPr>
        <w:tc>
          <w:tcPr>
            <w:tcW w:w="269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662"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3A67C0">
        <w:trPr>
          <w:trHeight w:val="300"/>
        </w:trPr>
        <w:tc>
          <w:tcPr>
            <w:tcW w:w="269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662"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3A67C0">
        <w:trPr>
          <w:trHeight w:val="300"/>
        </w:trPr>
        <w:tc>
          <w:tcPr>
            <w:tcW w:w="269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662"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3A67C0">
        <w:trPr>
          <w:trHeight w:val="300"/>
        </w:trPr>
        <w:tc>
          <w:tcPr>
            <w:tcW w:w="269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662"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3A67C0">
        <w:trPr>
          <w:trHeight w:val="300"/>
        </w:trPr>
        <w:tc>
          <w:tcPr>
            <w:tcW w:w="269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662"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3A67C0">
        <w:trPr>
          <w:trHeight w:val="300"/>
        </w:trPr>
        <w:tc>
          <w:tcPr>
            <w:tcW w:w="2695" w:type="dxa"/>
          </w:tcPr>
          <w:p w14:paraId="4E42FA78" w14:textId="77777777" w:rsidR="00B739A8" w:rsidRDefault="00B739A8">
            <w:pPr>
              <w:pStyle w:val="clauseindent"/>
              <w:ind w:left="0"/>
              <w:rPr>
                <w:rFonts w:ascii="Arial" w:hAnsi="Arial" w:cs="Arial"/>
                <w:b/>
                <w:bCs/>
              </w:rPr>
            </w:pPr>
            <w:r>
              <w:rPr>
                <w:rFonts w:ascii="Arial" w:hAnsi="Arial" w:cs="Arial"/>
              </w:rPr>
              <w:lastRenderedPageBreak/>
              <w:t>“</w:t>
            </w:r>
            <w:r>
              <w:rPr>
                <w:rFonts w:ascii="Arial" w:hAnsi="Arial" w:cs="Arial"/>
                <w:b/>
                <w:bCs/>
              </w:rPr>
              <w:t>Additional Load</w:t>
            </w:r>
            <w:r>
              <w:rPr>
                <w:rFonts w:ascii="Arial" w:hAnsi="Arial" w:cs="Arial"/>
              </w:rPr>
              <w:t>”</w:t>
            </w:r>
          </w:p>
        </w:tc>
        <w:tc>
          <w:tcPr>
            <w:tcW w:w="6662"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3A67C0">
        <w:trPr>
          <w:trHeight w:val="300"/>
        </w:trPr>
        <w:tc>
          <w:tcPr>
            <w:tcW w:w="269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662"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3A67C0">
        <w:trPr>
          <w:trHeight w:val="300"/>
        </w:trPr>
        <w:tc>
          <w:tcPr>
            <w:tcW w:w="269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662"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4" w:name="_BPDCI_3"/>
            <w:r w:rsidRPr="00DE41AF">
              <w:rPr>
                <w:rFonts w:ascii="Arial" w:hAnsi="Arial" w:cs="Arial"/>
                <w:lang w:val="en-US"/>
              </w:rPr>
              <w:t>;</w:t>
            </w:r>
            <w:bookmarkEnd w:id="34"/>
          </w:p>
        </w:tc>
      </w:tr>
      <w:tr w:rsidR="00152684" w14:paraId="792B5102" w14:textId="77777777" w:rsidTr="003A67C0">
        <w:trPr>
          <w:trHeight w:val="300"/>
        </w:trPr>
        <w:tc>
          <w:tcPr>
            <w:tcW w:w="269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662"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3A67C0">
        <w:trPr>
          <w:trHeight w:val="300"/>
        </w:trPr>
        <w:tc>
          <w:tcPr>
            <w:tcW w:w="2695" w:type="dxa"/>
          </w:tcPr>
          <w:p w14:paraId="042AFB97" w14:textId="77777777" w:rsidR="00E4516E" w:rsidRDefault="00BC5AE0">
            <w:pPr>
              <w:pStyle w:val="BodyTextIndent"/>
              <w:tabs>
                <w:tab w:val="left" w:pos="1134"/>
                <w:tab w:val="left" w:pos="1161"/>
              </w:tabs>
              <w:ind w:left="0"/>
              <w:rPr>
                <w:ins w:id="35" w:author="Author"/>
                <w:rFonts w:ascii="Arial" w:hAnsi="Arial" w:cs="Arial"/>
                <w:b/>
                <w:bCs/>
              </w:rPr>
            </w:pPr>
            <w:r w:rsidRPr="004C2C98">
              <w:rPr>
                <w:rFonts w:ascii="Arial" w:hAnsi="Arial" w:cs="Arial"/>
                <w:b/>
                <w:bCs/>
              </w:rPr>
              <w:t>“</w:t>
            </w:r>
            <w:r w:rsidR="004C2C98" w:rsidRPr="004C2C98">
              <w:rPr>
                <w:rFonts w:ascii="Arial" w:hAnsi="Arial" w:cs="Arial"/>
                <w:b/>
                <w:bCs/>
              </w:rPr>
              <w:t>Adjustment Tariff</w:t>
            </w:r>
            <w:r w:rsidR="004C2C98" w:rsidRPr="00573326">
              <w:rPr>
                <w:rFonts w:ascii="Arial" w:hAnsi="Arial" w:cs="Arial"/>
                <w:b/>
                <w:bCs/>
              </w:rPr>
              <w:t>”</w:t>
            </w:r>
          </w:p>
          <w:p w14:paraId="7B24A92B" w14:textId="77777777" w:rsidR="004E48E0" w:rsidRPr="00F6729D" w:rsidRDefault="004E48E0" w:rsidP="00F6729D">
            <w:pPr>
              <w:rPr>
                <w:ins w:id="36" w:author="Author"/>
              </w:rPr>
            </w:pPr>
          </w:p>
          <w:p w14:paraId="2B8A7C72" w14:textId="77777777" w:rsidR="004E48E0" w:rsidRDefault="004E48E0" w:rsidP="004E48E0">
            <w:pPr>
              <w:rPr>
                <w:ins w:id="37" w:author="Author"/>
                <w:rFonts w:ascii="Arial" w:hAnsi="Arial" w:cs="Arial"/>
                <w:b/>
                <w:bCs/>
              </w:rPr>
            </w:pPr>
          </w:p>
          <w:p w14:paraId="7A22BA12" w14:textId="77777777" w:rsidR="004E48E0" w:rsidRDefault="004E48E0" w:rsidP="004E48E0">
            <w:pPr>
              <w:rPr>
                <w:ins w:id="38" w:author="Author"/>
                <w:rFonts w:ascii="Arial" w:hAnsi="Arial" w:cs="Arial"/>
                <w:b/>
                <w:bCs/>
              </w:rPr>
            </w:pPr>
            <w:ins w:id="39" w:author="Author">
              <w:r w:rsidRPr="00F6729D">
                <w:rPr>
                  <w:rFonts w:ascii="Arial" w:hAnsi="Arial" w:cs="Arial"/>
                  <w:b/>
                  <w:bCs/>
                  <w:highlight w:val="green"/>
                </w:rPr>
                <w:t>“Advancement”</w:t>
              </w:r>
            </w:ins>
          </w:p>
          <w:p w14:paraId="0FA04439" w14:textId="77777777" w:rsidR="006E6377" w:rsidRPr="00F6729D" w:rsidRDefault="006E6377" w:rsidP="006E6377">
            <w:pPr>
              <w:rPr>
                <w:ins w:id="40" w:author="Author"/>
                <w:rFonts w:ascii="Arial" w:hAnsi="Arial" w:cs="Arial"/>
              </w:rPr>
            </w:pPr>
          </w:p>
          <w:p w14:paraId="6E504C7E" w14:textId="77777777" w:rsidR="006E6377" w:rsidRPr="00F6729D" w:rsidRDefault="006E6377" w:rsidP="006E6377">
            <w:pPr>
              <w:rPr>
                <w:ins w:id="41" w:author="Author"/>
                <w:rFonts w:ascii="Arial" w:hAnsi="Arial" w:cs="Arial"/>
              </w:rPr>
            </w:pPr>
          </w:p>
          <w:p w14:paraId="45A047AE" w14:textId="77777777" w:rsidR="006E6377" w:rsidRPr="00F6729D" w:rsidRDefault="006E6377" w:rsidP="006E6377">
            <w:pPr>
              <w:rPr>
                <w:ins w:id="42" w:author="Author"/>
                <w:rFonts w:ascii="Arial" w:hAnsi="Arial" w:cs="Arial"/>
              </w:rPr>
            </w:pPr>
          </w:p>
          <w:p w14:paraId="37A0BC86" w14:textId="77777777" w:rsidR="006E6377" w:rsidRDefault="006E6377" w:rsidP="006E6377">
            <w:pPr>
              <w:rPr>
                <w:ins w:id="43" w:author="Author"/>
                <w:rFonts w:ascii="Arial" w:hAnsi="Arial" w:cs="Arial"/>
                <w:b/>
                <w:bCs/>
              </w:rPr>
            </w:pPr>
          </w:p>
          <w:p w14:paraId="7439AC1E" w14:textId="77777777" w:rsidR="006E6377" w:rsidRDefault="006E6377" w:rsidP="006E6377">
            <w:pPr>
              <w:rPr>
                <w:ins w:id="44" w:author="Author"/>
                <w:rFonts w:ascii="Arial" w:hAnsi="Arial" w:cs="Arial"/>
                <w:b/>
                <w:bCs/>
              </w:rPr>
            </w:pPr>
            <w:ins w:id="45" w:author="Author">
              <w:r w:rsidRPr="00F6729D">
                <w:rPr>
                  <w:rFonts w:ascii="Arial" w:hAnsi="Arial" w:cs="Arial"/>
                  <w:b/>
                  <w:bCs/>
                  <w:highlight w:val="green"/>
                </w:rPr>
                <w:t>“Advancement Request”</w:t>
              </w:r>
            </w:ins>
          </w:p>
          <w:p w14:paraId="1CF737FF" w14:textId="2A64B327" w:rsidR="006E6377" w:rsidRPr="006E6377" w:rsidRDefault="006E6377" w:rsidP="00F6729D">
            <w:pPr>
              <w:rPr>
                <w:rFonts w:ascii="Arial" w:hAnsi="Arial" w:cs="Arial"/>
                <w:b/>
                <w:bCs/>
              </w:rPr>
            </w:pPr>
          </w:p>
        </w:tc>
        <w:tc>
          <w:tcPr>
            <w:tcW w:w="6662" w:type="dxa"/>
          </w:tcPr>
          <w:p w14:paraId="464DDC9E" w14:textId="77777777" w:rsidR="00E4516E" w:rsidRDefault="00573326">
            <w:pPr>
              <w:pStyle w:val="BodyTextIndent"/>
              <w:tabs>
                <w:tab w:val="left" w:pos="1134"/>
                <w:tab w:val="left" w:pos="1161"/>
              </w:tabs>
              <w:ind w:left="2"/>
              <w:rPr>
                <w:ins w:id="46" w:author="Autho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p w14:paraId="44F25D06" w14:textId="77777777" w:rsidR="004E48E0" w:rsidRDefault="006E6377" w:rsidP="00D605D4">
            <w:pPr>
              <w:pStyle w:val="BodyTextIndent"/>
              <w:tabs>
                <w:tab w:val="left" w:pos="1134"/>
                <w:tab w:val="left" w:pos="1161"/>
              </w:tabs>
              <w:ind w:left="2"/>
              <w:jc w:val="both"/>
              <w:rPr>
                <w:ins w:id="47" w:author="Author"/>
                <w:rFonts w:ascii="Arial" w:hAnsi="Arial"/>
                <w:color w:val="FF0000"/>
                <w:szCs w:val="22"/>
              </w:rPr>
            </w:pPr>
            <w:ins w:id="48" w:author="Author">
              <w:r w:rsidRPr="00F6729D">
                <w:rPr>
                  <w:rFonts w:ascii="Arial" w:hAnsi="Arial"/>
                  <w:color w:val="FF0000"/>
                  <w:szCs w:val="22"/>
                  <w:highlight w:val="green"/>
                </w:rPr>
                <w:t xml:space="preserve">advancement of the </w:t>
              </w:r>
              <w:r w:rsidRPr="00F6729D">
                <w:rPr>
                  <w:rFonts w:ascii="Arial" w:hAnsi="Arial"/>
                  <w:b/>
                  <w:bCs/>
                  <w:color w:val="FF0000"/>
                  <w:szCs w:val="22"/>
                  <w:highlight w:val="green"/>
                </w:rPr>
                <w:t>Construction Programme</w:t>
              </w:r>
              <w:r w:rsidRPr="00F6729D">
                <w:rPr>
                  <w:rFonts w:ascii="Arial" w:hAnsi="Arial"/>
                  <w:color w:val="FF0000"/>
                  <w:szCs w:val="22"/>
                  <w:highlight w:val="green"/>
                </w:rPr>
                <w:t xml:space="preserve"> to enable an earlier </w:t>
              </w:r>
              <w:r w:rsidRPr="00F6729D">
                <w:rPr>
                  <w:rFonts w:ascii="Arial" w:hAnsi="Arial"/>
                  <w:b/>
                  <w:bCs/>
                  <w:color w:val="FF0000"/>
                  <w:szCs w:val="22"/>
                  <w:highlight w:val="green"/>
                </w:rPr>
                <w:t xml:space="preserve">Completion Date </w:t>
              </w:r>
              <w:r w:rsidRPr="00F6729D">
                <w:rPr>
                  <w:rFonts w:ascii="Arial" w:hAnsi="Arial"/>
                  <w:color w:val="FF0000"/>
                  <w:szCs w:val="22"/>
                  <w:highlight w:val="green"/>
                </w:rPr>
                <w:t xml:space="preserve">for connection to or use of the </w:t>
              </w:r>
              <w:r w:rsidRPr="00F6729D">
                <w:rPr>
                  <w:rFonts w:ascii="Arial" w:hAnsi="Arial"/>
                  <w:b/>
                  <w:bCs/>
                  <w:color w:val="FF0000"/>
                  <w:szCs w:val="22"/>
                  <w:highlight w:val="green"/>
                </w:rPr>
                <w:t xml:space="preserve">National Electricity Transmission System </w:t>
              </w:r>
              <w:r w:rsidRPr="00F6729D">
                <w:rPr>
                  <w:rFonts w:ascii="Arial" w:hAnsi="Arial"/>
                  <w:color w:val="FF0000"/>
                  <w:szCs w:val="22"/>
                  <w:highlight w:val="green"/>
                </w:rPr>
                <w:t xml:space="preserve">or </w:t>
              </w:r>
              <w:r w:rsidRPr="00F6729D">
                <w:rPr>
                  <w:rFonts w:ascii="Arial" w:hAnsi="Arial"/>
                  <w:b/>
                  <w:bCs/>
                  <w:color w:val="FF0000"/>
                  <w:szCs w:val="22"/>
                  <w:highlight w:val="green"/>
                </w:rPr>
                <w:t xml:space="preserve">Energisation </w:t>
              </w:r>
              <w:r w:rsidRPr="00F6729D">
                <w:rPr>
                  <w:rFonts w:ascii="Arial" w:hAnsi="Arial"/>
                  <w:color w:val="FF0000"/>
                  <w:szCs w:val="22"/>
                  <w:highlight w:val="green"/>
                </w:rPr>
                <w:t xml:space="preserve">in the case of </w:t>
              </w:r>
              <w:r w:rsidRPr="00F6729D">
                <w:rPr>
                  <w:rFonts w:ascii="Arial" w:hAnsi="Arial"/>
                  <w:b/>
                  <w:bCs/>
                  <w:color w:val="FF0000"/>
                  <w:szCs w:val="22"/>
                  <w:highlight w:val="green"/>
                </w:rPr>
                <w:t>Embedded Power Stations</w:t>
              </w:r>
              <w:r w:rsidRPr="00F6729D">
                <w:rPr>
                  <w:rFonts w:ascii="Arial" w:hAnsi="Arial"/>
                  <w:color w:val="FF0000"/>
                  <w:szCs w:val="22"/>
                  <w:highlight w:val="green"/>
                </w:rPr>
                <w:t>;</w:t>
              </w:r>
            </w:ins>
          </w:p>
          <w:p w14:paraId="532BEC3B" w14:textId="1DC4B875" w:rsidR="006E6377" w:rsidRPr="003C2C4F" w:rsidRDefault="003C2C4F" w:rsidP="00D605D4">
            <w:pPr>
              <w:pStyle w:val="BodyTextIndent"/>
              <w:tabs>
                <w:tab w:val="left" w:pos="1134"/>
                <w:tab w:val="left" w:pos="1161"/>
              </w:tabs>
              <w:ind w:left="2"/>
              <w:jc w:val="both"/>
              <w:rPr>
                <w:rFonts w:ascii="Arial" w:hAnsi="Arial" w:cs="Arial"/>
                <w:szCs w:val="22"/>
                <w:lang w:val="en-US"/>
              </w:rPr>
            </w:pPr>
            <w:ins w:id="49" w:author="Author">
              <w:r w:rsidRPr="00F6729D">
                <w:rPr>
                  <w:rFonts w:ascii="Arial" w:hAnsi="Arial"/>
                  <w:color w:val="FF0000"/>
                  <w:szCs w:val="22"/>
                  <w:highlight w:val="green"/>
                </w:rPr>
                <w:t xml:space="preserve">a request for </w:t>
              </w:r>
              <w:r w:rsidRPr="00F6729D">
                <w:rPr>
                  <w:rFonts w:ascii="Arial" w:hAnsi="Arial"/>
                  <w:b/>
                  <w:bCs/>
                  <w:color w:val="FF0000"/>
                  <w:szCs w:val="22"/>
                  <w:highlight w:val="green"/>
                </w:rPr>
                <w:t xml:space="preserve">Advancement </w:t>
              </w:r>
              <w:r w:rsidRPr="00F6729D">
                <w:rPr>
                  <w:rFonts w:ascii="Arial" w:hAnsi="Arial"/>
                  <w:color w:val="FF0000"/>
                  <w:szCs w:val="22"/>
                  <w:highlight w:val="green"/>
                </w:rPr>
                <w:t xml:space="preserve">in the form set out in the </w:t>
              </w:r>
              <w:r w:rsidRPr="00F6729D">
                <w:rPr>
                  <w:rFonts w:ascii="Arial" w:hAnsi="Arial"/>
                  <w:b/>
                  <w:bCs/>
                  <w:color w:val="FF0000"/>
                  <w:szCs w:val="22"/>
                  <w:highlight w:val="green"/>
                </w:rPr>
                <w:t>Gate 2 Criteria Methodology</w:t>
              </w:r>
              <w:r w:rsidRPr="00F6729D">
                <w:rPr>
                  <w:rFonts w:ascii="Arial" w:hAnsi="Arial"/>
                  <w:color w:val="FF0000"/>
                  <w:szCs w:val="22"/>
                  <w:highlight w:val="green"/>
                </w:rPr>
                <w:t>;</w:t>
              </w:r>
            </w:ins>
          </w:p>
        </w:tc>
      </w:tr>
      <w:tr w:rsidR="00B739A8" w14:paraId="7CFD36D8" w14:textId="77777777" w:rsidTr="003A67C0">
        <w:trPr>
          <w:trHeight w:val="300"/>
        </w:trPr>
        <w:tc>
          <w:tcPr>
            <w:tcW w:w="269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662"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3A67C0">
        <w:trPr>
          <w:trHeight w:val="300"/>
        </w:trPr>
        <w:tc>
          <w:tcPr>
            <w:tcW w:w="269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662"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3A67C0">
        <w:trPr>
          <w:trHeight w:val="300"/>
        </w:trPr>
        <w:tc>
          <w:tcPr>
            <w:tcW w:w="269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662"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3A67C0">
        <w:trPr>
          <w:trHeight w:val="300"/>
        </w:trPr>
        <w:tc>
          <w:tcPr>
            <w:tcW w:w="269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lastRenderedPageBreak/>
              <w:t>“Agency”</w:t>
            </w:r>
          </w:p>
        </w:tc>
        <w:tc>
          <w:tcPr>
            <w:tcW w:w="6662"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3A67C0">
        <w:trPr>
          <w:trHeight w:val="300"/>
        </w:trPr>
        <w:tc>
          <w:tcPr>
            <w:tcW w:w="269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662"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3A67C0">
        <w:trPr>
          <w:trHeight w:val="300"/>
        </w:trPr>
        <w:tc>
          <w:tcPr>
            <w:tcW w:w="269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662"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3A67C0">
        <w:trPr>
          <w:trHeight w:val="300"/>
        </w:trPr>
        <w:tc>
          <w:tcPr>
            <w:tcW w:w="269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662"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3A67C0">
        <w:trPr>
          <w:trHeight w:val="300"/>
        </w:trPr>
        <w:tc>
          <w:tcPr>
            <w:tcW w:w="269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662" w:type="dxa"/>
          </w:tcPr>
          <w:p w14:paraId="588F37CA" w14:textId="77777777" w:rsidR="004D5A11" w:rsidRDefault="004D5A11">
            <w:pPr>
              <w:pStyle w:val="clauseindent"/>
              <w:ind w:left="0"/>
              <w:jc w:val="both"/>
              <w:rPr>
                <w:rFonts w:ascii="Arial" w:hAnsi="Arial" w:cs="Arial"/>
              </w:rPr>
            </w:pPr>
            <w:bookmarkStart w:id="50" w:name="_BPDCD_4"/>
            <w:r w:rsidRPr="00DE41AF">
              <w:rPr>
                <w:rFonts w:ascii="Arial" w:hAnsi="Arial" w:cs="Arial"/>
              </w:rPr>
              <w:t xml:space="preserve">as </w:t>
            </w:r>
            <w:bookmarkEnd w:id="50"/>
            <w:r>
              <w:rPr>
                <w:rFonts w:ascii="Arial" w:hAnsi="Arial" w:cs="Arial"/>
              </w:rPr>
              <w:t>defined in Paragraph 8A.4.4.2</w:t>
            </w:r>
            <w:bookmarkStart w:id="51" w:name="_BPDCD_5"/>
            <w:r w:rsidRPr="00DE41AF">
              <w:rPr>
                <w:rFonts w:ascii="Arial" w:hAnsi="Arial" w:cs="Arial"/>
              </w:rPr>
              <w:t>;</w:t>
            </w:r>
            <w:r>
              <w:rPr>
                <w:rFonts w:ascii="Arial" w:hAnsi="Arial" w:cs="Arial"/>
                <w:color w:val="0000FF"/>
                <w:u w:val="double"/>
              </w:rPr>
              <w:t xml:space="preserve"> </w:t>
            </w:r>
            <w:bookmarkEnd w:id="51"/>
          </w:p>
        </w:tc>
      </w:tr>
      <w:tr w:rsidR="004D5A11" w14:paraId="23820513" w14:textId="77777777" w:rsidTr="003A67C0">
        <w:trPr>
          <w:trHeight w:val="300"/>
        </w:trPr>
        <w:tc>
          <w:tcPr>
            <w:tcW w:w="269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662"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3A67C0">
        <w:trPr>
          <w:trHeight w:val="300"/>
        </w:trPr>
        <w:tc>
          <w:tcPr>
            <w:tcW w:w="2695" w:type="dxa"/>
          </w:tcPr>
          <w:p w14:paraId="4E097521"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 Interim Vacancies</w:t>
            </w:r>
            <w:r>
              <w:rPr>
                <w:rFonts w:ascii="Arial" w:hAnsi="Arial" w:cs="Arial"/>
              </w:rPr>
              <w:t>"</w:t>
            </w:r>
          </w:p>
        </w:tc>
        <w:tc>
          <w:tcPr>
            <w:tcW w:w="6662"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52" w:name="_BPDCD_6"/>
            <w:r w:rsidRPr="00DE41AF">
              <w:rPr>
                <w:rFonts w:ascii="Arial" w:hAnsi="Arial" w:cs="Arial"/>
              </w:rPr>
              <w:t>;</w:t>
            </w:r>
            <w:bookmarkEnd w:id="52"/>
          </w:p>
        </w:tc>
      </w:tr>
      <w:tr w:rsidR="004D5A11" w14:paraId="4C978D3E" w14:textId="77777777" w:rsidTr="003A67C0">
        <w:trPr>
          <w:trHeight w:val="300"/>
        </w:trPr>
        <w:tc>
          <w:tcPr>
            <w:tcW w:w="269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662"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lastRenderedPageBreak/>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3A67C0">
        <w:trPr>
          <w:trHeight w:val="300"/>
        </w:trPr>
        <w:tc>
          <w:tcPr>
            <w:tcW w:w="2695" w:type="dxa"/>
          </w:tcPr>
          <w:p w14:paraId="6D1272D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Ancillary Services</w:t>
            </w:r>
            <w:r>
              <w:rPr>
                <w:rFonts w:ascii="Arial" w:hAnsi="Arial" w:cs="Arial"/>
              </w:rPr>
              <w:t>"</w:t>
            </w:r>
          </w:p>
        </w:tc>
        <w:tc>
          <w:tcPr>
            <w:tcW w:w="6662"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3A67C0">
        <w:trPr>
          <w:trHeight w:val="300"/>
        </w:trPr>
        <w:tc>
          <w:tcPr>
            <w:tcW w:w="269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662"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3A67C0">
        <w:trPr>
          <w:trHeight w:val="300"/>
        </w:trPr>
        <w:tc>
          <w:tcPr>
            <w:tcW w:w="269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662"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3A67C0">
        <w:trPr>
          <w:trHeight w:val="300"/>
        </w:trPr>
        <w:tc>
          <w:tcPr>
            <w:tcW w:w="269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662"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3A67C0">
        <w:trPr>
          <w:trHeight w:val="300"/>
        </w:trPr>
        <w:tc>
          <w:tcPr>
            <w:tcW w:w="2695" w:type="dxa"/>
          </w:tcPr>
          <w:p w14:paraId="48CDDE0D" w14:textId="77777777" w:rsidR="004D5A11" w:rsidRDefault="004D5A11">
            <w:pPr>
              <w:pStyle w:val="clauseindent"/>
              <w:ind w:left="0"/>
              <w:rPr>
                <w:rFonts w:ascii="Arial" w:hAnsi="Arial" w:cs="Arial"/>
              </w:rPr>
            </w:pPr>
            <w:r>
              <w:rPr>
                <w:rFonts w:ascii="Arial" w:hAnsi="Arial" w:cs="Arial"/>
              </w:rPr>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662"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3A67C0">
        <w:trPr>
          <w:trHeight w:val="300"/>
        </w:trPr>
        <w:tc>
          <w:tcPr>
            <w:tcW w:w="269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662"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3A67C0">
        <w:trPr>
          <w:trHeight w:val="300"/>
        </w:trPr>
        <w:tc>
          <w:tcPr>
            <w:tcW w:w="269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662" w:type="dxa"/>
          </w:tcPr>
          <w:p w14:paraId="54756B90" w14:textId="0753ABB8" w:rsidR="004D5A11" w:rsidRDefault="7E2C4037">
            <w:pPr>
              <w:pStyle w:val="clauseindent"/>
              <w:ind w:left="0"/>
              <w:jc w:val="both"/>
              <w:rPr>
                <w:rFonts w:ascii="Arial" w:hAnsi="Arial" w:cs="Arial"/>
              </w:rPr>
            </w:pPr>
            <w:r w:rsidRPr="5659255A">
              <w:rPr>
                <w:rFonts w:ascii="Arial" w:hAnsi="Arial" w:cs="Arial"/>
              </w:rPr>
              <w:t xml:space="preserve">as defined in the  </w:t>
            </w:r>
            <w:r w:rsidR="003107D6"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179D6FB0" w14:textId="77777777" w:rsidTr="003A67C0">
        <w:trPr>
          <w:trHeight w:val="300"/>
        </w:trPr>
        <w:tc>
          <w:tcPr>
            <w:tcW w:w="269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662" w:type="dxa"/>
          </w:tcPr>
          <w:p w14:paraId="0478568F" w14:textId="4F3343AD" w:rsidR="004D5A11" w:rsidRDefault="7E2C4037">
            <w:pPr>
              <w:pStyle w:val="clauseindent"/>
              <w:ind w:left="0"/>
              <w:jc w:val="both"/>
              <w:rPr>
                <w:rFonts w:ascii="Arial" w:hAnsi="Arial" w:cs="Arial"/>
              </w:rPr>
            </w:pPr>
            <w:bookmarkStart w:id="53" w:name="_BPDCD_7"/>
            <w:r w:rsidRPr="5659255A">
              <w:rPr>
                <w:rFonts w:ascii="Arial" w:hAnsi="Arial" w:cs="Arial"/>
              </w:rPr>
              <w:t xml:space="preserve">the </w:t>
            </w:r>
            <w:bookmarkEnd w:id="53"/>
            <w:r w:rsidRPr="5659255A">
              <w:rPr>
                <w:rFonts w:ascii="Arial" w:hAnsi="Arial" w:cs="Arial"/>
              </w:rPr>
              <w:t xml:space="preserve">highest contractual </w:t>
            </w:r>
            <w:r w:rsidRPr="5659255A">
              <w:rPr>
                <w:rFonts w:ascii="Arial" w:hAnsi="Arial" w:cs="Arial"/>
                <w:b/>
                <w:bCs/>
              </w:rPr>
              <w:t>Transmission Entry Capacity</w:t>
            </w:r>
            <w:r w:rsidRPr="5659255A">
              <w:rPr>
                <w:rFonts w:ascii="Arial" w:hAnsi="Arial" w:cs="Arial"/>
              </w:rPr>
              <w:t xml:space="preserve"> figure for year “t” provided to </w:t>
            </w:r>
            <w:r w:rsidRPr="5659255A">
              <w:rPr>
                <w:rFonts w:ascii="Arial" w:hAnsi="Arial" w:cs="Arial"/>
                <w:b/>
                <w:bCs/>
              </w:rPr>
              <w:t>The Company</w:t>
            </w:r>
            <w:r w:rsidRPr="5659255A">
              <w:rPr>
                <w:rFonts w:ascii="Arial" w:hAnsi="Arial" w:cs="Arial"/>
              </w:rPr>
              <w:t xml:space="preserve"> up to and including 31 October in year “t-1” for publication in the October update of the </w:t>
            </w:r>
            <w:r w:rsidR="4E4D145C" w:rsidRPr="5659255A">
              <w:rPr>
                <w:rFonts w:ascii="Arial" w:hAnsi="Arial" w:cs="Arial"/>
              </w:rPr>
              <w:t xml:space="preserve"> </w:t>
            </w:r>
            <w:r w:rsidR="00B773A2" w:rsidRPr="00B773A2">
              <w:rPr>
                <w:rFonts w:ascii="Arial" w:hAnsi="Arial" w:cs="Arial"/>
                <w:b/>
                <w:bCs/>
              </w:rPr>
              <w:t>Electricity</w:t>
            </w:r>
            <w:r w:rsidR="4E4D145C" w:rsidRPr="00123BEA">
              <w:rPr>
                <w:rFonts w:ascii="Arial" w:hAnsi="Arial" w:cs="Arial"/>
                <w:b/>
                <w:bCs/>
              </w:rPr>
              <w:t xml:space="preserve"> Ten Year Statement</w:t>
            </w:r>
            <w:r w:rsidRPr="5659255A">
              <w:rPr>
                <w:rFonts w:ascii="Arial" w:hAnsi="Arial" w:cs="Arial"/>
              </w:rPr>
              <w:t>;</w:t>
            </w:r>
          </w:p>
        </w:tc>
      </w:tr>
      <w:tr w:rsidR="004D5A11" w14:paraId="4D543CBB" w14:textId="77777777" w:rsidTr="003A67C0">
        <w:trPr>
          <w:trHeight w:val="300"/>
        </w:trPr>
        <w:tc>
          <w:tcPr>
            <w:tcW w:w="2695" w:type="dxa"/>
          </w:tcPr>
          <w:p w14:paraId="5AD370A1" w14:textId="77777777" w:rsidR="004D5A11" w:rsidRDefault="004D5A11">
            <w:pPr>
              <w:pStyle w:val="clauseindent"/>
              <w:ind w:left="0"/>
              <w:rPr>
                <w:ins w:id="54" w:author="Author"/>
                <w:rFonts w:ascii="Arial" w:hAnsi="Arial" w:cs="Arial"/>
              </w:rPr>
            </w:pPr>
            <w:r>
              <w:rPr>
                <w:rFonts w:ascii="Arial" w:hAnsi="Arial" w:cs="Arial"/>
              </w:rPr>
              <w:t>"</w:t>
            </w:r>
            <w:r>
              <w:rPr>
                <w:rFonts w:ascii="Arial" w:hAnsi="Arial" w:cs="Arial"/>
                <w:b/>
              </w:rPr>
              <w:t>Application for a STTEC</w:t>
            </w:r>
            <w:r>
              <w:rPr>
                <w:rFonts w:ascii="Arial" w:hAnsi="Arial" w:cs="Arial"/>
              </w:rPr>
              <w:t>"</w:t>
            </w:r>
          </w:p>
          <w:p w14:paraId="0DD26E36" w14:textId="0DD6B7B2" w:rsidR="00E175CF" w:rsidRDefault="00E175CF">
            <w:pPr>
              <w:pStyle w:val="clauseindent"/>
              <w:ind w:left="0"/>
              <w:rPr>
                <w:rFonts w:ascii="Arial" w:hAnsi="Arial" w:cs="Arial"/>
                <w:b/>
                <w:color w:val="FF0000"/>
                <w:sz w:val="24"/>
              </w:rPr>
            </w:pPr>
          </w:p>
        </w:tc>
        <w:tc>
          <w:tcPr>
            <w:tcW w:w="6662" w:type="dxa"/>
          </w:tcPr>
          <w:p w14:paraId="35293119" w14:textId="77777777" w:rsidR="004D5A11" w:rsidRDefault="004D5A11">
            <w:pPr>
              <w:pStyle w:val="clauseindent"/>
              <w:ind w:left="0"/>
              <w:jc w:val="both"/>
              <w:rPr>
                <w:del w:id="55" w:author="Autho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56" w:name="_BPDCI_9"/>
            <w:r w:rsidRPr="00DE41AF">
              <w:rPr>
                <w:rFonts w:ascii="Arial" w:hAnsi="Arial" w:cs="Arial"/>
              </w:rPr>
              <w:t>;</w:t>
            </w:r>
            <w:bookmarkEnd w:id="56"/>
          </w:p>
          <w:p w14:paraId="5CDAB4BA" w14:textId="0647AE8E" w:rsidR="002E4F8F" w:rsidRPr="0093694E" w:rsidRDefault="002E4F8F" w:rsidP="00E43116">
            <w:pPr>
              <w:spacing w:after="160" w:line="259" w:lineRule="auto"/>
              <w:jc w:val="both"/>
              <w:rPr>
                <w:rFonts w:ascii="Arial" w:eastAsiaTheme="minorEastAsia" w:hAnsi="Arial" w:cs="Arial"/>
                <w:color w:val="FF0000"/>
                <w:sz w:val="24"/>
              </w:rPr>
            </w:pPr>
          </w:p>
        </w:tc>
      </w:tr>
      <w:tr w:rsidR="004D5A11" w14:paraId="1BF1CB69" w14:textId="77777777" w:rsidTr="003A67C0">
        <w:trPr>
          <w:trHeight w:val="300"/>
        </w:trPr>
        <w:tc>
          <w:tcPr>
            <w:tcW w:w="269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662"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57" w:name="_BPDCD_10"/>
            <w:r w:rsidRPr="00DE41AF">
              <w:rPr>
                <w:rFonts w:ascii="Arial Bold" w:hAnsi="Arial Bold" w:cs="Arial"/>
                <w:b/>
                <w:bCs/>
              </w:rPr>
              <w:t>The Company</w:t>
            </w:r>
            <w:r w:rsidRPr="00DE41AF">
              <w:rPr>
                <w:rFonts w:ascii="Arial Bold" w:hAnsi="Arial Bold" w:cs="Arial"/>
              </w:rPr>
              <w:t xml:space="preserve"> </w:t>
            </w:r>
            <w:bookmarkEnd w:id="57"/>
            <w:r>
              <w:rPr>
                <w:rFonts w:ascii="Arial" w:hAnsi="Arial" w:cs="Arial"/>
              </w:rPr>
              <w:t xml:space="preserve">and other network operators from time to time for </w:t>
            </w:r>
            <w:r>
              <w:rPr>
                <w:rFonts w:ascii="Arial" w:hAnsi="Arial" w:cs="Arial"/>
              </w:rPr>
              <w:lastRenderedPageBreak/>
              <w:t xml:space="preserve">the purpose of providing </w:t>
            </w:r>
            <w:r>
              <w:rPr>
                <w:rFonts w:ascii="Arial" w:hAnsi="Arial" w:cs="Arial"/>
                <w:b/>
                <w:bCs/>
              </w:rPr>
              <w:t>Independent Credit Assessments</w:t>
            </w:r>
            <w:r>
              <w:rPr>
                <w:rFonts w:ascii="Arial" w:hAnsi="Arial" w:cs="Arial"/>
              </w:rPr>
              <w:t xml:space="preserve"> details of such agencies to be published on the </w:t>
            </w:r>
            <w:bookmarkStart w:id="58" w:name="_BPDCD_11"/>
            <w:r w:rsidRPr="00DE41AF">
              <w:rPr>
                <w:rFonts w:ascii="Arial Bold" w:hAnsi="Arial Bold" w:cs="Arial"/>
                <w:b/>
                <w:bCs/>
              </w:rPr>
              <w:t xml:space="preserve">The Company </w:t>
            </w:r>
            <w:bookmarkEnd w:id="58"/>
            <w:r>
              <w:rPr>
                <w:rFonts w:ascii="Arial" w:hAnsi="Arial" w:cs="Arial"/>
                <w:b/>
                <w:bCs/>
              </w:rPr>
              <w:t>Website</w:t>
            </w:r>
            <w:r>
              <w:rPr>
                <w:rFonts w:ascii="Arial" w:hAnsi="Arial" w:cs="Arial"/>
              </w:rPr>
              <w:t>;</w:t>
            </w:r>
          </w:p>
        </w:tc>
      </w:tr>
      <w:tr w:rsidR="004D5A11" w14:paraId="7C5DF80F" w14:textId="77777777" w:rsidTr="003A67C0">
        <w:trPr>
          <w:trHeight w:val="300"/>
        </w:trPr>
        <w:tc>
          <w:tcPr>
            <w:tcW w:w="269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lastRenderedPageBreak/>
              <w:t>"</w:t>
            </w:r>
            <w:r w:rsidRPr="00A036D5">
              <w:rPr>
                <w:rFonts w:ascii="Arial" w:hAnsi="Arial" w:cs="Arial"/>
                <w:b/>
              </w:rPr>
              <w:t>Approved CUSC Modification</w:t>
            </w:r>
            <w:r w:rsidRPr="00A036D5">
              <w:rPr>
                <w:rFonts w:ascii="Arial" w:hAnsi="Arial" w:cs="Arial"/>
              </w:rPr>
              <w:t>"</w:t>
            </w:r>
          </w:p>
        </w:tc>
        <w:tc>
          <w:tcPr>
            <w:tcW w:w="6662"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3A67C0">
        <w:trPr>
          <w:trHeight w:val="300"/>
        </w:trPr>
        <w:tc>
          <w:tcPr>
            <w:tcW w:w="269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662"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3A67C0">
        <w:trPr>
          <w:trHeight w:val="300"/>
        </w:trPr>
        <w:tc>
          <w:tcPr>
            <w:tcW w:w="269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662"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3A67C0">
        <w:trPr>
          <w:trHeight w:val="300"/>
        </w:trPr>
        <w:tc>
          <w:tcPr>
            <w:tcW w:w="269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662"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3A67C0">
        <w:trPr>
          <w:trHeight w:val="300"/>
        </w:trPr>
        <w:tc>
          <w:tcPr>
            <w:tcW w:w="269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662"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5659255A" w14:paraId="00F1E5F3" w14:textId="77777777" w:rsidTr="003A67C0">
        <w:trPr>
          <w:trHeight w:val="300"/>
        </w:trPr>
        <w:tc>
          <w:tcPr>
            <w:tcW w:w="2695" w:type="dxa"/>
          </w:tcPr>
          <w:p w14:paraId="066C831C" w14:textId="2A4C70E8" w:rsidR="0A01550C" w:rsidRDefault="0A01550C" w:rsidP="00123BEA">
            <w:pPr>
              <w:pStyle w:val="clauseindent"/>
              <w:ind w:left="0"/>
              <w:rPr>
                <w:rFonts w:ascii="Arial" w:hAnsi="Arial" w:cs="Arial"/>
              </w:rPr>
            </w:pPr>
            <w:r w:rsidRPr="00123BEA">
              <w:rPr>
                <w:rFonts w:ascii="Arial" w:hAnsi="Arial" w:cs="Arial"/>
                <w:b/>
                <w:bCs/>
              </w:rPr>
              <w:t>Assimilated Law</w:t>
            </w:r>
          </w:p>
        </w:tc>
        <w:tc>
          <w:tcPr>
            <w:tcW w:w="6662" w:type="dxa"/>
          </w:tcPr>
          <w:p w14:paraId="6439C6D7" w14:textId="419F14D9" w:rsidR="0A01550C" w:rsidRDefault="00B773A2" w:rsidP="00123BEA">
            <w:pPr>
              <w:pStyle w:val="clauseindent"/>
              <w:ind w:left="0"/>
              <w:jc w:val="both"/>
              <w:rPr>
                <w:rFonts w:ascii="Arial" w:hAnsi="Arial" w:cs="Arial"/>
              </w:rPr>
            </w:pPr>
            <w:r>
              <w:rPr>
                <w:rFonts w:ascii="Arial" w:hAnsi="Arial" w:cs="Arial"/>
              </w:rPr>
              <w:t>h</w:t>
            </w:r>
            <w:r w:rsidR="0A01550C" w:rsidRPr="5659255A">
              <w:rPr>
                <w:rFonts w:ascii="Arial" w:hAnsi="Arial" w:cs="Arial"/>
              </w:rPr>
              <w:t>as the same meaning as that given by section 6(7) of the European Union (</w:t>
            </w:r>
            <w:r w:rsidR="00A52D60" w:rsidRPr="5659255A">
              <w:rPr>
                <w:rFonts w:ascii="Arial" w:hAnsi="Arial" w:cs="Arial"/>
              </w:rPr>
              <w:t>Withdrawal</w:t>
            </w:r>
            <w:r w:rsidR="0A01550C" w:rsidRPr="5659255A">
              <w:rPr>
                <w:rFonts w:ascii="Arial" w:hAnsi="Arial" w:cs="Arial"/>
              </w:rPr>
              <w:t xml:space="preserve">) Act 2018; </w:t>
            </w:r>
          </w:p>
        </w:tc>
      </w:tr>
      <w:tr w:rsidR="00062FF6" w14:paraId="32CBD474" w14:textId="77777777" w:rsidTr="003A67C0">
        <w:trPr>
          <w:trHeight w:val="300"/>
        </w:trPr>
        <w:tc>
          <w:tcPr>
            <w:tcW w:w="269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662"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3A67C0">
        <w:trPr>
          <w:trHeight w:val="300"/>
        </w:trPr>
        <w:tc>
          <w:tcPr>
            <w:tcW w:w="269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662"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3A67C0">
        <w:trPr>
          <w:trHeight w:val="300"/>
        </w:trPr>
        <w:tc>
          <w:tcPr>
            <w:tcW w:w="269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662" w:type="dxa"/>
          </w:tcPr>
          <w:p w14:paraId="523B300D" w14:textId="1CF38452"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sidR="00B57FD0">
              <w:rPr>
                <w:rFonts w:ascii="Arial" w:hAnsi="Arial" w:cs="Arial"/>
                <w:b/>
                <w:szCs w:val="22"/>
              </w:rPr>
              <w:t>;</w:t>
            </w:r>
            <w:r>
              <w:rPr>
                <w:rFonts w:ascii="Arial" w:hAnsi="Arial" w:cs="Arial"/>
                <w:szCs w:val="22"/>
              </w:rPr>
              <w:t xml:space="preserve"> </w:t>
            </w:r>
          </w:p>
          <w:p w14:paraId="43AF3E5C" w14:textId="73142AB1"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w:t>
            </w:r>
            <w:r w:rsidR="00B57FD0">
              <w:rPr>
                <w:rFonts w:ascii="Arial" w:hAnsi="Arial" w:cs="Arial"/>
                <w:szCs w:val="22"/>
              </w:rPr>
              <w:t xml:space="preserve"> </w:t>
            </w:r>
            <w:r w:rsidR="00B57FD0" w:rsidRPr="00A02259">
              <w:rPr>
                <w:rFonts w:ascii="Arial" w:hAnsi="Arial" w:cs="Arial"/>
                <w:szCs w:val="22"/>
              </w:rPr>
              <w:t>but excluding in each case</w:t>
            </w:r>
            <w:r w:rsidR="00B57FD0">
              <w:rPr>
                <w:rFonts w:ascii="Arial" w:hAnsi="Arial" w:cs="Arial"/>
                <w:szCs w:val="22"/>
              </w:rPr>
              <w:t xml:space="preserve"> (a) and (b)</w:t>
            </w:r>
            <w:r w:rsidR="00B57FD0" w:rsidRPr="00A02259">
              <w:rPr>
                <w:rFonts w:ascii="Arial" w:hAnsi="Arial" w:cs="Arial"/>
                <w:szCs w:val="22"/>
              </w:rPr>
              <w:t xml:space="preserve"> any </w:t>
            </w:r>
            <w:r w:rsidR="00B57FD0" w:rsidRPr="00A02259">
              <w:rPr>
                <w:rFonts w:ascii="Arial" w:hAnsi="Arial" w:cs="Arial"/>
                <w:b/>
                <w:bCs/>
                <w:szCs w:val="22"/>
              </w:rPr>
              <w:t>[Excepted Works]</w:t>
            </w:r>
            <w:r w:rsidR="00B57FD0">
              <w:rPr>
                <w:rFonts w:ascii="Arial" w:hAnsi="Arial" w:cs="Arial"/>
                <w:b/>
                <w:bCs/>
                <w:szCs w:val="22"/>
              </w:rPr>
              <w:t>,</w:t>
            </w:r>
            <w:r>
              <w:rPr>
                <w:rFonts w:ascii="Arial" w:hAnsi="Arial" w:cs="Arial"/>
                <w:szCs w:val="22"/>
              </w:rPr>
              <w:t xml:space="preserve">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3A67C0">
        <w:trPr>
          <w:trHeight w:val="300"/>
        </w:trPr>
        <w:tc>
          <w:tcPr>
            <w:tcW w:w="269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662"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3A67C0">
        <w:trPr>
          <w:trHeight w:val="300"/>
        </w:trPr>
        <w:tc>
          <w:tcPr>
            <w:tcW w:w="269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662"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3A67C0">
        <w:trPr>
          <w:trHeight w:val="300"/>
        </w:trPr>
        <w:tc>
          <w:tcPr>
            <w:tcW w:w="269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662"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3A67C0">
        <w:trPr>
          <w:trHeight w:val="300"/>
        </w:trPr>
        <w:tc>
          <w:tcPr>
            <w:tcW w:w="269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662"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3A67C0">
        <w:trPr>
          <w:trHeight w:val="300"/>
        </w:trPr>
        <w:tc>
          <w:tcPr>
            <w:tcW w:w="269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662"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59" w:name="_BPDCD_13"/>
            <w:r w:rsidRPr="00DE41AF">
              <w:rPr>
                <w:rFonts w:ascii="Arial Bold" w:hAnsi="Arial Bold" w:cs="Arial"/>
                <w:b/>
                <w:lang w:val="en-US"/>
              </w:rPr>
              <w:t>The Company</w:t>
            </w:r>
            <w:r w:rsidRPr="00DE41AF">
              <w:rPr>
                <w:rFonts w:ascii="Arial Bold" w:hAnsi="Arial Bold" w:cs="Arial"/>
                <w:lang w:val="en-US"/>
              </w:rPr>
              <w:t xml:space="preserve"> </w:t>
            </w:r>
            <w:bookmarkEnd w:id="59"/>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60" w:name="_BPDCD_14"/>
            <w:r w:rsidRPr="00DE41AF">
              <w:rPr>
                <w:rFonts w:ascii="Arial" w:hAnsi="Arial" w:cs="Arial"/>
                <w:lang w:val="en-US"/>
              </w:rPr>
              <w:t>;</w:t>
            </w:r>
            <w:bookmarkEnd w:id="60"/>
          </w:p>
        </w:tc>
      </w:tr>
      <w:tr w:rsidR="004D5A11" w14:paraId="33D9BCB0" w14:textId="77777777" w:rsidTr="003A67C0">
        <w:trPr>
          <w:trHeight w:val="300"/>
        </w:trPr>
        <w:tc>
          <w:tcPr>
            <w:tcW w:w="269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662"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3A67C0">
        <w:trPr>
          <w:trHeight w:val="300"/>
        </w:trPr>
        <w:tc>
          <w:tcPr>
            <w:tcW w:w="2695" w:type="dxa"/>
          </w:tcPr>
          <w:p w14:paraId="43287AFD"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662" w:type="dxa"/>
          </w:tcPr>
          <w:p w14:paraId="03030797" w14:textId="18188AFD" w:rsidR="004D5A11" w:rsidRDefault="7E2C4037" w:rsidP="00123BEA">
            <w:pPr>
              <w:pStyle w:val="clauseindent"/>
              <w:spacing w:line="259" w:lineRule="auto"/>
              <w:ind w:left="0"/>
              <w:jc w:val="both"/>
              <w:rPr>
                <w:rFonts w:ascii="Arial" w:hAnsi="Arial" w:cs="Arial"/>
              </w:rPr>
            </w:pPr>
            <w:r w:rsidRPr="5659255A">
              <w:rPr>
                <w:rFonts w:ascii="Arial" w:hAnsi="Arial" w:cs="Arial"/>
              </w:rPr>
              <w:t xml:space="preserve">as defined in the </w:t>
            </w:r>
            <w:r w:rsidR="0EC58D7B" w:rsidRPr="00123BEA">
              <w:rPr>
                <w:rFonts w:ascii="Arial" w:hAnsi="Arial" w:cs="Arial"/>
                <w:b/>
                <w:bCs/>
              </w:rPr>
              <w:t>ESO</w:t>
            </w:r>
            <w:r w:rsidR="009F7A06" w:rsidRPr="00123BEA">
              <w:rPr>
                <w:rFonts w:ascii="Arial" w:hAnsi="Arial" w:cs="Arial"/>
                <w:b/>
                <w:bCs/>
              </w:rPr>
              <w:t xml:space="preserve"> </w:t>
            </w:r>
            <w:r w:rsidRPr="5659255A">
              <w:rPr>
                <w:rFonts w:ascii="Arial" w:hAnsi="Arial" w:cs="Arial"/>
                <w:b/>
                <w:bCs/>
              </w:rPr>
              <w:t>Licence</w:t>
            </w:r>
            <w:r w:rsidRPr="5659255A">
              <w:rPr>
                <w:rFonts w:ascii="Arial" w:hAnsi="Arial" w:cs="Arial"/>
              </w:rPr>
              <w:t>;</w:t>
            </w:r>
          </w:p>
        </w:tc>
      </w:tr>
      <w:tr w:rsidR="004D5A11" w14:paraId="0A4CC802" w14:textId="77777777" w:rsidTr="003A67C0">
        <w:trPr>
          <w:trHeight w:val="300"/>
        </w:trPr>
        <w:tc>
          <w:tcPr>
            <w:tcW w:w="2695" w:type="dxa"/>
          </w:tcPr>
          <w:p w14:paraId="0A93334B"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662"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3A67C0">
        <w:trPr>
          <w:trHeight w:val="300"/>
        </w:trPr>
        <w:tc>
          <w:tcPr>
            <w:tcW w:w="269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662" w:type="dxa"/>
          </w:tcPr>
          <w:p w14:paraId="5BBE790D" w14:textId="0098D6EB" w:rsidR="004D5A11" w:rsidRDefault="7E2C4037">
            <w:pPr>
              <w:pStyle w:val="clauseindent"/>
              <w:ind w:left="0"/>
              <w:jc w:val="both"/>
              <w:rPr>
                <w:rFonts w:ascii="Arial" w:hAnsi="Arial" w:cs="Arial"/>
              </w:rPr>
            </w:pPr>
            <w:r w:rsidRPr="5659255A">
              <w:rPr>
                <w:rFonts w:ascii="Arial" w:hAnsi="Arial" w:cs="Arial"/>
              </w:rPr>
              <w:t xml:space="preserve">as defined in the </w:t>
            </w:r>
            <w:r w:rsidR="12E07419"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3701FD2" w14:textId="77777777" w:rsidTr="003A67C0">
        <w:trPr>
          <w:trHeight w:val="300"/>
        </w:trPr>
        <w:tc>
          <w:tcPr>
            <w:tcW w:w="269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662" w:type="dxa"/>
          </w:tcPr>
          <w:p w14:paraId="1B666CFE" w14:textId="0279A208" w:rsidR="004D5A11" w:rsidRDefault="7E2C4037">
            <w:pPr>
              <w:pStyle w:val="clauseindent"/>
              <w:ind w:left="0"/>
              <w:jc w:val="both"/>
              <w:rPr>
                <w:rFonts w:ascii="Arial" w:hAnsi="Arial" w:cs="Arial"/>
              </w:rPr>
            </w:pPr>
            <w:r w:rsidRPr="5659255A">
              <w:rPr>
                <w:rFonts w:ascii="Arial" w:hAnsi="Arial" w:cs="Arial"/>
              </w:rPr>
              <w:t>as defined in the</w:t>
            </w:r>
            <w:r w:rsidRPr="5659255A">
              <w:rPr>
                <w:rFonts w:ascii="Arial" w:hAnsi="Arial" w:cs="Arial"/>
                <w:b/>
                <w:bCs/>
              </w:rPr>
              <w:t xml:space="preserve"> </w:t>
            </w:r>
            <w:r w:rsidR="3FF54EDC"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76015122" w14:textId="77777777" w:rsidTr="003A67C0">
        <w:trPr>
          <w:trHeight w:val="300"/>
        </w:trPr>
        <w:tc>
          <w:tcPr>
            <w:tcW w:w="269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662" w:type="dxa"/>
          </w:tcPr>
          <w:p w14:paraId="668E23D3" w14:textId="0F49CA47" w:rsidR="004D5A11" w:rsidRDefault="7E2C4037">
            <w:pPr>
              <w:pStyle w:val="clauseindent"/>
              <w:ind w:left="0"/>
              <w:jc w:val="both"/>
              <w:rPr>
                <w:rFonts w:ascii="Arial" w:hAnsi="Arial" w:cs="Arial"/>
              </w:rPr>
            </w:pPr>
            <w:r w:rsidRPr="5659255A">
              <w:rPr>
                <w:rFonts w:ascii="Arial" w:hAnsi="Arial" w:cs="Arial"/>
              </w:rPr>
              <w:t xml:space="preserve">as defined in the </w:t>
            </w:r>
            <w:r w:rsidR="4CDBC2B2"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670323F9" w14:textId="77777777" w:rsidTr="003A67C0">
        <w:trPr>
          <w:trHeight w:val="300"/>
        </w:trPr>
        <w:tc>
          <w:tcPr>
            <w:tcW w:w="269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662"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3A67C0">
        <w:trPr>
          <w:trHeight w:val="300"/>
        </w:trPr>
        <w:tc>
          <w:tcPr>
            <w:tcW w:w="269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662"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3A67C0">
        <w:trPr>
          <w:trHeight w:val="300"/>
        </w:trPr>
        <w:tc>
          <w:tcPr>
            <w:tcW w:w="269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662"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3A67C0">
        <w:trPr>
          <w:trHeight w:val="300"/>
        </w:trPr>
        <w:tc>
          <w:tcPr>
            <w:tcW w:w="269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662"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61" w:name="_BPDCD_15"/>
            <w:r w:rsidRPr="00DE41AF">
              <w:rPr>
                <w:rFonts w:ascii="Arial" w:hAnsi="Arial" w:cs="Arial"/>
              </w:rPr>
              <w:t>;</w:t>
            </w:r>
            <w:bookmarkEnd w:id="61"/>
          </w:p>
          <w:p w14:paraId="01706113" w14:textId="0118FFA5" w:rsidR="00CC7E52" w:rsidRDefault="00CC7E52">
            <w:pPr>
              <w:pStyle w:val="clauseindent"/>
              <w:ind w:left="0"/>
              <w:jc w:val="both"/>
              <w:rPr>
                <w:rFonts w:ascii="Arial" w:hAnsi="Arial" w:cs="Arial"/>
              </w:rPr>
            </w:pPr>
          </w:p>
        </w:tc>
      </w:tr>
      <w:tr w:rsidR="00062FF6" w14:paraId="5FD33000" w14:textId="77777777" w:rsidTr="003A67C0">
        <w:trPr>
          <w:trHeight w:val="300"/>
        </w:trPr>
        <w:tc>
          <w:tcPr>
            <w:tcW w:w="269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662" w:type="dxa"/>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3A67C0">
        <w:trPr>
          <w:trHeight w:val="300"/>
        </w:trPr>
        <w:tc>
          <w:tcPr>
            <w:tcW w:w="269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662" w:type="dxa"/>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3A67C0">
        <w:trPr>
          <w:trHeight w:val="300"/>
        </w:trPr>
        <w:tc>
          <w:tcPr>
            <w:tcW w:w="269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662" w:type="dxa"/>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3A67C0">
        <w:trPr>
          <w:trHeight w:val="300"/>
        </w:trPr>
        <w:tc>
          <w:tcPr>
            <w:tcW w:w="269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662" w:type="dxa"/>
          </w:tcPr>
          <w:p w14:paraId="3CDC25C4" w14:textId="2F98F519" w:rsidR="004D5A11" w:rsidRPr="00CC1A3E" w:rsidRDefault="004D5A11">
            <w:pPr>
              <w:pStyle w:val="clauseindent"/>
              <w:ind w:left="0"/>
              <w:jc w:val="both"/>
              <w:rPr>
                <w:rFonts w:ascii="Arial" w:hAnsi="Arial" w:cs="Arial"/>
                <w:b/>
              </w:rPr>
            </w:pPr>
            <w:bookmarkStart w:id="62" w:name="_BPDCD_16"/>
            <w:r w:rsidRPr="00DE41AF">
              <w:rPr>
                <w:rFonts w:ascii="Arial" w:hAnsi="Arial" w:cs="Arial"/>
              </w:rPr>
              <w:t xml:space="preserve">the </w:t>
            </w:r>
            <w:bookmarkEnd w:id="62"/>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3A67C0">
        <w:trPr>
          <w:trHeight w:val="300"/>
        </w:trPr>
        <w:tc>
          <w:tcPr>
            <w:tcW w:w="269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662" w:type="dxa"/>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3A67C0">
        <w:trPr>
          <w:trHeight w:val="300"/>
        </w:trPr>
        <w:tc>
          <w:tcPr>
            <w:tcW w:w="269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662" w:type="dxa"/>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3A67C0">
        <w:trPr>
          <w:trHeight w:val="300"/>
        </w:trPr>
        <w:tc>
          <w:tcPr>
            <w:tcW w:w="269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662" w:type="dxa"/>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3A67C0">
        <w:trPr>
          <w:trHeight w:val="300"/>
        </w:trPr>
        <w:tc>
          <w:tcPr>
            <w:tcW w:w="269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662" w:type="dxa"/>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3A67C0">
        <w:trPr>
          <w:trHeight w:val="300"/>
        </w:trPr>
        <w:tc>
          <w:tcPr>
            <w:tcW w:w="269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662" w:type="dxa"/>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3A67C0">
        <w:trPr>
          <w:trHeight w:val="300"/>
        </w:trPr>
        <w:tc>
          <w:tcPr>
            <w:tcW w:w="269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662" w:type="dxa"/>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3A67C0">
        <w:trPr>
          <w:trHeight w:val="300"/>
        </w:trPr>
        <w:tc>
          <w:tcPr>
            <w:tcW w:w="269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662" w:type="dxa"/>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3A67C0">
        <w:trPr>
          <w:trHeight w:val="300"/>
        </w:trPr>
        <w:tc>
          <w:tcPr>
            <w:tcW w:w="269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662" w:type="dxa"/>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3A67C0">
        <w:trPr>
          <w:trHeight w:val="300"/>
        </w:trPr>
        <w:tc>
          <w:tcPr>
            <w:tcW w:w="269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662" w:type="dxa"/>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3A67C0">
        <w:trPr>
          <w:trHeight w:val="300"/>
        </w:trPr>
        <w:tc>
          <w:tcPr>
            <w:tcW w:w="269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6662" w:type="dxa"/>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3A67C0">
        <w:trPr>
          <w:trHeight w:val="300"/>
        </w:trPr>
        <w:tc>
          <w:tcPr>
            <w:tcW w:w="269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662" w:type="dxa"/>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w:t>
            </w:r>
            <w:r>
              <w:rPr>
                <w:rFonts w:ascii="Arial" w:hAnsi="Arial" w:cs="Arial"/>
              </w:rPr>
              <w:lastRenderedPageBreak/>
              <w:t xml:space="preserve">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4D5A11" w14:paraId="4E11571E" w14:textId="77777777" w:rsidTr="003A67C0">
        <w:trPr>
          <w:trHeight w:val="300"/>
        </w:trPr>
        <w:tc>
          <w:tcPr>
            <w:tcW w:w="269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662" w:type="dxa"/>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3A67C0">
        <w:trPr>
          <w:trHeight w:val="300"/>
        </w:trPr>
        <w:tc>
          <w:tcPr>
            <w:tcW w:w="269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662" w:type="dxa"/>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3A67C0">
        <w:trPr>
          <w:trHeight w:val="300"/>
        </w:trPr>
        <w:tc>
          <w:tcPr>
            <w:tcW w:w="269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662" w:type="dxa"/>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3A67C0">
        <w:trPr>
          <w:trHeight w:val="300"/>
        </w:trPr>
        <w:tc>
          <w:tcPr>
            <w:tcW w:w="269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662" w:type="dxa"/>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3A67C0">
        <w:trPr>
          <w:trHeight w:val="300"/>
        </w:trPr>
        <w:tc>
          <w:tcPr>
            <w:tcW w:w="269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662" w:type="dxa"/>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3A67C0">
        <w:trPr>
          <w:trHeight w:val="300"/>
        </w:trPr>
        <w:tc>
          <w:tcPr>
            <w:tcW w:w="269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662" w:type="dxa"/>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3A67C0">
        <w:trPr>
          <w:trHeight w:val="300"/>
        </w:trPr>
        <w:tc>
          <w:tcPr>
            <w:tcW w:w="269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662" w:type="dxa"/>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3A67C0">
        <w:trPr>
          <w:trHeight w:val="300"/>
        </w:trPr>
        <w:tc>
          <w:tcPr>
            <w:tcW w:w="269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662" w:type="dxa"/>
          </w:tcPr>
          <w:p w14:paraId="51C59618" w14:textId="1CE1BBB4" w:rsidR="004D5A11" w:rsidRDefault="7E2C4037">
            <w:pPr>
              <w:pStyle w:val="clauseindent"/>
              <w:ind w:left="0"/>
              <w:jc w:val="both"/>
              <w:rPr>
                <w:rFonts w:ascii="Arial" w:hAnsi="Arial" w:cs="Arial"/>
              </w:rPr>
            </w:pPr>
            <w:r w:rsidRPr="5659255A">
              <w:rPr>
                <w:rFonts w:ascii="Arial" w:hAnsi="Arial" w:cs="Arial"/>
              </w:rPr>
              <w:t xml:space="preserve">as defined in the </w:t>
            </w:r>
            <w:r w:rsidR="58F80CF4" w:rsidRPr="5659255A">
              <w:rPr>
                <w:rFonts w:ascii="Arial" w:hAnsi="Arial" w:cs="Arial"/>
                <w:b/>
                <w:bCs/>
              </w:rPr>
              <w:t>ESO</w:t>
            </w:r>
            <w:r w:rsidRPr="5659255A">
              <w:rPr>
                <w:rFonts w:ascii="Arial" w:hAnsi="Arial" w:cs="Arial"/>
                <w:b/>
                <w:bCs/>
              </w:rPr>
              <w:t xml:space="preserve"> Licence</w:t>
            </w:r>
            <w:r w:rsidRPr="5659255A">
              <w:rPr>
                <w:rFonts w:ascii="Arial" w:hAnsi="Arial" w:cs="Arial"/>
              </w:rPr>
              <w:t>;</w:t>
            </w:r>
          </w:p>
        </w:tc>
      </w:tr>
      <w:tr w:rsidR="004D5A11" w14:paraId="48A84D49" w14:textId="77777777" w:rsidTr="003A67C0">
        <w:trPr>
          <w:trHeight w:val="300"/>
        </w:trPr>
        <w:tc>
          <w:tcPr>
            <w:tcW w:w="269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662"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3A67C0">
        <w:trPr>
          <w:trHeight w:val="300"/>
        </w:trPr>
        <w:tc>
          <w:tcPr>
            <w:tcW w:w="269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662"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3A67C0">
        <w:trPr>
          <w:trHeight w:val="300"/>
        </w:trPr>
        <w:tc>
          <w:tcPr>
            <w:tcW w:w="269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662"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3A67C0">
        <w:trPr>
          <w:trHeight w:val="300"/>
        </w:trPr>
        <w:tc>
          <w:tcPr>
            <w:tcW w:w="269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6662"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3A67C0">
        <w:tblPrEx>
          <w:tblCellMar>
            <w:left w:w="108" w:type="dxa"/>
            <w:right w:w="108" w:type="dxa"/>
          </w:tblCellMar>
        </w:tblPrEx>
        <w:trPr>
          <w:trHeight w:val="300"/>
        </w:trPr>
        <w:tc>
          <w:tcPr>
            <w:tcW w:w="2695" w:type="dxa"/>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662" w:type="dxa"/>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3A67C0">
        <w:tblPrEx>
          <w:tblCellMar>
            <w:left w:w="108" w:type="dxa"/>
            <w:right w:w="108" w:type="dxa"/>
          </w:tblCellMar>
        </w:tblPrEx>
        <w:trPr>
          <w:trHeight w:val="300"/>
        </w:trPr>
        <w:tc>
          <w:tcPr>
            <w:tcW w:w="2695" w:type="dxa"/>
          </w:tcPr>
          <w:p w14:paraId="4F19AEEF" w14:textId="77777777" w:rsidR="004D5A11" w:rsidRDefault="004D5A11" w:rsidP="00B739A8">
            <w:pPr>
              <w:jc w:val="both"/>
              <w:rPr>
                <w:rFonts w:ascii="Arial" w:hAnsi="Arial" w:cs="Arial"/>
                <w:szCs w:val="22"/>
              </w:rPr>
            </w:pPr>
            <w:r>
              <w:rPr>
                <w:rFonts w:ascii="Arial" w:hAnsi="Arial" w:cs="Arial"/>
                <w:szCs w:val="22"/>
              </w:rPr>
              <w:lastRenderedPageBreak/>
              <w:t>“</w:t>
            </w:r>
            <w:r>
              <w:rPr>
                <w:rFonts w:ascii="Arial" w:hAnsi="Arial" w:cs="Arial"/>
                <w:b/>
                <w:szCs w:val="22"/>
              </w:rPr>
              <w:t>Cancellation Charge Profile</w:t>
            </w:r>
            <w:r>
              <w:rPr>
                <w:rFonts w:ascii="Arial" w:hAnsi="Arial" w:cs="Arial"/>
                <w:szCs w:val="22"/>
              </w:rPr>
              <w:t>”</w:t>
            </w:r>
          </w:p>
        </w:tc>
        <w:tc>
          <w:tcPr>
            <w:tcW w:w="6662" w:type="dxa"/>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3A67C0">
        <w:tblPrEx>
          <w:tblCellMar>
            <w:left w:w="108" w:type="dxa"/>
            <w:right w:w="108" w:type="dxa"/>
          </w:tblCellMar>
        </w:tblPrEx>
        <w:trPr>
          <w:trHeight w:val="300"/>
        </w:trPr>
        <w:tc>
          <w:tcPr>
            <w:tcW w:w="2695" w:type="dxa"/>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662" w:type="dxa"/>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3A67C0">
        <w:tblPrEx>
          <w:tblCellMar>
            <w:left w:w="108" w:type="dxa"/>
            <w:right w:w="108" w:type="dxa"/>
          </w:tblCellMar>
        </w:tblPrEx>
        <w:trPr>
          <w:trHeight w:val="300"/>
        </w:trPr>
        <w:tc>
          <w:tcPr>
            <w:tcW w:w="2695" w:type="dxa"/>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662" w:type="dxa"/>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3A67C0">
        <w:tblPrEx>
          <w:tblCellMar>
            <w:left w:w="108" w:type="dxa"/>
            <w:right w:w="108" w:type="dxa"/>
          </w:tblCellMar>
        </w:tblPrEx>
        <w:trPr>
          <w:trHeight w:val="300"/>
        </w:trPr>
        <w:tc>
          <w:tcPr>
            <w:tcW w:w="2695" w:type="dxa"/>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662" w:type="dxa"/>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3A67C0">
        <w:tblPrEx>
          <w:tblCellMar>
            <w:left w:w="108" w:type="dxa"/>
            <w:right w:w="108" w:type="dxa"/>
          </w:tblCellMar>
        </w:tblPrEx>
        <w:trPr>
          <w:trHeight w:val="300"/>
        </w:trPr>
        <w:tc>
          <w:tcPr>
            <w:tcW w:w="2695" w:type="dxa"/>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662" w:type="dxa"/>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3A67C0">
        <w:trPr>
          <w:trHeight w:val="300"/>
        </w:trPr>
        <w:tc>
          <w:tcPr>
            <w:tcW w:w="2695" w:type="dxa"/>
          </w:tcPr>
          <w:p w14:paraId="126AD00F" w14:textId="745E7A85" w:rsidR="004D5A11" w:rsidRPr="008654EE" w:rsidRDefault="004D5A11">
            <w:pPr>
              <w:spacing w:after="120" w:line="360" w:lineRule="auto"/>
              <w:rPr>
                <w:rFonts w:ascii="Arial Bold" w:hAnsi="Arial Bold" w:cs="Arial"/>
                <w:b/>
              </w:rPr>
            </w:pPr>
            <w:bookmarkStart w:id="63" w:name="_BPDCI_20"/>
            <w:r w:rsidRPr="008654EE">
              <w:rPr>
                <w:rFonts w:ascii="Arial Bold" w:hAnsi="Arial Bold" w:cs="Arial"/>
                <w:b/>
                <w:bCs/>
              </w:rPr>
              <w:t>"</w:t>
            </w:r>
            <w:bookmarkEnd w:id="63"/>
            <w:r w:rsidRPr="008654EE">
              <w:rPr>
                <w:rFonts w:ascii="Arial Bold" w:hAnsi="Arial Bold" w:cs="Arial"/>
                <w:b/>
              </w:rPr>
              <w:t>CAP 179 Implementation Date</w:t>
            </w:r>
            <w:bookmarkStart w:id="64" w:name="_BPDCD_21"/>
            <w:r w:rsidRPr="008654EE">
              <w:rPr>
                <w:rFonts w:ascii="Arial Bold" w:hAnsi="Arial Bold" w:cs="Arial"/>
                <w:b/>
                <w:bCs/>
              </w:rPr>
              <w:t>"</w:t>
            </w:r>
            <w:r w:rsidRPr="008654EE">
              <w:rPr>
                <w:rFonts w:ascii="Arial Bold" w:hAnsi="Arial Bold" w:cs="Arial"/>
                <w:b/>
              </w:rPr>
              <w:t xml:space="preserve"> </w:t>
            </w:r>
            <w:bookmarkEnd w:id="64"/>
          </w:p>
        </w:tc>
        <w:tc>
          <w:tcPr>
            <w:tcW w:w="6662"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3A67C0">
        <w:trPr>
          <w:trHeight w:val="300"/>
        </w:trPr>
        <w:tc>
          <w:tcPr>
            <w:tcW w:w="269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662"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3A67C0">
        <w:trPr>
          <w:trHeight w:val="300"/>
        </w:trPr>
        <w:tc>
          <w:tcPr>
            <w:tcW w:w="269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662"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3A67C0">
        <w:trPr>
          <w:trHeight w:val="300"/>
        </w:trPr>
        <w:tc>
          <w:tcPr>
            <w:tcW w:w="269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662"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3A67C0">
        <w:trPr>
          <w:trHeight w:val="300"/>
        </w:trPr>
        <w:tc>
          <w:tcPr>
            <w:tcW w:w="2695" w:type="dxa"/>
          </w:tcPr>
          <w:p w14:paraId="18B2D1CA" w14:textId="59CFAC8D" w:rsidR="004D5A11" w:rsidRDefault="004D5A11">
            <w:pPr>
              <w:pStyle w:val="BodyText"/>
              <w:spacing w:line="240" w:lineRule="atLeast"/>
              <w:rPr>
                <w:rFonts w:ascii="Arial" w:hAnsi="Arial" w:cs="Arial"/>
                <w:b/>
                <w:bCs/>
                <w:color w:val="000000"/>
                <w:w w:val="0"/>
              </w:rPr>
            </w:pPr>
            <w:bookmarkStart w:id="65" w:name="_DV_C120"/>
            <w:r>
              <w:rPr>
                <w:rStyle w:val="DeltaViewInsertion"/>
                <w:rFonts w:ascii="Arial" w:hAnsi="Arial" w:cs="Arial"/>
                <w:b/>
                <w:bCs/>
                <w:color w:val="000000"/>
                <w:w w:val="0"/>
                <w:u w:val="none"/>
              </w:rPr>
              <w:t>"Category 1 Intertripping Scheme"</w:t>
            </w:r>
            <w:bookmarkEnd w:id="65"/>
          </w:p>
        </w:tc>
        <w:tc>
          <w:tcPr>
            <w:tcW w:w="6662" w:type="dxa"/>
          </w:tcPr>
          <w:p w14:paraId="1F26E543" w14:textId="77777777" w:rsidR="004D5A11" w:rsidRDefault="004D5A11">
            <w:pPr>
              <w:pStyle w:val="BodyText"/>
              <w:spacing w:line="240" w:lineRule="atLeast"/>
              <w:jc w:val="both"/>
              <w:rPr>
                <w:rFonts w:ascii="Arial" w:hAnsi="Arial" w:cs="Arial"/>
                <w:color w:val="000000"/>
                <w:w w:val="0"/>
              </w:rPr>
            </w:pPr>
            <w:bookmarkStart w:id="66"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66"/>
          </w:p>
        </w:tc>
      </w:tr>
      <w:tr w:rsidR="004D5A11" w14:paraId="4A0AC05B" w14:textId="77777777" w:rsidTr="003A67C0">
        <w:trPr>
          <w:trHeight w:val="300"/>
        </w:trPr>
        <w:tc>
          <w:tcPr>
            <w:tcW w:w="2695" w:type="dxa"/>
          </w:tcPr>
          <w:p w14:paraId="5C03237B" w14:textId="0AA90FBF" w:rsidR="004D5A11" w:rsidRDefault="004D5A11">
            <w:pPr>
              <w:pStyle w:val="BodyText"/>
              <w:spacing w:line="240" w:lineRule="atLeast"/>
              <w:rPr>
                <w:rFonts w:ascii="Arial" w:hAnsi="Arial" w:cs="Arial"/>
                <w:b/>
                <w:bCs/>
                <w:color w:val="000000"/>
                <w:w w:val="0"/>
              </w:rPr>
            </w:pPr>
            <w:bookmarkStart w:id="67" w:name="_DV_C122"/>
            <w:r>
              <w:rPr>
                <w:rStyle w:val="DeltaViewInsertion"/>
                <w:rFonts w:ascii="Arial" w:hAnsi="Arial" w:cs="Arial"/>
                <w:b/>
                <w:bCs/>
                <w:color w:val="000000"/>
                <w:w w:val="0"/>
                <w:u w:val="none"/>
              </w:rPr>
              <w:lastRenderedPageBreak/>
              <w:t>"Category 2 Intertripping Scheme"</w:t>
            </w:r>
            <w:bookmarkEnd w:id="67"/>
          </w:p>
        </w:tc>
        <w:tc>
          <w:tcPr>
            <w:tcW w:w="6662"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3A67C0">
        <w:trPr>
          <w:trHeight w:val="300"/>
        </w:trPr>
        <w:tc>
          <w:tcPr>
            <w:tcW w:w="2695" w:type="dxa"/>
          </w:tcPr>
          <w:p w14:paraId="19823A81" w14:textId="7F03F255" w:rsidR="004D5A11" w:rsidRDefault="004D5A11">
            <w:pPr>
              <w:pStyle w:val="BodyText"/>
              <w:spacing w:line="240" w:lineRule="atLeast"/>
              <w:rPr>
                <w:rFonts w:ascii="Arial" w:hAnsi="Arial" w:cs="Arial"/>
                <w:b/>
                <w:bCs/>
                <w:color w:val="000000"/>
                <w:w w:val="0"/>
              </w:rPr>
            </w:pPr>
            <w:bookmarkStart w:id="68" w:name="_DV_C127"/>
            <w:r>
              <w:rPr>
                <w:rStyle w:val="DeltaViewInsertion"/>
                <w:rFonts w:ascii="Arial" w:hAnsi="Arial" w:cs="Arial"/>
                <w:b/>
                <w:bCs/>
                <w:color w:val="000000"/>
                <w:w w:val="0"/>
                <w:u w:val="none"/>
              </w:rPr>
              <w:t>"Category 3 Intertripping Scheme"</w:t>
            </w:r>
            <w:bookmarkEnd w:id="68"/>
          </w:p>
        </w:tc>
        <w:tc>
          <w:tcPr>
            <w:tcW w:w="6662"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3A67C0">
        <w:trPr>
          <w:trHeight w:val="300"/>
        </w:trPr>
        <w:tc>
          <w:tcPr>
            <w:tcW w:w="2695" w:type="dxa"/>
          </w:tcPr>
          <w:p w14:paraId="2554159B" w14:textId="3761103E" w:rsidR="004D5A11" w:rsidRDefault="004D5A11">
            <w:pPr>
              <w:pStyle w:val="BodyText"/>
              <w:spacing w:line="240" w:lineRule="atLeast"/>
              <w:rPr>
                <w:rFonts w:ascii="Arial" w:hAnsi="Arial" w:cs="Arial"/>
                <w:b/>
                <w:bCs/>
                <w:color w:val="000000"/>
                <w:w w:val="0"/>
              </w:rPr>
            </w:pPr>
            <w:bookmarkStart w:id="69" w:name="_DV_C129"/>
            <w:r>
              <w:rPr>
                <w:rStyle w:val="DeltaViewInsertion"/>
                <w:rFonts w:ascii="Arial" w:hAnsi="Arial" w:cs="Arial"/>
                <w:b/>
                <w:bCs/>
                <w:color w:val="000000"/>
                <w:w w:val="0"/>
                <w:u w:val="none"/>
              </w:rPr>
              <w:t>"Category 4 Intertripping Scheme"</w:t>
            </w:r>
            <w:bookmarkEnd w:id="69"/>
          </w:p>
        </w:tc>
        <w:tc>
          <w:tcPr>
            <w:tcW w:w="6662"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3A67C0">
        <w:trPr>
          <w:trHeight w:val="300"/>
        </w:trPr>
        <w:tc>
          <w:tcPr>
            <w:tcW w:w="269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662"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3A67C0">
        <w:trPr>
          <w:trHeight w:val="300"/>
        </w:trPr>
        <w:tc>
          <w:tcPr>
            <w:tcW w:w="2695" w:type="dxa"/>
          </w:tcPr>
          <w:p w14:paraId="7BC711C4" w14:textId="3AF0FD5B" w:rsidR="00B57FD0" w:rsidRDefault="004D5A11">
            <w:pPr>
              <w:pStyle w:val="BodyText"/>
              <w:spacing w:after="120"/>
              <w:rPr>
                <w:rFonts w:ascii="Arial" w:hAnsi="Arial" w:cs="Arial"/>
                <w:b/>
                <w:bCs/>
              </w:rPr>
            </w:pPr>
            <w:r>
              <w:rPr>
                <w:rFonts w:ascii="Arial" w:hAnsi="Arial" w:cs="Arial"/>
                <w:b/>
                <w:bCs/>
              </w:rPr>
              <w:t>“Central Volume Allocation”</w:t>
            </w:r>
          </w:p>
        </w:tc>
        <w:tc>
          <w:tcPr>
            <w:tcW w:w="6662" w:type="dxa"/>
          </w:tcPr>
          <w:p w14:paraId="1F0176FA" w14:textId="393F3A0E" w:rsidR="00B57FD0"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3A67C0">
        <w:trPr>
          <w:trHeight w:val="300"/>
        </w:trPr>
        <w:tc>
          <w:tcPr>
            <w:tcW w:w="269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662"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3A67C0">
        <w:trPr>
          <w:trHeight w:val="300"/>
        </w:trPr>
        <w:tc>
          <w:tcPr>
            <w:tcW w:w="2695" w:type="dxa"/>
          </w:tcPr>
          <w:p w14:paraId="2FF96990" w14:textId="77777777" w:rsidR="00075E76" w:rsidRDefault="00075E76">
            <w:pPr>
              <w:pStyle w:val="BodyText"/>
              <w:rPr>
                <w:rFonts w:ascii="Arial" w:hAnsi="Arial" w:cs="Arial"/>
                <w:b/>
                <w:bCs/>
              </w:rPr>
            </w:pPr>
            <w:r>
              <w:rPr>
                <w:rFonts w:ascii="Arial" w:hAnsi="Arial" w:cs="Arial"/>
                <w:b/>
                <w:bCs/>
              </w:rPr>
              <w:t>“CfD Counterparty”</w:t>
            </w:r>
          </w:p>
        </w:tc>
        <w:tc>
          <w:tcPr>
            <w:tcW w:w="6662"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3A67C0">
        <w:trPr>
          <w:trHeight w:val="300"/>
        </w:trPr>
        <w:tc>
          <w:tcPr>
            <w:tcW w:w="269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662"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3A67C0">
        <w:trPr>
          <w:trHeight w:val="300"/>
        </w:trPr>
        <w:tc>
          <w:tcPr>
            <w:tcW w:w="269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662"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3A67C0">
        <w:trPr>
          <w:trHeight w:val="300"/>
        </w:trPr>
        <w:tc>
          <w:tcPr>
            <w:tcW w:w="269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662"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3A67C0">
        <w:trPr>
          <w:trHeight w:val="300"/>
        </w:trPr>
        <w:tc>
          <w:tcPr>
            <w:tcW w:w="269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662"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3A67C0">
        <w:trPr>
          <w:trHeight w:val="300"/>
        </w:trPr>
        <w:tc>
          <w:tcPr>
            <w:tcW w:w="2695" w:type="dxa"/>
          </w:tcPr>
          <w:p w14:paraId="3F4E9B49" w14:textId="77777777" w:rsidR="004D5A11" w:rsidRDefault="004D5A11">
            <w:pPr>
              <w:pStyle w:val="BodyText"/>
              <w:rPr>
                <w:rFonts w:ascii="Arial" w:hAnsi="Arial" w:cs="Arial"/>
                <w:b/>
                <w:bCs/>
              </w:rPr>
            </w:pPr>
            <w:r>
              <w:rPr>
                <w:rFonts w:ascii="Arial" w:hAnsi="Arial" w:cs="Arial"/>
                <w:b/>
                <w:bCs/>
              </w:rPr>
              <w:lastRenderedPageBreak/>
              <w:t>“Charging Date”</w:t>
            </w:r>
          </w:p>
        </w:tc>
        <w:tc>
          <w:tcPr>
            <w:tcW w:w="6662"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3A67C0">
        <w:trPr>
          <w:trHeight w:val="300"/>
        </w:trPr>
        <w:tc>
          <w:tcPr>
            <w:tcW w:w="269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662"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3A67C0">
        <w:trPr>
          <w:trHeight w:val="300"/>
        </w:trPr>
        <w:tc>
          <w:tcPr>
            <w:tcW w:w="269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662"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3A67C0">
        <w:trPr>
          <w:trHeight w:val="300"/>
        </w:trPr>
        <w:tc>
          <w:tcPr>
            <w:tcW w:w="269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662"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3A67C0">
        <w:trPr>
          <w:trHeight w:val="300"/>
        </w:trPr>
        <w:tc>
          <w:tcPr>
            <w:tcW w:w="2695" w:type="dxa"/>
          </w:tcPr>
          <w:p w14:paraId="32BE21B8" w14:textId="1FA91855" w:rsidR="004D5A11" w:rsidRDefault="004D5A11">
            <w:pPr>
              <w:rPr>
                <w:rFonts w:ascii="Arial" w:hAnsi="Arial" w:cs="Arial"/>
                <w:b/>
              </w:rPr>
            </w:pPr>
            <w:bookmarkStart w:id="70" w:name="_DV_C131"/>
            <w:r>
              <w:rPr>
                <w:rFonts w:ascii="Arial" w:hAnsi="Arial" w:cs="Arial"/>
                <w:b/>
              </w:rPr>
              <w:t>"Circuit Breaker"</w:t>
            </w:r>
            <w:bookmarkEnd w:id="70"/>
          </w:p>
        </w:tc>
        <w:tc>
          <w:tcPr>
            <w:tcW w:w="6662"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71" w:name="_BPDCD_22"/>
            <w:r>
              <w:rPr>
                <w:rFonts w:ascii="Arial" w:hAnsi="Arial" w:cs="Arial"/>
                <w:color w:val="0000FF"/>
                <w:w w:val="0"/>
                <w:u w:val="double"/>
              </w:rPr>
              <w:t>;</w:t>
            </w:r>
            <w:bookmarkEnd w:id="71"/>
          </w:p>
        </w:tc>
      </w:tr>
      <w:tr w:rsidR="004D5A11" w14:paraId="2431FE17" w14:textId="77777777" w:rsidTr="003A67C0">
        <w:trPr>
          <w:trHeight w:val="300"/>
        </w:trPr>
        <w:tc>
          <w:tcPr>
            <w:tcW w:w="269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662"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106DAB">
        <w:trPr>
          <w:trHeight w:val="300"/>
        </w:trPr>
        <w:tc>
          <w:tcPr>
            <w:tcW w:w="2695" w:type="dxa"/>
            <w:tcBorders>
              <w:bottom w:val="nil"/>
            </w:tcBorders>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662" w:type="dxa"/>
            <w:tcBorders>
              <w:bottom w:val="nil"/>
            </w:tcBorders>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106DAB">
        <w:trPr>
          <w:trHeight w:val="300"/>
        </w:trPr>
        <w:tc>
          <w:tcPr>
            <w:tcW w:w="2695" w:type="dxa"/>
            <w:tcBorders>
              <w:top w:val="nil"/>
              <w:left w:val="nil"/>
              <w:bottom w:val="nil"/>
              <w:right w:val="nil"/>
            </w:tcBorders>
          </w:tcPr>
          <w:p w14:paraId="540F693C" w14:textId="4FE6BF0E" w:rsidR="003A7390" w:rsidRPr="005E2453" w:rsidDel="00F44BD9" w:rsidRDefault="003A7390" w:rsidP="00DB1417">
            <w:pPr>
              <w:pStyle w:val="BodyText"/>
              <w:rPr>
                <w:ins w:id="72" w:author="Author"/>
                <w:del w:id="73" w:author="Author"/>
                <w:rFonts w:ascii="Arial" w:hAnsi="Arial" w:cs="Arial"/>
                <w:b/>
                <w:szCs w:val="22"/>
                <w:lang w:val="fr-FR"/>
              </w:rPr>
            </w:pPr>
            <w:r w:rsidRPr="005E2453">
              <w:rPr>
                <w:rFonts w:ascii="Arial" w:hAnsi="Arial" w:cs="Arial"/>
                <w:b/>
                <w:szCs w:val="22"/>
                <w:lang w:val="fr-FR"/>
              </w:rPr>
              <w:t>“CM Administrative Parties”</w:t>
            </w:r>
          </w:p>
          <w:p w14:paraId="744493E7" w14:textId="60BBDBD6" w:rsidR="00A8260D" w:rsidRPr="00280E10" w:rsidRDefault="008B1521" w:rsidP="00F44BD9">
            <w:pPr>
              <w:pStyle w:val="BodyText"/>
              <w:rPr>
                <w:rFonts w:ascii="Arial" w:hAnsi="Arial"/>
                <w:b/>
                <w:bCs/>
                <w:color w:val="FF0000"/>
                <w:szCs w:val="22"/>
              </w:rPr>
            </w:pPr>
            <w:ins w:id="74" w:author="Author">
              <w:del w:id="75" w:author="Author">
                <w:r w:rsidRPr="00280E10" w:rsidDel="00F44BD9">
                  <w:rPr>
                    <w:rFonts w:ascii="Arial" w:hAnsi="Arial"/>
                    <w:b/>
                    <w:bCs/>
                    <w:color w:val="FF0000"/>
                    <w:szCs w:val="22"/>
                    <w:highlight w:val="yellow"/>
                  </w:rPr>
                  <w:delText>“CMP434”</w:delText>
                </w:r>
              </w:del>
            </w:ins>
          </w:p>
        </w:tc>
        <w:tc>
          <w:tcPr>
            <w:tcW w:w="6662" w:type="dxa"/>
            <w:tcBorders>
              <w:top w:val="nil"/>
              <w:left w:val="nil"/>
              <w:bottom w:val="nil"/>
              <w:right w:val="nil"/>
            </w:tcBorders>
          </w:tcPr>
          <w:p w14:paraId="10D50B74" w14:textId="30489B1D" w:rsidR="003A7390" w:rsidRPr="005E2453" w:rsidDel="00F44BD9" w:rsidRDefault="003A7390" w:rsidP="00DB1417">
            <w:pPr>
              <w:pStyle w:val="BodyText"/>
              <w:jc w:val="both"/>
              <w:rPr>
                <w:ins w:id="76" w:author="Author"/>
                <w:del w:id="77" w:author="Author"/>
                <w:rFonts w:ascii="Arial" w:hAnsi="Arial" w:cs="Arial"/>
                <w:szCs w:val="22"/>
                <w:lang w:val="en-US"/>
              </w:rPr>
            </w:pPr>
            <w:r w:rsidRPr="005E2453">
              <w:rPr>
                <w:rFonts w:ascii="Arial" w:hAnsi="Arial" w:cs="Arial"/>
                <w:szCs w:val="22"/>
                <w:lang w:val="en-US"/>
              </w:rPr>
              <w:t xml:space="preserve">the </w:t>
            </w:r>
            <w:r w:rsidRPr="005E2453">
              <w:rPr>
                <w:rFonts w:ascii="Arial" w:hAnsi="Arial" w:cs="Arial"/>
                <w:b/>
                <w:bCs/>
                <w:szCs w:val="22"/>
                <w:lang w:val="en-US"/>
              </w:rPr>
              <w:t>Secretary of State</w:t>
            </w:r>
            <w:r w:rsidRPr="005E2453">
              <w:rPr>
                <w:rFonts w:ascii="Arial" w:hAnsi="Arial" w:cs="Arial"/>
                <w:szCs w:val="22"/>
                <w:lang w:val="en-US"/>
              </w:rPr>
              <w:t xml:space="preserve">, the </w:t>
            </w:r>
            <w:r w:rsidRPr="005E2453">
              <w:rPr>
                <w:rFonts w:ascii="Arial" w:hAnsi="Arial" w:cs="Arial"/>
                <w:b/>
                <w:bCs/>
                <w:szCs w:val="22"/>
                <w:lang w:val="en-US"/>
              </w:rPr>
              <w:t>CM Settlement Body</w:t>
            </w:r>
            <w:r w:rsidRPr="005E2453">
              <w:rPr>
                <w:rFonts w:ascii="Arial" w:hAnsi="Arial" w:cs="Arial"/>
                <w:szCs w:val="22"/>
                <w:lang w:val="en-US"/>
              </w:rPr>
              <w:t xml:space="preserve">, and any </w:t>
            </w:r>
            <w:r w:rsidRPr="005E2453">
              <w:rPr>
                <w:rFonts w:ascii="Arial" w:hAnsi="Arial" w:cs="Arial"/>
                <w:b/>
                <w:bCs/>
                <w:szCs w:val="22"/>
                <w:lang w:val="en-US"/>
              </w:rPr>
              <w:t>CM Settlement Services Provider</w:t>
            </w:r>
            <w:r w:rsidRPr="005E2453">
              <w:rPr>
                <w:rFonts w:ascii="Arial" w:hAnsi="Arial" w:cs="Arial"/>
                <w:szCs w:val="22"/>
                <w:lang w:val="en-US"/>
              </w:rPr>
              <w:t>;</w:t>
            </w:r>
          </w:p>
          <w:p w14:paraId="05EAEB6C" w14:textId="2308A795" w:rsidR="000448E7" w:rsidRPr="00280E10" w:rsidRDefault="008177D2" w:rsidP="00F44BD9">
            <w:pPr>
              <w:pStyle w:val="BodyText"/>
              <w:jc w:val="both"/>
              <w:rPr>
                <w:rFonts w:ascii="Arial" w:eastAsiaTheme="minorHAnsi" w:hAnsi="Arial" w:cs="Arial"/>
                <w:color w:val="FF0000"/>
                <w:szCs w:val="22"/>
              </w:rPr>
            </w:pPr>
            <w:ins w:id="78" w:author="Author">
              <w:del w:id="79" w:author="Author">
                <w:r w:rsidRPr="00280E10" w:rsidDel="00F44BD9">
                  <w:rPr>
                    <w:rFonts w:ascii="Arial" w:hAnsi="Arial"/>
                    <w:b/>
                    <w:bCs/>
                    <w:color w:val="FF0000"/>
                    <w:szCs w:val="22"/>
                    <w:highlight w:val="yellow"/>
                  </w:rPr>
                  <w:delText>CUSC Modification Proposal</w:delText>
                </w:r>
                <w:r w:rsidRPr="00280E10" w:rsidDel="00F44BD9">
                  <w:rPr>
                    <w:rFonts w:ascii="Arial" w:hAnsi="Arial"/>
                    <w:color w:val="FF0000"/>
                    <w:szCs w:val="22"/>
                    <w:highlight w:val="yellow"/>
                  </w:rPr>
                  <w:delText xml:space="preserve"> 434: Implementing Connections Reform;</w:delText>
                </w:r>
              </w:del>
            </w:ins>
          </w:p>
        </w:tc>
      </w:tr>
      <w:tr w:rsidR="00F44BD9" w14:paraId="037CFFDB" w14:textId="77777777" w:rsidTr="00106DAB">
        <w:trPr>
          <w:trHeight w:val="300"/>
          <w:ins w:id="80" w:author="Author"/>
        </w:trPr>
        <w:tc>
          <w:tcPr>
            <w:tcW w:w="2695" w:type="dxa"/>
            <w:tcBorders>
              <w:top w:val="nil"/>
              <w:left w:val="nil"/>
              <w:bottom w:val="nil"/>
              <w:right w:val="nil"/>
            </w:tcBorders>
          </w:tcPr>
          <w:p w14:paraId="58E3375D" w14:textId="551E39A9" w:rsidR="00F44BD9" w:rsidRPr="00280E10" w:rsidRDefault="00F44BD9">
            <w:pPr>
              <w:pStyle w:val="BodyText"/>
              <w:rPr>
                <w:ins w:id="81" w:author="Author"/>
                <w:rFonts w:ascii="Arial" w:hAnsi="Arial" w:cs="Arial"/>
                <w:b/>
                <w:bCs/>
                <w:color w:val="FF0000"/>
                <w:szCs w:val="22"/>
                <w:highlight w:val="yellow"/>
              </w:rPr>
            </w:pPr>
            <w:ins w:id="82" w:author="Author">
              <w:r w:rsidRPr="00280E10">
                <w:rPr>
                  <w:rFonts w:ascii="Arial" w:hAnsi="Arial"/>
                  <w:b/>
                  <w:bCs/>
                  <w:color w:val="FF0000"/>
                  <w:szCs w:val="22"/>
                  <w:highlight w:val="yellow"/>
                </w:rPr>
                <w:t>“CMP434”</w:t>
              </w:r>
            </w:ins>
          </w:p>
        </w:tc>
        <w:tc>
          <w:tcPr>
            <w:tcW w:w="6662" w:type="dxa"/>
            <w:tcBorders>
              <w:top w:val="nil"/>
              <w:left w:val="nil"/>
              <w:bottom w:val="nil"/>
              <w:right w:val="nil"/>
            </w:tcBorders>
          </w:tcPr>
          <w:p w14:paraId="1FCFD722" w14:textId="4DED280B" w:rsidR="00F44BD9" w:rsidRPr="00280E10" w:rsidDel="00975BCB" w:rsidRDefault="00F44BD9">
            <w:pPr>
              <w:pStyle w:val="BodyText"/>
              <w:jc w:val="both"/>
              <w:rPr>
                <w:ins w:id="83" w:author="Author"/>
                <w:rFonts w:ascii="Arial" w:eastAsiaTheme="minorHAnsi" w:hAnsi="Arial" w:cs="Arial"/>
                <w:color w:val="FF0000"/>
                <w:szCs w:val="22"/>
                <w:highlight w:val="yellow"/>
              </w:rPr>
            </w:pPr>
            <w:ins w:id="84" w:author="Author">
              <w:r w:rsidRPr="00280E10">
                <w:rPr>
                  <w:rFonts w:ascii="Arial" w:hAnsi="Arial"/>
                  <w:b/>
                  <w:bCs/>
                  <w:color w:val="FF0000"/>
                  <w:szCs w:val="22"/>
                  <w:highlight w:val="yellow"/>
                </w:rPr>
                <w:t>CUSC Modification Proposal</w:t>
              </w:r>
              <w:r w:rsidRPr="00280E10">
                <w:rPr>
                  <w:rFonts w:ascii="Arial" w:hAnsi="Arial"/>
                  <w:color w:val="FF0000"/>
                  <w:szCs w:val="22"/>
                  <w:highlight w:val="yellow"/>
                </w:rPr>
                <w:t xml:space="preserve"> 434: Implementing Connections Reform;</w:t>
              </w:r>
            </w:ins>
          </w:p>
        </w:tc>
      </w:tr>
      <w:tr w:rsidR="00E43116" w14:paraId="0D8CB569" w14:textId="77777777" w:rsidTr="00106DAB">
        <w:trPr>
          <w:trHeight w:val="300"/>
        </w:trPr>
        <w:tc>
          <w:tcPr>
            <w:tcW w:w="2695" w:type="dxa"/>
            <w:tcBorders>
              <w:top w:val="nil"/>
              <w:left w:val="nil"/>
              <w:bottom w:val="nil"/>
              <w:right w:val="nil"/>
            </w:tcBorders>
          </w:tcPr>
          <w:p w14:paraId="0BF08B88" w14:textId="3ED0B969" w:rsidR="00E43116" w:rsidRPr="005E2453" w:rsidRDefault="00E43116">
            <w:pPr>
              <w:pStyle w:val="BodyText"/>
              <w:rPr>
                <w:rFonts w:ascii="Arial" w:hAnsi="Arial" w:cs="Arial"/>
                <w:b/>
                <w:szCs w:val="22"/>
                <w:highlight w:val="yellow"/>
                <w:lang w:val="fr-FR"/>
              </w:rPr>
            </w:pPr>
            <w:ins w:id="85" w:author="Author">
              <w:r w:rsidRPr="00280E10">
                <w:rPr>
                  <w:rFonts w:ascii="Arial" w:hAnsi="Arial" w:cs="Arial"/>
                  <w:b/>
                  <w:bCs/>
                  <w:color w:val="FF0000"/>
                  <w:szCs w:val="22"/>
                  <w:highlight w:val="yellow"/>
                </w:rPr>
                <w:t>“CMP434 Implementation Date"</w:t>
              </w:r>
            </w:ins>
          </w:p>
        </w:tc>
        <w:tc>
          <w:tcPr>
            <w:tcW w:w="6662" w:type="dxa"/>
            <w:tcBorders>
              <w:top w:val="nil"/>
              <w:left w:val="nil"/>
              <w:bottom w:val="nil"/>
              <w:right w:val="nil"/>
            </w:tcBorders>
          </w:tcPr>
          <w:p w14:paraId="2625A737" w14:textId="350AA561" w:rsidR="00E43116" w:rsidRPr="005E2453" w:rsidRDefault="00E43116">
            <w:pPr>
              <w:pStyle w:val="BodyText"/>
              <w:jc w:val="both"/>
              <w:rPr>
                <w:rFonts w:ascii="Arial" w:hAnsi="Arial" w:cs="Arial"/>
                <w:szCs w:val="22"/>
                <w:highlight w:val="yellow"/>
                <w:lang w:val="en-US"/>
              </w:rPr>
            </w:pPr>
            <w:ins w:id="86" w:author="Author">
              <w:del w:id="87" w:author="Author">
                <w:r w:rsidRPr="00280E10" w:rsidDel="00975BCB">
                  <w:rPr>
                    <w:rFonts w:ascii="Arial" w:eastAsiaTheme="minorHAnsi" w:hAnsi="Arial" w:cs="Arial"/>
                    <w:color w:val="FF0000"/>
                    <w:szCs w:val="22"/>
                    <w:highlight w:val="yellow"/>
                  </w:rPr>
                  <w:delText xml:space="preserve">shall mean </w:delText>
                </w:r>
              </w:del>
              <w:r w:rsidRPr="00280E10">
                <w:rPr>
                  <w:rFonts w:ascii="Arial" w:eastAsiaTheme="minorHAnsi" w:hAnsi="Arial" w:cs="Arial"/>
                  <w:color w:val="FF0000"/>
                  <w:szCs w:val="22"/>
                  <w:highlight w:val="yellow"/>
                </w:rPr>
                <w:t xml:space="preserve">the date specified as the </w:t>
              </w:r>
              <w:r w:rsidRPr="00280E10">
                <w:rPr>
                  <w:rFonts w:ascii="Arial" w:eastAsiaTheme="minorHAnsi" w:hAnsi="Arial" w:cs="Arial"/>
                  <w:b/>
                  <w:bCs/>
                  <w:color w:val="FF0000"/>
                  <w:szCs w:val="22"/>
                  <w:highlight w:val="yellow"/>
                </w:rPr>
                <w:t>Implementation Date</w:t>
              </w:r>
              <w:r w:rsidRPr="00280E10">
                <w:rPr>
                  <w:rFonts w:ascii="Arial" w:eastAsiaTheme="minorHAnsi" w:hAnsi="Arial" w:cs="Arial"/>
                  <w:color w:val="FF0000"/>
                  <w:szCs w:val="22"/>
                  <w:highlight w:val="yellow"/>
                </w:rPr>
                <w:t xml:space="preserve"> for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 xml:space="preserve"> in the direction issued by the </w:t>
              </w:r>
              <w:r w:rsidRPr="00280E10">
                <w:rPr>
                  <w:rFonts w:ascii="Arial" w:eastAsiaTheme="minorHAnsi" w:hAnsi="Arial" w:cs="Arial"/>
                  <w:b/>
                  <w:bCs/>
                  <w:color w:val="FF0000"/>
                  <w:szCs w:val="22"/>
                  <w:highlight w:val="yellow"/>
                </w:rPr>
                <w:t>Authority</w:t>
              </w:r>
              <w:r w:rsidRPr="00280E10">
                <w:rPr>
                  <w:rFonts w:ascii="Arial" w:eastAsiaTheme="minorHAnsi" w:hAnsi="Arial" w:cs="Arial"/>
                  <w:color w:val="FF0000"/>
                  <w:szCs w:val="22"/>
                  <w:highlight w:val="yellow"/>
                </w:rPr>
                <w:t xml:space="preserve"> approving </w:t>
              </w:r>
              <w:r w:rsidRPr="00280E10">
                <w:rPr>
                  <w:rFonts w:ascii="Arial" w:eastAsiaTheme="minorHAnsi" w:hAnsi="Arial" w:cs="Arial"/>
                  <w:b/>
                  <w:bCs/>
                  <w:color w:val="FF0000"/>
                  <w:szCs w:val="22"/>
                  <w:highlight w:val="yellow"/>
                </w:rPr>
                <w:t>CMP434</w:t>
              </w:r>
              <w:r w:rsidRPr="00280E10">
                <w:rPr>
                  <w:rFonts w:ascii="Arial" w:eastAsiaTheme="minorHAnsi" w:hAnsi="Arial" w:cs="Arial"/>
                  <w:color w:val="FF0000"/>
                  <w:szCs w:val="22"/>
                  <w:highlight w:val="yellow"/>
                </w:rPr>
                <w:t>;</w:t>
              </w:r>
            </w:ins>
          </w:p>
        </w:tc>
      </w:tr>
      <w:tr w:rsidR="00D72082" w14:paraId="64574449" w14:textId="77777777" w:rsidTr="00106DAB">
        <w:trPr>
          <w:trHeight w:val="300"/>
          <w:ins w:id="88" w:author="Author"/>
        </w:trPr>
        <w:tc>
          <w:tcPr>
            <w:tcW w:w="2695" w:type="dxa"/>
            <w:tcBorders>
              <w:top w:val="nil"/>
              <w:left w:val="nil"/>
              <w:bottom w:val="nil"/>
              <w:right w:val="nil"/>
            </w:tcBorders>
          </w:tcPr>
          <w:p w14:paraId="0701AFDC" w14:textId="127B2408" w:rsidR="000D5217" w:rsidRPr="00280E10" w:rsidDel="00B923BA" w:rsidRDefault="000D5217" w:rsidP="00DB1417">
            <w:pPr>
              <w:pStyle w:val="BodyText"/>
              <w:rPr>
                <w:ins w:id="89" w:author="Author"/>
                <w:del w:id="90" w:author="Author"/>
                <w:rFonts w:ascii="Arial" w:hAnsi="Arial" w:cs="Arial"/>
                <w:b/>
                <w:bCs/>
                <w:szCs w:val="22"/>
                <w:highlight w:val="green"/>
              </w:rPr>
            </w:pPr>
            <w:ins w:id="91" w:author="Author">
              <w:r w:rsidRPr="00280E10">
                <w:rPr>
                  <w:rFonts w:ascii="Arial" w:hAnsi="Arial" w:cs="Arial"/>
                  <w:b/>
                  <w:bCs/>
                  <w:szCs w:val="22"/>
                  <w:highlight w:val="green"/>
                </w:rPr>
                <w:t>"</w:t>
              </w:r>
              <w:r w:rsidRPr="00280E10">
                <w:rPr>
                  <w:rFonts w:ascii="Arial" w:hAnsi="Arial"/>
                  <w:b/>
                  <w:color w:val="FF0000"/>
                  <w:szCs w:val="22"/>
                  <w:highlight w:val="green"/>
                </w:rPr>
                <w:t>CMP434 Gate 1 Agreement”</w:t>
              </w:r>
            </w:ins>
          </w:p>
          <w:p w14:paraId="3305E8E1" w14:textId="77777777" w:rsidR="00D72082" w:rsidRPr="00280E10" w:rsidRDefault="00D72082" w:rsidP="00B923BA">
            <w:pPr>
              <w:pStyle w:val="BodyText"/>
              <w:rPr>
                <w:ins w:id="92" w:author="Author"/>
                <w:rFonts w:ascii="Arial" w:hAnsi="Arial" w:cs="Arial"/>
                <w:b/>
                <w:bCs/>
                <w:color w:val="FF0000"/>
                <w:szCs w:val="22"/>
                <w:highlight w:val="yellow"/>
              </w:rPr>
            </w:pPr>
          </w:p>
        </w:tc>
        <w:tc>
          <w:tcPr>
            <w:tcW w:w="6662" w:type="dxa"/>
            <w:tcBorders>
              <w:top w:val="nil"/>
              <w:left w:val="nil"/>
              <w:bottom w:val="nil"/>
              <w:right w:val="nil"/>
            </w:tcBorders>
          </w:tcPr>
          <w:p w14:paraId="04C3BDDC" w14:textId="79A37927" w:rsidR="00D72082" w:rsidRPr="00280E10" w:rsidDel="00975BCB" w:rsidRDefault="000D5217">
            <w:pPr>
              <w:pStyle w:val="BodyText"/>
              <w:jc w:val="both"/>
              <w:rPr>
                <w:ins w:id="93" w:author="Author"/>
                <w:rFonts w:ascii="Arial" w:eastAsiaTheme="minorHAnsi" w:hAnsi="Arial" w:cs="Arial"/>
                <w:color w:val="FF0000"/>
                <w:szCs w:val="22"/>
                <w:highlight w:val="yellow"/>
              </w:rPr>
            </w:pPr>
            <w:ins w:id="94"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1 Agreement</w:t>
              </w:r>
              <w:r w:rsidRPr="00280E10">
                <w:rPr>
                  <w:rFonts w:ascii="Arial" w:hAnsi="Arial"/>
                  <w:color w:val="FF0000"/>
                  <w:szCs w:val="22"/>
                  <w:highlight w:val="green"/>
                </w:rPr>
                <w:t xml:space="preserve"> introduced through </w:t>
              </w:r>
              <w:r w:rsidRPr="00280E10">
                <w:rPr>
                  <w:rFonts w:ascii="Arial" w:hAnsi="Arial"/>
                  <w:b/>
                  <w:color w:val="FF0000"/>
                  <w:szCs w:val="22"/>
                  <w:highlight w:val="green"/>
                </w:rPr>
                <w:t>CMP434</w:t>
              </w:r>
              <w:r w:rsidRPr="00280E10">
                <w:rPr>
                  <w:rFonts w:ascii="Arial" w:hAnsi="Arial"/>
                  <w:color w:val="FF0000"/>
                  <w:szCs w:val="22"/>
                  <w:highlight w:val="green"/>
                </w:rPr>
                <w:t>;</w:t>
              </w:r>
            </w:ins>
          </w:p>
        </w:tc>
      </w:tr>
      <w:tr w:rsidR="00D72082" w14:paraId="58F5B013" w14:textId="77777777" w:rsidTr="00106DAB">
        <w:trPr>
          <w:trHeight w:val="300"/>
          <w:ins w:id="95" w:author="Author"/>
        </w:trPr>
        <w:tc>
          <w:tcPr>
            <w:tcW w:w="2695" w:type="dxa"/>
            <w:tcBorders>
              <w:top w:val="nil"/>
              <w:left w:val="nil"/>
              <w:bottom w:val="nil"/>
              <w:right w:val="nil"/>
            </w:tcBorders>
          </w:tcPr>
          <w:p w14:paraId="2847ACD8" w14:textId="07833CDA" w:rsidR="000D5217" w:rsidRPr="00280E10" w:rsidDel="00B923BA" w:rsidRDefault="000D5217" w:rsidP="00DB1417">
            <w:pPr>
              <w:pStyle w:val="BodyText"/>
              <w:rPr>
                <w:ins w:id="96" w:author="Author"/>
                <w:del w:id="97" w:author="Author"/>
                <w:rFonts w:ascii="Arial" w:hAnsi="Arial" w:cs="Arial"/>
                <w:b/>
                <w:bCs/>
                <w:szCs w:val="22"/>
                <w:highlight w:val="green"/>
              </w:rPr>
            </w:pPr>
            <w:ins w:id="98" w:author="Author">
              <w:r w:rsidRPr="00280E10">
                <w:rPr>
                  <w:rFonts w:ascii="Arial" w:hAnsi="Arial"/>
                  <w:b/>
                  <w:color w:val="FF0000"/>
                  <w:szCs w:val="22"/>
                  <w:highlight w:val="green"/>
                </w:rPr>
                <w:t>“CMP434 Gate 2 Agreement”</w:t>
              </w:r>
            </w:ins>
          </w:p>
          <w:p w14:paraId="40F4B218" w14:textId="77777777" w:rsidR="00D72082" w:rsidRPr="00280E10" w:rsidRDefault="00D72082" w:rsidP="00B923BA">
            <w:pPr>
              <w:pStyle w:val="BodyText"/>
              <w:rPr>
                <w:ins w:id="99" w:author="Author"/>
                <w:rFonts w:ascii="Arial" w:hAnsi="Arial" w:cs="Arial"/>
                <w:b/>
                <w:bCs/>
                <w:color w:val="FF0000"/>
                <w:szCs w:val="22"/>
                <w:highlight w:val="yellow"/>
              </w:rPr>
            </w:pPr>
          </w:p>
        </w:tc>
        <w:tc>
          <w:tcPr>
            <w:tcW w:w="6662" w:type="dxa"/>
            <w:tcBorders>
              <w:top w:val="nil"/>
              <w:left w:val="nil"/>
              <w:bottom w:val="nil"/>
              <w:right w:val="nil"/>
            </w:tcBorders>
          </w:tcPr>
          <w:p w14:paraId="15260E5C" w14:textId="77777777" w:rsidR="000D5217" w:rsidRPr="005E2453" w:rsidDel="00B923BA" w:rsidRDefault="000D5217" w:rsidP="000D5217">
            <w:pPr>
              <w:pStyle w:val="BodyText"/>
              <w:jc w:val="both"/>
              <w:rPr>
                <w:ins w:id="100" w:author="Author"/>
                <w:del w:id="101" w:author="Author"/>
                <w:rFonts w:ascii="Arial" w:hAnsi="Arial" w:cs="Arial"/>
                <w:szCs w:val="22"/>
                <w:highlight w:val="green"/>
              </w:rPr>
            </w:pPr>
            <w:ins w:id="102" w:author="Author">
              <w:r w:rsidRPr="00280E10">
                <w:rPr>
                  <w:rFonts w:ascii="Arial" w:hAnsi="Arial"/>
                  <w:color w:val="FF0000"/>
                  <w:szCs w:val="22"/>
                  <w:highlight w:val="green"/>
                </w:rPr>
                <w:t xml:space="preserve">the form of </w:t>
              </w:r>
              <w:r w:rsidRPr="00280E10">
                <w:rPr>
                  <w:rFonts w:ascii="Arial" w:hAnsi="Arial"/>
                  <w:b/>
                  <w:color w:val="FF0000"/>
                  <w:szCs w:val="22"/>
                  <w:highlight w:val="green"/>
                </w:rPr>
                <w:t>Gate 2 Agreement</w:t>
              </w:r>
              <w:r w:rsidRPr="00280E10">
                <w:rPr>
                  <w:rFonts w:ascii="Arial" w:hAnsi="Arial"/>
                  <w:color w:val="FF0000"/>
                  <w:szCs w:val="22"/>
                  <w:highlight w:val="green"/>
                </w:rPr>
                <w:t xml:space="preserve"> introduced through </w:t>
              </w:r>
              <w:r w:rsidRPr="00280E10">
                <w:rPr>
                  <w:rFonts w:ascii="Arial" w:hAnsi="Arial"/>
                  <w:b/>
                  <w:color w:val="FF0000"/>
                  <w:szCs w:val="22"/>
                  <w:highlight w:val="green"/>
                </w:rPr>
                <w:t>CMP434</w:t>
              </w:r>
              <w:r w:rsidRPr="00280E10">
                <w:rPr>
                  <w:rFonts w:ascii="Arial" w:hAnsi="Arial"/>
                  <w:color w:val="FF0000"/>
                  <w:szCs w:val="22"/>
                  <w:highlight w:val="green"/>
                </w:rPr>
                <w:t>;</w:t>
              </w:r>
            </w:ins>
          </w:p>
          <w:p w14:paraId="06612C85" w14:textId="77777777" w:rsidR="00D72082" w:rsidRPr="00280E10" w:rsidDel="00975BCB" w:rsidRDefault="00D72082">
            <w:pPr>
              <w:pStyle w:val="BodyText"/>
              <w:jc w:val="both"/>
              <w:rPr>
                <w:ins w:id="103" w:author="Author"/>
                <w:rFonts w:ascii="Arial" w:eastAsiaTheme="minorHAnsi" w:hAnsi="Arial" w:cs="Arial"/>
                <w:color w:val="FF0000"/>
                <w:szCs w:val="22"/>
                <w:highlight w:val="yellow"/>
              </w:rPr>
            </w:pPr>
          </w:p>
        </w:tc>
      </w:tr>
      <w:tr w:rsidR="00D72082" w14:paraId="1AC4A3E5" w14:textId="77777777" w:rsidTr="00106DAB">
        <w:trPr>
          <w:trHeight w:val="300"/>
          <w:ins w:id="104" w:author="Author"/>
        </w:trPr>
        <w:tc>
          <w:tcPr>
            <w:tcW w:w="2695" w:type="dxa"/>
            <w:tcBorders>
              <w:top w:val="nil"/>
              <w:left w:val="nil"/>
              <w:bottom w:val="nil"/>
              <w:right w:val="nil"/>
            </w:tcBorders>
          </w:tcPr>
          <w:p w14:paraId="7E61E13E" w14:textId="67CBF80E" w:rsidR="00D72082" w:rsidRPr="00280E10" w:rsidRDefault="00BC5F29">
            <w:pPr>
              <w:pStyle w:val="BodyText"/>
              <w:rPr>
                <w:ins w:id="105" w:author="Author"/>
                <w:rFonts w:ascii="Arial" w:hAnsi="Arial" w:cs="Arial"/>
                <w:b/>
                <w:bCs/>
                <w:color w:val="FF0000"/>
                <w:szCs w:val="22"/>
                <w:highlight w:val="yellow"/>
              </w:rPr>
            </w:pPr>
            <w:r>
              <w:rPr>
                <w:rFonts w:ascii="Arial" w:hAnsi="Arial" w:cs="Arial"/>
                <w:b/>
                <w:bCs/>
                <w:color w:val="FF0000"/>
                <w:szCs w:val="22"/>
                <w:highlight w:val="yellow"/>
              </w:rPr>
              <w:t>“CMP435”</w:t>
            </w:r>
          </w:p>
        </w:tc>
        <w:tc>
          <w:tcPr>
            <w:tcW w:w="6662" w:type="dxa"/>
            <w:tcBorders>
              <w:top w:val="nil"/>
              <w:left w:val="nil"/>
              <w:bottom w:val="nil"/>
              <w:right w:val="nil"/>
            </w:tcBorders>
          </w:tcPr>
          <w:p w14:paraId="12FADAB7" w14:textId="5B9BE4C4" w:rsidR="000D5217" w:rsidRPr="005E2453" w:rsidDel="00B923BA" w:rsidRDefault="000D5217" w:rsidP="00DB1417">
            <w:pPr>
              <w:pStyle w:val="BodyText"/>
              <w:jc w:val="both"/>
              <w:rPr>
                <w:ins w:id="106" w:author="Author"/>
                <w:del w:id="107" w:author="Author"/>
                <w:rFonts w:ascii="Arial" w:hAnsi="Arial"/>
                <w:color w:val="FF0000"/>
                <w:szCs w:val="22"/>
                <w:highlight w:val="green"/>
              </w:rPr>
            </w:pPr>
            <w:ins w:id="108" w:author="Author">
              <w:r w:rsidRPr="005E2453">
                <w:rPr>
                  <w:rFonts w:ascii="Arial" w:hAnsi="Arial"/>
                  <w:b/>
                  <w:bCs/>
                  <w:color w:val="FF0000"/>
                  <w:szCs w:val="22"/>
                  <w:highlight w:val="green"/>
                </w:rPr>
                <w:t>CUSC Modification Proposal</w:t>
              </w:r>
              <w:r w:rsidRPr="005E2453">
                <w:rPr>
                  <w:rFonts w:ascii="Arial" w:hAnsi="Arial"/>
                  <w:color w:val="FF0000"/>
                  <w:szCs w:val="22"/>
                  <w:highlight w:val="green"/>
                </w:rPr>
                <w:t xml:space="preserve"> 435: Application of </w:t>
              </w:r>
              <w:r w:rsidRPr="005E2453">
                <w:rPr>
                  <w:rFonts w:ascii="Arial" w:hAnsi="Arial"/>
                  <w:b/>
                  <w:bCs/>
                  <w:color w:val="FF0000"/>
                  <w:szCs w:val="22"/>
                  <w:highlight w:val="green"/>
                </w:rPr>
                <w:t>Gate 2 Criteria</w:t>
              </w:r>
              <w:r w:rsidRPr="005E2453">
                <w:rPr>
                  <w:rFonts w:ascii="Arial" w:hAnsi="Arial"/>
                  <w:color w:val="FF0000"/>
                  <w:szCs w:val="22"/>
                  <w:highlight w:val="green"/>
                </w:rPr>
                <w:t xml:space="preserve"> to existing contracted background;</w:t>
              </w:r>
            </w:ins>
          </w:p>
          <w:p w14:paraId="0C0AF0CD" w14:textId="77777777" w:rsidR="00D72082" w:rsidRPr="00280E10" w:rsidDel="00975BCB" w:rsidRDefault="00D72082" w:rsidP="00B923BA">
            <w:pPr>
              <w:pStyle w:val="BodyText"/>
              <w:jc w:val="both"/>
              <w:rPr>
                <w:ins w:id="109" w:author="Author"/>
                <w:rFonts w:ascii="Arial" w:eastAsiaTheme="minorHAnsi" w:hAnsi="Arial" w:cs="Arial"/>
                <w:color w:val="FF0000"/>
                <w:szCs w:val="22"/>
                <w:highlight w:val="yellow"/>
              </w:rPr>
            </w:pPr>
          </w:p>
        </w:tc>
      </w:tr>
      <w:tr w:rsidR="000D5217" w14:paraId="0367D4C2" w14:textId="77777777" w:rsidTr="00106DAB">
        <w:trPr>
          <w:trHeight w:val="300"/>
          <w:ins w:id="110" w:author="Author"/>
        </w:trPr>
        <w:tc>
          <w:tcPr>
            <w:tcW w:w="2695" w:type="dxa"/>
            <w:tcBorders>
              <w:top w:val="nil"/>
              <w:left w:val="nil"/>
              <w:bottom w:val="nil"/>
              <w:right w:val="nil"/>
            </w:tcBorders>
          </w:tcPr>
          <w:p w14:paraId="161A3FF7" w14:textId="1A18BB42" w:rsidR="009968E8" w:rsidRPr="005E2453" w:rsidDel="00B923BA" w:rsidRDefault="009968E8" w:rsidP="00DB1417">
            <w:pPr>
              <w:pStyle w:val="BodyText"/>
              <w:rPr>
                <w:ins w:id="111" w:author="Author"/>
                <w:del w:id="112" w:author="Author"/>
                <w:rFonts w:ascii="Arial" w:hAnsi="Arial" w:cs="Arial"/>
                <w:b/>
                <w:bCs/>
                <w:szCs w:val="22"/>
              </w:rPr>
            </w:pPr>
            <w:ins w:id="113" w:author="Author">
              <w:r w:rsidRPr="00280E10">
                <w:rPr>
                  <w:rFonts w:ascii="Arial" w:hAnsi="Arial" w:cs="Arial"/>
                  <w:b/>
                  <w:bCs/>
                  <w:color w:val="FF0000"/>
                  <w:szCs w:val="22"/>
                  <w:highlight w:val="green"/>
                </w:rPr>
                <w:lastRenderedPageBreak/>
                <w:t>“CMP435 Implementation</w:t>
              </w:r>
              <w:r w:rsidRPr="00280E10">
                <w:rPr>
                  <w:rFonts w:ascii="Arial" w:hAnsi="Arial" w:cs="Arial"/>
                  <w:b/>
                  <w:bCs/>
                  <w:color w:val="FF0000"/>
                  <w:szCs w:val="22"/>
                </w:rPr>
                <w:t xml:space="preserve"> </w:t>
              </w:r>
              <w:r w:rsidRPr="00280E10">
                <w:rPr>
                  <w:rFonts w:ascii="Arial" w:hAnsi="Arial" w:cs="Arial"/>
                  <w:b/>
                  <w:bCs/>
                  <w:color w:val="FF0000"/>
                  <w:szCs w:val="22"/>
                  <w:highlight w:val="green"/>
                </w:rPr>
                <w:t>Date"</w:t>
              </w:r>
            </w:ins>
          </w:p>
          <w:p w14:paraId="431D69F2" w14:textId="77777777" w:rsidR="000D5217" w:rsidRPr="00280E10" w:rsidRDefault="000D5217" w:rsidP="00B923BA">
            <w:pPr>
              <w:pStyle w:val="BodyText"/>
              <w:rPr>
                <w:ins w:id="114" w:author="Author"/>
                <w:rFonts w:ascii="Arial" w:hAnsi="Arial" w:cs="Arial"/>
                <w:b/>
                <w:bCs/>
                <w:color w:val="FF0000"/>
                <w:szCs w:val="22"/>
                <w:highlight w:val="yellow"/>
              </w:rPr>
            </w:pPr>
          </w:p>
        </w:tc>
        <w:tc>
          <w:tcPr>
            <w:tcW w:w="6662" w:type="dxa"/>
            <w:tcBorders>
              <w:top w:val="nil"/>
              <w:left w:val="nil"/>
              <w:bottom w:val="nil"/>
              <w:right w:val="nil"/>
            </w:tcBorders>
          </w:tcPr>
          <w:p w14:paraId="634D3567" w14:textId="77777777" w:rsidR="00B923BA" w:rsidRPr="00106DAB" w:rsidDel="00BA6462" w:rsidRDefault="00B923BA" w:rsidP="00B923BA">
            <w:pPr>
              <w:pStyle w:val="BodyText"/>
              <w:jc w:val="both"/>
              <w:rPr>
                <w:ins w:id="115" w:author="Author"/>
                <w:del w:id="116" w:author="Author"/>
                <w:rFonts w:ascii="Arial" w:hAnsi="Arial" w:cs="Arial"/>
                <w:color w:val="FF0000"/>
                <w:szCs w:val="22"/>
              </w:rPr>
            </w:pPr>
            <w:ins w:id="117" w:author="Author">
              <w:del w:id="118" w:author="Author">
                <w:r w:rsidRPr="00106DAB" w:rsidDel="00F54E7F">
                  <w:rPr>
                    <w:rFonts w:ascii="Arial" w:hAnsi="Arial" w:cs="Arial"/>
                    <w:color w:val="FF0000"/>
                    <w:szCs w:val="22"/>
                    <w:highlight w:val="green"/>
                  </w:rPr>
                  <w:delText xml:space="preserve">shall mean </w:delText>
                </w:r>
              </w:del>
              <w:r w:rsidRPr="00106DAB">
                <w:rPr>
                  <w:rFonts w:ascii="Arial" w:hAnsi="Arial" w:cs="Arial"/>
                  <w:color w:val="FF0000"/>
                  <w:szCs w:val="22"/>
                  <w:highlight w:val="green"/>
                </w:rPr>
                <w:t xml:space="preserve">the date specified as the </w:t>
              </w:r>
              <w:r w:rsidRPr="00106DAB">
                <w:rPr>
                  <w:rFonts w:ascii="Arial" w:hAnsi="Arial" w:cs="Arial"/>
                  <w:b/>
                  <w:bCs/>
                  <w:color w:val="FF0000"/>
                  <w:szCs w:val="22"/>
                  <w:highlight w:val="green"/>
                </w:rPr>
                <w:t xml:space="preserve">Implementation Date </w:t>
              </w:r>
              <w:r w:rsidRPr="00106DAB">
                <w:rPr>
                  <w:rFonts w:ascii="Arial" w:hAnsi="Arial" w:cs="Arial"/>
                  <w:color w:val="FF0000"/>
                  <w:szCs w:val="22"/>
                  <w:highlight w:val="green"/>
                </w:rPr>
                <w:t xml:space="preserve">for </w:t>
              </w:r>
              <w:r w:rsidRPr="00106DAB">
                <w:rPr>
                  <w:rFonts w:ascii="Arial" w:hAnsi="Arial" w:cs="Arial"/>
                  <w:b/>
                  <w:bCs/>
                  <w:color w:val="FF0000"/>
                  <w:szCs w:val="22"/>
                  <w:highlight w:val="green"/>
                </w:rPr>
                <w:t>CMP435</w:t>
              </w:r>
              <w:r w:rsidRPr="00106DAB">
                <w:rPr>
                  <w:rFonts w:ascii="Arial" w:hAnsi="Arial" w:cs="Arial"/>
                  <w:color w:val="FF0000"/>
                  <w:szCs w:val="22"/>
                  <w:highlight w:val="green"/>
                </w:rPr>
                <w:t xml:space="preserve"> in the direction issued by the Authority approving </w:t>
              </w:r>
              <w:r w:rsidRPr="00106DAB">
                <w:rPr>
                  <w:rFonts w:ascii="Arial" w:hAnsi="Arial" w:cs="Arial"/>
                  <w:b/>
                  <w:bCs/>
                  <w:color w:val="FF0000"/>
                  <w:szCs w:val="22"/>
                  <w:highlight w:val="green"/>
                </w:rPr>
                <w:t>CMP435</w:t>
              </w:r>
              <w:r w:rsidRPr="00106DAB">
                <w:rPr>
                  <w:rFonts w:ascii="Arial" w:hAnsi="Arial" w:cs="Arial"/>
                  <w:color w:val="FF0000"/>
                  <w:szCs w:val="22"/>
                  <w:highlight w:val="green"/>
                </w:rPr>
                <w:t>;</w:t>
              </w:r>
            </w:ins>
          </w:p>
          <w:p w14:paraId="5A7631F8" w14:textId="77777777" w:rsidR="000D5217" w:rsidRPr="00FA2263" w:rsidDel="00975BCB" w:rsidRDefault="000D5217">
            <w:pPr>
              <w:pStyle w:val="BodyText"/>
              <w:jc w:val="both"/>
              <w:rPr>
                <w:ins w:id="119" w:author="Author"/>
                <w:rFonts w:ascii="Arial" w:eastAsiaTheme="minorHAnsi" w:hAnsi="Arial" w:cs="Arial"/>
                <w:color w:val="FF0000"/>
                <w:szCs w:val="22"/>
                <w:highlight w:val="yellow"/>
              </w:rPr>
            </w:pPr>
          </w:p>
        </w:tc>
      </w:tr>
      <w:tr w:rsidR="004D5A11" w14:paraId="3E226671" w14:textId="77777777" w:rsidTr="00106DAB">
        <w:trPr>
          <w:trHeight w:val="300"/>
        </w:trPr>
        <w:tc>
          <w:tcPr>
            <w:tcW w:w="2695" w:type="dxa"/>
            <w:tcBorders>
              <w:top w:val="nil"/>
              <w:left w:val="nil"/>
              <w:bottom w:val="nil"/>
              <w:right w:val="nil"/>
            </w:tcBorders>
          </w:tcPr>
          <w:p w14:paraId="57EB493B" w14:textId="728692BE" w:rsidR="00B03095" w:rsidRPr="005E2453" w:rsidDel="00B923BA" w:rsidRDefault="00B03095">
            <w:pPr>
              <w:pStyle w:val="BodyText"/>
              <w:rPr>
                <w:ins w:id="120" w:author="Author"/>
                <w:del w:id="121" w:author="Author"/>
                <w:rFonts w:ascii="Arial" w:hAnsi="Arial" w:cs="Arial"/>
                <w:b/>
                <w:bCs/>
                <w:szCs w:val="22"/>
              </w:rPr>
            </w:pPr>
          </w:p>
          <w:p w14:paraId="2AEC94B8" w14:textId="1B48EE51" w:rsidR="004D5A11" w:rsidRPr="005E2453" w:rsidRDefault="004D5A11">
            <w:pPr>
              <w:pStyle w:val="BodyText"/>
              <w:rPr>
                <w:rFonts w:ascii="Arial" w:hAnsi="Arial" w:cs="Arial"/>
                <w:b/>
                <w:bCs/>
                <w:szCs w:val="22"/>
              </w:rPr>
            </w:pPr>
            <w:r w:rsidRPr="005E2453">
              <w:rPr>
                <w:rFonts w:ascii="Arial" w:hAnsi="Arial" w:cs="Arial"/>
                <w:b/>
                <w:bCs/>
                <w:szCs w:val="22"/>
              </w:rPr>
              <w:t>"CMRS"</w:t>
            </w:r>
          </w:p>
        </w:tc>
        <w:tc>
          <w:tcPr>
            <w:tcW w:w="6662" w:type="dxa"/>
            <w:tcBorders>
              <w:top w:val="nil"/>
              <w:left w:val="nil"/>
              <w:bottom w:val="nil"/>
              <w:right w:val="nil"/>
            </w:tcBorders>
          </w:tcPr>
          <w:p w14:paraId="36B49227" w14:textId="7BD1A12E" w:rsidR="00736991" w:rsidRPr="00280E10" w:rsidDel="000D5217" w:rsidRDefault="00736991">
            <w:pPr>
              <w:pStyle w:val="BodyText"/>
              <w:jc w:val="both"/>
              <w:rPr>
                <w:ins w:id="122" w:author="Author"/>
                <w:del w:id="123" w:author="Author"/>
                <w:rFonts w:ascii="Arial" w:hAnsi="Arial"/>
                <w:color w:val="FF0000"/>
                <w:szCs w:val="22"/>
                <w:highlight w:val="green"/>
              </w:rPr>
            </w:pPr>
          </w:p>
          <w:p w14:paraId="511217A8" w14:textId="4BE7D885" w:rsidR="004D5A11" w:rsidRPr="005E2453" w:rsidRDefault="004D5A11">
            <w:pPr>
              <w:pStyle w:val="BodyText"/>
              <w:jc w:val="both"/>
              <w:rPr>
                <w:rFonts w:ascii="Arial" w:hAnsi="Arial" w:cs="Arial"/>
                <w:b/>
                <w:szCs w:val="22"/>
              </w:rPr>
            </w:pPr>
            <w:r w:rsidRPr="005E2453">
              <w:rPr>
                <w:rFonts w:ascii="Arial" w:hAnsi="Arial" w:cs="Arial"/>
                <w:szCs w:val="22"/>
              </w:rPr>
              <w:t xml:space="preserve">as defined in the </w:t>
            </w:r>
            <w:r w:rsidRPr="005E2453">
              <w:rPr>
                <w:rFonts w:ascii="Arial" w:hAnsi="Arial" w:cs="Arial"/>
                <w:b/>
                <w:szCs w:val="22"/>
              </w:rPr>
              <w:t>Balancing and Settlement Code</w:t>
            </w:r>
            <w:r w:rsidRPr="005E2453">
              <w:rPr>
                <w:rFonts w:ascii="Arial" w:hAnsi="Arial" w:cs="Arial"/>
                <w:szCs w:val="22"/>
              </w:rPr>
              <w:t>;</w:t>
            </w:r>
          </w:p>
        </w:tc>
      </w:tr>
      <w:tr w:rsidR="003A7390" w14:paraId="514B7953" w14:textId="77777777" w:rsidTr="00106DAB">
        <w:trPr>
          <w:trHeight w:val="300"/>
        </w:trPr>
        <w:tc>
          <w:tcPr>
            <w:tcW w:w="2695" w:type="dxa"/>
            <w:tcBorders>
              <w:top w:val="nil"/>
              <w:left w:val="nil"/>
              <w:bottom w:val="nil"/>
              <w:right w:val="nil"/>
            </w:tcBorders>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662" w:type="dxa"/>
            <w:tcBorders>
              <w:top w:val="nil"/>
              <w:left w:val="nil"/>
              <w:bottom w:val="nil"/>
              <w:right w:val="nil"/>
            </w:tcBorders>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106DAB">
        <w:trPr>
          <w:trHeight w:val="300"/>
        </w:trPr>
        <w:tc>
          <w:tcPr>
            <w:tcW w:w="2695" w:type="dxa"/>
            <w:tcBorders>
              <w:top w:val="nil"/>
            </w:tcBorders>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662" w:type="dxa"/>
            <w:tcBorders>
              <w:top w:val="nil"/>
            </w:tcBorders>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C35244" w14:paraId="5D8BF4BA" w14:textId="77777777" w:rsidTr="003A67C0">
        <w:trPr>
          <w:trHeight w:val="300"/>
        </w:trPr>
        <w:tc>
          <w:tcPr>
            <w:tcW w:w="2695" w:type="dxa"/>
          </w:tcPr>
          <w:p w14:paraId="18323A03" w14:textId="77777777" w:rsidR="00C35244" w:rsidRDefault="00C35244" w:rsidP="00C35244">
            <w:pPr>
              <w:pStyle w:val="BodyText"/>
              <w:rPr>
                <w:rFonts w:ascii="Arial" w:hAnsi="Arial" w:cs="Arial"/>
                <w:b/>
                <w:bCs/>
              </w:rPr>
            </w:pPr>
            <w:r>
              <w:rPr>
                <w:rFonts w:ascii="Arial" w:hAnsi="Arial" w:cs="Arial"/>
                <w:b/>
                <w:bCs/>
              </w:rPr>
              <w:t>“Code Administration Code of Practice”</w:t>
            </w:r>
          </w:p>
        </w:tc>
        <w:tc>
          <w:tcPr>
            <w:tcW w:w="6662" w:type="dxa"/>
          </w:tcPr>
          <w:p w14:paraId="59E83B56" w14:textId="77777777" w:rsidR="00C35244" w:rsidRDefault="00C35244" w:rsidP="00C35244">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C35244" w:rsidRDefault="00C35244" w:rsidP="00C35244">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C35244" w:rsidRDefault="00C35244" w:rsidP="00C35244">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C35244" w:rsidRDefault="00C35244" w:rsidP="00C35244">
            <w:pPr>
              <w:pStyle w:val="BodyText"/>
              <w:jc w:val="both"/>
              <w:rPr>
                <w:rFonts w:ascii="Arial" w:hAnsi="Arial" w:cs="Arial"/>
              </w:rPr>
            </w:pPr>
            <w:r>
              <w:rPr>
                <w:rFonts w:ascii="Arial" w:hAnsi="Arial" w:cs="Arial"/>
              </w:rPr>
              <w:t>(c) re-published from time to time;</w:t>
            </w:r>
          </w:p>
        </w:tc>
      </w:tr>
      <w:tr w:rsidR="00C35244" w14:paraId="3E358E75" w14:textId="77777777" w:rsidTr="003A67C0">
        <w:trPr>
          <w:trHeight w:val="300"/>
        </w:trPr>
        <w:tc>
          <w:tcPr>
            <w:tcW w:w="2695" w:type="dxa"/>
          </w:tcPr>
          <w:p w14:paraId="5D387AC8" w14:textId="77777777" w:rsidR="00C35244" w:rsidRDefault="00C35244" w:rsidP="00C35244">
            <w:pPr>
              <w:pStyle w:val="BodyText"/>
              <w:rPr>
                <w:rFonts w:ascii="Arial" w:hAnsi="Arial" w:cs="Arial"/>
                <w:b/>
                <w:bCs/>
              </w:rPr>
            </w:pPr>
            <w:r>
              <w:rPr>
                <w:rFonts w:ascii="Arial" w:hAnsi="Arial" w:cs="Arial"/>
                <w:b/>
                <w:bCs/>
              </w:rPr>
              <w:t>“Code Administrator”</w:t>
            </w:r>
          </w:p>
        </w:tc>
        <w:tc>
          <w:tcPr>
            <w:tcW w:w="6662" w:type="dxa"/>
          </w:tcPr>
          <w:p w14:paraId="5ACB241F" w14:textId="77777777" w:rsidR="00C35244" w:rsidRDefault="00C35244" w:rsidP="00C35244">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C35244" w14:paraId="1217FE8A" w14:textId="77777777" w:rsidTr="003A67C0">
        <w:trPr>
          <w:trHeight w:val="300"/>
        </w:trPr>
        <w:tc>
          <w:tcPr>
            <w:tcW w:w="2695" w:type="dxa"/>
          </w:tcPr>
          <w:p w14:paraId="27A6E623" w14:textId="77777777" w:rsidR="00C35244" w:rsidRDefault="00C35244" w:rsidP="00C35244">
            <w:pPr>
              <w:pStyle w:val="BodyText"/>
              <w:rPr>
                <w:rFonts w:ascii="Arial" w:hAnsi="Arial" w:cs="Arial"/>
                <w:b/>
                <w:bCs/>
              </w:rPr>
            </w:pPr>
            <w:r>
              <w:rPr>
                <w:rFonts w:ascii="Arial" w:hAnsi="Arial" w:cs="Arial"/>
                <w:b/>
                <w:bCs/>
              </w:rPr>
              <w:t>"Code of Practice"</w:t>
            </w:r>
          </w:p>
        </w:tc>
        <w:tc>
          <w:tcPr>
            <w:tcW w:w="6662" w:type="dxa"/>
          </w:tcPr>
          <w:p w14:paraId="48D79911"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5244" w14:paraId="1C0EFC36" w14:textId="77777777" w:rsidTr="003A67C0">
        <w:trPr>
          <w:trHeight w:val="300"/>
        </w:trPr>
        <w:tc>
          <w:tcPr>
            <w:tcW w:w="2695" w:type="dxa"/>
          </w:tcPr>
          <w:p w14:paraId="3D8CB40C" w14:textId="77777777" w:rsidR="00C35244" w:rsidRDefault="00C35244" w:rsidP="00C35244">
            <w:pPr>
              <w:pStyle w:val="BodyText"/>
              <w:rPr>
                <w:rFonts w:ascii="Arial" w:hAnsi="Arial" w:cs="Arial"/>
                <w:b/>
                <w:bCs/>
              </w:rPr>
            </w:pPr>
            <w:r>
              <w:rPr>
                <w:rFonts w:ascii="Arial" w:hAnsi="Arial" w:cs="Arial"/>
                <w:b/>
                <w:bCs/>
              </w:rPr>
              <w:t>"Combined Cycle Gas Turbine Module" or "CCGT Module"</w:t>
            </w:r>
          </w:p>
        </w:tc>
        <w:tc>
          <w:tcPr>
            <w:tcW w:w="6662" w:type="dxa"/>
          </w:tcPr>
          <w:p w14:paraId="59E407E0" w14:textId="77777777" w:rsidR="00C35244" w:rsidRDefault="00C35244" w:rsidP="00C35244">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C35244" w14:paraId="1E0112E6" w14:textId="77777777" w:rsidTr="003A67C0">
        <w:trPr>
          <w:trHeight w:val="300"/>
        </w:trPr>
        <w:tc>
          <w:tcPr>
            <w:tcW w:w="2695" w:type="dxa"/>
          </w:tcPr>
          <w:p w14:paraId="05EE634F" w14:textId="77777777" w:rsidR="00C35244" w:rsidRDefault="00C35244" w:rsidP="00C35244">
            <w:pPr>
              <w:pStyle w:val="BodyText"/>
              <w:rPr>
                <w:rFonts w:ascii="Arial" w:hAnsi="Arial" w:cs="Arial"/>
                <w:b/>
                <w:bCs/>
              </w:rPr>
            </w:pPr>
            <w:r>
              <w:rPr>
                <w:rFonts w:ascii="Arial" w:hAnsi="Arial" w:cs="Arial"/>
                <w:b/>
                <w:bCs/>
              </w:rPr>
              <w:t>"Commercial Ancillary Services"</w:t>
            </w:r>
          </w:p>
        </w:tc>
        <w:tc>
          <w:tcPr>
            <w:tcW w:w="6662" w:type="dxa"/>
          </w:tcPr>
          <w:p w14:paraId="25649050" w14:textId="77777777" w:rsidR="00C35244" w:rsidRDefault="00C35244" w:rsidP="00C3524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5244" w14:paraId="4664CFF9" w14:textId="77777777" w:rsidTr="003A67C0">
        <w:trPr>
          <w:trHeight w:val="300"/>
        </w:trPr>
        <w:tc>
          <w:tcPr>
            <w:tcW w:w="2695" w:type="dxa"/>
          </w:tcPr>
          <w:p w14:paraId="2A3EC01F" w14:textId="77777777" w:rsidR="00C35244" w:rsidRDefault="00C35244" w:rsidP="00C35244">
            <w:pPr>
              <w:pStyle w:val="BodyText"/>
              <w:rPr>
                <w:rFonts w:ascii="Arial" w:hAnsi="Arial" w:cs="Arial"/>
                <w:b/>
                <w:bCs/>
              </w:rPr>
            </w:pPr>
            <w:r>
              <w:rPr>
                <w:rFonts w:ascii="Arial" w:hAnsi="Arial" w:cs="Arial"/>
                <w:b/>
                <w:bCs/>
              </w:rPr>
              <w:lastRenderedPageBreak/>
              <w:t>"Commercial Boundary"</w:t>
            </w:r>
          </w:p>
        </w:tc>
        <w:tc>
          <w:tcPr>
            <w:tcW w:w="6662" w:type="dxa"/>
          </w:tcPr>
          <w:p w14:paraId="445D3270" w14:textId="77777777" w:rsidR="00C35244" w:rsidRDefault="00C35244" w:rsidP="00C35244">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C35244" w14:paraId="74EA1B90" w14:textId="77777777" w:rsidTr="003A67C0">
        <w:trPr>
          <w:trHeight w:val="300"/>
        </w:trPr>
        <w:tc>
          <w:tcPr>
            <w:tcW w:w="2695" w:type="dxa"/>
          </w:tcPr>
          <w:p w14:paraId="248B62C5" w14:textId="77777777" w:rsidR="00C35244" w:rsidRDefault="00C35244" w:rsidP="00C35244">
            <w:pPr>
              <w:pStyle w:val="BodyText"/>
              <w:rPr>
                <w:rFonts w:ascii="Arial" w:hAnsi="Arial" w:cs="Arial"/>
                <w:b/>
                <w:bCs/>
              </w:rPr>
            </w:pPr>
            <w:r>
              <w:rPr>
                <w:rFonts w:ascii="Arial" w:hAnsi="Arial" w:cs="Arial"/>
                <w:b/>
                <w:bCs/>
              </w:rPr>
              <w:t>"Commercial Services Agreement"</w:t>
            </w:r>
          </w:p>
        </w:tc>
        <w:tc>
          <w:tcPr>
            <w:tcW w:w="6662" w:type="dxa"/>
          </w:tcPr>
          <w:p w14:paraId="1258D4D8" w14:textId="77777777" w:rsidR="00C35244" w:rsidRDefault="00C35244" w:rsidP="00C35244">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C35244" w14:paraId="65B91867" w14:textId="77777777" w:rsidTr="00106DAB">
        <w:trPr>
          <w:trHeight w:val="300"/>
        </w:trPr>
        <w:tc>
          <w:tcPr>
            <w:tcW w:w="2695" w:type="dxa"/>
            <w:tcBorders>
              <w:bottom w:val="nil"/>
            </w:tcBorders>
          </w:tcPr>
          <w:p w14:paraId="54304CE3" w14:textId="77777777" w:rsidR="00C35244" w:rsidRDefault="00C35244" w:rsidP="00C35244">
            <w:pPr>
              <w:pStyle w:val="BodyText"/>
              <w:rPr>
                <w:rFonts w:ascii="Arial" w:hAnsi="Arial" w:cs="Arial"/>
                <w:b/>
                <w:bCs/>
              </w:rPr>
            </w:pPr>
            <w:r>
              <w:rPr>
                <w:rFonts w:ascii="Arial" w:hAnsi="Arial" w:cs="Arial"/>
                <w:b/>
                <w:bCs/>
              </w:rPr>
              <w:t>"Commissioned"</w:t>
            </w:r>
          </w:p>
        </w:tc>
        <w:tc>
          <w:tcPr>
            <w:tcW w:w="6662" w:type="dxa"/>
            <w:tcBorders>
              <w:bottom w:val="nil"/>
            </w:tcBorders>
          </w:tcPr>
          <w:p w14:paraId="5C0277C1" w14:textId="77777777" w:rsidR="00C35244" w:rsidRDefault="00C35244" w:rsidP="00C35244">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C35244" w14:paraId="1CF2EFD6" w14:textId="77777777" w:rsidTr="00106DAB">
        <w:trPr>
          <w:trHeight w:val="300"/>
        </w:trPr>
        <w:tc>
          <w:tcPr>
            <w:tcW w:w="2695" w:type="dxa"/>
            <w:tcBorders>
              <w:top w:val="nil"/>
              <w:left w:val="nil"/>
              <w:bottom w:val="nil"/>
              <w:right w:val="nil"/>
            </w:tcBorders>
          </w:tcPr>
          <w:p w14:paraId="08EA19D6" w14:textId="77777777" w:rsidR="00C35244" w:rsidRDefault="00C35244" w:rsidP="00C35244">
            <w:pPr>
              <w:pStyle w:val="BodyText"/>
              <w:rPr>
                <w:rFonts w:ascii="Arial" w:hAnsi="Arial" w:cs="Arial"/>
                <w:b/>
                <w:bCs/>
              </w:rPr>
            </w:pPr>
            <w:r>
              <w:rPr>
                <w:rFonts w:ascii="Arial" w:hAnsi="Arial" w:cs="Arial"/>
                <w:b/>
                <w:bCs/>
              </w:rPr>
              <w:t>"Commissioning Programme"</w:t>
            </w:r>
          </w:p>
        </w:tc>
        <w:tc>
          <w:tcPr>
            <w:tcW w:w="6662" w:type="dxa"/>
            <w:tcBorders>
              <w:top w:val="nil"/>
              <w:left w:val="nil"/>
              <w:bottom w:val="nil"/>
              <w:right w:val="nil"/>
            </w:tcBorders>
          </w:tcPr>
          <w:p w14:paraId="17EDE83B" w14:textId="77777777" w:rsidR="00C35244" w:rsidRDefault="00C35244" w:rsidP="00C35244">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C35244" w14:paraId="56CD506B" w14:textId="77777777" w:rsidTr="00106DAB">
        <w:trPr>
          <w:trHeight w:val="300"/>
        </w:trPr>
        <w:tc>
          <w:tcPr>
            <w:tcW w:w="2695" w:type="dxa"/>
            <w:tcBorders>
              <w:top w:val="nil"/>
              <w:left w:val="nil"/>
              <w:bottom w:val="nil"/>
              <w:right w:val="nil"/>
            </w:tcBorders>
          </w:tcPr>
          <w:p w14:paraId="2EE79466" w14:textId="77777777" w:rsidR="00C35244" w:rsidRDefault="00C35244" w:rsidP="00C35244">
            <w:pPr>
              <w:pStyle w:val="BodyText"/>
              <w:rPr>
                <w:rFonts w:ascii="Arial" w:hAnsi="Arial" w:cs="Arial"/>
                <w:b/>
                <w:bCs/>
              </w:rPr>
            </w:pPr>
            <w:r>
              <w:rPr>
                <w:rFonts w:ascii="Arial" w:hAnsi="Arial" w:cs="Arial"/>
                <w:b/>
                <w:bCs/>
              </w:rPr>
              <w:t>"Commissioning Programme Commencement Date"</w:t>
            </w:r>
          </w:p>
        </w:tc>
        <w:tc>
          <w:tcPr>
            <w:tcW w:w="6662" w:type="dxa"/>
            <w:tcBorders>
              <w:top w:val="nil"/>
              <w:left w:val="nil"/>
              <w:bottom w:val="nil"/>
              <w:right w:val="nil"/>
            </w:tcBorders>
          </w:tcPr>
          <w:p w14:paraId="0534D49D" w14:textId="77777777" w:rsidR="00C35244" w:rsidRDefault="00C35244" w:rsidP="00C35244">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E25321" w14:paraId="65D59B17" w14:textId="77777777" w:rsidTr="00106DAB">
        <w:trPr>
          <w:trHeight w:val="300"/>
          <w:ins w:id="124" w:author="Author"/>
        </w:trPr>
        <w:tc>
          <w:tcPr>
            <w:tcW w:w="2695" w:type="dxa"/>
            <w:tcBorders>
              <w:top w:val="nil"/>
              <w:left w:val="nil"/>
              <w:bottom w:val="nil"/>
              <w:right w:val="nil"/>
            </w:tcBorders>
          </w:tcPr>
          <w:p w14:paraId="770584B4" w14:textId="7DF6B83F" w:rsidR="00E25321" w:rsidRPr="00882D58" w:rsidRDefault="00AA222D" w:rsidP="00C35244">
            <w:pPr>
              <w:pStyle w:val="BodyText"/>
              <w:rPr>
                <w:ins w:id="125" w:author="Author"/>
                <w:rFonts w:ascii="Arial" w:hAnsi="Arial" w:cs="Arial"/>
                <w:b/>
                <w:bCs/>
                <w:szCs w:val="22"/>
                <w:highlight w:val="yellow"/>
              </w:rPr>
            </w:pPr>
            <w:ins w:id="126" w:author="Author">
              <w:r w:rsidRPr="00882D58">
                <w:rPr>
                  <w:rFonts w:ascii="Arial" w:hAnsi="Arial" w:cs="Arial"/>
                  <w:b/>
                  <w:szCs w:val="22"/>
                  <w:highlight w:val="yellow"/>
                </w:rPr>
                <w:t>“Competent”</w:t>
              </w:r>
            </w:ins>
          </w:p>
        </w:tc>
        <w:tc>
          <w:tcPr>
            <w:tcW w:w="6662" w:type="dxa"/>
            <w:tcBorders>
              <w:top w:val="nil"/>
              <w:left w:val="nil"/>
              <w:bottom w:val="nil"/>
              <w:right w:val="nil"/>
            </w:tcBorders>
          </w:tcPr>
          <w:p w14:paraId="2C1108FC" w14:textId="77777777" w:rsidR="00F54E7F" w:rsidRDefault="0055020F" w:rsidP="0055020F">
            <w:pPr>
              <w:jc w:val="both"/>
              <w:rPr>
                <w:ins w:id="127" w:author="Author"/>
                <w:rFonts w:ascii="Arial" w:hAnsi="Arial" w:cs="Arial"/>
                <w:szCs w:val="22"/>
                <w:highlight w:val="yellow"/>
              </w:rPr>
            </w:pPr>
            <w:ins w:id="128" w:author="Author">
              <w:r w:rsidRPr="00882D58">
                <w:rPr>
                  <w:rFonts w:ascii="Arial" w:hAnsi="Arial" w:cs="Arial"/>
                  <w:szCs w:val="22"/>
                  <w:highlight w:val="yellow"/>
                </w:rPr>
                <w:t xml:space="preserve">a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is competent when in the opinion of </w:t>
              </w:r>
              <w:r w:rsidRPr="00882D58">
                <w:rPr>
                  <w:rFonts w:ascii="Arial" w:hAnsi="Arial" w:cs="Arial"/>
                  <w:b/>
                  <w:bCs/>
                  <w:szCs w:val="22"/>
                  <w:highlight w:val="yellow"/>
                </w:rPr>
                <w:t>The Company</w:t>
              </w:r>
              <w:r w:rsidRPr="00882D58">
                <w:rPr>
                  <w:rFonts w:ascii="Arial" w:hAnsi="Arial" w:cs="Arial"/>
                  <w:szCs w:val="22"/>
                  <w:highlight w:val="yellow"/>
                </w:rPr>
                <w:t xml:space="preserve"> acting reasonably the </w:t>
              </w:r>
              <w:r w:rsidRPr="00882D58">
                <w:rPr>
                  <w:rFonts w:ascii="Arial" w:hAnsi="Arial" w:cs="Arial"/>
                  <w:b/>
                  <w:bCs/>
                  <w:szCs w:val="22"/>
                  <w:highlight w:val="yellow"/>
                </w:rPr>
                <w:t>Gate 1 Application</w:t>
              </w:r>
              <w:r w:rsidRPr="00882D58">
                <w:rPr>
                  <w:rFonts w:ascii="Arial" w:hAnsi="Arial" w:cs="Arial"/>
                  <w:szCs w:val="22"/>
                  <w:highlight w:val="yellow"/>
                </w:rPr>
                <w:t xml:space="preserve"> or </w:t>
              </w:r>
              <w:r w:rsidRPr="00882D58">
                <w:rPr>
                  <w:rFonts w:ascii="Arial" w:hAnsi="Arial" w:cs="Arial"/>
                  <w:b/>
                  <w:bCs/>
                  <w:szCs w:val="22"/>
                  <w:highlight w:val="yellow"/>
                </w:rPr>
                <w:t>Gate 2 Application</w:t>
              </w:r>
              <w:r w:rsidRPr="00882D58">
                <w:rPr>
                  <w:rFonts w:ascii="Arial" w:hAnsi="Arial" w:cs="Arial"/>
                  <w:szCs w:val="22"/>
                  <w:highlight w:val="yellow"/>
                </w:rPr>
                <w:t xml:space="preserve"> form has been completed as required, the required data has been provided and the application fee paid to </w:t>
              </w:r>
              <w:r w:rsidRPr="00882D58">
                <w:rPr>
                  <w:rFonts w:ascii="Arial" w:hAnsi="Arial" w:cs="Arial"/>
                  <w:b/>
                  <w:bCs/>
                  <w:szCs w:val="22"/>
                  <w:highlight w:val="yellow"/>
                </w:rPr>
                <w:t>The Company</w:t>
              </w:r>
              <w:r w:rsidRPr="00882D58">
                <w:rPr>
                  <w:rFonts w:ascii="Arial" w:hAnsi="Arial" w:cs="Arial"/>
                  <w:szCs w:val="22"/>
                  <w:highlight w:val="yellow"/>
                </w:rPr>
                <w:t>;</w:t>
              </w:r>
              <w:r w:rsidR="00F54E7F">
                <w:rPr>
                  <w:rFonts w:ascii="Arial" w:hAnsi="Arial" w:cs="Arial"/>
                  <w:szCs w:val="22"/>
                  <w:highlight w:val="yellow"/>
                </w:rPr>
                <w:t xml:space="preserve"> </w:t>
              </w:r>
              <w:del w:id="129" w:author="Author">
                <w:r w:rsidRPr="00882D58" w:rsidDel="00F54E7F">
                  <w:rPr>
                    <w:rFonts w:ascii="Arial" w:hAnsi="Arial" w:cs="Arial"/>
                    <w:szCs w:val="22"/>
                    <w:highlight w:val="yellow"/>
                  </w:rPr>
                  <w:delText xml:space="preserve"> </w:delText>
                </w:r>
              </w:del>
            </w:ins>
          </w:p>
          <w:p w14:paraId="29C0D5C4" w14:textId="4C1711C1" w:rsidR="00E25321" w:rsidRPr="00882D58" w:rsidRDefault="0055020F" w:rsidP="0055020F">
            <w:pPr>
              <w:jc w:val="both"/>
              <w:rPr>
                <w:ins w:id="130" w:author="Author"/>
                <w:rFonts w:ascii="Arial" w:hAnsi="Arial" w:cs="Arial"/>
                <w:szCs w:val="22"/>
                <w:highlight w:val="yellow"/>
              </w:rPr>
            </w:pPr>
            <w:ins w:id="131" w:author="Author">
              <w:r w:rsidRPr="00882D58">
                <w:rPr>
                  <w:rFonts w:ascii="Arial" w:hAnsi="Arial" w:cs="Arial"/>
                  <w:szCs w:val="22"/>
                  <w:highlight w:val="yellow"/>
                </w:rPr>
                <w:br/>
              </w:r>
            </w:ins>
          </w:p>
        </w:tc>
      </w:tr>
      <w:tr w:rsidR="0005073B" w14:paraId="1F3DAC9F" w14:textId="77777777" w:rsidTr="00106DAB">
        <w:trPr>
          <w:trHeight w:val="300"/>
        </w:trPr>
        <w:tc>
          <w:tcPr>
            <w:tcW w:w="2695" w:type="dxa"/>
            <w:tcBorders>
              <w:top w:val="nil"/>
              <w:left w:val="nil"/>
              <w:bottom w:val="nil"/>
              <w:right w:val="nil"/>
            </w:tcBorders>
          </w:tcPr>
          <w:p w14:paraId="1D92FA5B" w14:textId="77777777" w:rsidR="0005073B" w:rsidRDefault="0005073B" w:rsidP="0005073B">
            <w:pPr>
              <w:pStyle w:val="clauseindent"/>
              <w:ind w:left="0"/>
              <w:rPr>
                <w:rFonts w:ascii="Arial" w:hAnsi="Arial" w:cs="Arial"/>
                <w:b/>
                <w:bCs/>
              </w:rPr>
            </w:pPr>
            <w:r>
              <w:rPr>
                <w:rFonts w:ascii="Arial" w:hAnsi="Arial" w:cs="Arial"/>
                <w:b/>
                <w:bCs/>
              </w:rPr>
              <w:t>"Competent Authority"</w:t>
            </w:r>
          </w:p>
        </w:tc>
        <w:tc>
          <w:tcPr>
            <w:tcW w:w="6662" w:type="dxa"/>
            <w:tcBorders>
              <w:top w:val="nil"/>
              <w:left w:val="nil"/>
              <w:bottom w:val="nil"/>
              <w:right w:val="nil"/>
            </w:tcBorders>
          </w:tcPr>
          <w:p w14:paraId="2A9B3499" w14:textId="51C00BA1" w:rsidR="0005073B" w:rsidRDefault="0005073B" w:rsidP="0005073B">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05073B" w14:paraId="2F16F7F5" w14:textId="77777777" w:rsidTr="00106DAB">
        <w:trPr>
          <w:trHeight w:val="300"/>
        </w:trPr>
        <w:tc>
          <w:tcPr>
            <w:tcW w:w="2695" w:type="dxa"/>
            <w:tcBorders>
              <w:top w:val="nil"/>
              <w:left w:val="nil"/>
              <w:bottom w:val="nil"/>
              <w:right w:val="nil"/>
            </w:tcBorders>
          </w:tcPr>
          <w:p w14:paraId="1C141DD7" w14:textId="77777777" w:rsidR="0005073B" w:rsidRDefault="0005073B" w:rsidP="0005073B">
            <w:pPr>
              <w:pStyle w:val="clauseindent"/>
              <w:ind w:left="0"/>
              <w:rPr>
                <w:rFonts w:ascii="Arial" w:hAnsi="Arial" w:cs="Arial"/>
                <w:b/>
                <w:bCs/>
              </w:rPr>
            </w:pPr>
            <w:r>
              <w:rPr>
                <w:rFonts w:ascii="Arial" w:hAnsi="Arial" w:cs="Arial"/>
                <w:b/>
                <w:bCs/>
              </w:rPr>
              <w:t>"Completion Date"</w:t>
            </w:r>
          </w:p>
        </w:tc>
        <w:tc>
          <w:tcPr>
            <w:tcW w:w="6662" w:type="dxa"/>
            <w:tcBorders>
              <w:top w:val="nil"/>
              <w:left w:val="nil"/>
              <w:bottom w:val="nil"/>
              <w:right w:val="nil"/>
            </w:tcBorders>
          </w:tcPr>
          <w:p w14:paraId="4AC97EEC"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4888844" w14:textId="77777777" w:rsidTr="00106DAB">
        <w:trPr>
          <w:trHeight w:val="300"/>
        </w:trPr>
        <w:tc>
          <w:tcPr>
            <w:tcW w:w="2695" w:type="dxa"/>
            <w:tcBorders>
              <w:top w:val="nil"/>
              <w:left w:val="nil"/>
              <w:bottom w:val="nil"/>
              <w:right w:val="nil"/>
            </w:tcBorders>
          </w:tcPr>
          <w:p w14:paraId="6B6A47B3" w14:textId="77777777" w:rsidR="0005073B" w:rsidRDefault="0005073B" w:rsidP="0005073B">
            <w:pPr>
              <w:pStyle w:val="clauseindent"/>
              <w:ind w:left="0"/>
              <w:rPr>
                <w:rFonts w:ascii="Arial" w:hAnsi="Arial" w:cs="Arial"/>
                <w:b/>
                <w:bCs/>
              </w:rPr>
            </w:pPr>
            <w:r>
              <w:rPr>
                <w:rFonts w:ascii="Arial" w:hAnsi="Arial" w:cs="Arial"/>
                <w:b/>
                <w:bCs/>
              </w:rPr>
              <w:t>"Composite Demand Charges"</w:t>
            </w:r>
          </w:p>
          <w:p w14:paraId="1F332BC7" w14:textId="6E116108" w:rsidR="0005073B" w:rsidRDefault="0005073B" w:rsidP="0005073B">
            <w:pPr>
              <w:pStyle w:val="clauseindent"/>
              <w:ind w:left="0"/>
              <w:rPr>
                <w:rFonts w:ascii="Arial" w:hAnsi="Arial" w:cs="Arial"/>
                <w:b/>
                <w:bCs/>
              </w:rPr>
            </w:pPr>
          </w:p>
        </w:tc>
        <w:tc>
          <w:tcPr>
            <w:tcW w:w="6662" w:type="dxa"/>
            <w:tcBorders>
              <w:top w:val="nil"/>
              <w:left w:val="nil"/>
              <w:bottom w:val="nil"/>
              <w:right w:val="nil"/>
            </w:tcBorders>
          </w:tcPr>
          <w:p w14:paraId="0923267F" w14:textId="4B4DA565" w:rsidR="0005073B" w:rsidRDefault="0005073B" w:rsidP="0005073B">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05073B" w14:paraId="1D2F626B" w14:textId="77777777" w:rsidTr="00106DAB">
        <w:trPr>
          <w:trHeight w:val="300"/>
        </w:trPr>
        <w:tc>
          <w:tcPr>
            <w:tcW w:w="2695" w:type="dxa"/>
            <w:tcBorders>
              <w:top w:val="nil"/>
            </w:tcBorders>
          </w:tcPr>
          <w:p w14:paraId="07B0C42D" w14:textId="76A06992" w:rsidR="0005073B" w:rsidRDefault="0005073B" w:rsidP="0005073B">
            <w:pPr>
              <w:pStyle w:val="clauseindent"/>
              <w:ind w:left="0"/>
              <w:rPr>
                <w:rFonts w:ascii="Arial" w:hAnsi="Arial" w:cs="Arial"/>
                <w:b/>
                <w:bCs/>
              </w:rPr>
            </w:pPr>
            <w:r w:rsidRPr="00F40C26">
              <w:rPr>
                <w:rFonts w:ascii="Arial" w:hAnsi="Arial" w:cs="Arial"/>
                <w:b/>
                <w:bCs/>
                <w:szCs w:val="22"/>
              </w:rPr>
              <w:lastRenderedPageBreak/>
              <w:t>“Conditional Progression Milestones”</w:t>
            </w:r>
          </w:p>
        </w:tc>
        <w:tc>
          <w:tcPr>
            <w:tcW w:w="6662" w:type="dxa"/>
            <w:tcBorders>
              <w:top w:val="nil"/>
            </w:tcBorders>
          </w:tcPr>
          <w:p w14:paraId="2362B7BC" w14:textId="44903A8D" w:rsidR="0005073B" w:rsidRDefault="0005073B" w:rsidP="0005073B">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05073B" w14:paraId="4563F004" w14:textId="77777777" w:rsidTr="003A67C0">
        <w:trPr>
          <w:trHeight w:val="300"/>
        </w:trPr>
        <w:tc>
          <w:tcPr>
            <w:tcW w:w="2695" w:type="dxa"/>
          </w:tcPr>
          <w:p w14:paraId="24E06009" w14:textId="77777777" w:rsidR="0005073B" w:rsidRDefault="0005073B" w:rsidP="0005073B">
            <w:pPr>
              <w:pStyle w:val="clauseindent"/>
              <w:ind w:left="0"/>
              <w:rPr>
                <w:rFonts w:ascii="Arial" w:hAnsi="Arial" w:cs="Arial"/>
                <w:b/>
                <w:bCs/>
              </w:rPr>
            </w:pPr>
            <w:r>
              <w:rPr>
                <w:rFonts w:ascii="Arial" w:hAnsi="Arial" w:cs="Arial"/>
                <w:b/>
                <w:bCs/>
              </w:rPr>
              <w:t>"Confidential Information"</w:t>
            </w:r>
          </w:p>
        </w:tc>
        <w:tc>
          <w:tcPr>
            <w:tcW w:w="6662" w:type="dxa"/>
          </w:tcPr>
          <w:p w14:paraId="4ED1101C" w14:textId="77777777" w:rsidR="0005073B" w:rsidRDefault="0005073B" w:rsidP="0005073B">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05073B" w14:paraId="2800C1AC" w14:textId="77777777" w:rsidTr="003A67C0">
        <w:trPr>
          <w:trHeight w:val="300"/>
        </w:trPr>
        <w:tc>
          <w:tcPr>
            <w:tcW w:w="2695" w:type="dxa"/>
          </w:tcPr>
          <w:p w14:paraId="25FBAE3C" w14:textId="77777777" w:rsidR="0005073B" w:rsidRDefault="0005073B" w:rsidP="0005073B">
            <w:pPr>
              <w:rPr>
                <w:rFonts w:ascii="Arial" w:hAnsi="Arial" w:cs="Arial"/>
                <w:b/>
              </w:rPr>
            </w:pPr>
            <w:r>
              <w:rPr>
                <w:rFonts w:ascii="Arial" w:hAnsi="Arial" w:cs="Arial"/>
                <w:b/>
              </w:rPr>
              <w:t>“Connect and Manage Arrangements”</w:t>
            </w:r>
          </w:p>
        </w:tc>
        <w:tc>
          <w:tcPr>
            <w:tcW w:w="6662" w:type="dxa"/>
          </w:tcPr>
          <w:p w14:paraId="4357F309" w14:textId="47477FBD" w:rsidR="0005073B" w:rsidRDefault="0005073B" w:rsidP="0005073B">
            <w:pPr>
              <w:jc w:val="both"/>
              <w:rPr>
                <w:rFonts w:ascii="Arial" w:hAnsi="Arial" w:cs="Arial"/>
                <w:b/>
                <w:bCs/>
                <w:i/>
                <w:iCs/>
              </w:rPr>
            </w:pPr>
            <w:r w:rsidRPr="5659255A">
              <w:rPr>
                <w:rFonts w:ascii="Arial" w:hAnsi="Arial" w:cs="Arial"/>
              </w:rPr>
              <w:t xml:space="preserve">the arrangements whereby pursuant to Standard Condition C11 of the </w:t>
            </w:r>
            <w:r w:rsidRPr="5659255A">
              <w:rPr>
                <w:rFonts w:ascii="Arial" w:hAnsi="Arial" w:cs="Arial"/>
                <w:b/>
                <w:bCs/>
              </w:rPr>
              <w:t xml:space="preserve"> ESO Licence</w:t>
            </w:r>
            <w:r w:rsidRPr="5659255A">
              <w:rPr>
                <w:rFonts w:ascii="Arial" w:hAnsi="Arial" w:cs="Arial"/>
              </w:rPr>
              <w:t xml:space="preserve"> and Standard Condition D16 of a </w:t>
            </w:r>
            <w:r w:rsidRPr="5659255A">
              <w:rPr>
                <w:rFonts w:ascii="Arial" w:hAnsi="Arial" w:cs="Arial"/>
                <w:b/>
                <w:bCs/>
              </w:rPr>
              <w:t>Relevant Transmission Licensee’s</w:t>
            </w:r>
            <w:r w:rsidRPr="5659255A">
              <w:rPr>
                <w:rFonts w:ascii="Arial" w:hAnsi="Arial" w:cs="Arial"/>
              </w:rPr>
              <w:t xml:space="preserve"> transmission licence connection to and or use of the </w:t>
            </w:r>
            <w:r w:rsidRPr="5659255A">
              <w:rPr>
                <w:rFonts w:ascii="Arial" w:hAnsi="Arial" w:cs="Arial"/>
                <w:b/>
                <w:bCs/>
              </w:rPr>
              <w:t>National Electricity Transmission System</w:t>
            </w:r>
            <w:r w:rsidRPr="5659255A">
              <w:rPr>
                <w:rFonts w:ascii="Arial" w:hAnsi="Arial" w:cs="Arial"/>
              </w:rPr>
              <w:t xml:space="preserve"> is permitted by virtue of a </w:t>
            </w:r>
            <w:r w:rsidRPr="5659255A">
              <w:rPr>
                <w:rFonts w:ascii="Arial" w:hAnsi="Arial" w:cs="Arial"/>
                <w:b/>
                <w:bCs/>
              </w:rPr>
              <w:t>Connect and Manage Derogation</w:t>
            </w:r>
            <w:r w:rsidRPr="5659255A">
              <w:rPr>
                <w:rFonts w:ascii="Arial" w:hAnsi="Arial" w:cs="Arial"/>
              </w:rPr>
              <w:t xml:space="preserve"> on completion of the </w:t>
            </w:r>
            <w:r w:rsidRPr="5659255A">
              <w:rPr>
                <w:rFonts w:ascii="Arial" w:hAnsi="Arial" w:cs="Arial"/>
                <w:b/>
                <w:bCs/>
              </w:rPr>
              <w:t>Enabling Works</w:t>
            </w:r>
            <w:r w:rsidRPr="5659255A">
              <w:rPr>
                <w:rFonts w:ascii="Arial" w:hAnsi="Arial" w:cs="Arial"/>
              </w:rPr>
              <w:t xml:space="preserve"> but prior to completion of the </w:t>
            </w:r>
            <w:r w:rsidRPr="5659255A">
              <w:rPr>
                <w:rFonts w:ascii="Arial" w:hAnsi="Arial" w:cs="Arial"/>
                <w:b/>
                <w:bCs/>
              </w:rPr>
              <w:t>Wider Transmission Reinforcement Works</w:t>
            </w:r>
            <w:r w:rsidRPr="5659255A">
              <w:rPr>
                <w:rFonts w:ascii="Arial" w:hAnsi="Arial" w:cs="Arial"/>
              </w:rPr>
              <w:t>;</w:t>
            </w:r>
            <w:r w:rsidRPr="5659255A">
              <w:rPr>
                <w:rFonts w:ascii="Arial" w:hAnsi="Arial" w:cs="Arial"/>
                <w:b/>
                <w:bCs/>
              </w:rPr>
              <w:t xml:space="preserve"> </w:t>
            </w:r>
          </w:p>
          <w:p w14:paraId="201385CD" w14:textId="77777777" w:rsidR="0005073B" w:rsidRDefault="0005073B" w:rsidP="0005073B">
            <w:pPr>
              <w:rPr>
                <w:rFonts w:ascii="Arial" w:hAnsi="Arial" w:cs="Arial"/>
              </w:rPr>
            </w:pPr>
          </w:p>
        </w:tc>
      </w:tr>
      <w:tr w:rsidR="0005073B" w14:paraId="16695656" w14:textId="77777777" w:rsidTr="003A67C0">
        <w:trPr>
          <w:trHeight w:val="300"/>
        </w:trPr>
        <w:tc>
          <w:tcPr>
            <w:tcW w:w="2695" w:type="dxa"/>
          </w:tcPr>
          <w:p w14:paraId="40129FCD" w14:textId="77777777" w:rsidR="0005073B" w:rsidRDefault="0005073B" w:rsidP="0005073B">
            <w:pPr>
              <w:rPr>
                <w:rFonts w:ascii="Arial" w:hAnsi="Arial" w:cs="Arial"/>
                <w:b/>
              </w:rPr>
            </w:pPr>
            <w:r>
              <w:rPr>
                <w:rFonts w:ascii="Arial" w:hAnsi="Arial" w:cs="Arial"/>
                <w:b/>
              </w:rPr>
              <w:t>“Connect and Manage Derogation”</w:t>
            </w:r>
          </w:p>
        </w:tc>
        <w:tc>
          <w:tcPr>
            <w:tcW w:w="6662" w:type="dxa"/>
          </w:tcPr>
          <w:p w14:paraId="25895DC8" w14:textId="1845FEDF" w:rsidR="0005073B" w:rsidRDefault="0005073B" w:rsidP="0005073B">
            <w:pPr>
              <w:jc w:val="both"/>
              <w:rPr>
                <w:rFonts w:ascii="Arial" w:hAnsi="Arial" w:cs="Arial"/>
              </w:rPr>
            </w:pPr>
            <w:r w:rsidRPr="5659255A">
              <w:rPr>
                <w:rFonts w:ascii="Arial" w:hAnsi="Arial" w:cs="Arial"/>
              </w:rPr>
              <w:t xml:space="preserve">means the temporary derogation from the </w:t>
            </w:r>
            <w:r w:rsidRPr="5659255A">
              <w:rPr>
                <w:rFonts w:ascii="Arial" w:hAnsi="Arial" w:cs="Arial"/>
                <w:b/>
                <w:bCs/>
              </w:rPr>
              <w:t>NETS SQSS</w:t>
            </w:r>
            <w:r w:rsidRPr="5659255A">
              <w:rPr>
                <w:rFonts w:ascii="Arial" w:hAnsi="Arial" w:cs="Arial"/>
              </w:rPr>
              <w:t xml:space="preserve"> available to </w:t>
            </w:r>
            <w:r w:rsidRPr="5659255A">
              <w:rPr>
                <w:rFonts w:ascii="Arial" w:hAnsi="Arial" w:cs="Arial"/>
                <w:b/>
                <w:bCs/>
              </w:rPr>
              <w:t>The Company</w:t>
            </w:r>
            <w:r w:rsidRPr="5659255A">
              <w:rPr>
                <w:rFonts w:ascii="Arial" w:hAnsi="Arial" w:cs="Arial"/>
              </w:rPr>
              <w:t xml:space="preserve">  pursuant to Standard Condition E7 of the </w:t>
            </w:r>
            <w:r w:rsidRPr="5659255A">
              <w:rPr>
                <w:rFonts w:ascii="Arial" w:hAnsi="Arial" w:cs="Arial"/>
                <w:b/>
                <w:bCs/>
              </w:rPr>
              <w:t>ESO Licence</w:t>
            </w:r>
            <w:r w:rsidRPr="5659255A">
              <w:rPr>
                <w:rFonts w:ascii="Arial" w:hAnsi="Arial" w:cs="Arial"/>
              </w:rPr>
              <w:t xml:space="preserve"> and/or a </w:t>
            </w:r>
            <w:r w:rsidRPr="5659255A">
              <w:rPr>
                <w:rFonts w:ascii="Arial" w:hAnsi="Arial" w:cs="Arial"/>
                <w:b/>
                <w:bCs/>
              </w:rPr>
              <w:t>Relevant Transmission Licensee</w:t>
            </w:r>
            <w:r w:rsidRPr="5659255A">
              <w:rPr>
                <w:rFonts w:ascii="Arial" w:hAnsi="Arial" w:cs="Arial"/>
              </w:rPr>
              <w:t xml:space="preserve"> pursuant to Standard Condition D3 of its transmission licence;</w:t>
            </w:r>
          </w:p>
          <w:p w14:paraId="21DF811F" w14:textId="77777777" w:rsidR="0005073B" w:rsidRDefault="0005073B" w:rsidP="0005073B">
            <w:pPr>
              <w:jc w:val="both"/>
              <w:rPr>
                <w:rFonts w:ascii="Arial" w:hAnsi="Arial" w:cs="Arial"/>
              </w:rPr>
            </w:pPr>
            <w:r>
              <w:rPr>
                <w:rFonts w:ascii="Arial" w:hAnsi="Arial" w:cs="Arial"/>
              </w:rPr>
              <w:t xml:space="preserve"> </w:t>
            </w:r>
          </w:p>
        </w:tc>
      </w:tr>
      <w:tr w:rsidR="0005073B" w14:paraId="52462E83" w14:textId="77777777" w:rsidTr="003A67C0">
        <w:trPr>
          <w:trHeight w:val="300"/>
        </w:trPr>
        <w:tc>
          <w:tcPr>
            <w:tcW w:w="2695" w:type="dxa"/>
          </w:tcPr>
          <w:p w14:paraId="6221CD13" w14:textId="77777777" w:rsidR="0005073B" w:rsidRDefault="0005073B" w:rsidP="0005073B">
            <w:pPr>
              <w:rPr>
                <w:rFonts w:ascii="Arial" w:hAnsi="Arial" w:cs="Arial"/>
                <w:b/>
              </w:rPr>
            </w:pPr>
            <w:r>
              <w:rPr>
                <w:rFonts w:ascii="Arial" w:hAnsi="Arial" w:cs="Arial"/>
                <w:b/>
              </w:rPr>
              <w:t>“Connect and Manage Derogation Criteria”</w:t>
            </w:r>
          </w:p>
        </w:tc>
        <w:tc>
          <w:tcPr>
            <w:tcW w:w="6662" w:type="dxa"/>
          </w:tcPr>
          <w:p w14:paraId="45C535B5" w14:textId="77777777" w:rsidR="0005073B" w:rsidRDefault="0005073B" w:rsidP="0005073B">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05073B" w:rsidRDefault="0005073B" w:rsidP="0005073B">
            <w:pPr>
              <w:jc w:val="both"/>
              <w:rPr>
                <w:rFonts w:ascii="Arial" w:hAnsi="Arial" w:cs="Arial"/>
              </w:rPr>
            </w:pPr>
            <w:r>
              <w:rPr>
                <w:rFonts w:ascii="Arial" w:hAnsi="Arial" w:cs="Arial"/>
              </w:rPr>
              <w:t xml:space="preserve"> </w:t>
            </w:r>
          </w:p>
        </w:tc>
      </w:tr>
      <w:tr w:rsidR="0005073B" w14:paraId="431C8258" w14:textId="77777777" w:rsidTr="003A67C0">
        <w:trPr>
          <w:trHeight w:val="300"/>
        </w:trPr>
        <w:tc>
          <w:tcPr>
            <w:tcW w:w="2695" w:type="dxa"/>
          </w:tcPr>
          <w:p w14:paraId="69733147" w14:textId="77777777" w:rsidR="0005073B" w:rsidRDefault="0005073B" w:rsidP="0005073B">
            <w:pPr>
              <w:rPr>
                <w:rFonts w:ascii="Arial" w:hAnsi="Arial" w:cs="Arial"/>
                <w:b/>
              </w:rPr>
            </w:pPr>
            <w:r>
              <w:rPr>
                <w:rFonts w:ascii="Arial" w:hAnsi="Arial" w:cs="Arial"/>
                <w:b/>
              </w:rPr>
              <w:t>“Connect and Manage Derogation Report”</w:t>
            </w:r>
          </w:p>
        </w:tc>
        <w:tc>
          <w:tcPr>
            <w:tcW w:w="6662" w:type="dxa"/>
          </w:tcPr>
          <w:p w14:paraId="03365AE5" w14:textId="77777777" w:rsidR="0005073B" w:rsidRDefault="0005073B" w:rsidP="0005073B">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05073B" w:rsidRDefault="0005073B" w:rsidP="0005073B">
            <w:pPr>
              <w:jc w:val="both"/>
              <w:rPr>
                <w:rFonts w:ascii="Arial" w:hAnsi="Arial" w:cs="Arial"/>
              </w:rPr>
            </w:pPr>
            <w:r>
              <w:rPr>
                <w:rFonts w:ascii="Arial" w:hAnsi="Arial" w:cs="Arial"/>
              </w:rPr>
              <w:t xml:space="preserve"> </w:t>
            </w:r>
          </w:p>
        </w:tc>
      </w:tr>
      <w:tr w:rsidR="0005073B" w14:paraId="400901D5" w14:textId="77777777" w:rsidTr="003A67C0">
        <w:trPr>
          <w:trHeight w:val="300"/>
        </w:trPr>
        <w:tc>
          <w:tcPr>
            <w:tcW w:w="2695" w:type="dxa"/>
          </w:tcPr>
          <w:p w14:paraId="37C153C5" w14:textId="77777777" w:rsidR="0005073B" w:rsidRDefault="0005073B" w:rsidP="0005073B">
            <w:pPr>
              <w:rPr>
                <w:rFonts w:ascii="Arial" w:hAnsi="Arial" w:cs="Arial"/>
                <w:b/>
              </w:rPr>
            </w:pPr>
            <w:r>
              <w:rPr>
                <w:rFonts w:ascii="Arial" w:hAnsi="Arial" w:cs="Arial"/>
                <w:b/>
              </w:rPr>
              <w:t>“Connect and Manage Implementation Date”</w:t>
            </w:r>
          </w:p>
        </w:tc>
        <w:tc>
          <w:tcPr>
            <w:tcW w:w="6662" w:type="dxa"/>
          </w:tcPr>
          <w:p w14:paraId="0EB77254" w14:textId="77777777" w:rsidR="0005073B" w:rsidRDefault="0005073B" w:rsidP="0005073B">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05073B" w:rsidRDefault="0005073B" w:rsidP="0005073B">
            <w:pPr>
              <w:jc w:val="both"/>
              <w:rPr>
                <w:rFonts w:ascii="Arial" w:hAnsi="Arial" w:cs="Arial"/>
              </w:rPr>
            </w:pPr>
          </w:p>
        </w:tc>
      </w:tr>
      <w:tr w:rsidR="0005073B" w14:paraId="13427F03" w14:textId="77777777" w:rsidTr="003A67C0">
        <w:trPr>
          <w:trHeight w:val="300"/>
        </w:trPr>
        <w:tc>
          <w:tcPr>
            <w:tcW w:w="2695" w:type="dxa"/>
          </w:tcPr>
          <w:p w14:paraId="3498254A" w14:textId="77777777" w:rsidR="0005073B" w:rsidRDefault="0005073B" w:rsidP="0005073B">
            <w:pPr>
              <w:rPr>
                <w:rFonts w:ascii="Arial" w:hAnsi="Arial" w:cs="Arial"/>
                <w:b/>
              </w:rPr>
            </w:pPr>
            <w:r>
              <w:rPr>
                <w:rFonts w:ascii="Arial" w:hAnsi="Arial" w:cs="Arial"/>
                <w:b/>
              </w:rPr>
              <w:t>“Connect and Manage Power Station”</w:t>
            </w:r>
          </w:p>
        </w:tc>
        <w:tc>
          <w:tcPr>
            <w:tcW w:w="6662" w:type="dxa"/>
          </w:tcPr>
          <w:p w14:paraId="4BDB6AB6" w14:textId="77777777" w:rsidR="0005073B" w:rsidRDefault="0005073B" w:rsidP="0005073B">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05073B" w:rsidRDefault="0005073B" w:rsidP="0005073B">
            <w:pPr>
              <w:jc w:val="both"/>
              <w:rPr>
                <w:rFonts w:ascii="Arial" w:hAnsi="Arial" w:cs="Arial"/>
              </w:rPr>
            </w:pPr>
          </w:p>
        </w:tc>
      </w:tr>
      <w:tr w:rsidR="0005073B" w14:paraId="367FD5B8" w14:textId="77777777" w:rsidTr="003A67C0">
        <w:trPr>
          <w:trHeight w:val="300"/>
        </w:trPr>
        <w:tc>
          <w:tcPr>
            <w:tcW w:w="2695" w:type="dxa"/>
          </w:tcPr>
          <w:p w14:paraId="790F448B" w14:textId="77777777" w:rsidR="0005073B" w:rsidRDefault="0005073B" w:rsidP="0005073B">
            <w:pPr>
              <w:rPr>
                <w:rFonts w:ascii="Arial" w:hAnsi="Arial" w:cs="Arial"/>
                <w:b/>
              </w:rPr>
            </w:pPr>
            <w:r>
              <w:rPr>
                <w:rFonts w:ascii="Arial" w:hAnsi="Arial" w:cs="Arial"/>
                <w:b/>
              </w:rPr>
              <w:t>“Connect and Manage Transition Period”</w:t>
            </w:r>
          </w:p>
        </w:tc>
        <w:tc>
          <w:tcPr>
            <w:tcW w:w="6662" w:type="dxa"/>
          </w:tcPr>
          <w:p w14:paraId="59C57A03" w14:textId="77777777" w:rsidR="0005073B" w:rsidRDefault="0005073B" w:rsidP="0005073B">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132" w:name="_BPDCD_23"/>
            <w:r>
              <w:rPr>
                <w:rFonts w:ascii="Arial" w:hAnsi="Arial" w:cs="Arial"/>
                <w:strike/>
                <w:color w:val="FF0000"/>
              </w:rPr>
              <w:t xml:space="preserve"> </w:t>
            </w:r>
            <w:bookmarkStart w:id="133" w:name="_BPDCI_24"/>
            <w:bookmarkEnd w:id="132"/>
            <w:r>
              <w:rPr>
                <w:rFonts w:ascii="Arial" w:hAnsi="Arial" w:cs="Arial"/>
                <w:color w:val="0000FF"/>
                <w:u w:val="double"/>
              </w:rPr>
              <w:t xml:space="preserve">; </w:t>
            </w:r>
            <w:bookmarkEnd w:id="133"/>
          </w:p>
          <w:p w14:paraId="07E6A620" w14:textId="77777777" w:rsidR="0005073B" w:rsidRDefault="0005073B" w:rsidP="0005073B">
            <w:pPr>
              <w:jc w:val="both"/>
              <w:rPr>
                <w:rFonts w:ascii="Arial" w:hAnsi="Arial" w:cs="Arial"/>
                <w:b/>
                <w:i/>
              </w:rPr>
            </w:pPr>
          </w:p>
        </w:tc>
      </w:tr>
      <w:tr w:rsidR="0005073B" w14:paraId="7E9E946C" w14:textId="77777777" w:rsidTr="003A67C0">
        <w:trPr>
          <w:trHeight w:val="300"/>
        </w:trPr>
        <w:tc>
          <w:tcPr>
            <w:tcW w:w="2695" w:type="dxa"/>
          </w:tcPr>
          <w:p w14:paraId="6136C13E" w14:textId="77777777" w:rsidR="0005073B" w:rsidRDefault="0005073B" w:rsidP="0005073B">
            <w:pPr>
              <w:pStyle w:val="clauseindent"/>
              <w:ind w:left="0"/>
              <w:rPr>
                <w:rFonts w:ascii="Arial" w:hAnsi="Arial" w:cs="Arial"/>
                <w:b/>
                <w:bCs/>
              </w:rPr>
            </w:pPr>
            <w:r>
              <w:rPr>
                <w:rFonts w:ascii="Arial" w:hAnsi="Arial" w:cs="Arial"/>
                <w:b/>
                <w:bCs/>
              </w:rPr>
              <w:t>"Connected Planning Data"</w:t>
            </w:r>
          </w:p>
        </w:tc>
        <w:tc>
          <w:tcPr>
            <w:tcW w:w="6662" w:type="dxa"/>
          </w:tcPr>
          <w:p w14:paraId="0CA059B8" w14:textId="77777777" w:rsidR="0005073B" w:rsidRDefault="0005073B" w:rsidP="0005073B">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05073B" w14:paraId="65CD4149" w14:textId="77777777" w:rsidTr="003A67C0">
        <w:trPr>
          <w:trHeight w:val="300"/>
        </w:trPr>
        <w:tc>
          <w:tcPr>
            <w:tcW w:w="2695" w:type="dxa"/>
          </w:tcPr>
          <w:p w14:paraId="24B0F65C" w14:textId="77777777" w:rsidR="0005073B" w:rsidRDefault="0005073B" w:rsidP="0005073B">
            <w:pPr>
              <w:pStyle w:val="clauseindent"/>
              <w:ind w:left="0"/>
              <w:rPr>
                <w:rFonts w:ascii="Arial" w:hAnsi="Arial" w:cs="Arial"/>
                <w:b/>
                <w:bCs/>
              </w:rPr>
            </w:pPr>
            <w:r>
              <w:rPr>
                <w:rFonts w:ascii="Arial" w:hAnsi="Arial" w:cs="Arial"/>
                <w:b/>
                <w:bCs/>
              </w:rPr>
              <w:t>"Connection"</w:t>
            </w:r>
          </w:p>
        </w:tc>
        <w:tc>
          <w:tcPr>
            <w:tcW w:w="6662" w:type="dxa"/>
          </w:tcPr>
          <w:p w14:paraId="33E7FC77" w14:textId="77777777" w:rsidR="0005073B" w:rsidRDefault="0005073B" w:rsidP="0005073B">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05073B" w14:paraId="42E973C8" w14:textId="77777777" w:rsidTr="003A67C0">
        <w:trPr>
          <w:trHeight w:val="300"/>
        </w:trPr>
        <w:tc>
          <w:tcPr>
            <w:tcW w:w="2695" w:type="dxa"/>
          </w:tcPr>
          <w:p w14:paraId="0E4E887B" w14:textId="77777777" w:rsidR="0005073B" w:rsidRDefault="0005073B" w:rsidP="0005073B">
            <w:pPr>
              <w:pStyle w:val="BodyText"/>
              <w:rPr>
                <w:rFonts w:ascii="Arial" w:hAnsi="Arial" w:cs="Arial"/>
                <w:b/>
                <w:bCs/>
              </w:rPr>
            </w:pPr>
            <w:r>
              <w:rPr>
                <w:rFonts w:ascii="Arial" w:hAnsi="Arial" w:cs="Arial"/>
                <w:b/>
                <w:bCs/>
              </w:rPr>
              <w:t>"Connection Application"</w:t>
            </w:r>
          </w:p>
        </w:tc>
        <w:tc>
          <w:tcPr>
            <w:tcW w:w="6662" w:type="dxa"/>
          </w:tcPr>
          <w:p w14:paraId="75D68CEE" w14:textId="77777777" w:rsidR="0005073B" w:rsidRDefault="0005073B" w:rsidP="0005073B">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05073B" w14:paraId="3B3723B7" w14:textId="77777777" w:rsidTr="003A67C0">
        <w:trPr>
          <w:trHeight w:val="300"/>
        </w:trPr>
        <w:tc>
          <w:tcPr>
            <w:tcW w:w="2695" w:type="dxa"/>
          </w:tcPr>
          <w:p w14:paraId="110B9A19" w14:textId="77777777" w:rsidR="0005073B" w:rsidRDefault="0005073B" w:rsidP="0005073B">
            <w:pPr>
              <w:pStyle w:val="Caption"/>
              <w:rPr>
                <w:rFonts w:ascii="Arial Bold" w:hAnsi="Arial Bold" w:cs="Arial"/>
                <w:b w:val="0"/>
                <w:bCs w:val="0"/>
              </w:rPr>
            </w:pPr>
            <w:r w:rsidRPr="5659255A">
              <w:rPr>
                <w:rFonts w:ascii="Arial Bold" w:hAnsi="Arial Bold" w:cs="Arial"/>
                <w:b w:val="0"/>
                <w:bCs w:val="0"/>
              </w:rPr>
              <w:lastRenderedPageBreak/>
              <w:t>“</w:t>
            </w:r>
            <w:r w:rsidRPr="00123BEA">
              <w:rPr>
                <w:rFonts w:ascii="Arial Bold" w:hAnsi="Arial Bold" w:cs="Arial"/>
              </w:rPr>
              <w:t>Connection Boundary</w:t>
            </w:r>
            <w:r w:rsidRPr="5659255A">
              <w:rPr>
                <w:rFonts w:ascii="Arial Bold" w:hAnsi="Arial Bold" w:cs="Arial"/>
                <w:b w:val="0"/>
                <w:bCs w:val="0"/>
              </w:rPr>
              <w:t>”</w:t>
            </w:r>
          </w:p>
        </w:tc>
        <w:tc>
          <w:tcPr>
            <w:tcW w:w="6662" w:type="dxa"/>
          </w:tcPr>
          <w:p w14:paraId="05236DC7" w14:textId="77777777" w:rsidR="0005073B" w:rsidRPr="00990BEB" w:rsidRDefault="0005073B" w:rsidP="0005073B">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05073B" w14:paraId="00566AD6" w14:textId="77777777" w:rsidTr="003A67C0">
        <w:trPr>
          <w:trHeight w:val="300"/>
        </w:trPr>
        <w:tc>
          <w:tcPr>
            <w:tcW w:w="2695" w:type="dxa"/>
          </w:tcPr>
          <w:p w14:paraId="4D61F4B4" w14:textId="77777777" w:rsidR="0005073B" w:rsidRDefault="0005073B" w:rsidP="0005073B">
            <w:pPr>
              <w:pStyle w:val="BodyText"/>
              <w:rPr>
                <w:rFonts w:ascii="Arial" w:hAnsi="Arial" w:cs="Arial"/>
                <w:b/>
                <w:bCs/>
              </w:rPr>
            </w:pPr>
            <w:r>
              <w:rPr>
                <w:rFonts w:ascii="Arial" w:hAnsi="Arial" w:cs="Arial"/>
                <w:b/>
                <w:bCs/>
              </w:rPr>
              <w:t>"Connection Charges"</w:t>
            </w:r>
          </w:p>
        </w:tc>
        <w:tc>
          <w:tcPr>
            <w:tcW w:w="6662" w:type="dxa"/>
          </w:tcPr>
          <w:p w14:paraId="41F57355" w14:textId="1183F8F0" w:rsidR="0005073B" w:rsidRDefault="0005073B" w:rsidP="0005073B">
            <w:pPr>
              <w:pStyle w:val="BodyText"/>
              <w:jc w:val="both"/>
              <w:rPr>
                <w:rFonts w:ascii="Arial" w:hAnsi="Arial" w:cs="Arial"/>
              </w:rPr>
            </w:pPr>
            <w:r w:rsidRPr="5659255A">
              <w:rPr>
                <w:rFonts w:ascii="Arial" w:hAnsi="Arial" w:cs="Arial"/>
              </w:rPr>
              <w:t xml:space="preserve">charges made or levied or to be made or levied for the carrying out (whether before or after the date on which the </w:t>
            </w:r>
            <w:r w:rsidRPr="5659255A">
              <w:rPr>
                <w:rFonts w:ascii="Arial" w:hAnsi="Arial" w:cs="Arial"/>
                <w:b/>
                <w:bCs/>
              </w:rPr>
              <w:t>ESO Licence</w:t>
            </w:r>
            <w:r w:rsidRPr="5659255A">
              <w:rPr>
                <w:rFonts w:ascii="Arial" w:hAnsi="Arial" w:cs="Arial"/>
              </w:rPr>
              <w:t xml:space="preserve"> comes into force) of works and provision and installation of electrical plant, electric lines and ancillary meters in constructing entry and exit points on the </w:t>
            </w:r>
            <w:r w:rsidRPr="5659255A">
              <w:rPr>
                <w:rFonts w:ascii="Arial" w:hAnsi="Arial" w:cs="Arial"/>
                <w:b/>
                <w:bCs/>
              </w:rPr>
              <w:t>National Electricity Transmission System</w:t>
            </w:r>
            <w:r w:rsidRPr="5659255A">
              <w:rPr>
                <w:rFonts w:ascii="Arial" w:hAnsi="Arial" w:cs="Arial"/>
              </w:rPr>
              <w:t xml:space="preserve">, together with charges in respect of maintenance and repair of such items in so far as not otherwise recoverable as </w:t>
            </w:r>
            <w:r w:rsidRPr="5659255A">
              <w:rPr>
                <w:rFonts w:ascii="Arial" w:hAnsi="Arial" w:cs="Arial"/>
                <w:b/>
                <w:bCs/>
              </w:rPr>
              <w:t>Use of System Charges</w:t>
            </w:r>
            <w:r w:rsidRPr="5659255A">
              <w:rPr>
                <w:rFonts w:ascii="Arial" w:hAnsi="Arial" w:cs="Arial"/>
              </w:rPr>
              <w:t xml:space="preserve">, all as more fully described in the </w:t>
            </w:r>
            <w:r w:rsidRPr="5659255A">
              <w:rPr>
                <w:rFonts w:ascii="Arial" w:hAnsi="Arial" w:cs="Arial"/>
                <w:b/>
                <w:bCs/>
              </w:rPr>
              <w:t>ESO Licence</w:t>
            </w:r>
            <w:r w:rsidRPr="5659255A">
              <w:rPr>
                <w:rFonts w:ascii="Arial" w:hAnsi="Arial" w:cs="Arial"/>
              </w:rPr>
              <w:t xml:space="preserve">, whether or not such charges are annualised, including all charges provided for in the statement of </w:t>
            </w:r>
            <w:r w:rsidRPr="5659255A">
              <w:rPr>
                <w:rFonts w:ascii="Arial" w:hAnsi="Arial" w:cs="Arial"/>
                <w:b/>
                <w:bCs/>
              </w:rPr>
              <w:t>Connection Charging</w:t>
            </w:r>
            <w:r w:rsidRPr="5659255A">
              <w:rPr>
                <w:rFonts w:ascii="Arial" w:hAnsi="Arial" w:cs="Arial"/>
              </w:rPr>
              <w:t xml:space="preserve"> </w:t>
            </w:r>
            <w:r w:rsidRPr="5659255A">
              <w:rPr>
                <w:rFonts w:ascii="Arial" w:hAnsi="Arial" w:cs="Arial"/>
                <w:b/>
                <w:bCs/>
              </w:rPr>
              <w:t>Methodology</w:t>
            </w:r>
            <w:r w:rsidRPr="5659255A">
              <w:rPr>
                <w:rFonts w:ascii="Arial" w:hAnsi="Arial" w:cs="Arial"/>
              </w:rPr>
              <w:t xml:space="preserve"> (such as </w:t>
            </w:r>
            <w:r w:rsidRPr="5659255A">
              <w:rPr>
                <w:rFonts w:ascii="Arial" w:hAnsi="Arial" w:cs="Arial"/>
                <w:b/>
                <w:bCs/>
              </w:rPr>
              <w:t>Termination Amounts</w:t>
            </w:r>
            <w:r w:rsidRPr="5659255A">
              <w:rPr>
                <w:rFonts w:ascii="Arial" w:hAnsi="Arial" w:cs="Arial"/>
              </w:rPr>
              <w:t xml:space="preserve"> and </w:t>
            </w:r>
            <w:r w:rsidRPr="5659255A">
              <w:rPr>
                <w:rFonts w:ascii="Arial" w:hAnsi="Arial" w:cs="Arial"/>
                <w:b/>
                <w:bCs/>
              </w:rPr>
              <w:t>One-off</w:t>
            </w:r>
            <w:r w:rsidRPr="5659255A">
              <w:rPr>
                <w:rFonts w:ascii="Arial" w:hAnsi="Arial" w:cs="Arial"/>
              </w:rPr>
              <w:t xml:space="preserve"> </w:t>
            </w:r>
            <w:r w:rsidRPr="5659255A">
              <w:rPr>
                <w:rFonts w:ascii="Arial" w:hAnsi="Arial" w:cs="Arial"/>
                <w:b/>
                <w:bCs/>
              </w:rPr>
              <w:t>Charges</w:t>
            </w:r>
            <w:r w:rsidRPr="5659255A">
              <w:rPr>
                <w:rFonts w:ascii="Arial" w:hAnsi="Arial" w:cs="Arial"/>
              </w:rPr>
              <w:t>);</w:t>
            </w:r>
          </w:p>
        </w:tc>
      </w:tr>
      <w:tr w:rsidR="0005073B" w14:paraId="70E7B20B" w14:textId="77777777" w:rsidTr="003A67C0">
        <w:trPr>
          <w:trHeight w:val="300"/>
        </w:trPr>
        <w:tc>
          <w:tcPr>
            <w:tcW w:w="2695" w:type="dxa"/>
          </w:tcPr>
          <w:p w14:paraId="0E4D36E3" w14:textId="77777777" w:rsidR="0005073B" w:rsidRDefault="0005073B" w:rsidP="0005073B">
            <w:pPr>
              <w:pStyle w:val="BodyText"/>
              <w:rPr>
                <w:rFonts w:ascii="Arial" w:hAnsi="Arial" w:cs="Arial"/>
                <w:b/>
                <w:bCs/>
              </w:rPr>
            </w:pPr>
            <w:r>
              <w:rPr>
                <w:rFonts w:ascii="Arial" w:hAnsi="Arial" w:cs="Arial"/>
                <w:b/>
                <w:bCs/>
              </w:rPr>
              <w:t>"Connection Charging Methodology"</w:t>
            </w:r>
          </w:p>
        </w:tc>
        <w:tc>
          <w:tcPr>
            <w:tcW w:w="6662" w:type="dxa"/>
          </w:tcPr>
          <w:p w14:paraId="433F5D36" w14:textId="0EF1CB22" w:rsidR="0005073B" w:rsidRDefault="0005073B" w:rsidP="0005073B">
            <w:pPr>
              <w:pStyle w:val="BodyText"/>
              <w:jc w:val="both"/>
              <w:rPr>
                <w:rFonts w:ascii="Arial" w:hAnsi="Arial" w:cs="Arial"/>
                <w:i/>
                <w:iCs/>
              </w:rPr>
            </w:pPr>
            <w:r w:rsidRPr="5659255A">
              <w:rPr>
                <w:rFonts w:ascii="Arial" w:hAnsi="Arial" w:cs="Arial"/>
              </w:rPr>
              <w:t xml:space="preserve">as defined in the </w:t>
            </w:r>
            <w:r w:rsidRPr="5659255A">
              <w:rPr>
                <w:rFonts w:ascii="Arial" w:hAnsi="Arial" w:cs="Arial"/>
                <w:b/>
                <w:bCs/>
              </w:rPr>
              <w:t>ESO Licence</w:t>
            </w:r>
            <w:r w:rsidRPr="5659255A">
              <w:rPr>
                <w:rFonts w:ascii="Arial" w:hAnsi="Arial" w:cs="Arial"/>
              </w:rPr>
              <w:t xml:space="preserve"> and set out in Section </w:t>
            </w:r>
            <w:bookmarkStart w:id="134" w:name="_BPDCD_27"/>
            <w:r w:rsidRPr="5659255A">
              <w:rPr>
                <w:rFonts w:ascii="Arial" w:hAnsi="Arial" w:cs="Arial"/>
              </w:rPr>
              <w:t>14</w:t>
            </w:r>
            <w:bookmarkEnd w:id="134"/>
            <w:r w:rsidRPr="5659255A">
              <w:rPr>
                <w:rFonts w:ascii="Arial" w:hAnsi="Arial" w:cs="Arial"/>
              </w:rPr>
              <w:t>;</w:t>
            </w:r>
          </w:p>
        </w:tc>
      </w:tr>
      <w:tr w:rsidR="0005073B" w14:paraId="482C9778" w14:textId="77777777" w:rsidTr="003A67C0">
        <w:trPr>
          <w:trHeight w:val="300"/>
        </w:trPr>
        <w:tc>
          <w:tcPr>
            <w:tcW w:w="2695" w:type="dxa"/>
          </w:tcPr>
          <w:p w14:paraId="03A642B7" w14:textId="4FA39D4D" w:rsidR="00980001" w:rsidRDefault="0005073B" w:rsidP="0005073B">
            <w:pPr>
              <w:pStyle w:val="BodyText"/>
              <w:rPr>
                <w:rFonts w:ascii="Arial" w:hAnsi="Arial" w:cs="Arial"/>
                <w:b/>
                <w:bCs/>
              </w:rPr>
            </w:pPr>
            <w:r>
              <w:rPr>
                <w:rFonts w:ascii="Arial" w:hAnsi="Arial" w:cs="Arial"/>
                <w:b/>
                <w:bCs/>
              </w:rPr>
              <w:t>"Connection Conditions" or "CC"</w:t>
            </w:r>
          </w:p>
        </w:tc>
        <w:tc>
          <w:tcPr>
            <w:tcW w:w="6662" w:type="dxa"/>
          </w:tcPr>
          <w:p w14:paraId="1C5A1D8E" w14:textId="7C74EACE" w:rsidR="00980001" w:rsidRPr="005610A6" w:rsidRDefault="0005073B" w:rsidP="005610A6">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5610A6" w14:paraId="20743ADA" w14:textId="77777777" w:rsidTr="003A67C0">
        <w:trPr>
          <w:trHeight w:val="300"/>
        </w:trPr>
        <w:tc>
          <w:tcPr>
            <w:tcW w:w="2695" w:type="dxa"/>
          </w:tcPr>
          <w:p w14:paraId="7BEC9E97" w14:textId="1A921952" w:rsidR="005610A6" w:rsidRPr="00882D58" w:rsidRDefault="005610A6" w:rsidP="0005073B">
            <w:pPr>
              <w:pStyle w:val="BodyText"/>
              <w:rPr>
                <w:rFonts w:ascii="Arial" w:hAnsi="Arial" w:cs="Arial"/>
                <w:b/>
                <w:bCs/>
                <w:szCs w:val="22"/>
                <w:highlight w:val="yellow"/>
              </w:rPr>
            </w:pPr>
            <w:ins w:id="135" w:author="Author">
              <w:r w:rsidRPr="00882D58">
                <w:rPr>
                  <w:rFonts w:ascii="Arial" w:hAnsi="Arial" w:cs="Arial"/>
                  <w:b/>
                  <w:bCs/>
                  <w:color w:val="FF0000"/>
                  <w:szCs w:val="22"/>
                  <w:highlight w:val="yellow"/>
                </w:rPr>
                <w:t>“Connections Network Design Methodology”</w:t>
              </w:r>
            </w:ins>
          </w:p>
        </w:tc>
        <w:tc>
          <w:tcPr>
            <w:tcW w:w="6662" w:type="dxa"/>
          </w:tcPr>
          <w:p w14:paraId="3F8D07E2" w14:textId="481BBA51" w:rsidR="005610A6" w:rsidRPr="00882D58" w:rsidRDefault="005610A6" w:rsidP="0005073B">
            <w:pPr>
              <w:pStyle w:val="BodyText"/>
              <w:jc w:val="both"/>
              <w:rPr>
                <w:rFonts w:ascii="Arial" w:hAnsi="Arial" w:cs="Arial"/>
                <w:szCs w:val="22"/>
                <w:highlight w:val="yellow"/>
              </w:rPr>
            </w:pPr>
            <w:ins w:id="136" w:author="Author">
              <w:r w:rsidRPr="00882D58">
                <w:rPr>
                  <w:rFonts w:ascii="Arial" w:eastAsiaTheme="minorHAnsi" w:hAnsi="Arial" w:cs="Arial"/>
                  <w:color w:val="FF0000"/>
                  <w:szCs w:val="22"/>
                  <w:highlight w:val="yellow"/>
                </w:rPr>
                <w:t xml:space="preserve">the methodology developed or to be developed in accordance with the </w:t>
              </w:r>
              <w:r w:rsidRPr="00882D58">
                <w:rPr>
                  <w:rFonts w:ascii="Arial" w:eastAsiaTheme="minorHAnsi" w:hAnsi="Arial" w:cs="Arial"/>
                  <w:b/>
                  <w:bCs/>
                  <w:color w:val="FF0000"/>
                  <w:szCs w:val="22"/>
                  <w:highlight w:val="yellow"/>
                </w:rPr>
                <w:t>ESO Licence</w:t>
              </w:r>
              <w:r w:rsidRPr="00882D58">
                <w:rPr>
                  <w:rFonts w:ascii="Arial" w:eastAsiaTheme="minorHAnsi" w:hAnsi="Arial" w:cs="Arial"/>
                  <w:color w:val="FF0000"/>
                  <w:szCs w:val="22"/>
                  <w:highlight w:val="yellow"/>
                </w:rPr>
                <w:t xml:space="preserve"> and </w:t>
              </w:r>
              <w:r w:rsidRPr="00882D58">
                <w:rPr>
                  <w:rFonts w:ascii="Arial" w:eastAsiaTheme="minorHAnsi" w:hAnsi="Arial" w:cs="Arial"/>
                  <w:b/>
                  <w:bCs/>
                  <w:color w:val="FF0000"/>
                  <w:szCs w:val="22"/>
                  <w:highlight w:val="yellow"/>
                </w:rPr>
                <w:t>Transmission Licences</w:t>
              </w:r>
              <w:r w:rsidRPr="00882D58">
                <w:rPr>
                  <w:rFonts w:ascii="Arial" w:eastAsiaTheme="minorHAnsi" w:hAnsi="Arial" w:cs="Arial"/>
                  <w:color w:val="FF0000"/>
                  <w:szCs w:val="22"/>
                  <w:highlight w:val="yellow"/>
                </w:rPr>
                <w:t xml:space="preserve"> as approved by the </w:t>
              </w:r>
              <w:r w:rsidRPr="00882D58">
                <w:rPr>
                  <w:rFonts w:ascii="Arial" w:eastAsiaTheme="minorHAnsi" w:hAnsi="Arial" w:cs="Arial"/>
                  <w:b/>
                  <w:bCs/>
                  <w:color w:val="FF0000"/>
                  <w:szCs w:val="22"/>
                  <w:highlight w:val="yellow"/>
                </w:rPr>
                <w:t>Authority</w:t>
              </w:r>
              <w:r w:rsidRPr="00882D58">
                <w:rPr>
                  <w:rFonts w:ascii="Arial" w:eastAsiaTheme="minorHAnsi" w:hAnsi="Arial" w:cs="Arial"/>
                  <w:color w:val="FF0000"/>
                  <w:szCs w:val="22"/>
                  <w:highlight w:val="yellow"/>
                </w:rPr>
                <w:t xml:space="preserve"> and published on </w:t>
              </w:r>
              <w:r w:rsidRPr="00882D58">
                <w:rPr>
                  <w:rFonts w:ascii="Arial" w:eastAsiaTheme="minorHAnsi" w:hAnsi="Arial" w:cs="Arial"/>
                  <w:b/>
                  <w:bCs/>
                  <w:color w:val="FF0000"/>
                  <w:szCs w:val="22"/>
                  <w:highlight w:val="yellow"/>
                </w:rPr>
                <w:t>The Company’s</w:t>
              </w:r>
              <w:r w:rsidRPr="00882D58">
                <w:rPr>
                  <w:rFonts w:ascii="Arial" w:eastAsiaTheme="minorHAnsi" w:hAnsi="Arial" w:cs="Arial"/>
                  <w:color w:val="FF0000"/>
                  <w:szCs w:val="22"/>
                  <w:highlight w:val="yellow"/>
                </w:rPr>
                <w:t xml:space="preserve"> </w:t>
              </w:r>
              <w:r w:rsidRPr="00882D58">
                <w:rPr>
                  <w:rFonts w:ascii="Arial" w:eastAsiaTheme="minorHAnsi" w:hAnsi="Arial" w:cs="Arial"/>
                  <w:b/>
                  <w:bCs/>
                  <w:color w:val="FF0000"/>
                  <w:szCs w:val="22"/>
                  <w:highlight w:val="yellow"/>
                </w:rPr>
                <w:t>W</w:t>
              </w:r>
              <w:r w:rsidRPr="00882D58">
                <w:rPr>
                  <w:rFonts w:ascii="Arial" w:eastAsiaTheme="minorHAnsi" w:hAnsi="Arial" w:cs="Arial"/>
                  <w:b/>
                  <w:color w:val="FF0000"/>
                  <w:szCs w:val="22"/>
                  <w:highlight w:val="yellow"/>
                </w:rPr>
                <w:t>ebsite</w:t>
              </w:r>
              <w:r w:rsidRPr="00882D58">
                <w:rPr>
                  <w:rFonts w:ascii="Arial" w:eastAsiaTheme="minorHAnsi" w:hAnsi="Arial" w:cs="Arial"/>
                  <w:color w:val="FF0000"/>
                  <w:szCs w:val="22"/>
                  <w:highlight w:val="yellow"/>
                </w:rPr>
                <w:t xml:space="preserve"> as such methodology may be revised from time to time;</w:t>
              </w:r>
            </w:ins>
          </w:p>
        </w:tc>
      </w:tr>
      <w:tr w:rsidR="0005073B" w14:paraId="759D746D" w14:textId="77777777" w:rsidTr="003A67C0">
        <w:trPr>
          <w:trHeight w:val="300"/>
        </w:trPr>
        <w:tc>
          <w:tcPr>
            <w:tcW w:w="2695" w:type="dxa"/>
          </w:tcPr>
          <w:p w14:paraId="71BBA9FC" w14:textId="77777777" w:rsidR="0005073B" w:rsidRDefault="0005073B" w:rsidP="0005073B">
            <w:pPr>
              <w:pStyle w:val="BodyText"/>
              <w:rPr>
                <w:rFonts w:ascii="Arial" w:hAnsi="Arial" w:cs="Arial"/>
                <w:b/>
                <w:bCs/>
              </w:rPr>
            </w:pPr>
            <w:r>
              <w:rPr>
                <w:rFonts w:ascii="Arial" w:hAnsi="Arial" w:cs="Arial"/>
                <w:b/>
                <w:bCs/>
              </w:rPr>
              <w:t>"Connection Entry Capacity"</w:t>
            </w:r>
          </w:p>
        </w:tc>
        <w:tc>
          <w:tcPr>
            <w:tcW w:w="6662" w:type="dxa"/>
          </w:tcPr>
          <w:p w14:paraId="47752F1E" w14:textId="77777777" w:rsidR="0005073B" w:rsidRDefault="0005073B" w:rsidP="0005073B">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05073B" w14:paraId="45CD158E" w14:textId="77777777" w:rsidTr="003A67C0">
        <w:trPr>
          <w:trHeight w:val="300"/>
        </w:trPr>
        <w:tc>
          <w:tcPr>
            <w:tcW w:w="2695" w:type="dxa"/>
          </w:tcPr>
          <w:p w14:paraId="34887455" w14:textId="77777777" w:rsidR="0005073B" w:rsidRDefault="0005073B" w:rsidP="0005073B">
            <w:pPr>
              <w:pStyle w:val="BodyText"/>
              <w:rPr>
                <w:rFonts w:ascii="Arial" w:hAnsi="Arial" w:cs="Arial"/>
                <w:b/>
                <w:bCs/>
              </w:rPr>
            </w:pPr>
            <w:r>
              <w:rPr>
                <w:rFonts w:ascii="Arial" w:hAnsi="Arial" w:cs="Arial"/>
                <w:b/>
                <w:bCs/>
              </w:rPr>
              <w:t>"Connection Offer"</w:t>
            </w:r>
          </w:p>
        </w:tc>
        <w:tc>
          <w:tcPr>
            <w:tcW w:w="6662" w:type="dxa"/>
          </w:tcPr>
          <w:p w14:paraId="71E3A8BB" w14:textId="77777777" w:rsidR="0005073B" w:rsidRDefault="0005073B" w:rsidP="0005073B">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05073B" w14:paraId="5422B223" w14:textId="77777777" w:rsidTr="003A67C0">
        <w:trPr>
          <w:trHeight w:val="300"/>
        </w:trPr>
        <w:tc>
          <w:tcPr>
            <w:tcW w:w="2695" w:type="dxa"/>
          </w:tcPr>
          <w:p w14:paraId="67C0B9BB" w14:textId="77777777" w:rsidR="0005073B" w:rsidRDefault="0005073B" w:rsidP="0005073B">
            <w:pPr>
              <w:pStyle w:val="BodyText"/>
              <w:rPr>
                <w:rFonts w:ascii="Arial" w:hAnsi="Arial" w:cs="Arial"/>
                <w:b/>
                <w:bCs/>
              </w:rPr>
            </w:pPr>
            <w:r>
              <w:rPr>
                <w:rFonts w:ascii="Arial" w:hAnsi="Arial" w:cs="Arial"/>
                <w:b/>
                <w:bCs/>
              </w:rPr>
              <w:t>"Connection Site"</w:t>
            </w:r>
          </w:p>
        </w:tc>
        <w:tc>
          <w:tcPr>
            <w:tcW w:w="6662" w:type="dxa"/>
          </w:tcPr>
          <w:p w14:paraId="67A23045" w14:textId="77777777" w:rsidR="0005073B" w:rsidRDefault="0005073B" w:rsidP="0005073B">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05073B" w14:paraId="7E57AEC4" w14:textId="77777777" w:rsidTr="003A67C0">
        <w:trPr>
          <w:trHeight w:val="300"/>
        </w:trPr>
        <w:tc>
          <w:tcPr>
            <w:tcW w:w="2695" w:type="dxa"/>
          </w:tcPr>
          <w:p w14:paraId="5218D835" w14:textId="77777777" w:rsidR="0005073B" w:rsidRDefault="0005073B" w:rsidP="0005073B">
            <w:pPr>
              <w:pStyle w:val="BodyText"/>
              <w:rPr>
                <w:rFonts w:ascii="Arial" w:hAnsi="Arial" w:cs="Arial"/>
                <w:b/>
                <w:bCs/>
              </w:rPr>
            </w:pPr>
            <w:r>
              <w:rPr>
                <w:rFonts w:ascii="Arial" w:hAnsi="Arial" w:cs="Arial"/>
                <w:b/>
                <w:bCs/>
              </w:rPr>
              <w:lastRenderedPageBreak/>
              <w:t>"Connection Site Demand Capability"</w:t>
            </w:r>
          </w:p>
        </w:tc>
        <w:tc>
          <w:tcPr>
            <w:tcW w:w="6662" w:type="dxa"/>
          </w:tcPr>
          <w:p w14:paraId="1E2B4DE3" w14:textId="6D0A96D0" w:rsidR="0005073B" w:rsidRDefault="0005073B" w:rsidP="0005073B">
            <w:pPr>
              <w:pStyle w:val="BodyText"/>
              <w:jc w:val="both"/>
              <w:rPr>
                <w:rFonts w:ascii="Arial" w:hAnsi="Arial" w:cs="Arial"/>
              </w:rPr>
            </w:pPr>
            <w:r w:rsidRPr="5659255A">
              <w:rPr>
                <w:rFonts w:ascii="Arial" w:hAnsi="Arial" w:cs="Arial"/>
              </w:rPr>
              <w:t xml:space="preserve">the capability of a </w:t>
            </w:r>
            <w:r w:rsidRPr="5659255A">
              <w:rPr>
                <w:rFonts w:ascii="Arial" w:hAnsi="Arial" w:cs="Arial"/>
                <w:b/>
                <w:bCs/>
              </w:rPr>
              <w:t>Connection Site</w:t>
            </w:r>
            <w:r w:rsidRPr="5659255A">
              <w:rPr>
                <w:rFonts w:ascii="Arial" w:hAnsi="Arial" w:cs="Arial"/>
              </w:rPr>
              <w:t xml:space="preserve"> to take power to the maximum level forecast by the </w:t>
            </w:r>
            <w:r w:rsidRPr="5659255A">
              <w:rPr>
                <w:rFonts w:ascii="Arial" w:hAnsi="Arial" w:cs="Arial"/>
                <w:b/>
                <w:bCs/>
              </w:rPr>
              <w:t>User</w:t>
            </w:r>
            <w:r w:rsidRPr="5659255A">
              <w:rPr>
                <w:rFonts w:ascii="Arial" w:hAnsi="Arial" w:cs="Arial"/>
              </w:rPr>
              <w:t xml:space="preserve"> from time to time and forming part of the </w:t>
            </w:r>
            <w:r w:rsidRPr="5659255A">
              <w:rPr>
                <w:rFonts w:ascii="Arial" w:hAnsi="Arial" w:cs="Arial"/>
                <w:b/>
                <w:bCs/>
              </w:rPr>
              <w:t>Forecast</w:t>
            </w:r>
            <w:r w:rsidRPr="5659255A">
              <w:rPr>
                <w:rFonts w:ascii="Arial" w:hAnsi="Arial" w:cs="Arial"/>
              </w:rPr>
              <w:t xml:space="preserve"> </w:t>
            </w:r>
            <w:r w:rsidRPr="5659255A">
              <w:rPr>
                <w:rFonts w:ascii="Arial" w:hAnsi="Arial" w:cs="Arial"/>
                <w:b/>
                <w:bCs/>
              </w:rPr>
              <w:t>Data</w:t>
            </w:r>
            <w:r w:rsidRPr="5659255A">
              <w:rPr>
                <w:rFonts w:ascii="Arial" w:hAnsi="Arial" w:cs="Arial"/>
              </w:rPr>
              <w:t xml:space="preserve"> supplied to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Grid Code</w:t>
            </w:r>
            <w:r w:rsidRPr="5659255A">
              <w:rPr>
                <w:rFonts w:ascii="Arial" w:hAnsi="Arial" w:cs="Arial"/>
              </w:rPr>
              <w:t xml:space="preserve"> together with such margin as </w:t>
            </w:r>
            <w:r w:rsidRPr="5659255A">
              <w:rPr>
                <w:rFonts w:ascii="Arial" w:hAnsi="Arial" w:cs="Arial"/>
                <w:b/>
                <w:bCs/>
              </w:rPr>
              <w:t>The Company</w:t>
            </w:r>
            <w:r w:rsidRPr="5659255A">
              <w:rPr>
                <w:rFonts w:ascii="Arial" w:hAnsi="Arial" w:cs="Arial"/>
              </w:rPr>
              <w:t xml:space="preserve"> shall in its reasonable opinion consider necessary having regard to </w:t>
            </w:r>
            <w:r w:rsidRPr="5659255A">
              <w:rPr>
                <w:rFonts w:ascii="Arial" w:hAnsi="Arial" w:cs="Arial"/>
                <w:b/>
                <w:bCs/>
              </w:rPr>
              <w:t>The Company’s</w:t>
            </w:r>
            <w:r w:rsidRPr="5659255A">
              <w:rPr>
                <w:rFonts w:ascii="Arial" w:hAnsi="Arial" w:cs="Arial"/>
              </w:rPr>
              <w:t xml:space="preserve"> duties under the </w:t>
            </w:r>
            <w:r w:rsidRPr="5659255A">
              <w:rPr>
                <w:rFonts w:ascii="Arial" w:hAnsi="Arial" w:cs="Arial"/>
                <w:b/>
                <w:bCs/>
              </w:rPr>
              <w:t>ESO Licence;</w:t>
            </w:r>
          </w:p>
        </w:tc>
      </w:tr>
      <w:tr w:rsidR="0005073B" w14:paraId="3D3C47F3" w14:textId="77777777" w:rsidTr="003A67C0">
        <w:trPr>
          <w:trHeight w:val="300"/>
        </w:trPr>
        <w:tc>
          <w:tcPr>
            <w:tcW w:w="2695" w:type="dxa"/>
          </w:tcPr>
          <w:p w14:paraId="04D882FA" w14:textId="77777777" w:rsidR="0005073B" w:rsidRPr="00471AA1" w:rsidRDefault="0005073B" w:rsidP="0005073B">
            <w:pPr>
              <w:pStyle w:val="Caption"/>
              <w:rPr>
                <w:rFonts w:ascii="Arial" w:hAnsi="Arial" w:cs="Arial"/>
                <w:bCs w:val="0"/>
              </w:rPr>
            </w:pPr>
            <w:r w:rsidRPr="00471AA1">
              <w:rPr>
                <w:rFonts w:ascii="Arial" w:hAnsi="Arial" w:cs="Arial"/>
                <w:bCs w:val="0"/>
              </w:rPr>
              <w:t>"Consents"</w:t>
            </w:r>
          </w:p>
        </w:tc>
        <w:tc>
          <w:tcPr>
            <w:tcW w:w="6662" w:type="dxa"/>
          </w:tcPr>
          <w:p w14:paraId="01256859" w14:textId="77777777" w:rsidR="0005073B" w:rsidRDefault="0005073B" w:rsidP="0005073B">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05073B" w:rsidRPr="00234ED8" w:rsidRDefault="0005073B" w:rsidP="0005073B">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05073B"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05073B" w:rsidRPr="00234ED8" w:rsidRDefault="0005073B" w:rsidP="0005073B">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05073B" w:rsidRPr="00471AA1" w:rsidRDefault="0005073B" w:rsidP="0005073B">
            <w:pPr>
              <w:pStyle w:val="Caption"/>
              <w:tabs>
                <w:tab w:val="left" w:pos="2"/>
              </w:tabs>
              <w:ind w:firstLine="2"/>
              <w:jc w:val="both"/>
              <w:rPr>
                <w:rFonts w:ascii="Arial" w:hAnsi="Arial" w:cs="Arial"/>
                <w:b w:val="0"/>
              </w:rPr>
            </w:pPr>
          </w:p>
        </w:tc>
      </w:tr>
      <w:tr w:rsidR="0005073B" w14:paraId="6D53BFFC" w14:textId="77777777" w:rsidTr="003A67C0">
        <w:trPr>
          <w:trHeight w:val="300"/>
        </w:trPr>
        <w:tc>
          <w:tcPr>
            <w:tcW w:w="2695" w:type="dxa"/>
          </w:tcPr>
          <w:p w14:paraId="4CA10A9F" w14:textId="77777777" w:rsidR="0005073B" w:rsidRDefault="0005073B" w:rsidP="0005073B">
            <w:pPr>
              <w:pStyle w:val="BodyText"/>
              <w:rPr>
                <w:rFonts w:ascii="Arial" w:hAnsi="Arial" w:cs="Arial"/>
                <w:b/>
                <w:bCs/>
              </w:rPr>
            </w:pPr>
            <w:r>
              <w:rPr>
                <w:rFonts w:ascii="Arial" w:hAnsi="Arial" w:cs="Arial"/>
                <w:b/>
                <w:bCs/>
              </w:rPr>
              <w:t>"Construction Agreement"</w:t>
            </w:r>
          </w:p>
        </w:tc>
        <w:tc>
          <w:tcPr>
            <w:tcW w:w="6662" w:type="dxa"/>
          </w:tcPr>
          <w:p w14:paraId="59214B54" w14:textId="77777777" w:rsidR="0005073B" w:rsidRDefault="0005073B" w:rsidP="0005073B">
            <w:pPr>
              <w:pStyle w:val="BodyText"/>
              <w:jc w:val="both"/>
              <w:rPr>
                <w:rFonts w:ascii="Arial" w:hAnsi="Arial" w:cs="Arial"/>
              </w:rPr>
            </w:pPr>
            <w:r>
              <w:rPr>
                <w:rFonts w:ascii="Arial" w:hAnsi="Arial" w:cs="Arial"/>
              </w:rPr>
              <w:t>an agreement entered into pursuant to Paragraph 1.3.2;</w:t>
            </w:r>
          </w:p>
        </w:tc>
      </w:tr>
      <w:tr w:rsidR="0005073B" w14:paraId="01FD4D65" w14:textId="77777777" w:rsidTr="003A67C0">
        <w:trPr>
          <w:trHeight w:val="300"/>
        </w:trPr>
        <w:tc>
          <w:tcPr>
            <w:tcW w:w="2695" w:type="dxa"/>
          </w:tcPr>
          <w:p w14:paraId="40F92B05" w14:textId="4A639CD3" w:rsidR="0005073B" w:rsidRPr="000E6212" w:rsidRDefault="0005073B" w:rsidP="0005073B">
            <w:pPr>
              <w:pStyle w:val="BodyText"/>
              <w:rPr>
                <w:rFonts w:ascii="Arial" w:hAnsi="Arial" w:cs="Arial"/>
                <w:b/>
                <w:bCs/>
                <w:szCs w:val="22"/>
              </w:rPr>
            </w:pPr>
            <w:r>
              <w:rPr>
                <w:rFonts w:ascii="Arial" w:hAnsi="Arial" w:cs="Arial"/>
                <w:b/>
                <w:bCs/>
              </w:rPr>
              <w:t>"Construction Programme"</w:t>
            </w:r>
          </w:p>
        </w:tc>
        <w:tc>
          <w:tcPr>
            <w:tcW w:w="6662" w:type="dxa"/>
          </w:tcPr>
          <w:p w14:paraId="30011467" w14:textId="0EFBFA6A" w:rsidR="0005073B" w:rsidRDefault="0005073B" w:rsidP="0005073B">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05073B" w:rsidRDefault="0005073B" w:rsidP="0005073B">
            <w:pPr>
              <w:jc w:val="both"/>
              <w:rPr>
                <w:rFonts w:ascii="Arial" w:hAnsi="Arial" w:cs="Arial"/>
                <w:b/>
                <w:i/>
              </w:rPr>
            </w:pPr>
          </w:p>
        </w:tc>
      </w:tr>
      <w:tr w:rsidR="0005073B" w14:paraId="054D2558" w14:textId="77777777" w:rsidTr="003A67C0">
        <w:trPr>
          <w:trHeight w:val="300"/>
        </w:trPr>
        <w:tc>
          <w:tcPr>
            <w:tcW w:w="2695" w:type="dxa"/>
          </w:tcPr>
          <w:p w14:paraId="1C22D4BC" w14:textId="1E5848D4" w:rsidR="0005073B" w:rsidRDefault="0005073B" w:rsidP="0005073B">
            <w:pPr>
              <w:pStyle w:val="BodyText"/>
              <w:rPr>
                <w:rFonts w:ascii="Arial" w:hAnsi="Arial" w:cs="Arial"/>
                <w:b/>
                <w:bCs/>
              </w:rPr>
            </w:pPr>
            <w:r w:rsidRPr="006554FE">
              <w:rPr>
                <w:rFonts w:ascii="Arial" w:hAnsi="Arial" w:cs="Arial"/>
                <w:b/>
                <w:bCs/>
              </w:rPr>
              <w:t>“Construction Progression Milestones”</w:t>
            </w:r>
          </w:p>
        </w:tc>
        <w:tc>
          <w:tcPr>
            <w:tcW w:w="6662" w:type="dxa"/>
          </w:tcPr>
          <w:p w14:paraId="7F47EC9C" w14:textId="4EDE54D2" w:rsidR="0005073B" w:rsidRDefault="0005073B" w:rsidP="0005073B">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05073B" w14:paraId="31BED180" w14:textId="77777777" w:rsidTr="003A67C0">
        <w:trPr>
          <w:trHeight w:val="300"/>
        </w:trPr>
        <w:tc>
          <w:tcPr>
            <w:tcW w:w="2695" w:type="dxa"/>
          </w:tcPr>
          <w:p w14:paraId="6D8ED8E8" w14:textId="77777777" w:rsidR="0005073B" w:rsidRDefault="0005073B" w:rsidP="0005073B">
            <w:pPr>
              <w:pStyle w:val="BodyText"/>
              <w:rPr>
                <w:rFonts w:ascii="Arial" w:hAnsi="Arial" w:cs="Arial"/>
                <w:b/>
                <w:bCs/>
              </w:rPr>
            </w:pPr>
            <w:r>
              <w:rPr>
                <w:rFonts w:ascii="Arial" w:hAnsi="Arial" w:cs="Arial"/>
                <w:b/>
                <w:bCs/>
              </w:rPr>
              <w:t>"Construction Works"</w:t>
            </w:r>
          </w:p>
        </w:tc>
        <w:tc>
          <w:tcPr>
            <w:tcW w:w="6662" w:type="dxa"/>
          </w:tcPr>
          <w:p w14:paraId="1C24257C" w14:textId="77777777" w:rsidR="0005073B" w:rsidRDefault="0005073B" w:rsidP="0005073B">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5073B" w14:paraId="20ADCC1B" w14:textId="77777777" w:rsidTr="003A67C0">
        <w:trPr>
          <w:trHeight w:val="300"/>
        </w:trPr>
        <w:tc>
          <w:tcPr>
            <w:tcW w:w="2695" w:type="dxa"/>
          </w:tcPr>
          <w:p w14:paraId="0077F1F9" w14:textId="77777777" w:rsidR="0005073B" w:rsidRDefault="0005073B" w:rsidP="0005073B">
            <w:pPr>
              <w:pStyle w:val="BodyText"/>
              <w:rPr>
                <w:rFonts w:ascii="Arial" w:hAnsi="Arial" w:cs="Arial"/>
                <w:b/>
                <w:bCs/>
              </w:rPr>
            </w:pPr>
            <w:r>
              <w:rPr>
                <w:rFonts w:ascii="Arial" w:hAnsi="Arial" w:cs="Arial"/>
                <w:b/>
                <w:bCs/>
              </w:rPr>
              <w:t>“Consumer Representative”</w:t>
            </w:r>
          </w:p>
        </w:tc>
        <w:tc>
          <w:tcPr>
            <w:tcW w:w="6662" w:type="dxa"/>
          </w:tcPr>
          <w:p w14:paraId="148A821A" w14:textId="77777777" w:rsidR="0005073B" w:rsidRDefault="0005073B" w:rsidP="0005073B">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05073B" w14:paraId="21F6B5F0" w14:textId="77777777" w:rsidTr="003A67C0">
        <w:trPr>
          <w:trHeight w:val="300"/>
        </w:trPr>
        <w:tc>
          <w:tcPr>
            <w:tcW w:w="2695" w:type="dxa"/>
          </w:tcPr>
          <w:p w14:paraId="467BF0AD" w14:textId="77777777" w:rsidR="0005073B" w:rsidRDefault="0005073B" w:rsidP="0005073B">
            <w:pPr>
              <w:pStyle w:val="BodyText"/>
              <w:rPr>
                <w:rFonts w:ascii="Arial" w:hAnsi="Arial" w:cs="Arial"/>
                <w:b/>
                <w:bCs/>
              </w:rPr>
            </w:pPr>
            <w:r>
              <w:rPr>
                <w:rFonts w:ascii="Arial" w:hAnsi="Arial" w:cs="Arial"/>
                <w:b/>
                <w:bCs/>
              </w:rPr>
              <w:t>“Consumption”</w:t>
            </w:r>
          </w:p>
        </w:tc>
        <w:tc>
          <w:tcPr>
            <w:tcW w:w="6662" w:type="dxa"/>
          </w:tcPr>
          <w:p w14:paraId="1BCCFC45"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05073B" w14:paraId="24130947" w14:textId="77777777" w:rsidTr="003A67C0">
        <w:trPr>
          <w:trHeight w:val="300"/>
        </w:trPr>
        <w:tc>
          <w:tcPr>
            <w:tcW w:w="2695" w:type="dxa"/>
          </w:tcPr>
          <w:p w14:paraId="10AE8DFC" w14:textId="77777777" w:rsidR="0005073B" w:rsidRDefault="0005073B" w:rsidP="0005073B">
            <w:pPr>
              <w:pStyle w:val="BodyText"/>
              <w:rPr>
                <w:rFonts w:ascii="Arial" w:hAnsi="Arial" w:cs="Arial"/>
                <w:b/>
                <w:bCs/>
              </w:rPr>
            </w:pPr>
            <w:r>
              <w:rPr>
                <w:rFonts w:ascii="Arial" w:hAnsi="Arial" w:cs="Arial"/>
                <w:b/>
                <w:bCs/>
              </w:rPr>
              <w:t>"Control Telephony"</w:t>
            </w:r>
          </w:p>
        </w:tc>
        <w:tc>
          <w:tcPr>
            <w:tcW w:w="6662" w:type="dxa"/>
          </w:tcPr>
          <w:p w14:paraId="1389AF34"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44662C8A" w14:textId="77777777" w:rsidTr="003A67C0">
        <w:trPr>
          <w:trHeight w:val="300"/>
        </w:trPr>
        <w:tc>
          <w:tcPr>
            <w:tcW w:w="2695" w:type="dxa"/>
          </w:tcPr>
          <w:p w14:paraId="0957A2CB" w14:textId="77777777" w:rsidR="0005073B" w:rsidRDefault="0005073B" w:rsidP="0005073B">
            <w:pPr>
              <w:pStyle w:val="BodyText"/>
              <w:rPr>
                <w:rFonts w:ascii="Arial" w:hAnsi="Arial" w:cs="Arial"/>
                <w:b/>
                <w:bCs/>
              </w:rPr>
            </w:pPr>
            <w:r>
              <w:rPr>
                <w:rFonts w:ascii="Arial" w:hAnsi="Arial" w:cs="Arial"/>
                <w:b/>
                <w:bCs/>
              </w:rPr>
              <w:t>"Contract Test"</w:t>
            </w:r>
          </w:p>
        </w:tc>
        <w:tc>
          <w:tcPr>
            <w:tcW w:w="6662" w:type="dxa"/>
          </w:tcPr>
          <w:p w14:paraId="020CE97E" w14:textId="77777777" w:rsidR="0005073B" w:rsidRDefault="0005073B" w:rsidP="0005073B">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05073B" w14:paraId="3453820B" w14:textId="77777777" w:rsidTr="003A67C0">
        <w:trPr>
          <w:trHeight w:val="300"/>
        </w:trPr>
        <w:tc>
          <w:tcPr>
            <w:tcW w:w="2695" w:type="dxa"/>
          </w:tcPr>
          <w:p w14:paraId="1EC77298" w14:textId="77777777" w:rsidR="0005073B" w:rsidRDefault="0005073B" w:rsidP="0005073B">
            <w:pPr>
              <w:pStyle w:val="BodyText"/>
              <w:rPr>
                <w:rFonts w:ascii="Arial" w:hAnsi="Arial" w:cs="Arial"/>
                <w:b/>
                <w:bCs/>
              </w:rPr>
            </w:pPr>
            <w:r>
              <w:rPr>
                <w:rFonts w:ascii="Arial" w:hAnsi="Arial" w:cs="Arial"/>
                <w:b/>
                <w:bCs/>
              </w:rPr>
              <w:lastRenderedPageBreak/>
              <w:t>"Contract Start Days"</w:t>
            </w:r>
          </w:p>
        </w:tc>
        <w:tc>
          <w:tcPr>
            <w:tcW w:w="6662" w:type="dxa"/>
          </w:tcPr>
          <w:p w14:paraId="6483EE22" w14:textId="77777777" w:rsidR="0005073B" w:rsidRDefault="0005073B" w:rsidP="0005073B">
            <w:pPr>
              <w:pStyle w:val="BodyText"/>
              <w:jc w:val="both"/>
              <w:rPr>
                <w:rFonts w:ascii="Arial" w:hAnsi="Arial" w:cs="Arial"/>
              </w:rPr>
            </w:pPr>
            <w:r>
              <w:rPr>
                <w:rFonts w:ascii="Arial" w:hAnsi="Arial" w:cs="Arial"/>
              </w:rPr>
              <w:t>as defined in Paragraph 3.3 of Schedule 3, Part I;</w:t>
            </w:r>
          </w:p>
        </w:tc>
      </w:tr>
      <w:tr w:rsidR="0005073B" w14:paraId="236FA284" w14:textId="77777777" w:rsidTr="003A67C0">
        <w:trPr>
          <w:trHeight w:val="300"/>
        </w:trPr>
        <w:tc>
          <w:tcPr>
            <w:tcW w:w="2695" w:type="dxa"/>
          </w:tcPr>
          <w:p w14:paraId="02B0A4DC" w14:textId="77777777" w:rsidR="0005073B" w:rsidRDefault="0005073B" w:rsidP="0005073B">
            <w:pPr>
              <w:pStyle w:val="BodyText"/>
              <w:rPr>
                <w:rFonts w:ascii="Arial" w:hAnsi="Arial" w:cs="Arial"/>
                <w:b/>
                <w:bCs/>
              </w:rPr>
            </w:pPr>
            <w:r>
              <w:rPr>
                <w:rFonts w:ascii="Arial" w:hAnsi="Arial" w:cs="Arial"/>
                <w:b/>
                <w:bCs/>
              </w:rPr>
              <w:t>"Core Industry Documents"</w:t>
            </w:r>
          </w:p>
        </w:tc>
        <w:tc>
          <w:tcPr>
            <w:tcW w:w="6662" w:type="dxa"/>
          </w:tcPr>
          <w:p w14:paraId="4DB13CA0"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05073B" w14:paraId="577CF6C0" w14:textId="77777777" w:rsidTr="003A67C0">
        <w:trPr>
          <w:trHeight w:val="300"/>
        </w:trPr>
        <w:tc>
          <w:tcPr>
            <w:tcW w:w="2695" w:type="dxa"/>
          </w:tcPr>
          <w:p w14:paraId="0CBA6B03" w14:textId="77777777" w:rsidR="0005073B" w:rsidRDefault="0005073B" w:rsidP="0005073B">
            <w:pPr>
              <w:pStyle w:val="BodyText"/>
              <w:rPr>
                <w:rFonts w:ascii="Arial" w:hAnsi="Arial" w:cs="Arial"/>
                <w:b/>
                <w:bCs/>
              </w:rPr>
            </w:pPr>
            <w:r>
              <w:rPr>
                <w:rFonts w:ascii="Arial" w:hAnsi="Arial" w:cs="Arial"/>
                <w:b/>
                <w:bCs/>
              </w:rPr>
              <w:t>"Core Industry Document Owner"</w:t>
            </w:r>
          </w:p>
        </w:tc>
        <w:tc>
          <w:tcPr>
            <w:tcW w:w="6662" w:type="dxa"/>
          </w:tcPr>
          <w:p w14:paraId="66A80963"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05073B" w14:paraId="1861E453" w14:textId="77777777" w:rsidTr="003A67C0">
        <w:trPr>
          <w:trHeight w:val="300"/>
        </w:trPr>
        <w:tc>
          <w:tcPr>
            <w:tcW w:w="2695" w:type="dxa"/>
          </w:tcPr>
          <w:p w14:paraId="2BB8EEA5" w14:textId="77777777" w:rsidR="0005073B" w:rsidRDefault="0005073B" w:rsidP="0005073B">
            <w:pPr>
              <w:pStyle w:val="BodyText"/>
              <w:rPr>
                <w:rFonts w:ascii="Arial" w:hAnsi="Arial" w:cs="Arial"/>
                <w:b/>
                <w:bCs/>
              </w:rPr>
            </w:pPr>
            <w:r>
              <w:rPr>
                <w:rFonts w:ascii="Arial" w:hAnsi="Arial" w:cs="Arial"/>
                <w:b/>
                <w:bCs/>
              </w:rPr>
              <w:t>"Corporate Functions Person"</w:t>
            </w:r>
          </w:p>
          <w:p w14:paraId="763655BC" w14:textId="77777777" w:rsidR="0005073B" w:rsidRDefault="0005073B" w:rsidP="0005073B">
            <w:pPr>
              <w:pStyle w:val="BodyText"/>
              <w:rPr>
                <w:rFonts w:ascii="Arial" w:hAnsi="Arial" w:cs="Arial"/>
                <w:b/>
                <w:bCs/>
              </w:rPr>
            </w:pPr>
          </w:p>
          <w:p w14:paraId="6D6B803A" w14:textId="77777777" w:rsidR="0005073B" w:rsidRDefault="0005073B" w:rsidP="0005073B">
            <w:pPr>
              <w:pStyle w:val="BodyText"/>
              <w:rPr>
                <w:rFonts w:ascii="Arial" w:hAnsi="Arial" w:cs="Arial"/>
                <w:b/>
                <w:bCs/>
              </w:rPr>
            </w:pPr>
          </w:p>
          <w:p w14:paraId="70FAFE0A" w14:textId="77777777" w:rsidR="0005073B" w:rsidRDefault="0005073B" w:rsidP="0005073B">
            <w:pPr>
              <w:pStyle w:val="BodyText"/>
              <w:rPr>
                <w:rFonts w:ascii="Arial" w:hAnsi="Arial" w:cs="Arial"/>
                <w:b/>
                <w:bCs/>
              </w:rPr>
            </w:pPr>
          </w:p>
          <w:p w14:paraId="18952F14" w14:textId="77777777" w:rsidR="0005073B" w:rsidRDefault="0005073B" w:rsidP="0005073B">
            <w:pPr>
              <w:pStyle w:val="BodyText"/>
              <w:rPr>
                <w:rFonts w:ascii="Arial" w:hAnsi="Arial" w:cs="Arial"/>
                <w:b/>
                <w:bCs/>
              </w:rPr>
            </w:pPr>
          </w:p>
          <w:p w14:paraId="70131125" w14:textId="43CA83AD" w:rsidR="0005073B" w:rsidRPr="00BE6EBA" w:rsidRDefault="0005073B" w:rsidP="0005073B">
            <w:pPr>
              <w:pStyle w:val="BodyText"/>
              <w:spacing w:line="480" w:lineRule="auto"/>
              <w:rPr>
                <w:rFonts w:ascii="Arial" w:hAnsi="Arial" w:cs="Arial"/>
                <w:b/>
                <w:bCs/>
              </w:rPr>
            </w:pPr>
            <w:r>
              <w:rPr>
                <w:rFonts w:ascii="Arial" w:hAnsi="Arial" w:cs="Arial"/>
                <w:b/>
                <w:bCs/>
              </w:rPr>
              <w:br/>
              <w:t>“Cost Adjustment”</w:t>
            </w:r>
          </w:p>
        </w:tc>
        <w:tc>
          <w:tcPr>
            <w:tcW w:w="6662" w:type="dxa"/>
          </w:tcPr>
          <w:p w14:paraId="268599C6" w14:textId="77777777" w:rsidR="0005073B" w:rsidRDefault="0005073B" w:rsidP="0005073B">
            <w:pPr>
              <w:pStyle w:val="BodyText"/>
              <w:ind w:left="460" w:hanging="460"/>
              <w:jc w:val="both"/>
              <w:rPr>
                <w:rFonts w:ascii="Arial" w:hAnsi="Arial" w:cs="Arial"/>
              </w:rPr>
            </w:pPr>
            <w:r>
              <w:rPr>
                <w:rFonts w:ascii="Arial" w:hAnsi="Arial" w:cs="Arial"/>
              </w:rPr>
              <w:t>any person who is:</w:t>
            </w:r>
          </w:p>
          <w:p w14:paraId="6E6918F8" w14:textId="77777777" w:rsidR="0005073B" w:rsidRDefault="0005073B" w:rsidP="0005073B">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05073B" w:rsidRDefault="0005073B" w:rsidP="0005073B">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05073B" w:rsidRDefault="0005073B" w:rsidP="0005073B">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05073B" w:rsidRDefault="0005073B" w:rsidP="0005073B">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05073B" w14:paraId="417F6084" w14:textId="77777777" w:rsidTr="003A67C0">
        <w:trPr>
          <w:trHeight w:val="300"/>
        </w:trPr>
        <w:tc>
          <w:tcPr>
            <w:tcW w:w="2695" w:type="dxa"/>
          </w:tcPr>
          <w:p w14:paraId="7E810F74" w14:textId="77777777" w:rsidR="0005073B" w:rsidRDefault="0005073B" w:rsidP="0005073B">
            <w:pPr>
              <w:pStyle w:val="BodyText"/>
              <w:rPr>
                <w:rFonts w:ascii="Arial" w:hAnsi="Arial" w:cs="Arial"/>
                <w:b/>
                <w:bCs/>
              </w:rPr>
            </w:pPr>
            <w:r>
              <w:rPr>
                <w:rFonts w:ascii="Arial" w:hAnsi="Arial" w:cs="Arial"/>
                <w:b/>
                <w:bCs/>
              </w:rPr>
              <w:t xml:space="preserve"> "Cost Statement"</w:t>
            </w:r>
          </w:p>
        </w:tc>
        <w:tc>
          <w:tcPr>
            <w:tcW w:w="6662" w:type="dxa"/>
          </w:tcPr>
          <w:p w14:paraId="383AC409" w14:textId="77777777" w:rsidR="0005073B" w:rsidRDefault="0005073B" w:rsidP="0005073B">
            <w:pPr>
              <w:pStyle w:val="BodyText"/>
              <w:jc w:val="both"/>
              <w:rPr>
                <w:rFonts w:ascii="Arial" w:hAnsi="Arial" w:cs="Arial"/>
              </w:rPr>
            </w:pPr>
            <w:r>
              <w:rPr>
                <w:rFonts w:ascii="Arial" w:hAnsi="Arial" w:cs="Arial"/>
              </w:rPr>
              <w:t>as defined in Paragraph 2.14.3;</w:t>
            </w:r>
          </w:p>
        </w:tc>
      </w:tr>
      <w:tr w:rsidR="0005073B" w14:paraId="50108D4E" w14:textId="77777777" w:rsidTr="003A67C0">
        <w:trPr>
          <w:trHeight w:val="300"/>
        </w:trPr>
        <w:tc>
          <w:tcPr>
            <w:tcW w:w="2695" w:type="dxa"/>
          </w:tcPr>
          <w:p w14:paraId="4EA67A39" w14:textId="77777777" w:rsidR="0005073B" w:rsidRDefault="0005073B" w:rsidP="0005073B">
            <w:pPr>
              <w:pStyle w:val="BodyText"/>
              <w:rPr>
                <w:rFonts w:ascii="Arial" w:hAnsi="Arial" w:cs="Arial"/>
                <w:b/>
                <w:bCs/>
              </w:rPr>
            </w:pPr>
            <w:r>
              <w:rPr>
                <w:rFonts w:ascii="Arial" w:hAnsi="Arial" w:cs="Arial"/>
                <w:b/>
                <w:bCs/>
              </w:rPr>
              <w:t>"Credit Assessment Score"</w:t>
            </w:r>
          </w:p>
        </w:tc>
        <w:tc>
          <w:tcPr>
            <w:tcW w:w="6662" w:type="dxa"/>
          </w:tcPr>
          <w:p w14:paraId="63ABC77A" w14:textId="77777777" w:rsidR="0005073B" w:rsidRDefault="0005073B" w:rsidP="0005073B">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05073B" w14:paraId="2774CC64" w14:textId="77777777" w:rsidTr="003A67C0">
        <w:trPr>
          <w:trHeight w:val="300"/>
        </w:trPr>
        <w:tc>
          <w:tcPr>
            <w:tcW w:w="2695" w:type="dxa"/>
          </w:tcPr>
          <w:p w14:paraId="2609B816" w14:textId="77777777" w:rsidR="0005073B" w:rsidRDefault="0005073B" w:rsidP="0005073B">
            <w:pPr>
              <w:pStyle w:val="BodyText"/>
              <w:rPr>
                <w:rFonts w:ascii="Arial" w:hAnsi="Arial" w:cs="Arial"/>
                <w:b/>
                <w:bCs/>
              </w:rPr>
            </w:pPr>
            <w:r>
              <w:rPr>
                <w:rFonts w:ascii="Arial" w:hAnsi="Arial" w:cs="Arial"/>
                <w:b/>
                <w:bCs/>
              </w:rPr>
              <w:t>"Credit Assessment Sum"</w:t>
            </w:r>
          </w:p>
        </w:tc>
        <w:tc>
          <w:tcPr>
            <w:tcW w:w="6662" w:type="dxa"/>
          </w:tcPr>
          <w:p w14:paraId="5DE7FA29" w14:textId="77777777" w:rsidR="0005073B" w:rsidRDefault="0005073B" w:rsidP="0005073B">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137" w:name="_BPDCD_29"/>
            <w:r w:rsidRPr="00842A97">
              <w:rPr>
                <w:rFonts w:ascii="Arial Bold" w:hAnsi="Arial Bold" w:cs="Arial"/>
                <w:b/>
                <w:bCs/>
              </w:rPr>
              <w:t>The Company</w:t>
            </w:r>
            <w:r w:rsidRPr="00842A97">
              <w:rPr>
                <w:rFonts w:ascii="Arial" w:hAnsi="Arial" w:cs="Arial"/>
              </w:rPr>
              <w:t xml:space="preserve"> </w:t>
            </w:r>
            <w:bookmarkEnd w:id="137"/>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05073B" w14:paraId="7A320382" w14:textId="77777777" w:rsidTr="003A67C0">
        <w:trPr>
          <w:trHeight w:val="300"/>
        </w:trPr>
        <w:tc>
          <w:tcPr>
            <w:tcW w:w="2695" w:type="dxa"/>
          </w:tcPr>
          <w:p w14:paraId="46D1D578" w14:textId="77777777" w:rsidR="0005073B" w:rsidRDefault="0005073B" w:rsidP="0005073B">
            <w:pPr>
              <w:pStyle w:val="BodyText"/>
              <w:rPr>
                <w:rFonts w:ascii="Arial" w:hAnsi="Arial" w:cs="Arial"/>
                <w:b/>
                <w:bCs/>
              </w:rPr>
            </w:pPr>
            <w:r>
              <w:rPr>
                <w:rFonts w:ascii="Arial" w:hAnsi="Arial" w:cs="Arial"/>
                <w:b/>
                <w:bCs/>
              </w:rPr>
              <w:t>"Credit Rating"</w:t>
            </w:r>
          </w:p>
        </w:tc>
        <w:tc>
          <w:tcPr>
            <w:tcW w:w="6662" w:type="dxa"/>
          </w:tcPr>
          <w:p w14:paraId="7AF73ED2" w14:textId="77777777" w:rsidR="0005073B" w:rsidRDefault="0005073B" w:rsidP="0005073B">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05073B" w14:paraId="2B5C5560" w14:textId="77777777" w:rsidTr="003A67C0">
        <w:trPr>
          <w:trHeight w:val="300"/>
        </w:trPr>
        <w:tc>
          <w:tcPr>
            <w:tcW w:w="2695" w:type="dxa"/>
          </w:tcPr>
          <w:p w14:paraId="6BBD90EE" w14:textId="77777777" w:rsidR="0005073B" w:rsidRDefault="0005073B" w:rsidP="0005073B">
            <w:pPr>
              <w:pStyle w:val="BodyText"/>
              <w:rPr>
                <w:rFonts w:ascii="Arial" w:hAnsi="Arial" w:cs="Arial"/>
                <w:b/>
                <w:bCs/>
              </w:rPr>
            </w:pPr>
            <w:r>
              <w:rPr>
                <w:rFonts w:ascii="Arial" w:hAnsi="Arial" w:cs="Arial"/>
                <w:b/>
                <w:bCs/>
              </w:rPr>
              <w:t>"CUSC"</w:t>
            </w:r>
          </w:p>
        </w:tc>
        <w:tc>
          <w:tcPr>
            <w:tcW w:w="6662" w:type="dxa"/>
          </w:tcPr>
          <w:p w14:paraId="626DDA4B" w14:textId="77777777" w:rsidR="0005073B" w:rsidRDefault="0005073B" w:rsidP="0005073B">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05073B" w14:paraId="2A193A49" w14:textId="77777777" w:rsidTr="003A67C0">
        <w:trPr>
          <w:trHeight w:val="300"/>
        </w:trPr>
        <w:tc>
          <w:tcPr>
            <w:tcW w:w="2695" w:type="dxa"/>
          </w:tcPr>
          <w:p w14:paraId="10440D75" w14:textId="77777777" w:rsidR="0005073B" w:rsidRDefault="0005073B" w:rsidP="0005073B">
            <w:pPr>
              <w:pStyle w:val="BodyText"/>
              <w:rPr>
                <w:rFonts w:ascii="Arial" w:hAnsi="Arial" w:cs="Arial"/>
                <w:b/>
                <w:bCs/>
              </w:rPr>
            </w:pPr>
            <w:r>
              <w:rPr>
                <w:rFonts w:ascii="Arial" w:hAnsi="Arial" w:cs="Arial"/>
                <w:b/>
                <w:bCs/>
              </w:rPr>
              <w:t>"CUSC Framework Agreement"</w:t>
            </w:r>
          </w:p>
        </w:tc>
        <w:tc>
          <w:tcPr>
            <w:tcW w:w="6662" w:type="dxa"/>
          </w:tcPr>
          <w:p w14:paraId="1DC50338" w14:textId="77777777" w:rsidR="0005073B" w:rsidRDefault="0005073B" w:rsidP="0005073B">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05073B" w14:paraId="3CF124BA" w14:textId="77777777" w:rsidTr="003A67C0">
        <w:trPr>
          <w:trHeight w:val="300"/>
        </w:trPr>
        <w:tc>
          <w:tcPr>
            <w:tcW w:w="2695" w:type="dxa"/>
          </w:tcPr>
          <w:p w14:paraId="24DDCC2D" w14:textId="77777777" w:rsidR="0005073B" w:rsidRDefault="0005073B" w:rsidP="0005073B">
            <w:pPr>
              <w:pStyle w:val="BodyText"/>
              <w:rPr>
                <w:rFonts w:ascii="Arial" w:hAnsi="Arial" w:cs="Arial"/>
                <w:b/>
                <w:bCs/>
              </w:rPr>
            </w:pPr>
            <w:r>
              <w:rPr>
                <w:rFonts w:ascii="Arial" w:hAnsi="Arial" w:cs="Arial"/>
                <w:b/>
                <w:bCs/>
              </w:rPr>
              <w:t>"CUSC Implementation Date"</w:t>
            </w:r>
          </w:p>
        </w:tc>
        <w:tc>
          <w:tcPr>
            <w:tcW w:w="6662" w:type="dxa"/>
          </w:tcPr>
          <w:p w14:paraId="6BEEA307" w14:textId="77777777" w:rsidR="0005073B" w:rsidRDefault="0005073B" w:rsidP="0005073B">
            <w:pPr>
              <w:pStyle w:val="BodyText"/>
              <w:jc w:val="both"/>
              <w:rPr>
                <w:rFonts w:ascii="Arial" w:hAnsi="Arial" w:cs="Arial"/>
                <w:b/>
                <w:i/>
              </w:rPr>
            </w:pPr>
            <w:r>
              <w:rPr>
                <w:rFonts w:ascii="Arial" w:hAnsi="Arial" w:cs="Arial"/>
              </w:rPr>
              <w:t xml:space="preserve"> 00.01 on the 18 September 2001;</w:t>
            </w:r>
          </w:p>
        </w:tc>
      </w:tr>
      <w:tr w:rsidR="0005073B" w14:paraId="671A7C46" w14:textId="77777777" w:rsidTr="003A67C0">
        <w:trPr>
          <w:trHeight w:val="300"/>
        </w:trPr>
        <w:tc>
          <w:tcPr>
            <w:tcW w:w="2695" w:type="dxa"/>
          </w:tcPr>
          <w:p w14:paraId="0A1ABDAE"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662" w:type="dxa"/>
          </w:tcPr>
          <w:p w14:paraId="3EEB61FA" w14:textId="77777777" w:rsidR="0005073B" w:rsidRPr="00A036D5" w:rsidRDefault="0005073B" w:rsidP="0005073B">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05073B" w14:paraId="498058EF" w14:textId="77777777" w:rsidTr="003A67C0">
        <w:trPr>
          <w:trHeight w:val="300"/>
        </w:trPr>
        <w:tc>
          <w:tcPr>
            <w:tcW w:w="2695" w:type="dxa"/>
          </w:tcPr>
          <w:p w14:paraId="7E1E7C11" w14:textId="77777777" w:rsidR="0005073B" w:rsidRPr="00A036D5" w:rsidRDefault="0005073B" w:rsidP="0005073B">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662" w:type="dxa"/>
          </w:tcPr>
          <w:p w14:paraId="728A94EE" w14:textId="77777777" w:rsidR="0005073B" w:rsidRPr="00A036D5" w:rsidRDefault="0005073B" w:rsidP="0005073B">
            <w:pPr>
              <w:pStyle w:val="clauseindent"/>
              <w:ind w:left="0"/>
              <w:jc w:val="both"/>
              <w:rPr>
                <w:rFonts w:ascii="Arial" w:hAnsi="Arial" w:cs="Arial"/>
              </w:rPr>
            </w:pPr>
            <w:r w:rsidRPr="00A036D5">
              <w:rPr>
                <w:rFonts w:ascii="Arial" w:hAnsi="Arial" w:cs="Arial"/>
              </w:rPr>
              <w:t>a report prepared pursuant to Paragraph 8.29;</w:t>
            </w:r>
          </w:p>
        </w:tc>
      </w:tr>
      <w:tr w:rsidR="0005073B" w14:paraId="7C15C401" w14:textId="77777777" w:rsidTr="003A67C0">
        <w:trPr>
          <w:trHeight w:val="300"/>
        </w:trPr>
        <w:tc>
          <w:tcPr>
            <w:tcW w:w="2695" w:type="dxa"/>
          </w:tcPr>
          <w:p w14:paraId="5BE0A702"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662" w:type="dxa"/>
          </w:tcPr>
          <w:p w14:paraId="5473DDEE" w14:textId="77777777" w:rsidR="0005073B" w:rsidRDefault="0005073B" w:rsidP="0005073B">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05073B" w14:paraId="04844CB5" w14:textId="77777777" w:rsidTr="003A67C0">
        <w:trPr>
          <w:trHeight w:val="300"/>
        </w:trPr>
        <w:tc>
          <w:tcPr>
            <w:tcW w:w="2695" w:type="dxa"/>
          </w:tcPr>
          <w:p w14:paraId="6A0D64A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662" w:type="dxa"/>
          </w:tcPr>
          <w:p w14:paraId="1EDC4D0A" w14:textId="77777777" w:rsidR="0005073B" w:rsidRDefault="0005073B" w:rsidP="0005073B">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138"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138"/>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139" w:name="_BPDCD_30"/>
            <w:r w:rsidRPr="00842A97">
              <w:rPr>
                <w:rFonts w:ascii="Arial" w:hAnsi="Arial" w:cs="Arial"/>
              </w:rPr>
              <w:t xml:space="preserve">a </w:t>
            </w:r>
            <w:bookmarkEnd w:id="139"/>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140" w:name="_BPDCD_31"/>
            <w:r w:rsidRPr="00842A97">
              <w:rPr>
                <w:rFonts w:ascii="Arial" w:hAnsi="Arial" w:cs="Arial"/>
                <w:bCs/>
              </w:rPr>
              <w:t>the</w:t>
            </w:r>
            <w:r w:rsidRPr="00842A97">
              <w:rPr>
                <w:rFonts w:ascii="Arial" w:hAnsi="Arial" w:cs="Arial"/>
                <w:b/>
                <w:bCs/>
              </w:rPr>
              <w:t xml:space="preserve"> CUSC Modifications Panel</w:t>
            </w:r>
            <w:bookmarkEnd w:id="140"/>
            <w:r w:rsidRPr="00842A97">
              <w:rPr>
                <w:rFonts w:ascii="Arial" w:hAnsi="Arial" w:cs="Arial"/>
              </w:rPr>
              <w:t>;</w:t>
            </w:r>
          </w:p>
        </w:tc>
      </w:tr>
      <w:tr w:rsidR="0005073B" w14:paraId="74F84059" w14:textId="77777777" w:rsidTr="003A67C0">
        <w:trPr>
          <w:trHeight w:val="300"/>
        </w:trPr>
        <w:tc>
          <w:tcPr>
            <w:tcW w:w="2695" w:type="dxa"/>
          </w:tcPr>
          <w:p w14:paraId="627F6796"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662" w:type="dxa"/>
          </w:tcPr>
          <w:p w14:paraId="4CB5C94C" w14:textId="77777777" w:rsidR="0005073B" w:rsidRDefault="0005073B" w:rsidP="0005073B">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05073B" w14:paraId="5F6659FC" w14:textId="77777777" w:rsidTr="003A67C0">
        <w:trPr>
          <w:trHeight w:val="300"/>
        </w:trPr>
        <w:tc>
          <w:tcPr>
            <w:tcW w:w="2695" w:type="dxa"/>
          </w:tcPr>
          <w:p w14:paraId="72C98B11"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662" w:type="dxa"/>
          </w:tcPr>
          <w:p w14:paraId="38E90B61" w14:textId="77777777" w:rsidR="0005073B" w:rsidRDefault="0005073B" w:rsidP="0005073B">
            <w:pPr>
              <w:pStyle w:val="clauseindent"/>
              <w:ind w:left="0"/>
              <w:jc w:val="both"/>
              <w:rPr>
                <w:rFonts w:ascii="Arial" w:hAnsi="Arial" w:cs="Arial"/>
              </w:rPr>
            </w:pPr>
            <w:r>
              <w:rPr>
                <w:rFonts w:ascii="Arial" w:hAnsi="Arial" w:cs="Arial"/>
              </w:rPr>
              <w:t>as defined in Paragraph 8.13.1;</w:t>
            </w:r>
          </w:p>
        </w:tc>
      </w:tr>
      <w:tr w:rsidR="0005073B" w14:paraId="1216F02C" w14:textId="77777777" w:rsidTr="003A67C0">
        <w:trPr>
          <w:trHeight w:val="300"/>
        </w:trPr>
        <w:tc>
          <w:tcPr>
            <w:tcW w:w="2695" w:type="dxa"/>
          </w:tcPr>
          <w:p w14:paraId="7496F8E7"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662" w:type="dxa"/>
          </w:tcPr>
          <w:p w14:paraId="5ED7A662"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8.23;</w:t>
            </w:r>
          </w:p>
        </w:tc>
      </w:tr>
      <w:tr w:rsidR="0005073B" w14:paraId="27721BB9" w14:textId="77777777" w:rsidTr="003A67C0">
        <w:trPr>
          <w:trHeight w:val="300"/>
        </w:trPr>
        <w:tc>
          <w:tcPr>
            <w:tcW w:w="2695" w:type="dxa"/>
          </w:tcPr>
          <w:p w14:paraId="1508710C"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662" w:type="dxa"/>
          </w:tcPr>
          <w:p w14:paraId="7FE5A183" w14:textId="77777777" w:rsidR="0005073B" w:rsidRDefault="0005073B" w:rsidP="0005073B">
            <w:pPr>
              <w:pStyle w:val="clauseindent"/>
              <w:ind w:left="0"/>
              <w:jc w:val="both"/>
              <w:rPr>
                <w:rFonts w:ascii="Arial" w:hAnsi="Arial" w:cs="Arial"/>
              </w:rPr>
            </w:pPr>
            <w:r>
              <w:rPr>
                <w:rFonts w:ascii="Arial" w:hAnsi="Arial" w:cs="Arial"/>
              </w:rPr>
              <w:t>a report prepared pursuant to Paragraph 8.25;</w:t>
            </w:r>
          </w:p>
        </w:tc>
      </w:tr>
      <w:tr w:rsidR="0005073B" w14:paraId="7E1B6908" w14:textId="77777777" w:rsidTr="003A67C0">
        <w:trPr>
          <w:trHeight w:val="300"/>
        </w:trPr>
        <w:tc>
          <w:tcPr>
            <w:tcW w:w="2695" w:type="dxa"/>
          </w:tcPr>
          <w:p w14:paraId="5F9E48DE"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662" w:type="dxa"/>
          </w:tcPr>
          <w:p w14:paraId="565E637C" w14:textId="77777777" w:rsidR="0005073B" w:rsidRDefault="0005073B" w:rsidP="0005073B">
            <w:pPr>
              <w:pStyle w:val="clauseindent"/>
              <w:ind w:left="0"/>
              <w:jc w:val="both"/>
              <w:rPr>
                <w:rFonts w:ascii="Arial" w:hAnsi="Arial" w:cs="Arial"/>
              </w:rPr>
            </w:pPr>
            <w:r>
              <w:rPr>
                <w:rFonts w:ascii="Arial" w:hAnsi="Arial" w:cs="Arial"/>
              </w:rPr>
              <w:t>the body established and maintained pursuant to Paragraph 8.3;</w:t>
            </w:r>
          </w:p>
        </w:tc>
      </w:tr>
      <w:tr w:rsidR="0005073B" w14:paraId="5CEDB9A0" w14:textId="77777777" w:rsidTr="003A67C0">
        <w:trPr>
          <w:trHeight w:val="300"/>
        </w:trPr>
        <w:tc>
          <w:tcPr>
            <w:tcW w:w="2695" w:type="dxa"/>
          </w:tcPr>
          <w:p w14:paraId="7C9941B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662" w:type="dxa"/>
          </w:tcPr>
          <w:p w14:paraId="1E7A8284" w14:textId="42D27EAB" w:rsidR="0005073B" w:rsidRDefault="0005073B" w:rsidP="0005073B">
            <w:pPr>
              <w:pStyle w:val="clauseindent"/>
              <w:ind w:left="0"/>
              <w:jc w:val="both"/>
              <w:rPr>
                <w:rFonts w:ascii="Arial" w:hAnsi="Arial" w:cs="Arial"/>
              </w:rPr>
            </w:pPr>
            <w:bookmarkStart w:id="141" w:name="_BPDCD_32"/>
            <w:r w:rsidRPr="00842A97">
              <w:rPr>
                <w:rFonts w:ascii="Arial" w:hAnsi="Arial" w:cs="Arial"/>
              </w:rPr>
              <w:t xml:space="preserve">the </w:t>
            </w:r>
            <w:bookmarkEnd w:id="141"/>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142" w:name="_DV_M1"/>
            <w:bookmarkEnd w:id="142"/>
            <w:r>
              <w:rPr>
                <w:rFonts w:ascii="Arial" w:hAnsi="Arial" w:cs="Arial"/>
              </w:rPr>
              <w:t xml:space="preserve"> undertaken by the </w:t>
            </w:r>
            <w:bookmarkStart w:id="143" w:name="_DV_C5"/>
            <w:r>
              <w:rPr>
                <w:rStyle w:val="DeltaViewInsertion"/>
                <w:rFonts w:ascii="Arial" w:hAnsi="Arial" w:cs="Arial"/>
                <w:b/>
                <w:bCs/>
                <w:color w:val="auto"/>
                <w:u w:val="none"/>
              </w:rPr>
              <w:t xml:space="preserve">Panel </w:t>
            </w:r>
            <w:bookmarkStart w:id="144" w:name="_DV_M2"/>
            <w:bookmarkEnd w:id="143"/>
            <w:bookmarkEnd w:id="144"/>
            <w:r>
              <w:rPr>
                <w:rFonts w:ascii="Arial" w:hAnsi="Arial" w:cs="Arial"/>
                <w:b/>
                <w:bCs/>
              </w:rPr>
              <w:t>Chairperson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145" w:name="_BPDCD_33"/>
            <w:r w:rsidRPr="00842A97">
              <w:rPr>
                <w:rFonts w:ascii="Arial Bold" w:hAnsi="Arial Bold" w:cs="Arial"/>
                <w:b/>
              </w:rPr>
              <w:t>Applicable</w:t>
            </w:r>
            <w:r w:rsidRPr="00842A97">
              <w:rPr>
                <w:rFonts w:ascii="Arial Bold" w:hAnsi="Arial Bold" w:cs="Arial"/>
              </w:rPr>
              <w:t xml:space="preserve"> </w:t>
            </w:r>
            <w:bookmarkEnd w:id="145"/>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05073B" w14:paraId="46EB421A" w14:textId="77777777" w:rsidTr="003A67C0">
        <w:trPr>
          <w:trHeight w:val="300"/>
        </w:trPr>
        <w:tc>
          <w:tcPr>
            <w:tcW w:w="2695" w:type="dxa"/>
          </w:tcPr>
          <w:p w14:paraId="26F70764" w14:textId="77777777" w:rsidR="0005073B" w:rsidRDefault="0005073B" w:rsidP="0005073B">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662" w:type="dxa"/>
          </w:tcPr>
          <w:p w14:paraId="6DE3601E" w14:textId="20523CF7" w:rsidR="0005073B" w:rsidRDefault="0005073B" w:rsidP="0005073B">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Chairperson</w:t>
            </w:r>
            <w:r>
              <w:rPr>
                <w:rFonts w:ascii="Arial" w:hAnsi="Arial" w:cs="Arial"/>
              </w:rPr>
              <w:t xml:space="preserve"> in accordance with Paragraph</w:t>
            </w:r>
            <w:bookmarkStart w:id="146" w:name="_BPDCD_34"/>
            <w:r>
              <w:rPr>
                <w:rStyle w:val="DeltaViewInsertion"/>
                <w:rFonts w:ascii="Arial" w:hAnsi="Arial" w:cs="Arial"/>
                <w:strike/>
                <w:color w:val="FF0000"/>
                <w:u w:val="none"/>
              </w:rPr>
              <w:t>.</w:t>
            </w:r>
            <w:r>
              <w:rPr>
                <w:rStyle w:val="DeltaViewInsertion"/>
                <w:rFonts w:ascii="Arial" w:hAnsi="Arial" w:cs="Arial"/>
              </w:rPr>
              <w:t xml:space="preserve"> </w:t>
            </w:r>
            <w:bookmarkEnd w:id="146"/>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147"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147"/>
            <w:r w:rsidRPr="00842A97">
              <w:rPr>
                <w:rFonts w:ascii="Arial" w:hAnsi="Arial" w:cs="Arial"/>
                <w:b/>
                <w:bCs/>
              </w:rPr>
              <w:t xml:space="preserve">Workgroup Alternative CUSC Modification </w:t>
            </w:r>
            <w:bookmarkStart w:id="148" w:name="_BPDCI_36"/>
            <w:r w:rsidRPr="00842A97">
              <w:rPr>
                <w:rFonts w:ascii="Arial" w:hAnsi="Arial" w:cs="Arial"/>
                <w:bCs/>
              </w:rPr>
              <w:t>set out in the</w:t>
            </w:r>
            <w:r w:rsidRPr="00842A97">
              <w:rPr>
                <w:rFonts w:ascii="Arial" w:hAnsi="Arial" w:cs="Arial"/>
                <w:b/>
                <w:bCs/>
              </w:rPr>
              <w:t xml:space="preserve"> CUSC Modification Self-Governance Report, </w:t>
            </w:r>
            <w:bookmarkEnd w:id="148"/>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05073B" w14:paraId="392328A3" w14:textId="77777777" w:rsidTr="003A67C0">
        <w:trPr>
          <w:trHeight w:val="300"/>
        </w:trPr>
        <w:tc>
          <w:tcPr>
            <w:tcW w:w="2695" w:type="dxa"/>
          </w:tcPr>
          <w:p w14:paraId="4A53CC2A" w14:textId="77777777" w:rsidR="0005073B" w:rsidRDefault="0005073B" w:rsidP="0005073B">
            <w:pPr>
              <w:pStyle w:val="BodyText"/>
              <w:rPr>
                <w:rFonts w:ascii="Arial" w:hAnsi="Arial" w:cs="Arial"/>
                <w:b/>
                <w:bCs/>
              </w:rPr>
            </w:pPr>
            <w:r>
              <w:rPr>
                <w:rFonts w:ascii="Arial" w:hAnsi="Arial" w:cs="Arial"/>
                <w:b/>
                <w:bCs/>
              </w:rPr>
              <w:t>"CUSC Party"</w:t>
            </w:r>
          </w:p>
        </w:tc>
        <w:tc>
          <w:tcPr>
            <w:tcW w:w="6662" w:type="dxa"/>
          </w:tcPr>
          <w:p w14:paraId="0BCC569B" w14:textId="4A48A3FF" w:rsidR="0005073B" w:rsidRDefault="0005073B" w:rsidP="0005073B">
            <w:pPr>
              <w:pStyle w:val="BodyText"/>
              <w:jc w:val="both"/>
              <w:rPr>
                <w:rFonts w:ascii="Arial" w:hAnsi="Arial" w:cs="Arial"/>
                <w:i/>
                <w:iCs/>
              </w:rPr>
            </w:pPr>
            <w:r w:rsidRPr="5659255A">
              <w:rPr>
                <w:rFonts w:ascii="Arial" w:hAnsi="Arial" w:cs="Arial"/>
              </w:rPr>
              <w:t>as defined</w:t>
            </w:r>
            <w:r w:rsidRPr="5659255A">
              <w:rPr>
                <w:rFonts w:ascii="Arial" w:hAnsi="Arial" w:cs="Arial"/>
                <w:b/>
                <w:bCs/>
              </w:rPr>
              <w:t xml:space="preserve"> </w:t>
            </w:r>
            <w:r w:rsidRPr="5659255A">
              <w:rPr>
                <w:rFonts w:ascii="Arial" w:hAnsi="Arial" w:cs="Arial"/>
              </w:rPr>
              <w:t>in</w:t>
            </w:r>
            <w:r w:rsidRPr="5659255A">
              <w:rPr>
                <w:rFonts w:ascii="Arial" w:hAnsi="Arial" w:cs="Arial"/>
                <w:b/>
                <w:bCs/>
              </w:rPr>
              <w:t xml:space="preserve"> </w:t>
            </w:r>
            <w:r w:rsidRPr="5659255A">
              <w:rPr>
                <w:rFonts w:ascii="Arial" w:hAnsi="Arial" w:cs="Arial"/>
              </w:rPr>
              <w:t>the</w:t>
            </w:r>
            <w:r w:rsidRPr="5659255A">
              <w:rPr>
                <w:rFonts w:ascii="Arial" w:hAnsi="Arial" w:cs="Arial"/>
                <w:b/>
                <w:bCs/>
              </w:rPr>
              <w:t xml:space="preserve"> ESO Licence</w:t>
            </w:r>
            <w:r w:rsidRPr="5659255A">
              <w:rPr>
                <w:rFonts w:ascii="Arial" w:hAnsi="Arial" w:cs="Arial"/>
              </w:rPr>
              <w:t>;</w:t>
            </w:r>
          </w:p>
        </w:tc>
      </w:tr>
      <w:tr w:rsidR="0005073B" w14:paraId="6637F602" w14:textId="77777777" w:rsidTr="003A67C0">
        <w:trPr>
          <w:trHeight w:val="300"/>
        </w:trPr>
        <w:tc>
          <w:tcPr>
            <w:tcW w:w="2695" w:type="dxa"/>
          </w:tcPr>
          <w:p w14:paraId="14DAD520" w14:textId="77777777" w:rsidR="0005073B" w:rsidRDefault="0005073B" w:rsidP="0005073B">
            <w:pPr>
              <w:pStyle w:val="BodyText"/>
              <w:rPr>
                <w:rFonts w:ascii="Arial" w:hAnsi="Arial" w:cs="Arial"/>
                <w:b/>
                <w:bCs/>
              </w:rPr>
            </w:pPr>
            <w:r>
              <w:rPr>
                <w:rFonts w:ascii="Arial" w:hAnsi="Arial" w:cs="Arial"/>
                <w:b/>
                <w:bCs/>
              </w:rPr>
              <w:t>"Customer"</w:t>
            </w:r>
          </w:p>
        </w:tc>
        <w:tc>
          <w:tcPr>
            <w:tcW w:w="6662" w:type="dxa"/>
          </w:tcPr>
          <w:p w14:paraId="2A2EF349" w14:textId="0DF99737" w:rsidR="0005073B" w:rsidRDefault="0005073B" w:rsidP="0005073B">
            <w:pPr>
              <w:pStyle w:val="BodyText"/>
              <w:jc w:val="both"/>
              <w:rPr>
                <w:rFonts w:ascii="Arial" w:hAnsi="Arial" w:cs="Arial"/>
                <w:b/>
              </w:rPr>
            </w:pPr>
            <w:r>
              <w:rPr>
                <w:rFonts w:ascii="Arial" w:hAnsi="Arial" w:cs="Arial"/>
              </w:rPr>
              <w:t xml:space="preserve">a person to whom electrical power is provided (whether or not they are the provider of such electrical power) other than power to meet </w:t>
            </w:r>
            <w:r>
              <w:rPr>
                <w:rFonts w:ascii="Arial" w:hAnsi="Arial" w:cs="Arial"/>
                <w:b/>
              </w:rPr>
              <w:t>Station Demand</w:t>
            </w:r>
            <w:r>
              <w:rPr>
                <w:rFonts w:ascii="Arial" w:hAnsi="Arial" w:cs="Arial"/>
              </w:rPr>
              <w:t xml:space="preserve"> of that person;</w:t>
            </w:r>
          </w:p>
        </w:tc>
      </w:tr>
      <w:tr w:rsidR="0005073B" w14:paraId="0DDB1864" w14:textId="77777777" w:rsidTr="003A67C0">
        <w:trPr>
          <w:trHeight w:val="300"/>
        </w:trPr>
        <w:tc>
          <w:tcPr>
            <w:tcW w:w="2695" w:type="dxa"/>
          </w:tcPr>
          <w:p w14:paraId="0BE5974D" w14:textId="77777777" w:rsidR="0005073B" w:rsidRDefault="0005073B" w:rsidP="0005073B">
            <w:pPr>
              <w:pStyle w:val="BodyText"/>
              <w:rPr>
                <w:rFonts w:ascii="Arial" w:hAnsi="Arial" w:cs="Arial"/>
                <w:b/>
                <w:bCs/>
              </w:rPr>
            </w:pPr>
            <w:r>
              <w:rPr>
                <w:rFonts w:ascii="Arial" w:hAnsi="Arial" w:cs="Arial"/>
                <w:b/>
                <w:bCs/>
              </w:rPr>
              <w:t>“Customer Services Team”</w:t>
            </w:r>
          </w:p>
        </w:tc>
        <w:tc>
          <w:tcPr>
            <w:tcW w:w="6662" w:type="dxa"/>
          </w:tcPr>
          <w:p w14:paraId="01EA2005" w14:textId="77777777" w:rsidR="0005073B" w:rsidRDefault="0005073B" w:rsidP="0005073B">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05073B" w14:paraId="0F35D7E5" w14:textId="77777777" w:rsidTr="003A67C0">
        <w:trPr>
          <w:trHeight w:val="300"/>
        </w:trPr>
        <w:tc>
          <w:tcPr>
            <w:tcW w:w="2695" w:type="dxa"/>
          </w:tcPr>
          <w:p w14:paraId="29436D21" w14:textId="77777777" w:rsidR="0005073B" w:rsidRDefault="0005073B" w:rsidP="0005073B">
            <w:pPr>
              <w:pStyle w:val="BodyText"/>
              <w:rPr>
                <w:rFonts w:ascii="Arial" w:hAnsi="Arial" w:cs="Arial"/>
                <w:b/>
                <w:bCs/>
              </w:rPr>
            </w:pPr>
            <w:r>
              <w:rPr>
                <w:rFonts w:ascii="Arial" w:hAnsi="Arial" w:cs="Arial"/>
                <w:b/>
                <w:bCs/>
              </w:rPr>
              <w:t>“CVA Storage Facility”</w:t>
            </w:r>
          </w:p>
        </w:tc>
        <w:tc>
          <w:tcPr>
            <w:tcW w:w="6662" w:type="dxa"/>
          </w:tcPr>
          <w:p w14:paraId="1ABE4955" w14:textId="77777777" w:rsidR="0005073B" w:rsidRPr="002B1569" w:rsidRDefault="0005073B" w:rsidP="0005073B">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performs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as its sole function;</w:t>
            </w:r>
          </w:p>
          <w:p w14:paraId="2CFC6D74" w14:textId="6D64ED95"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is operated by a </w:t>
            </w:r>
            <w:r w:rsidRPr="002B1569">
              <w:rPr>
                <w:rFonts w:ascii="Arial" w:eastAsia="Times New Roman" w:hAnsi="Arial" w:cs="Arial"/>
                <w:b/>
                <w:color w:val="000000"/>
                <w:lang w:eastAsia="en-GB"/>
              </w:rPr>
              <w:t>Storage Facility Operator</w:t>
            </w:r>
            <w:r w:rsidRPr="002B1569">
              <w:rPr>
                <w:rFonts w:ascii="Arial" w:eastAsia="Times New Roman" w:hAnsi="Arial" w:cs="Arial"/>
                <w:color w:val="000000"/>
                <w:lang w:eastAsia="en-GB"/>
              </w:rPr>
              <w:t xml:space="preserve"> </w:t>
            </w:r>
          </w:p>
          <w:p w14:paraId="6AFFD953"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has its imports and exports measured only by </w:t>
            </w:r>
            <w:r w:rsidRPr="002B1569">
              <w:rPr>
                <w:rFonts w:ascii="Arial" w:eastAsia="Times New Roman" w:hAnsi="Arial" w:cs="Arial"/>
                <w:b/>
                <w:color w:val="000000"/>
                <w:lang w:eastAsia="en-GB"/>
              </w:rPr>
              <w:t xml:space="preserve">Half Hourly Metering Systems </w:t>
            </w:r>
            <w:r w:rsidRPr="002B1569">
              <w:rPr>
                <w:rFonts w:ascii="Arial" w:eastAsia="Times New Roman" w:hAnsi="Arial" w:cs="Arial"/>
                <w:color w:val="000000"/>
                <w:lang w:eastAsia="en-GB"/>
              </w:rPr>
              <w:t xml:space="preserve">which are registered in the </w:t>
            </w:r>
            <w:r w:rsidRPr="002B1569">
              <w:rPr>
                <w:rFonts w:ascii="Arial" w:eastAsia="Times New Roman" w:hAnsi="Arial" w:cs="Arial"/>
                <w:b/>
                <w:color w:val="000000"/>
                <w:lang w:eastAsia="en-GB"/>
              </w:rPr>
              <w:t>Central Meter Registration Service (CMRS)</w:t>
            </w:r>
            <w:r w:rsidRPr="002B1569">
              <w:rPr>
                <w:rFonts w:ascii="Arial" w:eastAsia="Times New Roman" w:hAnsi="Arial" w:cs="Arial"/>
                <w:color w:val="000000"/>
                <w:lang w:eastAsia="en-GB"/>
              </w:rPr>
              <w:t xml:space="preserve">, and as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within the </w:t>
            </w:r>
            <w:r w:rsidRPr="002B1569">
              <w:rPr>
                <w:rFonts w:ascii="Arial" w:eastAsia="Times New Roman" w:hAnsi="Arial" w:cs="Arial"/>
                <w:b/>
                <w:color w:val="000000"/>
                <w:lang w:eastAsia="en-GB"/>
              </w:rPr>
              <w:t>Central Registration Service (CRS)</w:t>
            </w:r>
            <w:r w:rsidRPr="002B1569">
              <w:rPr>
                <w:rFonts w:ascii="Arial" w:eastAsia="Times New Roman" w:hAnsi="Arial" w:cs="Arial"/>
                <w:color w:val="000000"/>
                <w:lang w:eastAsia="en-GB"/>
              </w:rPr>
              <w:t xml:space="preserve"> and where those </w:t>
            </w:r>
            <w:r w:rsidRPr="002B1569">
              <w:rPr>
                <w:rFonts w:ascii="Arial" w:eastAsia="Times New Roman" w:hAnsi="Arial" w:cs="Arial"/>
                <w:b/>
                <w:color w:val="000000"/>
                <w:lang w:eastAsia="en-GB"/>
              </w:rPr>
              <w:t>Half Hourly Metering Systems</w:t>
            </w:r>
            <w:r w:rsidRPr="002B1569">
              <w:rPr>
                <w:rFonts w:ascii="Arial" w:eastAsia="Times New Roman" w:hAnsi="Arial" w:cs="Arial"/>
                <w:color w:val="000000"/>
                <w:lang w:eastAsia="en-GB"/>
              </w:rPr>
              <w:t xml:space="preserve"> only measure activities necessary for performing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w:t>
            </w:r>
          </w:p>
          <w:p w14:paraId="74412B5A" w14:textId="77777777" w:rsidR="0005073B"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Pr="002B1569">
              <w:rPr>
                <w:rFonts w:ascii="Arial" w:eastAsia="Times New Roman" w:hAnsi="Arial" w:cs="Arial"/>
                <w:color w:val="000000"/>
                <w:lang w:eastAsia="en-GB"/>
              </w:rPr>
              <w:t xml:space="preserve">comprises plant and apparatus registered as part of a </w:t>
            </w:r>
            <w:r w:rsidRPr="002B1569">
              <w:rPr>
                <w:rFonts w:ascii="Arial" w:eastAsia="Times New Roman" w:hAnsi="Arial" w:cs="Arial"/>
                <w:b/>
                <w:color w:val="000000"/>
                <w:lang w:eastAsia="en-GB"/>
              </w:rPr>
              <w:t>BM Unit</w:t>
            </w:r>
            <w:r w:rsidRPr="002B1569">
              <w:rPr>
                <w:rFonts w:ascii="Arial" w:eastAsia="Times New Roman" w:hAnsi="Arial" w:cs="Arial"/>
                <w:color w:val="000000"/>
                <w:lang w:eastAsia="en-GB"/>
              </w:rPr>
              <w:t xml:space="preserve"> or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which only perform activities necessary for </w:t>
            </w:r>
            <w:r w:rsidRPr="002B1569">
              <w:rPr>
                <w:rFonts w:ascii="Arial" w:eastAsia="Times New Roman" w:hAnsi="Arial" w:cs="Arial"/>
                <w:b/>
                <w:color w:val="000000"/>
                <w:lang w:eastAsia="en-GB"/>
              </w:rPr>
              <w:t>Electricity Storage</w:t>
            </w:r>
            <w:r w:rsidRPr="002B1569">
              <w:rPr>
                <w:rFonts w:ascii="Arial" w:eastAsia="Times New Roman" w:hAnsi="Arial" w:cs="Arial"/>
                <w:color w:val="000000"/>
                <w:lang w:eastAsia="en-GB"/>
              </w:rPr>
              <w:t xml:space="preserve">, and the </w:t>
            </w:r>
            <w:r w:rsidRPr="002B1569">
              <w:rPr>
                <w:rFonts w:ascii="Arial" w:eastAsia="Times New Roman" w:hAnsi="Arial" w:cs="Arial"/>
                <w:b/>
                <w:color w:val="000000"/>
                <w:lang w:eastAsia="en-GB"/>
              </w:rPr>
              <w:t>BM Units</w:t>
            </w:r>
            <w:r w:rsidRPr="002B1569">
              <w:rPr>
                <w:rFonts w:ascii="Arial" w:eastAsia="Times New Roman" w:hAnsi="Arial" w:cs="Arial"/>
                <w:color w:val="000000"/>
                <w:lang w:eastAsia="en-GB"/>
              </w:rPr>
              <w:t xml:space="preserve"> are listed within a bi-lateral agreement; and</w:t>
            </w:r>
          </w:p>
          <w:p w14:paraId="0329129C" w14:textId="77777777" w:rsidR="0005073B" w:rsidRPr="002B1569" w:rsidRDefault="0005073B" w:rsidP="0005073B">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05073B" w:rsidRDefault="0005073B" w:rsidP="0005073B">
            <w:pPr>
              <w:pStyle w:val="BodyText"/>
              <w:ind w:left="1168" w:hanging="1168"/>
              <w:jc w:val="both"/>
              <w:rPr>
                <w:rFonts w:ascii="Arial" w:hAnsi="Arial" w:cs="Arial"/>
              </w:rPr>
            </w:pPr>
          </w:p>
        </w:tc>
      </w:tr>
      <w:tr w:rsidR="0005073B" w14:paraId="0AC51C58" w14:textId="77777777" w:rsidTr="003A67C0">
        <w:trPr>
          <w:trHeight w:val="300"/>
        </w:trPr>
        <w:tc>
          <w:tcPr>
            <w:tcW w:w="2695" w:type="dxa"/>
          </w:tcPr>
          <w:p w14:paraId="1FA81ED8" w14:textId="77777777" w:rsidR="0005073B" w:rsidRDefault="0005073B" w:rsidP="0005073B">
            <w:pPr>
              <w:pStyle w:val="BodyText"/>
              <w:rPr>
                <w:rFonts w:ascii="Arial" w:hAnsi="Arial" w:cs="Arial"/>
                <w:b/>
                <w:bCs/>
              </w:rPr>
            </w:pPr>
            <w:r>
              <w:rPr>
                <w:rFonts w:ascii="Arial" w:hAnsi="Arial" w:cs="Arial"/>
                <w:b/>
                <w:bCs/>
              </w:rPr>
              <w:t>“DC Converter”</w:t>
            </w:r>
          </w:p>
        </w:tc>
        <w:tc>
          <w:tcPr>
            <w:tcW w:w="6662" w:type="dxa"/>
          </w:tcPr>
          <w:p w14:paraId="0FB41638"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073B" w14:paraId="7817FA57" w14:textId="77777777" w:rsidTr="003A67C0">
        <w:trPr>
          <w:trHeight w:val="300"/>
        </w:trPr>
        <w:tc>
          <w:tcPr>
            <w:tcW w:w="2695" w:type="dxa"/>
          </w:tcPr>
          <w:p w14:paraId="46DCFFB6" w14:textId="77777777" w:rsidR="0005073B" w:rsidRDefault="0005073B" w:rsidP="0005073B">
            <w:pPr>
              <w:pStyle w:val="BodyText"/>
              <w:rPr>
                <w:rFonts w:ascii="Arial" w:hAnsi="Arial" w:cs="Arial"/>
                <w:b/>
                <w:bCs/>
              </w:rPr>
            </w:pPr>
            <w:r>
              <w:rPr>
                <w:rFonts w:ascii="Arial" w:hAnsi="Arial" w:cs="Arial"/>
                <w:b/>
                <w:bCs/>
              </w:rPr>
              <w:t>"Data Registration Code" or "DRC"</w:t>
            </w:r>
          </w:p>
        </w:tc>
        <w:tc>
          <w:tcPr>
            <w:tcW w:w="6662" w:type="dxa"/>
          </w:tcPr>
          <w:p w14:paraId="274AB53F" w14:textId="77777777" w:rsidR="0005073B" w:rsidRDefault="0005073B" w:rsidP="0005073B">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05073B" w14:paraId="5CF9D6EE" w14:textId="77777777" w:rsidTr="003A67C0">
        <w:trPr>
          <w:trHeight w:val="300"/>
        </w:trPr>
        <w:tc>
          <w:tcPr>
            <w:tcW w:w="2695" w:type="dxa"/>
          </w:tcPr>
          <w:p w14:paraId="4AEBCE3F" w14:textId="77777777" w:rsidR="0005073B" w:rsidRDefault="0005073B" w:rsidP="0005073B">
            <w:pPr>
              <w:pStyle w:val="BodyText"/>
              <w:rPr>
                <w:rFonts w:ascii="Arial" w:hAnsi="Arial" w:cs="Arial"/>
                <w:b/>
                <w:bCs/>
              </w:rPr>
            </w:pPr>
            <w:r>
              <w:rPr>
                <w:rFonts w:ascii="Arial" w:hAnsi="Arial" w:cs="Arial"/>
                <w:b/>
                <w:bCs/>
              </w:rPr>
              <w:t>“DCLF”</w:t>
            </w:r>
          </w:p>
        </w:tc>
        <w:tc>
          <w:tcPr>
            <w:tcW w:w="6662" w:type="dxa"/>
          </w:tcPr>
          <w:p w14:paraId="53541D6E" w14:textId="77777777" w:rsidR="0005073B" w:rsidRDefault="0005073B" w:rsidP="0005073B">
            <w:pPr>
              <w:pStyle w:val="BodyText"/>
              <w:jc w:val="both"/>
              <w:rPr>
                <w:rFonts w:ascii="Arial" w:hAnsi="Arial" w:cs="Arial"/>
              </w:rPr>
            </w:pPr>
            <w:r>
              <w:rPr>
                <w:rFonts w:ascii="Arial" w:hAnsi="Arial" w:cs="Arial"/>
              </w:rPr>
              <w:t>Direct Current Load Flow;</w:t>
            </w:r>
          </w:p>
        </w:tc>
      </w:tr>
      <w:tr w:rsidR="0005073B" w14:paraId="7F0E11AC" w14:textId="77777777" w:rsidTr="003A67C0">
        <w:trPr>
          <w:trHeight w:val="300"/>
        </w:trPr>
        <w:tc>
          <w:tcPr>
            <w:tcW w:w="2695" w:type="dxa"/>
          </w:tcPr>
          <w:p w14:paraId="77B75DB8" w14:textId="77777777" w:rsidR="0005073B" w:rsidRPr="002B1569" w:rsidRDefault="0005073B" w:rsidP="0005073B">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662" w:type="dxa"/>
            <w:vAlign w:val="center"/>
          </w:tcPr>
          <w:p w14:paraId="5EDDD3AA" w14:textId="3FC32D44" w:rsidR="0005073B" w:rsidRPr="00C206C3" w:rsidRDefault="0005073B" w:rsidP="000A7D9E">
            <w:pPr>
              <w:rPr>
                <w:rFonts w:ascii="Arial" w:eastAsiaTheme="minorHAnsi" w:hAnsi="Arial" w:cs="Arial"/>
                <w:color w:val="FF0000"/>
                <w:szCs w:val="22"/>
              </w:rPr>
            </w:pPr>
            <w:r w:rsidRPr="00C206C3">
              <w:rPr>
                <w:rFonts w:ascii="Arial" w:hAnsi="Arial" w:cs="Arial"/>
                <w:color w:val="000000"/>
                <w:szCs w:val="22"/>
                <w:lang w:eastAsia="en-GB"/>
              </w:rPr>
              <w:t xml:space="preserve">is a statement to be submitted by the </w:t>
            </w:r>
            <w:r w:rsidRPr="00C206C3">
              <w:rPr>
                <w:rFonts w:ascii="Arial" w:hAnsi="Arial" w:cs="Arial"/>
                <w:b/>
                <w:color w:val="000000"/>
                <w:szCs w:val="22"/>
                <w:lang w:eastAsia="en-GB"/>
              </w:rPr>
              <w:t>Registrant</w:t>
            </w:r>
            <w:r w:rsidRPr="00C206C3">
              <w:rPr>
                <w:rFonts w:ascii="Arial" w:hAnsi="Arial" w:cs="Arial"/>
                <w:color w:val="000000"/>
                <w:szCs w:val="22"/>
                <w:lang w:eastAsia="en-GB"/>
              </w:rPr>
              <w:t xml:space="preserve"> of the relevant </w:t>
            </w:r>
            <w:r w:rsidRPr="00C206C3">
              <w:rPr>
                <w:rFonts w:ascii="Arial" w:hAnsi="Arial" w:cs="Arial"/>
                <w:b/>
                <w:color w:val="000000"/>
                <w:szCs w:val="22"/>
                <w:lang w:eastAsia="en-GB"/>
              </w:rPr>
              <w:t>BM Unit(s)</w:t>
            </w:r>
            <w:r w:rsidRPr="00C206C3">
              <w:rPr>
                <w:rFonts w:ascii="Arial" w:hAnsi="Arial" w:cs="Arial"/>
                <w:color w:val="000000"/>
                <w:szCs w:val="22"/>
                <w:lang w:eastAsia="en-GB"/>
              </w:rPr>
              <w:t xml:space="preserve"> or </w:t>
            </w:r>
            <w:r w:rsidRPr="00C206C3">
              <w:rPr>
                <w:rFonts w:ascii="Arial" w:hAnsi="Arial" w:cs="Arial"/>
                <w:b/>
                <w:color w:val="000000"/>
                <w:szCs w:val="22"/>
                <w:lang w:eastAsia="en-GB"/>
              </w:rPr>
              <w:t>Single Site</w:t>
            </w:r>
            <w:ins w:id="149" w:author="Author">
              <w:r w:rsidR="00C7587F" w:rsidRPr="00C7587F">
                <w:rPr>
                  <w:rFonts w:ascii="Arial" w:hAnsi="Arial" w:cs="Arial"/>
                  <w:bCs/>
                  <w:color w:val="000000"/>
                  <w:szCs w:val="22"/>
                  <w:lang w:eastAsia="en-GB"/>
                </w:rPr>
                <w:t>;</w:t>
              </w:r>
            </w:ins>
            <w:r w:rsidR="00C206C3">
              <w:rPr>
                <w:rFonts w:ascii="Arial" w:eastAsiaTheme="minorHAnsi" w:hAnsi="Arial" w:cs="Arial"/>
                <w:color w:val="FF0000"/>
                <w:szCs w:val="22"/>
              </w:rPr>
              <w:br/>
            </w:r>
          </w:p>
        </w:tc>
      </w:tr>
      <w:tr w:rsidR="0005073B" w14:paraId="6D2BE6C8" w14:textId="77777777" w:rsidTr="003A67C0">
        <w:trPr>
          <w:trHeight w:val="300"/>
        </w:trPr>
        <w:tc>
          <w:tcPr>
            <w:tcW w:w="2695" w:type="dxa"/>
          </w:tcPr>
          <w:p w14:paraId="59C8E96C" w14:textId="77777777" w:rsidR="0005073B" w:rsidRDefault="0005073B" w:rsidP="0005073B">
            <w:pPr>
              <w:pStyle w:val="BodyText"/>
              <w:rPr>
                <w:rFonts w:ascii="Arial" w:hAnsi="Arial" w:cs="Arial"/>
                <w:b/>
                <w:bCs/>
              </w:rPr>
            </w:pPr>
            <w:r>
              <w:rPr>
                <w:rFonts w:ascii="Arial" w:hAnsi="Arial" w:cs="Arial"/>
                <w:b/>
                <w:bCs/>
              </w:rPr>
              <w:t>"Deemed HH Forecasting Performance"</w:t>
            </w:r>
          </w:p>
        </w:tc>
        <w:tc>
          <w:tcPr>
            <w:tcW w:w="6662" w:type="dxa"/>
          </w:tcPr>
          <w:p w14:paraId="0BAFAA7B" w14:textId="77777777" w:rsidR="0005073B" w:rsidRPr="00842A97" w:rsidRDefault="0005073B" w:rsidP="0005073B">
            <w:pPr>
              <w:pStyle w:val="BodyText"/>
              <w:jc w:val="both"/>
              <w:rPr>
                <w:rFonts w:ascii="Arial" w:hAnsi="Arial" w:cs="Arial"/>
                <w:b/>
                <w:i/>
              </w:rPr>
            </w:pPr>
            <w:r w:rsidRPr="00842A97">
              <w:rPr>
                <w:rFonts w:ascii="Arial" w:hAnsi="Arial" w:cs="Arial"/>
              </w:rPr>
              <w:t xml:space="preserve">the sum calculated in accordance with </w:t>
            </w:r>
            <w:bookmarkStart w:id="150" w:name="_BPDCI_37"/>
            <w:r w:rsidRPr="00842A97">
              <w:rPr>
                <w:rFonts w:ascii="Arial" w:hAnsi="Arial" w:cs="Arial"/>
              </w:rPr>
              <w:t xml:space="preserve">Section 3, </w:t>
            </w:r>
            <w:bookmarkEnd w:id="150"/>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05073B" w14:paraId="2F858F5F" w14:textId="77777777" w:rsidTr="003A67C0">
        <w:trPr>
          <w:trHeight w:val="300"/>
        </w:trPr>
        <w:tc>
          <w:tcPr>
            <w:tcW w:w="2695" w:type="dxa"/>
          </w:tcPr>
          <w:p w14:paraId="4841660A" w14:textId="77777777" w:rsidR="0005073B" w:rsidRDefault="0005073B" w:rsidP="0005073B">
            <w:pPr>
              <w:pStyle w:val="BodyText"/>
              <w:rPr>
                <w:rFonts w:ascii="Arial" w:hAnsi="Arial" w:cs="Arial"/>
                <w:b/>
                <w:bCs/>
              </w:rPr>
            </w:pPr>
            <w:r>
              <w:rPr>
                <w:rFonts w:ascii="Arial" w:hAnsi="Arial" w:cs="Arial"/>
                <w:b/>
                <w:bCs/>
              </w:rPr>
              <w:t>"Deemed NHH Forecasting Performance"</w:t>
            </w:r>
          </w:p>
        </w:tc>
        <w:tc>
          <w:tcPr>
            <w:tcW w:w="6662" w:type="dxa"/>
          </w:tcPr>
          <w:p w14:paraId="0FF47051" w14:textId="77777777" w:rsidR="0005073B" w:rsidRPr="00842A97" w:rsidRDefault="0005073B" w:rsidP="0005073B">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151" w:name="_BPDCI_38"/>
            <w:r w:rsidRPr="00842A97">
              <w:rPr>
                <w:rFonts w:ascii="Arial" w:hAnsi="Arial" w:cs="Arial"/>
              </w:rPr>
              <w:t xml:space="preserve">Section 3, </w:t>
            </w:r>
            <w:bookmarkEnd w:id="151"/>
            <w:r w:rsidRPr="00842A97">
              <w:rPr>
                <w:rFonts w:ascii="Arial" w:hAnsi="Arial" w:cs="Arial"/>
              </w:rPr>
              <w:t>Appendix 2 Paragraph 6  as it may be revised pursuant to Paragraph 3.22.8.</w:t>
            </w:r>
          </w:p>
        </w:tc>
      </w:tr>
      <w:tr w:rsidR="0005073B" w14:paraId="0E41BD07" w14:textId="77777777" w:rsidTr="003A67C0">
        <w:trPr>
          <w:trHeight w:val="300"/>
        </w:trPr>
        <w:tc>
          <w:tcPr>
            <w:tcW w:w="2695" w:type="dxa"/>
          </w:tcPr>
          <w:p w14:paraId="31D9EEFA" w14:textId="77777777" w:rsidR="0005073B" w:rsidRDefault="0005073B" w:rsidP="0005073B">
            <w:pPr>
              <w:pStyle w:val="BodyText"/>
              <w:rPr>
                <w:rFonts w:ascii="Arial" w:hAnsi="Arial" w:cs="Arial"/>
                <w:b/>
                <w:bCs/>
              </w:rPr>
            </w:pPr>
            <w:r>
              <w:rPr>
                <w:rFonts w:ascii="Arial" w:hAnsi="Arial" w:cs="Arial"/>
                <w:b/>
                <w:bCs/>
              </w:rPr>
              <w:t>"Deenergisation" or "Deenergise(d)"</w:t>
            </w:r>
          </w:p>
        </w:tc>
        <w:tc>
          <w:tcPr>
            <w:tcW w:w="6662" w:type="dxa"/>
          </w:tcPr>
          <w:p w14:paraId="10B1C0E5" w14:textId="77777777" w:rsidR="0005073B" w:rsidRDefault="0005073B" w:rsidP="0005073B">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05073B" w14:paraId="4BA4B642" w14:textId="77777777" w:rsidTr="003A67C0">
        <w:trPr>
          <w:trHeight w:val="300"/>
        </w:trPr>
        <w:tc>
          <w:tcPr>
            <w:tcW w:w="2695" w:type="dxa"/>
          </w:tcPr>
          <w:p w14:paraId="0AFD72FD" w14:textId="77777777" w:rsidR="0005073B" w:rsidRDefault="0005073B" w:rsidP="0005073B">
            <w:pPr>
              <w:pStyle w:val="BodyText"/>
              <w:rPr>
                <w:rFonts w:ascii="Arial" w:hAnsi="Arial" w:cs="Arial"/>
                <w:b/>
                <w:bCs/>
              </w:rPr>
            </w:pPr>
            <w:r>
              <w:rPr>
                <w:rFonts w:ascii="Arial" w:hAnsi="Arial" w:cs="Arial"/>
                <w:b/>
                <w:bCs/>
              </w:rPr>
              <w:t>"Defaulting Party"</w:t>
            </w:r>
          </w:p>
        </w:tc>
        <w:tc>
          <w:tcPr>
            <w:tcW w:w="6662" w:type="dxa"/>
          </w:tcPr>
          <w:p w14:paraId="3831054A" w14:textId="77777777" w:rsidR="0005073B" w:rsidRDefault="0005073B" w:rsidP="0005073B">
            <w:pPr>
              <w:pStyle w:val="BodyText"/>
              <w:jc w:val="both"/>
              <w:rPr>
                <w:rFonts w:ascii="Arial" w:hAnsi="Arial" w:cs="Arial"/>
              </w:rPr>
            </w:pPr>
            <w:r>
              <w:rPr>
                <w:rFonts w:ascii="Arial" w:hAnsi="Arial" w:cs="Arial"/>
              </w:rPr>
              <w:t>as defined in Paragraph 4.3.2.11;</w:t>
            </w:r>
          </w:p>
        </w:tc>
      </w:tr>
      <w:tr w:rsidR="0005073B" w14:paraId="669C9D30" w14:textId="77777777" w:rsidTr="003A67C0">
        <w:trPr>
          <w:trHeight w:val="300"/>
        </w:trPr>
        <w:tc>
          <w:tcPr>
            <w:tcW w:w="2695" w:type="dxa"/>
          </w:tcPr>
          <w:p w14:paraId="08F0DBAB" w14:textId="77777777" w:rsidR="0005073B" w:rsidRDefault="0005073B" w:rsidP="0005073B">
            <w:pPr>
              <w:pStyle w:val="BodyText"/>
              <w:rPr>
                <w:rFonts w:ascii="Arial" w:hAnsi="Arial" w:cs="Arial"/>
                <w:b/>
                <w:bCs/>
              </w:rPr>
            </w:pPr>
            <w:r>
              <w:rPr>
                <w:rFonts w:ascii="Arial" w:hAnsi="Arial" w:cs="Arial"/>
                <w:b/>
                <w:bCs/>
              </w:rPr>
              <w:t>"Defendant Party"</w:t>
            </w:r>
          </w:p>
        </w:tc>
        <w:tc>
          <w:tcPr>
            <w:tcW w:w="6662" w:type="dxa"/>
          </w:tcPr>
          <w:p w14:paraId="1B27F2DC" w14:textId="77777777" w:rsidR="0005073B" w:rsidRDefault="0005073B" w:rsidP="0005073B">
            <w:pPr>
              <w:pStyle w:val="BodyText"/>
              <w:rPr>
                <w:rFonts w:ascii="Arial" w:hAnsi="Arial" w:cs="Arial"/>
              </w:rPr>
            </w:pPr>
            <w:r>
              <w:rPr>
                <w:rFonts w:ascii="Arial" w:hAnsi="Arial" w:cs="Arial"/>
              </w:rPr>
              <w:t>as defined in Paragraph 7.5.1;</w:t>
            </w:r>
          </w:p>
        </w:tc>
      </w:tr>
      <w:tr w:rsidR="0005073B" w14:paraId="6E066BAD" w14:textId="77777777" w:rsidTr="003A67C0">
        <w:trPr>
          <w:trHeight w:val="300"/>
        </w:trPr>
        <w:tc>
          <w:tcPr>
            <w:tcW w:w="2695" w:type="dxa"/>
          </w:tcPr>
          <w:p w14:paraId="21472E47" w14:textId="77777777" w:rsidR="0005073B" w:rsidRDefault="0005073B" w:rsidP="0005073B">
            <w:pPr>
              <w:pStyle w:val="BodyText"/>
              <w:rPr>
                <w:rFonts w:ascii="Arial" w:hAnsi="Arial" w:cs="Arial"/>
                <w:b/>
                <w:bCs/>
              </w:rPr>
            </w:pPr>
            <w:r>
              <w:rPr>
                <w:rFonts w:ascii="Arial" w:hAnsi="Arial" w:cs="Arial"/>
                <w:b/>
                <w:bCs/>
              </w:rPr>
              <w:t>“Delivering”</w:t>
            </w:r>
          </w:p>
        </w:tc>
        <w:tc>
          <w:tcPr>
            <w:tcW w:w="6662" w:type="dxa"/>
          </w:tcPr>
          <w:p w14:paraId="42C72C97" w14:textId="77777777" w:rsidR="0005073B" w:rsidRDefault="0005073B" w:rsidP="0005073B">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073B" w14:paraId="50EF6F24" w14:textId="77777777" w:rsidTr="003A67C0">
        <w:trPr>
          <w:trHeight w:val="300"/>
        </w:trPr>
        <w:tc>
          <w:tcPr>
            <w:tcW w:w="2695" w:type="dxa"/>
          </w:tcPr>
          <w:p w14:paraId="075DCF5A" w14:textId="77777777" w:rsidR="0005073B" w:rsidRDefault="0005073B" w:rsidP="0005073B">
            <w:pPr>
              <w:pStyle w:val="BodyText"/>
              <w:rPr>
                <w:rFonts w:ascii="Arial" w:hAnsi="Arial" w:cs="Arial"/>
                <w:b/>
                <w:bCs/>
              </w:rPr>
            </w:pPr>
            <w:r>
              <w:rPr>
                <w:rFonts w:ascii="Arial" w:hAnsi="Arial" w:cs="Arial"/>
                <w:b/>
                <w:bCs/>
              </w:rPr>
              <w:t>"De-Load"</w:t>
            </w:r>
          </w:p>
        </w:tc>
        <w:tc>
          <w:tcPr>
            <w:tcW w:w="6662" w:type="dxa"/>
          </w:tcPr>
          <w:p w14:paraId="34E85AC8" w14:textId="77777777" w:rsidR="0005073B" w:rsidRPr="00670844" w:rsidRDefault="0005073B" w:rsidP="0005073B">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05073B" w14:paraId="0715C04C" w14:textId="77777777" w:rsidTr="003A67C0">
        <w:trPr>
          <w:trHeight w:val="300"/>
        </w:trPr>
        <w:tc>
          <w:tcPr>
            <w:tcW w:w="2695" w:type="dxa"/>
          </w:tcPr>
          <w:p w14:paraId="0C8792AB" w14:textId="77777777" w:rsidR="0005073B" w:rsidRDefault="0005073B" w:rsidP="0005073B">
            <w:pPr>
              <w:pStyle w:val="BodyText"/>
              <w:rPr>
                <w:rFonts w:ascii="Arial" w:hAnsi="Arial" w:cs="Arial"/>
                <w:b/>
                <w:bCs/>
              </w:rPr>
            </w:pPr>
            <w:r>
              <w:rPr>
                <w:rFonts w:ascii="Arial" w:hAnsi="Arial" w:cs="Arial"/>
                <w:b/>
                <w:bCs/>
              </w:rPr>
              <w:t>"Demand"</w:t>
            </w:r>
          </w:p>
        </w:tc>
        <w:tc>
          <w:tcPr>
            <w:tcW w:w="6662" w:type="dxa"/>
          </w:tcPr>
          <w:p w14:paraId="481274C0" w14:textId="77777777" w:rsidR="0005073B" w:rsidRDefault="0005073B" w:rsidP="0005073B">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05073B" w14:paraId="32BF3CA1" w14:textId="77777777" w:rsidTr="003A67C0">
        <w:trPr>
          <w:trHeight w:val="300"/>
        </w:trPr>
        <w:tc>
          <w:tcPr>
            <w:tcW w:w="2695" w:type="dxa"/>
          </w:tcPr>
          <w:p w14:paraId="687ECF37" w14:textId="77777777" w:rsidR="0005073B" w:rsidRDefault="0005073B" w:rsidP="0005073B">
            <w:pPr>
              <w:pStyle w:val="BodyText"/>
              <w:rPr>
                <w:rFonts w:ascii="Arial" w:hAnsi="Arial" w:cs="Arial"/>
                <w:b/>
                <w:bCs/>
              </w:rPr>
            </w:pPr>
            <w:r>
              <w:rPr>
                <w:rFonts w:ascii="Arial" w:hAnsi="Arial" w:cs="Arial"/>
                <w:b/>
                <w:bCs/>
              </w:rPr>
              <w:t>"Demand Forecast"</w:t>
            </w:r>
          </w:p>
        </w:tc>
        <w:tc>
          <w:tcPr>
            <w:tcW w:w="6662" w:type="dxa"/>
          </w:tcPr>
          <w:p w14:paraId="63E0663E" w14:textId="77777777" w:rsidR="0005073B" w:rsidRDefault="0005073B" w:rsidP="0005073B">
            <w:pPr>
              <w:pStyle w:val="BodyText"/>
              <w:jc w:val="both"/>
              <w:rPr>
                <w:rFonts w:ascii="Arial" w:hAnsi="Arial" w:cs="Arial"/>
              </w:rPr>
            </w:pPr>
            <w:r>
              <w:rPr>
                <w:rFonts w:ascii="Arial" w:hAnsi="Arial" w:cs="Arial"/>
              </w:rPr>
              <w:t xml:space="preserve">a </w:t>
            </w:r>
            <w:bookmarkStart w:id="152" w:name="_BPDCD_39"/>
            <w:r w:rsidRPr="00842A97">
              <w:rPr>
                <w:rFonts w:ascii="Arial Bold" w:hAnsi="Arial Bold" w:cs="Arial"/>
                <w:b/>
              </w:rPr>
              <w:t>User’s</w:t>
            </w:r>
            <w:r w:rsidRPr="00842A97">
              <w:rPr>
                <w:rFonts w:ascii="Arial" w:hAnsi="Arial" w:cs="Arial"/>
                <w:color w:val="0000FF"/>
              </w:rPr>
              <w:t xml:space="preserve"> </w:t>
            </w:r>
            <w:bookmarkEnd w:id="152"/>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05073B" w14:paraId="55BFCB58" w14:textId="77777777" w:rsidTr="003A67C0">
        <w:trPr>
          <w:trHeight w:val="300"/>
        </w:trPr>
        <w:tc>
          <w:tcPr>
            <w:tcW w:w="2695" w:type="dxa"/>
          </w:tcPr>
          <w:p w14:paraId="6D85B9BD" w14:textId="77777777" w:rsidR="0005073B" w:rsidRDefault="0005073B" w:rsidP="0005073B">
            <w:pPr>
              <w:pStyle w:val="BodyText"/>
              <w:rPr>
                <w:rFonts w:ascii="Arial" w:hAnsi="Arial" w:cs="Arial"/>
                <w:b/>
                <w:bCs/>
              </w:rPr>
            </w:pPr>
            <w:r>
              <w:rPr>
                <w:rFonts w:ascii="Arial" w:hAnsi="Arial" w:cs="Arial"/>
                <w:b/>
                <w:bCs/>
              </w:rPr>
              <w:t>“Depreciation Period”</w:t>
            </w:r>
          </w:p>
        </w:tc>
        <w:tc>
          <w:tcPr>
            <w:tcW w:w="6662" w:type="dxa"/>
          </w:tcPr>
          <w:p w14:paraId="3E336BEA" w14:textId="77777777" w:rsidR="0005073B" w:rsidRDefault="0005073B" w:rsidP="0005073B">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05073B" w14:paraId="246EF8E5" w14:textId="77777777" w:rsidTr="003A67C0">
        <w:trPr>
          <w:trHeight w:val="300"/>
        </w:trPr>
        <w:tc>
          <w:tcPr>
            <w:tcW w:w="2695" w:type="dxa"/>
          </w:tcPr>
          <w:p w14:paraId="39E8D8EB" w14:textId="77777777" w:rsidR="0005073B" w:rsidRDefault="0005073B" w:rsidP="0005073B">
            <w:pPr>
              <w:pStyle w:val="BodyText"/>
              <w:rPr>
                <w:rFonts w:ascii="Arial" w:hAnsi="Arial" w:cs="Arial"/>
                <w:b/>
                <w:bCs/>
              </w:rPr>
            </w:pPr>
            <w:r>
              <w:rPr>
                <w:rFonts w:ascii="Arial" w:hAnsi="Arial" w:cs="Arial"/>
                <w:b/>
                <w:bCs/>
              </w:rPr>
              <w:t>"Derogation"</w:t>
            </w:r>
          </w:p>
        </w:tc>
        <w:tc>
          <w:tcPr>
            <w:tcW w:w="6662" w:type="dxa"/>
          </w:tcPr>
          <w:p w14:paraId="34D68311" w14:textId="204B71ED" w:rsidR="0005073B" w:rsidRDefault="0005073B" w:rsidP="0005073B">
            <w:pPr>
              <w:pStyle w:val="BodyText"/>
              <w:spacing w:line="259" w:lineRule="auto"/>
              <w:jc w:val="both"/>
              <w:rPr>
                <w:rFonts w:ascii="Arial" w:hAnsi="Arial" w:cs="Arial"/>
              </w:rPr>
            </w:pPr>
            <w:r w:rsidRPr="5659255A">
              <w:rPr>
                <w:rFonts w:ascii="Arial" w:hAnsi="Arial" w:cs="Arial"/>
              </w:rPr>
              <w:t xml:space="preserve">means (a) a direction issued by the </w:t>
            </w:r>
            <w:r w:rsidRPr="5659255A">
              <w:rPr>
                <w:rFonts w:ascii="Arial" w:hAnsi="Arial" w:cs="Arial"/>
                <w:b/>
                <w:bCs/>
              </w:rPr>
              <w:t>Authority</w:t>
            </w:r>
            <w:r w:rsidRPr="5659255A">
              <w:rPr>
                <w:rFonts w:ascii="Arial" w:hAnsi="Arial" w:cs="Arial"/>
              </w:rPr>
              <w:t xml:space="preserve"> relieving a </w:t>
            </w:r>
            <w:r w:rsidRPr="5659255A">
              <w:rPr>
                <w:rFonts w:ascii="Arial" w:hAnsi="Arial" w:cs="Arial"/>
                <w:b/>
                <w:bCs/>
              </w:rPr>
              <w:t>CUSC Party</w:t>
            </w:r>
            <w:r w:rsidRPr="5659255A">
              <w:rPr>
                <w:rFonts w:ascii="Arial" w:hAnsi="Arial" w:cs="Arial"/>
              </w:rPr>
              <w:t xml:space="preserve"> from the obligation under its </w:t>
            </w:r>
            <w:r w:rsidRPr="5659255A">
              <w:rPr>
                <w:rFonts w:ascii="Arial" w:hAnsi="Arial" w:cs="Arial"/>
                <w:b/>
                <w:bCs/>
              </w:rPr>
              <w:t>Licence</w:t>
            </w:r>
            <w:r w:rsidRPr="5659255A">
              <w:rPr>
                <w:rFonts w:ascii="Arial" w:hAnsi="Arial" w:cs="Arial"/>
              </w:rPr>
              <w:t xml:space="preserve"> to comply with such parts of the </w:t>
            </w:r>
            <w:r w:rsidRPr="5659255A">
              <w:rPr>
                <w:rFonts w:ascii="Arial" w:hAnsi="Arial" w:cs="Arial"/>
                <w:b/>
                <w:bCs/>
              </w:rPr>
              <w:t>Grid Code</w:t>
            </w:r>
            <w:r w:rsidRPr="5659255A">
              <w:rPr>
                <w:rFonts w:ascii="Arial" w:hAnsi="Arial" w:cs="Arial"/>
              </w:rPr>
              <w:t xml:space="preserve"> or any </w:t>
            </w:r>
            <w:r w:rsidRPr="5659255A">
              <w:rPr>
                <w:rFonts w:ascii="Arial" w:hAnsi="Arial" w:cs="Arial"/>
                <w:b/>
                <w:bCs/>
              </w:rPr>
              <w:t xml:space="preserve">Distribution Code </w:t>
            </w:r>
            <w:r w:rsidRPr="5659255A">
              <w:rPr>
                <w:rFonts w:ascii="Arial" w:hAnsi="Arial" w:cs="Arial"/>
              </w:rPr>
              <w:t>or</w:t>
            </w:r>
            <w:r w:rsidRPr="5659255A">
              <w:rPr>
                <w:rFonts w:ascii="Arial" w:hAnsi="Arial" w:cs="Arial"/>
                <w:b/>
                <w:bCs/>
              </w:rPr>
              <w:t xml:space="preserve"> </w:t>
            </w:r>
            <w:r w:rsidRPr="5659255A">
              <w:rPr>
                <w:rFonts w:ascii="Arial" w:hAnsi="Arial" w:cs="Arial"/>
              </w:rPr>
              <w:t xml:space="preserve">in the case of </w:t>
            </w:r>
            <w:r w:rsidRPr="5659255A">
              <w:rPr>
                <w:rFonts w:ascii="Arial" w:hAnsi="Arial" w:cs="Arial"/>
                <w:b/>
                <w:bCs/>
              </w:rPr>
              <w:t>The Company</w:t>
            </w:r>
            <w:r w:rsidRPr="5659255A">
              <w:rPr>
                <w:rFonts w:ascii="Arial" w:hAnsi="Arial" w:cs="Arial"/>
              </w:rPr>
              <w:t xml:space="preserve"> the </w:t>
            </w:r>
            <w:r w:rsidRPr="00123BEA">
              <w:rPr>
                <w:rFonts w:ascii="Arial" w:hAnsi="Arial" w:cs="Arial"/>
                <w:b/>
                <w:bCs/>
              </w:rPr>
              <w:t>ESO</w:t>
            </w:r>
            <w:r w:rsidRPr="5659255A">
              <w:rPr>
                <w:rFonts w:ascii="Arial" w:hAnsi="Arial" w:cs="Arial"/>
                <w:b/>
                <w:bCs/>
              </w:rPr>
              <w:t xml:space="preserve"> Licence</w:t>
            </w:r>
            <w:r w:rsidRPr="5659255A">
              <w:rPr>
                <w:rFonts w:ascii="Arial" w:hAnsi="Arial" w:cs="Arial"/>
              </w:rPr>
              <w:t xml:space="preserve"> as may be specified in such direction and/or (b) a </w:t>
            </w:r>
            <w:r w:rsidRPr="5659255A">
              <w:rPr>
                <w:rFonts w:ascii="Arial" w:hAnsi="Arial" w:cs="Arial"/>
                <w:b/>
                <w:bCs/>
              </w:rPr>
              <w:t>Connect and Manage Derogation</w:t>
            </w:r>
            <w:r w:rsidRPr="5659255A">
              <w:rPr>
                <w:rFonts w:ascii="Arial" w:hAnsi="Arial" w:cs="Arial"/>
              </w:rPr>
              <w:t xml:space="preserve"> as the context requires and “Derogated” shall be construed accordingly;</w:t>
            </w:r>
          </w:p>
        </w:tc>
      </w:tr>
      <w:tr w:rsidR="0005073B" w14:paraId="46EA1187" w14:textId="77777777" w:rsidTr="003A67C0">
        <w:trPr>
          <w:trHeight w:val="300"/>
        </w:trPr>
        <w:tc>
          <w:tcPr>
            <w:tcW w:w="2695" w:type="dxa"/>
          </w:tcPr>
          <w:p w14:paraId="504F3B3D" w14:textId="77777777" w:rsidR="0005073B" w:rsidRDefault="0005073B" w:rsidP="0005073B">
            <w:pPr>
              <w:pStyle w:val="BodyText"/>
              <w:rPr>
                <w:rFonts w:ascii="Arial" w:hAnsi="Arial" w:cs="Arial"/>
                <w:b/>
                <w:bCs/>
              </w:rPr>
            </w:pPr>
            <w:r>
              <w:rPr>
                <w:rFonts w:ascii="Arial" w:hAnsi="Arial" w:cs="Arial"/>
                <w:b/>
                <w:bCs/>
              </w:rPr>
              <w:t>"Derogated Plant"</w:t>
            </w:r>
          </w:p>
        </w:tc>
        <w:tc>
          <w:tcPr>
            <w:tcW w:w="6662" w:type="dxa"/>
          </w:tcPr>
          <w:p w14:paraId="0AA06908" w14:textId="77777777" w:rsidR="0005073B" w:rsidRDefault="0005073B" w:rsidP="0005073B">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05073B" w14:paraId="19DBB525" w14:textId="77777777" w:rsidTr="003A67C0">
        <w:trPr>
          <w:trHeight w:val="300"/>
        </w:trPr>
        <w:tc>
          <w:tcPr>
            <w:tcW w:w="2695" w:type="dxa"/>
          </w:tcPr>
          <w:p w14:paraId="1CAF35AC" w14:textId="77777777" w:rsidR="0005073B" w:rsidRDefault="0005073B" w:rsidP="0005073B">
            <w:pPr>
              <w:pStyle w:val="BodyText"/>
              <w:rPr>
                <w:rFonts w:ascii="Arial" w:hAnsi="Arial" w:cs="Arial"/>
                <w:b/>
                <w:bCs/>
              </w:rPr>
            </w:pPr>
            <w:r>
              <w:rPr>
                <w:rFonts w:ascii="Arial" w:hAnsi="Arial" w:cs="Arial"/>
                <w:b/>
                <w:bCs/>
              </w:rPr>
              <w:t>"Design Variation"</w:t>
            </w:r>
          </w:p>
        </w:tc>
        <w:tc>
          <w:tcPr>
            <w:tcW w:w="6662" w:type="dxa"/>
          </w:tcPr>
          <w:p w14:paraId="08AAC1DB" w14:textId="77777777" w:rsidR="0005073B" w:rsidRDefault="0005073B" w:rsidP="0005073B">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05073B" w14:paraId="307D517C" w14:textId="77777777" w:rsidTr="003A67C0">
        <w:trPr>
          <w:trHeight w:val="300"/>
        </w:trPr>
        <w:tc>
          <w:tcPr>
            <w:tcW w:w="2695" w:type="dxa"/>
          </w:tcPr>
          <w:p w14:paraId="1CC103F7" w14:textId="77777777" w:rsidR="0005073B" w:rsidRDefault="0005073B" w:rsidP="0005073B">
            <w:pPr>
              <w:pStyle w:val="BodyText"/>
              <w:jc w:val="both"/>
              <w:rPr>
                <w:rFonts w:ascii="Arial" w:hAnsi="Arial" w:cs="Arial"/>
                <w:b/>
                <w:bCs/>
              </w:rPr>
            </w:pPr>
            <w:r>
              <w:rPr>
                <w:rFonts w:ascii="Arial" w:hAnsi="Arial" w:cs="Arial"/>
                <w:b/>
                <w:bCs/>
              </w:rPr>
              <w:t>“Designated Sum”</w:t>
            </w:r>
          </w:p>
        </w:tc>
        <w:tc>
          <w:tcPr>
            <w:tcW w:w="6662" w:type="dxa"/>
          </w:tcPr>
          <w:p w14:paraId="33C1E50F" w14:textId="77777777" w:rsidR="0005073B" w:rsidRDefault="0005073B" w:rsidP="0005073B">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05073B" w14:paraId="1A459283" w14:textId="77777777" w:rsidTr="003A67C0">
        <w:trPr>
          <w:trHeight w:val="300"/>
        </w:trPr>
        <w:tc>
          <w:tcPr>
            <w:tcW w:w="2695" w:type="dxa"/>
          </w:tcPr>
          <w:p w14:paraId="52ABBE23" w14:textId="77777777" w:rsidR="0005073B" w:rsidRDefault="0005073B" w:rsidP="0005073B">
            <w:pPr>
              <w:pStyle w:val="BodyText"/>
              <w:rPr>
                <w:rFonts w:ascii="Arial" w:hAnsi="Arial" w:cs="Arial"/>
                <w:b/>
                <w:bCs/>
              </w:rPr>
            </w:pPr>
            <w:r>
              <w:rPr>
                <w:rFonts w:ascii="Arial" w:hAnsi="Arial" w:cs="Arial"/>
                <w:b/>
                <w:bCs/>
              </w:rPr>
              <w:t>“Designated sum”</w:t>
            </w:r>
          </w:p>
        </w:tc>
        <w:tc>
          <w:tcPr>
            <w:tcW w:w="6662" w:type="dxa"/>
          </w:tcPr>
          <w:p w14:paraId="21AA387B" w14:textId="77777777" w:rsidR="0005073B" w:rsidRDefault="0005073B" w:rsidP="0005073B">
            <w:pPr>
              <w:pStyle w:val="BodyText"/>
              <w:jc w:val="both"/>
              <w:rPr>
                <w:rFonts w:ascii="Arial" w:hAnsi="Arial" w:cs="Arial"/>
              </w:rPr>
            </w:pPr>
            <w:r>
              <w:rPr>
                <w:rFonts w:ascii="Arial" w:hAnsi="Arial" w:cs="Arial"/>
              </w:rPr>
              <w:t>As defined in Standard Condition C13 of the Transmission Licence</w:t>
            </w:r>
          </w:p>
        </w:tc>
      </w:tr>
      <w:tr w:rsidR="0005073B" w14:paraId="6CA57873" w14:textId="77777777" w:rsidTr="003A67C0">
        <w:trPr>
          <w:trHeight w:val="300"/>
        </w:trPr>
        <w:tc>
          <w:tcPr>
            <w:tcW w:w="2695" w:type="dxa"/>
          </w:tcPr>
          <w:p w14:paraId="7A127E88" w14:textId="77777777" w:rsidR="0005073B" w:rsidRDefault="0005073B" w:rsidP="0005073B">
            <w:pPr>
              <w:pStyle w:val="BodyText"/>
              <w:rPr>
                <w:rFonts w:ascii="Arial" w:hAnsi="Arial" w:cs="Arial"/>
                <w:b/>
                <w:bCs/>
              </w:rPr>
            </w:pPr>
            <w:r>
              <w:rPr>
                <w:rFonts w:ascii="Arial" w:hAnsi="Arial" w:cs="Arial"/>
                <w:b/>
                <w:bCs/>
              </w:rPr>
              <w:t>"De-synchronisation"</w:t>
            </w:r>
          </w:p>
        </w:tc>
        <w:tc>
          <w:tcPr>
            <w:tcW w:w="6662" w:type="dxa"/>
          </w:tcPr>
          <w:p w14:paraId="328D2A88" w14:textId="77777777" w:rsidR="0005073B" w:rsidRDefault="0005073B" w:rsidP="0005073B">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05073B" w14:paraId="1B209899" w14:textId="77777777" w:rsidTr="003A67C0">
        <w:trPr>
          <w:trHeight w:val="300"/>
        </w:trPr>
        <w:tc>
          <w:tcPr>
            <w:tcW w:w="2695" w:type="dxa"/>
          </w:tcPr>
          <w:p w14:paraId="230AB3D6" w14:textId="77777777" w:rsidR="0005073B" w:rsidRDefault="0005073B" w:rsidP="0005073B">
            <w:pPr>
              <w:pStyle w:val="BodyText"/>
              <w:rPr>
                <w:rFonts w:ascii="Arial" w:hAnsi="Arial" w:cs="Arial"/>
                <w:b/>
                <w:bCs/>
              </w:rPr>
            </w:pPr>
            <w:r>
              <w:rPr>
                <w:rFonts w:ascii="Arial" w:hAnsi="Arial" w:cs="Arial"/>
                <w:b/>
                <w:bCs/>
              </w:rPr>
              <w:t>"Detailed Planning Data"</w:t>
            </w:r>
          </w:p>
        </w:tc>
        <w:tc>
          <w:tcPr>
            <w:tcW w:w="6662" w:type="dxa"/>
          </w:tcPr>
          <w:p w14:paraId="6CA1ED7C" w14:textId="77777777" w:rsidR="0005073B" w:rsidRDefault="0005073B" w:rsidP="0005073B">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5C7BC1" w14:paraId="20517A51" w14:textId="77777777" w:rsidTr="003A67C0">
        <w:trPr>
          <w:trHeight w:val="300"/>
          <w:ins w:id="153" w:author="Author"/>
        </w:trPr>
        <w:tc>
          <w:tcPr>
            <w:tcW w:w="2695" w:type="dxa"/>
          </w:tcPr>
          <w:p w14:paraId="29598BB1" w14:textId="36A66CA0" w:rsidR="00C30926" w:rsidRPr="00882D58" w:rsidRDefault="00C30926" w:rsidP="00C30926">
            <w:pPr>
              <w:spacing w:line="360" w:lineRule="auto"/>
              <w:jc w:val="both"/>
              <w:rPr>
                <w:ins w:id="154" w:author="Author"/>
                <w:rFonts w:ascii="Arial" w:hAnsi="Arial" w:cs="Arial"/>
                <w:szCs w:val="22"/>
                <w:highlight w:val="yellow"/>
              </w:rPr>
            </w:pPr>
            <w:ins w:id="155" w:author="Author">
              <w:r w:rsidRPr="00882D58">
                <w:rPr>
                  <w:rFonts w:ascii="Arial" w:hAnsi="Arial" w:cs="Arial"/>
                  <w:b/>
                  <w:bCs/>
                  <w:szCs w:val="22"/>
                  <w:highlight w:val="yellow"/>
                </w:rPr>
                <w:t>“Developer”</w:t>
              </w:r>
            </w:ins>
          </w:p>
        </w:tc>
        <w:tc>
          <w:tcPr>
            <w:tcW w:w="6662" w:type="dxa"/>
          </w:tcPr>
          <w:p w14:paraId="3F0C0D32" w14:textId="6333E208" w:rsidR="00E64E45" w:rsidRPr="00882D58" w:rsidRDefault="006C0E3F" w:rsidP="00E64E45">
            <w:pPr>
              <w:jc w:val="both"/>
              <w:rPr>
                <w:ins w:id="156" w:author="Author"/>
                <w:rFonts w:ascii="Arial" w:hAnsi="Arial" w:cs="Arial"/>
                <w:szCs w:val="22"/>
                <w:highlight w:val="yellow"/>
              </w:rPr>
            </w:pPr>
            <w:ins w:id="157" w:author="Author">
              <w:r>
                <w:rPr>
                  <w:rFonts w:ascii="Arial" w:hAnsi="Arial" w:cs="Arial"/>
                  <w:szCs w:val="22"/>
                  <w:highlight w:val="yellow"/>
                </w:rPr>
                <w:t>i</w:t>
              </w:r>
              <w:del w:id="158" w:author="Author">
                <w:r w:rsidR="00E64E45" w:rsidRPr="00882D58" w:rsidDel="006C0E3F">
                  <w:rPr>
                    <w:rFonts w:ascii="Arial" w:hAnsi="Arial" w:cs="Arial"/>
                    <w:szCs w:val="22"/>
                    <w:highlight w:val="yellow"/>
                  </w:rPr>
                  <w:delText>I</w:delText>
                </w:r>
              </w:del>
              <w:r w:rsidR="00E64E45" w:rsidRPr="00882D58">
                <w:rPr>
                  <w:rFonts w:ascii="Arial" w:hAnsi="Arial" w:cs="Arial"/>
                  <w:szCs w:val="22"/>
                  <w:highlight w:val="yellow"/>
                </w:rPr>
                <w:t xml:space="preserve">n the context of the connection agreements between </w:t>
              </w:r>
              <w:r w:rsidR="00E64E45" w:rsidRPr="00882D58">
                <w:rPr>
                  <w:rFonts w:ascii="Arial" w:hAnsi="Arial" w:cs="Arial"/>
                  <w:b/>
                  <w:bCs/>
                  <w:szCs w:val="22"/>
                  <w:highlight w:val="yellow"/>
                </w:rPr>
                <w:t>The Company</w:t>
              </w:r>
              <w:r w:rsidR="00E64E45" w:rsidRPr="00882D58">
                <w:rPr>
                  <w:rFonts w:ascii="Arial" w:hAnsi="Arial" w:cs="Arial"/>
                  <w:szCs w:val="22"/>
                  <w:highlight w:val="yellow"/>
                </w:rPr>
                <w:t xml:space="preserve"> and the owner/operator of a </w:t>
              </w:r>
              <w:r w:rsidR="00E64E45" w:rsidRPr="00882D58">
                <w:rPr>
                  <w:rFonts w:ascii="Arial" w:hAnsi="Arial" w:cs="Arial"/>
                  <w:b/>
                  <w:bCs/>
                  <w:szCs w:val="22"/>
                  <w:highlight w:val="yellow"/>
                </w:rPr>
                <w:t>Distribution System</w:t>
              </w:r>
              <w:r w:rsidR="00E64E45" w:rsidRPr="00882D58">
                <w:rPr>
                  <w:rFonts w:ascii="Arial" w:hAnsi="Arial" w:cs="Arial"/>
                  <w:szCs w:val="22"/>
                  <w:highlight w:val="yellow"/>
                </w:rPr>
                <w:t xml:space="preserve"> where those agreements or </w:t>
              </w:r>
              <w:r w:rsidR="00E64E45" w:rsidRPr="00882D58">
                <w:rPr>
                  <w:rFonts w:ascii="Arial" w:hAnsi="Arial" w:cs="Arial"/>
                  <w:b/>
                  <w:bCs/>
                  <w:szCs w:val="22"/>
                  <w:highlight w:val="yellow"/>
                </w:rPr>
                <w:t>Modifications</w:t>
              </w:r>
              <w:r w:rsidR="00E64E45" w:rsidRPr="00882D58">
                <w:rPr>
                  <w:rFonts w:ascii="Arial" w:hAnsi="Arial" w:cs="Arial"/>
                  <w:szCs w:val="22"/>
                  <w:highlight w:val="yellow"/>
                </w:rPr>
                <w:t xml:space="preserve"> to those agreements are triggered by</w:t>
              </w:r>
              <w:r w:rsidR="00E64E45" w:rsidRPr="00882D58">
                <w:rPr>
                  <w:rFonts w:ascii="Arial" w:hAnsi="Arial" w:cs="Arial"/>
                  <w:b/>
                  <w:bCs/>
                  <w:szCs w:val="22"/>
                  <w:highlight w:val="yellow"/>
                </w:rPr>
                <w:t xml:space="preserve"> Embedded Power Stations</w:t>
              </w:r>
              <w:r w:rsidR="00E64E45" w:rsidRPr="00882D58">
                <w:rPr>
                  <w:rFonts w:ascii="Arial" w:hAnsi="Arial" w:cs="Arial"/>
                  <w:szCs w:val="22"/>
                  <w:highlight w:val="yellow"/>
                </w:rPr>
                <w:t xml:space="preserve"> means the developer of the </w:t>
              </w:r>
              <w:r w:rsidR="00E64E45" w:rsidRPr="00882D58">
                <w:rPr>
                  <w:rFonts w:ascii="Arial" w:hAnsi="Arial" w:cs="Arial"/>
                  <w:b/>
                  <w:bCs/>
                  <w:szCs w:val="22"/>
                  <w:highlight w:val="yellow"/>
                </w:rPr>
                <w:t>Embedded Power Station</w:t>
              </w:r>
              <w:r w:rsidR="00E64E45" w:rsidRPr="00882D58">
                <w:rPr>
                  <w:rFonts w:ascii="Arial" w:hAnsi="Arial" w:cs="Arial"/>
                  <w:szCs w:val="22"/>
                  <w:highlight w:val="yellow"/>
                </w:rPr>
                <w:t xml:space="preserve"> as more particularly described in those agreements; </w:t>
              </w:r>
            </w:ins>
          </w:p>
          <w:p w14:paraId="6B50DDA4" w14:textId="77777777" w:rsidR="00C30926" w:rsidRPr="00882D58" w:rsidRDefault="00C30926" w:rsidP="00C30926">
            <w:pPr>
              <w:jc w:val="both"/>
              <w:rPr>
                <w:ins w:id="159" w:author="Author"/>
                <w:rFonts w:ascii="Arial" w:hAnsi="Arial" w:cs="Arial"/>
                <w:szCs w:val="22"/>
                <w:highlight w:val="yellow"/>
              </w:rPr>
            </w:pPr>
          </w:p>
        </w:tc>
      </w:tr>
      <w:tr w:rsidR="00C30926" w14:paraId="5F23CFB6" w14:textId="77777777" w:rsidTr="003A67C0">
        <w:trPr>
          <w:trHeight w:val="300"/>
        </w:trPr>
        <w:tc>
          <w:tcPr>
            <w:tcW w:w="2695" w:type="dxa"/>
          </w:tcPr>
          <w:p w14:paraId="4C8AE472" w14:textId="77777777" w:rsidR="00C30926" w:rsidRDefault="00C30926" w:rsidP="00C30926">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662" w:type="dxa"/>
          </w:tcPr>
          <w:p w14:paraId="076AD278" w14:textId="77777777" w:rsidR="00C30926" w:rsidRDefault="00C30926" w:rsidP="00C30926">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C30926" w:rsidRPr="0000119F" w:rsidRDefault="00C30926" w:rsidP="00C30926">
            <w:pPr>
              <w:jc w:val="both"/>
              <w:rPr>
                <w:rFonts w:ascii="Arial" w:hAnsi="Arial" w:cs="Arial"/>
                <w:szCs w:val="22"/>
              </w:rPr>
            </w:pPr>
          </w:p>
        </w:tc>
      </w:tr>
      <w:tr w:rsidR="00C30926" w14:paraId="42DB8257" w14:textId="77777777" w:rsidTr="003A67C0">
        <w:trPr>
          <w:trHeight w:val="300"/>
        </w:trPr>
        <w:tc>
          <w:tcPr>
            <w:tcW w:w="2695" w:type="dxa"/>
          </w:tcPr>
          <w:p w14:paraId="7BE46D07" w14:textId="77777777" w:rsidR="00C30926" w:rsidRDefault="00C30926" w:rsidP="00C30926">
            <w:pPr>
              <w:pStyle w:val="BodyText"/>
              <w:rPr>
                <w:rFonts w:ascii="Arial" w:hAnsi="Arial" w:cs="Arial"/>
                <w:b/>
                <w:bCs/>
              </w:rPr>
            </w:pPr>
            <w:r>
              <w:rPr>
                <w:rFonts w:ascii="Arial" w:hAnsi="Arial" w:cs="Arial"/>
                <w:b/>
                <w:bCs/>
              </w:rPr>
              <w:t>"Directive"</w:t>
            </w:r>
          </w:p>
        </w:tc>
        <w:tc>
          <w:tcPr>
            <w:tcW w:w="6662" w:type="dxa"/>
          </w:tcPr>
          <w:p w14:paraId="0537A5AD" w14:textId="77777777" w:rsidR="00C30926" w:rsidRDefault="00C30926" w:rsidP="00C30926">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C30926" w14:paraId="45CA41BE" w14:textId="77777777" w:rsidTr="003A67C0">
        <w:trPr>
          <w:trHeight w:val="300"/>
        </w:trPr>
        <w:tc>
          <w:tcPr>
            <w:tcW w:w="2695" w:type="dxa"/>
          </w:tcPr>
          <w:p w14:paraId="7A2408B0" w14:textId="77777777" w:rsidR="00C30926" w:rsidRDefault="00C30926" w:rsidP="00C30926">
            <w:pPr>
              <w:pStyle w:val="BodyText"/>
              <w:rPr>
                <w:rFonts w:ascii="Arial" w:hAnsi="Arial" w:cs="Arial"/>
                <w:b/>
                <w:bCs/>
                <w:i/>
                <w:iCs/>
              </w:rPr>
            </w:pPr>
            <w:r>
              <w:rPr>
                <w:rFonts w:ascii="Arial" w:hAnsi="Arial" w:cs="Arial"/>
                <w:b/>
                <w:bCs/>
              </w:rPr>
              <w:t>“Directly-Connected User” or “Directly-Connected Customer”</w:t>
            </w:r>
          </w:p>
        </w:tc>
        <w:tc>
          <w:tcPr>
            <w:tcW w:w="6662" w:type="dxa"/>
          </w:tcPr>
          <w:p w14:paraId="536E33E9" w14:textId="77777777" w:rsidR="00C30926" w:rsidRDefault="00C30926" w:rsidP="00C30926">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C30926" w14:paraId="6417E38D" w14:textId="77777777" w:rsidTr="003A67C0">
        <w:trPr>
          <w:trHeight w:val="300"/>
        </w:trPr>
        <w:tc>
          <w:tcPr>
            <w:tcW w:w="2695" w:type="dxa"/>
          </w:tcPr>
          <w:p w14:paraId="7B48F687" w14:textId="77777777" w:rsidR="00C30926" w:rsidRDefault="00C30926" w:rsidP="00C30926">
            <w:pPr>
              <w:pStyle w:val="BodyText"/>
              <w:rPr>
                <w:rFonts w:ascii="Arial" w:hAnsi="Arial" w:cs="Arial"/>
                <w:b/>
                <w:bCs/>
              </w:rPr>
            </w:pPr>
            <w:r>
              <w:rPr>
                <w:rFonts w:ascii="Arial" w:hAnsi="Arial" w:cs="Arial"/>
                <w:b/>
                <w:bCs/>
              </w:rPr>
              <w:t>"Disconnect" or "Disconnection"</w:t>
            </w:r>
          </w:p>
        </w:tc>
        <w:tc>
          <w:tcPr>
            <w:tcW w:w="6662" w:type="dxa"/>
          </w:tcPr>
          <w:p w14:paraId="39269773" w14:textId="77777777" w:rsidR="00C30926" w:rsidRDefault="00C30926" w:rsidP="00C30926">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C30926" w:rsidRDefault="00C30926" w:rsidP="00C30926">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C30926" w:rsidRDefault="00C30926" w:rsidP="00C30926">
            <w:pPr>
              <w:pStyle w:val="BodyText"/>
              <w:spacing w:before="120" w:after="120"/>
              <w:ind w:left="460" w:hanging="460"/>
              <w:jc w:val="both"/>
              <w:rPr>
                <w:rFonts w:ascii="Arial" w:hAnsi="Arial" w:cs="Arial"/>
              </w:rPr>
            </w:pPr>
            <w:r>
              <w:rPr>
                <w:rFonts w:ascii="Arial" w:hAnsi="Arial"/>
              </w:rPr>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C30926" w14:paraId="0D1474AC" w14:textId="77777777" w:rsidTr="003A67C0">
        <w:trPr>
          <w:trHeight w:val="300"/>
        </w:trPr>
        <w:tc>
          <w:tcPr>
            <w:tcW w:w="2695" w:type="dxa"/>
          </w:tcPr>
          <w:p w14:paraId="038189E5" w14:textId="77777777" w:rsidR="00C30926" w:rsidRDefault="00C30926" w:rsidP="00C30926">
            <w:pPr>
              <w:pStyle w:val="BodyText"/>
              <w:rPr>
                <w:rFonts w:ascii="Arial" w:hAnsi="Arial" w:cs="Arial"/>
                <w:b/>
                <w:bCs/>
              </w:rPr>
            </w:pPr>
            <w:r>
              <w:rPr>
                <w:rFonts w:ascii="Arial" w:hAnsi="Arial" w:cs="Arial"/>
                <w:b/>
                <w:bCs/>
              </w:rPr>
              <w:t>"Dispute Resolution Procedure"</w:t>
            </w:r>
          </w:p>
        </w:tc>
        <w:tc>
          <w:tcPr>
            <w:tcW w:w="6662" w:type="dxa"/>
          </w:tcPr>
          <w:p w14:paraId="1B93B85C" w14:textId="77777777" w:rsidR="00C30926" w:rsidRDefault="00C30926" w:rsidP="00C30926">
            <w:pPr>
              <w:pStyle w:val="BodyText"/>
              <w:ind w:left="460" w:hanging="460"/>
              <w:jc w:val="both"/>
              <w:rPr>
                <w:rFonts w:ascii="Arial" w:hAnsi="Arial" w:cs="Arial"/>
              </w:rPr>
            </w:pPr>
            <w:r>
              <w:rPr>
                <w:rFonts w:ascii="Arial" w:hAnsi="Arial" w:cs="Arial"/>
              </w:rPr>
              <w:t>the procedures set out in Section 7;</w:t>
            </w:r>
          </w:p>
        </w:tc>
      </w:tr>
      <w:tr w:rsidR="00C30926" w14:paraId="31DD6A11" w14:textId="77777777" w:rsidTr="003A67C0">
        <w:trPr>
          <w:trHeight w:val="300"/>
        </w:trPr>
        <w:tc>
          <w:tcPr>
            <w:tcW w:w="2695" w:type="dxa"/>
          </w:tcPr>
          <w:p w14:paraId="64CC9664" w14:textId="77777777" w:rsidR="00C30926" w:rsidRDefault="00C30926" w:rsidP="00C30926">
            <w:pPr>
              <w:pStyle w:val="BodyText"/>
              <w:rPr>
                <w:rFonts w:ascii="Arial" w:hAnsi="Arial" w:cs="Arial"/>
                <w:b/>
                <w:bCs/>
              </w:rPr>
            </w:pPr>
            <w:r>
              <w:rPr>
                <w:rFonts w:ascii="Arial" w:hAnsi="Arial" w:cs="Arial"/>
                <w:b/>
                <w:bCs/>
              </w:rPr>
              <w:t>"Dispute Statement"</w:t>
            </w:r>
          </w:p>
        </w:tc>
        <w:tc>
          <w:tcPr>
            <w:tcW w:w="6662" w:type="dxa"/>
          </w:tcPr>
          <w:p w14:paraId="17B2651B" w14:textId="74229C3F" w:rsidR="00C30926" w:rsidRDefault="00C30926" w:rsidP="00C30926">
            <w:pPr>
              <w:pStyle w:val="BodyText"/>
              <w:jc w:val="both"/>
              <w:rPr>
                <w:rFonts w:ascii="Arial" w:hAnsi="Arial" w:cs="Arial"/>
                <w:strike/>
              </w:rPr>
            </w:pPr>
            <w:r>
              <w:rPr>
                <w:rFonts w:ascii="Arial" w:hAnsi="Arial" w:cs="Arial"/>
              </w:rPr>
              <w:t>as defined in Paragraph 3.17.4;</w:t>
            </w:r>
          </w:p>
        </w:tc>
      </w:tr>
      <w:tr w:rsidR="00C30926" w14:paraId="21EF50A3" w14:textId="77777777" w:rsidTr="003A67C0">
        <w:trPr>
          <w:trHeight w:val="300"/>
        </w:trPr>
        <w:tc>
          <w:tcPr>
            <w:tcW w:w="2695" w:type="dxa"/>
          </w:tcPr>
          <w:p w14:paraId="163ADCEE" w14:textId="77777777" w:rsidR="00C30926" w:rsidRDefault="00C30926" w:rsidP="00C30926">
            <w:pPr>
              <w:rPr>
                <w:rFonts w:ascii="Arial" w:hAnsi="Arial" w:cs="Arial"/>
                <w:b/>
              </w:rPr>
            </w:pPr>
            <w:r>
              <w:rPr>
                <w:rFonts w:ascii="Arial" w:hAnsi="Arial" w:cs="Arial"/>
                <w:b/>
              </w:rPr>
              <w:t>“Distributed Generation”</w:t>
            </w:r>
          </w:p>
        </w:tc>
        <w:tc>
          <w:tcPr>
            <w:tcW w:w="6662" w:type="dxa"/>
          </w:tcPr>
          <w:p w14:paraId="6B3A4643" w14:textId="77777777" w:rsidR="00C30926" w:rsidRDefault="00C30926" w:rsidP="00C30926">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C30926" w:rsidRDefault="00C30926" w:rsidP="00C30926">
            <w:pPr>
              <w:jc w:val="both"/>
              <w:rPr>
                <w:rFonts w:ascii="Arial" w:hAnsi="Arial" w:cs="Arial"/>
              </w:rPr>
            </w:pPr>
          </w:p>
          <w:p w14:paraId="4DC485BE" w14:textId="77777777" w:rsidR="00C30926" w:rsidRDefault="00C30926" w:rsidP="00C30926">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C30926" w:rsidRDefault="00C30926" w:rsidP="00C30926">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C30926" w:rsidRDefault="00C30926" w:rsidP="00C30926">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C30926" w:rsidRDefault="00C30926" w:rsidP="00C30926">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C30926" w14:paraId="2B6118F9" w14:textId="77777777" w:rsidTr="003A67C0">
        <w:trPr>
          <w:trHeight w:val="300"/>
        </w:trPr>
        <w:tc>
          <w:tcPr>
            <w:tcW w:w="2695" w:type="dxa"/>
          </w:tcPr>
          <w:p w14:paraId="74F53782" w14:textId="77777777" w:rsidR="00C30926" w:rsidRDefault="00C30926" w:rsidP="00C30926">
            <w:pPr>
              <w:pStyle w:val="BodyText"/>
              <w:rPr>
                <w:rFonts w:ascii="Arial" w:hAnsi="Arial" w:cs="Arial"/>
                <w:b/>
                <w:bCs/>
              </w:rPr>
            </w:pPr>
            <w:r>
              <w:rPr>
                <w:rFonts w:ascii="Arial" w:hAnsi="Arial" w:cs="Arial"/>
                <w:b/>
                <w:bCs/>
              </w:rPr>
              <w:t>"Distribution Agreement"</w:t>
            </w:r>
          </w:p>
        </w:tc>
        <w:tc>
          <w:tcPr>
            <w:tcW w:w="6662" w:type="dxa"/>
          </w:tcPr>
          <w:p w14:paraId="7E5F5C33" w14:textId="77777777" w:rsidR="00C30926" w:rsidRDefault="00C30926" w:rsidP="00C30926">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C30926" w14:paraId="6B568772" w14:textId="77777777" w:rsidTr="003A67C0">
        <w:trPr>
          <w:trHeight w:val="300"/>
        </w:trPr>
        <w:tc>
          <w:tcPr>
            <w:tcW w:w="2695" w:type="dxa"/>
          </w:tcPr>
          <w:p w14:paraId="4707D974" w14:textId="77777777" w:rsidR="00C30926" w:rsidRDefault="00C30926" w:rsidP="00C30926">
            <w:pPr>
              <w:pStyle w:val="BodyText"/>
              <w:rPr>
                <w:rFonts w:ascii="Arial" w:hAnsi="Arial" w:cs="Arial"/>
                <w:b/>
                <w:bCs/>
              </w:rPr>
            </w:pPr>
            <w:r>
              <w:rPr>
                <w:rFonts w:ascii="Arial" w:hAnsi="Arial" w:cs="Arial"/>
                <w:b/>
                <w:bCs/>
              </w:rPr>
              <w:t>"Distribution Code(s)"</w:t>
            </w:r>
          </w:p>
        </w:tc>
        <w:tc>
          <w:tcPr>
            <w:tcW w:w="6662" w:type="dxa"/>
          </w:tcPr>
          <w:p w14:paraId="132E1E8B" w14:textId="77777777" w:rsidR="00C30926" w:rsidRDefault="00C30926" w:rsidP="00C30926">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C30926" w14:paraId="26632E39" w14:textId="77777777" w:rsidTr="003A67C0">
        <w:trPr>
          <w:trHeight w:val="300"/>
        </w:trPr>
        <w:tc>
          <w:tcPr>
            <w:tcW w:w="2695" w:type="dxa"/>
          </w:tcPr>
          <w:p w14:paraId="71970F28" w14:textId="77777777" w:rsidR="00C30926" w:rsidRDefault="00C30926" w:rsidP="00C30926">
            <w:pPr>
              <w:pStyle w:val="BodyText"/>
              <w:rPr>
                <w:rFonts w:ascii="Arial" w:hAnsi="Arial" w:cs="Arial"/>
                <w:b/>
                <w:bCs/>
              </w:rPr>
            </w:pPr>
            <w:r>
              <w:rPr>
                <w:rFonts w:ascii="Arial" w:hAnsi="Arial" w:cs="Arial"/>
                <w:b/>
                <w:bCs/>
                <w:snapToGrid w:val="0"/>
              </w:rPr>
              <w:t>"Distribution Connection Agreement"</w:t>
            </w:r>
          </w:p>
        </w:tc>
        <w:tc>
          <w:tcPr>
            <w:tcW w:w="6662" w:type="dxa"/>
          </w:tcPr>
          <w:p w14:paraId="24FE948A" w14:textId="77777777" w:rsidR="00C30926" w:rsidRPr="003E65CF" w:rsidRDefault="00C30926" w:rsidP="00C30926">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C30926" w:rsidRPr="00CC2624" w:rsidRDefault="00C30926" w:rsidP="00C30926">
            <w:pPr>
              <w:pStyle w:val="BodyText"/>
              <w:jc w:val="both"/>
              <w:rPr>
                <w:rFonts w:ascii="Arial" w:hAnsi="Arial" w:cs="Arial"/>
                <w:i/>
              </w:rPr>
            </w:pPr>
          </w:p>
        </w:tc>
      </w:tr>
      <w:tr w:rsidR="00C30926" w14:paraId="77184904" w14:textId="77777777" w:rsidTr="003A67C0">
        <w:trPr>
          <w:trHeight w:val="300"/>
        </w:trPr>
        <w:tc>
          <w:tcPr>
            <w:tcW w:w="2695" w:type="dxa"/>
          </w:tcPr>
          <w:p w14:paraId="45F10318" w14:textId="77777777" w:rsidR="00C30926" w:rsidRPr="004C79EC" w:rsidRDefault="00C30926" w:rsidP="00C30926">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662" w:type="dxa"/>
          </w:tcPr>
          <w:p w14:paraId="4A108703"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5C7BC1" w14:paraId="353917EC" w14:textId="77777777" w:rsidTr="003A67C0">
        <w:trPr>
          <w:trHeight w:val="300"/>
          <w:ins w:id="160" w:author="Author"/>
        </w:trPr>
        <w:tc>
          <w:tcPr>
            <w:tcW w:w="2695" w:type="dxa"/>
          </w:tcPr>
          <w:p w14:paraId="6FDFC6D1" w14:textId="5A0A907A" w:rsidR="0076736F" w:rsidRPr="00882D58" w:rsidRDefault="00787808" w:rsidP="00241CE1">
            <w:pPr>
              <w:rPr>
                <w:ins w:id="161" w:author="Author"/>
                <w:rFonts w:ascii="Arial" w:hAnsi="Arial" w:cs="Arial"/>
                <w:b/>
                <w:bCs/>
                <w:szCs w:val="22"/>
                <w:highlight w:val="yellow"/>
              </w:rPr>
            </w:pPr>
            <w:ins w:id="162" w:author="Author">
              <w:r w:rsidRPr="00882D58">
                <w:rPr>
                  <w:rFonts w:ascii="Arial" w:hAnsi="Arial" w:cs="Arial"/>
                  <w:b/>
                  <w:bCs/>
                  <w:szCs w:val="22"/>
                  <w:highlight w:val="yellow"/>
                </w:rPr>
                <w:t>“Distribution EG Related Application”</w:t>
              </w:r>
            </w:ins>
          </w:p>
        </w:tc>
        <w:tc>
          <w:tcPr>
            <w:tcW w:w="6662" w:type="dxa"/>
          </w:tcPr>
          <w:p w14:paraId="5B0FCB59" w14:textId="5E142766" w:rsidR="00241CE1" w:rsidRPr="00882D58" w:rsidRDefault="00241CE1" w:rsidP="00241CE1">
            <w:pPr>
              <w:jc w:val="both"/>
              <w:rPr>
                <w:ins w:id="163" w:author="Author"/>
                <w:del w:id="164" w:author="Author"/>
                <w:rFonts w:ascii="Arial" w:hAnsi="Arial" w:cs="Arial"/>
                <w:szCs w:val="22"/>
                <w:highlight w:val="yellow"/>
              </w:rPr>
            </w:pPr>
            <w:ins w:id="165" w:author="Author">
              <w:r w:rsidRPr="00882D58">
                <w:rPr>
                  <w:rFonts w:ascii="Arial" w:hAnsi="Arial" w:cs="Arial"/>
                  <w:szCs w:val="22"/>
                  <w:highlight w:val="yellow"/>
                </w:rPr>
                <w:t xml:space="preserve">a </w:t>
              </w:r>
              <w:r w:rsidRPr="00882D58">
                <w:rPr>
                  <w:rFonts w:ascii="Arial" w:hAnsi="Arial" w:cs="Arial"/>
                  <w:b/>
                  <w:bCs/>
                  <w:szCs w:val="22"/>
                  <w:highlight w:val="yellow"/>
                </w:rPr>
                <w:t>Connection Application</w:t>
              </w:r>
              <w:r w:rsidRPr="00882D58">
                <w:rPr>
                  <w:rFonts w:ascii="Arial" w:hAnsi="Arial" w:cs="Arial"/>
                  <w:szCs w:val="22"/>
                  <w:highlight w:val="yellow"/>
                </w:rPr>
                <w:t xml:space="preserve"> or </w:t>
              </w:r>
              <w:r w:rsidRPr="00882D58">
                <w:rPr>
                  <w:rFonts w:ascii="Arial" w:hAnsi="Arial" w:cs="Arial"/>
                  <w:b/>
                  <w:bCs/>
                  <w:szCs w:val="22"/>
                  <w:highlight w:val="yellow"/>
                </w:rPr>
                <w:t>Modification Application</w:t>
              </w:r>
              <w:r w:rsidRPr="00882D58">
                <w:rPr>
                  <w:rFonts w:ascii="Arial" w:hAnsi="Arial" w:cs="Arial"/>
                  <w:szCs w:val="22"/>
                  <w:highlight w:val="yellow"/>
                </w:rPr>
                <w:t xml:space="preserve"> made by the owner/operator of a </w:t>
              </w:r>
              <w:r w:rsidRPr="00882D58">
                <w:rPr>
                  <w:rFonts w:ascii="Arial" w:hAnsi="Arial" w:cs="Arial"/>
                  <w:b/>
                  <w:bCs/>
                  <w:szCs w:val="22"/>
                  <w:highlight w:val="yellow"/>
                </w:rPr>
                <w:t>Distribution System</w:t>
              </w:r>
              <w:r w:rsidRPr="00882D58">
                <w:rPr>
                  <w:rFonts w:ascii="Arial" w:hAnsi="Arial" w:cs="Arial"/>
                  <w:szCs w:val="22"/>
                  <w:highlight w:val="yellow"/>
                </w:rPr>
                <w:t xml:space="preserve"> where triggered by </w:t>
              </w:r>
              <w:r w:rsidRPr="00882D58">
                <w:rPr>
                  <w:rFonts w:ascii="Arial" w:hAnsi="Arial" w:cs="Arial"/>
                  <w:b/>
                  <w:bCs/>
                  <w:szCs w:val="22"/>
                  <w:highlight w:val="yellow"/>
                </w:rPr>
                <w:t xml:space="preserve">Embedded Power Stations </w:t>
              </w:r>
              <w:r w:rsidRPr="00882D58">
                <w:rPr>
                  <w:rFonts w:ascii="Arial" w:hAnsi="Arial" w:cs="Arial"/>
                  <w:szCs w:val="22"/>
                  <w:highlight w:val="yellow"/>
                </w:rPr>
                <w:t xml:space="preserve">(and including in this context a </w:t>
              </w:r>
              <w:r w:rsidRPr="00882D58">
                <w:rPr>
                  <w:rFonts w:ascii="Arial" w:hAnsi="Arial" w:cs="Arial"/>
                  <w:b/>
                  <w:bCs/>
                  <w:szCs w:val="22"/>
                  <w:highlight w:val="yellow"/>
                </w:rPr>
                <w:t>Transmission Evaluation</w:t>
              </w:r>
              <w:r w:rsidRPr="00882D58">
                <w:rPr>
                  <w:rFonts w:ascii="Arial" w:hAnsi="Arial" w:cs="Arial"/>
                  <w:szCs w:val="22"/>
                  <w:highlight w:val="yellow"/>
                </w:rPr>
                <w:t xml:space="preserve"> </w:t>
              </w:r>
              <w:r w:rsidRPr="00882D58">
                <w:rPr>
                  <w:rFonts w:ascii="Arial" w:hAnsi="Arial" w:cs="Arial"/>
                  <w:b/>
                  <w:bCs/>
                  <w:szCs w:val="22"/>
                  <w:highlight w:val="yellow"/>
                </w:rPr>
                <w:t>Application</w:t>
              </w:r>
              <w:r w:rsidRPr="00882D58">
                <w:rPr>
                  <w:rFonts w:ascii="Arial" w:hAnsi="Arial" w:cs="Arial"/>
                  <w:szCs w:val="22"/>
                  <w:highlight w:val="yellow"/>
                </w:rPr>
                <w:t>)</w:t>
              </w:r>
              <w:r w:rsidR="00C206C3" w:rsidRPr="00882D58">
                <w:rPr>
                  <w:rFonts w:ascii="Arial" w:hAnsi="Arial" w:cs="Arial"/>
                  <w:szCs w:val="22"/>
                  <w:highlight w:val="yellow"/>
                </w:rPr>
                <w:t>;</w:t>
              </w:r>
            </w:ins>
          </w:p>
          <w:p w14:paraId="76DB3410" w14:textId="77777777" w:rsidR="0076736F" w:rsidRPr="00882D58" w:rsidRDefault="0076736F" w:rsidP="00976658">
            <w:pPr>
              <w:jc w:val="both"/>
              <w:rPr>
                <w:ins w:id="166" w:author="Author"/>
                <w:highlight w:val="yellow"/>
                <w:lang w:eastAsia="en-GB"/>
              </w:rPr>
            </w:pPr>
          </w:p>
        </w:tc>
      </w:tr>
      <w:tr w:rsidR="00C30926" w14:paraId="3F336AD8" w14:textId="77777777" w:rsidTr="003A67C0">
        <w:trPr>
          <w:trHeight w:val="300"/>
        </w:trPr>
        <w:tc>
          <w:tcPr>
            <w:tcW w:w="2695" w:type="dxa"/>
          </w:tcPr>
          <w:p w14:paraId="79B610DE" w14:textId="77777777" w:rsidR="00C30926" w:rsidRDefault="00C30926" w:rsidP="00C30926">
            <w:pPr>
              <w:spacing w:after="240"/>
              <w:rPr>
                <w:rFonts w:ascii="Arial" w:hAnsi="Arial" w:cs="Arial"/>
                <w:b/>
                <w:bCs/>
                <w:i/>
                <w:snapToGrid w:val="0"/>
              </w:rPr>
            </w:pPr>
            <w:r>
              <w:rPr>
                <w:rFonts w:ascii="Arial" w:hAnsi="Arial" w:cs="Arial"/>
                <w:b/>
                <w:bCs/>
              </w:rPr>
              <w:t>"Distribution Interconnector"</w:t>
            </w:r>
          </w:p>
        </w:tc>
        <w:tc>
          <w:tcPr>
            <w:tcW w:w="6662" w:type="dxa"/>
          </w:tcPr>
          <w:p w14:paraId="58B1FC93" w14:textId="77777777" w:rsidR="00C30926" w:rsidRDefault="00C30926" w:rsidP="00C30926">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4816C753" w14:textId="77777777" w:rsidTr="003A67C0">
        <w:trPr>
          <w:trHeight w:val="300"/>
        </w:trPr>
        <w:tc>
          <w:tcPr>
            <w:tcW w:w="2695" w:type="dxa"/>
          </w:tcPr>
          <w:p w14:paraId="3296B956" w14:textId="77777777" w:rsidR="00C30926" w:rsidRDefault="00C30926" w:rsidP="00C30926">
            <w:pPr>
              <w:pStyle w:val="BodyText"/>
              <w:rPr>
                <w:rFonts w:ascii="Arial" w:hAnsi="Arial" w:cs="Arial"/>
                <w:b/>
                <w:bCs/>
              </w:rPr>
            </w:pPr>
            <w:r>
              <w:rPr>
                <w:rFonts w:ascii="Arial" w:hAnsi="Arial" w:cs="Arial"/>
                <w:b/>
                <w:bCs/>
              </w:rPr>
              <w:t>"Distribution Interconnector Owner"</w:t>
            </w:r>
          </w:p>
        </w:tc>
        <w:tc>
          <w:tcPr>
            <w:tcW w:w="6662" w:type="dxa"/>
          </w:tcPr>
          <w:p w14:paraId="5B50DC0D" w14:textId="77777777" w:rsidR="00C30926" w:rsidRDefault="00C30926" w:rsidP="00C30926">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C30926" w14:paraId="67390E5B" w14:textId="77777777" w:rsidTr="003A67C0">
        <w:trPr>
          <w:trHeight w:val="300"/>
        </w:trPr>
        <w:tc>
          <w:tcPr>
            <w:tcW w:w="2695" w:type="dxa"/>
          </w:tcPr>
          <w:p w14:paraId="379C9764" w14:textId="77777777" w:rsidR="00C30926" w:rsidRPr="00380A4F" w:rsidRDefault="00C30926" w:rsidP="00C30926">
            <w:pPr>
              <w:pStyle w:val="BodyText"/>
              <w:rPr>
                <w:rFonts w:ascii="Arial" w:hAnsi="Arial" w:cs="Arial"/>
                <w:b/>
                <w:bCs/>
              </w:rPr>
            </w:pPr>
            <w:r w:rsidRPr="00380A4F">
              <w:rPr>
                <w:rFonts w:ascii="Arial" w:hAnsi="Arial" w:cs="Arial"/>
                <w:b/>
                <w:bCs/>
              </w:rPr>
              <w:t>"Distribution Licence"</w:t>
            </w:r>
          </w:p>
          <w:p w14:paraId="2CE98482" w14:textId="22D0997A" w:rsidR="00C30926" w:rsidRPr="00380A4F" w:rsidRDefault="00C30926" w:rsidP="00C30926">
            <w:pPr>
              <w:rPr>
                <w:rFonts w:ascii="Arial" w:hAnsi="Arial" w:cs="Arial"/>
                <w:b/>
                <w:bCs/>
              </w:rPr>
            </w:pPr>
          </w:p>
        </w:tc>
        <w:tc>
          <w:tcPr>
            <w:tcW w:w="6662" w:type="dxa"/>
          </w:tcPr>
          <w:p w14:paraId="3DEA3AAC" w14:textId="77777777" w:rsidR="00C30926" w:rsidRDefault="00C30926" w:rsidP="00C30926">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C30926" w:rsidRDefault="00C30926" w:rsidP="00C30926">
            <w:pPr>
              <w:jc w:val="both"/>
              <w:rPr>
                <w:rFonts w:ascii="Arial" w:hAnsi="Arial" w:cs="Arial"/>
              </w:rPr>
            </w:pPr>
          </w:p>
        </w:tc>
      </w:tr>
      <w:tr w:rsidR="00C30926" w14:paraId="32652142" w14:textId="77777777" w:rsidTr="003A67C0">
        <w:trPr>
          <w:trHeight w:val="300"/>
        </w:trPr>
        <w:tc>
          <w:tcPr>
            <w:tcW w:w="2695" w:type="dxa"/>
          </w:tcPr>
          <w:p w14:paraId="4CD370F4" w14:textId="77777777" w:rsidR="00C30926" w:rsidRPr="00380A4F" w:rsidRDefault="00C30926" w:rsidP="00C30926">
            <w:pPr>
              <w:rPr>
                <w:rFonts w:ascii="Arial" w:hAnsi="Arial" w:cs="Arial"/>
                <w:b/>
                <w:bCs/>
                <w:szCs w:val="22"/>
              </w:rPr>
            </w:pPr>
            <w:r w:rsidRPr="00380A4F">
              <w:rPr>
                <w:rFonts w:ascii="Arial" w:hAnsi="Arial" w:cs="Arial"/>
                <w:b/>
                <w:bCs/>
                <w:szCs w:val="22"/>
              </w:rPr>
              <w:t>“Distribution Queue Management Process”</w:t>
            </w:r>
          </w:p>
          <w:p w14:paraId="3205C274" w14:textId="77777777" w:rsidR="00C30926" w:rsidRDefault="00C30926" w:rsidP="00C30926">
            <w:pPr>
              <w:pStyle w:val="BodyText"/>
              <w:rPr>
                <w:rFonts w:ascii="Arial" w:hAnsi="Arial" w:cs="Arial"/>
                <w:b/>
                <w:bCs/>
              </w:rPr>
            </w:pPr>
          </w:p>
        </w:tc>
        <w:tc>
          <w:tcPr>
            <w:tcW w:w="6662" w:type="dxa"/>
          </w:tcPr>
          <w:p w14:paraId="2201995C" w14:textId="758D0716" w:rsidR="00C30926" w:rsidRDefault="00C30926" w:rsidP="00C30926">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C30926" w14:paraId="05C7ECBD" w14:textId="77777777" w:rsidTr="003A67C0">
        <w:trPr>
          <w:trHeight w:val="300"/>
        </w:trPr>
        <w:tc>
          <w:tcPr>
            <w:tcW w:w="2695" w:type="dxa"/>
          </w:tcPr>
          <w:p w14:paraId="12E8A7F5" w14:textId="77777777" w:rsidR="00C30926" w:rsidRDefault="00C30926" w:rsidP="00C30926">
            <w:pPr>
              <w:pStyle w:val="BodyText"/>
              <w:rPr>
                <w:rFonts w:ascii="Arial" w:hAnsi="Arial" w:cs="Arial"/>
                <w:b/>
                <w:bCs/>
              </w:rPr>
            </w:pPr>
            <w:r>
              <w:rPr>
                <w:rFonts w:ascii="Arial" w:hAnsi="Arial" w:cs="Arial"/>
                <w:b/>
                <w:bCs/>
              </w:rPr>
              <w:t>"Distribution System"</w:t>
            </w:r>
          </w:p>
        </w:tc>
        <w:tc>
          <w:tcPr>
            <w:tcW w:w="6662" w:type="dxa"/>
          </w:tcPr>
          <w:p w14:paraId="02800EE4" w14:textId="77777777" w:rsidR="00C30926" w:rsidRDefault="00C30926" w:rsidP="00C30926">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C30926" w14:paraId="4833E477" w14:textId="77777777" w:rsidTr="003A67C0">
        <w:trPr>
          <w:trHeight w:val="300"/>
        </w:trPr>
        <w:tc>
          <w:tcPr>
            <w:tcW w:w="2695" w:type="dxa"/>
          </w:tcPr>
          <w:p w14:paraId="61D1D312" w14:textId="77777777" w:rsidR="00C30926" w:rsidRDefault="00C30926" w:rsidP="00C30926">
            <w:pPr>
              <w:pStyle w:val="BodyText"/>
              <w:rPr>
                <w:rFonts w:ascii="Arial" w:hAnsi="Arial" w:cs="Arial"/>
                <w:b/>
                <w:bCs/>
              </w:rPr>
            </w:pPr>
            <w:r>
              <w:rPr>
                <w:rFonts w:ascii="Arial" w:hAnsi="Arial" w:cs="Arial"/>
                <w:b/>
                <w:bCs/>
              </w:rPr>
              <w:t>“Distribution Voltage”</w:t>
            </w:r>
          </w:p>
          <w:p w14:paraId="499B4427" w14:textId="77777777" w:rsidR="00C30926" w:rsidRDefault="00C30926" w:rsidP="00C30926">
            <w:pPr>
              <w:pStyle w:val="BodyText"/>
              <w:rPr>
                <w:rFonts w:ascii="Arial" w:hAnsi="Arial" w:cs="Arial"/>
                <w:b/>
                <w:bCs/>
              </w:rPr>
            </w:pPr>
          </w:p>
          <w:p w14:paraId="649268ED" w14:textId="77777777" w:rsidR="00C30926" w:rsidRDefault="00C30926" w:rsidP="00C30926">
            <w:pPr>
              <w:pStyle w:val="BodyText"/>
              <w:rPr>
                <w:rFonts w:ascii="Arial" w:hAnsi="Arial" w:cs="Arial"/>
                <w:b/>
                <w:bCs/>
              </w:rPr>
            </w:pPr>
            <w:r w:rsidRPr="00190FFA">
              <w:rPr>
                <w:rFonts w:ascii="Arial" w:hAnsi="Arial" w:cs="Arial"/>
                <w:b/>
                <w:bCs/>
              </w:rPr>
              <w:t>“Demand Voting Sub- Group”</w:t>
            </w:r>
          </w:p>
        </w:tc>
        <w:tc>
          <w:tcPr>
            <w:tcW w:w="6662" w:type="dxa"/>
          </w:tcPr>
          <w:p w14:paraId="5FD0475A" w14:textId="77777777" w:rsidR="00C30926" w:rsidRDefault="00C30926" w:rsidP="00C30926">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C30926" w:rsidRPr="0034202B" w:rsidRDefault="00C30926" w:rsidP="00C30926">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C30926" w:rsidRPr="00433F8A" w:rsidRDefault="00C30926" w:rsidP="00C3092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C30926" w:rsidRDefault="00C30926" w:rsidP="00C30926">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C30926" w14:paraId="28DDEFA0" w14:textId="77777777" w:rsidTr="003A67C0">
        <w:trPr>
          <w:trHeight w:val="300"/>
        </w:trPr>
        <w:tc>
          <w:tcPr>
            <w:tcW w:w="2695" w:type="dxa"/>
          </w:tcPr>
          <w:p w14:paraId="10E04A83" w14:textId="77777777" w:rsidR="00C30926" w:rsidRDefault="00C30926" w:rsidP="00C30926">
            <w:pPr>
              <w:pStyle w:val="BodyText"/>
              <w:rPr>
                <w:rFonts w:ascii="Arial" w:hAnsi="Arial" w:cs="Arial"/>
                <w:b/>
                <w:bCs/>
              </w:rPr>
            </w:pPr>
            <w:r>
              <w:rPr>
                <w:rFonts w:ascii="Arial" w:hAnsi="Arial" w:cs="Arial"/>
                <w:b/>
                <w:bCs/>
              </w:rPr>
              <w:t>"Dormant CUSC Party"</w:t>
            </w:r>
          </w:p>
          <w:p w14:paraId="094E0B36" w14:textId="77777777" w:rsidR="00C30926" w:rsidRDefault="00C30926" w:rsidP="00C30926">
            <w:pPr>
              <w:pStyle w:val="BodyText"/>
              <w:rPr>
                <w:rFonts w:ascii="Arial" w:hAnsi="Arial" w:cs="Arial"/>
                <w:b/>
                <w:bCs/>
              </w:rPr>
            </w:pPr>
          </w:p>
        </w:tc>
        <w:tc>
          <w:tcPr>
            <w:tcW w:w="6662" w:type="dxa"/>
          </w:tcPr>
          <w:p w14:paraId="1210C839" w14:textId="00EFC66A" w:rsidR="00C30926" w:rsidRDefault="00C30926" w:rsidP="00C30926">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C30926" w14:paraId="13E56189" w14:textId="77777777" w:rsidTr="003A67C0">
        <w:trPr>
          <w:trHeight w:val="300"/>
        </w:trPr>
        <w:tc>
          <w:tcPr>
            <w:tcW w:w="2695" w:type="dxa"/>
          </w:tcPr>
          <w:p w14:paraId="023D7A33" w14:textId="208C1A62" w:rsidR="00C30926" w:rsidRDefault="00C30926" w:rsidP="00C30926">
            <w:pPr>
              <w:ind w:left="3600" w:hanging="3600"/>
            </w:pPr>
            <w:r>
              <w:rPr>
                <w:rFonts w:ascii="Arial" w:hAnsi="Arial" w:cs="Arial"/>
                <w:b/>
                <w:szCs w:val="22"/>
              </w:rPr>
              <w:t>“</w:t>
            </w:r>
            <w:r w:rsidRPr="004E4C04">
              <w:rPr>
                <w:rFonts w:ascii="Arial" w:hAnsi="Arial" w:cs="Arial"/>
                <w:b/>
                <w:szCs w:val="22"/>
              </w:rPr>
              <w:t>Downstream Party</w:t>
            </w:r>
            <w:r>
              <w:rPr>
                <w:rFonts w:ascii="Arial" w:hAnsi="Arial" w:cs="Arial"/>
                <w:b/>
                <w:szCs w:val="22"/>
              </w:rPr>
              <w:t>”</w:t>
            </w:r>
            <w:r w:rsidRPr="004E4C04">
              <w:rPr>
                <w:rFonts w:cs="Arial"/>
                <w:b/>
                <w:sz w:val="24"/>
              </w:rPr>
              <w:tab/>
            </w:r>
          </w:p>
        </w:tc>
        <w:tc>
          <w:tcPr>
            <w:tcW w:w="6662" w:type="dxa"/>
          </w:tcPr>
          <w:p w14:paraId="1EFABB05" w14:textId="04EEDFE6" w:rsidR="00C30926" w:rsidRPr="006A408C" w:rsidRDefault="00C30926" w:rsidP="00106DAB">
            <w:pPr>
              <w:spacing w:after="120"/>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AA7FA9" w14:paraId="7D769270" w14:textId="77777777" w:rsidTr="003A67C0">
        <w:trPr>
          <w:trHeight w:val="300"/>
          <w:ins w:id="167" w:author="Author"/>
        </w:trPr>
        <w:tc>
          <w:tcPr>
            <w:tcW w:w="2695" w:type="dxa"/>
          </w:tcPr>
          <w:p w14:paraId="3F75B103" w14:textId="77777777" w:rsidR="00A31D8B" w:rsidRDefault="00A31D8B" w:rsidP="00A31D8B">
            <w:pPr>
              <w:pStyle w:val="BodyText"/>
              <w:rPr>
                <w:ins w:id="168" w:author="Author"/>
                <w:rFonts w:ascii="Arial" w:hAnsi="Arial" w:cs="Arial"/>
                <w:b/>
                <w:bCs/>
              </w:rPr>
            </w:pPr>
            <w:ins w:id="169" w:author="Author">
              <w:r w:rsidRPr="00882D58">
                <w:rPr>
                  <w:rFonts w:ascii="Arial" w:hAnsi="Arial" w:cs="Arial"/>
                  <w:b/>
                  <w:bCs/>
                  <w:highlight w:val="green"/>
                </w:rPr>
                <w:t>“EA Cut Off Date”</w:t>
              </w:r>
            </w:ins>
          </w:p>
          <w:p w14:paraId="18C51571" w14:textId="77777777" w:rsidR="00AA7FA9" w:rsidRDefault="00AA7FA9" w:rsidP="00C30926">
            <w:pPr>
              <w:ind w:left="3600" w:hanging="3600"/>
              <w:rPr>
                <w:ins w:id="170" w:author="Author"/>
                <w:rFonts w:ascii="Arial" w:hAnsi="Arial" w:cs="Arial"/>
                <w:b/>
                <w:szCs w:val="22"/>
              </w:rPr>
            </w:pPr>
          </w:p>
        </w:tc>
        <w:tc>
          <w:tcPr>
            <w:tcW w:w="6662" w:type="dxa"/>
          </w:tcPr>
          <w:p w14:paraId="5BD46013" w14:textId="621768ED" w:rsidR="00AA7FA9" w:rsidRPr="004E4C04" w:rsidRDefault="00A31D8B" w:rsidP="00106DAB">
            <w:pPr>
              <w:pStyle w:val="BodyText"/>
              <w:jc w:val="both"/>
              <w:rPr>
                <w:ins w:id="171" w:author="Author"/>
                <w:rFonts w:ascii="Arial" w:hAnsi="Arial" w:cs="Arial"/>
                <w:szCs w:val="22"/>
                <w:lang w:eastAsia="en-GB"/>
              </w:rPr>
            </w:pPr>
            <w:ins w:id="172" w:author="Author">
              <w:r w:rsidRPr="00882D58">
                <w:rPr>
                  <w:rFonts w:ascii="Arial" w:hAnsi="Arial" w:cs="Arial"/>
                  <w:highlight w:val="green"/>
                </w:rPr>
                <w:t xml:space="preserve">23:59 on the date before the </w:t>
              </w:r>
              <w:r w:rsidRPr="00882D58">
                <w:rPr>
                  <w:rFonts w:ascii="Arial" w:hAnsi="Arial" w:cs="Arial"/>
                  <w:b/>
                  <w:bCs/>
                  <w:highlight w:val="green"/>
                </w:rPr>
                <w:t xml:space="preserve">CMP435 Implementation Date </w:t>
              </w:r>
              <w:r w:rsidRPr="00882D58">
                <w:rPr>
                  <w:rFonts w:ascii="Arial" w:hAnsi="Arial" w:cs="Arial"/>
                  <w:highlight w:val="green"/>
                </w:rPr>
                <w:t xml:space="preserve">being the date which determines what are categorised as </w:t>
              </w:r>
              <w:r w:rsidRPr="00882D58">
                <w:rPr>
                  <w:rFonts w:ascii="Arial" w:hAnsi="Arial" w:cs="Arial"/>
                  <w:b/>
                  <w:bCs/>
                  <w:highlight w:val="green"/>
                </w:rPr>
                <w:t xml:space="preserve">Existing Agreements </w:t>
              </w:r>
              <w:r w:rsidRPr="00882D58">
                <w:rPr>
                  <w:rFonts w:ascii="Arial" w:hAnsi="Arial" w:cs="Arial"/>
                  <w:highlight w:val="green"/>
                </w:rPr>
                <w:t xml:space="preserve">for a </w:t>
              </w:r>
              <w:r w:rsidRPr="00882D58">
                <w:rPr>
                  <w:rFonts w:ascii="Arial" w:hAnsi="Arial" w:cs="Arial"/>
                  <w:b/>
                  <w:bCs/>
                  <w:highlight w:val="green"/>
                </w:rPr>
                <w:t>Project</w:t>
              </w:r>
              <w:r w:rsidRPr="00882D58">
                <w:rPr>
                  <w:rFonts w:ascii="Arial" w:hAnsi="Arial" w:cs="Arial"/>
                  <w:highlight w:val="green"/>
                </w:rPr>
                <w:t xml:space="preserve"> for the purposes of this Section 18;</w:t>
              </w:r>
            </w:ins>
          </w:p>
        </w:tc>
      </w:tr>
      <w:tr w:rsidR="00AA7FA9" w14:paraId="0C12C851" w14:textId="77777777" w:rsidTr="003A67C0">
        <w:trPr>
          <w:trHeight w:val="300"/>
          <w:ins w:id="173" w:author="Author"/>
        </w:trPr>
        <w:tc>
          <w:tcPr>
            <w:tcW w:w="2695" w:type="dxa"/>
          </w:tcPr>
          <w:p w14:paraId="7B6A4795" w14:textId="77777777" w:rsidR="00AA7FA9" w:rsidRDefault="00AA7FA9" w:rsidP="00C30926">
            <w:pPr>
              <w:ind w:left="3600" w:hanging="3600"/>
              <w:rPr>
                <w:ins w:id="174" w:author="Author"/>
                <w:rFonts w:ascii="Arial" w:hAnsi="Arial" w:cs="Arial"/>
                <w:b/>
                <w:szCs w:val="22"/>
              </w:rPr>
            </w:pPr>
          </w:p>
        </w:tc>
        <w:tc>
          <w:tcPr>
            <w:tcW w:w="6662" w:type="dxa"/>
          </w:tcPr>
          <w:p w14:paraId="374924BA" w14:textId="77777777" w:rsidR="00AA7FA9" w:rsidRPr="004E4C04" w:rsidRDefault="00AA7FA9" w:rsidP="00C30926">
            <w:pPr>
              <w:rPr>
                <w:ins w:id="175" w:author="Author"/>
                <w:rFonts w:ascii="Arial" w:hAnsi="Arial" w:cs="Arial"/>
                <w:szCs w:val="22"/>
                <w:lang w:eastAsia="en-GB"/>
              </w:rPr>
            </w:pPr>
          </w:p>
        </w:tc>
      </w:tr>
      <w:tr w:rsidR="00AA7FA9" w14:paraId="0742D776" w14:textId="77777777" w:rsidTr="002C1D61">
        <w:trPr>
          <w:trHeight w:val="1286"/>
          <w:ins w:id="176" w:author="Author"/>
        </w:trPr>
        <w:tc>
          <w:tcPr>
            <w:tcW w:w="2695" w:type="dxa"/>
          </w:tcPr>
          <w:p w14:paraId="707D03B0" w14:textId="77777777" w:rsidR="00A31D8B" w:rsidRPr="00882D58" w:rsidRDefault="00A31D8B" w:rsidP="00A31D8B">
            <w:pPr>
              <w:pStyle w:val="BodyText"/>
              <w:rPr>
                <w:ins w:id="177" w:author="Author"/>
                <w:rFonts w:ascii="Arial" w:hAnsi="Arial" w:cs="Arial"/>
                <w:b/>
                <w:bCs/>
                <w:highlight w:val="green"/>
              </w:rPr>
            </w:pPr>
            <w:ins w:id="178" w:author="Author">
              <w:r w:rsidRPr="00882D58">
                <w:rPr>
                  <w:rFonts w:ascii="Arial" w:hAnsi="Arial" w:cs="Arial"/>
                  <w:b/>
                  <w:bCs/>
                  <w:highlight w:val="green"/>
                </w:rPr>
                <w:t>"EA Gated Design Process”</w:t>
              </w:r>
            </w:ins>
          </w:p>
          <w:p w14:paraId="6DCCC672" w14:textId="77777777" w:rsidR="00AA7FA9" w:rsidRDefault="00AA7FA9" w:rsidP="00C30926">
            <w:pPr>
              <w:ind w:left="3600" w:hanging="3600"/>
              <w:rPr>
                <w:ins w:id="179" w:author="Author"/>
                <w:rFonts w:ascii="Arial" w:hAnsi="Arial" w:cs="Arial"/>
                <w:b/>
                <w:szCs w:val="22"/>
              </w:rPr>
            </w:pPr>
          </w:p>
        </w:tc>
        <w:tc>
          <w:tcPr>
            <w:tcW w:w="6662" w:type="dxa"/>
          </w:tcPr>
          <w:p w14:paraId="226156A7" w14:textId="77777777" w:rsidR="00A31D8B" w:rsidRDefault="00A31D8B" w:rsidP="00A31D8B">
            <w:pPr>
              <w:pStyle w:val="BodyText"/>
              <w:jc w:val="both"/>
              <w:rPr>
                <w:ins w:id="180" w:author="Author"/>
                <w:rFonts w:ascii="Arial" w:hAnsi="Arial" w:cs="Arial"/>
                <w:highlight w:val="green"/>
              </w:rPr>
            </w:pPr>
            <w:ins w:id="181" w:author="Author">
              <w:r w:rsidRPr="00882D58">
                <w:rPr>
                  <w:rFonts w:ascii="Arial" w:hAnsi="Arial" w:cs="Arial"/>
                  <w:highlight w:val="green"/>
                </w:rPr>
                <w:t xml:space="preserve">the one off design process run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w:t>
              </w:r>
            </w:ins>
          </w:p>
          <w:p w14:paraId="63E5F05C" w14:textId="77777777" w:rsidR="00AA7FA9" w:rsidRPr="004E4C04" w:rsidRDefault="00AA7FA9" w:rsidP="00C30926">
            <w:pPr>
              <w:rPr>
                <w:ins w:id="182" w:author="Author"/>
                <w:rFonts w:ascii="Arial" w:hAnsi="Arial" w:cs="Arial"/>
                <w:szCs w:val="22"/>
                <w:lang w:eastAsia="en-GB"/>
              </w:rPr>
            </w:pPr>
          </w:p>
        </w:tc>
      </w:tr>
      <w:tr w:rsidR="00AA7FA9" w14:paraId="658863F5" w14:textId="77777777" w:rsidTr="003A67C0">
        <w:trPr>
          <w:trHeight w:val="300"/>
          <w:ins w:id="183" w:author="Author"/>
        </w:trPr>
        <w:tc>
          <w:tcPr>
            <w:tcW w:w="2695" w:type="dxa"/>
          </w:tcPr>
          <w:p w14:paraId="242CB25D" w14:textId="77777777" w:rsidR="00A31D8B" w:rsidRPr="00544C14" w:rsidRDefault="00A31D8B" w:rsidP="00A31D8B">
            <w:pPr>
              <w:pStyle w:val="BodyText"/>
              <w:rPr>
                <w:ins w:id="184" w:author="Author"/>
                <w:rFonts w:ascii="Arial" w:hAnsi="Arial" w:cs="Arial"/>
                <w:b/>
                <w:bCs/>
                <w:highlight w:val="cyan"/>
              </w:rPr>
            </w:pPr>
            <w:ins w:id="185" w:author="Author">
              <w:r w:rsidRPr="00544C14">
                <w:rPr>
                  <w:rFonts w:ascii="Arial" w:hAnsi="Arial" w:cs="Arial"/>
                  <w:b/>
                  <w:bCs/>
                  <w:highlight w:val="cyan"/>
                </w:rPr>
                <w:t>“EA Information”</w:t>
              </w:r>
            </w:ins>
          </w:p>
          <w:p w14:paraId="21771484" w14:textId="77777777" w:rsidR="00AA7FA9" w:rsidRDefault="00AA7FA9" w:rsidP="00C30926">
            <w:pPr>
              <w:ind w:left="3600" w:hanging="3600"/>
              <w:rPr>
                <w:ins w:id="186" w:author="Author"/>
                <w:rFonts w:ascii="Arial" w:hAnsi="Arial" w:cs="Arial"/>
                <w:b/>
                <w:szCs w:val="22"/>
              </w:rPr>
            </w:pPr>
          </w:p>
        </w:tc>
        <w:tc>
          <w:tcPr>
            <w:tcW w:w="6662" w:type="dxa"/>
          </w:tcPr>
          <w:p w14:paraId="39B7957C" w14:textId="759F213E" w:rsidR="00A31D8B" w:rsidRPr="00544C14" w:rsidRDefault="00417CAC" w:rsidP="00A31D8B">
            <w:pPr>
              <w:jc w:val="both"/>
              <w:rPr>
                <w:ins w:id="187" w:author="Author"/>
                <w:rFonts w:ascii="Arial" w:hAnsi="Arial" w:cs="Arial"/>
                <w:color w:val="FF0000"/>
                <w:szCs w:val="22"/>
                <w:highlight w:val="cyan"/>
              </w:rPr>
            </w:pPr>
            <w:ins w:id="188" w:author="Author">
              <w:r>
                <w:rPr>
                  <w:rFonts w:ascii="Arial" w:hAnsi="Arial" w:cs="Arial"/>
                  <w:color w:val="FF0000"/>
                  <w:szCs w:val="22"/>
                  <w:highlight w:val="cyan"/>
                </w:rPr>
                <w:t>t</w:t>
              </w:r>
              <w:del w:id="189" w:author="Author">
                <w:r w:rsidR="00A31D8B" w:rsidRPr="00544C14" w:rsidDel="00417CAC">
                  <w:rPr>
                    <w:rFonts w:ascii="Arial" w:hAnsi="Arial" w:cs="Arial"/>
                    <w:color w:val="FF0000"/>
                    <w:szCs w:val="22"/>
                    <w:highlight w:val="cyan"/>
                  </w:rPr>
                  <w:delText>T</w:delText>
                </w:r>
              </w:del>
              <w:r w:rsidR="00A31D8B" w:rsidRPr="00544C14">
                <w:rPr>
                  <w:rFonts w:ascii="Arial" w:hAnsi="Arial" w:cs="Arial"/>
                  <w:color w:val="FF0000"/>
                  <w:szCs w:val="22"/>
                  <w:highlight w:val="cyan"/>
                </w:rPr>
                <w:t>he following information:</w:t>
              </w:r>
            </w:ins>
          </w:p>
          <w:p w14:paraId="121B08BC" w14:textId="77777777" w:rsidR="00A31D8B" w:rsidRDefault="00A31D8B" w:rsidP="00D605D4">
            <w:pPr>
              <w:pStyle w:val="ListParagraph"/>
              <w:numPr>
                <w:ilvl w:val="0"/>
                <w:numId w:val="52"/>
              </w:numPr>
              <w:spacing w:before="120" w:after="120" w:line="240" w:lineRule="auto"/>
              <w:jc w:val="both"/>
              <w:rPr>
                <w:ins w:id="190" w:author="Author"/>
                <w:rFonts w:ascii="Arial" w:hAnsi="Arial" w:cs="Arial"/>
                <w:color w:val="FF0000"/>
                <w:highlight w:val="cyan"/>
              </w:rPr>
            </w:pPr>
            <w:ins w:id="191" w:author="Author">
              <w:r w:rsidRPr="00544C14">
                <w:rPr>
                  <w:rFonts w:ascii="Arial" w:hAnsi="Arial" w:cs="Arial"/>
                  <w:color w:val="FF0000"/>
                  <w:highlight w:val="cyan"/>
                </w:rPr>
                <w:t xml:space="preserve">which </w:t>
              </w:r>
              <w:r w:rsidRPr="00544C14">
                <w:rPr>
                  <w:rFonts w:ascii="Arial" w:hAnsi="Arial" w:cs="Arial"/>
                  <w:b/>
                  <w:bCs/>
                  <w:color w:val="FF0000"/>
                  <w:highlight w:val="cyan"/>
                </w:rPr>
                <w:t>Existing Agreements for a Project</w:t>
              </w:r>
              <w:r w:rsidRPr="00544C14">
                <w:rPr>
                  <w:rFonts w:ascii="Arial" w:hAnsi="Arial" w:cs="Arial"/>
                  <w:color w:val="FF0000"/>
                  <w:highlight w:val="cyan"/>
                </w:rPr>
                <w:t xml:space="preserve"> are </w:t>
              </w:r>
              <w:r w:rsidRPr="00544C14">
                <w:rPr>
                  <w:rFonts w:ascii="Arial" w:hAnsi="Arial" w:cs="Arial"/>
                  <w:b/>
                  <w:bCs/>
                  <w:color w:val="FF0000"/>
                  <w:highlight w:val="cyan"/>
                </w:rPr>
                <w:t>Effective</w:t>
              </w:r>
              <w:r w:rsidRPr="00544C14">
                <w:rPr>
                  <w:rFonts w:ascii="Arial" w:hAnsi="Arial" w:cs="Arial"/>
                  <w:color w:val="FF0000"/>
                  <w:highlight w:val="cyan"/>
                </w:rPr>
                <w:t xml:space="preserve"> and by reference to these:</w:t>
              </w:r>
            </w:ins>
          </w:p>
          <w:p w14:paraId="322AD2A3" w14:textId="77777777" w:rsidR="00A31D8B" w:rsidRPr="00544C14" w:rsidRDefault="00A31D8B" w:rsidP="00D605D4">
            <w:pPr>
              <w:pStyle w:val="ListParagraph"/>
              <w:numPr>
                <w:ilvl w:val="0"/>
                <w:numId w:val="53"/>
              </w:numPr>
              <w:spacing w:before="120" w:after="120" w:line="240" w:lineRule="auto"/>
              <w:ind w:left="1169"/>
              <w:jc w:val="both"/>
              <w:rPr>
                <w:ins w:id="192" w:author="Author"/>
                <w:rFonts w:ascii="Arial" w:hAnsi="Arial" w:cs="Arial"/>
                <w:color w:val="FF0000"/>
                <w:highlight w:val="cyan"/>
              </w:rPr>
            </w:pPr>
            <w:ins w:id="193" w:author="Author">
              <w:r w:rsidRPr="00544C14">
                <w:rPr>
                  <w:rFonts w:ascii="Arial" w:hAnsi="Arial" w:cs="Arial"/>
                  <w:color w:val="FF0000"/>
                  <w:highlight w:val="cyan"/>
                </w:rPr>
                <w:t xml:space="preserve">what are the </w:t>
              </w:r>
              <w:r w:rsidRPr="00544C14">
                <w:rPr>
                  <w:rFonts w:ascii="Arial" w:hAnsi="Arial" w:cs="Arial"/>
                  <w:b/>
                  <w:bCs/>
                  <w:color w:val="FF0000"/>
                  <w:highlight w:val="cyan"/>
                </w:rPr>
                <w:t>Connection Points</w:t>
              </w:r>
              <w:r w:rsidRPr="00544C14">
                <w:rPr>
                  <w:rFonts w:ascii="Arial" w:hAnsi="Arial" w:cs="Arial"/>
                  <w:color w:val="FF0000"/>
                  <w:highlight w:val="cyan"/>
                </w:rPr>
                <w:t xml:space="preserve"> and </w:t>
              </w:r>
              <w:r w:rsidRPr="00544C14">
                <w:rPr>
                  <w:rFonts w:ascii="Arial" w:hAnsi="Arial" w:cs="Arial"/>
                  <w:b/>
                  <w:bCs/>
                  <w:color w:val="FF0000"/>
                  <w:highlight w:val="cyan"/>
                </w:rPr>
                <w:t>Completion Dates;</w:t>
              </w:r>
            </w:ins>
          </w:p>
          <w:p w14:paraId="2FDF95DA" w14:textId="77777777" w:rsidR="00A31D8B" w:rsidRPr="00544C14" w:rsidRDefault="00A31D8B" w:rsidP="00D605D4">
            <w:pPr>
              <w:pStyle w:val="ListParagraph"/>
              <w:numPr>
                <w:ilvl w:val="0"/>
                <w:numId w:val="53"/>
              </w:numPr>
              <w:spacing w:before="120" w:after="120" w:line="240" w:lineRule="auto"/>
              <w:ind w:left="1169"/>
              <w:jc w:val="both"/>
              <w:rPr>
                <w:ins w:id="194" w:author="Author"/>
                <w:rFonts w:ascii="Arial" w:hAnsi="Arial" w:cs="Arial"/>
                <w:color w:val="FF0000"/>
                <w:highlight w:val="cyan"/>
              </w:rPr>
            </w:pPr>
            <w:ins w:id="195" w:author="Author">
              <w:r w:rsidRPr="00544C14">
                <w:rPr>
                  <w:rFonts w:ascii="Arial" w:hAnsi="Arial" w:cs="Arial"/>
                  <w:color w:val="FF0000"/>
                  <w:highlight w:val="cyan"/>
                </w:rPr>
                <w:t xml:space="preserve"> what is the </w:t>
              </w:r>
              <w:r w:rsidRPr="00544C14">
                <w:rPr>
                  <w:rFonts w:ascii="Arial" w:hAnsi="Arial" w:cs="Arial"/>
                  <w:b/>
                  <w:bCs/>
                  <w:color w:val="FF0000"/>
                  <w:highlight w:val="cyan"/>
                </w:rPr>
                <w:t>Installed Capacity</w:t>
              </w:r>
              <w:r w:rsidRPr="00544C14">
                <w:rPr>
                  <w:rFonts w:ascii="Arial" w:hAnsi="Arial" w:cs="Arial"/>
                  <w:color w:val="FF0000"/>
                  <w:highlight w:val="cyan"/>
                </w:rPr>
                <w:t xml:space="preserve"> and technology types.</w:t>
              </w:r>
            </w:ins>
          </w:p>
          <w:p w14:paraId="705AC6C5" w14:textId="64AE2CC0" w:rsidR="00AA7FA9" w:rsidRPr="004E4C04" w:rsidRDefault="00A31D8B" w:rsidP="00D605D4">
            <w:pPr>
              <w:pStyle w:val="ListParagraph"/>
              <w:numPr>
                <w:ilvl w:val="0"/>
                <w:numId w:val="52"/>
              </w:numPr>
              <w:spacing w:before="120" w:after="120" w:line="240" w:lineRule="auto"/>
              <w:jc w:val="both"/>
              <w:rPr>
                <w:ins w:id="196" w:author="Author"/>
                <w:rFonts w:ascii="Arial" w:hAnsi="Arial" w:cs="Arial"/>
                <w:lang w:eastAsia="en-GB"/>
              </w:rPr>
            </w:pPr>
            <w:ins w:id="197" w:author="Author">
              <w:r w:rsidRPr="00544C14">
                <w:rPr>
                  <w:rFonts w:ascii="Arial" w:hAnsi="Arial" w:cs="Arial"/>
                  <w:color w:val="FF0000"/>
                  <w:highlight w:val="cyan"/>
                </w:rPr>
                <w:t xml:space="preserve">Which </w:t>
              </w:r>
              <w:r w:rsidRPr="00544C14">
                <w:rPr>
                  <w:rFonts w:ascii="Arial" w:hAnsi="Arial" w:cs="Arial"/>
                  <w:b/>
                  <w:bCs/>
                  <w:color w:val="FF0000"/>
                  <w:highlight w:val="cyan"/>
                </w:rPr>
                <w:t>Existing Agreements</w:t>
              </w:r>
              <w:r w:rsidRPr="00544C14">
                <w:rPr>
                  <w:rFonts w:ascii="Arial" w:hAnsi="Arial" w:cs="Arial"/>
                  <w:color w:val="FF0000"/>
                  <w:highlight w:val="cyan"/>
                </w:rPr>
                <w:t xml:space="preserve"> for a </w:t>
              </w:r>
              <w:r w:rsidRPr="00544C14">
                <w:rPr>
                  <w:rFonts w:ascii="Arial" w:hAnsi="Arial" w:cs="Arial"/>
                  <w:b/>
                  <w:bCs/>
                  <w:color w:val="FF0000"/>
                  <w:highlight w:val="cyan"/>
                </w:rPr>
                <w:t>Project</w:t>
              </w:r>
              <w:r w:rsidRPr="00544C14">
                <w:rPr>
                  <w:rFonts w:ascii="Arial" w:hAnsi="Arial" w:cs="Arial"/>
                  <w:color w:val="FF0000"/>
                  <w:highlight w:val="cyan"/>
                </w:rPr>
                <w:t xml:space="preserve"> which are to be given the status of </w:t>
              </w:r>
              <w:r w:rsidRPr="00544C14">
                <w:rPr>
                  <w:rFonts w:ascii="Arial" w:hAnsi="Arial" w:cs="Arial"/>
                  <w:b/>
                  <w:bCs/>
                  <w:color w:val="FF0000"/>
                  <w:highlight w:val="cyan"/>
                </w:rPr>
                <w:t>Existing Gate 1 Agreements</w:t>
              </w:r>
              <w:r w:rsidRPr="00544C14">
                <w:rPr>
                  <w:rFonts w:ascii="Arial" w:hAnsi="Arial" w:cs="Arial"/>
                  <w:color w:val="FF0000"/>
                  <w:highlight w:val="cyan"/>
                </w:rPr>
                <w:t xml:space="preserve"> have expressed interest in </w:t>
              </w:r>
              <w:r w:rsidRPr="00544C14">
                <w:rPr>
                  <w:rFonts w:ascii="Arial" w:hAnsi="Arial" w:cs="Arial"/>
                  <w:b/>
                  <w:bCs/>
                  <w:color w:val="FF0000"/>
                  <w:highlight w:val="cyan"/>
                </w:rPr>
                <w:t>Reservation</w:t>
              </w:r>
              <w:r w:rsidRPr="00544C14">
                <w:rPr>
                  <w:rFonts w:ascii="Arial" w:hAnsi="Arial" w:cs="Arial"/>
                  <w:color w:val="FF0000"/>
                  <w:highlight w:val="cyan"/>
                </w:rPr>
                <w:t>.</w:t>
              </w:r>
            </w:ins>
          </w:p>
        </w:tc>
      </w:tr>
      <w:tr w:rsidR="00AA7FA9" w14:paraId="74347EF3" w14:textId="77777777" w:rsidTr="003A67C0">
        <w:trPr>
          <w:trHeight w:val="300"/>
          <w:ins w:id="198" w:author="Author"/>
        </w:trPr>
        <w:tc>
          <w:tcPr>
            <w:tcW w:w="2695" w:type="dxa"/>
          </w:tcPr>
          <w:p w14:paraId="572CFC37" w14:textId="77777777" w:rsidR="00A31D8B" w:rsidRPr="00544C14" w:rsidRDefault="00A31D8B" w:rsidP="00A31D8B">
            <w:pPr>
              <w:pStyle w:val="BodyText"/>
              <w:rPr>
                <w:ins w:id="199" w:author="Author"/>
                <w:rFonts w:ascii="Arial" w:hAnsi="Arial" w:cs="Arial"/>
                <w:b/>
                <w:bCs/>
                <w:highlight w:val="cyan"/>
              </w:rPr>
            </w:pPr>
            <w:ins w:id="200" w:author="Author">
              <w:r w:rsidRPr="00544C14">
                <w:rPr>
                  <w:rFonts w:ascii="Arial" w:hAnsi="Arial" w:cs="Arial"/>
                  <w:b/>
                  <w:bCs/>
                  <w:highlight w:val="cyan"/>
                </w:rPr>
                <w:t>“EA Register”</w:t>
              </w:r>
            </w:ins>
          </w:p>
          <w:p w14:paraId="0A6ED936" w14:textId="77777777" w:rsidR="00AA7FA9" w:rsidRDefault="00AA7FA9" w:rsidP="00C30926">
            <w:pPr>
              <w:ind w:left="3600" w:hanging="3600"/>
              <w:rPr>
                <w:ins w:id="201" w:author="Author"/>
                <w:rFonts w:ascii="Arial" w:hAnsi="Arial" w:cs="Arial"/>
                <w:b/>
                <w:szCs w:val="22"/>
              </w:rPr>
            </w:pPr>
          </w:p>
        </w:tc>
        <w:tc>
          <w:tcPr>
            <w:tcW w:w="6662" w:type="dxa"/>
          </w:tcPr>
          <w:p w14:paraId="24E3F477" w14:textId="77777777" w:rsidR="00A31D8B" w:rsidRPr="00544C14" w:rsidRDefault="00A31D8B" w:rsidP="00A31D8B">
            <w:pPr>
              <w:pStyle w:val="BodyText"/>
              <w:jc w:val="both"/>
              <w:rPr>
                <w:ins w:id="202" w:author="Author"/>
                <w:rFonts w:ascii="Arial" w:hAnsi="Arial" w:cs="Arial"/>
                <w:szCs w:val="22"/>
                <w:highlight w:val="cyan"/>
              </w:rPr>
            </w:pPr>
            <w:ins w:id="203" w:author="Author">
              <w:r w:rsidRPr="00544C14">
                <w:rPr>
                  <w:rFonts w:ascii="Arial" w:hAnsi="Arial" w:cs="Arial"/>
                  <w:color w:val="FF0000"/>
                  <w:szCs w:val="22"/>
                  <w:highlight w:val="cyan"/>
                </w:rPr>
                <w:t xml:space="preserve">the register of that name published </w:t>
              </w:r>
              <w:r w:rsidRPr="00544C14">
                <w:rPr>
                  <w:rFonts w:ascii="Arial" w:hAnsi="Arial" w:cs="Arial"/>
                  <w:b/>
                  <w:bCs/>
                  <w:color w:val="FF0000"/>
                  <w:szCs w:val="22"/>
                  <w:highlight w:val="cyan"/>
                </w:rPr>
                <w:t>by The Company</w:t>
              </w:r>
              <w:r w:rsidRPr="00544C14">
                <w:rPr>
                  <w:rFonts w:ascii="Arial" w:hAnsi="Arial" w:cs="Arial"/>
                  <w:color w:val="FF0000"/>
                  <w:szCs w:val="22"/>
                  <w:highlight w:val="cyan"/>
                </w:rPr>
                <w:t xml:space="preserve"> on the </w:t>
              </w:r>
              <w:r w:rsidRPr="00544C14">
                <w:rPr>
                  <w:rFonts w:ascii="Arial" w:hAnsi="Arial" w:cs="Arial"/>
                  <w:b/>
                  <w:bCs/>
                  <w:color w:val="FF0000"/>
                  <w:szCs w:val="22"/>
                  <w:highlight w:val="cyan"/>
                </w:rPr>
                <w:t>Website</w:t>
              </w:r>
              <w:r w:rsidRPr="00544C14">
                <w:rPr>
                  <w:rFonts w:ascii="Arial" w:hAnsi="Arial" w:cs="Arial"/>
                  <w:color w:val="FF0000"/>
                  <w:szCs w:val="22"/>
                  <w:highlight w:val="cyan"/>
                </w:rPr>
                <w:t xml:space="preserve"> in accordance with and in the time period specified in </w:t>
              </w:r>
              <w:r w:rsidRPr="00544C14">
                <w:rPr>
                  <w:rFonts w:ascii="Arial" w:hAnsi="Arial" w:cs="Arial"/>
                  <w:b/>
                  <w:bCs/>
                  <w:color w:val="FF0000"/>
                  <w:szCs w:val="22"/>
                  <w:highlight w:val="cyan"/>
                </w:rPr>
                <w:t>CUSC</w:t>
              </w:r>
              <w:r w:rsidRPr="00544C14">
                <w:rPr>
                  <w:rFonts w:ascii="Arial" w:hAnsi="Arial" w:cs="Arial"/>
                  <w:color w:val="FF0000"/>
                  <w:szCs w:val="22"/>
                  <w:highlight w:val="cyan"/>
                </w:rPr>
                <w:t xml:space="preserve"> Section 18;</w:t>
              </w:r>
            </w:ins>
          </w:p>
          <w:p w14:paraId="598F942E" w14:textId="77777777" w:rsidR="00AA7FA9" w:rsidRPr="004E4C04" w:rsidRDefault="00AA7FA9" w:rsidP="00C30926">
            <w:pPr>
              <w:rPr>
                <w:ins w:id="204" w:author="Author"/>
                <w:rFonts w:ascii="Arial" w:hAnsi="Arial" w:cs="Arial"/>
                <w:szCs w:val="22"/>
                <w:lang w:eastAsia="en-GB"/>
              </w:rPr>
            </w:pPr>
          </w:p>
        </w:tc>
      </w:tr>
      <w:tr w:rsidR="00AA7FA9" w14:paraId="7EF5A7E0" w14:textId="77777777" w:rsidTr="003A67C0">
        <w:trPr>
          <w:trHeight w:val="300"/>
          <w:ins w:id="205" w:author="Author"/>
        </w:trPr>
        <w:tc>
          <w:tcPr>
            <w:tcW w:w="2695" w:type="dxa"/>
          </w:tcPr>
          <w:p w14:paraId="33EDDC83" w14:textId="00AC002E" w:rsidR="00581918" w:rsidDel="002C1D61" w:rsidRDefault="00581918" w:rsidP="002C1D61">
            <w:pPr>
              <w:pStyle w:val="BodyText"/>
              <w:rPr>
                <w:ins w:id="206" w:author="Author"/>
                <w:del w:id="207" w:author="Author"/>
                <w:rFonts w:ascii="Arial" w:hAnsi="Arial" w:cs="Arial"/>
                <w:b/>
                <w:bCs/>
              </w:rPr>
            </w:pPr>
            <w:ins w:id="208" w:author="Author">
              <w:r w:rsidRPr="00544C14">
                <w:rPr>
                  <w:rFonts w:ascii="Arial" w:hAnsi="Arial" w:cs="Arial"/>
                  <w:b/>
                  <w:bCs/>
                  <w:highlight w:val="green"/>
                </w:rPr>
                <w:t>“EA Request”</w:t>
              </w:r>
              <w:r w:rsidR="002C1D61">
                <w:rPr>
                  <w:rFonts w:ascii="Arial" w:hAnsi="Arial" w:cs="Arial"/>
                  <w:b/>
                  <w:bCs/>
                </w:rPr>
                <w:t xml:space="preserve"> </w:t>
              </w:r>
            </w:ins>
          </w:p>
          <w:p w14:paraId="74C10D7A" w14:textId="77777777" w:rsidR="00AA7FA9" w:rsidRDefault="00AA7FA9" w:rsidP="00C30926">
            <w:pPr>
              <w:ind w:left="3600" w:hanging="3600"/>
              <w:rPr>
                <w:ins w:id="209" w:author="Author"/>
                <w:rFonts w:ascii="Arial" w:hAnsi="Arial" w:cs="Arial"/>
                <w:b/>
                <w:szCs w:val="22"/>
              </w:rPr>
            </w:pPr>
          </w:p>
        </w:tc>
        <w:tc>
          <w:tcPr>
            <w:tcW w:w="6662" w:type="dxa"/>
          </w:tcPr>
          <w:p w14:paraId="50F2F8C6" w14:textId="1A2D78CF" w:rsidR="00581918" w:rsidDel="002C1D61" w:rsidRDefault="00581918" w:rsidP="00D605D4">
            <w:pPr>
              <w:pStyle w:val="BodyText"/>
              <w:spacing w:after="0"/>
              <w:jc w:val="both"/>
              <w:rPr>
                <w:ins w:id="210" w:author="Author"/>
                <w:del w:id="211" w:author="Author"/>
                <w:rFonts w:ascii="Arial" w:hAnsi="Arial" w:cs="Arial"/>
              </w:rPr>
            </w:pPr>
            <w:ins w:id="212" w:author="Author">
              <w:r w:rsidRPr="00544C14">
                <w:rPr>
                  <w:rFonts w:ascii="Arial" w:hAnsi="Arial" w:cs="Arial"/>
                  <w:highlight w:val="green"/>
                </w:rPr>
                <w:t xml:space="preserve">a request by a </w:t>
              </w:r>
              <w:r w:rsidRPr="00544C14">
                <w:rPr>
                  <w:rFonts w:ascii="Arial" w:hAnsi="Arial" w:cs="Arial"/>
                  <w:b/>
                  <w:bCs/>
                  <w:highlight w:val="green"/>
                </w:rPr>
                <w:t>User</w:t>
              </w:r>
              <w:r w:rsidRPr="00544C14">
                <w:rPr>
                  <w:rFonts w:ascii="Arial" w:hAnsi="Arial" w:cs="Arial"/>
                  <w:highlight w:val="green"/>
                </w:rPr>
                <w:t xml:space="preserve"> under Paragraph 18.8 for </w:t>
              </w:r>
              <w:r w:rsidRPr="00544C14">
                <w:rPr>
                  <w:rFonts w:ascii="Arial" w:hAnsi="Arial" w:cs="Arial"/>
                  <w:b/>
                  <w:bCs/>
                  <w:highlight w:val="green"/>
                </w:rPr>
                <w:t>Existing Agreements</w:t>
              </w:r>
              <w:r w:rsidRPr="00544C14">
                <w:rPr>
                  <w:rFonts w:ascii="Arial" w:hAnsi="Arial" w:cs="Arial"/>
                  <w:highlight w:val="green"/>
                </w:rPr>
                <w:t xml:space="preserve"> for a </w:t>
              </w:r>
              <w:r w:rsidRPr="00544C14">
                <w:rPr>
                  <w:rFonts w:ascii="Arial" w:hAnsi="Arial" w:cs="Arial"/>
                  <w:b/>
                  <w:bCs/>
                  <w:highlight w:val="green"/>
                </w:rPr>
                <w:t>Project</w:t>
              </w:r>
              <w:r w:rsidRPr="00544C14">
                <w:rPr>
                  <w:rFonts w:ascii="Arial" w:hAnsi="Arial" w:cs="Arial"/>
                  <w:highlight w:val="green"/>
                </w:rPr>
                <w:t xml:space="preserve"> to be given the status of </w:t>
              </w:r>
              <w:r w:rsidRPr="00544C14">
                <w:rPr>
                  <w:rFonts w:ascii="Arial" w:hAnsi="Arial" w:cs="Arial"/>
                  <w:b/>
                  <w:bCs/>
                  <w:highlight w:val="green"/>
                </w:rPr>
                <w:t>Gate 2 Existing Agreements</w:t>
              </w:r>
              <w:r w:rsidRPr="00544C14">
                <w:rPr>
                  <w:rFonts w:ascii="Arial" w:hAnsi="Arial" w:cs="Arial"/>
                  <w:highlight w:val="green"/>
                </w:rPr>
                <w:t>;</w:t>
              </w:r>
              <w:r w:rsidR="002C1D61">
                <w:rPr>
                  <w:rFonts w:ascii="Arial" w:hAnsi="Arial" w:cs="Arial"/>
                </w:rPr>
                <w:t xml:space="preserve"> </w:t>
              </w:r>
            </w:ins>
          </w:p>
          <w:p w14:paraId="2D2EFEE7" w14:textId="77777777" w:rsidR="00AA7FA9" w:rsidRPr="004E4C04" w:rsidRDefault="00AA7FA9" w:rsidP="00D605D4">
            <w:pPr>
              <w:pStyle w:val="BodyText"/>
              <w:jc w:val="both"/>
              <w:rPr>
                <w:ins w:id="213" w:author="Author"/>
                <w:lang w:eastAsia="en-GB"/>
              </w:rPr>
            </w:pPr>
          </w:p>
        </w:tc>
      </w:tr>
      <w:tr w:rsidR="00AA7FA9" w14:paraId="758FD40F" w14:textId="77777777" w:rsidTr="00D605D4">
        <w:trPr>
          <w:trHeight w:val="66"/>
          <w:ins w:id="214" w:author="Author"/>
        </w:trPr>
        <w:tc>
          <w:tcPr>
            <w:tcW w:w="2695" w:type="dxa"/>
          </w:tcPr>
          <w:p w14:paraId="1CAFF4B9" w14:textId="77777777" w:rsidR="00AA7FA9" w:rsidRDefault="00AA7FA9" w:rsidP="00C30926">
            <w:pPr>
              <w:ind w:left="3600" w:hanging="3600"/>
              <w:rPr>
                <w:ins w:id="215" w:author="Author"/>
                <w:rFonts w:ascii="Arial" w:hAnsi="Arial" w:cs="Arial"/>
                <w:b/>
                <w:szCs w:val="22"/>
              </w:rPr>
            </w:pPr>
          </w:p>
        </w:tc>
        <w:tc>
          <w:tcPr>
            <w:tcW w:w="6662" w:type="dxa"/>
          </w:tcPr>
          <w:p w14:paraId="254C2763" w14:textId="77777777" w:rsidR="00AA7FA9" w:rsidRPr="004E4C04" w:rsidRDefault="00AA7FA9" w:rsidP="00C30926">
            <w:pPr>
              <w:rPr>
                <w:ins w:id="216" w:author="Author"/>
                <w:rFonts w:ascii="Arial" w:hAnsi="Arial" w:cs="Arial"/>
                <w:szCs w:val="22"/>
                <w:lang w:eastAsia="en-GB"/>
              </w:rPr>
            </w:pPr>
          </w:p>
        </w:tc>
      </w:tr>
      <w:tr w:rsidR="00AA7FA9" w14:paraId="32283BB1" w14:textId="77777777" w:rsidTr="003A67C0">
        <w:trPr>
          <w:trHeight w:val="300"/>
          <w:ins w:id="217" w:author="Author"/>
        </w:trPr>
        <w:tc>
          <w:tcPr>
            <w:tcW w:w="2695" w:type="dxa"/>
          </w:tcPr>
          <w:p w14:paraId="55905E15" w14:textId="77777777" w:rsidR="002C1D61" w:rsidRDefault="002C1D61" w:rsidP="002C1D61">
            <w:pPr>
              <w:pStyle w:val="BodyText"/>
              <w:rPr>
                <w:ins w:id="218" w:author="Author"/>
                <w:rFonts w:ascii="Arial" w:hAnsi="Arial" w:cs="Arial"/>
                <w:b/>
                <w:bCs/>
              </w:rPr>
            </w:pPr>
            <w:ins w:id="219" w:author="Author">
              <w:r w:rsidRPr="00544C14">
                <w:rPr>
                  <w:rFonts w:ascii="Arial" w:hAnsi="Arial" w:cs="Arial"/>
                  <w:b/>
                  <w:bCs/>
                  <w:highlight w:val="green"/>
                </w:rPr>
                <w:t>“EA Request Window”</w:t>
              </w:r>
            </w:ins>
          </w:p>
          <w:p w14:paraId="1D8D7140" w14:textId="77777777" w:rsidR="00AA7FA9" w:rsidRDefault="00AA7FA9" w:rsidP="00C30926">
            <w:pPr>
              <w:ind w:left="3600" w:hanging="3600"/>
              <w:rPr>
                <w:ins w:id="220" w:author="Author"/>
                <w:rFonts w:ascii="Arial" w:hAnsi="Arial" w:cs="Arial"/>
                <w:b/>
                <w:szCs w:val="22"/>
              </w:rPr>
            </w:pPr>
          </w:p>
        </w:tc>
        <w:tc>
          <w:tcPr>
            <w:tcW w:w="6662" w:type="dxa"/>
          </w:tcPr>
          <w:p w14:paraId="6856245B" w14:textId="77777777" w:rsidR="002C1D61" w:rsidRDefault="002C1D61" w:rsidP="002C1D61">
            <w:pPr>
              <w:pStyle w:val="BodyText"/>
              <w:jc w:val="both"/>
              <w:rPr>
                <w:ins w:id="221" w:author="Author"/>
                <w:rFonts w:ascii="Arial" w:hAnsi="Arial" w:cs="Arial"/>
              </w:rPr>
            </w:pPr>
            <w:ins w:id="222" w:author="Author">
              <w:r w:rsidRPr="00544C14">
                <w:rPr>
                  <w:rFonts w:ascii="Arial" w:hAnsi="Arial" w:cs="Arial"/>
                  <w:highlight w:val="green"/>
                </w:rPr>
                <w:t xml:space="preserve">the period of time determined by </w:t>
              </w:r>
              <w:r w:rsidRPr="00544C14">
                <w:rPr>
                  <w:rFonts w:ascii="Arial" w:hAnsi="Arial" w:cs="Arial"/>
                  <w:b/>
                  <w:bCs/>
                  <w:highlight w:val="green"/>
                </w:rPr>
                <w:t>The Company</w:t>
              </w:r>
              <w:r w:rsidRPr="00544C14">
                <w:rPr>
                  <w:rFonts w:ascii="Arial" w:hAnsi="Arial" w:cs="Arial"/>
                  <w:highlight w:val="green"/>
                </w:rPr>
                <w:t xml:space="preserve"> in accordance with the </w:t>
              </w:r>
              <w:r w:rsidRPr="00544C14">
                <w:rPr>
                  <w:rFonts w:ascii="Arial" w:hAnsi="Arial" w:cs="Arial"/>
                  <w:b/>
                  <w:bCs/>
                  <w:highlight w:val="green"/>
                </w:rPr>
                <w:t>Gated Process for Projects with Existing Agreements</w:t>
              </w:r>
              <w:r w:rsidRPr="00544C14">
                <w:rPr>
                  <w:rFonts w:ascii="Arial" w:hAnsi="Arial" w:cs="Arial"/>
                  <w:highlight w:val="green"/>
                </w:rPr>
                <w:t xml:space="preserve"> starting and finishing on the dates for this as set out in the </w:t>
              </w:r>
              <w:r w:rsidRPr="00544C14">
                <w:rPr>
                  <w:rFonts w:ascii="Arial" w:hAnsi="Arial" w:cs="Arial"/>
                  <w:b/>
                  <w:bCs/>
                  <w:highlight w:val="green"/>
                </w:rPr>
                <w:t>EA Timetable</w:t>
              </w:r>
              <w:r w:rsidRPr="00544C14">
                <w:rPr>
                  <w:rFonts w:ascii="Arial" w:hAnsi="Arial" w:cs="Arial"/>
                  <w:highlight w:val="green"/>
                </w:rPr>
                <w:t xml:space="preserve"> with the start date not being less than 4 weeks from the </w:t>
              </w:r>
              <w:r w:rsidRPr="00544C14">
                <w:rPr>
                  <w:rFonts w:ascii="Arial" w:hAnsi="Arial" w:cs="Arial"/>
                  <w:b/>
                  <w:bCs/>
                  <w:highlight w:val="green"/>
                </w:rPr>
                <w:t>CMP435 Implementation Date</w:t>
              </w:r>
              <w:r w:rsidRPr="00544C14">
                <w:rPr>
                  <w:rFonts w:ascii="Arial" w:hAnsi="Arial" w:cs="Arial"/>
                  <w:highlight w:val="green"/>
                </w:rPr>
                <w:t xml:space="preserve"> and the duration being not less 2 weeks;</w:t>
              </w:r>
            </w:ins>
          </w:p>
          <w:p w14:paraId="563E6151" w14:textId="77777777" w:rsidR="00AA7FA9" w:rsidRPr="004E4C04" w:rsidRDefault="00AA7FA9" w:rsidP="00C30926">
            <w:pPr>
              <w:rPr>
                <w:ins w:id="223" w:author="Author"/>
                <w:rFonts w:ascii="Arial" w:hAnsi="Arial" w:cs="Arial"/>
                <w:szCs w:val="22"/>
                <w:lang w:eastAsia="en-GB"/>
              </w:rPr>
            </w:pPr>
          </w:p>
        </w:tc>
      </w:tr>
      <w:tr w:rsidR="00AA7FA9" w14:paraId="7409CC21" w14:textId="77777777" w:rsidTr="003A67C0">
        <w:trPr>
          <w:trHeight w:val="300"/>
          <w:ins w:id="224" w:author="Author"/>
        </w:trPr>
        <w:tc>
          <w:tcPr>
            <w:tcW w:w="2695" w:type="dxa"/>
          </w:tcPr>
          <w:p w14:paraId="0C1C649E" w14:textId="77777777" w:rsidR="002C1D61" w:rsidRDefault="002C1D61" w:rsidP="002C1D61">
            <w:pPr>
              <w:pStyle w:val="BodyText"/>
              <w:rPr>
                <w:ins w:id="225" w:author="Author"/>
                <w:rFonts w:ascii="Arial" w:hAnsi="Arial" w:cs="Arial"/>
                <w:b/>
                <w:bCs/>
              </w:rPr>
            </w:pPr>
            <w:ins w:id="226" w:author="Author">
              <w:r w:rsidRPr="00544C14">
                <w:rPr>
                  <w:rFonts w:ascii="Arial" w:hAnsi="Arial" w:cs="Arial"/>
                  <w:b/>
                  <w:bCs/>
                  <w:highlight w:val="green"/>
                </w:rPr>
                <w:t>"EA Timetable”</w:t>
              </w:r>
            </w:ins>
          </w:p>
          <w:p w14:paraId="533EACCF" w14:textId="77777777" w:rsidR="00AA7FA9" w:rsidRDefault="00AA7FA9" w:rsidP="00C30926">
            <w:pPr>
              <w:ind w:left="3600" w:hanging="3600"/>
              <w:rPr>
                <w:ins w:id="227" w:author="Author"/>
                <w:rFonts w:ascii="Arial" w:hAnsi="Arial" w:cs="Arial"/>
                <w:b/>
                <w:szCs w:val="22"/>
              </w:rPr>
            </w:pPr>
          </w:p>
        </w:tc>
        <w:tc>
          <w:tcPr>
            <w:tcW w:w="6662" w:type="dxa"/>
          </w:tcPr>
          <w:p w14:paraId="2393238E" w14:textId="77777777" w:rsidR="002C1D61" w:rsidRPr="00123429" w:rsidRDefault="002C1D61" w:rsidP="002C1D61">
            <w:pPr>
              <w:pStyle w:val="BodyText"/>
              <w:jc w:val="both"/>
              <w:rPr>
                <w:ins w:id="228" w:author="Author"/>
                <w:rFonts w:ascii="Arial" w:hAnsi="Arial" w:cs="Arial"/>
              </w:rPr>
            </w:pPr>
            <w:ins w:id="229" w:author="Author">
              <w:r w:rsidRPr="00544C14">
                <w:rPr>
                  <w:rFonts w:ascii="Arial" w:hAnsi="Arial" w:cs="Arial"/>
                  <w:highlight w:val="green"/>
                </w:rPr>
                <w:t xml:space="preserve">the timetable setting out the timings (start and end dates and durations) of the various stages of the </w:t>
              </w:r>
              <w:r w:rsidRPr="00544C14">
                <w:rPr>
                  <w:rFonts w:ascii="Arial" w:hAnsi="Arial" w:cs="Arial"/>
                  <w:b/>
                  <w:bCs/>
                  <w:highlight w:val="green"/>
                </w:rPr>
                <w:t>Gated Process for Projects with Existing Agreements</w:t>
              </w:r>
              <w:r w:rsidRPr="00544C14">
                <w:rPr>
                  <w:rFonts w:ascii="Arial" w:hAnsi="Arial" w:cs="Arial"/>
                  <w:highlight w:val="green"/>
                </w:rPr>
                <w:t>;</w:t>
              </w:r>
            </w:ins>
          </w:p>
          <w:p w14:paraId="267866BB" w14:textId="77777777" w:rsidR="00AA7FA9" w:rsidRPr="004E4C04" w:rsidRDefault="00AA7FA9" w:rsidP="00C30926">
            <w:pPr>
              <w:rPr>
                <w:ins w:id="230" w:author="Author"/>
                <w:rFonts w:ascii="Arial" w:hAnsi="Arial" w:cs="Arial"/>
                <w:szCs w:val="22"/>
                <w:lang w:eastAsia="en-GB"/>
              </w:rPr>
            </w:pPr>
          </w:p>
        </w:tc>
      </w:tr>
      <w:tr w:rsidR="00C30926" w14:paraId="3326E058" w14:textId="77777777" w:rsidTr="003A67C0">
        <w:trPr>
          <w:trHeight w:val="300"/>
        </w:trPr>
        <w:tc>
          <w:tcPr>
            <w:tcW w:w="2695" w:type="dxa"/>
          </w:tcPr>
          <w:p w14:paraId="4E28ECE8" w14:textId="4FF2FCBF" w:rsidR="00C30926" w:rsidRDefault="00C30926" w:rsidP="00C30926">
            <w:pPr>
              <w:pStyle w:val="BodyText"/>
              <w:rPr>
                <w:rFonts w:ascii="Arial" w:hAnsi="Arial" w:cs="Arial"/>
                <w:b/>
                <w:bCs/>
              </w:rPr>
            </w:pPr>
            <w:r>
              <w:rPr>
                <w:rFonts w:ascii="Arial" w:hAnsi="Arial" w:cs="Arial"/>
                <w:b/>
                <w:bCs/>
              </w:rPr>
              <w:t>"Earthing"</w:t>
            </w:r>
          </w:p>
        </w:tc>
        <w:tc>
          <w:tcPr>
            <w:tcW w:w="6662" w:type="dxa"/>
          </w:tcPr>
          <w:p w14:paraId="13154C90" w14:textId="2CEC81F0"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21809601" w14:textId="77777777" w:rsidTr="003A67C0">
        <w:trPr>
          <w:trHeight w:val="300"/>
        </w:trPr>
        <w:tc>
          <w:tcPr>
            <w:tcW w:w="2695" w:type="dxa"/>
          </w:tcPr>
          <w:p w14:paraId="2D4DE61B" w14:textId="450D5A01" w:rsidR="00C30926" w:rsidRDefault="00C30926" w:rsidP="00C30926">
            <w:pPr>
              <w:pStyle w:val="BodyText"/>
              <w:rPr>
                <w:rFonts w:ascii="Arial" w:hAnsi="Arial" w:cs="Arial"/>
                <w:b/>
                <w:bCs/>
              </w:rPr>
            </w:pPr>
            <w:r>
              <w:rPr>
                <w:rFonts w:ascii="Arial" w:hAnsi="Arial" w:cs="Arial"/>
                <w:b/>
                <w:bCs/>
              </w:rPr>
              <w:t>“EBR Amendment”</w:t>
            </w:r>
          </w:p>
        </w:tc>
        <w:tc>
          <w:tcPr>
            <w:tcW w:w="6662" w:type="dxa"/>
          </w:tcPr>
          <w:p w14:paraId="20817560" w14:textId="489F0F93" w:rsidR="00C30926" w:rsidRPr="00BB683E" w:rsidRDefault="00C30926" w:rsidP="00C30926">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C30926" w:rsidRPr="007526CA" w14:paraId="61F9A7E2" w14:textId="77777777" w:rsidTr="003A67C0">
        <w:trPr>
          <w:trHeight w:val="300"/>
        </w:trPr>
        <w:tc>
          <w:tcPr>
            <w:tcW w:w="2695" w:type="dxa"/>
          </w:tcPr>
          <w:p w14:paraId="2EA2C0F6" w14:textId="61B094F1" w:rsidR="00C30926" w:rsidRDefault="00C30926" w:rsidP="00C30926">
            <w:pPr>
              <w:pStyle w:val="BodyText"/>
              <w:rPr>
                <w:rFonts w:ascii="Arial" w:hAnsi="Arial" w:cs="Arial"/>
                <w:b/>
                <w:bCs/>
              </w:rPr>
            </w:pPr>
            <w:r>
              <w:rPr>
                <w:rFonts w:ascii="Arial" w:hAnsi="Arial" w:cs="Arial"/>
                <w:b/>
                <w:bCs/>
              </w:rPr>
              <w:t>“EBR Article 18 Terms and Conditions</w:t>
            </w:r>
          </w:p>
        </w:tc>
        <w:tc>
          <w:tcPr>
            <w:tcW w:w="6662" w:type="dxa"/>
          </w:tcPr>
          <w:p w14:paraId="34D17170" w14:textId="6BD35F17" w:rsidR="00C30926" w:rsidRPr="007526CA" w:rsidRDefault="00C30926" w:rsidP="00C30926">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C30926" w14:paraId="0D577C80" w14:textId="77777777" w:rsidTr="003A67C0">
        <w:trPr>
          <w:trHeight w:val="300"/>
        </w:trPr>
        <w:tc>
          <w:tcPr>
            <w:tcW w:w="2695" w:type="dxa"/>
          </w:tcPr>
          <w:p w14:paraId="442816FD" w14:textId="77777777" w:rsidR="00C30926" w:rsidRDefault="00C30926" w:rsidP="00C30926">
            <w:pPr>
              <w:pStyle w:val="BodyText"/>
              <w:rPr>
                <w:rFonts w:ascii="Arial" w:hAnsi="Arial" w:cs="Arial"/>
                <w:b/>
                <w:bCs/>
              </w:rPr>
            </w:pPr>
            <w:r>
              <w:rPr>
                <w:rFonts w:ascii="Arial" w:hAnsi="Arial" w:cs="Arial"/>
                <w:b/>
                <w:bCs/>
              </w:rPr>
              <w:t>"EdF Documents"</w:t>
            </w:r>
          </w:p>
        </w:tc>
        <w:tc>
          <w:tcPr>
            <w:tcW w:w="6662" w:type="dxa"/>
          </w:tcPr>
          <w:p w14:paraId="5106CF9C" w14:textId="77777777" w:rsidR="00C30926" w:rsidRDefault="00C30926" w:rsidP="00C30926">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30926" w14:paraId="61085FC9" w14:textId="77777777" w:rsidTr="003A67C0">
        <w:trPr>
          <w:trHeight w:val="300"/>
        </w:trPr>
        <w:tc>
          <w:tcPr>
            <w:tcW w:w="2695" w:type="dxa"/>
          </w:tcPr>
          <w:p w14:paraId="041D133C" w14:textId="4B39E47E" w:rsidR="00222060" w:rsidRDefault="00222060" w:rsidP="00C30926">
            <w:pPr>
              <w:pStyle w:val="BodyText"/>
              <w:rPr>
                <w:ins w:id="231" w:author="Author"/>
                <w:rFonts w:ascii="Arial" w:hAnsi="Arial" w:cs="Arial"/>
                <w:b/>
                <w:bCs/>
              </w:rPr>
            </w:pPr>
            <w:ins w:id="232" w:author="Author">
              <w:r w:rsidRPr="00544C14">
                <w:rPr>
                  <w:rFonts w:ascii="Arial" w:hAnsi="Arial" w:cs="Arial"/>
                  <w:b/>
                  <w:bCs/>
                  <w:highlight w:val="green"/>
                </w:rPr>
                <w:t>“Effective”</w:t>
              </w:r>
            </w:ins>
          </w:p>
          <w:p w14:paraId="0196A7B7" w14:textId="77777777" w:rsidR="000257E3" w:rsidRDefault="000257E3" w:rsidP="00C30926">
            <w:pPr>
              <w:pStyle w:val="BodyText"/>
              <w:rPr>
                <w:ins w:id="233" w:author="Author"/>
                <w:rFonts w:ascii="Arial" w:hAnsi="Arial" w:cs="Arial"/>
                <w:b/>
                <w:bCs/>
              </w:rPr>
            </w:pPr>
          </w:p>
          <w:p w14:paraId="704FF265" w14:textId="52722F8A" w:rsidR="00C30926" w:rsidRDefault="00C30926" w:rsidP="00C30926">
            <w:pPr>
              <w:pStyle w:val="BodyText"/>
              <w:rPr>
                <w:rFonts w:ascii="Arial" w:hAnsi="Arial" w:cs="Arial"/>
                <w:b/>
                <w:bCs/>
              </w:rPr>
            </w:pPr>
            <w:r>
              <w:rPr>
                <w:rFonts w:ascii="Arial" w:hAnsi="Arial" w:cs="Arial"/>
                <w:b/>
                <w:bCs/>
              </w:rPr>
              <w:t>"Election Timetable"</w:t>
            </w:r>
          </w:p>
        </w:tc>
        <w:tc>
          <w:tcPr>
            <w:tcW w:w="6662" w:type="dxa"/>
          </w:tcPr>
          <w:p w14:paraId="4786AB1C" w14:textId="7EE16C3C" w:rsidR="00222060" w:rsidRDefault="000257E3" w:rsidP="00C30926">
            <w:pPr>
              <w:pStyle w:val="BodyText"/>
              <w:jc w:val="both"/>
              <w:rPr>
                <w:ins w:id="234" w:author="Author"/>
                <w:rFonts w:ascii="Arial" w:hAnsi="Arial" w:cs="Arial"/>
              </w:rPr>
            </w:pPr>
            <w:ins w:id="235" w:author="Author">
              <w:r w:rsidRPr="00544C14">
                <w:rPr>
                  <w:rFonts w:ascii="Arial" w:hAnsi="Arial" w:cs="Arial"/>
                  <w:highlight w:val="green"/>
                </w:rPr>
                <w:t xml:space="preserve">an </w:t>
              </w:r>
              <w:r w:rsidRPr="00544C14">
                <w:rPr>
                  <w:rFonts w:ascii="Arial" w:hAnsi="Arial" w:cs="Arial"/>
                  <w:b/>
                  <w:bCs/>
                  <w:highlight w:val="green"/>
                </w:rPr>
                <w:t>EA Request</w:t>
              </w:r>
              <w:r w:rsidRPr="00544C14">
                <w:rPr>
                  <w:rFonts w:ascii="Arial" w:hAnsi="Arial" w:cs="Arial"/>
                  <w:highlight w:val="green"/>
                </w:rPr>
                <w:t xml:space="preserve"> is effective when in the opinion of </w:t>
              </w:r>
              <w:r w:rsidRPr="00544C14">
                <w:rPr>
                  <w:rFonts w:ascii="Arial" w:hAnsi="Arial" w:cs="Arial"/>
                  <w:b/>
                  <w:bCs/>
                  <w:highlight w:val="green"/>
                </w:rPr>
                <w:t>The Company</w:t>
              </w:r>
              <w:r w:rsidRPr="00544C14">
                <w:rPr>
                  <w:rFonts w:ascii="Arial" w:hAnsi="Arial" w:cs="Arial"/>
                  <w:highlight w:val="green"/>
                </w:rPr>
                <w:t xml:space="preserve"> acting reasonably the </w:t>
              </w:r>
              <w:r w:rsidRPr="00544C14">
                <w:rPr>
                  <w:rFonts w:ascii="Arial" w:hAnsi="Arial" w:cs="Arial"/>
                  <w:b/>
                  <w:bCs/>
                  <w:highlight w:val="green"/>
                </w:rPr>
                <w:t>EA Request</w:t>
              </w:r>
              <w:r w:rsidRPr="00544C14">
                <w:rPr>
                  <w:rFonts w:ascii="Arial" w:hAnsi="Arial" w:cs="Arial"/>
                  <w:highlight w:val="green"/>
                </w:rPr>
                <w:t xml:space="preserve"> meets the requirements at Paragraph 18.8;</w:t>
              </w:r>
            </w:ins>
          </w:p>
          <w:p w14:paraId="4612F9DD" w14:textId="4373AB7D" w:rsidR="00C30926" w:rsidRDefault="00C30926" w:rsidP="00C30926">
            <w:pPr>
              <w:pStyle w:val="BodyText"/>
              <w:jc w:val="both"/>
              <w:rPr>
                <w:rFonts w:ascii="Arial" w:hAnsi="Arial" w:cs="Arial"/>
              </w:rPr>
            </w:pPr>
            <w:r>
              <w:rPr>
                <w:rFonts w:ascii="Arial" w:hAnsi="Arial" w:cs="Arial"/>
              </w:rPr>
              <w:t xml:space="preserve">as defined in Paragraph 8A.1.2.1; </w:t>
            </w:r>
          </w:p>
        </w:tc>
      </w:tr>
      <w:tr w:rsidR="00C30926" w14:paraId="76E89921" w14:textId="77777777" w:rsidTr="003A67C0">
        <w:trPr>
          <w:trHeight w:val="300"/>
        </w:trPr>
        <w:tc>
          <w:tcPr>
            <w:tcW w:w="2695" w:type="dxa"/>
          </w:tcPr>
          <w:p w14:paraId="194F8D52" w14:textId="77777777" w:rsidR="00C30926" w:rsidRDefault="00C30926" w:rsidP="00C30926">
            <w:pPr>
              <w:pStyle w:val="BodyText"/>
              <w:rPr>
                <w:rFonts w:ascii="Arial" w:hAnsi="Arial" w:cs="Arial"/>
                <w:b/>
                <w:bCs/>
              </w:rPr>
            </w:pPr>
            <w:r>
              <w:rPr>
                <w:rFonts w:ascii="Arial" w:hAnsi="Arial" w:cs="Arial"/>
                <w:b/>
                <w:bCs/>
              </w:rPr>
              <w:t>"Election Year"</w:t>
            </w:r>
          </w:p>
        </w:tc>
        <w:tc>
          <w:tcPr>
            <w:tcW w:w="6662" w:type="dxa"/>
          </w:tcPr>
          <w:p w14:paraId="1BED3A77" w14:textId="77777777" w:rsidR="00C30926" w:rsidRDefault="00C30926" w:rsidP="00C30926">
            <w:pPr>
              <w:pStyle w:val="BodyText"/>
              <w:jc w:val="both"/>
              <w:rPr>
                <w:rFonts w:ascii="Arial" w:hAnsi="Arial" w:cs="Arial"/>
              </w:rPr>
            </w:pPr>
            <w:r>
              <w:rPr>
                <w:rFonts w:ascii="Arial" w:hAnsi="Arial" w:cs="Arial"/>
              </w:rPr>
              <w:t xml:space="preserve">as defined in Paragraph 8A.1.1.2; </w:t>
            </w:r>
          </w:p>
        </w:tc>
      </w:tr>
      <w:tr w:rsidR="00C30926" w14:paraId="2887DA9D" w14:textId="77777777" w:rsidTr="003A67C0">
        <w:trPr>
          <w:trHeight w:val="300"/>
        </w:trPr>
        <w:tc>
          <w:tcPr>
            <w:tcW w:w="2695" w:type="dxa"/>
          </w:tcPr>
          <w:p w14:paraId="3246C4EF" w14:textId="56EC9A1C" w:rsidR="00C30926" w:rsidRDefault="00C30926" w:rsidP="00C30926">
            <w:pPr>
              <w:pStyle w:val="BodyText"/>
              <w:rPr>
                <w:rFonts w:ascii="Arial" w:hAnsi="Arial" w:cs="Arial"/>
                <w:b/>
                <w:bCs/>
              </w:rPr>
            </w:pPr>
            <w:r>
              <w:rPr>
                <w:rFonts w:ascii="Arial" w:hAnsi="Arial" w:cs="Arial"/>
                <w:b/>
                <w:bCs/>
              </w:rPr>
              <w:t>"Electricity Arbitration Association"</w:t>
            </w:r>
          </w:p>
        </w:tc>
        <w:tc>
          <w:tcPr>
            <w:tcW w:w="6662" w:type="dxa"/>
          </w:tcPr>
          <w:p w14:paraId="3060B42A" w14:textId="77777777" w:rsidR="00C30926" w:rsidRDefault="00C30926" w:rsidP="00C30926">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5FFDD957" w14:textId="77777777" w:rsidR="00C30926" w:rsidRDefault="00C30926" w:rsidP="00C30926">
            <w:pPr>
              <w:pStyle w:val="BodyText"/>
              <w:jc w:val="both"/>
              <w:rPr>
                <w:rFonts w:ascii="Arial" w:hAnsi="Arial" w:cs="Arial"/>
              </w:rPr>
            </w:pPr>
          </w:p>
        </w:tc>
      </w:tr>
      <w:tr w:rsidR="00C30926" w14:paraId="5033480C" w14:textId="77777777" w:rsidTr="003A67C0">
        <w:trPr>
          <w:trHeight w:val="300"/>
        </w:trPr>
        <w:tc>
          <w:tcPr>
            <w:tcW w:w="2695" w:type="dxa"/>
          </w:tcPr>
          <w:p w14:paraId="71FA909B" w14:textId="77777777" w:rsidR="00C30926" w:rsidRDefault="00C30926" w:rsidP="00C30926">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C30926" w:rsidRPr="000A3FD7" w:rsidRDefault="00C30926" w:rsidP="00C30926">
            <w:pPr>
              <w:pStyle w:val="BodyText"/>
            </w:pPr>
          </w:p>
        </w:tc>
        <w:tc>
          <w:tcPr>
            <w:tcW w:w="6662" w:type="dxa"/>
          </w:tcPr>
          <w:p w14:paraId="0A249E53" w14:textId="7D90F378" w:rsidR="00C30926" w:rsidRDefault="00C30926" w:rsidP="00C30926">
            <w:pPr>
              <w:pStyle w:val="Default"/>
              <w:jc w:val="both"/>
              <w:rPr>
                <w:sz w:val="23"/>
                <w:szCs w:val="23"/>
              </w:rPr>
            </w:pPr>
            <w:r>
              <w:rPr>
                <w:sz w:val="23"/>
                <w:szCs w:val="23"/>
              </w:rPr>
              <w:t xml:space="preserve">means the English version of Commission Regulation (EU) 2017/2195 as converted into </w:t>
            </w:r>
            <w:r>
              <w:rPr>
                <w:b/>
                <w:bCs/>
                <w:sz w:val="23"/>
                <w:szCs w:val="23"/>
              </w:rPr>
              <w:t>Assimilated Law</w:t>
            </w:r>
            <w:r>
              <w:rPr>
                <w:sz w:val="23"/>
                <w:szCs w:val="23"/>
              </w:rPr>
              <w:t xml:space="preserve">; </w:t>
            </w:r>
          </w:p>
          <w:p w14:paraId="733EEDBC" w14:textId="54951276" w:rsidR="00C30926" w:rsidRDefault="00C30926" w:rsidP="00C30926">
            <w:pPr>
              <w:pStyle w:val="BodyText"/>
              <w:jc w:val="both"/>
              <w:rPr>
                <w:rFonts w:ascii="Arial" w:hAnsi="Arial" w:cs="Arial"/>
              </w:rPr>
            </w:pPr>
          </w:p>
        </w:tc>
      </w:tr>
      <w:tr w:rsidR="00C30926" w14:paraId="1C62A7E3" w14:textId="77777777" w:rsidTr="003A67C0">
        <w:trPr>
          <w:trHeight w:val="300"/>
        </w:trPr>
        <w:tc>
          <w:tcPr>
            <w:tcW w:w="2695" w:type="dxa"/>
            <w:vAlign w:val="center"/>
          </w:tcPr>
          <w:p w14:paraId="5A5FCCD9" w14:textId="77777777" w:rsidR="00C30926" w:rsidRPr="004C79EC" w:rsidRDefault="00C30926" w:rsidP="00C30926">
            <w:pPr>
              <w:pStyle w:val="BodyText"/>
              <w:rPr>
                <w:rFonts w:ascii="Arial" w:hAnsi="Arial" w:cs="Arial"/>
                <w:b/>
                <w:bCs/>
              </w:rPr>
            </w:pPr>
            <w:r w:rsidRPr="004C79EC">
              <w:rPr>
                <w:rFonts w:ascii="Arial" w:hAnsi="Arial" w:cs="Arial"/>
                <w:b/>
                <w:bCs/>
                <w:color w:val="000000"/>
                <w:lang w:eastAsia="en-GB"/>
              </w:rPr>
              <w:t>“Electricity Generation”</w:t>
            </w:r>
          </w:p>
        </w:tc>
        <w:tc>
          <w:tcPr>
            <w:tcW w:w="6662" w:type="dxa"/>
          </w:tcPr>
          <w:p w14:paraId="28428E87"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C30926" w14:paraId="65F499E7" w14:textId="77777777" w:rsidTr="003A67C0">
        <w:trPr>
          <w:trHeight w:val="300"/>
        </w:trPr>
        <w:tc>
          <w:tcPr>
            <w:tcW w:w="2695" w:type="dxa"/>
          </w:tcPr>
          <w:p w14:paraId="0FCF76F3" w14:textId="77777777" w:rsidR="00C30926" w:rsidRPr="004C79EC" w:rsidRDefault="00C30926" w:rsidP="00C30926">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662" w:type="dxa"/>
            <w:vAlign w:val="center"/>
          </w:tcPr>
          <w:p w14:paraId="251306B2" w14:textId="77777777" w:rsidR="00C30926" w:rsidRPr="004C79EC" w:rsidRDefault="00C30926" w:rsidP="00C30926">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C30926" w14:paraId="4079524A" w14:textId="77777777" w:rsidTr="003A67C0">
        <w:trPr>
          <w:trHeight w:val="300"/>
        </w:trPr>
        <w:tc>
          <w:tcPr>
            <w:tcW w:w="2695" w:type="dxa"/>
          </w:tcPr>
          <w:p w14:paraId="73C11871" w14:textId="77777777" w:rsidR="00C30926" w:rsidRDefault="00C30926" w:rsidP="00C30926">
            <w:pPr>
              <w:pStyle w:val="BodyText"/>
              <w:rPr>
                <w:rFonts w:ascii="Arial" w:hAnsi="Arial" w:cs="Arial"/>
                <w:b/>
                <w:bCs/>
              </w:rPr>
            </w:pPr>
            <w:r>
              <w:rPr>
                <w:rFonts w:ascii="Arial" w:hAnsi="Arial" w:cs="Arial"/>
                <w:b/>
                <w:bCs/>
              </w:rPr>
              <w:t>“Electricity Regulation”</w:t>
            </w:r>
          </w:p>
        </w:tc>
        <w:tc>
          <w:tcPr>
            <w:tcW w:w="6662" w:type="dxa"/>
          </w:tcPr>
          <w:p w14:paraId="51D3ABF9" w14:textId="3CD92C18" w:rsidR="00C30926" w:rsidRPr="004D5A11" w:rsidRDefault="00C30926" w:rsidP="00C30926">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Pr>
                <w:rFonts w:ascii="Arial" w:hAnsi="Arial" w:cs="Arial"/>
                <w:b/>
                <w:bCs/>
                <w:szCs w:val="22"/>
              </w:rPr>
              <w:t>Assimilated</w:t>
            </w:r>
            <w:r w:rsidRPr="00323775">
              <w:rPr>
                <w:rFonts w:ascii="Arial" w:hAnsi="Arial" w:cs="Arial"/>
                <w:b/>
                <w:bCs/>
                <w:szCs w:val="22"/>
              </w:rPr>
              <w:t xml:space="preserve"> Law</w:t>
            </w:r>
          </w:p>
        </w:tc>
      </w:tr>
      <w:tr w:rsidR="00C30926" w14:paraId="5F38A26A" w14:textId="77777777" w:rsidTr="003A67C0">
        <w:trPr>
          <w:trHeight w:val="300"/>
        </w:trPr>
        <w:tc>
          <w:tcPr>
            <w:tcW w:w="2695" w:type="dxa"/>
          </w:tcPr>
          <w:p w14:paraId="0956AAC4" w14:textId="77777777"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w:t>
            </w:r>
          </w:p>
        </w:tc>
        <w:tc>
          <w:tcPr>
            <w:tcW w:w="6662" w:type="dxa"/>
          </w:tcPr>
          <w:p w14:paraId="5CE1D86D" w14:textId="77777777" w:rsidR="00C30926" w:rsidRPr="00AE20FC" w:rsidRDefault="00C30926" w:rsidP="00C30926">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C30926" w14:paraId="596F0333" w14:textId="77777777" w:rsidTr="003A67C0">
        <w:trPr>
          <w:trHeight w:val="300"/>
        </w:trPr>
        <w:tc>
          <w:tcPr>
            <w:tcW w:w="2695" w:type="dxa"/>
          </w:tcPr>
          <w:p w14:paraId="1ABBAE07" w14:textId="75236C21" w:rsidR="00C30926" w:rsidRPr="00AE20FC" w:rsidRDefault="00C30926" w:rsidP="00C30926">
            <w:pPr>
              <w:pStyle w:val="BodyText"/>
              <w:rPr>
                <w:rFonts w:ascii="Arial" w:hAnsi="Arial" w:cs="Arial"/>
                <w:b/>
                <w:bCs/>
              </w:rPr>
            </w:pPr>
            <w:r w:rsidRPr="00AE20FC">
              <w:rPr>
                <w:rFonts w:ascii="Arial" w:hAnsi="Arial" w:cs="Arial"/>
                <w:b/>
                <w:bCs/>
                <w:color w:val="000000"/>
                <w:lang w:eastAsia="en-GB"/>
              </w:rPr>
              <w:t>“Electricity Storage Facility”</w:t>
            </w:r>
          </w:p>
        </w:tc>
        <w:tc>
          <w:tcPr>
            <w:tcW w:w="6662" w:type="dxa"/>
          </w:tcPr>
          <w:p w14:paraId="2D0FFD23" w14:textId="653D68ED" w:rsidR="00C30926" w:rsidRPr="00E97F6A" w:rsidRDefault="00C30926" w:rsidP="00C30926">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30926" w14:paraId="324143AE" w14:textId="77777777" w:rsidTr="003A67C0">
        <w:trPr>
          <w:trHeight w:val="300"/>
        </w:trPr>
        <w:tc>
          <w:tcPr>
            <w:tcW w:w="2695" w:type="dxa"/>
          </w:tcPr>
          <w:p w14:paraId="1EBB65CF" w14:textId="30A5C8A9"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System Operator Licence” or “ESO Licence”</w:t>
            </w:r>
          </w:p>
        </w:tc>
        <w:tc>
          <w:tcPr>
            <w:tcW w:w="6662" w:type="dxa"/>
          </w:tcPr>
          <w:p w14:paraId="4ED338D6" w14:textId="727D64F7"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m</w:t>
            </w:r>
            <w:r w:rsidRPr="5659255A">
              <w:rPr>
                <w:rFonts w:ascii="Arial" w:hAnsi="Arial" w:cs="Arial"/>
                <w:color w:val="000000" w:themeColor="text1"/>
                <w:lang w:eastAsia="en-GB"/>
              </w:rPr>
              <w:t xml:space="preserve">eans a licence granted or treated as granted under section 6(1)(da) of the Electricity Act 1989; </w:t>
            </w:r>
          </w:p>
        </w:tc>
      </w:tr>
      <w:tr w:rsidR="00C30926" w14:paraId="221AFA13" w14:textId="77777777" w:rsidTr="003A67C0">
        <w:trPr>
          <w:trHeight w:val="300"/>
        </w:trPr>
        <w:tc>
          <w:tcPr>
            <w:tcW w:w="2695" w:type="dxa"/>
          </w:tcPr>
          <w:p w14:paraId="17EB0D17" w14:textId="2F707864" w:rsidR="00C30926" w:rsidRDefault="00C30926" w:rsidP="00C30926">
            <w:pPr>
              <w:pStyle w:val="BodyText"/>
              <w:rPr>
                <w:rFonts w:ascii="Arial" w:hAnsi="Arial" w:cs="Arial"/>
                <w:b/>
                <w:bCs/>
                <w:color w:val="000000" w:themeColor="text1"/>
                <w:lang w:eastAsia="en-GB"/>
              </w:rPr>
            </w:pPr>
            <w:r w:rsidRPr="5659255A">
              <w:rPr>
                <w:rFonts w:ascii="Arial" w:hAnsi="Arial" w:cs="Arial"/>
                <w:b/>
                <w:bCs/>
                <w:color w:val="000000" w:themeColor="text1"/>
                <w:lang w:eastAsia="en-GB"/>
              </w:rPr>
              <w:t>“Electricity Ten Year Statement (ETYS)”</w:t>
            </w:r>
          </w:p>
        </w:tc>
        <w:tc>
          <w:tcPr>
            <w:tcW w:w="6662" w:type="dxa"/>
          </w:tcPr>
          <w:p w14:paraId="56624E95" w14:textId="4F97462D" w:rsidR="00C30926" w:rsidRDefault="00C30926" w:rsidP="00C30926">
            <w:pPr>
              <w:pStyle w:val="BodyText"/>
              <w:jc w:val="both"/>
              <w:rPr>
                <w:rFonts w:ascii="Arial" w:hAnsi="Arial" w:cs="Arial"/>
                <w:color w:val="000000" w:themeColor="text1"/>
                <w:lang w:eastAsia="en-GB"/>
              </w:rPr>
            </w:pPr>
            <w:r>
              <w:rPr>
                <w:rFonts w:ascii="Arial" w:hAnsi="Arial" w:cs="Arial"/>
                <w:color w:val="000000" w:themeColor="text1"/>
                <w:lang w:eastAsia="en-GB"/>
              </w:rPr>
              <w:t>a</w:t>
            </w:r>
            <w:r w:rsidRPr="5659255A">
              <w:rPr>
                <w:rFonts w:ascii="Arial" w:hAnsi="Arial" w:cs="Arial"/>
                <w:color w:val="000000" w:themeColor="text1"/>
                <w:lang w:eastAsia="en-GB"/>
              </w:rPr>
              <w:t>s defined in the Grid Code,</w:t>
            </w:r>
          </w:p>
        </w:tc>
      </w:tr>
      <w:tr w:rsidR="00C30926" w14:paraId="7EA237E9" w14:textId="77777777" w:rsidTr="003A67C0">
        <w:trPr>
          <w:trHeight w:val="300"/>
        </w:trPr>
        <w:tc>
          <w:tcPr>
            <w:tcW w:w="2695" w:type="dxa"/>
          </w:tcPr>
          <w:p w14:paraId="15D82ECD" w14:textId="155C016E" w:rsidR="00C30926" w:rsidRPr="00D62155" w:rsidRDefault="00C30926" w:rsidP="00C30926">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662" w:type="dxa"/>
          </w:tcPr>
          <w:p w14:paraId="2188228D" w14:textId="796BFC4B" w:rsidR="00C30926" w:rsidRPr="00D62155" w:rsidRDefault="00C30926" w:rsidP="00C30926">
            <w:pPr>
              <w:pStyle w:val="BodyText"/>
              <w:jc w:val="both"/>
              <w:rPr>
                <w:rFonts w:ascii="Arial" w:hAnsi="Arial" w:cs="Arial"/>
                <w:lang w:eastAsia="en-GB"/>
              </w:rPr>
            </w:pPr>
            <w:r w:rsidRPr="5659255A">
              <w:rPr>
                <w:rFonts w:ascii="Arial" w:hAnsi="Arial" w:cs="Arial"/>
              </w:rPr>
              <w:t xml:space="preserve">means the English version of Commission Regulation (EU) 2017/1485 as converted into </w:t>
            </w:r>
            <w:r w:rsidRPr="5659255A">
              <w:rPr>
                <w:rFonts w:ascii="Arial" w:hAnsi="Arial" w:cs="Arial"/>
                <w:b/>
                <w:bCs/>
              </w:rPr>
              <w:t xml:space="preserve"> Assimilated Law</w:t>
            </w:r>
            <w:r w:rsidRPr="5659255A">
              <w:rPr>
                <w:rFonts w:ascii="Arial" w:hAnsi="Arial" w:cs="Arial"/>
              </w:rPr>
              <w:t xml:space="preserve">;  </w:t>
            </w:r>
          </w:p>
        </w:tc>
      </w:tr>
      <w:tr w:rsidR="00C30926" w14:paraId="072817D7" w14:textId="77777777" w:rsidTr="003A67C0">
        <w:trPr>
          <w:trHeight w:val="300"/>
        </w:trPr>
        <w:tc>
          <w:tcPr>
            <w:tcW w:w="2695" w:type="dxa"/>
          </w:tcPr>
          <w:p w14:paraId="12DAB36A" w14:textId="77777777" w:rsidR="00C30926" w:rsidRPr="00D62155" w:rsidRDefault="00C30926" w:rsidP="00C30926">
            <w:pPr>
              <w:pStyle w:val="BodyText"/>
              <w:rPr>
                <w:rFonts w:ascii="Arial" w:hAnsi="Arial" w:cs="Arial"/>
                <w:b/>
                <w:bCs/>
              </w:rPr>
            </w:pPr>
            <w:r w:rsidRPr="00D62155">
              <w:rPr>
                <w:rFonts w:ascii="Arial" w:hAnsi="Arial" w:cs="Arial"/>
                <w:b/>
                <w:bCs/>
                <w:lang w:eastAsia="en-GB"/>
              </w:rPr>
              <w:t>“Eligible Services”</w:t>
            </w:r>
          </w:p>
        </w:tc>
        <w:tc>
          <w:tcPr>
            <w:tcW w:w="6662" w:type="dxa"/>
          </w:tcPr>
          <w:p w14:paraId="6B21B4F5" w14:textId="77777777" w:rsidR="00C30926" w:rsidRPr="00D62155" w:rsidRDefault="00C30926" w:rsidP="00C30926">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C30926" w14:paraId="0008E64C" w14:textId="77777777" w:rsidTr="003A67C0">
        <w:trPr>
          <w:trHeight w:val="300"/>
        </w:trPr>
        <w:tc>
          <w:tcPr>
            <w:tcW w:w="2695" w:type="dxa"/>
          </w:tcPr>
          <w:p w14:paraId="282737E6" w14:textId="77777777" w:rsidR="00C30926" w:rsidRPr="000D40DF" w:rsidRDefault="00C30926" w:rsidP="00C30926">
            <w:pPr>
              <w:pStyle w:val="BodyText"/>
              <w:rPr>
                <w:rFonts w:ascii="Arial" w:hAnsi="Arial" w:cs="Arial"/>
                <w:b/>
                <w:bCs/>
              </w:rPr>
            </w:pPr>
            <w:r w:rsidRPr="000D40DF">
              <w:rPr>
                <w:rFonts w:ascii="Arial" w:hAnsi="Arial" w:cs="Arial"/>
                <w:b/>
                <w:bCs/>
                <w:lang w:eastAsia="en-GB"/>
              </w:rPr>
              <w:t>“Eligible Services Facility”</w:t>
            </w:r>
          </w:p>
        </w:tc>
        <w:tc>
          <w:tcPr>
            <w:tcW w:w="6662" w:type="dxa"/>
          </w:tcPr>
          <w:p w14:paraId="03982D27" w14:textId="77777777" w:rsidR="00C30926" w:rsidRPr="000D40DF" w:rsidRDefault="00C30926" w:rsidP="00C30926">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C30926" w14:paraId="16C7DFF8" w14:textId="77777777" w:rsidTr="003A67C0">
        <w:trPr>
          <w:trHeight w:val="300"/>
        </w:trPr>
        <w:tc>
          <w:tcPr>
            <w:tcW w:w="2695" w:type="dxa"/>
          </w:tcPr>
          <w:p w14:paraId="2E95E6DC" w14:textId="77777777" w:rsidR="00C30926" w:rsidRDefault="00C30926" w:rsidP="00C30926">
            <w:pPr>
              <w:pStyle w:val="BodyText"/>
              <w:rPr>
                <w:rFonts w:ascii="Arial" w:hAnsi="Arial" w:cs="Arial"/>
                <w:b/>
                <w:bCs/>
              </w:rPr>
            </w:pPr>
            <w:r>
              <w:rPr>
                <w:rFonts w:ascii="Arial" w:hAnsi="Arial" w:cs="Arial"/>
                <w:b/>
                <w:bCs/>
              </w:rPr>
              <w:t>"Embedded"</w:t>
            </w:r>
          </w:p>
          <w:p w14:paraId="47C63FB1" w14:textId="77777777" w:rsidR="00C30926" w:rsidRDefault="00C30926" w:rsidP="00C30926">
            <w:pPr>
              <w:pStyle w:val="BodyText"/>
              <w:rPr>
                <w:rFonts w:ascii="Arial" w:hAnsi="Arial" w:cs="Arial"/>
                <w:b/>
                <w:bCs/>
              </w:rPr>
            </w:pPr>
          </w:p>
          <w:p w14:paraId="1B8644DE" w14:textId="77777777" w:rsidR="00C30926" w:rsidRDefault="00C30926" w:rsidP="00C30926">
            <w:pPr>
              <w:pStyle w:val="BodyText"/>
              <w:rPr>
                <w:rFonts w:ascii="Arial" w:hAnsi="Arial" w:cs="Arial"/>
                <w:b/>
                <w:bCs/>
              </w:rPr>
            </w:pPr>
          </w:p>
        </w:tc>
        <w:tc>
          <w:tcPr>
            <w:tcW w:w="6662" w:type="dxa"/>
          </w:tcPr>
          <w:p w14:paraId="090CAAC7" w14:textId="77777777" w:rsidR="00C30926" w:rsidRDefault="00C30926" w:rsidP="00C30926">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C30926" w:rsidRDefault="00C30926" w:rsidP="00C30926">
            <w:pPr>
              <w:pStyle w:val="BodyText"/>
              <w:jc w:val="both"/>
              <w:rPr>
                <w:rFonts w:ascii="Arial" w:hAnsi="Arial" w:cs="Arial"/>
              </w:rPr>
            </w:pPr>
            <w:bookmarkStart w:id="236" w:name="_BPDCD_41"/>
            <w:r w:rsidRPr="006153B7">
              <w:rPr>
                <w:rFonts w:ascii="Arial" w:hAnsi="Arial" w:cs="Arial"/>
              </w:rPr>
              <w:t xml:space="preserve">in </w:t>
            </w:r>
            <w:bookmarkEnd w:id="236"/>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C30926" w14:paraId="130E1A51" w14:textId="77777777" w:rsidTr="003A67C0">
        <w:trPr>
          <w:trHeight w:val="300"/>
        </w:trPr>
        <w:tc>
          <w:tcPr>
            <w:tcW w:w="2695" w:type="dxa"/>
          </w:tcPr>
          <w:p w14:paraId="0CE7F494" w14:textId="77777777" w:rsidR="00C30926" w:rsidRDefault="00C30926" w:rsidP="00C30926">
            <w:pPr>
              <w:pStyle w:val="BodyText"/>
              <w:rPr>
                <w:rFonts w:ascii="Arial" w:hAnsi="Arial" w:cs="Arial"/>
                <w:b/>
                <w:bCs/>
              </w:rPr>
            </w:pPr>
            <w:r>
              <w:rPr>
                <w:rFonts w:ascii="Arial" w:hAnsi="Arial" w:cs="Arial"/>
                <w:b/>
                <w:bCs/>
              </w:rPr>
              <w:t>"Embedded Generator MW Register"</w:t>
            </w:r>
          </w:p>
        </w:tc>
        <w:tc>
          <w:tcPr>
            <w:tcW w:w="6662" w:type="dxa"/>
          </w:tcPr>
          <w:p w14:paraId="399E902E" w14:textId="77777777" w:rsidR="00C30926" w:rsidRDefault="00C30926" w:rsidP="00C30926">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C30926" w14:paraId="5BB2BEAF" w14:textId="77777777" w:rsidTr="003A67C0">
        <w:trPr>
          <w:trHeight w:val="300"/>
        </w:trPr>
        <w:tc>
          <w:tcPr>
            <w:tcW w:w="2695" w:type="dxa"/>
          </w:tcPr>
          <w:p w14:paraId="1F145498" w14:textId="77777777" w:rsidR="00C30926" w:rsidRDefault="00C30926" w:rsidP="00C30926">
            <w:pPr>
              <w:pStyle w:val="BodyText"/>
              <w:spacing w:before="120" w:after="120"/>
              <w:rPr>
                <w:rFonts w:ascii="Arial" w:hAnsi="Arial" w:cs="Arial"/>
                <w:b/>
                <w:bCs/>
              </w:rPr>
            </w:pPr>
            <w:r>
              <w:rPr>
                <w:rFonts w:ascii="Arial" w:hAnsi="Arial" w:cs="Arial"/>
                <w:b/>
                <w:bCs/>
              </w:rPr>
              <w:t>"Emergency Deenergisation Instruction"</w:t>
            </w:r>
          </w:p>
        </w:tc>
        <w:tc>
          <w:tcPr>
            <w:tcW w:w="6662" w:type="dxa"/>
          </w:tcPr>
          <w:p w14:paraId="69FE036A" w14:textId="77777777" w:rsidR="00C30926" w:rsidRDefault="00C30926" w:rsidP="00C30926">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C30926" w:rsidRDefault="00C30926" w:rsidP="00C30926">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C30926" w:rsidRDefault="00C30926" w:rsidP="00C30926">
            <w:pPr>
              <w:ind w:left="1152" w:hanging="792"/>
              <w:jc w:val="both"/>
              <w:rPr>
                <w:rFonts w:ascii="Arial" w:hAnsi="Arial" w:cs="Arial"/>
              </w:rPr>
            </w:pPr>
          </w:p>
          <w:p w14:paraId="6B9C01D9" w14:textId="77777777" w:rsidR="00C30926" w:rsidRDefault="00C30926" w:rsidP="00C30926">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C30926" w:rsidRDefault="00C30926" w:rsidP="00C30926">
            <w:pPr>
              <w:ind w:left="1152" w:hanging="792"/>
              <w:jc w:val="both"/>
              <w:rPr>
                <w:rFonts w:ascii="Arial" w:hAnsi="Arial" w:cs="Arial"/>
              </w:rPr>
            </w:pPr>
          </w:p>
          <w:p w14:paraId="24B1EF0D" w14:textId="77777777" w:rsidR="00C30926" w:rsidRDefault="00C30926" w:rsidP="00C30926">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C30926" w:rsidRDefault="00C30926" w:rsidP="00C30926">
            <w:pPr>
              <w:ind w:left="360"/>
              <w:jc w:val="both"/>
              <w:rPr>
                <w:rFonts w:ascii="Arial" w:hAnsi="Arial" w:cs="Arial"/>
              </w:rPr>
            </w:pPr>
          </w:p>
          <w:p w14:paraId="1DC761F2" w14:textId="77777777" w:rsidR="00C30926" w:rsidRDefault="00C30926" w:rsidP="00C30926">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C30926" w:rsidRDefault="00C30926" w:rsidP="00C30926">
            <w:pPr>
              <w:jc w:val="both"/>
              <w:rPr>
                <w:rFonts w:ascii="Arial" w:hAnsi="Arial" w:cs="Arial"/>
              </w:rPr>
            </w:pPr>
          </w:p>
          <w:p w14:paraId="37DC6248" w14:textId="77777777" w:rsidR="00C30926" w:rsidRDefault="00C30926" w:rsidP="00C30926">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C30926" w:rsidRDefault="00C30926" w:rsidP="00C30926">
            <w:pPr>
              <w:ind w:left="1152" w:hanging="720"/>
              <w:jc w:val="both"/>
              <w:rPr>
                <w:rFonts w:ascii="Arial" w:hAnsi="Arial" w:cs="Arial"/>
              </w:rPr>
            </w:pPr>
          </w:p>
          <w:p w14:paraId="1FA0FC60" w14:textId="77777777" w:rsidR="00C30926" w:rsidRDefault="00C30926" w:rsidP="00C30926">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C30926" w:rsidRDefault="00C30926" w:rsidP="00C30926">
            <w:pPr>
              <w:ind w:left="1152" w:hanging="792"/>
              <w:jc w:val="both"/>
              <w:rPr>
                <w:rFonts w:ascii="Arial" w:hAnsi="Arial" w:cs="Arial"/>
                <w:b/>
              </w:rPr>
            </w:pPr>
          </w:p>
          <w:p w14:paraId="31055610" w14:textId="77777777" w:rsidR="00C30926" w:rsidRDefault="00C30926" w:rsidP="00C30926">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C30926" w:rsidRDefault="00C30926" w:rsidP="00C30926">
            <w:pPr>
              <w:ind w:left="1152" w:hanging="792"/>
              <w:jc w:val="both"/>
              <w:rPr>
                <w:rFonts w:ascii="Arial" w:hAnsi="Arial" w:cs="Arial"/>
                <w:b/>
              </w:rPr>
            </w:pPr>
          </w:p>
          <w:p w14:paraId="4623761B" w14:textId="77777777" w:rsidR="00C30926" w:rsidRDefault="00C30926" w:rsidP="00C30926">
            <w:pPr>
              <w:tabs>
                <w:tab w:val="left" w:pos="1927"/>
              </w:tabs>
              <w:ind w:left="1872" w:hanging="720"/>
              <w:jc w:val="both"/>
              <w:rPr>
                <w:rFonts w:ascii="Arial" w:hAnsi="Arial" w:cs="Arial"/>
              </w:rPr>
            </w:pPr>
            <w:r>
              <w:rPr>
                <w:rFonts w:ascii="Arial" w:hAnsi="Arial" w:cs="Arial"/>
              </w:rPr>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C30926" w:rsidRDefault="00C30926" w:rsidP="00C30926">
            <w:pPr>
              <w:tabs>
                <w:tab w:val="left" w:pos="1927"/>
              </w:tabs>
              <w:ind w:left="1872" w:hanging="720"/>
              <w:jc w:val="both"/>
              <w:rPr>
                <w:rFonts w:ascii="Arial" w:hAnsi="Arial" w:cs="Arial"/>
              </w:rPr>
            </w:pPr>
          </w:p>
          <w:p w14:paraId="3B2E5522" w14:textId="77777777" w:rsidR="00C30926" w:rsidRDefault="00C30926" w:rsidP="00C30926">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C30926" w:rsidRDefault="00C30926" w:rsidP="00C30926">
            <w:pPr>
              <w:ind w:left="1872" w:hanging="720"/>
              <w:jc w:val="both"/>
              <w:rPr>
                <w:rFonts w:ascii="Arial" w:hAnsi="Arial" w:cs="Arial"/>
                <w:b/>
              </w:rPr>
            </w:pPr>
          </w:p>
          <w:p w14:paraId="32254AC9" w14:textId="77777777" w:rsidR="00C30926" w:rsidRPr="00CC2624" w:rsidRDefault="00C30926" w:rsidP="00C30926">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C30926" w14:paraId="36E595BC" w14:textId="77777777" w:rsidTr="003A67C0">
        <w:trPr>
          <w:trHeight w:val="300"/>
        </w:trPr>
        <w:tc>
          <w:tcPr>
            <w:tcW w:w="2695" w:type="dxa"/>
          </w:tcPr>
          <w:p w14:paraId="734A2C38" w14:textId="77777777" w:rsidR="00C30926" w:rsidRDefault="00C30926" w:rsidP="00C30926">
            <w:pPr>
              <w:pStyle w:val="BodyText"/>
              <w:rPr>
                <w:rFonts w:ascii="Arial" w:hAnsi="Arial" w:cs="Arial"/>
                <w:b/>
                <w:bCs/>
              </w:rPr>
            </w:pPr>
            <w:r>
              <w:rPr>
                <w:rFonts w:ascii="Arial" w:hAnsi="Arial" w:cs="Arial"/>
                <w:b/>
                <w:bCs/>
              </w:rPr>
              <w:t>"Emergency Instruction"</w:t>
            </w:r>
          </w:p>
        </w:tc>
        <w:tc>
          <w:tcPr>
            <w:tcW w:w="6662" w:type="dxa"/>
          </w:tcPr>
          <w:p w14:paraId="7F8F48B7" w14:textId="77777777" w:rsidR="00C30926" w:rsidRDefault="00C30926" w:rsidP="00C30926">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C30926" w14:paraId="060D31F1" w14:textId="77777777" w:rsidTr="003A67C0">
        <w:trPr>
          <w:trHeight w:val="300"/>
        </w:trPr>
        <w:tc>
          <w:tcPr>
            <w:tcW w:w="2695" w:type="dxa"/>
          </w:tcPr>
          <w:p w14:paraId="20AE0D83" w14:textId="77777777" w:rsidR="00C30926" w:rsidRDefault="00C30926" w:rsidP="00C30926">
            <w:pPr>
              <w:rPr>
                <w:rFonts w:ascii="Arial" w:hAnsi="Arial" w:cs="Arial"/>
                <w:b/>
              </w:rPr>
            </w:pPr>
            <w:r>
              <w:rPr>
                <w:rFonts w:ascii="Arial" w:hAnsi="Arial" w:cs="Arial"/>
                <w:b/>
              </w:rPr>
              <w:t>“EMR Documents”</w:t>
            </w:r>
          </w:p>
        </w:tc>
        <w:tc>
          <w:tcPr>
            <w:tcW w:w="6662" w:type="dxa"/>
          </w:tcPr>
          <w:p w14:paraId="5049279E" w14:textId="77777777" w:rsidR="00C30926" w:rsidRPr="003A7390" w:rsidRDefault="00C30926" w:rsidP="00C30926">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C30926" w:rsidRDefault="00C30926" w:rsidP="00C30926">
            <w:pPr>
              <w:jc w:val="both"/>
              <w:rPr>
                <w:rFonts w:ascii="Arial" w:hAnsi="Arial" w:cs="Arial"/>
              </w:rPr>
            </w:pPr>
          </w:p>
        </w:tc>
      </w:tr>
      <w:tr w:rsidR="00C30926" w14:paraId="281795D7" w14:textId="77777777" w:rsidTr="003A67C0">
        <w:trPr>
          <w:trHeight w:val="300"/>
        </w:trPr>
        <w:tc>
          <w:tcPr>
            <w:tcW w:w="2695" w:type="dxa"/>
          </w:tcPr>
          <w:p w14:paraId="43419F13" w14:textId="77777777" w:rsidR="00C30926" w:rsidRDefault="00C30926" w:rsidP="00C30926">
            <w:pPr>
              <w:rPr>
                <w:rFonts w:ascii="Arial" w:hAnsi="Arial" w:cs="Arial"/>
                <w:b/>
              </w:rPr>
            </w:pPr>
            <w:r>
              <w:rPr>
                <w:rFonts w:ascii="Arial" w:hAnsi="Arial" w:cs="Arial"/>
                <w:b/>
              </w:rPr>
              <w:t>“EMR Functions”</w:t>
            </w:r>
          </w:p>
        </w:tc>
        <w:tc>
          <w:tcPr>
            <w:tcW w:w="6662" w:type="dxa"/>
          </w:tcPr>
          <w:p w14:paraId="47808267" w14:textId="77777777" w:rsidR="00C30926" w:rsidRDefault="00C30926" w:rsidP="00C30926">
            <w:pPr>
              <w:jc w:val="both"/>
              <w:rPr>
                <w:rFonts w:ascii="Arial" w:hAnsi="Arial" w:cs="Arial"/>
              </w:rPr>
            </w:pPr>
            <w:r>
              <w:rPr>
                <w:rFonts w:ascii="Arial" w:hAnsi="Arial" w:cs="Arial"/>
              </w:rPr>
              <w:t>Has the meaning given to “EMR functions” in Chapter 5 of Part 2 of the Energy Act 2013;</w:t>
            </w:r>
          </w:p>
        </w:tc>
      </w:tr>
      <w:tr w:rsidR="00C30926" w14:paraId="7666A917" w14:textId="77777777" w:rsidTr="003A67C0">
        <w:trPr>
          <w:trHeight w:val="300"/>
        </w:trPr>
        <w:tc>
          <w:tcPr>
            <w:tcW w:w="2695" w:type="dxa"/>
          </w:tcPr>
          <w:p w14:paraId="2BDC2C94" w14:textId="77777777" w:rsidR="00C30926" w:rsidRDefault="00C30926" w:rsidP="00C30926">
            <w:pPr>
              <w:rPr>
                <w:rFonts w:ascii="Arial" w:hAnsi="Arial" w:cs="Arial"/>
                <w:b/>
              </w:rPr>
            </w:pPr>
            <w:r>
              <w:rPr>
                <w:rFonts w:ascii="Arial" w:hAnsi="Arial" w:cs="Arial"/>
                <w:b/>
              </w:rPr>
              <w:t>“Enabling Works”</w:t>
            </w:r>
          </w:p>
        </w:tc>
        <w:tc>
          <w:tcPr>
            <w:tcW w:w="6662" w:type="dxa"/>
          </w:tcPr>
          <w:p w14:paraId="38A6EA94" w14:textId="77777777" w:rsidR="00C30926" w:rsidRDefault="00C30926" w:rsidP="00C30926">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C30926" w:rsidRDefault="00C30926" w:rsidP="00C30926">
            <w:pPr>
              <w:jc w:val="both"/>
              <w:rPr>
                <w:rFonts w:ascii="Arial" w:hAnsi="Arial" w:cs="Arial"/>
              </w:rPr>
            </w:pPr>
          </w:p>
        </w:tc>
      </w:tr>
      <w:tr w:rsidR="00C30926" w14:paraId="3DD81E83" w14:textId="77777777" w:rsidTr="003A67C0">
        <w:trPr>
          <w:trHeight w:val="300"/>
        </w:trPr>
        <w:tc>
          <w:tcPr>
            <w:tcW w:w="2695" w:type="dxa"/>
          </w:tcPr>
          <w:p w14:paraId="5B71C1FA" w14:textId="77777777" w:rsidR="00C30926" w:rsidRDefault="00C30926" w:rsidP="00C30926">
            <w:pPr>
              <w:pStyle w:val="BodyText"/>
              <w:rPr>
                <w:rFonts w:ascii="Arial" w:hAnsi="Arial" w:cs="Arial"/>
                <w:b/>
                <w:bCs/>
              </w:rPr>
            </w:pPr>
            <w:r>
              <w:rPr>
                <w:rFonts w:ascii="Arial" w:hAnsi="Arial" w:cs="Arial"/>
                <w:b/>
                <w:bCs/>
              </w:rPr>
              <w:t>"End Date"</w:t>
            </w:r>
          </w:p>
        </w:tc>
        <w:tc>
          <w:tcPr>
            <w:tcW w:w="6662" w:type="dxa"/>
          </w:tcPr>
          <w:p w14:paraId="362B7FF1" w14:textId="77777777" w:rsidR="00C30926" w:rsidRDefault="00C30926" w:rsidP="00C30926">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237" w:name="_BPDCD_43"/>
            <w:r>
              <w:rPr>
                <w:rFonts w:ascii="Arial" w:hAnsi="Arial" w:cs="Arial"/>
                <w:b/>
                <w:bCs/>
                <w:strike/>
                <w:color w:val="FF0000"/>
              </w:rPr>
              <w:t xml:space="preserve"> </w:t>
            </w:r>
            <w:r w:rsidRPr="00BD656E">
              <w:rPr>
                <w:rFonts w:ascii="Arial Bold" w:hAnsi="Arial Bold" w:cs="Arial"/>
                <w:b/>
                <w:bCs/>
              </w:rPr>
              <w:t xml:space="preserve">Implementation </w:t>
            </w:r>
            <w:bookmarkEnd w:id="237"/>
            <w:r>
              <w:rPr>
                <w:rFonts w:ascii="Arial" w:hAnsi="Arial" w:cs="Arial"/>
                <w:b/>
                <w:bCs/>
              </w:rPr>
              <w:t>Date</w:t>
            </w:r>
            <w:r>
              <w:rPr>
                <w:rFonts w:ascii="Arial" w:hAnsi="Arial" w:cs="Arial"/>
                <w:bCs/>
              </w:rPr>
              <w:t>;</w:t>
            </w:r>
          </w:p>
        </w:tc>
      </w:tr>
      <w:tr w:rsidR="00C30926" w14:paraId="05D51AB6" w14:textId="77777777" w:rsidTr="003A67C0">
        <w:trPr>
          <w:trHeight w:val="300"/>
        </w:trPr>
        <w:tc>
          <w:tcPr>
            <w:tcW w:w="2695" w:type="dxa"/>
          </w:tcPr>
          <w:p w14:paraId="271758E4" w14:textId="77777777" w:rsidR="00C30926" w:rsidRDefault="00C30926" w:rsidP="00C30926">
            <w:pPr>
              <w:pStyle w:val="BodyText"/>
              <w:rPr>
                <w:rFonts w:ascii="Arial" w:hAnsi="Arial" w:cs="Arial"/>
                <w:b/>
                <w:bCs/>
              </w:rPr>
            </w:pPr>
            <w:r>
              <w:rPr>
                <w:rFonts w:ascii="Arial" w:hAnsi="Arial" w:cs="Arial"/>
                <w:b/>
                <w:bCs/>
              </w:rPr>
              <w:t>"Energisation" or "Energise(d)"</w:t>
            </w:r>
          </w:p>
        </w:tc>
        <w:tc>
          <w:tcPr>
            <w:tcW w:w="6662" w:type="dxa"/>
          </w:tcPr>
          <w:p w14:paraId="45B9D960" w14:textId="77777777" w:rsidR="00C30926" w:rsidRDefault="00C30926" w:rsidP="00C30926">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C30926" w14:paraId="6EC0E8EE" w14:textId="77777777" w:rsidTr="003A67C0">
        <w:trPr>
          <w:trHeight w:val="300"/>
        </w:trPr>
        <w:tc>
          <w:tcPr>
            <w:tcW w:w="2695" w:type="dxa"/>
          </w:tcPr>
          <w:p w14:paraId="5B6E5BA2" w14:textId="77777777" w:rsidR="00C30926" w:rsidRDefault="00C30926" w:rsidP="00C30926">
            <w:pPr>
              <w:pStyle w:val="BodyText"/>
              <w:rPr>
                <w:rFonts w:ascii="Arial" w:hAnsi="Arial" w:cs="Arial"/>
                <w:b/>
                <w:bCs/>
              </w:rPr>
            </w:pPr>
            <w:r>
              <w:rPr>
                <w:rFonts w:ascii="Arial" w:hAnsi="Arial" w:cs="Arial"/>
                <w:b/>
                <w:bCs/>
              </w:rPr>
              <w:t>"Energy"</w:t>
            </w:r>
          </w:p>
        </w:tc>
        <w:tc>
          <w:tcPr>
            <w:tcW w:w="6662" w:type="dxa"/>
          </w:tcPr>
          <w:p w14:paraId="33BE3370" w14:textId="77777777" w:rsidR="00C30926" w:rsidRDefault="00C30926" w:rsidP="00C30926">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C30926" w:rsidRDefault="00C30926" w:rsidP="00C30926">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C30926" w:rsidRDefault="00C30926" w:rsidP="00C30926">
            <w:pPr>
              <w:pStyle w:val="BodyText"/>
              <w:jc w:val="both"/>
              <w:rPr>
                <w:rFonts w:ascii="Arial" w:hAnsi="Arial" w:cs="Arial"/>
                <w:b/>
              </w:rPr>
            </w:pPr>
            <w:r>
              <w:rPr>
                <w:rFonts w:ascii="Arial" w:hAnsi="Arial" w:cs="Arial"/>
              </w:rPr>
              <w:t>1000 GWh = 1TWh;</w:t>
            </w:r>
          </w:p>
        </w:tc>
      </w:tr>
      <w:tr w:rsidR="005C7BC1" w14:paraId="6C0E4533" w14:textId="77777777" w:rsidTr="003A67C0">
        <w:trPr>
          <w:trHeight w:val="300"/>
          <w:ins w:id="238" w:author="Author"/>
        </w:trPr>
        <w:tc>
          <w:tcPr>
            <w:tcW w:w="2695" w:type="dxa"/>
          </w:tcPr>
          <w:p w14:paraId="2F63181C" w14:textId="335CFCDD" w:rsidR="0062330C" w:rsidRPr="00A445EE" w:rsidRDefault="0062330C" w:rsidP="0062330C">
            <w:pPr>
              <w:pStyle w:val="BodyText"/>
              <w:rPr>
                <w:ins w:id="239" w:author="Author"/>
                <w:rFonts w:ascii="Arial" w:hAnsi="Arial" w:cs="Arial"/>
                <w:b/>
                <w:bCs/>
                <w:highlight w:val="yellow"/>
              </w:rPr>
            </w:pPr>
            <w:ins w:id="240" w:author="Author">
              <w:r w:rsidRPr="00A445EE">
                <w:rPr>
                  <w:rFonts w:ascii="Arial" w:hAnsi="Arial" w:cs="Arial"/>
                  <w:b/>
                  <w:bCs/>
                  <w:szCs w:val="22"/>
                  <w:highlight w:val="yellow"/>
                </w:rPr>
                <w:t>“Energy Density Tables”</w:t>
              </w:r>
            </w:ins>
          </w:p>
        </w:tc>
        <w:tc>
          <w:tcPr>
            <w:tcW w:w="6662" w:type="dxa"/>
          </w:tcPr>
          <w:p w14:paraId="07A0B3AE" w14:textId="17774520" w:rsidR="0062330C" w:rsidRPr="00A445EE" w:rsidRDefault="00D032A3" w:rsidP="00D605D4">
            <w:pPr>
              <w:spacing w:after="120"/>
              <w:jc w:val="both"/>
              <w:rPr>
                <w:ins w:id="241" w:author="Author"/>
                <w:rFonts w:ascii="Arial" w:hAnsi="Arial" w:cs="Arial"/>
                <w:szCs w:val="22"/>
                <w:highlight w:val="yellow"/>
              </w:rPr>
            </w:pPr>
            <w:ins w:id="242" w:author="Author">
              <w:r w:rsidRPr="00A445EE">
                <w:rPr>
                  <w:rFonts w:ascii="Arial" w:hAnsi="Arial" w:cs="Arial"/>
                  <w:szCs w:val="22"/>
                  <w:highlight w:val="yellow"/>
                </w:rPr>
                <w:t xml:space="preserve">the tables of this name set out in the section of the </w:t>
              </w:r>
              <w:r w:rsidRPr="00A445EE">
                <w:rPr>
                  <w:rFonts w:ascii="Arial" w:hAnsi="Arial" w:cs="Arial"/>
                  <w:b/>
                  <w:bCs/>
                  <w:szCs w:val="22"/>
                  <w:highlight w:val="yellow"/>
                </w:rPr>
                <w:t>LoA Guidance</w:t>
              </w:r>
              <w:r w:rsidRPr="00A445EE">
                <w:rPr>
                  <w:rFonts w:ascii="Arial" w:hAnsi="Arial" w:cs="Arial"/>
                  <w:szCs w:val="22"/>
                  <w:highlight w:val="yellow"/>
                </w:rPr>
                <w:t xml:space="preserve"> dealing with </w:t>
              </w:r>
              <w:r w:rsidRPr="00A445EE">
                <w:rPr>
                  <w:rFonts w:ascii="Arial" w:hAnsi="Arial" w:cs="Arial"/>
                  <w:b/>
                  <w:bCs/>
                  <w:szCs w:val="22"/>
                  <w:highlight w:val="yellow"/>
                </w:rPr>
                <w:t>Connection Applications</w:t>
              </w:r>
              <w:r w:rsidRPr="00A445EE">
                <w:rPr>
                  <w:rFonts w:ascii="Arial" w:hAnsi="Arial" w:cs="Arial"/>
                  <w:szCs w:val="22"/>
                  <w:highlight w:val="yellow"/>
                </w:rPr>
                <w:t xml:space="preserve"> for a </w:t>
              </w:r>
              <w:r w:rsidRPr="00A445EE">
                <w:rPr>
                  <w:rFonts w:ascii="Arial" w:hAnsi="Arial" w:cs="Arial"/>
                  <w:b/>
                  <w:bCs/>
                  <w:szCs w:val="22"/>
                  <w:highlight w:val="yellow"/>
                </w:rPr>
                <w:t>New Connection Site</w:t>
              </w:r>
              <w:r w:rsidRPr="00A445EE">
                <w:rPr>
                  <w:rFonts w:ascii="Arial" w:hAnsi="Arial" w:cs="Arial"/>
                  <w:szCs w:val="22"/>
                  <w:highlight w:val="yellow"/>
                </w:rPr>
                <w:t xml:space="preserve"> </w:t>
              </w:r>
              <w:r w:rsidRPr="00A445EE">
                <w:rPr>
                  <w:rFonts w:ascii="Arial" w:hAnsi="Arial" w:cs="Arial"/>
                  <w:b/>
                  <w:bCs/>
                  <w:szCs w:val="22"/>
                  <w:highlight w:val="yellow"/>
                </w:rPr>
                <w:t xml:space="preserve">Onshore </w:t>
              </w:r>
              <w:r w:rsidRPr="00A445EE">
                <w:rPr>
                  <w:rFonts w:ascii="Arial" w:hAnsi="Arial" w:cs="Arial"/>
                  <w:szCs w:val="22"/>
                  <w:highlight w:val="yellow"/>
                </w:rPr>
                <w:t xml:space="preserve">as such tables may be updated by </w:t>
              </w:r>
              <w:r w:rsidRPr="00A445EE">
                <w:rPr>
                  <w:rFonts w:ascii="Arial" w:hAnsi="Arial" w:cs="Arial"/>
                  <w:b/>
                  <w:bCs/>
                  <w:szCs w:val="22"/>
                  <w:highlight w:val="yellow"/>
                </w:rPr>
                <w:t>The Company</w:t>
              </w:r>
              <w:r w:rsidRPr="00A445EE">
                <w:rPr>
                  <w:rFonts w:ascii="Arial" w:hAnsi="Arial" w:cs="Arial"/>
                  <w:szCs w:val="22"/>
                  <w:highlight w:val="yellow"/>
                </w:rPr>
                <w:t xml:space="preserve"> from time to time but where any changes will not be made without prior engagement with industry;</w:t>
              </w:r>
            </w:ins>
          </w:p>
        </w:tc>
      </w:tr>
      <w:tr w:rsidR="0062330C" w14:paraId="43D68B51" w14:textId="77777777" w:rsidTr="003A67C0">
        <w:trPr>
          <w:trHeight w:val="300"/>
        </w:trPr>
        <w:tc>
          <w:tcPr>
            <w:tcW w:w="2695" w:type="dxa"/>
          </w:tcPr>
          <w:p w14:paraId="79B4DC08" w14:textId="77777777" w:rsidR="0062330C" w:rsidRDefault="0062330C" w:rsidP="0062330C">
            <w:pPr>
              <w:pStyle w:val="BodyText"/>
              <w:rPr>
                <w:rFonts w:ascii="Arial" w:hAnsi="Arial" w:cs="Arial"/>
                <w:b/>
                <w:bCs/>
              </w:rPr>
            </w:pPr>
            <w:r>
              <w:rPr>
                <w:rFonts w:ascii="Arial" w:hAnsi="Arial" w:cs="Arial"/>
                <w:b/>
                <w:bCs/>
              </w:rPr>
              <w:t xml:space="preserve"> "Energy Metering Equipment"</w:t>
            </w:r>
          </w:p>
        </w:tc>
        <w:tc>
          <w:tcPr>
            <w:tcW w:w="6662" w:type="dxa"/>
          </w:tcPr>
          <w:p w14:paraId="2A6A1C90" w14:textId="77777777" w:rsidR="0062330C" w:rsidRDefault="0062330C" w:rsidP="0062330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62330C" w14:paraId="26EBAE37" w14:textId="77777777" w:rsidTr="003A67C0">
        <w:trPr>
          <w:trHeight w:val="300"/>
        </w:trPr>
        <w:tc>
          <w:tcPr>
            <w:tcW w:w="2695" w:type="dxa"/>
          </w:tcPr>
          <w:p w14:paraId="18AB7573" w14:textId="77777777" w:rsidR="0062330C" w:rsidRDefault="0062330C" w:rsidP="0062330C">
            <w:pPr>
              <w:pStyle w:val="BodyText"/>
              <w:rPr>
                <w:rFonts w:ascii="Arial" w:hAnsi="Arial" w:cs="Arial"/>
                <w:b/>
                <w:bCs/>
              </w:rPr>
            </w:pPr>
            <w:r>
              <w:rPr>
                <w:rFonts w:ascii="Arial" w:hAnsi="Arial" w:cs="Arial"/>
                <w:b/>
                <w:bCs/>
              </w:rPr>
              <w:t>"Energy Metering System"</w:t>
            </w:r>
          </w:p>
        </w:tc>
        <w:tc>
          <w:tcPr>
            <w:tcW w:w="6662" w:type="dxa"/>
          </w:tcPr>
          <w:p w14:paraId="04C57A26" w14:textId="77777777" w:rsidR="0062330C" w:rsidRDefault="0062330C" w:rsidP="0062330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62330C" w14:paraId="22CAC2DB" w14:textId="77777777" w:rsidTr="003A67C0">
        <w:trPr>
          <w:trHeight w:val="300"/>
        </w:trPr>
        <w:tc>
          <w:tcPr>
            <w:tcW w:w="2695" w:type="dxa"/>
          </w:tcPr>
          <w:p w14:paraId="72A78FA2" w14:textId="0F11B72C" w:rsidR="0062330C" w:rsidRDefault="0062330C" w:rsidP="0062330C">
            <w:pPr>
              <w:pStyle w:val="BodyText"/>
            </w:pPr>
            <w:r>
              <w:rPr>
                <w:rFonts w:ascii="Arial" w:hAnsi="Arial" w:cs="Arial"/>
                <w:b/>
              </w:rPr>
              <w:t>"Enforceable"</w:t>
            </w:r>
          </w:p>
          <w:p w14:paraId="213E2779" w14:textId="77777777" w:rsidR="0062330C" w:rsidRDefault="0062330C" w:rsidP="0062330C">
            <w:pPr>
              <w:spacing w:after="240"/>
              <w:jc w:val="right"/>
            </w:pPr>
          </w:p>
        </w:tc>
        <w:tc>
          <w:tcPr>
            <w:tcW w:w="6662" w:type="dxa"/>
          </w:tcPr>
          <w:p w14:paraId="687D1CE7" w14:textId="77777777" w:rsidR="0062330C" w:rsidRDefault="0062330C" w:rsidP="0062330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62330C" w14:paraId="3DAE028A" w14:textId="77777777" w:rsidTr="003A67C0">
        <w:trPr>
          <w:trHeight w:val="300"/>
        </w:trPr>
        <w:tc>
          <w:tcPr>
            <w:tcW w:w="2695" w:type="dxa"/>
          </w:tcPr>
          <w:p w14:paraId="57A2057A" w14:textId="77777777" w:rsidR="0062330C" w:rsidRDefault="0062330C" w:rsidP="0062330C">
            <w:pPr>
              <w:pStyle w:val="BodyText"/>
              <w:rPr>
                <w:rFonts w:ascii="Arial" w:hAnsi="Arial" w:cs="Arial"/>
                <w:b/>
                <w:bCs/>
              </w:rPr>
            </w:pPr>
            <w:r>
              <w:rPr>
                <w:rFonts w:ascii="Arial" w:hAnsi="Arial" w:cs="Arial"/>
                <w:b/>
                <w:bCs/>
              </w:rPr>
              <w:t>“Engineering Charge”</w:t>
            </w:r>
          </w:p>
        </w:tc>
        <w:tc>
          <w:tcPr>
            <w:tcW w:w="6662" w:type="dxa"/>
          </w:tcPr>
          <w:p w14:paraId="7DB902D1" w14:textId="77777777" w:rsidR="0062330C" w:rsidRDefault="0062330C" w:rsidP="0062330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62330C" w14:paraId="575E902E" w14:textId="77777777" w:rsidTr="003A67C0">
        <w:trPr>
          <w:trHeight w:val="300"/>
        </w:trPr>
        <w:tc>
          <w:tcPr>
            <w:tcW w:w="2695" w:type="dxa"/>
          </w:tcPr>
          <w:p w14:paraId="57A4304A" w14:textId="77777777" w:rsidR="0062330C" w:rsidRDefault="0062330C" w:rsidP="0062330C">
            <w:pPr>
              <w:pStyle w:val="BodyText"/>
              <w:rPr>
                <w:rFonts w:ascii="Arial" w:hAnsi="Arial" w:cs="Arial"/>
                <w:b/>
                <w:bCs/>
              </w:rPr>
            </w:pPr>
            <w:r>
              <w:rPr>
                <w:rFonts w:ascii="Arial" w:hAnsi="Arial" w:cs="Arial"/>
                <w:b/>
                <w:bCs/>
              </w:rPr>
              <w:t>"Enhanced Reactive Power Service"</w:t>
            </w:r>
          </w:p>
        </w:tc>
        <w:tc>
          <w:tcPr>
            <w:tcW w:w="6662" w:type="dxa"/>
          </w:tcPr>
          <w:p w14:paraId="50DD5DA6" w14:textId="77777777" w:rsidR="0062330C" w:rsidRDefault="0062330C" w:rsidP="0062330C">
            <w:pPr>
              <w:spacing w:after="240"/>
              <w:jc w:val="both"/>
              <w:rPr>
                <w:rFonts w:ascii="Arial" w:hAnsi="Arial" w:cs="Arial"/>
              </w:rPr>
            </w:pPr>
            <w:r>
              <w:rPr>
                <w:rFonts w:ascii="Arial" w:hAnsi="Arial" w:cs="Arial"/>
              </w:rPr>
              <w:t>as defined in Paragraph 1.2 of Schedule 3, Part I;</w:t>
            </w:r>
          </w:p>
        </w:tc>
      </w:tr>
      <w:tr w:rsidR="0062330C" w14:paraId="72D8369A" w14:textId="77777777" w:rsidTr="003A67C0">
        <w:trPr>
          <w:trHeight w:val="300"/>
        </w:trPr>
        <w:tc>
          <w:tcPr>
            <w:tcW w:w="2695" w:type="dxa"/>
          </w:tcPr>
          <w:p w14:paraId="636BC436" w14:textId="77777777" w:rsidR="0062330C" w:rsidRDefault="0062330C" w:rsidP="0062330C">
            <w:pPr>
              <w:pStyle w:val="BodyText"/>
              <w:rPr>
                <w:rFonts w:ascii="Arial" w:hAnsi="Arial" w:cs="Arial"/>
                <w:b/>
                <w:bCs/>
              </w:rPr>
            </w:pPr>
            <w:r>
              <w:rPr>
                <w:rFonts w:ascii="Arial" w:hAnsi="Arial" w:cs="Arial"/>
                <w:b/>
                <w:bCs/>
              </w:rPr>
              <w:t>"Enhanced Rate"</w:t>
            </w:r>
          </w:p>
          <w:p w14:paraId="6C4BE315" w14:textId="77777777" w:rsidR="0062330C" w:rsidRDefault="0062330C" w:rsidP="0062330C">
            <w:pPr>
              <w:pStyle w:val="BodyText"/>
              <w:spacing w:after="0"/>
              <w:rPr>
                <w:rFonts w:ascii="Arial" w:hAnsi="Arial" w:cs="Arial"/>
                <w:b/>
                <w:bCs/>
              </w:rPr>
            </w:pPr>
          </w:p>
          <w:p w14:paraId="1CD75E7E" w14:textId="77777777" w:rsidR="0062330C" w:rsidRDefault="0062330C" w:rsidP="0062330C">
            <w:pPr>
              <w:pStyle w:val="BodyText"/>
              <w:spacing w:after="0"/>
              <w:rPr>
                <w:rFonts w:ascii="Arial" w:hAnsi="Arial" w:cs="Arial"/>
                <w:b/>
                <w:bCs/>
              </w:rPr>
            </w:pPr>
            <w:r>
              <w:rPr>
                <w:rFonts w:ascii="Arial" w:hAnsi="Arial" w:cs="Arial"/>
                <w:b/>
                <w:bCs/>
              </w:rPr>
              <w:t>“Equivalent Unmetered Supply”</w:t>
            </w:r>
          </w:p>
          <w:p w14:paraId="61CE1D9C" w14:textId="320C4C49" w:rsidR="0062330C" w:rsidRDefault="0062330C" w:rsidP="0062330C">
            <w:pPr>
              <w:pStyle w:val="BodyText"/>
              <w:spacing w:after="0"/>
              <w:rPr>
                <w:rFonts w:ascii="Arial" w:hAnsi="Arial" w:cs="Arial"/>
                <w:b/>
                <w:bCs/>
              </w:rPr>
            </w:pPr>
          </w:p>
        </w:tc>
        <w:tc>
          <w:tcPr>
            <w:tcW w:w="6662" w:type="dxa"/>
          </w:tcPr>
          <w:p w14:paraId="724B0415" w14:textId="77777777" w:rsidR="0062330C" w:rsidRDefault="0062330C" w:rsidP="0062330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62330C" w:rsidRDefault="0062330C" w:rsidP="0062330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62330C" w14:paraId="32B6619C" w14:textId="77777777" w:rsidTr="003A67C0">
        <w:trPr>
          <w:trHeight w:val="300"/>
        </w:trPr>
        <w:tc>
          <w:tcPr>
            <w:tcW w:w="2695" w:type="dxa"/>
          </w:tcPr>
          <w:p w14:paraId="6BB3A51C" w14:textId="77777777" w:rsidR="0062330C" w:rsidRDefault="0062330C" w:rsidP="0062330C">
            <w:pPr>
              <w:pStyle w:val="BodyText"/>
              <w:rPr>
                <w:rFonts w:ascii="Arial" w:hAnsi="Arial" w:cs="Arial"/>
                <w:b/>
                <w:bCs/>
              </w:rPr>
            </w:pPr>
            <w:r>
              <w:rPr>
                <w:rFonts w:ascii="Arial" w:hAnsi="Arial" w:cs="Arial"/>
                <w:b/>
                <w:bCs/>
              </w:rPr>
              <w:t>"Escrow Account"</w:t>
            </w:r>
          </w:p>
        </w:tc>
        <w:tc>
          <w:tcPr>
            <w:tcW w:w="6662" w:type="dxa"/>
          </w:tcPr>
          <w:p w14:paraId="65D2040D" w14:textId="77777777" w:rsidR="0062330C" w:rsidRPr="006E10F8" w:rsidRDefault="0062330C" w:rsidP="0062330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62330C" w:rsidRPr="006E10F8" w:rsidRDefault="0062330C" w:rsidP="0062330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62330C" w:rsidRDefault="0062330C" w:rsidP="0062330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62330C" w14:paraId="0B7AFEF8" w14:textId="77777777" w:rsidTr="003A67C0">
        <w:trPr>
          <w:trHeight w:val="300"/>
        </w:trPr>
        <w:tc>
          <w:tcPr>
            <w:tcW w:w="2695" w:type="dxa"/>
          </w:tcPr>
          <w:p w14:paraId="19CB780A" w14:textId="77777777" w:rsidR="0062330C" w:rsidRDefault="0062330C" w:rsidP="0062330C">
            <w:pPr>
              <w:pStyle w:val="BodyText"/>
              <w:rPr>
                <w:rFonts w:ascii="Arial" w:hAnsi="Arial" w:cs="Arial"/>
                <w:b/>
                <w:bCs/>
              </w:rPr>
            </w:pPr>
            <w:r>
              <w:rPr>
                <w:rFonts w:ascii="Arial" w:hAnsi="Arial" w:cs="Arial"/>
                <w:b/>
                <w:bCs/>
              </w:rPr>
              <w:t>"Estimated Demand"</w:t>
            </w:r>
          </w:p>
        </w:tc>
        <w:tc>
          <w:tcPr>
            <w:tcW w:w="6662" w:type="dxa"/>
          </w:tcPr>
          <w:p w14:paraId="2DC8CD5C" w14:textId="77777777" w:rsidR="0062330C" w:rsidRDefault="0062330C" w:rsidP="0062330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62330C" w14:paraId="2353A1A1" w14:textId="77777777" w:rsidTr="003A67C0">
        <w:trPr>
          <w:trHeight w:val="300"/>
        </w:trPr>
        <w:tc>
          <w:tcPr>
            <w:tcW w:w="2695" w:type="dxa"/>
          </w:tcPr>
          <w:p w14:paraId="08941A95" w14:textId="77777777" w:rsidR="0062330C" w:rsidRDefault="0062330C" w:rsidP="0062330C">
            <w:pPr>
              <w:pStyle w:val="BodyText"/>
              <w:rPr>
                <w:rFonts w:ascii="Arial" w:hAnsi="Arial" w:cs="Arial"/>
                <w:b/>
                <w:bCs/>
              </w:rPr>
            </w:pPr>
            <w:r>
              <w:rPr>
                <w:rFonts w:ascii="Arial" w:hAnsi="Arial" w:cs="Arial"/>
                <w:b/>
                <w:bCs/>
              </w:rPr>
              <w:t>"ET Interface Operator"</w:t>
            </w:r>
          </w:p>
        </w:tc>
        <w:tc>
          <w:tcPr>
            <w:tcW w:w="6662" w:type="dxa"/>
          </w:tcPr>
          <w:p w14:paraId="34CC793B" w14:textId="77777777" w:rsidR="0062330C" w:rsidRDefault="0062330C" w:rsidP="0062330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62330C" w14:paraId="67ECBE65" w14:textId="77777777" w:rsidTr="003A67C0">
        <w:trPr>
          <w:trHeight w:val="300"/>
        </w:trPr>
        <w:tc>
          <w:tcPr>
            <w:tcW w:w="2695" w:type="dxa"/>
          </w:tcPr>
          <w:p w14:paraId="5A6C651E" w14:textId="77777777" w:rsidR="0062330C" w:rsidRDefault="0062330C" w:rsidP="0062330C">
            <w:pPr>
              <w:pStyle w:val="BodyText"/>
              <w:rPr>
                <w:rFonts w:ascii="Arial" w:hAnsi="Arial" w:cs="Arial"/>
                <w:b/>
                <w:bCs/>
              </w:rPr>
            </w:pPr>
            <w:r>
              <w:rPr>
                <w:rFonts w:ascii="Arial" w:hAnsi="Arial" w:cs="Arial"/>
                <w:b/>
                <w:bCs/>
              </w:rPr>
              <w:t>“ET Interface Point”</w:t>
            </w:r>
          </w:p>
        </w:tc>
        <w:tc>
          <w:tcPr>
            <w:tcW w:w="6662" w:type="dxa"/>
          </w:tcPr>
          <w:p w14:paraId="0B70229E" w14:textId="77777777" w:rsidR="0062330C" w:rsidRDefault="0062330C" w:rsidP="0062330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2330C" w14:paraId="716E9B81" w14:textId="77777777" w:rsidTr="003A67C0">
        <w:trPr>
          <w:trHeight w:val="300"/>
        </w:trPr>
        <w:tc>
          <w:tcPr>
            <w:tcW w:w="2695" w:type="dxa"/>
          </w:tcPr>
          <w:p w14:paraId="00510EF9"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“ET Offshore Transmission System”</w:t>
            </w:r>
          </w:p>
        </w:tc>
        <w:tc>
          <w:tcPr>
            <w:tcW w:w="6662" w:type="dxa"/>
          </w:tcPr>
          <w:p w14:paraId="40B8179C"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62330C" w14:paraId="5BB05BE1" w14:textId="77777777" w:rsidTr="003A67C0">
        <w:trPr>
          <w:trHeight w:val="300"/>
        </w:trPr>
        <w:tc>
          <w:tcPr>
            <w:tcW w:w="2695" w:type="dxa"/>
          </w:tcPr>
          <w:p w14:paraId="3B50984D" w14:textId="265D17B8" w:rsidR="0062330C" w:rsidRPr="007206FD" w:rsidRDefault="0062330C" w:rsidP="0062330C">
            <w:pPr>
              <w:pStyle w:val="BodyText"/>
              <w:rPr>
                <w:rFonts w:ascii="Arial" w:hAnsi="Arial" w:cs="Arial"/>
                <w:b/>
                <w:bCs/>
                <w:w w:val="0"/>
              </w:rPr>
            </w:pPr>
            <w:bookmarkStart w:id="243" w:name="_BPDCI_44"/>
            <w:r w:rsidRPr="007206FD">
              <w:rPr>
                <w:rFonts w:ascii="Arial" w:hAnsi="Arial" w:cs="Arial"/>
                <w:b/>
                <w:bCs/>
                <w:w w:val="0"/>
              </w:rPr>
              <w:t>"ET Restrictions on Availability"</w:t>
            </w:r>
            <w:bookmarkEnd w:id="243"/>
          </w:p>
          <w:p w14:paraId="1DEFA64E" w14:textId="77777777" w:rsidR="0062330C" w:rsidRDefault="0062330C" w:rsidP="0062330C">
            <w:pPr>
              <w:pStyle w:val="BodyText"/>
              <w:rPr>
                <w:rFonts w:ascii="Arial" w:hAnsi="Arial" w:cs="Arial"/>
                <w:b/>
                <w:bCs/>
                <w:color w:val="000000"/>
                <w:w w:val="0"/>
              </w:rPr>
            </w:pPr>
          </w:p>
        </w:tc>
        <w:tc>
          <w:tcPr>
            <w:tcW w:w="6662" w:type="dxa"/>
          </w:tcPr>
          <w:p w14:paraId="0DCBBA22" w14:textId="77777777" w:rsidR="0062330C" w:rsidRPr="007206FD" w:rsidRDefault="0062330C" w:rsidP="0062330C">
            <w:pPr>
              <w:pStyle w:val="BodyText"/>
              <w:jc w:val="both"/>
              <w:rPr>
                <w:rFonts w:ascii="Arial" w:hAnsi="Arial" w:cs="Arial"/>
                <w:color w:val="000000"/>
              </w:rPr>
            </w:pPr>
            <w:bookmarkStart w:id="244"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244"/>
          </w:p>
        </w:tc>
      </w:tr>
      <w:tr w:rsidR="0062330C" w14:paraId="59E88B78" w14:textId="77777777" w:rsidTr="003A67C0">
        <w:trPr>
          <w:trHeight w:val="300"/>
        </w:trPr>
        <w:tc>
          <w:tcPr>
            <w:tcW w:w="2695" w:type="dxa"/>
          </w:tcPr>
          <w:p w14:paraId="17C1A30D" w14:textId="77777777" w:rsidR="0062330C" w:rsidRDefault="0062330C" w:rsidP="0062330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662" w:type="dxa"/>
          </w:tcPr>
          <w:p w14:paraId="7A98FB2B" w14:textId="77777777" w:rsidR="0062330C" w:rsidRDefault="0062330C" w:rsidP="0062330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62330C" w14:paraId="77DDC1B6" w14:textId="77777777" w:rsidTr="003A67C0">
        <w:trPr>
          <w:trHeight w:val="300"/>
        </w:trPr>
        <w:tc>
          <w:tcPr>
            <w:tcW w:w="2695" w:type="dxa"/>
          </w:tcPr>
          <w:p w14:paraId="01D06F6C" w14:textId="77777777" w:rsidR="0062330C" w:rsidRDefault="0062330C" w:rsidP="0062330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62330C" w:rsidRDefault="0062330C" w:rsidP="0062330C">
            <w:pPr>
              <w:pStyle w:val="BodyText"/>
              <w:rPr>
                <w:rFonts w:ascii="Arial" w:hAnsi="Arial" w:cs="Arial"/>
                <w:b/>
                <w:bCs/>
                <w:color w:val="000000"/>
                <w:w w:val="0"/>
              </w:rPr>
            </w:pPr>
          </w:p>
          <w:p w14:paraId="493B5555" w14:textId="197B0071" w:rsidR="0062330C" w:rsidRDefault="0062330C" w:rsidP="0062330C">
            <w:pPr>
              <w:pStyle w:val="BodyText"/>
              <w:rPr>
                <w:rFonts w:ascii="Arial" w:hAnsi="Arial" w:cs="Arial"/>
                <w:b/>
                <w:bCs/>
                <w:color w:val="000000"/>
                <w:w w:val="0"/>
              </w:rPr>
            </w:pPr>
            <w:r w:rsidRPr="00BF3959">
              <w:rPr>
                <w:rFonts w:ascii="Arial" w:hAnsi="Arial" w:cs="Arial"/>
                <w:b/>
                <w:bCs/>
              </w:rPr>
              <w:t>“Evaluation of Transmission Impact”</w:t>
            </w:r>
          </w:p>
        </w:tc>
        <w:tc>
          <w:tcPr>
            <w:tcW w:w="6662" w:type="dxa"/>
          </w:tcPr>
          <w:p w14:paraId="284F6666" w14:textId="77777777" w:rsidR="0062330C" w:rsidRDefault="0062330C" w:rsidP="0062330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62330C" w:rsidRPr="004D5A11" w:rsidRDefault="0062330C" w:rsidP="0062330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62330C" w14:paraId="3287C6A5" w14:textId="77777777" w:rsidTr="003A67C0">
        <w:trPr>
          <w:trHeight w:val="300"/>
        </w:trPr>
        <w:tc>
          <w:tcPr>
            <w:tcW w:w="2695" w:type="dxa"/>
          </w:tcPr>
          <w:p w14:paraId="115D5C34" w14:textId="77777777" w:rsidR="0062330C" w:rsidRDefault="0062330C" w:rsidP="0062330C">
            <w:pPr>
              <w:pStyle w:val="BodyText"/>
              <w:rPr>
                <w:rFonts w:ascii="Arial" w:hAnsi="Arial" w:cs="Arial"/>
                <w:b/>
                <w:bCs/>
              </w:rPr>
            </w:pPr>
            <w:r>
              <w:rPr>
                <w:rFonts w:ascii="Arial" w:hAnsi="Arial" w:cs="Arial"/>
                <w:b/>
                <w:bCs/>
              </w:rPr>
              <w:t>"Event"</w:t>
            </w:r>
          </w:p>
        </w:tc>
        <w:tc>
          <w:tcPr>
            <w:tcW w:w="6662" w:type="dxa"/>
          </w:tcPr>
          <w:p w14:paraId="45A6FEBF"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7B8A4BCE" w14:textId="77777777" w:rsidTr="003A67C0">
        <w:trPr>
          <w:trHeight w:val="300"/>
        </w:trPr>
        <w:tc>
          <w:tcPr>
            <w:tcW w:w="2695" w:type="dxa"/>
          </w:tcPr>
          <w:p w14:paraId="3FB2D973" w14:textId="484E36EF" w:rsidR="0062330C" w:rsidRDefault="0062330C" w:rsidP="0062330C">
            <w:pPr>
              <w:pStyle w:val="BodyText"/>
              <w:rPr>
                <w:rFonts w:ascii="Arial" w:hAnsi="Arial" w:cs="Arial"/>
                <w:b/>
                <w:bCs/>
              </w:rPr>
            </w:pPr>
            <w:r>
              <w:rPr>
                <w:rFonts w:ascii="Arial" w:hAnsi="Arial" w:cs="Arial"/>
                <w:b/>
                <w:bCs/>
              </w:rPr>
              <w:t>"Event of Default"</w:t>
            </w:r>
            <w:r>
              <w:rPr>
                <w:rFonts w:ascii="Arial" w:hAnsi="Arial" w:cs="Arial"/>
                <w:b/>
                <w:bCs/>
              </w:rPr>
              <w:br/>
            </w:r>
          </w:p>
          <w:p w14:paraId="1DDC78F1" w14:textId="18E9D8EF" w:rsidR="0062330C" w:rsidRDefault="0062330C" w:rsidP="0062330C">
            <w:pPr>
              <w:pStyle w:val="BodyText"/>
              <w:rPr>
                <w:rFonts w:ascii="Arial" w:hAnsi="Arial" w:cs="Arial"/>
                <w:b/>
                <w:bCs/>
              </w:rPr>
            </w:pPr>
            <w:r>
              <w:rPr>
                <w:rFonts w:ascii="Arial" w:hAnsi="Arial" w:cs="Arial"/>
                <w:b/>
                <w:bCs/>
              </w:rPr>
              <w:t>“</w:t>
            </w:r>
            <w:r w:rsidRPr="00C03ABC">
              <w:rPr>
                <w:rFonts w:ascii="Arial" w:hAnsi="Arial" w:cs="Arial"/>
                <w:b/>
                <w:bCs/>
              </w:rPr>
              <w:t>Excepted Works</w:t>
            </w:r>
            <w:r>
              <w:rPr>
                <w:rFonts w:ascii="Arial" w:hAnsi="Arial" w:cs="Arial"/>
                <w:b/>
                <w:bCs/>
              </w:rPr>
              <w:t>”</w:t>
            </w:r>
          </w:p>
        </w:tc>
        <w:tc>
          <w:tcPr>
            <w:tcW w:w="6662" w:type="dxa"/>
          </w:tcPr>
          <w:p w14:paraId="1B7AB9DF" w14:textId="77777777" w:rsidR="0062330C" w:rsidRDefault="0062330C" w:rsidP="0062330C">
            <w:pPr>
              <w:pStyle w:val="BodyText"/>
              <w:jc w:val="both"/>
              <w:rPr>
                <w:rFonts w:ascii="Arial" w:hAnsi="Arial" w:cs="Arial"/>
              </w:rPr>
            </w:pPr>
            <w:r>
              <w:rPr>
                <w:rFonts w:ascii="Arial" w:hAnsi="Arial" w:cs="Arial"/>
              </w:rPr>
              <w:t>any of the events set out in Section 5 as constituting an event of default;</w:t>
            </w:r>
          </w:p>
          <w:p w14:paraId="2E187697" w14:textId="5C84B72C" w:rsidR="0062330C" w:rsidRDefault="0062330C" w:rsidP="0062330C">
            <w:pPr>
              <w:pStyle w:val="BodyText"/>
              <w:jc w:val="both"/>
              <w:rPr>
                <w:rFonts w:ascii="Arial" w:hAnsi="Arial" w:cs="Arial"/>
              </w:rPr>
            </w:pPr>
            <w:r>
              <w:rPr>
                <w:rFonts w:ascii="Arial" w:hAnsi="Arial" w:cs="Arial"/>
              </w:rPr>
              <w:t>a</w:t>
            </w:r>
            <w:r w:rsidRPr="00EB3F1F">
              <w:rPr>
                <w:rFonts w:ascii="Arial" w:hAnsi="Arial" w:cs="Arial"/>
              </w:rPr>
              <w:t xml:space="preserve">ny </w:t>
            </w:r>
            <w:r w:rsidRPr="00827A1E">
              <w:rPr>
                <w:rFonts w:ascii="Arial" w:hAnsi="Arial" w:cs="Arial"/>
                <w:b/>
                <w:bCs/>
              </w:rPr>
              <w:t>Construction Works</w:t>
            </w:r>
            <w:r w:rsidRPr="00EB3F1F">
              <w:rPr>
                <w:rFonts w:ascii="Arial" w:hAnsi="Arial" w:cs="Arial"/>
              </w:rPr>
              <w:t xml:space="preserve"> which have been designated as “onshore transmission (reinforcement)” by the </w:t>
            </w:r>
            <w:r w:rsidRPr="00827A1E">
              <w:rPr>
                <w:rFonts w:ascii="Arial" w:hAnsi="Arial" w:cs="Arial"/>
                <w:b/>
                <w:bCs/>
              </w:rPr>
              <w:t>Authority</w:t>
            </w:r>
            <w:r w:rsidRPr="00EB3F1F">
              <w:rPr>
                <w:rFonts w:ascii="Arial" w:hAnsi="Arial" w:cs="Arial"/>
              </w:rPr>
              <w:t xml:space="preserve"> in its decision of 19 October 2022</w:t>
            </w:r>
            <w:r>
              <w:rPr>
                <w:rFonts w:ascii="Arial" w:hAnsi="Arial" w:cs="Arial"/>
              </w:rPr>
              <w:t xml:space="preserve"> titled ‘Offshore Transmission Network Review: Decision on asset classification’</w:t>
            </w:r>
            <w:r w:rsidRPr="00EB3F1F">
              <w:rPr>
                <w:rFonts w:ascii="Arial" w:hAnsi="Arial" w:cs="Arial"/>
              </w:rPr>
              <w:t xml:space="preserve"> included in </w:t>
            </w:r>
            <w:r w:rsidRPr="00827A1E">
              <w:rPr>
                <w:rFonts w:ascii="Arial" w:hAnsi="Arial" w:cs="Arial"/>
                <w:b/>
                <w:bCs/>
              </w:rPr>
              <w:t>The Company’s</w:t>
            </w:r>
            <w:r>
              <w:rPr>
                <w:rFonts w:ascii="Arial" w:hAnsi="Arial" w:cs="Arial"/>
                <w:b/>
                <w:bCs/>
              </w:rPr>
              <w:t xml:space="preserve"> ‘</w:t>
            </w:r>
            <w:r w:rsidRPr="004F74CE">
              <w:rPr>
                <w:rFonts w:ascii="Arial" w:hAnsi="Arial" w:cs="Arial"/>
              </w:rPr>
              <w:t>Pathway to 2030 (Holistic Network Design)</w:t>
            </w:r>
            <w:r>
              <w:rPr>
                <w:rFonts w:ascii="Arial" w:hAnsi="Arial" w:cs="Arial"/>
              </w:rPr>
              <w:t>’</w:t>
            </w:r>
            <w:r w:rsidRPr="004F74CE">
              <w:rPr>
                <w:rFonts w:ascii="Arial" w:hAnsi="Arial" w:cs="Arial"/>
              </w:rPr>
              <w:t xml:space="preserve"> report published in July 2022</w:t>
            </w:r>
            <w:r>
              <w:rPr>
                <w:rFonts w:ascii="Arial" w:hAnsi="Arial" w:cs="Arial"/>
                <w:b/>
                <w:bCs/>
              </w:rPr>
              <w:t xml:space="preserve"> </w:t>
            </w:r>
            <w:r w:rsidRPr="00EB3F1F">
              <w:rPr>
                <w:rFonts w:ascii="Arial" w:hAnsi="Arial" w:cs="Arial"/>
              </w:rPr>
              <w:t xml:space="preserve">or in any decisions by the </w:t>
            </w:r>
            <w:r w:rsidRPr="00827A1E">
              <w:rPr>
                <w:rFonts w:ascii="Arial" w:hAnsi="Arial" w:cs="Arial"/>
                <w:b/>
                <w:bCs/>
              </w:rPr>
              <w:t>Authority</w:t>
            </w:r>
            <w:r w:rsidRPr="00EB3F1F">
              <w:rPr>
                <w:rFonts w:ascii="Arial" w:hAnsi="Arial" w:cs="Arial"/>
              </w:rPr>
              <w:t xml:space="preserve"> on the classification of assets included in</w:t>
            </w:r>
            <w:r>
              <w:rPr>
                <w:rFonts w:ascii="Arial" w:hAnsi="Arial" w:cs="Arial"/>
              </w:rPr>
              <w:t xml:space="preserve"> </w:t>
            </w:r>
            <w:r w:rsidRPr="004F74CE">
              <w:rPr>
                <w:rFonts w:ascii="Arial" w:hAnsi="Arial" w:cs="Arial"/>
                <w:b/>
                <w:bCs/>
              </w:rPr>
              <w:t>The Company’s</w:t>
            </w:r>
            <w:r>
              <w:rPr>
                <w:rFonts w:ascii="Arial" w:hAnsi="Arial" w:cs="Arial"/>
              </w:rPr>
              <w:t xml:space="preserve"> </w:t>
            </w:r>
            <w:r w:rsidRPr="004F74CE">
              <w:rPr>
                <w:rFonts w:ascii="Arial" w:hAnsi="Arial" w:cs="Arial"/>
              </w:rPr>
              <w:t>‘Beyond</w:t>
            </w:r>
            <w:r>
              <w:rPr>
                <w:rFonts w:ascii="Arial" w:hAnsi="Arial" w:cs="Arial"/>
                <w:b/>
                <w:bCs/>
              </w:rPr>
              <w:t xml:space="preserve"> </w:t>
            </w:r>
            <w:r w:rsidRPr="004F74CE">
              <w:rPr>
                <w:rFonts w:ascii="Arial" w:hAnsi="Arial" w:cs="Arial"/>
              </w:rPr>
              <w:t>2030’ report published in March 2024</w:t>
            </w:r>
            <w:r>
              <w:rPr>
                <w:rFonts w:ascii="Arial" w:hAnsi="Arial" w:cs="Arial"/>
              </w:rPr>
              <w:t>;</w:t>
            </w:r>
          </w:p>
        </w:tc>
      </w:tr>
      <w:tr w:rsidR="0062330C" w14:paraId="10A1E3F2" w14:textId="77777777" w:rsidTr="003A67C0">
        <w:trPr>
          <w:trHeight w:val="300"/>
        </w:trPr>
        <w:tc>
          <w:tcPr>
            <w:tcW w:w="2695" w:type="dxa"/>
          </w:tcPr>
          <w:p w14:paraId="038B0C95" w14:textId="77777777" w:rsidR="0062330C" w:rsidRDefault="0062330C" w:rsidP="0062330C">
            <w:pPr>
              <w:pStyle w:val="BodyText"/>
              <w:rPr>
                <w:rFonts w:ascii="Arial" w:hAnsi="Arial" w:cs="Arial"/>
                <w:b/>
                <w:bCs/>
              </w:rPr>
            </w:pPr>
            <w:r>
              <w:rPr>
                <w:rFonts w:ascii="Arial" w:hAnsi="Arial" w:cs="Arial"/>
                <w:b/>
                <w:bCs/>
              </w:rPr>
              <w:t>"Exchange Rate"</w:t>
            </w:r>
          </w:p>
        </w:tc>
        <w:tc>
          <w:tcPr>
            <w:tcW w:w="6662" w:type="dxa"/>
          </w:tcPr>
          <w:p w14:paraId="086E7597"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62330C" w14:paraId="6C30E5CC" w14:textId="77777777" w:rsidTr="003A67C0">
        <w:trPr>
          <w:trHeight w:val="300"/>
        </w:trPr>
        <w:tc>
          <w:tcPr>
            <w:tcW w:w="2695" w:type="dxa"/>
          </w:tcPr>
          <w:p w14:paraId="2DB27655" w14:textId="77777777" w:rsidR="0062330C" w:rsidRDefault="0062330C" w:rsidP="0062330C">
            <w:pPr>
              <w:pStyle w:val="BodyText"/>
              <w:rPr>
                <w:rFonts w:ascii="Arial" w:hAnsi="Arial" w:cs="Arial"/>
                <w:b/>
                <w:bCs/>
              </w:rPr>
            </w:pPr>
            <w:r>
              <w:rPr>
                <w:rFonts w:ascii="Arial" w:hAnsi="Arial" w:cs="Arial"/>
                <w:b/>
                <w:bCs/>
              </w:rPr>
              <w:t>"Exchange Rate Request"</w:t>
            </w:r>
          </w:p>
        </w:tc>
        <w:tc>
          <w:tcPr>
            <w:tcW w:w="6662" w:type="dxa"/>
          </w:tcPr>
          <w:p w14:paraId="3272764B" w14:textId="77777777" w:rsidR="0062330C" w:rsidRPr="00CC2624" w:rsidRDefault="0062330C" w:rsidP="0062330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62330C" w14:paraId="1AF30B69" w14:textId="77777777" w:rsidTr="003A67C0">
        <w:trPr>
          <w:trHeight w:val="300"/>
        </w:trPr>
        <w:tc>
          <w:tcPr>
            <w:tcW w:w="2695" w:type="dxa"/>
          </w:tcPr>
          <w:p w14:paraId="2AECB90C" w14:textId="77777777" w:rsidR="0062330C" w:rsidRDefault="0062330C" w:rsidP="0062330C">
            <w:pPr>
              <w:pStyle w:val="BodyText"/>
              <w:rPr>
                <w:rFonts w:ascii="Arial" w:hAnsi="Arial" w:cs="Arial"/>
                <w:b/>
                <w:bCs/>
              </w:rPr>
            </w:pPr>
            <w:r>
              <w:rPr>
                <w:rFonts w:ascii="Arial" w:hAnsi="Arial" w:cs="Arial"/>
                <w:b/>
                <w:bCs/>
              </w:rPr>
              <w:t>"Excitation System"</w:t>
            </w:r>
          </w:p>
        </w:tc>
        <w:tc>
          <w:tcPr>
            <w:tcW w:w="6662" w:type="dxa"/>
          </w:tcPr>
          <w:p w14:paraId="5683D79A" w14:textId="77777777" w:rsidR="0062330C" w:rsidRDefault="0062330C" w:rsidP="0062330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62330C" w14:paraId="58E3669F" w14:textId="77777777" w:rsidTr="003A67C0">
        <w:trPr>
          <w:trHeight w:val="300"/>
        </w:trPr>
        <w:tc>
          <w:tcPr>
            <w:tcW w:w="2695" w:type="dxa"/>
          </w:tcPr>
          <w:p w14:paraId="79097429" w14:textId="77777777" w:rsidR="0062330C" w:rsidRDefault="0062330C" w:rsidP="0062330C">
            <w:pPr>
              <w:pStyle w:val="BodyText"/>
              <w:rPr>
                <w:rFonts w:ascii="Arial" w:hAnsi="Arial" w:cs="Arial"/>
                <w:b/>
                <w:bCs/>
              </w:rPr>
            </w:pPr>
            <w:r>
              <w:rPr>
                <w:rFonts w:ascii="Arial" w:hAnsi="Arial" w:cs="Arial"/>
                <w:b/>
                <w:bCs/>
              </w:rPr>
              <w:t>"Exemptable"</w:t>
            </w:r>
          </w:p>
        </w:tc>
        <w:tc>
          <w:tcPr>
            <w:tcW w:w="6662" w:type="dxa"/>
          </w:tcPr>
          <w:p w14:paraId="7ABA51DC" w14:textId="77777777" w:rsidR="0062330C" w:rsidRDefault="0062330C" w:rsidP="0062330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62330C" w14:paraId="6B86E167" w14:textId="77777777" w:rsidTr="003014F3">
        <w:trPr>
          <w:trHeight w:val="300"/>
        </w:trPr>
        <w:tc>
          <w:tcPr>
            <w:tcW w:w="2695" w:type="dxa"/>
            <w:tcBorders>
              <w:bottom w:val="nil"/>
            </w:tcBorders>
          </w:tcPr>
          <w:p w14:paraId="26E4CBC9" w14:textId="77777777" w:rsidR="0062330C" w:rsidRDefault="0062330C" w:rsidP="0062330C">
            <w:pPr>
              <w:pStyle w:val="BodyText"/>
              <w:rPr>
                <w:rFonts w:ascii="Arial" w:hAnsi="Arial" w:cs="Arial"/>
                <w:b/>
                <w:bCs/>
              </w:rPr>
            </w:pPr>
            <w:r>
              <w:rPr>
                <w:rFonts w:ascii="Arial" w:hAnsi="Arial" w:cs="Arial"/>
                <w:b/>
                <w:bCs/>
              </w:rPr>
              <w:t>“Exempt Export BM Unit”</w:t>
            </w:r>
          </w:p>
          <w:p w14:paraId="326AB8AF" w14:textId="77777777" w:rsidR="0062330C" w:rsidRDefault="0062330C" w:rsidP="0062330C">
            <w:pPr>
              <w:pStyle w:val="BodyText"/>
              <w:tabs>
                <w:tab w:val="center" w:pos="4513"/>
              </w:tabs>
              <w:spacing w:after="0"/>
              <w:jc w:val="both"/>
              <w:rPr>
                <w:rFonts w:ascii="Arial" w:hAnsi="Arial" w:cs="Arial"/>
                <w:strike/>
                <w:color w:val="FF0000"/>
              </w:rPr>
            </w:pPr>
          </w:p>
        </w:tc>
        <w:tc>
          <w:tcPr>
            <w:tcW w:w="6662" w:type="dxa"/>
            <w:tcBorders>
              <w:bottom w:val="nil"/>
            </w:tcBorders>
          </w:tcPr>
          <w:p w14:paraId="433BE32C" w14:textId="77777777" w:rsidR="0062330C" w:rsidRDefault="0062330C" w:rsidP="0062330C">
            <w:pPr>
              <w:pStyle w:val="BodyText"/>
              <w:jc w:val="both"/>
              <w:rPr>
                <w:rFonts w:ascii="Arial" w:hAnsi="Arial" w:cs="Arial"/>
              </w:rPr>
            </w:pPr>
            <w:bookmarkStart w:id="245"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245"/>
          </w:p>
        </w:tc>
      </w:tr>
      <w:tr w:rsidR="0062330C" w14:paraId="591D7B84" w14:textId="77777777" w:rsidTr="00D605D4">
        <w:trPr>
          <w:trHeight w:val="300"/>
        </w:trPr>
        <w:tc>
          <w:tcPr>
            <w:tcW w:w="2695" w:type="dxa"/>
            <w:tcBorders>
              <w:top w:val="nil"/>
              <w:left w:val="nil"/>
              <w:bottom w:val="nil"/>
              <w:right w:val="nil"/>
            </w:tcBorders>
          </w:tcPr>
          <w:p w14:paraId="30822521" w14:textId="77777777" w:rsidR="0062330C" w:rsidRDefault="0062330C" w:rsidP="0062330C">
            <w:pPr>
              <w:pStyle w:val="BodyText"/>
              <w:rPr>
                <w:rFonts w:ascii="Arial" w:hAnsi="Arial" w:cs="Arial"/>
                <w:b/>
                <w:bCs/>
              </w:rPr>
            </w:pPr>
            <w:r>
              <w:rPr>
                <w:rFonts w:ascii="Arial" w:hAnsi="Arial" w:cs="Arial"/>
                <w:b/>
                <w:bCs/>
              </w:rPr>
              <w:t>“Exempt Generator”</w:t>
            </w:r>
          </w:p>
        </w:tc>
        <w:tc>
          <w:tcPr>
            <w:tcW w:w="6662" w:type="dxa"/>
            <w:tcBorders>
              <w:top w:val="nil"/>
              <w:left w:val="nil"/>
              <w:bottom w:val="nil"/>
              <w:right w:val="nil"/>
            </w:tcBorders>
          </w:tcPr>
          <w:p w14:paraId="0BD72E72" w14:textId="77777777" w:rsidR="0062330C" w:rsidRDefault="0062330C" w:rsidP="0062330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62330C" w14:paraId="5064BCEE" w14:textId="77777777" w:rsidTr="00D605D4">
        <w:trPr>
          <w:trHeight w:val="300"/>
        </w:trPr>
        <w:tc>
          <w:tcPr>
            <w:tcW w:w="2695" w:type="dxa"/>
            <w:tcBorders>
              <w:top w:val="nil"/>
              <w:left w:val="nil"/>
              <w:bottom w:val="nil"/>
              <w:right w:val="nil"/>
            </w:tcBorders>
          </w:tcPr>
          <w:p w14:paraId="5B186851" w14:textId="77777777" w:rsidR="0062330C" w:rsidRDefault="0062330C" w:rsidP="0062330C">
            <w:pPr>
              <w:pStyle w:val="BodyText"/>
              <w:rPr>
                <w:rFonts w:ascii="Arial" w:hAnsi="Arial" w:cs="Arial"/>
                <w:b/>
                <w:bCs/>
              </w:rPr>
            </w:pPr>
            <w:r>
              <w:rPr>
                <w:rFonts w:ascii="Arial" w:hAnsi="Arial" w:cs="Arial"/>
                <w:b/>
                <w:bCs/>
              </w:rPr>
              <w:t>“Exemptible Generation”</w:t>
            </w:r>
          </w:p>
        </w:tc>
        <w:tc>
          <w:tcPr>
            <w:tcW w:w="6662" w:type="dxa"/>
            <w:tcBorders>
              <w:top w:val="nil"/>
              <w:left w:val="nil"/>
              <w:bottom w:val="nil"/>
              <w:right w:val="nil"/>
            </w:tcBorders>
          </w:tcPr>
          <w:p w14:paraId="5266E4CF" w14:textId="77777777" w:rsidR="0062330C" w:rsidRDefault="0062330C" w:rsidP="0062330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62330C" w14:paraId="509BE58F" w14:textId="77777777" w:rsidTr="00D605D4">
        <w:trPr>
          <w:trHeight w:val="932"/>
        </w:trPr>
        <w:tc>
          <w:tcPr>
            <w:tcW w:w="2695" w:type="dxa"/>
            <w:tcBorders>
              <w:top w:val="nil"/>
              <w:left w:val="nil"/>
              <w:bottom w:val="nil"/>
              <w:right w:val="nil"/>
            </w:tcBorders>
          </w:tcPr>
          <w:p w14:paraId="43B0C73C" w14:textId="0B11E715" w:rsidR="00EA42BA" w:rsidRDefault="0062330C" w:rsidP="0062330C">
            <w:pPr>
              <w:pStyle w:val="BodyText"/>
              <w:rPr>
                <w:rFonts w:ascii="Arial" w:hAnsi="Arial" w:cs="Arial"/>
                <w:b/>
                <w:bCs/>
              </w:rPr>
            </w:pPr>
            <w:r>
              <w:rPr>
                <w:rFonts w:ascii="Arial" w:hAnsi="Arial" w:cs="Arial"/>
                <w:b/>
                <w:bCs/>
              </w:rPr>
              <w:t>"Exempt Power Station"</w:t>
            </w:r>
          </w:p>
        </w:tc>
        <w:tc>
          <w:tcPr>
            <w:tcW w:w="6662" w:type="dxa"/>
            <w:tcBorders>
              <w:top w:val="nil"/>
              <w:left w:val="nil"/>
              <w:bottom w:val="nil"/>
              <w:right w:val="nil"/>
            </w:tcBorders>
          </w:tcPr>
          <w:p w14:paraId="6FD81B4A" w14:textId="31E67208" w:rsidR="00EA42BA" w:rsidRPr="00B26154" w:rsidRDefault="0062330C" w:rsidP="003014F3">
            <w:pPr>
              <w:pStyle w:val="BodyText"/>
              <w:spacing w:after="0"/>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2D006B" w14:paraId="7F92D5B7" w14:textId="77777777" w:rsidTr="003014F3">
        <w:trPr>
          <w:trHeight w:val="300"/>
        </w:trPr>
        <w:tc>
          <w:tcPr>
            <w:tcW w:w="2695" w:type="dxa"/>
            <w:tcBorders>
              <w:top w:val="nil"/>
              <w:left w:val="nil"/>
              <w:bottom w:val="nil"/>
              <w:right w:val="nil"/>
            </w:tcBorders>
          </w:tcPr>
          <w:p w14:paraId="30EB2266" w14:textId="16A30B81" w:rsidR="002D006B" w:rsidRDefault="002D006B" w:rsidP="0062330C">
            <w:pPr>
              <w:rPr>
                <w:rFonts w:ascii="Arial" w:hAnsi="Arial" w:cs="Arial"/>
                <w:b/>
              </w:rPr>
            </w:pPr>
            <w:ins w:id="246" w:author="Author">
              <w:r w:rsidRPr="00A445EE">
                <w:rPr>
                  <w:rFonts w:ascii="Arial" w:hAnsi="Arial" w:cs="Arial"/>
                  <w:b/>
                  <w:bCs/>
                  <w:highlight w:val="green"/>
                </w:rPr>
                <w:t>“Existing Agreements”</w:t>
              </w:r>
            </w:ins>
          </w:p>
        </w:tc>
        <w:tc>
          <w:tcPr>
            <w:tcW w:w="6662" w:type="dxa"/>
            <w:tcBorders>
              <w:top w:val="nil"/>
              <w:left w:val="nil"/>
              <w:bottom w:val="nil"/>
              <w:right w:val="nil"/>
            </w:tcBorders>
          </w:tcPr>
          <w:p w14:paraId="479378EC" w14:textId="25205443" w:rsidR="002D006B" w:rsidRDefault="002D006B" w:rsidP="0062330C">
            <w:pPr>
              <w:jc w:val="both"/>
              <w:rPr>
                <w:rFonts w:ascii="Arial" w:hAnsi="Arial" w:cs="Arial"/>
              </w:rPr>
            </w:pPr>
            <w:ins w:id="247" w:author="Author">
              <w:r w:rsidRPr="00A445EE">
                <w:rPr>
                  <w:rFonts w:ascii="Arial" w:hAnsi="Arial" w:cs="Arial"/>
                  <w:highlight w:val="green"/>
                </w:rPr>
                <w:t>the agreements of the type determined according to Paragraph 18.5</w:t>
              </w:r>
              <w:del w:id="248" w:author="Author">
                <w:r w:rsidR="00DB68C1" w:rsidDel="005A4004">
                  <w:rPr>
                    <w:rFonts w:ascii="Arial" w:hAnsi="Arial" w:cs="Arial"/>
                    <w:highlight w:val="green"/>
                  </w:rPr>
                  <w:delText xml:space="preserve"> above</w:delText>
                </w:r>
              </w:del>
              <w:r w:rsidRPr="00A445EE">
                <w:rPr>
                  <w:rFonts w:ascii="Arial" w:hAnsi="Arial" w:cs="Arial"/>
                  <w:highlight w:val="green"/>
                </w:rPr>
                <w:t>;</w:t>
              </w:r>
            </w:ins>
          </w:p>
        </w:tc>
      </w:tr>
      <w:tr w:rsidR="0062330C" w14:paraId="58881D13" w14:textId="77777777" w:rsidTr="00D605D4">
        <w:trPr>
          <w:trHeight w:val="300"/>
        </w:trPr>
        <w:tc>
          <w:tcPr>
            <w:tcW w:w="2695" w:type="dxa"/>
            <w:tcBorders>
              <w:top w:val="nil"/>
              <w:left w:val="nil"/>
              <w:bottom w:val="nil"/>
              <w:right w:val="nil"/>
            </w:tcBorders>
          </w:tcPr>
          <w:p w14:paraId="07C28C93" w14:textId="77777777" w:rsidR="0062330C" w:rsidRDefault="0062330C" w:rsidP="0062330C">
            <w:pPr>
              <w:rPr>
                <w:rFonts w:ascii="Arial" w:hAnsi="Arial" w:cs="Arial"/>
                <w:b/>
              </w:rPr>
            </w:pPr>
            <w:r>
              <w:rPr>
                <w:rFonts w:ascii="Arial" w:hAnsi="Arial" w:cs="Arial"/>
                <w:b/>
              </w:rPr>
              <w:t>“Existing ICM Construction Agreement”</w:t>
            </w:r>
          </w:p>
        </w:tc>
        <w:tc>
          <w:tcPr>
            <w:tcW w:w="6662" w:type="dxa"/>
            <w:tcBorders>
              <w:top w:val="nil"/>
              <w:left w:val="nil"/>
              <w:bottom w:val="nil"/>
              <w:right w:val="nil"/>
            </w:tcBorders>
          </w:tcPr>
          <w:p w14:paraId="4D978CEA" w14:textId="77777777" w:rsidR="0062330C" w:rsidRDefault="0062330C" w:rsidP="0062330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62330C" w:rsidRDefault="0062330C" w:rsidP="0062330C">
            <w:pPr>
              <w:jc w:val="both"/>
              <w:rPr>
                <w:rFonts w:ascii="Arial" w:hAnsi="Arial" w:cs="Arial"/>
              </w:rPr>
            </w:pPr>
          </w:p>
        </w:tc>
      </w:tr>
      <w:tr w:rsidR="0062330C" w14:paraId="55D6F9DF" w14:textId="77777777" w:rsidTr="00D605D4">
        <w:trPr>
          <w:trHeight w:val="300"/>
        </w:trPr>
        <w:tc>
          <w:tcPr>
            <w:tcW w:w="2695" w:type="dxa"/>
            <w:tcBorders>
              <w:top w:val="nil"/>
              <w:left w:val="nil"/>
              <w:bottom w:val="nil"/>
              <w:right w:val="nil"/>
            </w:tcBorders>
          </w:tcPr>
          <w:p w14:paraId="78D04B06" w14:textId="77777777" w:rsidR="0062330C" w:rsidRPr="00C906A8" w:rsidRDefault="0062330C" w:rsidP="0062330C">
            <w:pPr>
              <w:rPr>
                <w:rFonts w:ascii="Arial" w:hAnsi="Arial" w:cs="Arial"/>
                <w:b/>
                <w:szCs w:val="22"/>
              </w:rPr>
            </w:pPr>
            <w:r w:rsidRPr="00C906A8">
              <w:rPr>
                <w:rFonts w:ascii="Arial" w:hAnsi="Arial" w:cs="Arial"/>
                <w:b/>
                <w:szCs w:val="22"/>
              </w:rPr>
              <w:t>“Existing Offshore Agreement”</w:t>
            </w:r>
          </w:p>
          <w:p w14:paraId="69DB1F50" w14:textId="77777777" w:rsidR="0062330C" w:rsidRPr="00C906A8" w:rsidRDefault="0062330C" w:rsidP="0062330C">
            <w:pPr>
              <w:rPr>
                <w:rFonts w:ascii="Arial" w:hAnsi="Arial" w:cs="Arial"/>
                <w:b/>
                <w:szCs w:val="22"/>
              </w:rPr>
            </w:pPr>
          </w:p>
        </w:tc>
        <w:tc>
          <w:tcPr>
            <w:tcW w:w="6662" w:type="dxa"/>
            <w:tcBorders>
              <w:top w:val="nil"/>
              <w:left w:val="nil"/>
              <w:bottom w:val="nil"/>
              <w:right w:val="nil"/>
            </w:tcBorders>
          </w:tcPr>
          <w:p w14:paraId="164D1CE7" w14:textId="77777777" w:rsidR="0062330C" w:rsidRPr="00C906A8" w:rsidRDefault="0062330C" w:rsidP="0062330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62330C" w:rsidRPr="00C906A8" w:rsidRDefault="0062330C" w:rsidP="0062330C">
            <w:pPr>
              <w:jc w:val="both"/>
              <w:rPr>
                <w:rFonts w:ascii="Arial" w:hAnsi="Arial" w:cs="Arial"/>
                <w:szCs w:val="22"/>
              </w:rPr>
            </w:pPr>
          </w:p>
        </w:tc>
      </w:tr>
      <w:tr w:rsidR="0062330C" w14:paraId="33BF081E" w14:textId="77777777" w:rsidTr="00D605D4">
        <w:trPr>
          <w:trHeight w:val="300"/>
        </w:trPr>
        <w:tc>
          <w:tcPr>
            <w:tcW w:w="2695" w:type="dxa"/>
            <w:tcBorders>
              <w:top w:val="nil"/>
            </w:tcBorders>
          </w:tcPr>
          <w:p w14:paraId="333CBD39" w14:textId="77777777" w:rsidR="0062330C" w:rsidRDefault="0062330C" w:rsidP="0062330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662" w:type="dxa"/>
            <w:tcBorders>
              <w:top w:val="nil"/>
            </w:tcBorders>
          </w:tcPr>
          <w:p w14:paraId="3C340C0C"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2330C" w14:paraId="4B35DE9D" w14:textId="77777777" w:rsidTr="003A67C0">
        <w:trPr>
          <w:trHeight w:val="300"/>
        </w:trPr>
        <w:tc>
          <w:tcPr>
            <w:tcW w:w="2695" w:type="dxa"/>
          </w:tcPr>
          <w:p w14:paraId="42A745FC" w14:textId="77777777" w:rsidR="0062330C" w:rsidRDefault="0062330C" w:rsidP="0062330C">
            <w:pPr>
              <w:pStyle w:val="BodyText"/>
              <w:rPr>
                <w:rFonts w:ascii="Arial" w:hAnsi="Arial" w:cs="Arial"/>
                <w:b/>
                <w:bCs/>
              </w:rPr>
            </w:pPr>
            <w:r>
              <w:rPr>
                <w:rFonts w:ascii="Arial" w:hAnsi="Arial" w:cs="Arial"/>
                <w:b/>
                <w:bCs/>
              </w:rPr>
              <w:t>"Existing Security Cover"</w:t>
            </w:r>
          </w:p>
        </w:tc>
        <w:tc>
          <w:tcPr>
            <w:tcW w:w="6662" w:type="dxa"/>
          </w:tcPr>
          <w:p w14:paraId="26349B48" w14:textId="77777777" w:rsidR="0062330C" w:rsidRDefault="0062330C" w:rsidP="0062330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249" w:name="_BPDCD_52"/>
            <w:r w:rsidRPr="00BD656E">
              <w:rPr>
                <w:rFonts w:ascii="Arial Bold" w:hAnsi="Arial Bold" w:cs="Arial"/>
                <w:b/>
                <w:bCs/>
              </w:rPr>
              <w:t>The Company</w:t>
            </w:r>
            <w:bookmarkEnd w:id="249"/>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62330C" w14:paraId="0942196B" w14:textId="77777777" w:rsidTr="003A67C0">
        <w:trPr>
          <w:trHeight w:val="300"/>
        </w:trPr>
        <w:tc>
          <w:tcPr>
            <w:tcW w:w="2695" w:type="dxa"/>
          </w:tcPr>
          <w:p w14:paraId="6CAA157C" w14:textId="77777777" w:rsidR="0062330C" w:rsidRPr="009625ED" w:rsidRDefault="0062330C" w:rsidP="0062330C">
            <w:pPr>
              <w:pStyle w:val="BodyText"/>
              <w:rPr>
                <w:rFonts w:ascii="Arial" w:hAnsi="Arial" w:cs="Arial"/>
                <w:b/>
                <w:bCs/>
              </w:rPr>
            </w:pPr>
            <w:r w:rsidRPr="009625ED">
              <w:rPr>
                <w:rFonts w:ascii="Arial" w:hAnsi="Arial" w:cs="Arial"/>
                <w:b/>
                <w:bCs/>
              </w:rPr>
              <w:t>“Export”</w:t>
            </w:r>
          </w:p>
          <w:p w14:paraId="540717D4" w14:textId="77777777" w:rsidR="0062330C" w:rsidRPr="009625ED" w:rsidRDefault="0062330C" w:rsidP="0062330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662" w:type="dxa"/>
          </w:tcPr>
          <w:p w14:paraId="2F29FB81" w14:textId="77777777" w:rsidR="0062330C" w:rsidRPr="007454CC" w:rsidRDefault="0062330C" w:rsidP="0062330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62330C" w:rsidRPr="007454CC" w:rsidRDefault="0062330C" w:rsidP="0062330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62330C" w:rsidRPr="009625ED" w:rsidRDefault="0062330C" w:rsidP="0062330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62330C" w14:paraId="2D7BFD7B" w14:textId="77777777" w:rsidTr="003A67C0">
        <w:trPr>
          <w:trHeight w:val="300"/>
        </w:trPr>
        <w:tc>
          <w:tcPr>
            <w:tcW w:w="2695" w:type="dxa"/>
          </w:tcPr>
          <w:p w14:paraId="746AF760" w14:textId="0FE9730E" w:rsidR="0062330C" w:rsidRPr="009625ED" w:rsidRDefault="0062330C" w:rsidP="0062330C">
            <w:pPr>
              <w:pStyle w:val="BodyText"/>
              <w:rPr>
                <w:rFonts w:ascii="Arial" w:hAnsi="Arial" w:cs="Arial"/>
                <w:b/>
                <w:bCs/>
              </w:rPr>
            </w:pPr>
            <w:r>
              <w:rPr>
                <w:rFonts w:ascii="Arial" w:hAnsi="Arial" w:cs="Arial"/>
                <w:b/>
                <w:bCs/>
              </w:rPr>
              <w:t>“Ex-Post Reconciliation”</w:t>
            </w:r>
          </w:p>
        </w:tc>
        <w:tc>
          <w:tcPr>
            <w:tcW w:w="6662" w:type="dxa"/>
          </w:tcPr>
          <w:p w14:paraId="46A11A55" w14:textId="1C797F34" w:rsidR="0062330C" w:rsidRPr="007454CC" w:rsidRDefault="0062330C" w:rsidP="0062330C">
            <w:pPr>
              <w:pStyle w:val="BodyText"/>
              <w:jc w:val="both"/>
              <w:rPr>
                <w:rFonts w:ascii="Arial" w:hAnsi="Arial" w:cs="Arial"/>
              </w:rPr>
            </w:pPr>
            <w:r>
              <w:rPr>
                <w:rFonts w:ascii="Arial" w:hAnsi="Arial" w:cs="Arial"/>
              </w:rPr>
              <w:t>The charge or credit to Demand and Generator Users in respect of TNUoS charges in the event of a breach of the Limiting Regulation.</w:t>
            </w:r>
          </w:p>
        </w:tc>
      </w:tr>
      <w:tr w:rsidR="0062330C" w14:paraId="4BCA323C" w14:textId="77777777" w:rsidTr="003A67C0">
        <w:trPr>
          <w:trHeight w:val="300"/>
        </w:trPr>
        <w:tc>
          <w:tcPr>
            <w:tcW w:w="2695" w:type="dxa"/>
          </w:tcPr>
          <w:p w14:paraId="47D5C97B" w14:textId="77777777" w:rsidR="0062330C" w:rsidRDefault="0062330C" w:rsidP="0062330C">
            <w:pPr>
              <w:pStyle w:val="BodyText"/>
              <w:rPr>
                <w:rFonts w:ascii="Arial" w:hAnsi="Arial" w:cs="Arial"/>
                <w:b/>
                <w:bCs/>
              </w:rPr>
            </w:pPr>
            <w:r>
              <w:rPr>
                <w:rFonts w:ascii="Arial" w:hAnsi="Arial" w:cs="Arial"/>
                <w:b/>
                <w:bCs/>
              </w:rPr>
              <w:t>"External Interconnection"</w:t>
            </w:r>
          </w:p>
        </w:tc>
        <w:tc>
          <w:tcPr>
            <w:tcW w:w="6662" w:type="dxa"/>
          </w:tcPr>
          <w:p w14:paraId="6F9F4295" w14:textId="77777777" w:rsidR="0062330C" w:rsidRDefault="0062330C" w:rsidP="0062330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62330C" w14:paraId="1598AF3A" w14:textId="77777777" w:rsidTr="003A67C0">
        <w:trPr>
          <w:trHeight w:val="300"/>
        </w:trPr>
        <w:tc>
          <w:tcPr>
            <w:tcW w:w="2695" w:type="dxa"/>
          </w:tcPr>
          <w:p w14:paraId="26F5F50D" w14:textId="77777777" w:rsidR="0062330C" w:rsidRDefault="0062330C" w:rsidP="0062330C">
            <w:pPr>
              <w:pStyle w:val="BodyText"/>
              <w:rPr>
                <w:rFonts w:ascii="Arial" w:hAnsi="Arial" w:cs="Arial"/>
                <w:b/>
                <w:bCs/>
              </w:rPr>
            </w:pPr>
            <w:r>
              <w:rPr>
                <w:rFonts w:ascii="Arial" w:hAnsi="Arial" w:cs="Arial"/>
                <w:b/>
                <w:bCs/>
              </w:rPr>
              <w:t>"Externally Interconnected System Operator"</w:t>
            </w:r>
          </w:p>
        </w:tc>
        <w:tc>
          <w:tcPr>
            <w:tcW w:w="6662" w:type="dxa"/>
          </w:tcPr>
          <w:p w14:paraId="44C6B19D" w14:textId="77777777" w:rsidR="0062330C" w:rsidRDefault="0062330C" w:rsidP="0062330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62330C" w14:paraId="26FC9B9C" w14:textId="77777777" w:rsidTr="003A67C0">
        <w:trPr>
          <w:trHeight w:val="300"/>
        </w:trPr>
        <w:tc>
          <w:tcPr>
            <w:tcW w:w="2695" w:type="dxa"/>
          </w:tcPr>
          <w:p w14:paraId="432A2607" w14:textId="77777777" w:rsidR="0062330C" w:rsidRDefault="0062330C" w:rsidP="0062330C">
            <w:pPr>
              <w:pStyle w:val="BodyText"/>
              <w:rPr>
                <w:rFonts w:ascii="Arial" w:hAnsi="Arial" w:cs="Arial"/>
                <w:b/>
                <w:bCs/>
              </w:rPr>
            </w:pPr>
            <w:r w:rsidRPr="00A63071">
              <w:rPr>
                <w:rFonts w:ascii="Arial" w:hAnsi="Arial" w:cs="Arial"/>
                <w:b/>
                <w:bCs/>
              </w:rPr>
              <w:t>“Fast Track Criteria”</w:t>
            </w:r>
          </w:p>
          <w:p w14:paraId="30A90559" w14:textId="77777777" w:rsidR="0062330C" w:rsidRDefault="0062330C" w:rsidP="0062330C">
            <w:pPr>
              <w:pStyle w:val="BodyText"/>
              <w:rPr>
                <w:rFonts w:ascii="Arial" w:hAnsi="Arial" w:cs="Arial"/>
                <w:b/>
                <w:bCs/>
              </w:rPr>
            </w:pPr>
          </w:p>
          <w:p w14:paraId="0CFA9F3B" w14:textId="77777777" w:rsidR="0062330C" w:rsidRDefault="0062330C" w:rsidP="0062330C">
            <w:pPr>
              <w:pStyle w:val="BodyText"/>
              <w:rPr>
                <w:rFonts w:ascii="Arial" w:hAnsi="Arial" w:cs="Arial"/>
                <w:b/>
                <w:bCs/>
              </w:rPr>
            </w:pPr>
          </w:p>
          <w:p w14:paraId="7FF31AEE" w14:textId="77777777" w:rsidR="0062330C" w:rsidRDefault="0062330C" w:rsidP="0062330C">
            <w:pPr>
              <w:pStyle w:val="BodyText"/>
              <w:rPr>
                <w:rFonts w:ascii="Arial" w:hAnsi="Arial" w:cs="Arial"/>
                <w:b/>
                <w:bCs/>
              </w:rPr>
            </w:pPr>
          </w:p>
          <w:p w14:paraId="0B8EB298" w14:textId="77777777" w:rsidR="0062330C" w:rsidRDefault="0062330C" w:rsidP="0062330C">
            <w:pPr>
              <w:pStyle w:val="BodyText"/>
              <w:rPr>
                <w:rFonts w:ascii="Arial" w:hAnsi="Arial" w:cs="Arial"/>
                <w:b/>
                <w:bCs/>
              </w:rPr>
            </w:pPr>
          </w:p>
          <w:p w14:paraId="761BEC83" w14:textId="77777777" w:rsidR="0062330C" w:rsidRDefault="0062330C" w:rsidP="0062330C">
            <w:pPr>
              <w:pStyle w:val="BodyText"/>
              <w:rPr>
                <w:rFonts w:ascii="Arial" w:hAnsi="Arial" w:cs="Arial"/>
                <w:b/>
                <w:bCs/>
              </w:rPr>
            </w:pPr>
          </w:p>
          <w:p w14:paraId="3BF9FC26" w14:textId="77777777" w:rsidR="0062330C" w:rsidRDefault="0062330C" w:rsidP="0062330C">
            <w:pPr>
              <w:pStyle w:val="BodyText"/>
              <w:rPr>
                <w:rFonts w:ascii="Arial" w:hAnsi="Arial" w:cs="Arial"/>
                <w:b/>
                <w:bCs/>
              </w:rPr>
            </w:pPr>
          </w:p>
          <w:p w14:paraId="596722AD" w14:textId="77777777" w:rsidR="0062330C" w:rsidRDefault="0062330C" w:rsidP="0062330C">
            <w:pPr>
              <w:pStyle w:val="BodyText"/>
              <w:rPr>
                <w:rFonts w:ascii="Arial" w:hAnsi="Arial" w:cs="Arial"/>
                <w:b/>
                <w:bCs/>
              </w:rPr>
            </w:pPr>
          </w:p>
          <w:p w14:paraId="6634FA44" w14:textId="77777777" w:rsidR="0062330C" w:rsidRDefault="0062330C" w:rsidP="0062330C">
            <w:pPr>
              <w:pStyle w:val="BodyText"/>
              <w:rPr>
                <w:rFonts w:ascii="Arial" w:hAnsi="Arial" w:cs="Arial"/>
                <w:b/>
                <w:bCs/>
              </w:rPr>
            </w:pPr>
          </w:p>
          <w:p w14:paraId="2A838020" w14:textId="77777777" w:rsidR="0062330C" w:rsidRDefault="0062330C" w:rsidP="0062330C">
            <w:pPr>
              <w:pStyle w:val="BodyText"/>
              <w:rPr>
                <w:rFonts w:ascii="Arial" w:hAnsi="Arial" w:cs="Arial"/>
                <w:b/>
                <w:bCs/>
              </w:rPr>
            </w:pPr>
            <w:r>
              <w:rPr>
                <w:rFonts w:ascii="Arial" w:hAnsi="Arial" w:cs="Arial"/>
                <w:b/>
                <w:bCs/>
              </w:rPr>
              <w:t>“FDSC”</w:t>
            </w:r>
          </w:p>
          <w:p w14:paraId="76A278C1" w14:textId="77777777" w:rsidR="0062330C" w:rsidRDefault="0062330C" w:rsidP="0062330C">
            <w:pPr>
              <w:pStyle w:val="BodyText"/>
              <w:rPr>
                <w:rFonts w:ascii="Arial" w:hAnsi="Arial" w:cs="Arial"/>
                <w:b/>
                <w:bCs/>
              </w:rPr>
            </w:pPr>
            <w:r>
              <w:rPr>
                <w:rFonts w:ascii="Arial" w:hAnsi="Arial" w:cs="Arial"/>
                <w:b/>
                <w:bCs/>
              </w:rPr>
              <w:t>“FDSC Forecast”</w:t>
            </w:r>
          </w:p>
          <w:p w14:paraId="33EB2B38" w14:textId="45EA7105" w:rsidR="0062330C" w:rsidRPr="00C206C3" w:rsidRDefault="0062330C" w:rsidP="0062330C">
            <w:pPr>
              <w:pStyle w:val="BodyText"/>
              <w:rPr>
                <w:rFonts w:ascii="Arial" w:hAnsi="Arial" w:cs="Arial"/>
                <w:b/>
                <w:bCs/>
                <w:lang w:val="fr-FR"/>
              </w:rPr>
            </w:pPr>
            <w:r w:rsidRPr="00C206C3">
              <w:rPr>
                <w:rFonts w:ascii="Arial" w:hAnsi="Arial" w:cs="Arial"/>
                <w:b/>
                <w:bCs/>
                <w:lang w:val="fr-FR"/>
              </w:rPr>
              <w:t>“FDSC Base Percentage”</w:t>
            </w:r>
          </w:p>
          <w:p w14:paraId="67A4BCED" w14:textId="77777777" w:rsidR="0062330C" w:rsidRPr="00C206C3" w:rsidRDefault="0062330C" w:rsidP="0062330C">
            <w:pPr>
              <w:pStyle w:val="BodyText"/>
              <w:rPr>
                <w:rFonts w:ascii="Arial" w:hAnsi="Arial" w:cs="Arial"/>
                <w:b/>
                <w:bCs/>
                <w:lang w:val="fr-FR"/>
              </w:rPr>
            </w:pPr>
            <w:r w:rsidRPr="00C206C3">
              <w:rPr>
                <w:rFonts w:ascii="Arial" w:hAnsi="Arial" w:cs="Arial"/>
                <w:b/>
                <w:bCs/>
                <w:lang w:val="fr-FR"/>
              </w:rPr>
              <w:t>“FDSC Charges”</w:t>
            </w:r>
          </w:p>
          <w:p w14:paraId="6C7B4636" w14:textId="77777777" w:rsidR="0062330C" w:rsidRDefault="0062330C" w:rsidP="0062330C">
            <w:pPr>
              <w:pStyle w:val="BodyText"/>
              <w:rPr>
                <w:rFonts w:ascii="Arial" w:hAnsi="Arial" w:cs="Arial"/>
                <w:b/>
                <w:bCs/>
              </w:rPr>
            </w:pPr>
            <w:r>
              <w:rPr>
                <w:rFonts w:ascii="Arial" w:hAnsi="Arial" w:cs="Arial"/>
                <w:b/>
                <w:bCs/>
              </w:rPr>
              <w:t>“FDSC Base Value at Risk”</w:t>
            </w:r>
          </w:p>
          <w:p w14:paraId="1D86F9B9" w14:textId="51108F51" w:rsidR="0062330C" w:rsidRPr="00A63071" w:rsidRDefault="0062330C" w:rsidP="0062330C">
            <w:pPr>
              <w:pStyle w:val="BodyText"/>
              <w:rPr>
                <w:rFonts w:ascii="Arial" w:hAnsi="Arial" w:cs="Arial"/>
                <w:b/>
                <w:bCs/>
              </w:rPr>
            </w:pPr>
            <w:r>
              <w:rPr>
                <w:rFonts w:ascii="Arial" w:hAnsi="Arial" w:cs="Arial"/>
                <w:b/>
                <w:bCs/>
              </w:rPr>
              <w:t>“Final Demand Site Count or FDSC”</w:t>
            </w:r>
          </w:p>
        </w:tc>
        <w:tc>
          <w:tcPr>
            <w:tcW w:w="6662" w:type="dxa"/>
          </w:tcPr>
          <w:p w14:paraId="5E26E3C7" w14:textId="77777777" w:rsidR="0062330C" w:rsidRPr="00A63071" w:rsidRDefault="0062330C" w:rsidP="0062330C">
            <w:pPr>
              <w:pStyle w:val="BodyText"/>
              <w:jc w:val="both"/>
              <w:rPr>
                <w:rFonts w:ascii="Arial" w:hAnsi="Arial" w:cs="Arial"/>
              </w:rPr>
            </w:pPr>
            <w:r w:rsidRPr="00A63071">
              <w:rPr>
                <w:rFonts w:ascii="Arial" w:hAnsi="Arial" w:cs="Arial"/>
              </w:rPr>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62330C" w:rsidRPr="00A63071" w:rsidRDefault="0062330C" w:rsidP="0062330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62330C" w:rsidRPr="00A63071" w:rsidRDefault="0062330C" w:rsidP="0062330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62330C" w:rsidRPr="00A63071" w:rsidRDefault="0062330C" w:rsidP="0062330C">
            <w:pPr>
              <w:pStyle w:val="BodyText"/>
              <w:ind w:left="654"/>
              <w:jc w:val="both"/>
              <w:rPr>
                <w:rFonts w:ascii="Arial" w:hAnsi="Arial" w:cs="Arial"/>
              </w:rPr>
            </w:pPr>
            <w:r w:rsidRPr="00A63071">
              <w:rPr>
                <w:rFonts w:ascii="Arial" w:hAnsi="Arial" w:cs="Arial"/>
              </w:rPr>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62330C" w:rsidRPr="00A63071" w:rsidRDefault="0062330C" w:rsidP="0062330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62330C" w:rsidRPr="00A63071" w:rsidRDefault="0062330C" w:rsidP="0062330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62330C" w:rsidRDefault="0062330C" w:rsidP="0062330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62330C" w:rsidRDefault="0062330C" w:rsidP="0062330C">
            <w:pPr>
              <w:pStyle w:val="BodyText"/>
              <w:ind w:left="654"/>
              <w:jc w:val="both"/>
              <w:rPr>
                <w:rFonts w:ascii="Arial" w:hAnsi="Arial" w:cs="Arial"/>
                <w:b/>
                <w:bCs/>
              </w:rPr>
            </w:pPr>
            <w:r>
              <w:rPr>
                <w:rFonts w:ascii="Arial" w:hAnsi="Arial" w:cs="Arial"/>
              </w:rPr>
              <w:t xml:space="preserve">Shall mean the same as </w:t>
            </w:r>
            <w:r>
              <w:rPr>
                <w:rFonts w:ascii="Arial" w:hAnsi="Arial" w:cs="Arial"/>
                <w:b/>
                <w:bCs/>
              </w:rPr>
              <w:t>Final Demand Site Count</w:t>
            </w:r>
          </w:p>
          <w:p w14:paraId="4D091D15" w14:textId="77777777" w:rsidR="0062330C" w:rsidRDefault="0062330C" w:rsidP="0062330C">
            <w:pPr>
              <w:pStyle w:val="BodyText"/>
              <w:ind w:left="654"/>
              <w:jc w:val="both"/>
              <w:rPr>
                <w:rFonts w:ascii="Arial" w:hAnsi="Arial" w:cs="Arial"/>
                <w:b/>
                <w:bCs/>
              </w:rPr>
            </w:pPr>
            <w:r>
              <w:rPr>
                <w:rFonts w:ascii="Arial" w:hAnsi="Arial" w:cs="Arial"/>
              </w:rPr>
              <w:t xml:space="preserve">The forecast, produced by </w:t>
            </w:r>
            <w:r>
              <w:rPr>
                <w:rFonts w:ascii="Arial" w:hAnsi="Arial" w:cs="Arial"/>
                <w:b/>
                <w:bCs/>
              </w:rPr>
              <w:t>The Company</w:t>
            </w:r>
            <w:r>
              <w:rPr>
                <w:rFonts w:ascii="Arial" w:hAnsi="Arial" w:cs="Arial"/>
              </w:rPr>
              <w:t xml:space="preserve">, of the </w:t>
            </w:r>
            <w:r>
              <w:rPr>
                <w:rFonts w:ascii="Arial" w:hAnsi="Arial" w:cs="Arial"/>
                <w:b/>
                <w:bCs/>
              </w:rPr>
              <w:t>FDSC.</w:t>
            </w:r>
          </w:p>
          <w:p w14:paraId="7851677E" w14:textId="4DA5C8EE" w:rsidR="0062330C" w:rsidRDefault="0062330C" w:rsidP="0062330C">
            <w:pPr>
              <w:pStyle w:val="BodyText"/>
              <w:spacing w:after="0"/>
              <w:ind w:left="652"/>
              <w:jc w:val="both"/>
              <w:rPr>
                <w:rFonts w:ascii="Arial" w:hAnsi="Arial" w:cs="Arial"/>
              </w:rPr>
            </w:pPr>
            <w:r>
              <w:rPr>
                <w:rFonts w:ascii="Arial" w:hAnsi="Arial" w:cs="Arial"/>
              </w:rPr>
              <w:t xml:space="preserve">the % value for the relevant </w:t>
            </w:r>
            <w:r>
              <w:rPr>
                <w:rFonts w:ascii="Arial" w:hAnsi="Arial" w:cs="Arial"/>
                <w:b/>
                <w:bCs/>
              </w:rPr>
              <w:t>Security Period</w:t>
            </w:r>
            <w:r>
              <w:rPr>
                <w:rFonts w:ascii="Arial" w:hAnsi="Arial" w:cs="Arial"/>
              </w:rPr>
              <w:t xml:space="preserve"> as specified in the table in paragraph 2A of Section 3, Appendix 2</w:t>
            </w:r>
          </w:p>
          <w:p w14:paraId="2E97898F" w14:textId="77777777" w:rsidR="0062330C" w:rsidRDefault="0062330C" w:rsidP="0062330C">
            <w:pPr>
              <w:pStyle w:val="BodyText"/>
              <w:spacing w:after="0"/>
              <w:ind w:left="652"/>
              <w:jc w:val="both"/>
              <w:rPr>
                <w:rFonts w:ascii="Arial" w:hAnsi="Arial" w:cs="Arial"/>
              </w:rPr>
            </w:pPr>
          </w:p>
          <w:p w14:paraId="736DE4C0" w14:textId="517EDCE1" w:rsidR="0062330C" w:rsidRDefault="0062330C" w:rsidP="0062330C">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62330C" w:rsidRPr="00282781" w:rsidRDefault="0062330C" w:rsidP="0062330C">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62330C" w:rsidRDefault="0062330C" w:rsidP="0062330C">
            <w:pPr>
              <w:pStyle w:val="BodyText"/>
              <w:spacing w:after="0"/>
              <w:ind w:left="652"/>
              <w:jc w:val="both"/>
              <w:rPr>
                <w:rFonts w:ascii="Arial" w:hAnsi="Arial" w:cs="Arial"/>
              </w:rPr>
            </w:pPr>
          </w:p>
          <w:p w14:paraId="1F2D46AA" w14:textId="43A9F863" w:rsidR="0062330C" w:rsidRPr="00E41ADC" w:rsidRDefault="0062330C" w:rsidP="0062330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62330C" w14:paraId="4554B4C9" w14:textId="77777777" w:rsidTr="003A67C0">
        <w:trPr>
          <w:trHeight w:val="300"/>
        </w:trPr>
        <w:tc>
          <w:tcPr>
            <w:tcW w:w="2695" w:type="dxa"/>
          </w:tcPr>
          <w:p w14:paraId="43EA7DD2" w14:textId="13EDFDFB" w:rsidR="0062330C" w:rsidRDefault="0062330C" w:rsidP="0062330C">
            <w:pPr>
              <w:pStyle w:val="BodyText"/>
              <w:rPr>
                <w:rFonts w:ascii="Arial" w:hAnsi="Arial" w:cs="Arial"/>
                <w:b/>
                <w:bCs/>
              </w:rPr>
            </w:pPr>
            <w:r>
              <w:rPr>
                <w:rFonts w:ascii="Arial" w:hAnsi="Arial" w:cs="Arial"/>
                <w:b/>
                <w:bCs/>
              </w:rPr>
              <w:t>"Final Adjustments Statement”</w:t>
            </w:r>
          </w:p>
        </w:tc>
        <w:tc>
          <w:tcPr>
            <w:tcW w:w="6662" w:type="dxa"/>
          </w:tcPr>
          <w:p w14:paraId="15E9CC70" w14:textId="1AA533A0" w:rsidR="0062330C" w:rsidRDefault="0062330C" w:rsidP="0062330C">
            <w:pPr>
              <w:pStyle w:val="BodyText"/>
              <w:ind w:left="633"/>
              <w:jc w:val="both"/>
              <w:rPr>
                <w:rFonts w:ascii="Arial" w:hAnsi="Arial" w:cs="Arial"/>
              </w:rPr>
            </w:pPr>
            <w:r>
              <w:rPr>
                <w:rFonts w:ascii="Arial" w:hAnsi="Arial" w:cs="Arial"/>
              </w:rPr>
              <w:t>as defined in paragraph 3.12.7(a);</w:t>
            </w:r>
          </w:p>
        </w:tc>
      </w:tr>
      <w:tr w:rsidR="0062330C" w14:paraId="1632B1E1" w14:textId="77777777" w:rsidTr="003A67C0">
        <w:trPr>
          <w:trHeight w:val="300"/>
        </w:trPr>
        <w:tc>
          <w:tcPr>
            <w:tcW w:w="2695" w:type="dxa"/>
          </w:tcPr>
          <w:p w14:paraId="5DA86387" w14:textId="77777777" w:rsidR="0062330C" w:rsidRPr="000D40DF" w:rsidRDefault="0062330C" w:rsidP="0062330C">
            <w:pPr>
              <w:pStyle w:val="BodyText"/>
              <w:rPr>
                <w:rFonts w:ascii="Arial" w:hAnsi="Arial" w:cs="Arial"/>
                <w:b/>
                <w:bCs/>
              </w:rPr>
            </w:pPr>
            <w:r w:rsidRPr="000D40DF">
              <w:rPr>
                <w:rFonts w:ascii="Arial" w:hAnsi="Arial" w:cs="Arial"/>
                <w:b/>
                <w:bCs/>
                <w:color w:val="000000"/>
                <w:lang w:eastAsia="en-GB"/>
              </w:rPr>
              <w:t>“Final Demand”</w:t>
            </w:r>
          </w:p>
        </w:tc>
        <w:tc>
          <w:tcPr>
            <w:tcW w:w="6662" w:type="dxa"/>
            <w:vAlign w:val="center"/>
          </w:tcPr>
          <w:p w14:paraId="1FFF0A16" w14:textId="77777777" w:rsidR="0062330C" w:rsidRPr="000D40DF" w:rsidRDefault="0062330C" w:rsidP="0062330C">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62330C" w14:paraId="5B80BF59" w14:textId="77777777" w:rsidTr="003A67C0">
        <w:trPr>
          <w:trHeight w:val="300"/>
        </w:trPr>
        <w:tc>
          <w:tcPr>
            <w:tcW w:w="2695" w:type="dxa"/>
          </w:tcPr>
          <w:p w14:paraId="31DECDF2" w14:textId="77777777" w:rsidR="0062330C" w:rsidRDefault="0062330C" w:rsidP="0062330C">
            <w:pPr>
              <w:pStyle w:val="BodyText"/>
              <w:rPr>
                <w:rFonts w:ascii="Arial" w:hAnsi="Arial" w:cs="Arial"/>
                <w:b/>
                <w:bCs/>
              </w:rPr>
            </w:pPr>
            <w:r>
              <w:rPr>
                <w:rFonts w:ascii="Arial" w:hAnsi="Arial" w:cs="Arial"/>
                <w:b/>
                <w:bCs/>
              </w:rPr>
              <w:t>"Final Demand Reconciliation Statement"</w:t>
            </w:r>
          </w:p>
        </w:tc>
        <w:tc>
          <w:tcPr>
            <w:tcW w:w="6662" w:type="dxa"/>
          </w:tcPr>
          <w:p w14:paraId="4B8F8226" w14:textId="456F1FF8" w:rsidR="0062330C" w:rsidRDefault="0062330C" w:rsidP="0062330C">
            <w:pPr>
              <w:pStyle w:val="BodyText"/>
              <w:jc w:val="both"/>
              <w:rPr>
                <w:rFonts w:ascii="Arial" w:hAnsi="Arial" w:cs="Arial"/>
              </w:rPr>
            </w:pPr>
          </w:p>
        </w:tc>
      </w:tr>
      <w:tr w:rsidR="0062330C" w14:paraId="4E31CD41" w14:textId="77777777" w:rsidTr="003A67C0">
        <w:trPr>
          <w:trHeight w:val="300"/>
        </w:trPr>
        <w:tc>
          <w:tcPr>
            <w:tcW w:w="2695" w:type="dxa"/>
          </w:tcPr>
          <w:p w14:paraId="7539A779" w14:textId="77777777" w:rsidR="0062330C" w:rsidRPr="00D025A5" w:rsidRDefault="0062330C" w:rsidP="0062330C">
            <w:pPr>
              <w:pStyle w:val="BodyText"/>
              <w:rPr>
                <w:rFonts w:ascii="Arial" w:hAnsi="Arial" w:cs="Arial"/>
                <w:b/>
                <w:bCs/>
              </w:rPr>
            </w:pPr>
            <w:r w:rsidRPr="00D025A5">
              <w:rPr>
                <w:rFonts w:ascii="Arial" w:hAnsi="Arial" w:cs="Arial"/>
                <w:b/>
                <w:bCs/>
                <w:color w:val="000000"/>
                <w:lang w:eastAsia="en-GB"/>
              </w:rPr>
              <w:t>“Final Demand Site”</w:t>
            </w:r>
          </w:p>
        </w:tc>
        <w:tc>
          <w:tcPr>
            <w:tcW w:w="6662" w:type="dxa"/>
          </w:tcPr>
          <w:p w14:paraId="3FDACD9C" w14:textId="77777777" w:rsidR="0062330C" w:rsidRPr="00D025A5" w:rsidRDefault="0062330C" w:rsidP="0062330C">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62330C" w:rsidRPr="00D025A5" w:rsidRDefault="0062330C" w:rsidP="0062330C">
            <w:pPr>
              <w:spacing w:line="235" w:lineRule="atLeast"/>
              <w:rPr>
                <w:rFonts w:ascii="Arial" w:hAnsi="Arial" w:cs="Arial"/>
                <w:color w:val="000000"/>
                <w:lang w:eastAsia="en-GB"/>
              </w:rPr>
            </w:pPr>
          </w:p>
          <w:p w14:paraId="76574247" w14:textId="06FC9D0F" w:rsidR="0062330C" w:rsidRPr="00D025A5" w:rsidRDefault="0062330C" w:rsidP="0062330C">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Pr="00D025A5">
              <w:rPr>
                <w:rFonts w:ascii="Arial" w:eastAsia="Times New Roman" w:hAnsi="Arial" w:cs="Arial"/>
                <w:b/>
                <w:color w:val="000000"/>
                <w:lang w:eastAsia="en-GB"/>
              </w:rPr>
              <w:t>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Connection Agreement</w:t>
            </w:r>
            <w:r w:rsidRPr="00D025A5">
              <w:rPr>
                <w:rFonts w:ascii="Arial" w:eastAsia="Times New Roman" w:hAnsi="Arial" w:cs="Arial"/>
                <w:color w:val="000000"/>
                <w:lang w:eastAsia="en-GB"/>
              </w:rPr>
              <w:t xml:space="preserve">, a </w:t>
            </w:r>
            <w:r w:rsidRPr="00D025A5">
              <w:rPr>
                <w:rFonts w:ascii="Arial" w:eastAsia="Times New Roman" w:hAnsi="Arial" w:cs="Arial"/>
                <w:b/>
                <w:bCs/>
                <w:color w:val="000000"/>
                <w:lang w:eastAsia="en-GB"/>
              </w:rPr>
              <w:t>Single Site</w:t>
            </w:r>
            <w:r w:rsidRPr="00D025A5">
              <w:rPr>
                <w:rFonts w:ascii="Arial" w:eastAsia="Times New Roman" w:hAnsi="Arial" w:cs="Arial"/>
                <w:color w:val="000000"/>
                <w:lang w:eastAsia="en-GB"/>
              </w:rPr>
              <w:t xml:space="preserve"> which has associated </w:t>
            </w:r>
            <w:r w:rsidRPr="00D025A5">
              <w:rPr>
                <w:rFonts w:ascii="Arial" w:eastAsia="Times New Roman" w:hAnsi="Arial" w:cs="Arial"/>
                <w:b/>
                <w:bCs/>
                <w:color w:val="000000"/>
                <w:lang w:eastAsia="en-GB"/>
              </w:rPr>
              <w:t>Final Demand</w:t>
            </w:r>
            <w:r w:rsidRPr="00D025A5">
              <w:rPr>
                <w:rFonts w:ascii="Arial" w:eastAsia="Times New Roman" w:hAnsi="Arial" w:cs="Arial"/>
                <w:bCs/>
                <w:color w:val="000000"/>
                <w:lang w:eastAsia="en-GB"/>
              </w:rPr>
              <w:t xml:space="preserve">, except </w:t>
            </w:r>
            <w:r w:rsidRPr="00D025A5">
              <w:rPr>
                <w:rFonts w:ascii="Arial" w:eastAsia="Times New Roman" w:hAnsi="Arial" w:cs="Arial"/>
                <w:b/>
                <w:bCs/>
                <w:color w:val="000000"/>
                <w:lang w:eastAsia="en-GB"/>
              </w:rPr>
              <w:t>Single Sites</w:t>
            </w:r>
            <w:r w:rsidRPr="00D025A5">
              <w:rPr>
                <w:rFonts w:ascii="Arial" w:eastAsia="Times New Roman" w:hAnsi="Arial" w:cs="Arial"/>
                <w:bCs/>
                <w:color w:val="000000"/>
                <w:lang w:eastAsia="en-GB"/>
              </w:rPr>
              <w:t xml:space="preserve"> which are for;</w:t>
            </w:r>
          </w:p>
          <w:p w14:paraId="0C969083"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62330C" w:rsidRPr="00D025A5" w:rsidRDefault="0062330C" w:rsidP="0062330C">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62330C" w:rsidRPr="00D025A5" w:rsidRDefault="0062330C" w:rsidP="0062330C">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62330C" w:rsidRPr="00D025A5" w:rsidRDefault="0062330C" w:rsidP="0062330C">
            <w:pPr>
              <w:pStyle w:val="ListParagraph"/>
              <w:spacing w:after="0" w:line="235" w:lineRule="atLeast"/>
              <w:ind w:left="739"/>
              <w:rPr>
                <w:rFonts w:ascii="Arial" w:eastAsia="Times New Roman" w:hAnsi="Arial" w:cs="Arial"/>
                <w:color w:val="000000"/>
                <w:lang w:eastAsia="en-GB"/>
              </w:rPr>
            </w:pPr>
          </w:p>
          <w:p w14:paraId="61DF4A49" w14:textId="77777777" w:rsidR="0062330C" w:rsidRPr="00D025A5" w:rsidRDefault="0062330C" w:rsidP="0062330C">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62330C" w14:paraId="71EFFED8" w14:textId="77777777" w:rsidTr="003A67C0">
        <w:trPr>
          <w:trHeight w:val="300"/>
        </w:trPr>
        <w:tc>
          <w:tcPr>
            <w:tcW w:w="2695" w:type="dxa"/>
          </w:tcPr>
          <w:p w14:paraId="679C1552" w14:textId="77777777" w:rsidR="0062330C" w:rsidRDefault="0062330C" w:rsidP="0062330C">
            <w:pPr>
              <w:pStyle w:val="BodyText"/>
              <w:rPr>
                <w:rFonts w:ascii="Arial" w:hAnsi="Arial" w:cs="Arial"/>
                <w:b/>
                <w:bCs/>
              </w:rPr>
            </w:pPr>
            <w:r>
              <w:rPr>
                <w:rFonts w:ascii="Arial" w:hAnsi="Arial" w:cs="Arial"/>
                <w:b/>
                <w:bCs/>
              </w:rPr>
              <w:t>"Final Monthly Statement"</w:t>
            </w:r>
          </w:p>
        </w:tc>
        <w:tc>
          <w:tcPr>
            <w:tcW w:w="6662" w:type="dxa"/>
          </w:tcPr>
          <w:p w14:paraId="69EADB67" w14:textId="77777777" w:rsidR="0062330C" w:rsidRDefault="0062330C" w:rsidP="0062330C">
            <w:pPr>
              <w:pStyle w:val="BodyText"/>
              <w:jc w:val="both"/>
              <w:rPr>
                <w:rFonts w:ascii="Arial" w:hAnsi="Arial" w:cs="Arial"/>
              </w:rPr>
            </w:pPr>
            <w:r>
              <w:rPr>
                <w:rFonts w:ascii="Arial" w:hAnsi="Arial" w:cs="Arial"/>
              </w:rPr>
              <w:t>as defined in Paragraph 4.3.2.6;</w:t>
            </w:r>
          </w:p>
        </w:tc>
      </w:tr>
      <w:tr w:rsidR="0062330C" w14:paraId="69BE3D2F" w14:textId="77777777" w:rsidTr="003A67C0">
        <w:trPr>
          <w:trHeight w:val="300"/>
        </w:trPr>
        <w:tc>
          <w:tcPr>
            <w:tcW w:w="2695" w:type="dxa"/>
          </w:tcPr>
          <w:p w14:paraId="1F108B0C" w14:textId="77777777" w:rsidR="0062330C" w:rsidRDefault="0062330C" w:rsidP="0062330C">
            <w:pPr>
              <w:pStyle w:val="BodyText"/>
              <w:rPr>
                <w:rFonts w:ascii="Arial" w:hAnsi="Arial" w:cs="Arial"/>
                <w:b/>
                <w:bCs/>
              </w:rPr>
            </w:pPr>
            <w:r>
              <w:rPr>
                <w:rFonts w:ascii="Arial" w:hAnsi="Arial" w:cs="Arial"/>
                <w:b/>
                <w:bCs/>
              </w:rPr>
              <w:t>"Final Physical Notification Data"</w:t>
            </w:r>
          </w:p>
        </w:tc>
        <w:tc>
          <w:tcPr>
            <w:tcW w:w="6662" w:type="dxa"/>
          </w:tcPr>
          <w:p w14:paraId="58B31876" w14:textId="77777777" w:rsidR="0062330C" w:rsidRDefault="0062330C" w:rsidP="0062330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2330C" w14:paraId="3F9E2D9B" w14:textId="77777777" w:rsidTr="003A67C0">
        <w:trPr>
          <w:trHeight w:val="300"/>
        </w:trPr>
        <w:tc>
          <w:tcPr>
            <w:tcW w:w="2695" w:type="dxa"/>
          </w:tcPr>
          <w:p w14:paraId="423E1781" w14:textId="77777777" w:rsidR="0062330C" w:rsidRDefault="0062330C" w:rsidP="0062330C">
            <w:pPr>
              <w:pStyle w:val="BodyText"/>
              <w:rPr>
                <w:rFonts w:ascii="Arial" w:hAnsi="Arial" w:cs="Arial"/>
                <w:b/>
                <w:bCs/>
              </w:rPr>
            </w:pPr>
            <w:r>
              <w:rPr>
                <w:rFonts w:ascii="Arial" w:hAnsi="Arial" w:cs="Arial"/>
                <w:b/>
                <w:bCs/>
              </w:rPr>
              <w:t>"Final Reconciliation Settlement Run"</w:t>
            </w:r>
          </w:p>
        </w:tc>
        <w:tc>
          <w:tcPr>
            <w:tcW w:w="6662" w:type="dxa"/>
          </w:tcPr>
          <w:p w14:paraId="63188B20" w14:textId="77777777" w:rsidR="0062330C" w:rsidRDefault="0062330C" w:rsidP="0062330C">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62330C" w14:paraId="553422A9" w14:textId="77777777" w:rsidTr="003A67C0">
        <w:trPr>
          <w:trHeight w:val="300"/>
        </w:trPr>
        <w:tc>
          <w:tcPr>
            <w:tcW w:w="2695" w:type="dxa"/>
          </w:tcPr>
          <w:p w14:paraId="32486B20" w14:textId="77777777" w:rsidR="0062330C" w:rsidRDefault="0062330C" w:rsidP="0062330C">
            <w:pPr>
              <w:pStyle w:val="BodyText"/>
              <w:rPr>
                <w:rFonts w:ascii="Arial" w:hAnsi="Arial" w:cs="Arial"/>
                <w:b/>
                <w:bCs/>
              </w:rPr>
            </w:pPr>
            <w:r>
              <w:rPr>
                <w:rFonts w:ascii="Arial" w:hAnsi="Arial" w:cs="Arial"/>
                <w:b/>
                <w:bCs/>
              </w:rPr>
              <w:t>"Final Reconciliation Volume Allocation Run"</w:t>
            </w:r>
          </w:p>
        </w:tc>
        <w:tc>
          <w:tcPr>
            <w:tcW w:w="6662" w:type="dxa"/>
          </w:tcPr>
          <w:p w14:paraId="1F427FF8" w14:textId="77777777" w:rsidR="0062330C" w:rsidRDefault="0062330C" w:rsidP="0062330C">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2330C" w14:paraId="4D9BDAB6" w14:textId="77777777" w:rsidTr="003A67C0">
        <w:trPr>
          <w:trHeight w:val="300"/>
        </w:trPr>
        <w:tc>
          <w:tcPr>
            <w:tcW w:w="2695" w:type="dxa"/>
          </w:tcPr>
          <w:p w14:paraId="4C2297DE" w14:textId="77777777" w:rsidR="0062330C" w:rsidRDefault="0062330C" w:rsidP="0062330C">
            <w:pPr>
              <w:pStyle w:val="BodyText"/>
              <w:rPr>
                <w:rFonts w:ascii="Arial" w:hAnsi="Arial" w:cs="Arial"/>
                <w:b/>
                <w:bCs/>
              </w:rPr>
            </w:pPr>
            <w:r>
              <w:rPr>
                <w:rFonts w:ascii="Arial" w:hAnsi="Arial" w:cs="Arial"/>
                <w:b/>
                <w:bCs/>
              </w:rPr>
              <w:t>"Final Statement"</w:t>
            </w:r>
          </w:p>
        </w:tc>
        <w:tc>
          <w:tcPr>
            <w:tcW w:w="6662" w:type="dxa"/>
          </w:tcPr>
          <w:p w14:paraId="6628FDC2" w14:textId="77777777" w:rsidR="0062330C" w:rsidRDefault="0062330C" w:rsidP="0062330C">
            <w:pPr>
              <w:pStyle w:val="BodyText"/>
              <w:jc w:val="both"/>
              <w:rPr>
                <w:rFonts w:ascii="Arial" w:hAnsi="Arial" w:cs="Arial"/>
              </w:rPr>
            </w:pPr>
            <w:r>
              <w:rPr>
                <w:rFonts w:ascii="Arial" w:hAnsi="Arial" w:cs="Arial"/>
              </w:rPr>
              <w:t xml:space="preserve">as defined in Paragraph 4.3.2.6(a); </w:t>
            </w:r>
          </w:p>
        </w:tc>
      </w:tr>
      <w:tr w:rsidR="0062330C" w14:paraId="24193CDC" w14:textId="77777777" w:rsidTr="003A67C0">
        <w:trPr>
          <w:trHeight w:val="300"/>
        </w:trPr>
        <w:tc>
          <w:tcPr>
            <w:tcW w:w="2695" w:type="dxa"/>
          </w:tcPr>
          <w:p w14:paraId="6F224CC9" w14:textId="77777777" w:rsidR="0062330C" w:rsidRDefault="0062330C" w:rsidP="0062330C">
            <w:pPr>
              <w:pStyle w:val="BodyText"/>
              <w:rPr>
                <w:rFonts w:ascii="Arial" w:hAnsi="Arial" w:cs="Arial"/>
                <w:b/>
                <w:bCs/>
              </w:rPr>
            </w:pPr>
            <w:r>
              <w:rPr>
                <w:rFonts w:ascii="Arial" w:hAnsi="Arial" w:cs="Arial"/>
                <w:b/>
                <w:bCs/>
              </w:rPr>
              <w:t>"Final Sums"</w:t>
            </w:r>
          </w:p>
        </w:tc>
        <w:tc>
          <w:tcPr>
            <w:tcW w:w="6662" w:type="dxa"/>
          </w:tcPr>
          <w:p w14:paraId="11E89E9A" w14:textId="77777777" w:rsidR="0062330C" w:rsidRDefault="0062330C" w:rsidP="0062330C">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2330C" w14:paraId="5D94088E" w14:textId="77777777" w:rsidTr="003A67C0">
        <w:trPr>
          <w:trHeight w:val="300"/>
        </w:trPr>
        <w:tc>
          <w:tcPr>
            <w:tcW w:w="2695" w:type="dxa"/>
          </w:tcPr>
          <w:p w14:paraId="77407F43" w14:textId="77777777" w:rsidR="0062330C" w:rsidRDefault="0062330C" w:rsidP="0062330C">
            <w:pPr>
              <w:pStyle w:val="BodyText"/>
              <w:rPr>
                <w:rFonts w:ascii="Arial" w:hAnsi="Arial" w:cs="Arial"/>
                <w:b/>
                <w:bCs/>
              </w:rPr>
            </w:pPr>
            <w:r>
              <w:rPr>
                <w:rFonts w:ascii="Arial" w:hAnsi="Arial" w:cs="Arial"/>
                <w:b/>
                <w:bCs/>
              </w:rPr>
              <w:t>"Financial Year"</w:t>
            </w:r>
          </w:p>
        </w:tc>
        <w:tc>
          <w:tcPr>
            <w:tcW w:w="6662" w:type="dxa"/>
          </w:tcPr>
          <w:p w14:paraId="005F2827" w14:textId="77777777" w:rsidR="0062330C" w:rsidRDefault="0062330C" w:rsidP="0062330C">
            <w:pPr>
              <w:pStyle w:val="BodyText"/>
              <w:jc w:val="both"/>
              <w:rPr>
                <w:rFonts w:ascii="Arial" w:hAnsi="Arial" w:cs="Arial"/>
                <w:b/>
                <w:i/>
              </w:rPr>
            </w:pPr>
            <w:r>
              <w:rPr>
                <w:rFonts w:ascii="Arial" w:hAnsi="Arial" w:cs="Arial"/>
              </w:rPr>
              <w:t>the period of 12 months ending on 31st March in each calendar year;</w:t>
            </w:r>
          </w:p>
        </w:tc>
      </w:tr>
      <w:tr w:rsidR="005C7BC1" w14:paraId="289DAB5D" w14:textId="77777777" w:rsidTr="003A67C0">
        <w:trPr>
          <w:trHeight w:val="300"/>
          <w:ins w:id="250" w:author="Author"/>
        </w:trPr>
        <w:tc>
          <w:tcPr>
            <w:tcW w:w="2695" w:type="dxa"/>
          </w:tcPr>
          <w:p w14:paraId="01752BB4" w14:textId="7C9D6879" w:rsidR="00A22DA1" w:rsidRPr="00A445EE" w:rsidRDefault="00A22DA1" w:rsidP="00A22DA1">
            <w:pPr>
              <w:pStyle w:val="BodyText"/>
              <w:rPr>
                <w:ins w:id="251" w:author="Author"/>
                <w:rFonts w:ascii="Arial" w:hAnsi="Arial" w:cs="Arial"/>
                <w:b/>
                <w:bCs/>
                <w:highlight w:val="yellow"/>
              </w:rPr>
            </w:pPr>
            <w:ins w:id="252" w:author="Author">
              <w:r w:rsidRPr="00A445EE">
                <w:rPr>
                  <w:rFonts w:ascii="Arial" w:hAnsi="Arial" w:cs="Arial"/>
                  <w:b/>
                  <w:bCs/>
                  <w:szCs w:val="22"/>
                  <w:highlight w:val="yellow"/>
                </w:rPr>
                <w:t>“First Gated Application Window and Offer Run”</w:t>
              </w:r>
            </w:ins>
          </w:p>
        </w:tc>
        <w:tc>
          <w:tcPr>
            <w:tcW w:w="6662" w:type="dxa"/>
          </w:tcPr>
          <w:p w14:paraId="19E6E5DB" w14:textId="3772F689" w:rsidR="00A52566" w:rsidRPr="00A445EE" w:rsidRDefault="00A52566" w:rsidP="00A52566">
            <w:pPr>
              <w:jc w:val="both"/>
              <w:rPr>
                <w:ins w:id="253" w:author="Author"/>
                <w:rFonts w:ascii="Arial" w:hAnsi="Arial" w:cs="Arial"/>
                <w:szCs w:val="22"/>
                <w:highlight w:val="yellow"/>
              </w:rPr>
            </w:pPr>
            <w:ins w:id="254" w:author="Author">
              <w:r w:rsidRPr="00A445EE">
                <w:rPr>
                  <w:rFonts w:ascii="Arial" w:hAnsi="Arial" w:cs="Arial"/>
                  <w:szCs w:val="22"/>
                  <w:highlight w:val="yellow"/>
                </w:rPr>
                <w:t xml:space="preserve">the first run of the </w:t>
              </w:r>
              <w:r w:rsidRPr="00A445EE">
                <w:rPr>
                  <w:rFonts w:ascii="Arial" w:hAnsi="Arial" w:cs="Arial"/>
                  <w:b/>
                  <w:bCs/>
                  <w:szCs w:val="22"/>
                  <w:highlight w:val="yellow"/>
                </w:rPr>
                <w:t>Gated Application Window</w:t>
              </w:r>
              <w:r w:rsidRPr="00A445EE">
                <w:rPr>
                  <w:rFonts w:ascii="Arial" w:hAnsi="Arial" w:cs="Arial"/>
                  <w:szCs w:val="22"/>
                  <w:highlight w:val="yellow"/>
                </w:rPr>
                <w:t xml:space="preserve"> </w:t>
              </w:r>
              <w:r w:rsidRPr="00A445EE">
                <w:rPr>
                  <w:rFonts w:ascii="Arial" w:hAnsi="Arial" w:cs="Arial"/>
                  <w:b/>
                  <w:bCs/>
                  <w:szCs w:val="22"/>
                  <w:highlight w:val="yellow"/>
                </w:rPr>
                <w:t>and Offer Process</w:t>
              </w:r>
              <w:r w:rsidRPr="00A445EE">
                <w:rPr>
                  <w:rFonts w:ascii="Arial" w:hAnsi="Arial" w:cs="Arial"/>
                  <w:szCs w:val="22"/>
                  <w:highlight w:val="yellow"/>
                </w:rPr>
                <w:t xml:space="preserve"> following the </w:t>
              </w:r>
              <w:r w:rsidRPr="00A445EE">
                <w:rPr>
                  <w:rFonts w:ascii="Arial" w:hAnsi="Arial" w:cs="Arial"/>
                  <w:b/>
                  <w:bCs/>
                  <w:szCs w:val="22"/>
                  <w:highlight w:val="yellow"/>
                </w:rPr>
                <w:t>CMP434 Implementation Date</w:t>
              </w:r>
              <w:r w:rsidRPr="00A445EE">
                <w:rPr>
                  <w:rFonts w:ascii="Arial" w:hAnsi="Arial" w:cs="Arial"/>
                  <w:szCs w:val="22"/>
                  <w:highlight w:val="yellow"/>
                </w:rPr>
                <w:t>;</w:t>
              </w:r>
            </w:ins>
          </w:p>
          <w:p w14:paraId="071A59CF" w14:textId="77777777" w:rsidR="00A22DA1" w:rsidRPr="00A445EE" w:rsidRDefault="00A22DA1" w:rsidP="00A22DA1">
            <w:pPr>
              <w:pStyle w:val="BodyText"/>
              <w:jc w:val="both"/>
              <w:rPr>
                <w:ins w:id="255" w:author="Author"/>
                <w:rFonts w:ascii="Arial" w:hAnsi="Arial" w:cs="Arial"/>
                <w:highlight w:val="yellow"/>
              </w:rPr>
            </w:pPr>
          </w:p>
        </w:tc>
      </w:tr>
      <w:tr w:rsidR="00A22DA1" w14:paraId="60730EFB" w14:textId="77777777" w:rsidTr="003A67C0">
        <w:trPr>
          <w:trHeight w:val="300"/>
        </w:trPr>
        <w:tc>
          <w:tcPr>
            <w:tcW w:w="2695" w:type="dxa"/>
          </w:tcPr>
          <w:p w14:paraId="131905C2" w14:textId="77777777" w:rsidR="00A22DA1" w:rsidRDefault="00A22DA1" w:rsidP="00A22DA1">
            <w:pPr>
              <w:pStyle w:val="BodyText"/>
              <w:rPr>
                <w:rFonts w:ascii="Arial" w:hAnsi="Arial" w:cs="Arial"/>
                <w:b/>
                <w:bCs/>
              </w:rPr>
            </w:pPr>
            <w:r>
              <w:rPr>
                <w:rFonts w:ascii="Arial" w:hAnsi="Arial" w:cs="Arial"/>
                <w:b/>
                <w:bCs/>
              </w:rPr>
              <w:t>"First Offer"</w:t>
            </w:r>
          </w:p>
        </w:tc>
        <w:tc>
          <w:tcPr>
            <w:tcW w:w="6662" w:type="dxa"/>
          </w:tcPr>
          <w:p w14:paraId="41FEA0FE" w14:textId="77777777" w:rsidR="00A22DA1" w:rsidRDefault="00A22DA1" w:rsidP="00A22DA1">
            <w:pPr>
              <w:pStyle w:val="BodyText"/>
              <w:rPr>
                <w:rFonts w:ascii="Arial" w:hAnsi="Arial" w:cs="Arial"/>
              </w:rPr>
            </w:pPr>
            <w:r>
              <w:rPr>
                <w:rFonts w:ascii="Arial" w:hAnsi="Arial" w:cs="Arial"/>
              </w:rPr>
              <w:t xml:space="preserve">as defined in Paragraph 6.10.4; </w:t>
            </w:r>
          </w:p>
        </w:tc>
      </w:tr>
      <w:tr w:rsidR="00A22DA1" w14:paraId="6047EA5B" w14:textId="77777777" w:rsidTr="003A67C0">
        <w:trPr>
          <w:trHeight w:val="300"/>
        </w:trPr>
        <w:tc>
          <w:tcPr>
            <w:tcW w:w="2695" w:type="dxa"/>
          </w:tcPr>
          <w:p w14:paraId="3912A3CD" w14:textId="77777777" w:rsidR="00A22DA1" w:rsidRDefault="00A22DA1" w:rsidP="00A22DA1">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662" w:type="dxa"/>
          </w:tcPr>
          <w:p w14:paraId="1B22C98A" w14:textId="77777777" w:rsidR="00A22DA1" w:rsidRDefault="00A22DA1" w:rsidP="00A22DA1">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A22DA1" w:rsidRPr="00A517B1" w:rsidRDefault="00A22DA1" w:rsidP="00A22DA1">
            <w:pPr>
              <w:jc w:val="both"/>
              <w:rPr>
                <w:rFonts w:ascii="Arial" w:hAnsi="Arial" w:cs="Arial"/>
                <w:szCs w:val="22"/>
              </w:rPr>
            </w:pPr>
          </w:p>
        </w:tc>
      </w:tr>
      <w:tr w:rsidR="00A22DA1" w14:paraId="05F9DCCA" w14:textId="77777777" w:rsidTr="003A67C0">
        <w:trPr>
          <w:trHeight w:val="300"/>
        </w:trPr>
        <w:tc>
          <w:tcPr>
            <w:tcW w:w="2695" w:type="dxa"/>
          </w:tcPr>
          <w:p w14:paraId="41F69AC5" w14:textId="77777777" w:rsidR="00A22DA1" w:rsidRDefault="00A22DA1" w:rsidP="00A22DA1">
            <w:pPr>
              <w:pStyle w:val="BodyText"/>
              <w:rPr>
                <w:rFonts w:ascii="Arial" w:hAnsi="Arial" w:cs="Arial"/>
                <w:b/>
                <w:bCs/>
              </w:rPr>
            </w:pPr>
            <w:r>
              <w:rPr>
                <w:rFonts w:ascii="Arial" w:hAnsi="Arial" w:cs="Arial"/>
                <w:b/>
                <w:bCs/>
              </w:rPr>
              <w:t>"First User"</w:t>
            </w:r>
          </w:p>
        </w:tc>
        <w:tc>
          <w:tcPr>
            <w:tcW w:w="6662" w:type="dxa"/>
          </w:tcPr>
          <w:p w14:paraId="2C9C5F1E" w14:textId="77777777" w:rsidR="00A22DA1" w:rsidRDefault="00A22DA1" w:rsidP="00A22DA1">
            <w:pPr>
              <w:pStyle w:val="BodyText"/>
              <w:rPr>
                <w:rFonts w:ascii="Arial" w:hAnsi="Arial" w:cs="Arial"/>
              </w:rPr>
            </w:pPr>
            <w:r>
              <w:rPr>
                <w:rFonts w:ascii="Arial" w:hAnsi="Arial" w:cs="Arial"/>
              </w:rPr>
              <w:t xml:space="preserve">as defined in Paragraph 6.10.3; </w:t>
            </w:r>
          </w:p>
        </w:tc>
      </w:tr>
      <w:tr w:rsidR="00A22DA1" w14:paraId="73A58629" w14:textId="77777777" w:rsidTr="003A67C0">
        <w:trPr>
          <w:trHeight w:val="300"/>
        </w:trPr>
        <w:tc>
          <w:tcPr>
            <w:tcW w:w="2695" w:type="dxa"/>
          </w:tcPr>
          <w:p w14:paraId="279B70E3" w14:textId="7E976545" w:rsidR="00A22DA1" w:rsidRDefault="00A22DA1" w:rsidP="00A22DA1">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A22DA1" w:rsidRDefault="00A22DA1" w:rsidP="00A22DA1">
            <w:pPr>
              <w:jc w:val="both"/>
              <w:rPr>
                <w:rFonts w:ascii="Arial" w:hAnsi="Arial" w:cs="Arial"/>
                <w:szCs w:val="22"/>
              </w:rPr>
            </w:pPr>
          </w:p>
          <w:p w14:paraId="5D97F185" w14:textId="51F46389" w:rsidR="00A22DA1" w:rsidRDefault="00A22DA1" w:rsidP="00A22DA1">
            <w:pPr>
              <w:jc w:val="both"/>
              <w:rPr>
                <w:rFonts w:ascii="Arial" w:hAnsi="Arial" w:cs="Arial"/>
                <w:szCs w:val="22"/>
              </w:rPr>
            </w:pPr>
          </w:p>
        </w:tc>
        <w:tc>
          <w:tcPr>
            <w:tcW w:w="6662" w:type="dxa"/>
          </w:tcPr>
          <w:p w14:paraId="31509F25" w14:textId="5363580D" w:rsidR="00A22DA1" w:rsidRPr="00CC1E0D" w:rsidRDefault="00A22DA1" w:rsidP="00A22DA1">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A22DA1" w:rsidRPr="0000119F" w:rsidRDefault="00A22DA1" w:rsidP="00A22DA1">
            <w:pPr>
              <w:jc w:val="both"/>
              <w:rPr>
                <w:rFonts w:ascii="Arial" w:hAnsi="Arial" w:cs="Arial"/>
                <w:szCs w:val="22"/>
              </w:rPr>
            </w:pPr>
          </w:p>
        </w:tc>
      </w:tr>
      <w:tr w:rsidR="00A22DA1" w14:paraId="6BE64C5E" w14:textId="77777777" w:rsidTr="003A67C0">
        <w:trPr>
          <w:trHeight w:val="300"/>
        </w:trPr>
        <w:tc>
          <w:tcPr>
            <w:tcW w:w="2695" w:type="dxa"/>
          </w:tcPr>
          <w:p w14:paraId="19DDCB3F" w14:textId="77777777" w:rsidR="00A22DA1" w:rsidRDefault="00A22DA1" w:rsidP="00A22DA1">
            <w:pPr>
              <w:jc w:val="both"/>
              <w:rPr>
                <w:rFonts w:ascii="Arial" w:hAnsi="Arial" w:cs="Arial"/>
                <w:b/>
                <w:bCs/>
                <w:szCs w:val="22"/>
              </w:rPr>
            </w:pPr>
            <w:r w:rsidRPr="00555295">
              <w:rPr>
                <w:rFonts w:ascii="Arial" w:hAnsi="Arial" w:cs="Arial"/>
                <w:b/>
                <w:bCs/>
                <w:szCs w:val="22"/>
              </w:rPr>
              <w:t>“Fixed BSUoS Price”</w:t>
            </w:r>
          </w:p>
          <w:p w14:paraId="4027DA1D" w14:textId="77777777" w:rsidR="00A22DA1" w:rsidRDefault="00A22DA1" w:rsidP="00A22DA1">
            <w:pPr>
              <w:spacing w:after="240"/>
              <w:rPr>
                <w:rFonts w:ascii="Arial" w:hAnsi="Arial" w:cs="Arial"/>
                <w:b/>
              </w:rPr>
            </w:pPr>
          </w:p>
        </w:tc>
        <w:tc>
          <w:tcPr>
            <w:tcW w:w="6662" w:type="dxa"/>
          </w:tcPr>
          <w:p w14:paraId="53E74F9E" w14:textId="543060A1" w:rsidR="00A22DA1" w:rsidRDefault="00A22DA1" w:rsidP="00A22DA1">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A22DA1" w14:paraId="271EE908" w14:textId="77777777" w:rsidTr="003A67C0">
        <w:trPr>
          <w:trHeight w:val="300"/>
        </w:trPr>
        <w:tc>
          <w:tcPr>
            <w:tcW w:w="2695" w:type="dxa"/>
          </w:tcPr>
          <w:p w14:paraId="71D75C55" w14:textId="77777777" w:rsidR="00A22DA1" w:rsidRDefault="00A22DA1" w:rsidP="00A22DA1">
            <w:pPr>
              <w:jc w:val="both"/>
              <w:rPr>
                <w:rFonts w:ascii="Arial" w:hAnsi="Arial" w:cs="Arial"/>
                <w:szCs w:val="22"/>
              </w:rPr>
            </w:pPr>
            <w:r w:rsidRPr="00735EBB">
              <w:rPr>
                <w:rFonts w:ascii="Arial" w:hAnsi="Arial" w:cs="Arial"/>
                <w:b/>
                <w:bCs/>
                <w:szCs w:val="22"/>
              </w:rPr>
              <w:t>“Fixed Price Period”</w:t>
            </w:r>
          </w:p>
          <w:p w14:paraId="1DF189D5" w14:textId="77777777" w:rsidR="00A22DA1" w:rsidRDefault="00A22DA1" w:rsidP="00A22DA1">
            <w:pPr>
              <w:spacing w:after="240"/>
              <w:rPr>
                <w:rFonts w:ascii="Arial" w:hAnsi="Arial" w:cs="Arial"/>
                <w:b/>
              </w:rPr>
            </w:pPr>
          </w:p>
        </w:tc>
        <w:tc>
          <w:tcPr>
            <w:tcW w:w="6662" w:type="dxa"/>
          </w:tcPr>
          <w:p w14:paraId="6FAEE342" w14:textId="77777777" w:rsidR="00A22DA1" w:rsidRDefault="00A22DA1" w:rsidP="00A22DA1">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A22DA1" w:rsidRDefault="00A22DA1" w:rsidP="00A22DA1">
            <w:pPr>
              <w:jc w:val="both"/>
              <w:rPr>
                <w:rFonts w:ascii="Arial" w:hAnsi="Arial" w:cs="Arial"/>
              </w:rPr>
            </w:pPr>
          </w:p>
        </w:tc>
      </w:tr>
      <w:tr w:rsidR="00A22DA1" w14:paraId="3099FBD6" w14:textId="77777777" w:rsidTr="003A67C0">
        <w:trPr>
          <w:trHeight w:val="300"/>
        </w:trPr>
        <w:tc>
          <w:tcPr>
            <w:tcW w:w="2695" w:type="dxa"/>
          </w:tcPr>
          <w:p w14:paraId="3018D7AB" w14:textId="77777777" w:rsidR="00A22DA1" w:rsidRDefault="00A22DA1" w:rsidP="00A22DA1">
            <w:pPr>
              <w:spacing w:after="240"/>
              <w:rPr>
                <w:rFonts w:ascii="Arial" w:hAnsi="Arial" w:cs="Arial"/>
                <w:b/>
              </w:rPr>
            </w:pPr>
            <w:r>
              <w:rPr>
                <w:rFonts w:ascii="Arial" w:hAnsi="Arial" w:cs="Arial"/>
                <w:b/>
              </w:rPr>
              <w:t>“Fixed Proposed Implementation Date”</w:t>
            </w:r>
          </w:p>
        </w:tc>
        <w:tc>
          <w:tcPr>
            <w:tcW w:w="6662" w:type="dxa"/>
          </w:tcPr>
          <w:p w14:paraId="44168FDD" w14:textId="77777777" w:rsidR="00A22DA1" w:rsidRDefault="00A22DA1" w:rsidP="00A22DA1">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A22DA1" w14:paraId="33B9B071" w14:textId="77777777" w:rsidTr="003A67C0">
        <w:trPr>
          <w:trHeight w:val="300"/>
        </w:trPr>
        <w:tc>
          <w:tcPr>
            <w:tcW w:w="2695" w:type="dxa"/>
          </w:tcPr>
          <w:p w14:paraId="1E5EFF76" w14:textId="77777777" w:rsidR="00A22DA1" w:rsidRDefault="00A22DA1" w:rsidP="00A22DA1">
            <w:pPr>
              <w:pStyle w:val="BodyText"/>
              <w:rPr>
                <w:rFonts w:ascii="Arial" w:hAnsi="Arial" w:cs="Arial"/>
                <w:b/>
                <w:bCs/>
              </w:rPr>
            </w:pPr>
            <w:r>
              <w:rPr>
                <w:rFonts w:ascii="Arial" w:hAnsi="Arial" w:cs="Arial"/>
                <w:b/>
                <w:bCs/>
              </w:rPr>
              <w:t>"FMS Date"</w:t>
            </w:r>
          </w:p>
        </w:tc>
        <w:tc>
          <w:tcPr>
            <w:tcW w:w="6662" w:type="dxa"/>
          </w:tcPr>
          <w:p w14:paraId="3D7B069E" w14:textId="77777777" w:rsidR="00A22DA1" w:rsidRDefault="00A22DA1" w:rsidP="00A22DA1">
            <w:pPr>
              <w:pStyle w:val="BodyText"/>
              <w:rPr>
                <w:rFonts w:ascii="Arial" w:hAnsi="Arial" w:cs="Arial"/>
              </w:rPr>
            </w:pPr>
            <w:r>
              <w:rPr>
                <w:rFonts w:ascii="Arial" w:hAnsi="Arial" w:cs="Arial"/>
              </w:rPr>
              <w:t>1st April 1993;</w:t>
            </w:r>
          </w:p>
        </w:tc>
      </w:tr>
      <w:tr w:rsidR="00A22DA1" w14:paraId="589860E3" w14:textId="77777777" w:rsidTr="003A67C0">
        <w:trPr>
          <w:trHeight w:val="300"/>
        </w:trPr>
        <w:tc>
          <w:tcPr>
            <w:tcW w:w="2695" w:type="dxa"/>
          </w:tcPr>
          <w:p w14:paraId="75B2BF1B" w14:textId="77777777" w:rsidR="00A22DA1" w:rsidRDefault="00A22DA1" w:rsidP="00A22DA1">
            <w:pPr>
              <w:pStyle w:val="BodyText"/>
              <w:rPr>
                <w:rFonts w:ascii="Arial" w:hAnsi="Arial" w:cs="Arial"/>
                <w:b/>
                <w:bCs/>
              </w:rPr>
            </w:pPr>
            <w:r>
              <w:rPr>
                <w:rFonts w:ascii="Arial" w:hAnsi="Arial" w:cs="Arial"/>
                <w:b/>
                <w:bCs/>
              </w:rPr>
              <w:t>"Force Majeure"</w:t>
            </w:r>
          </w:p>
        </w:tc>
        <w:tc>
          <w:tcPr>
            <w:tcW w:w="6662" w:type="dxa"/>
          </w:tcPr>
          <w:p w14:paraId="655A69C4" w14:textId="77777777" w:rsidR="00A22DA1" w:rsidRDefault="00A22DA1" w:rsidP="00A22DA1">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A22DA1" w14:paraId="1F049186" w14:textId="77777777" w:rsidTr="003A67C0">
        <w:trPr>
          <w:trHeight w:val="300"/>
        </w:trPr>
        <w:tc>
          <w:tcPr>
            <w:tcW w:w="2695" w:type="dxa"/>
          </w:tcPr>
          <w:p w14:paraId="68C9D8C0" w14:textId="77777777" w:rsidR="00A22DA1" w:rsidRDefault="00A22DA1" w:rsidP="00A22DA1">
            <w:pPr>
              <w:pStyle w:val="BodyText"/>
              <w:rPr>
                <w:rFonts w:ascii="Arial" w:hAnsi="Arial" w:cs="Arial"/>
                <w:b/>
                <w:bCs/>
              </w:rPr>
            </w:pPr>
            <w:r>
              <w:rPr>
                <w:rFonts w:ascii="Arial" w:hAnsi="Arial" w:cs="Arial"/>
                <w:b/>
                <w:bCs/>
              </w:rPr>
              <w:t>"Forecasting Performance Related VAR "</w:t>
            </w:r>
          </w:p>
        </w:tc>
        <w:tc>
          <w:tcPr>
            <w:tcW w:w="6662" w:type="dxa"/>
          </w:tcPr>
          <w:p w14:paraId="228D3A5C" w14:textId="77777777" w:rsidR="00A22DA1" w:rsidRPr="00CC2624" w:rsidRDefault="00A22DA1" w:rsidP="00A22DA1">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A22DA1" w14:paraId="03E8AD31" w14:textId="77777777" w:rsidTr="003A67C0">
        <w:trPr>
          <w:trHeight w:val="300"/>
        </w:trPr>
        <w:tc>
          <w:tcPr>
            <w:tcW w:w="2695" w:type="dxa"/>
          </w:tcPr>
          <w:p w14:paraId="0D4F7AB4" w14:textId="77777777" w:rsidR="00A22DA1" w:rsidRDefault="00A22DA1" w:rsidP="00A22DA1">
            <w:pPr>
              <w:pStyle w:val="BodyText"/>
              <w:rPr>
                <w:rFonts w:ascii="Arial" w:hAnsi="Arial" w:cs="Arial"/>
                <w:b/>
                <w:bCs/>
              </w:rPr>
            </w:pPr>
            <w:r>
              <w:rPr>
                <w:rFonts w:ascii="Arial" w:hAnsi="Arial" w:cs="Arial"/>
                <w:b/>
                <w:bCs/>
              </w:rPr>
              <w:t>"Frequency"</w:t>
            </w:r>
          </w:p>
        </w:tc>
        <w:tc>
          <w:tcPr>
            <w:tcW w:w="6662" w:type="dxa"/>
          </w:tcPr>
          <w:p w14:paraId="3D2307A2" w14:textId="77777777" w:rsidR="00A22DA1" w:rsidRDefault="00A22DA1" w:rsidP="00A22DA1">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A22DA1" w14:paraId="40B4221D" w14:textId="77777777" w:rsidTr="003A67C0">
        <w:trPr>
          <w:trHeight w:val="300"/>
        </w:trPr>
        <w:tc>
          <w:tcPr>
            <w:tcW w:w="2695" w:type="dxa"/>
          </w:tcPr>
          <w:p w14:paraId="1048F464" w14:textId="77777777" w:rsidR="00A22DA1" w:rsidRDefault="00A22DA1" w:rsidP="00A22DA1">
            <w:pPr>
              <w:pStyle w:val="BodyText"/>
              <w:rPr>
                <w:rFonts w:ascii="Arial" w:hAnsi="Arial" w:cs="Arial"/>
                <w:b/>
                <w:bCs/>
              </w:rPr>
            </w:pPr>
            <w:r>
              <w:rPr>
                <w:rFonts w:ascii="Arial" w:hAnsi="Arial" w:cs="Arial"/>
                <w:b/>
                <w:bCs/>
              </w:rPr>
              <w:t>"Frequency Deviation"</w:t>
            </w:r>
          </w:p>
        </w:tc>
        <w:tc>
          <w:tcPr>
            <w:tcW w:w="6662" w:type="dxa"/>
          </w:tcPr>
          <w:p w14:paraId="59D44DA9" w14:textId="77777777" w:rsidR="00A22DA1" w:rsidRDefault="00A22DA1" w:rsidP="00A22DA1">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A22DA1" w14:paraId="07BB6464" w14:textId="77777777" w:rsidTr="003A67C0">
        <w:trPr>
          <w:trHeight w:val="300"/>
        </w:trPr>
        <w:tc>
          <w:tcPr>
            <w:tcW w:w="2695" w:type="dxa"/>
          </w:tcPr>
          <w:p w14:paraId="598D8495" w14:textId="77777777" w:rsidR="00A22DA1" w:rsidRDefault="00A22DA1" w:rsidP="00A22DA1">
            <w:pPr>
              <w:pStyle w:val="BodyText"/>
              <w:rPr>
                <w:rFonts w:ascii="Arial" w:hAnsi="Arial" w:cs="Arial"/>
                <w:b/>
                <w:bCs/>
              </w:rPr>
            </w:pPr>
            <w:r>
              <w:rPr>
                <w:rFonts w:ascii="Arial" w:hAnsi="Arial" w:cs="Arial"/>
                <w:b/>
                <w:bCs/>
              </w:rPr>
              <w:t>"Frequency Response"</w:t>
            </w:r>
          </w:p>
          <w:p w14:paraId="25241E00" w14:textId="77777777" w:rsidR="00A22DA1" w:rsidRDefault="00A22DA1" w:rsidP="00A22DA1">
            <w:pPr>
              <w:pStyle w:val="BodyText"/>
              <w:rPr>
                <w:rFonts w:ascii="Arial" w:hAnsi="Arial" w:cs="Arial"/>
                <w:b/>
                <w:bCs/>
              </w:rPr>
            </w:pPr>
          </w:p>
        </w:tc>
        <w:tc>
          <w:tcPr>
            <w:tcW w:w="6662" w:type="dxa"/>
          </w:tcPr>
          <w:p w14:paraId="759F9F9E" w14:textId="77777777" w:rsidR="00A22DA1" w:rsidRDefault="00A22DA1" w:rsidP="00A22DA1">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A22DA1" w14:paraId="5A25AD8E" w14:textId="77777777" w:rsidTr="003A67C0">
        <w:trPr>
          <w:trHeight w:val="300"/>
        </w:trPr>
        <w:tc>
          <w:tcPr>
            <w:tcW w:w="2695" w:type="dxa"/>
          </w:tcPr>
          <w:p w14:paraId="3B070AB3" w14:textId="77777777" w:rsidR="00A22DA1" w:rsidRDefault="00A22DA1" w:rsidP="00A22DA1">
            <w:pPr>
              <w:tabs>
                <w:tab w:val="left" w:pos="1253"/>
              </w:tabs>
              <w:spacing w:after="240"/>
              <w:rPr>
                <w:rFonts w:ascii="Arial" w:hAnsi="Arial" w:cs="Arial"/>
                <w:b/>
                <w:bCs/>
              </w:rPr>
            </w:pPr>
            <w:r>
              <w:rPr>
                <w:rFonts w:ascii="Arial" w:hAnsi="Arial" w:cs="Arial"/>
                <w:b/>
                <w:bCs/>
              </w:rPr>
              <w:t>"Frequency Sensitive Mode"</w:t>
            </w:r>
          </w:p>
        </w:tc>
        <w:tc>
          <w:tcPr>
            <w:tcW w:w="6662" w:type="dxa"/>
          </w:tcPr>
          <w:p w14:paraId="18323B9D" w14:textId="77777777" w:rsidR="00A22DA1" w:rsidRDefault="00A22DA1" w:rsidP="00A22DA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22DA1" w14:paraId="1269CE30" w14:textId="77777777" w:rsidTr="003A67C0">
        <w:trPr>
          <w:trHeight w:val="300"/>
        </w:trPr>
        <w:tc>
          <w:tcPr>
            <w:tcW w:w="2695" w:type="dxa"/>
          </w:tcPr>
          <w:p w14:paraId="72801146" w14:textId="77777777" w:rsidR="00A22DA1" w:rsidRDefault="00A22DA1" w:rsidP="00A22DA1">
            <w:pPr>
              <w:pStyle w:val="BodyText"/>
              <w:rPr>
                <w:rFonts w:ascii="Arial" w:hAnsi="Arial" w:cs="Arial"/>
                <w:b/>
                <w:bCs/>
              </w:rPr>
            </w:pPr>
            <w:r>
              <w:rPr>
                <w:rFonts w:ascii="Arial" w:hAnsi="Arial" w:cs="Arial"/>
                <w:b/>
                <w:bCs/>
              </w:rPr>
              <w:t>"Fuel Security Code"</w:t>
            </w:r>
          </w:p>
        </w:tc>
        <w:tc>
          <w:tcPr>
            <w:tcW w:w="6662" w:type="dxa"/>
          </w:tcPr>
          <w:p w14:paraId="3623B1D3" w14:textId="77777777" w:rsidR="00A22DA1" w:rsidRDefault="00A22DA1" w:rsidP="00A22DA1">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A22DA1" w14:paraId="01F6DE96" w14:textId="77777777" w:rsidTr="003A67C0">
        <w:trPr>
          <w:trHeight w:val="300"/>
        </w:trPr>
        <w:tc>
          <w:tcPr>
            <w:tcW w:w="2695" w:type="dxa"/>
          </w:tcPr>
          <w:p w14:paraId="0017B573" w14:textId="77777777" w:rsidR="00A22DA1" w:rsidRDefault="00A22DA1" w:rsidP="00A22DA1">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662" w:type="dxa"/>
          </w:tcPr>
          <w:p w14:paraId="28989E1F" w14:textId="77777777" w:rsidR="00A22DA1" w:rsidRDefault="00A22DA1" w:rsidP="00A22DA1">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A22DA1" w14:paraId="4C5FFAE4" w14:textId="77777777" w:rsidTr="003A67C0">
        <w:trPr>
          <w:trHeight w:val="300"/>
        </w:trPr>
        <w:tc>
          <w:tcPr>
            <w:tcW w:w="2695" w:type="dxa"/>
          </w:tcPr>
          <w:p w14:paraId="76C5E101" w14:textId="77777777" w:rsidR="00A22DA1" w:rsidRPr="0016761E" w:rsidRDefault="00A22DA1" w:rsidP="00A22DA1">
            <w:pPr>
              <w:pStyle w:val="BodyTextFirstIndent"/>
              <w:spacing w:before="120" w:after="120"/>
              <w:ind w:firstLine="0"/>
              <w:rPr>
                <w:rFonts w:ascii="Arial" w:hAnsi="Arial" w:cs="Arial"/>
              </w:rPr>
            </w:pPr>
            <w:r w:rsidRPr="0016761E">
              <w:rPr>
                <w:rFonts w:ascii="Arial" w:hAnsi="Arial" w:cs="Arial"/>
                <w:b/>
              </w:rPr>
              <w:t>“Gas Insulated Switchgear” or “GIS”</w:t>
            </w:r>
          </w:p>
        </w:tc>
        <w:tc>
          <w:tcPr>
            <w:tcW w:w="6662" w:type="dxa"/>
          </w:tcPr>
          <w:p w14:paraId="2055CC44" w14:textId="77777777" w:rsidR="00A22DA1" w:rsidRPr="0016761E" w:rsidRDefault="00A22DA1" w:rsidP="00A22DA1">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A22DA1" w:rsidRPr="0016761E" w:rsidRDefault="00A22DA1" w:rsidP="00A22DA1">
            <w:pPr>
              <w:pStyle w:val="TOC2"/>
              <w:spacing w:after="120"/>
              <w:ind w:left="0" w:firstLine="0"/>
              <w:jc w:val="both"/>
              <w:rPr>
                <w:rFonts w:ascii="Arial" w:hAnsi="Arial" w:cs="Arial"/>
              </w:rPr>
            </w:pPr>
          </w:p>
        </w:tc>
      </w:tr>
      <w:tr w:rsidR="00A22DA1" w14:paraId="62D3F3FD" w14:textId="77777777" w:rsidTr="003A67C0">
        <w:trPr>
          <w:trHeight w:val="300"/>
        </w:trPr>
        <w:tc>
          <w:tcPr>
            <w:tcW w:w="2695" w:type="dxa"/>
          </w:tcPr>
          <w:p w14:paraId="1928ECB3" w14:textId="77777777" w:rsidR="00A22DA1" w:rsidRDefault="00A22DA1" w:rsidP="00A22DA1">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662" w:type="dxa"/>
          </w:tcPr>
          <w:p w14:paraId="520D49C5" w14:textId="77777777" w:rsidR="00A22DA1" w:rsidRDefault="00A22DA1" w:rsidP="00A22DA1">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A22DA1" w14:paraId="1E7B1BE2" w14:textId="77777777" w:rsidTr="002118B0">
        <w:trPr>
          <w:trHeight w:val="300"/>
        </w:trPr>
        <w:tc>
          <w:tcPr>
            <w:tcW w:w="2695" w:type="dxa"/>
            <w:tcBorders>
              <w:bottom w:val="nil"/>
            </w:tcBorders>
          </w:tcPr>
          <w:p w14:paraId="7844208D" w14:textId="72BDDC76" w:rsidR="00A22DA1" w:rsidRDefault="00A22DA1" w:rsidP="00A22DA1">
            <w:pPr>
              <w:pStyle w:val="BodyText"/>
              <w:spacing w:before="120" w:after="120"/>
              <w:rPr>
                <w:rFonts w:ascii="Arial" w:hAnsi="Arial" w:cs="Arial"/>
                <w:b/>
                <w:bCs/>
              </w:rPr>
            </w:pPr>
            <w:r>
              <w:rPr>
                <w:rFonts w:ascii="Arial" w:hAnsi="Arial" w:cs="Arial"/>
                <w:b/>
                <w:bCs/>
              </w:rPr>
              <w:t>"Gas Turbine Unit"</w:t>
            </w:r>
          </w:p>
        </w:tc>
        <w:tc>
          <w:tcPr>
            <w:tcW w:w="6662" w:type="dxa"/>
            <w:tcBorders>
              <w:bottom w:val="nil"/>
            </w:tcBorders>
          </w:tcPr>
          <w:p w14:paraId="68A1B3C9" w14:textId="77777777" w:rsidR="00A22DA1" w:rsidRDefault="00A22DA1" w:rsidP="00A22DA1">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A22DA1" w14:paraId="76869FDE" w14:textId="77777777" w:rsidTr="002118B0">
        <w:trPr>
          <w:trHeight w:val="300"/>
        </w:trPr>
        <w:tc>
          <w:tcPr>
            <w:tcW w:w="2695" w:type="dxa"/>
            <w:tcBorders>
              <w:top w:val="nil"/>
              <w:left w:val="nil"/>
              <w:bottom w:val="nil"/>
              <w:right w:val="nil"/>
            </w:tcBorders>
          </w:tcPr>
          <w:p w14:paraId="3791461E" w14:textId="4A6CDB4E" w:rsidR="00A22DA1" w:rsidRDefault="00A22DA1" w:rsidP="00A22DA1">
            <w:pPr>
              <w:pStyle w:val="BodyText"/>
              <w:rPr>
                <w:rFonts w:ascii="Arial" w:hAnsi="Arial" w:cs="Arial"/>
                <w:b/>
                <w:bCs/>
              </w:rPr>
            </w:pPr>
            <w:r w:rsidRPr="5659255A">
              <w:rPr>
                <w:rFonts w:ascii="Arial" w:hAnsi="Arial" w:cs="Arial"/>
                <w:b/>
                <w:bCs/>
              </w:rPr>
              <w:t>“Gas System Planner Licence” or “GS</w:t>
            </w:r>
            <w:r>
              <w:rPr>
                <w:rFonts w:ascii="Arial" w:hAnsi="Arial" w:cs="Arial"/>
                <w:b/>
                <w:bCs/>
              </w:rPr>
              <w:t>P</w:t>
            </w:r>
            <w:r w:rsidRPr="5659255A">
              <w:rPr>
                <w:rFonts w:ascii="Arial" w:hAnsi="Arial" w:cs="Arial"/>
                <w:b/>
                <w:bCs/>
              </w:rPr>
              <w:t xml:space="preserve"> Licence”</w:t>
            </w:r>
          </w:p>
        </w:tc>
        <w:tc>
          <w:tcPr>
            <w:tcW w:w="6662" w:type="dxa"/>
            <w:tcBorders>
              <w:top w:val="nil"/>
              <w:left w:val="nil"/>
              <w:bottom w:val="nil"/>
              <w:right w:val="nil"/>
            </w:tcBorders>
          </w:tcPr>
          <w:p w14:paraId="7D837E38" w14:textId="4D262B9B" w:rsidR="00A22DA1" w:rsidRDefault="00A22DA1" w:rsidP="00A22DA1">
            <w:pPr>
              <w:pStyle w:val="List"/>
              <w:ind w:left="0" w:firstLine="0"/>
              <w:jc w:val="both"/>
              <w:rPr>
                <w:rFonts w:ascii="Arial" w:hAnsi="Arial" w:cs="Arial"/>
              </w:rPr>
            </w:pPr>
            <w:r>
              <w:rPr>
                <w:rFonts w:ascii="Arial" w:hAnsi="Arial" w:cs="Arial"/>
              </w:rPr>
              <w:t>a</w:t>
            </w:r>
            <w:r w:rsidRPr="5659255A">
              <w:rPr>
                <w:rFonts w:ascii="Arial" w:hAnsi="Arial" w:cs="Arial"/>
              </w:rPr>
              <w:t xml:space="preserve"> licence granted or treated as granted under section 7AA(1) of the Gas Act 1986;</w:t>
            </w:r>
          </w:p>
        </w:tc>
      </w:tr>
      <w:tr w:rsidR="005C7BC1" w14:paraId="595AC6F9" w14:textId="77777777" w:rsidTr="002118B0">
        <w:trPr>
          <w:trHeight w:val="300"/>
          <w:ins w:id="256" w:author="Author"/>
        </w:trPr>
        <w:tc>
          <w:tcPr>
            <w:tcW w:w="2695" w:type="dxa"/>
            <w:tcBorders>
              <w:top w:val="nil"/>
              <w:left w:val="nil"/>
              <w:bottom w:val="nil"/>
              <w:right w:val="nil"/>
            </w:tcBorders>
          </w:tcPr>
          <w:p w14:paraId="28C165DC" w14:textId="744504DD" w:rsidR="00FC43E8" w:rsidRPr="00D605D4" w:rsidRDefault="00FC43E8" w:rsidP="00FC43E8">
            <w:pPr>
              <w:pStyle w:val="BodyText"/>
              <w:rPr>
                <w:ins w:id="257" w:author="Author"/>
                <w:rFonts w:ascii="Arial" w:hAnsi="Arial" w:cs="Arial"/>
                <w:b/>
                <w:bCs/>
                <w:color w:val="FF0000"/>
                <w:highlight w:val="yellow"/>
              </w:rPr>
            </w:pPr>
            <w:ins w:id="258" w:author="Author">
              <w:r w:rsidRPr="00D605D4">
                <w:rPr>
                  <w:rFonts w:ascii="Arial" w:hAnsi="Arial" w:cs="Arial"/>
                  <w:b/>
                  <w:bCs/>
                  <w:color w:val="FF0000"/>
                  <w:szCs w:val="22"/>
                  <w:highlight w:val="yellow"/>
                </w:rPr>
                <w:t>“Gate 1 Agreements”</w:t>
              </w:r>
            </w:ins>
          </w:p>
        </w:tc>
        <w:tc>
          <w:tcPr>
            <w:tcW w:w="6662" w:type="dxa"/>
            <w:tcBorders>
              <w:top w:val="nil"/>
              <w:left w:val="nil"/>
              <w:bottom w:val="nil"/>
              <w:right w:val="nil"/>
            </w:tcBorders>
          </w:tcPr>
          <w:p w14:paraId="1B8DE660" w14:textId="512C8260" w:rsidR="00EB0424" w:rsidRPr="00D605D4" w:rsidRDefault="00EB0424" w:rsidP="00EB0424">
            <w:pPr>
              <w:jc w:val="both"/>
              <w:rPr>
                <w:ins w:id="259" w:author="Author"/>
                <w:rFonts w:ascii="Arial" w:hAnsi="Arial" w:cs="Arial"/>
                <w:color w:val="FF0000"/>
                <w:szCs w:val="22"/>
                <w:highlight w:val="yellow"/>
              </w:rPr>
            </w:pPr>
            <w:ins w:id="260" w:author="Author">
              <w:r w:rsidRPr="00D605D4">
                <w:rPr>
                  <w:rFonts w:ascii="Arial" w:hAnsi="Arial" w:cs="Arial"/>
                  <w:color w:val="FF0000"/>
                  <w:szCs w:val="22"/>
                  <w:highlight w:val="yellow"/>
                </w:rPr>
                <w:t xml:space="preserve">the </w:t>
              </w:r>
              <w:r w:rsidR="004C549F" w:rsidRPr="00D605D4">
                <w:rPr>
                  <w:rFonts w:ascii="Arial" w:hAnsi="Arial" w:cs="Arial"/>
                  <w:color w:val="FF0000"/>
                  <w:szCs w:val="22"/>
                  <w:highlight w:val="green"/>
                </w:rPr>
                <w:t xml:space="preserve">(a) </w:t>
              </w:r>
              <w:r w:rsidRPr="00D605D4">
                <w:rPr>
                  <w:rFonts w:ascii="Arial" w:hAnsi="Arial" w:cs="Arial"/>
                  <w:color w:val="FF0000"/>
                  <w:szCs w:val="22"/>
                  <w:highlight w:val="yellow"/>
                </w:rPr>
                <w:t>agreements</w:t>
              </w:r>
              <w:r w:rsidR="002F16DC" w:rsidRPr="00D605D4">
                <w:rPr>
                  <w:rFonts w:ascii="Arial" w:hAnsi="Arial" w:cs="Arial"/>
                  <w:color w:val="FF0000"/>
                  <w:szCs w:val="22"/>
                  <w:highlight w:val="yellow"/>
                </w:rPr>
                <w:t xml:space="preserve"> (including, as required, the </w:t>
              </w:r>
              <w:r w:rsidR="002F16DC" w:rsidRPr="00D605D4">
                <w:rPr>
                  <w:rFonts w:ascii="Arial" w:hAnsi="Arial" w:cs="Arial"/>
                  <w:b/>
                  <w:bCs/>
                  <w:color w:val="FF0000"/>
                  <w:szCs w:val="22"/>
                  <w:highlight w:val="yellow"/>
                </w:rPr>
                <w:t>Bilateral Agreement</w:t>
              </w:r>
              <w:r w:rsidR="002F16DC" w:rsidRPr="00D605D4">
                <w:rPr>
                  <w:rFonts w:ascii="Arial" w:hAnsi="Arial" w:cs="Arial"/>
                  <w:color w:val="FF0000"/>
                  <w:szCs w:val="22"/>
                  <w:highlight w:val="yellow"/>
                </w:rPr>
                <w: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1 Offer</w:t>
              </w:r>
              <w:r w:rsidRPr="00D605D4">
                <w:rPr>
                  <w:rFonts w:ascii="Arial" w:hAnsi="Arial" w:cs="Arial"/>
                  <w:strike/>
                  <w:color w:val="FF0000"/>
                  <w:szCs w:val="22"/>
                  <w:highlight w:val="green"/>
                </w:rPr>
                <w:t>;</w:t>
              </w:r>
              <w:r w:rsidR="004C549F" w:rsidRPr="00D605D4">
                <w:rPr>
                  <w:rFonts w:ascii="Arial" w:hAnsi="Arial" w:cs="Arial"/>
                  <w:color w:val="FF0000"/>
                  <w:szCs w:val="22"/>
                  <w:highlight w:val="green"/>
                </w:rPr>
                <w:t xml:space="preserve"> and (b) the </w:t>
              </w:r>
              <w:r w:rsidR="004C549F" w:rsidRPr="00D605D4">
                <w:rPr>
                  <w:rFonts w:ascii="Arial" w:hAnsi="Arial" w:cs="Arial"/>
                  <w:b/>
                  <w:bCs/>
                  <w:color w:val="FF0000"/>
                  <w:szCs w:val="22"/>
                  <w:highlight w:val="green"/>
                </w:rPr>
                <w:t>Gate 1 Existing Agreements</w:t>
              </w:r>
              <w:r w:rsidR="004C549F" w:rsidRPr="00D605D4">
                <w:rPr>
                  <w:rFonts w:ascii="Arial" w:hAnsi="Arial" w:cs="Arial"/>
                  <w:color w:val="FF0000"/>
                  <w:szCs w:val="22"/>
                  <w:highlight w:val="green"/>
                </w:rPr>
                <w:t>;</w:t>
              </w:r>
            </w:ins>
          </w:p>
          <w:p w14:paraId="1E6D749A" w14:textId="77777777" w:rsidR="00FC43E8" w:rsidRPr="00D605D4" w:rsidRDefault="00FC43E8" w:rsidP="00FC43E8">
            <w:pPr>
              <w:pStyle w:val="List"/>
              <w:ind w:left="0" w:firstLine="0"/>
              <w:jc w:val="both"/>
              <w:rPr>
                <w:ins w:id="261" w:author="Author"/>
                <w:rFonts w:ascii="Arial" w:hAnsi="Arial" w:cs="Arial"/>
                <w:color w:val="FF0000"/>
                <w:highlight w:val="yellow"/>
              </w:rPr>
            </w:pPr>
          </w:p>
        </w:tc>
      </w:tr>
      <w:tr w:rsidR="005C7BC1" w14:paraId="69A79852" w14:textId="77777777" w:rsidTr="002118B0">
        <w:trPr>
          <w:trHeight w:val="300"/>
          <w:ins w:id="262" w:author="Author"/>
        </w:trPr>
        <w:tc>
          <w:tcPr>
            <w:tcW w:w="2695" w:type="dxa"/>
            <w:tcBorders>
              <w:top w:val="nil"/>
              <w:left w:val="nil"/>
              <w:bottom w:val="nil"/>
              <w:right w:val="nil"/>
            </w:tcBorders>
          </w:tcPr>
          <w:p w14:paraId="24CFC8A8" w14:textId="6CC73DD1" w:rsidR="004F7C04" w:rsidRPr="00D605D4" w:rsidDel="002118B0" w:rsidRDefault="004F7C04" w:rsidP="004F7C04">
            <w:pPr>
              <w:pStyle w:val="BodyText"/>
              <w:rPr>
                <w:ins w:id="263" w:author="Author"/>
                <w:del w:id="264" w:author="Author"/>
                <w:rFonts w:ascii="Arial" w:hAnsi="Arial" w:cs="Arial"/>
                <w:b/>
                <w:bCs/>
                <w:color w:val="FF0000"/>
                <w:szCs w:val="22"/>
                <w:highlight w:val="yellow"/>
              </w:rPr>
            </w:pPr>
            <w:ins w:id="265" w:author="Author">
              <w:r w:rsidRPr="00D605D4">
                <w:rPr>
                  <w:rFonts w:ascii="Arial" w:hAnsi="Arial" w:cs="Arial"/>
                  <w:b/>
                  <w:bCs/>
                  <w:color w:val="FF0000"/>
                  <w:szCs w:val="22"/>
                  <w:highlight w:val="yellow"/>
                </w:rPr>
                <w:t>“Gate 1 Application”</w:t>
              </w:r>
            </w:ins>
          </w:p>
          <w:p w14:paraId="1D141338" w14:textId="5ED15E6A" w:rsidR="000927E8" w:rsidRPr="00D605D4" w:rsidDel="002118B0" w:rsidRDefault="000927E8" w:rsidP="00D605D4">
            <w:pPr>
              <w:pStyle w:val="BodyText"/>
              <w:rPr>
                <w:ins w:id="266" w:author="Author"/>
                <w:del w:id="267" w:author="Author"/>
                <w:rFonts w:ascii="Arial" w:hAnsi="Arial" w:cs="Arial"/>
                <w:b/>
                <w:bCs/>
                <w:color w:val="FF0000"/>
                <w:szCs w:val="22"/>
                <w:highlight w:val="yellow"/>
              </w:rPr>
            </w:pPr>
          </w:p>
          <w:p w14:paraId="1CA17966" w14:textId="38A4ED5D" w:rsidR="000927E8" w:rsidRPr="00D605D4" w:rsidRDefault="000927E8" w:rsidP="005C7BC1">
            <w:pPr>
              <w:rPr>
                <w:ins w:id="268" w:author="Author"/>
                <w:color w:val="FF0000"/>
                <w:highlight w:val="yellow"/>
              </w:rPr>
            </w:pPr>
          </w:p>
        </w:tc>
        <w:tc>
          <w:tcPr>
            <w:tcW w:w="6662" w:type="dxa"/>
            <w:tcBorders>
              <w:top w:val="nil"/>
              <w:left w:val="nil"/>
              <w:bottom w:val="nil"/>
              <w:right w:val="nil"/>
            </w:tcBorders>
          </w:tcPr>
          <w:p w14:paraId="66B82CEB" w14:textId="43AE890C" w:rsidR="004F7C04" w:rsidRPr="00D605D4" w:rsidDel="002118B0" w:rsidRDefault="004F7C04" w:rsidP="004F7C04">
            <w:pPr>
              <w:jc w:val="both"/>
              <w:rPr>
                <w:ins w:id="269" w:author="Author"/>
                <w:del w:id="270" w:author="Author"/>
                <w:rFonts w:ascii="Arial" w:hAnsi="Arial" w:cs="Arial"/>
                <w:color w:val="FF0000"/>
                <w:szCs w:val="22"/>
                <w:highlight w:val="yellow"/>
              </w:rPr>
            </w:pPr>
            <w:ins w:id="271"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1 Offer</w:t>
              </w:r>
              <w:r w:rsidRPr="00D605D4">
                <w:rPr>
                  <w:rFonts w:ascii="Arial" w:hAnsi="Arial" w:cs="Arial"/>
                  <w:color w:val="FF0000"/>
                  <w:szCs w:val="22"/>
                  <w:highlight w:val="yellow"/>
                </w:rPr>
                <w:t>;</w:t>
              </w:r>
            </w:ins>
          </w:p>
          <w:p w14:paraId="0804792B" w14:textId="3BF36038" w:rsidR="004F7C04" w:rsidRPr="00D605D4" w:rsidDel="002118B0" w:rsidRDefault="004F7C04" w:rsidP="00D605D4">
            <w:pPr>
              <w:jc w:val="both"/>
              <w:rPr>
                <w:ins w:id="272" w:author="Author"/>
                <w:del w:id="273" w:author="Author"/>
                <w:rFonts w:ascii="Arial" w:hAnsi="Arial" w:cs="Arial"/>
                <w:color w:val="FF0000"/>
                <w:highlight w:val="yellow"/>
              </w:rPr>
            </w:pPr>
          </w:p>
          <w:p w14:paraId="79BAFF8A" w14:textId="190DFC8C" w:rsidR="000927E8" w:rsidRPr="00D605D4" w:rsidRDefault="000927E8" w:rsidP="004F7C04">
            <w:pPr>
              <w:pStyle w:val="List"/>
              <w:ind w:left="0" w:firstLine="0"/>
              <w:jc w:val="both"/>
              <w:rPr>
                <w:ins w:id="274" w:author="Author"/>
                <w:rFonts w:ascii="Arial" w:hAnsi="Arial" w:cs="Arial"/>
                <w:color w:val="FF0000"/>
                <w:szCs w:val="22"/>
                <w:highlight w:val="yellow"/>
              </w:rPr>
            </w:pPr>
          </w:p>
        </w:tc>
      </w:tr>
      <w:tr w:rsidR="002118B0" w14:paraId="544CD86D" w14:textId="77777777" w:rsidTr="002118B0">
        <w:trPr>
          <w:trHeight w:val="300"/>
        </w:trPr>
        <w:tc>
          <w:tcPr>
            <w:tcW w:w="2695" w:type="dxa"/>
            <w:tcBorders>
              <w:top w:val="nil"/>
              <w:left w:val="nil"/>
              <w:bottom w:val="nil"/>
              <w:right w:val="nil"/>
            </w:tcBorders>
          </w:tcPr>
          <w:p w14:paraId="3FD29FEA" w14:textId="326A9610" w:rsidR="002118B0" w:rsidRPr="00D605D4" w:rsidRDefault="002118B0" w:rsidP="004F7C04">
            <w:pPr>
              <w:pStyle w:val="BodyText"/>
              <w:rPr>
                <w:rFonts w:ascii="Arial" w:hAnsi="Arial" w:cs="Arial"/>
                <w:b/>
                <w:bCs/>
                <w:color w:val="FF0000"/>
                <w:szCs w:val="22"/>
                <w:highlight w:val="yellow"/>
              </w:rPr>
            </w:pPr>
            <w:ins w:id="275" w:author="Author">
              <w:r w:rsidRPr="00D605D4">
                <w:rPr>
                  <w:rFonts w:ascii="Arial" w:hAnsi="Arial" w:cs="Arial"/>
                  <w:b/>
                  <w:bCs/>
                  <w:color w:val="FF0000"/>
                  <w:highlight w:val="green"/>
                </w:rPr>
                <w:t>“Gate 1 ATV”</w:t>
              </w:r>
            </w:ins>
          </w:p>
        </w:tc>
        <w:tc>
          <w:tcPr>
            <w:tcW w:w="6662" w:type="dxa"/>
            <w:tcBorders>
              <w:top w:val="nil"/>
              <w:left w:val="nil"/>
              <w:bottom w:val="nil"/>
              <w:right w:val="nil"/>
            </w:tcBorders>
          </w:tcPr>
          <w:p w14:paraId="572A4221" w14:textId="14B8E970" w:rsidR="002118B0" w:rsidRPr="000164EB" w:rsidRDefault="002118B0" w:rsidP="004F7C04">
            <w:pPr>
              <w:jc w:val="both"/>
              <w:rPr>
                <w:ins w:id="276" w:author="Author"/>
                <w:rFonts w:ascii="Arial" w:hAnsi="Arial"/>
                <w:color w:val="FF0000"/>
                <w:szCs w:val="22"/>
                <w:highlight w:val="green"/>
              </w:rPr>
            </w:pPr>
            <w:ins w:id="277" w:author="Author">
              <w:r w:rsidRPr="000164EB">
                <w:rPr>
                  <w:rFonts w:ascii="Arial" w:hAnsi="Arial"/>
                  <w:color w:val="FF0000"/>
                  <w:szCs w:val="22"/>
                  <w:highlight w:val="green"/>
                </w:rPr>
                <w:t xml:space="preserve">the Agreement to Vary issued by </w:t>
              </w:r>
              <w:r w:rsidRPr="000164EB">
                <w:rPr>
                  <w:rFonts w:ascii="Arial" w:hAnsi="Arial"/>
                  <w:b/>
                  <w:bCs/>
                  <w:color w:val="FF0000"/>
                  <w:szCs w:val="22"/>
                  <w:highlight w:val="green"/>
                </w:rPr>
                <w:t>The Company</w:t>
              </w:r>
              <w:r w:rsidRPr="000164EB">
                <w:rPr>
                  <w:rFonts w:ascii="Arial" w:hAnsi="Arial"/>
                  <w:color w:val="FF0000"/>
                  <w:szCs w:val="22"/>
                  <w:highlight w:val="green"/>
                </w:rPr>
                <w:t xml:space="preserve"> to the </w:t>
              </w:r>
              <w:r w:rsidRPr="000164EB">
                <w:rPr>
                  <w:rFonts w:ascii="Arial" w:hAnsi="Arial"/>
                  <w:b/>
                  <w:bCs/>
                  <w:color w:val="FF0000"/>
                  <w:szCs w:val="22"/>
                  <w:highlight w:val="green"/>
                </w:rPr>
                <w:t>User</w:t>
              </w:r>
              <w:r w:rsidRPr="000164EB">
                <w:rPr>
                  <w:rFonts w:ascii="Arial" w:hAnsi="Arial"/>
                  <w:color w:val="FF0000"/>
                  <w:szCs w:val="22"/>
                  <w:highlight w:val="green"/>
                </w:rPr>
                <w:t xml:space="preserve"> in respect of </w:t>
              </w:r>
              <w:r w:rsidRPr="000164EB">
                <w:rPr>
                  <w:rFonts w:ascii="Arial" w:hAnsi="Arial"/>
                  <w:b/>
                  <w:bCs/>
                  <w:color w:val="FF0000"/>
                  <w:szCs w:val="22"/>
                  <w:highlight w:val="green"/>
                </w:rPr>
                <w:t>Existing Agreements</w:t>
              </w:r>
              <w:r w:rsidRPr="000164EB">
                <w:rPr>
                  <w:rFonts w:ascii="Arial" w:hAnsi="Arial"/>
                  <w:color w:val="FF0000"/>
                  <w:szCs w:val="22"/>
                  <w:highlight w:val="green"/>
                </w:rPr>
                <w:t xml:space="preserve"> for a </w:t>
              </w:r>
              <w:r w:rsidRPr="000164EB">
                <w:rPr>
                  <w:rFonts w:ascii="Arial" w:hAnsi="Arial"/>
                  <w:b/>
                  <w:bCs/>
                  <w:color w:val="FF0000"/>
                  <w:szCs w:val="22"/>
                  <w:highlight w:val="green"/>
                </w:rPr>
                <w:t>Project</w:t>
              </w:r>
              <w:r w:rsidRPr="000164EB">
                <w:rPr>
                  <w:rFonts w:ascii="Arial" w:hAnsi="Arial"/>
                  <w:color w:val="FF0000"/>
                  <w:szCs w:val="22"/>
                  <w:highlight w:val="green"/>
                </w:rPr>
                <w:t xml:space="preserve"> in accordance with Paragraph 18.13</w:t>
              </w:r>
              <w:r w:rsidR="00F02DA9">
                <w:rPr>
                  <w:rFonts w:ascii="Arial" w:hAnsi="Arial"/>
                  <w:color w:val="FF0000"/>
                  <w:szCs w:val="22"/>
                  <w:highlight w:val="green"/>
                </w:rPr>
                <w:t xml:space="preserve"> </w:t>
              </w:r>
            </w:ins>
            <w:del w:id="278" w:author="Author">
              <w:r w:rsidR="0064078A" w:rsidDel="0064078A">
                <w:rPr>
                  <w:rFonts w:ascii="Arial" w:hAnsi="Arial"/>
                  <w:color w:val="FF0000"/>
                  <w:szCs w:val="22"/>
                  <w:highlight w:val="green"/>
                </w:rPr>
                <w:delText>above</w:delText>
              </w:r>
            </w:del>
            <w:ins w:id="279" w:author="Author">
              <w:r w:rsidRPr="000164EB">
                <w:rPr>
                  <w:rFonts w:ascii="Arial" w:hAnsi="Arial"/>
                  <w:color w:val="FF0000"/>
                  <w:szCs w:val="22"/>
                  <w:highlight w:val="green"/>
                </w:rPr>
                <w:t>;</w:t>
              </w:r>
            </w:ins>
          </w:p>
          <w:p w14:paraId="0E4DA8AE" w14:textId="25710FE4" w:rsidR="005D5F3D" w:rsidRPr="00D605D4" w:rsidRDefault="005D5F3D" w:rsidP="004F7C04">
            <w:pPr>
              <w:jc w:val="both"/>
              <w:rPr>
                <w:rFonts w:ascii="Arial" w:hAnsi="Arial" w:cs="Arial"/>
                <w:color w:val="FF0000"/>
                <w:szCs w:val="22"/>
                <w:highlight w:val="yellow"/>
              </w:rPr>
            </w:pPr>
          </w:p>
        </w:tc>
      </w:tr>
      <w:tr w:rsidR="005C7BC1" w14:paraId="761BEAF1" w14:textId="77777777" w:rsidTr="002118B0">
        <w:trPr>
          <w:trHeight w:val="300"/>
          <w:ins w:id="280" w:author="Author"/>
        </w:trPr>
        <w:tc>
          <w:tcPr>
            <w:tcW w:w="2695" w:type="dxa"/>
            <w:tcBorders>
              <w:top w:val="nil"/>
              <w:left w:val="nil"/>
              <w:bottom w:val="nil"/>
              <w:right w:val="nil"/>
            </w:tcBorders>
          </w:tcPr>
          <w:p w14:paraId="22726D4D" w14:textId="4BA280C4" w:rsidR="00DA0A1A" w:rsidRPr="00D605D4" w:rsidRDefault="00DA0A1A" w:rsidP="00DA0A1A">
            <w:pPr>
              <w:pStyle w:val="BodyText"/>
              <w:rPr>
                <w:ins w:id="281" w:author="Author"/>
                <w:rFonts w:ascii="Arial" w:hAnsi="Arial" w:cs="Arial"/>
                <w:b/>
                <w:bCs/>
                <w:color w:val="FF0000"/>
                <w:szCs w:val="22"/>
                <w:highlight w:val="yellow"/>
              </w:rPr>
            </w:pPr>
            <w:ins w:id="282" w:author="Author">
              <w:r w:rsidRPr="00D605D4">
                <w:rPr>
                  <w:rFonts w:ascii="Arial" w:hAnsi="Arial" w:cs="Arial"/>
                  <w:b/>
                  <w:bCs/>
                  <w:color w:val="FF0000"/>
                  <w:szCs w:val="22"/>
                  <w:highlight w:val="yellow"/>
                </w:rPr>
                <w:t>“Gate 1 Conditional Clause”</w:t>
              </w:r>
            </w:ins>
          </w:p>
        </w:tc>
        <w:tc>
          <w:tcPr>
            <w:tcW w:w="6662" w:type="dxa"/>
            <w:tcBorders>
              <w:top w:val="nil"/>
              <w:left w:val="nil"/>
              <w:bottom w:val="nil"/>
              <w:right w:val="nil"/>
            </w:tcBorders>
          </w:tcPr>
          <w:p w14:paraId="0AF69D32" w14:textId="04E33F81" w:rsidR="006C2453" w:rsidRPr="00D605D4" w:rsidRDefault="006C2453" w:rsidP="006C2453">
            <w:pPr>
              <w:jc w:val="both"/>
              <w:rPr>
                <w:ins w:id="283" w:author="Author"/>
                <w:rFonts w:ascii="Arial" w:hAnsi="Arial" w:cs="Arial"/>
                <w:color w:val="FF0000"/>
                <w:szCs w:val="22"/>
                <w:highlight w:val="yellow"/>
              </w:rPr>
            </w:pPr>
            <w:ins w:id="284" w:author="Author">
              <w:r w:rsidRPr="00D605D4">
                <w:rPr>
                  <w:rFonts w:ascii="Arial" w:hAnsi="Arial" w:cs="Arial"/>
                  <w:color w:val="FF0000"/>
                  <w:szCs w:val="22"/>
                  <w:highlight w:val="yellow"/>
                </w:rPr>
                <w:t xml:space="preserve">the clause included in a </w:t>
              </w:r>
              <w:r w:rsidRPr="00D605D4">
                <w:rPr>
                  <w:rFonts w:ascii="Arial" w:hAnsi="Arial" w:cs="Arial"/>
                  <w:b/>
                  <w:bCs/>
                  <w:color w:val="FF0000"/>
                  <w:szCs w:val="22"/>
                  <w:highlight w:val="yellow"/>
                </w:rPr>
                <w:t xml:space="preserve">Gate 1 Offer </w:t>
              </w:r>
              <w:r w:rsidRPr="00D605D4">
                <w:rPr>
                  <w:rFonts w:ascii="Arial" w:hAnsi="Arial" w:cs="Arial"/>
                  <w:color w:val="FF0000"/>
                  <w:szCs w:val="22"/>
                  <w:highlight w:val="yellow"/>
                </w:rPr>
                <w:t xml:space="preserve">making 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conditional until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 xml:space="preserve"> is accepted</w:t>
              </w:r>
              <w:r w:rsidRPr="00D605D4">
                <w:rPr>
                  <w:rFonts w:ascii="Arial" w:hAnsi="Arial" w:cs="Arial"/>
                  <w:strike/>
                  <w:color w:val="FF0000"/>
                  <w:szCs w:val="22"/>
                  <w:highlight w:val="green"/>
                </w:rPr>
                <w:t>;</w:t>
              </w:r>
              <w:r w:rsidR="008E1488" w:rsidRPr="00D605D4">
                <w:rPr>
                  <w:rFonts w:ascii="Arial" w:hAnsi="Arial" w:cs="Arial"/>
                  <w:strike/>
                  <w:color w:val="FF0000"/>
                  <w:szCs w:val="22"/>
                  <w:highlight w:val="green"/>
                </w:rPr>
                <w:t xml:space="preserve"> </w:t>
              </w:r>
              <w:r w:rsidR="008E1488" w:rsidRPr="00D605D4">
                <w:rPr>
                  <w:rFonts w:ascii="Arial" w:hAnsi="Arial" w:cs="Arial"/>
                  <w:color w:val="FF0000"/>
                  <w:szCs w:val="22"/>
                  <w:highlight w:val="green"/>
                </w:rPr>
                <w:t xml:space="preserve">and (b) in the </w:t>
              </w:r>
              <w:r w:rsidR="008E1488" w:rsidRPr="00D605D4">
                <w:rPr>
                  <w:rFonts w:ascii="Arial" w:hAnsi="Arial" w:cs="Arial"/>
                  <w:b/>
                  <w:bCs/>
                  <w:color w:val="FF0000"/>
                  <w:szCs w:val="22"/>
                  <w:highlight w:val="green"/>
                </w:rPr>
                <w:t xml:space="preserve">Gate 1 ATV </w:t>
              </w:r>
              <w:r w:rsidR="008E1488" w:rsidRPr="00D605D4">
                <w:rPr>
                  <w:rFonts w:ascii="Arial" w:hAnsi="Arial" w:cs="Arial"/>
                  <w:color w:val="FF0000"/>
                  <w:szCs w:val="22"/>
                  <w:highlight w:val="green"/>
                </w:rPr>
                <w:t xml:space="preserve">making the </w:t>
              </w:r>
              <w:r w:rsidR="008E1488" w:rsidRPr="00D605D4">
                <w:rPr>
                  <w:rFonts w:ascii="Arial" w:hAnsi="Arial" w:cs="Arial"/>
                  <w:b/>
                  <w:bCs/>
                  <w:color w:val="FF0000"/>
                  <w:szCs w:val="22"/>
                  <w:highlight w:val="green"/>
                </w:rPr>
                <w:t xml:space="preserve">Gate 1 Existing Agreements </w:t>
              </w:r>
              <w:r w:rsidR="008E1488" w:rsidRPr="00D605D4">
                <w:rPr>
                  <w:rFonts w:ascii="Arial" w:hAnsi="Arial" w:cs="Arial"/>
                  <w:color w:val="FF0000"/>
                  <w:szCs w:val="22"/>
                  <w:highlight w:val="green"/>
                </w:rPr>
                <w:t xml:space="preserve">conditional until a </w:t>
              </w:r>
              <w:r w:rsidR="008E1488" w:rsidRPr="00D605D4">
                <w:rPr>
                  <w:rFonts w:ascii="Arial" w:hAnsi="Arial" w:cs="Arial"/>
                  <w:b/>
                  <w:bCs/>
                  <w:color w:val="FF0000"/>
                  <w:szCs w:val="22"/>
                  <w:highlight w:val="green"/>
                </w:rPr>
                <w:t xml:space="preserve">Gate 2 Offer </w:t>
              </w:r>
              <w:r w:rsidR="008E1488" w:rsidRPr="00D605D4">
                <w:rPr>
                  <w:rFonts w:ascii="Arial" w:hAnsi="Arial" w:cs="Arial"/>
                  <w:color w:val="FF0000"/>
                  <w:szCs w:val="22"/>
                  <w:highlight w:val="green"/>
                </w:rPr>
                <w:t>is accepted;</w:t>
              </w:r>
            </w:ins>
          </w:p>
          <w:p w14:paraId="1AD7F5EC" w14:textId="77777777" w:rsidR="00DA0A1A" w:rsidRPr="00D605D4" w:rsidRDefault="00DA0A1A" w:rsidP="00DA0A1A">
            <w:pPr>
              <w:jc w:val="both"/>
              <w:rPr>
                <w:ins w:id="285" w:author="Author"/>
                <w:rFonts w:ascii="Arial" w:hAnsi="Arial" w:cs="Arial"/>
                <w:color w:val="FF0000"/>
                <w:szCs w:val="22"/>
                <w:highlight w:val="yellow"/>
              </w:rPr>
            </w:pPr>
          </w:p>
        </w:tc>
      </w:tr>
      <w:tr w:rsidR="005C7BC1" w14:paraId="56A606A9" w14:textId="77777777" w:rsidTr="002118B0">
        <w:trPr>
          <w:trHeight w:val="300"/>
          <w:ins w:id="286" w:author="Author"/>
        </w:trPr>
        <w:tc>
          <w:tcPr>
            <w:tcW w:w="2695" w:type="dxa"/>
            <w:tcBorders>
              <w:top w:val="nil"/>
              <w:left w:val="nil"/>
              <w:bottom w:val="nil"/>
              <w:right w:val="nil"/>
            </w:tcBorders>
          </w:tcPr>
          <w:p w14:paraId="2DD126A5" w14:textId="50CC863A" w:rsidR="00520995" w:rsidRPr="00D605D4" w:rsidRDefault="006F2815" w:rsidP="00470081">
            <w:pPr>
              <w:pStyle w:val="BodyText"/>
              <w:rPr>
                <w:ins w:id="287" w:author="Author"/>
                <w:rFonts w:ascii="Arial" w:hAnsi="Arial" w:cs="Arial"/>
                <w:b/>
                <w:bCs/>
                <w:color w:val="FF0000"/>
                <w:szCs w:val="22"/>
                <w:highlight w:val="yellow"/>
              </w:rPr>
            </w:pPr>
            <w:ins w:id="288" w:author="Author">
              <w:r w:rsidRPr="00D605D4">
                <w:rPr>
                  <w:rFonts w:ascii="Arial" w:hAnsi="Arial" w:cs="Arial"/>
                  <w:b/>
                  <w:bCs/>
                  <w:color w:val="FF0000"/>
                  <w:szCs w:val="22"/>
                  <w:highlight w:val="green"/>
                </w:rPr>
                <w:t>“Gate 1 Existing Agreements”</w:t>
              </w:r>
            </w:ins>
          </w:p>
        </w:tc>
        <w:tc>
          <w:tcPr>
            <w:tcW w:w="6662" w:type="dxa"/>
            <w:tcBorders>
              <w:top w:val="nil"/>
              <w:left w:val="nil"/>
              <w:bottom w:val="nil"/>
              <w:right w:val="nil"/>
            </w:tcBorders>
          </w:tcPr>
          <w:p w14:paraId="4BC460E2" w14:textId="778F9B18" w:rsidR="00520995" w:rsidRPr="00D605D4" w:rsidRDefault="00007E95" w:rsidP="00470081">
            <w:pPr>
              <w:jc w:val="both"/>
              <w:rPr>
                <w:ins w:id="289" w:author="Author"/>
                <w:rFonts w:ascii="Arial" w:hAnsi="Arial" w:cs="Arial"/>
                <w:color w:val="FF0000"/>
                <w:szCs w:val="22"/>
                <w:highlight w:val="yellow"/>
              </w:rPr>
            </w:pPr>
            <w:ins w:id="290"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 xml:space="preserve">) on the execution of the </w:t>
              </w:r>
              <w:r w:rsidRPr="00D605D4">
                <w:rPr>
                  <w:rFonts w:ascii="Arial" w:hAnsi="Arial" w:cs="Arial"/>
                  <w:b/>
                  <w:bCs/>
                  <w:color w:val="FF0000"/>
                  <w:szCs w:val="22"/>
                  <w:highlight w:val="green"/>
                </w:rPr>
                <w:t>Gate 1 ATV</w:t>
              </w:r>
              <w:r w:rsidRPr="00D605D4">
                <w:rPr>
                  <w:rFonts w:ascii="Arial" w:hAnsi="Arial" w:cs="Arial"/>
                  <w:color w:val="FF0000"/>
                  <w:szCs w:val="22"/>
                  <w:highlight w:val="green"/>
                </w:rPr>
                <w:t>;</w:t>
              </w:r>
            </w:ins>
          </w:p>
        </w:tc>
      </w:tr>
      <w:tr w:rsidR="000874CA" w14:paraId="185EED7A" w14:textId="77777777" w:rsidTr="002118B0">
        <w:trPr>
          <w:trHeight w:val="300"/>
        </w:trPr>
        <w:tc>
          <w:tcPr>
            <w:tcW w:w="2695" w:type="dxa"/>
            <w:tcBorders>
              <w:top w:val="nil"/>
              <w:left w:val="nil"/>
              <w:bottom w:val="nil"/>
              <w:right w:val="nil"/>
            </w:tcBorders>
          </w:tcPr>
          <w:p w14:paraId="7DD3CD05" w14:textId="7D947386" w:rsidR="000874CA" w:rsidRPr="00D605D4" w:rsidRDefault="00470081" w:rsidP="00520995">
            <w:pPr>
              <w:pStyle w:val="BodyText"/>
              <w:rPr>
                <w:rFonts w:ascii="Arial" w:hAnsi="Arial" w:cs="Arial"/>
                <w:b/>
                <w:bCs/>
                <w:color w:val="FF0000"/>
                <w:szCs w:val="22"/>
                <w:highlight w:val="green"/>
              </w:rPr>
            </w:pPr>
            <w:ins w:id="291" w:author="Author">
              <w:r w:rsidRPr="00D605D4">
                <w:rPr>
                  <w:rFonts w:ascii="Arial" w:hAnsi="Arial" w:cs="Arial"/>
                  <w:b/>
                  <w:bCs/>
                  <w:color w:val="FF0000"/>
                  <w:szCs w:val="22"/>
                  <w:highlight w:val="yellow"/>
                </w:rPr>
                <w:t>“Gate 1 Offer”</w:t>
              </w:r>
            </w:ins>
          </w:p>
        </w:tc>
        <w:tc>
          <w:tcPr>
            <w:tcW w:w="6662" w:type="dxa"/>
            <w:tcBorders>
              <w:top w:val="nil"/>
              <w:left w:val="nil"/>
              <w:bottom w:val="nil"/>
              <w:right w:val="nil"/>
            </w:tcBorders>
          </w:tcPr>
          <w:p w14:paraId="7308EA0F" w14:textId="77777777" w:rsidR="00470081" w:rsidRPr="00D605D4" w:rsidRDefault="00470081" w:rsidP="00470081">
            <w:pPr>
              <w:jc w:val="both"/>
              <w:rPr>
                <w:ins w:id="292" w:author="Author"/>
                <w:rFonts w:ascii="Arial" w:hAnsi="Arial" w:cs="Arial"/>
                <w:color w:val="FF0000"/>
                <w:szCs w:val="22"/>
                <w:highlight w:val="yellow"/>
              </w:rPr>
            </w:pPr>
            <w:ins w:id="293"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 1 Application</w:t>
              </w:r>
              <w:r w:rsidRPr="00D605D4">
                <w:rPr>
                  <w:rFonts w:ascii="Arial" w:hAnsi="Arial" w:cs="Arial"/>
                  <w:color w:val="FF0000"/>
                  <w:szCs w:val="22"/>
                  <w:highlight w:val="yellow"/>
                </w:rPr>
                <w:t>;</w:t>
              </w:r>
            </w:ins>
          </w:p>
          <w:p w14:paraId="416D478E" w14:textId="77777777" w:rsidR="000874CA" w:rsidRPr="00D605D4" w:rsidRDefault="000874CA" w:rsidP="007224C7">
            <w:pPr>
              <w:jc w:val="both"/>
              <w:rPr>
                <w:rFonts w:ascii="Arial" w:hAnsi="Arial" w:cs="Arial"/>
                <w:color w:val="FF0000"/>
                <w:szCs w:val="22"/>
                <w:highlight w:val="green"/>
              </w:rPr>
            </w:pPr>
          </w:p>
        </w:tc>
      </w:tr>
      <w:tr w:rsidR="005C7BC1" w14:paraId="247C937E" w14:textId="77777777" w:rsidTr="00D605D4">
        <w:trPr>
          <w:trHeight w:val="1018"/>
          <w:ins w:id="294" w:author="Author"/>
        </w:trPr>
        <w:tc>
          <w:tcPr>
            <w:tcW w:w="2695" w:type="dxa"/>
            <w:tcBorders>
              <w:top w:val="nil"/>
              <w:left w:val="nil"/>
              <w:bottom w:val="nil"/>
              <w:right w:val="nil"/>
            </w:tcBorders>
          </w:tcPr>
          <w:p w14:paraId="20DFEF02" w14:textId="20527C2E" w:rsidR="0085048C" w:rsidRPr="00D605D4" w:rsidRDefault="0085048C" w:rsidP="00DA0A1A">
            <w:pPr>
              <w:pStyle w:val="BodyText"/>
              <w:rPr>
                <w:ins w:id="295" w:author="Author"/>
                <w:rFonts w:ascii="Arial" w:hAnsi="Arial" w:cs="Arial"/>
                <w:b/>
                <w:bCs/>
                <w:color w:val="FF0000"/>
                <w:szCs w:val="22"/>
                <w:highlight w:val="green"/>
              </w:rPr>
            </w:pPr>
            <w:ins w:id="296" w:author="Author">
              <w:r w:rsidRPr="00D605D4">
                <w:rPr>
                  <w:rFonts w:ascii="Arial" w:hAnsi="Arial" w:cs="Arial"/>
                  <w:b/>
                  <w:bCs/>
                  <w:color w:val="FF0000"/>
                  <w:szCs w:val="22"/>
                  <w:highlight w:val="green"/>
                </w:rPr>
                <w:t>“Gate 1 Notification”</w:t>
              </w:r>
            </w:ins>
          </w:p>
          <w:p w14:paraId="759FF66E" w14:textId="5D342060" w:rsidR="00DA0A1A" w:rsidRPr="00D605D4" w:rsidRDefault="00DA0A1A" w:rsidP="00DA0A1A">
            <w:pPr>
              <w:pStyle w:val="BodyText"/>
              <w:rPr>
                <w:ins w:id="297" w:author="Author"/>
                <w:rFonts w:ascii="Arial" w:hAnsi="Arial" w:cs="Arial"/>
                <w:b/>
                <w:bCs/>
                <w:color w:val="FF0000"/>
                <w:szCs w:val="22"/>
                <w:highlight w:val="yellow"/>
              </w:rPr>
            </w:pPr>
          </w:p>
        </w:tc>
        <w:tc>
          <w:tcPr>
            <w:tcW w:w="6662" w:type="dxa"/>
            <w:tcBorders>
              <w:top w:val="nil"/>
              <w:left w:val="nil"/>
              <w:bottom w:val="nil"/>
              <w:right w:val="nil"/>
            </w:tcBorders>
          </w:tcPr>
          <w:p w14:paraId="14BDD9CB" w14:textId="0EEEC268" w:rsidR="00DA0A1A" w:rsidRPr="00D605D4" w:rsidRDefault="00F03525" w:rsidP="005D5F3D">
            <w:pPr>
              <w:jc w:val="both"/>
              <w:rPr>
                <w:ins w:id="298" w:author="Author"/>
                <w:rFonts w:ascii="Arial" w:hAnsi="Arial" w:cs="Arial"/>
                <w:color w:val="FF0000"/>
                <w:szCs w:val="22"/>
                <w:highlight w:val="yellow"/>
              </w:rPr>
            </w:pPr>
            <w:ins w:id="299" w:author="Author">
              <w:r w:rsidRPr="00D605D4">
                <w:rPr>
                  <w:rFonts w:ascii="Arial" w:hAnsi="Arial" w:cs="Arial"/>
                  <w:color w:val="FF0000"/>
                  <w:szCs w:val="22"/>
                  <w:highlight w:val="green"/>
                </w:rPr>
                <w:t xml:space="preserve">a notification in writing by a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to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that it does not intend to submit an </w:t>
              </w:r>
              <w:r w:rsidRPr="00D605D4">
                <w:rPr>
                  <w:rFonts w:ascii="Arial" w:hAnsi="Arial" w:cs="Arial"/>
                  <w:b/>
                  <w:bCs/>
                  <w:color w:val="FF0000"/>
                  <w:szCs w:val="22"/>
                  <w:highlight w:val="green"/>
                </w:rPr>
                <w:t>EA Request</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w:t>
              </w:r>
            </w:ins>
          </w:p>
        </w:tc>
      </w:tr>
      <w:tr w:rsidR="002118B0" w14:paraId="1CC6511D" w14:textId="77777777" w:rsidTr="002118B0">
        <w:trPr>
          <w:trHeight w:val="300"/>
          <w:ins w:id="300" w:author="Author"/>
        </w:trPr>
        <w:tc>
          <w:tcPr>
            <w:tcW w:w="2695" w:type="dxa"/>
            <w:tcBorders>
              <w:top w:val="nil"/>
              <w:left w:val="nil"/>
              <w:bottom w:val="nil"/>
              <w:right w:val="nil"/>
            </w:tcBorders>
          </w:tcPr>
          <w:p w14:paraId="01A88274" w14:textId="2C18FAA5" w:rsidR="002118B0" w:rsidRPr="00D605D4" w:rsidRDefault="002118B0" w:rsidP="00DA0A1A">
            <w:pPr>
              <w:pStyle w:val="BodyText"/>
              <w:rPr>
                <w:ins w:id="301" w:author="Author"/>
                <w:rFonts w:ascii="Arial" w:hAnsi="Arial" w:cs="Arial"/>
                <w:b/>
                <w:bCs/>
                <w:color w:val="FF0000"/>
                <w:szCs w:val="22"/>
                <w:highlight w:val="yellow"/>
              </w:rPr>
            </w:pPr>
            <w:ins w:id="302" w:author="Author">
              <w:r w:rsidRPr="00D605D4">
                <w:rPr>
                  <w:rFonts w:ascii="Arial" w:hAnsi="Arial" w:cs="Arial"/>
                  <w:b/>
                  <w:bCs/>
                  <w:color w:val="FF0000"/>
                  <w:szCs w:val="22"/>
                  <w:highlight w:val="yellow"/>
                </w:rPr>
                <w:t>“Gate 2 Agreements”</w:t>
              </w:r>
            </w:ins>
          </w:p>
        </w:tc>
        <w:tc>
          <w:tcPr>
            <w:tcW w:w="6662" w:type="dxa"/>
            <w:tcBorders>
              <w:top w:val="nil"/>
              <w:left w:val="nil"/>
              <w:bottom w:val="nil"/>
              <w:right w:val="nil"/>
            </w:tcBorders>
          </w:tcPr>
          <w:p w14:paraId="2A065235" w14:textId="77777777" w:rsidR="002118B0" w:rsidRPr="00D605D4" w:rsidRDefault="002118B0" w:rsidP="002118B0">
            <w:pPr>
              <w:jc w:val="both"/>
              <w:rPr>
                <w:ins w:id="303" w:author="Author"/>
                <w:rFonts w:ascii="Arial" w:hAnsi="Arial" w:cs="Arial"/>
                <w:color w:val="FF0000"/>
                <w:szCs w:val="22"/>
                <w:highlight w:val="yellow"/>
              </w:rPr>
            </w:pPr>
            <w:ins w:id="304" w:author="Author">
              <w:r w:rsidRPr="00D605D4">
                <w:rPr>
                  <w:rFonts w:ascii="Arial" w:hAnsi="Arial" w:cs="Arial"/>
                  <w:color w:val="FF0000"/>
                  <w:szCs w:val="22"/>
                  <w:highlight w:val="yellow"/>
                </w:rPr>
                <w:t xml:space="preserve">the </w:t>
              </w:r>
              <w:r w:rsidRPr="00D605D4">
                <w:rPr>
                  <w:rFonts w:ascii="Arial" w:hAnsi="Arial" w:cs="Arial"/>
                  <w:color w:val="FF0000"/>
                  <w:szCs w:val="22"/>
                  <w:highlight w:val="green"/>
                </w:rPr>
                <w:t>(a)</w:t>
              </w:r>
              <w:r w:rsidRPr="00D605D4">
                <w:rPr>
                  <w:rFonts w:ascii="Arial" w:hAnsi="Arial" w:cs="Arial"/>
                  <w:color w:val="FF0000"/>
                  <w:szCs w:val="22"/>
                  <w:highlight w:val="yellow"/>
                </w:rPr>
                <w:t xml:space="preserve"> agreements (including, as required, the </w:t>
              </w:r>
              <w:r w:rsidRPr="00D605D4">
                <w:rPr>
                  <w:rFonts w:ascii="Arial" w:hAnsi="Arial" w:cs="Arial"/>
                  <w:b/>
                  <w:bCs/>
                  <w:color w:val="FF0000"/>
                  <w:szCs w:val="22"/>
                  <w:highlight w:val="yellow"/>
                </w:rPr>
                <w:t>Bilateral Agreement</w:t>
              </w:r>
              <w:r w:rsidRPr="00D605D4">
                <w:rPr>
                  <w:rFonts w:ascii="Arial" w:hAnsi="Arial" w:cs="Arial"/>
                  <w:color w:val="FF0000"/>
                  <w:szCs w:val="22"/>
                  <w:highlight w:val="yellow"/>
                </w:rPr>
                <w:t xml:space="preserve">) entered into between the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and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acceptance of a </w:t>
              </w:r>
              <w:r w:rsidRPr="00D605D4">
                <w:rPr>
                  <w:rFonts w:ascii="Arial" w:hAnsi="Arial" w:cs="Arial"/>
                  <w:b/>
                  <w:bCs/>
                  <w:color w:val="FF0000"/>
                  <w:szCs w:val="22"/>
                  <w:highlight w:val="yellow"/>
                </w:rPr>
                <w:t>Gate 2 Offer</w:t>
              </w:r>
              <w:r w:rsidRPr="00D605D4">
                <w:rPr>
                  <w:rFonts w:ascii="Arial" w:hAnsi="Arial" w:cs="Arial"/>
                  <w:strike/>
                  <w:color w:val="FF0000"/>
                  <w:szCs w:val="22"/>
                  <w:highlight w:val="green"/>
                </w:rPr>
                <w:t>;</w:t>
              </w:r>
              <w:r w:rsidRPr="00D605D4">
                <w:rPr>
                  <w:rFonts w:ascii="Arial" w:hAnsi="Arial" w:cs="Arial"/>
                  <w:color w:val="FF0000"/>
                  <w:szCs w:val="22"/>
                  <w:highlight w:val="green"/>
                </w:rPr>
                <w:t xml:space="preserve"> and (b) the </w:t>
              </w:r>
              <w:r w:rsidRPr="00D605D4">
                <w:rPr>
                  <w:rFonts w:ascii="Arial" w:hAnsi="Arial" w:cs="Arial"/>
                  <w:b/>
                  <w:bCs/>
                  <w:color w:val="FF0000"/>
                  <w:szCs w:val="22"/>
                  <w:highlight w:val="green"/>
                </w:rPr>
                <w:t>Gate 2 Existing Agreements</w:t>
              </w:r>
              <w:r w:rsidRPr="00D605D4">
                <w:rPr>
                  <w:rFonts w:ascii="Arial" w:hAnsi="Arial" w:cs="Arial"/>
                  <w:color w:val="FF0000"/>
                  <w:szCs w:val="22"/>
                  <w:highlight w:val="green"/>
                </w:rPr>
                <w:t>;</w:t>
              </w:r>
            </w:ins>
          </w:p>
          <w:p w14:paraId="38A13DA2" w14:textId="77777777" w:rsidR="002118B0" w:rsidRPr="00D605D4" w:rsidRDefault="002118B0" w:rsidP="00DA0A1A">
            <w:pPr>
              <w:jc w:val="both"/>
              <w:rPr>
                <w:ins w:id="305" w:author="Author"/>
                <w:rFonts w:ascii="Arial" w:hAnsi="Arial" w:cs="Arial"/>
                <w:color w:val="FF0000"/>
                <w:szCs w:val="22"/>
                <w:highlight w:val="yellow"/>
              </w:rPr>
            </w:pPr>
          </w:p>
        </w:tc>
      </w:tr>
      <w:tr w:rsidR="005C7BC1" w14:paraId="49A1AF73" w14:textId="77777777" w:rsidTr="002118B0">
        <w:trPr>
          <w:trHeight w:val="300"/>
          <w:ins w:id="306" w:author="Author"/>
        </w:trPr>
        <w:tc>
          <w:tcPr>
            <w:tcW w:w="2695" w:type="dxa"/>
            <w:tcBorders>
              <w:top w:val="nil"/>
              <w:left w:val="nil"/>
              <w:bottom w:val="nil"/>
              <w:right w:val="nil"/>
            </w:tcBorders>
          </w:tcPr>
          <w:p w14:paraId="73100143" w14:textId="6CD6A232" w:rsidR="00DA0A1A" w:rsidRPr="00D605D4" w:rsidRDefault="00DA0A1A" w:rsidP="00DA0A1A">
            <w:pPr>
              <w:pStyle w:val="BodyText"/>
              <w:rPr>
                <w:ins w:id="307" w:author="Author"/>
                <w:rFonts w:ascii="Arial" w:hAnsi="Arial" w:cs="Arial"/>
                <w:b/>
                <w:bCs/>
                <w:color w:val="FF0000"/>
                <w:highlight w:val="yellow"/>
              </w:rPr>
            </w:pPr>
            <w:ins w:id="308" w:author="Author">
              <w:r w:rsidRPr="00D605D4">
                <w:rPr>
                  <w:rFonts w:ascii="Arial" w:hAnsi="Arial" w:cs="Arial"/>
                  <w:b/>
                  <w:bCs/>
                  <w:color w:val="FF0000"/>
                  <w:szCs w:val="22"/>
                  <w:highlight w:val="yellow"/>
                </w:rPr>
                <w:t>“Gate 2 Application”</w:t>
              </w:r>
            </w:ins>
          </w:p>
        </w:tc>
        <w:tc>
          <w:tcPr>
            <w:tcW w:w="6662" w:type="dxa"/>
            <w:tcBorders>
              <w:top w:val="nil"/>
              <w:left w:val="nil"/>
              <w:bottom w:val="nil"/>
              <w:right w:val="nil"/>
            </w:tcBorders>
          </w:tcPr>
          <w:p w14:paraId="75884383" w14:textId="77777777" w:rsidR="00DA0A1A" w:rsidRPr="00D605D4" w:rsidRDefault="00DA0A1A" w:rsidP="00DA0A1A">
            <w:pPr>
              <w:jc w:val="both"/>
              <w:rPr>
                <w:ins w:id="309" w:author="Author"/>
                <w:rFonts w:ascii="Arial" w:hAnsi="Arial" w:cs="Arial"/>
                <w:color w:val="FF0000"/>
                <w:szCs w:val="22"/>
                <w:highlight w:val="yellow"/>
              </w:rPr>
            </w:pPr>
            <w:ins w:id="310" w:author="Author">
              <w:r w:rsidRPr="00D605D4">
                <w:rPr>
                  <w:rFonts w:ascii="Arial" w:hAnsi="Arial" w:cs="Arial"/>
                  <w:color w:val="FF0000"/>
                  <w:szCs w:val="22"/>
                  <w:highlight w:val="yellow"/>
                </w:rPr>
                <w:t xml:space="preserve">an application for a </w:t>
              </w:r>
              <w:r w:rsidRPr="00D605D4">
                <w:rPr>
                  <w:rFonts w:ascii="Arial" w:hAnsi="Arial" w:cs="Arial"/>
                  <w:b/>
                  <w:bCs/>
                  <w:color w:val="FF0000"/>
                  <w:szCs w:val="22"/>
                  <w:highlight w:val="yellow"/>
                </w:rPr>
                <w:t>Gate 2 Offer</w:t>
              </w:r>
              <w:r w:rsidRPr="00D605D4">
                <w:rPr>
                  <w:rFonts w:ascii="Arial" w:hAnsi="Arial" w:cs="Arial"/>
                  <w:color w:val="FF0000"/>
                  <w:szCs w:val="22"/>
                  <w:highlight w:val="yellow"/>
                </w:rPr>
                <w:t>;</w:t>
              </w:r>
            </w:ins>
          </w:p>
          <w:p w14:paraId="480D60A6" w14:textId="77777777" w:rsidR="00DA0A1A" w:rsidRPr="00D605D4" w:rsidRDefault="00DA0A1A" w:rsidP="00DA0A1A">
            <w:pPr>
              <w:pStyle w:val="List"/>
              <w:ind w:left="0" w:firstLine="0"/>
              <w:jc w:val="both"/>
              <w:rPr>
                <w:ins w:id="311" w:author="Author"/>
                <w:rFonts w:ascii="Arial" w:hAnsi="Arial" w:cs="Arial"/>
                <w:color w:val="FF0000"/>
                <w:highlight w:val="yellow"/>
              </w:rPr>
            </w:pPr>
          </w:p>
        </w:tc>
      </w:tr>
      <w:tr w:rsidR="005C7BC1" w14:paraId="1839CD6B" w14:textId="77777777" w:rsidTr="002118B0">
        <w:trPr>
          <w:trHeight w:val="300"/>
          <w:ins w:id="312" w:author="Author"/>
        </w:trPr>
        <w:tc>
          <w:tcPr>
            <w:tcW w:w="2695" w:type="dxa"/>
            <w:tcBorders>
              <w:top w:val="nil"/>
              <w:left w:val="nil"/>
              <w:bottom w:val="nil"/>
              <w:right w:val="nil"/>
            </w:tcBorders>
          </w:tcPr>
          <w:p w14:paraId="1101396B" w14:textId="6F2CDA9C" w:rsidR="00495E48" w:rsidRPr="00D605D4" w:rsidRDefault="00495E48" w:rsidP="00495E48">
            <w:pPr>
              <w:pStyle w:val="BodyText"/>
              <w:rPr>
                <w:ins w:id="313" w:author="Author"/>
                <w:rFonts w:ascii="Arial" w:hAnsi="Arial" w:cs="Arial"/>
                <w:b/>
                <w:bCs/>
                <w:color w:val="FF0000"/>
                <w:szCs w:val="22"/>
                <w:highlight w:val="yellow"/>
              </w:rPr>
            </w:pPr>
            <w:ins w:id="314" w:author="Author">
              <w:r w:rsidRPr="00D605D4">
                <w:rPr>
                  <w:rFonts w:ascii="Arial" w:hAnsi="Arial" w:cs="Arial"/>
                  <w:b/>
                  <w:bCs/>
                  <w:color w:val="FF0000"/>
                  <w:szCs w:val="22"/>
                  <w:highlight w:val="yellow"/>
                </w:rPr>
                <w:t>“Gate 2 Criteria”</w:t>
              </w:r>
            </w:ins>
          </w:p>
        </w:tc>
        <w:tc>
          <w:tcPr>
            <w:tcW w:w="6662" w:type="dxa"/>
            <w:tcBorders>
              <w:top w:val="nil"/>
              <w:left w:val="nil"/>
              <w:bottom w:val="nil"/>
              <w:right w:val="nil"/>
            </w:tcBorders>
          </w:tcPr>
          <w:p w14:paraId="26124DCE" w14:textId="6EF8F752" w:rsidR="00071754" w:rsidRPr="00D605D4" w:rsidRDefault="00071754" w:rsidP="00071754">
            <w:pPr>
              <w:jc w:val="both"/>
              <w:rPr>
                <w:ins w:id="315" w:author="Author"/>
                <w:rFonts w:ascii="Arial" w:hAnsi="Arial" w:cs="Arial"/>
                <w:color w:val="FF0000"/>
                <w:szCs w:val="22"/>
                <w:highlight w:val="yellow"/>
              </w:rPr>
            </w:pPr>
            <w:ins w:id="316" w:author="Author">
              <w:r w:rsidRPr="00D605D4">
                <w:rPr>
                  <w:rFonts w:ascii="Arial" w:hAnsi="Arial" w:cs="Arial"/>
                  <w:color w:val="FF0000"/>
                  <w:szCs w:val="22"/>
                  <w:highlight w:val="yellow"/>
                </w:rPr>
                <w:t xml:space="preserve">the criteria </w:t>
              </w:r>
              <w:r w:rsidR="00C41889" w:rsidRPr="00D605D4">
                <w:rPr>
                  <w:rFonts w:ascii="Arial" w:hAnsi="Arial" w:cs="Arial"/>
                  <w:color w:val="FF0000"/>
                  <w:szCs w:val="22"/>
                  <w:highlight w:val="green"/>
                </w:rPr>
                <w:t xml:space="preserve">which a </w:t>
              </w:r>
              <w:r w:rsidR="00C41889" w:rsidRPr="00D605D4">
                <w:rPr>
                  <w:rFonts w:ascii="Arial" w:hAnsi="Arial" w:cs="Arial"/>
                  <w:b/>
                  <w:bCs/>
                  <w:color w:val="FF0000"/>
                  <w:szCs w:val="22"/>
                  <w:highlight w:val="green"/>
                </w:rPr>
                <w:t xml:space="preserve">Gate 2 Application </w:t>
              </w:r>
              <w:r w:rsidR="00C41889" w:rsidRPr="00D605D4">
                <w:rPr>
                  <w:rFonts w:ascii="Arial" w:hAnsi="Arial" w:cs="Arial"/>
                  <w:color w:val="FF0000"/>
                  <w:szCs w:val="22"/>
                  <w:highlight w:val="green"/>
                </w:rPr>
                <w:t xml:space="preserve">and </w:t>
              </w:r>
              <w:r w:rsidR="00C41889" w:rsidRPr="00D605D4">
                <w:rPr>
                  <w:rFonts w:ascii="Arial" w:hAnsi="Arial" w:cs="Arial"/>
                  <w:b/>
                  <w:bCs/>
                  <w:color w:val="FF0000"/>
                  <w:szCs w:val="22"/>
                  <w:highlight w:val="green"/>
                </w:rPr>
                <w:t xml:space="preserve">EA Request </w:t>
              </w:r>
              <w:r w:rsidR="00C41889" w:rsidRPr="00D605D4">
                <w:rPr>
                  <w:rFonts w:ascii="Arial" w:hAnsi="Arial" w:cs="Arial"/>
                  <w:color w:val="FF0000"/>
                  <w:szCs w:val="22"/>
                  <w:highlight w:val="green"/>
                </w:rPr>
                <w:t xml:space="preserve">has to meet </w:t>
              </w:r>
              <w:r w:rsidRPr="00D605D4">
                <w:rPr>
                  <w:rFonts w:ascii="Arial" w:hAnsi="Arial" w:cs="Arial"/>
                  <w:color w:val="FF0000"/>
                  <w:szCs w:val="22"/>
                  <w:highlight w:val="yellow"/>
                </w:rPr>
                <w:t xml:space="preserve">as set out in the </w:t>
              </w:r>
              <w:r w:rsidRPr="00D605D4">
                <w:rPr>
                  <w:rFonts w:ascii="Arial" w:hAnsi="Arial" w:cs="Arial"/>
                  <w:b/>
                  <w:bCs/>
                  <w:color w:val="FF0000"/>
                  <w:szCs w:val="22"/>
                  <w:highlight w:val="yellow"/>
                </w:rPr>
                <w:t>Gate 2 Criteria Methodology</w:t>
              </w:r>
              <w:r w:rsidRPr="00D605D4">
                <w:rPr>
                  <w:rFonts w:ascii="Arial" w:hAnsi="Arial" w:cs="Arial"/>
                  <w:color w:val="FF0000"/>
                  <w:szCs w:val="22"/>
                  <w:highlight w:val="yellow"/>
                </w:rPr>
                <w:t>;</w:t>
              </w:r>
            </w:ins>
          </w:p>
          <w:p w14:paraId="7704893F" w14:textId="77777777" w:rsidR="00495E48" w:rsidRPr="00D605D4" w:rsidRDefault="00495E48" w:rsidP="00495E48">
            <w:pPr>
              <w:jc w:val="both"/>
              <w:rPr>
                <w:ins w:id="317" w:author="Author"/>
                <w:rFonts w:ascii="Arial" w:hAnsi="Arial" w:cs="Arial"/>
                <w:color w:val="FF0000"/>
                <w:szCs w:val="22"/>
                <w:highlight w:val="yellow"/>
              </w:rPr>
            </w:pPr>
          </w:p>
        </w:tc>
      </w:tr>
      <w:tr w:rsidR="005C7BC1" w14:paraId="0B1FA88E" w14:textId="77777777" w:rsidTr="002118B0">
        <w:trPr>
          <w:trHeight w:val="300"/>
          <w:ins w:id="318" w:author="Author"/>
        </w:trPr>
        <w:tc>
          <w:tcPr>
            <w:tcW w:w="2695" w:type="dxa"/>
            <w:tcBorders>
              <w:top w:val="nil"/>
              <w:left w:val="nil"/>
              <w:bottom w:val="nil"/>
              <w:right w:val="nil"/>
            </w:tcBorders>
          </w:tcPr>
          <w:p w14:paraId="52E27E82" w14:textId="59DDB346" w:rsidR="009828B7" w:rsidRPr="00D605D4" w:rsidRDefault="009828B7" w:rsidP="009828B7">
            <w:pPr>
              <w:pStyle w:val="BodyText"/>
              <w:rPr>
                <w:ins w:id="319" w:author="Author"/>
                <w:rFonts w:ascii="Arial" w:hAnsi="Arial" w:cs="Arial"/>
                <w:b/>
                <w:bCs/>
                <w:color w:val="FF0000"/>
                <w:szCs w:val="22"/>
                <w:highlight w:val="yellow"/>
              </w:rPr>
            </w:pPr>
            <w:ins w:id="320" w:author="Author">
              <w:r w:rsidRPr="00D605D4">
                <w:rPr>
                  <w:rFonts w:ascii="Arial" w:hAnsi="Arial" w:cs="Arial"/>
                  <w:b/>
                  <w:bCs/>
                  <w:color w:val="FF0000"/>
                  <w:szCs w:val="22"/>
                  <w:highlight w:val="yellow"/>
                </w:rPr>
                <w:t>“Gate 2 Criteria Methodology”</w:t>
              </w:r>
            </w:ins>
          </w:p>
        </w:tc>
        <w:tc>
          <w:tcPr>
            <w:tcW w:w="6662" w:type="dxa"/>
            <w:tcBorders>
              <w:top w:val="nil"/>
              <w:left w:val="nil"/>
              <w:bottom w:val="nil"/>
              <w:right w:val="nil"/>
            </w:tcBorders>
          </w:tcPr>
          <w:p w14:paraId="5DB5C889" w14:textId="20CF5F47" w:rsidR="00172397" w:rsidRPr="00D605D4" w:rsidRDefault="00172397" w:rsidP="00172397">
            <w:pPr>
              <w:jc w:val="both"/>
              <w:rPr>
                <w:ins w:id="321" w:author="Author"/>
                <w:rFonts w:ascii="Arial" w:hAnsi="Arial" w:cs="Arial"/>
                <w:color w:val="FF0000"/>
                <w:szCs w:val="22"/>
                <w:highlight w:val="yellow"/>
              </w:rPr>
            </w:pPr>
            <w:ins w:id="322" w:author="Author">
              <w:r w:rsidRPr="00D605D4">
                <w:rPr>
                  <w:rFonts w:ascii="Arial" w:hAnsi="Arial" w:cs="Arial"/>
                  <w:color w:val="FF0000"/>
                  <w:szCs w:val="22"/>
                  <w:highlight w:val="yellow"/>
                </w:rPr>
                <w:t xml:space="preserve">the methodology developed or to be developed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accordance with the </w:t>
              </w:r>
              <w:r w:rsidRPr="00D605D4">
                <w:rPr>
                  <w:rFonts w:ascii="Arial" w:hAnsi="Arial" w:cs="Arial"/>
                  <w:b/>
                  <w:bCs/>
                  <w:color w:val="FF0000"/>
                  <w:szCs w:val="22"/>
                  <w:highlight w:val="yellow"/>
                </w:rPr>
                <w:t>ESO Licence</w:t>
              </w:r>
              <w:r w:rsidR="00372574" w:rsidRPr="00D605D4">
                <w:rPr>
                  <w:rFonts w:ascii="Arial" w:hAnsi="Arial" w:cs="Arial"/>
                  <w:b/>
                  <w:bCs/>
                  <w:color w:val="FF0000"/>
                  <w:szCs w:val="22"/>
                  <w:highlight w:val="yellow"/>
                </w:rPr>
                <w:t xml:space="preserve"> </w:t>
              </w:r>
              <w:r w:rsidR="00091270" w:rsidRPr="00D605D4">
                <w:rPr>
                  <w:rFonts w:ascii="Arial" w:hAnsi="Arial" w:cs="Arial"/>
                  <w:color w:val="FF0000"/>
                  <w:szCs w:val="22"/>
                  <w:highlight w:val="yellow"/>
                </w:rPr>
                <w:t>(</w:t>
              </w:r>
              <w:r w:rsidR="00125174" w:rsidRPr="00D605D4">
                <w:rPr>
                  <w:rFonts w:ascii="Arial" w:hAnsi="Arial" w:cs="Arial"/>
                  <w:color w:val="FF0000"/>
                  <w:szCs w:val="22"/>
                  <w:highlight w:val="yellow"/>
                </w:rPr>
                <w:t xml:space="preserve">referred to in the </w:t>
              </w:r>
              <w:r w:rsidR="00125174" w:rsidRPr="00D605D4">
                <w:rPr>
                  <w:rFonts w:ascii="Arial" w:hAnsi="Arial" w:cs="Arial"/>
                  <w:b/>
                  <w:bCs/>
                  <w:color w:val="FF0000"/>
                  <w:szCs w:val="22"/>
                  <w:highlight w:val="yellow"/>
                </w:rPr>
                <w:t xml:space="preserve">ESO Licence </w:t>
              </w:r>
              <w:r w:rsidR="00125174" w:rsidRPr="00D605D4">
                <w:rPr>
                  <w:rFonts w:ascii="Arial" w:hAnsi="Arial" w:cs="Arial"/>
                  <w:color w:val="FF0000"/>
                  <w:szCs w:val="22"/>
                  <w:highlight w:val="yellow"/>
                </w:rPr>
                <w:t xml:space="preserve">as the </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 xml:space="preserve">onnections </w:t>
              </w:r>
              <w:r w:rsidR="0060164B" w:rsidRPr="00D605D4">
                <w:rPr>
                  <w:rFonts w:ascii="Arial" w:hAnsi="Arial" w:cs="Arial"/>
                  <w:color w:val="FF0000"/>
                  <w:szCs w:val="22"/>
                  <w:highlight w:val="yellow"/>
                </w:rPr>
                <w:t>C</w:t>
              </w:r>
              <w:r w:rsidR="00125174" w:rsidRPr="00D605D4">
                <w:rPr>
                  <w:rFonts w:ascii="Arial" w:hAnsi="Arial" w:cs="Arial"/>
                  <w:color w:val="FF0000"/>
                  <w:szCs w:val="22"/>
                  <w:highlight w:val="yellow"/>
                </w:rPr>
                <w:t>riteria</w:t>
              </w:r>
              <w:r w:rsidR="0060164B" w:rsidRPr="00D605D4">
                <w:rPr>
                  <w:rFonts w:ascii="Arial" w:hAnsi="Arial" w:cs="Arial"/>
                  <w:color w:val="FF0000"/>
                  <w:szCs w:val="22"/>
                  <w:highlight w:val="yellow"/>
                </w:rPr>
                <w:t xml:space="preserve"> Methodology</w:t>
              </w:r>
              <w:r w:rsidR="00D53842" w:rsidRPr="00D605D4">
                <w:rPr>
                  <w:rFonts w:ascii="Arial" w:hAnsi="Arial" w:cs="Arial"/>
                  <w:color w:val="FF0000"/>
                  <w:szCs w:val="22"/>
                  <w:highlight w:val="yellow"/>
                </w:rPr>
                <w:t>’</w:t>
              </w:r>
              <w:r w:rsidR="0060164B" w:rsidRPr="00D605D4">
                <w:rPr>
                  <w:rFonts w:ascii="Arial" w:hAnsi="Arial" w:cs="Arial"/>
                  <w:color w:val="FF0000"/>
                  <w:szCs w:val="22"/>
                  <w:highlight w:val="yellow"/>
                </w:rPr>
                <w:t>)</w:t>
              </w:r>
              <w:r w:rsidRPr="00D605D4">
                <w:rPr>
                  <w:rFonts w:ascii="Arial" w:hAnsi="Arial" w:cs="Arial"/>
                  <w:color w:val="FF0000"/>
                  <w:szCs w:val="22"/>
                  <w:highlight w:val="yellow"/>
                </w:rPr>
                <w:t xml:space="preserve"> and approved by the </w:t>
              </w:r>
              <w:r w:rsidRPr="00D605D4">
                <w:rPr>
                  <w:rFonts w:ascii="Arial" w:hAnsi="Arial" w:cs="Arial"/>
                  <w:b/>
                  <w:bCs/>
                  <w:color w:val="FF0000"/>
                  <w:szCs w:val="22"/>
                  <w:highlight w:val="yellow"/>
                </w:rPr>
                <w:t>Authority</w:t>
              </w:r>
              <w:r w:rsidRPr="00D605D4">
                <w:rPr>
                  <w:rFonts w:ascii="Arial" w:hAnsi="Arial" w:cs="Arial"/>
                  <w:color w:val="FF0000"/>
                  <w:szCs w:val="22"/>
                  <w:highlight w:val="yellow"/>
                </w:rPr>
                <w:t xml:space="preserve"> and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 xml:space="preserve">on the </w:t>
              </w:r>
              <w:r w:rsidRPr="00D605D4">
                <w:rPr>
                  <w:rFonts w:ascii="Arial" w:hAnsi="Arial" w:cs="Arial"/>
                  <w:b/>
                  <w:bCs/>
                  <w:color w:val="FF0000"/>
                  <w:szCs w:val="22"/>
                  <w:highlight w:val="yellow"/>
                </w:rPr>
                <w:t xml:space="preserve">Website </w:t>
              </w:r>
              <w:r w:rsidRPr="00D605D4">
                <w:rPr>
                  <w:rFonts w:ascii="Arial" w:hAnsi="Arial" w:cs="Arial"/>
                  <w:color w:val="FF0000"/>
                  <w:szCs w:val="22"/>
                  <w:highlight w:val="yellow"/>
                </w:rPr>
                <w:t>as such methodology may be revised from time</w:t>
              </w:r>
              <w:r w:rsidR="00F41C1A" w:rsidRPr="00D605D4">
                <w:rPr>
                  <w:rFonts w:ascii="Arial" w:hAnsi="Arial" w:cs="Arial"/>
                  <w:color w:val="FF0000"/>
                  <w:szCs w:val="22"/>
                  <w:highlight w:val="yellow"/>
                </w:rPr>
                <w:t xml:space="preserve"> to time</w:t>
              </w:r>
              <w:r w:rsidRPr="00D605D4">
                <w:rPr>
                  <w:rFonts w:ascii="Arial" w:hAnsi="Arial" w:cs="Arial"/>
                  <w:color w:val="FF0000"/>
                  <w:szCs w:val="22"/>
                  <w:highlight w:val="yellow"/>
                </w:rPr>
                <w:t>;</w:t>
              </w:r>
            </w:ins>
          </w:p>
          <w:p w14:paraId="561C14FF" w14:textId="77777777" w:rsidR="009828B7" w:rsidRPr="00D605D4" w:rsidRDefault="009828B7" w:rsidP="009828B7">
            <w:pPr>
              <w:jc w:val="both"/>
              <w:rPr>
                <w:ins w:id="323" w:author="Author"/>
                <w:rFonts w:ascii="Arial" w:hAnsi="Arial" w:cs="Arial"/>
                <w:color w:val="FF0000"/>
                <w:szCs w:val="22"/>
                <w:highlight w:val="yellow"/>
              </w:rPr>
            </w:pPr>
          </w:p>
        </w:tc>
      </w:tr>
      <w:tr w:rsidR="00470081" w14:paraId="1B654C3E" w14:textId="77777777" w:rsidTr="002118B0">
        <w:trPr>
          <w:trHeight w:val="300"/>
        </w:trPr>
        <w:tc>
          <w:tcPr>
            <w:tcW w:w="2695" w:type="dxa"/>
            <w:tcBorders>
              <w:top w:val="nil"/>
              <w:left w:val="nil"/>
              <w:bottom w:val="nil"/>
              <w:right w:val="nil"/>
            </w:tcBorders>
          </w:tcPr>
          <w:p w14:paraId="0054C5AA" w14:textId="77777777" w:rsidR="00470081" w:rsidRPr="00D605D4" w:rsidRDefault="00470081" w:rsidP="00470081">
            <w:pPr>
              <w:pStyle w:val="BodyText"/>
              <w:rPr>
                <w:ins w:id="324" w:author="Author"/>
                <w:rFonts w:ascii="Arial" w:hAnsi="Arial" w:cs="Arial"/>
                <w:b/>
                <w:bCs/>
                <w:color w:val="FF0000"/>
                <w:szCs w:val="22"/>
                <w:highlight w:val="green"/>
              </w:rPr>
            </w:pPr>
            <w:ins w:id="325" w:author="Author">
              <w:r w:rsidRPr="00D605D4">
                <w:rPr>
                  <w:rFonts w:ascii="Arial" w:hAnsi="Arial" w:cs="Arial"/>
                  <w:b/>
                  <w:bCs/>
                  <w:color w:val="FF0000"/>
                  <w:szCs w:val="22"/>
                  <w:highlight w:val="green"/>
                </w:rPr>
                <w:t>“Gate 2 Existing Agreements”</w:t>
              </w:r>
            </w:ins>
          </w:p>
          <w:p w14:paraId="0D9B048D"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7AE257FE" w14:textId="77777777" w:rsidR="00470081" w:rsidRPr="00D605D4" w:rsidRDefault="00470081" w:rsidP="00470081">
            <w:pPr>
              <w:jc w:val="both"/>
              <w:rPr>
                <w:ins w:id="326" w:author="Author"/>
                <w:rFonts w:ascii="Arial" w:hAnsi="Arial" w:cs="Arial"/>
                <w:color w:val="FF0000"/>
                <w:szCs w:val="22"/>
                <w:highlight w:val="green"/>
              </w:rPr>
            </w:pPr>
            <w:ins w:id="327"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(as amended by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 xml:space="preserve">) on the acceptance of the </w:t>
              </w:r>
              <w:r w:rsidRPr="00D605D4">
                <w:rPr>
                  <w:rFonts w:ascii="Arial" w:hAnsi="Arial" w:cs="Arial"/>
                  <w:b/>
                  <w:bCs/>
                  <w:color w:val="FF0000"/>
                  <w:szCs w:val="22"/>
                  <w:highlight w:val="green"/>
                </w:rPr>
                <w:t>Gate 2 Modification Offer</w:t>
              </w:r>
              <w:r w:rsidRPr="00D605D4">
                <w:rPr>
                  <w:rFonts w:ascii="Arial" w:hAnsi="Arial" w:cs="Arial"/>
                  <w:color w:val="FF0000"/>
                  <w:szCs w:val="22"/>
                  <w:highlight w:val="green"/>
                </w:rPr>
                <w:t>;</w:t>
              </w:r>
            </w:ins>
          </w:p>
          <w:p w14:paraId="0F0A5B82" w14:textId="77777777" w:rsidR="00470081" w:rsidRPr="00D605D4" w:rsidRDefault="00470081" w:rsidP="00172397">
            <w:pPr>
              <w:jc w:val="both"/>
              <w:rPr>
                <w:rFonts w:ascii="Arial" w:hAnsi="Arial" w:cs="Arial"/>
                <w:color w:val="FF0000"/>
                <w:szCs w:val="22"/>
                <w:highlight w:val="yellow"/>
              </w:rPr>
            </w:pPr>
          </w:p>
        </w:tc>
      </w:tr>
      <w:tr w:rsidR="00470081" w14:paraId="4D6671D2" w14:textId="77777777" w:rsidTr="002118B0">
        <w:trPr>
          <w:trHeight w:val="300"/>
        </w:trPr>
        <w:tc>
          <w:tcPr>
            <w:tcW w:w="2695" w:type="dxa"/>
            <w:tcBorders>
              <w:top w:val="nil"/>
              <w:left w:val="nil"/>
              <w:bottom w:val="nil"/>
              <w:right w:val="nil"/>
            </w:tcBorders>
          </w:tcPr>
          <w:p w14:paraId="78924DA4" w14:textId="77777777" w:rsidR="00470081" w:rsidRPr="00D605D4" w:rsidRDefault="00470081" w:rsidP="00470081">
            <w:pPr>
              <w:pStyle w:val="BodyText"/>
              <w:rPr>
                <w:ins w:id="328" w:author="Author"/>
                <w:rFonts w:ascii="Arial" w:hAnsi="Arial" w:cs="Arial"/>
                <w:b/>
                <w:bCs/>
                <w:color w:val="FF0000"/>
                <w:szCs w:val="22"/>
                <w:highlight w:val="yellow"/>
              </w:rPr>
            </w:pPr>
            <w:ins w:id="329" w:author="Author">
              <w:r w:rsidRPr="00D605D4">
                <w:rPr>
                  <w:rFonts w:ascii="Arial" w:hAnsi="Arial" w:cs="Arial"/>
                  <w:b/>
                  <w:bCs/>
                  <w:color w:val="FF0000"/>
                  <w:szCs w:val="22"/>
                  <w:highlight w:val="yellow"/>
                </w:rPr>
                <w:t>“Gate 2 Offer”</w:t>
              </w:r>
            </w:ins>
          </w:p>
          <w:p w14:paraId="63ECC42B" w14:textId="77777777" w:rsidR="00470081" w:rsidRPr="00D605D4" w:rsidRDefault="00470081" w:rsidP="009828B7">
            <w:pPr>
              <w:pStyle w:val="BodyText"/>
              <w:rPr>
                <w:rFonts w:ascii="Arial" w:hAnsi="Arial" w:cs="Arial"/>
                <w:b/>
                <w:bCs/>
                <w:color w:val="FF0000"/>
                <w:szCs w:val="22"/>
                <w:highlight w:val="yellow"/>
              </w:rPr>
            </w:pPr>
          </w:p>
        </w:tc>
        <w:tc>
          <w:tcPr>
            <w:tcW w:w="6662" w:type="dxa"/>
            <w:tcBorders>
              <w:top w:val="nil"/>
              <w:left w:val="nil"/>
              <w:bottom w:val="nil"/>
              <w:right w:val="nil"/>
            </w:tcBorders>
          </w:tcPr>
          <w:p w14:paraId="53510616" w14:textId="77777777" w:rsidR="00470081" w:rsidRPr="00D605D4" w:rsidRDefault="00470081" w:rsidP="00470081">
            <w:pPr>
              <w:jc w:val="both"/>
              <w:rPr>
                <w:ins w:id="330" w:author="Author"/>
                <w:rFonts w:ascii="Arial" w:hAnsi="Arial" w:cs="Arial"/>
                <w:color w:val="FF0000"/>
                <w:szCs w:val="22"/>
                <w:highlight w:val="yellow"/>
              </w:rPr>
            </w:pPr>
            <w:ins w:id="331" w:author="Author">
              <w:r w:rsidRPr="00D605D4">
                <w:rPr>
                  <w:rFonts w:ascii="Arial" w:hAnsi="Arial" w:cs="Arial"/>
                  <w:color w:val="FF0000"/>
                  <w:szCs w:val="22"/>
                  <w:highlight w:val="yellow"/>
                </w:rPr>
                <w:t xml:space="preserve">the offer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to a </w:t>
              </w:r>
              <w:r w:rsidRPr="00D605D4">
                <w:rPr>
                  <w:rFonts w:ascii="Arial" w:hAnsi="Arial" w:cs="Arial"/>
                  <w:b/>
                  <w:bCs/>
                  <w:color w:val="FF0000"/>
                  <w:szCs w:val="22"/>
                  <w:highlight w:val="yellow"/>
                </w:rPr>
                <w:t>Gated Applicant</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 2 Application</w:t>
              </w:r>
              <w:r w:rsidRPr="00D605D4">
                <w:rPr>
                  <w:rFonts w:ascii="Arial" w:hAnsi="Arial" w:cs="Arial"/>
                  <w:color w:val="FF0000"/>
                  <w:szCs w:val="22"/>
                  <w:highlight w:val="yellow"/>
                </w:rPr>
                <w:t>;</w:t>
              </w:r>
            </w:ins>
          </w:p>
          <w:p w14:paraId="0D2E89BB" w14:textId="77777777" w:rsidR="00470081" w:rsidRPr="00D605D4" w:rsidRDefault="00470081" w:rsidP="00172397">
            <w:pPr>
              <w:jc w:val="both"/>
              <w:rPr>
                <w:rFonts w:ascii="Arial" w:hAnsi="Arial" w:cs="Arial"/>
                <w:color w:val="FF0000"/>
                <w:szCs w:val="22"/>
                <w:highlight w:val="yellow"/>
              </w:rPr>
            </w:pPr>
          </w:p>
        </w:tc>
      </w:tr>
      <w:tr w:rsidR="00470081" w14:paraId="07BA68EC" w14:textId="77777777" w:rsidTr="002118B0">
        <w:trPr>
          <w:trHeight w:val="300"/>
        </w:trPr>
        <w:tc>
          <w:tcPr>
            <w:tcW w:w="2695" w:type="dxa"/>
            <w:tcBorders>
              <w:top w:val="nil"/>
              <w:left w:val="nil"/>
              <w:bottom w:val="nil"/>
              <w:right w:val="nil"/>
            </w:tcBorders>
          </w:tcPr>
          <w:p w14:paraId="39391C8F" w14:textId="103D81E2" w:rsidR="00470081" w:rsidRPr="00D605D4" w:rsidRDefault="00470081" w:rsidP="009828B7">
            <w:pPr>
              <w:pStyle w:val="BodyText"/>
              <w:rPr>
                <w:rFonts w:ascii="Arial" w:hAnsi="Arial" w:cs="Arial"/>
                <w:b/>
                <w:bCs/>
                <w:color w:val="FF0000"/>
                <w:szCs w:val="22"/>
                <w:highlight w:val="yellow"/>
              </w:rPr>
            </w:pPr>
            <w:ins w:id="332" w:author="Author">
              <w:r w:rsidRPr="00D605D4">
                <w:rPr>
                  <w:rFonts w:ascii="Arial" w:hAnsi="Arial" w:cs="Arial"/>
                  <w:b/>
                  <w:bCs/>
                  <w:color w:val="FF0000"/>
                  <w:highlight w:val="green"/>
                </w:rPr>
                <w:t>“Gate 2 Modification Offer”</w:t>
              </w:r>
            </w:ins>
          </w:p>
        </w:tc>
        <w:tc>
          <w:tcPr>
            <w:tcW w:w="6662" w:type="dxa"/>
            <w:tcBorders>
              <w:top w:val="nil"/>
              <w:left w:val="nil"/>
              <w:bottom w:val="nil"/>
              <w:right w:val="nil"/>
            </w:tcBorders>
          </w:tcPr>
          <w:p w14:paraId="1F251401" w14:textId="77777777" w:rsidR="00470081" w:rsidRPr="00D605D4" w:rsidRDefault="00470081" w:rsidP="00470081">
            <w:pPr>
              <w:jc w:val="both"/>
              <w:rPr>
                <w:ins w:id="333" w:author="Author"/>
                <w:rFonts w:ascii="Arial" w:hAnsi="Arial" w:cs="Arial"/>
                <w:color w:val="FF0000"/>
                <w:szCs w:val="22"/>
                <w:highlight w:val="green"/>
              </w:rPr>
            </w:pPr>
            <w:ins w:id="334" w:author="Author">
              <w:r w:rsidRPr="00D605D4">
                <w:rPr>
                  <w:rFonts w:ascii="Arial" w:hAnsi="Arial" w:cs="Arial"/>
                  <w:color w:val="FF0000"/>
                  <w:szCs w:val="22"/>
                  <w:highlight w:val="green"/>
                </w:rPr>
                <w:t xml:space="preserve">the </w:t>
              </w:r>
              <w:r w:rsidRPr="00D605D4">
                <w:rPr>
                  <w:rFonts w:ascii="Arial" w:hAnsi="Arial" w:cs="Arial"/>
                  <w:b/>
                  <w:bCs/>
                  <w:color w:val="FF0000"/>
                  <w:szCs w:val="22"/>
                  <w:highlight w:val="green"/>
                </w:rPr>
                <w:t>Modification Offer</w:t>
              </w:r>
              <w:r w:rsidRPr="00D605D4">
                <w:rPr>
                  <w:rFonts w:ascii="Arial" w:hAnsi="Arial" w:cs="Arial"/>
                  <w:color w:val="FF0000"/>
                  <w:szCs w:val="22"/>
                  <w:highlight w:val="green"/>
                </w:rPr>
                <w:t xml:space="preserve"> made by </w:t>
              </w:r>
              <w:r w:rsidRPr="00D605D4">
                <w:rPr>
                  <w:rFonts w:ascii="Arial" w:hAnsi="Arial" w:cs="Arial"/>
                  <w:b/>
                  <w:bCs/>
                  <w:color w:val="FF0000"/>
                  <w:szCs w:val="22"/>
                  <w:highlight w:val="green"/>
                </w:rPr>
                <w:t>The Company</w:t>
              </w:r>
              <w:r w:rsidRPr="00D605D4">
                <w:rPr>
                  <w:rFonts w:ascii="Arial" w:hAnsi="Arial" w:cs="Arial"/>
                  <w:color w:val="FF0000"/>
                  <w:szCs w:val="22"/>
                  <w:highlight w:val="green"/>
                </w:rPr>
                <w:t xml:space="preserve"> to the </w:t>
              </w:r>
              <w:r w:rsidRPr="00D605D4">
                <w:rPr>
                  <w:rFonts w:ascii="Arial" w:hAnsi="Arial" w:cs="Arial"/>
                  <w:b/>
                  <w:bCs/>
                  <w:color w:val="FF0000"/>
                  <w:szCs w:val="22"/>
                  <w:highlight w:val="green"/>
                </w:rPr>
                <w:t>User</w:t>
              </w:r>
              <w:r w:rsidRPr="00D605D4">
                <w:rPr>
                  <w:rFonts w:ascii="Arial" w:hAnsi="Arial" w:cs="Arial"/>
                  <w:color w:val="FF0000"/>
                  <w:szCs w:val="22"/>
                  <w:highlight w:val="green"/>
                </w:rPr>
                <w:t xml:space="preserve"> in respect of </w:t>
              </w:r>
              <w:r w:rsidRPr="00D605D4">
                <w:rPr>
                  <w:rFonts w:ascii="Arial" w:hAnsi="Arial" w:cs="Arial"/>
                  <w:b/>
                  <w:bCs/>
                  <w:color w:val="FF0000"/>
                  <w:szCs w:val="22"/>
                  <w:highlight w:val="green"/>
                </w:rPr>
                <w:t>Existing Agreements</w:t>
              </w:r>
              <w:r w:rsidRPr="00D605D4">
                <w:rPr>
                  <w:rFonts w:ascii="Arial" w:hAnsi="Arial" w:cs="Arial"/>
                  <w:color w:val="FF0000"/>
                  <w:szCs w:val="22"/>
                  <w:highlight w:val="green"/>
                </w:rPr>
                <w:t xml:space="preserve"> for a </w:t>
              </w:r>
              <w:r w:rsidRPr="00D605D4">
                <w:rPr>
                  <w:rFonts w:ascii="Arial" w:hAnsi="Arial" w:cs="Arial"/>
                  <w:b/>
                  <w:bCs/>
                  <w:color w:val="FF0000"/>
                  <w:szCs w:val="22"/>
                  <w:highlight w:val="green"/>
                </w:rPr>
                <w:t>Project</w:t>
              </w:r>
              <w:r w:rsidRPr="00D605D4">
                <w:rPr>
                  <w:rFonts w:ascii="Arial" w:hAnsi="Arial" w:cs="Arial"/>
                  <w:color w:val="FF0000"/>
                  <w:szCs w:val="22"/>
                  <w:highlight w:val="green"/>
                </w:rPr>
                <w:t xml:space="preserve"> in accordance with Paragraph 18.14 above;</w:t>
              </w:r>
            </w:ins>
          </w:p>
          <w:p w14:paraId="5F096D7E" w14:textId="77777777" w:rsidR="00470081" w:rsidRPr="00D605D4" w:rsidRDefault="00470081" w:rsidP="00172397">
            <w:pPr>
              <w:jc w:val="both"/>
              <w:rPr>
                <w:rFonts w:ascii="Arial" w:hAnsi="Arial" w:cs="Arial"/>
                <w:color w:val="FF0000"/>
                <w:szCs w:val="22"/>
                <w:highlight w:val="yellow"/>
              </w:rPr>
            </w:pPr>
          </w:p>
        </w:tc>
      </w:tr>
      <w:tr w:rsidR="005C7BC1" w14:paraId="0966E896" w14:textId="77777777" w:rsidTr="002118B0">
        <w:trPr>
          <w:trHeight w:val="300"/>
          <w:ins w:id="335" w:author="Author"/>
        </w:trPr>
        <w:tc>
          <w:tcPr>
            <w:tcW w:w="2695" w:type="dxa"/>
            <w:tcBorders>
              <w:top w:val="nil"/>
              <w:left w:val="nil"/>
              <w:bottom w:val="nil"/>
              <w:right w:val="nil"/>
            </w:tcBorders>
          </w:tcPr>
          <w:p w14:paraId="592D13E2" w14:textId="75F07077" w:rsidR="00EB4F40" w:rsidRPr="00D605D4" w:rsidRDefault="00EB4F40" w:rsidP="00EB4F40">
            <w:pPr>
              <w:pStyle w:val="BodyText"/>
              <w:rPr>
                <w:ins w:id="336" w:author="Author"/>
                <w:rFonts w:ascii="Arial" w:hAnsi="Arial" w:cs="Arial"/>
                <w:b/>
                <w:bCs/>
                <w:color w:val="FF0000"/>
                <w:szCs w:val="22"/>
                <w:highlight w:val="yellow"/>
              </w:rPr>
            </w:pPr>
            <w:ins w:id="337" w:author="Author">
              <w:r w:rsidRPr="00D605D4">
                <w:rPr>
                  <w:rFonts w:ascii="Arial" w:hAnsi="Arial" w:cs="Arial"/>
                  <w:b/>
                  <w:bCs/>
                  <w:color w:val="FF0000"/>
                  <w:szCs w:val="22"/>
                  <w:highlight w:val="yellow"/>
                </w:rPr>
                <w:t xml:space="preserve">“Gated Agreements” </w:t>
              </w:r>
            </w:ins>
          </w:p>
        </w:tc>
        <w:tc>
          <w:tcPr>
            <w:tcW w:w="6662" w:type="dxa"/>
            <w:tcBorders>
              <w:top w:val="nil"/>
              <w:left w:val="nil"/>
              <w:bottom w:val="nil"/>
              <w:right w:val="nil"/>
            </w:tcBorders>
          </w:tcPr>
          <w:p w14:paraId="4E170EFF" w14:textId="77777777" w:rsidR="00C63289" w:rsidRPr="00D605D4" w:rsidRDefault="00C63289" w:rsidP="00C63289">
            <w:pPr>
              <w:jc w:val="both"/>
              <w:rPr>
                <w:ins w:id="338" w:author="Author"/>
                <w:rFonts w:ascii="Arial" w:hAnsi="Arial" w:cs="Arial"/>
                <w:color w:val="FF0000"/>
                <w:szCs w:val="22"/>
                <w:highlight w:val="yellow"/>
              </w:rPr>
            </w:pPr>
            <w:ins w:id="339"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Gate 1 Agreements</w:t>
              </w:r>
              <w:r w:rsidRPr="00D605D4">
                <w:rPr>
                  <w:rFonts w:ascii="Arial" w:hAnsi="Arial" w:cs="Arial"/>
                  <w:color w:val="FF0000"/>
                  <w:szCs w:val="22"/>
                  <w:highlight w:val="yellow"/>
                </w:rPr>
                <w:t xml:space="preserve"> or </w:t>
              </w:r>
              <w:r w:rsidRPr="00D605D4">
                <w:rPr>
                  <w:rFonts w:ascii="Arial" w:hAnsi="Arial" w:cs="Arial"/>
                  <w:b/>
                  <w:bCs/>
                  <w:color w:val="FF0000"/>
                  <w:szCs w:val="22"/>
                  <w:highlight w:val="yellow"/>
                </w:rPr>
                <w:t>Gate 2 Agreements</w:t>
              </w:r>
              <w:r w:rsidRPr="00D605D4">
                <w:rPr>
                  <w:rFonts w:ascii="Arial" w:hAnsi="Arial" w:cs="Arial"/>
                  <w:color w:val="FF0000"/>
                  <w:szCs w:val="22"/>
                  <w:highlight w:val="yellow"/>
                </w:rPr>
                <w:t xml:space="preserve"> as appropriate;</w:t>
              </w:r>
            </w:ins>
          </w:p>
          <w:p w14:paraId="31609DBE" w14:textId="77777777" w:rsidR="00EB4F40" w:rsidRPr="00D605D4" w:rsidRDefault="00EB4F40" w:rsidP="00EB4F40">
            <w:pPr>
              <w:jc w:val="both"/>
              <w:rPr>
                <w:ins w:id="340" w:author="Author"/>
                <w:rFonts w:ascii="Arial" w:hAnsi="Arial" w:cs="Arial"/>
                <w:color w:val="FF0000"/>
                <w:szCs w:val="22"/>
                <w:highlight w:val="yellow"/>
              </w:rPr>
            </w:pPr>
          </w:p>
        </w:tc>
      </w:tr>
      <w:tr w:rsidR="005C7BC1" w14:paraId="2583DC1E" w14:textId="77777777" w:rsidTr="002118B0">
        <w:trPr>
          <w:trHeight w:val="300"/>
          <w:ins w:id="341" w:author="Author"/>
        </w:trPr>
        <w:tc>
          <w:tcPr>
            <w:tcW w:w="2695" w:type="dxa"/>
            <w:tcBorders>
              <w:top w:val="nil"/>
              <w:left w:val="nil"/>
              <w:bottom w:val="nil"/>
              <w:right w:val="nil"/>
            </w:tcBorders>
          </w:tcPr>
          <w:p w14:paraId="470AD6D1" w14:textId="5398936B" w:rsidR="001A1EF2" w:rsidRPr="00D605D4" w:rsidRDefault="001A1EF2" w:rsidP="001A1EF2">
            <w:pPr>
              <w:pStyle w:val="BodyText"/>
              <w:rPr>
                <w:ins w:id="342" w:author="Author"/>
                <w:rFonts w:ascii="Arial" w:hAnsi="Arial" w:cs="Arial"/>
                <w:b/>
                <w:bCs/>
                <w:color w:val="FF0000"/>
                <w:szCs w:val="22"/>
                <w:highlight w:val="yellow"/>
              </w:rPr>
            </w:pPr>
            <w:ins w:id="343" w:author="Author">
              <w:r w:rsidRPr="00D605D4">
                <w:rPr>
                  <w:rFonts w:ascii="Arial" w:hAnsi="Arial" w:cs="Arial"/>
                  <w:b/>
                  <w:bCs/>
                  <w:color w:val="FF0000"/>
                  <w:szCs w:val="22"/>
                  <w:highlight w:val="yellow"/>
                </w:rPr>
                <w:t>“Gated Applicant”</w:t>
              </w:r>
            </w:ins>
          </w:p>
        </w:tc>
        <w:tc>
          <w:tcPr>
            <w:tcW w:w="6662" w:type="dxa"/>
            <w:tcBorders>
              <w:top w:val="nil"/>
              <w:left w:val="nil"/>
              <w:bottom w:val="nil"/>
              <w:right w:val="nil"/>
            </w:tcBorders>
          </w:tcPr>
          <w:p w14:paraId="46448302" w14:textId="77777777" w:rsidR="000325BB" w:rsidRPr="00D605D4" w:rsidRDefault="000325BB" w:rsidP="000325BB">
            <w:pPr>
              <w:jc w:val="both"/>
              <w:rPr>
                <w:ins w:id="344" w:author="Author"/>
                <w:rFonts w:ascii="Arial" w:hAnsi="Arial" w:cs="Arial"/>
                <w:color w:val="FF0000"/>
                <w:szCs w:val="22"/>
                <w:highlight w:val="yellow"/>
              </w:rPr>
            </w:pPr>
            <w:ins w:id="345" w:author="Author">
              <w:r w:rsidRPr="00D605D4">
                <w:rPr>
                  <w:rFonts w:ascii="Arial" w:hAnsi="Arial" w:cs="Arial"/>
                  <w:color w:val="FF0000"/>
                  <w:szCs w:val="22"/>
                  <w:highlight w:val="yellow"/>
                </w:rPr>
                <w:t xml:space="preserve">an applicant for a </w:t>
              </w:r>
              <w:r w:rsidRPr="00D605D4">
                <w:rPr>
                  <w:rFonts w:ascii="Arial" w:hAnsi="Arial" w:cs="Arial"/>
                  <w:b/>
                  <w:bCs/>
                  <w:color w:val="FF0000"/>
                  <w:szCs w:val="22"/>
                  <w:highlight w:val="yellow"/>
                </w:rPr>
                <w:t>Gated Application</w:t>
              </w:r>
              <w:r w:rsidRPr="00D605D4">
                <w:rPr>
                  <w:rFonts w:ascii="Arial" w:hAnsi="Arial" w:cs="Arial"/>
                  <w:color w:val="FF0000"/>
                  <w:szCs w:val="22"/>
                  <w:highlight w:val="yellow"/>
                </w:rPr>
                <w:t>;</w:t>
              </w:r>
            </w:ins>
          </w:p>
          <w:p w14:paraId="05DFF24F" w14:textId="77777777" w:rsidR="001A1EF2" w:rsidRPr="00D605D4" w:rsidRDefault="001A1EF2" w:rsidP="001A1EF2">
            <w:pPr>
              <w:jc w:val="both"/>
              <w:rPr>
                <w:ins w:id="346" w:author="Author"/>
                <w:rFonts w:ascii="Arial" w:hAnsi="Arial" w:cs="Arial"/>
                <w:color w:val="FF0000"/>
                <w:szCs w:val="22"/>
                <w:highlight w:val="yellow"/>
              </w:rPr>
            </w:pPr>
          </w:p>
        </w:tc>
      </w:tr>
      <w:tr w:rsidR="005C7BC1" w14:paraId="2BF2E49A" w14:textId="77777777" w:rsidTr="002118B0">
        <w:trPr>
          <w:trHeight w:val="300"/>
          <w:ins w:id="347" w:author="Author"/>
        </w:trPr>
        <w:tc>
          <w:tcPr>
            <w:tcW w:w="2695" w:type="dxa"/>
            <w:tcBorders>
              <w:top w:val="nil"/>
              <w:left w:val="nil"/>
              <w:bottom w:val="nil"/>
              <w:right w:val="nil"/>
            </w:tcBorders>
          </w:tcPr>
          <w:p w14:paraId="3C15AC4A" w14:textId="0C965250" w:rsidR="00375444" w:rsidRPr="00D605D4" w:rsidRDefault="00375444" w:rsidP="00375444">
            <w:pPr>
              <w:pStyle w:val="BodyText"/>
              <w:rPr>
                <w:ins w:id="348" w:author="Author"/>
                <w:rFonts w:ascii="Arial" w:hAnsi="Arial" w:cs="Arial"/>
                <w:b/>
                <w:bCs/>
                <w:color w:val="FF0000"/>
                <w:szCs w:val="22"/>
                <w:highlight w:val="yellow"/>
              </w:rPr>
            </w:pPr>
            <w:ins w:id="349" w:author="Author">
              <w:r w:rsidRPr="00D605D4">
                <w:rPr>
                  <w:rFonts w:ascii="Arial" w:hAnsi="Arial" w:cs="Arial"/>
                  <w:b/>
                  <w:bCs/>
                  <w:color w:val="FF0000"/>
                  <w:szCs w:val="22"/>
                  <w:highlight w:val="yellow"/>
                </w:rPr>
                <w:t>“Gated Application”</w:t>
              </w:r>
            </w:ins>
          </w:p>
        </w:tc>
        <w:tc>
          <w:tcPr>
            <w:tcW w:w="6662" w:type="dxa"/>
            <w:tcBorders>
              <w:top w:val="nil"/>
              <w:left w:val="nil"/>
              <w:bottom w:val="nil"/>
              <w:right w:val="nil"/>
            </w:tcBorders>
          </w:tcPr>
          <w:p w14:paraId="47510AE8" w14:textId="77777777" w:rsidR="00A83417" w:rsidRPr="00D605D4" w:rsidRDefault="00A83417" w:rsidP="00A83417">
            <w:pPr>
              <w:jc w:val="both"/>
              <w:rPr>
                <w:ins w:id="350" w:author="Author"/>
                <w:rFonts w:ascii="Arial" w:hAnsi="Arial" w:cs="Arial"/>
                <w:color w:val="FF0000"/>
                <w:szCs w:val="22"/>
                <w:highlight w:val="yellow"/>
              </w:rPr>
            </w:pPr>
            <w:ins w:id="351" w:author="Author">
              <w:r w:rsidRPr="00D605D4">
                <w:rPr>
                  <w:rFonts w:ascii="Arial" w:hAnsi="Arial" w:cs="Arial"/>
                  <w:color w:val="FF0000"/>
                  <w:szCs w:val="22"/>
                  <w:highlight w:val="yellow"/>
                </w:rPr>
                <w:t>an application of a type referred to as such in Section 17;</w:t>
              </w:r>
            </w:ins>
          </w:p>
          <w:p w14:paraId="267F6C93" w14:textId="77777777" w:rsidR="00375444" w:rsidRPr="00D605D4" w:rsidRDefault="00375444" w:rsidP="00375444">
            <w:pPr>
              <w:jc w:val="both"/>
              <w:rPr>
                <w:ins w:id="352" w:author="Author"/>
                <w:rFonts w:ascii="Arial" w:hAnsi="Arial" w:cs="Arial"/>
                <w:color w:val="FF0000"/>
                <w:szCs w:val="22"/>
                <w:highlight w:val="yellow"/>
              </w:rPr>
            </w:pPr>
          </w:p>
        </w:tc>
      </w:tr>
      <w:tr w:rsidR="005C7BC1" w14:paraId="3F90D7F6" w14:textId="77777777" w:rsidTr="002118B0">
        <w:trPr>
          <w:trHeight w:val="300"/>
          <w:ins w:id="353" w:author="Author"/>
        </w:trPr>
        <w:tc>
          <w:tcPr>
            <w:tcW w:w="2695" w:type="dxa"/>
            <w:tcBorders>
              <w:top w:val="nil"/>
              <w:left w:val="nil"/>
              <w:bottom w:val="nil"/>
              <w:right w:val="nil"/>
            </w:tcBorders>
          </w:tcPr>
          <w:p w14:paraId="2E72C6B1" w14:textId="77777777" w:rsidR="00BF2716" w:rsidRPr="00D605D4" w:rsidDel="00002A09" w:rsidRDefault="00BF2716" w:rsidP="00BF2716">
            <w:pPr>
              <w:rPr>
                <w:ins w:id="354" w:author="Author"/>
                <w:del w:id="355" w:author="Author"/>
                <w:rFonts w:ascii="Arial" w:hAnsi="Arial" w:cs="Arial"/>
                <w:b/>
                <w:bCs/>
                <w:color w:val="FF0000"/>
                <w:szCs w:val="22"/>
                <w:highlight w:val="yellow"/>
              </w:rPr>
            </w:pPr>
            <w:ins w:id="356" w:author="Author">
              <w:r w:rsidRPr="00D605D4">
                <w:rPr>
                  <w:rFonts w:ascii="Arial" w:hAnsi="Arial" w:cs="Arial"/>
                  <w:b/>
                  <w:bCs/>
                  <w:color w:val="FF0000"/>
                  <w:szCs w:val="22"/>
                  <w:highlight w:val="yellow"/>
                </w:rPr>
                <w:t>“Gated Application and Offer Process”</w:t>
              </w:r>
            </w:ins>
          </w:p>
          <w:p w14:paraId="2D969C2D" w14:textId="77777777" w:rsidR="00BF2716" w:rsidRPr="00D605D4" w:rsidRDefault="00BF2716" w:rsidP="0086625B">
            <w:pPr>
              <w:rPr>
                <w:ins w:id="357" w:author="Author"/>
                <w:color w:val="FF0000"/>
                <w:highlight w:val="yellow"/>
              </w:rPr>
            </w:pPr>
          </w:p>
        </w:tc>
        <w:tc>
          <w:tcPr>
            <w:tcW w:w="6662" w:type="dxa"/>
            <w:tcBorders>
              <w:top w:val="nil"/>
              <w:left w:val="nil"/>
              <w:bottom w:val="nil"/>
              <w:right w:val="nil"/>
            </w:tcBorders>
          </w:tcPr>
          <w:p w14:paraId="047D49FF" w14:textId="77777777" w:rsidR="00002A09" w:rsidRPr="00D605D4" w:rsidRDefault="00002A09" w:rsidP="00002A09">
            <w:pPr>
              <w:jc w:val="both"/>
              <w:rPr>
                <w:ins w:id="358" w:author="Author"/>
                <w:rFonts w:ascii="Arial" w:hAnsi="Arial" w:cs="Arial"/>
                <w:color w:val="FF0000"/>
                <w:szCs w:val="22"/>
                <w:highlight w:val="yellow"/>
              </w:rPr>
            </w:pPr>
            <w:ins w:id="359" w:author="Author">
              <w:r w:rsidRPr="00D605D4">
                <w:rPr>
                  <w:rFonts w:ascii="Arial" w:hAnsi="Arial" w:cs="Arial"/>
                  <w:color w:val="FF0000"/>
                  <w:szCs w:val="22"/>
                  <w:highlight w:val="yellow"/>
                </w:rPr>
                <w:t>the process as set out in Section 17;</w:t>
              </w:r>
            </w:ins>
          </w:p>
          <w:p w14:paraId="05F23368" w14:textId="77777777" w:rsidR="00BF2716" w:rsidRPr="00D605D4" w:rsidRDefault="00BF2716" w:rsidP="00BF2716">
            <w:pPr>
              <w:jc w:val="both"/>
              <w:rPr>
                <w:ins w:id="360" w:author="Author"/>
                <w:rFonts w:ascii="Arial" w:hAnsi="Arial" w:cs="Arial"/>
                <w:color w:val="FF0000"/>
                <w:szCs w:val="22"/>
                <w:highlight w:val="yellow"/>
              </w:rPr>
            </w:pPr>
          </w:p>
        </w:tc>
      </w:tr>
      <w:tr w:rsidR="005C7BC1" w14:paraId="5457F0CF" w14:textId="77777777" w:rsidTr="002118B0">
        <w:trPr>
          <w:trHeight w:val="300"/>
          <w:ins w:id="361" w:author="Author"/>
        </w:trPr>
        <w:tc>
          <w:tcPr>
            <w:tcW w:w="2695" w:type="dxa"/>
            <w:tcBorders>
              <w:top w:val="nil"/>
              <w:left w:val="nil"/>
              <w:bottom w:val="nil"/>
              <w:right w:val="nil"/>
            </w:tcBorders>
          </w:tcPr>
          <w:p w14:paraId="318B5BC8" w14:textId="667516C8" w:rsidR="00E60905" w:rsidRPr="00D605D4" w:rsidRDefault="00E60905" w:rsidP="00E60905">
            <w:pPr>
              <w:rPr>
                <w:ins w:id="362" w:author="Author"/>
                <w:rFonts w:ascii="Arial" w:hAnsi="Arial" w:cs="Arial"/>
                <w:b/>
                <w:bCs/>
                <w:color w:val="FF0000"/>
                <w:szCs w:val="22"/>
                <w:highlight w:val="yellow"/>
              </w:rPr>
            </w:pPr>
            <w:ins w:id="363" w:author="Author">
              <w:r w:rsidRPr="00D605D4">
                <w:rPr>
                  <w:rFonts w:ascii="Arial" w:hAnsi="Arial" w:cs="Arial"/>
                  <w:b/>
                  <w:bCs/>
                  <w:color w:val="FF0000"/>
                  <w:szCs w:val="22"/>
                  <w:highlight w:val="yellow"/>
                </w:rPr>
                <w:t>“Gated Application Window”</w:t>
              </w:r>
            </w:ins>
          </w:p>
        </w:tc>
        <w:tc>
          <w:tcPr>
            <w:tcW w:w="6662" w:type="dxa"/>
            <w:tcBorders>
              <w:top w:val="nil"/>
              <w:left w:val="nil"/>
              <w:bottom w:val="nil"/>
              <w:right w:val="nil"/>
            </w:tcBorders>
          </w:tcPr>
          <w:p w14:paraId="4D2C8F74" w14:textId="77777777" w:rsidR="00941397" w:rsidRPr="00D605D4" w:rsidRDefault="00941397" w:rsidP="00941397">
            <w:pPr>
              <w:jc w:val="both"/>
              <w:rPr>
                <w:ins w:id="364" w:author="Author"/>
                <w:rFonts w:ascii="Arial" w:hAnsi="Arial" w:cs="Arial"/>
                <w:color w:val="FF0000"/>
                <w:szCs w:val="22"/>
                <w:highlight w:val="yellow"/>
              </w:rPr>
            </w:pPr>
            <w:ins w:id="365"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w:t>
              </w:r>
            </w:ins>
          </w:p>
          <w:p w14:paraId="4A4CDE33" w14:textId="77777777" w:rsidR="00E60905" w:rsidRPr="00D605D4" w:rsidRDefault="00E60905" w:rsidP="00E60905">
            <w:pPr>
              <w:jc w:val="both"/>
              <w:rPr>
                <w:ins w:id="366" w:author="Author"/>
                <w:rFonts w:ascii="Arial" w:hAnsi="Arial" w:cs="Arial"/>
                <w:color w:val="FF0000"/>
                <w:szCs w:val="22"/>
                <w:highlight w:val="yellow"/>
              </w:rPr>
            </w:pPr>
          </w:p>
        </w:tc>
      </w:tr>
      <w:tr w:rsidR="005C7BC1" w14:paraId="2EB61E22" w14:textId="77777777" w:rsidTr="002118B0">
        <w:trPr>
          <w:trHeight w:val="300"/>
          <w:ins w:id="367" w:author="Author"/>
        </w:trPr>
        <w:tc>
          <w:tcPr>
            <w:tcW w:w="2695" w:type="dxa"/>
            <w:tcBorders>
              <w:top w:val="nil"/>
              <w:left w:val="nil"/>
              <w:bottom w:val="nil"/>
              <w:right w:val="nil"/>
            </w:tcBorders>
          </w:tcPr>
          <w:p w14:paraId="6CD48A48" w14:textId="71EA13EC" w:rsidR="00E60905" w:rsidRPr="00D605D4" w:rsidRDefault="00E60905" w:rsidP="00E60905">
            <w:pPr>
              <w:rPr>
                <w:ins w:id="368" w:author="Author"/>
                <w:rFonts w:ascii="Arial" w:hAnsi="Arial" w:cs="Arial"/>
                <w:b/>
                <w:bCs/>
                <w:color w:val="FF0000"/>
                <w:szCs w:val="22"/>
                <w:highlight w:val="yellow"/>
              </w:rPr>
            </w:pPr>
            <w:ins w:id="369" w:author="Author">
              <w:r w:rsidRPr="00D605D4">
                <w:rPr>
                  <w:rFonts w:ascii="Arial" w:hAnsi="Arial" w:cs="Arial"/>
                  <w:b/>
                  <w:bCs/>
                  <w:color w:val="FF0000"/>
                  <w:szCs w:val="22"/>
                  <w:highlight w:val="yellow"/>
                </w:rPr>
                <w:t>“Gated Application Window and Offer Run”</w:t>
              </w:r>
            </w:ins>
          </w:p>
        </w:tc>
        <w:tc>
          <w:tcPr>
            <w:tcW w:w="6662" w:type="dxa"/>
            <w:tcBorders>
              <w:top w:val="nil"/>
              <w:left w:val="nil"/>
              <w:bottom w:val="nil"/>
              <w:right w:val="nil"/>
            </w:tcBorders>
          </w:tcPr>
          <w:p w14:paraId="1D25FE10" w14:textId="77777777" w:rsidR="00E60905" w:rsidRPr="00D605D4" w:rsidRDefault="00E60905" w:rsidP="00E60905">
            <w:pPr>
              <w:jc w:val="both"/>
              <w:rPr>
                <w:ins w:id="370" w:author="Author"/>
                <w:rFonts w:ascii="Arial" w:hAnsi="Arial" w:cs="Arial"/>
                <w:color w:val="FF0000"/>
                <w:szCs w:val="22"/>
                <w:highlight w:val="yellow"/>
              </w:rPr>
            </w:pPr>
            <w:ins w:id="371" w:author="Author">
              <w:r w:rsidRPr="00D605D4">
                <w:rPr>
                  <w:rFonts w:ascii="Arial" w:hAnsi="Arial" w:cs="Arial"/>
                  <w:color w:val="FF0000"/>
                  <w:szCs w:val="22"/>
                  <w:highlight w:val="yellow"/>
                </w:rPr>
                <w:t xml:space="preserve">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and each subsequent run of the </w:t>
              </w:r>
              <w:r w:rsidRPr="00D605D4">
                <w:rPr>
                  <w:rFonts w:ascii="Arial" w:hAnsi="Arial" w:cs="Arial"/>
                  <w:b/>
                  <w:bCs/>
                  <w:color w:val="FF0000"/>
                  <w:szCs w:val="22"/>
                  <w:highlight w:val="yellow"/>
                </w:rPr>
                <w:t>Gated Application Window and Offer Process</w:t>
              </w:r>
              <w:r w:rsidRPr="00D605D4">
                <w:rPr>
                  <w:rFonts w:ascii="Arial" w:hAnsi="Arial" w:cs="Arial"/>
                  <w:color w:val="FF0000"/>
                  <w:szCs w:val="22"/>
                  <w:highlight w:val="yellow"/>
                </w:rPr>
                <w:t xml:space="preserve"> opened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t>
              </w:r>
            </w:ins>
          </w:p>
          <w:p w14:paraId="30C9E6F7" w14:textId="77777777" w:rsidR="00E60905" w:rsidRPr="00D605D4" w:rsidRDefault="00E60905" w:rsidP="00E60905">
            <w:pPr>
              <w:jc w:val="both"/>
              <w:rPr>
                <w:ins w:id="372" w:author="Author"/>
                <w:rFonts w:ascii="Arial" w:hAnsi="Arial" w:cs="Arial"/>
                <w:color w:val="FF0000"/>
                <w:szCs w:val="22"/>
                <w:highlight w:val="yellow"/>
              </w:rPr>
            </w:pPr>
          </w:p>
        </w:tc>
      </w:tr>
      <w:tr w:rsidR="005C7BC1" w14:paraId="4D0C8A4F" w14:textId="77777777" w:rsidTr="002118B0">
        <w:trPr>
          <w:trHeight w:val="300"/>
          <w:ins w:id="373" w:author="Author"/>
        </w:trPr>
        <w:tc>
          <w:tcPr>
            <w:tcW w:w="2695" w:type="dxa"/>
            <w:tcBorders>
              <w:top w:val="nil"/>
              <w:left w:val="nil"/>
              <w:bottom w:val="nil"/>
              <w:right w:val="nil"/>
            </w:tcBorders>
          </w:tcPr>
          <w:p w14:paraId="15C0A334" w14:textId="2D53DC18" w:rsidR="00F45F58" w:rsidRPr="00D605D4" w:rsidRDefault="00F45F58" w:rsidP="00F45F58">
            <w:pPr>
              <w:rPr>
                <w:ins w:id="374" w:author="Author"/>
                <w:rFonts w:ascii="Arial" w:hAnsi="Arial" w:cs="Arial"/>
                <w:b/>
                <w:bCs/>
                <w:color w:val="FF0000"/>
                <w:szCs w:val="22"/>
                <w:highlight w:val="yellow"/>
              </w:rPr>
            </w:pPr>
            <w:ins w:id="375" w:author="Author">
              <w:r w:rsidRPr="00D605D4">
                <w:rPr>
                  <w:rFonts w:ascii="Arial" w:hAnsi="Arial" w:cs="Arial"/>
                  <w:b/>
                  <w:bCs/>
                  <w:color w:val="FF0000"/>
                  <w:szCs w:val="22"/>
                  <w:highlight w:val="yellow"/>
                </w:rPr>
                <w:t>“Gated Design Process”</w:t>
              </w:r>
            </w:ins>
          </w:p>
        </w:tc>
        <w:tc>
          <w:tcPr>
            <w:tcW w:w="6662" w:type="dxa"/>
            <w:tcBorders>
              <w:top w:val="nil"/>
              <w:left w:val="nil"/>
              <w:bottom w:val="nil"/>
              <w:right w:val="nil"/>
            </w:tcBorders>
          </w:tcPr>
          <w:p w14:paraId="082E6BB0" w14:textId="77777777" w:rsidR="00EB4F70" w:rsidRPr="00D605D4" w:rsidRDefault="00EB4F70" w:rsidP="00EB4F70">
            <w:pPr>
              <w:jc w:val="both"/>
              <w:rPr>
                <w:ins w:id="376" w:author="Author"/>
                <w:rFonts w:ascii="Arial" w:hAnsi="Arial" w:cs="Arial"/>
                <w:color w:val="FF0000"/>
                <w:szCs w:val="22"/>
                <w:highlight w:val="yellow"/>
              </w:rPr>
            </w:pPr>
            <w:ins w:id="377" w:author="Author">
              <w:r w:rsidRPr="00D605D4">
                <w:rPr>
                  <w:rFonts w:ascii="Arial" w:hAnsi="Arial" w:cs="Arial"/>
                  <w:color w:val="FF0000"/>
                  <w:szCs w:val="22"/>
                  <w:highlight w:val="yellow"/>
                </w:rPr>
                <w:t xml:space="preserve">as generally defined in the </w:t>
              </w:r>
              <w:r w:rsidRPr="00D605D4">
                <w:rPr>
                  <w:rFonts w:ascii="Arial" w:hAnsi="Arial" w:cs="Arial"/>
                  <w:b/>
                  <w:bCs/>
                  <w:color w:val="FF0000"/>
                  <w:szCs w:val="22"/>
                  <w:highlight w:val="yellow"/>
                </w:rPr>
                <w:t>Gated Application and Offer Process</w:t>
              </w:r>
              <w:r w:rsidRPr="00D605D4">
                <w:rPr>
                  <w:rFonts w:ascii="Arial" w:hAnsi="Arial" w:cs="Arial"/>
                  <w:color w:val="FF0000"/>
                  <w:szCs w:val="22"/>
                  <w:highlight w:val="yellow"/>
                </w:rPr>
                <w:t xml:space="preserve"> with the specific timing for such specified in the relevant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w:t>
              </w:r>
            </w:ins>
          </w:p>
          <w:p w14:paraId="1A41C88D" w14:textId="77777777" w:rsidR="00F45F58" w:rsidRPr="00D605D4" w:rsidRDefault="00F45F58" w:rsidP="00F45F58">
            <w:pPr>
              <w:jc w:val="both"/>
              <w:rPr>
                <w:ins w:id="378" w:author="Author"/>
                <w:rFonts w:ascii="Arial" w:hAnsi="Arial" w:cs="Arial"/>
                <w:color w:val="FF0000"/>
                <w:szCs w:val="22"/>
                <w:highlight w:val="yellow"/>
              </w:rPr>
            </w:pPr>
          </w:p>
        </w:tc>
      </w:tr>
      <w:tr w:rsidR="005C7BC1" w14:paraId="21FC3D59" w14:textId="77777777" w:rsidTr="002118B0">
        <w:trPr>
          <w:trHeight w:val="300"/>
          <w:ins w:id="379" w:author="Author"/>
        </w:trPr>
        <w:tc>
          <w:tcPr>
            <w:tcW w:w="2695" w:type="dxa"/>
            <w:tcBorders>
              <w:top w:val="nil"/>
              <w:left w:val="nil"/>
              <w:bottom w:val="nil"/>
              <w:right w:val="nil"/>
            </w:tcBorders>
          </w:tcPr>
          <w:p w14:paraId="3FCE895D" w14:textId="0215F4E9" w:rsidR="004477FC" w:rsidRPr="00D605D4" w:rsidRDefault="004477FC" w:rsidP="004477FC">
            <w:pPr>
              <w:rPr>
                <w:ins w:id="380" w:author="Author"/>
                <w:rFonts w:ascii="Arial" w:hAnsi="Arial" w:cs="Arial"/>
                <w:b/>
                <w:bCs/>
                <w:color w:val="FF0000"/>
                <w:szCs w:val="22"/>
                <w:highlight w:val="yellow"/>
              </w:rPr>
            </w:pPr>
            <w:ins w:id="381" w:author="Author">
              <w:r w:rsidRPr="00D605D4">
                <w:rPr>
                  <w:rFonts w:ascii="Arial" w:hAnsi="Arial" w:cs="Arial"/>
                  <w:b/>
                  <w:bCs/>
                  <w:color w:val="FF0000"/>
                  <w:szCs w:val="22"/>
                  <w:highlight w:val="yellow"/>
                </w:rPr>
                <w:t xml:space="preserve">“Gated Modification” </w:t>
              </w:r>
            </w:ins>
          </w:p>
        </w:tc>
        <w:tc>
          <w:tcPr>
            <w:tcW w:w="6662" w:type="dxa"/>
            <w:tcBorders>
              <w:top w:val="nil"/>
              <w:left w:val="nil"/>
              <w:bottom w:val="nil"/>
              <w:right w:val="nil"/>
            </w:tcBorders>
          </w:tcPr>
          <w:p w14:paraId="5698F685" w14:textId="77777777" w:rsidR="00BA691E" w:rsidRPr="00D605D4" w:rsidRDefault="00BA691E" w:rsidP="00BA691E">
            <w:pPr>
              <w:jc w:val="both"/>
              <w:rPr>
                <w:ins w:id="382" w:author="Author"/>
                <w:rFonts w:ascii="Arial" w:hAnsi="Arial" w:cs="Arial"/>
                <w:color w:val="FF0000"/>
                <w:szCs w:val="22"/>
                <w:highlight w:val="yellow"/>
              </w:rPr>
            </w:pPr>
            <w:ins w:id="383"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w:t>
              </w:r>
              <w:r w:rsidRPr="00D605D4">
                <w:rPr>
                  <w:rFonts w:ascii="Arial" w:hAnsi="Arial" w:cs="Arial"/>
                  <w:color w:val="FF0000"/>
                  <w:szCs w:val="22"/>
                  <w:highlight w:val="yellow"/>
                </w:rPr>
                <w:t xml:space="preserve"> of a type specified as such in the </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717879F1" w14:textId="77777777" w:rsidR="004477FC" w:rsidRPr="00D605D4" w:rsidRDefault="004477FC" w:rsidP="004477FC">
            <w:pPr>
              <w:jc w:val="both"/>
              <w:rPr>
                <w:ins w:id="384" w:author="Author"/>
                <w:rFonts w:ascii="Arial" w:hAnsi="Arial" w:cs="Arial"/>
                <w:color w:val="FF0000"/>
                <w:szCs w:val="22"/>
                <w:highlight w:val="yellow"/>
              </w:rPr>
            </w:pPr>
          </w:p>
        </w:tc>
      </w:tr>
      <w:tr w:rsidR="005C7BC1" w14:paraId="3EF72422" w14:textId="77777777" w:rsidTr="002118B0">
        <w:trPr>
          <w:trHeight w:val="300"/>
          <w:ins w:id="385" w:author="Author"/>
        </w:trPr>
        <w:tc>
          <w:tcPr>
            <w:tcW w:w="2695" w:type="dxa"/>
            <w:tcBorders>
              <w:top w:val="nil"/>
              <w:left w:val="nil"/>
              <w:bottom w:val="nil"/>
              <w:right w:val="nil"/>
            </w:tcBorders>
          </w:tcPr>
          <w:p w14:paraId="5C271420" w14:textId="75409911" w:rsidR="00106847" w:rsidRPr="00D605D4" w:rsidRDefault="00106847" w:rsidP="00106847">
            <w:pPr>
              <w:rPr>
                <w:ins w:id="386" w:author="Author"/>
                <w:rFonts w:ascii="Arial" w:hAnsi="Arial" w:cs="Arial"/>
                <w:b/>
                <w:bCs/>
                <w:color w:val="FF0000"/>
                <w:szCs w:val="22"/>
                <w:highlight w:val="yellow"/>
              </w:rPr>
            </w:pPr>
            <w:ins w:id="387" w:author="Author">
              <w:r w:rsidRPr="00D605D4">
                <w:rPr>
                  <w:rFonts w:ascii="Arial" w:hAnsi="Arial" w:cs="Arial"/>
                  <w:b/>
                  <w:bCs/>
                  <w:color w:val="FF0000"/>
                  <w:szCs w:val="22"/>
                  <w:highlight w:val="yellow"/>
                </w:rPr>
                <w:t xml:space="preserve">“Gated Modification Application” </w:t>
              </w:r>
            </w:ins>
          </w:p>
        </w:tc>
        <w:tc>
          <w:tcPr>
            <w:tcW w:w="6662" w:type="dxa"/>
            <w:tcBorders>
              <w:top w:val="nil"/>
              <w:left w:val="nil"/>
              <w:bottom w:val="nil"/>
              <w:right w:val="nil"/>
            </w:tcBorders>
          </w:tcPr>
          <w:p w14:paraId="6585BF07" w14:textId="77777777" w:rsidR="009A08A8" w:rsidRPr="00D605D4" w:rsidRDefault="009A08A8" w:rsidP="009A08A8">
            <w:pPr>
              <w:jc w:val="both"/>
              <w:rPr>
                <w:ins w:id="388" w:author="Author"/>
                <w:rFonts w:ascii="Arial" w:hAnsi="Arial" w:cs="Arial"/>
                <w:color w:val="FF0000"/>
                <w:szCs w:val="22"/>
                <w:highlight w:val="yellow"/>
              </w:rPr>
            </w:pPr>
            <w:ins w:id="389"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Application</w:t>
              </w:r>
              <w:r w:rsidRPr="00D605D4">
                <w:rPr>
                  <w:rFonts w:ascii="Arial" w:hAnsi="Arial" w:cs="Arial"/>
                  <w:color w:val="FF0000"/>
                  <w:szCs w:val="22"/>
                  <w:highlight w:val="yellow"/>
                </w:rPr>
                <w:t xml:space="preserve"> for a </w:t>
              </w:r>
              <w:r w:rsidRPr="00D605D4">
                <w:rPr>
                  <w:rFonts w:ascii="Arial" w:hAnsi="Arial" w:cs="Arial"/>
                  <w:b/>
                  <w:bCs/>
                  <w:color w:val="FF0000"/>
                  <w:szCs w:val="22"/>
                  <w:highlight w:val="yellow"/>
                </w:rPr>
                <w:t>Gated Modification</w:t>
              </w:r>
              <w:r w:rsidRPr="00D605D4">
                <w:rPr>
                  <w:rFonts w:ascii="Arial" w:hAnsi="Arial" w:cs="Arial"/>
                  <w:color w:val="FF0000"/>
                  <w:szCs w:val="22"/>
                  <w:highlight w:val="yellow"/>
                </w:rPr>
                <w:t>;</w:t>
              </w:r>
            </w:ins>
          </w:p>
          <w:p w14:paraId="3983038D" w14:textId="77777777" w:rsidR="00106847" w:rsidRPr="00D605D4" w:rsidRDefault="00106847" w:rsidP="00106847">
            <w:pPr>
              <w:jc w:val="both"/>
              <w:rPr>
                <w:ins w:id="390" w:author="Author"/>
                <w:rFonts w:ascii="Arial" w:hAnsi="Arial" w:cs="Arial"/>
                <w:color w:val="FF0000"/>
                <w:szCs w:val="22"/>
                <w:highlight w:val="yellow"/>
              </w:rPr>
            </w:pPr>
          </w:p>
          <w:p w14:paraId="623BE57E" w14:textId="77777777" w:rsidR="009A08A8" w:rsidRPr="00D605D4" w:rsidRDefault="009A08A8" w:rsidP="00106847">
            <w:pPr>
              <w:jc w:val="both"/>
              <w:rPr>
                <w:ins w:id="391" w:author="Author"/>
                <w:rFonts w:ascii="Arial" w:hAnsi="Arial" w:cs="Arial"/>
                <w:color w:val="FF0000"/>
                <w:szCs w:val="22"/>
                <w:highlight w:val="yellow"/>
              </w:rPr>
            </w:pPr>
          </w:p>
        </w:tc>
      </w:tr>
      <w:tr w:rsidR="005C7BC1" w14:paraId="21744354" w14:textId="77777777" w:rsidTr="002118B0">
        <w:trPr>
          <w:trHeight w:val="300"/>
          <w:ins w:id="392" w:author="Author"/>
        </w:trPr>
        <w:tc>
          <w:tcPr>
            <w:tcW w:w="2695" w:type="dxa"/>
            <w:tcBorders>
              <w:top w:val="nil"/>
              <w:left w:val="nil"/>
              <w:bottom w:val="nil"/>
              <w:right w:val="nil"/>
            </w:tcBorders>
          </w:tcPr>
          <w:p w14:paraId="4A4A2FA8" w14:textId="77777777" w:rsidR="00760016" w:rsidRPr="00D605D4" w:rsidRDefault="00760016" w:rsidP="00760016">
            <w:pPr>
              <w:rPr>
                <w:ins w:id="393" w:author="Author"/>
                <w:rFonts w:ascii="Arial" w:hAnsi="Arial" w:cs="Arial"/>
                <w:color w:val="FF0000"/>
                <w:szCs w:val="22"/>
                <w:highlight w:val="yellow"/>
              </w:rPr>
            </w:pPr>
            <w:ins w:id="394" w:author="Author">
              <w:r w:rsidRPr="00D605D4">
                <w:rPr>
                  <w:rFonts w:ascii="Arial" w:hAnsi="Arial" w:cs="Arial"/>
                  <w:color w:val="FF0000"/>
                  <w:szCs w:val="22"/>
                  <w:highlight w:val="yellow"/>
                </w:rPr>
                <w:t>“</w:t>
              </w:r>
              <w:r w:rsidRPr="00D605D4">
                <w:rPr>
                  <w:rFonts w:ascii="Arial" w:hAnsi="Arial" w:cs="Arial"/>
                  <w:b/>
                  <w:bCs/>
                  <w:color w:val="FF0000"/>
                  <w:szCs w:val="22"/>
                  <w:highlight w:val="yellow"/>
                </w:rPr>
                <w:t>Gated Modification Guidance</w:t>
              </w:r>
              <w:r w:rsidRPr="00D605D4">
                <w:rPr>
                  <w:rFonts w:ascii="Arial" w:hAnsi="Arial" w:cs="Arial"/>
                  <w:color w:val="FF0000"/>
                  <w:szCs w:val="22"/>
                  <w:highlight w:val="yellow"/>
                </w:rPr>
                <w:t>”</w:t>
              </w:r>
            </w:ins>
          </w:p>
          <w:p w14:paraId="612A0D22" w14:textId="77777777" w:rsidR="009A08A8" w:rsidRPr="00D605D4" w:rsidRDefault="009A08A8" w:rsidP="00106847">
            <w:pPr>
              <w:rPr>
                <w:ins w:id="395" w:author="Author"/>
                <w:rFonts w:ascii="Arial" w:hAnsi="Arial" w:cs="Arial"/>
                <w:b/>
                <w:bCs/>
                <w:color w:val="FF0000"/>
                <w:szCs w:val="22"/>
                <w:highlight w:val="yellow"/>
              </w:rPr>
            </w:pPr>
          </w:p>
        </w:tc>
        <w:tc>
          <w:tcPr>
            <w:tcW w:w="6662" w:type="dxa"/>
            <w:tcBorders>
              <w:top w:val="nil"/>
              <w:left w:val="nil"/>
              <w:bottom w:val="nil"/>
              <w:right w:val="nil"/>
            </w:tcBorders>
          </w:tcPr>
          <w:p w14:paraId="7F3449CB" w14:textId="77777777" w:rsidR="00705F42" w:rsidRPr="00D605D4" w:rsidRDefault="00705F42" w:rsidP="00705F42">
            <w:pPr>
              <w:jc w:val="both"/>
              <w:rPr>
                <w:ins w:id="396" w:author="Author"/>
                <w:rFonts w:ascii="Arial" w:hAnsi="Arial" w:cs="Arial"/>
                <w:color w:val="FF0000"/>
                <w:szCs w:val="22"/>
                <w:highlight w:val="yellow"/>
              </w:rPr>
            </w:pPr>
            <w:ins w:id="397" w:author="Author">
              <w:r w:rsidRPr="00D605D4">
                <w:rPr>
                  <w:rFonts w:ascii="Arial" w:hAnsi="Arial" w:cs="Arial"/>
                  <w:color w:val="FF0000"/>
                  <w:szCs w:val="22"/>
                  <w:highlight w:val="yellow"/>
                </w:rPr>
                <w:t xml:space="preserve">the guidance (as it may be amended from time to time) published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on the type of </w:t>
              </w:r>
              <w:r w:rsidRPr="00D605D4">
                <w:rPr>
                  <w:rFonts w:ascii="Arial" w:hAnsi="Arial" w:cs="Arial"/>
                  <w:b/>
                  <w:bCs/>
                  <w:color w:val="FF0000"/>
                  <w:szCs w:val="22"/>
                  <w:highlight w:val="yellow"/>
                </w:rPr>
                <w:t xml:space="preserve">Modifications </w:t>
              </w:r>
              <w:r w:rsidRPr="00D605D4">
                <w:rPr>
                  <w:rFonts w:ascii="Arial" w:hAnsi="Arial" w:cs="Arial"/>
                  <w:color w:val="FF0000"/>
                  <w:szCs w:val="22"/>
                  <w:highlight w:val="yellow"/>
                </w:rPr>
                <w:t xml:space="preserve">that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will treat as being </w:t>
              </w:r>
              <w:r w:rsidRPr="00D605D4">
                <w:rPr>
                  <w:rFonts w:ascii="Arial" w:hAnsi="Arial" w:cs="Arial"/>
                  <w:b/>
                  <w:bCs/>
                  <w:color w:val="FF0000"/>
                  <w:szCs w:val="22"/>
                  <w:highlight w:val="yellow"/>
                </w:rPr>
                <w:t>Gated</w:t>
              </w:r>
              <w:r w:rsidRPr="00D605D4">
                <w:rPr>
                  <w:rFonts w:ascii="Arial" w:hAnsi="Arial" w:cs="Arial"/>
                  <w:color w:val="FF0000"/>
                  <w:szCs w:val="22"/>
                  <w:highlight w:val="yellow"/>
                </w:rPr>
                <w:t xml:space="preserve"> </w:t>
              </w:r>
              <w:r w:rsidRPr="00D605D4">
                <w:rPr>
                  <w:rFonts w:ascii="Arial" w:hAnsi="Arial" w:cs="Arial"/>
                  <w:b/>
                  <w:bCs/>
                  <w:color w:val="FF0000"/>
                  <w:szCs w:val="22"/>
                  <w:highlight w:val="yellow"/>
                </w:rPr>
                <w:t>Modification Applications</w:t>
              </w:r>
              <w:r w:rsidRPr="00D605D4">
                <w:rPr>
                  <w:rFonts w:ascii="Arial" w:hAnsi="Arial" w:cs="Arial"/>
                  <w:color w:val="FF0000"/>
                  <w:szCs w:val="22"/>
                  <w:highlight w:val="yellow"/>
                </w:rPr>
                <w:t>;</w:t>
              </w:r>
            </w:ins>
          </w:p>
          <w:p w14:paraId="2546B0F6" w14:textId="77777777" w:rsidR="009A08A8" w:rsidRPr="00D605D4" w:rsidRDefault="009A08A8" w:rsidP="009A08A8">
            <w:pPr>
              <w:jc w:val="both"/>
              <w:rPr>
                <w:ins w:id="398" w:author="Author"/>
                <w:rFonts w:ascii="Arial" w:hAnsi="Arial" w:cs="Arial"/>
                <w:color w:val="FF0000"/>
                <w:szCs w:val="22"/>
                <w:highlight w:val="yellow"/>
              </w:rPr>
            </w:pPr>
          </w:p>
        </w:tc>
      </w:tr>
      <w:tr w:rsidR="005C7BC1" w14:paraId="7B3FF3ED" w14:textId="77777777" w:rsidTr="002118B0">
        <w:trPr>
          <w:trHeight w:val="300"/>
          <w:ins w:id="399" w:author="Author"/>
        </w:trPr>
        <w:tc>
          <w:tcPr>
            <w:tcW w:w="2695" w:type="dxa"/>
            <w:tcBorders>
              <w:top w:val="nil"/>
              <w:left w:val="nil"/>
              <w:bottom w:val="nil"/>
              <w:right w:val="nil"/>
            </w:tcBorders>
          </w:tcPr>
          <w:p w14:paraId="78A21260" w14:textId="385F051F" w:rsidR="00C029A0" w:rsidRPr="00D605D4" w:rsidRDefault="00315FEF" w:rsidP="00C029A0">
            <w:pPr>
              <w:rPr>
                <w:ins w:id="400" w:author="Author"/>
                <w:rFonts w:ascii="Arial" w:hAnsi="Arial" w:cs="Arial"/>
                <w:b/>
                <w:bCs/>
                <w:color w:val="FF0000"/>
                <w:szCs w:val="22"/>
                <w:highlight w:val="yellow"/>
              </w:rPr>
            </w:pPr>
            <w:ins w:id="401" w:author="Author">
              <w:r w:rsidRPr="00D605D4">
                <w:rPr>
                  <w:rFonts w:ascii="Arial" w:hAnsi="Arial" w:cs="Arial"/>
                  <w:b/>
                  <w:bCs/>
                  <w:color w:val="FF0000"/>
                  <w:szCs w:val="22"/>
                  <w:highlight w:val="yellow"/>
                </w:rPr>
                <w:t xml:space="preserve">“Gated Modification Offer” </w:t>
              </w:r>
            </w:ins>
          </w:p>
          <w:p w14:paraId="7AD5FE07" w14:textId="2F80B771" w:rsidR="00C029A0" w:rsidRPr="00D605D4" w:rsidRDefault="00C029A0" w:rsidP="00C029A0">
            <w:pPr>
              <w:rPr>
                <w:ins w:id="402" w:author="Author"/>
                <w:rFonts w:ascii="Arial" w:hAnsi="Arial" w:cs="Arial"/>
                <w:color w:val="FF0000"/>
                <w:szCs w:val="22"/>
                <w:highlight w:val="yellow"/>
              </w:rPr>
            </w:pPr>
          </w:p>
        </w:tc>
        <w:tc>
          <w:tcPr>
            <w:tcW w:w="6662" w:type="dxa"/>
            <w:tcBorders>
              <w:top w:val="nil"/>
              <w:left w:val="nil"/>
              <w:bottom w:val="nil"/>
              <w:right w:val="nil"/>
            </w:tcBorders>
          </w:tcPr>
          <w:p w14:paraId="7E7F5A89" w14:textId="05F0426D" w:rsidR="00D17408" w:rsidRPr="00D605D4" w:rsidRDefault="00B27BBA" w:rsidP="00315FEF">
            <w:pPr>
              <w:jc w:val="both"/>
              <w:rPr>
                <w:ins w:id="403" w:author="Author"/>
                <w:rFonts w:ascii="Arial" w:hAnsi="Arial" w:cs="Arial"/>
                <w:color w:val="FF0000"/>
                <w:szCs w:val="22"/>
                <w:highlight w:val="yellow"/>
              </w:rPr>
            </w:pPr>
            <w:ins w:id="404" w:author="Author">
              <w:r w:rsidRPr="00D605D4">
                <w:rPr>
                  <w:rFonts w:ascii="Arial" w:hAnsi="Arial" w:cs="Arial"/>
                  <w:color w:val="FF0000"/>
                  <w:szCs w:val="22"/>
                  <w:highlight w:val="yellow"/>
                </w:rPr>
                <w:t xml:space="preserve">a </w:t>
              </w:r>
              <w:r w:rsidRPr="00D605D4">
                <w:rPr>
                  <w:rFonts w:ascii="Arial" w:hAnsi="Arial" w:cs="Arial"/>
                  <w:b/>
                  <w:bCs/>
                  <w:color w:val="FF0000"/>
                  <w:szCs w:val="22"/>
                  <w:highlight w:val="yellow"/>
                </w:rPr>
                <w:t>Modification Offer</w:t>
              </w:r>
              <w:r w:rsidRPr="00D605D4">
                <w:rPr>
                  <w:rFonts w:ascii="Arial" w:hAnsi="Arial" w:cs="Arial"/>
                  <w:color w:val="FF0000"/>
                  <w:szCs w:val="22"/>
                  <w:highlight w:val="yellow"/>
                </w:rPr>
                <w:t xml:space="preserve"> made by </w:t>
              </w:r>
              <w:r w:rsidRPr="00D605D4">
                <w:rPr>
                  <w:rFonts w:ascii="Arial" w:hAnsi="Arial" w:cs="Arial"/>
                  <w:b/>
                  <w:bCs/>
                  <w:color w:val="FF0000"/>
                  <w:szCs w:val="22"/>
                  <w:highlight w:val="yellow"/>
                </w:rPr>
                <w:t>The Company</w:t>
              </w:r>
              <w:r w:rsidRPr="00D605D4">
                <w:rPr>
                  <w:rFonts w:ascii="Arial" w:hAnsi="Arial" w:cs="Arial"/>
                  <w:color w:val="FF0000"/>
                  <w:szCs w:val="22"/>
                  <w:highlight w:val="yellow"/>
                </w:rPr>
                <w:t xml:space="preserve"> in response to a </w:t>
              </w:r>
              <w:r w:rsidRPr="00D605D4">
                <w:rPr>
                  <w:rFonts w:ascii="Arial" w:hAnsi="Arial" w:cs="Arial"/>
                  <w:b/>
                  <w:bCs/>
                  <w:color w:val="FF0000"/>
                  <w:szCs w:val="22"/>
                  <w:highlight w:val="yellow"/>
                </w:rPr>
                <w:t>Gated Modification  Application</w:t>
              </w:r>
              <w:r w:rsidRPr="00D605D4">
                <w:rPr>
                  <w:rFonts w:ascii="Arial" w:hAnsi="Arial" w:cs="Arial"/>
                  <w:color w:val="FF0000"/>
                  <w:szCs w:val="22"/>
                  <w:highlight w:val="yellow"/>
                </w:rPr>
                <w:t>;</w:t>
              </w:r>
            </w:ins>
          </w:p>
        </w:tc>
      </w:tr>
      <w:tr w:rsidR="005D5F3D" w14:paraId="6D62D0CD" w14:textId="77777777" w:rsidTr="002118B0">
        <w:trPr>
          <w:trHeight w:val="300"/>
        </w:trPr>
        <w:tc>
          <w:tcPr>
            <w:tcW w:w="2695" w:type="dxa"/>
            <w:tcBorders>
              <w:top w:val="nil"/>
              <w:left w:val="nil"/>
              <w:bottom w:val="nil"/>
              <w:right w:val="nil"/>
            </w:tcBorders>
          </w:tcPr>
          <w:p w14:paraId="055BB696" w14:textId="77777777" w:rsidR="005D5F3D" w:rsidRPr="000164EB" w:rsidRDefault="005D5F3D" w:rsidP="00315FEF">
            <w:pPr>
              <w:rPr>
                <w:rFonts w:ascii="Arial" w:hAnsi="Arial" w:cs="Arial"/>
                <w:b/>
                <w:bCs/>
                <w:color w:val="FF0000"/>
                <w:szCs w:val="22"/>
                <w:highlight w:val="green"/>
              </w:rPr>
            </w:pPr>
            <w:ins w:id="405" w:author="Author">
              <w:r w:rsidRPr="000164EB">
                <w:rPr>
                  <w:rFonts w:ascii="Arial" w:hAnsi="Arial" w:cs="Arial"/>
                  <w:b/>
                  <w:bCs/>
                  <w:color w:val="FF0000"/>
                  <w:szCs w:val="22"/>
                  <w:highlight w:val="green"/>
                </w:rPr>
                <w:t>“Gated Process for Projects with Existing Agreements”</w:t>
              </w:r>
            </w:ins>
          </w:p>
          <w:p w14:paraId="13178970" w14:textId="14C0D9D5" w:rsidR="005D5F3D" w:rsidRPr="00D605D4" w:rsidRDefault="005D5F3D" w:rsidP="00315FEF">
            <w:pPr>
              <w:rPr>
                <w:rFonts w:ascii="Arial" w:hAnsi="Arial" w:cs="Arial"/>
                <w:b/>
                <w:bCs/>
                <w:color w:val="FF0000"/>
                <w:szCs w:val="22"/>
                <w:highlight w:val="yellow"/>
              </w:rPr>
            </w:pPr>
          </w:p>
        </w:tc>
        <w:tc>
          <w:tcPr>
            <w:tcW w:w="6662" w:type="dxa"/>
            <w:tcBorders>
              <w:top w:val="nil"/>
              <w:left w:val="nil"/>
              <w:bottom w:val="nil"/>
              <w:right w:val="nil"/>
            </w:tcBorders>
          </w:tcPr>
          <w:p w14:paraId="7BE78F2A" w14:textId="77777777" w:rsidR="005D5F3D" w:rsidRPr="00D605D4" w:rsidRDefault="005D5F3D" w:rsidP="005D5F3D">
            <w:pPr>
              <w:jc w:val="both"/>
              <w:rPr>
                <w:ins w:id="406" w:author="Author"/>
                <w:rFonts w:ascii="Arial" w:hAnsi="Arial" w:cs="Arial"/>
                <w:color w:val="FF0000"/>
                <w:szCs w:val="22"/>
                <w:highlight w:val="green"/>
              </w:rPr>
            </w:pPr>
            <w:ins w:id="407" w:author="Author">
              <w:r w:rsidRPr="00D605D4">
                <w:rPr>
                  <w:rFonts w:ascii="Arial" w:hAnsi="Arial" w:cs="Arial"/>
                  <w:color w:val="FF0000"/>
                  <w:szCs w:val="22"/>
                  <w:highlight w:val="green"/>
                </w:rPr>
                <w:t xml:space="preserve">the process as set out in </w:t>
              </w:r>
              <w:r w:rsidRPr="00D605D4">
                <w:rPr>
                  <w:rFonts w:ascii="Arial" w:hAnsi="Arial" w:cs="Arial"/>
                  <w:b/>
                  <w:color w:val="FF0000"/>
                  <w:szCs w:val="22"/>
                  <w:highlight w:val="green"/>
                </w:rPr>
                <w:t>CUSC</w:t>
              </w:r>
              <w:r w:rsidRPr="00D605D4">
                <w:rPr>
                  <w:rFonts w:ascii="Arial" w:hAnsi="Arial" w:cs="Arial"/>
                  <w:color w:val="FF0000"/>
                  <w:szCs w:val="22"/>
                  <w:highlight w:val="green"/>
                </w:rPr>
                <w:t xml:space="preserve"> Section 18;</w:t>
              </w:r>
            </w:ins>
          </w:p>
          <w:p w14:paraId="090058FE" w14:textId="77777777" w:rsidR="005D5F3D" w:rsidRPr="00D605D4" w:rsidRDefault="005D5F3D" w:rsidP="00B27BBA">
            <w:pPr>
              <w:jc w:val="both"/>
              <w:rPr>
                <w:rFonts w:ascii="Arial" w:hAnsi="Arial" w:cs="Arial"/>
                <w:color w:val="FF0000"/>
                <w:szCs w:val="22"/>
                <w:highlight w:val="yellow"/>
              </w:rPr>
            </w:pPr>
          </w:p>
        </w:tc>
      </w:tr>
      <w:tr w:rsidR="005C7BC1" w14:paraId="28B04E2B" w14:textId="77777777" w:rsidTr="002118B0">
        <w:trPr>
          <w:trHeight w:val="300"/>
          <w:ins w:id="408" w:author="Author"/>
        </w:trPr>
        <w:tc>
          <w:tcPr>
            <w:tcW w:w="2695" w:type="dxa"/>
            <w:tcBorders>
              <w:top w:val="nil"/>
              <w:left w:val="nil"/>
              <w:bottom w:val="nil"/>
              <w:right w:val="nil"/>
            </w:tcBorders>
          </w:tcPr>
          <w:p w14:paraId="1D8B5AA4" w14:textId="3F2FD0F3" w:rsidR="00103B64" w:rsidRPr="00D605D4" w:rsidRDefault="00103B64" w:rsidP="00103B64">
            <w:pPr>
              <w:rPr>
                <w:ins w:id="409" w:author="Author"/>
                <w:rFonts w:ascii="Arial" w:hAnsi="Arial" w:cs="Arial"/>
                <w:b/>
                <w:bCs/>
                <w:color w:val="FF0000"/>
                <w:szCs w:val="22"/>
                <w:highlight w:val="yellow"/>
              </w:rPr>
            </w:pPr>
            <w:ins w:id="410" w:author="Author">
              <w:r w:rsidRPr="00D605D4">
                <w:rPr>
                  <w:rFonts w:ascii="Arial" w:hAnsi="Arial" w:cs="Arial"/>
                  <w:b/>
                  <w:bCs/>
                  <w:color w:val="FF0000"/>
                  <w:szCs w:val="22"/>
                  <w:highlight w:val="yellow"/>
                </w:rPr>
                <w:t>“Gated Timetable”</w:t>
              </w:r>
            </w:ins>
          </w:p>
        </w:tc>
        <w:tc>
          <w:tcPr>
            <w:tcW w:w="6662" w:type="dxa"/>
            <w:tcBorders>
              <w:top w:val="nil"/>
              <w:left w:val="nil"/>
              <w:bottom w:val="nil"/>
              <w:right w:val="nil"/>
            </w:tcBorders>
          </w:tcPr>
          <w:p w14:paraId="06211A8D" w14:textId="0C9EDD17" w:rsidR="00103B64" w:rsidRPr="00D605D4" w:rsidRDefault="00103B64" w:rsidP="00103B64">
            <w:pPr>
              <w:jc w:val="both"/>
              <w:rPr>
                <w:ins w:id="411" w:author="Author"/>
                <w:rFonts w:ascii="Arial" w:hAnsi="Arial" w:cs="Arial"/>
                <w:color w:val="FF0000"/>
                <w:szCs w:val="22"/>
                <w:highlight w:val="yellow"/>
              </w:rPr>
            </w:pPr>
            <w:ins w:id="412" w:author="Author">
              <w:r w:rsidRPr="00D605D4">
                <w:rPr>
                  <w:rFonts w:ascii="Arial" w:hAnsi="Arial" w:cs="Arial"/>
                  <w:color w:val="FF0000"/>
                  <w:szCs w:val="22"/>
                  <w:highlight w:val="yellow"/>
                </w:rPr>
                <w:t xml:space="preserve">the timetable for each </w:t>
              </w:r>
              <w:r w:rsidRPr="00D605D4">
                <w:rPr>
                  <w:rFonts w:ascii="Arial" w:hAnsi="Arial" w:cs="Arial"/>
                  <w:b/>
                  <w:bCs/>
                  <w:color w:val="FF0000"/>
                  <w:szCs w:val="22"/>
                  <w:highlight w:val="yellow"/>
                </w:rPr>
                <w:t>Gated Application Window and Offer Run</w:t>
              </w:r>
              <w:r w:rsidRPr="00D605D4">
                <w:rPr>
                  <w:rFonts w:ascii="Arial" w:hAnsi="Arial" w:cs="Arial"/>
                  <w:color w:val="FF0000"/>
                  <w:szCs w:val="22"/>
                  <w:highlight w:val="yellow"/>
                </w:rPr>
                <w:t xml:space="preserve"> setting out the timings (start and end dates and durations) of the various stages in the </w:t>
              </w:r>
              <w:r w:rsidRPr="00D605D4">
                <w:rPr>
                  <w:rFonts w:ascii="Arial" w:hAnsi="Arial" w:cs="Arial"/>
                  <w:b/>
                  <w:bCs/>
                  <w:color w:val="FF0000"/>
                  <w:szCs w:val="22"/>
                  <w:highlight w:val="yellow"/>
                </w:rPr>
                <w:t xml:space="preserve">Gated Application Window and Offer Run </w:t>
              </w:r>
              <w:r w:rsidRPr="00D605D4">
                <w:rPr>
                  <w:rFonts w:ascii="Arial" w:hAnsi="Arial" w:cs="Arial"/>
                  <w:color w:val="FF0000"/>
                  <w:szCs w:val="22"/>
                  <w:highlight w:val="yellow"/>
                </w:rPr>
                <w:t xml:space="preserve">as published by </w:t>
              </w:r>
              <w:r w:rsidRPr="00D605D4">
                <w:rPr>
                  <w:rFonts w:ascii="Arial" w:hAnsi="Arial" w:cs="Arial"/>
                  <w:b/>
                  <w:bCs/>
                  <w:color w:val="FF0000"/>
                  <w:szCs w:val="22"/>
                  <w:highlight w:val="yellow"/>
                </w:rPr>
                <w:t xml:space="preserve">The Company </w:t>
              </w:r>
              <w:r w:rsidRPr="00D605D4">
                <w:rPr>
                  <w:rFonts w:ascii="Arial" w:hAnsi="Arial" w:cs="Arial"/>
                  <w:color w:val="FF0000"/>
                  <w:szCs w:val="22"/>
                  <w:highlight w:val="yellow"/>
                </w:rPr>
                <w:t>on the</w:t>
              </w:r>
              <w:r w:rsidRPr="00D605D4">
                <w:rPr>
                  <w:rFonts w:ascii="Arial" w:hAnsi="Arial" w:cs="Arial"/>
                  <w:b/>
                  <w:bCs/>
                  <w:color w:val="FF0000"/>
                  <w:szCs w:val="22"/>
                  <w:highlight w:val="yellow"/>
                </w:rPr>
                <w:t xml:space="preserve"> Website</w:t>
              </w:r>
              <w:r w:rsidRPr="00D605D4">
                <w:rPr>
                  <w:rFonts w:ascii="Arial" w:hAnsi="Arial" w:cs="Arial"/>
                  <w:color w:val="FF0000"/>
                  <w:szCs w:val="22"/>
                  <w:highlight w:val="yellow"/>
                </w:rPr>
                <w:t>. In each</w:t>
              </w:r>
              <w:r w:rsidRPr="00D605D4">
                <w:rPr>
                  <w:rFonts w:ascii="Arial" w:hAnsi="Arial" w:cs="Arial"/>
                  <w:b/>
                  <w:bCs/>
                  <w:color w:val="FF0000"/>
                  <w:szCs w:val="22"/>
                  <w:highlight w:val="yellow"/>
                </w:rPr>
                <w:t xml:space="preserve"> Gated Application Window and Offer Run</w:t>
              </w:r>
              <w:r w:rsidRPr="00D605D4">
                <w:rPr>
                  <w:rFonts w:ascii="Arial" w:hAnsi="Arial" w:cs="Arial"/>
                  <w:color w:val="FF0000"/>
                  <w:szCs w:val="22"/>
                  <w:highlight w:val="yellow"/>
                </w:rPr>
                <w:t>, the</w:t>
              </w:r>
              <w:r w:rsidRPr="00D605D4">
                <w:rPr>
                  <w:rFonts w:ascii="Arial" w:hAnsi="Arial" w:cs="Arial"/>
                  <w:b/>
                  <w:bCs/>
                  <w:color w:val="FF0000"/>
                  <w:szCs w:val="22"/>
                  <w:highlight w:val="yellow"/>
                </w:rPr>
                <w:t xml:space="preserve"> Gated Application Window </w:t>
              </w:r>
              <w:r w:rsidRPr="00D605D4">
                <w:rPr>
                  <w:rFonts w:ascii="Arial" w:hAnsi="Arial" w:cs="Arial"/>
                  <w:color w:val="FF0000"/>
                  <w:szCs w:val="22"/>
                  <w:highlight w:val="yellow"/>
                </w:rPr>
                <w:t xml:space="preserve">shall open no earlier than 4 weeks after the publication of the timetable (and in the case of the </w:t>
              </w:r>
              <w:r w:rsidRPr="00D605D4">
                <w:rPr>
                  <w:rFonts w:ascii="Arial" w:hAnsi="Arial" w:cs="Arial"/>
                  <w:b/>
                  <w:bCs/>
                  <w:color w:val="FF0000"/>
                  <w:szCs w:val="22"/>
                  <w:highlight w:val="yellow"/>
                </w:rPr>
                <w:t>First Gated Application Window and Offer Run</w:t>
              </w:r>
              <w:r w:rsidRPr="00D605D4">
                <w:rPr>
                  <w:rFonts w:ascii="Arial" w:hAnsi="Arial" w:cs="Arial"/>
                  <w:color w:val="FF0000"/>
                  <w:szCs w:val="22"/>
                  <w:highlight w:val="yellow"/>
                </w:rPr>
                <w:t xml:space="preserve">, with publication being no earlier than 4 weeks after the </w:t>
              </w:r>
              <w:r w:rsidRPr="00D605D4">
                <w:rPr>
                  <w:rFonts w:ascii="Arial" w:hAnsi="Arial" w:cs="Arial"/>
                  <w:b/>
                  <w:bCs/>
                  <w:color w:val="FF0000"/>
                  <w:szCs w:val="22"/>
                  <w:highlight w:val="yellow"/>
                </w:rPr>
                <w:t>CMP434 Implementation Date</w:t>
              </w:r>
              <w:r w:rsidRPr="00D605D4">
                <w:rPr>
                  <w:rFonts w:ascii="Arial" w:hAnsi="Arial" w:cs="Arial"/>
                  <w:color w:val="FF0000"/>
                  <w:szCs w:val="22"/>
                  <w:highlight w:val="yellow"/>
                </w:rPr>
                <w:t>) and shall be of a duration not less than 4 weeks;</w:t>
              </w:r>
            </w:ins>
          </w:p>
        </w:tc>
      </w:tr>
      <w:tr w:rsidR="00103B64" w14:paraId="0A4946CF" w14:textId="77777777" w:rsidTr="002118B0">
        <w:trPr>
          <w:trHeight w:val="300"/>
        </w:trPr>
        <w:tc>
          <w:tcPr>
            <w:tcW w:w="2695" w:type="dxa"/>
            <w:tcBorders>
              <w:top w:val="nil"/>
              <w:left w:val="nil"/>
              <w:bottom w:val="nil"/>
              <w:right w:val="nil"/>
            </w:tcBorders>
          </w:tcPr>
          <w:p w14:paraId="73E97C39" w14:textId="77777777" w:rsidR="00103B64" w:rsidRDefault="00103B64" w:rsidP="00103B64">
            <w:pPr>
              <w:pStyle w:val="BodyText"/>
              <w:spacing w:before="120" w:after="120"/>
              <w:rPr>
                <w:rFonts w:ascii="Arial" w:hAnsi="Arial" w:cs="Arial"/>
                <w:b/>
                <w:bCs/>
              </w:rPr>
            </w:pPr>
            <w:r>
              <w:rPr>
                <w:rFonts w:ascii="Arial" w:hAnsi="Arial" w:cs="Arial"/>
                <w:b/>
                <w:bCs/>
              </w:rPr>
              <w:t>"Generating Plant"</w:t>
            </w:r>
          </w:p>
        </w:tc>
        <w:tc>
          <w:tcPr>
            <w:tcW w:w="6662" w:type="dxa"/>
            <w:tcBorders>
              <w:top w:val="nil"/>
              <w:left w:val="nil"/>
              <w:bottom w:val="nil"/>
              <w:right w:val="nil"/>
            </w:tcBorders>
          </w:tcPr>
          <w:p w14:paraId="5F4F8FB7" w14:textId="77777777" w:rsidR="00103B64" w:rsidRDefault="00103B64" w:rsidP="00103B64">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103B64" w14:paraId="26A1CEB4" w14:textId="77777777" w:rsidTr="002118B0">
        <w:trPr>
          <w:trHeight w:val="300"/>
        </w:trPr>
        <w:tc>
          <w:tcPr>
            <w:tcW w:w="2695" w:type="dxa"/>
            <w:tcBorders>
              <w:top w:val="nil"/>
              <w:left w:val="nil"/>
              <w:bottom w:val="nil"/>
              <w:right w:val="nil"/>
            </w:tcBorders>
          </w:tcPr>
          <w:p w14:paraId="382E392F" w14:textId="77777777" w:rsidR="00103B64" w:rsidRDefault="00103B64" w:rsidP="00103B64">
            <w:pPr>
              <w:pStyle w:val="BodyText"/>
              <w:spacing w:before="120" w:after="120"/>
              <w:rPr>
                <w:rFonts w:ascii="Arial" w:hAnsi="Arial" w:cs="Arial"/>
                <w:b/>
                <w:bCs/>
              </w:rPr>
            </w:pPr>
            <w:r>
              <w:rPr>
                <w:rFonts w:ascii="Arial" w:hAnsi="Arial" w:cs="Arial"/>
                <w:b/>
                <w:bCs/>
              </w:rPr>
              <w:t>"Generating Unit"</w:t>
            </w:r>
          </w:p>
        </w:tc>
        <w:tc>
          <w:tcPr>
            <w:tcW w:w="6662" w:type="dxa"/>
            <w:tcBorders>
              <w:top w:val="nil"/>
              <w:left w:val="nil"/>
              <w:bottom w:val="nil"/>
              <w:right w:val="nil"/>
            </w:tcBorders>
          </w:tcPr>
          <w:p w14:paraId="60548C93" w14:textId="77777777" w:rsidR="00103B64" w:rsidRDefault="00103B64" w:rsidP="00103B64">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103B64" w14:paraId="55BD5D0E" w14:textId="77777777" w:rsidTr="002118B0">
        <w:trPr>
          <w:trHeight w:val="300"/>
        </w:trPr>
        <w:tc>
          <w:tcPr>
            <w:tcW w:w="2695" w:type="dxa"/>
            <w:tcBorders>
              <w:top w:val="nil"/>
            </w:tcBorders>
          </w:tcPr>
          <w:p w14:paraId="28838710" w14:textId="77777777" w:rsidR="00103B64" w:rsidRDefault="00103B64" w:rsidP="00103B64">
            <w:pPr>
              <w:pStyle w:val="BodyText"/>
              <w:spacing w:before="120" w:after="120"/>
              <w:rPr>
                <w:rFonts w:ascii="Arial" w:hAnsi="Arial" w:cs="Arial"/>
                <w:b/>
                <w:bCs/>
              </w:rPr>
            </w:pPr>
            <w:r>
              <w:rPr>
                <w:rFonts w:ascii="Arial" w:hAnsi="Arial" w:cs="Arial"/>
                <w:b/>
                <w:bCs/>
              </w:rPr>
              <w:t>"Generation Capacity"</w:t>
            </w:r>
          </w:p>
        </w:tc>
        <w:tc>
          <w:tcPr>
            <w:tcW w:w="6662" w:type="dxa"/>
            <w:tcBorders>
              <w:top w:val="nil"/>
            </w:tcBorders>
          </w:tcPr>
          <w:p w14:paraId="58E14914" w14:textId="77777777" w:rsidR="00103B64" w:rsidRDefault="00103B64" w:rsidP="00103B64">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103B64" w14:paraId="1A79C74B" w14:textId="77777777" w:rsidTr="003A67C0">
        <w:trPr>
          <w:trHeight w:val="300"/>
        </w:trPr>
        <w:tc>
          <w:tcPr>
            <w:tcW w:w="2695" w:type="dxa"/>
          </w:tcPr>
          <w:p w14:paraId="5CA7C54A" w14:textId="77777777" w:rsidR="00103B64" w:rsidRDefault="00103B64" w:rsidP="00103B64">
            <w:pPr>
              <w:pStyle w:val="BodyText"/>
              <w:spacing w:before="120" w:after="120"/>
              <w:rPr>
                <w:rFonts w:ascii="Arial" w:hAnsi="Arial" w:cs="Arial"/>
                <w:b/>
                <w:bCs/>
              </w:rPr>
            </w:pPr>
            <w:r>
              <w:rPr>
                <w:rFonts w:ascii="Arial" w:hAnsi="Arial" w:cs="Arial"/>
                <w:b/>
                <w:bCs/>
              </w:rPr>
              <w:t>"Generation Licence"</w:t>
            </w:r>
          </w:p>
        </w:tc>
        <w:tc>
          <w:tcPr>
            <w:tcW w:w="6662" w:type="dxa"/>
          </w:tcPr>
          <w:p w14:paraId="2B48949B" w14:textId="77777777" w:rsidR="00103B64" w:rsidRDefault="00103B64" w:rsidP="00103B64">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103B64" w14:paraId="14ABA6B9" w14:textId="77777777" w:rsidTr="003A67C0">
        <w:trPr>
          <w:trHeight w:val="300"/>
        </w:trPr>
        <w:tc>
          <w:tcPr>
            <w:tcW w:w="2695" w:type="dxa"/>
          </w:tcPr>
          <w:p w14:paraId="4CDF3893" w14:textId="77777777" w:rsidR="00103B64" w:rsidRPr="00D025A5" w:rsidRDefault="00103B64" w:rsidP="00103B64">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662" w:type="dxa"/>
          </w:tcPr>
          <w:p w14:paraId="2A8A3F50" w14:textId="77777777" w:rsidR="00103B64" w:rsidRPr="00D025A5" w:rsidRDefault="00103B64" w:rsidP="00103B64">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103B64" w14:paraId="4BE6B843" w14:textId="77777777" w:rsidTr="003A67C0">
        <w:trPr>
          <w:trHeight w:val="300"/>
        </w:trPr>
        <w:tc>
          <w:tcPr>
            <w:tcW w:w="2695" w:type="dxa"/>
          </w:tcPr>
          <w:p w14:paraId="1827C5B3" w14:textId="77777777" w:rsidR="00103B64" w:rsidRDefault="00103B64" w:rsidP="00103B64">
            <w:pPr>
              <w:pStyle w:val="BodyText"/>
              <w:spacing w:before="120" w:after="120"/>
              <w:rPr>
                <w:rFonts w:ascii="Arial" w:hAnsi="Arial" w:cs="Arial"/>
                <w:b/>
                <w:bCs/>
              </w:rPr>
            </w:pPr>
            <w:r>
              <w:rPr>
                <w:rFonts w:ascii="Arial" w:hAnsi="Arial" w:cs="Arial"/>
                <w:b/>
                <w:bCs/>
              </w:rPr>
              <w:t>"Generation Reconciliation Statement"</w:t>
            </w:r>
          </w:p>
        </w:tc>
        <w:tc>
          <w:tcPr>
            <w:tcW w:w="6662" w:type="dxa"/>
          </w:tcPr>
          <w:p w14:paraId="4FDBA6D3" w14:textId="58A66E95" w:rsidR="00103B64" w:rsidRPr="00190FFA" w:rsidRDefault="00103B64" w:rsidP="00103B6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103B64" w:rsidRDefault="00103B64" w:rsidP="00103B64">
            <w:pPr>
              <w:pStyle w:val="BodyText"/>
              <w:spacing w:before="120" w:after="120"/>
              <w:jc w:val="both"/>
              <w:rPr>
                <w:rFonts w:ascii="Arial" w:hAnsi="Arial" w:cs="Arial"/>
                <w:b/>
                <w:i/>
              </w:rPr>
            </w:pPr>
          </w:p>
        </w:tc>
      </w:tr>
      <w:tr w:rsidR="00103B64" w14:paraId="7E4F08DB" w14:textId="77777777" w:rsidTr="003A67C0">
        <w:trPr>
          <w:trHeight w:val="300"/>
        </w:trPr>
        <w:tc>
          <w:tcPr>
            <w:tcW w:w="2695" w:type="dxa"/>
          </w:tcPr>
          <w:p w14:paraId="6D37CA0A" w14:textId="77777777" w:rsidR="00103B64" w:rsidRDefault="00103B64" w:rsidP="00103B64">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103B64" w:rsidRDefault="00103B64" w:rsidP="00103B64">
            <w:pPr>
              <w:pStyle w:val="BodyText"/>
              <w:spacing w:before="120" w:after="120"/>
              <w:rPr>
                <w:rFonts w:ascii="Arial" w:hAnsi="Arial" w:cs="Arial"/>
                <w:b/>
                <w:bCs/>
              </w:rPr>
            </w:pPr>
          </w:p>
        </w:tc>
        <w:tc>
          <w:tcPr>
            <w:tcW w:w="6662" w:type="dxa"/>
          </w:tcPr>
          <w:p w14:paraId="39B9C8D7" w14:textId="77777777" w:rsidR="00103B64" w:rsidRPr="0034202B" w:rsidRDefault="00103B64" w:rsidP="00103B64">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103B64" w:rsidRPr="0034202B"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103B64" w:rsidRDefault="00103B64" w:rsidP="00103B6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103B64" w14:paraId="19EA3B83" w14:textId="77777777" w:rsidTr="003A67C0">
        <w:trPr>
          <w:trHeight w:val="300"/>
        </w:trPr>
        <w:tc>
          <w:tcPr>
            <w:tcW w:w="2695" w:type="dxa"/>
          </w:tcPr>
          <w:p w14:paraId="3913BE1C" w14:textId="77777777" w:rsidR="00103B64" w:rsidRDefault="00103B64" w:rsidP="00103B64">
            <w:pPr>
              <w:pStyle w:val="BodyText"/>
              <w:spacing w:before="120" w:after="120"/>
              <w:rPr>
                <w:rFonts w:ascii="Arial" w:hAnsi="Arial" w:cs="Arial"/>
                <w:b/>
                <w:bCs/>
              </w:rPr>
            </w:pPr>
            <w:r>
              <w:rPr>
                <w:rFonts w:ascii="Arial" w:hAnsi="Arial" w:cs="Arial"/>
                <w:b/>
                <w:bCs/>
              </w:rPr>
              <w:t>"Generator"</w:t>
            </w:r>
          </w:p>
        </w:tc>
        <w:tc>
          <w:tcPr>
            <w:tcW w:w="6662" w:type="dxa"/>
          </w:tcPr>
          <w:p w14:paraId="4570F816" w14:textId="77777777" w:rsidR="00103B64" w:rsidRDefault="00103B64" w:rsidP="00103B64">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103B64" w14:paraId="64602279" w14:textId="77777777" w:rsidTr="003A67C0">
        <w:trPr>
          <w:trHeight w:val="300"/>
        </w:trPr>
        <w:tc>
          <w:tcPr>
            <w:tcW w:w="2695" w:type="dxa"/>
          </w:tcPr>
          <w:p w14:paraId="49F9CA0F" w14:textId="77777777" w:rsidR="00103B64" w:rsidRPr="006E7788" w:rsidRDefault="00103B64" w:rsidP="00103B64">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662" w:type="dxa"/>
            <w:vAlign w:val="center"/>
          </w:tcPr>
          <w:p w14:paraId="0EC98781" w14:textId="77777777" w:rsidR="00103B64" w:rsidRPr="006E7788" w:rsidRDefault="00103B64" w:rsidP="00103B64">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103B64" w14:paraId="7A15DD41" w14:textId="77777777" w:rsidTr="003A67C0">
        <w:trPr>
          <w:trHeight w:val="300"/>
        </w:trPr>
        <w:tc>
          <w:tcPr>
            <w:tcW w:w="2695" w:type="dxa"/>
          </w:tcPr>
          <w:p w14:paraId="57176827" w14:textId="77777777" w:rsidR="00103B64" w:rsidRDefault="00103B64" w:rsidP="00103B64">
            <w:pPr>
              <w:pStyle w:val="BodyText"/>
              <w:spacing w:before="120" w:after="120"/>
              <w:rPr>
                <w:rFonts w:ascii="Arial" w:hAnsi="Arial" w:cs="Arial"/>
                <w:b/>
                <w:bCs/>
              </w:rPr>
            </w:pPr>
            <w:r>
              <w:rPr>
                <w:rFonts w:ascii="Arial" w:hAnsi="Arial" w:cs="Arial"/>
                <w:b/>
                <w:bCs/>
              </w:rPr>
              <w:t>"Genset"</w:t>
            </w:r>
          </w:p>
        </w:tc>
        <w:tc>
          <w:tcPr>
            <w:tcW w:w="6662" w:type="dxa"/>
          </w:tcPr>
          <w:p w14:paraId="3803851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07811AD1" w14:textId="77777777" w:rsidTr="003A67C0">
        <w:trPr>
          <w:trHeight w:val="300"/>
        </w:trPr>
        <w:tc>
          <w:tcPr>
            <w:tcW w:w="2695" w:type="dxa"/>
          </w:tcPr>
          <w:p w14:paraId="33D60A43" w14:textId="77777777" w:rsidR="00103B64" w:rsidRDefault="00103B64" w:rsidP="00103B64">
            <w:pPr>
              <w:pStyle w:val="BodyText"/>
              <w:spacing w:before="120" w:after="120"/>
              <w:rPr>
                <w:rFonts w:ascii="Arial" w:hAnsi="Arial" w:cs="Arial"/>
                <w:b/>
                <w:bCs/>
              </w:rPr>
            </w:pPr>
            <w:r>
              <w:rPr>
                <w:rFonts w:ascii="Arial" w:hAnsi="Arial" w:cs="Arial"/>
                <w:b/>
                <w:bCs/>
              </w:rPr>
              <w:t>“GIS Asset Outage</w:t>
            </w:r>
          </w:p>
        </w:tc>
        <w:tc>
          <w:tcPr>
            <w:tcW w:w="6662" w:type="dxa"/>
          </w:tcPr>
          <w:p w14:paraId="35548BB9" w14:textId="77777777" w:rsidR="00103B64" w:rsidRDefault="00103B64" w:rsidP="00103B64">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103B64" w14:paraId="43909DB5" w14:textId="77777777" w:rsidTr="003A67C0">
        <w:trPr>
          <w:trHeight w:val="300"/>
        </w:trPr>
        <w:tc>
          <w:tcPr>
            <w:tcW w:w="2695" w:type="dxa"/>
          </w:tcPr>
          <w:p w14:paraId="7EEE78E6" w14:textId="77777777" w:rsidR="00103B64" w:rsidRDefault="00103B64" w:rsidP="00103B64">
            <w:pPr>
              <w:pStyle w:val="BodyText"/>
              <w:spacing w:before="120" w:after="120"/>
              <w:rPr>
                <w:rFonts w:ascii="Arial" w:hAnsi="Arial" w:cs="Arial"/>
                <w:b/>
                <w:bCs/>
              </w:rPr>
            </w:pPr>
            <w:r>
              <w:rPr>
                <w:rFonts w:ascii="Arial" w:hAnsi="Arial" w:cs="Arial"/>
                <w:b/>
                <w:bCs/>
              </w:rPr>
              <w:t>"Good Industry Practice"</w:t>
            </w:r>
          </w:p>
        </w:tc>
        <w:tc>
          <w:tcPr>
            <w:tcW w:w="6662" w:type="dxa"/>
          </w:tcPr>
          <w:p w14:paraId="1DA0F981" w14:textId="77777777" w:rsidR="00103B64" w:rsidRDefault="00103B64" w:rsidP="00103B64">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103B64" w14:paraId="7D67FDE4" w14:textId="77777777" w:rsidTr="003A67C0">
        <w:trPr>
          <w:trHeight w:val="300"/>
        </w:trPr>
        <w:tc>
          <w:tcPr>
            <w:tcW w:w="2695" w:type="dxa"/>
          </w:tcPr>
          <w:p w14:paraId="1DFF0C69" w14:textId="77777777" w:rsidR="00103B64" w:rsidRDefault="00103B64" w:rsidP="00103B64">
            <w:pPr>
              <w:pStyle w:val="BodyText"/>
              <w:spacing w:before="120" w:after="120"/>
              <w:rPr>
                <w:rFonts w:ascii="Arial" w:hAnsi="Arial" w:cs="Arial"/>
                <w:b/>
                <w:bCs/>
              </w:rPr>
            </w:pPr>
            <w:r>
              <w:rPr>
                <w:rFonts w:ascii="Arial" w:hAnsi="Arial" w:cs="Arial"/>
                <w:b/>
                <w:bCs/>
              </w:rPr>
              <w:t>"Great Britain"</w:t>
            </w:r>
          </w:p>
        </w:tc>
        <w:tc>
          <w:tcPr>
            <w:tcW w:w="6662" w:type="dxa"/>
          </w:tcPr>
          <w:p w14:paraId="5C8BE1F3" w14:textId="77777777" w:rsidR="00103B64" w:rsidRDefault="00103B64" w:rsidP="00103B64">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103B64" w14:paraId="50001856" w14:textId="77777777" w:rsidTr="003A67C0">
        <w:trPr>
          <w:trHeight w:val="300"/>
        </w:trPr>
        <w:tc>
          <w:tcPr>
            <w:tcW w:w="2695" w:type="dxa"/>
          </w:tcPr>
          <w:p w14:paraId="19841322" w14:textId="77777777" w:rsidR="00103B64" w:rsidRDefault="00103B64" w:rsidP="00103B64">
            <w:pPr>
              <w:pStyle w:val="BodyText"/>
              <w:spacing w:before="120" w:after="120"/>
              <w:rPr>
                <w:rFonts w:ascii="Arial" w:hAnsi="Arial" w:cs="Arial"/>
                <w:b/>
                <w:bCs/>
              </w:rPr>
            </w:pPr>
            <w:r>
              <w:rPr>
                <w:rFonts w:ascii="Arial" w:hAnsi="Arial" w:cs="Arial"/>
                <w:b/>
                <w:bCs/>
              </w:rPr>
              <w:t>"Grid Code"</w:t>
            </w:r>
          </w:p>
        </w:tc>
        <w:tc>
          <w:tcPr>
            <w:tcW w:w="6662" w:type="dxa"/>
          </w:tcPr>
          <w:p w14:paraId="7ADECA34" w14:textId="433EEC36" w:rsidR="00103B64" w:rsidRDefault="00103B64" w:rsidP="00103B64">
            <w:pPr>
              <w:pStyle w:val="BodyText"/>
              <w:spacing w:before="120" w:after="120"/>
              <w:jc w:val="both"/>
              <w:rPr>
                <w:rFonts w:ascii="Arial" w:hAnsi="Arial" w:cs="Arial"/>
              </w:rPr>
            </w:pPr>
            <w:r w:rsidRPr="5659255A">
              <w:rPr>
                <w:rFonts w:ascii="Arial" w:hAnsi="Arial" w:cs="Arial"/>
              </w:rPr>
              <w:t xml:space="preserve">the </w:t>
            </w:r>
            <w:r w:rsidRPr="5659255A">
              <w:rPr>
                <w:rFonts w:ascii="Arial" w:hAnsi="Arial" w:cs="Arial"/>
                <w:b/>
                <w:bCs/>
              </w:rPr>
              <w:t>Grid Code</w:t>
            </w:r>
            <w:r w:rsidRPr="5659255A">
              <w:rPr>
                <w:rFonts w:ascii="Arial" w:hAnsi="Arial" w:cs="Arial"/>
              </w:rPr>
              <w:t xml:space="preserve"> drawn up pursuant to the </w:t>
            </w:r>
            <w:r w:rsidRPr="5659255A">
              <w:rPr>
                <w:rFonts w:ascii="Arial" w:hAnsi="Arial" w:cs="Arial"/>
                <w:b/>
                <w:bCs/>
              </w:rPr>
              <w:t>ESO Licence</w:t>
            </w:r>
            <w:r w:rsidRPr="5659255A">
              <w:rPr>
                <w:rFonts w:ascii="Arial" w:hAnsi="Arial" w:cs="Arial"/>
              </w:rPr>
              <w:t>, as from time to time revised ;</w:t>
            </w:r>
          </w:p>
        </w:tc>
      </w:tr>
      <w:tr w:rsidR="00103B64" w14:paraId="1F2AE8B0" w14:textId="77777777" w:rsidTr="003A67C0">
        <w:trPr>
          <w:trHeight w:val="300"/>
        </w:trPr>
        <w:tc>
          <w:tcPr>
            <w:tcW w:w="2695" w:type="dxa"/>
          </w:tcPr>
          <w:p w14:paraId="2EB2875D" w14:textId="77777777" w:rsidR="00103B64" w:rsidRDefault="00103B64" w:rsidP="00103B64">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662" w:type="dxa"/>
          </w:tcPr>
          <w:p w14:paraId="11FFD8C0" w14:textId="77777777" w:rsidR="00103B64" w:rsidRDefault="00103B64" w:rsidP="00103B64">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103B64" w14:paraId="114B8A9F" w14:textId="77777777" w:rsidTr="003A67C0">
        <w:trPr>
          <w:trHeight w:val="300"/>
        </w:trPr>
        <w:tc>
          <w:tcPr>
            <w:tcW w:w="2695" w:type="dxa"/>
          </w:tcPr>
          <w:p w14:paraId="4C2D5E7C" w14:textId="77777777" w:rsidR="00103B64" w:rsidRDefault="00103B64" w:rsidP="00103B64">
            <w:pPr>
              <w:pStyle w:val="BodyText"/>
              <w:spacing w:before="120" w:after="120"/>
              <w:rPr>
                <w:rFonts w:ascii="Arial" w:hAnsi="Arial" w:cs="Arial"/>
                <w:b/>
                <w:bCs/>
              </w:rPr>
            </w:pPr>
            <w:r>
              <w:rPr>
                <w:rFonts w:ascii="Arial" w:hAnsi="Arial" w:cs="Arial"/>
                <w:b/>
                <w:bCs/>
              </w:rPr>
              <w:t>"Gross Asset Value"</w:t>
            </w:r>
          </w:p>
        </w:tc>
        <w:tc>
          <w:tcPr>
            <w:tcW w:w="6662" w:type="dxa"/>
          </w:tcPr>
          <w:p w14:paraId="038E9DE2" w14:textId="77777777" w:rsidR="00103B64" w:rsidRDefault="00103B64" w:rsidP="00103B64">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103B64" w14:paraId="22EBDBEF" w14:textId="77777777" w:rsidTr="003A67C0">
        <w:trPr>
          <w:trHeight w:val="300"/>
        </w:trPr>
        <w:tc>
          <w:tcPr>
            <w:tcW w:w="2695" w:type="dxa"/>
          </w:tcPr>
          <w:p w14:paraId="1A11ACFD" w14:textId="77777777" w:rsidR="00103B64" w:rsidRDefault="00103B64" w:rsidP="00103B64">
            <w:pPr>
              <w:rPr>
                <w:rFonts w:ascii="Arial" w:hAnsi="Arial" w:cs="Arial"/>
                <w:b/>
                <w:bCs/>
              </w:rPr>
            </w:pPr>
            <w:r>
              <w:rPr>
                <w:rFonts w:ascii="Arial" w:hAnsi="Arial" w:cs="Arial"/>
                <w:b/>
                <w:bCs/>
              </w:rPr>
              <w:t>"Group"</w:t>
            </w:r>
          </w:p>
        </w:tc>
        <w:tc>
          <w:tcPr>
            <w:tcW w:w="6662" w:type="dxa"/>
          </w:tcPr>
          <w:p w14:paraId="3326145E" w14:textId="77777777" w:rsidR="00103B64" w:rsidRDefault="00103B64" w:rsidP="00103B64">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103B64" w:rsidRDefault="00103B64" w:rsidP="00103B64">
            <w:pPr>
              <w:rPr>
                <w:rFonts w:ascii="Arial" w:hAnsi="Arial" w:cs="Arial"/>
                <w:i/>
              </w:rPr>
            </w:pPr>
          </w:p>
        </w:tc>
      </w:tr>
      <w:tr w:rsidR="00103B64" w14:paraId="23CCA6ED" w14:textId="77777777" w:rsidTr="003A67C0">
        <w:trPr>
          <w:trHeight w:val="300"/>
        </w:trPr>
        <w:tc>
          <w:tcPr>
            <w:tcW w:w="2695" w:type="dxa"/>
          </w:tcPr>
          <w:p w14:paraId="4D6114F3" w14:textId="77777777" w:rsidR="00103B64" w:rsidRDefault="00103B64" w:rsidP="00103B64">
            <w:pPr>
              <w:pStyle w:val="BodyText"/>
              <w:spacing w:line="240" w:lineRule="atLeast"/>
              <w:rPr>
                <w:rFonts w:ascii="Arial" w:hAnsi="Arial" w:cs="Arial"/>
                <w:b/>
                <w:bCs/>
              </w:rPr>
            </w:pPr>
            <w:r>
              <w:rPr>
                <w:rFonts w:ascii="Arial" w:hAnsi="Arial" w:cs="Arial"/>
                <w:b/>
                <w:bCs/>
              </w:rPr>
              <w:t>“GSP Group”</w:t>
            </w:r>
          </w:p>
        </w:tc>
        <w:tc>
          <w:tcPr>
            <w:tcW w:w="6662" w:type="dxa"/>
          </w:tcPr>
          <w:p w14:paraId="206D7FCD" w14:textId="77777777" w:rsidR="00103B64" w:rsidRDefault="00103B64" w:rsidP="00103B64">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103B64" w14:paraId="2E871F4F" w14:textId="77777777" w:rsidTr="003A67C0">
        <w:trPr>
          <w:trHeight w:val="300"/>
        </w:trPr>
        <w:tc>
          <w:tcPr>
            <w:tcW w:w="2695" w:type="dxa"/>
          </w:tcPr>
          <w:p w14:paraId="7D2CA890" w14:textId="1236553B" w:rsidR="00103B64" w:rsidRDefault="00103B64" w:rsidP="00103B64">
            <w:pPr>
              <w:pStyle w:val="BodyText"/>
              <w:spacing w:line="240" w:lineRule="atLeast"/>
              <w:rPr>
                <w:rFonts w:ascii="Arial" w:hAnsi="Arial" w:cs="Arial"/>
                <w:b/>
                <w:bCs/>
                <w:color w:val="000000"/>
                <w:w w:val="0"/>
              </w:rPr>
            </w:pPr>
            <w:bookmarkStart w:id="413" w:name="_DV_C133"/>
            <w:r>
              <w:rPr>
                <w:rFonts w:ascii="Arial" w:hAnsi="Arial" w:cs="Arial"/>
                <w:b/>
                <w:bCs/>
              </w:rPr>
              <w:t>"HH Base Percentage"</w:t>
            </w:r>
            <w:bookmarkEnd w:id="413"/>
          </w:p>
        </w:tc>
        <w:tc>
          <w:tcPr>
            <w:tcW w:w="6662" w:type="dxa"/>
          </w:tcPr>
          <w:p w14:paraId="354B8DAE" w14:textId="77777777" w:rsidR="00103B64" w:rsidRDefault="00103B64" w:rsidP="00103B64">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414" w:name="_BPDCI_55"/>
            <w:r w:rsidRPr="00BD656E">
              <w:rPr>
                <w:rFonts w:ascii="Arial" w:hAnsi="Arial" w:cs="Arial"/>
              </w:rPr>
              <w:t xml:space="preserve">Section 3, </w:t>
            </w:r>
            <w:bookmarkEnd w:id="414"/>
            <w:r w:rsidRPr="00BD656E">
              <w:rPr>
                <w:rFonts w:ascii="Arial" w:hAnsi="Arial" w:cs="Arial"/>
              </w:rPr>
              <w:t>Appendix 2</w:t>
            </w:r>
            <w:bookmarkStart w:id="415" w:name="_BPDCD_56"/>
            <w:r w:rsidRPr="00BD656E">
              <w:rPr>
                <w:rFonts w:ascii="Arial" w:hAnsi="Arial" w:cs="Arial"/>
              </w:rPr>
              <w:t>;</w:t>
            </w:r>
            <w:bookmarkEnd w:id="415"/>
          </w:p>
        </w:tc>
      </w:tr>
      <w:tr w:rsidR="00103B64" w14:paraId="246DEF9B" w14:textId="77777777" w:rsidTr="003A67C0">
        <w:trPr>
          <w:trHeight w:val="300"/>
        </w:trPr>
        <w:tc>
          <w:tcPr>
            <w:tcW w:w="2695" w:type="dxa"/>
          </w:tcPr>
          <w:p w14:paraId="10C8DE09" w14:textId="77777777" w:rsidR="00103B64" w:rsidRDefault="00103B64" w:rsidP="00103B64">
            <w:pPr>
              <w:pStyle w:val="BodyText"/>
              <w:rPr>
                <w:rFonts w:ascii="Arial" w:hAnsi="Arial" w:cs="Arial"/>
                <w:b/>
                <w:bCs/>
              </w:rPr>
            </w:pPr>
            <w:r>
              <w:rPr>
                <w:rFonts w:ascii="Arial" w:hAnsi="Arial" w:cs="Arial"/>
                <w:b/>
                <w:bCs/>
              </w:rPr>
              <w:t>"HH Base Value at Risk"</w:t>
            </w:r>
          </w:p>
        </w:tc>
        <w:tc>
          <w:tcPr>
            <w:tcW w:w="6662" w:type="dxa"/>
          </w:tcPr>
          <w:p w14:paraId="04FACBED" w14:textId="77777777" w:rsidR="00103B64" w:rsidRDefault="00103B64" w:rsidP="00103B64">
            <w:pPr>
              <w:pStyle w:val="BodyText"/>
              <w:jc w:val="both"/>
              <w:rPr>
                <w:rFonts w:ascii="Arial" w:hAnsi="Arial" w:cs="Arial"/>
              </w:rPr>
            </w:pPr>
            <w:r>
              <w:rPr>
                <w:rFonts w:ascii="Arial" w:hAnsi="Arial" w:cs="Arial"/>
              </w:rPr>
              <w:t>the sum as calculated in accordance with Paragraph 3.22.3</w:t>
            </w:r>
            <w:bookmarkStart w:id="416" w:name="_BPDCD_57"/>
            <w:r w:rsidRPr="00BD656E">
              <w:rPr>
                <w:rFonts w:ascii="Arial" w:hAnsi="Arial" w:cs="Arial"/>
              </w:rPr>
              <w:t xml:space="preserve">; </w:t>
            </w:r>
            <w:bookmarkEnd w:id="416"/>
          </w:p>
        </w:tc>
      </w:tr>
      <w:tr w:rsidR="00103B64" w14:paraId="6165C19D" w14:textId="77777777" w:rsidTr="003A67C0">
        <w:trPr>
          <w:trHeight w:val="300"/>
        </w:trPr>
        <w:tc>
          <w:tcPr>
            <w:tcW w:w="2695" w:type="dxa"/>
          </w:tcPr>
          <w:p w14:paraId="288DE31A" w14:textId="77777777" w:rsidR="00103B64" w:rsidRDefault="00103B64" w:rsidP="00103B64">
            <w:pPr>
              <w:pStyle w:val="BodyText"/>
              <w:rPr>
                <w:rFonts w:ascii="Arial" w:hAnsi="Arial" w:cs="Arial"/>
                <w:b/>
                <w:bCs/>
              </w:rPr>
            </w:pPr>
            <w:r>
              <w:rPr>
                <w:rFonts w:ascii="Arial" w:hAnsi="Arial" w:cs="Arial"/>
                <w:b/>
                <w:bCs/>
              </w:rPr>
              <w:t>"HH Charges"</w:t>
            </w:r>
          </w:p>
        </w:tc>
        <w:tc>
          <w:tcPr>
            <w:tcW w:w="6662" w:type="dxa"/>
          </w:tcPr>
          <w:p w14:paraId="664E3575" w14:textId="77777777" w:rsidR="00103B64" w:rsidRDefault="00103B64" w:rsidP="00103B64">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417" w:name="_BPDCD_58"/>
            <w:r w:rsidRPr="00BD656E">
              <w:rPr>
                <w:rFonts w:ascii="Arial Bold" w:hAnsi="Arial Bold" w:cs="Arial"/>
                <w:b/>
              </w:rPr>
              <w:t>;</w:t>
            </w:r>
            <w:bookmarkEnd w:id="417"/>
          </w:p>
        </w:tc>
      </w:tr>
      <w:tr w:rsidR="00103B64" w14:paraId="1ABCBE3D" w14:textId="77777777" w:rsidTr="003A67C0">
        <w:trPr>
          <w:trHeight w:val="300"/>
        </w:trPr>
        <w:tc>
          <w:tcPr>
            <w:tcW w:w="2695" w:type="dxa"/>
          </w:tcPr>
          <w:p w14:paraId="17C18465" w14:textId="77777777" w:rsidR="00103B64" w:rsidRDefault="00103B64" w:rsidP="00103B64">
            <w:pPr>
              <w:pStyle w:val="BodyText"/>
              <w:rPr>
                <w:rFonts w:ascii="Arial" w:hAnsi="Arial" w:cs="Arial"/>
                <w:b/>
                <w:bCs/>
              </w:rPr>
            </w:pPr>
            <w:r>
              <w:rPr>
                <w:rFonts w:ascii="Arial" w:hAnsi="Arial" w:cs="Arial"/>
                <w:b/>
                <w:bCs/>
                <w:color w:val="000000"/>
              </w:rPr>
              <w:t>"HH Forecasting Performance Related VAR "</w:t>
            </w:r>
          </w:p>
        </w:tc>
        <w:tc>
          <w:tcPr>
            <w:tcW w:w="6662" w:type="dxa"/>
          </w:tcPr>
          <w:p w14:paraId="7600E0CB" w14:textId="77777777" w:rsidR="00103B64" w:rsidRPr="00CC2624" w:rsidRDefault="00103B64" w:rsidP="00103B64">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103B64" w14:paraId="7CEEBA3D" w14:textId="77777777" w:rsidTr="003A67C0">
        <w:trPr>
          <w:trHeight w:val="300"/>
        </w:trPr>
        <w:tc>
          <w:tcPr>
            <w:tcW w:w="2695" w:type="dxa"/>
          </w:tcPr>
          <w:p w14:paraId="55DAF29D" w14:textId="77777777" w:rsidR="00103B64" w:rsidRDefault="00103B64" w:rsidP="00103B64">
            <w:pPr>
              <w:pStyle w:val="BodyText"/>
              <w:rPr>
                <w:rFonts w:ascii="Arial" w:hAnsi="Arial" w:cs="Arial"/>
                <w:b/>
                <w:bCs/>
                <w:color w:val="000000"/>
              </w:rPr>
            </w:pPr>
            <w:r>
              <w:rPr>
                <w:rFonts w:ascii="Arial" w:hAnsi="Arial" w:cs="Arial"/>
                <w:b/>
                <w:bCs/>
              </w:rPr>
              <w:t>"High Frequency Response"</w:t>
            </w:r>
          </w:p>
        </w:tc>
        <w:tc>
          <w:tcPr>
            <w:tcW w:w="6662" w:type="dxa"/>
          </w:tcPr>
          <w:p w14:paraId="4B9A63AD" w14:textId="77777777" w:rsidR="00103B64" w:rsidRDefault="00103B64" w:rsidP="00103B64">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03B64" w14:paraId="4B6206C9" w14:textId="77777777" w:rsidTr="003A67C0">
        <w:trPr>
          <w:trHeight w:val="300"/>
        </w:trPr>
        <w:tc>
          <w:tcPr>
            <w:tcW w:w="2695" w:type="dxa"/>
          </w:tcPr>
          <w:p w14:paraId="277DE9CB" w14:textId="77777777" w:rsidR="00103B64" w:rsidRDefault="00103B64" w:rsidP="00103B64">
            <w:pPr>
              <w:pStyle w:val="BodyText"/>
              <w:rPr>
                <w:rFonts w:ascii="Arial" w:hAnsi="Arial" w:cs="Arial"/>
                <w:b/>
                <w:bCs/>
              </w:rPr>
            </w:pPr>
            <w:r>
              <w:rPr>
                <w:rFonts w:ascii="Arial" w:hAnsi="Arial" w:cs="Arial"/>
                <w:b/>
                <w:bCs/>
              </w:rPr>
              <w:t>"High Voltage" or "HV"</w:t>
            </w:r>
          </w:p>
          <w:p w14:paraId="6D6BA08E" w14:textId="66C8269B" w:rsidR="00103B64" w:rsidRDefault="00103B64" w:rsidP="00103B64">
            <w:pPr>
              <w:rPr>
                <w:rFonts w:ascii="Arial" w:hAnsi="Arial" w:cs="Arial"/>
                <w:b/>
                <w:bCs/>
              </w:rPr>
            </w:pPr>
          </w:p>
        </w:tc>
        <w:tc>
          <w:tcPr>
            <w:tcW w:w="6662" w:type="dxa"/>
          </w:tcPr>
          <w:p w14:paraId="54FB6517" w14:textId="295D270C" w:rsidR="00103B64" w:rsidRPr="00865203" w:rsidRDefault="00103B64" w:rsidP="00103B64">
            <w:pPr>
              <w:pStyle w:val="BodyText"/>
              <w:jc w:val="both"/>
              <w:rPr>
                <w:rFonts w:ascii="Arial" w:hAnsi="Arial" w:cs="Arial"/>
              </w:rPr>
            </w:pPr>
            <w:r>
              <w:rPr>
                <w:rFonts w:ascii="Arial" w:hAnsi="Arial" w:cs="Arial"/>
              </w:rPr>
              <w:t>a voltage exceeding 650 volts;</w:t>
            </w:r>
          </w:p>
        </w:tc>
      </w:tr>
      <w:tr w:rsidR="00103B64" w14:paraId="0B445789" w14:textId="77777777" w:rsidTr="003A67C0">
        <w:trPr>
          <w:trHeight w:val="300"/>
        </w:trPr>
        <w:tc>
          <w:tcPr>
            <w:tcW w:w="2695" w:type="dxa"/>
          </w:tcPr>
          <w:p w14:paraId="0AAB2849" w14:textId="77777777" w:rsidR="00103B64" w:rsidRDefault="00103B64" w:rsidP="00103B64">
            <w:pPr>
              <w:pStyle w:val="BodyText"/>
              <w:rPr>
                <w:rFonts w:ascii="Arial" w:hAnsi="Arial" w:cs="Arial"/>
                <w:b/>
                <w:bCs/>
              </w:rPr>
            </w:pPr>
            <w:r>
              <w:rPr>
                <w:rFonts w:ascii="Arial" w:hAnsi="Arial" w:cs="Arial"/>
                <w:b/>
                <w:bCs/>
              </w:rPr>
              <w:t>"Holding Payment"</w:t>
            </w:r>
          </w:p>
        </w:tc>
        <w:tc>
          <w:tcPr>
            <w:tcW w:w="6662" w:type="dxa"/>
          </w:tcPr>
          <w:p w14:paraId="63353522" w14:textId="77777777" w:rsidR="00103B64" w:rsidRDefault="00103B64" w:rsidP="00103B64">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103B64" w14:paraId="137775E7" w14:textId="77777777" w:rsidTr="003A67C0">
        <w:trPr>
          <w:trHeight w:val="300"/>
        </w:trPr>
        <w:tc>
          <w:tcPr>
            <w:tcW w:w="2695" w:type="dxa"/>
          </w:tcPr>
          <w:p w14:paraId="57DED1C0" w14:textId="77777777" w:rsidR="00103B64" w:rsidRDefault="00103B64" w:rsidP="00103B64">
            <w:pPr>
              <w:pStyle w:val="BodyText"/>
              <w:rPr>
                <w:rFonts w:ascii="Arial" w:hAnsi="Arial" w:cs="Arial"/>
                <w:b/>
                <w:bCs/>
              </w:rPr>
            </w:pPr>
            <w:r>
              <w:rPr>
                <w:rFonts w:ascii="Arial" w:hAnsi="Arial" w:cs="Arial"/>
                <w:b/>
                <w:bCs/>
              </w:rPr>
              <w:t>“ICRP”</w:t>
            </w:r>
          </w:p>
        </w:tc>
        <w:tc>
          <w:tcPr>
            <w:tcW w:w="6662" w:type="dxa"/>
          </w:tcPr>
          <w:p w14:paraId="1A218852" w14:textId="77777777" w:rsidR="00103B64" w:rsidRDefault="00103B64" w:rsidP="00103B64">
            <w:pPr>
              <w:pStyle w:val="BodyText"/>
              <w:jc w:val="both"/>
              <w:rPr>
                <w:rFonts w:ascii="Arial" w:hAnsi="Arial" w:cs="Arial"/>
              </w:rPr>
            </w:pPr>
            <w:r>
              <w:rPr>
                <w:rFonts w:ascii="Arial" w:hAnsi="Arial" w:cs="Arial"/>
              </w:rPr>
              <w:t>Investment Cost Related Pricing;</w:t>
            </w:r>
          </w:p>
        </w:tc>
      </w:tr>
      <w:tr w:rsidR="00103B64" w14:paraId="082EBBFA" w14:textId="77777777" w:rsidTr="003A67C0">
        <w:trPr>
          <w:trHeight w:val="300"/>
        </w:trPr>
        <w:tc>
          <w:tcPr>
            <w:tcW w:w="2695" w:type="dxa"/>
          </w:tcPr>
          <w:p w14:paraId="72EC52EC" w14:textId="291DBAEF" w:rsidR="00103B64" w:rsidRPr="00024F58" w:rsidRDefault="00103B64" w:rsidP="00103B64">
            <w:pPr>
              <w:pStyle w:val="BodyText"/>
              <w:rPr>
                <w:rFonts w:ascii="Arial" w:hAnsi="Arial" w:cs="Arial"/>
                <w:b/>
                <w:bCs/>
              </w:rPr>
            </w:pPr>
            <w:r>
              <w:rPr>
                <w:rFonts w:ascii="Arial" w:hAnsi="Arial" w:cs="Arial"/>
                <w:b/>
                <w:bCs/>
              </w:rPr>
              <w:t>“</w:t>
            </w:r>
            <w:r w:rsidRPr="00024F58">
              <w:rPr>
                <w:rFonts w:ascii="Arial" w:hAnsi="Arial" w:cs="Arial"/>
                <w:b/>
                <w:bCs/>
              </w:rPr>
              <w:t>Identified Onshore Circuit</w:t>
            </w:r>
            <w:r>
              <w:rPr>
                <w:rFonts w:ascii="Arial" w:hAnsi="Arial" w:cs="Arial"/>
                <w:b/>
                <w:bCs/>
              </w:rPr>
              <w:t>”</w:t>
            </w:r>
          </w:p>
        </w:tc>
        <w:tc>
          <w:tcPr>
            <w:tcW w:w="6662" w:type="dxa"/>
          </w:tcPr>
          <w:p w14:paraId="6F3610C8" w14:textId="34FF4CE9" w:rsidR="00103B64" w:rsidRDefault="00103B64" w:rsidP="00103B64">
            <w:pPr>
              <w:pStyle w:val="BodyText"/>
              <w:jc w:val="both"/>
              <w:rPr>
                <w:rFonts w:ascii="Arial" w:hAnsi="Arial" w:cs="Arial"/>
              </w:rPr>
            </w:pPr>
            <w:r>
              <w:rPr>
                <w:rFonts w:ascii="Arial" w:hAnsi="Arial" w:cs="Arial"/>
              </w:rPr>
              <w:t>A single transmission HVDC subsea circuit or a single transmission AC subsea circuit between two MITS Nodes where there is only one route for the power to flow between the two MITS Nodes.</w:t>
            </w:r>
          </w:p>
        </w:tc>
      </w:tr>
      <w:tr w:rsidR="00103B64" w14:paraId="01D8E2F2" w14:textId="77777777" w:rsidTr="003A67C0">
        <w:trPr>
          <w:trHeight w:val="300"/>
        </w:trPr>
        <w:tc>
          <w:tcPr>
            <w:tcW w:w="2695" w:type="dxa"/>
          </w:tcPr>
          <w:p w14:paraId="68F2D6AA" w14:textId="77777777" w:rsidR="00103B64" w:rsidRDefault="00103B64" w:rsidP="00103B64">
            <w:pPr>
              <w:spacing w:after="240"/>
              <w:rPr>
                <w:rFonts w:ascii="Arial" w:hAnsi="Arial" w:cs="Arial"/>
                <w:b/>
                <w:bCs/>
              </w:rPr>
            </w:pPr>
            <w:r>
              <w:rPr>
                <w:rFonts w:ascii="Arial" w:hAnsi="Arial" w:cs="Arial"/>
                <w:b/>
                <w:bCs/>
              </w:rPr>
              <w:t>"Implementation Date"</w:t>
            </w:r>
          </w:p>
        </w:tc>
        <w:tc>
          <w:tcPr>
            <w:tcW w:w="6662" w:type="dxa"/>
          </w:tcPr>
          <w:p w14:paraId="472216FE" w14:textId="77777777" w:rsidR="00103B64" w:rsidRDefault="00103B64" w:rsidP="00103B64">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103B64" w14:paraId="032960EB" w14:textId="77777777" w:rsidTr="003A67C0">
        <w:trPr>
          <w:trHeight w:val="300"/>
        </w:trPr>
        <w:tc>
          <w:tcPr>
            <w:tcW w:w="2695" w:type="dxa"/>
          </w:tcPr>
          <w:p w14:paraId="78871B21" w14:textId="77777777" w:rsidR="00103B64" w:rsidRPr="009625ED" w:rsidRDefault="00103B64" w:rsidP="00103B64">
            <w:pPr>
              <w:spacing w:after="240"/>
              <w:rPr>
                <w:rFonts w:ascii="Arial" w:hAnsi="Arial" w:cs="Arial"/>
                <w:b/>
                <w:bCs/>
              </w:rPr>
            </w:pPr>
            <w:r w:rsidRPr="009625ED">
              <w:rPr>
                <w:rFonts w:ascii="Arial" w:hAnsi="Arial" w:cs="Arial"/>
                <w:b/>
                <w:bCs/>
              </w:rPr>
              <w:t>“Import”</w:t>
            </w:r>
          </w:p>
          <w:p w14:paraId="7228AA30" w14:textId="77777777" w:rsidR="00103B64" w:rsidRPr="009625ED" w:rsidRDefault="00103B64" w:rsidP="00103B64">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662" w:type="dxa"/>
          </w:tcPr>
          <w:p w14:paraId="1D15E542" w14:textId="77777777" w:rsidR="00103B64" w:rsidRPr="007454CC" w:rsidRDefault="00103B64" w:rsidP="00103B64">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103B64" w:rsidRPr="007454CC" w:rsidRDefault="00103B64" w:rsidP="00103B64">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103B64" w:rsidRPr="009625ED" w:rsidRDefault="00103B64" w:rsidP="00103B64">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103B64" w14:paraId="1C8FEFEC" w14:textId="77777777" w:rsidTr="003A67C0">
        <w:trPr>
          <w:trHeight w:val="300"/>
        </w:trPr>
        <w:tc>
          <w:tcPr>
            <w:tcW w:w="2695" w:type="dxa"/>
          </w:tcPr>
          <w:p w14:paraId="6577BCAF" w14:textId="352863FE" w:rsidR="00103B64" w:rsidRDefault="00103B64" w:rsidP="00103B64">
            <w:pPr>
              <w:spacing w:after="240"/>
              <w:rPr>
                <w:rFonts w:ascii="Arial" w:hAnsi="Arial" w:cs="Arial"/>
                <w:b/>
                <w:bCs/>
              </w:rPr>
            </w:pPr>
          </w:p>
        </w:tc>
        <w:tc>
          <w:tcPr>
            <w:tcW w:w="6662" w:type="dxa"/>
          </w:tcPr>
          <w:p w14:paraId="3D8E70F3" w14:textId="447BA1E7" w:rsidR="00103B64" w:rsidRDefault="00103B64" w:rsidP="00103B64">
            <w:pPr>
              <w:spacing w:after="240"/>
              <w:jc w:val="both"/>
              <w:rPr>
                <w:rFonts w:ascii="Arial" w:hAnsi="Arial" w:cs="Arial"/>
              </w:rPr>
            </w:pPr>
          </w:p>
        </w:tc>
      </w:tr>
      <w:tr w:rsidR="00103B64" w14:paraId="3FBCE4D5" w14:textId="77777777" w:rsidTr="003A67C0">
        <w:trPr>
          <w:trHeight w:val="300"/>
        </w:trPr>
        <w:tc>
          <w:tcPr>
            <w:tcW w:w="2695" w:type="dxa"/>
          </w:tcPr>
          <w:p w14:paraId="58F3FBD0" w14:textId="77777777" w:rsidR="00103B64" w:rsidRDefault="00103B64" w:rsidP="00103B64">
            <w:pPr>
              <w:pStyle w:val="BodyText"/>
              <w:rPr>
                <w:rFonts w:ascii="Arial" w:hAnsi="Arial" w:cs="Arial"/>
                <w:b/>
                <w:bCs/>
              </w:rPr>
            </w:pPr>
            <w:r>
              <w:rPr>
                <w:rFonts w:ascii="Arial" w:hAnsi="Arial" w:cs="Arial"/>
                <w:b/>
                <w:bCs/>
              </w:rPr>
              <w:t>"Indemnified Persons"</w:t>
            </w:r>
          </w:p>
        </w:tc>
        <w:tc>
          <w:tcPr>
            <w:tcW w:w="6662" w:type="dxa"/>
          </w:tcPr>
          <w:p w14:paraId="2310348E" w14:textId="77777777" w:rsidR="00103B64" w:rsidRDefault="00103B64" w:rsidP="00103B64">
            <w:pPr>
              <w:pStyle w:val="BodyText"/>
              <w:jc w:val="both"/>
              <w:rPr>
                <w:rFonts w:ascii="Arial" w:hAnsi="Arial" w:cs="Arial"/>
              </w:rPr>
            </w:pPr>
            <w:r>
              <w:rPr>
                <w:rFonts w:ascii="Arial" w:hAnsi="Arial" w:cs="Arial"/>
              </w:rPr>
              <w:t xml:space="preserve">as defined in Paragraph 8.12.1; </w:t>
            </w:r>
          </w:p>
        </w:tc>
      </w:tr>
      <w:tr w:rsidR="00103B64" w14:paraId="3B463687" w14:textId="77777777" w:rsidTr="003A67C0">
        <w:trPr>
          <w:trHeight w:val="300"/>
        </w:trPr>
        <w:tc>
          <w:tcPr>
            <w:tcW w:w="2695" w:type="dxa"/>
          </w:tcPr>
          <w:p w14:paraId="4CA39087" w14:textId="77777777" w:rsidR="00103B64" w:rsidRDefault="00103B64" w:rsidP="00103B64">
            <w:pPr>
              <w:pStyle w:val="BodyText"/>
              <w:rPr>
                <w:rFonts w:ascii="Arial" w:hAnsi="Arial" w:cs="Arial"/>
                <w:b/>
                <w:bCs/>
              </w:rPr>
            </w:pPr>
            <w:r>
              <w:rPr>
                <w:rFonts w:ascii="Arial" w:hAnsi="Arial" w:cs="Arial"/>
                <w:b/>
                <w:bCs/>
              </w:rPr>
              <w:t>"Independent Engineer"</w:t>
            </w:r>
          </w:p>
        </w:tc>
        <w:tc>
          <w:tcPr>
            <w:tcW w:w="6662" w:type="dxa"/>
          </w:tcPr>
          <w:p w14:paraId="39EC5A05" w14:textId="77777777" w:rsidR="00103B64" w:rsidRDefault="00103B64" w:rsidP="00103B6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103B64" w14:paraId="030F9CB5" w14:textId="77777777" w:rsidTr="003A67C0">
        <w:trPr>
          <w:trHeight w:val="300"/>
        </w:trPr>
        <w:tc>
          <w:tcPr>
            <w:tcW w:w="2695" w:type="dxa"/>
          </w:tcPr>
          <w:p w14:paraId="0FA6A22D" w14:textId="77777777" w:rsidR="00103B64" w:rsidRDefault="00103B64" w:rsidP="00103B64">
            <w:pPr>
              <w:pStyle w:val="BodyText"/>
              <w:rPr>
                <w:rFonts w:ascii="Arial" w:hAnsi="Arial" w:cs="Arial"/>
                <w:b/>
                <w:bCs/>
              </w:rPr>
            </w:pPr>
            <w:r>
              <w:rPr>
                <w:rFonts w:ascii="Arial" w:hAnsi="Arial" w:cs="Arial"/>
                <w:b/>
                <w:bCs/>
              </w:rPr>
              <w:t>"Independent Credit Assessment"</w:t>
            </w:r>
          </w:p>
        </w:tc>
        <w:tc>
          <w:tcPr>
            <w:tcW w:w="6662" w:type="dxa"/>
          </w:tcPr>
          <w:p w14:paraId="06A8569E" w14:textId="77777777" w:rsidR="00103B64" w:rsidRDefault="00103B64" w:rsidP="00103B64">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103B64" w14:paraId="2C955717" w14:textId="77777777" w:rsidTr="003A67C0">
        <w:trPr>
          <w:trHeight w:val="300"/>
        </w:trPr>
        <w:tc>
          <w:tcPr>
            <w:tcW w:w="2695" w:type="dxa"/>
          </w:tcPr>
          <w:p w14:paraId="1E3FF650" w14:textId="77777777" w:rsidR="00103B64" w:rsidRDefault="00103B64" w:rsidP="00103B64">
            <w:pPr>
              <w:pStyle w:val="BodyText"/>
              <w:rPr>
                <w:rFonts w:ascii="Arial" w:hAnsi="Arial" w:cs="Arial"/>
                <w:b/>
                <w:bCs/>
              </w:rPr>
            </w:pPr>
            <w:r>
              <w:rPr>
                <w:rFonts w:ascii="Arial" w:hAnsi="Arial" w:cs="Arial"/>
                <w:b/>
                <w:bCs/>
              </w:rPr>
              <w:t>"Independent Security Arrangement"</w:t>
            </w:r>
          </w:p>
          <w:p w14:paraId="227C79DF" w14:textId="77777777" w:rsidR="00103B64" w:rsidRDefault="00103B64" w:rsidP="00103B64">
            <w:pPr>
              <w:pStyle w:val="BodyText"/>
              <w:rPr>
                <w:rFonts w:ascii="Arial" w:hAnsi="Arial" w:cs="Arial"/>
                <w:b/>
                <w:bCs/>
              </w:rPr>
            </w:pPr>
          </w:p>
          <w:p w14:paraId="17E80019" w14:textId="77777777" w:rsidR="00103B64" w:rsidRDefault="00103B64" w:rsidP="00103B64">
            <w:pPr>
              <w:pStyle w:val="BodyText"/>
              <w:rPr>
                <w:rFonts w:ascii="Arial" w:hAnsi="Arial" w:cs="Arial"/>
                <w:b/>
                <w:bCs/>
              </w:rPr>
            </w:pPr>
          </w:p>
          <w:p w14:paraId="08FB6CCD" w14:textId="6048A461" w:rsidR="00103B64" w:rsidRDefault="00103B64" w:rsidP="00103B64">
            <w:pPr>
              <w:pStyle w:val="BodyText"/>
              <w:rPr>
                <w:rFonts w:ascii="Arial" w:hAnsi="Arial" w:cs="Arial"/>
                <w:b/>
                <w:bCs/>
              </w:rPr>
            </w:pPr>
          </w:p>
        </w:tc>
        <w:tc>
          <w:tcPr>
            <w:tcW w:w="6662" w:type="dxa"/>
          </w:tcPr>
          <w:p w14:paraId="3089ABEC" w14:textId="534A13D3" w:rsidR="00103B64" w:rsidRDefault="00103B64" w:rsidP="00103B6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103B64" w14:paraId="4BC723D3" w14:textId="77777777" w:rsidTr="003A67C0">
        <w:trPr>
          <w:trHeight w:val="300"/>
        </w:trPr>
        <w:tc>
          <w:tcPr>
            <w:tcW w:w="2695" w:type="dxa"/>
          </w:tcPr>
          <w:p w14:paraId="291BA656" w14:textId="17657BCC" w:rsidR="00103B64" w:rsidRDefault="00103B64" w:rsidP="00103B64">
            <w:pPr>
              <w:pStyle w:val="BodyText"/>
              <w:rPr>
                <w:rFonts w:ascii="Arial" w:hAnsi="Arial" w:cs="Arial"/>
                <w:b/>
                <w:bCs/>
              </w:rPr>
            </w:pPr>
            <w:r>
              <w:rPr>
                <w:rFonts w:ascii="Arial" w:hAnsi="Arial" w:cs="Arial"/>
                <w:b/>
                <w:bCs/>
              </w:rPr>
              <w:t>“Indicative Annual FDSC TNUoS charge</w:t>
            </w:r>
          </w:p>
        </w:tc>
        <w:tc>
          <w:tcPr>
            <w:tcW w:w="6662" w:type="dxa"/>
          </w:tcPr>
          <w:p w14:paraId="24C8F0B5" w14:textId="17CFEC08" w:rsidR="00103B64" w:rsidRDefault="00103B64" w:rsidP="00103B64">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103B64" w14:paraId="74593936" w14:textId="77777777" w:rsidTr="003A67C0">
        <w:trPr>
          <w:trHeight w:val="300"/>
        </w:trPr>
        <w:tc>
          <w:tcPr>
            <w:tcW w:w="2695" w:type="dxa"/>
          </w:tcPr>
          <w:p w14:paraId="783ADA31" w14:textId="77777777" w:rsidR="00103B64" w:rsidRDefault="00103B64" w:rsidP="00103B64">
            <w:pPr>
              <w:pStyle w:val="BodyText"/>
              <w:rPr>
                <w:rFonts w:ascii="Arial" w:hAnsi="Arial" w:cs="Arial"/>
                <w:b/>
                <w:bCs/>
              </w:rPr>
            </w:pPr>
            <w:r>
              <w:rPr>
                <w:rFonts w:ascii="Arial" w:hAnsi="Arial" w:cs="Arial"/>
                <w:b/>
                <w:bCs/>
              </w:rPr>
              <w:t>"Indicative Annual HH TNUoS charge"</w:t>
            </w:r>
          </w:p>
        </w:tc>
        <w:tc>
          <w:tcPr>
            <w:tcW w:w="6662" w:type="dxa"/>
          </w:tcPr>
          <w:p w14:paraId="04D18147" w14:textId="77777777" w:rsidR="00103B64" w:rsidRPr="00CC2624" w:rsidRDefault="00103B64" w:rsidP="00103B64">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103B64" w14:paraId="774CD654" w14:textId="77777777" w:rsidTr="003A67C0">
        <w:trPr>
          <w:trHeight w:val="300"/>
        </w:trPr>
        <w:tc>
          <w:tcPr>
            <w:tcW w:w="2695" w:type="dxa"/>
          </w:tcPr>
          <w:p w14:paraId="777BA4F2" w14:textId="77777777" w:rsidR="00103B64" w:rsidRDefault="00103B64" w:rsidP="00103B64">
            <w:pPr>
              <w:pStyle w:val="BodyText"/>
              <w:rPr>
                <w:rFonts w:ascii="Arial" w:hAnsi="Arial" w:cs="Arial"/>
                <w:b/>
                <w:bCs/>
              </w:rPr>
            </w:pPr>
            <w:r>
              <w:rPr>
                <w:rFonts w:ascii="Arial" w:hAnsi="Arial" w:cs="Arial"/>
                <w:b/>
                <w:bCs/>
              </w:rPr>
              <w:t>"Indicative Annual NHH TNUoS charge"</w:t>
            </w:r>
          </w:p>
          <w:p w14:paraId="1DF4C435" w14:textId="5F360BC1" w:rsidR="00103B64" w:rsidRDefault="00103B64" w:rsidP="00103B64">
            <w:pPr>
              <w:pStyle w:val="BodyText"/>
              <w:rPr>
                <w:rFonts w:ascii="Arial" w:hAnsi="Arial" w:cs="Arial"/>
                <w:b/>
                <w:bCs/>
              </w:rPr>
            </w:pPr>
            <w:r>
              <w:rPr>
                <w:rFonts w:ascii="Arial" w:hAnsi="Arial" w:cs="Arial"/>
                <w:b/>
                <w:bCs/>
              </w:rPr>
              <w:t>“Indicative Annual UMS TNUoS charge”</w:t>
            </w:r>
          </w:p>
        </w:tc>
        <w:tc>
          <w:tcPr>
            <w:tcW w:w="6662" w:type="dxa"/>
          </w:tcPr>
          <w:p w14:paraId="0B9F19FE" w14:textId="77777777" w:rsidR="00103B64" w:rsidRDefault="00103B64" w:rsidP="00103B64">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103B64" w:rsidRPr="00F82780" w:rsidRDefault="00103B64" w:rsidP="00103B64">
            <w:pPr>
              <w:pStyle w:val="BodyText"/>
              <w:rPr>
                <w:rFonts w:ascii="Arial" w:hAnsi="Arial" w:cs="Arial"/>
                <w:b/>
                <w:bCs/>
              </w:rPr>
            </w:pPr>
            <w:r w:rsidRPr="00984406">
              <w:rPr>
                <w:rFonts w:ascii="Arial" w:hAnsi="Arial" w:cs="Arial"/>
                <w:b/>
                <w:bCs/>
              </w:rPr>
              <w:t xml:space="preserve">The Company’s </w:t>
            </w:r>
            <w:r>
              <w:rPr>
                <w:rFonts w:ascii="Arial" w:hAnsi="Arial" w:cs="Arial"/>
              </w:rPr>
              <w:t xml:space="preserve">forecast of the </w:t>
            </w:r>
            <w:r>
              <w:rPr>
                <w:rFonts w:ascii="Arial" w:hAnsi="Arial" w:cs="Arial"/>
                <w:b/>
                <w:bCs/>
              </w:rPr>
              <w:t>User’s</w:t>
            </w:r>
            <w:r>
              <w:rPr>
                <w:rFonts w:ascii="Arial" w:hAnsi="Arial" w:cs="Arial"/>
              </w:rPr>
              <w:t xml:space="preserve"> total </w:t>
            </w:r>
            <w:r>
              <w:rPr>
                <w:rFonts w:ascii="Arial" w:hAnsi="Arial" w:cs="Arial"/>
                <w:b/>
                <w:bCs/>
              </w:rPr>
              <w:t xml:space="preserve">UMS Charges </w:t>
            </w:r>
            <w:r>
              <w:rPr>
                <w:rFonts w:ascii="Arial" w:hAnsi="Arial" w:cs="Arial"/>
              </w:rPr>
              <w:t xml:space="preserve">relating to a </w:t>
            </w:r>
            <w:r>
              <w:rPr>
                <w:rFonts w:ascii="Arial" w:hAnsi="Arial" w:cs="Arial"/>
                <w:b/>
                <w:bCs/>
              </w:rPr>
              <w:t xml:space="preserve">Financial Year </w:t>
            </w:r>
          </w:p>
        </w:tc>
      </w:tr>
      <w:tr w:rsidR="00103B64" w14:paraId="62369D0C" w14:textId="77777777" w:rsidTr="003A67C0">
        <w:trPr>
          <w:trHeight w:val="300"/>
        </w:trPr>
        <w:tc>
          <w:tcPr>
            <w:tcW w:w="2695" w:type="dxa"/>
          </w:tcPr>
          <w:p w14:paraId="59C74462" w14:textId="77777777" w:rsidR="00103B64" w:rsidRDefault="00103B64" w:rsidP="00103B64">
            <w:pPr>
              <w:pStyle w:val="BodyText"/>
              <w:rPr>
                <w:rFonts w:ascii="Arial" w:hAnsi="Arial" w:cs="Arial"/>
                <w:b/>
                <w:bCs/>
              </w:rPr>
            </w:pPr>
            <w:r>
              <w:rPr>
                <w:rFonts w:ascii="Arial" w:hAnsi="Arial" w:cs="Arial"/>
                <w:b/>
                <w:bCs/>
              </w:rPr>
              <w:t>"Indicative Block LDTEC"</w:t>
            </w:r>
          </w:p>
        </w:tc>
        <w:tc>
          <w:tcPr>
            <w:tcW w:w="6662" w:type="dxa"/>
          </w:tcPr>
          <w:p w14:paraId="4C9744C8" w14:textId="77777777" w:rsidR="00103B64" w:rsidRPr="00CC2624" w:rsidRDefault="00103B64" w:rsidP="00103B64">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103B64" w14:paraId="09B8611E" w14:textId="77777777" w:rsidTr="003A67C0">
        <w:trPr>
          <w:trHeight w:val="300"/>
        </w:trPr>
        <w:tc>
          <w:tcPr>
            <w:tcW w:w="2695" w:type="dxa"/>
          </w:tcPr>
          <w:p w14:paraId="6433C0E1" w14:textId="7F1DF4D9" w:rsidR="00103B64" w:rsidRDefault="00103B64" w:rsidP="00103B64">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662" w:type="dxa"/>
          </w:tcPr>
          <w:p w14:paraId="6E681E50" w14:textId="77777777" w:rsidR="00103B64" w:rsidRDefault="00103B64" w:rsidP="00103B64">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103B64" w:rsidRDefault="00103B64" w:rsidP="00103B64">
            <w:pPr>
              <w:autoSpaceDE w:val="0"/>
              <w:autoSpaceDN w:val="0"/>
              <w:adjustRightInd w:val="0"/>
              <w:rPr>
                <w:rFonts w:ascii="Arial" w:hAnsi="Arial" w:cs="Arial"/>
              </w:rPr>
            </w:pPr>
          </w:p>
          <w:p w14:paraId="307B6AAE" w14:textId="094599CC" w:rsidR="00103B64" w:rsidRDefault="00103B64" w:rsidP="00103B64">
            <w:pPr>
              <w:autoSpaceDE w:val="0"/>
              <w:autoSpaceDN w:val="0"/>
              <w:adjustRightInd w:val="0"/>
              <w:rPr>
                <w:rFonts w:ascii="Arial" w:hAnsi="Arial" w:cs="Arial"/>
                <w:lang w:val="en-US"/>
              </w:rPr>
            </w:pPr>
          </w:p>
        </w:tc>
      </w:tr>
      <w:tr w:rsidR="00103B64" w14:paraId="5BCE4924" w14:textId="77777777" w:rsidTr="003A67C0">
        <w:trPr>
          <w:trHeight w:val="300"/>
        </w:trPr>
        <w:tc>
          <w:tcPr>
            <w:tcW w:w="2695" w:type="dxa"/>
          </w:tcPr>
          <w:p w14:paraId="01726F74" w14:textId="77777777" w:rsidR="00103B64" w:rsidRDefault="00103B64" w:rsidP="00103B64">
            <w:pPr>
              <w:rPr>
                <w:rFonts w:ascii="Arial" w:hAnsi="Arial" w:cs="Arial"/>
                <w:b/>
                <w:bCs/>
              </w:rPr>
            </w:pPr>
            <w:r>
              <w:rPr>
                <w:rFonts w:ascii="Arial" w:hAnsi="Arial" w:cs="Arial"/>
                <w:b/>
                <w:bCs/>
              </w:rPr>
              <w:t>“Industry Code”</w:t>
            </w:r>
          </w:p>
        </w:tc>
        <w:tc>
          <w:tcPr>
            <w:tcW w:w="6662" w:type="dxa"/>
          </w:tcPr>
          <w:p w14:paraId="1E2A676B" w14:textId="77777777" w:rsidR="00103B64" w:rsidRPr="004D379C" w:rsidRDefault="00103B64" w:rsidP="00103B64">
            <w:pPr>
              <w:pStyle w:val="BodyTextIndent"/>
              <w:ind w:left="2"/>
              <w:rPr>
                <w:rFonts w:ascii="Arial" w:hAnsi="Arial" w:cs="Arial"/>
              </w:rPr>
            </w:pPr>
            <w:bookmarkStart w:id="418" w:name="_BPDCD_63"/>
            <w:r w:rsidRPr="004D379C">
              <w:rPr>
                <w:rFonts w:ascii="Arial" w:hAnsi="Arial" w:cs="Arial"/>
              </w:rPr>
              <w:t xml:space="preserve">means </w:t>
            </w:r>
            <w:bookmarkEnd w:id="418"/>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103B64" w14:paraId="0A363A19" w14:textId="77777777" w:rsidTr="003A67C0">
        <w:trPr>
          <w:trHeight w:val="300"/>
        </w:trPr>
        <w:tc>
          <w:tcPr>
            <w:tcW w:w="2695" w:type="dxa"/>
          </w:tcPr>
          <w:p w14:paraId="26427AF4" w14:textId="173F7174" w:rsidR="00103B64" w:rsidRDefault="00103B64" w:rsidP="00103B64">
            <w:pPr>
              <w:rPr>
                <w:rFonts w:ascii="Arial" w:hAnsi="Arial" w:cs="Arial"/>
                <w:b/>
                <w:bCs/>
              </w:rPr>
            </w:pPr>
            <w:r w:rsidRPr="5659255A">
              <w:rPr>
                <w:rFonts w:ascii="Arial" w:hAnsi="Arial" w:cs="Arial"/>
                <w:b/>
                <w:bCs/>
              </w:rPr>
              <w:t>“Information Request Notice”</w:t>
            </w:r>
          </w:p>
        </w:tc>
        <w:tc>
          <w:tcPr>
            <w:tcW w:w="6662" w:type="dxa"/>
          </w:tcPr>
          <w:p w14:paraId="1FE1F1DE" w14:textId="3168037E" w:rsidR="00103B64" w:rsidRDefault="00103B64" w:rsidP="00103B64">
            <w:pPr>
              <w:pStyle w:val="BodyTextIndent"/>
              <w:ind w:left="0"/>
              <w:rPr>
                <w:rFonts w:ascii="Arial" w:hAnsi="Arial" w:cs="Arial"/>
                <w:b/>
                <w:bCs/>
              </w:rPr>
            </w:pPr>
            <w:r>
              <w:rPr>
                <w:rFonts w:ascii="Arial" w:hAnsi="Arial" w:cs="Arial"/>
              </w:rPr>
              <w:t>a</w:t>
            </w:r>
            <w:r w:rsidRPr="5659255A">
              <w:rPr>
                <w:rFonts w:ascii="Arial" w:hAnsi="Arial" w:cs="Arial"/>
              </w:rPr>
              <w:t xml:space="preserve"> notice that will be issued by </w:t>
            </w:r>
            <w:r w:rsidRPr="5659255A">
              <w:rPr>
                <w:rFonts w:ascii="Arial" w:hAnsi="Arial" w:cs="Arial"/>
                <w:b/>
                <w:bCs/>
              </w:rPr>
              <w:t>The Company</w:t>
            </w:r>
            <w:r w:rsidRPr="5659255A">
              <w:rPr>
                <w:rFonts w:ascii="Arial" w:hAnsi="Arial" w:cs="Arial"/>
              </w:rPr>
              <w:t xml:space="preserve"> to a relevant party setting out </w:t>
            </w:r>
            <w:r w:rsidRPr="5659255A">
              <w:rPr>
                <w:rFonts w:ascii="Arial" w:hAnsi="Arial" w:cs="Arial"/>
                <w:b/>
                <w:bCs/>
              </w:rPr>
              <w:t xml:space="preserve">The Company’s </w:t>
            </w:r>
            <w:r w:rsidRPr="00123BEA">
              <w:rPr>
                <w:rFonts w:ascii="Arial" w:hAnsi="Arial" w:cs="Arial"/>
              </w:rPr>
              <w:t>reasonable</w:t>
            </w:r>
            <w:r w:rsidRPr="5659255A">
              <w:rPr>
                <w:rFonts w:ascii="Arial" w:hAnsi="Arial" w:cs="Arial"/>
              </w:rPr>
              <w:t xml:space="preserve"> requirements for relevant information in accordance with section 172 of the Energy Act 2023. This will be prepared in accordance with </w:t>
            </w:r>
            <w:r w:rsidRPr="5659255A">
              <w:rPr>
                <w:rFonts w:ascii="Arial" w:hAnsi="Arial" w:cs="Arial"/>
                <w:b/>
                <w:bCs/>
              </w:rPr>
              <w:t xml:space="preserve">The Company's </w:t>
            </w:r>
            <w:r w:rsidRPr="5659255A">
              <w:rPr>
                <w:rFonts w:ascii="Arial" w:hAnsi="Arial" w:cs="Arial"/>
              </w:rPr>
              <w:t xml:space="preserve">published </w:t>
            </w:r>
            <w:r w:rsidRPr="5659255A">
              <w:rPr>
                <w:rFonts w:ascii="Arial" w:hAnsi="Arial" w:cs="Arial"/>
                <w:b/>
                <w:bCs/>
              </w:rPr>
              <w:t>Information Request Statement</w:t>
            </w:r>
            <w:r>
              <w:rPr>
                <w:rFonts w:ascii="Arial" w:hAnsi="Arial" w:cs="Arial"/>
                <w:b/>
                <w:bCs/>
              </w:rPr>
              <w:t>;</w:t>
            </w:r>
          </w:p>
        </w:tc>
      </w:tr>
      <w:tr w:rsidR="00103B64" w14:paraId="669FCDE5" w14:textId="77777777" w:rsidTr="003A67C0">
        <w:trPr>
          <w:trHeight w:val="300"/>
        </w:trPr>
        <w:tc>
          <w:tcPr>
            <w:tcW w:w="2695" w:type="dxa"/>
          </w:tcPr>
          <w:p w14:paraId="516178CE" w14:textId="0CDDDAEC" w:rsidR="00103B64" w:rsidRDefault="00103B64" w:rsidP="00103B64">
            <w:pPr>
              <w:rPr>
                <w:rFonts w:ascii="Arial" w:hAnsi="Arial" w:cs="Arial"/>
                <w:b/>
                <w:bCs/>
              </w:rPr>
            </w:pPr>
            <w:r w:rsidRPr="5659255A">
              <w:rPr>
                <w:rFonts w:ascii="Arial" w:hAnsi="Arial" w:cs="Arial"/>
                <w:b/>
                <w:bCs/>
              </w:rPr>
              <w:t>“Information Request Statement”</w:t>
            </w:r>
          </w:p>
        </w:tc>
        <w:tc>
          <w:tcPr>
            <w:tcW w:w="6662" w:type="dxa"/>
          </w:tcPr>
          <w:p w14:paraId="05ED67D9" w14:textId="7E00DAAF" w:rsidR="00103B64" w:rsidRDefault="00103B64" w:rsidP="00103B64">
            <w:pPr>
              <w:pStyle w:val="BodyTextIndent"/>
              <w:ind w:left="0"/>
              <w:rPr>
                <w:rFonts w:ascii="Arial" w:hAnsi="Arial" w:cs="Arial"/>
              </w:rPr>
            </w:pPr>
            <w:r>
              <w:rPr>
                <w:rFonts w:ascii="Arial" w:hAnsi="Arial" w:cs="Arial"/>
              </w:rPr>
              <w:t>a</w:t>
            </w:r>
            <w:r w:rsidRPr="5659255A">
              <w:rPr>
                <w:rFonts w:ascii="Arial" w:hAnsi="Arial" w:cs="Arial"/>
              </w:rPr>
              <w:t xml:space="preserve"> statement prepared and published by </w:t>
            </w:r>
            <w:r w:rsidRPr="5659255A">
              <w:rPr>
                <w:rFonts w:ascii="Arial" w:hAnsi="Arial" w:cs="Arial"/>
                <w:b/>
                <w:bCs/>
              </w:rPr>
              <w:t>The Company</w:t>
            </w:r>
            <w:r w:rsidRPr="5659255A">
              <w:rPr>
                <w:rFonts w:ascii="Arial" w:hAnsi="Arial" w:cs="Arial"/>
              </w:rPr>
              <w:t xml:space="preserve">, in accordance with section 172 of the Energy Act 2023 and condition D2.5 of the </w:t>
            </w:r>
            <w:r w:rsidRPr="5659255A">
              <w:rPr>
                <w:rFonts w:ascii="Arial" w:hAnsi="Arial" w:cs="Arial"/>
                <w:b/>
                <w:bCs/>
              </w:rPr>
              <w:t xml:space="preserve">ESO Licence </w:t>
            </w:r>
            <w:r w:rsidRPr="5659255A">
              <w:rPr>
                <w:rFonts w:ascii="Arial" w:hAnsi="Arial" w:cs="Arial"/>
              </w:rPr>
              <w:t xml:space="preserve">and </w:t>
            </w:r>
            <w:r w:rsidRPr="5659255A">
              <w:rPr>
                <w:rFonts w:ascii="Arial" w:hAnsi="Arial" w:cs="Arial"/>
                <w:b/>
                <w:bCs/>
              </w:rPr>
              <w:t>GSP Licence</w:t>
            </w:r>
            <w:r w:rsidRPr="5659255A">
              <w:rPr>
                <w:rFonts w:ascii="Arial" w:hAnsi="Arial" w:cs="Arial"/>
              </w:rPr>
              <w:t xml:space="preserve">, setting out the process that </w:t>
            </w:r>
            <w:r w:rsidRPr="5659255A">
              <w:rPr>
                <w:rFonts w:ascii="Arial" w:hAnsi="Arial" w:cs="Arial"/>
                <w:b/>
                <w:bCs/>
              </w:rPr>
              <w:t>The Company</w:t>
            </w:r>
            <w:r w:rsidRPr="5659255A">
              <w:rPr>
                <w:rFonts w:ascii="Arial" w:hAnsi="Arial" w:cs="Arial"/>
              </w:rPr>
              <w:t xml:space="preserve"> will follow when requesting information from relevant parties by the issue of an </w:t>
            </w:r>
            <w:r w:rsidRPr="5659255A">
              <w:rPr>
                <w:rFonts w:ascii="Arial" w:hAnsi="Arial" w:cs="Arial"/>
                <w:b/>
                <w:bCs/>
              </w:rPr>
              <w:t>Information Request Notice</w:t>
            </w:r>
            <w:r>
              <w:rPr>
                <w:rFonts w:ascii="Arial" w:hAnsi="Arial" w:cs="Arial"/>
                <w:b/>
                <w:bCs/>
              </w:rPr>
              <w:t>;</w:t>
            </w:r>
          </w:p>
        </w:tc>
      </w:tr>
      <w:tr w:rsidR="00103B64" w14:paraId="38F7C1F0" w14:textId="77777777" w:rsidTr="003A67C0">
        <w:trPr>
          <w:trHeight w:val="300"/>
        </w:trPr>
        <w:tc>
          <w:tcPr>
            <w:tcW w:w="2695" w:type="dxa"/>
          </w:tcPr>
          <w:p w14:paraId="13D8C42F" w14:textId="77777777" w:rsidR="00103B64" w:rsidRDefault="00103B64" w:rsidP="00103B64">
            <w:pPr>
              <w:rPr>
                <w:rFonts w:ascii="Arial" w:hAnsi="Arial" w:cs="Arial"/>
                <w:b/>
                <w:bCs/>
              </w:rPr>
            </w:pPr>
            <w:r>
              <w:rPr>
                <w:rFonts w:ascii="Arial" w:hAnsi="Arial" w:cs="Arial"/>
                <w:b/>
                <w:bCs/>
              </w:rPr>
              <w:t>"Initial Charge"</w:t>
            </w:r>
          </w:p>
        </w:tc>
        <w:tc>
          <w:tcPr>
            <w:tcW w:w="6662" w:type="dxa"/>
          </w:tcPr>
          <w:p w14:paraId="7DEAEFA0" w14:textId="77777777" w:rsidR="00103B64" w:rsidRPr="004D379C" w:rsidRDefault="00103B64" w:rsidP="00103B64">
            <w:pPr>
              <w:pStyle w:val="BodyTextIndent"/>
              <w:ind w:left="2"/>
              <w:rPr>
                <w:rFonts w:ascii="Arial" w:hAnsi="Arial" w:cs="Arial"/>
              </w:rPr>
            </w:pPr>
            <w:r w:rsidRPr="004D379C">
              <w:rPr>
                <w:rFonts w:ascii="Arial" w:hAnsi="Arial" w:cs="Arial"/>
              </w:rPr>
              <w:t xml:space="preserve">as defined in Paragraph </w:t>
            </w:r>
            <w:bookmarkStart w:id="419" w:name="_BPDCD_64"/>
            <w:r w:rsidRPr="004D379C">
              <w:rPr>
                <w:rFonts w:ascii="Arial" w:hAnsi="Arial" w:cs="Arial"/>
              </w:rPr>
              <w:t>3.16.2</w:t>
            </w:r>
            <w:bookmarkEnd w:id="419"/>
            <w:r w:rsidRPr="004D379C">
              <w:rPr>
                <w:rFonts w:ascii="Arial" w:hAnsi="Arial" w:cs="Arial"/>
              </w:rPr>
              <w:t xml:space="preserve">; </w:t>
            </w:r>
          </w:p>
        </w:tc>
      </w:tr>
      <w:tr w:rsidR="00103B64" w14:paraId="30A0A950" w14:textId="77777777" w:rsidTr="003A67C0">
        <w:trPr>
          <w:trHeight w:val="300"/>
        </w:trPr>
        <w:tc>
          <w:tcPr>
            <w:tcW w:w="2695" w:type="dxa"/>
          </w:tcPr>
          <w:p w14:paraId="13D7F4EC" w14:textId="77777777" w:rsidR="00103B64" w:rsidRDefault="00103B64" w:rsidP="00103B64">
            <w:pPr>
              <w:pStyle w:val="BodyText"/>
              <w:rPr>
                <w:rFonts w:ascii="Arial" w:hAnsi="Arial" w:cs="Arial"/>
                <w:b/>
                <w:bCs/>
              </w:rPr>
            </w:pPr>
            <w:r>
              <w:rPr>
                <w:rFonts w:ascii="Arial" w:hAnsi="Arial" w:cs="Arial"/>
                <w:b/>
                <w:bCs/>
              </w:rPr>
              <w:t>"Initial Demand Reconciliation Statement"</w:t>
            </w:r>
          </w:p>
        </w:tc>
        <w:tc>
          <w:tcPr>
            <w:tcW w:w="6662" w:type="dxa"/>
          </w:tcPr>
          <w:p w14:paraId="5EDBC851" w14:textId="77777777" w:rsidR="00103B64" w:rsidRPr="004D379C" w:rsidRDefault="00103B64" w:rsidP="00103B64">
            <w:pPr>
              <w:pStyle w:val="BodyText"/>
              <w:rPr>
                <w:rFonts w:ascii="Arial" w:hAnsi="Arial" w:cs="Arial"/>
              </w:rPr>
            </w:pPr>
            <w:r w:rsidRPr="004D379C">
              <w:rPr>
                <w:rFonts w:ascii="Arial" w:hAnsi="Arial" w:cs="Arial"/>
              </w:rPr>
              <w:t xml:space="preserve">as defined in Paragraph </w:t>
            </w:r>
            <w:bookmarkStart w:id="420" w:name="_BPDCD_65"/>
            <w:r w:rsidRPr="004D379C">
              <w:rPr>
                <w:rFonts w:ascii="Arial" w:hAnsi="Arial" w:cs="Arial"/>
              </w:rPr>
              <w:t>3.13.4</w:t>
            </w:r>
            <w:bookmarkEnd w:id="420"/>
            <w:r w:rsidRPr="004D379C">
              <w:rPr>
                <w:rFonts w:ascii="Arial" w:hAnsi="Arial" w:cs="Arial"/>
              </w:rPr>
              <w:t>;</w:t>
            </w:r>
            <w:r w:rsidRPr="004D379C">
              <w:rPr>
                <w:rFonts w:ascii="Arial" w:hAnsi="Arial" w:cs="Arial"/>
              </w:rPr>
              <w:br/>
            </w:r>
          </w:p>
        </w:tc>
      </w:tr>
      <w:tr w:rsidR="00103B64" w14:paraId="639280E0" w14:textId="77777777" w:rsidTr="003A67C0">
        <w:trPr>
          <w:trHeight w:val="300"/>
        </w:trPr>
        <w:tc>
          <w:tcPr>
            <w:tcW w:w="2695" w:type="dxa"/>
          </w:tcPr>
          <w:p w14:paraId="1E8C2C65" w14:textId="77777777" w:rsidR="00103B64" w:rsidRDefault="00103B64" w:rsidP="00103B64">
            <w:pPr>
              <w:pStyle w:val="BodyText"/>
              <w:rPr>
                <w:rFonts w:ascii="Arial" w:hAnsi="Arial" w:cs="Arial"/>
                <w:b/>
                <w:bCs/>
              </w:rPr>
            </w:pPr>
            <w:r>
              <w:rPr>
                <w:rFonts w:ascii="Arial" w:hAnsi="Arial" w:cs="Arial"/>
                <w:b/>
                <w:bCs/>
              </w:rPr>
              <w:t>"Initial Volume Allocation Run"</w:t>
            </w:r>
          </w:p>
        </w:tc>
        <w:tc>
          <w:tcPr>
            <w:tcW w:w="6662" w:type="dxa"/>
          </w:tcPr>
          <w:p w14:paraId="028FD95D" w14:textId="77777777" w:rsidR="00103B64" w:rsidRDefault="00103B64" w:rsidP="00103B64">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103B64" w14:paraId="6E62EDC4" w14:textId="77777777" w:rsidTr="003A67C0">
        <w:trPr>
          <w:trHeight w:val="300"/>
        </w:trPr>
        <w:tc>
          <w:tcPr>
            <w:tcW w:w="2695" w:type="dxa"/>
          </w:tcPr>
          <w:p w14:paraId="3B9A4F56" w14:textId="0FD10A2C" w:rsidR="00103B64" w:rsidRPr="00B87B3A" w:rsidRDefault="00103B64" w:rsidP="00103B64">
            <w:pPr>
              <w:spacing w:after="240"/>
              <w:rPr>
                <w:rFonts w:ascii="Arial" w:hAnsi="Arial" w:cs="Arial"/>
                <w:b/>
                <w:bCs/>
              </w:rPr>
            </w:pPr>
            <w:r w:rsidRPr="00B87B3A">
              <w:rPr>
                <w:rFonts w:ascii="Arial" w:hAnsi="Arial" w:cs="Arial"/>
                <w:b/>
                <w:bCs/>
              </w:rPr>
              <w:t>“Initial Settlement Run”</w:t>
            </w:r>
          </w:p>
        </w:tc>
        <w:tc>
          <w:tcPr>
            <w:tcW w:w="6662" w:type="dxa"/>
          </w:tcPr>
          <w:p w14:paraId="29E26C56" w14:textId="1C415557" w:rsidR="00103B64" w:rsidRPr="00B87B3A" w:rsidRDefault="00103B64" w:rsidP="00103B64">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103B64" w14:paraId="52336572" w14:textId="77777777" w:rsidTr="003A67C0">
        <w:trPr>
          <w:trHeight w:val="300"/>
        </w:trPr>
        <w:tc>
          <w:tcPr>
            <w:tcW w:w="2695" w:type="dxa"/>
          </w:tcPr>
          <w:p w14:paraId="393D18E9" w14:textId="77777777" w:rsidR="00103B64" w:rsidRPr="00B87B3A" w:rsidRDefault="00103B64" w:rsidP="00103B64">
            <w:pPr>
              <w:spacing w:after="240"/>
              <w:rPr>
                <w:rFonts w:ascii="Arial" w:hAnsi="Arial" w:cs="Arial"/>
                <w:b/>
                <w:bCs/>
              </w:rPr>
            </w:pPr>
            <w:r w:rsidRPr="00F96CF5">
              <w:rPr>
                <w:rFonts w:ascii="Arial,Bold" w:hAnsi="Arial,Bold" w:cs="Arial,Bold"/>
                <w:b/>
                <w:bCs/>
                <w:szCs w:val="22"/>
                <w:lang w:eastAsia="en-GB"/>
              </w:rPr>
              <w:t>“Insolvency Proceedings”</w:t>
            </w:r>
          </w:p>
          <w:p w14:paraId="77F16C85" w14:textId="77777777" w:rsidR="00103B64" w:rsidRPr="00B87B3A" w:rsidRDefault="00103B64" w:rsidP="00103B64">
            <w:pPr>
              <w:spacing w:after="240"/>
              <w:rPr>
                <w:rFonts w:ascii="Arial" w:hAnsi="Arial" w:cs="Arial"/>
                <w:b/>
                <w:bCs/>
              </w:rPr>
            </w:pPr>
          </w:p>
        </w:tc>
        <w:tc>
          <w:tcPr>
            <w:tcW w:w="6662" w:type="dxa"/>
          </w:tcPr>
          <w:p w14:paraId="5744BB99" w14:textId="77777777" w:rsidR="00103B64" w:rsidRPr="00F96CF5" w:rsidRDefault="00103B64" w:rsidP="00103B64">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103B64" w:rsidRPr="00F96CF5" w:rsidRDefault="00103B64" w:rsidP="00103B64">
            <w:pPr>
              <w:autoSpaceDE w:val="0"/>
              <w:autoSpaceDN w:val="0"/>
              <w:adjustRightInd w:val="0"/>
              <w:rPr>
                <w:rFonts w:ascii="Arial" w:hAnsi="Arial" w:cs="Arial"/>
                <w:szCs w:val="22"/>
                <w:lang w:eastAsia="en-GB"/>
              </w:rPr>
            </w:pPr>
          </w:p>
          <w:p w14:paraId="0D840C3B"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103B64" w:rsidRPr="00F96CF5" w:rsidRDefault="00103B64" w:rsidP="00103B64">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55BF7451" w:rsidR="00103B64" w:rsidRPr="00B87B3A" w:rsidRDefault="00103B64" w:rsidP="00103B64">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r w:rsidR="00F7651E">
              <w:rPr>
                <w:rFonts w:ascii="Arial" w:hAnsi="Arial" w:cs="Arial"/>
                <w:szCs w:val="22"/>
                <w:lang w:eastAsia="en-GB"/>
              </w:rPr>
              <w:br/>
            </w:r>
          </w:p>
        </w:tc>
      </w:tr>
      <w:tr w:rsidR="005C7BC1" w14:paraId="224742A1" w14:textId="77777777" w:rsidTr="003A67C0">
        <w:trPr>
          <w:trHeight w:val="300"/>
          <w:ins w:id="421" w:author="Author"/>
        </w:trPr>
        <w:tc>
          <w:tcPr>
            <w:tcW w:w="2695" w:type="dxa"/>
          </w:tcPr>
          <w:p w14:paraId="060DFFDF" w14:textId="28D36601" w:rsidR="00226446" w:rsidRPr="00EA43FD" w:rsidRDefault="00226446" w:rsidP="00226446">
            <w:pPr>
              <w:spacing w:after="240"/>
              <w:rPr>
                <w:ins w:id="422" w:author="Author"/>
                <w:rFonts w:ascii="Arial" w:hAnsi="Arial" w:cs="Arial"/>
                <w:b/>
                <w:szCs w:val="22"/>
                <w:highlight w:val="yellow"/>
                <w:lang w:eastAsia="en-GB"/>
              </w:rPr>
            </w:pPr>
            <w:ins w:id="423" w:author="Author">
              <w:r w:rsidRPr="00EA43FD">
                <w:rPr>
                  <w:rFonts w:ascii="Arial" w:hAnsi="Arial" w:cs="Arial"/>
                  <w:b/>
                  <w:bCs/>
                  <w:szCs w:val="22"/>
                  <w:highlight w:val="yellow"/>
                </w:rPr>
                <w:t>“Installed Capacity”</w:t>
              </w:r>
            </w:ins>
          </w:p>
        </w:tc>
        <w:tc>
          <w:tcPr>
            <w:tcW w:w="6662" w:type="dxa"/>
          </w:tcPr>
          <w:p w14:paraId="4CFC889F" w14:textId="77777777" w:rsidR="005D5F3D" w:rsidRDefault="009C17F6" w:rsidP="005D5F3D">
            <w:pPr>
              <w:autoSpaceDE w:val="0"/>
              <w:autoSpaceDN w:val="0"/>
              <w:adjustRightInd w:val="0"/>
              <w:jc w:val="both"/>
              <w:rPr>
                <w:rFonts w:ascii="Arial" w:hAnsi="Arial" w:cs="Arial"/>
                <w:szCs w:val="22"/>
                <w:highlight w:val="yellow"/>
              </w:rPr>
            </w:pPr>
            <w:ins w:id="424" w:author="Author">
              <w:r w:rsidRPr="00EA43FD">
                <w:rPr>
                  <w:rFonts w:ascii="Arial" w:eastAsia="Arial" w:hAnsi="Arial" w:cs="Arial"/>
                  <w:szCs w:val="22"/>
                  <w:highlight w:val="yellow"/>
                </w:rPr>
                <w:t>the figure, in the context of the</w:t>
              </w:r>
              <w:r w:rsidR="00237C8C" w:rsidRPr="00EA43FD">
                <w:rPr>
                  <w:rFonts w:ascii="Arial" w:hAnsi="Arial" w:cs="Arial"/>
                  <w:szCs w:val="22"/>
                  <w:highlight w:val="yellow"/>
                </w:rPr>
                <w:t> </w:t>
              </w:r>
              <w:r w:rsidRPr="00EA43FD">
                <w:rPr>
                  <w:rFonts w:ascii="Arial" w:eastAsia="Arial" w:hAnsi="Arial" w:cs="Arial"/>
                  <w:b/>
                  <w:szCs w:val="22"/>
                  <w:highlight w:val="yellow"/>
                </w:rPr>
                <w:t>Original Red Line Boundary</w:t>
              </w:r>
              <w:r w:rsidRPr="00EA43FD">
                <w:rPr>
                  <w:rFonts w:ascii="Arial" w:eastAsia="Arial" w:hAnsi="Arial" w:cs="Arial"/>
                  <w:szCs w:val="22"/>
                  <w:highlight w:val="yellow"/>
                </w:rPr>
                <w:t xml:space="preserve"> only, being the intended maximum amount of</w:t>
              </w:r>
              <w:r w:rsidRPr="00EA43FD">
                <w:rPr>
                  <w:rFonts w:ascii="Arial" w:eastAsia="Arial" w:hAnsi="Arial" w:cs="Arial"/>
                  <w:b/>
                  <w:szCs w:val="22"/>
                  <w:highlight w:val="yellow"/>
                </w:rPr>
                <w:t xml:space="preserve"> Active Power</w:t>
              </w:r>
              <w:r w:rsidR="00237C8C" w:rsidRPr="00EA43FD">
                <w:rPr>
                  <w:rFonts w:ascii="Arial" w:hAnsi="Arial" w:cs="Arial"/>
                  <w:b/>
                  <w:bCs/>
                  <w:szCs w:val="22"/>
                  <w:highlight w:val="yellow"/>
                </w:rPr>
                <w:t> </w:t>
              </w:r>
              <w:r w:rsidRPr="00EA43FD">
                <w:rPr>
                  <w:rFonts w:ascii="Arial" w:eastAsia="Arial" w:hAnsi="Arial" w:cs="Arial"/>
                  <w:szCs w:val="22"/>
                  <w:highlight w:val="yellow"/>
                </w:rPr>
                <w:t>that the, as appropriate,</w:t>
              </w:r>
              <w:r w:rsidRPr="00EA43FD">
                <w:rPr>
                  <w:rFonts w:ascii="Arial" w:eastAsia="Arial" w:hAnsi="Arial" w:cs="Arial"/>
                  <w:b/>
                  <w:szCs w:val="22"/>
                  <w:highlight w:val="yellow"/>
                </w:rPr>
                <w:t xml:space="preserve"> User’s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or</w:t>
              </w:r>
              <w:r w:rsidRPr="00EA43FD">
                <w:rPr>
                  <w:rFonts w:ascii="Arial" w:eastAsia="Arial" w:hAnsi="Arial" w:cs="Arial"/>
                  <w:b/>
                  <w:szCs w:val="22"/>
                  <w:highlight w:val="yellow"/>
                </w:rPr>
                <w:t xml:space="preserve"> Developer’s Equipment</w:t>
              </w:r>
              <w:r w:rsidR="00237C8C" w:rsidRPr="00EA43FD">
                <w:rPr>
                  <w:rFonts w:ascii="Arial" w:hAnsi="Arial" w:cs="Arial"/>
                  <w:b/>
                  <w:bCs/>
                  <w:szCs w:val="22"/>
                  <w:highlight w:val="yellow"/>
                </w:rPr>
                <w:t> </w:t>
              </w:r>
              <w:r w:rsidRPr="00EA43FD">
                <w:rPr>
                  <w:rFonts w:ascii="Arial" w:eastAsia="Arial" w:hAnsi="Arial" w:cs="Arial"/>
                  <w:szCs w:val="22"/>
                  <w:highlight w:val="yellow"/>
                </w:rPr>
                <w:t>sited within the</w:t>
              </w:r>
              <w:r w:rsidRPr="00EA43FD">
                <w:rPr>
                  <w:rFonts w:ascii="Arial" w:eastAsia="Arial" w:hAnsi="Arial" w:cs="Arial"/>
                  <w:b/>
                  <w:szCs w:val="22"/>
                  <w:highlight w:val="yellow"/>
                </w:rPr>
                <w:t xml:space="preserve"> Original Red Line Boundary</w:t>
              </w:r>
              <w:r w:rsidR="00237C8C" w:rsidRPr="00EA43FD">
                <w:rPr>
                  <w:rFonts w:ascii="Arial" w:hAnsi="Arial" w:cs="Arial"/>
                  <w:b/>
                  <w:bCs/>
                  <w:szCs w:val="22"/>
                  <w:highlight w:val="yellow"/>
                </w:rPr>
                <w:t> </w:t>
              </w:r>
              <w:r w:rsidRPr="00EA43FD">
                <w:rPr>
                  <w:rFonts w:ascii="Arial" w:eastAsia="Arial" w:hAnsi="Arial" w:cs="Arial"/>
                  <w:szCs w:val="22"/>
                  <w:highlight w:val="yellow"/>
                </w:rPr>
                <w:t>would be capable of exporting and/or importing</w:t>
              </w:r>
              <w:r w:rsidRPr="00EA43FD">
                <w:rPr>
                  <w:rFonts w:ascii="Arial" w:eastAsia="Arial" w:hAnsi="Arial" w:cs="Arial"/>
                  <w:b/>
                  <w:szCs w:val="22"/>
                  <w:highlight w:val="yellow"/>
                </w:rPr>
                <w:t> </w:t>
              </w:r>
              <w:r w:rsidRPr="00EA43FD">
                <w:rPr>
                  <w:rFonts w:ascii="Arial" w:eastAsia="Arial" w:hAnsi="Arial" w:cs="Arial"/>
                  <w:szCs w:val="22"/>
                  <w:highlight w:val="yellow"/>
                </w:rPr>
                <w:t>(independent of the</w:t>
              </w:r>
              <w:r w:rsidR="00237C8C" w:rsidRPr="00EA43FD">
                <w:rPr>
                  <w:rFonts w:ascii="Arial" w:hAnsi="Arial" w:cs="Arial"/>
                  <w:szCs w:val="22"/>
                  <w:highlight w:val="yellow"/>
                </w:rPr>
                <w:t> </w:t>
              </w:r>
              <w:r w:rsidRPr="00EA43FD">
                <w:rPr>
                  <w:rFonts w:ascii="Arial" w:eastAsia="Arial" w:hAnsi="Arial" w:cs="Arial"/>
                  <w:b/>
                  <w:szCs w:val="22"/>
                  <w:highlight w:val="yellow"/>
                </w:rPr>
                <w:t>Connection Entry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Pr="00EA43FD">
                <w:rPr>
                  <w:rFonts w:ascii="Arial" w:eastAsia="Arial" w:hAnsi="Arial" w:cs="Arial"/>
                  <w:b/>
                  <w:szCs w:val="22"/>
                  <w:highlight w:val="yellow"/>
                </w:rPr>
                <w:t xml:space="preserve"> Transmission Energy Capacity</w:t>
              </w:r>
              <w:r w:rsidR="00237C8C" w:rsidRPr="00EA43FD">
                <w:rPr>
                  <w:rFonts w:ascii="Arial" w:hAnsi="Arial" w:cs="Arial"/>
                  <w:b/>
                  <w:bCs/>
                  <w:szCs w:val="22"/>
                  <w:highlight w:val="yellow"/>
                </w:rPr>
                <w:t> </w:t>
              </w:r>
              <w:r w:rsidRPr="00EA43FD">
                <w:rPr>
                  <w:rFonts w:ascii="Arial" w:eastAsia="Arial" w:hAnsi="Arial" w:cs="Arial"/>
                  <w:szCs w:val="22"/>
                  <w:highlight w:val="yellow"/>
                </w:rPr>
                <w:t>and/or</w:t>
              </w:r>
              <w:r w:rsidR="00237C8C" w:rsidRPr="00EA43FD">
                <w:rPr>
                  <w:rFonts w:ascii="Arial" w:hAnsi="Arial" w:cs="Arial"/>
                  <w:szCs w:val="22"/>
                  <w:highlight w:val="yellow"/>
                </w:rPr>
                <w:t> </w:t>
              </w:r>
              <w:r w:rsidRPr="00EA43FD">
                <w:rPr>
                  <w:rFonts w:ascii="Arial" w:eastAsia="Arial" w:hAnsi="Arial" w:cs="Arial"/>
                  <w:b/>
                  <w:szCs w:val="22"/>
                  <w:highlight w:val="yellow"/>
                </w:rPr>
                <w:t>Developer Capacity</w:t>
              </w:r>
              <w:r w:rsidRPr="00EA43FD">
                <w:rPr>
                  <w:rFonts w:ascii="Arial" w:eastAsia="Arial" w:hAnsi="Arial" w:cs="Arial"/>
                  <w:szCs w:val="22"/>
                  <w:highlight w:val="yellow"/>
                </w:rPr>
                <w:t>, and any limitations to the maximum amount of</w:t>
              </w:r>
              <w:r w:rsidR="00237C8C" w:rsidRPr="00EA43FD">
                <w:rPr>
                  <w:rFonts w:ascii="Arial" w:hAnsi="Arial" w:cs="Arial"/>
                  <w:szCs w:val="22"/>
                  <w:highlight w:val="yellow"/>
                </w:rPr>
                <w:t> </w:t>
              </w:r>
              <w:r w:rsidRPr="00EA43FD">
                <w:rPr>
                  <w:rFonts w:ascii="Arial" w:eastAsia="Arial" w:hAnsi="Arial" w:cs="Arial"/>
                  <w:b/>
                  <w:szCs w:val="22"/>
                  <w:highlight w:val="yellow"/>
                </w:rPr>
                <w:t>Active Power</w:t>
              </w:r>
              <w:r w:rsidR="00237C8C" w:rsidRPr="00EA43FD">
                <w:rPr>
                  <w:rFonts w:ascii="Arial" w:hAnsi="Arial" w:cs="Arial"/>
                  <w:b/>
                  <w:bCs/>
                  <w:szCs w:val="22"/>
                  <w:highlight w:val="yellow"/>
                </w:rPr>
                <w:t> </w:t>
              </w:r>
              <w:r w:rsidRPr="00EA43FD">
                <w:rPr>
                  <w:rFonts w:ascii="Arial" w:eastAsia="Arial" w:hAnsi="Arial" w:cs="Arial"/>
                  <w:szCs w:val="22"/>
                  <w:highlight w:val="yellow"/>
                </w:rPr>
                <w:t>related to such capacities) expressed in whole MW, or in MW to one decimal place as declared (for each technology type, if more than one) by the</w:t>
              </w:r>
              <w:r w:rsidRPr="00EA43FD">
                <w:rPr>
                  <w:rFonts w:ascii="Arial" w:eastAsia="Arial" w:hAnsi="Arial" w:cs="Arial"/>
                  <w:b/>
                  <w:szCs w:val="22"/>
                  <w:highlight w:val="yellow"/>
                </w:rPr>
                <w:t> User</w:t>
              </w:r>
              <w:r w:rsidR="00237C8C" w:rsidRPr="00EA43FD">
                <w:rPr>
                  <w:rFonts w:ascii="Arial" w:hAnsi="Arial" w:cs="Arial"/>
                  <w:b/>
                  <w:bCs/>
                  <w:szCs w:val="22"/>
                  <w:highlight w:val="yellow"/>
                </w:rPr>
                <w:t> </w:t>
              </w:r>
              <w:r w:rsidRPr="00EA43FD">
                <w:rPr>
                  <w:rFonts w:ascii="Arial" w:eastAsia="Arial" w:hAnsi="Arial" w:cs="Arial"/>
                  <w:szCs w:val="22"/>
                  <w:highlight w:val="yellow"/>
                </w:rPr>
                <w:t>on the</w:t>
              </w:r>
              <w:r w:rsidRPr="00EA43FD">
                <w:rPr>
                  <w:rFonts w:ascii="Arial" w:eastAsia="Arial" w:hAnsi="Arial" w:cs="Arial"/>
                  <w:b/>
                  <w:szCs w:val="22"/>
                  <w:highlight w:val="yellow"/>
                </w:rPr>
                <w:t xml:space="preserve"> Original Red Line Boundary</w:t>
              </w:r>
              <w:r w:rsidR="00F7651E" w:rsidRPr="00EA43FD">
                <w:rPr>
                  <w:rFonts w:ascii="Arial" w:hAnsi="Arial" w:cs="Arial"/>
                  <w:szCs w:val="22"/>
                  <w:highlight w:val="yellow"/>
                </w:rPr>
                <w:t>;</w:t>
              </w:r>
            </w:ins>
            <w:r w:rsidR="005D5F3D">
              <w:rPr>
                <w:rFonts w:ascii="Arial" w:hAnsi="Arial" w:cs="Arial"/>
                <w:szCs w:val="22"/>
                <w:highlight w:val="yellow"/>
              </w:rPr>
              <w:t xml:space="preserve"> </w:t>
            </w:r>
          </w:p>
          <w:p w14:paraId="621DBAE4" w14:textId="3BD93722" w:rsidR="00226446" w:rsidRPr="00EA43FD" w:rsidRDefault="00226446" w:rsidP="005D5F3D">
            <w:pPr>
              <w:autoSpaceDE w:val="0"/>
              <w:autoSpaceDN w:val="0"/>
              <w:adjustRightInd w:val="0"/>
              <w:jc w:val="both"/>
              <w:rPr>
                <w:ins w:id="425" w:author="Author"/>
                <w:rFonts w:ascii="Arial" w:hAnsi="Arial" w:cs="Arial"/>
                <w:szCs w:val="22"/>
                <w:highlight w:val="yellow"/>
                <w:lang w:eastAsia="en-GB"/>
              </w:rPr>
            </w:pPr>
          </w:p>
        </w:tc>
      </w:tr>
      <w:tr w:rsidR="00226446" w14:paraId="3C039137" w14:textId="77777777" w:rsidTr="003A67C0">
        <w:trPr>
          <w:trHeight w:val="300"/>
        </w:trPr>
        <w:tc>
          <w:tcPr>
            <w:tcW w:w="2695" w:type="dxa"/>
          </w:tcPr>
          <w:p w14:paraId="18C7B1DD" w14:textId="77777777" w:rsidR="00226446" w:rsidRDefault="00226446" w:rsidP="00226446">
            <w:pPr>
              <w:spacing w:after="240"/>
              <w:rPr>
                <w:rFonts w:ascii="Arial" w:hAnsi="Arial" w:cs="Arial"/>
                <w:b/>
                <w:bCs/>
              </w:rPr>
            </w:pPr>
            <w:r>
              <w:rPr>
                <w:rFonts w:ascii="Arial" w:hAnsi="Arial" w:cs="Arial"/>
                <w:b/>
                <w:bCs/>
              </w:rPr>
              <w:t>"Insurance Performance Bond"</w:t>
            </w:r>
          </w:p>
        </w:tc>
        <w:tc>
          <w:tcPr>
            <w:tcW w:w="6662" w:type="dxa"/>
          </w:tcPr>
          <w:p w14:paraId="3FFF30E5" w14:textId="77777777" w:rsidR="00226446" w:rsidRDefault="00226446" w:rsidP="00226446">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226446" w14:paraId="4AE87858" w14:textId="77777777" w:rsidTr="003A67C0">
        <w:trPr>
          <w:trHeight w:val="300"/>
        </w:trPr>
        <w:tc>
          <w:tcPr>
            <w:tcW w:w="2695" w:type="dxa"/>
          </w:tcPr>
          <w:p w14:paraId="6FE6C484" w14:textId="77777777" w:rsidR="00226446" w:rsidRDefault="00226446" w:rsidP="00226446">
            <w:pPr>
              <w:spacing w:after="240"/>
              <w:rPr>
                <w:rFonts w:ascii="Arial" w:hAnsi="Arial" w:cs="Arial"/>
                <w:b/>
                <w:bCs/>
              </w:rPr>
            </w:pPr>
            <w:r>
              <w:rPr>
                <w:rFonts w:ascii="Arial" w:hAnsi="Arial" w:cs="Arial"/>
                <w:b/>
                <w:bCs/>
              </w:rPr>
              <w:t>"Intellectual Property" or "IPRs"</w:t>
            </w:r>
          </w:p>
        </w:tc>
        <w:tc>
          <w:tcPr>
            <w:tcW w:w="6662" w:type="dxa"/>
          </w:tcPr>
          <w:p w14:paraId="030DFE7B" w14:textId="5F0EF350" w:rsidR="00226446" w:rsidRDefault="00226446" w:rsidP="00226446">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226446" w14:paraId="39BE5E76" w14:textId="77777777" w:rsidTr="003A67C0">
        <w:trPr>
          <w:trHeight w:val="300"/>
        </w:trPr>
        <w:tc>
          <w:tcPr>
            <w:tcW w:w="2695" w:type="dxa"/>
          </w:tcPr>
          <w:p w14:paraId="76CB8BFA" w14:textId="30669253" w:rsidR="00226446" w:rsidRDefault="00226446" w:rsidP="00226446">
            <w:pPr>
              <w:spacing w:after="240"/>
              <w:rPr>
                <w:rFonts w:ascii="Arial" w:hAnsi="Arial" w:cs="Arial"/>
                <w:b/>
                <w:bCs/>
              </w:rPr>
            </w:pPr>
            <w:r>
              <w:rPr>
                <w:rFonts w:ascii="Arial" w:hAnsi="Arial" w:cs="Arial"/>
                <w:b/>
                <w:bCs/>
              </w:rPr>
              <w:t>“Interactivity”</w:t>
            </w:r>
          </w:p>
        </w:tc>
        <w:tc>
          <w:tcPr>
            <w:tcW w:w="6662" w:type="dxa"/>
          </w:tcPr>
          <w:p w14:paraId="79C5F113" w14:textId="6A0844A1" w:rsidR="00226446" w:rsidRPr="00F8108A" w:rsidRDefault="00226446" w:rsidP="00226446">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Pr>
                <w:rFonts w:ascii="Arial" w:hAnsi="Arial" w:cs="Arial"/>
              </w:rPr>
              <w:t xml:space="preserve">using or connecting </w:t>
            </w:r>
            <w:r w:rsidRPr="00F8108A">
              <w:rPr>
                <w:rFonts w:ascii="Arial" w:hAnsi="Arial" w:cs="Arial"/>
              </w:rPr>
              <w:t xml:space="preserve">to the same part of the </w:t>
            </w:r>
            <w:r w:rsidRPr="00BE1671">
              <w:rPr>
                <w:rFonts w:ascii="Arial" w:hAnsi="Arial" w:cs="Arial"/>
                <w:b/>
                <w:bCs/>
              </w:rPr>
              <w:t>Total System</w:t>
            </w:r>
            <w:r>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226446" w14:paraId="537FB3C6" w14:textId="77777777" w:rsidTr="003A67C0">
        <w:trPr>
          <w:trHeight w:val="300"/>
        </w:trPr>
        <w:tc>
          <w:tcPr>
            <w:tcW w:w="2695" w:type="dxa"/>
          </w:tcPr>
          <w:p w14:paraId="4872098E" w14:textId="501E8924" w:rsidR="00226446" w:rsidRPr="00A322E8" w:rsidRDefault="00226446" w:rsidP="00226446">
            <w:pPr>
              <w:pStyle w:val="BodyText"/>
              <w:rPr>
                <w:rFonts w:ascii="Arial" w:hAnsi="Arial" w:cs="Arial"/>
                <w:b/>
                <w:bCs/>
              </w:rPr>
            </w:pPr>
            <w:r w:rsidRPr="001A739C">
              <w:rPr>
                <w:rFonts w:ascii="Arial" w:hAnsi="Arial" w:cs="Arial"/>
                <w:b/>
                <w:bCs/>
              </w:rPr>
              <w:t>“Interactivity Policy”</w:t>
            </w:r>
          </w:p>
        </w:tc>
        <w:tc>
          <w:tcPr>
            <w:tcW w:w="6662" w:type="dxa"/>
          </w:tcPr>
          <w:p w14:paraId="59E579D5" w14:textId="35F2C335" w:rsidR="00226446" w:rsidRPr="00A322E8" w:rsidRDefault="00226446" w:rsidP="00226446">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226446" w14:paraId="6FB8707E" w14:textId="77777777" w:rsidTr="003A67C0">
        <w:trPr>
          <w:trHeight w:val="300"/>
        </w:trPr>
        <w:tc>
          <w:tcPr>
            <w:tcW w:w="2695" w:type="dxa"/>
          </w:tcPr>
          <w:p w14:paraId="535DA2A2" w14:textId="77777777" w:rsidR="00226446" w:rsidRDefault="00226446" w:rsidP="00226446">
            <w:pPr>
              <w:pStyle w:val="BodyText"/>
              <w:rPr>
                <w:rFonts w:ascii="Arial" w:hAnsi="Arial" w:cs="Arial"/>
                <w:b/>
                <w:bCs/>
              </w:rPr>
            </w:pPr>
            <w:r>
              <w:rPr>
                <w:rFonts w:ascii="Arial" w:hAnsi="Arial" w:cs="Arial"/>
                <w:b/>
                <w:bCs/>
              </w:rPr>
              <w:t>"Interconnected System Operator"</w:t>
            </w:r>
          </w:p>
        </w:tc>
        <w:tc>
          <w:tcPr>
            <w:tcW w:w="6662" w:type="dxa"/>
          </w:tcPr>
          <w:p w14:paraId="4A350973" w14:textId="77777777" w:rsidR="00226446" w:rsidRDefault="00226446" w:rsidP="00226446">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10E5737" w14:textId="77777777" w:rsidTr="003A67C0">
        <w:trPr>
          <w:trHeight w:val="300"/>
        </w:trPr>
        <w:tc>
          <w:tcPr>
            <w:tcW w:w="2695" w:type="dxa"/>
          </w:tcPr>
          <w:p w14:paraId="11C08B4F" w14:textId="77777777" w:rsidR="00226446" w:rsidRDefault="00226446" w:rsidP="00226446">
            <w:pPr>
              <w:pStyle w:val="BodyText"/>
              <w:rPr>
                <w:rFonts w:ascii="Arial" w:hAnsi="Arial" w:cs="Arial"/>
                <w:b/>
                <w:bCs/>
              </w:rPr>
            </w:pPr>
            <w:r>
              <w:rPr>
                <w:rFonts w:ascii="Arial" w:hAnsi="Arial" w:cs="Arial"/>
                <w:b/>
                <w:bCs/>
              </w:rPr>
              <w:t>"Interconnector"</w:t>
            </w:r>
          </w:p>
        </w:tc>
        <w:tc>
          <w:tcPr>
            <w:tcW w:w="6662" w:type="dxa"/>
          </w:tcPr>
          <w:p w14:paraId="66DDABA2" w14:textId="0CA45C6A"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20818EF0" w14:textId="77777777" w:rsidTr="003A67C0">
        <w:trPr>
          <w:trHeight w:val="300"/>
        </w:trPr>
        <w:tc>
          <w:tcPr>
            <w:tcW w:w="2695" w:type="dxa"/>
          </w:tcPr>
          <w:p w14:paraId="7E34D25C" w14:textId="77777777" w:rsidR="00226446" w:rsidRDefault="00226446" w:rsidP="00226446">
            <w:pPr>
              <w:pStyle w:val="BodyText"/>
              <w:rPr>
                <w:rFonts w:ascii="Arial" w:hAnsi="Arial" w:cs="Arial"/>
                <w:b/>
                <w:bCs/>
              </w:rPr>
            </w:pPr>
            <w:r w:rsidRPr="004037A8">
              <w:rPr>
                <w:rFonts w:ascii="Arial" w:hAnsi="Arial" w:cs="Arial"/>
                <w:b/>
              </w:rPr>
              <w:t>“Interconnector Adjustment Payments”</w:t>
            </w:r>
          </w:p>
        </w:tc>
        <w:tc>
          <w:tcPr>
            <w:tcW w:w="6662" w:type="dxa"/>
          </w:tcPr>
          <w:p w14:paraId="33B421CD" w14:textId="02606D51" w:rsidR="00226446" w:rsidRDefault="00226446" w:rsidP="00226446">
            <w:pPr>
              <w:pStyle w:val="BodyText"/>
              <w:jc w:val="both"/>
              <w:rPr>
                <w:rFonts w:ascii="Arial" w:hAnsi="Arial" w:cs="Arial"/>
              </w:rPr>
            </w:pPr>
            <w:r w:rsidRPr="5659255A">
              <w:rPr>
                <w:rFonts w:ascii="Arial" w:hAnsi="Arial" w:cs="Arial"/>
              </w:rPr>
              <w:t xml:space="preserve">the payments (whether positive or negative) as notified by the </w:t>
            </w:r>
            <w:r w:rsidRPr="5659255A">
              <w:rPr>
                <w:rFonts w:ascii="Arial" w:hAnsi="Arial" w:cs="Arial"/>
                <w:b/>
                <w:bCs/>
              </w:rPr>
              <w:t>Interconnectors</w:t>
            </w:r>
            <w:r w:rsidRPr="5659255A">
              <w:rPr>
                <w:rFonts w:ascii="Arial" w:hAnsi="Arial" w:cs="Arial"/>
              </w:rPr>
              <w:t xml:space="preserve"> to </w:t>
            </w:r>
            <w:r w:rsidRPr="5659255A">
              <w:rPr>
                <w:rFonts w:ascii="Arial" w:hAnsi="Arial" w:cs="Arial"/>
                <w:b/>
                <w:bCs/>
              </w:rPr>
              <w:t>The Company</w:t>
            </w:r>
            <w:r w:rsidRPr="5659255A">
              <w:rPr>
                <w:rFonts w:ascii="Arial" w:hAnsi="Arial" w:cs="Arial"/>
              </w:rPr>
              <w:t xml:space="preserve"> pursuant to the conditions in their respective licences for the purposes of the ESO Licence condition F3 Part C  Pass-through (PTt);</w:t>
            </w:r>
          </w:p>
        </w:tc>
      </w:tr>
      <w:tr w:rsidR="00226446" w14:paraId="7F1DF725" w14:textId="77777777" w:rsidTr="003A67C0">
        <w:trPr>
          <w:trHeight w:val="300"/>
        </w:trPr>
        <w:tc>
          <w:tcPr>
            <w:tcW w:w="2695" w:type="dxa"/>
          </w:tcPr>
          <w:p w14:paraId="25556262" w14:textId="77777777" w:rsidR="00226446" w:rsidRDefault="00226446" w:rsidP="00226446">
            <w:pPr>
              <w:pStyle w:val="BodyText"/>
              <w:rPr>
                <w:rFonts w:ascii="Arial" w:hAnsi="Arial" w:cs="Arial"/>
                <w:b/>
                <w:bCs/>
              </w:rPr>
            </w:pPr>
            <w:r>
              <w:rPr>
                <w:rFonts w:ascii="Arial" w:hAnsi="Arial" w:cs="Arial"/>
                <w:b/>
                <w:bCs/>
              </w:rPr>
              <w:t>“Interconnector Asset Owner”</w:t>
            </w:r>
          </w:p>
        </w:tc>
        <w:tc>
          <w:tcPr>
            <w:tcW w:w="6662" w:type="dxa"/>
          </w:tcPr>
          <w:p w14:paraId="57AC113B"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226446" w14:paraId="48DF7F19" w14:textId="77777777" w:rsidTr="003A67C0">
        <w:trPr>
          <w:trHeight w:val="300"/>
        </w:trPr>
        <w:tc>
          <w:tcPr>
            <w:tcW w:w="2695" w:type="dxa"/>
          </w:tcPr>
          <w:p w14:paraId="5D091222" w14:textId="77777777" w:rsidR="00226446" w:rsidRDefault="00226446" w:rsidP="00226446">
            <w:pPr>
              <w:pStyle w:val="BodyText"/>
              <w:rPr>
                <w:rFonts w:ascii="Arial" w:hAnsi="Arial" w:cs="Arial"/>
                <w:b/>
                <w:bCs/>
              </w:rPr>
            </w:pPr>
            <w:r>
              <w:rPr>
                <w:rFonts w:ascii="Arial" w:hAnsi="Arial" w:cs="Arial"/>
                <w:b/>
                <w:bCs/>
              </w:rPr>
              <w:t>"Interconnector Error Administrator"</w:t>
            </w:r>
          </w:p>
        </w:tc>
        <w:tc>
          <w:tcPr>
            <w:tcW w:w="6662" w:type="dxa"/>
          </w:tcPr>
          <w:p w14:paraId="40098927" w14:textId="77777777" w:rsidR="00226446" w:rsidRDefault="00226446" w:rsidP="00226446">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26446" w14:paraId="6A5BF489" w14:textId="77777777" w:rsidTr="003A67C0">
        <w:trPr>
          <w:trHeight w:val="300"/>
        </w:trPr>
        <w:tc>
          <w:tcPr>
            <w:tcW w:w="2695" w:type="dxa"/>
          </w:tcPr>
          <w:p w14:paraId="411BCB6E" w14:textId="77777777" w:rsidR="00226446" w:rsidRDefault="00226446" w:rsidP="00226446">
            <w:pPr>
              <w:pStyle w:val="BodyText"/>
              <w:rPr>
                <w:rFonts w:ascii="Arial" w:hAnsi="Arial" w:cs="Arial"/>
                <w:b/>
                <w:bCs/>
              </w:rPr>
            </w:pPr>
            <w:r>
              <w:rPr>
                <w:rFonts w:ascii="Arial" w:hAnsi="Arial" w:cs="Arial"/>
                <w:b/>
                <w:bCs/>
              </w:rPr>
              <w:t>"Interconnector Owner"</w:t>
            </w:r>
          </w:p>
        </w:tc>
        <w:tc>
          <w:tcPr>
            <w:tcW w:w="6662" w:type="dxa"/>
          </w:tcPr>
          <w:p w14:paraId="625823A2" w14:textId="77777777" w:rsidR="00226446" w:rsidRDefault="00226446" w:rsidP="00226446">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226446" w14:paraId="5F095AE7" w14:textId="77777777" w:rsidTr="003A67C0">
        <w:trPr>
          <w:trHeight w:val="300"/>
        </w:trPr>
        <w:tc>
          <w:tcPr>
            <w:tcW w:w="2695" w:type="dxa"/>
          </w:tcPr>
          <w:p w14:paraId="479B8244" w14:textId="77777777" w:rsidR="00226446" w:rsidRDefault="00226446" w:rsidP="00226446">
            <w:pPr>
              <w:pStyle w:val="BodyText"/>
              <w:rPr>
                <w:rFonts w:ascii="Arial" w:hAnsi="Arial" w:cs="Arial"/>
                <w:b/>
                <w:bCs/>
              </w:rPr>
            </w:pPr>
            <w:r>
              <w:rPr>
                <w:rFonts w:ascii="Arial" w:hAnsi="Arial" w:cs="Arial"/>
                <w:b/>
                <w:bCs/>
              </w:rPr>
              <w:t>"Interconnector User"</w:t>
            </w:r>
          </w:p>
        </w:tc>
        <w:tc>
          <w:tcPr>
            <w:tcW w:w="6662" w:type="dxa"/>
          </w:tcPr>
          <w:p w14:paraId="33E13ED9" w14:textId="77777777" w:rsidR="00226446" w:rsidRDefault="00226446" w:rsidP="00226446">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226446" w:rsidRDefault="00226446" w:rsidP="00226446">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226446" w:rsidRPr="006A6C50" w14:paraId="5F6A5BA7" w14:textId="77777777" w:rsidTr="003A67C0">
        <w:trPr>
          <w:trHeight w:val="300"/>
        </w:trPr>
        <w:tc>
          <w:tcPr>
            <w:tcW w:w="2695" w:type="dxa"/>
          </w:tcPr>
          <w:p w14:paraId="04F14123" w14:textId="77777777" w:rsidR="00226446" w:rsidRDefault="00226446" w:rsidP="00226446">
            <w:pPr>
              <w:pStyle w:val="BodyText"/>
              <w:rPr>
                <w:rFonts w:ascii="Arial" w:hAnsi="Arial" w:cs="Arial"/>
                <w:b/>
                <w:bCs/>
              </w:rPr>
            </w:pPr>
            <w:r>
              <w:rPr>
                <w:rFonts w:ascii="Arial" w:hAnsi="Arial" w:cs="Arial"/>
                <w:b/>
                <w:bCs/>
              </w:rPr>
              <w:t>“Interconnector User Commitment Capacity”</w:t>
            </w:r>
          </w:p>
        </w:tc>
        <w:tc>
          <w:tcPr>
            <w:tcW w:w="6662" w:type="dxa"/>
          </w:tcPr>
          <w:p w14:paraId="365CA0CD" w14:textId="77777777" w:rsidR="00226446" w:rsidRPr="0005076C" w:rsidRDefault="00226446" w:rsidP="00226446">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226446" w:rsidRPr="006A6C50" w:rsidRDefault="00226446" w:rsidP="00226446">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226446" w:rsidRPr="006A6C50" w14:paraId="389EA83A" w14:textId="77777777" w:rsidTr="003A67C0">
        <w:trPr>
          <w:trHeight w:val="300"/>
        </w:trPr>
        <w:tc>
          <w:tcPr>
            <w:tcW w:w="2695" w:type="dxa"/>
          </w:tcPr>
          <w:p w14:paraId="0E4AEF36" w14:textId="77777777" w:rsidR="00226446" w:rsidRDefault="00226446" w:rsidP="00226446">
            <w:pPr>
              <w:pStyle w:val="BodyText"/>
              <w:rPr>
                <w:rFonts w:ascii="Arial" w:hAnsi="Arial" w:cs="Arial"/>
                <w:b/>
                <w:bCs/>
              </w:rPr>
            </w:pPr>
            <w:r>
              <w:rPr>
                <w:rFonts w:ascii="Arial" w:hAnsi="Arial" w:cs="Arial"/>
                <w:b/>
                <w:bCs/>
              </w:rPr>
              <w:t>“Interconnector Voting Sub-Group”</w:t>
            </w:r>
          </w:p>
        </w:tc>
        <w:tc>
          <w:tcPr>
            <w:tcW w:w="6662" w:type="dxa"/>
          </w:tcPr>
          <w:p w14:paraId="6BC7A06A" w14:textId="77777777" w:rsidR="00226446" w:rsidRPr="0034202B" w:rsidRDefault="00226446" w:rsidP="00226446">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226446" w:rsidRPr="0034202B" w:rsidRDefault="00226446" w:rsidP="00226446">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226446" w:rsidRPr="0005076C" w:rsidRDefault="00226446" w:rsidP="00226446">
            <w:pPr>
              <w:numPr>
                <w:ilvl w:val="0"/>
                <w:numId w:val="43"/>
              </w:numPr>
              <w:spacing w:after="240"/>
              <w:jc w:val="both"/>
              <w:rPr>
                <w:rFonts w:ascii="Arial" w:hAnsi="Arial" w:cs="Arial"/>
              </w:rPr>
            </w:pPr>
            <w:r w:rsidRPr="00433F8A">
              <w:rPr>
                <w:rFonts w:ascii="Arial" w:hAnsi="Arial" w:cs="Arial"/>
                <w:b/>
              </w:rPr>
              <w:t>Interconnector Users</w:t>
            </w:r>
          </w:p>
        </w:tc>
      </w:tr>
      <w:tr w:rsidR="00226446" w14:paraId="0E65C0E7" w14:textId="77777777" w:rsidTr="003A67C0">
        <w:trPr>
          <w:trHeight w:val="300"/>
        </w:trPr>
        <w:tc>
          <w:tcPr>
            <w:tcW w:w="2695" w:type="dxa"/>
          </w:tcPr>
          <w:p w14:paraId="39A8869F" w14:textId="77777777" w:rsidR="00226446" w:rsidRDefault="00226446" w:rsidP="00226446">
            <w:pPr>
              <w:pStyle w:val="BodyText"/>
              <w:rPr>
                <w:rFonts w:ascii="Arial" w:hAnsi="Arial" w:cs="Arial"/>
                <w:b/>
                <w:bCs/>
              </w:rPr>
            </w:pPr>
            <w:r>
              <w:rPr>
                <w:rFonts w:ascii="Arial" w:hAnsi="Arial" w:cs="Arial"/>
                <w:b/>
                <w:bCs/>
              </w:rPr>
              <w:t>"Interface Agreement"</w:t>
            </w:r>
          </w:p>
          <w:p w14:paraId="11415B87" w14:textId="77777777" w:rsidR="00226446" w:rsidRDefault="00226446" w:rsidP="00226446">
            <w:pPr>
              <w:pStyle w:val="BodyText"/>
              <w:rPr>
                <w:rFonts w:ascii="Arial" w:hAnsi="Arial" w:cs="Arial"/>
                <w:b/>
                <w:bCs/>
              </w:rPr>
            </w:pPr>
          </w:p>
        </w:tc>
        <w:tc>
          <w:tcPr>
            <w:tcW w:w="6662" w:type="dxa"/>
          </w:tcPr>
          <w:p w14:paraId="136114C0" w14:textId="77777777" w:rsidR="00226446" w:rsidRDefault="00226446" w:rsidP="00226446">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226446" w14:paraId="499519DF" w14:textId="77777777" w:rsidTr="003A67C0">
        <w:trPr>
          <w:trHeight w:val="300"/>
        </w:trPr>
        <w:tc>
          <w:tcPr>
            <w:tcW w:w="2695" w:type="dxa"/>
          </w:tcPr>
          <w:p w14:paraId="70A60567" w14:textId="77777777" w:rsidR="00226446" w:rsidRDefault="00226446" w:rsidP="00226446">
            <w:pPr>
              <w:rPr>
                <w:rFonts w:ascii="Arial" w:hAnsi="Arial" w:cs="Arial"/>
                <w:b/>
              </w:rPr>
            </w:pPr>
            <w:r>
              <w:rPr>
                <w:rFonts w:ascii="Arial" w:hAnsi="Arial" w:cs="Arial"/>
                <w:b/>
              </w:rPr>
              <w:t>“Interim Connect and Manage Arrangements”</w:t>
            </w:r>
          </w:p>
        </w:tc>
        <w:tc>
          <w:tcPr>
            <w:tcW w:w="6662" w:type="dxa"/>
          </w:tcPr>
          <w:p w14:paraId="2C2A360F" w14:textId="77777777" w:rsidR="00226446" w:rsidRDefault="00226446" w:rsidP="00226446">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Transmission 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226446" w:rsidRDefault="00226446" w:rsidP="00226446">
            <w:pPr>
              <w:jc w:val="both"/>
              <w:rPr>
                <w:rFonts w:ascii="Arial" w:hAnsi="Arial" w:cs="Arial"/>
              </w:rPr>
            </w:pPr>
          </w:p>
        </w:tc>
      </w:tr>
      <w:tr w:rsidR="00226446" w14:paraId="5D6E37CE" w14:textId="77777777" w:rsidTr="003A67C0">
        <w:trPr>
          <w:trHeight w:val="300"/>
        </w:trPr>
        <w:tc>
          <w:tcPr>
            <w:tcW w:w="2695" w:type="dxa"/>
          </w:tcPr>
          <w:p w14:paraId="780E5DE5"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226446" w:rsidRPr="00D05254" w:rsidRDefault="00226446" w:rsidP="00226446">
            <w:pPr>
              <w:rPr>
                <w:rFonts w:ascii="Arial" w:hAnsi="Arial" w:cs="Arial"/>
                <w:szCs w:val="22"/>
              </w:rPr>
            </w:pPr>
          </w:p>
        </w:tc>
        <w:tc>
          <w:tcPr>
            <w:tcW w:w="6662" w:type="dxa"/>
          </w:tcPr>
          <w:p w14:paraId="3FEF6122"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6ADD76DF" w14:textId="77777777" w:rsidTr="003A67C0">
        <w:trPr>
          <w:trHeight w:val="300"/>
        </w:trPr>
        <w:tc>
          <w:tcPr>
            <w:tcW w:w="2695" w:type="dxa"/>
          </w:tcPr>
          <w:p w14:paraId="685FCD99" w14:textId="77777777" w:rsidR="00226446" w:rsidRPr="00D05254" w:rsidRDefault="00226446" w:rsidP="00226446">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662" w:type="dxa"/>
          </w:tcPr>
          <w:p w14:paraId="3E5F58C6"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7784A565" w14:textId="77777777" w:rsidTr="003A67C0">
        <w:trPr>
          <w:trHeight w:val="300"/>
        </w:trPr>
        <w:tc>
          <w:tcPr>
            <w:tcW w:w="2695" w:type="dxa"/>
          </w:tcPr>
          <w:p w14:paraId="4D264C23" w14:textId="77777777" w:rsidR="00226446" w:rsidRPr="00D05254" w:rsidRDefault="00226446" w:rsidP="00226446">
            <w:pPr>
              <w:rPr>
                <w:rFonts w:ascii="Arial" w:hAnsi="Arial" w:cs="Arial"/>
                <w:b/>
                <w:szCs w:val="22"/>
              </w:rPr>
            </w:pPr>
          </w:p>
          <w:p w14:paraId="5143AFC2" w14:textId="77777777" w:rsidR="00226446" w:rsidRPr="00D05254" w:rsidRDefault="00226446" w:rsidP="00226446">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662" w:type="dxa"/>
          </w:tcPr>
          <w:p w14:paraId="2CBA8589" w14:textId="77777777" w:rsidR="00226446" w:rsidRPr="00D05254" w:rsidRDefault="00226446" w:rsidP="00226446">
            <w:pPr>
              <w:jc w:val="both"/>
              <w:rPr>
                <w:rFonts w:ascii="Arial" w:hAnsi="Arial" w:cs="Arial"/>
                <w:szCs w:val="22"/>
              </w:rPr>
            </w:pPr>
          </w:p>
          <w:p w14:paraId="0AA1AD5E" w14:textId="77777777" w:rsidR="00226446" w:rsidRPr="00D05254" w:rsidRDefault="00226446" w:rsidP="00226446">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226446" w14:paraId="4EBBE019" w14:textId="77777777" w:rsidTr="003A67C0">
        <w:trPr>
          <w:trHeight w:val="300"/>
        </w:trPr>
        <w:tc>
          <w:tcPr>
            <w:tcW w:w="2695" w:type="dxa"/>
          </w:tcPr>
          <w:p w14:paraId="36CA0103" w14:textId="77777777" w:rsidR="00226446" w:rsidRDefault="00226446" w:rsidP="00226446">
            <w:pPr>
              <w:pStyle w:val="BodyText"/>
              <w:rPr>
                <w:rFonts w:ascii="Arial" w:hAnsi="Arial" w:cs="Arial"/>
                <w:b/>
                <w:bCs/>
              </w:rPr>
            </w:pPr>
            <w:r>
              <w:rPr>
                <w:rFonts w:ascii="Arial" w:hAnsi="Arial" w:cs="Arial"/>
                <w:b/>
                <w:bCs/>
              </w:rPr>
              <w:t>"Interim Panel and Alternate Election process"</w:t>
            </w:r>
          </w:p>
        </w:tc>
        <w:tc>
          <w:tcPr>
            <w:tcW w:w="6662" w:type="dxa"/>
          </w:tcPr>
          <w:p w14:paraId="7E95AA86" w14:textId="77777777" w:rsidR="00226446" w:rsidRDefault="00226446" w:rsidP="00226446">
            <w:pPr>
              <w:pStyle w:val="BodyText"/>
              <w:jc w:val="both"/>
              <w:rPr>
                <w:rFonts w:ascii="Arial" w:hAnsi="Arial" w:cs="Arial"/>
              </w:rPr>
            </w:pPr>
            <w:r>
              <w:rPr>
                <w:rFonts w:ascii="Arial" w:hAnsi="Arial" w:cs="Arial"/>
              </w:rPr>
              <w:t>As defined in Paragraph 8A.4.3.2</w:t>
            </w:r>
          </w:p>
        </w:tc>
      </w:tr>
      <w:tr w:rsidR="00226446" w14:paraId="5FF38E92" w14:textId="77777777" w:rsidTr="003A67C0">
        <w:trPr>
          <w:trHeight w:val="300"/>
        </w:trPr>
        <w:tc>
          <w:tcPr>
            <w:tcW w:w="2695" w:type="dxa"/>
          </w:tcPr>
          <w:p w14:paraId="1890FE05"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662" w:type="dxa"/>
          </w:tcPr>
          <w:p w14:paraId="0D6DBE9E" w14:textId="77777777" w:rsidR="00226446" w:rsidRDefault="00226446" w:rsidP="00226446">
            <w:pPr>
              <w:pStyle w:val="BodyText"/>
              <w:spacing w:before="120" w:after="120"/>
              <w:jc w:val="both"/>
              <w:rPr>
                <w:rFonts w:ascii="Arial" w:hAnsi="Arial" w:cs="Arial"/>
              </w:rPr>
            </w:pPr>
            <w:r>
              <w:rPr>
                <w:rFonts w:ascii="Arial" w:hAnsi="Arial" w:cs="Arial"/>
              </w:rPr>
              <w:t>where either:-</w:t>
            </w:r>
          </w:p>
          <w:p w14:paraId="46365ABC"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226446" w:rsidRDefault="00226446" w:rsidP="00226446">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226446" w:rsidRDefault="00226446" w:rsidP="00226446">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484E74A0" w:rsidR="00226446" w:rsidRDefault="00226446" w:rsidP="00226446">
            <w:pPr>
              <w:pStyle w:val="BodyText"/>
              <w:numPr>
                <w:ilvl w:val="0"/>
                <w:numId w:val="37"/>
              </w:numPr>
              <w:spacing w:before="120" w:after="120"/>
              <w:ind w:left="567" w:hanging="567"/>
              <w:jc w:val="both"/>
              <w:rPr>
                <w:rFonts w:ascii="Arial" w:hAnsi="Arial" w:cs="Arial"/>
              </w:rPr>
            </w:pPr>
            <w:r w:rsidRPr="5659255A">
              <w:rPr>
                <w:rFonts w:ascii="Arial" w:hAnsi="Arial" w:cs="Arial"/>
              </w:rPr>
              <w:t xml:space="preserve">an </w:t>
            </w:r>
            <w:r w:rsidRPr="5659255A">
              <w:rPr>
                <w:rFonts w:ascii="Arial" w:hAnsi="Arial" w:cs="Arial"/>
                <w:b/>
                <w:bCs/>
              </w:rPr>
              <w:t xml:space="preserve">Associated Export BM Unit </w:t>
            </w:r>
            <w:r w:rsidRPr="5659255A">
              <w:rPr>
                <w:rFonts w:ascii="Arial" w:hAnsi="Arial" w:cs="Arial"/>
              </w:rPr>
              <w:t xml:space="preserve">of an </w:t>
            </w:r>
            <w:r w:rsidRPr="5659255A">
              <w:rPr>
                <w:rFonts w:ascii="Arial" w:hAnsi="Arial" w:cs="Arial"/>
                <w:b/>
                <w:bCs/>
              </w:rPr>
              <w:t>Affected User</w:t>
            </w:r>
            <w:r w:rsidRPr="5659255A">
              <w:rPr>
                <w:rFonts w:ascii="Arial" w:hAnsi="Arial" w:cs="Arial"/>
              </w:rPr>
              <w:t xml:space="preserve"> is (other than an </w:t>
            </w:r>
            <w:r w:rsidRPr="5659255A">
              <w:rPr>
                <w:rFonts w:ascii="Arial" w:hAnsi="Arial" w:cs="Arial"/>
                <w:b/>
                <w:bCs/>
              </w:rPr>
              <w:t>Interconnector Owner</w:t>
            </w:r>
            <w:r w:rsidRPr="5659255A">
              <w:rPr>
                <w:rFonts w:ascii="Arial" w:hAnsi="Arial" w:cs="Arial"/>
              </w:rPr>
              <w:t xml:space="preserve">) </w:t>
            </w:r>
            <w:r w:rsidRPr="5659255A">
              <w:rPr>
                <w:rFonts w:ascii="Arial" w:hAnsi="Arial" w:cs="Arial"/>
                <w:b/>
                <w:bCs/>
              </w:rPr>
              <w:t>Deenergised</w:t>
            </w:r>
            <w:r w:rsidRPr="5659255A">
              <w:rPr>
                <w:rFonts w:ascii="Arial" w:hAnsi="Arial" w:cs="Arial"/>
              </w:rPr>
              <w:t xml:space="preserve"> from the </w:t>
            </w:r>
            <w:r w:rsidRPr="5659255A">
              <w:rPr>
                <w:rFonts w:ascii="Arial" w:hAnsi="Arial" w:cs="Arial"/>
                <w:b/>
                <w:bCs/>
              </w:rPr>
              <w:t>National  Electricity Transmission System</w:t>
            </w:r>
            <w:r w:rsidRPr="5659255A">
              <w:rPr>
                <w:rFonts w:ascii="Arial" w:hAnsi="Arial" w:cs="Arial"/>
              </w:rPr>
              <w:t xml:space="preserve">; or </w:t>
            </w:r>
          </w:p>
          <w:p w14:paraId="4CD51B47" w14:textId="77777777" w:rsidR="00226446" w:rsidRDefault="00226446" w:rsidP="00226446">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226446" w:rsidRDefault="00226446" w:rsidP="00226446">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226446" w14:paraId="6246140E" w14:textId="77777777" w:rsidTr="003A67C0">
        <w:trPr>
          <w:trHeight w:val="300"/>
        </w:trPr>
        <w:tc>
          <w:tcPr>
            <w:tcW w:w="2695" w:type="dxa"/>
          </w:tcPr>
          <w:p w14:paraId="1DB15141" w14:textId="77777777" w:rsidR="00226446" w:rsidRDefault="00226446" w:rsidP="00226446">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6662" w:type="dxa"/>
          </w:tcPr>
          <w:p w14:paraId="3686F8C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226446" w:rsidRDefault="00AA222D" w:rsidP="00226446">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25.5pt" o:ole="">
                  <v:imagedata r:id="rId16" o:title=""/>
                </v:shape>
                <o:OLEObject Type="Embed" ProgID="Equation.3" ShapeID="_x0000_i1025" DrawAspect="Content" ObjectID="_1795526524" r:id="rId17"/>
              </w:object>
            </w:r>
          </w:p>
          <w:p w14:paraId="15D93FB6" w14:textId="77777777" w:rsidR="00226446"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226446" w:rsidRDefault="00AA222D" w:rsidP="00226446">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3pt;height:54pt" o:ole="">
                  <v:imagedata r:id="rId18" o:title=""/>
                </v:shape>
                <o:OLEObject Type="Embed" ProgID="Equation.3" ShapeID="_x0000_i1026" DrawAspect="Content" ObjectID="_1795526525" r:id="rId19"/>
              </w:object>
            </w:r>
          </w:p>
          <w:p w14:paraId="758BEFA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1476CE4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226446" w:rsidRPr="006A707F" w:rsidRDefault="00226446" w:rsidP="00226446">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226446" w:rsidRPr="006A707F" w:rsidRDefault="00226446" w:rsidP="00226446">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226446" w:rsidRPr="006A707F" w:rsidRDefault="00226446" w:rsidP="00226446">
            <w:pPr>
              <w:pStyle w:val="BodyText"/>
              <w:spacing w:before="120" w:after="120"/>
              <w:ind w:left="3"/>
              <w:jc w:val="both"/>
              <w:rPr>
                <w:rFonts w:ascii="Arial" w:hAnsi="Arial" w:cs="Arial"/>
                <w:b/>
                <w:bCs/>
              </w:rPr>
            </w:pPr>
          </w:p>
          <w:p w14:paraId="5CEA065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226446" w:rsidRDefault="00226446" w:rsidP="00226446">
            <w:pPr>
              <w:pStyle w:val="BodyText"/>
              <w:spacing w:before="120" w:after="120"/>
              <w:ind w:left="3"/>
              <w:jc w:val="both"/>
              <w:rPr>
                <w:rFonts w:ascii="Arial" w:hAnsi="Arial" w:cs="Arial"/>
              </w:rPr>
            </w:pPr>
          </w:p>
          <w:p w14:paraId="31E5E18A"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5B0A3A2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226446" w:rsidRPr="006A707F" w:rsidRDefault="00226446" w:rsidP="00226446">
            <w:pPr>
              <w:pStyle w:val="BodyText"/>
              <w:spacing w:before="120" w:after="120"/>
              <w:ind w:left="3"/>
              <w:rPr>
                <w:rFonts w:ascii="Arial" w:hAnsi="Arial" w:cs="Arial"/>
              </w:rPr>
            </w:pPr>
          </w:p>
          <w:p w14:paraId="113D0900" w14:textId="77777777" w:rsidR="00226446" w:rsidRPr="006A707F" w:rsidRDefault="00226446" w:rsidP="00226446">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226446" w:rsidRPr="006A707F" w:rsidRDefault="00226446" w:rsidP="00226446">
            <w:pPr>
              <w:pStyle w:val="BodyText"/>
              <w:spacing w:before="120" w:after="120"/>
              <w:ind w:left="3"/>
              <w:jc w:val="both"/>
              <w:rPr>
                <w:rFonts w:ascii="Arial" w:hAnsi="Arial" w:cs="Arial"/>
              </w:rPr>
            </w:pPr>
          </w:p>
          <w:p w14:paraId="21BF67E8"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226446" w:rsidRPr="006A707F" w:rsidRDefault="00226446" w:rsidP="00226446">
            <w:pPr>
              <w:pStyle w:val="BodyText"/>
              <w:spacing w:before="120" w:after="120"/>
              <w:ind w:left="3"/>
              <w:jc w:val="both"/>
              <w:rPr>
                <w:rFonts w:ascii="Arial" w:hAnsi="Arial" w:cs="Arial"/>
              </w:rPr>
            </w:pPr>
          </w:p>
          <w:p w14:paraId="5947DF14"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226446" w:rsidRPr="006A707F" w:rsidRDefault="00226446" w:rsidP="00226446">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226446" w:rsidRPr="006A707F" w:rsidRDefault="00226446" w:rsidP="00226446">
            <w:pPr>
              <w:pStyle w:val="BodyText"/>
              <w:spacing w:before="120" w:after="120"/>
              <w:ind w:left="3"/>
              <w:jc w:val="both"/>
              <w:rPr>
                <w:rFonts w:ascii="Arial" w:hAnsi="Arial" w:cs="Arial"/>
              </w:rPr>
            </w:pPr>
          </w:p>
          <w:p w14:paraId="1B1EE56B"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226446" w:rsidRPr="006A707F" w:rsidRDefault="00226446" w:rsidP="00226446">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226446" w:rsidRPr="006A707F" w:rsidRDefault="00226446" w:rsidP="00226446">
            <w:pPr>
              <w:pStyle w:val="BodyText"/>
              <w:spacing w:before="120" w:after="120"/>
              <w:ind w:left="3"/>
              <w:jc w:val="both"/>
              <w:rPr>
                <w:rFonts w:ascii="Arial" w:hAnsi="Arial" w:cs="Arial"/>
              </w:rPr>
            </w:pPr>
          </w:p>
          <w:p w14:paraId="3238215B" w14:textId="77777777" w:rsidR="00226446" w:rsidRDefault="00226446" w:rsidP="00226446">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226446" w:rsidRPr="006A707F" w:rsidRDefault="00AA222D" w:rsidP="00226446">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75pt;height:54pt" o:ole="">
                  <v:imagedata r:id="rId27" o:title=""/>
                </v:shape>
                <o:OLEObject Type="Embed" ProgID="Equation.3" ShapeID="_x0000_i1027" DrawAspect="Content" ObjectID="_1795526526" r:id="rId28"/>
              </w:object>
            </w:r>
          </w:p>
          <w:p w14:paraId="5E6BEC5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where;</w:t>
            </w:r>
          </w:p>
          <w:p w14:paraId="6D55FA60"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m = The duration of the </w:t>
            </w:r>
            <w:bookmarkStart w:id="426" w:name="OLE_LINK1"/>
            <w:r w:rsidRPr="006A707F">
              <w:rPr>
                <w:rFonts w:ascii="Arial" w:hAnsi="Arial" w:cs="Arial"/>
                <w:b/>
              </w:rPr>
              <w:t>Relevant Interruption</w:t>
            </w:r>
            <w:bookmarkEnd w:id="426"/>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226446" w:rsidRPr="006A707F" w:rsidRDefault="00226446" w:rsidP="00226446">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226446" w:rsidRPr="006A707F" w:rsidRDefault="00226446" w:rsidP="00226446">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226446" w:rsidRPr="009B7FC7" w:rsidRDefault="00226446" w:rsidP="00226446">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226446" w14:paraId="42342ADB" w14:textId="77777777" w:rsidTr="003A67C0">
        <w:trPr>
          <w:trHeight w:val="300"/>
        </w:trPr>
        <w:tc>
          <w:tcPr>
            <w:tcW w:w="2695" w:type="dxa"/>
          </w:tcPr>
          <w:p w14:paraId="357C50DA" w14:textId="77777777" w:rsidR="00226446" w:rsidRDefault="00226446" w:rsidP="00226446">
            <w:pPr>
              <w:pStyle w:val="BodyText"/>
              <w:rPr>
                <w:rFonts w:ascii="Arial" w:hAnsi="Arial" w:cs="Arial"/>
                <w:b/>
                <w:bCs/>
              </w:rPr>
            </w:pPr>
            <w:r>
              <w:rPr>
                <w:rFonts w:ascii="Arial" w:hAnsi="Arial" w:cs="Arial"/>
              </w:rPr>
              <w:t>“</w:t>
            </w:r>
            <w:r>
              <w:rPr>
                <w:rFonts w:ascii="Arial" w:hAnsi="Arial" w:cs="Arial"/>
                <w:b/>
              </w:rPr>
              <w:t>Interruption Period</w:t>
            </w:r>
            <w:r>
              <w:rPr>
                <w:rFonts w:ascii="Arial" w:hAnsi="Arial" w:cs="Arial"/>
              </w:rPr>
              <w:t>”</w:t>
            </w:r>
          </w:p>
        </w:tc>
        <w:tc>
          <w:tcPr>
            <w:tcW w:w="6662" w:type="dxa"/>
          </w:tcPr>
          <w:p w14:paraId="7D368705" w14:textId="77777777" w:rsidR="00226446" w:rsidRPr="00027F0D" w:rsidRDefault="00226446" w:rsidP="00226446">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226446" w:rsidRPr="00027F0D" w:rsidRDefault="00226446" w:rsidP="00226446">
            <w:pPr>
              <w:rPr>
                <w:rFonts w:ascii="Arial" w:hAnsi="Arial" w:cs="Arial"/>
                <w:szCs w:val="22"/>
                <w:lang w:eastAsia="en-GB"/>
              </w:rPr>
            </w:pPr>
          </w:p>
          <w:p w14:paraId="42FEDC76" w14:textId="77777777" w:rsidR="00226446" w:rsidRDefault="00226446" w:rsidP="00226446">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226446" w:rsidRDefault="00226446" w:rsidP="00226446">
            <w:pPr>
              <w:autoSpaceDE w:val="0"/>
              <w:autoSpaceDN w:val="0"/>
              <w:adjustRightInd w:val="0"/>
              <w:rPr>
                <w:rFonts w:ascii="Arial" w:hAnsi="Arial" w:cs="Arial"/>
                <w:szCs w:val="22"/>
                <w:lang w:eastAsia="en-GB"/>
              </w:rPr>
            </w:pPr>
          </w:p>
          <w:p w14:paraId="6443B1EF"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226446" w:rsidRDefault="00226446" w:rsidP="00226446">
            <w:pPr>
              <w:autoSpaceDE w:val="0"/>
              <w:autoSpaceDN w:val="0"/>
              <w:adjustRightInd w:val="0"/>
              <w:ind w:left="2552"/>
              <w:rPr>
                <w:rFonts w:ascii="Arial" w:hAnsi="Arial" w:cs="Arial"/>
                <w:bCs/>
                <w:szCs w:val="22"/>
                <w:lang w:eastAsia="en-GB"/>
              </w:rPr>
            </w:pPr>
          </w:p>
          <w:p w14:paraId="7764609B" w14:textId="77777777" w:rsidR="00226446" w:rsidRDefault="00226446" w:rsidP="0022644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226446" w:rsidRDefault="00226446" w:rsidP="00226446">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04DCF172" w:rsidR="00226446" w:rsidRPr="00027F0D" w:rsidRDefault="00226446" w:rsidP="00226446">
            <w:pPr>
              <w:autoSpaceDE w:val="0"/>
              <w:autoSpaceDN w:val="0"/>
              <w:adjustRightInd w:val="0"/>
              <w:jc w:val="both"/>
              <w:rPr>
                <w:rFonts w:ascii="Arial" w:hAnsi="Arial" w:cs="Arial"/>
                <w:lang w:eastAsia="en-GB"/>
              </w:rPr>
            </w:pPr>
            <w:r w:rsidRPr="5659255A">
              <w:rPr>
                <w:rFonts w:ascii="Arial" w:hAnsi="Arial" w:cs="Arial"/>
                <w:lang w:eastAsia="en-GB"/>
              </w:rPr>
              <w:t xml:space="preserve">until the end of the </w:t>
            </w:r>
            <w:r w:rsidRPr="5659255A">
              <w:rPr>
                <w:rFonts w:ascii="Arial" w:hAnsi="Arial" w:cs="Arial"/>
                <w:b/>
                <w:bCs/>
                <w:lang w:eastAsia="en-GB"/>
              </w:rPr>
              <w:t xml:space="preserve">Settlement Period </w:t>
            </w:r>
            <w:r w:rsidRPr="5659255A">
              <w:rPr>
                <w:rFonts w:ascii="Arial" w:hAnsi="Arial" w:cs="Arial"/>
                <w:lang w:eastAsia="en-GB"/>
              </w:rPr>
              <w:t>in respect of which (i)</w:t>
            </w:r>
            <w:r w:rsidRPr="5659255A">
              <w:rPr>
                <w:rFonts w:ascii="Arial" w:hAnsi="Arial" w:cs="Arial"/>
                <w:b/>
                <w:bCs/>
                <w:lang w:eastAsia="en-GB"/>
              </w:rPr>
              <w:t>The Company</w:t>
            </w:r>
            <w:r w:rsidRPr="5659255A">
              <w:rPr>
                <w:rFonts w:ascii="Arial" w:hAnsi="Arial" w:cs="Arial"/>
                <w:lang w:eastAsia="en-GB"/>
              </w:rPr>
              <w:t xml:space="preserve"> gave notification to the </w:t>
            </w:r>
            <w:r w:rsidRPr="5659255A">
              <w:rPr>
                <w:rFonts w:ascii="Arial" w:hAnsi="Arial" w:cs="Arial"/>
                <w:b/>
                <w:bCs/>
                <w:lang w:eastAsia="en-GB"/>
              </w:rPr>
              <w:t>Affected User</w:t>
            </w:r>
            <w:r w:rsidRPr="5659255A">
              <w:rPr>
                <w:rFonts w:ascii="Arial" w:hAnsi="Arial" w:cs="Arial"/>
                <w:lang w:eastAsia="en-GB"/>
              </w:rPr>
              <w:t xml:space="preserve"> by </w:t>
            </w:r>
            <w:r w:rsidRPr="5659255A">
              <w:rPr>
                <w:rFonts w:ascii="Arial" w:hAnsi="Arial" w:cs="Arial"/>
                <w:b/>
                <w:bCs/>
                <w:lang w:eastAsia="en-GB"/>
              </w:rPr>
              <w:t xml:space="preserve">The Company </w:t>
            </w:r>
            <w:r w:rsidRPr="5659255A">
              <w:rPr>
                <w:rFonts w:ascii="Arial" w:hAnsi="Arial" w:cs="Arial"/>
                <w:lang w:eastAsia="en-GB"/>
              </w:rPr>
              <w:t xml:space="preserve">that the </w:t>
            </w:r>
            <w:r w:rsidRPr="5659255A">
              <w:rPr>
                <w:rFonts w:ascii="Arial" w:hAnsi="Arial" w:cs="Arial"/>
                <w:b/>
                <w:bCs/>
                <w:lang w:eastAsia="en-GB"/>
              </w:rPr>
              <w:t xml:space="preserve">Relevant Interruption </w:t>
            </w:r>
            <w:r w:rsidRPr="5659255A">
              <w:rPr>
                <w:rFonts w:ascii="Arial" w:hAnsi="Arial" w:cs="Arial"/>
                <w:lang w:eastAsia="en-GB"/>
              </w:rPr>
              <w:t xml:space="preserve">has ended or (ii), in the case of a </w:t>
            </w:r>
            <w:r w:rsidRPr="5659255A">
              <w:rPr>
                <w:rFonts w:ascii="Arial" w:hAnsi="Arial" w:cs="Arial"/>
                <w:b/>
                <w:bCs/>
                <w:lang w:eastAsia="en-GB"/>
              </w:rPr>
              <w:t>User Emergency Deenergisation</w:t>
            </w:r>
            <w:r w:rsidRPr="5659255A">
              <w:rPr>
                <w:rFonts w:ascii="Arial" w:hAnsi="Arial" w:cs="Arial"/>
                <w:lang w:eastAsia="en-GB"/>
              </w:rPr>
              <w:t xml:space="preserve">, means the earlier of (a) when the </w:t>
            </w:r>
            <w:r w:rsidRPr="5659255A">
              <w:rPr>
                <w:rFonts w:ascii="Arial" w:hAnsi="Arial" w:cs="Arial"/>
                <w:b/>
                <w:bCs/>
                <w:lang w:eastAsia="en-GB"/>
              </w:rPr>
              <w:t>Export BM Unit</w:t>
            </w:r>
            <w:r w:rsidRPr="5659255A">
              <w:rPr>
                <w:rFonts w:ascii="Arial" w:hAnsi="Arial" w:cs="Arial"/>
                <w:lang w:eastAsia="en-GB"/>
              </w:rPr>
              <w:t xml:space="preserve"> is </w:t>
            </w:r>
            <w:r w:rsidRPr="5659255A">
              <w:rPr>
                <w:rFonts w:ascii="Arial" w:hAnsi="Arial" w:cs="Arial"/>
                <w:b/>
                <w:bCs/>
                <w:lang w:eastAsia="en-GB"/>
              </w:rPr>
              <w:t>Reenergised</w:t>
            </w:r>
            <w:r w:rsidRPr="5659255A">
              <w:rPr>
                <w:rFonts w:ascii="Arial" w:hAnsi="Arial" w:cs="Arial"/>
                <w:lang w:eastAsia="en-GB"/>
              </w:rPr>
              <w:t xml:space="preserve"> or (b) when the issue on the </w:t>
            </w:r>
            <w:r w:rsidRPr="5659255A">
              <w:rPr>
                <w:rFonts w:ascii="Arial" w:hAnsi="Arial" w:cs="Arial"/>
                <w:b/>
                <w:bCs/>
                <w:lang w:eastAsia="en-GB"/>
              </w:rPr>
              <w:t>National  Electricity Transmission System</w:t>
            </w:r>
            <w:r w:rsidRPr="5659255A">
              <w:rPr>
                <w:rFonts w:ascii="Arial" w:hAnsi="Arial" w:cs="Arial"/>
                <w:lang w:eastAsia="en-GB"/>
              </w:rPr>
              <w:t xml:space="preserve"> giving rise to the </w:t>
            </w:r>
            <w:r w:rsidRPr="5659255A">
              <w:rPr>
                <w:rFonts w:ascii="Arial" w:hAnsi="Arial" w:cs="Arial"/>
                <w:b/>
                <w:bCs/>
                <w:lang w:eastAsia="en-GB"/>
              </w:rPr>
              <w:t>User Emergency Denergisation</w:t>
            </w:r>
            <w:r w:rsidRPr="5659255A">
              <w:rPr>
                <w:rFonts w:ascii="Arial" w:hAnsi="Arial" w:cs="Arial"/>
                <w:lang w:eastAsia="en-GB"/>
              </w:rPr>
              <w:t xml:space="preserve"> is resolved,  which shall be measured in:</w:t>
            </w:r>
          </w:p>
          <w:p w14:paraId="02EC81D6" w14:textId="77777777" w:rsidR="00226446" w:rsidRPr="00027F0D" w:rsidRDefault="00226446" w:rsidP="00226446">
            <w:pPr>
              <w:autoSpaceDE w:val="0"/>
              <w:autoSpaceDN w:val="0"/>
              <w:adjustRightInd w:val="0"/>
              <w:jc w:val="both"/>
              <w:rPr>
                <w:rFonts w:ascii="Arial" w:hAnsi="Arial" w:cs="Arial"/>
                <w:bCs/>
                <w:szCs w:val="22"/>
                <w:lang w:eastAsia="en-GB"/>
              </w:rPr>
            </w:pPr>
          </w:p>
          <w:p w14:paraId="463DABF5"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226446" w:rsidRPr="00027F0D" w:rsidRDefault="00226446" w:rsidP="00226446">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226446" w:rsidRPr="00027F0D" w:rsidRDefault="00226446" w:rsidP="00226446">
            <w:pPr>
              <w:rPr>
                <w:rFonts w:ascii="Arial" w:hAnsi="Arial" w:cs="Arial"/>
                <w:szCs w:val="22"/>
                <w:lang w:eastAsia="en-GB"/>
              </w:rPr>
            </w:pPr>
          </w:p>
          <w:p w14:paraId="60785959" w14:textId="77777777" w:rsidR="00226446" w:rsidRPr="00027F0D" w:rsidRDefault="00226446" w:rsidP="0022644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226446" w:rsidRPr="00027F0D" w:rsidRDefault="00226446" w:rsidP="00226446">
            <w:pPr>
              <w:jc w:val="both"/>
              <w:rPr>
                <w:rFonts w:ascii="Arial" w:hAnsi="Arial" w:cs="Arial"/>
                <w:szCs w:val="22"/>
                <w:lang w:eastAsia="en-GB"/>
              </w:rPr>
            </w:pPr>
          </w:p>
          <w:p w14:paraId="5A0E6AEF" w14:textId="77777777" w:rsidR="00226446" w:rsidRPr="00027F0D" w:rsidRDefault="00226446" w:rsidP="0022644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226446" w:rsidRPr="00027F0D" w:rsidRDefault="00226446" w:rsidP="00226446">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226446" w:rsidRDefault="00226446" w:rsidP="00226446">
            <w:pPr>
              <w:pStyle w:val="BodyText"/>
              <w:tabs>
                <w:tab w:val="left" w:pos="1229"/>
              </w:tabs>
              <w:jc w:val="both"/>
              <w:rPr>
                <w:rFonts w:ascii="Arial" w:hAnsi="Arial" w:cs="Arial"/>
              </w:rPr>
            </w:pPr>
          </w:p>
        </w:tc>
      </w:tr>
      <w:tr w:rsidR="00226446" w14:paraId="1375797F" w14:textId="77777777" w:rsidTr="003A67C0">
        <w:trPr>
          <w:trHeight w:val="300"/>
        </w:trPr>
        <w:tc>
          <w:tcPr>
            <w:tcW w:w="2695" w:type="dxa"/>
          </w:tcPr>
          <w:p w14:paraId="665CDF16" w14:textId="77777777" w:rsidR="00226446" w:rsidRDefault="00226446" w:rsidP="00226446">
            <w:pPr>
              <w:pStyle w:val="BodyText"/>
              <w:rPr>
                <w:rFonts w:ascii="Arial" w:hAnsi="Arial" w:cs="Arial"/>
                <w:b/>
                <w:bCs/>
              </w:rPr>
            </w:pPr>
            <w:r>
              <w:rPr>
                <w:rFonts w:ascii="Arial" w:hAnsi="Arial" w:cs="Arial"/>
                <w:b/>
                <w:bCs/>
              </w:rPr>
              <w:t>"Intertrip Contracted Unit"</w:t>
            </w:r>
          </w:p>
        </w:tc>
        <w:tc>
          <w:tcPr>
            <w:tcW w:w="6662" w:type="dxa"/>
          </w:tcPr>
          <w:p w14:paraId="13E72C6E" w14:textId="77777777" w:rsidR="00226446" w:rsidRDefault="00226446" w:rsidP="00226446">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226446" w:rsidRDefault="00226446" w:rsidP="00226446">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226446" w:rsidRDefault="00226446" w:rsidP="00226446">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226446" w14:paraId="6BF0AE43" w14:textId="77777777" w:rsidTr="003A67C0">
        <w:trPr>
          <w:trHeight w:val="300"/>
        </w:trPr>
        <w:tc>
          <w:tcPr>
            <w:tcW w:w="2695" w:type="dxa"/>
          </w:tcPr>
          <w:p w14:paraId="1CC2B94E" w14:textId="77777777" w:rsidR="00226446" w:rsidRDefault="00226446" w:rsidP="00226446">
            <w:pPr>
              <w:rPr>
                <w:rFonts w:ascii="Arial" w:hAnsi="Arial" w:cs="Arial"/>
                <w:b/>
                <w:bCs/>
              </w:rPr>
            </w:pPr>
            <w:r>
              <w:rPr>
                <w:rFonts w:ascii="Arial" w:hAnsi="Arial" w:cs="Arial"/>
                <w:b/>
                <w:bCs/>
              </w:rPr>
              <w:t>"Intertrip Payment"</w:t>
            </w:r>
          </w:p>
        </w:tc>
        <w:tc>
          <w:tcPr>
            <w:tcW w:w="6662" w:type="dxa"/>
          </w:tcPr>
          <w:p w14:paraId="754BB9B4" w14:textId="77777777" w:rsidR="00226446" w:rsidRDefault="00226446" w:rsidP="00226446">
            <w:pPr>
              <w:rPr>
                <w:rFonts w:ascii="Arial" w:hAnsi="Arial" w:cs="Arial"/>
              </w:rPr>
            </w:pPr>
            <w:r>
              <w:rPr>
                <w:rFonts w:ascii="Arial" w:hAnsi="Arial" w:cs="Arial"/>
              </w:rPr>
              <w:t>as defined in Paragraph 4.2A.4(c);</w:t>
            </w:r>
          </w:p>
          <w:p w14:paraId="75201C75" w14:textId="77777777" w:rsidR="00226446" w:rsidRDefault="00226446" w:rsidP="00226446">
            <w:pPr>
              <w:rPr>
                <w:rFonts w:ascii="Arial" w:hAnsi="Arial" w:cs="Arial"/>
              </w:rPr>
            </w:pPr>
          </w:p>
        </w:tc>
      </w:tr>
      <w:tr w:rsidR="00226446" w14:paraId="3EE38376" w14:textId="77777777" w:rsidTr="003A67C0">
        <w:trPr>
          <w:trHeight w:val="300"/>
        </w:trPr>
        <w:tc>
          <w:tcPr>
            <w:tcW w:w="2695" w:type="dxa"/>
          </w:tcPr>
          <w:p w14:paraId="0B5A20A0" w14:textId="14673121" w:rsidR="00226446" w:rsidRDefault="00226446" w:rsidP="00226446">
            <w:pPr>
              <w:pStyle w:val="BodyText"/>
              <w:spacing w:line="240" w:lineRule="atLeast"/>
              <w:rPr>
                <w:rFonts w:ascii="Arial" w:hAnsi="Arial" w:cs="Arial"/>
                <w:b/>
                <w:bCs/>
                <w:color w:val="000000"/>
                <w:w w:val="0"/>
              </w:rPr>
            </w:pPr>
            <w:bookmarkStart w:id="427" w:name="_DV_C135"/>
            <w:r>
              <w:rPr>
                <w:rFonts w:ascii="Arial" w:hAnsi="Arial" w:cs="Arial"/>
                <w:b/>
                <w:bCs/>
              </w:rPr>
              <w:t xml:space="preserve"> "Isolation"</w:t>
            </w:r>
            <w:bookmarkEnd w:id="427"/>
          </w:p>
        </w:tc>
        <w:tc>
          <w:tcPr>
            <w:tcW w:w="6662" w:type="dxa"/>
          </w:tcPr>
          <w:p w14:paraId="1BA25D57" w14:textId="77777777" w:rsidR="00226446" w:rsidRDefault="00226446" w:rsidP="00226446">
            <w:pPr>
              <w:pStyle w:val="BodyText"/>
              <w:jc w:val="both"/>
              <w:rPr>
                <w:rFonts w:ascii="Arial" w:hAnsi="Arial" w:cs="Arial"/>
                <w:color w:val="000000"/>
                <w:w w:val="0"/>
              </w:rPr>
            </w:pPr>
            <w:bookmarkStart w:id="428" w:name="_DV_C136"/>
            <w:r>
              <w:rPr>
                <w:rFonts w:ascii="Arial" w:hAnsi="Arial" w:cs="Arial"/>
              </w:rPr>
              <w:t xml:space="preserve">as defined in the </w:t>
            </w:r>
            <w:r>
              <w:rPr>
                <w:rFonts w:ascii="Arial" w:hAnsi="Arial" w:cs="Arial"/>
                <w:b/>
              </w:rPr>
              <w:t>Grid Code</w:t>
            </w:r>
            <w:r>
              <w:rPr>
                <w:rFonts w:ascii="Arial" w:hAnsi="Arial" w:cs="Arial"/>
              </w:rPr>
              <w:t>;</w:t>
            </w:r>
            <w:bookmarkEnd w:id="428"/>
          </w:p>
        </w:tc>
      </w:tr>
      <w:tr w:rsidR="00226446" w14:paraId="3C799188" w14:textId="77777777" w:rsidTr="003A67C0">
        <w:trPr>
          <w:trHeight w:val="300"/>
        </w:trPr>
        <w:tc>
          <w:tcPr>
            <w:tcW w:w="2695" w:type="dxa"/>
          </w:tcPr>
          <w:p w14:paraId="27DA700E" w14:textId="14DC6196" w:rsidR="00226446" w:rsidRDefault="00226446" w:rsidP="00226446">
            <w:pPr>
              <w:pStyle w:val="BodyText"/>
              <w:spacing w:line="240" w:lineRule="atLeast"/>
              <w:rPr>
                <w:rFonts w:ascii="Arial" w:hAnsi="Arial" w:cs="Arial"/>
                <w:b/>
                <w:bCs/>
              </w:rPr>
            </w:pPr>
            <w:r w:rsidRPr="5659255A">
              <w:rPr>
                <w:rFonts w:ascii="Arial" w:hAnsi="Arial" w:cs="Arial"/>
                <w:b/>
                <w:bCs/>
              </w:rPr>
              <w:t>“ISOP”</w:t>
            </w:r>
          </w:p>
        </w:tc>
        <w:tc>
          <w:tcPr>
            <w:tcW w:w="6662" w:type="dxa"/>
          </w:tcPr>
          <w:p w14:paraId="3C5E3A19" w14:textId="5CE12973" w:rsidR="00226446" w:rsidRDefault="00226446" w:rsidP="00226446">
            <w:pPr>
              <w:pStyle w:val="BodyText"/>
              <w:jc w:val="both"/>
              <w:rPr>
                <w:rFonts w:ascii="Arial" w:hAnsi="Arial" w:cs="Arial"/>
              </w:rPr>
            </w:pPr>
            <w:r w:rsidRPr="5659255A">
              <w:rPr>
                <w:rFonts w:ascii="Arial" w:hAnsi="Arial" w:cs="Arial"/>
              </w:rPr>
              <w:t xml:space="preserve">Independent System Operator and Planner, means a person designated by the Secretary of State under section 162 of the Energy Act 2023 as the holder of the </w:t>
            </w:r>
            <w:r w:rsidRPr="5659255A">
              <w:rPr>
                <w:rFonts w:ascii="Arial" w:hAnsi="Arial" w:cs="Arial"/>
                <w:b/>
                <w:bCs/>
              </w:rPr>
              <w:t>ESO Licence</w:t>
            </w:r>
            <w:r w:rsidRPr="5659255A">
              <w:rPr>
                <w:rFonts w:ascii="Arial" w:hAnsi="Arial" w:cs="Arial"/>
              </w:rPr>
              <w:t xml:space="preserve">, and the </w:t>
            </w:r>
            <w:r w:rsidRPr="5659255A">
              <w:rPr>
                <w:rFonts w:ascii="Arial" w:hAnsi="Arial" w:cs="Arial"/>
                <w:b/>
                <w:bCs/>
              </w:rPr>
              <w:t>GSP Licence</w:t>
            </w:r>
            <w:r w:rsidRPr="5659255A">
              <w:rPr>
                <w:rFonts w:ascii="Arial" w:hAnsi="Arial" w:cs="Arial"/>
              </w:rPr>
              <w:t xml:space="preserve">. For the time being that person is </w:t>
            </w:r>
            <w:r w:rsidRPr="5659255A">
              <w:rPr>
                <w:rFonts w:ascii="Arial" w:hAnsi="Arial" w:cs="Arial"/>
                <w:b/>
                <w:bCs/>
              </w:rPr>
              <w:t>NESO</w:t>
            </w:r>
            <w:r>
              <w:rPr>
                <w:rFonts w:ascii="Arial" w:hAnsi="Arial" w:cs="Arial"/>
                <w:b/>
                <w:bCs/>
              </w:rPr>
              <w:t>;</w:t>
            </w:r>
          </w:p>
        </w:tc>
      </w:tr>
      <w:tr w:rsidR="00226446" w14:paraId="3DC15CB9" w14:textId="77777777" w:rsidTr="003A67C0">
        <w:trPr>
          <w:trHeight w:val="300"/>
        </w:trPr>
        <w:tc>
          <w:tcPr>
            <w:tcW w:w="2695" w:type="dxa"/>
          </w:tcPr>
          <w:p w14:paraId="393709D4" w14:textId="77777777" w:rsidR="00226446" w:rsidRDefault="00226446" w:rsidP="00226446">
            <w:pPr>
              <w:pStyle w:val="BodyText"/>
              <w:rPr>
                <w:rFonts w:ascii="Arial" w:hAnsi="Arial" w:cs="Arial"/>
                <w:b/>
                <w:bCs/>
              </w:rPr>
            </w:pPr>
            <w:r>
              <w:rPr>
                <w:rFonts w:ascii="Arial" w:hAnsi="Arial" w:cs="Arial"/>
                <w:b/>
                <w:bCs/>
              </w:rPr>
              <w:t>"Joint System Incident"</w:t>
            </w:r>
          </w:p>
        </w:tc>
        <w:tc>
          <w:tcPr>
            <w:tcW w:w="6662" w:type="dxa"/>
          </w:tcPr>
          <w:p w14:paraId="0F80DA31" w14:textId="77777777" w:rsidR="00226446" w:rsidRDefault="00226446" w:rsidP="00226446">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226446" w:rsidRDefault="00226446" w:rsidP="00226446">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226446" w:rsidRDefault="00226446" w:rsidP="00226446">
            <w:pPr>
              <w:pStyle w:val="BodyText"/>
              <w:ind w:left="568" w:hanging="567"/>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226446" w14:paraId="47DD64B5" w14:textId="77777777" w:rsidTr="003A67C0">
        <w:trPr>
          <w:trHeight w:val="300"/>
        </w:trPr>
        <w:tc>
          <w:tcPr>
            <w:tcW w:w="2695" w:type="dxa"/>
          </w:tcPr>
          <w:p w14:paraId="3E0EEAE4" w14:textId="77777777" w:rsidR="00226446" w:rsidRDefault="00226446" w:rsidP="00226446">
            <w:pPr>
              <w:pStyle w:val="BodyTextIndent"/>
              <w:tabs>
                <w:tab w:val="left" w:pos="1161"/>
              </w:tabs>
              <w:ind w:left="0"/>
              <w:rPr>
                <w:rFonts w:ascii="Arial" w:hAnsi="Arial" w:cs="Arial"/>
                <w:b/>
                <w:bCs/>
              </w:rPr>
            </w:pPr>
            <w:r>
              <w:rPr>
                <w:rFonts w:ascii="Arial" w:hAnsi="Arial" w:cs="Arial"/>
                <w:b/>
              </w:rPr>
              <w:t>"Joint Temporary TEC Exchange Users"</w:t>
            </w:r>
          </w:p>
        </w:tc>
        <w:tc>
          <w:tcPr>
            <w:tcW w:w="6662" w:type="dxa"/>
          </w:tcPr>
          <w:p w14:paraId="5D5603D2" w14:textId="77777777" w:rsidR="00226446" w:rsidRPr="00CC2624" w:rsidRDefault="00226446" w:rsidP="00226446">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226446" w14:paraId="26F1C6DF" w14:textId="77777777" w:rsidTr="003A67C0">
        <w:trPr>
          <w:trHeight w:val="300"/>
        </w:trPr>
        <w:tc>
          <w:tcPr>
            <w:tcW w:w="2695" w:type="dxa"/>
          </w:tcPr>
          <w:p w14:paraId="136D504B" w14:textId="77777777" w:rsidR="00226446" w:rsidRPr="00133810" w:rsidRDefault="00226446" w:rsidP="00226446">
            <w:pPr>
              <w:tabs>
                <w:tab w:val="left" w:pos="0"/>
              </w:tabs>
              <w:rPr>
                <w:rFonts w:ascii="Arial" w:hAnsi="Arial" w:cs="Arial"/>
                <w:bCs/>
              </w:rPr>
            </w:pPr>
            <w:r>
              <w:rPr>
                <w:rFonts w:ascii="Arial" w:hAnsi="Arial" w:cs="Arial"/>
                <w:bCs/>
              </w:rPr>
              <w:t>“</w:t>
            </w:r>
            <w:r w:rsidRPr="000D47F3">
              <w:rPr>
                <w:rFonts w:ascii="Arial" w:hAnsi="Arial" w:cs="Arial"/>
                <w:b/>
                <w:bCs/>
              </w:rPr>
              <w:t>Key Consents</w:t>
            </w:r>
            <w:r>
              <w:rPr>
                <w:rFonts w:ascii="Arial" w:hAnsi="Arial" w:cs="Arial"/>
                <w:bCs/>
              </w:rPr>
              <w:t>”</w:t>
            </w:r>
          </w:p>
        </w:tc>
        <w:tc>
          <w:tcPr>
            <w:tcW w:w="6662" w:type="dxa"/>
          </w:tcPr>
          <w:p w14:paraId="63AE0D3C" w14:textId="77777777" w:rsidR="00226446" w:rsidRDefault="00226446" w:rsidP="00226446">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226446" w:rsidRPr="0000119F" w:rsidRDefault="00226446" w:rsidP="00226446">
            <w:pPr>
              <w:tabs>
                <w:tab w:val="left" w:pos="0"/>
              </w:tabs>
              <w:rPr>
                <w:rFonts w:ascii="Arial" w:hAnsi="Arial" w:cs="Arial"/>
              </w:rPr>
            </w:pPr>
          </w:p>
        </w:tc>
      </w:tr>
      <w:tr w:rsidR="00226446" w14:paraId="5F0DC41B" w14:textId="77777777" w:rsidTr="003A67C0">
        <w:trPr>
          <w:trHeight w:val="300"/>
        </w:trPr>
        <w:tc>
          <w:tcPr>
            <w:tcW w:w="2695" w:type="dxa"/>
          </w:tcPr>
          <w:p w14:paraId="24671914" w14:textId="77777777" w:rsidR="00226446" w:rsidRDefault="00226446" w:rsidP="00226446">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662" w:type="dxa"/>
          </w:tcPr>
          <w:p w14:paraId="2239D35B" w14:textId="77777777" w:rsidR="00226446" w:rsidRDefault="00226446" w:rsidP="00226446">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226446" w:rsidRPr="0000119F" w:rsidRDefault="00226446" w:rsidP="00226446">
            <w:pPr>
              <w:jc w:val="both"/>
              <w:rPr>
                <w:rFonts w:ascii="Arial" w:hAnsi="Arial" w:cs="Arial"/>
                <w:szCs w:val="22"/>
              </w:rPr>
            </w:pPr>
          </w:p>
        </w:tc>
      </w:tr>
      <w:tr w:rsidR="00226446" w14:paraId="5297EA67" w14:textId="77777777" w:rsidTr="003A67C0">
        <w:trPr>
          <w:trHeight w:val="300"/>
        </w:trPr>
        <w:tc>
          <w:tcPr>
            <w:tcW w:w="2695" w:type="dxa"/>
          </w:tcPr>
          <w:p w14:paraId="2E2921BE" w14:textId="77777777" w:rsidR="00226446" w:rsidRDefault="00226446" w:rsidP="00226446">
            <w:pPr>
              <w:pStyle w:val="BodyText"/>
              <w:rPr>
                <w:rFonts w:ascii="Arial" w:hAnsi="Arial" w:cs="Arial"/>
                <w:b/>
                <w:bCs/>
              </w:rPr>
            </w:pPr>
            <w:r>
              <w:rPr>
                <w:rFonts w:ascii="Arial" w:hAnsi="Arial" w:cs="Arial"/>
                <w:b/>
                <w:bCs/>
              </w:rPr>
              <w:t>"Land Charge"</w:t>
            </w:r>
          </w:p>
        </w:tc>
        <w:tc>
          <w:tcPr>
            <w:tcW w:w="6662" w:type="dxa"/>
          </w:tcPr>
          <w:p w14:paraId="7B003902" w14:textId="77777777" w:rsidR="00226446" w:rsidRPr="00CC2624" w:rsidRDefault="00226446" w:rsidP="00226446">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226446" w14:paraId="567D3F78" w14:textId="77777777" w:rsidTr="003A67C0">
        <w:trPr>
          <w:trHeight w:val="300"/>
        </w:trPr>
        <w:tc>
          <w:tcPr>
            <w:tcW w:w="2695" w:type="dxa"/>
          </w:tcPr>
          <w:p w14:paraId="290841D1" w14:textId="77777777" w:rsidR="00226446" w:rsidRDefault="00226446" w:rsidP="00226446">
            <w:pPr>
              <w:pStyle w:val="BodyText"/>
              <w:spacing w:before="120" w:after="120"/>
              <w:rPr>
                <w:rFonts w:ascii="Arial" w:hAnsi="Arial" w:cs="Arial"/>
                <w:b/>
                <w:bCs/>
              </w:rPr>
            </w:pPr>
            <w:r>
              <w:rPr>
                <w:rFonts w:ascii="Arial" w:hAnsi="Arial" w:cs="Arial"/>
                <w:b/>
                <w:bCs/>
              </w:rPr>
              <w:t>"Large Power Station"</w:t>
            </w:r>
          </w:p>
        </w:tc>
        <w:tc>
          <w:tcPr>
            <w:tcW w:w="6662" w:type="dxa"/>
          </w:tcPr>
          <w:p w14:paraId="3CD1C4F2" w14:textId="77777777" w:rsidR="00226446" w:rsidRDefault="00226446" w:rsidP="00226446">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226446" w14:paraId="37D52AE5" w14:textId="77777777" w:rsidTr="003A67C0">
        <w:trPr>
          <w:trHeight w:val="300"/>
        </w:trPr>
        <w:tc>
          <w:tcPr>
            <w:tcW w:w="2695" w:type="dxa"/>
          </w:tcPr>
          <w:p w14:paraId="1DF8CA58" w14:textId="77777777" w:rsidR="00226446" w:rsidRDefault="00226446" w:rsidP="00226446">
            <w:pPr>
              <w:pStyle w:val="BodyText"/>
              <w:rPr>
                <w:rFonts w:ascii="Arial" w:hAnsi="Arial" w:cs="Arial"/>
                <w:b/>
                <w:bCs/>
              </w:rPr>
            </w:pPr>
            <w:r>
              <w:rPr>
                <w:rFonts w:ascii="Arial" w:hAnsi="Arial" w:cs="Arial"/>
                <w:b/>
                <w:bCs/>
              </w:rPr>
              <w:t>"LDTEC"</w:t>
            </w:r>
          </w:p>
        </w:tc>
        <w:tc>
          <w:tcPr>
            <w:tcW w:w="6662" w:type="dxa"/>
          </w:tcPr>
          <w:p w14:paraId="6C774D16" w14:textId="77777777" w:rsidR="00226446" w:rsidRPr="00CC2624" w:rsidRDefault="00226446" w:rsidP="00226446">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226446" w14:paraId="5D01A000" w14:textId="77777777" w:rsidTr="003A67C0">
        <w:trPr>
          <w:trHeight w:val="300"/>
        </w:trPr>
        <w:tc>
          <w:tcPr>
            <w:tcW w:w="2695" w:type="dxa"/>
          </w:tcPr>
          <w:p w14:paraId="07DB6E3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662" w:type="dxa"/>
          </w:tcPr>
          <w:p w14:paraId="08209B83" w14:textId="77777777" w:rsidR="00226446" w:rsidRDefault="00226446" w:rsidP="00226446">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429" w:name="_BPDCI_72"/>
            <w:r w:rsidRPr="004D379C">
              <w:rPr>
                <w:rFonts w:ascii="Arial" w:hAnsi="Arial" w:cs="Arial"/>
                <w:lang w:val="en-US"/>
              </w:rPr>
              <w:t>;</w:t>
            </w:r>
            <w:bookmarkEnd w:id="429"/>
          </w:p>
          <w:p w14:paraId="65FAAE67" w14:textId="77777777" w:rsidR="00226446" w:rsidRDefault="00226446" w:rsidP="00226446">
            <w:pPr>
              <w:autoSpaceDE w:val="0"/>
              <w:autoSpaceDN w:val="0"/>
              <w:adjustRightInd w:val="0"/>
              <w:rPr>
                <w:rFonts w:ascii="Arial" w:hAnsi="Arial" w:cs="Arial"/>
                <w:lang w:val="en-US"/>
              </w:rPr>
            </w:pPr>
          </w:p>
        </w:tc>
      </w:tr>
      <w:tr w:rsidR="00226446" w14:paraId="329065E8" w14:textId="77777777" w:rsidTr="003A67C0">
        <w:trPr>
          <w:trHeight w:val="300"/>
        </w:trPr>
        <w:tc>
          <w:tcPr>
            <w:tcW w:w="2695" w:type="dxa"/>
          </w:tcPr>
          <w:p w14:paraId="22640023"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Block Offer"</w:t>
            </w:r>
          </w:p>
        </w:tc>
        <w:tc>
          <w:tcPr>
            <w:tcW w:w="6662" w:type="dxa"/>
          </w:tcPr>
          <w:p w14:paraId="7165F3E9" w14:textId="77777777" w:rsidR="00226446" w:rsidRPr="004D379C" w:rsidRDefault="00226446" w:rsidP="00226446">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430" w:name="_BPDCD_73"/>
            <w:r w:rsidRPr="004D379C">
              <w:rPr>
                <w:rFonts w:ascii="Arial Bold" w:hAnsi="Arial Bold" w:cs="Arial"/>
                <w:b/>
                <w:lang w:val="en-US"/>
              </w:rPr>
              <w:t xml:space="preserve">The Company </w:t>
            </w:r>
            <w:bookmarkEnd w:id="430"/>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431" w:name="_BPDCI_75"/>
            <w:r w:rsidRPr="004D379C">
              <w:rPr>
                <w:rFonts w:ascii="Arial" w:hAnsi="Arial" w:cs="Arial"/>
                <w:lang w:val="en-US"/>
              </w:rPr>
              <w:t>;</w:t>
            </w:r>
            <w:bookmarkEnd w:id="431"/>
          </w:p>
          <w:p w14:paraId="6F4B307F" w14:textId="77777777" w:rsidR="00226446" w:rsidRDefault="00226446" w:rsidP="00226446">
            <w:pPr>
              <w:autoSpaceDE w:val="0"/>
              <w:autoSpaceDN w:val="0"/>
              <w:adjustRightInd w:val="0"/>
              <w:jc w:val="both"/>
              <w:rPr>
                <w:rFonts w:ascii="Arial" w:hAnsi="Arial" w:cs="Arial"/>
                <w:lang w:val="en-US"/>
              </w:rPr>
            </w:pPr>
          </w:p>
        </w:tc>
      </w:tr>
      <w:tr w:rsidR="00226446" w14:paraId="37A9E54F" w14:textId="77777777" w:rsidTr="003A67C0">
        <w:trPr>
          <w:trHeight w:val="300"/>
        </w:trPr>
        <w:tc>
          <w:tcPr>
            <w:tcW w:w="2695" w:type="dxa"/>
          </w:tcPr>
          <w:p w14:paraId="68A2532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Charge"</w:t>
            </w:r>
          </w:p>
        </w:tc>
        <w:tc>
          <w:tcPr>
            <w:tcW w:w="6662" w:type="dxa"/>
          </w:tcPr>
          <w:p w14:paraId="365D62F3" w14:textId="77777777" w:rsidR="00226446" w:rsidRDefault="00226446" w:rsidP="00226446">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432"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432"/>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433" w:name="_BPDCI_78"/>
            <w:r w:rsidRPr="004D379C">
              <w:rPr>
                <w:rFonts w:ascii="Arial" w:hAnsi="Arial" w:cs="Arial"/>
                <w:lang w:val="en-US"/>
              </w:rPr>
              <w:t>;</w:t>
            </w:r>
            <w:bookmarkEnd w:id="433"/>
          </w:p>
        </w:tc>
      </w:tr>
      <w:tr w:rsidR="00226446" w14:paraId="595E15A7" w14:textId="77777777" w:rsidTr="003A67C0">
        <w:trPr>
          <w:trHeight w:val="300"/>
        </w:trPr>
        <w:tc>
          <w:tcPr>
            <w:tcW w:w="2695" w:type="dxa"/>
          </w:tcPr>
          <w:p w14:paraId="0BCEEA2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662" w:type="dxa"/>
          </w:tcPr>
          <w:p w14:paraId="1BF9CDEF" w14:textId="77777777" w:rsidR="00226446" w:rsidRDefault="00226446" w:rsidP="00226446">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434" w:name="_BPDCD_79"/>
            <w:r w:rsidRPr="004D379C">
              <w:rPr>
                <w:rFonts w:ascii="Arial Bold" w:hAnsi="Arial Bold" w:cs="Arial"/>
                <w:b/>
                <w:lang w:val="en-US"/>
              </w:rPr>
              <w:t>The Company</w:t>
            </w:r>
            <w:bookmarkEnd w:id="434"/>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435" w:name="_BPDCI_81"/>
            <w:r w:rsidRPr="004D379C">
              <w:rPr>
                <w:rFonts w:ascii="Arial" w:hAnsi="Arial" w:cs="Arial"/>
                <w:color w:val="0000FF"/>
                <w:u w:val="single"/>
                <w:lang w:val="en-US"/>
              </w:rPr>
              <w:t>;</w:t>
            </w:r>
            <w:bookmarkEnd w:id="435"/>
          </w:p>
        </w:tc>
      </w:tr>
      <w:tr w:rsidR="00226446" w14:paraId="15402802" w14:textId="77777777" w:rsidTr="003A67C0">
        <w:trPr>
          <w:trHeight w:val="300"/>
        </w:trPr>
        <w:tc>
          <w:tcPr>
            <w:tcW w:w="2695" w:type="dxa"/>
          </w:tcPr>
          <w:p w14:paraId="09717A9E"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662" w:type="dxa"/>
          </w:tcPr>
          <w:p w14:paraId="6179B5CB" w14:textId="77777777" w:rsidR="00226446" w:rsidRPr="004D379C" w:rsidRDefault="00226446" w:rsidP="00226446">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436" w:name="_BPDCD_82"/>
            <w:r w:rsidRPr="00F372DF">
              <w:rPr>
                <w:rFonts w:ascii="Arial" w:hAnsi="Arial" w:cs="Arial"/>
                <w:b/>
              </w:rPr>
              <w:t xml:space="preserve">The Company’s </w:t>
            </w:r>
            <w:bookmarkEnd w:id="436"/>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437" w:name="_BPDCI_84"/>
            <w:r w:rsidRPr="00F372DF">
              <w:rPr>
                <w:rFonts w:ascii="Arial" w:hAnsi="Arial" w:cs="Arial"/>
              </w:rPr>
              <w:t>;</w:t>
            </w:r>
            <w:bookmarkEnd w:id="437"/>
          </w:p>
        </w:tc>
      </w:tr>
      <w:tr w:rsidR="00226446" w14:paraId="7A2846F6" w14:textId="77777777" w:rsidTr="003A67C0">
        <w:trPr>
          <w:trHeight w:val="300"/>
        </w:trPr>
        <w:tc>
          <w:tcPr>
            <w:tcW w:w="2695" w:type="dxa"/>
          </w:tcPr>
          <w:p w14:paraId="594B807C"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Offer"</w:t>
            </w:r>
          </w:p>
        </w:tc>
        <w:tc>
          <w:tcPr>
            <w:tcW w:w="6662" w:type="dxa"/>
          </w:tcPr>
          <w:p w14:paraId="408CF1E2" w14:textId="77777777" w:rsidR="00226446" w:rsidRPr="00F372DF" w:rsidRDefault="00226446" w:rsidP="00226446">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438" w:name="_BPDCI_86"/>
            <w:r w:rsidRPr="00F372DF">
              <w:rPr>
                <w:rFonts w:ascii="Arial" w:hAnsi="Arial" w:cs="Arial"/>
              </w:rPr>
              <w:t>;</w:t>
            </w:r>
            <w:bookmarkEnd w:id="438"/>
          </w:p>
        </w:tc>
      </w:tr>
      <w:tr w:rsidR="00226446" w14:paraId="3799B798" w14:textId="77777777" w:rsidTr="003A67C0">
        <w:trPr>
          <w:trHeight w:val="300"/>
        </w:trPr>
        <w:tc>
          <w:tcPr>
            <w:tcW w:w="2695" w:type="dxa"/>
          </w:tcPr>
          <w:p w14:paraId="76373FBA"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Period"</w:t>
            </w:r>
          </w:p>
        </w:tc>
        <w:tc>
          <w:tcPr>
            <w:tcW w:w="6662" w:type="dxa"/>
          </w:tcPr>
          <w:p w14:paraId="4094C638"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226446" w:rsidRPr="004D379C" w:rsidRDefault="00226446" w:rsidP="00226446">
            <w:pPr>
              <w:autoSpaceDE w:val="0"/>
              <w:autoSpaceDN w:val="0"/>
              <w:adjustRightInd w:val="0"/>
              <w:jc w:val="both"/>
              <w:rPr>
                <w:rFonts w:ascii="Arial" w:hAnsi="Arial" w:cs="Arial"/>
                <w:lang w:val="en-US"/>
              </w:rPr>
            </w:pPr>
          </w:p>
          <w:p w14:paraId="5ED18F2D"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226446" w:rsidRPr="004D379C" w:rsidRDefault="00226446" w:rsidP="00226446">
            <w:pPr>
              <w:autoSpaceDE w:val="0"/>
              <w:autoSpaceDN w:val="0"/>
              <w:adjustRightInd w:val="0"/>
              <w:jc w:val="both"/>
              <w:rPr>
                <w:rFonts w:ascii="Arial" w:hAnsi="Arial" w:cs="Arial"/>
                <w:lang w:val="en-US"/>
              </w:rPr>
            </w:pPr>
          </w:p>
          <w:p w14:paraId="3417FF86" w14:textId="77777777" w:rsidR="00226446" w:rsidRPr="004D379C" w:rsidRDefault="00226446" w:rsidP="00226446">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439" w:name="_BPDCD_87"/>
            <w:r w:rsidRPr="004D379C">
              <w:rPr>
                <w:rFonts w:ascii="Arial" w:hAnsi="Arial" w:cs="Arial"/>
                <w:lang w:val="en-US"/>
              </w:rPr>
              <w:t xml:space="preserve">an </w:t>
            </w:r>
            <w:bookmarkEnd w:id="439"/>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440" w:name="_BPDCI_89"/>
            <w:r w:rsidRPr="004D379C">
              <w:rPr>
                <w:rFonts w:ascii="Arial" w:hAnsi="Arial" w:cs="Arial"/>
                <w:lang w:val="en-US"/>
              </w:rPr>
              <w:t xml:space="preserve">; </w:t>
            </w:r>
            <w:r w:rsidRPr="004D379C">
              <w:rPr>
                <w:rFonts w:ascii="Arial" w:hAnsi="Arial" w:cs="Arial"/>
                <w:u w:val="double"/>
                <w:lang w:val="en-US"/>
              </w:rPr>
              <w:t xml:space="preserve"> </w:t>
            </w:r>
            <w:bookmarkEnd w:id="440"/>
          </w:p>
          <w:p w14:paraId="17B28B61" w14:textId="77777777" w:rsidR="00226446" w:rsidRPr="004D379C" w:rsidRDefault="00226446" w:rsidP="00226446">
            <w:pPr>
              <w:autoSpaceDE w:val="0"/>
              <w:autoSpaceDN w:val="0"/>
              <w:adjustRightInd w:val="0"/>
              <w:jc w:val="both"/>
              <w:rPr>
                <w:rFonts w:ascii="Arial" w:hAnsi="Arial" w:cs="Arial"/>
              </w:rPr>
            </w:pPr>
          </w:p>
        </w:tc>
      </w:tr>
      <w:tr w:rsidR="00226446" w14:paraId="1D44A306" w14:textId="77777777" w:rsidTr="003A67C0">
        <w:trPr>
          <w:trHeight w:val="300"/>
        </w:trPr>
        <w:tc>
          <w:tcPr>
            <w:tcW w:w="2695" w:type="dxa"/>
          </w:tcPr>
          <w:p w14:paraId="1F251444"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Profile"</w:t>
            </w:r>
          </w:p>
        </w:tc>
        <w:tc>
          <w:tcPr>
            <w:tcW w:w="6662" w:type="dxa"/>
          </w:tcPr>
          <w:p w14:paraId="6C874A92" w14:textId="77777777" w:rsidR="00226446" w:rsidRPr="004D379C" w:rsidRDefault="00226446" w:rsidP="00226446">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441" w:name="_BPDCD_90"/>
            <w:r w:rsidRPr="004D379C">
              <w:rPr>
                <w:rFonts w:ascii="Arial" w:hAnsi="Arial" w:cs="Arial"/>
                <w:b/>
              </w:rPr>
              <w:t>The Company’s</w:t>
            </w:r>
            <w:r w:rsidRPr="004D379C">
              <w:rPr>
                <w:rFonts w:ascii="Arial" w:hAnsi="Arial" w:cs="Arial"/>
                <w:b/>
                <w:u w:val="double"/>
              </w:rPr>
              <w:t xml:space="preserve"> </w:t>
            </w:r>
            <w:bookmarkEnd w:id="441"/>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442" w:name="_BPDCI_92"/>
            <w:r w:rsidRPr="00F372DF">
              <w:rPr>
                <w:rFonts w:ascii="Arial" w:hAnsi="Arial" w:cs="Arial"/>
              </w:rPr>
              <w:t>;</w:t>
            </w:r>
            <w:bookmarkEnd w:id="442"/>
          </w:p>
        </w:tc>
      </w:tr>
      <w:tr w:rsidR="00226446" w14:paraId="593F2E83" w14:textId="77777777" w:rsidTr="003A67C0">
        <w:trPr>
          <w:trHeight w:val="300"/>
        </w:trPr>
        <w:tc>
          <w:tcPr>
            <w:tcW w:w="2695" w:type="dxa"/>
          </w:tcPr>
          <w:p w14:paraId="6D2EEAE1"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w:t>
            </w:r>
          </w:p>
        </w:tc>
        <w:tc>
          <w:tcPr>
            <w:tcW w:w="6662" w:type="dxa"/>
          </w:tcPr>
          <w:p w14:paraId="3BF5A171"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443" w:name="_BPDCI_94"/>
            <w:r w:rsidRPr="00F372DF">
              <w:rPr>
                <w:rFonts w:ascii="Arial" w:hAnsi="Arial" w:cs="Arial"/>
                <w:lang w:val="en-US"/>
              </w:rPr>
              <w:t>;</w:t>
            </w:r>
            <w:bookmarkEnd w:id="443"/>
          </w:p>
        </w:tc>
      </w:tr>
      <w:tr w:rsidR="00226446" w14:paraId="48EDF9CA" w14:textId="77777777" w:rsidTr="003A67C0">
        <w:trPr>
          <w:trHeight w:val="300"/>
        </w:trPr>
        <w:tc>
          <w:tcPr>
            <w:tcW w:w="2695" w:type="dxa"/>
          </w:tcPr>
          <w:p w14:paraId="67E835D9"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Fee"</w:t>
            </w:r>
          </w:p>
        </w:tc>
        <w:tc>
          <w:tcPr>
            <w:tcW w:w="6662" w:type="dxa"/>
          </w:tcPr>
          <w:p w14:paraId="5266B300"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444" w:name="_BPDCD_95"/>
            <w:r w:rsidRPr="004D379C">
              <w:rPr>
                <w:rFonts w:ascii="Arial" w:hAnsi="Arial" w:cs="Arial"/>
                <w:b/>
                <w:lang w:val="en-US"/>
              </w:rPr>
              <w:t>The Company</w:t>
            </w:r>
            <w:r w:rsidRPr="004D379C">
              <w:rPr>
                <w:rFonts w:ascii="Arial" w:hAnsi="Arial" w:cs="Arial"/>
                <w:b/>
                <w:u w:val="double"/>
                <w:lang w:val="en-US"/>
              </w:rPr>
              <w:t xml:space="preserve"> </w:t>
            </w:r>
            <w:bookmarkEnd w:id="444"/>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445" w:name="_BPDCI_97"/>
            <w:r w:rsidRPr="00F372DF">
              <w:rPr>
                <w:rFonts w:ascii="Arial" w:hAnsi="Arial" w:cs="Arial"/>
                <w:lang w:val="en-US"/>
              </w:rPr>
              <w:t>;</w:t>
            </w:r>
            <w:bookmarkEnd w:id="445"/>
          </w:p>
        </w:tc>
      </w:tr>
      <w:tr w:rsidR="00226446" w14:paraId="2D9D44D8" w14:textId="77777777" w:rsidTr="003A67C0">
        <w:trPr>
          <w:trHeight w:val="300"/>
        </w:trPr>
        <w:tc>
          <w:tcPr>
            <w:tcW w:w="2695" w:type="dxa"/>
          </w:tcPr>
          <w:p w14:paraId="6C949EB6"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662" w:type="dxa"/>
          </w:tcPr>
          <w:p w14:paraId="1C998E47" w14:textId="77777777" w:rsidR="00226446" w:rsidRPr="004D379C" w:rsidRDefault="00226446" w:rsidP="00226446">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446" w:name="_BPDCI_99"/>
            <w:r w:rsidRPr="00F372DF">
              <w:rPr>
                <w:rFonts w:ascii="Arial" w:hAnsi="Arial" w:cs="Arial"/>
                <w:lang w:val="en-US"/>
              </w:rPr>
              <w:t>;</w:t>
            </w:r>
            <w:bookmarkEnd w:id="446"/>
          </w:p>
          <w:p w14:paraId="49F3EB78" w14:textId="77777777" w:rsidR="00226446" w:rsidRPr="004D379C" w:rsidRDefault="00226446" w:rsidP="00226446">
            <w:pPr>
              <w:pStyle w:val="TOC2"/>
              <w:rPr>
                <w:rFonts w:ascii="Arial" w:hAnsi="Arial" w:cs="Arial"/>
              </w:rPr>
            </w:pPr>
          </w:p>
        </w:tc>
      </w:tr>
      <w:tr w:rsidR="00226446" w14:paraId="48FB962C" w14:textId="77777777" w:rsidTr="003A67C0">
        <w:trPr>
          <w:trHeight w:val="300"/>
        </w:trPr>
        <w:tc>
          <w:tcPr>
            <w:tcW w:w="2695" w:type="dxa"/>
          </w:tcPr>
          <w:p w14:paraId="0566DBAD" w14:textId="77777777" w:rsidR="00226446" w:rsidRDefault="00226446" w:rsidP="00226446">
            <w:pPr>
              <w:pStyle w:val="BodyTextIndent"/>
              <w:tabs>
                <w:tab w:val="left" w:pos="1134"/>
                <w:tab w:val="left" w:pos="1161"/>
              </w:tabs>
              <w:ind w:left="0"/>
              <w:rPr>
                <w:rFonts w:ascii="Arial" w:hAnsi="Arial" w:cs="Arial"/>
                <w:b/>
                <w:bCs/>
              </w:rPr>
            </w:pPr>
            <w:r>
              <w:rPr>
                <w:rFonts w:ascii="Arial" w:hAnsi="Arial" w:cs="Arial"/>
                <w:b/>
                <w:bCs/>
              </w:rPr>
              <w:t>"LDTEC Week"</w:t>
            </w:r>
          </w:p>
        </w:tc>
        <w:tc>
          <w:tcPr>
            <w:tcW w:w="6662" w:type="dxa"/>
          </w:tcPr>
          <w:p w14:paraId="56064115" w14:textId="77777777" w:rsidR="00226446" w:rsidRPr="004D379C" w:rsidRDefault="00226446" w:rsidP="00226446">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447" w:name="_BPDCI_101"/>
            <w:r w:rsidRPr="00F372DF">
              <w:rPr>
                <w:rFonts w:ascii="Arial" w:hAnsi="Arial" w:cs="Arial"/>
                <w:lang w:val="en-US"/>
              </w:rPr>
              <w:t>;</w:t>
            </w:r>
            <w:bookmarkEnd w:id="447"/>
          </w:p>
        </w:tc>
      </w:tr>
      <w:tr w:rsidR="00226446" w14:paraId="5732B8FC" w14:textId="77777777" w:rsidTr="003A67C0">
        <w:trPr>
          <w:trHeight w:val="300"/>
        </w:trPr>
        <w:tc>
          <w:tcPr>
            <w:tcW w:w="2695" w:type="dxa"/>
          </w:tcPr>
          <w:p w14:paraId="76BD0420" w14:textId="77777777" w:rsidR="00226446" w:rsidRDefault="00226446" w:rsidP="00226446">
            <w:pPr>
              <w:pStyle w:val="BodyText"/>
              <w:rPr>
                <w:rFonts w:ascii="Arial" w:hAnsi="Arial" w:cs="Arial"/>
                <w:b/>
                <w:bCs/>
              </w:rPr>
            </w:pPr>
            <w:r>
              <w:rPr>
                <w:rFonts w:ascii="Arial" w:hAnsi="Arial" w:cs="Arial"/>
                <w:b/>
                <w:bCs/>
              </w:rPr>
              <w:t>"Leading"</w:t>
            </w:r>
          </w:p>
        </w:tc>
        <w:tc>
          <w:tcPr>
            <w:tcW w:w="6662" w:type="dxa"/>
          </w:tcPr>
          <w:p w14:paraId="4C544047" w14:textId="77777777" w:rsidR="00226446" w:rsidRPr="004D379C" w:rsidRDefault="00226446" w:rsidP="00226446">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226446" w14:paraId="465C1331" w14:textId="77777777" w:rsidTr="003A67C0">
        <w:trPr>
          <w:trHeight w:val="300"/>
        </w:trPr>
        <w:tc>
          <w:tcPr>
            <w:tcW w:w="2695" w:type="dxa"/>
          </w:tcPr>
          <w:p w14:paraId="4FEF898A" w14:textId="77777777" w:rsidR="00226446" w:rsidRDefault="00226446" w:rsidP="00226446">
            <w:pPr>
              <w:pStyle w:val="BodyText"/>
              <w:rPr>
                <w:rFonts w:ascii="Arial" w:hAnsi="Arial" w:cs="Arial"/>
                <w:b/>
                <w:bCs/>
              </w:rPr>
            </w:pPr>
            <w:r>
              <w:rPr>
                <w:rFonts w:ascii="Arial" w:hAnsi="Arial" w:cs="Arial"/>
                <w:b/>
                <w:bCs/>
              </w:rPr>
              <w:t>"Legal Challenge"</w:t>
            </w:r>
          </w:p>
        </w:tc>
        <w:tc>
          <w:tcPr>
            <w:tcW w:w="6662" w:type="dxa"/>
          </w:tcPr>
          <w:p w14:paraId="337C65D9" w14:textId="77777777" w:rsidR="00226446" w:rsidRPr="004D379C" w:rsidRDefault="00226446" w:rsidP="00226446">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448" w:name="_BPDCD_102"/>
            <w:r w:rsidRPr="00F372DF">
              <w:rPr>
                <w:rFonts w:ascii="Arial" w:hAnsi="Arial" w:cs="Arial"/>
              </w:rPr>
              <w:t>a</w:t>
            </w:r>
            <w:bookmarkEnd w:id="448"/>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226446" w14:paraId="4F13F4A4" w14:textId="77777777" w:rsidTr="003A67C0">
        <w:trPr>
          <w:trHeight w:val="300"/>
        </w:trPr>
        <w:tc>
          <w:tcPr>
            <w:tcW w:w="2695" w:type="dxa"/>
          </w:tcPr>
          <w:p w14:paraId="4F0802DF" w14:textId="11338E3E" w:rsidR="00226446" w:rsidRPr="000632ED" w:rsidRDefault="00226446" w:rsidP="00226446">
            <w:pPr>
              <w:pStyle w:val="BodyText"/>
              <w:rPr>
                <w:rFonts w:ascii="Arial" w:hAnsi="Arial" w:cs="Arial"/>
                <w:b/>
                <w:bCs/>
              </w:rPr>
            </w:pPr>
            <w:r w:rsidRPr="0043775A">
              <w:rPr>
                <w:rFonts w:ascii="Arial" w:hAnsi="Arial" w:cs="Arial"/>
                <w:b/>
                <w:color w:val="000000" w:themeColor="text1"/>
              </w:rPr>
              <w:t>“Legally Binding Decisions of the European Commission and/or the Agency</w:t>
            </w:r>
          </w:p>
        </w:tc>
        <w:tc>
          <w:tcPr>
            <w:tcW w:w="6662" w:type="dxa"/>
          </w:tcPr>
          <w:p w14:paraId="01630719" w14:textId="44FFFA64" w:rsidR="00226446" w:rsidRPr="0043775A" w:rsidRDefault="00226446" w:rsidP="00226446">
            <w:pPr>
              <w:pStyle w:val="BodyText"/>
              <w:jc w:val="both"/>
              <w:rPr>
                <w:rFonts w:ascii="Arial" w:hAnsi="Arial" w:cs="Arial"/>
              </w:rPr>
            </w:pPr>
            <w:r w:rsidRPr="5659255A">
              <w:rPr>
                <w:rFonts w:ascii="Arial" w:hAnsi="Arial" w:cs="Arial"/>
                <w:color w:val="000000" w:themeColor="text1"/>
              </w:rPr>
              <w:t xml:space="preserve">means any relevant legally binding decision or decisions of the European Commission and/or the Agency, but a binding decision does not include a decision that is not, or so much of a decision as is not, </w:t>
            </w:r>
            <w:r w:rsidRPr="00123BEA">
              <w:rPr>
                <w:rFonts w:ascii="Arial" w:hAnsi="Arial" w:cs="Arial"/>
                <w:b/>
                <w:bCs/>
                <w:color w:val="000000" w:themeColor="text1"/>
              </w:rPr>
              <w:t>Assimilated Law</w:t>
            </w:r>
            <w:r w:rsidRPr="5659255A">
              <w:rPr>
                <w:rFonts w:ascii="Arial" w:hAnsi="Arial" w:cs="Arial"/>
                <w:color w:val="000000" w:themeColor="text1"/>
              </w:rPr>
              <w:t>;</w:t>
            </w:r>
          </w:p>
        </w:tc>
      </w:tr>
      <w:tr w:rsidR="00226446" w14:paraId="37FEA37E" w14:textId="77777777" w:rsidTr="003A67C0">
        <w:trPr>
          <w:trHeight w:val="300"/>
        </w:trPr>
        <w:tc>
          <w:tcPr>
            <w:tcW w:w="2695" w:type="dxa"/>
          </w:tcPr>
          <w:p w14:paraId="55592514" w14:textId="560112A2" w:rsidR="00226446" w:rsidRDefault="00226446" w:rsidP="00226446">
            <w:pPr>
              <w:pStyle w:val="BodyText"/>
              <w:rPr>
                <w:rFonts w:ascii="Arial" w:hAnsi="Arial" w:cs="Arial"/>
                <w:b/>
                <w:bCs/>
              </w:rPr>
            </w:pPr>
            <w:r>
              <w:rPr>
                <w:rFonts w:ascii="Arial" w:hAnsi="Arial" w:cs="Arial"/>
                <w:b/>
                <w:bCs/>
              </w:rPr>
              <w:t>“Less than 100MW”</w:t>
            </w:r>
          </w:p>
        </w:tc>
        <w:tc>
          <w:tcPr>
            <w:tcW w:w="6662" w:type="dxa"/>
          </w:tcPr>
          <w:p w14:paraId="57F047C8" w14:textId="533C350E" w:rsidR="00226446" w:rsidRPr="004D379C" w:rsidRDefault="00226446" w:rsidP="00226446">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tc>
      </w:tr>
      <w:tr w:rsidR="005C7BC1" w14:paraId="2241AC62" w14:textId="77777777" w:rsidTr="003A67C0">
        <w:trPr>
          <w:trHeight w:val="300"/>
          <w:ins w:id="449" w:author="Author"/>
        </w:trPr>
        <w:tc>
          <w:tcPr>
            <w:tcW w:w="2695" w:type="dxa"/>
          </w:tcPr>
          <w:p w14:paraId="3797DFF0" w14:textId="407F675C" w:rsidR="00982EC5" w:rsidRPr="00EA43FD" w:rsidRDefault="00982EC5" w:rsidP="00982EC5">
            <w:pPr>
              <w:pStyle w:val="BodyText"/>
              <w:rPr>
                <w:ins w:id="450" w:author="Author"/>
                <w:rFonts w:ascii="Arial" w:hAnsi="Arial" w:cs="Arial"/>
                <w:b/>
                <w:bCs/>
                <w:highlight w:val="yellow"/>
              </w:rPr>
            </w:pPr>
            <w:ins w:id="451" w:author="Author">
              <w:r w:rsidRPr="00EA43FD">
                <w:rPr>
                  <w:rFonts w:ascii="Arial" w:hAnsi="Arial" w:cs="Arial"/>
                  <w:b/>
                  <w:bCs/>
                  <w:szCs w:val="22"/>
                  <w:highlight w:val="yellow"/>
                </w:rPr>
                <w:t>“Letter of Acknowledgement”</w:t>
              </w:r>
            </w:ins>
          </w:p>
        </w:tc>
        <w:tc>
          <w:tcPr>
            <w:tcW w:w="6662" w:type="dxa"/>
          </w:tcPr>
          <w:p w14:paraId="486755F5" w14:textId="77777777" w:rsidR="00B27EFE" w:rsidRDefault="007A0A3B" w:rsidP="007A0A3B">
            <w:pPr>
              <w:jc w:val="both"/>
              <w:rPr>
                <w:rFonts w:ascii="Arial" w:hAnsi="Arial" w:cs="Arial"/>
                <w:szCs w:val="22"/>
                <w:highlight w:val="yellow"/>
              </w:rPr>
            </w:pPr>
            <w:ins w:id="452" w:author="Author">
              <w:r w:rsidRPr="00EA43FD">
                <w:rPr>
                  <w:rFonts w:ascii="Arial" w:hAnsi="Arial" w:cs="Arial"/>
                  <w:szCs w:val="22"/>
                  <w:highlight w:val="yellow"/>
                </w:rPr>
                <w:t xml:space="preserve">the letter to be provided with the </w:t>
              </w:r>
              <w:r w:rsidRPr="00EA43FD">
                <w:rPr>
                  <w:rFonts w:ascii="Arial" w:hAnsi="Arial" w:cs="Arial"/>
                  <w:b/>
                  <w:bCs/>
                  <w:szCs w:val="22"/>
                  <w:highlight w:val="yellow"/>
                </w:rPr>
                <w:t>Connection Application</w:t>
              </w:r>
              <w:r w:rsidRPr="00EA43FD">
                <w:rPr>
                  <w:rFonts w:ascii="Arial" w:hAnsi="Arial" w:cs="Arial"/>
                  <w:szCs w:val="22"/>
                  <w:highlight w:val="yellow"/>
                </w:rPr>
                <w:t xml:space="preserve"> for a </w:t>
              </w:r>
              <w:r w:rsidRPr="00EA43FD">
                <w:rPr>
                  <w:rFonts w:ascii="Arial" w:hAnsi="Arial" w:cs="Arial"/>
                  <w:b/>
                  <w:bCs/>
                  <w:szCs w:val="22"/>
                  <w:highlight w:val="yellow"/>
                </w:rPr>
                <w:t xml:space="preserve">New Connection Site Offshore </w:t>
              </w:r>
              <w:r w:rsidRPr="00EA43FD">
                <w:rPr>
                  <w:rFonts w:ascii="Arial" w:hAnsi="Arial" w:cs="Arial"/>
                  <w:szCs w:val="22"/>
                  <w:highlight w:val="yellow"/>
                </w:rPr>
                <w:t xml:space="preserve">or </w:t>
              </w:r>
              <w:r w:rsidRPr="00EA43FD">
                <w:rPr>
                  <w:rFonts w:ascii="Arial" w:hAnsi="Arial" w:cs="Arial"/>
                  <w:b/>
                  <w:bCs/>
                  <w:szCs w:val="22"/>
                  <w:highlight w:val="yellow"/>
                </w:rPr>
                <w:t xml:space="preserve">New Connection Site </w:t>
              </w:r>
              <w:r w:rsidRPr="00EA43FD">
                <w:rPr>
                  <w:rFonts w:ascii="Arial" w:hAnsi="Arial" w:cs="Arial"/>
                  <w:szCs w:val="22"/>
                  <w:highlight w:val="yellow"/>
                </w:rPr>
                <w:t>for an</w:t>
              </w:r>
              <w:r w:rsidRPr="00EA43FD">
                <w:rPr>
                  <w:rFonts w:ascii="Arial" w:hAnsi="Arial" w:cs="Arial"/>
                  <w:b/>
                  <w:bCs/>
                  <w:szCs w:val="22"/>
                  <w:highlight w:val="yellow"/>
                </w:rPr>
                <w:t xml:space="preserve"> Offshore</w:t>
              </w:r>
              <w:r w:rsidRPr="00EA43FD">
                <w:rPr>
                  <w:rFonts w:ascii="Arial" w:hAnsi="Arial" w:cs="Arial"/>
                  <w:szCs w:val="22"/>
                  <w:highlight w:val="yellow"/>
                </w:rPr>
                <w:t xml:space="preserve"> </w:t>
              </w:r>
              <w:r w:rsidRPr="00EA43FD">
                <w:rPr>
                  <w:rFonts w:ascii="Arial" w:hAnsi="Arial" w:cs="Arial"/>
                  <w:b/>
                  <w:bCs/>
                  <w:szCs w:val="22"/>
                  <w:highlight w:val="yellow"/>
                </w:rPr>
                <w:t>Project</w:t>
              </w:r>
              <w:r w:rsidRPr="00EA43FD">
                <w:rPr>
                  <w:rFonts w:ascii="Arial" w:hAnsi="Arial" w:cs="Arial"/>
                  <w:szCs w:val="22"/>
                  <w:highlight w:val="yellow"/>
                </w:rPr>
                <w:t xml:space="preserve"> and obtained from either The Crown Estate or Crown Estate Scotland;</w:t>
              </w:r>
            </w:ins>
          </w:p>
          <w:p w14:paraId="5876BCF3" w14:textId="734D3C9A" w:rsidR="00982EC5" w:rsidRPr="00EA43FD" w:rsidRDefault="00982EC5" w:rsidP="007A0A3B">
            <w:pPr>
              <w:jc w:val="both"/>
              <w:rPr>
                <w:ins w:id="453" w:author="Author"/>
                <w:rFonts w:ascii="Arial" w:hAnsi="Arial" w:cs="Arial"/>
                <w:highlight w:val="yellow"/>
              </w:rPr>
            </w:pPr>
          </w:p>
        </w:tc>
      </w:tr>
      <w:tr w:rsidR="00982EC5" w14:paraId="1736EA11" w14:textId="77777777" w:rsidTr="003A67C0">
        <w:trPr>
          <w:trHeight w:val="300"/>
        </w:trPr>
        <w:tc>
          <w:tcPr>
            <w:tcW w:w="2695" w:type="dxa"/>
          </w:tcPr>
          <w:p w14:paraId="522912B2" w14:textId="18F29503" w:rsidR="00982EC5" w:rsidRDefault="00982EC5" w:rsidP="00982EC5">
            <w:pPr>
              <w:pStyle w:val="BodyText"/>
              <w:rPr>
                <w:rFonts w:ascii="Arial" w:hAnsi="Arial" w:cs="Arial"/>
                <w:b/>
                <w:bCs/>
              </w:rPr>
            </w:pPr>
            <w:r>
              <w:rPr>
                <w:rFonts w:ascii="Arial" w:hAnsi="Arial" w:cs="Arial"/>
                <w:b/>
                <w:bCs/>
              </w:rPr>
              <w:t>“Letter of Authority”</w:t>
            </w:r>
          </w:p>
        </w:tc>
        <w:tc>
          <w:tcPr>
            <w:tcW w:w="6662" w:type="dxa"/>
          </w:tcPr>
          <w:p w14:paraId="0CBF0531" w14:textId="38627336" w:rsidR="00982EC5" w:rsidRPr="004D379C" w:rsidRDefault="00982EC5" w:rsidP="00982EC5">
            <w:pPr>
              <w:pStyle w:val="BodyText"/>
              <w:tabs>
                <w:tab w:val="left" w:pos="2"/>
              </w:tabs>
              <w:jc w:val="both"/>
              <w:rPr>
                <w:rFonts w:ascii="Arial" w:hAnsi="Arial" w:cs="Arial"/>
              </w:rPr>
            </w:pPr>
            <w:r>
              <w:rPr>
                <w:rFonts w:ascii="Arial" w:hAnsi="Arial" w:cs="Arial"/>
              </w:rP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982EC5" w14:paraId="323449E7" w14:textId="77777777" w:rsidTr="003A67C0">
        <w:trPr>
          <w:trHeight w:val="300"/>
        </w:trPr>
        <w:tc>
          <w:tcPr>
            <w:tcW w:w="2695" w:type="dxa"/>
          </w:tcPr>
          <w:p w14:paraId="3ED2D876" w14:textId="77777777" w:rsidR="00982EC5" w:rsidRDefault="00982EC5" w:rsidP="00982EC5">
            <w:pPr>
              <w:pStyle w:val="BodyText"/>
              <w:rPr>
                <w:rFonts w:ascii="Arial" w:hAnsi="Arial" w:cs="Arial"/>
                <w:b/>
                <w:bCs/>
              </w:rPr>
            </w:pPr>
            <w:r>
              <w:rPr>
                <w:rFonts w:ascii="Arial" w:hAnsi="Arial" w:cs="Arial"/>
                <w:b/>
                <w:bCs/>
              </w:rPr>
              <w:t>"Letter of Credit"</w:t>
            </w:r>
          </w:p>
        </w:tc>
        <w:tc>
          <w:tcPr>
            <w:tcW w:w="6662" w:type="dxa"/>
          </w:tcPr>
          <w:p w14:paraId="39C70FD8"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The 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982EC5" w:rsidRPr="004D379C" w:rsidRDefault="00982EC5" w:rsidP="00982EC5">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982EC5" w14:paraId="0FD353AD" w14:textId="77777777" w:rsidTr="003A67C0">
        <w:trPr>
          <w:trHeight w:val="300"/>
        </w:trPr>
        <w:tc>
          <w:tcPr>
            <w:tcW w:w="2695" w:type="dxa"/>
          </w:tcPr>
          <w:p w14:paraId="1B03F019" w14:textId="77777777" w:rsidR="00982EC5" w:rsidRDefault="00982EC5" w:rsidP="00982EC5">
            <w:pPr>
              <w:pStyle w:val="BodyText"/>
              <w:rPr>
                <w:rFonts w:ascii="Arial" w:hAnsi="Arial" w:cs="Arial"/>
                <w:b/>
                <w:bCs/>
              </w:rPr>
            </w:pPr>
            <w:r>
              <w:rPr>
                <w:rFonts w:ascii="Arial" w:hAnsi="Arial" w:cs="Arial"/>
                <w:b/>
                <w:bCs/>
              </w:rPr>
              <w:t>"Licence"</w:t>
            </w:r>
          </w:p>
        </w:tc>
        <w:tc>
          <w:tcPr>
            <w:tcW w:w="6662" w:type="dxa"/>
          </w:tcPr>
          <w:p w14:paraId="011EA602" w14:textId="77777777" w:rsidR="00982EC5" w:rsidRPr="004D379C" w:rsidRDefault="00982EC5" w:rsidP="00982EC5">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982EC5" w14:paraId="11BE7D88" w14:textId="77777777" w:rsidTr="003A67C0">
        <w:trPr>
          <w:trHeight w:val="300"/>
        </w:trPr>
        <w:tc>
          <w:tcPr>
            <w:tcW w:w="2695" w:type="dxa"/>
          </w:tcPr>
          <w:p w14:paraId="393DC920" w14:textId="77777777" w:rsidR="00982EC5" w:rsidRDefault="00982EC5" w:rsidP="00982EC5">
            <w:pPr>
              <w:pStyle w:val="BodyText"/>
              <w:ind w:right="-781"/>
              <w:rPr>
                <w:rFonts w:ascii="Arial" w:hAnsi="Arial" w:cs="Arial"/>
                <w:b/>
                <w:bCs/>
              </w:rPr>
            </w:pPr>
            <w:r>
              <w:rPr>
                <w:rFonts w:ascii="Arial" w:hAnsi="Arial" w:cs="Arial"/>
                <w:b/>
                <w:bCs/>
              </w:rPr>
              <w:t>"Licence Standards"</w:t>
            </w:r>
          </w:p>
        </w:tc>
        <w:tc>
          <w:tcPr>
            <w:tcW w:w="6662" w:type="dxa"/>
          </w:tcPr>
          <w:p w14:paraId="1259953A" w14:textId="5202F595" w:rsidR="00982EC5" w:rsidRPr="004D379C" w:rsidRDefault="00982EC5" w:rsidP="00982EC5">
            <w:pPr>
              <w:pStyle w:val="BodyText"/>
              <w:jc w:val="both"/>
              <w:rPr>
                <w:rFonts w:ascii="Arial" w:hAnsi="Arial" w:cs="Arial"/>
              </w:rPr>
            </w:pPr>
            <w:r w:rsidRPr="5659255A">
              <w:rPr>
                <w:rFonts w:ascii="Arial" w:hAnsi="Arial" w:cs="Arial"/>
              </w:rPr>
              <w:t xml:space="preserve">the standards to be met by </w:t>
            </w:r>
            <w:r w:rsidRPr="5659255A">
              <w:rPr>
                <w:rFonts w:ascii="Arial" w:hAnsi="Arial" w:cs="Arial"/>
                <w:b/>
                <w:bCs/>
              </w:rPr>
              <w:t>The Company</w:t>
            </w:r>
            <w:r w:rsidRPr="5659255A">
              <w:rPr>
                <w:rFonts w:ascii="Arial" w:hAnsi="Arial" w:cs="Arial"/>
              </w:rPr>
              <w:t xml:space="preserve"> under </w:t>
            </w:r>
            <w:r w:rsidRPr="5659255A">
              <w:rPr>
                <w:rFonts w:ascii="Arial" w:hAnsi="Arial" w:cs="Arial"/>
                <w:b/>
                <w:bCs/>
              </w:rPr>
              <w:t xml:space="preserve"> </w:t>
            </w:r>
            <w:r w:rsidRPr="00123BEA">
              <w:rPr>
                <w:rFonts w:ascii="Arial" w:hAnsi="Arial" w:cs="Arial"/>
              </w:rPr>
              <w:t>condition E7 of the</w:t>
            </w:r>
            <w:r w:rsidRPr="5659255A">
              <w:rPr>
                <w:rFonts w:ascii="Arial" w:hAnsi="Arial" w:cs="Arial"/>
                <w:b/>
                <w:bCs/>
              </w:rPr>
              <w:t xml:space="preserve"> ESO Licence</w:t>
            </w:r>
            <w:r w:rsidRPr="5659255A">
              <w:rPr>
                <w:rFonts w:ascii="Arial" w:hAnsi="Arial" w:cs="Arial"/>
              </w:rPr>
              <w:t>;</w:t>
            </w:r>
          </w:p>
        </w:tc>
      </w:tr>
      <w:tr w:rsidR="00982EC5" w14:paraId="48B9B1A3" w14:textId="77777777" w:rsidTr="003A67C0">
        <w:trPr>
          <w:trHeight w:val="300"/>
        </w:trPr>
        <w:tc>
          <w:tcPr>
            <w:tcW w:w="2695" w:type="dxa"/>
          </w:tcPr>
          <w:p w14:paraId="53E28B5E" w14:textId="77777777" w:rsidR="00982EC5" w:rsidRDefault="00982EC5" w:rsidP="00982EC5">
            <w:pPr>
              <w:pStyle w:val="BodyText"/>
              <w:rPr>
                <w:rFonts w:ascii="Arial" w:hAnsi="Arial" w:cs="Arial"/>
                <w:b/>
                <w:bCs/>
              </w:rPr>
            </w:pPr>
            <w:r>
              <w:rPr>
                <w:rFonts w:ascii="Arial" w:hAnsi="Arial" w:cs="Arial"/>
                <w:b/>
                <w:bCs/>
              </w:rPr>
              <w:t>“Licensable Generation”</w:t>
            </w:r>
          </w:p>
        </w:tc>
        <w:tc>
          <w:tcPr>
            <w:tcW w:w="6662" w:type="dxa"/>
          </w:tcPr>
          <w:p w14:paraId="3509817F" w14:textId="77777777" w:rsidR="00982EC5" w:rsidRPr="004D379C" w:rsidRDefault="00982EC5" w:rsidP="00982EC5">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982EC5" w14:paraId="0CB9B458" w14:textId="77777777" w:rsidTr="003A67C0">
        <w:trPr>
          <w:trHeight w:val="300"/>
        </w:trPr>
        <w:tc>
          <w:tcPr>
            <w:tcW w:w="2695" w:type="dxa"/>
          </w:tcPr>
          <w:p w14:paraId="24470FF9" w14:textId="14EAEB30" w:rsidR="00982EC5" w:rsidRPr="00475CC7" w:rsidRDefault="00982EC5" w:rsidP="00982EC5">
            <w:pPr>
              <w:pStyle w:val="BodyText"/>
              <w:rPr>
                <w:rFonts w:ascii="Arial" w:hAnsi="Arial" w:cs="Arial"/>
                <w:b/>
                <w:bCs/>
              </w:rPr>
            </w:pPr>
            <w:r w:rsidRPr="00475CC7">
              <w:rPr>
                <w:rFonts w:ascii="Arial" w:eastAsia="Calibri" w:hAnsi="Arial" w:cs="Arial"/>
                <w:b/>
                <w:lang w:val="en-US"/>
              </w:rPr>
              <w:t>Limited Membership Workgroup</w:t>
            </w:r>
          </w:p>
        </w:tc>
        <w:tc>
          <w:tcPr>
            <w:tcW w:w="6662" w:type="dxa"/>
          </w:tcPr>
          <w:p w14:paraId="7AF36A1D" w14:textId="6CCF0046" w:rsidR="00982EC5" w:rsidRPr="00475CC7" w:rsidRDefault="00982EC5" w:rsidP="00982EC5">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982EC5" w:rsidRPr="00475CC7" w:rsidRDefault="00982EC5" w:rsidP="00982EC5">
            <w:pPr>
              <w:autoSpaceDE w:val="0"/>
              <w:autoSpaceDN w:val="0"/>
              <w:adjustRightInd w:val="0"/>
              <w:snapToGrid w:val="0"/>
              <w:rPr>
                <w:rFonts w:ascii="Arial" w:hAnsi="Arial" w:cs="Arial"/>
              </w:rPr>
            </w:pPr>
          </w:p>
          <w:p w14:paraId="553C7DFA" w14:textId="5587D19E" w:rsidR="00982EC5" w:rsidRPr="00475CC7" w:rsidRDefault="00982EC5" w:rsidP="00982EC5">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982EC5" w14:paraId="3B7D34D0" w14:textId="77777777" w:rsidTr="003A67C0">
        <w:trPr>
          <w:trHeight w:val="300"/>
        </w:trPr>
        <w:tc>
          <w:tcPr>
            <w:tcW w:w="2695" w:type="dxa"/>
          </w:tcPr>
          <w:p w14:paraId="78A17682" w14:textId="16681A7D" w:rsidR="00982EC5" w:rsidRDefault="00982EC5" w:rsidP="00982EC5">
            <w:pPr>
              <w:pStyle w:val="BodyText"/>
              <w:rPr>
                <w:rFonts w:ascii="Arial" w:hAnsi="Arial" w:cs="Arial"/>
                <w:b/>
                <w:bCs/>
              </w:rPr>
            </w:pPr>
            <w:r>
              <w:rPr>
                <w:rFonts w:ascii="Arial" w:hAnsi="Arial" w:cs="Arial"/>
                <w:b/>
                <w:bCs/>
              </w:rPr>
              <w:t>“Limiting Regulation”</w:t>
            </w:r>
          </w:p>
        </w:tc>
        <w:tc>
          <w:tcPr>
            <w:tcW w:w="6662" w:type="dxa"/>
          </w:tcPr>
          <w:p w14:paraId="654C4EF0" w14:textId="7511E0EF" w:rsidR="00982EC5" w:rsidRPr="004D379C" w:rsidRDefault="00982EC5" w:rsidP="00982EC5">
            <w:pPr>
              <w:pStyle w:val="BodyText"/>
              <w:jc w:val="both"/>
              <w:rPr>
                <w:rFonts w:ascii="Arial" w:hAnsi="Arial" w:cs="Arial"/>
              </w:rPr>
            </w:pPr>
            <w:r>
              <w:rPr>
                <w:rFonts w:ascii="Arial" w:hAnsi="Arial" w:cs="Arial"/>
              </w:rPr>
              <w:t>European Commission Regulation 838/2010 in the context of setting limits on annual average transmission charges payable by Generators (or any subsequent UK law specifying such limits).</w:t>
            </w:r>
          </w:p>
        </w:tc>
      </w:tr>
      <w:tr w:rsidR="00982EC5" w14:paraId="33FF8264" w14:textId="77777777" w:rsidTr="003A67C0">
        <w:trPr>
          <w:trHeight w:val="300"/>
        </w:trPr>
        <w:tc>
          <w:tcPr>
            <w:tcW w:w="2695" w:type="dxa"/>
          </w:tcPr>
          <w:p w14:paraId="16E0A584" w14:textId="77777777" w:rsidR="00982EC5" w:rsidRDefault="00982EC5" w:rsidP="00982EC5">
            <w:pPr>
              <w:pStyle w:val="BodyText"/>
              <w:rPr>
                <w:rFonts w:ascii="Arial" w:hAnsi="Arial" w:cs="Arial"/>
                <w:b/>
                <w:bCs/>
              </w:rPr>
            </w:pPr>
            <w:r>
              <w:rPr>
                <w:rFonts w:ascii="Arial" w:hAnsi="Arial" w:cs="Arial"/>
                <w:b/>
                <w:bCs/>
              </w:rPr>
              <w:t>"Liquidated Damages"</w:t>
            </w:r>
          </w:p>
        </w:tc>
        <w:tc>
          <w:tcPr>
            <w:tcW w:w="6662" w:type="dxa"/>
          </w:tcPr>
          <w:p w14:paraId="433A70A0" w14:textId="77777777" w:rsidR="00982EC5" w:rsidRDefault="00982EC5" w:rsidP="00982EC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5C7BC1" w14:paraId="10207749" w14:textId="77777777" w:rsidTr="003A67C0">
        <w:trPr>
          <w:trHeight w:val="300"/>
          <w:ins w:id="454" w:author="Author"/>
        </w:trPr>
        <w:tc>
          <w:tcPr>
            <w:tcW w:w="2695" w:type="dxa"/>
          </w:tcPr>
          <w:p w14:paraId="4D8D5A8D" w14:textId="232AB18A" w:rsidR="00054EB0" w:rsidRPr="00EA43FD" w:rsidRDefault="00054EB0" w:rsidP="00054EB0">
            <w:pPr>
              <w:pStyle w:val="BodyText"/>
              <w:rPr>
                <w:ins w:id="455" w:author="Author"/>
                <w:rFonts w:ascii="Arial" w:hAnsi="Arial" w:cs="Arial"/>
                <w:b/>
                <w:bCs/>
                <w:highlight w:val="yellow"/>
              </w:rPr>
            </w:pPr>
            <w:ins w:id="456" w:author="Author">
              <w:r w:rsidRPr="00EA43FD">
                <w:rPr>
                  <w:rFonts w:ascii="Arial" w:hAnsi="Arial" w:cs="Arial"/>
                  <w:b/>
                  <w:bCs/>
                  <w:szCs w:val="22"/>
                  <w:highlight w:val="yellow"/>
                </w:rPr>
                <w:t>“LoA Guidance”</w:t>
              </w:r>
            </w:ins>
          </w:p>
        </w:tc>
        <w:tc>
          <w:tcPr>
            <w:tcW w:w="6662" w:type="dxa"/>
          </w:tcPr>
          <w:p w14:paraId="757D3686" w14:textId="77777777" w:rsidR="00CB1748" w:rsidRPr="00EA43FD" w:rsidDel="007D078C" w:rsidRDefault="00CB1748" w:rsidP="007D078C">
            <w:pPr>
              <w:jc w:val="both"/>
              <w:rPr>
                <w:ins w:id="457" w:author="Author"/>
                <w:del w:id="458" w:author="Author"/>
                <w:rFonts w:ascii="Arial" w:hAnsi="Arial" w:cs="Arial"/>
                <w:b/>
                <w:bCs/>
                <w:szCs w:val="22"/>
                <w:highlight w:val="yellow"/>
              </w:rPr>
            </w:pPr>
            <w:ins w:id="459" w:author="Author">
              <w:r w:rsidRPr="00EA43FD">
                <w:rPr>
                  <w:rFonts w:ascii="Arial" w:hAnsi="Arial" w:cs="Arial"/>
                  <w:szCs w:val="22"/>
                  <w:highlight w:val="yellow"/>
                </w:rPr>
                <w:t xml:space="preserve">the guidance on the requirements for the </w:t>
              </w:r>
              <w:r w:rsidRPr="00EA43FD">
                <w:rPr>
                  <w:rFonts w:ascii="Arial" w:hAnsi="Arial" w:cs="Arial"/>
                  <w:b/>
                  <w:bCs/>
                  <w:szCs w:val="22"/>
                  <w:highlight w:val="yellow"/>
                </w:rPr>
                <w:t xml:space="preserve">Letter of Authority </w:t>
              </w:r>
              <w:r w:rsidRPr="00EA43FD">
                <w:rPr>
                  <w:rFonts w:ascii="Arial" w:hAnsi="Arial" w:cs="Arial"/>
                  <w:szCs w:val="22"/>
                  <w:highlight w:val="yellow"/>
                </w:rPr>
                <w:t xml:space="preserve">and </w:t>
              </w:r>
              <w:r w:rsidRPr="00EA43FD">
                <w:rPr>
                  <w:rFonts w:ascii="Arial" w:hAnsi="Arial" w:cs="Arial"/>
                  <w:b/>
                  <w:bCs/>
                  <w:szCs w:val="22"/>
                  <w:highlight w:val="yellow"/>
                </w:rPr>
                <w:t xml:space="preserve">Letter of Acknowledgment </w:t>
              </w:r>
              <w:r w:rsidRPr="00EA43FD">
                <w:rPr>
                  <w:rFonts w:ascii="Arial" w:hAnsi="Arial" w:cs="Arial"/>
                  <w:szCs w:val="22"/>
                  <w:highlight w:val="yellow"/>
                </w:rPr>
                <w:t xml:space="preserve">published by </w:t>
              </w:r>
              <w:r w:rsidRPr="00EA43FD">
                <w:rPr>
                  <w:rFonts w:ascii="Arial" w:hAnsi="Arial" w:cs="Arial"/>
                  <w:b/>
                  <w:bCs/>
                  <w:szCs w:val="22"/>
                  <w:highlight w:val="yellow"/>
                </w:rPr>
                <w:t>The Company</w:t>
              </w:r>
              <w:r w:rsidRPr="00EA43FD">
                <w:rPr>
                  <w:rFonts w:ascii="Arial" w:hAnsi="Arial" w:cs="Arial"/>
                  <w:szCs w:val="22"/>
                  <w:highlight w:val="yellow"/>
                </w:rPr>
                <w:t xml:space="preserve"> on the </w:t>
              </w:r>
              <w:r w:rsidRPr="00EA43FD">
                <w:rPr>
                  <w:rFonts w:ascii="Arial" w:hAnsi="Arial" w:cs="Arial"/>
                  <w:b/>
                  <w:bCs/>
                  <w:szCs w:val="22"/>
                  <w:highlight w:val="yellow"/>
                </w:rPr>
                <w:t>Website</w:t>
              </w:r>
              <w:r w:rsidRPr="00EA43FD">
                <w:rPr>
                  <w:rFonts w:ascii="Arial" w:hAnsi="Arial" w:cs="Arial"/>
                  <w:szCs w:val="22"/>
                  <w:highlight w:val="yellow"/>
                </w:rPr>
                <w:t xml:space="preserve"> (as it may be amended from time to time)</w:t>
              </w:r>
              <w:r w:rsidRPr="00EA43FD">
                <w:rPr>
                  <w:rFonts w:ascii="Arial" w:hAnsi="Arial" w:cs="Arial"/>
                  <w:b/>
                  <w:bCs/>
                  <w:szCs w:val="22"/>
                  <w:highlight w:val="yellow"/>
                </w:rPr>
                <w:t>;</w:t>
              </w:r>
            </w:ins>
          </w:p>
          <w:p w14:paraId="42D7AA97" w14:textId="04E6A184" w:rsidR="00054EB0" w:rsidRPr="00EA43FD" w:rsidRDefault="00054EB0" w:rsidP="007D078C">
            <w:pPr>
              <w:jc w:val="both"/>
              <w:rPr>
                <w:ins w:id="460" w:author="Author"/>
                <w:highlight w:val="yellow"/>
              </w:rPr>
            </w:pPr>
          </w:p>
        </w:tc>
      </w:tr>
      <w:tr w:rsidR="00054EB0" w14:paraId="0C96332B" w14:textId="77777777" w:rsidTr="003A67C0">
        <w:trPr>
          <w:trHeight w:val="300"/>
        </w:trPr>
        <w:tc>
          <w:tcPr>
            <w:tcW w:w="2695" w:type="dxa"/>
          </w:tcPr>
          <w:p w14:paraId="6C3A0F1E" w14:textId="77777777" w:rsidR="00054EB0" w:rsidRDefault="00054EB0" w:rsidP="00054EB0">
            <w:pPr>
              <w:pStyle w:val="BodyText"/>
              <w:rPr>
                <w:rFonts w:ascii="Arial" w:hAnsi="Arial" w:cs="Arial"/>
                <w:b/>
                <w:bCs/>
              </w:rPr>
            </w:pPr>
            <w:r>
              <w:rPr>
                <w:rFonts w:ascii="Arial" w:hAnsi="Arial" w:cs="Arial"/>
                <w:b/>
                <w:bCs/>
              </w:rPr>
              <w:t>"Local Safety Instructions"</w:t>
            </w:r>
          </w:p>
        </w:tc>
        <w:tc>
          <w:tcPr>
            <w:tcW w:w="6662" w:type="dxa"/>
          </w:tcPr>
          <w:p w14:paraId="0A62D51B"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259ED833" w14:textId="77777777" w:rsidTr="003A67C0">
        <w:trPr>
          <w:trHeight w:val="300"/>
        </w:trPr>
        <w:tc>
          <w:tcPr>
            <w:tcW w:w="2695" w:type="dxa"/>
          </w:tcPr>
          <w:p w14:paraId="7935C199" w14:textId="77777777" w:rsidR="00054EB0" w:rsidRDefault="00054EB0" w:rsidP="00054EB0">
            <w:pPr>
              <w:pStyle w:val="BodyText"/>
              <w:rPr>
                <w:rFonts w:ascii="Arial" w:hAnsi="Arial" w:cs="Arial"/>
                <w:b/>
                <w:bCs/>
              </w:rPr>
            </w:pPr>
            <w:r>
              <w:rPr>
                <w:rFonts w:ascii="Arial" w:hAnsi="Arial" w:cs="Arial"/>
                <w:b/>
                <w:bCs/>
              </w:rPr>
              <w:t>“Loss of Transmission Access Compensation Claim Form”</w:t>
            </w:r>
          </w:p>
        </w:tc>
        <w:tc>
          <w:tcPr>
            <w:tcW w:w="6662" w:type="dxa"/>
          </w:tcPr>
          <w:p w14:paraId="1E5107A4" w14:textId="77777777" w:rsidR="00054EB0" w:rsidRPr="00A24373" w:rsidRDefault="00054EB0" w:rsidP="00054EB0">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054EB0" w14:paraId="7E5DF67F" w14:textId="77777777" w:rsidTr="003A67C0">
        <w:trPr>
          <w:trHeight w:val="300"/>
        </w:trPr>
        <w:tc>
          <w:tcPr>
            <w:tcW w:w="2695" w:type="dxa"/>
          </w:tcPr>
          <w:p w14:paraId="59D8EA27" w14:textId="77777777" w:rsidR="00054EB0" w:rsidRDefault="00054EB0" w:rsidP="00054EB0">
            <w:pPr>
              <w:pStyle w:val="BodyText"/>
              <w:rPr>
                <w:rFonts w:ascii="Arial" w:hAnsi="Arial" w:cs="Arial"/>
                <w:b/>
                <w:bCs/>
              </w:rPr>
            </w:pPr>
            <w:r>
              <w:rPr>
                <w:rFonts w:ascii="Arial" w:hAnsi="Arial" w:cs="Arial"/>
                <w:b/>
                <w:bCs/>
              </w:rPr>
              <w:t>"MCUSA"</w:t>
            </w:r>
          </w:p>
        </w:tc>
        <w:tc>
          <w:tcPr>
            <w:tcW w:w="6662" w:type="dxa"/>
          </w:tcPr>
          <w:p w14:paraId="719BBAE6" w14:textId="77777777" w:rsidR="00054EB0" w:rsidRDefault="00054EB0" w:rsidP="00054EB0">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054EB0" w14:paraId="757C2C01" w14:textId="77777777" w:rsidTr="003A67C0">
        <w:trPr>
          <w:trHeight w:val="300"/>
        </w:trPr>
        <w:tc>
          <w:tcPr>
            <w:tcW w:w="2695" w:type="dxa"/>
          </w:tcPr>
          <w:p w14:paraId="75C66A88" w14:textId="77777777" w:rsidR="00054EB0" w:rsidRDefault="00054EB0" w:rsidP="00054EB0">
            <w:pPr>
              <w:pStyle w:val="BodyText"/>
              <w:rPr>
                <w:rFonts w:ascii="Arial" w:hAnsi="Arial" w:cs="Arial"/>
                <w:b/>
                <w:bCs/>
              </w:rPr>
            </w:pPr>
            <w:r>
              <w:rPr>
                <w:rFonts w:ascii="Arial" w:hAnsi="Arial" w:cs="Arial"/>
                <w:b/>
                <w:bCs/>
              </w:rPr>
              <w:t>"Main Business"</w:t>
            </w:r>
          </w:p>
        </w:tc>
        <w:tc>
          <w:tcPr>
            <w:tcW w:w="6662" w:type="dxa"/>
          </w:tcPr>
          <w:p w14:paraId="57F1E21C" w14:textId="5694388F" w:rsidR="00054EB0" w:rsidRDefault="00054EB0" w:rsidP="00054EB0">
            <w:pPr>
              <w:pStyle w:val="BodyText"/>
              <w:jc w:val="both"/>
              <w:rPr>
                <w:rFonts w:ascii="Arial" w:hAnsi="Arial" w:cs="Arial"/>
                <w:i/>
                <w:iCs/>
              </w:rPr>
            </w:pPr>
            <w:r w:rsidRPr="5659255A">
              <w:rPr>
                <w:rFonts w:ascii="Arial" w:hAnsi="Arial" w:cs="Arial"/>
              </w:rPr>
              <w:t xml:space="preserve">any business of </w:t>
            </w:r>
            <w:r w:rsidRPr="5659255A">
              <w:rPr>
                <w:rFonts w:ascii="Arial" w:hAnsi="Arial" w:cs="Arial"/>
                <w:b/>
                <w:bCs/>
              </w:rPr>
              <w:t>The Company</w:t>
            </w:r>
            <w:r w:rsidRPr="5659255A">
              <w:rPr>
                <w:rFonts w:ascii="Arial" w:hAnsi="Arial" w:cs="Arial"/>
              </w:rPr>
              <w:t xml:space="preserve"> or any of its subsidiaries which it is required to carry on under the </w:t>
            </w:r>
            <w:r w:rsidRPr="5659255A">
              <w:rPr>
                <w:rFonts w:ascii="Arial" w:hAnsi="Arial" w:cs="Arial"/>
                <w:b/>
                <w:bCs/>
              </w:rPr>
              <w:t>ESO Licence;</w:t>
            </w:r>
          </w:p>
        </w:tc>
      </w:tr>
      <w:tr w:rsidR="00054EB0" w14:paraId="1FA421A0" w14:textId="77777777" w:rsidTr="003A67C0">
        <w:trPr>
          <w:trHeight w:val="300"/>
        </w:trPr>
        <w:tc>
          <w:tcPr>
            <w:tcW w:w="2695" w:type="dxa"/>
          </w:tcPr>
          <w:p w14:paraId="37B1086B" w14:textId="77777777" w:rsidR="00054EB0" w:rsidRDefault="00054EB0" w:rsidP="00054EB0">
            <w:pPr>
              <w:pStyle w:val="BodyText"/>
              <w:rPr>
                <w:rFonts w:ascii="Arial" w:hAnsi="Arial" w:cs="Arial"/>
                <w:b/>
                <w:bCs/>
              </w:rPr>
            </w:pPr>
            <w:r>
              <w:rPr>
                <w:rFonts w:ascii="Arial" w:hAnsi="Arial" w:cs="Arial"/>
                <w:b/>
                <w:bCs/>
              </w:rPr>
              <w:t>"Main Business Person"</w:t>
            </w:r>
          </w:p>
        </w:tc>
        <w:tc>
          <w:tcPr>
            <w:tcW w:w="6662" w:type="dxa"/>
          </w:tcPr>
          <w:p w14:paraId="1D9CB3A2" w14:textId="77777777" w:rsidR="00054EB0" w:rsidRDefault="00054EB0" w:rsidP="00054EB0">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054EB0" w14:paraId="4F0CC850" w14:textId="77777777" w:rsidTr="003A67C0">
        <w:trPr>
          <w:trHeight w:val="300"/>
        </w:trPr>
        <w:tc>
          <w:tcPr>
            <w:tcW w:w="2695" w:type="dxa"/>
          </w:tcPr>
          <w:p w14:paraId="76AAAD72" w14:textId="77777777" w:rsidR="00054EB0" w:rsidRDefault="00054EB0" w:rsidP="00054EB0">
            <w:pPr>
              <w:rPr>
                <w:rFonts w:ascii="Arial" w:hAnsi="Arial" w:cs="Arial"/>
                <w:b/>
              </w:rPr>
            </w:pPr>
            <w:r>
              <w:rPr>
                <w:rFonts w:ascii="Arial" w:hAnsi="Arial" w:cs="Arial"/>
                <w:b/>
              </w:rPr>
              <w:t>“Main System Circuits”</w:t>
            </w:r>
          </w:p>
        </w:tc>
        <w:tc>
          <w:tcPr>
            <w:tcW w:w="6662" w:type="dxa"/>
          </w:tcPr>
          <w:p w14:paraId="0CCCE2B5" w14:textId="77777777" w:rsidR="00054EB0" w:rsidRDefault="00054EB0" w:rsidP="00054EB0">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054EB0" w:rsidRDefault="00054EB0" w:rsidP="00054EB0">
            <w:pPr>
              <w:jc w:val="both"/>
              <w:rPr>
                <w:rFonts w:ascii="Arial" w:hAnsi="Arial" w:cs="Arial"/>
              </w:rPr>
            </w:pPr>
          </w:p>
        </w:tc>
      </w:tr>
      <w:tr w:rsidR="00054EB0" w14:paraId="0C315728" w14:textId="77777777" w:rsidTr="003A67C0">
        <w:trPr>
          <w:trHeight w:val="300"/>
        </w:trPr>
        <w:tc>
          <w:tcPr>
            <w:tcW w:w="2695" w:type="dxa"/>
          </w:tcPr>
          <w:p w14:paraId="386D8472" w14:textId="77777777" w:rsidR="00054EB0" w:rsidRDefault="00054EB0" w:rsidP="00054EB0">
            <w:pPr>
              <w:pStyle w:val="BodyText"/>
              <w:rPr>
                <w:rFonts w:ascii="Arial" w:hAnsi="Arial" w:cs="Arial"/>
                <w:b/>
                <w:bCs/>
              </w:rPr>
            </w:pPr>
            <w:r>
              <w:rPr>
                <w:rFonts w:ascii="Arial" w:hAnsi="Arial" w:cs="Arial"/>
                <w:b/>
                <w:bCs/>
              </w:rPr>
              <w:t>"Maintenance Reconciliation Statement"</w:t>
            </w:r>
          </w:p>
        </w:tc>
        <w:tc>
          <w:tcPr>
            <w:tcW w:w="6662" w:type="dxa"/>
          </w:tcPr>
          <w:p w14:paraId="5C7EEC05" w14:textId="77777777" w:rsidR="00054EB0" w:rsidRDefault="00054EB0" w:rsidP="00054EB0">
            <w:pPr>
              <w:pStyle w:val="BodyText"/>
              <w:jc w:val="both"/>
              <w:rPr>
                <w:rFonts w:ascii="Arial" w:hAnsi="Arial" w:cs="Arial"/>
              </w:rPr>
            </w:pPr>
            <w:r>
              <w:rPr>
                <w:rFonts w:ascii="Arial" w:hAnsi="Arial" w:cs="Arial"/>
              </w:rPr>
              <w:t>the statement prepared in accordance with Paragraph 2.14.5 and Paragraph 9.9.5;</w:t>
            </w:r>
          </w:p>
        </w:tc>
      </w:tr>
      <w:tr w:rsidR="00054EB0" w14:paraId="597D6BEF" w14:textId="77777777" w:rsidTr="003A67C0">
        <w:trPr>
          <w:trHeight w:val="300"/>
        </w:trPr>
        <w:tc>
          <w:tcPr>
            <w:tcW w:w="2695" w:type="dxa"/>
          </w:tcPr>
          <w:p w14:paraId="5BE95D1D" w14:textId="77777777" w:rsidR="00054EB0" w:rsidRDefault="00054EB0" w:rsidP="00054EB0">
            <w:pPr>
              <w:pStyle w:val="BodyText"/>
              <w:rPr>
                <w:rFonts w:ascii="Arial" w:hAnsi="Arial" w:cs="Arial"/>
                <w:b/>
                <w:bCs/>
              </w:rPr>
            </w:pPr>
            <w:r>
              <w:rPr>
                <w:rFonts w:ascii="Arial" w:hAnsi="Arial" w:cs="Arial"/>
                <w:b/>
                <w:bCs/>
              </w:rPr>
              <w:t>"Mandatory Ancillary Services"</w:t>
            </w:r>
          </w:p>
        </w:tc>
        <w:tc>
          <w:tcPr>
            <w:tcW w:w="6662" w:type="dxa"/>
          </w:tcPr>
          <w:p w14:paraId="22A61B98" w14:textId="77777777" w:rsidR="00054EB0" w:rsidRDefault="00054EB0" w:rsidP="00054EB0">
            <w:pPr>
              <w:pStyle w:val="BodyText"/>
              <w:jc w:val="both"/>
              <w:rPr>
                <w:rFonts w:ascii="Arial" w:hAnsi="Arial" w:cs="Arial"/>
              </w:rPr>
            </w:pPr>
            <w:r>
              <w:rPr>
                <w:rFonts w:ascii="Arial" w:hAnsi="Arial" w:cs="Arial"/>
                <w:b/>
              </w:rPr>
              <w:t>Part 1 System Ancillary Services</w:t>
            </w:r>
            <w:r>
              <w:rPr>
                <w:rFonts w:ascii="Arial" w:hAnsi="Arial" w:cs="Arial"/>
              </w:rPr>
              <w:t>;</w:t>
            </w:r>
          </w:p>
        </w:tc>
      </w:tr>
      <w:tr w:rsidR="00054EB0" w14:paraId="7023E8BD" w14:textId="77777777" w:rsidTr="003A67C0">
        <w:trPr>
          <w:trHeight w:val="300"/>
        </w:trPr>
        <w:tc>
          <w:tcPr>
            <w:tcW w:w="2695" w:type="dxa"/>
          </w:tcPr>
          <w:p w14:paraId="3BA2A83C" w14:textId="77777777" w:rsidR="00054EB0" w:rsidRDefault="00054EB0" w:rsidP="00054EB0">
            <w:pPr>
              <w:pStyle w:val="BodyText"/>
              <w:rPr>
                <w:rFonts w:ascii="Arial" w:hAnsi="Arial" w:cs="Arial"/>
                <w:b/>
                <w:bCs/>
              </w:rPr>
            </w:pPr>
            <w:r>
              <w:rPr>
                <w:rFonts w:ascii="Arial" w:hAnsi="Arial" w:cs="Arial"/>
                <w:b/>
                <w:bCs/>
              </w:rPr>
              <w:t>"Mandatory Services Agreement"</w:t>
            </w:r>
          </w:p>
        </w:tc>
        <w:tc>
          <w:tcPr>
            <w:tcW w:w="6662" w:type="dxa"/>
          </w:tcPr>
          <w:p w14:paraId="6A1CDBAA"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054EB0" w14:paraId="0E74E138" w14:textId="77777777" w:rsidTr="003A67C0">
        <w:trPr>
          <w:trHeight w:val="300"/>
        </w:trPr>
        <w:tc>
          <w:tcPr>
            <w:tcW w:w="2695" w:type="dxa"/>
          </w:tcPr>
          <w:p w14:paraId="2CA48EA7" w14:textId="77777777" w:rsidR="00054EB0" w:rsidRDefault="00054EB0" w:rsidP="00054EB0">
            <w:pPr>
              <w:pStyle w:val="BodyText"/>
              <w:rPr>
                <w:rFonts w:ascii="Arial" w:hAnsi="Arial" w:cs="Arial"/>
                <w:b/>
                <w:bCs/>
              </w:rPr>
            </w:pPr>
            <w:r>
              <w:rPr>
                <w:rFonts w:ascii="Arial" w:hAnsi="Arial" w:cs="Arial"/>
                <w:b/>
                <w:bCs/>
              </w:rPr>
              <w:t>"Market Agreement"</w:t>
            </w:r>
          </w:p>
        </w:tc>
        <w:tc>
          <w:tcPr>
            <w:tcW w:w="6662" w:type="dxa"/>
          </w:tcPr>
          <w:p w14:paraId="4001570A" w14:textId="77777777" w:rsidR="00054EB0" w:rsidRDefault="00054EB0" w:rsidP="00054EB0">
            <w:pPr>
              <w:pStyle w:val="BodyText"/>
              <w:jc w:val="both"/>
              <w:rPr>
                <w:rFonts w:ascii="Arial" w:hAnsi="Arial" w:cs="Arial"/>
                <w:b/>
              </w:rPr>
            </w:pPr>
            <w:r>
              <w:rPr>
                <w:rFonts w:ascii="Arial" w:hAnsi="Arial" w:cs="Arial"/>
              </w:rPr>
              <w:t>as defined in Paragraph 3.1 of Schedule 3, Part I;</w:t>
            </w:r>
          </w:p>
        </w:tc>
      </w:tr>
      <w:tr w:rsidR="00054EB0" w14:paraId="599305DA" w14:textId="77777777" w:rsidTr="003A67C0">
        <w:trPr>
          <w:trHeight w:val="300"/>
        </w:trPr>
        <w:tc>
          <w:tcPr>
            <w:tcW w:w="2695" w:type="dxa"/>
          </w:tcPr>
          <w:p w14:paraId="34F0D8DE" w14:textId="77777777" w:rsidR="00054EB0" w:rsidRDefault="00054EB0" w:rsidP="00054EB0">
            <w:pPr>
              <w:pStyle w:val="BodyText"/>
              <w:rPr>
                <w:rFonts w:ascii="Arial" w:hAnsi="Arial" w:cs="Arial"/>
                <w:b/>
                <w:bCs/>
              </w:rPr>
            </w:pPr>
            <w:r>
              <w:rPr>
                <w:rFonts w:ascii="Arial" w:hAnsi="Arial" w:cs="Arial"/>
                <w:b/>
                <w:bCs/>
              </w:rPr>
              <w:t>"Market Day"</w:t>
            </w:r>
          </w:p>
        </w:tc>
        <w:tc>
          <w:tcPr>
            <w:tcW w:w="6662" w:type="dxa"/>
          </w:tcPr>
          <w:p w14:paraId="16BC86FB" w14:textId="77777777" w:rsidR="00054EB0" w:rsidRDefault="00054EB0" w:rsidP="00054EB0">
            <w:pPr>
              <w:pStyle w:val="BodyText"/>
              <w:jc w:val="both"/>
              <w:rPr>
                <w:rFonts w:ascii="Arial" w:hAnsi="Arial" w:cs="Arial"/>
                <w:b/>
                <w:i/>
              </w:rPr>
            </w:pPr>
            <w:r>
              <w:rPr>
                <w:rFonts w:ascii="Arial" w:hAnsi="Arial" w:cs="Arial"/>
              </w:rPr>
              <w:t xml:space="preserve">as defined in Paragraph  3.3 of Schedule 3, Part I; </w:t>
            </w:r>
          </w:p>
        </w:tc>
      </w:tr>
      <w:tr w:rsidR="00054EB0" w14:paraId="7AE95070" w14:textId="77777777" w:rsidTr="003A67C0">
        <w:trPr>
          <w:trHeight w:val="300"/>
        </w:trPr>
        <w:tc>
          <w:tcPr>
            <w:tcW w:w="2695" w:type="dxa"/>
          </w:tcPr>
          <w:p w14:paraId="78545EA6" w14:textId="77777777" w:rsidR="00054EB0" w:rsidRPr="007011A2" w:rsidRDefault="00054EB0" w:rsidP="00054EB0">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662" w:type="dxa"/>
          </w:tcPr>
          <w:p w14:paraId="57BFFA11" w14:textId="77777777" w:rsidR="00054EB0" w:rsidRPr="007011A2" w:rsidRDefault="00054EB0" w:rsidP="00054EB0">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054EB0" w14:paraId="7EF895C7" w14:textId="77777777" w:rsidTr="003A67C0">
        <w:trPr>
          <w:trHeight w:val="300"/>
        </w:trPr>
        <w:tc>
          <w:tcPr>
            <w:tcW w:w="2695" w:type="dxa"/>
          </w:tcPr>
          <w:p w14:paraId="63BFD8F6" w14:textId="77777777" w:rsidR="00054EB0" w:rsidRDefault="00054EB0" w:rsidP="00054EB0">
            <w:pPr>
              <w:pStyle w:val="BodyText"/>
              <w:rPr>
                <w:rFonts w:ascii="Arial" w:hAnsi="Arial" w:cs="Arial"/>
                <w:b/>
                <w:bCs/>
              </w:rPr>
            </w:pPr>
            <w:r>
              <w:rPr>
                <w:rFonts w:ascii="Arial" w:hAnsi="Arial" w:cs="Arial"/>
                <w:b/>
                <w:bCs/>
              </w:rPr>
              <w:t>"Material Effect"</w:t>
            </w:r>
          </w:p>
        </w:tc>
        <w:tc>
          <w:tcPr>
            <w:tcW w:w="6662" w:type="dxa"/>
          </w:tcPr>
          <w:p w14:paraId="51F3545F" w14:textId="77777777" w:rsidR="00054EB0" w:rsidRDefault="00054EB0" w:rsidP="00054EB0">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054EB0" w14:paraId="30A052DC" w14:textId="77777777" w:rsidTr="003A67C0">
        <w:trPr>
          <w:trHeight w:val="300"/>
        </w:trPr>
        <w:tc>
          <w:tcPr>
            <w:tcW w:w="2695" w:type="dxa"/>
          </w:tcPr>
          <w:p w14:paraId="2196E842" w14:textId="77777777" w:rsidR="00054EB0" w:rsidRDefault="00054EB0" w:rsidP="00054EB0">
            <w:pPr>
              <w:pStyle w:val="BodyText"/>
              <w:rPr>
                <w:rFonts w:ascii="Arial" w:hAnsi="Arial" w:cs="Arial"/>
                <w:b/>
                <w:bCs/>
              </w:rPr>
            </w:pPr>
            <w:r>
              <w:rPr>
                <w:rFonts w:ascii="Arial" w:hAnsi="Arial" w:cs="Arial"/>
                <w:b/>
                <w:bCs/>
              </w:rPr>
              <w:t>“Materially Affected Party”</w:t>
            </w:r>
          </w:p>
        </w:tc>
        <w:tc>
          <w:tcPr>
            <w:tcW w:w="6662" w:type="dxa"/>
          </w:tcPr>
          <w:p w14:paraId="3558F449" w14:textId="77777777" w:rsidR="00054EB0" w:rsidRDefault="00054EB0" w:rsidP="00054EB0">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054EB0" w14:paraId="2AF448FC" w14:textId="77777777" w:rsidTr="003A67C0">
        <w:trPr>
          <w:trHeight w:val="300"/>
        </w:trPr>
        <w:tc>
          <w:tcPr>
            <w:tcW w:w="2695" w:type="dxa"/>
          </w:tcPr>
          <w:p w14:paraId="1197A08F" w14:textId="77777777" w:rsidR="00054EB0" w:rsidRDefault="00054EB0" w:rsidP="00054EB0">
            <w:pPr>
              <w:pStyle w:val="BodyText"/>
              <w:rPr>
                <w:rFonts w:ascii="Arial" w:hAnsi="Arial" w:cs="Arial"/>
                <w:b/>
                <w:bCs/>
              </w:rPr>
            </w:pPr>
            <w:r>
              <w:rPr>
                <w:rFonts w:ascii="Arial" w:hAnsi="Arial" w:cs="Arial"/>
                <w:b/>
                <w:bCs/>
              </w:rPr>
              <w:t>“Maximum Export Capacity”</w:t>
            </w:r>
          </w:p>
        </w:tc>
        <w:tc>
          <w:tcPr>
            <w:tcW w:w="6662" w:type="dxa"/>
          </w:tcPr>
          <w:p w14:paraId="00F7513D"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054EB0" w14:paraId="79EE52CD" w14:textId="77777777" w:rsidTr="003A67C0">
        <w:trPr>
          <w:trHeight w:val="300"/>
        </w:trPr>
        <w:tc>
          <w:tcPr>
            <w:tcW w:w="2695" w:type="dxa"/>
          </w:tcPr>
          <w:p w14:paraId="78A0AB62" w14:textId="77777777" w:rsidR="00054EB0" w:rsidRDefault="00054EB0" w:rsidP="00054EB0">
            <w:pPr>
              <w:pStyle w:val="BodyText"/>
              <w:rPr>
                <w:rFonts w:ascii="Arial" w:hAnsi="Arial" w:cs="Arial"/>
                <w:b/>
                <w:bCs/>
              </w:rPr>
            </w:pPr>
            <w:r>
              <w:rPr>
                <w:rFonts w:ascii="Arial" w:hAnsi="Arial" w:cs="Arial"/>
                <w:b/>
                <w:bCs/>
              </w:rPr>
              <w:t>"Maximum Export Limit"</w:t>
            </w:r>
          </w:p>
        </w:tc>
        <w:tc>
          <w:tcPr>
            <w:tcW w:w="6662" w:type="dxa"/>
          </w:tcPr>
          <w:p w14:paraId="46DBD10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033E1050" w14:textId="77777777" w:rsidTr="003A67C0">
        <w:trPr>
          <w:trHeight w:val="300"/>
        </w:trPr>
        <w:tc>
          <w:tcPr>
            <w:tcW w:w="2695" w:type="dxa"/>
          </w:tcPr>
          <w:p w14:paraId="46EB8632" w14:textId="77777777" w:rsidR="00054EB0" w:rsidRDefault="00054EB0" w:rsidP="00054EB0">
            <w:pPr>
              <w:pStyle w:val="BodyText"/>
              <w:rPr>
                <w:rFonts w:ascii="Arial" w:hAnsi="Arial" w:cs="Arial"/>
                <w:b/>
                <w:bCs/>
              </w:rPr>
            </w:pPr>
            <w:r>
              <w:rPr>
                <w:rFonts w:ascii="Arial" w:hAnsi="Arial" w:cs="Arial"/>
                <w:b/>
                <w:bCs/>
              </w:rPr>
              <w:t>"Maximum Generation"</w:t>
            </w:r>
          </w:p>
        </w:tc>
        <w:tc>
          <w:tcPr>
            <w:tcW w:w="6662" w:type="dxa"/>
          </w:tcPr>
          <w:p w14:paraId="54881297" w14:textId="77777777" w:rsidR="00054EB0" w:rsidRDefault="00054EB0" w:rsidP="00054EB0">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054EB0" w14:paraId="0FF90996" w14:textId="77777777" w:rsidTr="003A67C0">
        <w:trPr>
          <w:trHeight w:val="300"/>
        </w:trPr>
        <w:tc>
          <w:tcPr>
            <w:tcW w:w="2695" w:type="dxa"/>
          </w:tcPr>
          <w:p w14:paraId="7F047E49" w14:textId="77777777" w:rsidR="00054EB0" w:rsidRDefault="00054EB0" w:rsidP="00054EB0">
            <w:pPr>
              <w:pStyle w:val="BodyText"/>
              <w:rPr>
                <w:rFonts w:ascii="Arial" w:hAnsi="Arial" w:cs="Arial"/>
                <w:b/>
                <w:bCs/>
              </w:rPr>
            </w:pPr>
            <w:r>
              <w:rPr>
                <w:rFonts w:ascii="Arial" w:hAnsi="Arial" w:cs="Arial"/>
                <w:b/>
                <w:bCs/>
              </w:rPr>
              <w:t>"Maximum Generation BM Unit"</w:t>
            </w:r>
          </w:p>
        </w:tc>
        <w:tc>
          <w:tcPr>
            <w:tcW w:w="6662" w:type="dxa"/>
          </w:tcPr>
          <w:p w14:paraId="6A6DC3AF" w14:textId="77777777" w:rsidR="00054EB0" w:rsidRDefault="00054EB0" w:rsidP="00054EB0">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054EB0" w14:paraId="087A4EBE" w14:textId="77777777" w:rsidTr="003A67C0">
        <w:trPr>
          <w:trHeight w:val="300"/>
        </w:trPr>
        <w:tc>
          <w:tcPr>
            <w:tcW w:w="2695" w:type="dxa"/>
          </w:tcPr>
          <w:p w14:paraId="5FF18061" w14:textId="77777777" w:rsidR="00054EB0" w:rsidRDefault="00054EB0" w:rsidP="00054EB0">
            <w:pPr>
              <w:pStyle w:val="BodyText"/>
              <w:rPr>
                <w:rFonts w:ascii="Arial" w:hAnsi="Arial" w:cs="Arial"/>
                <w:b/>
                <w:bCs/>
              </w:rPr>
            </w:pPr>
            <w:r>
              <w:rPr>
                <w:rFonts w:ascii="Arial" w:hAnsi="Arial" w:cs="Arial"/>
                <w:b/>
                <w:bCs/>
              </w:rPr>
              <w:t>"Maximum Generation Energy Fee"</w:t>
            </w:r>
          </w:p>
          <w:p w14:paraId="4ED6EE9E" w14:textId="77777777" w:rsidR="00054EB0" w:rsidRDefault="00054EB0" w:rsidP="00054EB0">
            <w:pPr>
              <w:pStyle w:val="BodyText"/>
              <w:rPr>
                <w:rFonts w:ascii="Arial" w:hAnsi="Arial" w:cs="Arial"/>
                <w:b/>
                <w:bCs/>
              </w:rPr>
            </w:pPr>
          </w:p>
        </w:tc>
        <w:tc>
          <w:tcPr>
            <w:tcW w:w="6662" w:type="dxa"/>
          </w:tcPr>
          <w:p w14:paraId="268CF406" w14:textId="77777777" w:rsidR="00054EB0" w:rsidRDefault="00054EB0" w:rsidP="00054EB0">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054EB0" w14:paraId="222B1E1D" w14:textId="77777777" w:rsidTr="003A67C0">
        <w:trPr>
          <w:trHeight w:val="300"/>
        </w:trPr>
        <w:tc>
          <w:tcPr>
            <w:tcW w:w="2695" w:type="dxa"/>
          </w:tcPr>
          <w:p w14:paraId="572B8A37" w14:textId="77777777" w:rsidR="00054EB0" w:rsidRDefault="00054EB0" w:rsidP="00054EB0">
            <w:pPr>
              <w:pStyle w:val="BodyText"/>
              <w:rPr>
                <w:rFonts w:ascii="Arial" w:hAnsi="Arial" w:cs="Arial"/>
                <w:b/>
                <w:bCs/>
              </w:rPr>
            </w:pPr>
            <w:r>
              <w:rPr>
                <w:rFonts w:ascii="Arial" w:hAnsi="Arial" w:cs="Arial"/>
                <w:b/>
                <w:bCs/>
              </w:rPr>
              <w:t>"Maximum Generation Energy Payment"</w:t>
            </w:r>
          </w:p>
        </w:tc>
        <w:tc>
          <w:tcPr>
            <w:tcW w:w="6662" w:type="dxa"/>
          </w:tcPr>
          <w:p w14:paraId="3C624CDA" w14:textId="77777777" w:rsidR="00054EB0" w:rsidRDefault="00054EB0" w:rsidP="00054EB0">
            <w:pPr>
              <w:pStyle w:val="BodyText"/>
              <w:jc w:val="both"/>
              <w:rPr>
                <w:rFonts w:ascii="Arial" w:hAnsi="Arial" w:cs="Arial"/>
              </w:rPr>
            </w:pPr>
            <w:r>
              <w:rPr>
                <w:rFonts w:ascii="Arial" w:hAnsi="Arial" w:cs="Arial"/>
              </w:rPr>
              <w:t>has the meaning attributed to it in Paragraph 4.2.5.1;</w:t>
            </w:r>
          </w:p>
        </w:tc>
      </w:tr>
      <w:tr w:rsidR="00054EB0" w14:paraId="589EB104" w14:textId="77777777" w:rsidTr="003A67C0">
        <w:trPr>
          <w:trHeight w:val="300"/>
        </w:trPr>
        <w:tc>
          <w:tcPr>
            <w:tcW w:w="2695" w:type="dxa"/>
          </w:tcPr>
          <w:p w14:paraId="6B2F0CFC" w14:textId="77777777" w:rsidR="00054EB0" w:rsidRDefault="00054EB0" w:rsidP="00054EB0">
            <w:pPr>
              <w:pStyle w:val="BodyText"/>
              <w:rPr>
                <w:rFonts w:ascii="Arial" w:hAnsi="Arial" w:cs="Arial"/>
                <w:b/>
                <w:bCs/>
              </w:rPr>
            </w:pPr>
            <w:r>
              <w:rPr>
                <w:rFonts w:ascii="Arial" w:hAnsi="Arial" w:cs="Arial"/>
                <w:b/>
                <w:bCs/>
              </w:rPr>
              <w:t>"Maximum Generation Instruction"</w:t>
            </w:r>
          </w:p>
        </w:tc>
        <w:tc>
          <w:tcPr>
            <w:tcW w:w="6662" w:type="dxa"/>
          </w:tcPr>
          <w:p w14:paraId="07120035" w14:textId="77777777" w:rsidR="00054EB0" w:rsidRDefault="00054EB0" w:rsidP="00054EB0">
            <w:pPr>
              <w:pStyle w:val="BodyTextIndent"/>
              <w:ind w:left="2"/>
              <w:jc w:val="both"/>
              <w:rPr>
                <w:rFonts w:ascii="Arial" w:hAnsi="Arial" w:cs="Arial"/>
              </w:rPr>
            </w:pPr>
            <w:r>
              <w:rPr>
                <w:rFonts w:ascii="Arial" w:hAnsi="Arial" w:cs="Arial"/>
              </w:rPr>
              <w:t>has the meaning attributed to it in Paragraph 4.2.4.1;</w:t>
            </w:r>
          </w:p>
        </w:tc>
      </w:tr>
      <w:tr w:rsidR="00054EB0" w14:paraId="28FCEC82" w14:textId="77777777" w:rsidTr="003A67C0">
        <w:trPr>
          <w:trHeight w:val="300"/>
        </w:trPr>
        <w:tc>
          <w:tcPr>
            <w:tcW w:w="2695" w:type="dxa"/>
          </w:tcPr>
          <w:p w14:paraId="5AF9D665" w14:textId="77777777" w:rsidR="00054EB0" w:rsidRDefault="00054EB0" w:rsidP="00054EB0">
            <w:pPr>
              <w:pStyle w:val="BodyText"/>
              <w:rPr>
                <w:rFonts w:ascii="Arial" w:hAnsi="Arial" w:cs="Arial"/>
                <w:b/>
                <w:bCs/>
              </w:rPr>
            </w:pPr>
            <w:r>
              <w:rPr>
                <w:rFonts w:ascii="Arial" w:hAnsi="Arial" w:cs="Arial"/>
                <w:b/>
                <w:bCs/>
              </w:rPr>
              <w:t>"Maximum Generation Redeclaration"</w:t>
            </w:r>
          </w:p>
        </w:tc>
        <w:tc>
          <w:tcPr>
            <w:tcW w:w="6662" w:type="dxa"/>
          </w:tcPr>
          <w:p w14:paraId="3DA2C8C4" w14:textId="77777777" w:rsidR="00054EB0" w:rsidRDefault="00054EB0" w:rsidP="00054EB0">
            <w:pPr>
              <w:pStyle w:val="BodyText"/>
              <w:jc w:val="both"/>
              <w:rPr>
                <w:rFonts w:ascii="Arial" w:hAnsi="Arial" w:cs="Arial"/>
              </w:rPr>
            </w:pPr>
            <w:r>
              <w:rPr>
                <w:rFonts w:ascii="Arial" w:hAnsi="Arial" w:cs="Arial"/>
              </w:rPr>
              <w:t>has the meaning attributed to it in Paragraph 4.2.3.3;</w:t>
            </w:r>
          </w:p>
        </w:tc>
      </w:tr>
      <w:tr w:rsidR="00054EB0" w14:paraId="2B9B27D7" w14:textId="77777777" w:rsidTr="003A67C0">
        <w:trPr>
          <w:trHeight w:val="300"/>
        </w:trPr>
        <w:tc>
          <w:tcPr>
            <w:tcW w:w="2695" w:type="dxa"/>
          </w:tcPr>
          <w:p w14:paraId="0A0A00E2" w14:textId="77777777" w:rsidR="00054EB0" w:rsidRDefault="00054EB0" w:rsidP="00054EB0">
            <w:pPr>
              <w:pStyle w:val="BodyText"/>
              <w:rPr>
                <w:rFonts w:ascii="Arial" w:hAnsi="Arial" w:cs="Arial"/>
                <w:b/>
                <w:bCs/>
              </w:rPr>
            </w:pPr>
            <w:r>
              <w:rPr>
                <w:rFonts w:ascii="Arial" w:hAnsi="Arial" w:cs="Arial"/>
                <w:b/>
                <w:bCs/>
              </w:rPr>
              <w:t>"Maximum Generation Service Agreement"</w:t>
            </w:r>
          </w:p>
        </w:tc>
        <w:tc>
          <w:tcPr>
            <w:tcW w:w="6662" w:type="dxa"/>
          </w:tcPr>
          <w:p w14:paraId="3CD0A6C8" w14:textId="77777777" w:rsidR="00054EB0" w:rsidRDefault="00054EB0" w:rsidP="00054EB0">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054EB0" w14:paraId="617BCA06" w14:textId="77777777" w:rsidTr="003A67C0">
        <w:trPr>
          <w:trHeight w:val="300"/>
        </w:trPr>
        <w:tc>
          <w:tcPr>
            <w:tcW w:w="2695" w:type="dxa"/>
          </w:tcPr>
          <w:p w14:paraId="7A542D22" w14:textId="77777777" w:rsidR="00054EB0" w:rsidRDefault="00054EB0" w:rsidP="00054EB0">
            <w:pPr>
              <w:pStyle w:val="BodyText"/>
              <w:rPr>
                <w:rFonts w:ascii="Arial" w:hAnsi="Arial" w:cs="Arial"/>
                <w:b/>
                <w:bCs/>
              </w:rPr>
            </w:pPr>
            <w:r>
              <w:rPr>
                <w:rFonts w:ascii="Arial" w:hAnsi="Arial" w:cs="Arial"/>
                <w:b/>
                <w:bCs/>
              </w:rPr>
              <w:t>“Maximum Import Capacity”</w:t>
            </w:r>
          </w:p>
        </w:tc>
        <w:tc>
          <w:tcPr>
            <w:tcW w:w="6662" w:type="dxa"/>
          </w:tcPr>
          <w:p w14:paraId="0A545CE1" w14:textId="1AD23206" w:rsidR="00054EB0" w:rsidRDefault="00054EB0" w:rsidP="00054EB0">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 xml:space="preserve"> in the context of the </w:t>
            </w:r>
            <w:r w:rsidRPr="006E75E8">
              <w:rPr>
                <w:rFonts w:ascii="Arial" w:hAnsi="Arial" w:cs="Arial"/>
                <w:b/>
                <w:bCs/>
              </w:rPr>
              <w:t>Charging Methodologies</w:t>
            </w:r>
            <w:r>
              <w:rPr>
                <w:rFonts w:ascii="Arial" w:hAnsi="Arial" w:cs="Arial"/>
              </w:rPr>
              <w:t xml:space="preserve"> it shall mean as defined in the </w:t>
            </w:r>
            <w:r w:rsidRPr="00451A88">
              <w:rPr>
                <w:rFonts w:ascii="Arial" w:hAnsi="Arial" w:cs="Arial"/>
                <w:b/>
                <w:bCs/>
              </w:rPr>
              <w:t xml:space="preserve">Distribution Connection and </w:t>
            </w:r>
            <w:r>
              <w:rPr>
                <w:rFonts w:ascii="Arial" w:hAnsi="Arial" w:cs="Arial"/>
                <w:b/>
                <w:bCs/>
              </w:rPr>
              <w:t>U</w:t>
            </w:r>
            <w:r w:rsidRPr="00451A88">
              <w:rPr>
                <w:rFonts w:ascii="Arial" w:hAnsi="Arial" w:cs="Arial"/>
                <w:b/>
                <w:bCs/>
              </w:rPr>
              <w:t>se of System Agreement</w:t>
            </w:r>
            <w:r>
              <w:rPr>
                <w:rFonts w:ascii="Arial" w:hAnsi="Arial" w:cs="Arial"/>
              </w:rPr>
              <w:t>;</w:t>
            </w:r>
            <w:r>
              <w:rPr>
                <w:rFonts w:ascii="Arial" w:hAnsi="Arial" w:cs="Arial"/>
              </w:rPr>
              <w:br/>
            </w:r>
          </w:p>
        </w:tc>
      </w:tr>
      <w:tr w:rsidR="00054EB0" w14:paraId="2F9943FD" w14:textId="77777777" w:rsidTr="003A67C0">
        <w:trPr>
          <w:trHeight w:val="300"/>
        </w:trPr>
        <w:tc>
          <w:tcPr>
            <w:tcW w:w="2695" w:type="dxa"/>
          </w:tcPr>
          <w:p w14:paraId="65024169" w14:textId="77777777" w:rsidR="00054EB0" w:rsidRDefault="00054EB0" w:rsidP="00054EB0">
            <w:pPr>
              <w:pStyle w:val="BodyText"/>
              <w:rPr>
                <w:rFonts w:ascii="Arial" w:hAnsi="Arial" w:cs="Arial"/>
                <w:b/>
                <w:bCs/>
              </w:rPr>
            </w:pPr>
            <w:r>
              <w:rPr>
                <w:rFonts w:ascii="Arial" w:hAnsi="Arial" w:cs="Arial"/>
                <w:b/>
                <w:bCs/>
              </w:rPr>
              <w:t>"Medium Power Station"</w:t>
            </w:r>
          </w:p>
        </w:tc>
        <w:tc>
          <w:tcPr>
            <w:tcW w:w="6662" w:type="dxa"/>
          </w:tcPr>
          <w:p w14:paraId="2294554E"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54EB0" w14:paraId="5516A16E" w14:textId="77777777" w:rsidTr="003A67C0">
        <w:trPr>
          <w:trHeight w:val="300"/>
        </w:trPr>
        <w:tc>
          <w:tcPr>
            <w:tcW w:w="2695" w:type="dxa"/>
          </w:tcPr>
          <w:p w14:paraId="25D212A9" w14:textId="77777777" w:rsidR="00054EB0" w:rsidRDefault="00054EB0" w:rsidP="00054EB0">
            <w:pPr>
              <w:pStyle w:val="BodyText"/>
              <w:rPr>
                <w:rFonts w:ascii="Arial" w:hAnsi="Arial" w:cs="Arial"/>
                <w:b/>
                <w:bCs/>
              </w:rPr>
            </w:pPr>
            <w:r>
              <w:rPr>
                <w:rFonts w:ascii="Arial" w:hAnsi="Arial" w:cs="Arial"/>
                <w:b/>
                <w:bCs/>
              </w:rPr>
              <w:t>"Meters"</w:t>
            </w:r>
          </w:p>
        </w:tc>
        <w:tc>
          <w:tcPr>
            <w:tcW w:w="6662" w:type="dxa"/>
          </w:tcPr>
          <w:p w14:paraId="07229765"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461" w:name="_BPDCD_103"/>
            <w:r>
              <w:rPr>
                <w:rFonts w:ascii="Arial" w:hAnsi="Arial" w:cs="Arial"/>
                <w:color w:val="0000FF"/>
                <w:u w:val="double"/>
              </w:rPr>
              <w:t>;</w:t>
            </w:r>
            <w:bookmarkEnd w:id="461"/>
          </w:p>
        </w:tc>
      </w:tr>
      <w:tr w:rsidR="00054EB0" w14:paraId="0FDF7EDD" w14:textId="77777777" w:rsidTr="003A67C0">
        <w:trPr>
          <w:trHeight w:val="300"/>
        </w:trPr>
        <w:tc>
          <w:tcPr>
            <w:tcW w:w="2695" w:type="dxa"/>
          </w:tcPr>
          <w:p w14:paraId="603BEB73" w14:textId="77777777" w:rsidR="00054EB0" w:rsidRDefault="00054EB0" w:rsidP="00054EB0">
            <w:pPr>
              <w:pStyle w:val="BodyText"/>
              <w:rPr>
                <w:rFonts w:ascii="Arial" w:hAnsi="Arial" w:cs="Arial"/>
                <w:b/>
                <w:bCs/>
              </w:rPr>
            </w:pPr>
            <w:r>
              <w:rPr>
                <w:rFonts w:ascii="Arial" w:hAnsi="Arial" w:cs="Arial"/>
                <w:b/>
                <w:bCs/>
              </w:rPr>
              <w:t>"Metering Equipment"</w:t>
            </w:r>
          </w:p>
        </w:tc>
        <w:tc>
          <w:tcPr>
            <w:tcW w:w="6662" w:type="dxa"/>
          </w:tcPr>
          <w:p w14:paraId="75C48998" w14:textId="77777777" w:rsidR="00054EB0" w:rsidRDefault="00054EB0" w:rsidP="00054EB0">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1FDB78CB" w14:textId="77777777" w:rsidTr="003A67C0">
        <w:trPr>
          <w:trHeight w:val="300"/>
        </w:trPr>
        <w:tc>
          <w:tcPr>
            <w:tcW w:w="2695" w:type="dxa"/>
          </w:tcPr>
          <w:p w14:paraId="0C129478" w14:textId="77777777" w:rsidR="00054EB0" w:rsidRDefault="00054EB0" w:rsidP="00054EB0">
            <w:pPr>
              <w:pStyle w:val="BodyText"/>
              <w:rPr>
                <w:rFonts w:ascii="Arial" w:hAnsi="Arial" w:cs="Arial"/>
                <w:b/>
                <w:bCs/>
              </w:rPr>
            </w:pPr>
            <w:r>
              <w:rPr>
                <w:rFonts w:ascii="Arial" w:hAnsi="Arial" w:cs="Arial"/>
                <w:b/>
                <w:bCs/>
              </w:rPr>
              <w:t>"Meter Operator Agent"</w:t>
            </w:r>
          </w:p>
        </w:tc>
        <w:tc>
          <w:tcPr>
            <w:tcW w:w="6662" w:type="dxa"/>
          </w:tcPr>
          <w:p w14:paraId="3FD66B34"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54EB0" w14:paraId="69FC28A5" w14:textId="77777777" w:rsidTr="003A67C0">
        <w:trPr>
          <w:trHeight w:val="300"/>
        </w:trPr>
        <w:tc>
          <w:tcPr>
            <w:tcW w:w="2695" w:type="dxa"/>
          </w:tcPr>
          <w:p w14:paraId="41B5C17D" w14:textId="77777777" w:rsidR="00054EB0" w:rsidRDefault="00054EB0" w:rsidP="00054EB0">
            <w:pPr>
              <w:pStyle w:val="BodyText"/>
              <w:rPr>
                <w:rFonts w:ascii="Arial" w:hAnsi="Arial" w:cs="Arial"/>
                <w:b/>
                <w:bCs/>
              </w:rPr>
            </w:pPr>
            <w:r>
              <w:rPr>
                <w:rFonts w:ascii="Arial" w:hAnsi="Arial" w:cs="Arial"/>
                <w:b/>
                <w:bCs/>
              </w:rPr>
              <w:t>"Metering System"</w:t>
            </w:r>
          </w:p>
        </w:tc>
        <w:tc>
          <w:tcPr>
            <w:tcW w:w="6662" w:type="dxa"/>
          </w:tcPr>
          <w:p w14:paraId="74CCA5A9" w14:textId="77777777" w:rsidR="00054EB0" w:rsidRDefault="00054EB0" w:rsidP="00054EB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054EB0" w14:paraId="422912BD" w14:textId="77777777" w:rsidTr="003A67C0">
        <w:trPr>
          <w:trHeight w:val="300"/>
        </w:trPr>
        <w:tc>
          <w:tcPr>
            <w:tcW w:w="2695" w:type="dxa"/>
          </w:tcPr>
          <w:p w14:paraId="3AF80740" w14:textId="48737B71" w:rsidR="00054EB0" w:rsidRPr="00380A4F" w:rsidRDefault="00054EB0" w:rsidP="00054EB0">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054EB0" w:rsidRPr="00380A4F" w:rsidRDefault="00054EB0" w:rsidP="00054EB0">
            <w:pPr>
              <w:pStyle w:val="BodyText"/>
              <w:rPr>
                <w:rFonts w:ascii="Arial" w:hAnsi="Arial" w:cs="Arial"/>
                <w:b/>
                <w:bCs/>
                <w:szCs w:val="22"/>
              </w:rPr>
            </w:pPr>
          </w:p>
        </w:tc>
        <w:tc>
          <w:tcPr>
            <w:tcW w:w="6662" w:type="dxa"/>
          </w:tcPr>
          <w:p w14:paraId="4A1FD487" w14:textId="2A7E069C" w:rsidR="00054EB0" w:rsidRDefault="00054EB0" w:rsidP="00054EB0">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054EB0" w14:paraId="7238AAA9" w14:textId="77777777" w:rsidTr="003A67C0">
        <w:trPr>
          <w:trHeight w:val="300"/>
        </w:trPr>
        <w:tc>
          <w:tcPr>
            <w:tcW w:w="2695" w:type="dxa"/>
          </w:tcPr>
          <w:p w14:paraId="36B002FF" w14:textId="012A61C8" w:rsidR="00054EB0" w:rsidRDefault="00054EB0" w:rsidP="00054EB0">
            <w:pPr>
              <w:rPr>
                <w:rFonts w:ascii="Arial" w:hAnsi="Arial" w:cs="Arial"/>
                <w:b/>
              </w:rPr>
            </w:pPr>
            <w:r w:rsidRPr="00380A4F">
              <w:rPr>
                <w:rFonts w:ascii="Arial" w:hAnsi="Arial" w:cs="Arial"/>
                <w:b/>
                <w:bCs/>
                <w:szCs w:val="22"/>
              </w:rPr>
              <w:t>“Milestone Default Notice”</w:t>
            </w:r>
          </w:p>
        </w:tc>
        <w:tc>
          <w:tcPr>
            <w:tcW w:w="6662" w:type="dxa"/>
          </w:tcPr>
          <w:p w14:paraId="017DC5D0" w14:textId="77777777" w:rsidR="00054EB0" w:rsidRPr="002B261B" w:rsidRDefault="00054EB0" w:rsidP="00054EB0">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054EB0" w:rsidRDefault="00054EB0" w:rsidP="00054EB0">
            <w:pPr>
              <w:jc w:val="both"/>
              <w:rPr>
                <w:rFonts w:ascii="Arial" w:hAnsi="Arial" w:cs="Arial"/>
              </w:rPr>
            </w:pPr>
          </w:p>
        </w:tc>
      </w:tr>
      <w:tr w:rsidR="00054EB0" w14:paraId="2E45AFEF" w14:textId="77777777" w:rsidTr="003A67C0">
        <w:trPr>
          <w:trHeight w:val="300"/>
        </w:trPr>
        <w:tc>
          <w:tcPr>
            <w:tcW w:w="2695" w:type="dxa"/>
          </w:tcPr>
          <w:p w14:paraId="3F0517C4" w14:textId="71CC1B59" w:rsidR="00054EB0" w:rsidRDefault="00054EB0" w:rsidP="00054EB0">
            <w:pPr>
              <w:rPr>
                <w:rFonts w:ascii="Arial" w:hAnsi="Arial" w:cs="Arial"/>
                <w:b/>
                <w:bCs/>
              </w:rPr>
            </w:pPr>
            <w:r w:rsidRPr="5659255A">
              <w:rPr>
                <w:rFonts w:ascii="Arial" w:hAnsi="Arial" w:cs="Arial"/>
                <w:b/>
                <w:bCs/>
              </w:rPr>
              <w:t>“Minister of the Crown”</w:t>
            </w:r>
          </w:p>
        </w:tc>
        <w:tc>
          <w:tcPr>
            <w:tcW w:w="6662" w:type="dxa"/>
          </w:tcPr>
          <w:p w14:paraId="2C1EBF9A" w14:textId="0F4AA137" w:rsidR="00054EB0" w:rsidRDefault="00054EB0" w:rsidP="00054EB0">
            <w:pPr>
              <w:jc w:val="both"/>
              <w:rPr>
                <w:rFonts w:ascii="Arial" w:hAnsi="Arial" w:cs="Arial"/>
                <w:b/>
                <w:bCs/>
              </w:rPr>
            </w:pPr>
            <w:r>
              <w:rPr>
                <w:rFonts w:ascii="Arial" w:hAnsi="Arial" w:cs="Arial"/>
              </w:rPr>
              <w:t>a</w:t>
            </w:r>
            <w:r w:rsidRPr="5659255A">
              <w:rPr>
                <w:rFonts w:ascii="Arial" w:hAnsi="Arial" w:cs="Arial"/>
              </w:rPr>
              <w:t xml:space="preserve">s defined in the </w:t>
            </w:r>
            <w:r w:rsidRPr="5659255A">
              <w:rPr>
                <w:rFonts w:ascii="Arial" w:hAnsi="Arial" w:cs="Arial"/>
                <w:b/>
                <w:bCs/>
              </w:rPr>
              <w:t>ESO Licence;</w:t>
            </w:r>
          </w:p>
          <w:p w14:paraId="0D5B85B5" w14:textId="44B64BB4" w:rsidR="00054EB0" w:rsidRDefault="00054EB0" w:rsidP="00054EB0">
            <w:pPr>
              <w:jc w:val="both"/>
              <w:rPr>
                <w:rFonts w:ascii="Arial" w:hAnsi="Arial" w:cs="Arial"/>
              </w:rPr>
            </w:pPr>
          </w:p>
        </w:tc>
      </w:tr>
      <w:tr w:rsidR="00054EB0" w14:paraId="4A9F90F3" w14:textId="77777777" w:rsidTr="003A67C0">
        <w:trPr>
          <w:trHeight w:val="300"/>
        </w:trPr>
        <w:tc>
          <w:tcPr>
            <w:tcW w:w="2695" w:type="dxa"/>
          </w:tcPr>
          <w:p w14:paraId="3CC0B261" w14:textId="77777777" w:rsidR="00054EB0" w:rsidRDefault="00054EB0" w:rsidP="00054EB0">
            <w:pPr>
              <w:rPr>
                <w:rFonts w:ascii="Arial" w:hAnsi="Arial" w:cs="Arial"/>
                <w:b/>
              </w:rPr>
            </w:pPr>
            <w:r>
              <w:rPr>
                <w:rFonts w:ascii="Arial" w:hAnsi="Arial" w:cs="Arial"/>
                <w:b/>
              </w:rPr>
              <w:t>“MITS Connection Works”</w:t>
            </w:r>
          </w:p>
        </w:tc>
        <w:tc>
          <w:tcPr>
            <w:tcW w:w="6662" w:type="dxa"/>
          </w:tcPr>
          <w:p w14:paraId="47880549" w14:textId="77777777" w:rsidR="00054EB0" w:rsidRDefault="00054EB0" w:rsidP="00054EB0">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054EB0" w:rsidRDefault="00054EB0" w:rsidP="00054EB0">
            <w:pPr>
              <w:jc w:val="both"/>
              <w:rPr>
                <w:rFonts w:ascii="Arial" w:hAnsi="Arial" w:cs="Arial"/>
              </w:rPr>
            </w:pPr>
          </w:p>
        </w:tc>
      </w:tr>
      <w:tr w:rsidR="00054EB0" w14:paraId="6DB27F22" w14:textId="77777777" w:rsidTr="003A67C0">
        <w:trPr>
          <w:trHeight w:val="300"/>
        </w:trPr>
        <w:tc>
          <w:tcPr>
            <w:tcW w:w="2695" w:type="dxa"/>
          </w:tcPr>
          <w:p w14:paraId="668887E7" w14:textId="77777777" w:rsidR="00054EB0" w:rsidRDefault="00054EB0" w:rsidP="00054EB0">
            <w:pPr>
              <w:spacing w:line="360" w:lineRule="auto"/>
              <w:jc w:val="both"/>
              <w:rPr>
                <w:rFonts w:ascii="Arial" w:hAnsi="Arial" w:cs="Arial"/>
                <w:szCs w:val="22"/>
              </w:rPr>
            </w:pPr>
            <w:r>
              <w:rPr>
                <w:rFonts w:ascii="Arial" w:hAnsi="Arial" w:cs="Arial"/>
                <w:szCs w:val="22"/>
              </w:rPr>
              <w:t>“</w:t>
            </w:r>
            <w:r w:rsidRPr="0000119F">
              <w:rPr>
                <w:rFonts w:ascii="Arial" w:hAnsi="Arial" w:cs="Arial"/>
                <w:b/>
                <w:szCs w:val="22"/>
              </w:rPr>
              <w:t>MITS Node</w:t>
            </w:r>
            <w:r>
              <w:rPr>
                <w:rFonts w:ascii="Arial" w:hAnsi="Arial" w:cs="Arial"/>
                <w:szCs w:val="22"/>
              </w:rPr>
              <w:t>””</w:t>
            </w:r>
          </w:p>
        </w:tc>
        <w:tc>
          <w:tcPr>
            <w:tcW w:w="6662" w:type="dxa"/>
          </w:tcPr>
          <w:p w14:paraId="1ED289A7" w14:textId="77777777" w:rsidR="00054EB0" w:rsidRDefault="00054EB0" w:rsidP="00054EB0">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054EB0" w:rsidRPr="0000119F" w:rsidRDefault="00054EB0" w:rsidP="00054EB0">
            <w:pPr>
              <w:spacing w:line="360" w:lineRule="auto"/>
              <w:jc w:val="both"/>
              <w:rPr>
                <w:rFonts w:ascii="Arial" w:hAnsi="Arial" w:cs="Arial"/>
                <w:szCs w:val="22"/>
              </w:rPr>
            </w:pPr>
          </w:p>
        </w:tc>
      </w:tr>
      <w:tr w:rsidR="00054EB0" w14:paraId="24E18613" w14:textId="77777777" w:rsidTr="003A67C0">
        <w:trPr>
          <w:trHeight w:val="300"/>
        </w:trPr>
        <w:tc>
          <w:tcPr>
            <w:tcW w:w="2695" w:type="dxa"/>
          </w:tcPr>
          <w:p w14:paraId="33EA6A62" w14:textId="77777777" w:rsidR="00054EB0" w:rsidRDefault="00054EB0" w:rsidP="00054EB0">
            <w:pPr>
              <w:rPr>
                <w:rFonts w:ascii="Arial" w:hAnsi="Arial" w:cs="Arial"/>
                <w:b/>
              </w:rPr>
            </w:pPr>
            <w:r>
              <w:rPr>
                <w:rFonts w:ascii="Arial" w:hAnsi="Arial" w:cs="Arial"/>
                <w:b/>
              </w:rPr>
              <w:t>“MITS Substation”</w:t>
            </w:r>
          </w:p>
          <w:p w14:paraId="72764EB9" w14:textId="77777777" w:rsidR="00054EB0" w:rsidRDefault="00054EB0" w:rsidP="00054EB0">
            <w:pPr>
              <w:rPr>
                <w:rFonts w:ascii="Arial" w:hAnsi="Arial" w:cs="Arial"/>
                <w:b/>
              </w:rPr>
            </w:pPr>
          </w:p>
          <w:p w14:paraId="69AC655C" w14:textId="77777777" w:rsidR="00054EB0" w:rsidRDefault="00054EB0" w:rsidP="00054EB0">
            <w:pPr>
              <w:rPr>
                <w:rFonts w:ascii="Arial" w:hAnsi="Arial" w:cs="Arial"/>
                <w:b/>
              </w:rPr>
            </w:pPr>
          </w:p>
          <w:p w14:paraId="048BA15E" w14:textId="77777777" w:rsidR="00054EB0" w:rsidRDefault="00054EB0" w:rsidP="00054EB0">
            <w:pPr>
              <w:rPr>
                <w:rFonts w:ascii="Arial" w:hAnsi="Arial" w:cs="Arial"/>
                <w:b/>
              </w:rPr>
            </w:pPr>
          </w:p>
          <w:p w14:paraId="73C42C0A" w14:textId="34EB6881" w:rsidR="00054EB0" w:rsidRDefault="00054EB0" w:rsidP="00054EB0">
            <w:pPr>
              <w:rPr>
                <w:rFonts w:ascii="Arial" w:hAnsi="Arial" w:cs="Arial"/>
                <w:b/>
              </w:rPr>
            </w:pPr>
          </w:p>
        </w:tc>
        <w:tc>
          <w:tcPr>
            <w:tcW w:w="6662" w:type="dxa"/>
          </w:tcPr>
          <w:p w14:paraId="47DA8307" w14:textId="70EBFD00" w:rsidR="00054EB0" w:rsidRDefault="00054EB0" w:rsidP="00054EB0">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054EB0" w14:paraId="147F6A0D" w14:textId="77777777" w:rsidTr="003A67C0">
        <w:trPr>
          <w:trHeight w:val="300"/>
        </w:trPr>
        <w:tc>
          <w:tcPr>
            <w:tcW w:w="2695" w:type="dxa"/>
          </w:tcPr>
          <w:p w14:paraId="48BAE819" w14:textId="1A121D3C" w:rsidR="00054EB0" w:rsidRDefault="00054EB0" w:rsidP="00054EB0">
            <w:pPr>
              <w:pStyle w:val="BodyText"/>
              <w:rPr>
                <w:rFonts w:ascii="Arial" w:hAnsi="Arial" w:cs="Arial"/>
                <w:b/>
                <w:bCs/>
              </w:rPr>
            </w:pPr>
            <w:r>
              <w:rPr>
                <w:rFonts w:ascii="Arial" w:hAnsi="Arial" w:cs="Arial"/>
                <w:b/>
              </w:rPr>
              <w:t>“Mixed Demand Site”</w:t>
            </w:r>
          </w:p>
        </w:tc>
        <w:tc>
          <w:tcPr>
            <w:tcW w:w="6662" w:type="dxa"/>
          </w:tcPr>
          <w:p w14:paraId="4566D17C" w14:textId="2D0BCBB8" w:rsidR="00054EB0" w:rsidRDefault="00054EB0" w:rsidP="00054EB0">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p>
        </w:tc>
      </w:tr>
      <w:tr w:rsidR="00054EB0" w14:paraId="26E3961D" w14:textId="77777777" w:rsidTr="003A67C0">
        <w:trPr>
          <w:trHeight w:val="300"/>
        </w:trPr>
        <w:tc>
          <w:tcPr>
            <w:tcW w:w="2695" w:type="dxa"/>
          </w:tcPr>
          <w:p w14:paraId="7AE15B45" w14:textId="77777777" w:rsidR="00054EB0" w:rsidRDefault="00054EB0" w:rsidP="00054EB0">
            <w:pPr>
              <w:pStyle w:val="BodyText"/>
              <w:rPr>
                <w:rFonts w:ascii="Arial" w:hAnsi="Arial" w:cs="Arial"/>
                <w:b/>
                <w:bCs/>
              </w:rPr>
            </w:pPr>
            <w:r>
              <w:rPr>
                <w:rFonts w:ascii="Arial" w:hAnsi="Arial" w:cs="Arial"/>
                <w:b/>
                <w:bCs/>
              </w:rPr>
              <w:t>"Mode A Frequency Response"</w:t>
            </w:r>
          </w:p>
        </w:tc>
        <w:tc>
          <w:tcPr>
            <w:tcW w:w="6662" w:type="dxa"/>
          </w:tcPr>
          <w:p w14:paraId="32775423" w14:textId="77777777" w:rsidR="00054EB0" w:rsidRDefault="00054EB0" w:rsidP="00054EB0">
            <w:pPr>
              <w:pStyle w:val="BodyText"/>
              <w:jc w:val="both"/>
              <w:rPr>
                <w:rFonts w:ascii="Arial" w:hAnsi="Arial" w:cs="Arial"/>
              </w:rPr>
            </w:pPr>
            <w:r>
              <w:rPr>
                <w:rFonts w:ascii="Arial" w:hAnsi="Arial" w:cs="Arial"/>
              </w:rPr>
              <w:t>as defined in Paragraph 4.1.3.3;</w:t>
            </w:r>
          </w:p>
        </w:tc>
      </w:tr>
      <w:tr w:rsidR="00054EB0" w14:paraId="005548F1" w14:textId="77777777" w:rsidTr="003A67C0">
        <w:trPr>
          <w:trHeight w:val="300"/>
        </w:trPr>
        <w:tc>
          <w:tcPr>
            <w:tcW w:w="2695" w:type="dxa"/>
          </w:tcPr>
          <w:p w14:paraId="04029062" w14:textId="77777777" w:rsidR="00054EB0" w:rsidRDefault="00054EB0" w:rsidP="00054EB0">
            <w:pPr>
              <w:pStyle w:val="BodyText"/>
              <w:rPr>
                <w:rFonts w:ascii="Arial" w:hAnsi="Arial" w:cs="Arial"/>
                <w:b/>
                <w:bCs/>
              </w:rPr>
            </w:pPr>
            <w:r>
              <w:rPr>
                <w:rFonts w:ascii="Arial" w:hAnsi="Arial" w:cs="Arial"/>
                <w:b/>
                <w:bCs/>
              </w:rPr>
              <w:t>"Modification"</w:t>
            </w:r>
          </w:p>
        </w:tc>
        <w:tc>
          <w:tcPr>
            <w:tcW w:w="6662" w:type="dxa"/>
          </w:tcPr>
          <w:p w14:paraId="7169BBC4" w14:textId="77777777" w:rsidR="00054EB0" w:rsidRDefault="00054EB0" w:rsidP="00054EB0">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054EB0" w14:paraId="689B06FF" w14:textId="77777777" w:rsidTr="003A67C0">
        <w:trPr>
          <w:trHeight w:val="300"/>
        </w:trPr>
        <w:tc>
          <w:tcPr>
            <w:tcW w:w="2695" w:type="dxa"/>
          </w:tcPr>
          <w:p w14:paraId="62DBE70B" w14:textId="77777777" w:rsidR="00054EB0" w:rsidRDefault="00054EB0" w:rsidP="00054EB0">
            <w:pPr>
              <w:pStyle w:val="BodyText"/>
              <w:rPr>
                <w:rFonts w:ascii="Arial" w:hAnsi="Arial" w:cs="Arial"/>
                <w:b/>
                <w:bCs/>
              </w:rPr>
            </w:pPr>
            <w:r>
              <w:rPr>
                <w:rFonts w:ascii="Arial" w:hAnsi="Arial" w:cs="Arial"/>
                <w:b/>
                <w:bCs/>
              </w:rPr>
              <w:t>"Modification Affected User"</w:t>
            </w:r>
          </w:p>
        </w:tc>
        <w:tc>
          <w:tcPr>
            <w:tcW w:w="6662" w:type="dxa"/>
          </w:tcPr>
          <w:p w14:paraId="293B7242" w14:textId="77777777" w:rsidR="00054EB0" w:rsidRDefault="00054EB0" w:rsidP="00054EB0">
            <w:pPr>
              <w:pStyle w:val="BodyText"/>
              <w:jc w:val="both"/>
              <w:rPr>
                <w:rFonts w:ascii="Arial" w:hAnsi="Arial" w:cs="Arial"/>
              </w:rPr>
            </w:pPr>
            <w:r>
              <w:rPr>
                <w:rFonts w:ascii="Arial" w:hAnsi="Arial" w:cs="Arial"/>
              </w:rPr>
              <w:t>as defined in Paragraph 6.9.3.2;</w:t>
            </w:r>
          </w:p>
        </w:tc>
      </w:tr>
      <w:tr w:rsidR="00054EB0" w14:paraId="110211E0" w14:textId="77777777" w:rsidTr="003A67C0">
        <w:trPr>
          <w:trHeight w:val="300"/>
        </w:trPr>
        <w:tc>
          <w:tcPr>
            <w:tcW w:w="2695" w:type="dxa"/>
          </w:tcPr>
          <w:p w14:paraId="1E68473F" w14:textId="77777777" w:rsidR="00054EB0" w:rsidRDefault="00054EB0" w:rsidP="00054EB0">
            <w:pPr>
              <w:pStyle w:val="clauseindent"/>
              <w:ind w:left="0"/>
              <w:rPr>
                <w:rFonts w:ascii="Arial" w:hAnsi="Arial" w:cs="Arial"/>
                <w:b/>
                <w:bCs/>
              </w:rPr>
            </w:pPr>
            <w:r>
              <w:rPr>
                <w:rFonts w:ascii="Arial" w:hAnsi="Arial" w:cs="Arial"/>
                <w:b/>
                <w:bCs/>
              </w:rPr>
              <w:t>"Modification Application"</w:t>
            </w:r>
          </w:p>
        </w:tc>
        <w:tc>
          <w:tcPr>
            <w:tcW w:w="6662" w:type="dxa"/>
          </w:tcPr>
          <w:p w14:paraId="2181F0DD" w14:textId="77777777" w:rsidR="00054EB0" w:rsidRDefault="00054EB0" w:rsidP="00054EB0">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054EB0" w14:paraId="1967F802" w14:textId="77777777" w:rsidTr="003A67C0">
        <w:trPr>
          <w:trHeight w:val="300"/>
        </w:trPr>
        <w:tc>
          <w:tcPr>
            <w:tcW w:w="2695" w:type="dxa"/>
          </w:tcPr>
          <w:p w14:paraId="17746BB6" w14:textId="77777777" w:rsidR="00054EB0" w:rsidRDefault="00054EB0" w:rsidP="00054EB0">
            <w:pPr>
              <w:pStyle w:val="BodyText"/>
              <w:rPr>
                <w:rFonts w:ascii="Arial" w:hAnsi="Arial" w:cs="Arial"/>
                <w:b/>
                <w:bCs/>
              </w:rPr>
            </w:pPr>
            <w:r>
              <w:rPr>
                <w:rFonts w:ascii="Arial" w:hAnsi="Arial" w:cs="Arial"/>
                <w:b/>
                <w:bCs/>
              </w:rPr>
              <w:t>"Modification Notification"</w:t>
            </w:r>
          </w:p>
        </w:tc>
        <w:tc>
          <w:tcPr>
            <w:tcW w:w="6662" w:type="dxa"/>
          </w:tcPr>
          <w:p w14:paraId="6854D478" w14:textId="77777777" w:rsidR="00054EB0" w:rsidRDefault="00054EB0" w:rsidP="00054EB0">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054EB0" w14:paraId="23300580" w14:textId="77777777" w:rsidTr="003A67C0">
        <w:trPr>
          <w:trHeight w:val="300"/>
        </w:trPr>
        <w:tc>
          <w:tcPr>
            <w:tcW w:w="2695" w:type="dxa"/>
          </w:tcPr>
          <w:p w14:paraId="44A2143B" w14:textId="77777777" w:rsidR="00054EB0" w:rsidRDefault="00054EB0" w:rsidP="00054EB0">
            <w:pPr>
              <w:pStyle w:val="BodyText"/>
              <w:rPr>
                <w:rFonts w:ascii="Arial" w:hAnsi="Arial" w:cs="Arial"/>
                <w:b/>
                <w:bCs/>
              </w:rPr>
            </w:pPr>
            <w:r>
              <w:rPr>
                <w:rFonts w:ascii="Arial" w:hAnsi="Arial" w:cs="Arial"/>
                <w:b/>
                <w:bCs/>
              </w:rPr>
              <w:t>"Modification Offer"</w:t>
            </w:r>
          </w:p>
        </w:tc>
        <w:tc>
          <w:tcPr>
            <w:tcW w:w="6662" w:type="dxa"/>
          </w:tcPr>
          <w:p w14:paraId="18EEFB6B" w14:textId="77777777" w:rsidR="00054EB0" w:rsidRDefault="00054EB0" w:rsidP="00054EB0">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5C7BC1" w14:paraId="7C0DF146" w14:textId="77777777" w:rsidTr="003A67C0">
        <w:trPr>
          <w:trHeight w:val="300"/>
          <w:ins w:id="462" w:author="Author"/>
        </w:trPr>
        <w:tc>
          <w:tcPr>
            <w:tcW w:w="2695" w:type="dxa"/>
          </w:tcPr>
          <w:p w14:paraId="1A3E22F8" w14:textId="277CD752" w:rsidR="00231069" w:rsidRPr="00EA43FD" w:rsidRDefault="00231069" w:rsidP="00231069">
            <w:pPr>
              <w:pStyle w:val="BodyText"/>
              <w:rPr>
                <w:ins w:id="463" w:author="Author"/>
                <w:rFonts w:ascii="Arial" w:hAnsi="Arial" w:cs="Arial"/>
                <w:b/>
                <w:bCs/>
                <w:highlight w:val="yellow"/>
              </w:rPr>
            </w:pPr>
            <w:ins w:id="464" w:author="Author">
              <w:r w:rsidRPr="00EA43FD">
                <w:rPr>
                  <w:rFonts w:ascii="Arial" w:hAnsi="Arial" w:cs="Arial"/>
                  <w:b/>
                  <w:bCs/>
                  <w:szCs w:val="22"/>
                  <w:highlight w:val="yellow"/>
                </w:rPr>
                <w:t>“Multi-Purpose Interconnector”</w:t>
              </w:r>
            </w:ins>
          </w:p>
        </w:tc>
        <w:tc>
          <w:tcPr>
            <w:tcW w:w="6662" w:type="dxa"/>
          </w:tcPr>
          <w:p w14:paraId="5CD03B9D" w14:textId="24E69617" w:rsidR="00231069" w:rsidRPr="00EA43FD" w:rsidRDefault="00231069" w:rsidP="00231069">
            <w:pPr>
              <w:pStyle w:val="BodyText"/>
              <w:jc w:val="both"/>
              <w:rPr>
                <w:ins w:id="465" w:author="Author"/>
                <w:rFonts w:ascii="Arial" w:hAnsi="Arial" w:cs="Arial"/>
                <w:highlight w:val="yellow"/>
              </w:rPr>
            </w:pPr>
            <w:ins w:id="466" w:author="Author">
              <w:r w:rsidRPr="00EA43FD">
                <w:rPr>
                  <w:rFonts w:ascii="Arial" w:hAnsi="Arial" w:cs="Arial"/>
                  <w:szCs w:val="22"/>
                  <w:highlight w:val="yellow"/>
                </w:rPr>
                <w:t>as defined in the Energy Act 2023;</w:t>
              </w:r>
            </w:ins>
          </w:p>
        </w:tc>
      </w:tr>
      <w:tr w:rsidR="00231069" w14:paraId="1B5EB31B" w14:textId="77777777" w:rsidTr="003A67C0">
        <w:trPr>
          <w:trHeight w:val="300"/>
        </w:trPr>
        <w:tc>
          <w:tcPr>
            <w:tcW w:w="2695" w:type="dxa"/>
          </w:tcPr>
          <w:p w14:paraId="044FB9E0" w14:textId="77777777" w:rsidR="00231069" w:rsidRDefault="00231069" w:rsidP="00231069">
            <w:pPr>
              <w:pStyle w:val="BodyText"/>
              <w:rPr>
                <w:rFonts w:ascii="Arial" w:hAnsi="Arial" w:cs="Arial"/>
                <w:b/>
                <w:bCs/>
              </w:rPr>
            </w:pPr>
            <w:r>
              <w:rPr>
                <w:rFonts w:ascii="Arial" w:hAnsi="Arial" w:cs="Arial"/>
                <w:b/>
                <w:bCs/>
              </w:rPr>
              <w:t>"National Electricity Transmission System" or “NETS”</w:t>
            </w:r>
          </w:p>
        </w:tc>
        <w:tc>
          <w:tcPr>
            <w:tcW w:w="6662" w:type="dxa"/>
          </w:tcPr>
          <w:p w14:paraId="019A6699" w14:textId="77777777" w:rsidR="00231069" w:rsidRDefault="00231069" w:rsidP="00231069">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231069" w14:paraId="67962F0C" w14:textId="77777777" w:rsidTr="003A67C0">
        <w:trPr>
          <w:trHeight w:val="300"/>
        </w:trPr>
        <w:tc>
          <w:tcPr>
            <w:tcW w:w="2695" w:type="dxa"/>
          </w:tcPr>
          <w:p w14:paraId="1B09DD24" w14:textId="77777777" w:rsidR="00231069" w:rsidRDefault="00231069" w:rsidP="00231069">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231069" w:rsidRDefault="00231069" w:rsidP="00231069">
            <w:pPr>
              <w:pStyle w:val="BodyText"/>
              <w:rPr>
                <w:rFonts w:ascii="Arial" w:hAnsi="Arial" w:cs="Arial"/>
                <w:b/>
                <w:bCs/>
              </w:rPr>
            </w:pPr>
          </w:p>
        </w:tc>
        <w:tc>
          <w:tcPr>
            <w:tcW w:w="6662" w:type="dxa"/>
          </w:tcPr>
          <w:p w14:paraId="08F985FF" w14:textId="6EBB049F" w:rsidR="00231069" w:rsidRDefault="00231069" w:rsidP="00231069">
            <w:pPr>
              <w:pStyle w:val="BodyText"/>
              <w:jc w:val="both"/>
              <w:rPr>
                <w:rFonts w:ascii="Arial" w:hAnsi="Arial" w:cs="Arial"/>
              </w:rPr>
            </w:pPr>
            <w:r w:rsidRPr="5659255A">
              <w:rPr>
                <w:rFonts w:ascii="Arial" w:hAnsi="Arial" w:cs="Arial"/>
              </w:rPr>
              <w:t xml:space="preserve">is the National Electricity Transmission System Security and Quality of Supply Standards  as referred to in condition E7 of the </w:t>
            </w:r>
            <w:r w:rsidRPr="5659255A">
              <w:rPr>
                <w:rFonts w:ascii="Arial" w:hAnsi="Arial" w:cs="Arial"/>
                <w:b/>
                <w:bCs/>
              </w:rPr>
              <w:t>ESO Licence</w:t>
            </w:r>
            <w:r w:rsidRPr="5659255A">
              <w:rPr>
                <w:rFonts w:ascii="Arial" w:hAnsi="Arial" w:cs="Arial"/>
              </w:rPr>
              <w:t xml:space="preserve"> ;</w:t>
            </w:r>
          </w:p>
        </w:tc>
      </w:tr>
      <w:tr w:rsidR="00231069" w14:paraId="6733222A" w14:textId="77777777" w:rsidTr="003A67C0">
        <w:trPr>
          <w:trHeight w:val="300"/>
        </w:trPr>
        <w:tc>
          <w:tcPr>
            <w:tcW w:w="2695" w:type="dxa"/>
          </w:tcPr>
          <w:p w14:paraId="66359F67" w14:textId="12CE6C9B" w:rsidR="00231069" w:rsidRDefault="00231069" w:rsidP="00231069">
            <w:pPr>
              <w:pStyle w:val="BodyText"/>
              <w:rPr>
                <w:rFonts w:ascii="Arial" w:hAnsi="Arial" w:cs="Arial"/>
                <w:b/>
                <w:bCs/>
              </w:rPr>
            </w:pPr>
            <w:r w:rsidRPr="5659255A">
              <w:rPr>
                <w:rFonts w:ascii="Arial" w:hAnsi="Arial" w:cs="Arial"/>
                <w:b/>
                <w:bCs/>
              </w:rPr>
              <w:t>“National Energy System Operator or NESO”</w:t>
            </w:r>
          </w:p>
        </w:tc>
        <w:tc>
          <w:tcPr>
            <w:tcW w:w="6662" w:type="dxa"/>
          </w:tcPr>
          <w:p w14:paraId="39B59CEE" w14:textId="17AD323D" w:rsidR="00231069" w:rsidRDefault="00231069" w:rsidP="00231069">
            <w:pPr>
              <w:pStyle w:val="BodyText"/>
              <w:jc w:val="both"/>
              <w:rPr>
                <w:rFonts w:ascii="Arial" w:hAnsi="Arial" w:cs="Arial"/>
              </w:rPr>
            </w:pPr>
            <w:r w:rsidRPr="5659255A">
              <w:rPr>
                <w:rFonts w:ascii="Arial" w:hAnsi="Arial" w:cs="Arial"/>
              </w:rPr>
              <w:t xml:space="preserve">The </w:t>
            </w:r>
            <w:r>
              <w:rPr>
                <w:rFonts w:ascii="Arial" w:hAnsi="Arial" w:cs="Arial"/>
              </w:rPr>
              <w:t>C</w:t>
            </w:r>
            <w:r w:rsidRPr="5659255A">
              <w:rPr>
                <w:rFonts w:ascii="Arial" w:hAnsi="Arial" w:cs="Arial"/>
              </w:rPr>
              <w:t xml:space="preserve">ompany with registered number 11014226, as the designated </w:t>
            </w:r>
            <w:r w:rsidRPr="00123BEA">
              <w:rPr>
                <w:rFonts w:ascii="Arial" w:hAnsi="Arial" w:cs="Arial"/>
                <w:b/>
                <w:bCs/>
              </w:rPr>
              <w:t xml:space="preserve">ISOP </w:t>
            </w:r>
            <w:r w:rsidRPr="5659255A">
              <w:rPr>
                <w:rFonts w:ascii="Arial" w:hAnsi="Arial" w:cs="Arial"/>
              </w:rPr>
              <w:t xml:space="preserve">and holder of the </w:t>
            </w:r>
            <w:r w:rsidRPr="00123BEA">
              <w:rPr>
                <w:rFonts w:ascii="Arial" w:hAnsi="Arial" w:cs="Arial"/>
                <w:b/>
                <w:bCs/>
              </w:rPr>
              <w:t>ESO Licence</w:t>
            </w:r>
            <w:r w:rsidRPr="5659255A">
              <w:rPr>
                <w:rFonts w:ascii="Arial" w:hAnsi="Arial" w:cs="Arial"/>
              </w:rPr>
              <w:t xml:space="preserve"> and the </w:t>
            </w:r>
            <w:r w:rsidRPr="00123BEA">
              <w:rPr>
                <w:rFonts w:ascii="Arial" w:hAnsi="Arial" w:cs="Arial"/>
                <w:b/>
                <w:bCs/>
              </w:rPr>
              <w:t>GSP Licence</w:t>
            </w:r>
            <w:r w:rsidRPr="00123BEA">
              <w:rPr>
                <w:rFonts w:ascii="Arial" w:hAnsi="Arial" w:cs="Arial"/>
              </w:rPr>
              <w:t>.</w:t>
            </w:r>
          </w:p>
        </w:tc>
      </w:tr>
      <w:tr w:rsidR="00231069" w14:paraId="3C339A86" w14:textId="77777777" w:rsidTr="003A67C0">
        <w:trPr>
          <w:trHeight w:val="300"/>
        </w:trPr>
        <w:tc>
          <w:tcPr>
            <w:tcW w:w="2695" w:type="dxa"/>
          </w:tcPr>
          <w:p w14:paraId="0797CE08" w14:textId="77777777" w:rsidR="00231069" w:rsidRDefault="00231069" w:rsidP="00231069">
            <w:pPr>
              <w:pStyle w:val="BodyText"/>
              <w:rPr>
                <w:rFonts w:ascii="Arial" w:hAnsi="Arial" w:cs="Arial"/>
                <w:b/>
                <w:bCs/>
              </w:rPr>
            </w:pPr>
            <w:r>
              <w:rPr>
                <w:rFonts w:ascii="Arial" w:hAnsi="Arial" w:cs="Arial"/>
                <w:b/>
                <w:bCs/>
              </w:rPr>
              <w:t>"Natural Demand"</w:t>
            </w:r>
          </w:p>
        </w:tc>
        <w:tc>
          <w:tcPr>
            <w:tcW w:w="6662" w:type="dxa"/>
          </w:tcPr>
          <w:p w14:paraId="65C7C73F"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231069" w14:paraId="438A8536" w14:textId="77777777" w:rsidTr="003A67C0">
        <w:trPr>
          <w:trHeight w:val="300"/>
        </w:trPr>
        <w:tc>
          <w:tcPr>
            <w:tcW w:w="2695" w:type="dxa"/>
          </w:tcPr>
          <w:p w14:paraId="22BBC9F8" w14:textId="77777777" w:rsidR="00231069" w:rsidRDefault="00231069" w:rsidP="00231069">
            <w:pPr>
              <w:pStyle w:val="BodyText"/>
              <w:rPr>
                <w:rFonts w:ascii="Arial" w:hAnsi="Arial" w:cs="Arial"/>
                <w:b/>
                <w:bCs/>
              </w:rPr>
            </w:pPr>
            <w:r>
              <w:rPr>
                <w:rFonts w:ascii="Arial" w:hAnsi="Arial" w:cs="Arial"/>
                <w:b/>
                <w:bCs/>
              </w:rPr>
              <w:t>"Net Asset Value"</w:t>
            </w:r>
          </w:p>
        </w:tc>
        <w:tc>
          <w:tcPr>
            <w:tcW w:w="6662" w:type="dxa"/>
          </w:tcPr>
          <w:p w14:paraId="193FE6EB" w14:textId="77777777" w:rsidR="00231069" w:rsidRDefault="00231069" w:rsidP="00231069">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231069" w14:paraId="3D55D14C" w14:textId="77777777" w:rsidTr="003A67C0">
        <w:trPr>
          <w:trHeight w:val="300"/>
        </w:trPr>
        <w:tc>
          <w:tcPr>
            <w:tcW w:w="2695" w:type="dxa"/>
          </w:tcPr>
          <w:p w14:paraId="3425392B" w14:textId="77777777" w:rsidR="00231069" w:rsidRDefault="00231069" w:rsidP="00231069">
            <w:pPr>
              <w:pStyle w:val="BodyText"/>
              <w:rPr>
                <w:rFonts w:ascii="Arial" w:hAnsi="Arial" w:cs="Arial"/>
                <w:b/>
                <w:bCs/>
              </w:rPr>
            </w:pPr>
            <w:r>
              <w:rPr>
                <w:rFonts w:ascii="Arial" w:hAnsi="Arial" w:cs="Arial"/>
                <w:b/>
                <w:bCs/>
              </w:rPr>
              <w:t>"New Connection Site"</w:t>
            </w:r>
          </w:p>
        </w:tc>
        <w:tc>
          <w:tcPr>
            <w:tcW w:w="6662" w:type="dxa"/>
          </w:tcPr>
          <w:p w14:paraId="130EE437" w14:textId="77777777" w:rsidR="00231069" w:rsidRDefault="00231069" w:rsidP="00231069">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231069" w14:paraId="4FA5FEEC" w14:textId="77777777" w:rsidTr="003A67C0">
        <w:trPr>
          <w:trHeight w:val="300"/>
        </w:trPr>
        <w:tc>
          <w:tcPr>
            <w:tcW w:w="2695" w:type="dxa"/>
          </w:tcPr>
          <w:p w14:paraId="204B16BF" w14:textId="77777777" w:rsidR="00231069" w:rsidRDefault="00231069" w:rsidP="00231069">
            <w:pPr>
              <w:pStyle w:val="BodyText"/>
              <w:rPr>
                <w:rFonts w:ascii="Arial" w:hAnsi="Arial" w:cs="Arial"/>
                <w:b/>
                <w:bCs/>
              </w:rPr>
            </w:pPr>
            <w:r>
              <w:rPr>
                <w:rFonts w:ascii="Arial" w:hAnsi="Arial" w:cs="Arial"/>
                <w:b/>
                <w:bCs/>
              </w:rPr>
              <w:t>"New CUSC Party"</w:t>
            </w:r>
          </w:p>
        </w:tc>
        <w:tc>
          <w:tcPr>
            <w:tcW w:w="6662" w:type="dxa"/>
          </w:tcPr>
          <w:p w14:paraId="7BB45175" w14:textId="77777777" w:rsidR="00231069" w:rsidRDefault="00231069" w:rsidP="00231069">
            <w:pPr>
              <w:pStyle w:val="BodyText"/>
              <w:jc w:val="both"/>
              <w:rPr>
                <w:rFonts w:ascii="Arial" w:hAnsi="Arial" w:cs="Arial"/>
              </w:rPr>
            </w:pPr>
            <w:r>
              <w:rPr>
                <w:rFonts w:ascii="Arial" w:hAnsi="Arial" w:cs="Arial"/>
              </w:rPr>
              <w:t>as defined in Paragraph 6.13;</w:t>
            </w:r>
          </w:p>
        </w:tc>
      </w:tr>
      <w:tr w:rsidR="00231069" w14:paraId="7791C61A" w14:textId="77777777" w:rsidTr="003A67C0">
        <w:trPr>
          <w:trHeight w:val="300"/>
        </w:trPr>
        <w:tc>
          <w:tcPr>
            <w:tcW w:w="2695" w:type="dxa"/>
          </w:tcPr>
          <w:p w14:paraId="2E3182AC" w14:textId="77777777" w:rsidR="00231069" w:rsidRDefault="00231069" w:rsidP="00231069">
            <w:pPr>
              <w:spacing w:after="240"/>
              <w:rPr>
                <w:rFonts w:ascii="Arial" w:hAnsi="Arial" w:cs="Arial"/>
                <w:b/>
                <w:bCs/>
              </w:rPr>
            </w:pPr>
            <w:r>
              <w:rPr>
                <w:rFonts w:ascii="Arial" w:hAnsi="Arial" w:cs="Arial"/>
                <w:b/>
                <w:bCs/>
              </w:rPr>
              <w:t>“Net Demand”</w:t>
            </w:r>
          </w:p>
          <w:p w14:paraId="3C6EB948" w14:textId="77777777" w:rsidR="00231069" w:rsidRPr="00124F0D" w:rsidRDefault="00231069" w:rsidP="00231069">
            <w:pPr>
              <w:rPr>
                <w:rFonts w:ascii="Arial" w:hAnsi="Arial" w:cs="Arial"/>
              </w:rPr>
            </w:pPr>
          </w:p>
          <w:p w14:paraId="7EC6CCDA" w14:textId="77777777" w:rsidR="00231069" w:rsidRDefault="00231069" w:rsidP="00231069">
            <w:pPr>
              <w:rPr>
                <w:rFonts w:ascii="Arial" w:hAnsi="Arial" w:cs="Arial"/>
              </w:rPr>
            </w:pPr>
          </w:p>
          <w:p w14:paraId="2BADD543" w14:textId="77777777" w:rsidR="00231069" w:rsidRPr="00124F0D" w:rsidRDefault="00231069" w:rsidP="00231069">
            <w:pPr>
              <w:rPr>
                <w:rFonts w:ascii="Arial" w:hAnsi="Arial" w:cs="Arial"/>
                <w:b/>
              </w:rPr>
            </w:pPr>
            <w:r w:rsidRPr="00124F0D">
              <w:rPr>
                <w:rFonts w:ascii="Arial" w:hAnsi="Arial" w:cs="Arial"/>
                <w:b/>
              </w:rPr>
              <w:t>“NGET”</w:t>
            </w:r>
          </w:p>
        </w:tc>
        <w:tc>
          <w:tcPr>
            <w:tcW w:w="6662" w:type="dxa"/>
          </w:tcPr>
          <w:p w14:paraId="46DB2DCD" w14:textId="77777777" w:rsidR="00231069" w:rsidRDefault="00231069" w:rsidP="00231069">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231069" w:rsidRDefault="00231069" w:rsidP="00231069">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231069" w14:paraId="73CB3DC7" w14:textId="77777777" w:rsidTr="003A67C0">
        <w:trPr>
          <w:trHeight w:val="300"/>
        </w:trPr>
        <w:tc>
          <w:tcPr>
            <w:tcW w:w="2695" w:type="dxa"/>
          </w:tcPr>
          <w:p w14:paraId="2E69C63D" w14:textId="77777777" w:rsidR="00231069" w:rsidRDefault="00231069" w:rsidP="00231069">
            <w:pPr>
              <w:pStyle w:val="BodyText"/>
              <w:rPr>
                <w:rFonts w:ascii="Arial" w:hAnsi="Arial" w:cs="Arial"/>
                <w:b/>
                <w:bCs/>
              </w:rPr>
            </w:pPr>
            <w:r>
              <w:rPr>
                <w:rFonts w:ascii="Arial" w:hAnsi="Arial" w:cs="Arial"/>
                <w:b/>
                <w:bCs/>
              </w:rPr>
              <w:t>"NHH Base Percentage"</w:t>
            </w:r>
          </w:p>
        </w:tc>
        <w:tc>
          <w:tcPr>
            <w:tcW w:w="6662" w:type="dxa"/>
          </w:tcPr>
          <w:p w14:paraId="2AE6D021" w14:textId="77777777" w:rsidR="00231069" w:rsidRDefault="00231069" w:rsidP="00231069">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467" w:name="_BPDCI_105"/>
            <w:r w:rsidRPr="00416BDE">
              <w:rPr>
                <w:rFonts w:ascii="Arial" w:hAnsi="Arial" w:cs="Arial"/>
              </w:rPr>
              <w:t xml:space="preserve">Section 3, </w:t>
            </w:r>
            <w:bookmarkEnd w:id="467"/>
            <w:r w:rsidRPr="00416BDE">
              <w:rPr>
                <w:rFonts w:ascii="Arial" w:hAnsi="Arial" w:cs="Arial"/>
              </w:rPr>
              <w:t>Appendix 2</w:t>
            </w:r>
            <w:bookmarkStart w:id="468" w:name="_BPDCD_106"/>
            <w:r w:rsidRPr="00416BDE">
              <w:rPr>
                <w:rFonts w:ascii="Arial" w:hAnsi="Arial" w:cs="Arial"/>
              </w:rPr>
              <w:t>;</w:t>
            </w:r>
            <w:bookmarkEnd w:id="468"/>
          </w:p>
        </w:tc>
      </w:tr>
      <w:tr w:rsidR="00231069" w14:paraId="6E18E54D" w14:textId="77777777" w:rsidTr="003A67C0">
        <w:trPr>
          <w:trHeight w:val="300"/>
        </w:trPr>
        <w:tc>
          <w:tcPr>
            <w:tcW w:w="2695" w:type="dxa"/>
          </w:tcPr>
          <w:p w14:paraId="570DF98C" w14:textId="77777777" w:rsidR="00231069" w:rsidRDefault="00231069" w:rsidP="00231069">
            <w:pPr>
              <w:pStyle w:val="BodyText"/>
              <w:rPr>
                <w:rFonts w:ascii="Arial" w:hAnsi="Arial" w:cs="Arial"/>
                <w:b/>
                <w:bCs/>
              </w:rPr>
            </w:pPr>
            <w:r>
              <w:rPr>
                <w:rFonts w:ascii="Arial" w:hAnsi="Arial" w:cs="Arial"/>
                <w:b/>
                <w:bCs/>
              </w:rPr>
              <w:t>"NHH Charges"</w:t>
            </w:r>
          </w:p>
        </w:tc>
        <w:tc>
          <w:tcPr>
            <w:tcW w:w="6662" w:type="dxa"/>
          </w:tcPr>
          <w:p w14:paraId="4E2B4C3F" w14:textId="77777777" w:rsidR="00231069" w:rsidRPr="00416BDE" w:rsidRDefault="00231069" w:rsidP="00231069">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469" w:name="_BPDCD_107"/>
            <w:r w:rsidRPr="00416BDE">
              <w:rPr>
                <w:rFonts w:ascii="Arial" w:hAnsi="Arial" w:cs="Arial"/>
              </w:rPr>
              <w:t>;</w:t>
            </w:r>
            <w:bookmarkEnd w:id="469"/>
          </w:p>
        </w:tc>
      </w:tr>
      <w:tr w:rsidR="00231069" w14:paraId="1591F941" w14:textId="77777777" w:rsidTr="003A67C0">
        <w:trPr>
          <w:trHeight w:val="300"/>
        </w:trPr>
        <w:tc>
          <w:tcPr>
            <w:tcW w:w="2695" w:type="dxa"/>
          </w:tcPr>
          <w:p w14:paraId="4C21A1B3" w14:textId="77777777" w:rsidR="00231069" w:rsidRDefault="00231069" w:rsidP="00231069">
            <w:pPr>
              <w:pStyle w:val="BodyText"/>
              <w:rPr>
                <w:rFonts w:ascii="Arial" w:hAnsi="Arial" w:cs="Arial"/>
                <w:b/>
                <w:bCs/>
              </w:rPr>
            </w:pPr>
            <w:r>
              <w:rPr>
                <w:rFonts w:ascii="Arial" w:hAnsi="Arial" w:cs="Arial"/>
                <w:b/>
                <w:bCs/>
              </w:rPr>
              <w:t>"NHH Base Value at Risk"</w:t>
            </w:r>
          </w:p>
        </w:tc>
        <w:tc>
          <w:tcPr>
            <w:tcW w:w="6662" w:type="dxa"/>
          </w:tcPr>
          <w:p w14:paraId="41452B11" w14:textId="77777777" w:rsidR="00231069" w:rsidRPr="00416BDE" w:rsidRDefault="00231069" w:rsidP="00231069">
            <w:pPr>
              <w:pStyle w:val="BodyText"/>
              <w:jc w:val="both"/>
              <w:rPr>
                <w:rFonts w:ascii="Arial" w:hAnsi="Arial" w:cs="Arial"/>
              </w:rPr>
            </w:pPr>
            <w:r w:rsidRPr="00416BDE">
              <w:rPr>
                <w:rFonts w:ascii="Arial" w:hAnsi="Arial" w:cs="Arial"/>
              </w:rPr>
              <w:t>the sum as calculated in accordance with Paragraph 3.22.4</w:t>
            </w:r>
            <w:bookmarkStart w:id="470" w:name="_BPDCD_108"/>
            <w:r w:rsidRPr="00416BDE">
              <w:rPr>
                <w:rFonts w:ascii="Arial" w:hAnsi="Arial" w:cs="Arial"/>
              </w:rPr>
              <w:t>;</w:t>
            </w:r>
            <w:bookmarkEnd w:id="470"/>
          </w:p>
        </w:tc>
      </w:tr>
      <w:tr w:rsidR="00231069" w14:paraId="227144D9" w14:textId="77777777" w:rsidTr="003A67C0">
        <w:trPr>
          <w:trHeight w:val="300"/>
        </w:trPr>
        <w:tc>
          <w:tcPr>
            <w:tcW w:w="2695" w:type="dxa"/>
          </w:tcPr>
          <w:p w14:paraId="1C13F06F" w14:textId="77777777" w:rsidR="00231069" w:rsidRDefault="00231069" w:rsidP="00231069">
            <w:pPr>
              <w:pStyle w:val="BodyText"/>
              <w:rPr>
                <w:rFonts w:ascii="Arial" w:hAnsi="Arial" w:cs="Arial"/>
                <w:b/>
                <w:bCs/>
              </w:rPr>
            </w:pPr>
            <w:r>
              <w:rPr>
                <w:rFonts w:ascii="Arial" w:hAnsi="Arial" w:cs="Arial"/>
                <w:b/>
                <w:bCs/>
                <w:color w:val="000000"/>
              </w:rPr>
              <w:t>"NHH Forecasting Performance Related VAR "</w:t>
            </w:r>
          </w:p>
        </w:tc>
        <w:tc>
          <w:tcPr>
            <w:tcW w:w="6662" w:type="dxa"/>
          </w:tcPr>
          <w:p w14:paraId="43FB802E" w14:textId="77777777" w:rsidR="00231069" w:rsidRPr="00416BDE" w:rsidRDefault="00231069" w:rsidP="00231069">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471" w:name="_BPDCD_109"/>
            <w:r w:rsidRPr="00416BDE">
              <w:rPr>
                <w:rFonts w:ascii="Arial" w:hAnsi="Arial" w:cs="Arial"/>
              </w:rPr>
              <w:t>;</w:t>
            </w:r>
            <w:bookmarkEnd w:id="471"/>
          </w:p>
        </w:tc>
      </w:tr>
      <w:tr w:rsidR="00231069" w14:paraId="3A82ED76" w14:textId="77777777" w:rsidTr="003A67C0">
        <w:trPr>
          <w:trHeight w:val="300"/>
        </w:trPr>
        <w:tc>
          <w:tcPr>
            <w:tcW w:w="2695" w:type="dxa"/>
          </w:tcPr>
          <w:p w14:paraId="6E6AEE07" w14:textId="77777777" w:rsidR="00231069" w:rsidRDefault="00231069" w:rsidP="00231069">
            <w:pPr>
              <w:pStyle w:val="BodyText"/>
              <w:rPr>
                <w:rFonts w:ascii="Arial" w:hAnsi="Arial" w:cs="Arial"/>
                <w:b/>
                <w:bCs/>
                <w:color w:val="000000"/>
              </w:rPr>
            </w:pPr>
            <w:r>
              <w:rPr>
                <w:rFonts w:ascii="Arial" w:hAnsi="Arial" w:cs="Arial"/>
                <w:b/>
                <w:bCs/>
              </w:rPr>
              <w:t>"Nominated Registered Capacity"</w:t>
            </w:r>
          </w:p>
        </w:tc>
        <w:tc>
          <w:tcPr>
            <w:tcW w:w="6662" w:type="dxa"/>
          </w:tcPr>
          <w:p w14:paraId="173A8166" w14:textId="77777777" w:rsidR="00231069" w:rsidRDefault="00231069" w:rsidP="00231069">
            <w:pPr>
              <w:pStyle w:val="BodyText"/>
              <w:jc w:val="both"/>
              <w:rPr>
                <w:rFonts w:ascii="Arial" w:hAnsi="Arial" w:cs="Arial"/>
                <w:color w:val="000000"/>
              </w:rPr>
            </w:pPr>
            <w:r>
              <w:rPr>
                <w:rFonts w:ascii="Arial" w:hAnsi="Arial" w:cs="Arial"/>
              </w:rPr>
              <w:t>as defined in Appendix 5 of Schedule 3, Part I;</w:t>
            </w:r>
          </w:p>
        </w:tc>
      </w:tr>
      <w:tr w:rsidR="005C7BC1" w:rsidDel="00BF2072" w14:paraId="0C386E67" w14:textId="77777777" w:rsidTr="003A67C0">
        <w:trPr>
          <w:trHeight w:val="300"/>
          <w:del w:id="472" w:author="Author"/>
        </w:trPr>
        <w:tc>
          <w:tcPr>
            <w:tcW w:w="2695" w:type="dxa"/>
          </w:tcPr>
          <w:p w14:paraId="4BDCA5AD" w14:textId="436D87FB" w:rsidR="00231069" w:rsidRPr="00DB4213" w:rsidDel="00BF2072" w:rsidRDefault="00231069" w:rsidP="00231069">
            <w:pPr>
              <w:pStyle w:val="BodyText"/>
              <w:rPr>
                <w:del w:id="473" w:author="Author"/>
                <w:rFonts w:ascii="Arial" w:hAnsi="Arial" w:cs="Arial"/>
                <w:b/>
                <w:bCs/>
                <w:highlight w:val="yellow"/>
              </w:rPr>
            </w:pPr>
            <w:del w:id="474" w:author="Author">
              <w:r w:rsidRPr="00DB4213" w:rsidDel="00BF2072">
                <w:rPr>
                  <w:rFonts w:ascii="Arial" w:hAnsi="Arial" w:cs="Arial"/>
                  <w:b/>
                  <w:bCs/>
                  <w:color w:val="000000"/>
                  <w:highlight w:val="yellow"/>
                  <w:lang w:eastAsia="en-GB"/>
                </w:rPr>
                <w:delText>“Non-Final Demand Site”</w:delText>
              </w:r>
            </w:del>
          </w:p>
        </w:tc>
        <w:tc>
          <w:tcPr>
            <w:tcW w:w="6662" w:type="dxa"/>
          </w:tcPr>
          <w:p w14:paraId="6ACCC792" w14:textId="1489B4F2" w:rsidR="00231069" w:rsidRPr="00DB4213" w:rsidDel="00BF2072" w:rsidRDefault="00231069" w:rsidP="00231069">
            <w:pPr>
              <w:spacing w:line="235" w:lineRule="atLeast"/>
              <w:rPr>
                <w:del w:id="475" w:author="Author"/>
                <w:rFonts w:ascii="Arial" w:hAnsi="Arial" w:cs="Arial"/>
                <w:color w:val="000000"/>
                <w:highlight w:val="yellow"/>
                <w:lang w:eastAsia="en-GB"/>
              </w:rPr>
            </w:pPr>
            <w:del w:id="476" w:author="Author">
              <w:r w:rsidRPr="00DB4213" w:rsidDel="00BF2072">
                <w:rPr>
                  <w:rFonts w:ascii="Arial" w:hAnsi="Arial" w:cs="Arial"/>
                  <w:color w:val="000000"/>
                  <w:highlight w:val="yellow"/>
                  <w:lang w:eastAsia="en-GB"/>
                </w:rPr>
                <w:delText xml:space="preserve">Means a </w:delText>
              </w:r>
              <w:r w:rsidRPr="00DB4213" w:rsidDel="00BF2072">
                <w:rPr>
                  <w:rFonts w:ascii="Arial" w:hAnsi="Arial" w:cs="Arial"/>
                  <w:b/>
                  <w:color w:val="000000"/>
                  <w:highlight w:val="yellow"/>
                  <w:lang w:eastAsia="en-GB"/>
                </w:rPr>
                <w:delText>Single Site</w:delText>
              </w:r>
              <w:r w:rsidRPr="00DB4213" w:rsidDel="00BF2072">
                <w:rPr>
                  <w:rFonts w:ascii="Arial" w:hAnsi="Arial" w:cs="Arial"/>
                  <w:color w:val="000000"/>
                  <w:highlight w:val="yellow"/>
                  <w:lang w:eastAsia="en-GB"/>
                </w:rPr>
                <w:delText xml:space="preserve"> (whether commissioning, operating, maintaining or decommissioning) which is either a;</w:delText>
              </w:r>
            </w:del>
          </w:p>
          <w:p w14:paraId="4D111131" w14:textId="73AFB92D" w:rsidR="00231069" w:rsidRPr="00DB4213" w:rsidDel="00BF2072" w:rsidRDefault="00231069" w:rsidP="00231069">
            <w:pPr>
              <w:pStyle w:val="ListParagraph"/>
              <w:numPr>
                <w:ilvl w:val="0"/>
                <w:numId w:val="47"/>
              </w:numPr>
              <w:spacing w:after="0" w:line="235" w:lineRule="atLeast"/>
              <w:rPr>
                <w:del w:id="477" w:author="Author"/>
                <w:rFonts w:ascii="Arial" w:eastAsia="Times New Roman" w:hAnsi="Arial" w:cs="Arial"/>
                <w:color w:val="000000"/>
                <w:highlight w:val="yellow"/>
                <w:lang w:eastAsia="en-GB"/>
              </w:rPr>
            </w:pPr>
            <w:del w:id="478" w:author="Author">
              <w:r w:rsidRPr="00DB4213" w:rsidDel="00BF2072">
                <w:rPr>
                  <w:rFonts w:ascii="Arial" w:eastAsia="Times New Roman" w:hAnsi="Arial" w:cs="Arial"/>
                  <w:b/>
                  <w:bCs/>
                  <w:color w:val="000000"/>
                  <w:highlight w:val="yellow"/>
                  <w:lang w:eastAsia="en-GB"/>
                </w:rPr>
                <w:delText>Electricity Storage</w:delText>
              </w:r>
              <w:r w:rsidRPr="00DB4213" w:rsidDel="00BF2072">
                <w:rPr>
                  <w:rFonts w:ascii="Arial" w:eastAsia="Times New Roman" w:hAnsi="Arial" w:cs="Arial"/>
                  <w:b/>
                  <w:color w:val="000000"/>
                  <w:highlight w:val="yellow"/>
                  <w:lang w:eastAsia="en-GB"/>
                </w:rPr>
                <w:delText xml:space="preserve"> Facility</w:delText>
              </w:r>
              <w:r w:rsidRPr="00DB4213" w:rsidDel="00BF2072">
                <w:rPr>
                  <w:rFonts w:ascii="Arial" w:eastAsia="Times New Roman" w:hAnsi="Arial" w:cs="Arial"/>
                  <w:color w:val="000000"/>
                  <w:highlight w:val="yellow"/>
                  <w:lang w:eastAsia="en-GB"/>
                </w:rPr>
                <w:delText xml:space="preserve"> and/or an </w:delText>
              </w:r>
              <w:r w:rsidRPr="00DB4213" w:rsidDel="00BF2072">
                <w:rPr>
                  <w:rFonts w:ascii="Arial" w:eastAsia="Times New Roman" w:hAnsi="Arial" w:cs="Arial"/>
                  <w:b/>
                  <w:bCs/>
                  <w:color w:val="000000"/>
                  <w:highlight w:val="yellow"/>
                  <w:lang w:eastAsia="en-GB"/>
                </w:rPr>
                <w:delText>Electricity Generation Facility</w:delText>
              </w:r>
              <w:r w:rsidRPr="00DB4213" w:rsidDel="00BF2072">
                <w:rPr>
                  <w:rFonts w:ascii="Arial" w:eastAsia="Times New Roman" w:hAnsi="Arial" w:cs="Arial"/>
                  <w:color w:val="000000"/>
                  <w:highlight w:val="yellow"/>
                  <w:lang w:eastAsia="en-GB"/>
                </w:rPr>
                <w:delText xml:space="preserve"> </w:delText>
              </w:r>
            </w:del>
          </w:p>
          <w:p w14:paraId="22CD6709" w14:textId="2D1388D5" w:rsidR="00231069" w:rsidRPr="00DB4213" w:rsidDel="00BF2072" w:rsidRDefault="00231069" w:rsidP="00231069">
            <w:pPr>
              <w:pStyle w:val="ListParagraph"/>
              <w:numPr>
                <w:ilvl w:val="0"/>
                <w:numId w:val="47"/>
              </w:numPr>
              <w:spacing w:after="0" w:line="235" w:lineRule="atLeast"/>
              <w:rPr>
                <w:del w:id="479" w:author="Author"/>
                <w:rFonts w:ascii="Arial" w:eastAsia="Times New Roman" w:hAnsi="Arial" w:cs="Arial"/>
                <w:color w:val="000000"/>
                <w:highlight w:val="yellow"/>
                <w:lang w:eastAsia="en-GB"/>
              </w:rPr>
            </w:pPr>
            <w:del w:id="480" w:author="Author">
              <w:r w:rsidRPr="00DB4213" w:rsidDel="00BF2072">
                <w:rPr>
                  <w:rFonts w:ascii="Arial" w:eastAsia="Times New Roman" w:hAnsi="Arial" w:cs="Arial"/>
                  <w:b/>
                  <w:color w:val="000000"/>
                  <w:highlight w:val="yellow"/>
                  <w:lang w:eastAsia="en-GB"/>
                </w:rPr>
                <w:delText>Eligible Services Facility</w:delText>
              </w:r>
              <w:r w:rsidRPr="00DB4213" w:rsidDel="00BF2072">
                <w:rPr>
                  <w:rFonts w:ascii="Arial" w:eastAsia="Times New Roman" w:hAnsi="Arial" w:cs="Arial"/>
                  <w:color w:val="000000"/>
                  <w:highlight w:val="yellow"/>
                  <w:lang w:eastAsia="en-GB"/>
                </w:rPr>
                <w:delText xml:space="preserve"> </w:delText>
              </w:r>
            </w:del>
          </w:p>
          <w:p w14:paraId="3CF67CC4" w14:textId="61752B58" w:rsidR="00231069" w:rsidRPr="00DB4213" w:rsidDel="00BF2072" w:rsidRDefault="00231069" w:rsidP="00231069">
            <w:pPr>
              <w:spacing w:line="235" w:lineRule="atLeast"/>
              <w:rPr>
                <w:del w:id="481" w:author="Author"/>
                <w:rFonts w:ascii="Arial" w:hAnsi="Arial" w:cs="Arial"/>
                <w:color w:val="000000"/>
                <w:highlight w:val="yellow"/>
                <w:lang w:eastAsia="en-GB"/>
              </w:rPr>
            </w:pPr>
          </w:p>
          <w:p w14:paraId="571D4365" w14:textId="2FD66ABF" w:rsidR="00231069" w:rsidRPr="00DB4213" w:rsidDel="00BF2072" w:rsidRDefault="00231069" w:rsidP="00231069">
            <w:pPr>
              <w:pStyle w:val="BodyText"/>
              <w:jc w:val="both"/>
              <w:rPr>
                <w:del w:id="482" w:author="Author"/>
                <w:rFonts w:ascii="Arial" w:hAnsi="Arial" w:cs="Arial"/>
                <w:highlight w:val="yellow"/>
              </w:rPr>
            </w:pPr>
            <w:del w:id="483" w:author="Author">
              <w:r w:rsidRPr="00DB4213" w:rsidDel="00BF2072">
                <w:rPr>
                  <w:rFonts w:ascii="Arial" w:hAnsi="Arial" w:cs="Arial"/>
                  <w:color w:val="000000"/>
                  <w:highlight w:val="yellow"/>
                  <w:lang w:eastAsia="en-GB"/>
                </w:rPr>
                <w:delText xml:space="preserve">The </w:delText>
              </w:r>
              <w:r w:rsidRPr="00DB4213" w:rsidDel="00BF2072">
                <w:rPr>
                  <w:rFonts w:ascii="Arial" w:hAnsi="Arial" w:cs="Arial"/>
                  <w:b/>
                  <w:color w:val="000000"/>
                  <w:highlight w:val="yellow"/>
                  <w:lang w:eastAsia="en-GB"/>
                </w:rPr>
                <w:delText>Non-Final Demand Site</w:delText>
              </w:r>
              <w:r w:rsidRPr="00DB4213" w:rsidDel="00BF2072">
                <w:rPr>
                  <w:rFonts w:ascii="Arial" w:hAnsi="Arial" w:cs="Arial"/>
                  <w:color w:val="000000"/>
                  <w:highlight w:val="yellow"/>
                  <w:lang w:eastAsia="en-GB"/>
                </w:rPr>
                <w:delText xml:space="preserve"> shall have an export </w:delText>
              </w:r>
              <w:r w:rsidRPr="00DB4213" w:rsidDel="00BF2072">
                <w:rPr>
                  <w:rFonts w:ascii="Arial" w:hAnsi="Arial" w:cs="Arial"/>
                  <w:b/>
                  <w:bCs/>
                  <w:color w:val="000000"/>
                  <w:highlight w:val="yellow"/>
                  <w:lang w:eastAsia="en-GB"/>
                </w:rPr>
                <w:delText>Metering System</w:delText>
              </w:r>
              <w:r w:rsidRPr="00DB4213" w:rsidDel="00BF2072">
                <w:rPr>
                  <w:rFonts w:ascii="Arial" w:hAnsi="Arial" w:cs="Arial"/>
                  <w:color w:val="000000"/>
                  <w:highlight w:val="yellow"/>
                  <w:lang w:eastAsia="en-GB"/>
                </w:rPr>
                <w:delText xml:space="preserve"> and an import </w:delText>
              </w:r>
              <w:r w:rsidRPr="00DB4213" w:rsidDel="00BF2072">
                <w:rPr>
                  <w:rFonts w:ascii="Arial" w:hAnsi="Arial" w:cs="Arial"/>
                  <w:b/>
                  <w:bCs/>
                  <w:color w:val="000000"/>
                  <w:highlight w:val="yellow"/>
                  <w:lang w:eastAsia="en-GB"/>
                </w:rPr>
                <w:delText xml:space="preserve">Metering System </w:delText>
              </w:r>
              <w:r w:rsidRPr="00DB4213" w:rsidDel="00BF2072">
                <w:rPr>
                  <w:rFonts w:ascii="Arial" w:hAnsi="Arial" w:cs="Arial"/>
                  <w:color w:val="000000"/>
                  <w:highlight w:val="yellow"/>
                  <w:lang w:eastAsia="en-GB"/>
                </w:rPr>
                <w:delText xml:space="preserve">with associated metering equipment which only measures export from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Electricity Storage</w:delText>
              </w:r>
              <w:r w:rsidRPr="00DB4213" w:rsidDel="00BF2072">
                <w:rPr>
                  <w:rFonts w:ascii="Arial" w:hAnsi="Arial" w:cs="Arial"/>
                  <w:color w:val="000000"/>
                  <w:highlight w:val="yellow"/>
                  <w:lang w:eastAsia="en-GB"/>
                </w:rPr>
                <w:delText xml:space="preserve"> or </w:delText>
              </w:r>
              <w:r w:rsidRPr="00DB4213" w:rsidDel="00BF2072">
                <w:rPr>
                  <w:rFonts w:ascii="Arial" w:hAnsi="Arial" w:cs="Arial"/>
                  <w:b/>
                  <w:color w:val="000000"/>
                  <w:highlight w:val="yellow"/>
                  <w:lang w:eastAsia="en-GB"/>
                </w:rPr>
                <w:delText xml:space="preserve">Eligible Services </w:delText>
              </w:r>
              <w:r w:rsidRPr="00DB4213" w:rsidDel="00BF2072">
                <w:rPr>
                  <w:rFonts w:ascii="Arial" w:hAnsi="Arial" w:cs="Arial"/>
                  <w:color w:val="000000"/>
                  <w:highlight w:val="yellow"/>
                  <w:lang w:eastAsia="en-GB"/>
                </w:rPr>
                <w:delText xml:space="preserve">and import for, or directly relating to </w:delText>
              </w:r>
              <w:r w:rsidRPr="00DB4213" w:rsidDel="00BF2072">
                <w:rPr>
                  <w:rFonts w:ascii="Arial" w:hAnsi="Arial" w:cs="Arial"/>
                  <w:b/>
                  <w:bCs/>
                  <w:color w:val="000000"/>
                  <w:highlight w:val="yellow"/>
                  <w:lang w:eastAsia="en-GB"/>
                </w:rPr>
                <w:delText>Electricity Generation</w:delText>
              </w:r>
              <w:r w:rsidRPr="00DB4213" w:rsidDel="00BF2072">
                <w:rPr>
                  <w:rFonts w:ascii="Arial" w:hAnsi="Arial" w:cs="Arial"/>
                  <w:color w:val="000000"/>
                  <w:highlight w:val="yellow"/>
                  <w:lang w:eastAsia="en-GB"/>
                </w:rPr>
                <w:delText xml:space="preserve"> and/or </w:delText>
              </w:r>
              <w:r w:rsidRPr="00DB4213" w:rsidDel="00BF2072">
                <w:rPr>
                  <w:rFonts w:ascii="Arial" w:hAnsi="Arial" w:cs="Arial"/>
                  <w:b/>
                  <w:bCs/>
                  <w:color w:val="000000"/>
                  <w:highlight w:val="yellow"/>
                  <w:lang w:eastAsia="en-GB"/>
                </w:rPr>
                <w:delText xml:space="preserve">Electricity Storage </w:delText>
              </w:r>
              <w:r w:rsidRPr="00DB4213" w:rsidDel="00BF2072">
                <w:rPr>
                  <w:rFonts w:ascii="Arial" w:hAnsi="Arial" w:cs="Arial"/>
                  <w:bCs/>
                  <w:color w:val="000000"/>
                  <w:highlight w:val="yellow"/>
                  <w:lang w:eastAsia="en-GB"/>
                </w:rPr>
                <w:delText xml:space="preserve">or </w:delText>
              </w:r>
              <w:r w:rsidRPr="00DB4213" w:rsidDel="00BF2072">
                <w:rPr>
                  <w:rFonts w:ascii="Arial" w:hAnsi="Arial" w:cs="Arial"/>
                  <w:b/>
                  <w:bCs/>
                  <w:color w:val="000000"/>
                  <w:highlight w:val="yellow"/>
                  <w:lang w:eastAsia="en-GB"/>
                </w:rPr>
                <w:delText>Eligible Services</w:delText>
              </w:r>
              <w:r w:rsidRPr="00DB4213" w:rsidDel="00BF2072">
                <w:rPr>
                  <w:rFonts w:ascii="Arial" w:hAnsi="Arial" w:cs="Arial"/>
                  <w:color w:val="000000"/>
                  <w:highlight w:val="yellow"/>
                  <w:lang w:eastAsia="en-GB"/>
                </w:rPr>
                <w:delText xml:space="preserve"> (and not export from another source or import for another activity), which is subject to a </w:delText>
              </w:r>
              <w:r w:rsidRPr="00DB4213" w:rsidDel="00BF2072">
                <w:rPr>
                  <w:rFonts w:ascii="Arial" w:hAnsi="Arial" w:cs="Arial"/>
                  <w:b/>
                  <w:color w:val="000000"/>
                  <w:highlight w:val="yellow"/>
                  <w:lang w:eastAsia="en-GB"/>
                </w:rPr>
                <w:delText>Declaration</w:delText>
              </w:r>
              <w:r w:rsidRPr="00DB4213" w:rsidDel="00BF2072">
                <w:rPr>
                  <w:rFonts w:ascii="Arial" w:hAnsi="Arial" w:cs="Arial"/>
                  <w:color w:val="000000"/>
                  <w:highlight w:val="yellow"/>
                  <w:lang w:eastAsia="en-GB"/>
                </w:rPr>
                <w:delText>.</w:delText>
              </w:r>
            </w:del>
          </w:p>
        </w:tc>
      </w:tr>
      <w:tr w:rsidR="005C7BC1" w:rsidDel="00BF2072" w14:paraId="08AFFFE6" w14:textId="77777777" w:rsidTr="003A67C0">
        <w:trPr>
          <w:trHeight w:val="300"/>
          <w:del w:id="484" w:author="Author"/>
        </w:trPr>
        <w:tc>
          <w:tcPr>
            <w:tcW w:w="2695" w:type="dxa"/>
          </w:tcPr>
          <w:p w14:paraId="17F0C7EB" w14:textId="3CB8001A" w:rsidR="00231069" w:rsidRPr="00DB4213" w:rsidDel="00BF2072" w:rsidRDefault="00231069" w:rsidP="00231069">
            <w:pPr>
              <w:pStyle w:val="BodyText"/>
              <w:rPr>
                <w:del w:id="485" w:author="Author"/>
                <w:rFonts w:ascii="Arial" w:hAnsi="Arial" w:cs="Arial"/>
                <w:b/>
                <w:bCs/>
                <w:highlight w:val="yellow"/>
              </w:rPr>
            </w:pPr>
            <w:del w:id="486" w:author="Author">
              <w:r w:rsidRPr="00DB4213" w:rsidDel="00BF2072">
                <w:rPr>
                  <w:rFonts w:ascii="Arial" w:hAnsi="Arial" w:cs="Arial"/>
                  <w:b/>
                  <w:bCs/>
                  <w:highlight w:val="yellow"/>
                </w:rPr>
                <w:delText>"Non- Performing Party"</w:delText>
              </w:r>
            </w:del>
          </w:p>
        </w:tc>
        <w:tc>
          <w:tcPr>
            <w:tcW w:w="6662" w:type="dxa"/>
          </w:tcPr>
          <w:p w14:paraId="0B32485C" w14:textId="48B288A6" w:rsidR="00231069" w:rsidRPr="00DB4213" w:rsidDel="00BF2072" w:rsidRDefault="00231069" w:rsidP="00231069">
            <w:pPr>
              <w:pStyle w:val="BodyText"/>
              <w:jc w:val="both"/>
              <w:rPr>
                <w:del w:id="487" w:author="Author"/>
                <w:rFonts w:ascii="Arial" w:hAnsi="Arial" w:cs="Arial"/>
                <w:highlight w:val="yellow"/>
              </w:rPr>
            </w:pPr>
            <w:del w:id="488" w:author="Author">
              <w:r w:rsidRPr="00DB4213" w:rsidDel="00BF2072">
                <w:rPr>
                  <w:rFonts w:ascii="Arial" w:hAnsi="Arial" w:cs="Arial"/>
                  <w:highlight w:val="yellow"/>
                </w:rPr>
                <w:delText xml:space="preserve">as defined in Paragraph 6.19; </w:delText>
              </w:r>
            </w:del>
          </w:p>
        </w:tc>
      </w:tr>
      <w:tr w:rsidR="00231069" w14:paraId="5CCC6000" w14:textId="77777777" w:rsidTr="003A67C0">
        <w:trPr>
          <w:trHeight w:val="300"/>
        </w:trPr>
        <w:tc>
          <w:tcPr>
            <w:tcW w:w="2695" w:type="dxa"/>
          </w:tcPr>
          <w:p w14:paraId="01D93440" w14:textId="77777777" w:rsidR="00231069" w:rsidRDefault="00231069" w:rsidP="00231069">
            <w:pPr>
              <w:pStyle w:val="BodyText"/>
              <w:rPr>
                <w:rFonts w:ascii="Arial" w:hAnsi="Arial" w:cs="Arial"/>
                <w:b/>
                <w:bCs/>
              </w:rPr>
            </w:pPr>
            <w:r>
              <w:rPr>
                <w:rFonts w:ascii="Arial" w:hAnsi="Arial" w:cs="Arial"/>
                <w:b/>
                <w:bCs/>
              </w:rPr>
              <w:t>"Non-Embedded Customer"</w:t>
            </w:r>
          </w:p>
        </w:tc>
        <w:tc>
          <w:tcPr>
            <w:tcW w:w="6662" w:type="dxa"/>
          </w:tcPr>
          <w:p w14:paraId="04B632ED"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231069" w14:paraId="0DF38276" w14:textId="77777777" w:rsidTr="003A67C0">
        <w:trPr>
          <w:trHeight w:val="300"/>
        </w:trPr>
        <w:tc>
          <w:tcPr>
            <w:tcW w:w="2695" w:type="dxa"/>
          </w:tcPr>
          <w:p w14:paraId="278BCFC9" w14:textId="77777777" w:rsidR="00231069" w:rsidRDefault="00231069" w:rsidP="00231069">
            <w:pPr>
              <w:pStyle w:val="BodyText"/>
              <w:rPr>
                <w:rFonts w:ascii="Arial" w:hAnsi="Arial" w:cs="Arial"/>
                <w:b/>
                <w:bCs/>
              </w:rPr>
            </w:pPr>
            <w:r>
              <w:rPr>
                <w:rFonts w:ascii="Arial" w:hAnsi="Arial" w:cs="Arial"/>
                <w:b/>
                <w:bCs/>
              </w:rPr>
              <w:t>“Non-Embedded User”</w:t>
            </w:r>
          </w:p>
        </w:tc>
        <w:tc>
          <w:tcPr>
            <w:tcW w:w="6662" w:type="dxa"/>
          </w:tcPr>
          <w:p w14:paraId="39AF1CE0" w14:textId="77777777" w:rsidR="00231069" w:rsidRDefault="00231069" w:rsidP="00231069">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5C7BC1" w14:paraId="6E86F139" w14:textId="77777777" w:rsidTr="003A67C0">
        <w:trPr>
          <w:trHeight w:val="3109"/>
          <w:ins w:id="489" w:author="Author"/>
        </w:trPr>
        <w:tc>
          <w:tcPr>
            <w:tcW w:w="2695" w:type="dxa"/>
          </w:tcPr>
          <w:p w14:paraId="59DF3D4F" w14:textId="77777777" w:rsidR="0A4FB333" w:rsidRPr="005C7BC1" w:rsidRDefault="0A4FB333" w:rsidP="2E5E0775">
            <w:pPr>
              <w:pStyle w:val="BodyText"/>
              <w:rPr>
                <w:ins w:id="490" w:author="Author"/>
                <w:del w:id="491" w:author="Author"/>
                <w:rFonts w:ascii="Arial" w:hAnsi="Arial" w:cs="Arial"/>
                <w:b/>
                <w:bCs/>
                <w:highlight w:val="yellow"/>
              </w:rPr>
            </w:pPr>
            <w:ins w:id="492" w:author="Author">
              <w:r w:rsidRPr="005C7BC1">
                <w:rPr>
                  <w:rFonts w:ascii="Arial" w:hAnsi="Arial" w:cs="Arial"/>
                  <w:b/>
                  <w:bCs/>
                  <w:color w:val="000000" w:themeColor="text1"/>
                  <w:highlight w:val="yellow"/>
                  <w:lang w:eastAsia="en-GB"/>
                </w:rPr>
                <w:t>“Non-Final Demand Site”</w:t>
              </w:r>
            </w:ins>
          </w:p>
          <w:p w14:paraId="4FDA0009" w14:textId="241D4616" w:rsidR="2E5E0775" w:rsidRPr="005C7BC1" w:rsidRDefault="2E5E0775" w:rsidP="2E5E0775">
            <w:pPr>
              <w:pStyle w:val="BodyText"/>
              <w:rPr>
                <w:rFonts w:ascii="Arial" w:hAnsi="Arial" w:cs="Arial"/>
                <w:b/>
                <w:bCs/>
                <w:highlight w:val="yellow"/>
              </w:rPr>
            </w:pPr>
          </w:p>
        </w:tc>
        <w:tc>
          <w:tcPr>
            <w:tcW w:w="6662" w:type="dxa"/>
          </w:tcPr>
          <w:p w14:paraId="135868C4" w14:textId="3EC4D037" w:rsidR="0A4FB333" w:rsidRPr="005C7BC1" w:rsidRDefault="0A4FB333" w:rsidP="2E5E0775">
            <w:pPr>
              <w:spacing w:line="235" w:lineRule="atLeast"/>
              <w:rPr>
                <w:ins w:id="493" w:author="Author"/>
                <w:rFonts w:ascii="Arial" w:hAnsi="Arial" w:cs="Arial"/>
                <w:color w:val="000000" w:themeColor="text1"/>
                <w:highlight w:val="yellow"/>
                <w:lang w:eastAsia="en-GB"/>
              </w:rPr>
            </w:pPr>
            <w:ins w:id="494" w:author="Author">
              <w:del w:id="495" w:author="Author">
                <w:r w:rsidRPr="005C7BC1" w:rsidDel="00844DAC">
                  <w:rPr>
                    <w:rFonts w:ascii="Arial" w:hAnsi="Arial" w:cs="Arial"/>
                    <w:color w:val="000000" w:themeColor="text1"/>
                    <w:highlight w:val="yellow"/>
                    <w:lang w:eastAsia="en-GB"/>
                  </w:rPr>
                  <w:delText xml:space="preserve">Means </w:delText>
                </w:r>
              </w:del>
              <w:r w:rsidRPr="005C7BC1">
                <w:rPr>
                  <w:rFonts w:ascii="Arial" w:hAnsi="Arial" w:cs="Arial"/>
                  <w:color w:val="000000" w:themeColor="text1"/>
                  <w:highlight w:val="yellow"/>
                  <w:lang w:eastAsia="en-GB"/>
                </w:rPr>
                <w:t xml:space="preserve">a </w:t>
              </w:r>
              <w:r w:rsidRPr="005C7BC1">
                <w:rPr>
                  <w:rFonts w:ascii="Arial" w:hAnsi="Arial" w:cs="Arial"/>
                  <w:b/>
                  <w:bCs/>
                  <w:color w:val="000000" w:themeColor="text1"/>
                  <w:highlight w:val="yellow"/>
                  <w:lang w:eastAsia="en-GB"/>
                </w:rPr>
                <w:t>Single Site</w:t>
              </w:r>
              <w:r w:rsidRPr="005C7BC1">
                <w:rPr>
                  <w:rFonts w:ascii="Arial" w:hAnsi="Arial" w:cs="Arial"/>
                  <w:color w:val="000000" w:themeColor="text1"/>
                  <w:highlight w:val="yellow"/>
                  <w:lang w:eastAsia="en-GB"/>
                </w:rPr>
                <w:t xml:space="preserve"> (whether commissioning, operating, maintaining or decommissioning) which is either a;</w:t>
              </w:r>
            </w:ins>
          </w:p>
          <w:p w14:paraId="4809192E" w14:textId="77777777" w:rsidR="0A4FB333" w:rsidRPr="005C7BC1" w:rsidRDefault="0A4FB333" w:rsidP="2E5E0775">
            <w:pPr>
              <w:pStyle w:val="ListParagraph"/>
              <w:numPr>
                <w:ilvl w:val="0"/>
                <w:numId w:val="47"/>
              </w:numPr>
              <w:spacing w:after="0" w:line="235" w:lineRule="atLeast"/>
              <w:rPr>
                <w:ins w:id="496" w:author="Author"/>
                <w:rFonts w:ascii="Arial" w:eastAsia="Times New Roman" w:hAnsi="Arial" w:cs="Arial"/>
                <w:color w:val="000000" w:themeColor="text1"/>
                <w:highlight w:val="yellow"/>
                <w:lang w:eastAsia="en-GB"/>
              </w:rPr>
            </w:pPr>
            <w:ins w:id="497" w:author="Author">
              <w:r w:rsidRPr="005C7BC1">
                <w:rPr>
                  <w:rFonts w:ascii="Arial" w:eastAsia="Times New Roman" w:hAnsi="Arial" w:cs="Arial"/>
                  <w:b/>
                  <w:bCs/>
                  <w:color w:val="000000" w:themeColor="text1"/>
                  <w:highlight w:val="yellow"/>
                  <w:lang w:eastAsia="en-GB"/>
                </w:rPr>
                <w:t>Electricity Storage Facility</w:t>
              </w:r>
              <w:r w:rsidRPr="005C7BC1">
                <w:rPr>
                  <w:rFonts w:ascii="Arial" w:eastAsia="Times New Roman" w:hAnsi="Arial" w:cs="Arial"/>
                  <w:color w:val="000000" w:themeColor="text1"/>
                  <w:highlight w:val="yellow"/>
                  <w:lang w:eastAsia="en-GB"/>
                </w:rPr>
                <w:t xml:space="preserve"> and/or an </w:t>
              </w:r>
              <w:r w:rsidRPr="005C7BC1">
                <w:rPr>
                  <w:rFonts w:ascii="Arial" w:eastAsia="Times New Roman" w:hAnsi="Arial" w:cs="Arial"/>
                  <w:b/>
                  <w:bCs/>
                  <w:color w:val="000000" w:themeColor="text1"/>
                  <w:highlight w:val="yellow"/>
                  <w:lang w:eastAsia="en-GB"/>
                </w:rPr>
                <w:t>Electricity Generation Facility</w:t>
              </w:r>
              <w:r w:rsidRPr="005C7BC1">
                <w:rPr>
                  <w:rFonts w:ascii="Arial" w:eastAsia="Times New Roman" w:hAnsi="Arial" w:cs="Arial"/>
                  <w:color w:val="000000" w:themeColor="text1"/>
                  <w:highlight w:val="yellow"/>
                  <w:lang w:eastAsia="en-GB"/>
                </w:rPr>
                <w:t xml:space="preserve"> </w:t>
              </w:r>
            </w:ins>
          </w:p>
          <w:p w14:paraId="4D2378E9" w14:textId="77777777" w:rsidR="0A4FB333" w:rsidRPr="005C7BC1" w:rsidRDefault="0A4FB333" w:rsidP="2E5E0775">
            <w:pPr>
              <w:pStyle w:val="ListParagraph"/>
              <w:numPr>
                <w:ilvl w:val="0"/>
                <w:numId w:val="47"/>
              </w:numPr>
              <w:spacing w:after="0" w:line="235" w:lineRule="atLeast"/>
              <w:rPr>
                <w:ins w:id="498" w:author="Author"/>
                <w:rFonts w:ascii="Arial" w:eastAsia="Times New Roman" w:hAnsi="Arial" w:cs="Arial"/>
                <w:color w:val="000000" w:themeColor="text1"/>
                <w:highlight w:val="yellow"/>
                <w:lang w:eastAsia="en-GB"/>
              </w:rPr>
            </w:pPr>
            <w:ins w:id="499" w:author="Author">
              <w:r w:rsidRPr="005C7BC1">
                <w:rPr>
                  <w:rFonts w:ascii="Arial" w:eastAsia="Times New Roman" w:hAnsi="Arial" w:cs="Arial"/>
                  <w:b/>
                  <w:bCs/>
                  <w:color w:val="000000" w:themeColor="text1"/>
                  <w:highlight w:val="yellow"/>
                  <w:lang w:eastAsia="en-GB"/>
                </w:rPr>
                <w:t>Eligible Services Facility</w:t>
              </w:r>
              <w:r w:rsidRPr="005C7BC1">
                <w:rPr>
                  <w:rFonts w:ascii="Arial" w:eastAsia="Times New Roman" w:hAnsi="Arial" w:cs="Arial"/>
                  <w:color w:val="000000" w:themeColor="text1"/>
                  <w:highlight w:val="yellow"/>
                  <w:lang w:eastAsia="en-GB"/>
                </w:rPr>
                <w:t xml:space="preserve"> </w:t>
              </w:r>
            </w:ins>
          </w:p>
          <w:p w14:paraId="122B1797" w14:textId="77777777" w:rsidR="2E5E0775" w:rsidRPr="005C7BC1" w:rsidRDefault="2E5E0775" w:rsidP="2E5E0775">
            <w:pPr>
              <w:spacing w:line="235" w:lineRule="atLeast"/>
              <w:rPr>
                <w:ins w:id="500" w:author="Author"/>
                <w:rFonts w:ascii="Arial" w:hAnsi="Arial" w:cs="Arial"/>
                <w:color w:val="000000" w:themeColor="text1"/>
                <w:highlight w:val="yellow"/>
                <w:lang w:eastAsia="en-GB"/>
              </w:rPr>
            </w:pPr>
          </w:p>
          <w:p w14:paraId="71763937" w14:textId="6BE40103" w:rsidR="2E5E0775" w:rsidRPr="005C7BC1" w:rsidRDefault="0A4FB333" w:rsidP="2E5E0775">
            <w:pPr>
              <w:pStyle w:val="BodyText"/>
              <w:jc w:val="both"/>
              <w:rPr>
                <w:rFonts w:ascii="Arial" w:hAnsi="Arial" w:cs="Arial"/>
                <w:highlight w:val="yellow"/>
              </w:rPr>
            </w:pPr>
            <w:ins w:id="501" w:author="Author">
              <w:r w:rsidRPr="005C7BC1">
                <w:rPr>
                  <w:rFonts w:ascii="Arial" w:hAnsi="Arial" w:cs="Arial"/>
                  <w:color w:val="000000" w:themeColor="text1"/>
                  <w:highlight w:val="yellow"/>
                  <w:lang w:eastAsia="en-GB"/>
                </w:rPr>
                <w:t xml:space="preserve">The </w:t>
              </w:r>
              <w:r w:rsidRPr="005C7BC1">
                <w:rPr>
                  <w:rFonts w:ascii="Arial" w:hAnsi="Arial" w:cs="Arial"/>
                  <w:b/>
                  <w:bCs/>
                  <w:color w:val="000000" w:themeColor="text1"/>
                  <w:highlight w:val="yellow"/>
                  <w:lang w:eastAsia="en-GB"/>
                </w:rPr>
                <w:t>Non-Final Demand Site</w:t>
              </w:r>
              <w:r w:rsidRPr="005C7BC1">
                <w:rPr>
                  <w:rFonts w:ascii="Arial" w:hAnsi="Arial" w:cs="Arial"/>
                  <w:color w:val="000000" w:themeColor="text1"/>
                  <w:highlight w:val="yellow"/>
                  <w:lang w:eastAsia="en-GB"/>
                </w:rPr>
                <w:t xml:space="preserve"> shall have an export </w:t>
              </w:r>
              <w:r w:rsidRPr="005C7BC1">
                <w:rPr>
                  <w:rFonts w:ascii="Arial" w:hAnsi="Arial" w:cs="Arial"/>
                  <w:b/>
                  <w:bCs/>
                  <w:color w:val="000000" w:themeColor="text1"/>
                  <w:highlight w:val="yellow"/>
                  <w:lang w:eastAsia="en-GB"/>
                </w:rPr>
                <w:t>Metering System</w:t>
              </w:r>
              <w:r w:rsidRPr="005C7BC1">
                <w:rPr>
                  <w:rFonts w:ascii="Arial" w:hAnsi="Arial" w:cs="Arial"/>
                  <w:color w:val="000000" w:themeColor="text1"/>
                  <w:highlight w:val="yellow"/>
                  <w:lang w:eastAsia="en-GB"/>
                </w:rPr>
                <w:t xml:space="preserve"> and an import </w:t>
              </w:r>
              <w:r w:rsidRPr="005C7BC1">
                <w:rPr>
                  <w:rFonts w:ascii="Arial" w:hAnsi="Arial" w:cs="Arial"/>
                  <w:b/>
                  <w:bCs/>
                  <w:color w:val="000000" w:themeColor="text1"/>
                  <w:highlight w:val="yellow"/>
                  <w:lang w:eastAsia="en-GB"/>
                </w:rPr>
                <w:t xml:space="preserve">Metering System </w:t>
              </w:r>
              <w:r w:rsidRPr="005C7BC1">
                <w:rPr>
                  <w:rFonts w:ascii="Arial" w:hAnsi="Arial" w:cs="Arial"/>
                  <w:color w:val="000000" w:themeColor="text1"/>
                  <w:highlight w:val="yellow"/>
                  <w:lang w:eastAsia="en-GB"/>
                </w:rPr>
                <w:t xml:space="preserve">with associated metering equipment which only measures export from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Electricity Storage</w:t>
              </w:r>
              <w:r w:rsidRPr="005C7BC1">
                <w:rPr>
                  <w:rFonts w:ascii="Arial" w:hAnsi="Arial" w:cs="Arial"/>
                  <w:color w:val="000000" w:themeColor="text1"/>
                  <w:highlight w:val="yellow"/>
                  <w:lang w:eastAsia="en-GB"/>
                </w:rPr>
                <w:t xml:space="preserve"> or </w:t>
              </w:r>
              <w:r w:rsidRPr="005C7BC1">
                <w:rPr>
                  <w:rFonts w:ascii="Arial" w:hAnsi="Arial" w:cs="Arial"/>
                  <w:b/>
                  <w:bCs/>
                  <w:color w:val="000000" w:themeColor="text1"/>
                  <w:highlight w:val="yellow"/>
                  <w:lang w:eastAsia="en-GB"/>
                </w:rPr>
                <w:t xml:space="preserve">Eligible Services </w:t>
              </w:r>
              <w:r w:rsidRPr="005C7BC1">
                <w:rPr>
                  <w:rFonts w:ascii="Arial" w:hAnsi="Arial" w:cs="Arial"/>
                  <w:color w:val="000000" w:themeColor="text1"/>
                  <w:highlight w:val="yellow"/>
                  <w:lang w:eastAsia="en-GB"/>
                </w:rPr>
                <w:t xml:space="preserve">and import for, or directly relating to </w:t>
              </w:r>
              <w:r w:rsidRPr="005C7BC1">
                <w:rPr>
                  <w:rFonts w:ascii="Arial" w:hAnsi="Arial" w:cs="Arial"/>
                  <w:b/>
                  <w:bCs/>
                  <w:color w:val="000000" w:themeColor="text1"/>
                  <w:highlight w:val="yellow"/>
                  <w:lang w:eastAsia="en-GB"/>
                </w:rPr>
                <w:t>Electricity Generation</w:t>
              </w:r>
              <w:r w:rsidRPr="005C7BC1">
                <w:rPr>
                  <w:rFonts w:ascii="Arial" w:hAnsi="Arial" w:cs="Arial"/>
                  <w:color w:val="000000" w:themeColor="text1"/>
                  <w:highlight w:val="yellow"/>
                  <w:lang w:eastAsia="en-GB"/>
                </w:rPr>
                <w:t xml:space="preserve"> and/or </w:t>
              </w:r>
              <w:r w:rsidRPr="005C7BC1">
                <w:rPr>
                  <w:rFonts w:ascii="Arial" w:hAnsi="Arial" w:cs="Arial"/>
                  <w:b/>
                  <w:bCs/>
                  <w:color w:val="000000" w:themeColor="text1"/>
                  <w:highlight w:val="yellow"/>
                  <w:lang w:eastAsia="en-GB"/>
                </w:rPr>
                <w:t xml:space="preserve">Electricity Storage </w:t>
              </w:r>
              <w:r w:rsidRPr="005C7BC1">
                <w:rPr>
                  <w:rFonts w:ascii="Arial" w:hAnsi="Arial" w:cs="Arial"/>
                  <w:color w:val="000000" w:themeColor="text1"/>
                  <w:highlight w:val="yellow"/>
                  <w:lang w:eastAsia="en-GB"/>
                </w:rPr>
                <w:t xml:space="preserve">or </w:t>
              </w:r>
              <w:r w:rsidRPr="005C7BC1">
                <w:rPr>
                  <w:rFonts w:ascii="Arial" w:hAnsi="Arial" w:cs="Arial"/>
                  <w:b/>
                  <w:bCs/>
                  <w:color w:val="000000" w:themeColor="text1"/>
                  <w:highlight w:val="yellow"/>
                  <w:lang w:eastAsia="en-GB"/>
                </w:rPr>
                <w:t>Eligible Services</w:t>
              </w:r>
              <w:r w:rsidRPr="005C7BC1">
                <w:rPr>
                  <w:rFonts w:ascii="Arial" w:hAnsi="Arial" w:cs="Arial"/>
                  <w:color w:val="000000" w:themeColor="text1"/>
                  <w:highlight w:val="yellow"/>
                  <w:lang w:eastAsia="en-GB"/>
                </w:rPr>
                <w:t xml:space="preserve"> (and not export from another source or import for another activity), which is subject to a </w:t>
              </w:r>
              <w:r w:rsidRPr="005C7BC1">
                <w:rPr>
                  <w:rFonts w:ascii="Arial" w:hAnsi="Arial" w:cs="Arial"/>
                  <w:b/>
                  <w:bCs/>
                  <w:color w:val="000000" w:themeColor="text1"/>
                  <w:highlight w:val="yellow"/>
                  <w:lang w:eastAsia="en-GB"/>
                </w:rPr>
                <w:t>Declaration</w:t>
              </w:r>
              <w:r w:rsidRPr="005C7BC1">
                <w:rPr>
                  <w:rFonts w:ascii="Arial" w:hAnsi="Arial" w:cs="Arial"/>
                  <w:color w:val="000000" w:themeColor="text1"/>
                  <w:highlight w:val="yellow"/>
                  <w:lang w:eastAsia="en-GB"/>
                </w:rPr>
                <w:t>.</w:t>
              </w:r>
            </w:ins>
          </w:p>
        </w:tc>
      </w:tr>
      <w:tr w:rsidR="005C7BC1" w14:paraId="7FB7B307" w14:textId="77777777" w:rsidTr="003A67C0">
        <w:trPr>
          <w:trHeight w:val="1003"/>
          <w:ins w:id="502" w:author="Author"/>
        </w:trPr>
        <w:tc>
          <w:tcPr>
            <w:tcW w:w="2695" w:type="dxa"/>
          </w:tcPr>
          <w:p w14:paraId="7A865D09" w14:textId="29E6BE1B" w:rsidR="00BF2072" w:rsidRPr="005C7BC1" w:rsidRDefault="00BF2072" w:rsidP="2E5E0775">
            <w:pPr>
              <w:pStyle w:val="BodyText"/>
              <w:rPr>
                <w:ins w:id="503" w:author="Author"/>
                <w:rFonts w:ascii="Arial" w:hAnsi="Arial" w:cs="Arial"/>
                <w:b/>
                <w:bCs/>
                <w:color w:val="000000" w:themeColor="text1"/>
                <w:highlight w:val="yellow"/>
                <w:lang w:eastAsia="en-GB"/>
              </w:rPr>
            </w:pPr>
            <w:ins w:id="504" w:author="Author">
              <w:r w:rsidRPr="005C7BC1">
                <w:rPr>
                  <w:rFonts w:ascii="Arial" w:hAnsi="Arial" w:cs="Arial"/>
                  <w:b/>
                  <w:bCs/>
                  <w:highlight w:val="yellow"/>
                </w:rPr>
                <w:t>"Non- Performing Party"</w:t>
              </w:r>
            </w:ins>
          </w:p>
        </w:tc>
        <w:tc>
          <w:tcPr>
            <w:tcW w:w="6662" w:type="dxa"/>
          </w:tcPr>
          <w:p w14:paraId="0FAC1B35" w14:textId="01DE1E80" w:rsidR="00BF2072" w:rsidRPr="005C7BC1" w:rsidRDefault="00BF2072" w:rsidP="2E5E0775">
            <w:pPr>
              <w:spacing w:line="235" w:lineRule="atLeast"/>
              <w:rPr>
                <w:ins w:id="505" w:author="Author"/>
                <w:rFonts w:ascii="Arial" w:hAnsi="Arial" w:cs="Arial"/>
                <w:color w:val="000000" w:themeColor="text1"/>
                <w:highlight w:val="yellow"/>
                <w:lang w:eastAsia="en-GB"/>
              </w:rPr>
            </w:pPr>
            <w:ins w:id="506" w:author="Author">
              <w:r w:rsidRPr="005C7BC1">
                <w:rPr>
                  <w:rFonts w:ascii="Arial" w:hAnsi="Arial" w:cs="Arial"/>
                  <w:highlight w:val="yellow"/>
                </w:rPr>
                <w:t xml:space="preserve">as defined in Paragraph 6.19; </w:t>
              </w:r>
            </w:ins>
          </w:p>
        </w:tc>
      </w:tr>
      <w:tr w:rsidR="00231069" w14:paraId="0ED45F83" w14:textId="77777777" w:rsidTr="003A67C0">
        <w:trPr>
          <w:trHeight w:val="300"/>
        </w:trPr>
        <w:tc>
          <w:tcPr>
            <w:tcW w:w="2695" w:type="dxa"/>
          </w:tcPr>
          <w:p w14:paraId="51E0AE7A" w14:textId="77777777" w:rsidR="00231069" w:rsidRDefault="00231069" w:rsidP="00231069">
            <w:pPr>
              <w:pStyle w:val="BodyText"/>
              <w:rPr>
                <w:rFonts w:ascii="Arial" w:hAnsi="Arial" w:cs="Arial"/>
                <w:b/>
                <w:bCs/>
              </w:rPr>
            </w:pPr>
            <w:r>
              <w:rPr>
                <w:rFonts w:ascii="Arial" w:hAnsi="Arial" w:cs="Arial"/>
                <w:b/>
                <w:bCs/>
              </w:rPr>
              <w:t>"Non Standard Boundary"</w:t>
            </w:r>
          </w:p>
        </w:tc>
        <w:tc>
          <w:tcPr>
            <w:tcW w:w="6662" w:type="dxa"/>
          </w:tcPr>
          <w:p w14:paraId="33924E58" w14:textId="77777777" w:rsidR="00231069" w:rsidRDefault="00231069" w:rsidP="00231069">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5C7BC1" w14:paraId="12EB66CA" w14:textId="77777777" w:rsidTr="003A67C0">
        <w:trPr>
          <w:trHeight w:val="300"/>
          <w:ins w:id="507" w:author="Author"/>
        </w:trPr>
        <w:tc>
          <w:tcPr>
            <w:tcW w:w="2695" w:type="dxa"/>
          </w:tcPr>
          <w:p w14:paraId="3DDDC9CE" w14:textId="6F74A2A8" w:rsidR="00DA6B82" w:rsidRPr="005C7BC1" w:rsidRDefault="00DA6B82" w:rsidP="00DA6B82">
            <w:pPr>
              <w:pStyle w:val="BodyText"/>
              <w:rPr>
                <w:ins w:id="508" w:author="Author"/>
                <w:rFonts w:ascii="Arial" w:hAnsi="Arial" w:cs="Arial"/>
                <w:b/>
                <w:bCs/>
                <w:highlight w:val="yellow"/>
              </w:rPr>
            </w:pPr>
            <w:ins w:id="509" w:author="Author">
              <w:r w:rsidRPr="005C7BC1">
                <w:rPr>
                  <w:rFonts w:ascii="Arial" w:hAnsi="Arial" w:cs="Arial"/>
                  <w:b/>
                  <w:bCs/>
                  <w:szCs w:val="22"/>
                  <w:highlight w:val="yellow"/>
                </w:rPr>
                <w:t>“Non-Standard Interconnector”</w:t>
              </w:r>
            </w:ins>
          </w:p>
        </w:tc>
        <w:tc>
          <w:tcPr>
            <w:tcW w:w="6662" w:type="dxa"/>
          </w:tcPr>
          <w:p w14:paraId="0093CB3E" w14:textId="3D4C3C85" w:rsidR="00DA6B82" w:rsidRPr="005C7BC1" w:rsidRDefault="00DA6B82" w:rsidP="00DA6B82">
            <w:pPr>
              <w:spacing w:after="240"/>
              <w:jc w:val="both"/>
              <w:rPr>
                <w:ins w:id="510" w:author="Author"/>
                <w:rFonts w:ascii="Arial" w:hAnsi="Arial" w:cs="Arial"/>
                <w:highlight w:val="yellow"/>
              </w:rPr>
            </w:pPr>
            <w:ins w:id="511" w:author="Author">
              <w:r w:rsidRPr="005C7BC1">
                <w:rPr>
                  <w:rFonts w:ascii="Arial" w:hAnsi="Arial" w:cs="Arial"/>
                  <w:szCs w:val="22"/>
                  <w:highlight w:val="yellow"/>
                </w:rPr>
                <w:t xml:space="preserve">an </w:t>
              </w:r>
              <w:r w:rsidRPr="005C7BC1">
                <w:rPr>
                  <w:rFonts w:ascii="Arial" w:hAnsi="Arial" w:cs="Arial"/>
                  <w:b/>
                  <w:bCs/>
                  <w:szCs w:val="22"/>
                  <w:highlight w:val="yellow"/>
                </w:rPr>
                <w:t>Interconnector</w:t>
              </w:r>
              <w:r w:rsidRPr="005C7BC1">
                <w:rPr>
                  <w:rFonts w:ascii="Arial" w:hAnsi="Arial" w:cs="Arial"/>
                  <w:szCs w:val="22"/>
                  <w:highlight w:val="yellow"/>
                </w:rPr>
                <w:t xml:space="preserve"> which is connected to an offshore converter station in the connecting jurisdiction and which does not subsist for the purposes of offshore transmission activities in </w:t>
              </w:r>
              <w:r w:rsidRPr="005C7BC1">
                <w:rPr>
                  <w:rFonts w:ascii="Arial" w:hAnsi="Arial" w:cs="Arial"/>
                  <w:b/>
                  <w:bCs/>
                  <w:szCs w:val="22"/>
                  <w:highlight w:val="yellow"/>
                </w:rPr>
                <w:t xml:space="preserve">Great Britain </w:t>
              </w:r>
              <w:r w:rsidRPr="005C7BC1">
                <w:rPr>
                  <w:rFonts w:ascii="Arial" w:hAnsi="Arial" w:cs="Arial"/>
                  <w:szCs w:val="22"/>
                  <w:highlight w:val="yellow"/>
                </w:rPr>
                <w:t xml:space="preserve">as such definition may evolve for regulatory purposes; </w:t>
              </w:r>
            </w:ins>
          </w:p>
        </w:tc>
      </w:tr>
      <w:tr w:rsidR="00DA6B82" w14:paraId="299891D5" w14:textId="77777777" w:rsidTr="003A67C0">
        <w:trPr>
          <w:trHeight w:val="300"/>
        </w:trPr>
        <w:tc>
          <w:tcPr>
            <w:tcW w:w="2695" w:type="dxa"/>
          </w:tcPr>
          <w:p w14:paraId="0460DA64" w14:textId="77777777" w:rsidR="00DA6B82" w:rsidRDefault="00DA6B82" w:rsidP="00DA6B82">
            <w:pPr>
              <w:rPr>
                <w:rFonts w:ascii="Arial" w:hAnsi="Arial" w:cs="Arial"/>
                <w:b/>
                <w:bCs/>
              </w:rPr>
            </w:pPr>
            <w:r>
              <w:rPr>
                <w:rFonts w:ascii="Arial" w:hAnsi="Arial" w:cs="Arial"/>
                <w:b/>
                <w:bCs/>
              </w:rPr>
              <w:t>"Non-Synchronous Generating Unit"</w:t>
            </w:r>
          </w:p>
        </w:tc>
        <w:tc>
          <w:tcPr>
            <w:tcW w:w="6662" w:type="dxa"/>
          </w:tcPr>
          <w:p w14:paraId="12A6F1D7" w14:textId="77777777" w:rsidR="00DA6B82" w:rsidRDefault="00DA6B82" w:rsidP="00DA6B82">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DA6B82" w14:paraId="7AA092D7" w14:textId="77777777" w:rsidTr="003A67C0">
        <w:trPr>
          <w:trHeight w:val="300"/>
        </w:trPr>
        <w:tc>
          <w:tcPr>
            <w:tcW w:w="2695" w:type="dxa"/>
          </w:tcPr>
          <w:p w14:paraId="5D1F7237" w14:textId="77777777" w:rsidR="00DA6B82" w:rsidRDefault="00DA6B82" w:rsidP="00DA6B82">
            <w:pPr>
              <w:rPr>
                <w:rFonts w:ascii="Arial" w:hAnsi="Arial" w:cs="Arial"/>
                <w:b/>
                <w:bCs/>
              </w:rPr>
            </w:pPr>
            <w:r>
              <w:rPr>
                <w:rFonts w:ascii="Arial" w:hAnsi="Arial" w:cs="Arial"/>
                <w:b/>
                <w:bCs/>
              </w:rPr>
              <w:t>"Notice of Drawing"</w:t>
            </w:r>
          </w:p>
        </w:tc>
        <w:tc>
          <w:tcPr>
            <w:tcW w:w="6662" w:type="dxa"/>
          </w:tcPr>
          <w:p w14:paraId="1A6DA005" w14:textId="77777777" w:rsidR="00DA6B82" w:rsidRDefault="00DA6B82" w:rsidP="00DA6B82">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DA6B82" w14:paraId="0569D2ED" w14:textId="77777777" w:rsidTr="003A67C0">
        <w:trPr>
          <w:trHeight w:val="300"/>
        </w:trPr>
        <w:tc>
          <w:tcPr>
            <w:tcW w:w="2695" w:type="dxa"/>
          </w:tcPr>
          <w:p w14:paraId="7D2E36B1" w14:textId="0B1101C5" w:rsidR="00DA6B82" w:rsidRPr="00416BDE" w:rsidRDefault="00DA6B82" w:rsidP="00DA6B82">
            <w:pPr>
              <w:pStyle w:val="BodyText"/>
              <w:rPr>
                <w:rFonts w:ascii="Arial" w:hAnsi="Arial" w:cs="Arial"/>
                <w:b/>
                <w:bCs/>
              </w:rPr>
            </w:pPr>
            <w:bookmarkStart w:id="512" w:name="_BPDCI_110"/>
            <w:r w:rsidRPr="00416BDE">
              <w:rPr>
                <w:rFonts w:ascii="Arial" w:hAnsi="Arial" w:cs="Arial"/>
                <w:b/>
                <w:bCs/>
              </w:rPr>
              <w:t>"Notification Date"</w:t>
            </w:r>
            <w:bookmarkEnd w:id="512"/>
          </w:p>
        </w:tc>
        <w:tc>
          <w:tcPr>
            <w:tcW w:w="6662" w:type="dxa"/>
          </w:tcPr>
          <w:p w14:paraId="70F5166A" w14:textId="77777777" w:rsidR="00DA6B82" w:rsidRPr="00416BDE" w:rsidRDefault="00DA6B82" w:rsidP="00DA6B82">
            <w:pPr>
              <w:pStyle w:val="BodyText"/>
              <w:jc w:val="both"/>
              <w:rPr>
                <w:rFonts w:ascii="Arial" w:hAnsi="Arial" w:cs="Arial"/>
              </w:rPr>
            </w:pPr>
            <w:bookmarkStart w:id="513"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513"/>
          </w:p>
        </w:tc>
      </w:tr>
      <w:tr w:rsidR="00DA6B82" w14:paraId="103B6615" w14:textId="77777777" w:rsidTr="003A67C0">
        <w:trPr>
          <w:trHeight w:val="300"/>
        </w:trPr>
        <w:tc>
          <w:tcPr>
            <w:tcW w:w="2695" w:type="dxa"/>
          </w:tcPr>
          <w:p w14:paraId="763B93BC" w14:textId="65CA1EB2" w:rsidR="00DA6B82" w:rsidRDefault="00DA6B82" w:rsidP="00DA6B82">
            <w:pPr>
              <w:pStyle w:val="BodyText"/>
              <w:rPr>
                <w:rFonts w:ascii="Arial" w:hAnsi="Arial" w:cs="Arial"/>
                <w:b/>
                <w:bCs/>
                <w:strike/>
                <w:color w:val="FF0000"/>
              </w:rPr>
            </w:pPr>
            <w:r>
              <w:rPr>
                <w:rFonts w:ascii="Arial" w:hAnsi="Arial" w:cs="Arial"/>
                <w:b/>
                <w:bCs/>
              </w:rPr>
              <w:t>"Notification of Circuit Outage"</w:t>
            </w:r>
            <w:bookmarkStart w:id="514" w:name="_BPDCD_113"/>
          </w:p>
        </w:tc>
        <w:bookmarkEnd w:id="514"/>
        <w:tc>
          <w:tcPr>
            <w:tcW w:w="6662" w:type="dxa"/>
          </w:tcPr>
          <w:p w14:paraId="669F8197" w14:textId="77777777" w:rsidR="00DA6B82" w:rsidRDefault="00DA6B82" w:rsidP="00DA6B82">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DA6B82" w14:paraId="38F10BDE" w14:textId="77777777" w:rsidTr="003A67C0">
        <w:trPr>
          <w:trHeight w:val="300"/>
        </w:trPr>
        <w:tc>
          <w:tcPr>
            <w:tcW w:w="2695" w:type="dxa"/>
          </w:tcPr>
          <w:p w14:paraId="51C80081" w14:textId="0B93BB67" w:rsidR="00DA6B82" w:rsidRPr="0019675B" w:rsidRDefault="00DA6B82" w:rsidP="00DA6B82">
            <w:pPr>
              <w:pStyle w:val="BodyText"/>
              <w:rPr>
                <w:rFonts w:ascii="Arial" w:hAnsi="Arial" w:cs="Arial"/>
                <w:b/>
                <w:bCs/>
              </w:rPr>
            </w:pPr>
            <w:bookmarkStart w:id="515" w:name="_BPDCI_115"/>
            <w:r w:rsidRPr="0019675B">
              <w:rPr>
                <w:rFonts w:ascii="Arial" w:hAnsi="Arial" w:cs="Arial"/>
                <w:b/>
                <w:bCs/>
              </w:rPr>
              <w:t>"Notification of Circuit Restriction"</w:t>
            </w:r>
            <w:bookmarkEnd w:id="515"/>
          </w:p>
          <w:p w14:paraId="00C83CA5" w14:textId="77777777" w:rsidR="00DA6B82" w:rsidRPr="0019675B" w:rsidRDefault="00DA6B82" w:rsidP="00DA6B82">
            <w:pPr>
              <w:pStyle w:val="BodyText"/>
              <w:rPr>
                <w:rFonts w:ascii="Arial" w:hAnsi="Arial" w:cs="Arial"/>
                <w:b/>
                <w:bCs/>
              </w:rPr>
            </w:pPr>
          </w:p>
        </w:tc>
        <w:tc>
          <w:tcPr>
            <w:tcW w:w="6662" w:type="dxa"/>
          </w:tcPr>
          <w:p w14:paraId="1CCB2903" w14:textId="77777777" w:rsidR="00DA6B82" w:rsidRPr="0019675B" w:rsidRDefault="00DA6B82" w:rsidP="00DA6B82">
            <w:pPr>
              <w:pStyle w:val="BodyText"/>
              <w:jc w:val="both"/>
              <w:rPr>
                <w:rFonts w:ascii="Arial" w:hAnsi="Arial" w:cs="Arial"/>
                <w:b/>
              </w:rPr>
            </w:pPr>
            <w:bookmarkStart w:id="516"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516"/>
          </w:p>
        </w:tc>
      </w:tr>
      <w:tr w:rsidR="00DA6B82" w14:paraId="090856BC" w14:textId="77777777" w:rsidTr="003A67C0">
        <w:trPr>
          <w:trHeight w:val="300"/>
        </w:trPr>
        <w:tc>
          <w:tcPr>
            <w:tcW w:w="2695" w:type="dxa"/>
          </w:tcPr>
          <w:p w14:paraId="12611656" w14:textId="77777777" w:rsidR="00DA6B82" w:rsidRDefault="00DA6B82" w:rsidP="00DA6B82">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662" w:type="dxa"/>
          </w:tcPr>
          <w:p w14:paraId="31A29265" w14:textId="77777777" w:rsidR="00DA6B82" w:rsidRDefault="00DA6B82" w:rsidP="00DA6B82">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DA6B82" w:rsidRPr="0000119F" w:rsidRDefault="00DA6B82" w:rsidP="00DA6B82">
            <w:pPr>
              <w:jc w:val="both"/>
              <w:rPr>
                <w:rFonts w:ascii="Arial" w:hAnsi="Arial" w:cs="Arial"/>
                <w:szCs w:val="22"/>
              </w:rPr>
            </w:pPr>
          </w:p>
        </w:tc>
      </w:tr>
      <w:tr w:rsidR="00DA6B82" w14:paraId="3EC4A940" w14:textId="77777777" w:rsidTr="003A67C0">
        <w:trPr>
          <w:trHeight w:val="300"/>
        </w:trPr>
        <w:tc>
          <w:tcPr>
            <w:tcW w:w="2695" w:type="dxa"/>
          </w:tcPr>
          <w:p w14:paraId="1FF42CE9" w14:textId="516EB778" w:rsidR="00DA6B82" w:rsidRPr="0019675B" w:rsidRDefault="00DA6B82" w:rsidP="00DA6B82">
            <w:pPr>
              <w:pStyle w:val="BodyText"/>
              <w:rPr>
                <w:rFonts w:ascii="Arial" w:hAnsi="Arial" w:cs="Arial"/>
                <w:b/>
                <w:bCs/>
              </w:rPr>
            </w:pPr>
            <w:bookmarkStart w:id="517" w:name="_BPDCI_117"/>
            <w:r w:rsidRPr="0019675B">
              <w:rPr>
                <w:rFonts w:ascii="Arial" w:hAnsi="Arial" w:cs="Arial"/>
                <w:b/>
                <w:bCs/>
              </w:rPr>
              <w:t>"Notification of Restrictions on Availability"</w:t>
            </w:r>
            <w:bookmarkEnd w:id="517"/>
          </w:p>
        </w:tc>
        <w:tc>
          <w:tcPr>
            <w:tcW w:w="6662" w:type="dxa"/>
          </w:tcPr>
          <w:p w14:paraId="756BAC7A" w14:textId="77777777" w:rsidR="00DA6B82" w:rsidRPr="0019675B" w:rsidRDefault="00DA6B82" w:rsidP="00DA6B82">
            <w:pPr>
              <w:pStyle w:val="BodyText"/>
              <w:jc w:val="both"/>
              <w:rPr>
                <w:rFonts w:ascii="Arial" w:hAnsi="Arial" w:cs="Arial"/>
              </w:rPr>
            </w:pPr>
            <w:bookmarkStart w:id="518"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518"/>
          </w:p>
        </w:tc>
      </w:tr>
      <w:tr w:rsidR="00DA6B82" w14:paraId="49C4224D" w14:textId="77777777" w:rsidTr="003A67C0">
        <w:trPr>
          <w:trHeight w:val="300"/>
        </w:trPr>
        <w:tc>
          <w:tcPr>
            <w:tcW w:w="2695" w:type="dxa"/>
          </w:tcPr>
          <w:p w14:paraId="199DC981" w14:textId="77777777" w:rsidR="00DA6B82" w:rsidRDefault="00DA6B82" w:rsidP="00DA6B82">
            <w:pPr>
              <w:pStyle w:val="BodyText"/>
              <w:rPr>
                <w:rFonts w:ascii="Arial" w:hAnsi="Arial" w:cs="Arial"/>
                <w:b/>
                <w:bCs/>
              </w:rPr>
            </w:pPr>
            <w:r>
              <w:rPr>
                <w:rFonts w:ascii="Arial" w:hAnsi="Arial" w:cs="Arial"/>
                <w:b/>
                <w:bCs/>
              </w:rPr>
              <w:t>"Notification of ET Restrictions on Availability"</w:t>
            </w:r>
          </w:p>
        </w:tc>
        <w:tc>
          <w:tcPr>
            <w:tcW w:w="6662" w:type="dxa"/>
          </w:tcPr>
          <w:p w14:paraId="554817C1" w14:textId="77777777" w:rsidR="00DA6B82" w:rsidRDefault="00DA6B82" w:rsidP="00DA6B82">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DA6B82" w14:paraId="553A2404" w14:textId="77777777" w:rsidTr="003A67C0">
        <w:trPr>
          <w:trHeight w:val="300"/>
        </w:trPr>
        <w:tc>
          <w:tcPr>
            <w:tcW w:w="2695" w:type="dxa"/>
          </w:tcPr>
          <w:p w14:paraId="0464BFFD" w14:textId="77777777" w:rsidR="00DA6B82" w:rsidRDefault="00DA6B82" w:rsidP="00DA6B82">
            <w:pPr>
              <w:pStyle w:val="clauseindent"/>
              <w:ind w:left="0"/>
              <w:rPr>
                <w:rFonts w:ascii="Arial" w:hAnsi="Arial" w:cs="Arial"/>
                <w:b/>
                <w:bCs/>
              </w:rPr>
            </w:pPr>
            <w:r>
              <w:rPr>
                <w:rFonts w:ascii="Arial" w:hAnsi="Arial" w:cs="Arial"/>
                <w:b/>
                <w:bCs/>
              </w:rPr>
              <w:t>"Notional Amount"</w:t>
            </w:r>
          </w:p>
        </w:tc>
        <w:tc>
          <w:tcPr>
            <w:tcW w:w="6662" w:type="dxa"/>
          </w:tcPr>
          <w:p w14:paraId="2826027C" w14:textId="77777777" w:rsidR="00DA6B82" w:rsidRDefault="00DA6B82" w:rsidP="00DA6B82">
            <w:pPr>
              <w:pStyle w:val="clauseindent"/>
              <w:ind w:left="0"/>
              <w:jc w:val="both"/>
              <w:rPr>
                <w:rFonts w:ascii="Arial" w:hAnsi="Arial" w:cs="Arial"/>
              </w:rPr>
            </w:pPr>
            <w:r>
              <w:rPr>
                <w:rFonts w:ascii="Arial" w:hAnsi="Arial" w:cs="Arial"/>
              </w:rPr>
              <w:t>as defined in Paragraph 3.13;</w:t>
            </w:r>
          </w:p>
        </w:tc>
      </w:tr>
      <w:tr w:rsidR="00DA6B82" w14:paraId="70FA02DA" w14:textId="77777777" w:rsidTr="003A67C0">
        <w:trPr>
          <w:trHeight w:val="300"/>
        </w:trPr>
        <w:tc>
          <w:tcPr>
            <w:tcW w:w="2695" w:type="dxa"/>
          </w:tcPr>
          <w:p w14:paraId="3284868B" w14:textId="77777777" w:rsidR="00DA6B82" w:rsidRDefault="00DA6B82" w:rsidP="00DA6B82">
            <w:pPr>
              <w:pStyle w:val="clauseindent"/>
              <w:ind w:left="0"/>
              <w:rPr>
                <w:rFonts w:ascii="Arial" w:hAnsi="Arial" w:cs="Arial"/>
                <w:b/>
                <w:bCs/>
              </w:rPr>
            </w:pPr>
            <w:r>
              <w:rPr>
                <w:rFonts w:ascii="Arial" w:hAnsi="Arial" w:cs="Arial"/>
                <w:b/>
                <w:bCs/>
              </w:rPr>
              <w:t>"Nuclear Generator"</w:t>
            </w:r>
          </w:p>
        </w:tc>
        <w:tc>
          <w:tcPr>
            <w:tcW w:w="6662" w:type="dxa"/>
          </w:tcPr>
          <w:p w14:paraId="212A5B37" w14:textId="77777777" w:rsidR="00DA6B82" w:rsidRDefault="00DA6B82" w:rsidP="00DA6B82">
            <w:pPr>
              <w:jc w:val="both"/>
              <w:rPr>
                <w:rFonts w:ascii="Arial" w:hAnsi="Arial" w:cs="Arial"/>
              </w:rPr>
            </w:pPr>
            <w:r>
              <w:rPr>
                <w:rFonts w:ascii="Arial" w:hAnsi="Arial" w:cs="Arial"/>
              </w:rPr>
              <w:t>as defined in Paragraph 6.11;</w:t>
            </w:r>
          </w:p>
        </w:tc>
      </w:tr>
      <w:tr w:rsidR="00DA6B82" w14:paraId="21696C1E" w14:textId="77777777" w:rsidTr="003A67C0">
        <w:trPr>
          <w:trHeight w:val="300"/>
        </w:trPr>
        <w:tc>
          <w:tcPr>
            <w:tcW w:w="2695" w:type="dxa"/>
          </w:tcPr>
          <w:p w14:paraId="424C560A" w14:textId="77777777" w:rsidR="00DA6B82" w:rsidRDefault="00DA6B82" w:rsidP="00DA6B82">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662" w:type="dxa"/>
          </w:tcPr>
          <w:p w14:paraId="058D8664" w14:textId="77777777" w:rsidR="00DA6B82" w:rsidRDefault="00DA6B82" w:rsidP="00DA6B82">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DA6B82" w14:paraId="2ED8755B" w14:textId="77777777" w:rsidTr="003A67C0">
        <w:trPr>
          <w:trHeight w:val="300"/>
        </w:trPr>
        <w:tc>
          <w:tcPr>
            <w:tcW w:w="2695" w:type="dxa"/>
          </w:tcPr>
          <w:p w14:paraId="646580CE" w14:textId="77777777" w:rsidR="00DA6B82" w:rsidRDefault="00DA6B82" w:rsidP="00DA6B82">
            <w:pPr>
              <w:rPr>
                <w:rFonts w:ascii="Arial" w:hAnsi="Arial" w:cs="Arial"/>
                <w:b/>
                <w:bCs/>
              </w:rPr>
            </w:pPr>
            <w:r>
              <w:rPr>
                <w:rFonts w:ascii="Arial" w:hAnsi="Arial" w:cs="Arial"/>
                <w:b/>
                <w:bCs/>
              </w:rPr>
              <w:t>"Obligatory Reactive Power Service</w:t>
            </w:r>
          </w:p>
        </w:tc>
        <w:tc>
          <w:tcPr>
            <w:tcW w:w="6662" w:type="dxa"/>
          </w:tcPr>
          <w:p w14:paraId="250B4ABC" w14:textId="77777777" w:rsidR="00DA6B82" w:rsidRDefault="00DA6B82" w:rsidP="00DA6B82">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DA6B82" w:rsidRDefault="00DA6B82" w:rsidP="00DA6B82">
            <w:pPr>
              <w:jc w:val="both"/>
              <w:rPr>
                <w:rFonts w:ascii="Arial" w:hAnsi="Arial" w:cs="Arial"/>
              </w:rPr>
            </w:pPr>
          </w:p>
        </w:tc>
      </w:tr>
      <w:tr w:rsidR="00DA6B82" w14:paraId="1462065E" w14:textId="77777777" w:rsidTr="003A67C0">
        <w:trPr>
          <w:trHeight w:val="300"/>
        </w:trPr>
        <w:tc>
          <w:tcPr>
            <w:tcW w:w="2695" w:type="dxa"/>
          </w:tcPr>
          <w:p w14:paraId="411AFFD9" w14:textId="77777777" w:rsidR="00DA6B82" w:rsidRDefault="00DA6B82" w:rsidP="00DA6B82">
            <w:pPr>
              <w:pStyle w:val="BodyText"/>
              <w:rPr>
                <w:rFonts w:ascii="Arial" w:hAnsi="Arial" w:cs="Arial"/>
                <w:b/>
                <w:bCs/>
              </w:rPr>
            </w:pPr>
            <w:r>
              <w:rPr>
                <w:rFonts w:ascii="Arial" w:hAnsi="Arial" w:cs="Arial"/>
                <w:b/>
                <w:bCs/>
              </w:rPr>
              <w:t>"Offer"</w:t>
            </w:r>
          </w:p>
        </w:tc>
        <w:tc>
          <w:tcPr>
            <w:tcW w:w="6662" w:type="dxa"/>
          </w:tcPr>
          <w:p w14:paraId="43D5EEDD" w14:textId="77777777" w:rsidR="00DA6B82" w:rsidRDefault="00DA6B82" w:rsidP="00DA6B82">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DA6B82" w:rsidRDefault="00DA6B82" w:rsidP="00DA6B82">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DA6B82" w14:paraId="5C8BD5A1" w14:textId="77777777" w:rsidTr="003A67C0">
        <w:trPr>
          <w:trHeight w:val="300"/>
        </w:trPr>
        <w:tc>
          <w:tcPr>
            <w:tcW w:w="2695" w:type="dxa"/>
          </w:tcPr>
          <w:p w14:paraId="74B04BA8" w14:textId="5D86F74B" w:rsidR="00DA6B82" w:rsidRPr="003D5B5F" w:rsidRDefault="00DA6B82" w:rsidP="00DA6B82">
            <w:pPr>
              <w:pStyle w:val="BodyText"/>
              <w:rPr>
                <w:rFonts w:ascii="Arial" w:hAnsi="Arial" w:cs="Arial"/>
                <w:b/>
                <w:bCs/>
              </w:rPr>
            </w:pPr>
            <w:r w:rsidRPr="006A0828">
              <w:rPr>
                <w:rFonts w:ascii="Arial" w:hAnsi="Arial" w:cs="Arial"/>
                <w:b/>
                <w:bCs/>
              </w:rPr>
              <w:t>“Offer Acceptance Period”</w:t>
            </w:r>
          </w:p>
        </w:tc>
        <w:tc>
          <w:tcPr>
            <w:tcW w:w="6662" w:type="dxa"/>
          </w:tcPr>
          <w:p w14:paraId="2A536664" w14:textId="4D312343" w:rsidR="00DA6B82" w:rsidRPr="006A0828" w:rsidRDefault="00DA6B82" w:rsidP="00DA6B82">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Pr>
                <w:rFonts w:ascii="Arial" w:hAnsi="Arial" w:cs="Arial"/>
              </w:rPr>
              <w:t>4</w:t>
            </w:r>
            <w:r w:rsidRPr="006A0828">
              <w:rPr>
                <w:rFonts w:ascii="Arial" w:hAnsi="Arial" w:cs="Arial"/>
              </w:rPr>
              <w:t>, 3.7.4, 6.9.2.3 and 9.17.3.</w:t>
            </w:r>
          </w:p>
        </w:tc>
      </w:tr>
      <w:tr w:rsidR="00DA6B82" w14:paraId="281373DF" w14:textId="77777777" w:rsidTr="003A67C0">
        <w:trPr>
          <w:trHeight w:val="300"/>
        </w:trPr>
        <w:tc>
          <w:tcPr>
            <w:tcW w:w="2695" w:type="dxa"/>
          </w:tcPr>
          <w:p w14:paraId="0F9B0112" w14:textId="77777777" w:rsidR="00DA6B82" w:rsidRDefault="00DA6B82" w:rsidP="00DA6B82">
            <w:pPr>
              <w:pStyle w:val="BodyText"/>
              <w:rPr>
                <w:rFonts w:ascii="Arial" w:hAnsi="Arial" w:cs="Arial"/>
                <w:b/>
                <w:bCs/>
              </w:rPr>
            </w:pPr>
            <w:r>
              <w:rPr>
                <w:rFonts w:ascii="Arial" w:hAnsi="Arial" w:cs="Arial"/>
                <w:b/>
                <w:bCs/>
              </w:rPr>
              <w:t>"Offshore"</w:t>
            </w:r>
          </w:p>
        </w:tc>
        <w:tc>
          <w:tcPr>
            <w:tcW w:w="6662" w:type="dxa"/>
          </w:tcPr>
          <w:p w14:paraId="4884C201" w14:textId="77777777" w:rsidR="00DA6B82" w:rsidRDefault="00DA6B82" w:rsidP="00DA6B82">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DA6B82" w14:paraId="007510BA" w14:textId="77777777" w:rsidTr="003A67C0">
        <w:tblPrEx>
          <w:tblCellMar>
            <w:left w:w="108" w:type="dxa"/>
            <w:right w:w="108" w:type="dxa"/>
          </w:tblCellMar>
        </w:tblPrEx>
        <w:trPr>
          <w:trHeight w:val="300"/>
        </w:trPr>
        <w:tc>
          <w:tcPr>
            <w:tcW w:w="2695" w:type="dxa"/>
          </w:tcPr>
          <w:p w14:paraId="0D510988" w14:textId="77777777" w:rsidR="00DA6B82" w:rsidRDefault="00DA6B82" w:rsidP="00DA6B82">
            <w:pPr>
              <w:pStyle w:val="BodyText"/>
              <w:spacing w:before="120" w:after="120"/>
              <w:rPr>
                <w:rFonts w:ascii="Arial" w:hAnsi="Arial" w:cs="Arial"/>
                <w:b/>
                <w:bCs/>
              </w:rPr>
            </w:pPr>
            <w:r>
              <w:rPr>
                <w:rFonts w:ascii="Arial" w:hAnsi="Arial" w:cs="Arial"/>
                <w:b/>
                <w:bCs/>
              </w:rPr>
              <w:t>“Offshore Construction Works”</w:t>
            </w:r>
          </w:p>
        </w:tc>
        <w:tc>
          <w:tcPr>
            <w:tcW w:w="6662" w:type="dxa"/>
          </w:tcPr>
          <w:p w14:paraId="78E75FE0" w14:textId="77777777" w:rsidR="00DA6B82" w:rsidRDefault="00DA6B82" w:rsidP="00DA6B82">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DA6B82" w:rsidRDefault="00DA6B82" w:rsidP="00DA6B82">
            <w:pPr>
              <w:autoSpaceDE w:val="0"/>
              <w:autoSpaceDN w:val="0"/>
              <w:adjustRightInd w:val="0"/>
              <w:rPr>
                <w:rFonts w:ascii="Arial" w:hAnsi="Arial" w:cs="Arial"/>
              </w:rPr>
            </w:pPr>
          </w:p>
        </w:tc>
      </w:tr>
      <w:tr w:rsidR="00DA6B82" w14:paraId="51B5B7A7" w14:textId="77777777" w:rsidTr="003A67C0">
        <w:tblPrEx>
          <w:tblCellMar>
            <w:left w:w="108" w:type="dxa"/>
            <w:right w:w="108" w:type="dxa"/>
          </w:tblCellMar>
        </w:tblPrEx>
        <w:trPr>
          <w:trHeight w:val="300"/>
        </w:trPr>
        <w:tc>
          <w:tcPr>
            <w:tcW w:w="2695" w:type="dxa"/>
          </w:tcPr>
          <w:p w14:paraId="260F5CFB" w14:textId="77777777" w:rsidR="00DA6B82" w:rsidRDefault="00DA6B82" w:rsidP="00DA6B82">
            <w:pPr>
              <w:pStyle w:val="BodyText"/>
              <w:spacing w:before="120" w:after="120"/>
              <w:rPr>
                <w:rFonts w:ascii="Arial" w:hAnsi="Arial" w:cs="Arial"/>
                <w:b/>
                <w:bCs/>
              </w:rPr>
            </w:pPr>
            <w:r>
              <w:rPr>
                <w:rFonts w:ascii="Arial" w:hAnsi="Arial" w:cs="Arial"/>
                <w:b/>
                <w:bCs/>
              </w:rPr>
              <w:t>"Offshore Grid Entry Point"</w:t>
            </w:r>
          </w:p>
        </w:tc>
        <w:tc>
          <w:tcPr>
            <w:tcW w:w="6662" w:type="dxa"/>
          </w:tcPr>
          <w:p w14:paraId="366EBF82" w14:textId="77777777" w:rsidR="00DA6B82" w:rsidRDefault="00DA6B82" w:rsidP="00DA6B82">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DA6B82" w14:paraId="5F432DDF" w14:textId="77777777" w:rsidTr="003A67C0">
        <w:tblPrEx>
          <w:tblCellMar>
            <w:left w:w="108" w:type="dxa"/>
            <w:right w:w="108" w:type="dxa"/>
          </w:tblCellMar>
        </w:tblPrEx>
        <w:trPr>
          <w:trHeight w:val="300"/>
        </w:trPr>
        <w:tc>
          <w:tcPr>
            <w:tcW w:w="2695" w:type="dxa"/>
          </w:tcPr>
          <w:p w14:paraId="43536686" w14:textId="77777777" w:rsidR="00DA6B82" w:rsidRDefault="00DA6B82" w:rsidP="00DA6B82">
            <w:pPr>
              <w:pStyle w:val="BodyText"/>
              <w:spacing w:before="120"/>
              <w:rPr>
                <w:rFonts w:ascii="Arial" w:hAnsi="Arial" w:cs="Arial"/>
                <w:b/>
                <w:bCs/>
              </w:rPr>
            </w:pPr>
            <w:r>
              <w:rPr>
                <w:rFonts w:ascii="Arial" w:hAnsi="Arial" w:cs="Arial"/>
                <w:b/>
                <w:bCs/>
              </w:rPr>
              <w:t>"Offshore Platform"</w:t>
            </w:r>
          </w:p>
        </w:tc>
        <w:tc>
          <w:tcPr>
            <w:tcW w:w="6662" w:type="dxa"/>
          </w:tcPr>
          <w:p w14:paraId="7190E8E3" w14:textId="77777777" w:rsidR="00DA6B82" w:rsidRDefault="00DA6B82" w:rsidP="00DA6B82">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5C7BC1" w14:paraId="6E418CE4" w14:textId="77777777" w:rsidTr="003A67C0">
        <w:tblPrEx>
          <w:tblCellMar>
            <w:left w:w="108" w:type="dxa"/>
            <w:right w:w="108" w:type="dxa"/>
          </w:tblCellMar>
        </w:tblPrEx>
        <w:trPr>
          <w:trHeight w:val="300"/>
          <w:ins w:id="519" w:author="Author"/>
        </w:trPr>
        <w:tc>
          <w:tcPr>
            <w:tcW w:w="2695" w:type="dxa"/>
          </w:tcPr>
          <w:p w14:paraId="367DE904" w14:textId="5900A223" w:rsidR="00EC276E" w:rsidRPr="005C7BC1" w:rsidRDefault="00EC276E" w:rsidP="00EC276E">
            <w:pPr>
              <w:pStyle w:val="BodyText"/>
              <w:spacing w:before="120"/>
              <w:rPr>
                <w:ins w:id="520" w:author="Author"/>
                <w:rFonts w:ascii="Arial" w:hAnsi="Arial" w:cs="Arial"/>
                <w:b/>
                <w:bCs/>
                <w:highlight w:val="yellow"/>
              </w:rPr>
            </w:pPr>
            <w:ins w:id="521" w:author="Author">
              <w:r w:rsidRPr="005C7BC1">
                <w:rPr>
                  <w:rFonts w:ascii="Arial" w:hAnsi="Arial" w:cs="Arial"/>
                  <w:b/>
                  <w:bCs/>
                  <w:szCs w:val="22"/>
                  <w:highlight w:val="yellow"/>
                </w:rPr>
                <w:t>“Offshore Project”</w:t>
              </w:r>
            </w:ins>
          </w:p>
        </w:tc>
        <w:tc>
          <w:tcPr>
            <w:tcW w:w="6662" w:type="dxa"/>
          </w:tcPr>
          <w:p w14:paraId="0BD70FB1" w14:textId="50ED2B34" w:rsidR="00EC276E" w:rsidRPr="005C7BC1" w:rsidRDefault="00844DAC" w:rsidP="006311D8">
            <w:pPr>
              <w:jc w:val="both"/>
              <w:rPr>
                <w:ins w:id="522" w:author="Author"/>
                <w:rFonts w:ascii="Arial" w:hAnsi="Arial" w:cs="Arial"/>
                <w:szCs w:val="22"/>
                <w:highlight w:val="yellow"/>
              </w:rPr>
            </w:pPr>
            <w:ins w:id="523" w:author="Author">
              <w:r>
                <w:rPr>
                  <w:rFonts w:ascii="Arial" w:hAnsi="Arial" w:cs="Arial"/>
                  <w:szCs w:val="22"/>
                  <w:highlight w:val="yellow"/>
                </w:rPr>
                <w:t>a</w:t>
              </w:r>
              <w:del w:id="524" w:author="Author">
                <w:r w:rsidR="006311D8" w:rsidRPr="005C7BC1" w:rsidDel="00844DAC">
                  <w:rPr>
                    <w:rFonts w:ascii="Arial" w:hAnsi="Arial" w:cs="Arial"/>
                    <w:szCs w:val="22"/>
                    <w:highlight w:val="yellow"/>
                  </w:rPr>
                  <w:delText>A</w:delText>
                </w:r>
              </w:del>
              <w:r w:rsidR="006311D8" w:rsidRPr="005C7BC1">
                <w:rPr>
                  <w:rFonts w:ascii="Arial" w:hAnsi="Arial" w:cs="Arial"/>
                  <w:szCs w:val="22"/>
                  <w:highlight w:val="yellow"/>
                </w:rPr>
                <w:t xml:space="preserve">n </w:t>
              </w:r>
              <w:r w:rsidR="006311D8" w:rsidRPr="005C7BC1">
                <w:rPr>
                  <w:rFonts w:ascii="Arial" w:hAnsi="Arial" w:cs="Arial"/>
                  <w:b/>
                  <w:bCs/>
                  <w:szCs w:val="22"/>
                  <w:highlight w:val="yellow"/>
                </w:rPr>
                <w:t>Interconnector</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Power Station</w:t>
              </w:r>
              <w:r w:rsidR="006311D8" w:rsidRPr="005C7BC1">
                <w:rPr>
                  <w:rFonts w:ascii="Arial" w:hAnsi="Arial" w:cs="Arial"/>
                  <w:szCs w:val="22"/>
                  <w:highlight w:val="yellow"/>
                </w:rPr>
                <w:t xml:space="preserve"> located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Multi-Purpose Interconnector, Non-Standard Interconnector</w:t>
              </w:r>
              <w:r w:rsidR="006311D8" w:rsidRPr="005C7BC1">
                <w:rPr>
                  <w:rFonts w:ascii="Arial" w:hAnsi="Arial" w:cs="Arial"/>
                  <w:szCs w:val="22"/>
                  <w:highlight w:val="yellow"/>
                </w:rPr>
                <w:t xml:space="preserve"> or other project which has leases awarded to it in </w:t>
              </w:r>
              <w:r w:rsidR="006311D8" w:rsidRPr="005C7BC1">
                <w:rPr>
                  <w:rFonts w:ascii="Arial" w:hAnsi="Arial" w:cs="Arial"/>
                  <w:b/>
                  <w:bCs/>
                  <w:szCs w:val="22"/>
                  <w:highlight w:val="yellow"/>
                </w:rPr>
                <w:t>Offshore Waters</w:t>
              </w:r>
              <w:r w:rsidR="006311D8" w:rsidRPr="005C7BC1">
                <w:rPr>
                  <w:rFonts w:ascii="Arial" w:hAnsi="Arial" w:cs="Arial"/>
                  <w:szCs w:val="22"/>
                  <w:highlight w:val="yellow"/>
                </w:rPr>
                <w:t xml:space="preserve"> by the Crown Estate or Crown Estate Scotland or any other project which connects to the </w:t>
              </w:r>
              <w:r w:rsidR="006311D8" w:rsidRPr="005C7BC1">
                <w:rPr>
                  <w:rFonts w:ascii="Arial" w:hAnsi="Arial" w:cs="Arial"/>
                  <w:b/>
                  <w:bCs/>
                  <w:szCs w:val="22"/>
                  <w:highlight w:val="yellow"/>
                </w:rPr>
                <w:t>National Electricity Transmission</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System</w:t>
              </w:r>
              <w:r w:rsidR="006311D8" w:rsidRPr="005C7BC1">
                <w:rPr>
                  <w:rFonts w:ascii="Arial" w:hAnsi="Arial" w:cs="Arial"/>
                  <w:szCs w:val="22"/>
                  <w:highlight w:val="yellow"/>
                </w:rPr>
                <w:t xml:space="preserve"> </w:t>
              </w:r>
              <w:r w:rsidR="006311D8" w:rsidRPr="005C7BC1">
                <w:rPr>
                  <w:rFonts w:ascii="Arial" w:hAnsi="Arial" w:cs="Arial"/>
                  <w:b/>
                  <w:bCs/>
                  <w:szCs w:val="22"/>
                  <w:highlight w:val="yellow"/>
                </w:rPr>
                <w:t>Onshore</w:t>
              </w:r>
              <w:r w:rsidR="006311D8" w:rsidRPr="005C7BC1">
                <w:rPr>
                  <w:rFonts w:ascii="Arial" w:hAnsi="Arial" w:cs="Arial"/>
                  <w:szCs w:val="22"/>
                  <w:highlight w:val="yellow"/>
                </w:rPr>
                <w:t xml:space="preserve"> but has or involves assets outside of the jurisdiction of </w:t>
              </w:r>
              <w:r w:rsidR="006311D8" w:rsidRPr="005C7BC1">
                <w:rPr>
                  <w:rFonts w:ascii="Arial" w:hAnsi="Arial" w:cs="Arial"/>
                  <w:b/>
                  <w:bCs/>
                  <w:szCs w:val="22"/>
                  <w:highlight w:val="yellow"/>
                </w:rPr>
                <w:t>Great Britain</w:t>
              </w:r>
              <w:r w:rsidR="006311D8" w:rsidRPr="005C7BC1">
                <w:rPr>
                  <w:rFonts w:ascii="Arial" w:hAnsi="Arial" w:cs="Arial"/>
                  <w:szCs w:val="22"/>
                  <w:highlight w:val="yellow"/>
                </w:rPr>
                <w:t xml:space="preserve"> and which is not caught by any of the aforementioned categories;</w:t>
              </w:r>
            </w:ins>
          </w:p>
          <w:p w14:paraId="176118F9" w14:textId="44E42DBD" w:rsidR="006311D8" w:rsidRPr="005C7BC1" w:rsidRDefault="006311D8" w:rsidP="006311D8">
            <w:pPr>
              <w:jc w:val="both"/>
              <w:rPr>
                <w:ins w:id="525" w:author="Author"/>
                <w:rFonts w:ascii="Arial" w:hAnsi="Arial" w:cs="Arial"/>
                <w:highlight w:val="yellow"/>
              </w:rPr>
            </w:pPr>
          </w:p>
        </w:tc>
      </w:tr>
      <w:tr w:rsidR="00EC276E" w14:paraId="2FCF8F9B" w14:textId="77777777" w:rsidTr="003A67C0">
        <w:tblPrEx>
          <w:tblCellMar>
            <w:left w:w="108" w:type="dxa"/>
            <w:right w:w="108" w:type="dxa"/>
          </w:tblCellMar>
        </w:tblPrEx>
        <w:trPr>
          <w:trHeight w:val="300"/>
        </w:trPr>
        <w:tc>
          <w:tcPr>
            <w:tcW w:w="2695" w:type="dxa"/>
          </w:tcPr>
          <w:p w14:paraId="2F43A2F2" w14:textId="77777777" w:rsidR="00EC276E" w:rsidRDefault="00EC276E" w:rsidP="00EC276E">
            <w:pPr>
              <w:pStyle w:val="BodyText"/>
              <w:rPr>
                <w:rFonts w:ascii="Arial" w:hAnsi="Arial" w:cs="Arial"/>
                <w:b/>
                <w:bCs/>
              </w:rPr>
            </w:pPr>
            <w:r>
              <w:rPr>
                <w:rFonts w:ascii="Arial" w:hAnsi="Arial" w:cs="Arial"/>
                <w:b/>
                <w:bCs/>
              </w:rPr>
              <w:t>"Offshore Standard Design"</w:t>
            </w:r>
          </w:p>
        </w:tc>
        <w:tc>
          <w:tcPr>
            <w:tcW w:w="6662" w:type="dxa"/>
          </w:tcPr>
          <w:p w14:paraId="50CEFD13" w14:textId="77777777" w:rsidR="00EC276E" w:rsidRDefault="00EC276E" w:rsidP="00EC276E">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EC276E" w14:paraId="2636F577" w14:textId="77777777" w:rsidTr="003A67C0">
        <w:tblPrEx>
          <w:tblCellMar>
            <w:left w:w="108" w:type="dxa"/>
            <w:right w:w="108" w:type="dxa"/>
          </w:tblCellMar>
        </w:tblPrEx>
        <w:trPr>
          <w:trHeight w:val="300"/>
        </w:trPr>
        <w:tc>
          <w:tcPr>
            <w:tcW w:w="2695" w:type="dxa"/>
          </w:tcPr>
          <w:p w14:paraId="48C4EEA5" w14:textId="77777777" w:rsidR="00EC276E" w:rsidRDefault="00EC276E" w:rsidP="00EC276E">
            <w:pPr>
              <w:pStyle w:val="BodyText"/>
              <w:rPr>
                <w:rFonts w:ascii="Arial" w:hAnsi="Arial" w:cs="Arial"/>
                <w:b/>
                <w:bCs/>
              </w:rPr>
            </w:pPr>
            <w:r>
              <w:rPr>
                <w:rFonts w:ascii="Arial" w:hAnsi="Arial" w:cs="Arial"/>
                <w:b/>
                <w:bCs/>
              </w:rPr>
              <w:t>"Offshore Tender Process"</w:t>
            </w:r>
          </w:p>
        </w:tc>
        <w:tc>
          <w:tcPr>
            <w:tcW w:w="6662" w:type="dxa"/>
          </w:tcPr>
          <w:p w14:paraId="460418C4" w14:textId="77777777" w:rsidR="00EC276E" w:rsidRDefault="00EC276E" w:rsidP="00EC276E">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EC276E" w14:paraId="743804C6" w14:textId="77777777" w:rsidTr="003A67C0">
        <w:tblPrEx>
          <w:tblCellMar>
            <w:left w:w="108" w:type="dxa"/>
            <w:right w:w="108" w:type="dxa"/>
          </w:tblCellMar>
        </w:tblPrEx>
        <w:trPr>
          <w:trHeight w:val="300"/>
        </w:trPr>
        <w:tc>
          <w:tcPr>
            <w:tcW w:w="2695" w:type="dxa"/>
          </w:tcPr>
          <w:p w14:paraId="25739D0A" w14:textId="77777777" w:rsidR="00EC276E" w:rsidRDefault="00EC276E" w:rsidP="00EC276E">
            <w:pPr>
              <w:pStyle w:val="BodyText"/>
              <w:rPr>
                <w:rFonts w:ascii="Arial" w:hAnsi="Arial" w:cs="Arial"/>
                <w:b/>
                <w:bCs/>
              </w:rPr>
            </w:pPr>
            <w:r>
              <w:rPr>
                <w:rFonts w:ascii="Arial" w:hAnsi="Arial" w:cs="Arial"/>
                <w:b/>
                <w:bCs/>
              </w:rPr>
              <w:t>"Offshore Tender Regulations"</w:t>
            </w:r>
          </w:p>
        </w:tc>
        <w:tc>
          <w:tcPr>
            <w:tcW w:w="6662" w:type="dxa"/>
          </w:tcPr>
          <w:p w14:paraId="5F5C550F" w14:textId="77777777" w:rsidR="00EC276E" w:rsidRDefault="00EC276E" w:rsidP="00EC276E">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EC276E" w14:paraId="678E8B2C" w14:textId="77777777" w:rsidTr="003A67C0">
        <w:tblPrEx>
          <w:tblCellMar>
            <w:left w:w="108" w:type="dxa"/>
            <w:right w:w="108" w:type="dxa"/>
          </w:tblCellMar>
        </w:tblPrEx>
        <w:trPr>
          <w:trHeight w:val="300"/>
        </w:trPr>
        <w:tc>
          <w:tcPr>
            <w:tcW w:w="2695" w:type="dxa"/>
          </w:tcPr>
          <w:p w14:paraId="241C2873" w14:textId="77777777" w:rsidR="00EC276E" w:rsidRDefault="00EC276E" w:rsidP="00EC276E">
            <w:pPr>
              <w:pStyle w:val="BodyText"/>
              <w:rPr>
                <w:rFonts w:ascii="Arial" w:hAnsi="Arial" w:cs="Arial"/>
                <w:b/>
                <w:bCs/>
              </w:rPr>
            </w:pPr>
            <w:r>
              <w:rPr>
                <w:rFonts w:ascii="Arial" w:hAnsi="Arial" w:cs="Arial"/>
                <w:b/>
                <w:bCs/>
              </w:rPr>
              <w:t>“Offshore Transmission”</w:t>
            </w:r>
          </w:p>
        </w:tc>
        <w:tc>
          <w:tcPr>
            <w:tcW w:w="6662" w:type="dxa"/>
          </w:tcPr>
          <w:p w14:paraId="67489BD1" w14:textId="77777777" w:rsidR="00EC276E" w:rsidRDefault="00EC276E" w:rsidP="00EC276E">
            <w:pPr>
              <w:pStyle w:val="BodyText"/>
              <w:jc w:val="both"/>
              <w:rPr>
                <w:rFonts w:ascii="Arial" w:hAnsi="Arial" w:cs="Arial"/>
              </w:rPr>
            </w:pPr>
            <w:r>
              <w:rPr>
                <w:rFonts w:ascii="Arial" w:hAnsi="Arial" w:cs="Arial"/>
              </w:rPr>
              <w:t>means as defined in the Energy Act 2004;</w:t>
            </w:r>
          </w:p>
        </w:tc>
      </w:tr>
      <w:tr w:rsidR="00EC276E" w14:paraId="031EC8F9" w14:textId="77777777" w:rsidTr="003A67C0">
        <w:tblPrEx>
          <w:tblCellMar>
            <w:left w:w="108" w:type="dxa"/>
            <w:right w:w="108" w:type="dxa"/>
          </w:tblCellMar>
        </w:tblPrEx>
        <w:trPr>
          <w:trHeight w:val="300"/>
        </w:trPr>
        <w:tc>
          <w:tcPr>
            <w:tcW w:w="2695" w:type="dxa"/>
          </w:tcPr>
          <w:p w14:paraId="627E068D" w14:textId="77777777" w:rsidR="00EC276E" w:rsidRDefault="00EC276E" w:rsidP="00EC276E">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EC276E" w:rsidRDefault="00EC276E" w:rsidP="00EC276E">
            <w:pPr>
              <w:pStyle w:val="BodyText"/>
              <w:tabs>
                <w:tab w:val="center" w:pos="4513"/>
              </w:tabs>
              <w:spacing w:after="0"/>
              <w:rPr>
                <w:rFonts w:ascii="Arial" w:hAnsi="Arial" w:cs="Arial"/>
                <w:strike/>
                <w:color w:val="FF0000"/>
              </w:rPr>
            </w:pPr>
          </w:p>
        </w:tc>
        <w:tc>
          <w:tcPr>
            <w:tcW w:w="6662" w:type="dxa"/>
          </w:tcPr>
          <w:p w14:paraId="5DB35DD5" w14:textId="77777777" w:rsidR="00EC276E" w:rsidRPr="0019675B" w:rsidRDefault="00EC276E" w:rsidP="00EC276E">
            <w:pPr>
              <w:pStyle w:val="BodyText"/>
              <w:tabs>
                <w:tab w:val="center" w:pos="4513"/>
              </w:tabs>
              <w:spacing w:after="0"/>
              <w:rPr>
                <w:rFonts w:ascii="Arial" w:hAnsi="Arial" w:cs="Arial"/>
              </w:rPr>
            </w:pPr>
            <w:bookmarkStart w:id="526"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526"/>
          </w:p>
          <w:p w14:paraId="4523A286" w14:textId="77777777" w:rsidR="00EC276E" w:rsidRDefault="00EC276E" w:rsidP="00EC276E">
            <w:pPr>
              <w:pStyle w:val="BodyText"/>
              <w:jc w:val="both"/>
              <w:rPr>
                <w:rFonts w:ascii="Arial" w:hAnsi="Arial" w:cs="Arial"/>
              </w:rPr>
            </w:pPr>
          </w:p>
        </w:tc>
      </w:tr>
      <w:tr w:rsidR="00EC276E" w14:paraId="07D8066C" w14:textId="77777777" w:rsidTr="003A67C0">
        <w:tblPrEx>
          <w:tblCellMar>
            <w:left w:w="108" w:type="dxa"/>
            <w:right w:w="108" w:type="dxa"/>
          </w:tblCellMar>
        </w:tblPrEx>
        <w:trPr>
          <w:trHeight w:val="300"/>
        </w:trPr>
        <w:tc>
          <w:tcPr>
            <w:tcW w:w="2695" w:type="dxa"/>
          </w:tcPr>
          <w:p w14:paraId="4F10A736" w14:textId="77777777" w:rsidR="00EC276E" w:rsidRDefault="00EC276E" w:rsidP="00EC276E">
            <w:pPr>
              <w:pStyle w:val="BodyText"/>
              <w:rPr>
                <w:rFonts w:ascii="Arial" w:hAnsi="Arial" w:cs="Arial"/>
                <w:b/>
                <w:bCs/>
              </w:rPr>
            </w:pPr>
            <w:r>
              <w:rPr>
                <w:rFonts w:ascii="Arial" w:hAnsi="Arial" w:cs="Arial"/>
                <w:b/>
                <w:bCs/>
              </w:rPr>
              <w:t>"Offshore Transmission Licensee"</w:t>
            </w:r>
          </w:p>
        </w:tc>
        <w:tc>
          <w:tcPr>
            <w:tcW w:w="6662" w:type="dxa"/>
          </w:tcPr>
          <w:p w14:paraId="4CEBA9A5" w14:textId="77777777" w:rsidR="00EC276E" w:rsidRDefault="00EC276E" w:rsidP="00EC276E">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EC276E" w14:paraId="7CDA5C68" w14:textId="77777777" w:rsidTr="003A67C0">
        <w:tblPrEx>
          <w:tblCellMar>
            <w:left w:w="108" w:type="dxa"/>
            <w:right w:w="108" w:type="dxa"/>
          </w:tblCellMar>
        </w:tblPrEx>
        <w:trPr>
          <w:trHeight w:val="300"/>
        </w:trPr>
        <w:tc>
          <w:tcPr>
            <w:tcW w:w="2695" w:type="dxa"/>
          </w:tcPr>
          <w:p w14:paraId="057B0ACB" w14:textId="77777777" w:rsidR="00EC276E" w:rsidRDefault="00EC276E" w:rsidP="00EC276E">
            <w:pPr>
              <w:pStyle w:val="BodyText"/>
              <w:rPr>
                <w:rFonts w:ascii="Arial" w:hAnsi="Arial" w:cs="Arial"/>
                <w:b/>
                <w:bCs/>
              </w:rPr>
            </w:pPr>
            <w:r>
              <w:rPr>
                <w:rFonts w:ascii="Arial" w:hAnsi="Arial" w:cs="Arial"/>
                <w:b/>
                <w:bCs/>
              </w:rPr>
              <w:t>“Offshore Transmission Owner”</w:t>
            </w:r>
          </w:p>
        </w:tc>
        <w:tc>
          <w:tcPr>
            <w:tcW w:w="6662" w:type="dxa"/>
          </w:tcPr>
          <w:p w14:paraId="5C59D201" w14:textId="77777777" w:rsidR="00EC276E" w:rsidRDefault="00EC276E" w:rsidP="00EC276E">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EC276E" w14:paraId="0AB84FC3" w14:textId="77777777" w:rsidTr="003A67C0">
        <w:tblPrEx>
          <w:tblCellMar>
            <w:left w:w="108" w:type="dxa"/>
            <w:right w:w="108" w:type="dxa"/>
          </w:tblCellMar>
        </w:tblPrEx>
        <w:trPr>
          <w:trHeight w:val="300"/>
        </w:trPr>
        <w:tc>
          <w:tcPr>
            <w:tcW w:w="2695" w:type="dxa"/>
          </w:tcPr>
          <w:p w14:paraId="6017FF22" w14:textId="77777777" w:rsidR="00EC276E" w:rsidRDefault="00EC276E" w:rsidP="00EC276E">
            <w:pPr>
              <w:rPr>
                <w:rFonts w:ascii="Arial" w:hAnsi="Arial"/>
                <w:b/>
              </w:rPr>
            </w:pPr>
            <w:r>
              <w:rPr>
                <w:rFonts w:ascii="Arial" w:hAnsi="Arial"/>
                <w:b/>
              </w:rPr>
              <w:t>“Offshore Transmission Reinforcement Works”</w:t>
            </w:r>
          </w:p>
        </w:tc>
        <w:tc>
          <w:tcPr>
            <w:tcW w:w="6662" w:type="dxa"/>
          </w:tcPr>
          <w:p w14:paraId="13A3B736" w14:textId="77777777" w:rsidR="00EC276E" w:rsidRPr="00736B31" w:rsidRDefault="00EC276E" w:rsidP="00EC276E">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EC276E" w14:paraId="11C5C43B" w14:textId="77777777" w:rsidTr="003A67C0">
        <w:tblPrEx>
          <w:tblCellMar>
            <w:left w:w="108" w:type="dxa"/>
            <w:right w:w="108" w:type="dxa"/>
          </w:tblCellMar>
        </w:tblPrEx>
        <w:trPr>
          <w:trHeight w:val="300"/>
        </w:trPr>
        <w:tc>
          <w:tcPr>
            <w:tcW w:w="2695" w:type="dxa"/>
          </w:tcPr>
          <w:p w14:paraId="5BD8A7B5" w14:textId="77777777" w:rsidR="00EC276E" w:rsidRDefault="00EC276E" w:rsidP="00EC276E">
            <w:pPr>
              <w:pStyle w:val="BodyText"/>
              <w:rPr>
                <w:rFonts w:ascii="Arial" w:hAnsi="Arial" w:cs="Arial"/>
                <w:b/>
                <w:bCs/>
              </w:rPr>
            </w:pPr>
            <w:r>
              <w:rPr>
                <w:rFonts w:ascii="Arial" w:hAnsi="Arial" w:cs="Arial"/>
                <w:b/>
                <w:bCs/>
              </w:rPr>
              <w:t>"Offshore Transmission System"</w:t>
            </w:r>
          </w:p>
        </w:tc>
        <w:tc>
          <w:tcPr>
            <w:tcW w:w="6662" w:type="dxa"/>
          </w:tcPr>
          <w:p w14:paraId="21A6A99E" w14:textId="77777777" w:rsidR="00EC276E" w:rsidRDefault="00EC276E" w:rsidP="00EC276E">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EC276E" w14:paraId="4F985853" w14:textId="77777777" w:rsidTr="003A67C0">
        <w:tblPrEx>
          <w:tblCellMar>
            <w:left w:w="108" w:type="dxa"/>
            <w:right w:w="108" w:type="dxa"/>
          </w:tblCellMar>
        </w:tblPrEx>
        <w:trPr>
          <w:trHeight w:val="300"/>
        </w:trPr>
        <w:tc>
          <w:tcPr>
            <w:tcW w:w="2695" w:type="dxa"/>
          </w:tcPr>
          <w:p w14:paraId="6B05B6E4" w14:textId="77777777" w:rsidR="00EC276E" w:rsidRDefault="00EC276E" w:rsidP="00EC276E">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662" w:type="dxa"/>
          </w:tcPr>
          <w:p w14:paraId="55463027" w14:textId="77777777" w:rsidR="00EC276E" w:rsidRDefault="00EC276E" w:rsidP="00EC276E">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EC276E" w:rsidRDefault="00EC276E" w:rsidP="00EC276E"/>
        </w:tc>
      </w:tr>
      <w:tr w:rsidR="00EC276E" w14:paraId="3C39500E" w14:textId="77777777" w:rsidTr="003A67C0">
        <w:tblPrEx>
          <w:tblCellMar>
            <w:left w:w="108" w:type="dxa"/>
            <w:right w:w="108" w:type="dxa"/>
          </w:tblCellMar>
        </w:tblPrEx>
        <w:trPr>
          <w:trHeight w:val="300"/>
        </w:trPr>
        <w:tc>
          <w:tcPr>
            <w:tcW w:w="2695" w:type="dxa"/>
          </w:tcPr>
          <w:p w14:paraId="22814F55" w14:textId="77777777" w:rsidR="00EC276E" w:rsidRDefault="00EC276E" w:rsidP="00EC276E">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662" w:type="dxa"/>
          </w:tcPr>
          <w:p w14:paraId="55CD3363" w14:textId="77777777" w:rsidR="00EC276E" w:rsidRDefault="00EC276E" w:rsidP="00EC276E">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EC276E" w14:paraId="615BD21B" w14:textId="77777777" w:rsidTr="003A67C0">
        <w:tblPrEx>
          <w:tblCellMar>
            <w:left w:w="108" w:type="dxa"/>
            <w:right w:w="108" w:type="dxa"/>
          </w:tblCellMar>
        </w:tblPrEx>
        <w:trPr>
          <w:trHeight w:val="300"/>
        </w:trPr>
        <w:tc>
          <w:tcPr>
            <w:tcW w:w="2695" w:type="dxa"/>
          </w:tcPr>
          <w:p w14:paraId="7DC102EC" w14:textId="77777777" w:rsidR="00EC276E" w:rsidRDefault="00EC276E" w:rsidP="00EC276E">
            <w:pPr>
              <w:pStyle w:val="BodyText"/>
              <w:rPr>
                <w:rFonts w:ascii="Arial" w:hAnsi="Arial" w:cs="Arial"/>
                <w:b/>
                <w:bCs/>
              </w:rPr>
            </w:pPr>
            <w:r>
              <w:rPr>
                <w:rFonts w:ascii="Arial" w:hAnsi="Arial" w:cs="Arial"/>
                <w:b/>
                <w:bCs/>
              </w:rPr>
              <w:t>"Offshore Waters"</w:t>
            </w:r>
          </w:p>
        </w:tc>
        <w:tc>
          <w:tcPr>
            <w:tcW w:w="6662" w:type="dxa"/>
          </w:tcPr>
          <w:p w14:paraId="709A0FC4" w14:textId="77777777" w:rsidR="00EC276E" w:rsidRDefault="00EC276E" w:rsidP="00EC276E">
            <w:pPr>
              <w:pStyle w:val="BodyText"/>
              <w:jc w:val="both"/>
              <w:rPr>
                <w:rFonts w:ascii="Arial" w:hAnsi="Arial" w:cs="Arial"/>
              </w:rPr>
            </w:pPr>
            <w:r>
              <w:rPr>
                <w:rFonts w:ascii="Arial" w:hAnsi="Arial" w:cs="Arial"/>
              </w:rPr>
              <w:t>has the meaning given to "offshore waters" in Section 90(9) of the Energy Act 2004;</w:t>
            </w:r>
          </w:p>
        </w:tc>
      </w:tr>
      <w:tr w:rsidR="00EC276E" w14:paraId="2626C0B6" w14:textId="77777777" w:rsidTr="003A67C0">
        <w:trPr>
          <w:trHeight w:val="300"/>
        </w:trPr>
        <w:tc>
          <w:tcPr>
            <w:tcW w:w="2695" w:type="dxa"/>
          </w:tcPr>
          <w:p w14:paraId="1A98320C" w14:textId="77777777" w:rsidR="00EC276E" w:rsidRDefault="00EC276E" w:rsidP="00EC276E">
            <w:pPr>
              <w:pStyle w:val="BodyText"/>
              <w:rPr>
                <w:rFonts w:ascii="Arial" w:hAnsi="Arial" w:cs="Arial"/>
                <w:b/>
                <w:bCs/>
              </w:rPr>
            </w:pPr>
            <w:r>
              <w:rPr>
                <w:rFonts w:ascii="Arial" w:hAnsi="Arial" w:cs="Arial"/>
                <w:b/>
                <w:bCs/>
              </w:rPr>
              <w:t>“Offtaking”</w:t>
            </w:r>
          </w:p>
        </w:tc>
        <w:tc>
          <w:tcPr>
            <w:tcW w:w="6662" w:type="dxa"/>
          </w:tcPr>
          <w:p w14:paraId="5BC4C0D6"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EC276E" w14:paraId="54DA56B1" w14:textId="77777777" w:rsidTr="003A67C0">
        <w:trPr>
          <w:trHeight w:val="300"/>
        </w:trPr>
        <w:tc>
          <w:tcPr>
            <w:tcW w:w="2695" w:type="dxa"/>
          </w:tcPr>
          <w:p w14:paraId="37BBE055" w14:textId="77777777" w:rsidR="00EC276E" w:rsidRDefault="00EC276E" w:rsidP="00EC276E">
            <w:pPr>
              <w:pStyle w:val="BodyText"/>
              <w:rPr>
                <w:rFonts w:ascii="Arial" w:hAnsi="Arial" w:cs="Arial"/>
                <w:b/>
                <w:bCs/>
              </w:rPr>
            </w:pPr>
            <w:r>
              <w:rPr>
                <w:rFonts w:ascii="Arial" w:hAnsi="Arial" w:cs="Arial"/>
                <w:b/>
                <w:bCs/>
              </w:rPr>
              <w:t>"One Off Charge"</w:t>
            </w:r>
          </w:p>
        </w:tc>
        <w:tc>
          <w:tcPr>
            <w:tcW w:w="6662" w:type="dxa"/>
          </w:tcPr>
          <w:p w14:paraId="3D99EB08" w14:textId="77777777" w:rsidR="00EC276E" w:rsidRDefault="00EC276E" w:rsidP="00EC276E">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4647855A" w14:textId="77777777" w:rsidTr="003A67C0">
        <w:trPr>
          <w:trHeight w:val="300"/>
        </w:trPr>
        <w:tc>
          <w:tcPr>
            <w:tcW w:w="2695" w:type="dxa"/>
          </w:tcPr>
          <w:p w14:paraId="573C9466" w14:textId="77777777" w:rsidR="00EC276E" w:rsidRDefault="00EC276E" w:rsidP="00EC276E">
            <w:pPr>
              <w:pStyle w:val="BodyText"/>
              <w:rPr>
                <w:rFonts w:ascii="Arial" w:hAnsi="Arial" w:cs="Arial"/>
                <w:b/>
                <w:bCs/>
              </w:rPr>
            </w:pPr>
            <w:r>
              <w:rPr>
                <w:rFonts w:ascii="Arial" w:hAnsi="Arial" w:cs="Arial"/>
                <w:b/>
                <w:bCs/>
              </w:rPr>
              <w:t>"One Off Works"</w:t>
            </w:r>
          </w:p>
        </w:tc>
        <w:tc>
          <w:tcPr>
            <w:tcW w:w="6662" w:type="dxa"/>
          </w:tcPr>
          <w:p w14:paraId="4A15ED90" w14:textId="77777777" w:rsidR="00EC276E" w:rsidRDefault="00EC276E" w:rsidP="00EC276E">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EC276E" w14:paraId="7B42E2CF" w14:textId="77777777" w:rsidTr="003A67C0">
        <w:tblPrEx>
          <w:tblCellMar>
            <w:left w:w="108" w:type="dxa"/>
            <w:right w:w="108" w:type="dxa"/>
          </w:tblCellMar>
        </w:tblPrEx>
        <w:trPr>
          <w:trHeight w:val="300"/>
        </w:trPr>
        <w:tc>
          <w:tcPr>
            <w:tcW w:w="2695" w:type="dxa"/>
          </w:tcPr>
          <w:p w14:paraId="40D3B7F2" w14:textId="77777777" w:rsidR="00EC276E" w:rsidRDefault="00EC276E" w:rsidP="00EC276E">
            <w:pPr>
              <w:pStyle w:val="BodyText"/>
              <w:rPr>
                <w:rFonts w:ascii="Arial" w:hAnsi="Arial" w:cs="Arial"/>
                <w:b/>
                <w:bCs/>
              </w:rPr>
            </w:pPr>
            <w:r>
              <w:rPr>
                <w:rFonts w:ascii="Arial" w:hAnsi="Arial" w:cs="Arial"/>
                <w:b/>
                <w:bCs/>
              </w:rPr>
              <w:t>“Onshore”</w:t>
            </w:r>
          </w:p>
          <w:p w14:paraId="1544881F" w14:textId="77777777" w:rsidR="00EC276E" w:rsidRPr="00CE24D1" w:rsidRDefault="00EC276E" w:rsidP="00EC276E"/>
          <w:p w14:paraId="0126D280" w14:textId="77777777" w:rsidR="00EC276E" w:rsidRPr="00CE24D1" w:rsidRDefault="00EC276E" w:rsidP="00EC276E">
            <w:pPr>
              <w:rPr>
                <w:b/>
              </w:rPr>
            </w:pPr>
          </w:p>
          <w:p w14:paraId="496625AE" w14:textId="1D6DC3A8" w:rsidR="00EC276E" w:rsidRPr="00CE24D1" w:rsidRDefault="00EC276E" w:rsidP="00EC276E">
            <w:pPr>
              <w:rPr>
                <w:rFonts w:ascii="Arial" w:hAnsi="Arial" w:cs="Arial"/>
              </w:rPr>
            </w:pPr>
          </w:p>
        </w:tc>
        <w:tc>
          <w:tcPr>
            <w:tcW w:w="6662" w:type="dxa"/>
          </w:tcPr>
          <w:p w14:paraId="67EFF2CF" w14:textId="6895BDD7" w:rsidR="00EC276E" w:rsidRDefault="00EC276E" w:rsidP="00EC276E">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EC276E" w14:paraId="2D0352EC" w14:textId="77777777" w:rsidTr="003A67C0">
        <w:trPr>
          <w:trHeight w:val="300"/>
        </w:trPr>
        <w:tc>
          <w:tcPr>
            <w:tcW w:w="2695" w:type="dxa"/>
          </w:tcPr>
          <w:p w14:paraId="48B7CD04" w14:textId="41FDBB49" w:rsidR="00EC276E" w:rsidRDefault="00EC276E" w:rsidP="00EC276E">
            <w:pPr>
              <w:pStyle w:val="BodyText"/>
              <w:spacing w:before="120" w:after="120"/>
              <w:rPr>
                <w:rFonts w:ascii="Arial" w:hAnsi="Arial"/>
                <w:b/>
              </w:rPr>
            </w:pPr>
            <w:r w:rsidRPr="00CE24D1">
              <w:rPr>
                <w:rFonts w:ascii="Arial" w:hAnsi="Arial" w:cs="Arial"/>
                <w:b/>
              </w:rPr>
              <w:t>“Onshore Transmission Licensee”</w:t>
            </w:r>
          </w:p>
        </w:tc>
        <w:tc>
          <w:tcPr>
            <w:tcW w:w="6662" w:type="dxa"/>
          </w:tcPr>
          <w:p w14:paraId="4E40F4FC" w14:textId="5FCBCC82" w:rsidR="00EC276E" w:rsidRDefault="00EC276E" w:rsidP="00EC276E">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 or such other person in relation to whose transmission licence the Standard Conditions in Section D (transmission owner standard conditions) have been given effect;</w:t>
            </w:r>
          </w:p>
        </w:tc>
      </w:tr>
      <w:tr w:rsidR="00EC276E" w14:paraId="7BABB093" w14:textId="77777777" w:rsidTr="003A67C0">
        <w:trPr>
          <w:trHeight w:val="300"/>
        </w:trPr>
        <w:tc>
          <w:tcPr>
            <w:tcW w:w="2695" w:type="dxa"/>
          </w:tcPr>
          <w:p w14:paraId="500429D1" w14:textId="6C5C5D2B" w:rsidR="00EC276E" w:rsidRDefault="00EC276E" w:rsidP="00EC276E">
            <w:pPr>
              <w:pStyle w:val="BodyText"/>
              <w:spacing w:before="120" w:after="120"/>
              <w:rPr>
                <w:rFonts w:ascii="Arial" w:hAnsi="Arial"/>
                <w:b/>
              </w:rPr>
            </w:pPr>
            <w:r>
              <w:rPr>
                <w:rFonts w:ascii="Arial" w:hAnsi="Arial"/>
                <w:b/>
              </w:rPr>
              <w:t>“Onshore Transmission System”</w:t>
            </w:r>
          </w:p>
        </w:tc>
        <w:tc>
          <w:tcPr>
            <w:tcW w:w="6662" w:type="dxa"/>
          </w:tcPr>
          <w:p w14:paraId="4AC51243" w14:textId="77777777" w:rsidR="00EC276E" w:rsidRPr="002C7E03" w:rsidRDefault="00EC276E" w:rsidP="00EC276E">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527" w:name="_BPDCI_125"/>
            <w:r w:rsidRPr="002C7E03">
              <w:rPr>
                <w:rFonts w:ascii="Arial" w:hAnsi="Arial" w:cs="Arial"/>
                <w:szCs w:val="22"/>
              </w:rPr>
              <w:t>;</w:t>
            </w:r>
            <w:bookmarkEnd w:id="527"/>
          </w:p>
          <w:p w14:paraId="055A7E4B" w14:textId="77777777" w:rsidR="00EC276E" w:rsidRDefault="00EC276E" w:rsidP="00EC276E">
            <w:pPr>
              <w:rPr>
                <w:rFonts w:ascii="Arial" w:hAnsi="Arial"/>
              </w:rPr>
            </w:pPr>
          </w:p>
        </w:tc>
      </w:tr>
      <w:tr w:rsidR="00EC276E" w14:paraId="1F51A497" w14:textId="77777777" w:rsidTr="003A67C0">
        <w:trPr>
          <w:trHeight w:val="300"/>
        </w:trPr>
        <w:tc>
          <w:tcPr>
            <w:tcW w:w="2695" w:type="dxa"/>
          </w:tcPr>
          <w:p w14:paraId="04A1F37D" w14:textId="77777777" w:rsidR="00EC276E" w:rsidRDefault="00EC276E" w:rsidP="00EC276E">
            <w:pPr>
              <w:pStyle w:val="BodyText"/>
              <w:rPr>
                <w:rFonts w:ascii="Arial" w:hAnsi="Arial" w:cs="Arial"/>
                <w:b/>
                <w:bCs/>
              </w:rPr>
            </w:pPr>
            <w:r>
              <w:rPr>
                <w:rFonts w:ascii="Arial" w:hAnsi="Arial" w:cs="Arial"/>
                <w:b/>
                <w:bCs/>
              </w:rPr>
              <w:t>“Onshore Construction Works”</w:t>
            </w:r>
          </w:p>
        </w:tc>
        <w:tc>
          <w:tcPr>
            <w:tcW w:w="6662" w:type="dxa"/>
          </w:tcPr>
          <w:p w14:paraId="5406AE18" w14:textId="77777777" w:rsidR="00EC276E" w:rsidRDefault="00EC276E" w:rsidP="00EC276E">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EC276E" w14:paraId="3185A3A6" w14:textId="77777777" w:rsidTr="003A67C0">
        <w:trPr>
          <w:trHeight w:val="300"/>
        </w:trPr>
        <w:tc>
          <w:tcPr>
            <w:tcW w:w="2695" w:type="dxa"/>
          </w:tcPr>
          <w:p w14:paraId="1A23EE7A" w14:textId="77777777" w:rsidR="00EC276E" w:rsidRDefault="00EC276E" w:rsidP="00EC276E">
            <w:pPr>
              <w:rPr>
                <w:rFonts w:ascii="Arial" w:hAnsi="Arial"/>
                <w:b/>
              </w:rPr>
            </w:pPr>
            <w:r>
              <w:rPr>
                <w:rFonts w:ascii="Arial" w:hAnsi="Arial"/>
                <w:b/>
              </w:rPr>
              <w:t>“Onshore Transmission Reinforcement Works”</w:t>
            </w:r>
          </w:p>
        </w:tc>
        <w:tc>
          <w:tcPr>
            <w:tcW w:w="6662" w:type="dxa"/>
          </w:tcPr>
          <w:p w14:paraId="6F808BF2" w14:textId="77777777" w:rsidR="00EC276E" w:rsidRDefault="00EC276E" w:rsidP="00EC276E">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528" w:name="_BPDCD_126"/>
            <w:r w:rsidRPr="002C7E03">
              <w:rPr>
                <w:rFonts w:ascii="Arial" w:hAnsi="Arial" w:cs="Arial"/>
                <w:szCs w:val="22"/>
              </w:rPr>
              <w:t>;</w:t>
            </w:r>
            <w:bookmarkEnd w:id="528"/>
          </w:p>
        </w:tc>
      </w:tr>
      <w:tr w:rsidR="00EC276E" w14:paraId="0D065011" w14:textId="77777777" w:rsidTr="003A67C0">
        <w:trPr>
          <w:trHeight w:val="300"/>
        </w:trPr>
        <w:tc>
          <w:tcPr>
            <w:tcW w:w="2695" w:type="dxa"/>
          </w:tcPr>
          <w:p w14:paraId="6EE3DDF6" w14:textId="77777777" w:rsidR="00EC276E" w:rsidRDefault="00EC276E" w:rsidP="00EC276E">
            <w:pPr>
              <w:pStyle w:val="BodyText"/>
              <w:rPr>
                <w:rFonts w:ascii="Arial" w:hAnsi="Arial" w:cs="Arial"/>
                <w:b/>
                <w:bCs/>
              </w:rPr>
            </w:pPr>
            <w:r>
              <w:rPr>
                <w:rFonts w:ascii="Arial" w:hAnsi="Arial" w:cs="Arial"/>
                <w:b/>
                <w:bCs/>
              </w:rPr>
              <w:t>"Operating Agreement(s)"</w:t>
            </w:r>
          </w:p>
        </w:tc>
        <w:tc>
          <w:tcPr>
            <w:tcW w:w="6662" w:type="dxa"/>
          </w:tcPr>
          <w:p w14:paraId="36C70B39" w14:textId="77777777" w:rsidR="00EC276E" w:rsidRDefault="00EC276E" w:rsidP="00EC276E">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EC276E" w14:paraId="57F5189D" w14:textId="77777777" w:rsidTr="003A67C0">
        <w:trPr>
          <w:trHeight w:val="300"/>
        </w:trPr>
        <w:tc>
          <w:tcPr>
            <w:tcW w:w="2695" w:type="dxa"/>
          </w:tcPr>
          <w:p w14:paraId="463A6528" w14:textId="77777777" w:rsidR="00EC276E" w:rsidRDefault="00EC276E" w:rsidP="00EC276E">
            <w:pPr>
              <w:pStyle w:val="BodyText"/>
              <w:rPr>
                <w:rFonts w:ascii="Arial" w:hAnsi="Arial" w:cs="Arial"/>
                <w:b/>
                <w:bCs/>
              </w:rPr>
            </w:pPr>
            <w:r>
              <w:rPr>
                <w:rFonts w:ascii="Arial" w:hAnsi="Arial" w:cs="Arial"/>
                <w:b/>
                <w:bCs/>
              </w:rPr>
              <w:t>"Operating Code" or "OC"</w:t>
            </w:r>
          </w:p>
        </w:tc>
        <w:tc>
          <w:tcPr>
            <w:tcW w:w="6662" w:type="dxa"/>
          </w:tcPr>
          <w:p w14:paraId="49478639" w14:textId="77777777" w:rsidR="00EC276E" w:rsidRDefault="00EC276E" w:rsidP="00EC276E">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EC276E" w14:paraId="68FD58E8" w14:textId="77777777" w:rsidTr="003A67C0">
        <w:trPr>
          <w:trHeight w:val="300"/>
        </w:trPr>
        <w:tc>
          <w:tcPr>
            <w:tcW w:w="2695" w:type="dxa"/>
          </w:tcPr>
          <w:p w14:paraId="70BE2C0E" w14:textId="77777777" w:rsidR="00EC276E" w:rsidRDefault="00EC276E" w:rsidP="00EC276E">
            <w:pPr>
              <w:pStyle w:val="BodyText"/>
              <w:rPr>
                <w:rFonts w:ascii="Arial" w:hAnsi="Arial" w:cs="Arial"/>
                <w:b/>
                <w:bCs/>
              </w:rPr>
            </w:pPr>
            <w:r>
              <w:rPr>
                <w:rFonts w:ascii="Arial" w:hAnsi="Arial" w:cs="Arial"/>
                <w:b/>
                <w:bCs/>
              </w:rPr>
              <w:t>"Operation Diagrams"</w:t>
            </w:r>
          </w:p>
        </w:tc>
        <w:tc>
          <w:tcPr>
            <w:tcW w:w="6662" w:type="dxa"/>
          </w:tcPr>
          <w:p w14:paraId="4AACF9F0"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C276E" w14:paraId="0CB904D6" w14:textId="77777777" w:rsidTr="003A67C0">
        <w:trPr>
          <w:trHeight w:val="300"/>
        </w:trPr>
        <w:tc>
          <w:tcPr>
            <w:tcW w:w="2695" w:type="dxa"/>
          </w:tcPr>
          <w:p w14:paraId="5A48ABA0" w14:textId="77777777" w:rsidR="00EC276E" w:rsidRDefault="00EC276E" w:rsidP="00EC276E">
            <w:pPr>
              <w:pStyle w:val="BodyText"/>
              <w:rPr>
                <w:rFonts w:ascii="Arial" w:hAnsi="Arial" w:cs="Arial"/>
                <w:b/>
                <w:bCs/>
              </w:rPr>
            </w:pPr>
            <w:r>
              <w:rPr>
                <w:rFonts w:ascii="Arial" w:hAnsi="Arial" w:cs="Arial"/>
                <w:b/>
                <w:bCs/>
              </w:rPr>
              <w:t>"Operational"</w:t>
            </w:r>
          </w:p>
        </w:tc>
        <w:tc>
          <w:tcPr>
            <w:tcW w:w="6662" w:type="dxa"/>
          </w:tcPr>
          <w:p w14:paraId="30ECEFD1" w14:textId="77777777" w:rsidR="00EC276E" w:rsidRDefault="00EC276E" w:rsidP="00EC276E">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Transmission 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EC276E" w14:paraId="5384B5DA" w14:textId="77777777" w:rsidTr="003A67C0">
        <w:trPr>
          <w:trHeight w:val="300"/>
        </w:trPr>
        <w:tc>
          <w:tcPr>
            <w:tcW w:w="2695" w:type="dxa"/>
          </w:tcPr>
          <w:p w14:paraId="30FB4C67" w14:textId="77777777" w:rsidR="00EC276E" w:rsidRDefault="00EC276E" w:rsidP="00EC276E">
            <w:pPr>
              <w:pStyle w:val="BodyText"/>
              <w:rPr>
                <w:rFonts w:ascii="Arial" w:hAnsi="Arial" w:cs="Arial"/>
                <w:b/>
                <w:bCs/>
              </w:rPr>
            </w:pPr>
            <w:r>
              <w:rPr>
                <w:rFonts w:ascii="Arial" w:hAnsi="Arial" w:cs="Arial"/>
                <w:b/>
                <w:bCs/>
              </w:rPr>
              <w:t>"Operational Date"</w:t>
            </w:r>
          </w:p>
        </w:tc>
        <w:tc>
          <w:tcPr>
            <w:tcW w:w="6662" w:type="dxa"/>
          </w:tcPr>
          <w:p w14:paraId="33AEC9E9" w14:textId="77777777" w:rsidR="00EC276E" w:rsidRDefault="00EC276E" w:rsidP="00EC276E">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EC276E" w14:paraId="3647F5E6" w14:textId="77777777" w:rsidTr="003A67C0">
        <w:trPr>
          <w:trHeight w:val="300"/>
        </w:trPr>
        <w:tc>
          <w:tcPr>
            <w:tcW w:w="2695" w:type="dxa"/>
          </w:tcPr>
          <w:p w14:paraId="25414D9B" w14:textId="77777777" w:rsidR="00EC276E" w:rsidRDefault="00EC276E" w:rsidP="00EC276E">
            <w:pPr>
              <w:pStyle w:val="BodyText"/>
              <w:rPr>
                <w:rFonts w:ascii="Arial" w:hAnsi="Arial" w:cs="Arial"/>
                <w:b/>
                <w:bCs/>
              </w:rPr>
            </w:pPr>
            <w:r>
              <w:rPr>
                <w:rFonts w:ascii="Arial" w:hAnsi="Arial" w:cs="Arial"/>
                <w:b/>
                <w:bCs/>
              </w:rPr>
              <w:t>"Operational Effect"</w:t>
            </w:r>
          </w:p>
        </w:tc>
        <w:tc>
          <w:tcPr>
            <w:tcW w:w="6662" w:type="dxa"/>
          </w:tcPr>
          <w:p w14:paraId="554AEBE1" w14:textId="77777777" w:rsidR="00EC276E" w:rsidRDefault="00EC276E" w:rsidP="00EC276E">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EC276E" w14:paraId="3DAECCE4" w14:textId="77777777" w:rsidTr="003A67C0">
        <w:trPr>
          <w:trHeight w:val="300"/>
        </w:trPr>
        <w:tc>
          <w:tcPr>
            <w:tcW w:w="2695" w:type="dxa"/>
          </w:tcPr>
          <w:p w14:paraId="01B14642" w14:textId="77777777" w:rsidR="00EC276E" w:rsidRDefault="00EC276E" w:rsidP="00EC276E">
            <w:pPr>
              <w:pStyle w:val="BodyText"/>
              <w:rPr>
                <w:rFonts w:ascii="Arial" w:hAnsi="Arial" w:cs="Arial"/>
                <w:b/>
                <w:bCs/>
              </w:rPr>
            </w:pPr>
            <w:r>
              <w:rPr>
                <w:rFonts w:ascii="Arial" w:hAnsi="Arial" w:cs="Arial"/>
                <w:b/>
                <w:bCs/>
              </w:rPr>
              <w:t>"Operational Intertripping"</w:t>
            </w:r>
          </w:p>
        </w:tc>
        <w:tc>
          <w:tcPr>
            <w:tcW w:w="6662" w:type="dxa"/>
          </w:tcPr>
          <w:p w14:paraId="08E11351" w14:textId="77777777" w:rsidR="00EC276E" w:rsidRDefault="00EC276E" w:rsidP="00EC276E">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EC276E" w14:paraId="2C9E2CEA" w14:textId="77777777" w:rsidTr="003A67C0">
        <w:trPr>
          <w:trHeight w:val="300"/>
        </w:trPr>
        <w:tc>
          <w:tcPr>
            <w:tcW w:w="2695" w:type="dxa"/>
          </w:tcPr>
          <w:p w14:paraId="75F715B7" w14:textId="77777777" w:rsidR="00EC276E" w:rsidRDefault="00EC276E" w:rsidP="00EC276E">
            <w:pPr>
              <w:pStyle w:val="BodyText"/>
              <w:rPr>
                <w:rFonts w:ascii="Arial" w:hAnsi="Arial" w:cs="Arial"/>
                <w:b/>
                <w:bCs/>
              </w:rPr>
            </w:pPr>
            <w:r>
              <w:rPr>
                <w:rFonts w:ascii="Arial" w:hAnsi="Arial" w:cs="Arial"/>
                <w:b/>
                <w:bCs/>
              </w:rPr>
              <w:t>"Operational Metering Equipment"</w:t>
            </w:r>
          </w:p>
        </w:tc>
        <w:tc>
          <w:tcPr>
            <w:tcW w:w="6662" w:type="dxa"/>
          </w:tcPr>
          <w:p w14:paraId="230908AA" w14:textId="77777777" w:rsidR="00EC276E" w:rsidRDefault="00EC276E" w:rsidP="00EC276E">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EC276E" w14:paraId="188185D9" w14:textId="77777777" w:rsidTr="003A67C0">
        <w:trPr>
          <w:trHeight w:val="300"/>
        </w:trPr>
        <w:tc>
          <w:tcPr>
            <w:tcW w:w="2695" w:type="dxa"/>
          </w:tcPr>
          <w:p w14:paraId="4B2DC79A" w14:textId="77777777" w:rsidR="00EC276E" w:rsidRDefault="00EC276E" w:rsidP="00EC276E">
            <w:pPr>
              <w:pStyle w:val="BodyText"/>
              <w:rPr>
                <w:rFonts w:ascii="Arial" w:hAnsi="Arial" w:cs="Arial"/>
                <w:b/>
                <w:bCs/>
              </w:rPr>
            </w:pPr>
            <w:r>
              <w:rPr>
                <w:rFonts w:ascii="Arial" w:hAnsi="Arial" w:cs="Arial"/>
                <w:b/>
                <w:bCs/>
              </w:rPr>
              <w:t>"Operational Notification"</w:t>
            </w:r>
          </w:p>
        </w:tc>
        <w:tc>
          <w:tcPr>
            <w:tcW w:w="6662" w:type="dxa"/>
          </w:tcPr>
          <w:p w14:paraId="364F3A6F" w14:textId="77777777" w:rsidR="00EC276E" w:rsidRDefault="00EC276E" w:rsidP="00EC276E">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EC276E" w14:paraId="3E4D0BEA" w14:textId="77777777" w:rsidTr="003A67C0">
        <w:trPr>
          <w:trHeight w:val="300"/>
        </w:trPr>
        <w:tc>
          <w:tcPr>
            <w:tcW w:w="2695" w:type="dxa"/>
          </w:tcPr>
          <w:p w14:paraId="3BF8A149" w14:textId="77777777" w:rsidR="00EC276E" w:rsidRDefault="00EC276E" w:rsidP="00EC276E">
            <w:pPr>
              <w:pStyle w:val="BodyText"/>
              <w:rPr>
                <w:rFonts w:ascii="Arial" w:hAnsi="Arial" w:cs="Arial"/>
                <w:b/>
                <w:bCs/>
              </w:rPr>
            </w:pPr>
            <w:r>
              <w:rPr>
                <w:rFonts w:ascii="Arial" w:hAnsi="Arial" w:cs="Arial"/>
                <w:b/>
                <w:bCs/>
              </w:rPr>
              <w:t>"Original Party"</w:t>
            </w:r>
          </w:p>
        </w:tc>
        <w:tc>
          <w:tcPr>
            <w:tcW w:w="6662" w:type="dxa"/>
          </w:tcPr>
          <w:p w14:paraId="4C5043FD" w14:textId="77777777" w:rsidR="00EC276E" w:rsidRDefault="00EC276E" w:rsidP="00EC276E">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5C7BC1" w14:paraId="241A615D" w14:textId="77777777" w:rsidTr="003A67C0">
        <w:trPr>
          <w:trHeight w:val="300"/>
          <w:ins w:id="529" w:author="Author"/>
        </w:trPr>
        <w:tc>
          <w:tcPr>
            <w:tcW w:w="2695" w:type="dxa"/>
          </w:tcPr>
          <w:p w14:paraId="44874062" w14:textId="793D1E32" w:rsidR="001E5097" w:rsidRPr="0071220B" w:rsidRDefault="001E5097" w:rsidP="001E5097">
            <w:pPr>
              <w:pStyle w:val="BodyText"/>
              <w:rPr>
                <w:ins w:id="530" w:author="Author"/>
                <w:rFonts w:ascii="Arial" w:hAnsi="Arial" w:cs="Arial"/>
                <w:b/>
                <w:bCs/>
                <w:highlight w:val="yellow"/>
              </w:rPr>
            </w:pPr>
            <w:ins w:id="531" w:author="Author">
              <w:r w:rsidRPr="0071220B">
                <w:rPr>
                  <w:rFonts w:ascii="Arial" w:hAnsi="Arial" w:cs="Arial"/>
                  <w:b/>
                  <w:bCs/>
                  <w:szCs w:val="22"/>
                  <w:highlight w:val="yellow"/>
                </w:rPr>
                <w:t>“Original Red Line Boundary”</w:t>
              </w:r>
            </w:ins>
          </w:p>
        </w:tc>
        <w:tc>
          <w:tcPr>
            <w:tcW w:w="6662" w:type="dxa"/>
          </w:tcPr>
          <w:p w14:paraId="2CBFA215" w14:textId="1664FFB1" w:rsidR="37B9AFD3" w:rsidRPr="0071220B" w:rsidDel="00386783" w:rsidRDefault="00386783" w:rsidP="37B9AFD3">
            <w:pPr>
              <w:jc w:val="both"/>
              <w:rPr>
                <w:ins w:id="532" w:author="Author"/>
                <w:del w:id="533" w:author="Author"/>
                <w:rFonts w:ascii="Arial" w:hAnsi="Arial" w:cs="Arial"/>
                <w:highlight w:val="yellow"/>
              </w:rPr>
            </w:pPr>
            <w:ins w:id="534" w:author="Author">
              <w:r w:rsidRPr="0071220B">
                <w:rPr>
                  <w:rFonts w:ascii="Arial" w:hAnsi="Arial" w:cs="Arial"/>
                  <w:highlight w:val="yellow"/>
                </w:rPr>
                <w:t>the red line boundary provided</w:t>
              </w:r>
              <w:r w:rsidR="00C029A0">
                <w:rPr>
                  <w:rFonts w:ascii="Arial" w:hAnsi="Arial" w:cs="Arial"/>
                  <w:highlight w:val="yellow"/>
                </w:rPr>
                <w:t xml:space="preserve"> </w:t>
              </w:r>
              <w:r w:rsidR="00C029A0" w:rsidRPr="0071220B">
                <w:rPr>
                  <w:rFonts w:ascii="Arial" w:hAnsi="Arial" w:cs="Arial"/>
                  <w:highlight w:val="green"/>
                </w:rPr>
                <w:t>(a)</w:t>
              </w:r>
              <w:r w:rsidRPr="0071220B">
                <w:rPr>
                  <w:rFonts w:ascii="Arial" w:hAnsi="Arial" w:cs="Arial"/>
                  <w:highlight w:val="green"/>
                </w:rPr>
                <w:t xml:space="preserve"> </w:t>
              </w:r>
              <w:r w:rsidR="001609A3">
                <w:rPr>
                  <w:rFonts w:ascii="Arial" w:hAnsi="Arial" w:cs="Arial"/>
                  <w:highlight w:val="green"/>
                </w:rPr>
                <w:t xml:space="preserve">with a </w:t>
              </w:r>
              <w:r w:rsidR="001609A3">
                <w:rPr>
                  <w:rFonts w:ascii="Arial" w:hAnsi="Arial" w:cs="Arial"/>
                  <w:b/>
                  <w:bCs/>
                  <w:highlight w:val="green"/>
                </w:rPr>
                <w:t xml:space="preserve">Gate 2 Application </w:t>
              </w:r>
              <w:r w:rsidR="0071220B">
                <w:rPr>
                  <w:rFonts w:ascii="Arial" w:hAnsi="Arial" w:cs="Arial"/>
                  <w:highlight w:val="green"/>
                </w:rPr>
                <w:t xml:space="preserve">or (b) </w:t>
              </w:r>
              <w:r w:rsidR="0071220B">
                <w:rPr>
                  <w:rFonts w:ascii="Arial" w:hAnsi="Arial" w:cs="Arial"/>
                  <w:b/>
                  <w:bCs/>
                  <w:highlight w:val="green"/>
                </w:rPr>
                <w:t xml:space="preserve">EA Request </w:t>
              </w:r>
              <w:r w:rsidRPr="0071220B">
                <w:rPr>
                  <w:rFonts w:ascii="Arial" w:hAnsi="Arial" w:cs="Arial"/>
                  <w:highlight w:val="yellow"/>
                </w:rPr>
                <w:t xml:space="preserve">in accordance with the </w:t>
              </w:r>
              <w:r w:rsidRPr="0071220B">
                <w:rPr>
                  <w:rFonts w:ascii="Arial" w:hAnsi="Arial" w:cs="Arial"/>
                  <w:b/>
                  <w:highlight w:val="yellow"/>
                </w:rPr>
                <w:t>Gate 2 Criteria Methodology</w:t>
              </w:r>
              <w:r w:rsidRPr="0071220B">
                <w:rPr>
                  <w:rFonts w:ascii="Arial" w:hAnsi="Arial" w:cs="Arial"/>
                  <w:highlight w:val="yellow"/>
                </w:rPr>
                <w:t>;</w:t>
              </w:r>
            </w:ins>
          </w:p>
          <w:p w14:paraId="13BDBAFC" w14:textId="45068B46" w:rsidR="001E5097" w:rsidRPr="0071220B" w:rsidRDefault="001E5097" w:rsidP="002B7CBD">
            <w:pPr>
              <w:jc w:val="both"/>
              <w:rPr>
                <w:ins w:id="535" w:author="Author"/>
                <w:rFonts w:ascii="Arial" w:hAnsi="Arial" w:cs="Arial"/>
                <w:highlight w:val="yellow"/>
              </w:rPr>
            </w:pPr>
          </w:p>
        </w:tc>
      </w:tr>
      <w:tr w:rsidR="005C7BC1" w14:paraId="77F6D15E" w14:textId="77777777" w:rsidTr="003A67C0">
        <w:trPr>
          <w:trHeight w:val="300"/>
          <w:ins w:id="536" w:author="Author"/>
        </w:trPr>
        <w:tc>
          <w:tcPr>
            <w:tcW w:w="2695" w:type="dxa"/>
          </w:tcPr>
          <w:p w14:paraId="4850F909" w14:textId="420AE628" w:rsidR="00D60210" w:rsidRPr="0071220B" w:rsidRDefault="00BE4CBD" w:rsidP="001E5097">
            <w:pPr>
              <w:pStyle w:val="BodyText"/>
              <w:rPr>
                <w:ins w:id="537" w:author="Author"/>
                <w:rFonts w:ascii="Arial" w:hAnsi="Arial" w:cs="Arial"/>
                <w:b/>
                <w:bCs/>
                <w:szCs w:val="22"/>
                <w:highlight w:val="yellow"/>
              </w:rPr>
            </w:pPr>
            <w:ins w:id="538" w:author="Author">
              <w:r w:rsidRPr="0071220B">
                <w:rPr>
                  <w:rFonts w:ascii="Arial" w:hAnsi="Arial" w:cs="Arial"/>
                  <w:b/>
                  <w:bCs/>
                  <w:szCs w:val="22"/>
                  <w:highlight w:val="yellow"/>
                </w:rPr>
                <w:t>“Original Red Line Boundary Reduction Clause”</w:t>
              </w:r>
              <w:r w:rsidRPr="0071220B">
                <w:rPr>
                  <w:highlight w:val="yellow"/>
                </w:rPr>
                <w:t> </w:t>
              </w:r>
            </w:ins>
          </w:p>
        </w:tc>
        <w:tc>
          <w:tcPr>
            <w:tcW w:w="6662" w:type="dxa"/>
          </w:tcPr>
          <w:p w14:paraId="31748F35" w14:textId="505FD162" w:rsidR="00BE4CBD" w:rsidRPr="0071220B" w:rsidRDefault="00BE4CBD" w:rsidP="005415EC">
            <w:pPr>
              <w:jc w:val="both"/>
              <w:rPr>
                <w:sz w:val="24"/>
                <w:highlight w:val="yellow"/>
                <w:lang w:eastAsia="en-GB"/>
              </w:rPr>
            </w:pPr>
            <w:ins w:id="539" w:author="Author">
              <w:r w:rsidRPr="0071220B">
                <w:rPr>
                  <w:rFonts w:ascii="Arial" w:hAnsi="Arial" w:cs="Arial"/>
                  <w:highlight w:val="yellow"/>
                </w:rPr>
                <w:t xml:space="preserve">the clause introduced to Schedule 2 Exhibit 3 and 3A under </w:t>
              </w:r>
              <w:r w:rsidRPr="0071220B">
                <w:rPr>
                  <w:rFonts w:ascii="Arial" w:hAnsi="Arial" w:cs="Arial"/>
                  <w:b/>
                  <w:bCs/>
                  <w:highlight w:val="yellow"/>
                </w:rPr>
                <w:t>CMP434</w:t>
              </w:r>
              <w:r w:rsidRPr="0071220B">
                <w:rPr>
                  <w:rFonts w:ascii="Arial" w:hAnsi="Arial" w:cs="Arial"/>
                  <w:highlight w:val="yellow"/>
                </w:rPr>
                <w:t xml:space="preserve"> and in the context of directly connected parties only to address the consequences of non-compliance with the ongoing obligations in respect of the </w:t>
              </w:r>
              <w:r w:rsidRPr="0071220B">
                <w:rPr>
                  <w:rFonts w:ascii="Arial" w:hAnsi="Arial" w:cs="Arial"/>
                  <w:b/>
                  <w:bCs/>
                  <w:highlight w:val="yellow"/>
                </w:rPr>
                <w:t>Original Red Line Boundary</w:t>
              </w:r>
              <w:r w:rsidRPr="0071220B">
                <w:rPr>
                  <w:rFonts w:ascii="Arial" w:hAnsi="Arial" w:cs="Arial"/>
                  <w:highlight w:val="yellow"/>
                </w:rPr>
                <w:t xml:space="preserve"> under the </w:t>
              </w:r>
              <w:r w:rsidRPr="0071220B">
                <w:rPr>
                  <w:rFonts w:ascii="Arial" w:hAnsi="Arial" w:cs="Arial"/>
                  <w:b/>
                  <w:bCs/>
                  <w:highlight w:val="yellow"/>
                </w:rPr>
                <w:t>Queue Management Process</w:t>
              </w:r>
              <w:r w:rsidRPr="0071220B">
                <w:rPr>
                  <w:rFonts w:ascii="Arial" w:hAnsi="Arial" w:cs="Arial"/>
                  <w:highlight w:val="yellow"/>
                </w:rPr>
                <w:t>; </w:t>
              </w:r>
            </w:ins>
          </w:p>
          <w:p w14:paraId="656E99DF" w14:textId="77777777" w:rsidR="00D60210" w:rsidRPr="0071220B" w:rsidRDefault="00D60210" w:rsidP="0E183BAE">
            <w:pPr>
              <w:jc w:val="both"/>
              <w:rPr>
                <w:ins w:id="540" w:author="Author"/>
                <w:rFonts w:ascii="Arial" w:hAnsi="Arial" w:cs="Arial"/>
                <w:highlight w:val="yellow"/>
              </w:rPr>
            </w:pPr>
          </w:p>
        </w:tc>
      </w:tr>
      <w:tr w:rsidR="001E5097" w14:paraId="49CEB934" w14:textId="77777777" w:rsidTr="003A67C0">
        <w:trPr>
          <w:trHeight w:val="300"/>
        </w:trPr>
        <w:tc>
          <w:tcPr>
            <w:tcW w:w="2695" w:type="dxa"/>
          </w:tcPr>
          <w:p w14:paraId="2CCEE308" w14:textId="77777777" w:rsidR="001E5097" w:rsidRDefault="001E5097" w:rsidP="001E5097">
            <w:pPr>
              <w:pStyle w:val="BodyText"/>
              <w:rPr>
                <w:rFonts w:ascii="Arial" w:hAnsi="Arial" w:cs="Arial"/>
                <w:b/>
                <w:bCs/>
              </w:rPr>
            </w:pPr>
            <w:r>
              <w:rPr>
                <w:rFonts w:ascii="Arial" w:hAnsi="Arial" w:cs="Arial"/>
                <w:b/>
                <w:bCs/>
              </w:rPr>
              <w:t>"Other Dispute"</w:t>
            </w:r>
          </w:p>
        </w:tc>
        <w:tc>
          <w:tcPr>
            <w:tcW w:w="6662" w:type="dxa"/>
          </w:tcPr>
          <w:p w14:paraId="17E86746" w14:textId="77777777" w:rsidR="001E5097" w:rsidRDefault="001E5097" w:rsidP="001E5097">
            <w:pPr>
              <w:pStyle w:val="BodyText"/>
              <w:jc w:val="both"/>
              <w:rPr>
                <w:rFonts w:ascii="Arial" w:hAnsi="Arial" w:cs="Arial"/>
                <w:i/>
              </w:rPr>
            </w:pPr>
            <w:r>
              <w:rPr>
                <w:rFonts w:ascii="Arial" w:hAnsi="Arial" w:cs="Arial"/>
              </w:rPr>
              <w:t>as defined in Paragraph 7.2.3;</w:t>
            </w:r>
          </w:p>
        </w:tc>
      </w:tr>
      <w:tr w:rsidR="001E5097" w14:paraId="1ACA066A" w14:textId="77777777" w:rsidTr="003A67C0">
        <w:trPr>
          <w:trHeight w:val="300"/>
        </w:trPr>
        <w:tc>
          <w:tcPr>
            <w:tcW w:w="2695" w:type="dxa"/>
          </w:tcPr>
          <w:p w14:paraId="1AA3D264" w14:textId="77777777" w:rsidR="001E5097" w:rsidRDefault="001E5097" w:rsidP="001E5097">
            <w:pPr>
              <w:pStyle w:val="BodyText"/>
              <w:rPr>
                <w:rFonts w:ascii="Arial" w:hAnsi="Arial" w:cs="Arial"/>
                <w:b/>
                <w:bCs/>
              </w:rPr>
            </w:pPr>
            <w:r>
              <w:rPr>
                <w:rFonts w:ascii="Arial" w:hAnsi="Arial" w:cs="Arial"/>
                <w:b/>
                <w:bCs/>
              </w:rPr>
              <w:t>"Other Party"</w:t>
            </w:r>
          </w:p>
        </w:tc>
        <w:tc>
          <w:tcPr>
            <w:tcW w:w="6662" w:type="dxa"/>
          </w:tcPr>
          <w:p w14:paraId="19CAF948" w14:textId="77777777" w:rsidR="001E5097" w:rsidRDefault="001E5097" w:rsidP="001E5097">
            <w:pPr>
              <w:pStyle w:val="BodyText"/>
              <w:jc w:val="both"/>
              <w:rPr>
                <w:rFonts w:ascii="Arial" w:hAnsi="Arial" w:cs="Arial"/>
              </w:rPr>
            </w:pPr>
            <w:r>
              <w:rPr>
                <w:rFonts w:ascii="Arial" w:hAnsi="Arial" w:cs="Arial"/>
              </w:rPr>
              <w:t>as defined in Paragraph 7.5.1;</w:t>
            </w:r>
          </w:p>
        </w:tc>
      </w:tr>
      <w:tr w:rsidR="001E5097" w14:paraId="1BE63E4C" w14:textId="77777777" w:rsidTr="003A67C0">
        <w:trPr>
          <w:trHeight w:val="300"/>
        </w:trPr>
        <w:tc>
          <w:tcPr>
            <w:tcW w:w="2695" w:type="dxa"/>
          </w:tcPr>
          <w:p w14:paraId="5364E061" w14:textId="731894D6" w:rsidR="001E5097" w:rsidRDefault="001E5097" w:rsidP="001E5097">
            <w:pPr>
              <w:pStyle w:val="BodyText"/>
              <w:rPr>
                <w:rFonts w:ascii="Arial" w:hAnsi="Arial" w:cs="Arial"/>
                <w:b/>
                <w:bCs/>
              </w:rPr>
            </w:pPr>
            <w:r>
              <w:rPr>
                <w:rFonts w:ascii="Arial" w:hAnsi="Arial" w:cs="Arial"/>
                <w:b/>
                <w:bCs/>
              </w:rPr>
              <w:t>"Other User"</w:t>
            </w:r>
          </w:p>
        </w:tc>
        <w:tc>
          <w:tcPr>
            <w:tcW w:w="6662" w:type="dxa"/>
          </w:tcPr>
          <w:p w14:paraId="6000DB34" w14:textId="2274BA37" w:rsidR="001E5097" w:rsidRPr="00865203" w:rsidRDefault="001E5097" w:rsidP="001E5097">
            <w:pPr>
              <w:pStyle w:val="BodyText"/>
              <w:jc w:val="both"/>
              <w:rPr>
                <w:rFonts w:ascii="Arial" w:hAnsi="Arial" w:cs="Arial"/>
              </w:rPr>
            </w:pPr>
            <w:r>
              <w:rPr>
                <w:rFonts w:ascii="Arial" w:hAnsi="Arial" w:cs="Arial"/>
              </w:rPr>
              <w:t>as defined in Paragraph 6.10.3;</w:t>
            </w:r>
          </w:p>
        </w:tc>
      </w:tr>
      <w:tr w:rsidR="001E5097" w14:paraId="723F82FD" w14:textId="77777777" w:rsidTr="003A67C0">
        <w:trPr>
          <w:trHeight w:val="300"/>
        </w:trPr>
        <w:tc>
          <w:tcPr>
            <w:tcW w:w="2695" w:type="dxa"/>
          </w:tcPr>
          <w:p w14:paraId="6AF0AC5E" w14:textId="77777777" w:rsidR="001E5097" w:rsidRDefault="001E5097" w:rsidP="001E5097">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662" w:type="dxa"/>
          </w:tcPr>
          <w:p w14:paraId="2E118C48" w14:textId="77777777" w:rsidR="001E5097" w:rsidRDefault="001E5097" w:rsidP="001E5097">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1E5097" w14:paraId="3FB9E16C" w14:textId="77777777" w:rsidTr="003A67C0">
        <w:trPr>
          <w:trHeight w:val="300"/>
        </w:trPr>
        <w:tc>
          <w:tcPr>
            <w:tcW w:w="2695" w:type="dxa"/>
          </w:tcPr>
          <w:p w14:paraId="09912624" w14:textId="77777777" w:rsidR="001E5097" w:rsidRPr="00BA5C7B" w:rsidRDefault="001E5097" w:rsidP="001E5097">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662" w:type="dxa"/>
          </w:tcPr>
          <w:p w14:paraId="2070DADE"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1E5097" w:rsidRPr="00BA5C7B" w:rsidRDefault="001E5097" w:rsidP="001E5097">
            <w:pPr>
              <w:jc w:val="both"/>
              <w:rPr>
                <w:rFonts w:ascii="Arial" w:hAnsi="Arial" w:cs="Arial"/>
                <w:szCs w:val="22"/>
              </w:rPr>
            </w:pPr>
          </w:p>
        </w:tc>
      </w:tr>
      <w:tr w:rsidR="001E5097" w14:paraId="014DD406" w14:textId="77777777" w:rsidTr="003A67C0">
        <w:trPr>
          <w:trHeight w:val="300"/>
        </w:trPr>
        <w:tc>
          <w:tcPr>
            <w:tcW w:w="2695" w:type="dxa"/>
          </w:tcPr>
          <w:p w14:paraId="5909CCBE" w14:textId="77777777" w:rsidR="001E5097" w:rsidRPr="00BA5C7B" w:rsidRDefault="001E5097" w:rsidP="001E5097">
            <w:pPr>
              <w:rPr>
                <w:rFonts w:ascii="Arial" w:hAnsi="Arial" w:cs="Arial"/>
                <w:b/>
                <w:szCs w:val="22"/>
              </w:rPr>
            </w:pPr>
            <w:r w:rsidRPr="00BA5C7B">
              <w:rPr>
                <w:rFonts w:ascii="Arial" w:hAnsi="Arial" w:cs="Arial"/>
                <w:b/>
                <w:bCs/>
                <w:szCs w:val="22"/>
              </w:rPr>
              <w:t xml:space="preserve">“OTSDUW Staged Build” </w:t>
            </w:r>
          </w:p>
        </w:tc>
        <w:tc>
          <w:tcPr>
            <w:tcW w:w="6662" w:type="dxa"/>
          </w:tcPr>
          <w:p w14:paraId="68006D10" w14:textId="77777777" w:rsidR="001E5097" w:rsidRPr="00BA5C7B" w:rsidRDefault="001E5097" w:rsidP="001E5097">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1E5097" w:rsidRPr="00BA5C7B" w:rsidRDefault="001E5097" w:rsidP="001E5097">
            <w:pPr>
              <w:jc w:val="both"/>
              <w:rPr>
                <w:rFonts w:ascii="Arial" w:hAnsi="Arial" w:cs="Arial"/>
                <w:b/>
                <w:szCs w:val="22"/>
              </w:rPr>
            </w:pPr>
          </w:p>
        </w:tc>
      </w:tr>
      <w:tr w:rsidR="001E5097" w14:paraId="5DD5F478" w14:textId="77777777" w:rsidTr="003A67C0">
        <w:trPr>
          <w:trHeight w:val="300"/>
        </w:trPr>
        <w:tc>
          <w:tcPr>
            <w:tcW w:w="2695" w:type="dxa"/>
          </w:tcPr>
          <w:p w14:paraId="21CB8921"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w:t>
            </w:r>
          </w:p>
        </w:tc>
        <w:tc>
          <w:tcPr>
            <w:tcW w:w="6662" w:type="dxa"/>
          </w:tcPr>
          <w:p w14:paraId="18586B24" w14:textId="77777777" w:rsidR="001E5097" w:rsidRPr="00BA5C7B" w:rsidRDefault="001E5097" w:rsidP="001E5097">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1E5097" w:rsidRPr="00BA5C7B" w:rsidRDefault="001E5097" w:rsidP="001E5097">
            <w:pPr>
              <w:jc w:val="both"/>
              <w:rPr>
                <w:rFonts w:ascii="Arial" w:hAnsi="Arial" w:cs="Arial"/>
                <w:szCs w:val="22"/>
              </w:rPr>
            </w:pPr>
          </w:p>
        </w:tc>
      </w:tr>
      <w:tr w:rsidR="001E5097" w14:paraId="7AF83256" w14:textId="77777777" w:rsidTr="003A67C0">
        <w:trPr>
          <w:trHeight w:val="300"/>
        </w:trPr>
        <w:tc>
          <w:tcPr>
            <w:tcW w:w="2695" w:type="dxa"/>
          </w:tcPr>
          <w:p w14:paraId="741097F7" w14:textId="77777777" w:rsidR="001E5097" w:rsidRPr="00BA5C7B" w:rsidRDefault="001E5097" w:rsidP="001E5097">
            <w:pPr>
              <w:rPr>
                <w:rFonts w:ascii="Arial" w:hAnsi="Arial" w:cs="Arial"/>
                <w:b/>
                <w:szCs w:val="22"/>
              </w:rPr>
            </w:pPr>
            <w:r w:rsidRPr="00BA5C7B">
              <w:rPr>
                <w:rFonts w:ascii="Arial" w:hAnsi="Arial" w:cs="Arial"/>
                <w:b/>
                <w:szCs w:val="22"/>
              </w:rPr>
              <w:t>“OTSUA Commissioning Period Effective Date”</w:t>
            </w:r>
          </w:p>
        </w:tc>
        <w:tc>
          <w:tcPr>
            <w:tcW w:w="6662" w:type="dxa"/>
          </w:tcPr>
          <w:p w14:paraId="3BA2C455" w14:textId="77777777" w:rsidR="001E5097" w:rsidRPr="00BA5C7B" w:rsidRDefault="001E5097" w:rsidP="001E5097">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1E5097" w:rsidRPr="00BA5C7B" w:rsidRDefault="001E5097" w:rsidP="001E5097">
            <w:pPr>
              <w:jc w:val="both"/>
              <w:rPr>
                <w:rFonts w:ascii="Arial" w:hAnsi="Arial" w:cs="Arial"/>
                <w:szCs w:val="22"/>
              </w:rPr>
            </w:pPr>
            <w:r w:rsidRPr="00BA5C7B">
              <w:rPr>
                <w:rFonts w:ascii="Arial" w:hAnsi="Arial" w:cs="Arial"/>
                <w:szCs w:val="22"/>
              </w:rPr>
              <w:t xml:space="preserve"> </w:t>
            </w:r>
          </w:p>
        </w:tc>
      </w:tr>
      <w:tr w:rsidR="001E5097" w14:paraId="6120910C" w14:textId="77777777" w:rsidTr="003A67C0">
        <w:trPr>
          <w:trHeight w:val="300"/>
        </w:trPr>
        <w:tc>
          <w:tcPr>
            <w:tcW w:w="2695" w:type="dxa"/>
          </w:tcPr>
          <w:p w14:paraId="1EB01670" w14:textId="77777777" w:rsidR="001E5097" w:rsidRPr="00BA5C7B" w:rsidRDefault="001E5097" w:rsidP="001E5097">
            <w:pPr>
              <w:rPr>
                <w:rFonts w:ascii="Arial" w:hAnsi="Arial" w:cs="Arial"/>
                <w:b/>
                <w:szCs w:val="22"/>
              </w:rPr>
            </w:pPr>
            <w:r w:rsidRPr="00BA5C7B">
              <w:rPr>
                <w:rFonts w:ascii="Arial" w:hAnsi="Arial" w:cs="Arial"/>
                <w:b/>
                <w:szCs w:val="22"/>
              </w:rPr>
              <w:t>“OTSUA Completion Notice”</w:t>
            </w:r>
          </w:p>
        </w:tc>
        <w:tc>
          <w:tcPr>
            <w:tcW w:w="6662" w:type="dxa"/>
          </w:tcPr>
          <w:p w14:paraId="645990A4" w14:textId="534A9E52" w:rsidR="001E5097" w:rsidRPr="00BA5C7B" w:rsidRDefault="001E5097" w:rsidP="001E5097">
            <w:pPr>
              <w:jc w:val="both"/>
              <w:rPr>
                <w:rFonts w:ascii="Arial" w:hAnsi="Arial" w:cs="Arial"/>
              </w:rPr>
            </w:pPr>
            <w:r w:rsidRPr="5659255A">
              <w:rPr>
                <w:rFonts w:ascii="Arial" w:hAnsi="Arial" w:cs="Arial"/>
              </w:rPr>
              <w:t xml:space="preserve">the notice to be issued by </w:t>
            </w:r>
            <w:r w:rsidRPr="5659255A">
              <w:rPr>
                <w:rFonts w:ascii="Arial" w:hAnsi="Arial" w:cs="Arial"/>
                <w:b/>
                <w:bCs/>
              </w:rPr>
              <w:t>The Company</w:t>
            </w:r>
            <w:r w:rsidRPr="5659255A">
              <w:rPr>
                <w:rFonts w:ascii="Arial" w:hAnsi="Arial" w:cs="Arial"/>
              </w:rPr>
              <w:t xml:space="preserve"> to the </w:t>
            </w:r>
            <w:r w:rsidRPr="5659255A">
              <w:rPr>
                <w:rFonts w:ascii="Arial" w:hAnsi="Arial" w:cs="Arial"/>
                <w:b/>
                <w:bCs/>
              </w:rPr>
              <w:t>Authority</w:t>
            </w:r>
            <w:r w:rsidRPr="5659255A">
              <w:rPr>
                <w:rFonts w:ascii="Arial" w:hAnsi="Arial" w:cs="Arial"/>
              </w:rPr>
              <w:t xml:space="preserve"> in respect of </w:t>
            </w:r>
            <w:r w:rsidRPr="5659255A">
              <w:rPr>
                <w:rFonts w:ascii="Arial" w:hAnsi="Arial" w:cs="Arial"/>
                <w:b/>
                <w:bCs/>
              </w:rPr>
              <w:t>OTSUA</w:t>
            </w:r>
            <w:r w:rsidRPr="5659255A">
              <w:rPr>
                <w:rFonts w:ascii="Arial" w:hAnsi="Arial" w:cs="Arial"/>
              </w:rPr>
              <w:t xml:space="preserve"> or </w:t>
            </w:r>
            <w:r w:rsidRPr="5659255A">
              <w:rPr>
                <w:rFonts w:ascii="Arial" w:hAnsi="Arial" w:cs="Arial"/>
                <w:b/>
                <w:bCs/>
              </w:rPr>
              <w:t>OTSUA Operational at the OTSUA Commissioning Period Effective Date</w:t>
            </w:r>
            <w:r w:rsidRPr="5659255A">
              <w:rPr>
                <w:rFonts w:ascii="Arial" w:hAnsi="Arial" w:cs="Arial"/>
              </w:rPr>
              <w:t xml:space="preserve">, in accordance with condition D4 of the </w:t>
            </w:r>
            <w:r w:rsidRPr="5659255A">
              <w:rPr>
                <w:rFonts w:ascii="Arial" w:hAnsi="Arial" w:cs="Arial"/>
                <w:b/>
                <w:bCs/>
              </w:rPr>
              <w:t xml:space="preserve">ESO Licence </w:t>
            </w:r>
            <w:r w:rsidRPr="5659255A">
              <w:rPr>
                <w:rFonts w:ascii="Arial" w:hAnsi="Arial" w:cs="Arial"/>
              </w:rPr>
              <w:t>and Section 6G of the</w:t>
            </w:r>
            <w:r w:rsidRPr="5659255A">
              <w:rPr>
                <w:rFonts w:ascii="Arial" w:hAnsi="Arial" w:cs="Arial"/>
                <w:b/>
                <w:bCs/>
              </w:rPr>
              <w:t xml:space="preserve"> Act</w:t>
            </w:r>
            <w:r w:rsidRPr="5659255A">
              <w:rPr>
                <w:rFonts w:ascii="Arial" w:hAnsi="Arial" w:cs="Arial"/>
              </w:rPr>
              <w:t>;</w:t>
            </w:r>
          </w:p>
          <w:p w14:paraId="5B0EC821" w14:textId="77777777" w:rsidR="001E5097" w:rsidRPr="00BA5C7B" w:rsidRDefault="001E5097" w:rsidP="001E5097">
            <w:pPr>
              <w:jc w:val="both"/>
              <w:rPr>
                <w:rFonts w:ascii="Arial" w:hAnsi="Arial" w:cs="Arial"/>
                <w:szCs w:val="22"/>
              </w:rPr>
            </w:pPr>
          </w:p>
        </w:tc>
      </w:tr>
      <w:tr w:rsidR="001E5097" w14:paraId="24DB5430" w14:textId="77777777" w:rsidTr="003A67C0">
        <w:trPr>
          <w:trHeight w:val="300"/>
        </w:trPr>
        <w:tc>
          <w:tcPr>
            <w:tcW w:w="2695" w:type="dxa"/>
          </w:tcPr>
          <w:p w14:paraId="39696B40" w14:textId="77777777" w:rsidR="001E5097" w:rsidRPr="00BA5C7B" w:rsidRDefault="001E5097" w:rsidP="001E5097">
            <w:pPr>
              <w:rPr>
                <w:rFonts w:ascii="Arial" w:hAnsi="Arial" w:cs="Arial"/>
                <w:b/>
                <w:szCs w:val="22"/>
              </w:rPr>
            </w:pPr>
            <w:r w:rsidRPr="00BA5C7B">
              <w:rPr>
                <w:rFonts w:ascii="Arial" w:hAnsi="Arial" w:cs="Arial"/>
                <w:b/>
                <w:bCs/>
                <w:szCs w:val="22"/>
              </w:rPr>
              <w:t>“OTSUA Completion Notice Trigger Date”</w:t>
            </w:r>
          </w:p>
        </w:tc>
        <w:tc>
          <w:tcPr>
            <w:tcW w:w="6662" w:type="dxa"/>
          </w:tcPr>
          <w:p w14:paraId="1C4453B0" w14:textId="77777777" w:rsidR="001E5097" w:rsidRPr="00BA5C7B" w:rsidRDefault="001E5097" w:rsidP="001E5097">
            <w:pPr>
              <w:jc w:val="both"/>
              <w:rPr>
                <w:rFonts w:ascii="Arial" w:hAnsi="Arial" w:cs="Arial"/>
                <w:bCs/>
                <w:szCs w:val="22"/>
              </w:rPr>
            </w:pPr>
            <w:r w:rsidRPr="00BA5C7B">
              <w:rPr>
                <w:rFonts w:ascii="Arial" w:hAnsi="Arial" w:cs="Arial"/>
                <w:bCs/>
                <w:szCs w:val="22"/>
              </w:rPr>
              <w:t>means:</w:t>
            </w:r>
          </w:p>
          <w:p w14:paraId="044B4DD3" w14:textId="77777777" w:rsidR="001E5097" w:rsidRPr="00BA5C7B" w:rsidRDefault="001E5097" w:rsidP="001E5097">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1E5097" w:rsidRPr="00BA5C7B" w:rsidRDefault="001E5097" w:rsidP="001E5097">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1E5097" w14:paraId="5BA6363B" w14:textId="77777777" w:rsidTr="003A67C0">
        <w:trPr>
          <w:trHeight w:val="300"/>
        </w:trPr>
        <w:tc>
          <w:tcPr>
            <w:tcW w:w="2695" w:type="dxa"/>
          </w:tcPr>
          <w:p w14:paraId="0D3989E3"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662" w:type="dxa"/>
          </w:tcPr>
          <w:p w14:paraId="736B71C6"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1E5097" w:rsidRPr="00BA5C7B" w:rsidRDefault="001E5097" w:rsidP="001E5097">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1E5097" w:rsidRPr="00BA5C7B" w:rsidRDefault="001E5097" w:rsidP="001E5097">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1E5097" w14:paraId="2DB740E9" w14:textId="77777777" w:rsidTr="003A67C0">
        <w:trPr>
          <w:trHeight w:val="300"/>
        </w:trPr>
        <w:tc>
          <w:tcPr>
            <w:tcW w:w="2695" w:type="dxa"/>
          </w:tcPr>
          <w:p w14:paraId="127B6528" w14:textId="77777777" w:rsidR="001E5097" w:rsidRPr="00BA5C7B" w:rsidRDefault="001E5097" w:rsidP="001E5097">
            <w:pPr>
              <w:pStyle w:val="BodyText"/>
              <w:rPr>
                <w:rFonts w:ascii="Arial" w:hAnsi="Arial" w:cs="Arial"/>
                <w:b/>
                <w:szCs w:val="22"/>
              </w:rPr>
            </w:pPr>
            <w:r w:rsidRPr="00BA5C7B">
              <w:rPr>
                <w:rFonts w:ascii="Arial" w:hAnsi="Arial" w:cs="Arial"/>
                <w:b/>
                <w:bCs/>
                <w:szCs w:val="22"/>
              </w:rPr>
              <w:t>"</w:t>
            </w:r>
            <w:r w:rsidRPr="00BA5C7B">
              <w:rPr>
                <w:rFonts w:ascii="Arial" w:hAnsi="Arial" w:cs="Arial"/>
                <w:b/>
                <w:szCs w:val="22"/>
              </w:rPr>
              <w:t>OTSUA Transfer Time</w:t>
            </w:r>
            <w:r w:rsidRPr="00BA5C7B">
              <w:rPr>
                <w:rFonts w:ascii="Arial" w:hAnsi="Arial" w:cs="Arial"/>
                <w:b/>
                <w:bCs/>
                <w:szCs w:val="22"/>
              </w:rPr>
              <w:t>"</w:t>
            </w:r>
          </w:p>
        </w:tc>
        <w:tc>
          <w:tcPr>
            <w:tcW w:w="6662" w:type="dxa"/>
          </w:tcPr>
          <w:p w14:paraId="22E45C57" w14:textId="77777777" w:rsidR="001E5097" w:rsidRPr="00BA5C7B" w:rsidRDefault="001E5097" w:rsidP="001E5097">
            <w:pPr>
              <w:pStyle w:val="BodyText"/>
              <w:jc w:val="both"/>
              <w:rPr>
                <w:rFonts w:ascii="Arial" w:hAnsi="Arial" w:cs="Arial"/>
                <w:iCs/>
                <w:szCs w:val="22"/>
              </w:rPr>
            </w:pPr>
            <w:bookmarkStart w:id="541"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541"/>
          </w:p>
        </w:tc>
      </w:tr>
      <w:tr w:rsidR="001E5097" w14:paraId="43F4117D" w14:textId="77777777" w:rsidTr="003A67C0">
        <w:trPr>
          <w:trHeight w:val="300"/>
        </w:trPr>
        <w:tc>
          <w:tcPr>
            <w:tcW w:w="2695" w:type="dxa"/>
          </w:tcPr>
          <w:p w14:paraId="6A41F32C"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w:t>
            </w:r>
          </w:p>
        </w:tc>
        <w:tc>
          <w:tcPr>
            <w:tcW w:w="6662" w:type="dxa"/>
          </w:tcPr>
          <w:p w14:paraId="7F1AD897" w14:textId="77777777" w:rsidR="001E5097" w:rsidRPr="00BA5C7B" w:rsidRDefault="001E5097" w:rsidP="001E5097">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1E5097" w14:paraId="4853A032" w14:textId="77777777" w:rsidTr="003A67C0">
        <w:tblPrEx>
          <w:tblCellMar>
            <w:left w:w="108" w:type="dxa"/>
            <w:right w:w="108" w:type="dxa"/>
          </w:tblCellMar>
        </w:tblPrEx>
        <w:trPr>
          <w:trHeight w:val="300"/>
        </w:trPr>
        <w:tc>
          <w:tcPr>
            <w:tcW w:w="2695" w:type="dxa"/>
          </w:tcPr>
          <w:p w14:paraId="054FD35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"Output Useable"</w:t>
            </w:r>
          </w:p>
        </w:tc>
        <w:tc>
          <w:tcPr>
            <w:tcW w:w="6662" w:type="dxa"/>
          </w:tcPr>
          <w:p w14:paraId="626B456F" w14:textId="77777777" w:rsidR="001E5097" w:rsidRPr="00BA5C7B" w:rsidRDefault="001E5097" w:rsidP="001E5097">
            <w:pPr>
              <w:pStyle w:val="BodyText"/>
              <w:jc w:val="both"/>
              <w:rPr>
                <w:rFonts w:ascii="Arial" w:hAnsi="Arial" w:cs="Arial"/>
                <w:szCs w:val="22"/>
              </w:rPr>
            </w:pPr>
            <w:bookmarkStart w:id="542" w:name="_BPDCD_127"/>
            <w:r w:rsidRPr="00BA5C7B">
              <w:rPr>
                <w:rFonts w:ascii="Arial" w:hAnsi="Arial" w:cs="Arial"/>
                <w:szCs w:val="22"/>
              </w:rPr>
              <w:t xml:space="preserve">shall </w:t>
            </w:r>
            <w:bookmarkEnd w:id="542"/>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1E5097" w14:paraId="1D6D60ED" w14:textId="77777777" w:rsidTr="003A67C0">
        <w:trPr>
          <w:trHeight w:val="300"/>
        </w:trPr>
        <w:tc>
          <w:tcPr>
            <w:tcW w:w="2695" w:type="dxa"/>
          </w:tcPr>
          <w:p w14:paraId="4B357515" w14:textId="1464E271" w:rsidR="001E5097" w:rsidRPr="00BA5C7B" w:rsidRDefault="001E5097" w:rsidP="001E5097">
            <w:pPr>
              <w:pStyle w:val="BodyText"/>
              <w:rPr>
                <w:rFonts w:ascii="Arial" w:hAnsi="Arial" w:cs="Arial"/>
                <w:b/>
                <w:bCs/>
                <w:szCs w:val="22"/>
              </w:rPr>
            </w:pPr>
            <w:r w:rsidRPr="00BA5C7B">
              <w:rPr>
                <w:rFonts w:ascii="Arial" w:hAnsi="Arial" w:cs="Arial"/>
                <w:b/>
                <w:bCs/>
                <w:szCs w:val="22"/>
              </w:rPr>
              <w:t xml:space="preserve"> "Panel Chair</w:t>
            </w:r>
            <w:r>
              <w:rPr>
                <w:rFonts w:ascii="Arial" w:hAnsi="Arial" w:cs="Arial"/>
                <w:b/>
                <w:bCs/>
                <w:szCs w:val="22"/>
              </w:rPr>
              <w:t>person</w:t>
            </w:r>
            <w:r w:rsidRPr="00BA5C7B">
              <w:rPr>
                <w:rFonts w:ascii="Arial" w:hAnsi="Arial" w:cs="Arial"/>
                <w:b/>
                <w:bCs/>
                <w:szCs w:val="22"/>
              </w:rPr>
              <w:t>"</w:t>
            </w:r>
          </w:p>
        </w:tc>
        <w:tc>
          <w:tcPr>
            <w:tcW w:w="6662" w:type="dxa"/>
          </w:tcPr>
          <w:p w14:paraId="5CD975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1E5097" w14:paraId="0C169895" w14:textId="77777777" w:rsidTr="003A67C0">
        <w:trPr>
          <w:trHeight w:val="300"/>
        </w:trPr>
        <w:tc>
          <w:tcPr>
            <w:tcW w:w="2695" w:type="dxa"/>
          </w:tcPr>
          <w:p w14:paraId="082C23B7"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w:t>
            </w:r>
          </w:p>
        </w:tc>
        <w:tc>
          <w:tcPr>
            <w:tcW w:w="6662" w:type="dxa"/>
          </w:tcPr>
          <w:p w14:paraId="2062DF20"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any of the persons listed in Paragraph 8.3.1(b);</w:t>
            </w:r>
          </w:p>
        </w:tc>
      </w:tr>
      <w:tr w:rsidR="001E5097" w14:paraId="791E12EF" w14:textId="77777777" w:rsidTr="003A67C0">
        <w:trPr>
          <w:trHeight w:val="300"/>
        </w:trPr>
        <w:tc>
          <w:tcPr>
            <w:tcW w:w="2695" w:type="dxa"/>
          </w:tcPr>
          <w:p w14:paraId="59E84A51"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 Interim Vacancies"</w:t>
            </w:r>
          </w:p>
        </w:tc>
        <w:tc>
          <w:tcPr>
            <w:tcW w:w="6662" w:type="dxa"/>
          </w:tcPr>
          <w:p w14:paraId="3F77FC7D"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 Paragraph 8A.4.3.3;</w:t>
            </w:r>
          </w:p>
        </w:tc>
      </w:tr>
      <w:tr w:rsidR="001E5097" w14:paraId="2F90EAFE" w14:textId="77777777" w:rsidTr="003A67C0">
        <w:trPr>
          <w:trHeight w:val="300"/>
        </w:trPr>
        <w:tc>
          <w:tcPr>
            <w:tcW w:w="2695" w:type="dxa"/>
          </w:tcPr>
          <w:p w14:paraId="11C95EA0"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Members’ Recommendation”</w:t>
            </w:r>
          </w:p>
        </w:tc>
        <w:tc>
          <w:tcPr>
            <w:tcW w:w="6662" w:type="dxa"/>
          </w:tcPr>
          <w:p w14:paraId="753FE714"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1E5097" w14:paraId="4FBA9525" w14:textId="77777777" w:rsidTr="003A67C0">
        <w:trPr>
          <w:trHeight w:val="300"/>
        </w:trPr>
        <w:tc>
          <w:tcPr>
            <w:tcW w:w="2695" w:type="dxa"/>
          </w:tcPr>
          <w:p w14:paraId="6593EE8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"Panel Secretary"</w:t>
            </w:r>
          </w:p>
        </w:tc>
        <w:tc>
          <w:tcPr>
            <w:tcW w:w="6662" w:type="dxa"/>
          </w:tcPr>
          <w:p w14:paraId="7731E21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1E5097" w14:paraId="5C779EBF" w14:textId="77777777" w:rsidTr="003A67C0">
        <w:trPr>
          <w:trHeight w:val="300"/>
        </w:trPr>
        <w:tc>
          <w:tcPr>
            <w:tcW w:w="2695" w:type="dxa"/>
          </w:tcPr>
          <w:p w14:paraId="43F886B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1 System Ancillary Services"</w:t>
            </w:r>
          </w:p>
        </w:tc>
        <w:tc>
          <w:tcPr>
            <w:tcW w:w="6662" w:type="dxa"/>
          </w:tcPr>
          <w:p w14:paraId="3055890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1E5097" w14:paraId="0C62B72E" w14:textId="77777777" w:rsidTr="003A67C0">
        <w:trPr>
          <w:trHeight w:val="300"/>
        </w:trPr>
        <w:tc>
          <w:tcPr>
            <w:tcW w:w="2695" w:type="dxa"/>
          </w:tcPr>
          <w:p w14:paraId="7411FC38"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 2 System Ancillary Services"</w:t>
            </w:r>
          </w:p>
        </w:tc>
        <w:tc>
          <w:tcPr>
            <w:tcW w:w="6662" w:type="dxa"/>
          </w:tcPr>
          <w:p w14:paraId="7105F3B1"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1E5097" w14:paraId="496C1496" w14:textId="77777777" w:rsidTr="003A67C0">
        <w:trPr>
          <w:trHeight w:val="300"/>
        </w:trPr>
        <w:tc>
          <w:tcPr>
            <w:tcW w:w="2695" w:type="dxa"/>
          </w:tcPr>
          <w:p w14:paraId="421A0626"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"Partial Shutdown "</w:t>
            </w:r>
          </w:p>
        </w:tc>
        <w:tc>
          <w:tcPr>
            <w:tcW w:w="6662" w:type="dxa"/>
          </w:tcPr>
          <w:p w14:paraId="7B6AC09C"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1E5097" w14:paraId="28FBE89D" w14:textId="77777777" w:rsidTr="003A67C0">
        <w:trPr>
          <w:trHeight w:val="300"/>
        </w:trPr>
        <w:tc>
          <w:tcPr>
            <w:tcW w:w="2695" w:type="dxa"/>
          </w:tcPr>
          <w:p w14:paraId="525E9855"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"Party Liable"</w:t>
            </w:r>
          </w:p>
        </w:tc>
        <w:tc>
          <w:tcPr>
            <w:tcW w:w="6662" w:type="dxa"/>
          </w:tcPr>
          <w:p w14:paraId="1206C68E"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Paragraph 6.12.1; </w:t>
            </w:r>
          </w:p>
        </w:tc>
      </w:tr>
      <w:tr w:rsidR="001E5097" w14:paraId="359367B2" w14:textId="77777777" w:rsidTr="003A67C0">
        <w:trPr>
          <w:trHeight w:val="300"/>
        </w:trPr>
        <w:tc>
          <w:tcPr>
            <w:tcW w:w="2695" w:type="dxa"/>
          </w:tcPr>
          <w:p w14:paraId="63179D42"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Date"</w:t>
            </w:r>
          </w:p>
        </w:tc>
        <w:tc>
          <w:tcPr>
            <w:tcW w:w="6662" w:type="dxa"/>
          </w:tcPr>
          <w:p w14:paraId="1BF8DF18"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1E5097" w14:paraId="4C9D49E2" w14:textId="77777777" w:rsidTr="003A67C0">
        <w:trPr>
          <w:trHeight w:val="300"/>
        </w:trPr>
        <w:tc>
          <w:tcPr>
            <w:tcW w:w="2695" w:type="dxa"/>
          </w:tcPr>
          <w:p w14:paraId="72FDF88B"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"Payment Record Sum"</w:t>
            </w:r>
          </w:p>
        </w:tc>
        <w:tc>
          <w:tcPr>
            <w:tcW w:w="6662" w:type="dxa"/>
          </w:tcPr>
          <w:p w14:paraId="1434E762" w14:textId="77777777" w:rsidR="001E5097" w:rsidRPr="00BA5C7B" w:rsidRDefault="001E5097" w:rsidP="001E5097">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543" w:name="_BPDCD_128"/>
            <w:r w:rsidRPr="00BA5C7B">
              <w:rPr>
                <w:rFonts w:ascii="Arial" w:hAnsi="Arial" w:cs="Arial"/>
                <w:b/>
                <w:bCs/>
                <w:szCs w:val="22"/>
              </w:rPr>
              <w:t>The Company</w:t>
            </w:r>
            <w:r w:rsidRPr="00BA5C7B">
              <w:rPr>
                <w:rFonts w:ascii="Arial" w:hAnsi="Arial" w:cs="Arial"/>
                <w:szCs w:val="22"/>
              </w:rPr>
              <w:t xml:space="preserve"> </w:t>
            </w:r>
            <w:bookmarkEnd w:id="543"/>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1E5097" w14:paraId="4C09D6A3" w14:textId="77777777" w:rsidTr="003A67C0">
        <w:trPr>
          <w:trHeight w:val="300"/>
        </w:trPr>
        <w:tc>
          <w:tcPr>
            <w:tcW w:w="2695" w:type="dxa"/>
          </w:tcPr>
          <w:p w14:paraId="49282E2E" w14:textId="77777777" w:rsidR="001E5097" w:rsidRPr="00BA5C7B" w:rsidRDefault="001E5097" w:rsidP="001E5097">
            <w:pPr>
              <w:pStyle w:val="BodyText"/>
              <w:rPr>
                <w:rFonts w:ascii="Arial" w:hAnsi="Arial" w:cs="Arial"/>
                <w:b/>
                <w:bCs/>
                <w:szCs w:val="22"/>
              </w:rPr>
            </w:pPr>
            <w:r w:rsidRPr="00BA5C7B">
              <w:rPr>
                <w:rFonts w:ascii="Arial" w:hAnsi="Arial" w:cs="Arial"/>
                <w:b/>
                <w:bCs/>
                <w:szCs w:val="22"/>
              </w:rPr>
              <w:t>"Pending CUSC Modification Proposal"</w:t>
            </w:r>
          </w:p>
        </w:tc>
        <w:tc>
          <w:tcPr>
            <w:tcW w:w="6662" w:type="dxa"/>
          </w:tcPr>
          <w:p w14:paraId="258074B4" w14:textId="0F94960E" w:rsidR="001E5097" w:rsidRPr="00BA5C7B" w:rsidRDefault="001E5097" w:rsidP="001E5097">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Proposal</w:t>
            </w:r>
            <w:r w:rsidRPr="5659255A">
              <w:rPr>
                <w:rFonts w:ascii="Arial" w:hAnsi="Arial" w:cs="Arial"/>
              </w:rPr>
              <w:t xml:space="preserve"> in respect of which, at the relevant time, the </w:t>
            </w:r>
            <w:r w:rsidRPr="5659255A">
              <w:rPr>
                <w:rFonts w:ascii="Arial" w:hAnsi="Arial" w:cs="Arial"/>
                <w:b/>
                <w:bCs/>
              </w:rPr>
              <w:t>Authority</w:t>
            </w:r>
            <w:r w:rsidRPr="5659255A">
              <w:rPr>
                <w:rFonts w:ascii="Arial" w:hAnsi="Arial" w:cs="Arial"/>
              </w:rPr>
              <w:t xml:space="preserve"> has not yet made a decision as to whether to direct such </w:t>
            </w:r>
            <w:r w:rsidRPr="5659255A">
              <w:rPr>
                <w:rFonts w:ascii="Arial" w:hAnsi="Arial" w:cs="Arial"/>
                <w:b/>
                <w:bCs/>
              </w:rPr>
              <w:t>Proposed CUSC Modification</w:t>
            </w:r>
            <w:r w:rsidRPr="5659255A">
              <w:rPr>
                <w:rFonts w:ascii="Arial" w:hAnsi="Arial" w:cs="Arial"/>
              </w:rPr>
              <w:t xml:space="preserve"> to be made pursuant to the </w:t>
            </w:r>
            <w:r w:rsidRPr="5659255A">
              <w:rPr>
                <w:rFonts w:ascii="Arial" w:hAnsi="Arial" w:cs="Arial"/>
                <w:b/>
                <w:bCs/>
              </w:rPr>
              <w:t>ESO Licence</w:t>
            </w:r>
            <w:r w:rsidRPr="5659255A">
              <w:rPr>
                <w:rFonts w:ascii="Arial" w:hAnsi="Arial" w:cs="Arial"/>
              </w:rPr>
              <w:t xml:space="preserve"> (whether or not a </w:t>
            </w:r>
            <w:r w:rsidRPr="5659255A">
              <w:rPr>
                <w:rFonts w:ascii="Arial" w:hAnsi="Arial" w:cs="Arial"/>
                <w:b/>
                <w:bCs/>
              </w:rPr>
              <w:t>CUSC Modification</w:t>
            </w:r>
            <w:r w:rsidRPr="5659255A">
              <w:rPr>
                <w:rFonts w:ascii="Arial" w:hAnsi="Arial" w:cs="Arial"/>
              </w:rPr>
              <w:t xml:space="preserve"> </w:t>
            </w:r>
            <w:r w:rsidRPr="5659255A">
              <w:rPr>
                <w:rFonts w:ascii="Arial" w:hAnsi="Arial" w:cs="Arial"/>
                <w:b/>
                <w:bCs/>
              </w:rPr>
              <w:t>Report</w:t>
            </w:r>
            <w:r w:rsidRPr="5659255A">
              <w:rPr>
                <w:rFonts w:ascii="Arial" w:hAnsi="Arial" w:cs="Arial"/>
              </w:rPr>
              <w:t xml:space="preserve"> has been submitted in respect of such </w:t>
            </w:r>
            <w:r w:rsidRPr="5659255A">
              <w:rPr>
                <w:rFonts w:ascii="Arial" w:hAnsi="Arial" w:cs="Arial"/>
                <w:b/>
                <w:bCs/>
              </w:rPr>
              <w:t>CUSC Modification Proposal</w:t>
            </w:r>
            <w:r w:rsidRPr="5659255A">
              <w:rPr>
                <w:rFonts w:ascii="Arial" w:hAnsi="Arial" w:cs="Arial"/>
              </w:rPr>
              <w:t xml:space="preserve">); </w:t>
            </w:r>
          </w:p>
        </w:tc>
      </w:tr>
      <w:tr w:rsidR="001E5097" w14:paraId="0A79DF8D" w14:textId="77777777" w:rsidTr="003A67C0">
        <w:trPr>
          <w:trHeight w:val="300"/>
        </w:trPr>
        <w:tc>
          <w:tcPr>
            <w:tcW w:w="2695" w:type="dxa"/>
          </w:tcPr>
          <w:p w14:paraId="307BFC5D" w14:textId="77777777" w:rsidR="001E5097" w:rsidRDefault="001E5097" w:rsidP="001E5097">
            <w:pPr>
              <w:pStyle w:val="BodyText"/>
              <w:rPr>
                <w:rFonts w:ascii="Arial" w:hAnsi="Arial" w:cs="Arial"/>
                <w:b/>
                <w:bCs/>
              </w:rPr>
            </w:pPr>
            <w:r>
              <w:rPr>
                <w:rFonts w:ascii="Arial" w:hAnsi="Arial" w:cs="Arial"/>
                <w:b/>
                <w:bCs/>
              </w:rPr>
              <w:t>"Performance Bond"</w:t>
            </w:r>
          </w:p>
        </w:tc>
        <w:tc>
          <w:tcPr>
            <w:tcW w:w="6662" w:type="dxa"/>
          </w:tcPr>
          <w:p w14:paraId="1F8D4AC3" w14:textId="77777777" w:rsidR="001E5097" w:rsidRDefault="001E5097" w:rsidP="001E5097">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1E5097" w14:paraId="031099D3" w14:textId="77777777" w:rsidTr="003A67C0">
        <w:trPr>
          <w:trHeight w:val="300"/>
        </w:trPr>
        <w:tc>
          <w:tcPr>
            <w:tcW w:w="2695" w:type="dxa"/>
          </w:tcPr>
          <w:p w14:paraId="0081ED5B" w14:textId="77777777" w:rsidR="001E5097" w:rsidRDefault="001E5097" w:rsidP="001E5097">
            <w:pPr>
              <w:pStyle w:val="BodyText"/>
              <w:rPr>
                <w:rFonts w:ascii="Arial" w:hAnsi="Arial" w:cs="Arial"/>
                <w:b/>
                <w:bCs/>
              </w:rPr>
            </w:pPr>
            <w:r>
              <w:rPr>
                <w:rFonts w:ascii="Arial" w:hAnsi="Arial" w:cs="Arial"/>
                <w:b/>
                <w:bCs/>
              </w:rPr>
              <w:t>"Permitted Activities"</w:t>
            </w:r>
          </w:p>
        </w:tc>
        <w:tc>
          <w:tcPr>
            <w:tcW w:w="6662" w:type="dxa"/>
          </w:tcPr>
          <w:p w14:paraId="137B7A54" w14:textId="77777777" w:rsidR="001E5097" w:rsidRDefault="001E5097" w:rsidP="001E5097">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1E5097" w14:paraId="194C36E7" w14:textId="77777777" w:rsidTr="003A67C0">
        <w:trPr>
          <w:trHeight w:val="300"/>
        </w:trPr>
        <w:tc>
          <w:tcPr>
            <w:tcW w:w="2695" w:type="dxa"/>
          </w:tcPr>
          <w:p w14:paraId="2EE9E033" w14:textId="77777777" w:rsidR="001E5097" w:rsidRDefault="001E5097" w:rsidP="001E5097">
            <w:pPr>
              <w:pStyle w:val="BodyText"/>
              <w:rPr>
                <w:rFonts w:ascii="Arial" w:hAnsi="Arial" w:cs="Arial"/>
                <w:b/>
                <w:bCs/>
              </w:rPr>
            </w:pPr>
            <w:r>
              <w:rPr>
                <w:rFonts w:ascii="Arial" w:hAnsi="Arial" w:cs="Arial"/>
                <w:b/>
                <w:bCs/>
              </w:rPr>
              <w:t>"Physical Notification"</w:t>
            </w:r>
          </w:p>
        </w:tc>
        <w:tc>
          <w:tcPr>
            <w:tcW w:w="6662" w:type="dxa"/>
          </w:tcPr>
          <w:p w14:paraId="5D4ACAA0" w14:textId="77777777" w:rsidR="001E5097" w:rsidRDefault="001E5097" w:rsidP="001E5097">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1F7EF704" w14:textId="77777777" w:rsidTr="003A67C0">
        <w:trPr>
          <w:trHeight w:val="300"/>
        </w:trPr>
        <w:tc>
          <w:tcPr>
            <w:tcW w:w="2695" w:type="dxa"/>
          </w:tcPr>
          <w:p w14:paraId="1BE304C0" w14:textId="77777777" w:rsidR="001E5097" w:rsidRDefault="001E5097" w:rsidP="001E5097">
            <w:pPr>
              <w:pStyle w:val="BodyText"/>
              <w:rPr>
                <w:rFonts w:ascii="Arial" w:hAnsi="Arial" w:cs="Arial"/>
                <w:b/>
                <w:bCs/>
              </w:rPr>
            </w:pPr>
            <w:r>
              <w:rPr>
                <w:rFonts w:ascii="Arial" w:hAnsi="Arial" w:cs="Arial"/>
                <w:b/>
                <w:bCs/>
              </w:rPr>
              <w:t xml:space="preserve">"Planned Outage" </w:t>
            </w:r>
          </w:p>
        </w:tc>
        <w:tc>
          <w:tcPr>
            <w:tcW w:w="6662" w:type="dxa"/>
          </w:tcPr>
          <w:p w14:paraId="6F3A0281"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284D11A1" w14:textId="77777777" w:rsidTr="003A67C0">
        <w:trPr>
          <w:trHeight w:val="300"/>
        </w:trPr>
        <w:tc>
          <w:tcPr>
            <w:tcW w:w="2695" w:type="dxa"/>
          </w:tcPr>
          <w:p w14:paraId="64D71A82" w14:textId="77777777" w:rsidR="001E5097" w:rsidRDefault="001E5097" w:rsidP="001E5097">
            <w:pPr>
              <w:pStyle w:val="BodyText"/>
              <w:rPr>
                <w:rFonts w:ascii="Arial" w:hAnsi="Arial" w:cs="Arial"/>
                <w:b/>
                <w:bCs/>
              </w:rPr>
            </w:pPr>
            <w:r>
              <w:rPr>
                <w:rFonts w:ascii="Arial" w:hAnsi="Arial" w:cs="Arial"/>
                <w:b/>
                <w:bCs/>
              </w:rPr>
              <w:t>"Planning Code" or PC</w:t>
            </w:r>
          </w:p>
        </w:tc>
        <w:tc>
          <w:tcPr>
            <w:tcW w:w="6662" w:type="dxa"/>
          </w:tcPr>
          <w:p w14:paraId="2B20E710" w14:textId="77777777" w:rsidR="001E5097" w:rsidRDefault="001E5097" w:rsidP="001E5097">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1E5097" w14:paraId="1715E524" w14:textId="77777777" w:rsidTr="003A67C0">
        <w:trPr>
          <w:trHeight w:val="300"/>
        </w:trPr>
        <w:tc>
          <w:tcPr>
            <w:tcW w:w="2695" w:type="dxa"/>
          </w:tcPr>
          <w:p w14:paraId="2FAA0589" w14:textId="77777777" w:rsidR="001E5097" w:rsidRDefault="001E5097" w:rsidP="001E5097">
            <w:pPr>
              <w:pStyle w:val="BodyText"/>
              <w:rPr>
                <w:rFonts w:ascii="Arial" w:hAnsi="Arial" w:cs="Arial"/>
                <w:b/>
                <w:bCs/>
              </w:rPr>
            </w:pPr>
            <w:r>
              <w:rPr>
                <w:rFonts w:ascii="Arial" w:hAnsi="Arial" w:cs="Arial"/>
                <w:b/>
                <w:bCs/>
              </w:rPr>
              <w:t>"Plant"</w:t>
            </w:r>
          </w:p>
        </w:tc>
        <w:tc>
          <w:tcPr>
            <w:tcW w:w="6662" w:type="dxa"/>
          </w:tcPr>
          <w:p w14:paraId="28A32D84" w14:textId="77777777" w:rsidR="001E5097" w:rsidRPr="00736B31" w:rsidRDefault="001E5097" w:rsidP="001E5097">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1E5097" w14:paraId="75B42EF6" w14:textId="77777777" w:rsidTr="003A67C0">
        <w:trPr>
          <w:trHeight w:val="300"/>
        </w:trPr>
        <w:tc>
          <w:tcPr>
            <w:tcW w:w="2695" w:type="dxa"/>
          </w:tcPr>
          <w:p w14:paraId="3E0454CB" w14:textId="77777777" w:rsidR="001E5097" w:rsidRDefault="001E5097" w:rsidP="001E5097">
            <w:pPr>
              <w:pStyle w:val="BodyText"/>
              <w:rPr>
                <w:rFonts w:ascii="Arial" w:hAnsi="Arial" w:cs="Arial"/>
                <w:b/>
                <w:bCs/>
              </w:rPr>
            </w:pPr>
            <w:r>
              <w:rPr>
                <w:rFonts w:ascii="Arial" w:hAnsi="Arial" w:cs="Arial"/>
                <w:b/>
                <w:bCs/>
              </w:rPr>
              <w:t>"Pool Member"</w:t>
            </w:r>
          </w:p>
        </w:tc>
        <w:tc>
          <w:tcPr>
            <w:tcW w:w="6662" w:type="dxa"/>
          </w:tcPr>
          <w:p w14:paraId="4735CADC"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1E5097" w14:paraId="65CD492C" w14:textId="77777777" w:rsidTr="003A67C0">
        <w:trPr>
          <w:trHeight w:val="300"/>
        </w:trPr>
        <w:tc>
          <w:tcPr>
            <w:tcW w:w="2695" w:type="dxa"/>
          </w:tcPr>
          <w:p w14:paraId="1C7A99CB" w14:textId="77777777" w:rsidR="001E5097" w:rsidRDefault="001E5097" w:rsidP="001E5097">
            <w:pPr>
              <w:pStyle w:val="BodyText"/>
              <w:rPr>
                <w:rFonts w:ascii="Arial" w:hAnsi="Arial" w:cs="Arial"/>
                <w:b/>
                <w:bCs/>
              </w:rPr>
            </w:pPr>
            <w:r>
              <w:rPr>
                <w:rFonts w:ascii="Arial" w:hAnsi="Arial" w:cs="Arial"/>
                <w:b/>
                <w:bCs/>
              </w:rPr>
              <w:t>"Pooling and Settlement Agreement"</w:t>
            </w:r>
          </w:p>
        </w:tc>
        <w:tc>
          <w:tcPr>
            <w:tcW w:w="6662" w:type="dxa"/>
          </w:tcPr>
          <w:p w14:paraId="266AAF21" w14:textId="77777777" w:rsidR="001E5097" w:rsidRDefault="001E5097" w:rsidP="001E5097">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1E5097" w14:paraId="24DB2B25" w14:textId="77777777" w:rsidTr="003A67C0">
        <w:trPr>
          <w:trHeight w:val="300"/>
        </w:trPr>
        <w:tc>
          <w:tcPr>
            <w:tcW w:w="2695" w:type="dxa"/>
          </w:tcPr>
          <w:p w14:paraId="0F7D0211" w14:textId="77777777" w:rsidR="001E5097" w:rsidRDefault="001E5097" w:rsidP="001E5097">
            <w:pPr>
              <w:pStyle w:val="BodyText"/>
              <w:rPr>
                <w:rFonts w:ascii="Arial" w:hAnsi="Arial" w:cs="Arial"/>
                <w:b/>
                <w:bCs/>
              </w:rPr>
            </w:pPr>
            <w:r>
              <w:rPr>
                <w:rFonts w:ascii="Arial" w:hAnsi="Arial" w:cs="Arial"/>
                <w:b/>
                <w:bCs/>
              </w:rPr>
              <w:t>"Power Park Module"</w:t>
            </w:r>
          </w:p>
        </w:tc>
        <w:tc>
          <w:tcPr>
            <w:tcW w:w="6662" w:type="dxa"/>
          </w:tcPr>
          <w:p w14:paraId="49C4FAED" w14:textId="77777777" w:rsidR="001E5097" w:rsidRPr="00736B31"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BA49E50" w14:textId="77777777" w:rsidTr="003A67C0">
        <w:trPr>
          <w:trHeight w:val="300"/>
        </w:trPr>
        <w:tc>
          <w:tcPr>
            <w:tcW w:w="2695" w:type="dxa"/>
          </w:tcPr>
          <w:p w14:paraId="0712E424" w14:textId="77777777" w:rsidR="001E5097" w:rsidRDefault="001E5097" w:rsidP="001E5097">
            <w:pPr>
              <w:pStyle w:val="BodyText"/>
              <w:rPr>
                <w:rFonts w:ascii="Arial" w:hAnsi="Arial" w:cs="Arial"/>
                <w:b/>
                <w:bCs/>
              </w:rPr>
            </w:pPr>
            <w:r>
              <w:rPr>
                <w:rFonts w:ascii="Arial" w:hAnsi="Arial" w:cs="Arial"/>
                <w:b/>
                <w:bCs/>
              </w:rPr>
              <w:t>“Power Park Unit”</w:t>
            </w:r>
          </w:p>
        </w:tc>
        <w:tc>
          <w:tcPr>
            <w:tcW w:w="6662" w:type="dxa"/>
          </w:tcPr>
          <w:p w14:paraId="7AC6E74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3EADACCC" w14:textId="77777777" w:rsidTr="003A67C0">
        <w:trPr>
          <w:trHeight w:val="300"/>
        </w:trPr>
        <w:tc>
          <w:tcPr>
            <w:tcW w:w="2695" w:type="dxa"/>
          </w:tcPr>
          <w:p w14:paraId="355A2A05" w14:textId="77777777" w:rsidR="001E5097" w:rsidRDefault="001E5097" w:rsidP="001E5097">
            <w:pPr>
              <w:pStyle w:val="BodyText"/>
              <w:rPr>
                <w:rFonts w:ascii="Arial" w:hAnsi="Arial" w:cs="Arial"/>
                <w:b/>
                <w:bCs/>
              </w:rPr>
            </w:pPr>
            <w:r>
              <w:rPr>
                <w:rFonts w:ascii="Arial" w:hAnsi="Arial" w:cs="Arial"/>
                <w:b/>
                <w:bCs/>
              </w:rPr>
              <w:t>"Power Station"</w:t>
            </w:r>
          </w:p>
        </w:tc>
        <w:tc>
          <w:tcPr>
            <w:tcW w:w="6662" w:type="dxa"/>
          </w:tcPr>
          <w:p w14:paraId="5F0ADC2E" w14:textId="77777777" w:rsidR="001E5097" w:rsidRDefault="001E5097" w:rsidP="001E5097">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1E5097" w14:paraId="4DF81E70" w14:textId="77777777" w:rsidTr="003A67C0">
        <w:trPr>
          <w:trHeight w:val="300"/>
        </w:trPr>
        <w:tc>
          <w:tcPr>
            <w:tcW w:w="2695" w:type="dxa"/>
          </w:tcPr>
          <w:p w14:paraId="27CAF104" w14:textId="77777777" w:rsidR="001E5097" w:rsidRDefault="001E5097" w:rsidP="001E5097">
            <w:pPr>
              <w:pStyle w:val="BodyText"/>
              <w:rPr>
                <w:rFonts w:ascii="Arial" w:hAnsi="Arial" w:cs="Arial"/>
                <w:b/>
                <w:bCs/>
              </w:rPr>
            </w:pPr>
            <w:r>
              <w:rPr>
                <w:rFonts w:ascii="Arial" w:hAnsi="Arial" w:cs="Arial"/>
                <w:b/>
                <w:bCs/>
              </w:rPr>
              <w:t>"Practical Completion Date"</w:t>
            </w:r>
          </w:p>
        </w:tc>
        <w:tc>
          <w:tcPr>
            <w:tcW w:w="6662" w:type="dxa"/>
          </w:tcPr>
          <w:p w14:paraId="2F8CF74D" w14:textId="77777777" w:rsidR="001E5097" w:rsidRDefault="001E5097" w:rsidP="001E5097">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544" w:name="_BPDCD_131"/>
            <w:r w:rsidRPr="0019675B">
              <w:rPr>
                <w:rFonts w:ascii="Arial" w:hAnsi="Arial" w:cs="Arial"/>
              </w:rPr>
              <w:t>;</w:t>
            </w:r>
            <w:bookmarkEnd w:id="544"/>
          </w:p>
        </w:tc>
      </w:tr>
      <w:tr w:rsidR="001E5097" w14:paraId="490AC4A6" w14:textId="77777777" w:rsidTr="003A67C0">
        <w:trPr>
          <w:trHeight w:val="300"/>
        </w:trPr>
        <w:tc>
          <w:tcPr>
            <w:tcW w:w="2695" w:type="dxa"/>
          </w:tcPr>
          <w:p w14:paraId="42B483E2" w14:textId="77777777" w:rsidR="001E5097" w:rsidRDefault="001E5097" w:rsidP="001E5097">
            <w:pPr>
              <w:pStyle w:val="BodyText"/>
              <w:rPr>
                <w:rFonts w:ascii="Arial" w:hAnsi="Arial" w:cs="Arial"/>
                <w:b/>
                <w:bCs/>
              </w:rPr>
            </w:pPr>
            <w:r>
              <w:rPr>
                <w:rFonts w:ascii="Arial" w:hAnsi="Arial" w:cs="Arial"/>
                <w:b/>
                <w:bCs/>
              </w:rPr>
              <w:t>"Preference Votes"</w:t>
            </w:r>
          </w:p>
        </w:tc>
        <w:tc>
          <w:tcPr>
            <w:tcW w:w="6662" w:type="dxa"/>
          </w:tcPr>
          <w:p w14:paraId="22343CBC" w14:textId="77777777" w:rsidR="001E5097" w:rsidRDefault="001E5097" w:rsidP="001E5097">
            <w:pPr>
              <w:pStyle w:val="BodyText"/>
              <w:jc w:val="both"/>
              <w:rPr>
                <w:rFonts w:ascii="Arial" w:hAnsi="Arial" w:cs="Arial"/>
                <w:i/>
              </w:rPr>
            </w:pPr>
            <w:r>
              <w:rPr>
                <w:rFonts w:ascii="Arial" w:hAnsi="Arial" w:cs="Arial"/>
              </w:rPr>
              <w:t>as defined in Paragraph 8A.3.2.1;</w:t>
            </w:r>
          </w:p>
        </w:tc>
      </w:tr>
      <w:tr w:rsidR="001E5097" w14:paraId="3CBF49C9" w14:textId="77777777" w:rsidTr="003A67C0">
        <w:trPr>
          <w:trHeight w:val="300"/>
        </w:trPr>
        <w:tc>
          <w:tcPr>
            <w:tcW w:w="2695" w:type="dxa"/>
          </w:tcPr>
          <w:p w14:paraId="3D26F1AA" w14:textId="77777777" w:rsidR="001E5097" w:rsidRDefault="001E5097" w:rsidP="001E5097">
            <w:pPr>
              <w:pStyle w:val="BodyText"/>
              <w:rPr>
                <w:rFonts w:ascii="Arial" w:hAnsi="Arial" w:cs="Arial"/>
                <w:b/>
                <w:bCs/>
              </w:rPr>
            </w:pPr>
            <w:r>
              <w:rPr>
                <w:rFonts w:ascii="Arial" w:hAnsi="Arial" w:cs="Arial"/>
                <w:b/>
                <w:bCs/>
              </w:rPr>
              <w:t>"Prescribed Rate"</w:t>
            </w:r>
          </w:p>
        </w:tc>
        <w:tc>
          <w:tcPr>
            <w:tcW w:w="6662" w:type="dxa"/>
          </w:tcPr>
          <w:p w14:paraId="1A11ED0A" w14:textId="77777777" w:rsidR="001E5097" w:rsidRDefault="001E5097" w:rsidP="001E5097">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1E5097" w14:paraId="1426A11F" w14:textId="77777777" w:rsidTr="003A67C0">
        <w:trPr>
          <w:trHeight w:val="300"/>
        </w:trPr>
        <w:tc>
          <w:tcPr>
            <w:tcW w:w="2695" w:type="dxa"/>
          </w:tcPr>
          <w:p w14:paraId="117E83DB" w14:textId="77777777" w:rsidR="001E5097" w:rsidRDefault="001E5097" w:rsidP="001E5097">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662" w:type="dxa"/>
          </w:tcPr>
          <w:p w14:paraId="3D952840" w14:textId="77777777" w:rsidR="001E5097" w:rsidRDefault="001E5097" w:rsidP="001E5097">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1E5097" w:rsidRDefault="001E5097" w:rsidP="001E5097">
            <w:pPr>
              <w:jc w:val="both"/>
              <w:rPr>
                <w:rFonts w:ascii="Arial" w:hAnsi="Arial" w:cs="Arial"/>
                <w:szCs w:val="22"/>
              </w:rPr>
            </w:pPr>
          </w:p>
        </w:tc>
      </w:tr>
      <w:tr w:rsidR="001E5097" w14:paraId="51381F16" w14:textId="77777777" w:rsidTr="003A67C0">
        <w:trPr>
          <w:trHeight w:val="300"/>
        </w:trPr>
        <w:tc>
          <w:tcPr>
            <w:tcW w:w="2695" w:type="dxa"/>
          </w:tcPr>
          <w:p w14:paraId="28FFE0D4" w14:textId="2A98F6A4" w:rsidR="001E5097" w:rsidRPr="0019675B" w:rsidRDefault="001E5097" w:rsidP="001E5097">
            <w:pPr>
              <w:pStyle w:val="BodyText"/>
              <w:rPr>
                <w:rFonts w:ascii="Arial" w:hAnsi="Arial" w:cs="Arial"/>
                <w:b/>
                <w:bCs/>
              </w:rPr>
            </w:pPr>
            <w:bookmarkStart w:id="545" w:name="_BPDCI_132"/>
            <w:r w:rsidRPr="0019675B">
              <w:rPr>
                <w:rFonts w:ascii="Arial" w:hAnsi="Arial" w:cs="Arial"/>
                <w:b/>
                <w:bCs/>
              </w:rPr>
              <w:t>"Primary Response"</w:t>
            </w:r>
            <w:bookmarkEnd w:id="545"/>
          </w:p>
        </w:tc>
        <w:tc>
          <w:tcPr>
            <w:tcW w:w="6662" w:type="dxa"/>
          </w:tcPr>
          <w:p w14:paraId="7B60F230" w14:textId="77777777" w:rsidR="001E5097" w:rsidRPr="0019675B" w:rsidRDefault="001E5097" w:rsidP="001E5097">
            <w:pPr>
              <w:pStyle w:val="BodyText"/>
              <w:jc w:val="both"/>
              <w:rPr>
                <w:rFonts w:ascii="Arial" w:hAnsi="Arial" w:cs="Arial"/>
              </w:rPr>
            </w:pPr>
            <w:bookmarkStart w:id="546"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546"/>
          </w:p>
        </w:tc>
      </w:tr>
      <w:tr w:rsidR="001E5097" w14:paraId="4006B906" w14:textId="77777777" w:rsidTr="003A67C0">
        <w:trPr>
          <w:trHeight w:val="300"/>
        </w:trPr>
        <w:tc>
          <w:tcPr>
            <w:tcW w:w="2695" w:type="dxa"/>
          </w:tcPr>
          <w:p w14:paraId="710D6E60" w14:textId="77777777" w:rsidR="001E5097" w:rsidRDefault="001E5097" w:rsidP="001E5097">
            <w:pPr>
              <w:pStyle w:val="BodyText"/>
              <w:rPr>
                <w:rFonts w:ascii="Arial" w:hAnsi="Arial" w:cs="Arial"/>
                <w:b/>
                <w:bCs/>
              </w:rPr>
            </w:pPr>
            <w:r>
              <w:rPr>
                <w:rFonts w:ascii="Arial" w:hAnsi="Arial" w:cs="Arial"/>
                <w:b/>
                <w:bCs/>
              </w:rPr>
              <w:t>"Proceedings"</w:t>
            </w:r>
          </w:p>
        </w:tc>
        <w:tc>
          <w:tcPr>
            <w:tcW w:w="6662" w:type="dxa"/>
          </w:tcPr>
          <w:p w14:paraId="2B503B7B" w14:textId="77777777" w:rsidR="001E5097" w:rsidRDefault="001E5097" w:rsidP="001E5097">
            <w:pPr>
              <w:pStyle w:val="BodyText"/>
              <w:jc w:val="both"/>
              <w:rPr>
                <w:rFonts w:ascii="Arial" w:hAnsi="Arial" w:cs="Arial"/>
              </w:rPr>
            </w:pPr>
            <w:r>
              <w:rPr>
                <w:rFonts w:ascii="Arial" w:hAnsi="Arial" w:cs="Arial"/>
              </w:rPr>
              <w:t>as defined in Paragraph 6.23.1;</w:t>
            </w:r>
          </w:p>
        </w:tc>
      </w:tr>
      <w:tr w:rsidR="001E5097" w14:paraId="2317C546" w14:textId="77777777" w:rsidTr="003A67C0">
        <w:trPr>
          <w:trHeight w:val="300"/>
        </w:trPr>
        <w:tc>
          <w:tcPr>
            <w:tcW w:w="2695" w:type="dxa"/>
          </w:tcPr>
          <w:p w14:paraId="14269825" w14:textId="77777777" w:rsidR="001E5097" w:rsidRDefault="001E5097" w:rsidP="001E5097">
            <w:pPr>
              <w:rPr>
                <w:rFonts w:ascii="Arial" w:hAnsi="Arial" w:cs="Arial"/>
                <w:b/>
                <w:bCs/>
              </w:rPr>
            </w:pPr>
            <w:r>
              <w:rPr>
                <w:rFonts w:ascii="Arial" w:hAnsi="Arial" w:cs="Arial"/>
                <w:b/>
                <w:bCs/>
              </w:rPr>
              <w:t>“Production”</w:t>
            </w:r>
          </w:p>
          <w:p w14:paraId="5CFD38E3" w14:textId="77777777" w:rsidR="001E5097" w:rsidRDefault="001E5097" w:rsidP="001E5097">
            <w:pPr>
              <w:rPr>
                <w:rFonts w:ascii="Arial" w:hAnsi="Arial" w:cs="Arial"/>
                <w:b/>
                <w:bCs/>
              </w:rPr>
            </w:pPr>
          </w:p>
          <w:p w14:paraId="5CF4DEC3" w14:textId="6A3C5717" w:rsidR="001E5097" w:rsidRDefault="001E5097" w:rsidP="001E5097">
            <w:pPr>
              <w:rPr>
                <w:rFonts w:ascii="Arial" w:hAnsi="Arial" w:cs="Arial"/>
                <w:b/>
                <w:bCs/>
              </w:rPr>
            </w:pPr>
          </w:p>
        </w:tc>
        <w:tc>
          <w:tcPr>
            <w:tcW w:w="6662" w:type="dxa"/>
          </w:tcPr>
          <w:p w14:paraId="30D02823" w14:textId="77777777" w:rsidR="001E5097" w:rsidRDefault="001E5097" w:rsidP="001E5097">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E5097" w:rsidRDefault="001E5097" w:rsidP="001E5097">
            <w:pPr>
              <w:jc w:val="both"/>
              <w:rPr>
                <w:rFonts w:ascii="Arial" w:hAnsi="Arial" w:cs="Arial"/>
              </w:rPr>
            </w:pPr>
          </w:p>
        </w:tc>
      </w:tr>
      <w:tr w:rsidR="001E5097" w14:paraId="4905CC44" w14:textId="77777777" w:rsidTr="003A67C0">
        <w:trPr>
          <w:trHeight w:val="300"/>
        </w:trPr>
        <w:tc>
          <w:tcPr>
            <w:tcW w:w="2695" w:type="dxa"/>
          </w:tcPr>
          <w:p w14:paraId="696C3CB2" w14:textId="23BEE125" w:rsidR="001E5097" w:rsidRDefault="001E5097" w:rsidP="001E5097">
            <w:pPr>
              <w:spacing w:after="240"/>
              <w:rPr>
                <w:rFonts w:ascii="Arial" w:hAnsi="Arial" w:cs="Arial"/>
                <w:b/>
                <w:bCs/>
              </w:rPr>
            </w:pPr>
            <w:r>
              <w:rPr>
                <w:rFonts w:ascii="Arial" w:hAnsi="Arial" w:cs="Arial"/>
                <w:b/>
                <w:bCs/>
              </w:rPr>
              <w:t>“Profiled Unmetered Supply”</w:t>
            </w:r>
          </w:p>
        </w:tc>
        <w:tc>
          <w:tcPr>
            <w:tcW w:w="6662" w:type="dxa"/>
          </w:tcPr>
          <w:p w14:paraId="786154F9" w14:textId="68570712" w:rsidR="001E5097" w:rsidRDefault="001E5097" w:rsidP="001E5097">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1E5097" w14:paraId="1FD4D76C" w14:textId="77777777" w:rsidTr="003A67C0">
        <w:trPr>
          <w:trHeight w:val="300"/>
        </w:trPr>
        <w:tc>
          <w:tcPr>
            <w:tcW w:w="2695" w:type="dxa"/>
          </w:tcPr>
          <w:p w14:paraId="1FD2F6C8" w14:textId="77777777" w:rsidR="001E5097" w:rsidRDefault="001E5097" w:rsidP="001E5097">
            <w:pPr>
              <w:spacing w:after="240"/>
              <w:rPr>
                <w:ins w:id="547" w:author="Author"/>
                <w:rFonts w:ascii="Arial" w:hAnsi="Arial" w:cs="Arial"/>
                <w:b/>
                <w:bCs/>
              </w:rPr>
            </w:pPr>
            <w:r>
              <w:rPr>
                <w:rFonts w:ascii="Arial" w:hAnsi="Arial" w:cs="Arial"/>
                <w:b/>
                <w:bCs/>
              </w:rPr>
              <w:t>"Progress Report"</w:t>
            </w:r>
          </w:p>
          <w:p w14:paraId="61F7E079" w14:textId="64D4327C" w:rsidR="004E5618" w:rsidRPr="004E5618" w:rsidRDefault="004E5618" w:rsidP="005C7BC1">
            <w:pPr>
              <w:rPr>
                <w:rFonts w:ascii="Arial" w:hAnsi="Arial" w:cs="Arial"/>
                <w:b/>
                <w:bCs/>
              </w:rPr>
            </w:pPr>
            <w:ins w:id="548" w:author="Author">
              <w:r w:rsidRPr="005C7BC1">
                <w:rPr>
                  <w:rFonts w:ascii="Arial" w:hAnsi="Arial" w:cs="Arial"/>
                  <w:b/>
                  <w:bCs/>
                  <w:highlight w:val="green"/>
                </w:rPr>
                <w:t>“Project”</w:t>
              </w:r>
            </w:ins>
          </w:p>
        </w:tc>
        <w:tc>
          <w:tcPr>
            <w:tcW w:w="6662" w:type="dxa"/>
          </w:tcPr>
          <w:p w14:paraId="2539E353" w14:textId="77777777" w:rsidR="001E5097" w:rsidRPr="004C1708" w:rsidRDefault="001E5097" w:rsidP="002B7CBD">
            <w:pPr>
              <w:spacing w:after="240"/>
              <w:jc w:val="both"/>
              <w:rPr>
                <w:ins w:id="549" w:author="Author"/>
                <w:rFonts w:ascii="Arial" w:hAnsi="Arial" w:cs="Arial"/>
                <w:szCs w:val="22"/>
              </w:rPr>
            </w:pPr>
            <w:r w:rsidRPr="004C1708">
              <w:rPr>
                <w:rFonts w:ascii="Arial" w:hAnsi="Arial" w:cs="Arial"/>
                <w:szCs w:val="22"/>
              </w:rPr>
              <w:t>as defined in Paragraph 8.14;</w:t>
            </w:r>
          </w:p>
          <w:p w14:paraId="7D6B7E2F" w14:textId="1B3400CF" w:rsidR="00591FF0" w:rsidRPr="004C1708" w:rsidRDefault="004C1708" w:rsidP="002B7CBD">
            <w:pPr>
              <w:spacing w:after="240"/>
              <w:jc w:val="both"/>
              <w:rPr>
                <w:rFonts w:ascii="Arial" w:hAnsi="Arial" w:cs="Arial"/>
                <w:szCs w:val="22"/>
              </w:rPr>
            </w:pPr>
            <w:ins w:id="550" w:author="Author">
              <w:r w:rsidRPr="005C7BC1">
                <w:rPr>
                  <w:rFonts w:ascii="Arial" w:hAnsi="Arial"/>
                  <w:color w:val="FF0000"/>
                  <w:szCs w:val="22"/>
                  <w:highlight w:val="green"/>
                </w:rPr>
                <w:t xml:space="preserve">in the context of this Section 18 is the </w:t>
              </w:r>
              <w:r w:rsidRPr="005C7BC1">
                <w:rPr>
                  <w:rFonts w:ascii="Arial" w:hAnsi="Arial"/>
                  <w:b/>
                  <w:bCs/>
                  <w:color w:val="FF0000"/>
                  <w:szCs w:val="22"/>
                  <w:highlight w:val="green"/>
                </w:rPr>
                <w:t>User’s</w:t>
              </w:r>
              <w:r w:rsidRPr="005C7BC1">
                <w:rPr>
                  <w:rFonts w:ascii="Arial" w:hAnsi="Arial"/>
                  <w:color w:val="FF0000"/>
                  <w:szCs w:val="22"/>
                  <w:highlight w:val="green"/>
                </w:rPr>
                <w:t xml:space="preserve"> (or as context requires </w:t>
              </w:r>
              <w:r w:rsidRPr="005C7BC1">
                <w:rPr>
                  <w:rFonts w:ascii="Arial" w:hAnsi="Arial"/>
                  <w:b/>
                  <w:bCs/>
                  <w:color w:val="FF0000"/>
                  <w:szCs w:val="22"/>
                  <w:highlight w:val="green"/>
                </w:rPr>
                <w:t>Developer’s</w:t>
              </w:r>
              <w:r w:rsidRPr="005C7BC1">
                <w:rPr>
                  <w:rFonts w:ascii="Arial" w:hAnsi="Arial"/>
                  <w:color w:val="FF0000"/>
                  <w:szCs w:val="22"/>
                  <w:highlight w:val="green"/>
                </w:rPr>
                <w:t xml:space="preserve">) project which is the subject of the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(and in the case of </w:t>
              </w:r>
              <w:r w:rsidRPr="005C7BC1">
                <w:rPr>
                  <w:rFonts w:ascii="Arial" w:hAnsi="Arial"/>
                  <w:b/>
                  <w:bCs/>
                  <w:color w:val="FF0000"/>
                  <w:szCs w:val="22"/>
                  <w:highlight w:val="green"/>
                </w:rPr>
                <w:t xml:space="preserve">Existing Agreements </w:t>
              </w:r>
              <w:r w:rsidRPr="005C7BC1">
                <w:rPr>
                  <w:rFonts w:ascii="Arial" w:hAnsi="Arial"/>
                  <w:color w:val="FF0000"/>
                  <w:szCs w:val="22"/>
                  <w:highlight w:val="green"/>
                </w:rPr>
                <w:t xml:space="preserve">which provide for more than one </w:t>
              </w:r>
              <w:r w:rsidRPr="005C7BC1">
                <w:rPr>
                  <w:rFonts w:ascii="Arial" w:hAnsi="Arial"/>
                  <w:b/>
                  <w:bCs/>
                  <w:color w:val="FF0000"/>
                  <w:szCs w:val="22"/>
                  <w:highlight w:val="green"/>
                </w:rPr>
                <w:t>Existing Project</w:t>
              </w:r>
              <w:r w:rsidRPr="005C7BC1">
                <w:rPr>
                  <w:rFonts w:ascii="Arial" w:hAnsi="Arial"/>
                  <w:color w:val="FF0000"/>
                  <w:szCs w:val="22"/>
                  <w:highlight w:val="green"/>
                </w:rPr>
                <w:t xml:space="preserve"> in respect of </w:t>
              </w:r>
              <w:r w:rsidRPr="005C7BC1">
                <w:rPr>
                  <w:rFonts w:ascii="Arial" w:hAnsi="Arial"/>
                  <w:b/>
                  <w:bCs/>
                  <w:color w:val="FF0000"/>
                  <w:szCs w:val="22"/>
                  <w:highlight w:val="green"/>
                </w:rPr>
                <w:t>Embedded</w:t>
              </w:r>
              <w:r w:rsidR="004E5618" w:rsidRPr="005C7BC1">
                <w:rPr>
                  <w:rFonts w:ascii="Arial" w:hAnsi="Arial"/>
                  <w:b/>
                  <w:bCs/>
                  <w:color w:val="FF0000"/>
                  <w:szCs w:val="22"/>
                  <w:highlight w:val="green"/>
                </w:rPr>
                <w:t xml:space="preserve"> Power Stations</w:t>
              </w:r>
              <w:r w:rsidR="004E5618" w:rsidRPr="005C7BC1">
                <w:rPr>
                  <w:rFonts w:ascii="Arial" w:hAnsi="Arial"/>
                  <w:color w:val="FF0000"/>
                  <w:szCs w:val="22"/>
                  <w:highlight w:val="green"/>
                </w:rPr>
                <w:t>,</w:t>
              </w:r>
              <w:r w:rsidR="004E5618" w:rsidRPr="005C7BC1">
                <w:rPr>
                  <w:rFonts w:ascii="Arial" w:hAnsi="Arial"/>
                  <w:b/>
                  <w:bCs/>
                  <w:color w:val="FF0000"/>
                  <w:szCs w:val="22"/>
                  <w:highlight w:val="green"/>
                </w:rPr>
                <w:t xml:space="preserve"> Existing Project </w:t>
              </w:r>
              <w:r w:rsidR="004E5618" w:rsidRPr="005C7BC1">
                <w:rPr>
                  <w:rFonts w:ascii="Arial" w:hAnsi="Arial"/>
                  <w:color w:val="FF0000"/>
                  <w:szCs w:val="22"/>
                  <w:highlight w:val="green"/>
                </w:rPr>
                <w:t xml:space="preserve">shall be construed accordingly by reference to each </w:t>
              </w:r>
              <w:r w:rsidR="004E5618" w:rsidRPr="005C7BC1">
                <w:rPr>
                  <w:rFonts w:ascii="Arial" w:hAnsi="Arial"/>
                  <w:b/>
                  <w:bCs/>
                  <w:color w:val="FF0000"/>
                  <w:szCs w:val="22"/>
                  <w:highlight w:val="green"/>
                </w:rPr>
                <w:t>Existing</w:t>
              </w:r>
              <w:r w:rsidR="004E5618" w:rsidRPr="005C7BC1">
                <w:rPr>
                  <w:rFonts w:ascii="Arial" w:hAnsi="Arial"/>
                  <w:color w:val="FF0000"/>
                  <w:szCs w:val="22"/>
                  <w:highlight w:val="green"/>
                </w:rPr>
                <w:t xml:space="preserve"> </w:t>
              </w:r>
              <w:r w:rsidR="004E5618" w:rsidRPr="005C7BC1">
                <w:rPr>
                  <w:rFonts w:ascii="Arial" w:hAnsi="Arial"/>
                  <w:b/>
                  <w:bCs/>
                  <w:color w:val="FF0000"/>
                  <w:szCs w:val="22"/>
                  <w:highlight w:val="green"/>
                </w:rPr>
                <w:t>Project</w:t>
              </w:r>
              <w:r w:rsidR="004E5618" w:rsidRPr="005C7BC1">
                <w:rPr>
                  <w:rFonts w:ascii="Arial" w:hAnsi="Arial"/>
                  <w:color w:val="FF0000"/>
                  <w:szCs w:val="22"/>
                  <w:highlight w:val="green"/>
                </w:rPr>
                <w:t>);</w:t>
              </w:r>
            </w:ins>
          </w:p>
        </w:tc>
      </w:tr>
      <w:tr w:rsidR="005C7BC1" w14:paraId="5167CBFA" w14:textId="77777777" w:rsidTr="003A67C0">
        <w:trPr>
          <w:trHeight w:val="300"/>
          <w:ins w:id="551" w:author="Author"/>
        </w:trPr>
        <w:tc>
          <w:tcPr>
            <w:tcW w:w="2695" w:type="dxa"/>
          </w:tcPr>
          <w:p w14:paraId="12D32ABF" w14:textId="64444D72" w:rsidR="004578C0" w:rsidRPr="005C7BC1" w:rsidRDefault="004578C0" w:rsidP="004578C0">
            <w:pPr>
              <w:spacing w:after="240"/>
              <w:rPr>
                <w:ins w:id="552" w:author="Author"/>
                <w:rFonts w:ascii="Arial" w:hAnsi="Arial" w:cs="Arial"/>
                <w:b/>
                <w:bCs/>
                <w:highlight w:val="yellow"/>
              </w:rPr>
            </w:pPr>
            <w:ins w:id="553" w:author="Author">
              <w:r w:rsidRPr="005C7BC1">
                <w:rPr>
                  <w:rFonts w:ascii="Arial" w:hAnsi="Arial" w:cs="Arial"/>
                  <w:b/>
                  <w:bCs/>
                  <w:szCs w:val="22"/>
                  <w:highlight w:val="yellow"/>
                </w:rPr>
                <w:t>“Project Designation Methodology”</w:t>
              </w:r>
            </w:ins>
          </w:p>
        </w:tc>
        <w:tc>
          <w:tcPr>
            <w:tcW w:w="6662" w:type="dxa"/>
          </w:tcPr>
          <w:p w14:paraId="7D51B6E5" w14:textId="77777777" w:rsidR="004578C0" w:rsidRPr="005C7BC1" w:rsidRDefault="003038BE" w:rsidP="003038BE">
            <w:pPr>
              <w:jc w:val="both"/>
              <w:rPr>
                <w:ins w:id="554" w:author="Author"/>
                <w:rFonts w:ascii="Arial" w:hAnsi="Arial" w:cs="Arial"/>
                <w:szCs w:val="22"/>
                <w:highlight w:val="yellow"/>
              </w:rPr>
            </w:pPr>
            <w:ins w:id="555" w:author="Author">
              <w:r w:rsidRPr="005C7BC1">
                <w:rPr>
                  <w:rFonts w:ascii="Arial" w:hAnsi="Arial" w:cs="Arial"/>
                  <w:szCs w:val="22"/>
                  <w:highlight w:val="yellow"/>
                </w:rPr>
                <w:t xml:space="preserve">the methodology developed or to be developed by </w:t>
              </w:r>
              <w:r w:rsidRPr="005C7BC1">
                <w:rPr>
                  <w:rFonts w:ascii="Arial" w:hAnsi="Arial" w:cs="Arial"/>
                  <w:b/>
                  <w:bCs/>
                  <w:szCs w:val="22"/>
                  <w:highlight w:val="yellow"/>
                </w:rPr>
                <w:t>The Company</w:t>
              </w:r>
              <w:r w:rsidRPr="005C7BC1">
                <w:rPr>
                  <w:rFonts w:ascii="Arial" w:hAnsi="Arial" w:cs="Arial"/>
                  <w:szCs w:val="22"/>
                  <w:highlight w:val="yellow"/>
                </w:rPr>
                <w:t xml:space="preserve"> in accordance with the </w:t>
              </w:r>
              <w:r w:rsidRPr="005C7BC1">
                <w:rPr>
                  <w:rFonts w:ascii="Arial" w:hAnsi="Arial" w:cs="Arial"/>
                  <w:b/>
                  <w:bCs/>
                  <w:szCs w:val="22"/>
                  <w:highlight w:val="yellow"/>
                </w:rPr>
                <w:t>ESO Licence</w:t>
              </w:r>
              <w:r w:rsidRPr="005C7BC1">
                <w:rPr>
                  <w:rFonts w:ascii="Arial" w:hAnsi="Arial" w:cs="Arial"/>
                  <w:szCs w:val="22"/>
                  <w:highlight w:val="yellow"/>
                </w:rPr>
                <w:t xml:space="preserve"> and approved by the </w:t>
              </w:r>
              <w:r w:rsidRPr="005C7BC1">
                <w:rPr>
                  <w:rFonts w:ascii="Arial" w:hAnsi="Arial" w:cs="Arial"/>
                  <w:b/>
                  <w:bCs/>
                  <w:szCs w:val="22"/>
                  <w:highlight w:val="yellow"/>
                </w:rPr>
                <w:t>Authority</w:t>
              </w:r>
              <w:r w:rsidRPr="005C7BC1">
                <w:rPr>
                  <w:rFonts w:ascii="Arial" w:hAnsi="Arial" w:cs="Arial"/>
                  <w:szCs w:val="22"/>
                  <w:highlight w:val="yellow"/>
                </w:rPr>
                <w:t xml:space="preserve"> and published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on the </w:t>
              </w:r>
              <w:r w:rsidRPr="005C7BC1">
                <w:rPr>
                  <w:rFonts w:ascii="Arial" w:hAnsi="Arial" w:cs="Arial"/>
                  <w:b/>
                  <w:bCs/>
                  <w:szCs w:val="22"/>
                  <w:highlight w:val="yellow"/>
                </w:rPr>
                <w:t>Website</w:t>
              </w:r>
              <w:r w:rsidRPr="005C7BC1">
                <w:rPr>
                  <w:rFonts w:ascii="Arial" w:hAnsi="Arial" w:cs="Arial"/>
                  <w:szCs w:val="22"/>
                  <w:highlight w:val="yellow"/>
                </w:rPr>
                <w:t xml:space="preserve"> as such methodology may be revised from time;</w:t>
              </w:r>
            </w:ins>
          </w:p>
          <w:p w14:paraId="4A1BAC77" w14:textId="09BE8EE8" w:rsidR="003038BE" w:rsidRPr="005C7BC1" w:rsidRDefault="003038BE" w:rsidP="003038BE">
            <w:pPr>
              <w:jc w:val="both"/>
              <w:rPr>
                <w:ins w:id="556" w:author="Author"/>
                <w:rFonts w:ascii="Arial" w:hAnsi="Arial" w:cs="Arial"/>
                <w:szCs w:val="22"/>
                <w:highlight w:val="yellow"/>
              </w:rPr>
            </w:pPr>
          </w:p>
        </w:tc>
      </w:tr>
      <w:tr w:rsidR="004578C0" w14:paraId="1B10C844" w14:textId="77777777" w:rsidTr="003A67C0">
        <w:trPr>
          <w:trHeight w:val="300"/>
        </w:trPr>
        <w:tc>
          <w:tcPr>
            <w:tcW w:w="2695" w:type="dxa"/>
          </w:tcPr>
          <w:p w14:paraId="761B2E1C" w14:textId="72B62097" w:rsidR="00C82789" w:rsidRDefault="004578C0" w:rsidP="004578C0">
            <w:pPr>
              <w:spacing w:after="240"/>
              <w:rPr>
                <w:rFonts w:ascii="Arial" w:hAnsi="Arial" w:cs="Arial"/>
                <w:b/>
                <w:bCs/>
              </w:rPr>
            </w:pPr>
            <w:r w:rsidRPr="004C08E0">
              <w:rPr>
                <w:rFonts w:ascii="Arial" w:hAnsi="Arial" w:cs="Arial"/>
                <w:b/>
                <w:bCs/>
                <w:szCs w:val="22"/>
              </w:rPr>
              <w:t>“Project Milestone Remedy Period”</w:t>
            </w:r>
          </w:p>
        </w:tc>
        <w:tc>
          <w:tcPr>
            <w:tcW w:w="6662" w:type="dxa"/>
          </w:tcPr>
          <w:p w14:paraId="0BC4E1A2" w14:textId="39634C37" w:rsidR="001974B9" w:rsidRPr="002B7CBD" w:rsidRDefault="004578C0" w:rsidP="004578C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tc>
      </w:tr>
      <w:tr w:rsidR="004578C0" w14:paraId="0711E482" w14:textId="77777777" w:rsidTr="003A67C0">
        <w:trPr>
          <w:trHeight w:val="300"/>
        </w:trPr>
        <w:tc>
          <w:tcPr>
            <w:tcW w:w="2695" w:type="dxa"/>
          </w:tcPr>
          <w:p w14:paraId="435917EF" w14:textId="77777777" w:rsidR="004578C0" w:rsidRDefault="004578C0" w:rsidP="004578C0">
            <w:pPr>
              <w:pStyle w:val="BodyText"/>
              <w:rPr>
                <w:rFonts w:ascii="Arial" w:hAnsi="Arial" w:cs="Arial"/>
                <w:b/>
                <w:bCs/>
              </w:rPr>
            </w:pPr>
            <w:r>
              <w:rPr>
                <w:rFonts w:ascii="Arial" w:hAnsi="Arial" w:cs="Arial"/>
                <w:b/>
                <w:bCs/>
              </w:rPr>
              <w:t>"Proposed Implementation Date"</w:t>
            </w:r>
          </w:p>
        </w:tc>
        <w:tc>
          <w:tcPr>
            <w:tcW w:w="6662" w:type="dxa"/>
          </w:tcPr>
          <w:p w14:paraId="4BF81386" w14:textId="77777777" w:rsidR="004578C0" w:rsidRDefault="004578C0" w:rsidP="004578C0">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4578C0" w14:paraId="3493F7C1" w14:textId="77777777" w:rsidTr="003A67C0">
        <w:trPr>
          <w:trHeight w:val="300"/>
        </w:trPr>
        <w:tc>
          <w:tcPr>
            <w:tcW w:w="2695" w:type="dxa"/>
          </w:tcPr>
          <w:p w14:paraId="5478071F" w14:textId="77777777" w:rsidR="004578C0" w:rsidRDefault="004578C0" w:rsidP="004578C0">
            <w:pPr>
              <w:pStyle w:val="BodyText"/>
              <w:rPr>
                <w:rFonts w:ascii="Arial" w:hAnsi="Arial" w:cs="Arial"/>
                <w:b/>
                <w:bCs/>
              </w:rPr>
            </w:pPr>
            <w:r>
              <w:rPr>
                <w:rFonts w:ascii="Arial" w:hAnsi="Arial" w:cs="Arial"/>
                <w:b/>
                <w:bCs/>
              </w:rPr>
              <w:t>"Proposer"</w:t>
            </w:r>
          </w:p>
        </w:tc>
        <w:tc>
          <w:tcPr>
            <w:tcW w:w="6662" w:type="dxa"/>
          </w:tcPr>
          <w:p w14:paraId="1BB61D6F" w14:textId="77777777" w:rsidR="004578C0" w:rsidRDefault="004578C0" w:rsidP="004578C0">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4578C0" w14:paraId="6C5C111F" w14:textId="77777777" w:rsidTr="003A67C0">
        <w:trPr>
          <w:trHeight w:val="300"/>
        </w:trPr>
        <w:tc>
          <w:tcPr>
            <w:tcW w:w="2695" w:type="dxa"/>
          </w:tcPr>
          <w:p w14:paraId="2B946515" w14:textId="77777777" w:rsidR="004578C0" w:rsidRDefault="004578C0" w:rsidP="004578C0">
            <w:pPr>
              <w:pStyle w:val="BodyText"/>
              <w:rPr>
                <w:rFonts w:ascii="Arial" w:hAnsi="Arial" w:cs="Arial"/>
                <w:b/>
                <w:bCs/>
              </w:rPr>
            </w:pPr>
            <w:r>
              <w:rPr>
                <w:rFonts w:ascii="Arial" w:hAnsi="Arial" w:cs="Arial"/>
                <w:b/>
                <w:bCs/>
              </w:rPr>
              <w:t>"Protected Information"</w:t>
            </w:r>
          </w:p>
        </w:tc>
        <w:tc>
          <w:tcPr>
            <w:tcW w:w="6662" w:type="dxa"/>
          </w:tcPr>
          <w:p w14:paraId="76F6926B" w14:textId="77777777" w:rsidR="004578C0" w:rsidRDefault="004578C0" w:rsidP="004578C0">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4578C0" w14:paraId="18129777" w14:textId="77777777" w:rsidTr="003A67C0">
        <w:trPr>
          <w:trHeight w:val="300"/>
        </w:trPr>
        <w:tc>
          <w:tcPr>
            <w:tcW w:w="2695" w:type="dxa"/>
          </w:tcPr>
          <w:p w14:paraId="2309D504" w14:textId="77777777" w:rsidR="004578C0" w:rsidRDefault="004578C0" w:rsidP="004578C0">
            <w:pPr>
              <w:pStyle w:val="BodyText"/>
              <w:rPr>
                <w:rFonts w:ascii="Arial" w:hAnsi="Arial" w:cs="Arial"/>
                <w:b/>
                <w:bCs/>
              </w:rPr>
            </w:pPr>
            <w:r>
              <w:rPr>
                <w:rFonts w:ascii="Arial" w:hAnsi="Arial" w:cs="Arial"/>
                <w:b/>
                <w:bCs/>
              </w:rPr>
              <w:t>"Provisional Statement"</w:t>
            </w:r>
          </w:p>
        </w:tc>
        <w:tc>
          <w:tcPr>
            <w:tcW w:w="6662" w:type="dxa"/>
          </w:tcPr>
          <w:p w14:paraId="4B3DAC94" w14:textId="77777777" w:rsidR="004578C0" w:rsidRDefault="004578C0" w:rsidP="004578C0">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4578C0" w14:paraId="6C1AEB5C" w14:textId="77777777" w:rsidTr="003A67C0">
        <w:trPr>
          <w:trHeight w:val="300"/>
        </w:trPr>
        <w:tc>
          <w:tcPr>
            <w:tcW w:w="2695" w:type="dxa"/>
          </w:tcPr>
          <w:p w14:paraId="1C4960B6" w14:textId="77777777" w:rsidR="004578C0" w:rsidRDefault="004578C0" w:rsidP="004578C0">
            <w:pPr>
              <w:pStyle w:val="BodyText"/>
              <w:rPr>
                <w:rFonts w:ascii="Arial" w:hAnsi="Arial" w:cs="Arial"/>
                <w:b/>
                <w:bCs/>
              </w:rPr>
            </w:pPr>
            <w:r>
              <w:rPr>
                <w:rFonts w:ascii="Arial" w:hAnsi="Arial" w:cs="Arial"/>
                <w:b/>
                <w:bCs/>
              </w:rPr>
              <w:t>"Provisional Monthly Statement"</w:t>
            </w:r>
          </w:p>
        </w:tc>
        <w:tc>
          <w:tcPr>
            <w:tcW w:w="6662" w:type="dxa"/>
          </w:tcPr>
          <w:p w14:paraId="460FED99" w14:textId="77777777" w:rsidR="004578C0" w:rsidRDefault="004578C0" w:rsidP="004578C0">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4578C0" w14:paraId="5C91BB50" w14:textId="77777777" w:rsidTr="003A67C0">
        <w:trPr>
          <w:trHeight w:val="300"/>
        </w:trPr>
        <w:tc>
          <w:tcPr>
            <w:tcW w:w="2695" w:type="dxa"/>
          </w:tcPr>
          <w:p w14:paraId="5FC40E06" w14:textId="77777777" w:rsidR="004578C0" w:rsidRDefault="004578C0" w:rsidP="004578C0">
            <w:pPr>
              <w:pStyle w:val="BodyText"/>
              <w:rPr>
                <w:rFonts w:ascii="Arial" w:hAnsi="Arial" w:cs="Arial"/>
                <w:b/>
                <w:bCs/>
              </w:rPr>
            </w:pPr>
            <w:r>
              <w:rPr>
                <w:rFonts w:ascii="Arial" w:hAnsi="Arial" w:cs="Arial"/>
                <w:b/>
                <w:bCs/>
              </w:rPr>
              <w:t>"Provisional Adjustments Statement"</w:t>
            </w:r>
          </w:p>
        </w:tc>
        <w:tc>
          <w:tcPr>
            <w:tcW w:w="6662" w:type="dxa"/>
          </w:tcPr>
          <w:p w14:paraId="7F5AE1B4" w14:textId="77777777" w:rsidR="004578C0" w:rsidRDefault="004578C0" w:rsidP="004578C0">
            <w:pPr>
              <w:pStyle w:val="BodyText"/>
              <w:jc w:val="both"/>
              <w:rPr>
                <w:rFonts w:ascii="Arial" w:hAnsi="Arial" w:cs="Arial"/>
              </w:rPr>
            </w:pPr>
            <w:r>
              <w:rPr>
                <w:rFonts w:ascii="Arial" w:hAnsi="Arial" w:cs="Arial"/>
              </w:rPr>
              <w:t>as defined in Paragraph 4.3.2.1(b);</w:t>
            </w:r>
          </w:p>
        </w:tc>
      </w:tr>
      <w:tr w:rsidR="004578C0" w14:paraId="47491D20" w14:textId="77777777" w:rsidTr="003A67C0">
        <w:trPr>
          <w:trHeight w:val="300"/>
        </w:trPr>
        <w:tc>
          <w:tcPr>
            <w:tcW w:w="2695" w:type="dxa"/>
          </w:tcPr>
          <w:p w14:paraId="5DCBCEE4" w14:textId="77777777" w:rsidR="004578C0" w:rsidRDefault="004578C0" w:rsidP="004578C0">
            <w:pPr>
              <w:pStyle w:val="BodyText"/>
              <w:rPr>
                <w:rFonts w:ascii="Arial" w:hAnsi="Arial" w:cs="Arial"/>
                <w:b/>
                <w:bCs/>
              </w:rPr>
            </w:pPr>
            <w:r>
              <w:rPr>
                <w:rFonts w:ascii="Arial" w:hAnsi="Arial" w:cs="Arial"/>
                <w:b/>
                <w:bCs/>
              </w:rPr>
              <w:t>"Public Distribution System Operator"</w:t>
            </w:r>
          </w:p>
        </w:tc>
        <w:tc>
          <w:tcPr>
            <w:tcW w:w="6662" w:type="dxa"/>
          </w:tcPr>
          <w:p w14:paraId="6ECCF111" w14:textId="77777777" w:rsidR="004578C0" w:rsidRPr="006541C7" w:rsidRDefault="004578C0" w:rsidP="004578C0">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4578C0" w14:paraId="608F9686" w14:textId="77777777" w:rsidTr="003A67C0">
        <w:trPr>
          <w:trHeight w:val="300"/>
        </w:trPr>
        <w:tc>
          <w:tcPr>
            <w:tcW w:w="2695" w:type="dxa"/>
          </w:tcPr>
          <w:p w14:paraId="5AEF2984" w14:textId="77777777" w:rsidR="004578C0" w:rsidRDefault="004578C0" w:rsidP="004578C0">
            <w:pPr>
              <w:pStyle w:val="BodyText"/>
              <w:rPr>
                <w:rFonts w:ascii="Arial" w:hAnsi="Arial" w:cs="Arial"/>
                <w:b/>
                <w:bCs/>
              </w:rPr>
            </w:pPr>
            <w:r>
              <w:rPr>
                <w:rFonts w:ascii="Arial" w:hAnsi="Arial" w:cs="Arial"/>
                <w:b/>
                <w:bCs/>
              </w:rPr>
              <w:t>"Public Electricity Supply Licence"</w:t>
            </w:r>
          </w:p>
        </w:tc>
        <w:tc>
          <w:tcPr>
            <w:tcW w:w="6662" w:type="dxa"/>
          </w:tcPr>
          <w:p w14:paraId="2418A571" w14:textId="77777777" w:rsidR="004578C0" w:rsidRDefault="004578C0" w:rsidP="004578C0">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4578C0" w14:paraId="396376D0" w14:textId="77777777" w:rsidTr="003A67C0">
        <w:trPr>
          <w:trHeight w:val="300"/>
        </w:trPr>
        <w:tc>
          <w:tcPr>
            <w:tcW w:w="2695" w:type="dxa"/>
          </w:tcPr>
          <w:p w14:paraId="7F8E6E8A" w14:textId="77777777" w:rsidR="004578C0" w:rsidRDefault="004578C0" w:rsidP="004578C0">
            <w:pPr>
              <w:pStyle w:val="BodyText"/>
              <w:rPr>
                <w:rFonts w:ascii="Arial" w:hAnsi="Arial" w:cs="Arial"/>
                <w:b/>
                <w:bCs/>
              </w:rPr>
            </w:pPr>
            <w:r>
              <w:rPr>
                <w:rFonts w:ascii="Arial" w:hAnsi="Arial" w:cs="Arial"/>
                <w:b/>
                <w:bCs/>
              </w:rPr>
              <w:t>"Qualified Bank" or "Qualifying Bank"</w:t>
            </w:r>
          </w:p>
        </w:tc>
        <w:tc>
          <w:tcPr>
            <w:tcW w:w="6662" w:type="dxa"/>
          </w:tcPr>
          <w:p w14:paraId="16339880" w14:textId="77777777" w:rsidR="004578C0" w:rsidRPr="006F5133" w:rsidRDefault="004578C0" w:rsidP="004578C0">
            <w:pPr>
              <w:pStyle w:val="BodyText"/>
              <w:jc w:val="both"/>
              <w:rPr>
                <w:rFonts w:ascii="Arial" w:hAnsi="Arial" w:cs="Arial"/>
              </w:rPr>
            </w:pPr>
            <w:r w:rsidRPr="006F5133">
              <w:rPr>
                <w:rFonts w:ascii="Arial" w:hAnsi="Arial" w:cs="Arial"/>
              </w:rPr>
              <w:t>means either:</w:t>
            </w:r>
          </w:p>
          <w:p w14:paraId="546E1D6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4578C0" w:rsidRPr="006F5133" w:rsidRDefault="004578C0" w:rsidP="004578C0">
            <w:pPr>
              <w:pStyle w:val="BodyText"/>
              <w:numPr>
                <w:ilvl w:val="0"/>
                <w:numId w:val="40"/>
              </w:numPr>
              <w:jc w:val="both"/>
              <w:rPr>
                <w:rFonts w:ascii="Arial" w:hAnsi="Arial" w:cs="Arial"/>
              </w:rPr>
            </w:pPr>
            <w:r w:rsidRPr="006F5133">
              <w:rPr>
                <w:rFonts w:ascii="Arial" w:hAnsi="Arial" w:cs="Arial"/>
              </w:rPr>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4578C0" w:rsidRDefault="004578C0" w:rsidP="004578C0">
            <w:pPr>
              <w:pStyle w:val="BodyText"/>
              <w:jc w:val="both"/>
              <w:rPr>
                <w:rFonts w:ascii="Arial" w:hAnsi="Arial" w:cs="Arial"/>
              </w:rPr>
            </w:pPr>
          </w:p>
        </w:tc>
      </w:tr>
      <w:tr w:rsidR="004578C0" w14:paraId="4AB8E76C" w14:textId="77777777" w:rsidTr="003A67C0">
        <w:trPr>
          <w:trHeight w:val="300"/>
        </w:trPr>
        <w:tc>
          <w:tcPr>
            <w:tcW w:w="2695" w:type="dxa"/>
          </w:tcPr>
          <w:p w14:paraId="37D1CCED" w14:textId="77777777" w:rsidR="004578C0" w:rsidRDefault="004578C0" w:rsidP="004578C0">
            <w:pPr>
              <w:pStyle w:val="BodyText"/>
              <w:rPr>
                <w:rFonts w:ascii="Arial" w:hAnsi="Arial" w:cs="Arial"/>
                <w:b/>
                <w:bCs/>
              </w:rPr>
            </w:pPr>
            <w:r>
              <w:rPr>
                <w:rFonts w:ascii="Arial" w:hAnsi="Arial" w:cs="Arial"/>
                <w:b/>
                <w:bCs/>
              </w:rPr>
              <w:t>"Qualified Company" or</w:t>
            </w:r>
          </w:p>
          <w:p w14:paraId="06AF5EE4" w14:textId="77777777" w:rsidR="004578C0" w:rsidRDefault="004578C0" w:rsidP="004578C0">
            <w:pPr>
              <w:pStyle w:val="BodyText"/>
              <w:rPr>
                <w:rFonts w:ascii="Arial" w:hAnsi="Arial" w:cs="Arial"/>
                <w:b/>
                <w:bCs/>
              </w:rPr>
            </w:pPr>
            <w:r>
              <w:rPr>
                <w:rFonts w:ascii="Arial" w:hAnsi="Arial" w:cs="Arial"/>
                <w:b/>
                <w:bCs/>
              </w:rPr>
              <w:t>"Qualifying Company"</w:t>
            </w:r>
          </w:p>
        </w:tc>
        <w:tc>
          <w:tcPr>
            <w:tcW w:w="6662" w:type="dxa"/>
          </w:tcPr>
          <w:p w14:paraId="10D80C8D" w14:textId="77777777" w:rsidR="004578C0" w:rsidRDefault="004578C0" w:rsidP="004578C0">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557" w:name="_DV_C3"/>
            <w:r>
              <w:rPr>
                <w:rFonts w:ascii="Arial" w:hAnsi="Arial" w:cs="Arial"/>
              </w:rPr>
              <w:t>:</w:t>
            </w:r>
            <w:bookmarkEnd w:id="557"/>
          </w:p>
          <w:p w14:paraId="4B6627C8" w14:textId="77777777" w:rsidR="004578C0" w:rsidRDefault="004578C0" w:rsidP="004578C0">
            <w:pPr>
              <w:pStyle w:val="BodyText"/>
              <w:ind w:left="741" w:hanging="709"/>
              <w:jc w:val="both"/>
              <w:rPr>
                <w:rFonts w:ascii="Arial" w:hAnsi="Arial" w:cs="Arial"/>
              </w:rPr>
            </w:pPr>
            <w:bookmarkStart w:id="558" w:name="_DV_C4"/>
            <w:r>
              <w:rPr>
                <w:rStyle w:val="DeltaViewInsertion"/>
                <w:rFonts w:ascii="Arial" w:hAnsi="Arial" w:cs="Arial"/>
                <w:color w:val="auto"/>
                <w:u w:val="none"/>
              </w:rPr>
              <w:t>(a)</w:t>
            </w:r>
            <w:r>
              <w:rPr>
                <w:rFonts w:ascii="Arial" w:hAnsi="Arial" w:cs="Arial"/>
              </w:rPr>
              <w:tab/>
            </w:r>
            <w:bookmarkStart w:id="559" w:name="_DV_M3"/>
            <w:bookmarkEnd w:id="558"/>
            <w:bookmarkEnd w:id="559"/>
            <w:r>
              <w:rPr>
                <w:rFonts w:ascii="Arial" w:hAnsi="Arial" w:cs="Arial"/>
              </w:rPr>
              <w:t>a shareholder of the User or any holding company of such shareholder</w:t>
            </w:r>
            <w:bookmarkStart w:id="560" w:name="_DV_C6"/>
            <w:r>
              <w:rPr>
                <w:rFonts w:ascii="Arial" w:hAnsi="Arial" w:cs="Arial"/>
                <w:strike/>
              </w:rPr>
              <w:t xml:space="preserve"> </w:t>
            </w:r>
            <w:r>
              <w:rPr>
                <w:rFonts w:ascii="Arial" w:hAnsi="Arial" w:cs="Arial"/>
              </w:rPr>
              <w:t>or</w:t>
            </w:r>
            <w:bookmarkEnd w:id="560"/>
          </w:p>
          <w:p w14:paraId="29110417" w14:textId="77777777" w:rsidR="004578C0" w:rsidRDefault="004578C0" w:rsidP="004578C0">
            <w:pPr>
              <w:pStyle w:val="BodyText"/>
              <w:ind w:left="741" w:hanging="709"/>
              <w:jc w:val="both"/>
              <w:rPr>
                <w:rFonts w:ascii="Arial" w:hAnsi="Arial" w:cs="Arial"/>
              </w:rPr>
            </w:pPr>
            <w:bookmarkStart w:id="561" w:name="_DV_C7"/>
            <w:r>
              <w:rPr>
                <w:rFonts w:ascii="Arial" w:hAnsi="Arial" w:cs="Arial"/>
              </w:rPr>
              <w:t>(b)</w:t>
            </w:r>
            <w:r>
              <w:rPr>
                <w:rFonts w:ascii="Arial" w:hAnsi="Arial" w:cs="Arial"/>
              </w:rPr>
              <w:tab/>
              <w:t xml:space="preserve">any subsidiary of any such </w:t>
            </w:r>
            <w:bookmarkEnd w:id="561"/>
            <w:r>
              <w:rPr>
                <w:rFonts w:ascii="Arial" w:hAnsi="Arial" w:cs="Arial"/>
              </w:rPr>
              <w:t>holding company</w:t>
            </w:r>
            <w:bookmarkStart w:id="562" w:name="_DV_C8"/>
            <w:r>
              <w:rPr>
                <w:rFonts w:ascii="Arial" w:hAnsi="Arial" w:cs="Arial"/>
              </w:rPr>
              <w:t>, but only where the subsidiary</w:t>
            </w:r>
            <w:bookmarkEnd w:id="562"/>
          </w:p>
          <w:p w14:paraId="0CD6B76E" w14:textId="77777777" w:rsidR="004578C0" w:rsidRDefault="004578C0" w:rsidP="004578C0">
            <w:pPr>
              <w:pStyle w:val="BodyText"/>
              <w:ind w:left="741" w:hanging="709"/>
              <w:jc w:val="both"/>
              <w:rPr>
                <w:rFonts w:ascii="Arial" w:hAnsi="Arial" w:cs="Arial"/>
              </w:rPr>
            </w:pPr>
            <w:bookmarkStart w:id="563"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563"/>
          </w:p>
          <w:p w14:paraId="2447BEF8" w14:textId="77777777" w:rsidR="004578C0" w:rsidRDefault="004578C0" w:rsidP="004578C0">
            <w:pPr>
              <w:pStyle w:val="BodyText"/>
              <w:ind w:left="741" w:hanging="709"/>
              <w:jc w:val="both"/>
              <w:rPr>
                <w:rFonts w:ascii="Arial" w:hAnsi="Arial" w:cs="Arial"/>
              </w:rPr>
            </w:pPr>
            <w:bookmarkStart w:id="564"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564"/>
          </w:p>
          <w:p w14:paraId="6F75F8EC" w14:textId="77777777" w:rsidR="004578C0" w:rsidRDefault="004578C0" w:rsidP="004578C0">
            <w:pPr>
              <w:pStyle w:val="BodyText"/>
              <w:ind w:left="741" w:hanging="709"/>
              <w:jc w:val="both"/>
              <w:rPr>
                <w:rFonts w:ascii="Arial" w:hAnsi="Arial" w:cs="Arial"/>
              </w:rPr>
            </w:pPr>
            <w:bookmarkStart w:id="565"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565"/>
          </w:p>
          <w:p w14:paraId="1BDB64DB" w14:textId="77777777" w:rsidR="004578C0" w:rsidRDefault="004578C0" w:rsidP="004578C0">
            <w:pPr>
              <w:pStyle w:val="BodyText"/>
              <w:jc w:val="both"/>
              <w:rPr>
                <w:rFonts w:ascii="Arial" w:hAnsi="Arial" w:cs="Arial"/>
              </w:rPr>
            </w:pPr>
            <w:bookmarkStart w:id="566" w:name="_DV_C13"/>
            <w:r>
              <w:rPr>
                <w:rFonts w:ascii="Arial" w:hAnsi="Arial" w:cs="Arial"/>
              </w:rPr>
              <w:t>(the expressions "holding company" and "subsidiary</w:t>
            </w:r>
            <w:bookmarkStart w:id="567" w:name="_DV_M5"/>
            <w:bookmarkEnd w:id="566"/>
            <w:bookmarkEnd w:id="567"/>
            <w:r>
              <w:rPr>
                <w:rFonts w:ascii="Arial" w:hAnsi="Arial" w:cs="Arial"/>
              </w:rPr>
              <w:t xml:space="preserve">" having the </w:t>
            </w:r>
            <w:bookmarkStart w:id="568" w:name="_DV_C15"/>
            <w:r>
              <w:rPr>
                <w:rFonts w:ascii="Arial" w:hAnsi="Arial" w:cs="Arial"/>
              </w:rPr>
              <w:t>respective meanings</w:t>
            </w:r>
            <w:bookmarkStart w:id="569" w:name="_DV_M6"/>
            <w:bookmarkEnd w:id="568"/>
            <w:bookmarkEnd w:id="569"/>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4578C0" w14:paraId="657787B9" w14:textId="77777777" w:rsidTr="003A67C0">
        <w:trPr>
          <w:trHeight w:val="300"/>
        </w:trPr>
        <w:tc>
          <w:tcPr>
            <w:tcW w:w="2695" w:type="dxa"/>
          </w:tcPr>
          <w:p w14:paraId="3292E71D" w14:textId="77777777" w:rsidR="004578C0" w:rsidRDefault="004578C0" w:rsidP="004578C0">
            <w:pPr>
              <w:pStyle w:val="BodyText"/>
              <w:rPr>
                <w:rFonts w:ascii="Arial" w:hAnsi="Arial" w:cs="Arial"/>
                <w:b/>
                <w:bCs/>
              </w:rPr>
            </w:pPr>
            <w:r>
              <w:rPr>
                <w:rFonts w:ascii="Arial" w:hAnsi="Arial" w:cs="Arial"/>
                <w:b/>
                <w:bCs/>
              </w:rPr>
              <w:t xml:space="preserve"> "Qualifying Guarantee"</w:t>
            </w:r>
          </w:p>
        </w:tc>
        <w:tc>
          <w:tcPr>
            <w:tcW w:w="6662" w:type="dxa"/>
          </w:tcPr>
          <w:p w14:paraId="48B904F3" w14:textId="77777777" w:rsidR="004578C0" w:rsidRDefault="004578C0" w:rsidP="004578C0">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rPr>
              <w:t xml:space="preserve">(i) </w:t>
            </w:r>
            <w:r>
              <w:rPr>
                <w:rFonts w:ascii="Arial" w:hAnsi="Arial" w:cs="Arial"/>
              </w:rPr>
              <w:tab/>
            </w:r>
            <w:r>
              <w:rPr>
                <w:rFonts w:ascii="Arial" w:hAnsi="Arial" w:cs="Arial"/>
              </w:rPr>
              <w:tab/>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570" w:name="_DV_M4"/>
            <w:bookmarkEnd w:id="570"/>
            <w:r>
              <w:rPr>
                <w:rFonts w:ascii="Arial" w:hAnsi="Arial" w:cs="Arial"/>
                <w:bCs/>
              </w:rPr>
              <w:t xml:space="preserve"> or </w:t>
            </w:r>
          </w:p>
          <w:p w14:paraId="43AD1359" w14:textId="77777777" w:rsidR="004578C0" w:rsidRDefault="004578C0" w:rsidP="004578C0">
            <w:pPr>
              <w:pStyle w:val="BodyText"/>
              <w:tabs>
                <w:tab w:val="left" w:pos="308"/>
              </w:tabs>
              <w:ind w:left="599" w:hanging="567"/>
              <w:jc w:val="both"/>
              <w:rPr>
                <w:rFonts w:ascii="Arial" w:hAnsi="Arial" w:cs="Arial"/>
                <w:bCs/>
              </w:rPr>
            </w:pPr>
            <w:r>
              <w:rPr>
                <w:rFonts w:ascii="Arial" w:hAnsi="Arial" w:cs="Arial"/>
                <w:bCs/>
              </w:rPr>
              <w:t>(ii)</w:t>
            </w:r>
            <w:r>
              <w:rPr>
                <w:rFonts w:ascii="Arial" w:hAnsi="Arial" w:cs="Arial"/>
                <w:bCs/>
              </w:rPr>
              <w:tab/>
            </w:r>
            <w:r>
              <w:rPr>
                <w:rFonts w:ascii="Arial" w:hAnsi="Arial" w:cs="Arial"/>
                <w:bCs/>
              </w:rPr>
              <w:tab/>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p>
          <w:p w14:paraId="63AFAC72" w14:textId="49951C3C" w:rsidR="004578C0" w:rsidRDefault="004578C0" w:rsidP="004578C0">
            <w:pPr>
              <w:pStyle w:val="BodyText"/>
              <w:tabs>
                <w:tab w:val="left" w:pos="308"/>
              </w:tabs>
              <w:ind w:left="599" w:hanging="567"/>
              <w:jc w:val="both"/>
              <w:rPr>
                <w:rFonts w:ascii="Arial" w:hAnsi="Arial" w:cs="Arial"/>
              </w:rPr>
            </w:pPr>
            <w:r>
              <w:rPr>
                <w:rFonts w:ascii="Arial" w:hAnsi="Arial" w:cs="Arial"/>
                <w:bCs/>
              </w:rPr>
              <w:t>(iii)</w:t>
            </w:r>
            <w:r>
              <w:rPr>
                <w:rFonts w:ascii="Arial" w:hAnsi="Arial" w:cs="Arial"/>
                <w:bCs/>
              </w:rPr>
              <w:tab/>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4578C0" w14:paraId="7A59B5FB" w14:textId="77777777" w:rsidTr="003A67C0">
        <w:trPr>
          <w:trHeight w:val="300"/>
        </w:trPr>
        <w:tc>
          <w:tcPr>
            <w:tcW w:w="2695" w:type="dxa"/>
          </w:tcPr>
          <w:p w14:paraId="2A1CD97C" w14:textId="77777777" w:rsidR="004578C0" w:rsidRDefault="004578C0" w:rsidP="004578C0">
            <w:pPr>
              <w:rPr>
                <w:rFonts w:ascii="Arial" w:hAnsi="Arial" w:cs="Arial"/>
                <w:b/>
                <w:szCs w:val="22"/>
              </w:rPr>
            </w:pPr>
            <w:r w:rsidRPr="0024267F">
              <w:rPr>
                <w:rFonts w:ascii="Arial" w:hAnsi="Arial" w:cs="Arial"/>
                <w:b/>
                <w:szCs w:val="22"/>
              </w:rPr>
              <w:t>“Qualifying Project”</w:t>
            </w:r>
          </w:p>
          <w:p w14:paraId="359EBD24" w14:textId="7ED64CB8" w:rsidR="004578C0" w:rsidRPr="0024267F" w:rsidRDefault="004578C0" w:rsidP="004578C0">
            <w:pPr>
              <w:rPr>
                <w:rFonts w:ascii="Arial" w:hAnsi="Arial" w:cs="Arial"/>
                <w:b/>
                <w:szCs w:val="22"/>
              </w:rPr>
            </w:pPr>
          </w:p>
        </w:tc>
        <w:tc>
          <w:tcPr>
            <w:tcW w:w="6662" w:type="dxa"/>
          </w:tcPr>
          <w:p w14:paraId="3AE845F9" w14:textId="11AAC36B" w:rsidR="004578C0" w:rsidRPr="0024267F" w:rsidRDefault="004578C0" w:rsidP="004578C0">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4578C0" w:rsidRPr="0024267F" w:rsidRDefault="004578C0" w:rsidP="004578C0">
            <w:pPr>
              <w:jc w:val="both"/>
              <w:rPr>
                <w:rFonts w:ascii="Arial" w:hAnsi="Arial" w:cs="Arial"/>
                <w:szCs w:val="22"/>
              </w:rPr>
            </w:pPr>
          </w:p>
        </w:tc>
      </w:tr>
      <w:tr w:rsidR="005C7BC1" w14:paraId="46237547" w14:textId="77777777" w:rsidTr="003A67C0">
        <w:trPr>
          <w:trHeight w:val="300"/>
          <w:ins w:id="571" w:author="Author"/>
        </w:trPr>
        <w:tc>
          <w:tcPr>
            <w:tcW w:w="2695" w:type="dxa"/>
          </w:tcPr>
          <w:p w14:paraId="228AD7FF" w14:textId="73BD4785" w:rsidR="00A64070" w:rsidRPr="005C7BC1" w:rsidRDefault="00A64070" w:rsidP="00A64070">
            <w:pPr>
              <w:rPr>
                <w:ins w:id="572" w:author="Author"/>
                <w:rFonts w:ascii="Arial" w:hAnsi="Arial" w:cs="Arial"/>
                <w:b/>
                <w:bCs/>
                <w:szCs w:val="22"/>
                <w:highlight w:val="yellow"/>
              </w:rPr>
            </w:pPr>
            <w:ins w:id="573" w:author="Author">
              <w:r w:rsidRPr="005C7BC1">
                <w:rPr>
                  <w:rFonts w:ascii="Arial" w:hAnsi="Arial" w:cs="Arial"/>
                  <w:b/>
                  <w:bCs/>
                  <w:szCs w:val="22"/>
                  <w:highlight w:val="yellow"/>
                </w:rPr>
                <w:t>“Queue Management Guidance”</w:t>
              </w:r>
            </w:ins>
          </w:p>
        </w:tc>
        <w:tc>
          <w:tcPr>
            <w:tcW w:w="6662" w:type="dxa"/>
          </w:tcPr>
          <w:p w14:paraId="1BEACA80" w14:textId="77777777" w:rsidR="00B214A8" w:rsidRPr="005C7BC1" w:rsidRDefault="00B214A8" w:rsidP="00B214A8">
            <w:pPr>
              <w:jc w:val="both"/>
              <w:rPr>
                <w:ins w:id="574" w:author="Author"/>
                <w:rFonts w:ascii="Arial" w:hAnsi="Arial" w:cs="Arial"/>
                <w:szCs w:val="22"/>
                <w:highlight w:val="yellow"/>
              </w:rPr>
            </w:pPr>
            <w:ins w:id="575" w:author="Author">
              <w:r w:rsidRPr="005C7BC1">
                <w:rPr>
                  <w:rFonts w:ascii="Arial" w:hAnsi="Arial" w:cs="Arial"/>
                  <w:szCs w:val="22"/>
                  <w:highlight w:val="yellow"/>
                </w:rPr>
                <w:t xml:space="preserve">the guidance on the </w:t>
              </w:r>
              <w:r w:rsidRPr="005C7BC1">
                <w:rPr>
                  <w:rFonts w:ascii="Arial" w:hAnsi="Arial" w:cs="Arial"/>
                  <w:b/>
                  <w:bCs/>
                  <w:szCs w:val="22"/>
                  <w:highlight w:val="yellow"/>
                </w:rPr>
                <w:t>Queue Management Process</w:t>
              </w:r>
              <w:r w:rsidRPr="005C7BC1">
                <w:rPr>
                  <w:rFonts w:ascii="Arial" w:hAnsi="Arial" w:cs="Arial"/>
                  <w:szCs w:val="22"/>
                  <w:highlight w:val="yellow"/>
                </w:rPr>
                <w:t xml:space="preserve"> (as it may be amended from time to time) published by </w:t>
              </w:r>
              <w:r w:rsidRPr="005C7BC1">
                <w:rPr>
                  <w:rFonts w:ascii="Arial" w:hAnsi="Arial" w:cs="Arial"/>
                  <w:b/>
                  <w:bCs/>
                  <w:szCs w:val="22"/>
                  <w:highlight w:val="yellow"/>
                </w:rPr>
                <w:t>The Company</w:t>
              </w:r>
              <w:r w:rsidRPr="005C7BC1">
                <w:rPr>
                  <w:rFonts w:ascii="Arial" w:hAnsi="Arial" w:cs="Arial"/>
                  <w:szCs w:val="22"/>
                  <w:highlight w:val="yellow"/>
                </w:rPr>
                <w:t xml:space="preserve"> on the </w:t>
              </w:r>
              <w:r w:rsidRPr="005C7BC1">
                <w:rPr>
                  <w:rFonts w:ascii="Arial" w:hAnsi="Arial" w:cs="Arial"/>
                  <w:b/>
                  <w:bCs/>
                  <w:szCs w:val="22"/>
                  <w:highlight w:val="yellow"/>
                </w:rPr>
                <w:t>Website</w:t>
              </w:r>
              <w:r w:rsidRPr="005C7BC1">
                <w:rPr>
                  <w:rFonts w:ascii="Arial" w:hAnsi="Arial" w:cs="Arial"/>
                  <w:szCs w:val="22"/>
                  <w:highlight w:val="yellow"/>
                </w:rPr>
                <w:t>;</w:t>
              </w:r>
            </w:ins>
          </w:p>
          <w:p w14:paraId="438D246F" w14:textId="77777777" w:rsidR="00A64070" w:rsidRPr="005C7BC1" w:rsidRDefault="00A64070" w:rsidP="00A64070">
            <w:pPr>
              <w:jc w:val="both"/>
              <w:rPr>
                <w:ins w:id="576" w:author="Author"/>
                <w:rFonts w:ascii="Arial" w:hAnsi="Arial" w:cs="Arial"/>
                <w:szCs w:val="22"/>
                <w:highlight w:val="yellow"/>
              </w:rPr>
            </w:pPr>
          </w:p>
        </w:tc>
      </w:tr>
      <w:tr w:rsidR="00A64070" w14:paraId="674F9262" w14:textId="77777777" w:rsidTr="003A67C0">
        <w:trPr>
          <w:trHeight w:val="300"/>
        </w:trPr>
        <w:tc>
          <w:tcPr>
            <w:tcW w:w="2695" w:type="dxa"/>
          </w:tcPr>
          <w:p w14:paraId="42F12ECF" w14:textId="77777777" w:rsidR="00A64070" w:rsidRPr="004C08E0" w:rsidRDefault="00A64070" w:rsidP="00A64070">
            <w:pPr>
              <w:rPr>
                <w:rFonts w:ascii="Arial" w:hAnsi="Arial" w:cs="Arial"/>
                <w:b/>
                <w:bCs/>
                <w:szCs w:val="22"/>
              </w:rPr>
            </w:pPr>
            <w:r w:rsidRPr="004C08E0">
              <w:rPr>
                <w:rFonts w:ascii="Arial" w:hAnsi="Arial" w:cs="Arial"/>
                <w:b/>
                <w:bCs/>
                <w:szCs w:val="22"/>
              </w:rPr>
              <w:t>“Queue Management Process”</w:t>
            </w:r>
          </w:p>
          <w:p w14:paraId="3B6BD7DA" w14:textId="77777777" w:rsidR="00A64070" w:rsidRDefault="00A64070" w:rsidP="00A64070">
            <w:pPr>
              <w:pStyle w:val="BodyText"/>
              <w:rPr>
                <w:rFonts w:ascii="Arial" w:hAnsi="Arial" w:cs="Arial"/>
                <w:b/>
                <w:bCs/>
              </w:rPr>
            </w:pPr>
          </w:p>
        </w:tc>
        <w:tc>
          <w:tcPr>
            <w:tcW w:w="6662" w:type="dxa"/>
          </w:tcPr>
          <w:p w14:paraId="0D7C1EF4" w14:textId="77777777" w:rsidR="00A64070" w:rsidRDefault="00A64070" w:rsidP="00A64070">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4070" w:rsidRDefault="00A64070" w:rsidP="00A64070">
            <w:pPr>
              <w:jc w:val="both"/>
              <w:rPr>
                <w:rFonts w:ascii="Arial" w:hAnsi="Arial" w:cs="Arial"/>
              </w:rPr>
            </w:pPr>
          </w:p>
        </w:tc>
      </w:tr>
      <w:tr w:rsidR="00A64070" w14:paraId="69E30147" w14:textId="77777777" w:rsidTr="003A67C0">
        <w:trPr>
          <w:trHeight w:val="300"/>
        </w:trPr>
        <w:tc>
          <w:tcPr>
            <w:tcW w:w="2695" w:type="dxa"/>
          </w:tcPr>
          <w:p w14:paraId="5EA74CB4" w14:textId="77777777" w:rsidR="00A64070" w:rsidRDefault="00A64070" w:rsidP="00A64070">
            <w:pPr>
              <w:pStyle w:val="BodyText"/>
              <w:rPr>
                <w:rFonts w:ascii="Arial" w:hAnsi="Arial" w:cs="Arial"/>
                <w:b/>
                <w:bCs/>
              </w:rPr>
            </w:pPr>
            <w:r>
              <w:rPr>
                <w:rFonts w:ascii="Arial" w:hAnsi="Arial" w:cs="Arial"/>
                <w:b/>
                <w:bCs/>
              </w:rPr>
              <w:t xml:space="preserve"> "Rated MW"</w:t>
            </w:r>
          </w:p>
        </w:tc>
        <w:tc>
          <w:tcPr>
            <w:tcW w:w="6662" w:type="dxa"/>
          </w:tcPr>
          <w:p w14:paraId="53366C3B"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7A44341A" w14:textId="77777777" w:rsidTr="003A67C0">
        <w:trPr>
          <w:trHeight w:val="300"/>
        </w:trPr>
        <w:tc>
          <w:tcPr>
            <w:tcW w:w="2695" w:type="dxa"/>
          </w:tcPr>
          <w:p w14:paraId="44B4E592" w14:textId="77777777" w:rsidR="00A64070" w:rsidRDefault="00A64070" w:rsidP="00A64070">
            <w:pPr>
              <w:pStyle w:val="BodyText"/>
              <w:rPr>
                <w:rFonts w:ascii="Arial" w:hAnsi="Arial" w:cs="Arial"/>
                <w:b/>
                <w:bCs/>
              </w:rPr>
            </w:pPr>
            <w:r>
              <w:rPr>
                <w:rFonts w:ascii="Arial" w:hAnsi="Arial" w:cs="Arial"/>
                <w:b/>
                <w:bCs/>
              </w:rPr>
              <w:t>"Reactive Despatch Instruction"</w:t>
            </w:r>
          </w:p>
        </w:tc>
        <w:tc>
          <w:tcPr>
            <w:tcW w:w="6662" w:type="dxa"/>
          </w:tcPr>
          <w:p w14:paraId="6AD7F7A4" w14:textId="77777777" w:rsidR="00A64070" w:rsidRDefault="00A64070" w:rsidP="00A64070">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A64070" w14:paraId="3E10C715" w14:textId="77777777" w:rsidTr="003A67C0">
        <w:trPr>
          <w:trHeight w:val="300"/>
        </w:trPr>
        <w:tc>
          <w:tcPr>
            <w:tcW w:w="2695" w:type="dxa"/>
          </w:tcPr>
          <w:p w14:paraId="258FCE72" w14:textId="77777777" w:rsidR="00A64070" w:rsidRDefault="00A64070" w:rsidP="00A64070">
            <w:pPr>
              <w:pStyle w:val="BodyText"/>
              <w:rPr>
                <w:rFonts w:ascii="Arial" w:hAnsi="Arial" w:cs="Arial"/>
                <w:b/>
                <w:bCs/>
              </w:rPr>
            </w:pPr>
            <w:r>
              <w:rPr>
                <w:rFonts w:ascii="Arial" w:hAnsi="Arial" w:cs="Arial"/>
                <w:b/>
                <w:bCs/>
              </w:rPr>
              <w:t>“Reactive Despatch to Zero Mvar Network Restriction”</w:t>
            </w:r>
          </w:p>
        </w:tc>
        <w:tc>
          <w:tcPr>
            <w:tcW w:w="6662" w:type="dxa"/>
          </w:tcPr>
          <w:p w14:paraId="18EFAEC7"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A64070" w14:paraId="10951D12" w14:textId="77777777" w:rsidTr="003A67C0">
        <w:trPr>
          <w:trHeight w:val="300"/>
        </w:trPr>
        <w:tc>
          <w:tcPr>
            <w:tcW w:w="2695" w:type="dxa"/>
          </w:tcPr>
          <w:p w14:paraId="24B252B6" w14:textId="77777777" w:rsidR="00A64070" w:rsidRDefault="00A64070" w:rsidP="00A64070">
            <w:pPr>
              <w:pStyle w:val="BodyText"/>
              <w:rPr>
                <w:rFonts w:ascii="Arial" w:hAnsi="Arial" w:cs="Arial"/>
                <w:b/>
                <w:bCs/>
              </w:rPr>
            </w:pPr>
            <w:r>
              <w:rPr>
                <w:rFonts w:ascii="Arial" w:hAnsi="Arial" w:cs="Arial"/>
                <w:b/>
                <w:bCs/>
              </w:rPr>
              <w:t>"Reactive Energy"</w:t>
            </w:r>
          </w:p>
        </w:tc>
        <w:tc>
          <w:tcPr>
            <w:tcW w:w="6662" w:type="dxa"/>
          </w:tcPr>
          <w:p w14:paraId="681BE10A"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51005EF4" w14:textId="77777777" w:rsidTr="003A67C0">
        <w:trPr>
          <w:trHeight w:val="300"/>
        </w:trPr>
        <w:tc>
          <w:tcPr>
            <w:tcW w:w="2695" w:type="dxa"/>
          </w:tcPr>
          <w:p w14:paraId="4388E640" w14:textId="77777777" w:rsidR="00A64070" w:rsidRDefault="00A64070" w:rsidP="00A64070">
            <w:pPr>
              <w:pStyle w:val="BodyText"/>
              <w:rPr>
                <w:rFonts w:ascii="Arial" w:hAnsi="Arial" w:cs="Arial"/>
                <w:b/>
                <w:bCs/>
              </w:rPr>
            </w:pPr>
            <w:r>
              <w:rPr>
                <w:rFonts w:ascii="Arial" w:hAnsi="Arial" w:cs="Arial"/>
                <w:b/>
                <w:bCs/>
              </w:rPr>
              <w:t>"Reactive Power"</w:t>
            </w:r>
          </w:p>
        </w:tc>
        <w:tc>
          <w:tcPr>
            <w:tcW w:w="6662" w:type="dxa"/>
          </w:tcPr>
          <w:p w14:paraId="75F5ED41" w14:textId="77777777" w:rsidR="00A64070" w:rsidRDefault="00A64070" w:rsidP="00A64070">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A64070" w:rsidRDefault="00A64070" w:rsidP="00A64070">
            <w:pPr>
              <w:pStyle w:val="BodyText"/>
              <w:jc w:val="both"/>
              <w:rPr>
                <w:rFonts w:ascii="Arial" w:hAnsi="Arial" w:cs="Arial"/>
              </w:rPr>
            </w:pPr>
            <w:r>
              <w:rPr>
                <w:rFonts w:ascii="Arial" w:hAnsi="Arial" w:cs="Arial"/>
              </w:rPr>
              <w:t xml:space="preserve">        1000 Kvar = 1Mvar;</w:t>
            </w:r>
          </w:p>
        </w:tc>
      </w:tr>
      <w:tr w:rsidR="00A64070" w14:paraId="11443775" w14:textId="77777777" w:rsidTr="003A67C0">
        <w:trPr>
          <w:trHeight w:val="300"/>
        </w:trPr>
        <w:tc>
          <w:tcPr>
            <w:tcW w:w="2695" w:type="dxa"/>
          </w:tcPr>
          <w:p w14:paraId="16479EDE" w14:textId="77777777" w:rsidR="00A64070" w:rsidRDefault="00A64070" w:rsidP="00A64070">
            <w:pPr>
              <w:pStyle w:val="BodyText"/>
              <w:rPr>
                <w:rFonts w:ascii="Arial" w:hAnsi="Arial" w:cs="Arial"/>
                <w:b/>
                <w:bCs/>
              </w:rPr>
            </w:pPr>
            <w:r>
              <w:rPr>
                <w:rFonts w:ascii="Arial" w:hAnsi="Arial" w:cs="Arial"/>
                <w:b/>
                <w:bCs/>
              </w:rPr>
              <w:t xml:space="preserve"> "Reactive Test"</w:t>
            </w:r>
          </w:p>
        </w:tc>
        <w:tc>
          <w:tcPr>
            <w:tcW w:w="6662" w:type="dxa"/>
          </w:tcPr>
          <w:p w14:paraId="54A67786" w14:textId="77777777" w:rsidR="00A64070" w:rsidRDefault="00A64070" w:rsidP="00A64070">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5C7BC1" w14:paraId="542C6333" w14:textId="77777777" w:rsidTr="003A67C0">
        <w:trPr>
          <w:trHeight w:val="300"/>
          <w:ins w:id="577" w:author="Author"/>
        </w:trPr>
        <w:tc>
          <w:tcPr>
            <w:tcW w:w="2695" w:type="dxa"/>
          </w:tcPr>
          <w:p w14:paraId="1C5F61EE" w14:textId="047F84EE" w:rsidR="00600E6C" w:rsidRPr="005C7BC1" w:rsidRDefault="00CB2272" w:rsidP="003951BC">
            <w:pPr>
              <w:rPr>
                <w:ins w:id="578" w:author="Author"/>
                <w:rFonts w:ascii="Arial" w:hAnsi="Arial" w:cs="Arial"/>
                <w:b/>
                <w:bCs/>
                <w:szCs w:val="22"/>
                <w:highlight w:val="yellow"/>
              </w:rPr>
            </w:pPr>
            <w:ins w:id="579" w:author="Author">
              <w:r w:rsidRPr="005C7BC1">
                <w:rPr>
                  <w:rFonts w:ascii="Arial" w:hAnsi="Arial" w:cs="Arial"/>
                  <w:b/>
                  <w:bCs/>
                  <w:szCs w:val="22"/>
                  <w:highlight w:val="yellow"/>
                </w:rPr>
                <w:t>“Readiness Declaration”</w:t>
              </w:r>
            </w:ins>
          </w:p>
        </w:tc>
        <w:tc>
          <w:tcPr>
            <w:tcW w:w="6662" w:type="dxa"/>
          </w:tcPr>
          <w:p w14:paraId="7B1BF694" w14:textId="548390F2" w:rsidR="00600E6C" w:rsidRPr="005C7BC1" w:rsidRDefault="003951BC" w:rsidP="003951BC">
            <w:pPr>
              <w:jc w:val="both"/>
              <w:rPr>
                <w:ins w:id="580" w:author="Author"/>
                <w:rFonts w:ascii="Arial" w:hAnsi="Arial" w:cs="Arial"/>
                <w:szCs w:val="22"/>
                <w:highlight w:val="yellow"/>
              </w:rPr>
            </w:pPr>
            <w:ins w:id="581" w:author="Author">
              <w:r w:rsidRPr="005C7BC1">
                <w:rPr>
                  <w:rFonts w:ascii="Arial" w:hAnsi="Arial" w:cs="Arial"/>
                  <w:szCs w:val="22"/>
                  <w:highlight w:val="yellow"/>
                </w:rPr>
                <w:t xml:space="preserve">the declaration provided with a </w:t>
              </w:r>
              <w:r w:rsidRPr="005C7BC1">
                <w:rPr>
                  <w:rFonts w:ascii="Arial" w:hAnsi="Arial" w:cs="Arial"/>
                  <w:b/>
                  <w:bCs/>
                  <w:szCs w:val="22"/>
                  <w:highlight w:val="yellow"/>
                </w:rPr>
                <w:t>Gate 2 Application</w:t>
              </w:r>
              <w:r w:rsidRPr="005C7BC1">
                <w:rPr>
                  <w:rFonts w:ascii="Arial" w:hAnsi="Arial" w:cs="Arial"/>
                  <w:szCs w:val="22"/>
                  <w:highlight w:val="yellow"/>
                </w:rPr>
                <w:t xml:space="preserve"> </w:t>
              </w:r>
              <w:r w:rsidR="00D43B61" w:rsidRPr="005C7BC1">
                <w:rPr>
                  <w:rFonts w:ascii="Arial" w:hAnsi="Arial" w:cs="Arial"/>
                  <w:szCs w:val="22"/>
                  <w:highlight w:val="green"/>
                </w:rPr>
                <w:t xml:space="preserve">or </w:t>
              </w:r>
              <w:r w:rsidR="00D43B61" w:rsidRPr="005C7BC1">
                <w:rPr>
                  <w:rFonts w:ascii="Arial" w:hAnsi="Arial" w:cs="Arial"/>
                  <w:b/>
                  <w:bCs/>
                  <w:szCs w:val="22"/>
                  <w:highlight w:val="green"/>
                </w:rPr>
                <w:t xml:space="preserve">EA Request </w:t>
              </w:r>
              <w:r w:rsidRPr="005C7BC1">
                <w:rPr>
                  <w:rFonts w:ascii="Arial" w:hAnsi="Arial" w:cs="Arial"/>
                  <w:szCs w:val="22"/>
                  <w:highlight w:val="yellow"/>
                </w:rPr>
                <w:t xml:space="preserve">in the form and with the detail as required in accordance with the </w:t>
              </w:r>
              <w:r w:rsidRPr="005C7BC1">
                <w:rPr>
                  <w:rFonts w:ascii="Arial" w:hAnsi="Arial" w:cs="Arial"/>
                  <w:b/>
                  <w:bCs/>
                  <w:szCs w:val="22"/>
                  <w:highlight w:val="yellow"/>
                </w:rPr>
                <w:t>Gate 2 Criteria Methodology</w:t>
              </w:r>
              <w:r w:rsidRPr="005C7BC1">
                <w:rPr>
                  <w:rFonts w:ascii="Arial" w:hAnsi="Arial" w:cs="Arial"/>
                  <w:szCs w:val="22"/>
                  <w:highlight w:val="yellow"/>
                </w:rPr>
                <w:t>;</w:t>
              </w:r>
            </w:ins>
          </w:p>
          <w:p w14:paraId="123C9EEA" w14:textId="5DC3C76F" w:rsidR="003951BC" w:rsidRPr="005C7BC1" w:rsidRDefault="003951BC" w:rsidP="003951BC">
            <w:pPr>
              <w:jc w:val="both"/>
              <w:rPr>
                <w:ins w:id="582" w:author="Author"/>
                <w:rFonts w:ascii="Arial" w:hAnsi="Arial" w:cs="Arial"/>
                <w:szCs w:val="22"/>
                <w:highlight w:val="yellow"/>
              </w:rPr>
            </w:pPr>
          </w:p>
        </w:tc>
      </w:tr>
      <w:tr w:rsidR="00A64070" w14:paraId="470338EA" w14:textId="77777777" w:rsidTr="003A67C0">
        <w:trPr>
          <w:trHeight w:val="300"/>
        </w:trPr>
        <w:tc>
          <w:tcPr>
            <w:tcW w:w="2695" w:type="dxa"/>
          </w:tcPr>
          <w:p w14:paraId="01104CF0" w14:textId="77777777" w:rsidR="00A64070" w:rsidRDefault="00A64070" w:rsidP="00A64070">
            <w:pPr>
              <w:pStyle w:val="BodyText"/>
              <w:rPr>
                <w:rFonts w:ascii="Arial" w:hAnsi="Arial" w:cs="Arial"/>
                <w:b/>
                <w:bCs/>
              </w:rPr>
            </w:pPr>
            <w:r>
              <w:rPr>
                <w:rFonts w:ascii="Arial" w:hAnsi="Arial" w:cs="Arial"/>
                <w:b/>
                <w:bCs/>
              </w:rPr>
              <w:t>"Reasonable Charges"</w:t>
            </w:r>
          </w:p>
        </w:tc>
        <w:tc>
          <w:tcPr>
            <w:tcW w:w="6662" w:type="dxa"/>
          </w:tcPr>
          <w:p w14:paraId="696446F6" w14:textId="77777777" w:rsidR="00A64070" w:rsidRDefault="00A64070" w:rsidP="00A64070">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A64070" w14:paraId="20790C3D" w14:textId="77777777" w:rsidTr="003A67C0">
        <w:trPr>
          <w:trHeight w:val="300"/>
        </w:trPr>
        <w:tc>
          <w:tcPr>
            <w:tcW w:w="2695" w:type="dxa"/>
          </w:tcPr>
          <w:p w14:paraId="61AB3D60" w14:textId="77777777" w:rsidR="00A64070" w:rsidRDefault="00A64070" w:rsidP="00A64070">
            <w:pPr>
              <w:pStyle w:val="BodyText"/>
              <w:rPr>
                <w:rFonts w:ascii="Arial" w:hAnsi="Arial" w:cs="Arial"/>
                <w:b/>
                <w:bCs/>
              </w:rPr>
            </w:pPr>
            <w:r>
              <w:rPr>
                <w:rFonts w:ascii="Arial" w:hAnsi="Arial" w:cs="Arial"/>
                <w:b/>
                <w:bCs/>
              </w:rPr>
              <w:t xml:space="preserve"> "Reconciled Charge"</w:t>
            </w:r>
          </w:p>
        </w:tc>
        <w:tc>
          <w:tcPr>
            <w:tcW w:w="6662" w:type="dxa"/>
          </w:tcPr>
          <w:p w14:paraId="015E79F3" w14:textId="77777777" w:rsidR="00A64070" w:rsidRDefault="00A64070" w:rsidP="00A64070">
            <w:pPr>
              <w:pStyle w:val="BodyText"/>
              <w:jc w:val="both"/>
              <w:rPr>
                <w:rFonts w:ascii="Arial" w:hAnsi="Arial" w:cs="Arial"/>
                <w:b/>
              </w:rPr>
            </w:pPr>
            <w:r>
              <w:rPr>
                <w:rFonts w:ascii="Arial" w:hAnsi="Arial" w:cs="Arial"/>
              </w:rPr>
              <w:t>as defined in Paragraph 3.15.1 and like terms shall be construed accordingly;</w:t>
            </w:r>
          </w:p>
        </w:tc>
      </w:tr>
      <w:tr w:rsidR="00A64070" w14:paraId="730E5BD6" w14:textId="77777777" w:rsidTr="003A67C0">
        <w:trPr>
          <w:trHeight w:val="300"/>
        </w:trPr>
        <w:tc>
          <w:tcPr>
            <w:tcW w:w="2695" w:type="dxa"/>
          </w:tcPr>
          <w:p w14:paraId="5ED73309" w14:textId="77777777" w:rsidR="00A64070" w:rsidRDefault="00A64070" w:rsidP="00A64070">
            <w:pPr>
              <w:pStyle w:val="BodyText"/>
              <w:rPr>
                <w:rFonts w:ascii="Arial" w:hAnsi="Arial" w:cs="Arial"/>
                <w:b/>
                <w:bCs/>
              </w:rPr>
            </w:pPr>
            <w:r>
              <w:rPr>
                <w:rFonts w:ascii="Arial" w:hAnsi="Arial" w:cs="Arial"/>
                <w:b/>
                <w:bCs/>
              </w:rPr>
              <w:t>“Reconciliation Settlement Run”</w:t>
            </w:r>
          </w:p>
        </w:tc>
        <w:tc>
          <w:tcPr>
            <w:tcW w:w="6662" w:type="dxa"/>
          </w:tcPr>
          <w:p w14:paraId="00CDD26D" w14:textId="77777777" w:rsidR="00A64070" w:rsidRDefault="00A64070" w:rsidP="00A64070">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6A2E6A7" w14:textId="77777777" w:rsidTr="003A67C0">
        <w:trPr>
          <w:trHeight w:val="300"/>
        </w:trPr>
        <w:tc>
          <w:tcPr>
            <w:tcW w:w="2695" w:type="dxa"/>
          </w:tcPr>
          <w:p w14:paraId="08E62273" w14:textId="77777777" w:rsidR="00A64070" w:rsidRDefault="00A64070" w:rsidP="00A64070">
            <w:pPr>
              <w:pStyle w:val="BodyText"/>
              <w:rPr>
                <w:rFonts w:ascii="Arial" w:hAnsi="Arial" w:cs="Arial"/>
                <w:b/>
                <w:bCs/>
              </w:rPr>
            </w:pPr>
            <w:r>
              <w:rPr>
                <w:rFonts w:ascii="Arial" w:hAnsi="Arial" w:cs="Arial"/>
                <w:b/>
                <w:bCs/>
              </w:rPr>
              <w:t>"Reenergisation" or "Reenergised"</w:t>
            </w:r>
          </w:p>
        </w:tc>
        <w:tc>
          <w:tcPr>
            <w:tcW w:w="6662" w:type="dxa"/>
          </w:tcPr>
          <w:p w14:paraId="7FC43E9C"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A64070" w14:paraId="1C75CD5F" w14:textId="77777777" w:rsidTr="003A67C0">
        <w:trPr>
          <w:trHeight w:val="300"/>
        </w:trPr>
        <w:tc>
          <w:tcPr>
            <w:tcW w:w="2695" w:type="dxa"/>
          </w:tcPr>
          <w:p w14:paraId="5277516F" w14:textId="77777777" w:rsidR="00A64070" w:rsidRDefault="00A64070" w:rsidP="00A64070">
            <w:pPr>
              <w:pStyle w:val="BodyText"/>
              <w:rPr>
                <w:rFonts w:ascii="Arial" w:hAnsi="Arial" w:cs="Arial"/>
                <w:b/>
                <w:bCs/>
              </w:rPr>
            </w:pPr>
            <w:r>
              <w:rPr>
                <w:rFonts w:ascii="Arial" w:hAnsi="Arial" w:cs="Arial"/>
                <w:b/>
                <w:bCs/>
              </w:rPr>
              <w:t>"Registered Capacity"</w:t>
            </w:r>
          </w:p>
        </w:tc>
        <w:tc>
          <w:tcPr>
            <w:tcW w:w="6662" w:type="dxa"/>
          </w:tcPr>
          <w:p w14:paraId="467BF514" w14:textId="77777777" w:rsidR="00A64070" w:rsidRDefault="00A64070" w:rsidP="00A64070">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A64070" w14:paraId="4E7353BB" w14:textId="77777777" w:rsidTr="003A67C0">
        <w:trPr>
          <w:trHeight w:val="300"/>
        </w:trPr>
        <w:tc>
          <w:tcPr>
            <w:tcW w:w="2695" w:type="dxa"/>
          </w:tcPr>
          <w:p w14:paraId="6E546577" w14:textId="77777777" w:rsidR="00A64070" w:rsidRDefault="00A64070" w:rsidP="00A64070">
            <w:pPr>
              <w:pStyle w:val="BodyText"/>
              <w:rPr>
                <w:rFonts w:ascii="Arial" w:hAnsi="Arial" w:cs="Arial"/>
                <w:b/>
                <w:bCs/>
              </w:rPr>
            </w:pPr>
            <w:r>
              <w:rPr>
                <w:rFonts w:ascii="Arial" w:hAnsi="Arial" w:cs="Arial"/>
                <w:b/>
                <w:bCs/>
              </w:rPr>
              <w:t>"Registered Data"</w:t>
            </w:r>
          </w:p>
        </w:tc>
        <w:tc>
          <w:tcPr>
            <w:tcW w:w="6662" w:type="dxa"/>
          </w:tcPr>
          <w:p w14:paraId="36C569A9" w14:textId="77777777" w:rsidR="00A64070" w:rsidRDefault="00A64070" w:rsidP="00A64070">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A64070" w14:paraId="5016FAD4" w14:textId="77777777" w:rsidTr="003A67C0">
        <w:trPr>
          <w:trHeight w:val="300"/>
        </w:trPr>
        <w:tc>
          <w:tcPr>
            <w:tcW w:w="2695" w:type="dxa"/>
          </w:tcPr>
          <w:p w14:paraId="396016E2" w14:textId="77777777" w:rsidR="00A64070" w:rsidRDefault="00A64070" w:rsidP="00A64070">
            <w:pPr>
              <w:pStyle w:val="BodyText"/>
              <w:rPr>
                <w:rFonts w:ascii="Arial" w:hAnsi="Arial" w:cs="Arial"/>
                <w:b/>
                <w:bCs/>
              </w:rPr>
            </w:pPr>
            <w:r>
              <w:rPr>
                <w:rFonts w:ascii="Arial" w:hAnsi="Arial" w:cs="Arial"/>
                <w:b/>
                <w:bCs/>
              </w:rPr>
              <w:t>"Registrant"</w:t>
            </w:r>
          </w:p>
        </w:tc>
        <w:tc>
          <w:tcPr>
            <w:tcW w:w="6662" w:type="dxa"/>
          </w:tcPr>
          <w:p w14:paraId="365AAFCC" w14:textId="77777777" w:rsidR="00A64070" w:rsidRDefault="00A64070" w:rsidP="00A64070">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A64070" w14:paraId="2EB1D332" w14:textId="77777777" w:rsidTr="003A67C0">
        <w:trPr>
          <w:trHeight w:val="300"/>
        </w:trPr>
        <w:tc>
          <w:tcPr>
            <w:tcW w:w="2695" w:type="dxa"/>
          </w:tcPr>
          <w:p w14:paraId="1CA16911" w14:textId="77777777" w:rsidR="00A64070" w:rsidRDefault="00A64070" w:rsidP="00A64070">
            <w:pPr>
              <w:pStyle w:val="BodyText"/>
              <w:rPr>
                <w:rFonts w:ascii="Arial" w:hAnsi="Arial" w:cs="Arial"/>
                <w:b/>
                <w:bCs/>
              </w:rPr>
            </w:pPr>
            <w:r>
              <w:rPr>
                <w:rFonts w:ascii="Arial" w:hAnsi="Arial" w:cs="Arial"/>
                <w:b/>
                <w:bCs/>
              </w:rPr>
              <w:t>"Regulations"</w:t>
            </w:r>
          </w:p>
        </w:tc>
        <w:tc>
          <w:tcPr>
            <w:tcW w:w="6662" w:type="dxa"/>
          </w:tcPr>
          <w:p w14:paraId="774860AD" w14:textId="77777777" w:rsidR="00A64070" w:rsidRDefault="00A64070" w:rsidP="00A64070">
            <w:pPr>
              <w:pStyle w:val="BodyText"/>
              <w:jc w:val="both"/>
              <w:rPr>
                <w:rFonts w:ascii="Arial" w:hAnsi="Arial" w:cs="Arial"/>
              </w:rPr>
            </w:pPr>
            <w:r>
              <w:rPr>
                <w:rFonts w:ascii="Arial" w:hAnsi="Arial" w:cs="Arial"/>
              </w:rPr>
              <w:t xml:space="preserve">the Electricity Supply Regulations 1988 or any amendment or re-enactment thereof; </w:t>
            </w:r>
          </w:p>
        </w:tc>
      </w:tr>
      <w:tr w:rsidR="00A64070" w14:paraId="42477F5F" w14:textId="77777777" w:rsidTr="003A67C0">
        <w:trPr>
          <w:trHeight w:val="300"/>
        </w:trPr>
        <w:tc>
          <w:tcPr>
            <w:tcW w:w="2695" w:type="dxa"/>
          </w:tcPr>
          <w:p w14:paraId="76FFF2DD" w14:textId="77777777" w:rsidR="00A64070" w:rsidRDefault="00A64070" w:rsidP="00A64070">
            <w:pPr>
              <w:pStyle w:val="BodyText"/>
              <w:rPr>
                <w:rFonts w:ascii="Arial" w:hAnsi="Arial" w:cs="Arial"/>
                <w:b/>
                <w:bCs/>
              </w:rPr>
            </w:pPr>
            <w:r>
              <w:rPr>
                <w:rFonts w:ascii="Arial" w:hAnsi="Arial" w:cs="Arial"/>
                <w:b/>
                <w:bCs/>
              </w:rPr>
              <w:t>"Rejected CUSC Modification Proposal"</w:t>
            </w:r>
          </w:p>
        </w:tc>
        <w:tc>
          <w:tcPr>
            <w:tcW w:w="6662" w:type="dxa"/>
          </w:tcPr>
          <w:p w14:paraId="5414EFFC" w14:textId="65DE59BC" w:rsidR="00A64070" w:rsidRDefault="00A64070" w:rsidP="00A64070">
            <w:pPr>
              <w:pStyle w:val="BodyText"/>
              <w:jc w:val="both"/>
              <w:rPr>
                <w:rFonts w:ascii="Arial" w:hAnsi="Arial" w:cs="Arial"/>
              </w:rPr>
            </w:pPr>
            <w:r w:rsidRPr="5659255A">
              <w:rPr>
                <w:rFonts w:ascii="Arial" w:hAnsi="Arial" w:cs="Arial"/>
              </w:rPr>
              <w:t xml:space="preserve">a </w:t>
            </w:r>
            <w:r w:rsidRPr="5659255A">
              <w:rPr>
                <w:rFonts w:ascii="Arial" w:hAnsi="Arial" w:cs="Arial"/>
                <w:b/>
                <w:bCs/>
              </w:rPr>
              <w:t>CUSC Modification Proposal</w:t>
            </w:r>
            <w:r w:rsidRPr="5659255A">
              <w:rPr>
                <w:rFonts w:ascii="Arial" w:hAnsi="Arial" w:cs="Arial"/>
              </w:rPr>
              <w:t xml:space="preserve"> in respect of which the </w:t>
            </w:r>
            <w:r w:rsidRPr="5659255A">
              <w:rPr>
                <w:rFonts w:ascii="Arial" w:hAnsi="Arial" w:cs="Arial"/>
                <w:b/>
                <w:bCs/>
              </w:rPr>
              <w:t>Authority</w:t>
            </w:r>
            <w:r w:rsidRPr="5659255A">
              <w:rPr>
                <w:rFonts w:ascii="Arial" w:hAnsi="Arial" w:cs="Arial"/>
              </w:rPr>
              <w:t xml:space="preserve"> has decided not to direct </w:t>
            </w:r>
            <w:r w:rsidRPr="5659255A">
              <w:rPr>
                <w:rFonts w:ascii="Arial" w:hAnsi="Arial" w:cs="Arial"/>
                <w:b/>
                <w:bCs/>
              </w:rPr>
              <w:t>The Company</w:t>
            </w:r>
            <w:r w:rsidRPr="5659255A">
              <w:rPr>
                <w:rFonts w:ascii="Arial" w:hAnsi="Arial" w:cs="Arial"/>
              </w:rPr>
              <w:t xml:space="preserve"> to modify the </w:t>
            </w:r>
            <w:r w:rsidRPr="5659255A">
              <w:rPr>
                <w:rFonts w:ascii="Arial" w:hAnsi="Arial" w:cs="Arial"/>
                <w:b/>
                <w:bCs/>
              </w:rPr>
              <w:t>Code</w:t>
            </w:r>
            <w:r w:rsidRPr="5659255A">
              <w:rPr>
                <w:rFonts w:ascii="Arial" w:hAnsi="Arial" w:cs="Arial"/>
              </w:rPr>
              <w:t xml:space="preserve"> pursuant to the </w:t>
            </w:r>
            <w:r w:rsidRPr="5659255A">
              <w:rPr>
                <w:rFonts w:ascii="Arial" w:hAnsi="Arial" w:cs="Arial"/>
                <w:b/>
                <w:bCs/>
              </w:rPr>
              <w:t>ESO Licence</w:t>
            </w:r>
            <w:r w:rsidRPr="5659255A">
              <w:rPr>
                <w:rFonts w:ascii="Arial" w:hAnsi="Arial" w:cs="Arial"/>
              </w:rPr>
              <w:t xml:space="preserve"> in the manner set out herein;</w:t>
            </w:r>
          </w:p>
        </w:tc>
      </w:tr>
      <w:tr w:rsidR="00A64070" w14:paraId="4A976E16" w14:textId="77777777" w:rsidTr="003A67C0">
        <w:trPr>
          <w:trHeight w:val="300"/>
        </w:trPr>
        <w:tc>
          <w:tcPr>
            <w:tcW w:w="2695" w:type="dxa"/>
          </w:tcPr>
          <w:p w14:paraId="4BEE3DC5" w14:textId="3056BC5A" w:rsidR="00A64070" w:rsidRPr="0019675B" w:rsidRDefault="00A64070" w:rsidP="00A64070">
            <w:pPr>
              <w:pStyle w:val="BodyText"/>
              <w:rPr>
                <w:rFonts w:ascii="Arial" w:hAnsi="Arial" w:cs="Arial"/>
                <w:b/>
                <w:bCs/>
              </w:rPr>
            </w:pPr>
            <w:bookmarkStart w:id="583" w:name="_BPDCI_136"/>
            <w:r w:rsidRPr="0019675B">
              <w:rPr>
                <w:rFonts w:ascii="Arial" w:hAnsi="Arial" w:cs="Arial"/>
                <w:b/>
                <w:bCs/>
              </w:rPr>
              <w:t>“Related Person”</w:t>
            </w:r>
            <w:bookmarkEnd w:id="583"/>
          </w:p>
        </w:tc>
        <w:tc>
          <w:tcPr>
            <w:tcW w:w="6662" w:type="dxa"/>
          </w:tcPr>
          <w:p w14:paraId="0DC49BBE" w14:textId="0A6DECB9" w:rsidR="00A64070" w:rsidRPr="0019675B" w:rsidRDefault="00A64070" w:rsidP="00A64070">
            <w:pPr>
              <w:pStyle w:val="BodyText"/>
              <w:jc w:val="both"/>
              <w:rPr>
                <w:rFonts w:ascii="Arial" w:hAnsi="Arial" w:cs="Arial"/>
              </w:rPr>
            </w:pPr>
            <w:bookmarkStart w:id="584" w:name="_BPDCI_137"/>
            <w:r w:rsidRPr="0019675B">
              <w:rPr>
                <w:rFonts w:ascii="Arial" w:hAnsi="Arial" w:cs="Arial"/>
              </w:rPr>
              <w:t xml:space="preserve">means, in relation to an individual, any member of </w:t>
            </w:r>
            <w:r>
              <w:rPr>
                <w:rFonts w:ascii="Arial" w:hAnsi="Arial" w:cs="Arial"/>
              </w:rPr>
              <w:t xml:space="preserve">their </w:t>
            </w:r>
            <w:r w:rsidRPr="0019675B">
              <w:rPr>
                <w:rFonts w:ascii="Arial" w:hAnsi="Arial" w:cs="Arial"/>
              </w:rPr>
              <w:t xml:space="preserve">immediate family, </w:t>
            </w:r>
            <w:r>
              <w:rPr>
                <w:rFonts w:ascii="Arial" w:hAnsi="Arial" w:cs="Arial"/>
              </w:rPr>
              <w:t xml:space="preserve">their </w:t>
            </w:r>
            <w:r w:rsidRPr="0019675B">
              <w:rPr>
                <w:rFonts w:ascii="Arial" w:hAnsi="Arial" w:cs="Arial"/>
              </w:rPr>
              <w:t xml:space="preserve">employer (and any former employer of </w:t>
            </w:r>
            <w:r>
              <w:rPr>
                <w:rFonts w:ascii="Arial" w:hAnsi="Arial" w:cs="Arial"/>
              </w:rPr>
              <w:t xml:space="preserve">theirs </w:t>
            </w:r>
            <w:r w:rsidRPr="0019675B">
              <w:rPr>
                <w:rFonts w:ascii="Arial" w:hAnsi="Arial" w:cs="Arial"/>
              </w:rPr>
              <w:t xml:space="preserve">within the previous 12 months), any partner with whom </w:t>
            </w:r>
            <w:r>
              <w:rPr>
                <w:rFonts w:ascii="Arial" w:hAnsi="Arial" w:cs="Arial"/>
              </w:rPr>
              <w:t xml:space="preserve">they are </w:t>
            </w:r>
            <w:r w:rsidRPr="0019675B">
              <w:rPr>
                <w:rFonts w:ascii="Arial" w:hAnsi="Arial" w:cs="Arial"/>
              </w:rPr>
              <w:t xml:space="preserve">in partnership, and any company or Affiliate of a company in which </w:t>
            </w:r>
            <w:r>
              <w:rPr>
                <w:rFonts w:ascii="Arial" w:hAnsi="Arial" w:cs="Arial"/>
              </w:rPr>
              <w:t xml:space="preserve">they </w:t>
            </w:r>
            <w:r w:rsidRPr="0019675B">
              <w:rPr>
                <w:rFonts w:ascii="Arial" w:hAnsi="Arial" w:cs="Arial"/>
              </w:rPr>
              <w:t xml:space="preserve">or any member of </w:t>
            </w:r>
            <w:r>
              <w:rPr>
                <w:rFonts w:ascii="Arial" w:hAnsi="Arial" w:cs="Arial"/>
              </w:rPr>
              <w:t xml:space="preserve">their </w:t>
            </w:r>
            <w:r w:rsidRPr="0019675B">
              <w:rPr>
                <w:rFonts w:ascii="Arial" w:hAnsi="Arial" w:cs="Arial"/>
              </w:rPr>
              <w:t>immediate family controls more than 20% of the voting rights in respect of the shares of the company;</w:t>
            </w:r>
            <w:bookmarkEnd w:id="584"/>
          </w:p>
        </w:tc>
      </w:tr>
      <w:tr w:rsidR="00A64070" w14:paraId="1FC290CF" w14:textId="77777777" w:rsidTr="003A67C0">
        <w:trPr>
          <w:trHeight w:val="300"/>
        </w:trPr>
        <w:tc>
          <w:tcPr>
            <w:tcW w:w="2695" w:type="dxa"/>
          </w:tcPr>
          <w:p w14:paraId="2E672653" w14:textId="77777777" w:rsidR="00A64070" w:rsidRDefault="00A64070" w:rsidP="00A64070">
            <w:pPr>
              <w:pStyle w:val="BodyText"/>
              <w:rPr>
                <w:rFonts w:ascii="Arial" w:hAnsi="Arial" w:cs="Arial"/>
                <w:b/>
                <w:bCs/>
              </w:rPr>
            </w:pPr>
            <w:r>
              <w:rPr>
                <w:rFonts w:ascii="Arial" w:hAnsi="Arial" w:cs="Arial"/>
                <w:b/>
                <w:bCs/>
              </w:rPr>
              <w:t>"Related Undertaking"</w:t>
            </w:r>
          </w:p>
        </w:tc>
        <w:tc>
          <w:tcPr>
            <w:tcW w:w="6662" w:type="dxa"/>
          </w:tcPr>
          <w:p w14:paraId="4635F9F2" w14:textId="77777777" w:rsidR="00A64070" w:rsidRDefault="00A64070" w:rsidP="00A64070">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A64070" w14:paraId="22F3BC1A" w14:textId="77777777" w:rsidTr="003A67C0">
        <w:trPr>
          <w:trHeight w:val="300"/>
        </w:trPr>
        <w:tc>
          <w:tcPr>
            <w:tcW w:w="2695" w:type="dxa"/>
          </w:tcPr>
          <w:p w14:paraId="68FD997B" w14:textId="77777777" w:rsidR="00A64070" w:rsidRDefault="00A64070" w:rsidP="00A64070">
            <w:pPr>
              <w:pStyle w:val="BodyText"/>
              <w:rPr>
                <w:rFonts w:ascii="Arial" w:hAnsi="Arial" w:cs="Arial"/>
                <w:b/>
                <w:bCs/>
              </w:rPr>
            </w:pPr>
            <w:r>
              <w:rPr>
                <w:rFonts w:ascii="Arial" w:hAnsi="Arial" w:cs="Arial"/>
                <w:b/>
                <w:bCs/>
              </w:rPr>
              <w:t>"Release Date"</w:t>
            </w:r>
          </w:p>
          <w:p w14:paraId="063A0B27" w14:textId="59EAF364" w:rsidR="00A64070" w:rsidRDefault="00A64070" w:rsidP="00A64070">
            <w:pPr>
              <w:pStyle w:val="BodyText"/>
              <w:rPr>
                <w:rFonts w:ascii="Arial" w:hAnsi="Arial" w:cs="Arial"/>
                <w:b/>
                <w:bCs/>
              </w:rPr>
            </w:pPr>
            <w:r w:rsidRPr="005F710D">
              <w:rPr>
                <w:rFonts w:ascii="Arial" w:hAnsi="Arial" w:cs="Arial"/>
                <w:b/>
                <w:bCs/>
              </w:rPr>
              <w:t>“Relevant Embedded Power Station”</w:t>
            </w:r>
          </w:p>
        </w:tc>
        <w:tc>
          <w:tcPr>
            <w:tcW w:w="6662" w:type="dxa"/>
          </w:tcPr>
          <w:p w14:paraId="4C0C5E08" w14:textId="77777777" w:rsidR="00A64070" w:rsidRDefault="00A64070" w:rsidP="00A64070">
            <w:pPr>
              <w:pStyle w:val="BodyText"/>
              <w:jc w:val="both"/>
              <w:rPr>
                <w:rFonts w:ascii="Arial" w:hAnsi="Arial" w:cs="Arial"/>
                <w:b/>
                <w:i/>
              </w:rPr>
            </w:pPr>
            <w:r>
              <w:rPr>
                <w:rFonts w:ascii="Arial" w:hAnsi="Arial" w:cs="Arial"/>
              </w:rPr>
              <w:t>as defined in Paragraph 2.22.2;</w:t>
            </w:r>
            <w:r>
              <w:rPr>
                <w:rFonts w:ascii="Arial" w:hAnsi="Arial" w:cs="Arial"/>
                <w:b/>
                <w:i/>
              </w:rPr>
              <w:t xml:space="preserve"> </w:t>
            </w:r>
          </w:p>
          <w:p w14:paraId="1180385E" w14:textId="77777777" w:rsidR="00A64070" w:rsidRPr="00387189" w:rsidRDefault="00A64070" w:rsidP="00A64070">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A64070" w:rsidRPr="00387189" w:rsidRDefault="00A64070" w:rsidP="00A64070">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A64070" w:rsidRDefault="00A64070" w:rsidP="00A64070">
            <w:pPr>
              <w:pStyle w:val="BodyText"/>
              <w:jc w:val="both"/>
              <w:rPr>
                <w:rFonts w:ascii="Arial" w:hAnsi="Arial" w:cs="Arial"/>
              </w:rPr>
            </w:pPr>
            <w:r w:rsidRPr="60995ED3">
              <w:rPr>
                <w:rFonts w:ascii="Arial" w:hAnsi="Arial" w:cs="Arial"/>
                <w:b/>
                <w:bCs/>
              </w:rPr>
              <w:t>Power Station</w:t>
            </w:r>
            <w:del w:id="585" w:author="Author">
              <w:r w:rsidRPr="60995ED3" w:rsidDel="5C104111">
                <w:rPr>
                  <w:rFonts w:ascii="Arial" w:hAnsi="Arial" w:cs="Arial"/>
                </w:rPr>
                <w:delText xml:space="preserve"> </w:delText>
              </w:r>
              <w:r w:rsidRPr="002156D1" w:rsidDel="5C104111">
                <w:rPr>
                  <w:rFonts w:ascii="Arial" w:hAnsi="Arial" w:cs="Arial"/>
                  <w:highlight w:val="yellow"/>
                  <w:rPrChange w:id="586" w:author="Author">
                    <w:rPr>
                      <w:rFonts w:ascii="Arial" w:hAnsi="Arial" w:cs="Arial"/>
                    </w:rPr>
                  </w:rPrChange>
                </w:rPr>
                <w:delText xml:space="preserve">or an </w:delText>
              </w:r>
              <w:r w:rsidRPr="002156D1" w:rsidDel="5C104111">
                <w:rPr>
                  <w:rFonts w:ascii="Arial" w:hAnsi="Arial" w:cs="Arial"/>
                  <w:b/>
                  <w:bCs/>
                  <w:highlight w:val="yellow"/>
                  <w:rPrChange w:id="587" w:author="Author">
                    <w:rPr>
                      <w:rFonts w:ascii="Arial" w:hAnsi="Arial" w:cs="Arial"/>
                      <w:b/>
                      <w:bCs/>
                    </w:rPr>
                  </w:rPrChange>
                </w:rPr>
                <w:delText>Embedded Large Power Station</w:delText>
              </w:r>
            </w:del>
            <w:r w:rsidR="5C104111" w:rsidRPr="002156D1">
              <w:rPr>
                <w:rFonts w:ascii="Arial" w:hAnsi="Arial" w:cs="Arial"/>
                <w:b/>
                <w:bCs/>
                <w:highlight w:val="yellow"/>
                <w:rPrChange w:id="588" w:author="Author">
                  <w:rPr>
                    <w:rFonts w:ascii="Arial" w:hAnsi="Arial" w:cs="Arial"/>
                    <w:b/>
                    <w:bCs/>
                  </w:rPr>
                </w:rPrChange>
              </w:rPr>
              <w:t>;</w:t>
            </w:r>
          </w:p>
        </w:tc>
      </w:tr>
      <w:tr w:rsidR="00A64070" w14:paraId="43C67D02" w14:textId="77777777" w:rsidTr="003A67C0">
        <w:trPr>
          <w:trHeight w:val="300"/>
        </w:trPr>
        <w:tc>
          <w:tcPr>
            <w:tcW w:w="2695" w:type="dxa"/>
          </w:tcPr>
          <w:p w14:paraId="7B83E5D1" w14:textId="77777777" w:rsidR="00A64070" w:rsidRDefault="00A64070" w:rsidP="00A64070">
            <w:pPr>
              <w:spacing w:after="240"/>
              <w:rPr>
                <w:rFonts w:ascii="Arial" w:hAnsi="Arial" w:cs="Arial"/>
                <w:b/>
                <w:bCs/>
              </w:rPr>
            </w:pPr>
            <w:r>
              <w:rPr>
                <w:rFonts w:ascii="Arial" w:hAnsi="Arial" w:cs="Arial"/>
                <w:b/>
                <w:bCs/>
              </w:rPr>
              <w:t>"Relevant Embedded Medium Power Station"</w:t>
            </w:r>
          </w:p>
        </w:tc>
        <w:tc>
          <w:tcPr>
            <w:tcW w:w="6662" w:type="dxa"/>
          </w:tcPr>
          <w:p w14:paraId="0E1481DC" w14:textId="77777777" w:rsidR="00A64070" w:rsidRDefault="5C104111" w:rsidP="00A64070">
            <w:pPr>
              <w:spacing w:after="240"/>
              <w:jc w:val="both"/>
              <w:rPr>
                <w:rFonts w:ascii="Arial" w:hAnsi="Arial" w:cs="Arial"/>
              </w:rPr>
            </w:pPr>
            <w:r>
              <w:rPr>
                <w:rFonts w:ascii="Arial" w:hAnsi="Arial" w:cs="Arial"/>
                <w:snapToGrid w:val="0"/>
              </w:rPr>
              <w:t xml:space="preserve">an </w:t>
            </w:r>
            <w:r w:rsidRPr="60995ED3">
              <w:rPr>
                <w:rFonts w:ascii="Arial" w:hAnsi="Arial" w:cs="Arial"/>
                <w:b/>
                <w:bCs/>
                <w:snapToGrid w:val="0"/>
              </w:rPr>
              <w:t>Embedded</w:t>
            </w:r>
            <w:r>
              <w:rPr>
                <w:rFonts w:ascii="Arial" w:hAnsi="Arial" w:cs="Arial"/>
                <w:snapToGrid w:val="0"/>
              </w:rPr>
              <w:t xml:space="preserve"> </w:t>
            </w:r>
            <w:r w:rsidRPr="60995ED3">
              <w:rPr>
                <w:rFonts w:ascii="Arial" w:hAnsi="Arial" w:cs="Arial"/>
                <w:b/>
                <w:bCs/>
                <w:snapToGrid w:val="0"/>
              </w:rPr>
              <w:t>Medium Power Station</w:t>
            </w:r>
            <w:r>
              <w:rPr>
                <w:rFonts w:ascii="Arial" w:hAnsi="Arial" w:cs="Arial"/>
                <w:snapToGrid w:val="0"/>
              </w:rPr>
              <w:t xml:space="preserve">  which is an </w:t>
            </w:r>
            <w:r w:rsidRPr="60995ED3">
              <w:rPr>
                <w:rFonts w:ascii="Arial" w:hAnsi="Arial" w:cs="Arial"/>
                <w:b/>
                <w:bCs/>
                <w:snapToGrid w:val="0"/>
              </w:rPr>
              <w:t>Exempt Power Station</w:t>
            </w:r>
            <w:del w:id="589" w:author="Author">
              <w:r w:rsidR="00A64070" w:rsidRPr="002156D1" w:rsidDel="5C104111">
                <w:rPr>
                  <w:rFonts w:ascii="Arial" w:hAnsi="Arial" w:cs="Arial"/>
                  <w:highlight w:val="yellow"/>
                  <w:rPrChange w:id="590" w:author="Author">
                    <w:rPr>
                      <w:rFonts w:ascii="Arial" w:hAnsi="Arial" w:cs="Arial"/>
                    </w:rPr>
                  </w:rPrChange>
                </w:rPr>
                <w:delText>,</w:delText>
              </w:r>
            </w:del>
            <w:r w:rsidRPr="002156D1">
              <w:rPr>
                <w:rFonts w:ascii="Arial" w:hAnsi="Arial" w:cs="Arial"/>
                <w:snapToGrid w:val="0"/>
                <w:highlight w:val="yellow"/>
                <w:rPrChange w:id="591" w:author="Author">
                  <w:rPr>
                    <w:rFonts w:ascii="Arial" w:hAnsi="Arial" w:cs="Arial"/>
                    <w:snapToGrid w:val="0"/>
                  </w:rPr>
                </w:rPrChange>
              </w:rPr>
              <w:t xml:space="preserve"> </w:t>
            </w:r>
            <w:del w:id="592" w:author="Author">
              <w:r w:rsidR="00A64070" w:rsidRPr="002156D1" w:rsidDel="5C104111">
                <w:rPr>
                  <w:rFonts w:ascii="Arial" w:hAnsi="Arial" w:cs="Arial"/>
                  <w:highlight w:val="yellow"/>
                  <w:rPrChange w:id="593" w:author="Author">
                    <w:rPr>
                      <w:rFonts w:ascii="Arial" w:hAnsi="Arial" w:cs="Arial"/>
                    </w:rPr>
                  </w:rPrChange>
                </w:rPr>
                <w:delText xml:space="preserve">and does not intend to be the subject of a </w:delText>
              </w:r>
              <w:r w:rsidR="00A64070" w:rsidRPr="002156D1" w:rsidDel="5C104111">
                <w:rPr>
                  <w:rFonts w:ascii="Arial" w:hAnsi="Arial" w:cs="Arial"/>
                  <w:b/>
                  <w:bCs/>
                  <w:highlight w:val="yellow"/>
                  <w:rPrChange w:id="594" w:author="Author">
                    <w:rPr>
                      <w:rFonts w:ascii="Arial" w:hAnsi="Arial" w:cs="Arial"/>
                      <w:b/>
                      <w:bCs/>
                    </w:rPr>
                  </w:rPrChange>
                </w:rPr>
                <w:delText>Bilateral Agreement</w:delText>
              </w:r>
            </w:del>
            <w:r w:rsidRPr="002156D1">
              <w:rPr>
                <w:rFonts w:ascii="Arial" w:hAnsi="Arial" w:cs="Arial"/>
                <w:b/>
                <w:bCs/>
                <w:snapToGrid w:val="0"/>
                <w:highlight w:val="yellow"/>
                <w:rPrChange w:id="595" w:author="Author">
                  <w:rPr>
                    <w:rFonts w:ascii="Arial" w:hAnsi="Arial" w:cs="Arial"/>
                    <w:b/>
                    <w:bCs/>
                    <w:snapToGrid w:val="0"/>
                  </w:rPr>
                </w:rPrChange>
              </w:rPr>
              <w:t>;</w:t>
            </w:r>
          </w:p>
        </w:tc>
      </w:tr>
      <w:tr w:rsidR="00A64070" w14:paraId="025FF6C7" w14:textId="77777777" w:rsidTr="003A67C0">
        <w:trPr>
          <w:trHeight w:val="300"/>
        </w:trPr>
        <w:tc>
          <w:tcPr>
            <w:tcW w:w="2695" w:type="dxa"/>
          </w:tcPr>
          <w:p w14:paraId="30B69663" w14:textId="77777777" w:rsidR="00A64070" w:rsidRDefault="00A64070" w:rsidP="00A64070">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662" w:type="dxa"/>
          </w:tcPr>
          <w:p w14:paraId="67B41394" w14:textId="77777777" w:rsidR="00A64070" w:rsidRDefault="00A64070" w:rsidP="00A64070">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596" w:name="_BPDCD_138"/>
            <w:r>
              <w:rPr>
                <w:rFonts w:ascii="Arial" w:hAnsi="Arial" w:cs="Arial"/>
                <w:strike/>
                <w:snapToGrid w:val="0"/>
                <w:color w:val="FF0000"/>
              </w:rPr>
              <w:t>.</w:t>
            </w:r>
            <w:r>
              <w:rPr>
                <w:rFonts w:ascii="Arial" w:hAnsi="Arial" w:cs="Arial"/>
                <w:snapToGrid w:val="0"/>
                <w:color w:val="0000FF"/>
                <w:u w:val="double"/>
              </w:rPr>
              <w:t>;</w:t>
            </w:r>
            <w:bookmarkEnd w:id="596"/>
          </w:p>
        </w:tc>
      </w:tr>
      <w:tr w:rsidR="00A64070" w14:paraId="29B539BC" w14:textId="77777777" w:rsidTr="003A67C0">
        <w:trPr>
          <w:trHeight w:val="300"/>
        </w:trPr>
        <w:tc>
          <w:tcPr>
            <w:tcW w:w="2695" w:type="dxa"/>
          </w:tcPr>
          <w:p w14:paraId="368AD3E3" w14:textId="77777777" w:rsidR="00A64070" w:rsidRDefault="00A64070" w:rsidP="00A64070">
            <w:pPr>
              <w:spacing w:after="240"/>
              <w:rPr>
                <w:rFonts w:ascii="Arial" w:hAnsi="Arial" w:cs="Arial"/>
                <w:b/>
                <w:bCs/>
                <w:i/>
              </w:rPr>
            </w:pPr>
            <w:r>
              <w:rPr>
                <w:rFonts w:ascii="Arial" w:hAnsi="Arial" w:cs="Arial"/>
                <w:b/>
                <w:bCs/>
              </w:rPr>
              <w:t>"Relevant Interruption"</w:t>
            </w:r>
          </w:p>
        </w:tc>
        <w:tc>
          <w:tcPr>
            <w:tcW w:w="6662" w:type="dxa"/>
          </w:tcPr>
          <w:p w14:paraId="06EF69A9" w14:textId="77777777" w:rsidR="00A64070" w:rsidRDefault="00A64070" w:rsidP="00A64070">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A64070" w14:paraId="2FF04478" w14:textId="77777777" w:rsidTr="003A67C0">
        <w:tblPrEx>
          <w:tblCellMar>
            <w:left w:w="108" w:type="dxa"/>
            <w:right w:w="108" w:type="dxa"/>
          </w:tblCellMar>
        </w:tblPrEx>
        <w:trPr>
          <w:trHeight w:val="300"/>
        </w:trPr>
        <w:tc>
          <w:tcPr>
            <w:tcW w:w="2695" w:type="dxa"/>
          </w:tcPr>
          <w:p w14:paraId="2874A3C3"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662" w:type="dxa"/>
          </w:tcPr>
          <w:p w14:paraId="1DBB27BD" w14:textId="77777777" w:rsidR="00A64070" w:rsidRDefault="00A64070" w:rsidP="00A64070">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A64070" w14:paraId="63035D98" w14:textId="77777777" w:rsidTr="003A67C0">
        <w:tblPrEx>
          <w:tblCellMar>
            <w:left w:w="108" w:type="dxa"/>
            <w:right w:w="108" w:type="dxa"/>
          </w:tblCellMar>
        </w:tblPrEx>
        <w:trPr>
          <w:trHeight w:val="300"/>
        </w:trPr>
        <w:tc>
          <w:tcPr>
            <w:tcW w:w="2695" w:type="dxa"/>
          </w:tcPr>
          <w:p w14:paraId="2F7F7C06" w14:textId="77777777" w:rsidR="00A64070" w:rsidRDefault="00A64070" w:rsidP="00A64070">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662" w:type="dxa"/>
          </w:tcPr>
          <w:p w14:paraId="48C5B025" w14:textId="77777777" w:rsidR="00A64070" w:rsidRDefault="00A64070" w:rsidP="00A64070">
            <w:pPr>
              <w:pStyle w:val="BodyText"/>
              <w:tabs>
                <w:tab w:val="center" w:pos="4513"/>
              </w:tabs>
              <w:jc w:val="both"/>
              <w:rPr>
                <w:rFonts w:ascii="Arial" w:hAnsi="Arial" w:cs="Arial"/>
              </w:rPr>
            </w:pPr>
            <w:r>
              <w:rPr>
                <w:rFonts w:ascii="Arial" w:hAnsi="Arial" w:cs="Arial"/>
              </w:rPr>
              <w:t>as defined in Paragraph 8.16.10(a);</w:t>
            </w:r>
          </w:p>
        </w:tc>
      </w:tr>
      <w:tr w:rsidR="00A64070" w14:paraId="784CEC83" w14:textId="77777777" w:rsidTr="003A67C0">
        <w:trPr>
          <w:trHeight w:val="300"/>
        </w:trPr>
        <w:tc>
          <w:tcPr>
            <w:tcW w:w="2695" w:type="dxa"/>
          </w:tcPr>
          <w:p w14:paraId="132A8E7A" w14:textId="77777777" w:rsidR="00A64070" w:rsidRDefault="00A64070" w:rsidP="00A64070">
            <w:pPr>
              <w:pStyle w:val="BodyText"/>
              <w:rPr>
                <w:rFonts w:ascii="Arial" w:hAnsi="Arial" w:cs="Arial"/>
                <w:b/>
                <w:bCs/>
              </w:rPr>
            </w:pPr>
            <w:r>
              <w:rPr>
                <w:rFonts w:ascii="Arial" w:hAnsi="Arial" w:cs="Arial"/>
                <w:b/>
                <w:bCs/>
              </w:rPr>
              <w:t>"Relevant Transmission Licensee"</w:t>
            </w:r>
          </w:p>
        </w:tc>
        <w:tc>
          <w:tcPr>
            <w:tcW w:w="6662" w:type="dxa"/>
          </w:tcPr>
          <w:p w14:paraId="62A89444" w14:textId="77777777" w:rsidR="00A64070" w:rsidRDefault="00A64070" w:rsidP="00A64070">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A64070" w14:paraId="18DDED2A" w14:textId="77777777" w:rsidTr="003A67C0">
        <w:trPr>
          <w:trHeight w:val="300"/>
        </w:trPr>
        <w:tc>
          <w:tcPr>
            <w:tcW w:w="2695" w:type="dxa"/>
          </w:tcPr>
          <w:p w14:paraId="3A1A4870" w14:textId="77777777" w:rsidR="00A64070" w:rsidRDefault="00A64070" w:rsidP="00A64070">
            <w:pPr>
              <w:pStyle w:val="BodyText"/>
              <w:rPr>
                <w:rFonts w:ascii="Arial" w:hAnsi="Arial" w:cs="Arial"/>
                <w:b/>
                <w:bCs/>
              </w:rPr>
            </w:pPr>
            <w:r>
              <w:rPr>
                <w:rFonts w:ascii="Arial" w:hAnsi="Arial" w:cs="Arial"/>
                <w:b/>
                <w:bCs/>
              </w:rPr>
              <w:t>"Remote Transmission Assets"</w:t>
            </w:r>
          </w:p>
        </w:tc>
        <w:tc>
          <w:tcPr>
            <w:tcW w:w="6662" w:type="dxa"/>
          </w:tcPr>
          <w:p w14:paraId="1D59CB6E" w14:textId="77777777" w:rsidR="00A64070" w:rsidRDefault="00A64070" w:rsidP="00A64070">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A64070" w14:paraId="0F446128" w14:textId="77777777" w:rsidTr="003A67C0">
        <w:trPr>
          <w:trHeight w:val="300"/>
        </w:trPr>
        <w:tc>
          <w:tcPr>
            <w:tcW w:w="2695" w:type="dxa"/>
          </w:tcPr>
          <w:p w14:paraId="14E03290" w14:textId="77777777" w:rsidR="00A64070" w:rsidRDefault="00A64070" w:rsidP="00A64070">
            <w:pPr>
              <w:pStyle w:val="BodyText"/>
              <w:rPr>
                <w:rFonts w:ascii="Arial" w:hAnsi="Arial" w:cs="Arial"/>
                <w:b/>
                <w:bCs/>
              </w:rPr>
            </w:pPr>
            <w:r>
              <w:rPr>
                <w:rFonts w:ascii="Arial" w:hAnsi="Arial" w:cs="Arial"/>
                <w:b/>
                <w:bCs/>
              </w:rPr>
              <w:t>"Replacement Period"</w:t>
            </w:r>
          </w:p>
        </w:tc>
        <w:tc>
          <w:tcPr>
            <w:tcW w:w="6662" w:type="dxa"/>
          </w:tcPr>
          <w:p w14:paraId="78006AAB" w14:textId="77777777" w:rsidR="00A64070" w:rsidRDefault="00A64070" w:rsidP="00A64070">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A64070" w:rsidRDefault="00A64070" w:rsidP="00A64070">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A64070" w:rsidRDefault="00A64070" w:rsidP="00A64070">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A64070" w14:paraId="3031CDAB" w14:textId="77777777" w:rsidTr="003A67C0">
        <w:trPr>
          <w:trHeight w:val="300"/>
        </w:trPr>
        <w:tc>
          <w:tcPr>
            <w:tcW w:w="2695" w:type="dxa"/>
          </w:tcPr>
          <w:p w14:paraId="4D4FF873" w14:textId="77777777" w:rsidR="00A64070" w:rsidRDefault="00A64070" w:rsidP="00A64070">
            <w:pPr>
              <w:pStyle w:val="BodyText"/>
              <w:rPr>
                <w:rFonts w:ascii="Arial" w:hAnsi="Arial" w:cs="Arial"/>
                <w:b/>
                <w:bCs/>
              </w:rPr>
            </w:pPr>
            <w:r>
              <w:rPr>
                <w:rFonts w:ascii="Arial" w:hAnsi="Arial" w:cs="Arial"/>
                <w:b/>
                <w:bCs/>
              </w:rPr>
              <w:t>"Reported Period(s) of Increase"</w:t>
            </w:r>
          </w:p>
        </w:tc>
        <w:tc>
          <w:tcPr>
            <w:tcW w:w="6662" w:type="dxa"/>
          </w:tcPr>
          <w:p w14:paraId="0FFB211B" w14:textId="0B949D73" w:rsidR="00A64070" w:rsidRDefault="00A64070" w:rsidP="00A64070">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Pr="008C19D0">
              <w:rPr>
                <w:rFonts w:ascii="Arial" w:hAnsi="Arial" w:cs="Arial"/>
                <w:bCs/>
              </w:rPr>
              <w:t>and/or</w:t>
            </w:r>
            <w:r>
              <w:rPr>
                <w:rFonts w:ascii="Arial" w:hAnsi="Arial" w:cs="Arial"/>
                <w:b/>
              </w:rPr>
              <w:t xml:space="preserve"> </w:t>
            </w:r>
            <w:r>
              <w:rPr>
                <w:rFonts w:ascii="Arial" w:hAnsi="Arial" w:cs="Arial"/>
                <w:b/>
                <w:bCs/>
              </w:rPr>
              <w:t xml:space="preserve">FDSC </w:t>
            </w:r>
            <w:r>
              <w:rPr>
                <w:rFonts w:ascii="Arial" w:hAnsi="Arial" w:cs="Arial"/>
              </w:rPr>
              <w:t xml:space="preserve">and/or </w:t>
            </w:r>
            <w:r>
              <w:rPr>
                <w:rFonts w:ascii="Arial" w:hAnsi="Arial" w:cs="Arial"/>
                <w:b/>
                <w:bCs/>
              </w:rPr>
              <w:t xml:space="preserve">Unmetered Supply Volume </w:t>
            </w:r>
            <w:r>
              <w:rPr>
                <w:rFonts w:ascii="Arial" w:hAnsi="Arial" w:cs="Arial"/>
              </w:rPr>
              <w:t xml:space="preserve">increased not being more than 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3.23.7, paragraph 3.23.8</w:t>
            </w:r>
            <w:r>
              <w:rPr>
                <w:rFonts w:ascii="Arial" w:hAnsi="Arial" w:cs="Arial"/>
                <w:color w:val="0000FF"/>
              </w:rPr>
              <w:t xml:space="preserve"> </w:t>
            </w:r>
            <w:r w:rsidRPr="00332DB7">
              <w:rPr>
                <w:rFonts w:ascii="Arial" w:hAnsi="Arial" w:cs="Arial"/>
              </w:rPr>
              <w:t>or paragraph 3.23.8A</w:t>
            </w:r>
          </w:p>
        </w:tc>
      </w:tr>
      <w:tr w:rsidR="005C7BC1" w:rsidDel="00EF1BA5" w14:paraId="01F101AB" w14:textId="77777777" w:rsidTr="003A67C0">
        <w:trPr>
          <w:trHeight w:val="300"/>
          <w:del w:id="597" w:author="Author"/>
        </w:trPr>
        <w:tc>
          <w:tcPr>
            <w:tcW w:w="2695" w:type="dxa"/>
          </w:tcPr>
          <w:p w14:paraId="01ABF031" w14:textId="1A10D844" w:rsidR="00A64070" w:rsidRPr="00DB4213" w:rsidDel="00EF1BA5" w:rsidRDefault="00A64070" w:rsidP="00A64070">
            <w:pPr>
              <w:pStyle w:val="BodyText"/>
              <w:rPr>
                <w:del w:id="598" w:author="Author"/>
                <w:rFonts w:ascii="Arial" w:hAnsi="Arial" w:cs="Arial"/>
                <w:b/>
                <w:bCs/>
                <w:highlight w:val="yellow"/>
              </w:rPr>
            </w:pPr>
            <w:del w:id="599" w:author="Author">
              <w:r w:rsidRPr="00DB4213" w:rsidDel="00EF1BA5">
                <w:rPr>
                  <w:rFonts w:ascii="Arial" w:hAnsi="Arial" w:cs="Arial"/>
                  <w:b/>
                  <w:bCs/>
                  <w:snapToGrid w:val="0"/>
                  <w:highlight w:val="yellow"/>
                </w:rPr>
                <w:delText>"Request for a Statement of Works"</w:delText>
              </w:r>
            </w:del>
          </w:p>
        </w:tc>
        <w:tc>
          <w:tcPr>
            <w:tcW w:w="6662" w:type="dxa"/>
          </w:tcPr>
          <w:p w14:paraId="3C2A3DD3" w14:textId="37BA8326" w:rsidR="00A64070" w:rsidRPr="00DB4213" w:rsidDel="00EF1BA5" w:rsidRDefault="00A64070" w:rsidP="00A64070">
            <w:pPr>
              <w:pStyle w:val="BodyText"/>
              <w:jc w:val="both"/>
              <w:rPr>
                <w:del w:id="600" w:author="Author"/>
                <w:rFonts w:ascii="Arial" w:hAnsi="Arial" w:cs="Arial"/>
                <w:highlight w:val="yellow"/>
              </w:rPr>
            </w:pPr>
            <w:del w:id="601" w:author="Author">
              <w:r w:rsidRPr="00DB4213" w:rsidDel="00EF1BA5">
                <w:rPr>
                  <w:rFonts w:ascii="Arial" w:hAnsi="Arial" w:cs="Arial"/>
                  <w:snapToGrid w:val="0"/>
                  <w:highlight w:val="yellow"/>
                </w:rPr>
                <w:delText xml:space="preserve">a request in the form or substantially in the form set out in </w:delText>
              </w:r>
              <w:r w:rsidRPr="00DB4213" w:rsidDel="00EF1BA5">
                <w:rPr>
                  <w:rFonts w:ascii="Arial" w:hAnsi="Arial" w:cs="Arial"/>
                  <w:b/>
                  <w:bCs/>
                  <w:snapToGrid w:val="0"/>
                  <w:highlight w:val="yellow"/>
                </w:rPr>
                <w:delText>Exhibit U</w:delText>
              </w:r>
              <w:r w:rsidRPr="00DB4213" w:rsidDel="00EF1BA5">
                <w:rPr>
                  <w:rFonts w:ascii="Arial" w:hAnsi="Arial" w:cs="Arial"/>
                  <w:snapToGrid w:val="0"/>
                  <w:highlight w:val="yellow"/>
                </w:rPr>
                <w:delText xml:space="preserve"> to the </w:delText>
              </w:r>
              <w:r w:rsidRPr="00DB4213" w:rsidDel="00EF1BA5">
                <w:rPr>
                  <w:rFonts w:ascii="Arial" w:hAnsi="Arial" w:cs="Arial"/>
                  <w:b/>
                  <w:snapToGrid w:val="0"/>
                  <w:highlight w:val="yellow"/>
                </w:rPr>
                <w:delText>CUSC</w:delText>
              </w:r>
              <w:bookmarkStart w:id="602" w:name="_BPDCD_140"/>
              <w:r w:rsidRPr="00DB4213" w:rsidDel="00EF1BA5">
                <w:rPr>
                  <w:rFonts w:ascii="Arial" w:hAnsi="Arial" w:cs="Arial"/>
                  <w:snapToGrid w:val="0"/>
                  <w:color w:val="0000FF"/>
                  <w:highlight w:val="yellow"/>
                </w:rPr>
                <w:delText>;</w:delText>
              </w:r>
              <w:bookmarkEnd w:id="602"/>
            </w:del>
          </w:p>
        </w:tc>
      </w:tr>
      <w:tr w:rsidR="00A64070" w14:paraId="10D5DBA6" w14:textId="77777777" w:rsidTr="003A67C0">
        <w:trPr>
          <w:trHeight w:val="300"/>
        </w:trPr>
        <w:tc>
          <w:tcPr>
            <w:tcW w:w="2695" w:type="dxa"/>
          </w:tcPr>
          <w:p w14:paraId="0313A9E9" w14:textId="77777777" w:rsidR="00A64070" w:rsidRDefault="00A64070" w:rsidP="00A64070">
            <w:pPr>
              <w:spacing w:after="240"/>
              <w:rPr>
                <w:rFonts w:ascii="Arial" w:hAnsi="Arial" w:cs="Arial"/>
                <w:b/>
                <w:bCs/>
                <w:i/>
                <w:snapToGrid w:val="0"/>
              </w:rPr>
            </w:pPr>
            <w:r>
              <w:rPr>
                <w:rFonts w:ascii="Arial" w:hAnsi="Arial" w:cs="Arial"/>
                <w:b/>
                <w:bCs/>
              </w:rPr>
              <w:t>"Request for a STTEC Authorisation"</w:t>
            </w:r>
          </w:p>
        </w:tc>
        <w:tc>
          <w:tcPr>
            <w:tcW w:w="6662" w:type="dxa"/>
          </w:tcPr>
          <w:p w14:paraId="2469FB2E" w14:textId="77777777" w:rsidR="00A64070" w:rsidRPr="0019675B" w:rsidRDefault="00A64070" w:rsidP="00A64070">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603" w:name="_BPDCD_141"/>
            <w:r w:rsidRPr="0019675B">
              <w:rPr>
                <w:rFonts w:ascii="Arial" w:hAnsi="Arial" w:cs="Arial"/>
              </w:rPr>
              <w:t>;</w:t>
            </w:r>
            <w:bookmarkEnd w:id="603"/>
          </w:p>
        </w:tc>
      </w:tr>
      <w:tr w:rsidR="00A64070" w14:paraId="5D5A2366" w14:textId="77777777" w:rsidTr="003A67C0">
        <w:trPr>
          <w:trHeight w:val="300"/>
        </w:trPr>
        <w:tc>
          <w:tcPr>
            <w:tcW w:w="2695" w:type="dxa"/>
          </w:tcPr>
          <w:p w14:paraId="775821CE" w14:textId="77777777" w:rsidR="00A64070" w:rsidRDefault="00A64070" w:rsidP="00A64070">
            <w:pPr>
              <w:pStyle w:val="BodyText"/>
              <w:rPr>
                <w:rFonts w:ascii="Arial" w:hAnsi="Arial" w:cs="Arial"/>
                <w:b/>
                <w:bCs/>
              </w:rPr>
            </w:pPr>
            <w:r>
              <w:rPr>
                <w:rFonts w:ascii="Arial" w:hAnsi="Arial" w:cs="Arial"/>
                <w:b/>
                <w:bCs/>
              </w:rPr>
              <w:t>"Requested LDTEC"</w:t>
            </w:r>
          </w:p>
        </w:tc>
        <w:tc>
          <w:tcPr>
            <w:tcW w:w="6662" w:type="dxa"/>
          </w:tcPr>
          <w:p w14:paraId="0B15C603" w14:textId="77777777" w:rsidR="00A64070" w:rsidRPr="0019675B" w:rsidRDefault="00A64070" w:rsidP="00A64070">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604" w:name="_BPDCD_142"/>
            <w:r w:rsidRPr="0019675B">
              <w:rPr>
                <w:rFonts w:ascii="Arial" w:hAnsi="Arial" w:cs="Arial"/>
                <w:lang w:val="en-US"/>
              </w:rPr>
              <w:t>;</w:t>
            </w:r>
            <w:bookmarkEnd w:id="604"/>
          </w:p>
        </w:tc>
      </w:tr>
      <w:tr w:rsidR="00A64070" w14:paraId="5589F294" w14:textId="77777777" w:rsidTr="003A67C0">
        <w:trPr>
          <w:trHeight w:val="300"/>
        </w:trPr>
        <w:tc>
          <w:tcPr>
            <w:tcW w:w="2695" w:type="dxa"/>
          </w:tcPr>
          <w:p w14:paraId="660CF6BD" w14:textId="77777777" w:rsidR="00A64070" w:rsidRDefault="00A64070" w:rsidP="00A64070">
            <w:pPr>
              <w:pStyle w:val="BodyTextIndent"/>
              <w:tabs>
                <w:tab w:val="left" w:pos="1134"/>
                <w:tab w:val="left" w:pos="1161"/>
              </w:tabs>
              <w:ind w:left="0"/>
              <w:rPr>
                <w:rFonts w:ascii="Arial" w:hAnsi="Arial" w:cs="Arial"/>
                <w:b/>
                <w:bCs/>
              </w:rPr>
            </w:pPr>
            <w:r>
              <w:rPr>
                <w:rFonts w:ascii="Arial" w:hAnsi="Arial" w:cs="Arial"/>
                <w:b/>
                <w:bCs/>
              </w:rPr>
              <w:t>"Required Amount"</w:t>
            </w:r>
          </w:p>
        </w:tc>
        <w:tc>
          <w:tcPr>
            <w:tcW w:w="6662" w:type="dxa"/>
          </w:tcPr>
          <w:p w14:paraId="1A62A613" w14:textId="77777777" w:rsidR="00A64070" w:rsidRDefault="00A64070" w:rsidP="00A64070">
            <w:pPr>
              <w:pStyle w:val="BodyTextIndent"/>
              <w:tabs>
                <w:tab w:val="left" w:pos="1134"/>
                <w:tab w:val="left" w:pos="1161"/>
              </w:tabs>
              <w:ind w:left="2"/>
              <w:rPr>
                <w:rFonts w:ascii="Arial" w:hAnsi="Arial" w:cs="Arial"/>
              </w:rPr>
            </w:pPr>
            <w:r>
              <w:rPr>
                <w:rFonts w:ascii="Arial" w:hAnsi="Arial" w:cs="Arial"/>
              </w:rPr>
              <w:t>as defined in Paragraph 2.21.2(c);</w:t>
            </w:r>
          </w:p>
        </w:tc>
      </w:tr>
      <w:tr w:rsidR="00A64070" w14:paraId="67B678FC" w14:textId="77777777" w:rsidTr="003A67C0">
        <w:trPr>
          <w:trHeight w:val="300"/>
        </w:trPr>
        <w:tc>
          <w:tcPr>
            <w:tcW w:w="2695" w:type="dxa"/>
          </w:tcPr>
          <w:p w14:paraId="282C0324" w14:textId="77777777" w:rsidR="00A64070" w:rsidRDefault="00A64070" w:rsidP="00A64070">
            <w:pPr>
              <w:pStyle w:val="BodyText"/>
              <w:rPr>
                <w:rFonts w:ascii="Arial" w:hAnsi="Arial" w:cs="Arial"/>
                <w:b/>
                <w:bCs/>
              </w:rPr>
            </w:pPr>
            <w:r>
              <w:rPr>
                <w:rFonts w:ascii="Arial" w:hAnsi="Arial" w:cs="Arial"/>
                <w:b/>
                <w:bCs/>
              </w:rPr>
              <w:t>"Required Sovereign Credit Rating"</w:t>
            </w:r>
          </w:p>
        </w:tc>
        <w:tc>
          <w:tcPr>
            <w:tcW w:w="6662" w:type="dxa"/>
          </w:tcPr>
          <w:p w14:paraId="3B813AB8" w14:textId="77777777" w:rsidR="00A64070" w:rsidRDefault="00A64070" w:rsidP="00A64070">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A64070" w14:paraId="134B9D9C" w14:textId="77777777" w:rsidTr="003A67C0">
        <w:trPr>
          <w:trHeight w:val="300"/>
        </w:trPr>
        <w:tc>
          <w:tcPr>
            <w:tcW w:w="2695" w:type="dxa"/>
          </w:tcPr>
          <w:p w14:paraId="5E4C5B13" w14:textId="77777777" w:rsidR="00A64070" w:rsidRDefault="00A64070" w:rsidP="00A64070">
            <w:pPr>
              <w:pStyle w:val="BodyText"/>
              <w:rPr>
                <w:rFonts w:ascii="Arial" w:hAnsi="Arial" w:cs="Arial"/>
                <w:b/>
                <w:bCs/>
              </w:rPr>
            </w:pPr>
            <w:r>
              <w:rPr>
                <w:rFonts w:ascii="Arial" w:hAnsi="Arial" w:cs="Arial"/>
                <w:b/>
                <w:bCs/>
              </w:rPr>
              <w:t>"Required Standard"</w:t>
            </w:r>
          </w:p>
        </w:tc>
        <w:tc>
          <w:tcPr>
            <w:tcW w:w="6662" w:type="dxa"/>
          </w:tcPr>
          <w:p w14:paraId="324EC796" w14:textId="77777777" w:rsidR="00A64070" w:rsidRDefault="00A64070" w:rsidP="00A64070">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A64070" w14:paraId="51B34159" w14:textId="77777777" w:rsidTr="003A67C0">
        <w:trPr>
          <w:trHeight w:val="300"/>
        </w:trPr>
        <w:tc>
          <w:tcPr>
            <w:tcW w:w="2695" w:type="dxa"/>
          </w:tcPr>
          <w:p w14:paraId="5B4667FD" w14:textId="77777777" w:rsidR="00A64070" w:rsidRDefault="00A64070" w:rsidP="00A64070">
            <w:pPr>
              <w:pStyle w:val="BodyText"/>
              <w:rPr>
                <w:rFonts w:ascii="Arial" w:hAnsi="Arial" w:cs="Arial"/>
                <w:b/>
                <w:bCs/>
              </w:rPr>
            </w:pPr>
            <w:r>
              <w:rPr>
                <w:rFonts w:ascii="Arial" w:hAnsi="Arial" w:cs="Arial"/>
                <w:b/>
                <w:bCs/>
              </w:rPr>
              <w:t>"Requirements"</w:t>
            </w:r>
          </w:p>
          <w:p w14:paraId="02F54C64" w14:textId="77777777" w:rsidR="00A64070" w:rsidRDefault="00A64070" w:rsidP="00A64070">
            <w:pPr>
              <w:pStyle w:val="BodyText"/>
              <w:rPr>
                <w:rFonts w:ascii="Arial" w:hAnsi="Arial" w:cs="Arial"/>
                <w:b/>
                <w:bCs/>
              </w:rPr>
            </w:pPr>
          </w:p>
          <w:p w14:paraId="30A6A6FA" w14:textId="77777777" w:rsidR="00A64070" w:rsidRDefault="00A64070" w:rsidP="00A64070">
            <w:pPr>
              <w:pStyle w:val="BodyText"/>
              <w:rPr>
                <w:rFonts w:ascii="Arial" w:hAnsi="Arial" w:cs="Arial"/>
                <w:b/>
                <w:bCs/>
              </w:rPr>
            </w:pPr>
          </w:p>
          <w:p w14:paraId="06D0CC4F" w14:textId="77777777" w:rsidR="00A64070" w:rsidRDefault="00A64070" w:rsidP="00A64070">
            <w:pPr>
              <w:pStyle w:val="BodyText"/>
              <w:rPr>
                <w:rFonts w:ascii="Arial" w:hAnsi="Arial" w:cs="Arial"/>
                <w:b/>
                <w:bCs/>
              </w:rPr>
            </w:pPr>
          </w:p>
          <w:p w14:paraId="49B2D8CA" w14:textId="77777777" w:rsidR="00A64070" w:rsidRDefault="00A64070" w:rsidP="00A64070">
            <w:pPr>
              <w:pStyle w:val="BodyText"/>
              <w:rPr>
                <w:rFonts w:ascii="Arial" w:hAnsi="Arial" w:cs="Arial"/>
                <w:b/>
                <w:bCs/>
              </w:rPr>
            </w:pPr>
          </w:p>
          <w:p w14:paraId="7087C881" w14:textId="77777777" w:rsidR="00A64070" w:rsidRDefault="00A64070" w:rsidP="00A64070">
            <w:pPr>
              <w:pStyle w:val="BodyText"/>
              <w:rPr>
                <w:rFonts w:ascii="Arial" w:hAnsi="Arial" w:cs="Arial"/>
                <w:b/>
                <w:bCs/>
              </w:rPr>
            </w:pPr>
          </w:p>
          <w:p w14:paraId="11999EFB" w14:textId="77777777" w:rsidR="00A64070" w:rsidRDefault="00A64070" w:rsidP="00A64070">
            <w:pPr>
              <w:pStyle w:val="BodyText"/>
              <w:rPr>
                <w:rFonts w:ascii="Arial" w:hAnsi="Arial" w:cs="Arial"/>
                <w:b/>
                <w:bCs/>
              </w:rPr>
            </w:pPr>
          </w:p>
          <w:p w14:paraId="126D991D" w14:textId="77777777" w:rsidR="00A64070" w:rsidRDefault="00A64070" w:rsidP="00A64070">
            <w:pPr>
              <w:pStyle w:val="BodyText"/>
              <w:rPr>
                <w:rFonts w:ascii="Arial" w:hAnsi="Arial" w:cs="Arial"/>
                <w:b/>
                <w:bCs/>
              </w:rPr>
            </w:pPr>
          </w:p>
          <w:p w14:paraId="350DA922" w14:textId="77777777" w:rsidR="00A64070" w:rsidRDefault="00A64070" w:rsidP="00A64070">
            <w:pPr>
              <w:pStyle w:val="BodyText"/>
              <w:rPr>
                <w:rFonts w:ascii="Arial" w:hAnsi="Arial" w:cs="Arial"/>
                <w:b/>
                <w:bCs/>
              </w:rPr>
            </w:pPr>
          </w:p>
          <w:p w14:paraId="56EA3486" w14:textId="6A425B24" w:rsidR="00A64070" w:rsidRDefault="00A64070" w:rsidP="00A64070">
            <w:pPr>
              <w:pStyle w:val="BodyText"/>
              <w:rPr>
                <w:rFonts w:ascii="Arial" w:hAnsi="Arial" w:cs="Arial"/>
                <w:b/>
                <w:bCs/>
              </w:rPr>
            </w:pPr>
          </w:p>
        </w:tc>
        <w:tc>
          <w:tcPr>
            <w:tcW w:w="6662" w:type="dxa"/>
          </w:tcPr>
          <w:p w14:paraId="71EDE420" w14:textId="77777777" w:rsidR="00A64070" w:rsidRDefault="00A64070" w:rsidP="00A64070">
            <w:pPr>
              <w:spacing w:after="240"/>
              <w:jc w:val="both"/>
              <w:rPr>
                <w:rFonts w:ascii="Arial" w:hAnsi="Arial" w:cs="Arial"/>
              </w:rPr>
            </w:pPr>
            <w:r>
              <w:rPr>
                <w:rFonts w:ascii="Arial" w:hAnsi="Arial" w:cs="Arial"/>
              </w:rPr>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A64070" w:rsidRDefault="00A64070" w:rsidP="00A64070">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A64070" w:rsidRPr="009D15BA" w:rsidRDefault="00A64070" w:rsidP="00A64070">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23CCDE2" w14:textId="17B05E42" w:rsidR="00A64070" w:rsidRPr="003F2435" w:rsidRDefault="00A64070" w:rsidP="003F2435">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605" w:name="_BPDCD_143"/>
            <w:r w:rsidRPr="009D15BA">
              <w:rPr>
                <w:rFonts w:ascii="Arial" w:hAnsi="Arial" w:cs="Arial"/>
              </w:rPr>
              <w:t>;</w:t>
            </w:r>
            <w:bookmarkEnd w:id="605"/>
          </w:p>
        </w:tc>
      </w:tr>
      <w:tr w:rsidR="005C7BC1" w14:paraId="70EA4804" w14:textId="77777777" w:rsidTr="003A67C0">
        <w:trPr>
          <w:trHeight w:val="300"/>
          <w:ins w:id="606" w:author="Author"/>
        </w:trPr>
        <w:tc>
          <w:tcPr>
            <w:tcW w:w="2695" w:type="dxa"/>
          </w:tcPr>
          <w:p w14:paraId="6ACDAE20" w14:textId="4B782CFB" w:rsidR="00E34804" w:rsidRPr="005C7BC1" w:rsidRDefault="00E34804" w:rsidP="00E34804">
            <w:pPr>
              <w:pStyle w:val="BodyText"/>
              <w:rPr>
                <w:ins w:id="607" w:author="Author"/>
                <w:rFonts w:ascii="Arial" w:hAnsi="Arial" w:cs="Arial"/>
                <w:b/>
                <w:bCs/>
                <w:highlight w:val="yellow"/>
              </w:rPr>
            </w:pPr>
            <w:ins w:id="608" w:author="Author">
              <w:r w:rsidRPr="005C7BC1">
                <w:rPr>
                  <w:rFonts w:ascii="Arial" w:hAnsi="Arial" w:cs="Arial"/>
                  <w:b/>
                  <w:bCs/>
                  <w:szCs w:val="22"/>
                  <w:highlight w:val="yellow"/>
                </w:rPr>
                <w:t>“Reservation”</w:t>
              </w:r>
            </w:ins>
          </w:p>
        </w:tc>
        <w:tc>
          <w:tcPr>
            <w:tcW w:w="6662" w:type="dxa"/>
          </w:tcPr>
          <w:p w14:paraId="39724FDD" w14:textId="7DB336A8" w:rsidR="00E34804" w:rsidRPr="005C7BC1" w:rsidRDefault="00F925BA" w:rsidP="00F925BA">
            <w:pPr>
              <w:jc w:val="both"/>
              <w:rPr>
                <w:ins w:id="609" w:author="Author"/>
                <w:rFonts w:ascii="Arial" w:hAnsi="Arial" w:cs="Arial"/>
                <w:szCs w:val="22"/>
                <w:highlight w:val="yellow"/>
              </w:rPr>
            </w:pPr>
            <w:ins w:id="610" w:author="Author">
              <w:r w:rsidRPr="005C7BC1">
                <w:rPr>
                  <w:rFonts w:ascii="Arial" w:hAnsi="Arial" w:cs="Arial"/>
                  <w:szCs w:val="22"/>
                  <w:highlight w:val="yellow"/>
                </w:rPr>
                <w:t xml:space="preserve">where for the purposes of a </w:t>
              </w:r>
              <w:r w:rsidRPr="005C7BC1">
                <w:rPr>
                  <w:rFonts w:ascii="Arial" w:hAnsi="Arial" w:cs="Arial"/>
                  <w:b/>
                  <w:bCs/>
                  <w:szCs w:val="22"/>
                  <w:highlight w:val="yellow"/>
                </w:rPr>
                <w:t>Gate 1 Offer</w:t>
              </w:r>
              <w:r w:rsidR="007F3F57">
                <w:rPr>
                  <w:rFonts w:ascii="Arial" w:hAnsi="Arial" w:cs="Arial"/>
                  <w:b/>
                  <w:bCs/>
                  <w:szCs w:val="22"/>
                  <w:highlight w:val="yellow"/>
                </w:rPr>
                <w:t xml:space="preserve"> </w:t>
              </w:r>
              <w:r w:rsidR="007F3F57" w:rsidRPr="005C7BC1">
                <w:rPr>
                  <w:rFonts w:ascii="Arial" w:hAnsi="Arial" w:cs="Arial"/>
                  <w:szCs w:val="22"/>
                  <w:highlight w:val="green"/>
                </w:rPr>
                <w:t>or</w:t>
              </w:r>
              <w:r w:rsidR="007F3F57" w:rsidRPr="005C7BC1">
                <w:rPr>
                  <w:rFonts w:ascii="Arial" w:hAnsi="Arial" w:cs="Arial"/>
                  <w:b/>
                  <w:bCs/>
                  <w:szCs w:val="22"/>
                  <w:highlight w:val="green"/>
                </w:rPr>
                <w:t xml:space="preserve"> Gate 1 ATV</w:t>
              </w:r>
              <w:r w:rsidRPr="005C7BC1">
                <w:rPr>
                  <w:rFonts w:ascii="Arial" w:hAnsi="Arial" w:cs="Arial"/>
                  <w:szCs w:val="22"/>
                  <w:highlight w:val="green"/>
                </w:rPr>
                <w:t xml:space="preserve"> </w:t>
              </w:r>
              <w:r w:rsidRPr="005C7BC1">
                <w:rPr>
                  <w:rFonts w:ascii="Arial" w:hAnsi="Arial" w:cs="Arial"/>
                  <w:szCs w:val="22"/>
                  <w:highlight w:val="yellow"/>
                </w:rPr>
                <w:t xml:space="preserve">for a </w:t>
              </w:r>
              <w:r w:rsidRPr="005C7BC1">
                <w:rPr>
                  <w:rFonts w:ascii="Arial" w:hAnsi="Arial" w:cs="Arial"/>
                  <w:b/>
                  <w:bCs/>
                  <w:szCs w:val="22"/>
                  <w:highlight w:val="yellow"/>
                </w:rPr>
                <w:t>New Connection Site</w:t>
              </w:r>
              <w:r w:rsidRPr="005C7BC1">
                <w:rPr>
                  <w:rFonts w:ascii="Arial" w:hAnsi="Arial" w:cs="Arial"/>
                  <w:szCs w:val="22"/>
                  <w:highlight w:val="yellow"/>
                </w:rPr>
                <w:t xml:space="preserve"> or 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as appropriate a connection point to and/or capacity on the </w:t>
              </w:r>
              <w:r w:rsidRPr="005C7BC1">
                <w:rPr>
                  <w:rFonts w:ascii="Arial" w:hAnsi="Arial" w:cs="Arial"/>
                  <w:b/>
                  <w:bCs/>
                  <w:szCs w:val="22"/>
                  <w:highlight w:val="yellow"/>
                </w:rPr>
                <w:t xml:space="preserve">National Electricity Transmission System </w:t>
              </w:r>
              <w:r w:rsidRPr="005C7BC1">
                <w:rPr>
                  <w:rFonts w:ascii="Arial" w:hAnsi="Arial" w:cs="Arial"/>
                  <w:szCs w:val="22"/>
                  <w:highlight w:val="yellow"/>
                </w:rPr>
                <w:t>and/or</w:t>
              </w:r>
              <w:r w:rsidRPr="005C7BC1">
                <w:rPr>
                  <w:rFonts w:ascii="Arial" w:hAnsi="Arial" w:cs="Arial"/>
                  <w:b/>
                  <w:bCs/>
                  <w:szCs w:val="22"/>
                  <w:highlight w:val="yellow"/>
                </w:rPr>
                <w:t xml:space="preserve"> </w:t>
              </w:r>
              <w:r w:rsidRPr="005C7BC1">
                <w:rPr>
                  <w:rFonts w:ascii="Arial" w:hAnsi="Arial" w:cs="Arial"/>
                  <w:szCs w:val="22"/>
                  <w:highlight w:val="yellow"/>
                </w:rPr>
                <w:t>a completion date for that</w:t>
              </w:r>
              <w:r w:rsidRPr="005C7BC1">
                <w:rPr>
                  <w:rFonts w:ascii="Arial" w:hAnsi="Arial" w:cs="Arial"/>
                  <w:b/>
                  <w:bCs/>
                  <w:szCs w:val="22"/>
                  <w:highlight w:val="yellow"/>
                </w:rPr>
                <w:t xml:space="preserve"> New Connection Site </w:t>
              </w:r>
              <w:r w:rsidRPr="005C7BC1">
                <w:rPr>
                  <w:rFonts w:ascii="Arial" w:hAnsi="Arial" w:cs="Arial"/>
                  <w:szCs w:val="22"/>
                  <w:highlight w:val="yellow"/>
                </w:rPr>
                <w:t>or</w:t>
              </w:r>
              <w:r w:rsidRPr="005C7BC1">
                <w:rPr>
                  <w:rFonts w:ascii="Arial" w:hAnsi="Arial" w:cs="Arial"/>
                  <w:b/>
                  <w:bCs/>
                  <w:szCs w:val="22"/>
                  <w:highlight w:val="yellow"/>
                </w:rPr>
                <w:t xml:space="preserve"> </w:t>
              </w:r>
              <w:r w:rsidRPr="005C7BC1">
                <w:rPr>
                  <w:rFonts w:ascii="Arial" w:hAnsi="Arial" w:cs="Arial"/>
                  <w:szCs w:val="22"/>
                  <w:highlight w:val="yellow"/>
                </w:rPr>
                <w:t xml:space="preserve">new </w:t>
              </w:r>
              <w:r w:rsidRPr="005C7BC1">
                <w:rPr>
                  <w:rFonts w:ascii="Arial" w:hAnsi="Arial" w:cs="Arial"/>
                  <w:b/>
                  <w:bCs/>
                  <w:szCs w:val="22"/>
                  <w:highlight w:val="yellow"/>
                </w:rPr>
                <w:t>Large Embedded Power Station</w:t>
              </w:r>
              <w:r w:rsidRPr="005C7BC1">
                <w:rPr>
                  <w:rFonts w:ascii="Arial" w:hAnsi="Arial" w:cs="Arial"/>
                  <w:szCs w:val="22"/>
                  <w:highlight w:val="yellow"/>
                </w:rPr>
                <w:t xml:space="preserve"> with a </w:t>
              </w:r>
              <w:r w:rsidRPr="005C7BC1">
                <w:rPr>
                  <w:rFonts w:ascii="Arial" w:hAnsi="Arial" w:cs="Arial"/>
                  <w:b/>
                  <w:bCs/>
                  <w:szCs w:val="22"/>
                  <w:highlight w:val="yellow"/>
                </w:rPr>
                <w:t>BEGA</w:t>
              </w:r>
              <w:r w:rsidRPr="005C7BC1">
                <w:rPr>
                  <w:rFonts w:ascii="Arial" w:hAnsi="Arial" w:cs="Arial"/>
                  <w:szCs w:val="22"/>
                  <w:highlight w:val="yellow"/>
                </w:rPr>
                <w:t xml:space="preserve"> or </w:t>
              </w:r>
              <w:r w:rsidRPr="005C7BC1">
                <w:rPr>
                  <w:rFonts w:ascii="Arial" w:hAnsi="Arial" w:cs="Arial"/>
                  <w:b/>
                  <w:bCs/>
                  <w:szCs w:val="22"/>
                  <w:highlight w:val="yellow"/>
                </w:rPr>
                <w:t>BELLA</w:t>
              </w:r>
              <w:r w:rsidRPr="005C7BC1">
                <w:rPr>
                  <w:rFonts w:ascii="Arial" w:hAnsi="Arial" w:cs="Arial"/>
                  <w:szCs w:val="22"/>
                  <w:highlight w:val="yellow"/>
                </w:rPr>
                <w:t xml:space="preserve"> is reserved by </w:t>
              </w:r>
              <w:r w:rsidRPr="005C7BC1">
                <w:rPr>
                  <w:rFonts w:ascii="Arial" w:hAnsi="Arial" w:cs="Arial"/>
                  <w:b/>
                  <w:bCs/>
                  <w:szCs w:val="22"/>
                  <w:highlight w:val="yellow"/>
                </w:rPr>
                <w:t xml:space="preserve">The Company </w:t>
              </w:r>
              <w:r w:rsidRPr="005C7BC1">
                <w:rPr>
                  <w:rFonts w:ascii="Arial" w:hAnsi="Arial" w:cs="Arial"/>
                  <w:szCs w:val="22"/>
                  <w:highlight w:val="yellow"/>
                </w:rPr>
                <w:t xml:space="preserve">(and reference to </w:t>
              </w:r>
              <w:r w:rsidRPr="005C7BC1">
                <w:rPr>
                  <w:rFonts w:ascii="Arial" w:hAnsi="Arial" w:cs="Arial"/>
                  <w:b/>
                  <w:bCs/>
                  <w:szCs w:val="22"/>
                  <w:highlight w:val="yellow"/>
                </w:rPr>
                <w:t>Reservation</w:t>
              </w:r>
              <w:r w:rsidRPr="005C7BC1">
                <w:rPr>
                  <w:rFonts w:ascii="Arial" w:hAnsi="Arial" w:cs="Arial"/>
                  <w:szCs w:val="22"/>
                  <w:highlight w:val="yellow"/>
                </w:rPr>
                <w:t xml:space="preserve"> and </w:t>
              </w:r>
              <w:r w:rsidRPr="005C7BC1">
                <w:rPr>
                  <w:rFonts w:ascii="Arial" w:hAnsi="Arial" w:cs="Arial"/>
                  <w:b/>
                  <w:bCs/>
                  <w:szCs w:val="22"/>
                  <w:highlight w:val="yellow"/>
                </w:rPr>
                <w:t>Reserved</w:t>
              </w:r>
              <w:r w:rsidRPr="005C7BC1">
                <w:rPr>
                  <w:rFonts w:ascii="Arial" w:hAnsi="Arial" w:cs="Arial"/>
                  <w:szCs w:val="22"/>
                  <w:highlight w:val="yellow"/>
                </w:rPr>
                <w:t xml:space="preserve"> in any </w:t>
              </w:r>
              <w:r w:rsidRPr="005C7BC1">
                <w:rPr>
                  <w:rFonts w:ascii="Arial" w:hAnsi="Arial" w:cs="Arial"/>
                  <w:b/>
                  <w:bCs/>
                  <w:szCs w:val="22"/>
                  <w:highlight w:val="yellow"/>
                </w:rPr>
                <w:t>Gate 1 Agreements</w:t>
              </w:r>
              <w:r w:rsidRPr="005C7BC1">
                <w:rPr>
                  <w:rFonts w:ascii="Arial" w:hAnsi="Arial" w:cs="Arial"/>
                  <w:szCs w:val="22"/>
                  <w:highlight w:val="yellow"/>
                </w:rPr>
                <w:t xml:space="preserve"> shall be construed accordingly);</w:t>
              </w:r>
            </w:ins>
          </w:p>
          <w:p w14:paraId="6F9DE80D" w14:textId="53A0C5DA" w:rsidR="00F925BA" w:rsidRPr="005C7BC1" w:rsidRDefault="00F925BA" w:rsidP="00F925BA">
            <w:pPr>
              <w:jc w:val="both"/>
              <w:rPr>
                <w:ins w:id="611" w:author="Author"/>
                <w:rFonts w:ascii="Arial" w:hAnsi="Arial" w:cs="Arial"/>
                <w:szCs w:val="22"/>
                <w:highlight w:val="yellow"/>
              </w:rPr>
            </w:pPr>
          </w:p>
        </w:tc>
      </w:tr>
      <w:tr w:rsidR="00E34804" w14:paraId="21DDAED4" w14:textId="77777777" w:rsidTr="003A67C0">
        <w:trPr>
          <w:trHeight w:val="300"/>
        </w:trPr>
        <w:tc>
          <w:tcPr>
            <w:tcW w:w="2695" w:type="dxa"/>
          </w:tcPr>
          <w:p w14:paraId="7D58329B" w14:textId="77777777" w:rsidR="00E34804" w:rsidRPr="003F2435" w:rsidRDefault="00E34804" w:rsidP="00E34804">
            <w:pPr>
              <w:pStyle w:val="BodyText"/>
              <w:rPr>
                <w:rFonts w:ascii="Arial" w:hAnsi="Arial" w:cs="Arial"/>
                <w:b/>
                <w:bCs/>
                <w:szCs w:val="22"/>
              </w:rPr>
            </w:pPr>
            <w:r w:rsidRPr="003F2435">
              <w:rPr>
                <w:rFonts w:ascii="Arial" w:hAnsi="Arial" w:cs="Arial"/>
                <w:b/>
                <w:bCs/>
                <w:szCs w:val="22"/>
              </w:rPr>
              <w:t>"</w:t>
            </w:r>
            <w:r w:rsidRPr="0082169C">
              <w:rPr>
                <w:rFonts w:ascii="Arial" w:hAnsi="Arial" w:cs="Arial"/>
                <w:b/>
                <w:szCs w:val="22"/>
              </w:rPr>
              <w:t xml:space="preserve"> Residual </w:t>
            </w:r>
            <w:r w:rsidRPr="003F2435">
              <w:rPr>
                <w:rFonts w:ascii="Arial" w:hAnsi="Arial" w:cs="Arial"/>
                <w:b/>
                <w:szCs w:val="22"/>
              </w:rPr>
              <w:t>Charging</w:t>
            </w:r>
            <w:r w:rsidRPr="0082169C">
              <w:rPr>
                <w:rFonts w:ascii="Arial" w:hAnsi="Arial" w:cs="Arial"/>
                <w:b/>
                <w:szCs w:val="22"/>
              </w:rPr>
              <w:t xml:space="preserve"> Group”</w:t>
            </w:r>
          </w:p>
          <w:p w14:paraId="59F4F1C9" w14:textId="5088B6A8" w:rsidR="00E34804" w:rsidRDefault="00E34804" w:rsidP="00E34804">
            <w:pPr>
              <w:pStyle w:val="BodyText"/>
              <w:rPr>
                <w:rFonts w:ascii="Arial" w:hAnsi="Arial" w:cs="Arial"/>
                <w:b/>
                <w:bCs/>
              </w:rPr>
            </w:pPr>
          </w:p>
        </w:tc>
        <w:tc>
          <w:tcPr>
            <w:tcW w:w="6662" w:type="dxa"/>
          </w:tcPr>
          <w:p w14:paraId="040D8333" w14:textId="77777777" w:rsidR="00E34804" w:rsidRPr="0082169C" w:rsidRDefault="00E34804" w:rsidP="00E34804">
            <w:pPr>
              <w:pStyle w:val="NoSpacing"/>
              <w:rPr>
                <w:rFonts w:ascii="Arial" w:hAnsi="Arial" w:cs="Arial"/>
              </w:rPr>
            </w:pPr>
            <w:r w:rsidRPr="003F2435">
              <w:rPr>
                <w:rFonts w:ascii="Arial" w:hAnsi="Arial" w:cs="Arial"/>
              </w:rPr>
              <w:t xml:space="preserve">a </w:t>
            </w:r>
            <w:r w:rsidRPr="0082169C">
              <w:rPr>
                <w:rFonts w:ascii="Arial" w:hAnsi="Arial" w:cs="Arial"/>
              </w:rPr>
              <w:t xml:space="preserve">group of </w:t>
            </w:r>
            <w:r w:rsidRPr="0082169C">
              <w:rPr>
                <w:rFonts w:ascii="Arial" w:hAnsi="Arial" w:cs="Arial"/>
                <w:b/>
              </w:rPr>
              <w:t xml:space="preserve">Final Demand Sites </w:t>
            </w:r>
            <w:r w:rsidRPr="0082169C">
              <w:rPr>
                <w:rFonts w:ascii="Arial" w:hAnsi="Arial" w:cs="Arial"/>
              </w:rPr>
              <w:t xml:space="preserve">or </w:t>
            </w:r>
            <w:r w:rsidRPr="0082169C">
              <w:rPr>
                <w:rFonts w:ascii="Arial" w:hAnsi="Arial" w:cs="Arial"/>
                <w:b/>
              </w:rPr>
              <w:t>Unmetered Supplies</w:t>
            </w:r>
            <w:r w:rsidRPr="0082169C">
              <w:rPr>
                <w:rFonts w:ascii="Arial" w:hAnsi="Arial" w:cs="Arial"/>
              </w:rPr>
              <w:t xml:space="preserve"> with similar connection characteristics for which </w:t>
            </w:r>
            <w:r w:rsidRPr="0082169C">
              <w:rPr>
                <w:rFonts w:ascii="Arial" w:hAnsi="Arial" w:cs="Arial"/>
                <w:b/>
              </w:rPr>
              <w:t>Charging Bands</w:t>
            </w:r>
            <w:r w:rsidRPr="0082169C">
              <w:rPr>
                <w:rFonts w:ascii="Arial" w:hAnsi="Arial" w:cs="Arial"/>
              </w:rPr>
              <w:t xml:space="preserve"> may or may not be set for the purposes of recovering the revenue related to the </w:t>
            </w:r>
            <w:r w:rsidRPr="0082169C">
              <w:rPr>
                <w:rFonts w:ascii="Arial" w:hAnsi="Arial" w:cs="Arial"/>
                <w:b/>
              </w:rPr>
              <w:t>Transmission Demand Residual</w:t>
            </w:r>
            <w:r w:rsidRPr="0082169C">
              <w:rPr>
                <w:rFonts w:ascii="Arial" w:hAnsi="Arial" w:cs="Arial"/>
              </w:rPr>
              <w:t xml:space="preserve">. The list of </w:t>
            </w:r>
            <w:r w:rsidRPr="0082169C">
              <w:rPr>
                <w:rFonts w:ascii="Arial" w:hAnsi="Arial" w:cs="Arial"/>
                <w:b/>
              </w:rPr>
              <w:t>Residual Charging Groups</w:t>
            </w:r>
            <w:r w:rsidRPr="0082169C">
              <w:rPr>
                <w:rFonts w:ascii="Arial" w:hAnsi="Arial" w:cs="Arial"/>
              </w:rPr>
              <w:t xml:space="preserve"> are;</w:t>
            </w:r>
          </w:p>
          <w:p w14:paraId="156EEE8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Domestic, </w:t>
            </w:r>
          </w:p>
          <w:p w14:paraId="5BC28BC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No Maximum Import Capacity (LV No MIC), </w:t>
            </w:r>
          </w:p>
          <w:p w14:paraId="517A7650"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Low Voltage with Maximum Import Capacity (LV MIC), </w:t>
            </w:r>
          </w:p>
          <w:p w14:paraId="6219CD67"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 xml:space="preserve">High Voltage (HV), </w:t>
            </w:r>
          </w:p>
          <w:p w14:paraId="12E9C94E"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Extra High Voltage (EHV),</w:t>
            </w:r>
          </w:p>
          <w:p w14:paraId="7D26CDAF" w14:textId="77777777" w:rsidR="00E34804" w:rsidRPr="0082169C" w:rsidRDefault="00E34804" w:rsidP="00E34804">
            <w:pPr>
              <w:pStyle w:val="NoSpacing"/>
              <w:numPr>
                <w:ilvl w:val="0"/>
                <w:numId w:val="51"/>
              </w:numPr>
              <w:rPr>
                <w:rFonts w:ascii="Arial" w:hAnsi="Arial" w:cs="Arial"/>
              </w:rPr>
            </w:pPr>
            <w:r w:rsidRPr="0082169C">
              <w:rPr>
                <w:rFonts w:ascii="Arial" w:hAnsi="Arial" w:cs="Arial"/>
              </w:rPr>
              <w:t>Transmission</w:t>
            </w:r>
          </w:p>
          <w:p w14:paraId="24EC8CAE" w14:textId="54ADB4CC" w:rsidR="00E34804" w:rsidRPr="00537C7F" w:rsidRDefault="00E34804" w:rsidP="00E34804">
            <w:pPr>
              <w:pStyle w:val="NoSpacing"/>
              <w:numPr>
                <w:ilvl w:val="0"/>
                <w:numId w:val="51"/>
              </w:numPr>
              <w:rPr>
                <w:rFonts w:ascii="Arial" w:hAnsi="Arial" w:cs="Arial"/>
                <w:sz w:val="24"/>
                <w:szCs w:val="24"/>
              </w:rPr>
            </w:pPr>
            <w:r w:rsidRPr="0082169C">
              <w:rPr>
                <w:rFonts w:ascii="Arial" w:hAnsi="Arial" w:cs="Arial"/>
              </w:rPr>
              <w:t>Unmetered Supplies (UMS);</w:t>
            </w:r>
            <w:r w:rsidRPr="0082169C">
              <w:rPr>
                <w:rFonts w:ascii="Arial" w:hAnsi="Arial" w:cs="Arial"/>
              </w:rPr>
              <w:br/>
            </w:r>
          </w:p>
        </w:tc>
      </w:tr>
      <w:tr w:rsidR="00E34804" w14:paraId="61D514B6" w14:textId="77777777" w:rsidTr="003A67C0">
        <w:trPr>
          <w:trHeight w:val="300"/>
        </w:trPr>
        <w:tc>
          <w:tcPr>
            <w:tcW w:w="2695" w:type="dxa"/>
          </w:tcPr>
          <w:p w14:paraId="64DEE2E6" w14:textId="77777777" w:rsidR="00E34804" w:rsidRDefault="00E34804" w:rsidP="00E34804">
            <w:pPr>
              <w:pStyle w:val="BodyText"/>
              <w:rPr>
                <w:rFonts w:ascii="Arial" w:hAnsi="Arial" w:cs="Arial"/>
                <w:b/>
                <w:bCs/>
              </w:rPr>
            </w:pPr>
            <w:r>
              <w:rPr>
                <w:rFonts w:ascii="Arial" w:hAnsi="Arial" w:cs="Arial"/>
                <w:b/>
                <w:bCs/>
              </w:rPr>
              <w:t>"Resigning Alternate Member"</w:t>
            </w:r>
          </w:p>
        </w:tc>
        <w:tc>
          <w:tcPr>
            <w:tcW w:w="6662" w:type="dxa"/>
          </w:tcPr>
          <w:p w14:paraId="55B37D27" w14:textId="77777777" w:rsidR="00E34804" w:rsidRPr="0019675B" w:rsidRDefault="00E34804" w:rsidP="00E34804">
            <w:pPr>
              <w:tabs>
                <w:tab w:val="left" w:pos="425"/>
              </w:tabs>
              <w:spacing w:after="240"/>
              <w:ind w:left="425" w:hanging="425"/>
              <w:jc w:val="both"/>
              <w:rPr>
                <w:rFonts w:ascii="Arial" w:hAnsi="Arial" w:cs="Arial"/>
              </w:rPr>
            </w:pPr>
            <w:bookmarkStart w:id="612" w:name="_BPDCD_144"/>
            <w:r w:rsidRPr="0019675B">
              <w:rPr>
                <w:rFonts w:ascii="Arial" w:hAnsi="Arial" w:cs="Arial"/>
              </w:rPr>
              <w:t>as</w:t>
            </w:r>
            <w:r w:rsidRPr="0019675B">
              <w:rPr>
                <w:rFonts w:ascii="Arial" w:hAnsi="Arial" w:cs="Arial"/>
                <w:color w:val="0000FF"/>
              </w:rPr>
              <w:t xml:space="preserve"> </w:t>
            </w:r>
            <w:bookmarkEnd w:id="612"/>
            <w:r w:rsidRPr="0019675B">
              <w:rPr>
                <w:rFonts w:ascii="Arial" w:hAnsi="Arial" w:cs="Arial"/>
              </w:rPr>
              <w:t>defined in Paragraph 8A.4.1.3</w:t>
            </w:r>
            <w:bookmarkStart w:id="613" w:name="_BPDCD_145"/>
            <w:r w:rsidRPr="0019675B">
              <w:rPr>
                <w:rFonts w:ascii="Arial" w:hAnsi="Arial" w:cs="Arial"/>
              </w:rPr>
              <w:t>;</w:t>
            </w:r>
            <w:bookmarkEnd w:id="613"/>
          </w:p>
        </w:tc>
      </w:tr>
      <w:tr w:rsidR="00E34804" w14:paraId="020C019C" w14:textId="77777777" w:rsidTr="003A67C0">
        <w:trPr>
          <w:trHeight w:val="300"/>
        </w:trPr>
        <w:tc>
          <w:tcPr>
            <w:tcW w:w="2695" w:type="dxa"/>
          </w:tcPr>
          <w:p w14:paraId="46887843" w14:textId="77777777" w:rsidR="00E34804" w:rsidRDefault="00E34804" w:rsidP="00E34804">
            <w:pPr>
              <w:pStyle w:val="BodyText"/>
              <w:rPr>
                <w:rFonts w:ascii="Arial" w:hAnsi="Arial" w:cs="Arial"/>
                <w:b/>
                <w:bCs/>
              </w:rPr>
            </w:pPr>
            <w:r>
              <w:rPr>
                <w:rFonts w:ascii="Arial" w:hAnsi="Arial" w:cs="Arial"/>
                <w:b/>
                <w:bCs/>
              </w:rPr>
              <w:t>"Resigning Panel Member"</w:t>
            </w:r>
          </w:p>
        </w:tc>
        <w:tc>
          <w:tcPr>
            <w:tcW w:w="6662" w:type="dxa"/>
          </w:tcPr>
          <w:p w14:paraId="7C7A7CA0" w14:textId="77777777" w:rsidR="00E34804" w:rsidRDefault="00E34804" w:rsidP="00E34804">
            <w:pPr>
              <w:pStyle w:val="BodyText"/>
              <w:jc w:val="both"/>
              <w:rPr>
                <w:rFonts w:ascii="Arial" w:hAnsi="Arial" w:cs="Arial"/>
              </w:rPr>
            </w:pPr>
            <w:r>
              <w:rPr>
                <w:rFonts w:ascii="Arial" w:hAnsi="Arial" w:cs="Arial"/>
              </w:rPr>
              <w:t>as defined in Paragraph 8A.4.1</w:t>
            </w:r>
            <w:bookmarkStart w:id="614" w:name="_BPDCD_146"/>
            <w:r w:rsidRPr="0019675B">
              <w:rPr>
                <w:rFonts w:ascii="Arial" w:hAnsi="Arial" w:cs="Arial"/>
              </w:rPr>
              <w:t>;</w:t>
            </w:r>
            <w:bookmarkEnd w:id="614"/>
          </w:p>
        </w:tc>
      </w:tr>
      <w:tr w:rsidR="00E34804" w14:paraId="1CCF5579" w14:textId="77777777" w:rsidTr="003A67C0">
        <w:trPr>
          <w:trHeight w:val="300"/>
        </w:trPr>
        <w:tc>
          <w:tcPr>
            <w:tcW w:w="2695" w:type="dxa"/>
          </w:tcPr>
          <w:p w14:paraId="21A67E56" w14:textId="77777777" w:rsidR="00E34804" w:rsidRDefault="00E34804" w:rsidP="00E34804">
            <w:pPr>
              <w:pStyle w:val="BodyText"/>
              <w:rPr>
                <w:rFonts w:ascii="Arial" w:hAnsi="Arial" w:cs="Arial"/>
                <w:b/>
                <w:bCs/>
              </w:rPr>
            </w:pPr>
            <w:r>
              <w:rPr>
                <w:rFonts w:ascii="Arial" w:hAnsi="Arial" w:cs="Arial"/>
                <w:b/>
                <w:bCs/>
              </w:rPr>
              <w:t>"Response"</w:t>
            </w:r>
          </w:p>
        </w:tc>
        <w:tc>
          <w:tcPr>
            <w:tcW w:w="6662" w:type="dxa"/>
          </w:tcPr>
          <w:p w14:paraId="0B4979B9" w14:textId="77777777" w:rsidR="00E34804" w:rsidRDefault="00E34804" w:rsidP="00E34804">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E34804" w14:paraId="0830CAF9" w14:textId="77777777" w:rsidTr="003A67C0">
        <w:trPr>
          <w:trHeight w:val="300"/>
        </w:trPr>
        <w:tc>
          <w:tcPr>
            <w:tcW w:w="2695" w:type="dxa"/>
          </w:tcPr>
          <w:p w14:paraId="590EBD53" w14:textId="77777777" w:rsidR="00E34804" w:rsidRDefault="00E34804" w:rsidP="00E34804">
            <w:pPr>
              <w:pStyle w:val="BodyText"/>
              <w:rPr>
                <w:rFonts w:ascii="Arial" w:hAnsi="Arial" w:cs="Arial"/>
                <w:b/>
                <w:bCs/>
              </w:rPr>
            </w:pPr>
            <w:r>
              <w:rPr>
                <w:rFonts w:ascii="Arial" w:hAnsi="Arial" w:cs="Arial"/>
                <w:b/>
                <w:bCs/>
              </w:rPr>
              <w:t>"Response Energy Payment"</w:t>
            </w:r>
          </w:p>
        </w:tc>
        <w:tc>
          <w:tcPr>
            <w:tcW w:w="6662" w:type="dxa"/>
          </w:tcPr>
          <w:p w14:paraId="2582061A" w14:textId="77777777" w:rsidR="00E34804" w:rsidRDefault="00E34804" w:rsidP="00E34804">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E34804" w14:paraId="1C337815" w14:textId="77777777" w:rsidTr="003A67C0">
        <w:trPr>
          <w:trHeight w:val="300"/>
        </w:trPr>
        <w:tc>
          <w:tcPr>
            <w:tcW w:w="2695" w:type="dxa"/>
          </w:tcPr>
          <w:p w14:paraId="52E7566C" w14:textId="77777777" w:rsidR="00E34804" w:rsidRDefault="00E34804" w:rsidP="00E34804">
            <w:pPr>
              <w:pStyle w:val="BodyText"/>
              <w:rPr>
                <w:rFonts w:ascii="Arial" w:hAnsi="Arial" w:cs="Arial"/>
                <w:b/>
                <w:bCs/>
              </w:rPr>
            </w:pPr>
            <w:r>
              <w:rPr>
                <w:rFonts w:ascii="Arial" w:hAnsi="Arial" w:cs="Arial"/>
                <w:b/>
                <w:bCs/>
              </w:rPr>
              <w:t>"Restricted Export Level Payment"</w:t>
            </w:r>
          </w:p>
        </w:tc>
        <w:tc>
          <w:tcPr>
            <w:tcW w:w="6662" w:type="dxa"/>
          </w:tcPr>
          <w:p w14:paraId="0FEB4E45" w14:textId="77777777" w:rsidR="00E34804" w:rsidRDefault="00E34804" w:rsidP="00E34804">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E34804" w:rsidRDefault="00E34804" w:rsidP="00E34804">
            <w:pPr>
              <w:pStyle w:val="BodyText"/>
              <w:jc w:val="both"/>
              <w:rPr>
                <w:rFonts w:ascii="Arial" w:hAnsi="Arial" w:cs="Arial"/>
              </w:rPr>
            </w:pPr>
            <w:bookmarkStart w:id="615" w:name="_DV_C139"/>
            <w:r>
              <w:rPr>
                <w:rFonts w:ascii="Arial" w:hAnsi="Arial" w:cs="Arial"/>
              </w:rPr>
              <w:t>The higher of:</w:t>
            </w:r>
            <w:bookmarkEnd w:id="615"/>
          </w:p>
          <w:p w14:paraId="499D174C" w14:textId="77777777" w:rsidR="00E34804" w:rsidRDefault="00E34804" w:rsidP="00E34804">
            <w:pPr>
              <w:pStyle w:val="BodyText"/>
              <w:jc w:val="both"/>
              <w:rPr>
                <w:rFonts w:ascii="Arial" w:hAnsi="Arial" w:cs="Arial"/>
              </w:rPr>
            </w:pPr>
            <w:bookmarkStart w:id="616"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617" w:name="_DV_C141"/>
            <w:bookmarkEnd w:id="616"/>
          </w:p>
          <w:p w14:paraId="2A938A70" w14:textId="77777777" w:rsidR="00E34804" w:rsidRDefault="00E34804" w:rsidP="00E34804">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617"/>
          </w:p>
          <w:p w14:paraId="7932BDA1" w14:textId="77777777" w:rsidR="00E34804" w:rsidRDefault="00E34804" w:rsidP="00E34804">
            <w:pPr>
              <w:pStyle w:val="BodyText"/>
              <w:jc w:val="both"/>
              <w:rPr>
                <w:rFonts w:ascii="Arial" w:hAnsi="Arial" w:cs="Arial"/>
              </w:rPr>
            </w:pPr>
            <w:bookmarkStart w:id="618" w:name="_DV_C142"/>
            <w:r>
              <w:rPr>
                <w:rFonts w:ascii="Arial" w:hAnsi="Arial" w:cs="Arial"/>
              </w:rPr>
              <w:t>A or B are then multiplied by:</w:t>
            </w:r>
            <w:bookmarkEnd w:id="618"/>
          </w:p>
          <w:p w14:paraId="2AA1CC9D" w14:textId="77777777" w:rsidR="00E34804" w:rsidRDefault="00E34804" w:rsidP="00E34804">
            <w:pPr>
              <w:pStyle w:val="BodyText"/>
              <w:jc w:val="both"/>
              <w:rPr>
                <w:rFonts w:ascii="Arial" w:hAnsi="Arial" w:cs="Arial"/>
              </w:rPr>
            </w:pPr>
            <w:bookmarkStart w:id="619" w:name="_DV_C143"/>
            <w:r>
              <w:rPr>
                <w:rFonts w:ascii="Arial" w:hAnsi="Arial" w:cs="Arial"/>
              </w:rPr>
              <w:t>the MW arrived at after deducting from the Transmission Entry Capacity for the Connection Site the Restricted MW Export Level;</w:t>
            </w:r>
            <w:bookmarkEnd w:id="619"/>
          </w:p>
        </w:tc>
      </w:tr>
      <w:tr w:rsidR="00E34804" w14:paraId="36499F13" w14:textId="77777777" w:rsidTr="003A67C0">
        <w:trPr>
          <w:trHeight w:val="300"/>
        </w:trPr>
        <w:tc>
          <w:tcPr>
            <w:tcW w:w="2695" w:type="dxa"/>
          </w:tcPr>
          <w:p w14:paraId="7D927752" w14:textId="3D5F235F" w:rsidR="00E34804" w:rsidRDefault="00E34804" w:rsidP="00E34804">
            <w:pPr>
              <w:spacing w:after="240"/>
              <w:rPr>
                <w:rFonts w:ascii="Arial" w:hAnsi="Arial" w:cs="Arial"/>
                <w:b/>
                <w:bCs/>
              </w:rPr>
            </w:pPr>
            <w:bookmarkStart w:id="620" w:name="_DV_C137"/>
            <w:r>
              <w:rPr>
                <w:rFonts w:ascii="Arial" w:hAnsi="Arial" w:cs="Arial"/>
                <w:b/>
                <w:bCs/>
              </w:rPr>
              <w:t>"Restricted Export Level Period"</w:t>
            </w:r>
            <w:bookmarkEnd w:id="620"/>
          </w:p>
        </w:tc>
        <w:tc>
          <w:tcPr>
            <w:tcW w:w="6662" w:type="dxa"/>
          </w:tcPr>
          <w:p w14:paraId="76F87FBE" w14:textId="77777777" w:rsidR="00E34804" w:rsidRDefault="00E34804" w:rsidP="00E34804">
            <w:pPr>
              <w:spacing w:after="240"/>
              <w:rPr>
                <w:rFonts w:ascii="Arial" w:hAnsi="Arial" w:cs="Arial"/>
              </w:rPr>
            </w:pPr>
            <w:bookmarkStart w:id="621" w:name="_DV_C138"/>
            <w:r>
              <w:rPr>
                <w:rFonts w:ascii="Arial" w:hAnsi="Arial" w:cs="Arial"/>
              </w:rPr>
              <w:t>as defined in Paragraph 4.2A.4(b)(ii);</w:t>
            </w:r>
            <w:bookmarkEnd w:id="621"/>
          </w:p>
        </w:tc>
      </w:tr>
      <w:tr w:rsidR="00E34804" w14:paraId="4F12EA54" w14:textId="77777777" w:rsidTr="003A67C0">
        <w:trPr>
          <w:trHeight w:val="300"/>
        </w:trPr>
        <w:tc>
          <w:tcPr>
            <w:tcW w:w="2695" w:type="dxa"/>
          </w:tcPr>
          <w:p w14:paraId="416869E7" w14:textId="5D02D1BE" w:rsidR="00E34804" w:rsidRDefault="00E34804" w:rsidP="00E34804">
            <w:pPr>
              <w:spacing w:after="240"/>
              <w:rPr>
                <w:rFonts w:ascii="Arial" w:hAnsi="Arial" w:cs="Arial"/>
                <w:b/>
                <w:bCs/>
              </w:rPr>
            </w:pPr>
            <w:bookmarkStart w:id="622" w:name="_DV_C144"/>
            <w:r>
              <w:rPr>
                <w:rFonts w:ascii="Arial" w:hAnsi="Arial" w:cs="Arial"/>
                <w:b/>
                <w:bCs/>
              </w:rPr>
              <w:t>"Restricted MW Export Level"</w:t>
            </w:r>
            <w:bookmarkEnd w:id="622"/>
          </w:p>
        </w:tc>
        <w:tc>
          <w:tcPr>
            <w:tcW w:w="6662" w:type="dxa"/>
          </w:tcPr>
          <w:p w14:paraId="5DB3A021" w14:textId="77777777" w:rsidR="00E34804" w:rsidRDefault="00E34804" w:rsidP="00E34804">
            <w:pPr>
              <w:spacing w:after="240"/>
              <w:rPr>
                <w:rFonts w:ascii="Arial" w:hAnsi="Arial" w:cs="Arial"/>
              </w:rPr>
            </w:pPr>
            <w:bookmarkStart w:id="623" w:name="_DV_C145"/>
            <w:r>
              <w:rPr>
                <w:rFonts w:ascii="Arial" w:hAnsi="Arial" w:cs="Arial"/>
              </w:rPr>
              <w:t>as defined in Paragraph 4.2A.2.1(c)(i);</w:t>
            </w:r>
            <w:bookmarkEnd w:id="623"/>
          </w:p>
        </w:tc>
      </w:tr>
      <w:tr w:rsidR="00E34804" w14:paraId="0B984F66" w14:textId="77777777" w:rsidTr="003A67C0">
        <w:trPr>
          <w:trHeight w:val="300"/>
        </w:trPr>
        <w:tc>
          <w:tcPr>
            <w:tcW w:w="2695" w:type="dxa"/>
          </w:tcPr>
          <w:p w14:paraId="23B47847" w14:textId="77777777" w:rsidR="00E34804" w:rsidRDefault="00E34804" w:rsidP="00E34804">
            <w:pPr>
              <w:pStyle w:val="BodyText"/>
              <w:rPr>
                <w:rFonts w:ascii="Arial" w:hAnsi="Arial" w:cs="Arial"/>
                <w:b/>
                <w:bCs/>
                <w:color w:val="000000"/>
                <w:w w:val="0"/>
              </w:rPr>
            </w:pPr>
            <w:bookmarkStart w:id="624" w:name="_DV_C146"/>
            <w:r>
              <w:rPr>
                <w:rFonts w:ascii="Arial" w:hAnsi="Arial" w:cs="Arial"/>
                <w:b/>
                <w:bCs/>
                <w:color w:val="000000"/>
                <w:w w:val="0"/>
              </w:rPr>
              <w:t>"Restrictions on Availability"</w:t>
            </w:r>
          </w:p>
          <w:bookmarkEnd w:id="624"/>
          <w:p w14:paraId="5D76F483" w14:textId="77777777" w:rsidR="00E34804" w:rsidRDefault="00E34804" w:rsidP="00E34804">
            <w:pPr>
              <w:pStyle w:val="BodyText"/>
              <w:rPr>
                <w:rFonts w:ascii="Arial" w:hAnsi="Arial" w:cs="Arial"/>
                <w:b/>
                <w:bCs/>
                <w:color w:val="000000"/>
                <w:w w:val="0"/>
              </w:rPr>
            </w:pPr>
          </w:p>
        </w:tc>
        <w:tc>
          <w:tcPr>
            <w:tcW w:w="6662" w:type="dxa"/>
          </w:tcPr>
          <w:p w14:paraId="378F32B0" w14:textId="77777777" w:rsidR="00E34804" w:rsidRDefault="00E34804" w:rsidP="00E34804">
            <w:pPr>
              <w:pStyle w:val="BodyText"/>
              <w:spacing w:line="240" w:lineRule="atLeast"/>
              <w:rPr>
                <w:rFonts w:ascii="Arial" w:hAnsi="Arial" w:cs="Arial"/>
                <w:color w:val="000000"/>
                <w:w w:val="0"/>
              </w:rPr>
            </w:pPr>
            <w:bookmarkStart w:id="625"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625"/>
          </w:p>
        </w:tc>
      </w:tr>
      <w:tr w:rsidR="00E34804" w14:paraId="5C97CB93" w14:textId="77777777" w:rsidTr="003A67C0">
        <w:trPr>
          <w:trHeight w:val="300"/>
        </w:trPr>
        <w:tc>
          <w:tcPr>
            <w:tcW w:w="2695" w:type="dxa"/>
          </w:tcPr>
          <w:p w14:paraId="72A64F61" w14:textId="77777777" w:rsidR="00E34804" w:rsidRDefault="00E34804" w:rsidP="00E34804">
            <w:pPr>
              <w:pStyle w:val="BodyText"/>
              <w:rPr>
                <w:rFonts w:ascii="Arial" w:hAnsi="Arial" w:cs="Arial"/>
                <w:b/>
                <w:bCs/>
              </w:rPr>
            </w:pPr>
            <w:r>
              <w:rPr>
                <w:rFonts w:ascii="Arial" w:hAnsi="Arial" w:cs="Arial"/>
                <w:b/>
                <w:bCs/>
              </w:rPr>
              <w:t>"Retail Price Index"</w:t>
            </w:r>
          </w:p>
          <w:p w14:paraId="491F0F8B" w14:textId="77777777" w:rsidR="00E34804" w:rsidRDefault="00E34804" w:rsidP="00E34804">
            <w:pPr>
              <w:pStyle w:val="BodyText"/>
              <w:rPr>
                <w:rFonts w:ascii="Arial" w:hAnsi="Arial" w:cs="Arial"/>
                <w:b/>
                <w:bCs/>
              </w:rPr>
            </w:pPr>
          </w:p>
          <w:p w14:paraId="7DB3FC84" w14:textId="77777777" w:rsidR="00E34804" w:rsidRDefault="00E34804" w:rsidP="00E34804">
            <w:pPr>
              <w:pStyle w:val="BodyText"/>
              <w:rPr>
                <w:rFonts w:ascii="Arial" w:hAnsi="Arial" w:cs="Arial"/>
                <w:b/>
                <w:bCs/>
              </w:rPr>
            </w:pPr>
          </w:p>
          <w:p w14:paraId="69DD61BA" w14:textId="77777777" w:rsidR="00E34804" w:rsidRDefault="00E34804" w:rsidP="00E34804">
            <w:pPr>
              <w:pStyle w:val="BodyText"/>
              <w:rPr>
                <w:rFonts w:ascii="Arial" w:hAnsi="Arial" w:cs="Arial"/>
                <w:b/>
                <w:bCs/>
              </w:rPr>
            </w:pPr>
          </w:p>
          <w:p w14:paraId="74C5D50D" w14:textId="77777777" w:rsidR="00E34804" w:rsidRDefault="00E34804" w:rsidP="00E34804">
            <w:pPr>
              <w:pStyle w:val="BodyText"/>
              <w:rPr>
                <w:rFonts w:ascii="Arial" w:hAnsi="Arial" w:cs="Arial"/>
                <w:b/>
                <w:bCs/>
              </w:rPr>
            </w:pPr>
          </w:p>
          <w:p w14:paraId="509DF727" w14:textId="77777777" w:rsidR="00E34804" w:rsidRDefault="00E34804" w:rsidP="00E34804">
            <w:pPr>
              <w:pStyle w:val="BodyText"/>
              <w:rPr>
                <w:rFonts w:ascii="Arial" w:hAnsi="Arial" w:cs="Arial"/>
                <w:b/>
                <w:bCs/>
              </w:rPr>
            </w:pPr>
          </w:p>
          <w:p w14:paraId="6E323A0A" w14:textId="77777777" w:rsidR="00E34804" w:rsidRDefault="00E34804" w:rsidP="00E34804">
            <w:pPr>
              <w:pStyle w:val="BodyText"/>
              <w:rPr>
                <w:rFonts w:ascii="Arial" w:hAnsi="Arial" w:cs="Arial"/>
                <w:b/>
                <w:bCs/>
              </w:rPr>
            </w:pPr>
          </w:p>
          <w:p w14:paraId="74450AAA" w14:textId="77777777" w:rsidR="00E34804" w:rsidRDefault="00E34804" w:rsidP="00E34804">
            <w:pPr>
              <w:pStyle w:val="BodyText"/>
              <w:rPr>
                <w:rFonts w:ascii="Arial" w:hAnsi="Arial" w:cs="Arial"/>
                <w:b/>
                <w:bCs/>
              </w:rPr>
            </w:pPr>
          </w:p>
          <w:p w14:paraId="658AABC4" w14:textId="77777777" w:rsidR="00E34804" w:rsidRDefault="00E34804" w:rsidP="00E34804">
            <w:pPr>
              <w:pStyle w:val="BodyText"/>
              <w:rPr>
                <w:rFonts w:ascii="Arial" w:hAnsi="Arial" w:cs="Arial"/>
                <w:b/>
                <w:bCs/>
              </w:rPr>
            </w:pPr>
          </w:p>
          <w:p w14:paraId="709AE5E5" w14:textId="77777777" w:rsidR="00E34804" w:rsidRDefault="00E34804" w:rsidP="00E34804">
            <w:pPr>
              <w:pStyle w:val="BodyText"/>
              <w:rPr>
                <w:rFonts w:ascii="Arial" w:hAnsi="Arial" w:cs="Arial"/>
                <w:b/>
                <w:bCs/>
              </w:rPr>
            </w:pPr>
          </w:p>
          <w:p w14:paraId="5B520178" w14:textId="77777777" w:rsidR="00E34804" w:rsidRDefault="00E34804" w:rsidP="00E34804">
            <w:pPr>
              <w:pStyle w:val="BodyText"/>
              <w:rPr>
                <w:rFonts w:ascii="Arial" w:hAnsi="Arial" w:cs="Arial"/>
                <w:b/>
                <w:bCs/>
              </w:rPr>
            </w:pPr>
          </w:p>
          <w:p w14:paraId="6D2ABE24" w14:textId="545F1932" w:rsidR="00E34804" w:rsidRDefault="00E34804" w:rsidP="00E34804">
            <w:pPr>
              <w:pStyle w:val="BodyText"/>
              <w:rPr>
                <w:rFonts w:ascii="Arial" w:hAnsi="Arial" w:cs="Arial"/>
                <w:b/>
                <w:bCs/>
              </w:rPr>
            </w:pPr>
          </w:p>
        </w:tc>
        <w:tc>
          <w:tcPr>
            <w:tcW w:w="6662" w:type="dxa"/>
          </w:tcPr>
          <w:p w14:paraId="1BCD4CDD" w14:textId="77777777" w:rsidR="00E34804" w:rsidRDefault="00E34804" w:rsidP="00E34804">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E34804" w:rsidRDefault="00E34804" w:rsidP="00E34804">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6160E0AA" w14:textId="0B5F3025" w:rsidR="00E34804" w:rsidRPr="00DD6DD0" w:rsidRDefault="00E34804" w:rsidP="00E34804">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tc>
      </w:tr>
      <w:tr w:rsidR="00E34804" w14:paraId="7BF28678" w14:textId="77777777" w:rsidTr="003A67C0">
        <w:trPr>
          <w:trHeight w:val="300"/>
        </w:trPr>
        <w:tc>
          <w:tcPr>
            <w:tcW w:w="2695" w:type="dxa"/>
          </w:tcPr>
          <w:p w14:paraId="46699CDF" w14:textId="77777777" w:rsidR="00E34804" w:rsidRDefault="00E34804" w:rsidP="00E34804">
            <w:pPr>
              <w:pStyle w:val="BodyText"/>
              <w:rPr>
                <w:rFonts w:ascii="Arial" w:hAnsi="Arial" w:cs="Arial"/>
                <w:b/>
                <w:bCs/>
              </w:rPr>
            </w:pPr>
            <w:r>
              <w:rPr>
                <w:rFonts w:ascii="Arial" w:hAnsi="Arial" w:cs="Arial"/>
                <w:b/>
                <w:bCs/>
              </w:rPr>
              <w:t>"Revised Indicative Annual HH TNUoS charge"</w:t>
            </w:r>
          </w:p>
        </w:tc>
        <w:tc>
          <w:tcPr>
            <w:tcW w:w="6662" w:type="dxa"/>
          </w:tcPr>
          <w:p w14:paraId="5CB3E203" w14:textId="77777777" w:rsidR="00E34804" w:rsidRDefault="00E34804" w:rsidP="00E34804">
            <w:pPr>
              <w:pStyle w:val="BodyText"/>
              <w:ind w:left="1" w:hanging="1"/>
              <w:jc w:val="both"/>
              <w:rPr>
                <w:rFonts w:ascii="Arial" w:hAnsi="Arial" w:cs="Arial"/>
                <w:b/>
              </w:rPr>
            </w:pPr>
            <w:r>
              <w:rPr>
                <w:rFonts w:ascii="Arial" w:hAnsi="Arial" w:cs="Arial"/>
              </w:rPr>
              <w:t>the value calculated in accordance with Appendix 2 paragraph 5</w:t>
            </w:r>
            <w:bookmarkStart w:id="626" w:name="_BPDCD_147"/>
            <w:r w:rsidRPr="0019675B">
              <w:rPr>
                <w:rFonts w:ascii="Arial" w:hAnsi="Arial" w:cs="Arial"/>
              </w:rPr>
              <w:t>;</w:t>
            </w:r>
            <w:bookmarkEnd w:id="626"/>
          </w:p>
        </w:tc>
      </w:tr>
      <w:tr w:rsidR="00E34804" w14:paraId="0CFFF37D" w14:textId="77777777" w:rsidTr="003A67C0">
        <w:trPr>
          <w:trHeight w:val="300"/>
        </w:trPr>
        <w:tc>
          <w:tcPr>
            <w:tcW w:w="2695" w:type="dxa"/>
          </w:tcPr>
          <w:p w14:paraId="221DB3B0" w14:textId="77777777" w:rsidR="00E34804" w:rsidRDefault="00E34804" w:rsidP="00E34804">
            <w:pPr>
              <w:pStyle w:val="BodyText"/>
              <w:rPr>
                <w:rFonts w:ascii="Arial" w:hAnsi="Arial" w:cs="Arial"/>
                <w:b/>
                <w:bCs/>
              </w:rPr>
            </w:pPr>
            <w:r>
              <w:rPr>
                <w:rFonts w:ascii="Arial" w:hAnsi="Arial" w:cs="Arial"/>
                <w:b/>
                <w:bCs/>
              </w:rPr>
              <w:t>"Revised Indicative Annual NHH TNUoS charge"</w:t>
            </w:r>
          </w:p>
        </w:tc>
        <w:tc>
          <w:tcPr>
            <w:tcW w:w="6662" w:type="dxa"/>
          </w:tcPr>
          <w:p w14:paraId="688337C8" w14:textId="77777777" w:rsidR="00E34804" w:rsidRDefault="00E34804" w:rsidP="00E34804">
            <w:pPr>
              <w:pStyle w:val="BodyText"/>
              <w:jc w:val="both"/>
              <w:rPr>
                <w:rFonts w:ascii="Arial" w:hAnsi="Arial" w:cs="Arial"/>
              </w:rPr>
            </w:pPr>
            <w:r>
              <w:rPr>
                <w:rFonts w:ascii="Arial" w:hAnsi="Arial" w:cs="Arial"/>
              </w:rPr>
              <w:t>the value calculated in accordance with Appendix 2 paragraph 8</w:t>
            </w:r>
            <w:bookmarkStart w:id="627" w:name="_BPDCD_148"/>
            <w:r w:rsidRPr="0019675B">
              <w:rPr>
                <w:rFonts w:ascii="Arial" w:hAnsi="Arial" w:cs="Arial"/>
              </w:rPr>
              <w:t>;</w:t>
            </w:r>
            <w:bookmarkEnd w:id="627"/>
          </w:p>
        </w:tc>
      </w:tr>
      <w:tr w:rsidR="00E34804" w14:paraId="4B874DE2" w14:textId="77777777" w:rsidTr="003A67C0">
        <w:trPr>
          <w:trHeight w:val="300"/>
        </w:trPr>
        <w:tc>
          <w:tcPr>
            <w:tcW w:w="2695" w:type="dxa"/>
          </w:tcPr>
          <w:p w14:paraId="522CB13D" w14:textId="77777777" w:rsidR="00E34804" w:rsidRDefault="00E34804" w:rsidP="00E34804">
            <w:pPr>
              <w:pStyle w:val="BodyText"/>
              <w:rPr>
                <w:rFonts w:ascii="Arial" w:hAnsi="Arial" w:cs="Arial"/>
                <w:b/>
                <w:bCs/>
              </w:rPr>
            </w:pPr>
            <w:r>
              <w:rPr>
                <w:rFonts w:ascii="Arial" w:hAnsi="Arial" w:cs="Arial"/>
                <w:b/>
              </w:rPr>
              <w:t>“Revised Proposed Implementation Date”</w:t>
            </w:r>
          </w:p>
        </w:tc>
        <w:tc>
          <w:tcPr>
            <w:tcW w:w="6662" w:type="dxa"/>
          </w:tcPr>
          <w:p w14:paraId="17985F28" w14:textId="77777777" w:rsidR="00E34804" w:rsidRDefault="00E34804" w:rsidP="00E34804">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E34804" w14:paraId="00D8D7F6" w14:textId="77777777" w:rsidTr="003A67C0">
        <w:trPr>
          <w:trHeight w:val="300"/>
        </w:trPr>
        <w:tc>
          <w:tcPr>
            <w:tcW w:w="2695" w:type="dxa"/>
          </w:tcPr>
          <w:p w14:paraId="20C3B477" w14:textId="77777777" w:rsidR="00E34804" w:rsidRDefault="00E34804" w:rsidP="00E34804">
            <w:pPr>
              <w:pStyle w:val="BodyText"/>
              <w:rPr>
                <w:rFonts w:ascii="Arial" w:hAnsi="Arial" w:cs="Arial"/>
                <w:b/>
                <w:bCs/>
              </w:rPr>
            </w:pPr>
            <w:r>
              <w:rPr>
                <w:rFonts w:ascii="Arial" w:hAnsi="Arial" w:cs="Arial"/>
                <w:b/>
                <w:bCs/>
              </w:rPr>
              <w:t xml:space="preserve"> "Safety Coordinator(s)"</w:t>
            </w:r>
          </w:p>
        </w:tc>
        <w:tc>
          <w:tcPr>
            <w:tcW w:w="6662" w:type="dxa"/>
          </w:tcPr>
          <w:p w14:paraId="0EEEF926" w14:textId="77777777" w:rsidR="00E34804" w:rsidRDefault="00E34804" w:rsidP="00E34804">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E34804" w14:paraId="280C1439" w14:textId="77777777" w:rsidTr="003A67C0">
        <w:trPr>
          <w:trHeight w:val="300"/>
        </w:trPr>
        <w:tc>
          <w:tcPr>
            <w:tcW w:w="2695" w:type="dxa"/>
          </w:tcPr>
          <w:p w14:paraId="19E1B1D7" w14:textId="77777777" w:rsidR="00E34804" w:rsidRDefault="00E34804" w:rsidP="00E34804">
            <w:pPr>
              <w:pStyle w:val="BodyText"/>
              <w:rPr>
                <w:rFonts w:ascii="Arial" w:hAnsi="Arial" w:cs="Arial"/>
                <w:b/>
                <w:bCs/>
              </w:rPr>
            </w:pPr>
            <w:r>
              <w:rPr>
                <w:rFonts w:ascii="Arial" w:hAnsi="Arial" w:cs="Arial"/>
                <w:b/>
                <w:bCs/>
              </w:rPr>
              <w:t>"Safety Rules"</w:t>
            </w:r>
          </w:p>
        </w:tc>
        <w:tc>
          <w:tcPr>
            <w:tcW w:w="6662" w:type="dxa"/>
          </w:tcPr>
          <w:p w14:paraId="027044CD" w14:textId="77777777" w:rsidR="00E34804" w:rsidRDefault="00E34804" w:rsidP="00E34804">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E34804" w14:paraId="0FF423F3" w14:textId="77777777" w:rsidTr="003A67C0">
        <w:trPr>
          <w:trHeight w:val="300"/>
        </w:trPr>
        <w:tc>
          <w:tcPr>
            <w:tcW w:w="2695" w:type="dxa"/>
          </w:tcPr>
          <w:p w14:paraId="7270A330" w14:textId="77777777" w:rsidR="00E34804" w:rsidRDefault="00E34804" w:rsidP="00E34804">
            <w:pPr>
              <w:pStyle w:val="BodyText"/>
              <w:rPr>
                <w:rFonts w:ascii="Arial" w:hAnsi="Arial" w:cs="Arial"/>
                <w:b/>
                <w:bCs/>
              </w:rPr>
            </w:pPr>
            <w:r>
              <w:rPr>
                <w:rFonts w:ascii="Arial" w:hAnsi="Arial" w:cs="Arial"/>
                <w:b/>
                <w:bCs/>
              </w:rPr>
              <w:t>"Second Offer"</w:t>
            </w:r>
          </w:p>
        </w:tc>
        <w:tc>
          <w:tcPr>
            <w:tcW w:w="6662" w:type="dxa"/>
          </w:tcPr>
          <w:p w14:paraId="663164C7" w14:textId="77777777" w:rsidR="00E34804" w:rsidRDefault="00E34804" w:rsidP="00E34804">
            <w:pPr>
              <w:pStyle w:val="BodyText"/>
              <w:jc w:val="both"/>
              <w:rPr>
                <w:rFonts w:ascii="Arial" w:hAnsi="Arial" w:cs="Arial"/>
                <w:i/>
              </w:rPr>
            </w:pPr>
            <w:r>
              <w:rPr>
                <w:rFonts w:ascii="Arial" w:hAnsi="Arial" w:cs="Arial"/>
              </w:rPr>
              <w:t>as defined in Paragraph 6.10.4;</w:t>
            </w:r>
          </w:p>
        </w:tc>
      </w:tr>
      <w:tr w:rsidR="00E34804" w14:paraId="228F8D30" w14:textId="77777777" w:rsidTr="003A67C0">
        <w:trPr>
          <w:trHeight w:val="300"/>
        </w:trPr>
        <w:tc>
          <w:tcPr>
            <w:tcW w:w="2695" w:type="dxa"/>
          </w:tcPr>
          <w:p w14:paraId="2413EC35" w14:textId="77777777" w:rsidR="00E34804" w:rsidRDefault="00E34804" w:rsidP="00E34804">
            <w:pPr>
              <w:pStyle w:val="BodyText"/>
              <w:rPr>
                <w:rFonts w:ascii="Arial" w:hAnsi="Arial" w:cs="Arial"/>
                <w:b/>
                <w:bCs/>
              </w:rPr>
            </w:pPr>
            <w:r>
              <w:rPr>
                <w:rFonts w:ascii="Arial" w:hAnsi="Arial" w:cs="Arial"/>
                <w:b/>
                <w:bCs/>
              </w:rPr>
              <w:t>“Secondary BM Unit”</w:t>
            </w:r>
          </w:p>
        </w:tc>
        <w:tc>
          <w:tcPr>
            <w:tcW w:w="6662" w:type="dxa"/>
          </w:tcPr>
          <w:p w14:paraId="2B59794F" w14:textId="77777777" w:rsidR="00E34804" w:rsidRDefault="00E34804" w:rsidP="00E34804">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E34804" w14:paraId="752B7565" w14:textId="77777777" w:rsidTr="003A67C0">
        <w:trPr>
          <w:trHeight w:val="300"/>
        </w:trPr>
        <w:tc>
          <w:tcPr>
            <w:tcW w:w="2695" w:type="dxa"/>
          </w:tcPr>
          <w:p w14:paraId="78283AD5" w14:textId="77777777" w:rsidR="00E34804" w:rsidRDefault="00E34804" w:rsidP="00E34804">
            <w:pPr>
              <w:pStyle w:val="BodyText"/>
              <w:rPr>
                <w:rFonts w:ascii="Arial" w:hAnsi="Arial" w:cs="Arial"/>
                <w:b/>
                <w:bCs/>
              </w:rPr>
            </w:pPr>
            <w:r>
              <w:rPr>
                <w:rFonts w:ascii="Arial" w:hAnsi="Arial" w:cs="Arial"/>
                <w:b/>
                <w:bCs/>
              </w:rPr>
              <w:t>"Secondary Response"</w:t>
            </w:r>
          </w:p>
        </w:tc>
        <w:tc>
          <w:tcPr>
            <w:tcW w:w="6662" w:type="dxa"/>
          </w:tcPr>
          <w:p w14:paraId="3A65F9C3"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E34804" w14:paraId="79BA2043" w14:textId="77777777" w:rsidTr="003A67C0">
        <w:trPr>
          <w:trHeight w:val="300"/>
        </w:trPr>
        <w:tc>
          <w:tcPr>
            <w:tcW w:w="2695" w:type="dxa"/>
          </w:tcPr>
          <w:p w14:paraId="1F438F71" w14:textId="77777777" w:rsidR="00E34804" w:rsidRDefault="00E34804" w:rsidP="00E34804">
            <w:pPr>
              <w:pStyle w:val="BodyText"/>
              <w:rPr>
                <w:rFonts w:ascii="Arial" w:hAnsi="Arial" w:cs="Arial"/>
                <w:b/>
                <w:bCs/>
              </w:rPr>
            </w:pPr>
            <w:r>
              <w:rPr>
                <w:rFonts w:ascii="Arial" w:hAnsi="Arial" w:cs="Arial"/>
                <w:b/>
                <w:bCs/>
              </w:rPr>
              <w:t>"Secretary of State"</w:t>
            </w:r>
          </w:p>
        </w:tc>
        <w:tc>
          <w:tcPr>
            <w:tcW w:w="6662" w:type="dxa"/>
          </w:tcPr>
          <w:p w14:paraId="7DE29D51" w14:textId="77777777" w:rsidR="00E34804" w:rsidRDefault="00E34804" w:rsidP="00E34804">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E34804" w14:paraId="3AC0E504" w14:textId="77777777" w:rsidTr="003A67C0">
        <w:trPr>
          <w:trHeight w:val="300"/>
        </w:trPr>
        <w:tc>
          <w:tcPr>
            <w:tcW w:w="2695" w:type="dxa"/>
          </w:tcPr>
          <w:p w14:paraId="7474A3A5" w14:textId="77777777" w:rsidR="00E34804" w:rsidRDefault="00E34804" w:rsidP="00E34804">
            <w:pPr>
              <w:pStyle w:val="BodyText"/>
              <w:rPr>
                <w:rFonts w:ascii="Arial" w:hAnsi="Arial" w:cs="Arial"/>
                <w:b/>
                <w:bCs/>
              </w:rPr>
            </w:pPr>
            <w:r>
              <w:rPr>
                <w:rFonts w:ascii="Arial" w:hAnsi="Arial" w:cs="Arial"/>
                <w:b/>
                <w:bCs/>
              </w:rPr>
              <w:t>"Secured Amount Statement"</w:t>
            </w:r>
          </w:p>
        </w:tc>
        <w:tc>
          <w:tcPr>
            <w:tcW w:w="6662" w:type="dxa"/>
          </w:tcPr>
          <w:p w14:paraId="39B6F424" w14:textId="77777777" w:rsidR="00E34804" w:rsidRDefault="00E34804" w:rsidP="00E34804">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E34804" w14:paraId="154307DF" w14:textId="77777777" w:rsidTr="003A67C0">
        <w:trPr>
          <w:trHeight w:val="300"/>
        </w:trPr>
        <w:tc>
          <w:tcPr>
            <w:tcW w:w="2695" w:type="dxa"/>
          </w:tcPr>
          <w:p w14:paraId="151E9F6D" w14:textId="77777777" w:rsidR="00E34804" w:rsidRDefault="00E34804" w:rsidP="00E34804">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662" w:type="dxa"/>
          </w:tcPr>
          <w:p w14:paraId="52D6CB53" w14:textId="77777777" w:rsidR="00E34804" w:rsidRDefault="00E34804" w:rsidP="00E34804">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3F642585" w14:textId="77777777" w:rsidTr="003A67C0">
        <w:trPr>
          <w:trHeight w:val="300"/>
        </w:trPr>
        <w:tc>
          <w:tcPr>
            <w:tcW w:w="2695" w:type="dxa"/>
          </w:tcPr>
          <w:p w14:paraId="4791ABE3" w14:textId="77777777" w:rsidR="00E34804" w:rsidRDefault="00E34804" w:rsidP="00E34804">
            <w:pPr>
              <w:pStyle w:val="BodyText"/>
              <w:rPr>
                <w:rStyle w:val="DeltaViewInsertion"/>
                <w:rFonts w:ascii="Arial" w:hAnsi="Arial" w:cs="Arial"/>
                <w:b/>
                <w:bCs/>
                <w:color w:val="000000"/>
                <w:w w:val="0"/>
              </w:rPr>
            </w:pPr>
            <w:r>
              <w:rPr>
                <w:rFonts w:ascii="Arial" w:hAnsi="Arial" w:cs="Arial"/>
                <w:b/>
                <w:bCs/>
              </w:rPr>
              <w:t>"Security Amendment"</w:t>
            </w:r>
          </w:p>
        </w:tc>
        <w:tc>
          <w:tcPr>
            <w:tcW w:w="6662" w:type="dxa"/>
          </w:tcPr>
          <w:p w14:paraId="3A7BEDF2" w14:textId="77777777" w:rsidR="00E34804" w:rsidRDefault="00E34804" w:rsidP="00E34804">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E34804" w14:paraId="146C06BD" w14:textId="77777777" w:rsidTr="003A67C0">
        <w:trPr>
          <w:trHeight w:val="300"/>
        </w:trPr>
        <w:tc>
          <w:tcPr>
            <w:tcW w:w="2695" w:type="dxa"/>
          </w:tcPr>
          <w:p w14:paraId="00003989" w14:textId="77777777" w:rsidR="00E34804" w:rsidRDefault="00E34804" w:rsidP="00E34804">
            <w:pPr>
              <w:pStyle w:val="BodyText"/>
              <w:rPr>
                <w:rFonts w:ascii="Arial" w:hAnsi="Arial" w:cs="Arial"/>
                <w:b/>
                <w:bCs/>
              </w:rPr>
            </w:pPr>
            <w:r>
              <w:rPr>
                <w:rFonts w:ascii="Arial" w:hAnsi="Arial" w:cs="Arial"/>
                <w:b/>
                <w:bCs/>
              </w:rPr>
              <w:t>"Security Amendment Implementation Date"</w:t>
            </w:r>
          </w:p>
        </w:tc>
        <w:tc>
          <w:tcPr>
            <w:tcW w:w="6662" w:type="dxa"/>
          </w:tcPr>
          <w:p w14:paraId="23ABE48F"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E34804" w14:paraId="3555A973" w14:textId="77777777" w:rsidTr="003A67C0">
        <w:trPr>
          <w:trHeight w:val="300"/>
        </w:trPr>
        <w:tc>
          <w:tcPr>
            <w:tcW w:w="2695" w:type="dxa"/>
          </w:tcPr>
          <w:p w14:paraId="0F4B382F" w14:textId="77777777" w:rsidR="00E34804" w:rsidRDefault="00E34804" w:rsidP="00E34804">
            <w:pPr>
              <w:pStyle w:val="BodyText"/>
              <w:rPr>
                <w:rFonts w:ascii="Arial" w:hAnsi="Arial" w:cs="Arial"/>
                <w:b/>
                <w:bCs/>
              </w:rPr>
            </w:pPr>
            <w:r>
              <w:rPr>
                <w:rFonts w:ascii="Arial" w:hAnsi="Arial" w:cs="Arial"/>
                <w:b/>
                <w:bCs/>
              </w:rPr>
              <w:t>"Security Amount"</w:t>
            </w:r>
          </w:p>
        </w:tc>
        <w:tc>
          <w:tcPr>
            <w:tcW w:w="6662" w:type="dxa"/>
          </w:tcPr>
          <w:p w14:paraId="53B72D67" w14:textId="77777777" w:rsidR="00E34804" w:rsidRDefault="00E34804" w:rsidP="00E34804">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"available amount" means the face amount thereof less (i) payments already made thereunder and (ii) claims made thereunder but not yet paid;</w:t>
            </w:r>
          </w:p>
        </w:tc>
      </w:tr>
      <w:tr w:rsidR="00E34804" w14:paraId="58A10A5B" w14:textId="77777777" w:rsidTr="003A67C0">
        <w:trPr>
          <w:trHeight w:val="300"/>
        </w:trPr>
        <w:tc>
          <w:tcPr>
            <w:tcW w:w="2695" w:type="dxa"/>
          </w:tcPr>
          <w:p w14:paraId="3252833C" w14:textId="77777777" w:rsidR="00E34804" w:rsidRDefault="00E34804" w:rsidP="00E34804">
            <w:pPr>
              <w:pStyle w:val="BodyText"/>
              <w:rPr>
                <w:rFonts w:ascii="Arial" w:hAnsi="Arial" w:cs="Arial"/>
                <w:b/>
                <w:bCs/>
              </w:rPr>
            </w:pPr>
            <w:r>
              <w:rPr>
                <w:rFonts w:ascii="Arial" w:hAnsi="Arial" w:cs="Arial"/>
                <w:b/>
                <w:bCs/>
              </w:rPr>
              <w:t>"Security Cover"</w:t>
            </w:r>
          </w:p>
        </w:tc>
        <w:tc>
          <w:tcPr>
            <w:tcW w:w="6662" w:type="dxa"/>
          </w:tcPr>
          <w:p w14:paraId="22816233" w14:textId="77777777" w:rsidR="00E34804" w:rsidRDefault="00E34804" w:rsidP="00E34804">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E34804" w14:paraId="7FE9B36F" w14:textId="77777777" w:rsidTr="003A67C0">
        <w:trPr>
          <w:trHeight w:val="300"/>
        </w:trPr>
        <w:tc>
          <w:tcPr>
            <w:tcW w:w="2695" w:type="dxa"/>
          </w:tcPr>
          <w:p w14:paraId="35171801" w14:textId="77777777" w:rsidR="00E34804" w:rsidRDefault="00E34804" w:rsidP="00E34804">
            <w:pPr>
              <w:pStyle w:val="BodyText"/>
              <w:rPr>
                <w:rFonts w:ascii="Arial" w:hAnsi="Arial" w:cs="Arial"/>
                <w:b/>
                <w:bCs/>
              </w:rPr>
            </w:pPr>
            <w:r>
              <w:rPr>
                <w:rFonts w:ascii="Arial" w:hAnsi="Arial" w:cs="Arial"/>
                <w:b/>
                <w:bCs/>
              </w:rPr>
              <w:t>"Security Period"</w:t>
            </w:r>
          </w:p>
        </w:tc>
        <w:tc>
          <w:tcPr>
            <w:tcW w:w="6662" w:type="dxa"/>
          </w:tcPr>
          <w:p w14:paraId="5200BB20" w14:textId="77777777" w:rsidR="00E34804" w:rsidRPr="0000119F" w:rsidRDefault="00E34804" w:rsidP="00E34804">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E34804" w:rsidRDefault="00E34804" w:rsidP="00E34804">
            <w:pPr>
              <w:pStyle w:val="BodyText"/>
              <w:jc w:val="both"/>
              <w:rPr>
                <w:rFonts w:ascii="Arial" w:hAnsi="Arial" w:cs="Arial"/>
              </w:rPr>
            </w:pPr>
          </w:p>
        </w:tc>
      </w:tr>
      <w:tr w:rsidR="00E34804" w14:paraId="3FF66A74" w14:textId="77777777" w:rsidTr="003A67C0">
        <w:trPr>
          <w:trHeight w:val="300"/>
        </w:trPr>
        <w:tc>
          <w:tcPr>
            <w:tcW w:w="2695" w:type="dxa"/>
          </w:tcPr>
          <w:p w14:paraId="4395AC86" w14:textId="77777777" w:rsidR="00E34804" w:rsidRDefault="00E34804" w:rsidP="00E34804">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662" w:type="dxa"/>
          </w:tcPr>
          <w:p w14:paraId="60087827" w14:textId="77777777" w:rsidR="00E34804" w:rsidRDefault="00E34804" w:rsidP="00E34804">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E34804" w14:paraId="2B87E597" w14:textId="77777777" w:rsidTr="003A67C0">
        <w:trPr>
          <w:trHeight w:val="300"/>
        </w:trPr>
        <w:tc>
          <w:tcPr>
            <w:tcW w:w="2695" w:type="dxa"/>
          </w:tcPr>
          <w:p w14:paraId="6B5EA866" w14:textId="53C6E75C" w:rsidR="00E34804" w:rsidRDefault="00E34804" w:rsidP="00E34804">
            <w:pPr>
              <w:pStyle w:val="BodyText"/>
              <w:rPr>
                <w:rFonts w:ascii="Arial" w:hAnsi="Arial" w:cs="Arial"/>
                <w:b/>
                <w:bCs/>
                <w:color w:val="000000"/>
                <w:w w:val="0"/>
              </w:rPr>
            </w:pPr>
            <w:bookmarkStart w:id="628" w:name="_DV_C148"/>
            <w:r>
              <w:rPr>
                <w:rFonts w:ascii="Arial" w:hAnsi="Arial" w:cs="Arial"/>
                <w:b/>
                <w:bCs/>
              </w:rPr>
              <w:t>"Security Requirement"</w:t>
            </w:r>
            <w:bookmarkEnd w:id="628"/>
          </w:p>
        </w:tc>
        <w:tc>
          <w:tcPr>
            <w:tcW w:w="6662" w:type="dxa"/>
          </w:tcPr>
          <w:p w14:paraId="296F3D1A" w14:textId="77777777" w:rsidR="00E34804" w:rsidRDefault="00E34804" w:rsidP="00E34804">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629" w:name="_BPDCD_150"/>
            <w:r w:rsidRPr="0019675B">
              <w:rPr>
                <w:rFonts w:ascii="Arial Bold" w:hAnsi="Arial Bold" w:cs="Arial"/>
                <w:b/>
                <w:bCs/>
              </w:rPr>
              <w:t>The Company</w:t>
            </w:r>
            <w:r w:rsidRPr="0019675B">
              <w:rPr>
                <w:rFonts w:ascii="Arial Bold" w:hAnsi="Arial Bold" w:cs="Arial"/>
              </w:rPr>
              <w:t xml:space="preserve"> </w:t>
            </w:r>
            <w:bookmarkEnd w:id="629"/>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E34804" w14:paraId="46BD85BA" w14:textId="77777777" w:rsidTr="003A67C0">
        <w:trPr>
          <w:trHeight w:val="300"/>
        </w:trPr>
        <w:tc>
          <w:tcPr>
            <w:tcW w:w="2695" w:type="dxa"/>
          </w:tcPr>
          <w:p w14:paraId="177F8EDA" w14:textId="77777777" w:rsidR="00E34804" w:rsidRDefault="00E34804" w:rsidP="00E34804">
            <w:pPr>
              <w:pStyle w:val="BodyText"/>
              <w:rPr>
                <w:rFonts w:ascii="Arial" w:hAnsi="Arial" w:cs="Arial"/>
                <w:b/>
                <w:bCs/>
              </w:rPr>
            </w:pPr>
            <w:r>
              <w:rPr>
                <w:rFonts w:ascii="Arial" w:hAnsi="Arial" w:cs="Arial"/>
                <w:b/>
                <w:bCs/>
              </w:rPr>
              <w:t>“Security Standard”</w:t>
            </w:r>
          </w:p>
        </w:tc>
        <w:tc>
          <w:tcPr>
            <w:tcW w:w="6662" w:type="dxa"/>
          </w:tcPr>
          <w:p w14:paraId="1397EF21"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E34804" w14:paraId="7874148D" w14:textId="77777777" w:rsidTr="003A67C0">
        <w:trPr>
          <w:trHeight w:val="300"/>
        </w:trPr>
        <w:tc>
          <w:tcPr>
            <w:tcW w:w="2695" w:type="dxa"/>
          </w:tcPr>
          <w:p w14:paraId="6FC00802" w14:textId="77777777" w:rsidR="00E34804" w:rsidRDefault="00E34804" w:rsidP="00E34804">
            <w:pPr>
              <w:pStyle w:val="BodyText"/>
              <w:rPr>
                <w:rFonts w:ascii="Arial" w:hAnsi="Arial" w:cs="Arial"/>
                <w:b/>
                <w:bCs/>
              </w:rPr>
            </w:pPr>
            <w:r>
              <w:rPr>
                <w:rFonts w:ascii="Arial" w:hAnsi="Arial" w:cs="Arial"/>
                <w:b/>
                <w:bCs/>
              </w:rPr>
              <w:t>“Self-Governance Criteria”</w:t>
            </w:r>
          </w:p>
        </w:tc>
        <w:tc>
          <w:tcPr>
            <w:tcW w:w="6662" w:type="dxa"/>
          </w:tcPr>
          <w:p w14:paraId="350033F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E34804" w:rsidRDefault="00E34804" w:rsidP="00E34804">
            <w:pPr>
              <w:pStyle w:val="BodyText"/>
              <w:jc w:val="both"/>
              <w:rPr>
                <w:rFonts w:ascii="Arial" w:hAnsi="Arial" w:cs="Arial"/>
              </w:rPr>
            </w:pPr>
            <w:r>
              <w:rPr>
                <w:rFonts w:ascii="Arial" w:hAnsi="Arial" w:cs="Arial"/>
              </w:rPr>
              <w:t>(a) is unlikely to have a material effect on:</w:t>
            </w:r>
          </w:p>
          <w:p w14:paraId="241630E8" w14:textId="77777777" w:rsidR="00E34804" w:rsidRDefault="00E34804" w:rsidP="00E34804">
            <w:pPr>
              <w:pStyle w:val="BodyText"/>
              <w:jc w:val="both"/>
              <w:rPr>
                <w:rFonts w:ascii="Arial" w:hAnsi="Arial" w:cs="Arial"/>
              </w:rPr>
            </w:pPr>
            <w:r>
              <w:rPr>
                <w:rFonts w:ascii="Arial" w:hAnsi="Arial" w:cs="Arial"/>
              </w:rPr>
              <w:t>(i) existing or future electricity consumers; and</w:t>
            </w:r>
          </w:p>
          <w:p w14:paraId="025EF566" w14:textId="77777777" w:rsidR="00E34804" w:rsidRDefault="00E34804" w:rsidP="00E34804">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E34804" w:rsidRDefault="00E34804" w:rsidP="00E34804">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E34804" w:rsidRDefault="00E34804" w:rsidP="00E34804">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E34804" w:rsidRDefault="00E34804" w:rsidP="00E34804">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E34804" w:rsidRDefault="00E34804" w:rsidP="00E34804">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E34804" w:rsidRPr="00042B66" w:rsidRDefault="00E34804" w:rsidP="00E34804">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Pr>
                <w:rFonts w:ascii="Arial" w:hAnsi="Arial" w:cs="Arial"/>
                <w:b/>
              </w:rPr>
              <w:t>R</w:t>
            </w:r>
            <w:r w:rsidRPr="00042B66">
              <w:rPr>
                <w:rFonts w:ascii="Arial" w:hAnsi="Arial" w:cs="Arial"/>
                <w:b/>
              </w:rPr>
              <w:t xml:space="preserve"> Amendment.</w:t>
            </w:r>
          </w:p>
        </w:tc>
      </w:tr>
      <w:tr w:rsidR="00E34804" w14:paraId="149CC26D" w14:textId="77777777" w:rsidTr="003A67C0">
        <w:trPr>
          <w:trHeight w:val="300"/>
        </w:trPr>
        <w:tc>
          <w:tcPr>
            <w:tcW w:w="2695" w:type="dxa"/>
          </w:tcPr>
          <w:p w14:paraId="18455B9D" w14:textId="77777777" w:rsidR="00E34804" w:rsidRDefault="00E34804" w:rsidP="00E34804">
            <w:pPr>
              <w:pStyle w:val="BodyText"/>
              <w:rPr>
                <w:rFonts w:ascii="Arial" w:hAnsi="Arial" w:cs="Arial"/>
                <w:b/>
                <w:bCs/>
              </w:rPr>
            </w:pPr>
            <w:r>
              <w:rPr>
                <w:rFonts w:ascii="Arial" w:hAnsi="Arial" w:cs="Arial"/>
                <w:b/>
                <w:bCs/>
              </w:rPr>
              <w:t>“Self-Governance Statement”</w:t>
            </w:r>
          </w:p>
        </w:tc>
        <w:tc>
          <w:tcPr>
            <w:tcW w:w="6662" w:type="dxa"/>
          </w:tcPr>
          <w:p w14:paraId="37D84936" w14:textId="77777777" w:rsidR="00E34804" w:rsidRDefault="00E34804" w:rsidP="00E34804">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E34804" w:rsidRDefault="00E34804" w:rsidP="00E34804">
            <w:pPr>
              <w:pStyle w:val="BodyText"/>
              <w:jc w:val="both"/>
              <w:rPr>
                <w:rFonts w:ascii="Arial" w:hAnsi="Arial" w:cs="Arial"/>
              </w:rPr>
            </w:pPr>
            <w:r>
              <w:rPr>
                <w:rFonts w:ascii="Arial" w:hAnsi="Arial" w:cs="Arial"/>
              </w:rPr>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E34804" w:rsidRDefault="00E34804" w:rsidP="00E34804">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E34804" w14:paraId="07B4F5A1" w14:textId="77777777" w:rsidTr="003A67C0">
        <w:trPr>
          <w:trHeight w:val="300"/>
        </w:trPr>
        <w:tc>
          <w:tcPr>
            <w:tcW w:w="2695" w:type="dxa"/>
          </w:tcPr>
          <w:p w14:paraId="5CDB8A0A" w14:textId="77777777" w:rsidR="00E34804" w:rsidRDefault="00E34804" w:rsidP="00E34804">
            <w:pPr>
              <w:pStyle w:val="BodyText"/>
              <w:rPr>
                <w:rFonts w:ascii="Arial" w:hAnsi="Arial" w:cs="Arial"/>
                <w:b/>
                <w:bCs/>
              </w:rPr>
            </w:pPr>
            <w:r>
              <w:rPr>
                <w:rFonts w:ascii="Arial" w:hAnsi="Arial" w:cs="Arial"/>
                <w:b/>
                <w:bCs/>
              </w:rPr>
              <w:t>"Separate Business"</w:t>
            </w:r>
          </w:p>
        </w:tc>
        <w:tc>
          <w:tcPr>
            <w:tcW w:w="6662" w:type="dxa"/>
          </w:tcPr>
          <w:p w14:paraId="6D4B958B" w14:textId="77777777" w:rsidR="00E34804" w:rsidRDefault="00E34804" w:rsidP="00E34804">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E34804" w14:paraId="1C7363AD" w14:textId="77777777" w:rsidTr="003A67C0">
        <w:trPr>
          <w:trHeight w:val="300"/>
        </w:trPr>
        <w:tc>
          <w:tcPr>
            <w:tcW w:w="2695" w:type="dxa"/>
          </w:tcPr>
          <w:p w14:paraId="443FC5FA" w14:textId="77777777" w:rsidR="00E34804" w:rsidRDefault="00E34804" w:rsidP="00E34804">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662" w:type="dxa"/>
          </w:tcPr>
          <w:p w14:paraId="5D9AF344"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53D73C62" w14:textId="77777777" w:rsidTr="003A67C0">
        <w:trPr>
          <w:trHeight w:val="300"/>
        </w:trPr>
        <w:tc>
          <w:tcPr>
            <w:tcW w:w="2695" w:type="dxa"/>
          </w:tcPr>
          <w:p w14:paraId="11C3B3E0" w14:textId="77777777" w:rsidR="00E34804" w:rsidRDefault="00E34804" w:rsidP="00E34804">
            <w:pPr>
              <w:pStyle w:val="BodyText"/>
              <w:rPr>
                <w:rFonts w:ascii="Arial" w:hAnsi="Arial" w:cs="Arial"/>
                <w:b/>
                <w:bCs/>
              </w:rPr>
            </w:pPr>
            <w:r>
              <w:rPr>
                <w:rFonts w:ascii="Arial" w:hAnsi="Arial" w:cs="Arial"/>
                <w:b/>
                <w:bCs/>
              </w:rPr>
              <w:t>"Settlement Day"</w:t>
            </w:r>
          </w:p>
        </w:tc>
        <w:tc>
          <w:tcPr>
            <w:tcW w:w="6662" w:type="dxa"/>
          </w:tcPr>
          <w:p w14:paraId="1BD84B8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02B9434" w14:textId="77777777" w:rsidTr="003A67C0">
        <w:trPr>
          <w:trHeight w:val="300"/>
        </w:trPr>
        <w:tc>
          <w:tcPr>
            <w:tcW w:w="2695" w:type="dxa"/>
          </w:tcPr>
          <w:p w14:paraId="0334657B" w14:textId="77777777" w:rsidR="00E34804" w:rsidRDefault="00E34804" w:rsidP="00E34804">
            <w:pPr>
              <w:pStyle w:val="BodyText"/>
              <w:rPr>
                <w:rFonts w:ascii="Arial" w:hAnsi="Arial" w:cs="Arial"/>
                <w:b/>
                <w:bCs/>
              </w:rPr>
            </w:pPr>
            <w:r>
              <w:rPr>
                <w:rFonts w:ascii="Arial" w:hAnsi="Arial" w:cs="Arial"/>
                <w:b/>
                <w:bCs/>
              </w:rPr>
              <w:t>"Settlement Period"</w:t>
            </w:r>
          </w:p>
        </w:tc>
        <w:tc>
          <w:tcPr>
            <w:tcW w:w="6662" w:type="dxa"/>
          </w:tcPr>
          <w:p w14:paraId="0C25C60D"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3D8083D1" w14:textId="77777777" w:rsidTr="003A67C0">
        <w:trPr>
          <w:trHeight w:val="300"/>
        </w:trPr>
        <w:tc>
          <w:tcPr>
            <w:tcW w:w="2695" w:type="dxa"/>
          </w:tcPr>
          <w:p w14:paraId="42E15131" w14:textId="77777777" w:rsidR="00E34804" w:rsidRDefault="00E34804" w:rsidP="00E34804">
            <w:pPr>
              <w:pStyle w:val="BodyText"/>
              <w:rPr>
                <w:rFonts w:ascii="Arial" w:hAnsi="Arial" w:cs="Arial"/>
                <w:b/>
                <w:bCs/>
              </w:rPr>
            </w:pPr>
            <w:r>
              <w:rPr>
                <w:rFonts w:ascii="Arial" w:hAnsi="Arial" w:cs="Arial"/>
                <w:b/>
                <w:bCs/>
              </w:rPr>
              <w:t>"Settlement Run"</w:t>
            </w:r>
          </w:p>
        </w:tc>
        <w:tc>
          <w:tcPr>
            <w:tcW w:w="6662" w:type="dxa"/>
          </w:tcPr>
          <w:p w14:paraId="58F4AC3D"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E34804" w14:paraId="5FD51DD4" w14:textId="77777777" w:rsidTr="003A67C0">
        <w:trPr>
          <w:trHeight w:val="300"/>
        </w:trPr>
        <w:tc>
          <w:tcPr>
            <w:tcW w:w="2695" w:type="dxa"/>
          </w:tcPr>
          <w:p w14:paraId="69DB0B4E" w14:textId="77777777" w:rsidR="00E34804" w:rsidRPr="00F96CF5" w:rsidRDefault="00E34804" w:rsidP="00E34804">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E34804" w:rsidRPr="00B87B3A" w:rsidRDefault="00E34804" w:rsidP="00E34804">
            <w:pPr>
              <w:tabs>
                <w:tab w:val="left" w:pos="0"/>
              </w:tabs>
              <w:rPr>
                <w:rFonts w:ascii="Arial" w:hAnsi="Arial" w:cs="Arial"/>
                <w:szCs w:val="22"/>
              </w:rPr>
            </w:pPr>
          </w:p>
        </w:tc>
        <w:tc>
          <w:tcPr>
            <w:tcW w:w="6662" w:type="dxa"/>
          </w:tcPr>
          <w:p w14:paraId="5350843F"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E34804" w:rsidRPr="00B87B3A" w:rsidRDefault="00E34804" w:rsidP="00E34804">
            <w:pPr>
              <w:tabs>
                <w:tab w:val="left" w:pos="0"/>
              </w:tabs>
              <w:rPr>
                <w:rFonts w:ascii="Arial" w:hAnsi="Arial" w:cs="Arial"/>
              </w:rPr>
            </w:pPr>
          </w:p>
        </w:tc>
      </w:tr>
      <w:tr w:rsidR="00E34804" w14:paraId="13DB0362" w14:textId="77777777" w:rsidTr="003A67C0">
        <w:trPr>
          <w:trHeight w:val="300"/>
        </w:trPr>
        <w:tc>
          <w:tcPr>
            <w:tcW w:w="2695" w:type="dxa"/>
          </w:tcPr>
          <w:p w14:paraId="5C63B05E" w14:textId="77777777" w:rsidR="00E34804" w:rsidRPr="00F96CF5" w:rsidRDefault="00E34804" w:rsidP="00E34804">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E34804" w:rsidRPr="00B87B3A" w:rsidRDefault="00E34804" w:rsidP="00E34804">
            <w:pPr>
              <w:tabs>
                <w:tab w:val="left" w:pos="0"/>
              </w:tabs>
              <w:rPr>
                <w:rFonts w:ascii="Arial" w:hAnsi="Arial" w:cs="Arial"/>
                <w:b/>
                <w:szCs w:val="22"/>
              </w:rPr>
            </w:pPr>
          </w:p>
        </w:tc>
        <w:tc>
          <w:tcPr>
            <w:tcW w:w="6662" w:type="dxa"/>
          </w:tcPr>
          <w:p w14:paraId="3F006BAD" w14:textId="77777777" w:rsidR="00E34804" w:rsidRPr="00F96CF5" w:rsidRDefault="00E34804" w:rsidP="00E34804">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E34804" w:rsidRPr="00F96CF5" w:rsidRDefault="00E34804" w:rsidP="00E34804">
            <w:pPr>
              <w:autoSpaceDE w:val="0"/>
              <w:autoSpaceDN w:val="0"/>
              <w:adjustRightInd w:val="0"/>
              <w:rPr>
                <w:rFonts w:ascii="Arial" w:hAnsi="Arial" w:cs="Arial"/>
                <w:szCs w:val="22"/>
                <w:lang w:eastAsia="en-GB"/>
              </w:rPr>
            </w:pPr>
          </w:p>
          <w:p w14:paraId="5344F602" w14:textId="77777777" w:rsidR="00E34804" w:rsidRPr="00F96CF5" w:rsidRDefault="00E34804" w:rsidP="00E34804">
            <w:pPr>
              <w:numPr>
                <w:ilvl w:val="1"/>
                <w:numId w:val="19"/>
              </w:numPr>
              <w:autoSpaceDE w:val="0"/>
              <w:autoSpaceDN w:val="0"/>
              <w:adjustRightInd w:val="0"/>
              <w:ind w:left="1702"/>
              <w:rPr>
                <w:rFonts w:ascii="Arial" w:hAnsi="Arial" w:cs="Arial"/>
                <w:b/>
                <w:bCs/>
                <w:szCs w:val="22"/>
                <w:lang w:eastAsia="en-GB"/>
              </w:rPr>
            </w:pPr>
          </w:p>
          <w:p w14:paraId="179E8877" w14:textId="77777777" w:rsidR="00E34804" w:rsidRPr="00F96CF5" w:rsidRDefault="00E34804" w:rsidP="00E34804">
            <w:pPr>
              <w:autoSpaceDE w:val="0"/>
              <w:autoSpaceDN w:val="0"/>
              <w:adjustRightInd w:val="0"/>
              <w:ind w:left="851"/>
              <w:jc w:val="both"/>
              <w:rPr>
                <w:rFonts w:ascii="Arial" w:hAnsi="Arial" w:cs="Arial"/>
                <w:b/>
                <w:bCs/>
                <w:szCs w:val="22"/>
                <w:lang w:eastAsia="en-GB"/>
              </w:rPr>
            </w:pPr>
          </w:p>
          <w:p w14:paraId="37E5F9A0"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E34804" w:rsidRPr="00F96CF5"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E34804" w:rsidRPr="00B87B3A" w:rsidRDefault="00E34804" w:rsidP="00E34804">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E34804" w:rsidRPr="00B87B3A" w:rsidRDefault="00E34804" w:rsidP="00E34804">
            <w:pPr>
              <w:autoSpaceDE w:val="0"/>
              <w:autoSpaceDN w:val="0"/>
              <w:adjustRightInd w:val="0"/>
              <w:ind w:left="851"/>
              <w:rPr>
                <w:rFonts w:ascii="Arial" w:hAnsi="Arial" w:cs="Arial"/>
                <w:szCs w:val="22"/>
                <w:lang w:eastAsia="en-GB"/>
              </w:rPr>
            </w:pPr>
          </w:p>
          <w:p w14:paraId="318FD297"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E34804" w:rsidRPr="00B87B3A"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E34804" w:rsidRPr="00B87B3A" w:rsidRDefault="00E34804" w:rsidP="00E34804">
            <w:pPr>
              <w:autoSpaceDE w:val="0"/>
              <w:autoSpaceDN w:val="0"/>
              <w:adjustRightInd w:val="0"/>
              <w:ind w:left="851"/>
              <w:rPr>
                <w:rFonts w:ascii="Arial" w:hAnsi="Arial" w:cs="Arial"/>
                <w:szCs w:val="22"/>
                <w:lang w:eastAsia="en-GB"/>
              </w:rPr>
            </w:pPr>
          </w:p>
          <w:p w14:paraId="0C7450AF" w14:textId="77777777" w:rsidR="00E34804" w:rsidRPr="001D117C" w:rsidRDefault="00E34804" w:rsidP="00E34804">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E34804" w:rsidRPr="00B87B3A" w:rsidRDefault="00E34804" w:rsidP="00E34804">
            <w:pPr>
              <w:autoSpaceDE w:val="0"/>
              <w:autoSpaceDN w:val="0"/>
              <w:adjustRightInd w:val="0"/>
              <w:ind w:left="851"/>
              <w:rPr>
                <w:rFonts w:ascii="Arial" w:hAnsi="Arial" w:cs="Arial"/>
                <w:szCs w:val="22"/>
                <w:lang w:eastAsia="en-GB"/>
              </w:rPr>
            </w:pPr>
          </w:p>
        </w:tc>
      </w:tr>
      <w:tr w:rsidR="00E34804" w14:paraId="403B1C95" w14:textId="77777777" w:rsidTr="003A67C0">
        <w:trPr>
          <w:trHeight w:val="300"/>
        </w:trPr>
        <w:tc>
          <w:tcPr>
            <w:tcW w:w="2695" w:type="dxa"/>
          </w:tcPr>
          <w:p w14:paraId="541D83AB" w14:textId="77777777" w:rsidR="00E34804" w:rsidRDefault="00E34804" w:rsidP="00E34804">
            <w:pPr>
              <w:pStyle w:val="BodyText"/>
              <w:rPr>
                <w:rFonts w:ascii="Arial" w:hAnsi="Arial" w:cs="Arial"/>
                <w:b/>
                <w:bCs/>
              </w:rPr>
            </w:pPr>
            <w:r>
              <w:rPr>
                <w:rFonts w:ascii="Arial" w:hAnsi="Arial" w:cs="Arial"/>
                <w:b/>
                <w:bCs/>
              </w:rPr>
              <w:t>"Short Term Capacity"</w:t>
            </w:r>
          </w:p>
        </w:tc>
        <w:tc>
          <w:tcPr>
            <w:tcW w:w="6662" w:type="dxa"/>
          </w:tcPr>
          <w:p w14:paraId="0B511263" w14:textId="77777777" w:rsidR="00E34804" w:rsidRDefault="00E34804" w:rsidP="00E34804">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630" w:name="_BPDCD_151"/>
            <w:r w:rsidRPr="0019675B">
              <w:rPr>
                <w:rFonts w:ascii="Arial" w:hAnsi="Arial" w:cs="Arial"/>
              </w:rPr>
              <w:t>;</w:t>
            </w:r>
            <w:bookmarkEnd w:id="630"/>
          </w:p>
        </w:tc>
      </w:tr>
      <w:tr w:rsidR="00E34804" w14:paraId="48DC5CED" w14:textId="77777777" w:rsidTr="003A67C0">
        <w:trPr>
          <w:trHeight w:val="300"/>
        </w:trPr>
        <w:tc>
          <w:tcPr>
            <w:tcW w:w="2695" w:type="dxa"/>
          </w:tcPr>
          <w:p w14:paraId="36C457F2" w14:textId="77777777" w:rsidR="00E34804" w:rsidRDefault="00E34804" w:rsidP="00E34804">
            <w:pPr>
              <w:pStyle w:val="BodyText"/>
              <w:rPr>
                <w:rFonts w:ascii="Arial" w:hAnsi="Arial" w:cs="Arial"/>
                <w:b/>
                <w:bCs/>
              </w:rPr>
            </w:pPr>
            <w:r>
              <w:rPr>
                <w:rFonts w:ascii="Arial" w:hAnsi="Arial" w:cs="Arial"/>
                <w:b/>
                <w:bCs/>
              </w:rPr>
              <w:t>“Significant Code Review”</w:t>
            </w:r>
          </w:p>
        </w:tc>
        <w:tc>
          <w:tcPr>
            <w:tcW w:w="6662" w:type="dxa"/>
          </w:tcPr>
          <w:p w14:paraId="256EB442" w14:textId="77777777" w:rsidR="00E34804" w:rsidRDefault="00E34804" w:rsidP="00E34804">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E34804" w:rsidRDefault="00E34804" w:rsidP="00E34804">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CABAEE5" w:rsidR="00E34804" w:rsidRDefault="00E34804" w:rsidP="00E34804">
            <w:pPr>
              <w:pStyle w:val="BodyText"/>
              <w:jc w:val="both"/>
              <w:rPr>
                <w:rFonts w:ascii="Arial" w:hAnsi="Arial" w:cs="Arial"/>
              </w:rPr>
            </w:pPr>
            <w:r w:rsidRPr="5659255A">
              <w:rPr>
                <w:rFonts w:ascii="Arial" w:hAnsi="Arial" w:cs="Arial"/>
              </w:rPr>
              <w:t xml:space="preserve">(b) be of particular significance in relation to its principal objective and/or general duties (under section 3A of the Act), statutory functions and/or relevant obligations arising under </w:t>
            </w:r>
            <w:r w:rsidRPr="5659255A">
              <w:rPr>
                <w:rFonts w:ascii="Arial" w:hAnsi="Arial" w:cs="Arial"/>
                <w:b/>
                <w:bCs/>
              </w:rPr>
              <w:t>Assimilated Law</w:t>
            </w:r>
            <w:r w:rsidRPr="5659255A">
              <w:rPr>
                <w:rFonts w:ascii="Arial" w:hAnsi="Arial" w:cs="Arial"/>
              </w:rPr>
              <w:t>, and</w:t>
            </w:r>
          </w:p>
          <w:p w14:paraId="1EDDD335" w14:textId="77777777" w:rsidR="00E34804" w:rsidRDefault="00E34804" w:rsidP="00E34804">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E34804" w:rsidRDefault="00E34804" w:rsidP="00E34804">
            <w:pPr>
              <w:pStyle w:val="BodyText"/>
              <w:jc w:val="both"/>
              <w:rPr>
                <w:rFonts w:ascii="Arial" w:hAnsi="Arial" w:cs="Arial"/>
              </w:rPr>
            </w:pPr>
            <w:r>
              <w:rPr>
                <w:rFonts w:ascii="Arial" w:hAnsi="Arial" w:cs="Arial"/>
              </w:rPr>
              <w:t>(i) that the review will constitute a significant code review;</w:t>
            </w:r>
          </w:p>
          <w:p w14:paraId="70C10D4B" w14:textId="77777777" w:rsidR="00E34804" w:rsidRDefault="00E34804" w:rsidP="00E34804">
            <w:pPr>
              <w:pStyle w:val="BodyText"/>
              <w:jc w:val="both"/>
              <w:rPr>
                <w:rFonts w:ascii="Arial" w:hAnsi="Arial" w:cs="Arial"/>
              </w:rPr>
            </w:pPr>
            <w:r>
              <w:rPr>
                <w:rFonts w:ascii="Arial" w:hAnsi="Arial" w:cs="Arial"/>
              </w:rPr>
              <w:t>(ii) the start date of the significant code review; and</w:t>
            </w:r>
          </w:p>
          <w:p w14:paraId="3927D9D4" w14:textId="77777777" w:rsidR="00E34804" w:rsidRDefault="00E34804" w:rsidP="00E34804">
            <w:pPr>
              <w:pStyle w:val="BodyText"/>
              <w:jc w:val="both"/>
              <w:rPr>
                <w:rFonts w:ascii="Arial" w:hAnsi="Arial" w:cs="Arial"/>
              </w:rPr>
            </w:pPr>
            <w:r>
              <w:rPr>
                <w:rFonts w:ascii="Arial" w:hAnsi="Arial" w:cs="Arial"/>
              </w:rPr>
              <w:t>(iii) the matters that will fall within the scope of the review;</w:t>
            </w:r>
          </w:p>
        </w:tc>
      </w:tr>
      <w:tr w:rsidR="00E34804" w14:paraId="5D3BCEEC" w14:textId="77777777" w:rsidTr="003A67C0">
        <w:trPr>
          <w:trHeight w:val="300"/>
        </w:trPr>
        <w:tc>
          <w:tcPr>
            <w:tcW w:w="2695" w:type="dxa"/>
          </w:tcPr>
          <w:p w14:paraId="48E5D1CE" w14:textId="77777777" w:rsidR="00E34804" w:rsidRDefault="00E34804" w:rsidP="00E34804">
            <w:pPr>
              <w:pStyle w:val="BodyText"/>
              <w:rPr>
                <w:rFonts w:ascii="Arial" w:hAnsi="Arial" w:cs="Arial"/>
                <w:b/>
                <w:bCs/>
              </w:rPr>
            </w:pPr>
            <w:r>
              <w:rPr>
                <w:rFonts w:ascii="Arial" w:hAnsi="Arial" w:cs="Arial"/>
                <w:b/>
                <w:bCs/>
              </w:rPr>
              <w:t>“Significant Code Review Phase”</w:t>
            </w:r>
          </w:p>
        </w:tc>
        <w:tc>
          <w:tcPr>
            <w:tcW w:w="6662" w:type="dxa"/>
          </w:tcPr>
          <w:p w14:paraId="33AEA048" w14:textId="77777777" w:rsidR="00E34804" w:rsidRDefault="00E34804" w:rsidP="00E34804">
            <w:pPr>
              <w:pStyle w:val="BodyText"/>
              <w:jc w:val="both"/>
              <w:rPr>
                <w:rFonts w:ascii="Arial" w:hAnsi="Arial" w:cs="Arial"/>
              </w:rPr>
            </w:pPr>
            <w:r>
              <w:rPr>
                <w:rFonts w:ascii="Arial" w:hAnsi="Arial" w:cs="Arial"/>
              </w:rPr>
              <w:t xml:space="preserve">the period </w:t>
            </w:r>
          </w:p>
          <w:p w14:paraId="4D47B8D5" w14:textId="77777777" w:rsidR="00E34804" w:rsidRDefault="00E34804" w:rsidP="00E34804">
            <w:pPr>
              <w:pStyle w:val="BodyText"/>
              <w:jc w:val="both"/>
              <w:rPr>
                <w:rFonts w:ascii="Arial" w:hAnsi="Arial" w:cs="Arial"/>
              </w:rPr>
            </w:pPr>
            <w:r>
              <w:rPr>
                <w:rFonts w:ascii="Arial" w:hAnsi="Arial" w:cs="Arial"/>
              </w:rPr>
              <w:t xml:space="preserve">commencing either: </w:t>
            </w:r>
          </w:p>
          <w:p w14:paraId="538A9294"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E34804" w:rsidRDefault="00E34804" w:rsidP="00E34804">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E34804" w:rsidRDefault="00E34804" w:rsidP="00E34804">
            <w:pPr>
              <w:pStyle w:val="BodyText"/>
              <w:ind w:left="3402"/>
              <w:jc w:val="both"/>
              <w:rPr>
                <w:rFonts w:ascii="Arial" w:hAnsi="Arial" w:cs="Arial"/>
              </w:rPr>
            </w:pPr>
            <w:r>
              <w:rPr>
                <w:rFonts w:ascii="Arial" w:hAnsi="Arial" w:cs="Arial"/>
              </w:rPr>
              <w:t>and</w:t>
            </w:r>
          </w:p>
          <w:p w14:paraId="238990E7" w14:textId="77777777" w:rsidR="00E34804" w:rsidRDefault="00E34804" w:rsidP="00E34804">
            <w:pPr>
              <w:pStyle w:val="BodyText"/>
              <w:jc w:val="both"/>
              <w:rPr>
                <w:rFonts w:ascii="Arial" w:hAnsi="Arial" w:cs="Arial"/>
              </w:rPr>
            </w:pPr>
            <w:r>
              <w:rPr>
                <w:rFonts w:ascii="Arial" w:hAnsi="Arial" w:cs="Arial"/>
              </w:rPr>
              <w:t xml:space="preserve"> ending either:</w:t>
            </w:r>
          </w:p>
          <w:p w14:paraId="6F88BB2B" w14:textId="77777777" w:rsidR="00E34804" w:rsidRDefault="00E34804" w:rsidP="00E34804">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E34804" w:rsidRDefault="00E34804" w:rsidP="00E34804">
            <w:pPr>
              <w:pStyle w:val="BodyText"/>
              <w:numPr>
                <w:ilvl w:val="7"/>
                <w:numId w:val="19"/>
              </w:numPr>
              <w:tabs>
                <w:tab w:val="clear" w:pos="1701"/>
                <w:tab w:val="num" w:pos="33"/>
              </w:tabs>
              <w:ind w:left="33"/>
              <w:jc w:val="both"/>
              <w:rPr>
                <w:rFonts w:ascii="Arial" w:hAnsi="Arial" w:cs="Arial"/>
              </w:rPr>
            </w:pPr>
            <w:r>
              <w:rPr>
                <w:rFonts w:ascii="Arial" w:hAnsi="Arial" w:cs="Arial"/>
              </w:rPr>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E34804" w:rsidRDefault="00E34804" w:rsidP="00E34804">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0B4E7DC6" w14:textId="688ED61A" w:rsidR="00E34804" w:rsidRDefault="00E34804" w:rsidP="00E34804">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tc>
      </w:tr>
      <w:tr w:rsidR="00E34804" w14:paraId="4E519A25" w14:textId="77777777" w:rsidTr="003A67C0">
        <w:trPr>
          <w:trHeight w:val="300"/>
        </w:trPr>
        <w:tc>
          <w:tcPr>
            <w:tcW w:w="2695" w:type="dxa"/>
          </w:tcPr>
          <w:p w14:paraId="5A7E2433" w14:textId="77777777" w:rsidR="00E34804" w:rsidRPr="006E7788" w:rsidRDefault="00E34804" w:rsidP="00E34804">
            <w:pPr>
              <w:pStyle w:val="BodyText"/>
              <w:rPr>
                <w:rFonts w:ascii="Arial" w:hAnsi="Arial" w:cs="Arial"/>
                <w:b/>
                <w:bCs/>
              </w:rPr>
            </w:pPr>
            <w:r w:rsidRPr="006E7788">
              <w:rPr>
                <w:rFonts w:ascii="Arial" w:hAnsi="Arial" w:cs="Arial"/>
                <w:b/>
                <w:bCs/>
                <w:color w:val="000000"/>
                <w:lang w:eastAsia="en-GB"/>
              </w:rPr>
              <w:t>“Single Site”</w:t>
            </w:r>
          </w:p>
        </w:tc>
        <w:tc>
          <w:tcPr>
            <w:tcW w:w="6662" w:type="dxa"/>
          </w:tcPr>
          <w:p w14:paraId="343FAB05" w14:textId="77777777" w:rsidR="00E34804" w:rsidRPr="006E7788" w:rsidRDefault="00E34804" w:rsidP="00E34804">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E34804" w:rsidRPr="00B06914" w:rsidRDefault="00E34804" w:rsidP="00E3480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E34804" w:rsidRPr="006E7788" w:rsidRDefault="00E34804" w:rsidP="00E3480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E34804" w14:paraId="0D75A63F" w14:textId="77777777" w:rsidTr="003A67C0">
        <w:trPr>
          <w:trHeight w:val="300"/>
        </w:trPr>
        <w:tc>
          <w:tcPr>
            <w:tcW w:w="2695" w:type="dxa"/>
          </w:tcPr>
          <w:p w14:paraId="2B9367D7" w14:textId="77777777" w:rsidR="00E34804" w:rsidRDefault="00E34804" w:rsidP="00E34804">
            <w:pPr>
              <w:pStyle w:val="BodyText"/>
              <w:rPr>
                <w:rFonts w:ascii="Arial" w:hAnsi="Arial" w:cs="Arial"/>
                <w:b/>
                <w:bCs/>
              </w:rPr>
            </w:pPr>
            <w:r>
              <w:rPr>
                <w:rFonts w:ascii="Arial" w:hAnsi="Arial" w:cs="Arial"/>
                <w:b/>
                <w:bCs/>
              </w:rPr>
              <w:t>"Site Common Drawings"</w:t>
            </w:r>
          </w:p>
        </w:tc>
        <w:tc>
          <w:tcPr>
            <w:tcW w:w="6662" w:type="dxa"/>
          </w:tcPr>
          <w:p w14:paraId="51037A3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041464FD" w14:textId="77777777" w:rsidTr="003A67C0">
        <w:trPr>
          <w:trHeight w:val="300"/>
        </w:trPr>
        <w:tc>
          <w:tcPr>
            <w:tcW w:w="2695" w:type="dxa"/>
          </w:tcPr>
          <w:p w14:paraId="75776CD1" w14:textId="77777777" w:rsidR="00E34804" w:rsidRDefault="00E34804" w:rsidP="00E34804">
            <w:pPr>
              <w:pStyle w:val="BodyText"/>
              <w:rPr>
                <w:rFonts w:ascii="Arial" w:hAnsi="Arial" w:cs="Arial"/>
                <w:b/>
                <w:bCs/>
              </w:rPr>
            </w:pPr>
            <w:r>
              <w:rPr>
                <w:rFonts w:ascii="Arial" w:hAnsi="Arial" w:cs="Arial"/>
                <w:b/>
                <w:bCs/>
              </w:rPr>
              <w:t>“Site Load”</w:t>
            </w:r>
          </w:p>
        </w:tc>
        <w:tc>
          <w:tcPr>
            <w:tcW w:w="6662" w:type="dxa"/>
          </w:tcPr>
          <w:p w14:paraId="01967508" w14:textId="77777777" w:rsidR="00E34804" w:rsidRDefault="00E34804" w:rsidP="00E34804">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E34804" w14:paraId="414CD82B" w14:textId="77777777" w:rsidTr="003A67C0">
        <w:trPr>
          <w:trHeight w:val="300"/>
        </w:trPr>
        <w:tc>
          <w:tcPr>
            <w:tcW w:w="2695" w:type="dxa"/>
          </w:tcPr>
          <w:p w14:paraId="1D72F06A" w14:textId="77777777" w:rsidR="00E34804" w:rsidRDefault="00E34804" w:rsidP="00E34804">
            <w:pPr>
              <w:pStyle w:val="BodyText"/>
              <w:rPr>
                <w:rFonts w:ascii="Arial" w:hAnsi="Arial" w:cs="Arial"/>
                <w:b/>
                <w:bCs/>
              </w:rPr>
            </w:pPr>
            <w:r>
              <w:rPr>
                <w:rFonts w:ascii="Arial" w:hAnsi="Arial" w:cs="Arial"/>
                <w:b/>
                <w:bCs/>
              </w:rPr>
              <w:t>"Site Responsibility Schedule"</w:t>
            </w:r>
          </w:p>
        </w:tc>
        <w:tc>
          <w:tcPr>
            <w:tcW w:w="6662" w:type="dxa"/>
          </w:tcPr>
          <w:p w14:paraId="5D7DE1D0" w14:textId="77777777" w:rsidR="00E34804" w:rsidRDefault="00E34804" w:rsidP="00E34804">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E34804" w14:paraId="6A684D91" w14:textId="77777777" w:rsidTr="003A67C0">
        <w:trPr>
          <w:trHeight w:val="300"/>
        </w:trPr>
        <w:tc>
          <w:tcPr>
            <w:tcW w:w="2695" w:type="dxa"/>
          </w:tcPr>
          <w:p w14:paraId="3C0DC57C" w14:textId="77777777" w:rsidR="00E34804" w:rsidRDefault="00E34804" w:rsidP="00E34804">
            <w:pPr>
              <w:pStyle w:val="BodyText"/>
              <w:rPr>
                <w:rFonts w:ascii="Arial" w:hAnsi="Arial" w:cs="Arial"/>
                <w:b/>
                <w:bCs/>
              </w:rPr>
            </w:pPr>
            <w:r>
              <w:rPr>
                <w:rFonts w:ascii="Arial" w:hAnsi="Arial" w:cs="Arial"/>
                <w:b/>
                <w:bCs/>
              </w:rPr>
              <w:t>"Site Specific Maintenance Charge"</w:t>
            </w:r>
          </w:p>
        </w:tc>
        <w:tc>
          <w:tcPr>
            <w:tcW w:w="6662" w:type="dxa"/>
          </w:tcPr>
          <w:p w14:paraId="775DF40B" w14:textId="77777777" w:rsidR="00E34804" w:rsidRDefault="00E34804" w:rsidP="00E34804">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E34804" w14:paraId="04A19FBA" w14:textId="77777777" w:rsidTr="003A67C0">
        <w:trPr>
          <w:trHeight w:val="300"/>
        </w:trPr>
        <w:tc>
          <w:tcPr>
            <w:tcW w:w="2695" w:type="dxa"/>
          </w:tcPr>
          <w:p w14:paraId="3E74B261" w14:textId="77777777" w:rsidR="00E34804" w:rsidRDefault="00E34804" w:rsidP="00E34804">
            <w:pPr>
              <w:pStyle w:val="BodyText"/>
              <w:rPr>
                <w:rFonts w:ascii="Arial" w:hAnsi="Arial" w:cs="Arial"/>
                <w:b/>
                <w:bCs/>
              </w:rPr>
            </w:pPr>
            <w:r>
              <w:rPr>
                <w:rFonts w:ascii="Arial" w:hAnsi="Arial" w:cs="Arial"/>
                <w:b/>
                <w:bCs/>
                <w:snapToGrid w:val="0"/>
              </w:rPr>
              <w:t>"Site Specific Requirements"</w:t>
            </w:r>
          </w:p>
        </w:tc>
        <w:tc>
          <w:tcPr>
            <w:tcW w:w="6662" w:type="dxa"/>
          </w:tcPr>
          <w:p w14:paraId="1DEC1300" w14:textId="5AF50228" w:rsidR="00E34804" w:rsidRDefault="36B2632F" w:rsidP="00E34804">
            <w:pPr>
              <w:pStyle w:val="BodyText"/>
              <w:jc w:val="both"/>
              <w:rPr>
                <w:rFonts w:ascii="Arial" w:hAnsi="Arial" w:cs="Arial"/>
              </w:rPr>
            </w:pPr>
            <w:r w:rsidRPr="60995ED3">
              <w:rPr>
                <w:rFonts w:ascii="Arial" w:hAnsi="Arial" w:cs="Arial"/>
              </w:rPr>
              <w:t xml:space="preserve">those requirements reasonably required by </w:t>
            </w:r>
            <w:r w:rsidRPr="60995ED3">
              <w:rPr>
                <w:rFonts w:ascii="Arial" w:hAnsi="Arial" w:cs="Arial"/>
                <w:b/>
                <w:bCs/>
              </w:rPr>
              <w:t xml:space="preserve">The Company </w:t>
            </w:r>
            <w:r w:rsidRPr="60995ED3">
              <w:rPr>
                <w:rFonts w:ascii="Arial" w:hAnsi="Arial" w:cs="Arial"/>
              </w:rPr>
              <w:t>in accordance with the</w:t>
            </w:r>
            <w:r w:rsidRPr="60995ED3">
              <w:rPr>
                <w:rFonts w:ascii="Arial" w:hAnsi="Arial" w:cs="Arial"/>
                <w:b/>
                <w:bCs/>
              </w:rPr>
              <w:t xml:space="preserve"> Grid Code </w:t>
            </w:r>
            <w:r w:rsidRPr="60995ED3">
              <w:rPr>
                <w:rFonts w:ascii="Arial" w:hAnsi="Arial" w:cs="Arial"/>
              </w:rPr>
              <w:t xml:space="preserve">at the site of connection of a </w:t>
            </w:r>
            <w:r w:rsidRPr="60995ED3">
              <w:rPr>
                <w:rFonts w:ascii="Arial" w:hAnsi="Arial" w:cs="Arial"/>
                <w:b/>
                <w:bCs/>
              </w:rPr>
              <w:t>Relevant Embedded</w:t>
            </w:r>
            <w:del w:id="631" w:author="Author">
              <w:r w:rsidRPr="60995ED3" w:rsidDel="00BA237F">
                <w:rPr>
                  <w:rFonts w:ascii="Arial" w:hAnsi="Arial" w:cs="Arial"/>
                  <w:b/>
                  <w:bCs/>
                </w:rPr>
                <w:delText xml:space="preserve"> </w:delText>
              </w:r>
              <w:r w:rsidRPr="002156D1" w:rsidDel="00BA237F">
                <w:rPr>
                  <w:rFonts w:ascii="Arial" w:hAnsi="Arial" w:cs="Arial"/>
                  <w:b/>
                  <w:bCs/>
                  <w:highlight w:val="yellow"/>
                  <w:rPrChange w:id="632" w:author="Author">
                    <w:rPr>
                      <w:rFonts w:ascii="Arial" w:hAnsi="Arial" w:cs="Arial"/>
                      <w:b/>
                      <w:bCs/>
                    </w:rPr>
                  </w:rPrChange>
                </w:rPr>
                <w:delText>M</w:delText>
              </w:r>
              <w:r w:rsidR="00E34804" w:rsidRPr="002156D1" w:rsidDel="36B2632F">
                <w:rPr>
                  <w:rFonts w:ascii="Arial" w:hAnsi="Arial" w:cs="Arial"/>
                  <w:b/>
                  <w:bCs/>
                  <w:highlight w:val="yellow"/>
                  <w:rPrChange w:id="633" w:author="Author">
                    <w:rPr>
                      <w:rFonts w:ascii="Arial" w:hAnsi="Arial" w:cs="Arial"/>
                      <w:b/>
                      <w:bCs/>
                    </w:rPr>
                  </w:rPrChange>
                </w:rPr>
                <w:delText>edium Power Station</w:delText>
              </w:r>
              <w:r w:rsidR="00E34804" w:rsidRPr="002156D1" w:rsidDel="36B2632F">
                <w:rPr>
                  <w:rFonts w:ascii="Arial" w:hAnsi="Arial" w:cs="Arial"/>
                  <w:highlight w:val="yellow"/>
                  <w:rPrChange w:id="634" w:author="Author">
                    <w:rPr>
                      <w:rFonts w:ascii="Arial" w:hAnsi="Arial" w:cs="Arial"/>
                    </w:rPr>
                  </w:rPrChange>
                </w:rPr>
                <w:delText xml:space="preserve"> or a </w:delText>
              </w:r>
              <w:r w:rsidR="00E34804" w:rsidRPr="002156D1" w:rsidDel="36B2632F">
                <w:rPr>
                  <w:rFonts w:ascii="Arial" w:hAnsi="Arial" w:cs="Arial"/>
                  <w:b/>
                  <w:bCs/>
                  <w:highlight w:val="yellow"/>
                  <w:rPrChange w:id="635" w:author="Author">
                    <w:rPr>
                      <w:rFonts w:ascii="Arial" w:hAnsi="Arial" w:cs="Arial"/>
                      <w:b/>
                      <w:bCs/>
                    </w:rPr>
                  </w:rPrChange>
                </w:rPr>
                <w:delText>Relevant</w:delText>
              </w:r>
              <w:r w:rsidR="00E34804" w:rsidRPr="002156D1" w:rsidDel="36B2632F">
                <w:rPr>
                  <w:rFonts w:ascii="Arial" w:hAnsi="Arial" w:cs="Arial"/>
                  <w:highlight w:val="yellow"/>
                  <w:rPrChange w:id="636" w:author="Author">
                    <w:rPr>
                      <w:rFonts w:ascii="Arial" w:hAnsi="Arial" w:cs="Arial"/>
                    </w:rPr>
                  </w:rPrChange>
                </w:rPr>
                <w:delText xml:space="preserve"> </w:delText>
              </w:r>
              <w:r w:rsidR="00E34804" w:rsidRPr="002156D1" w:rsidDel="36B2632F">
                <w:rPr>
                  <w:rFonts w:ascii="Arial" w:hAnsi="Arial" w:cs="Arial"/>
                  <w:b/>
                  <w:bCs/>
                  <w:highlight w:val="yellow"/>
                  <w:rPrChange w:id="637" w:author="Author">
                    <w:rPr>
                      <w:rFonts w:ascii="Arial" w:hAnsi="Arial" w:cs="Arial"/>
                      <w:b/>
                      <w:bCs/>
                    </w:rPr>
                  </w:rPrChange>
                </w:rPr>
                <w:delText>Embedded Small</w:delText>
              </w:r>
            </w:del>
            <w:r w:rsidRPr="60995ED3">
              <w:rPr>
                <w:rFonts w:ascii="Arial" w:hAnsi="Arial" w:cs="Arial"/>
                <w:b/>
                <w:bCs/>
              </w:rPr>
              <w:t xml:space="preserve"> Power Station</w:t>
            </w:r>
            <w:bookmarkStart w:id="638" w:name="_BPDCD_152"/>
            <w:r w:rsidRPr="60995ED3">
              <w:rPr>
                <w:rFonts w:ascii="Arial" w:hAnsi="Arial" w:cs="Arial"/>
                <w:color w:val="0000FF"/>
              </w:rPr>
              <w:t>;</w:t>
            </w:r>
            <w:bookmarkEnd w:id="638"/>
          </w:p>
        </w:tc>
      </w:tr>
      <w:tr w:rsidR="00E34804" w14:paraId="1F707E2E" w14:textId="77777777" w:rsidTr="003A67C0">
        <w:trPr>
          <w:trHeight w:val="300"/>
        </w:trPr>
        <w:tc>
          <w:tcPr>
            <w:tcW w:w="2695" w:type="dxa"/>
          </w:tcPr>
          <w:p w14:paraId="477942F0" w14:textId="77777777" w:rsidR="00E34804" w:rsidRDefault="00E34804" w:rsidP="00E34804">
            <w:pPr>
              <w:spacing w:after="240"/>
              <w:rPr>
                <w:rFonts w:ascii="Arial" w:hAnsi="Arial" w:cs="Arial"/>
                <w:b/>
                <w:bCs/>
                <w:snapToGrid w:val="0"/>
              </w:rPr>
            </w:pPr>
            <w:r>
              <w:rPr>
                <w:rFonts w:ascii="Arial" w:hAnsi="Arial" w:cs="Arial"/>
                <w:b/>
                <w:bCs/>
              </w:rPr>
              <w:t>"Small Independent Generating Plant"</w:t>
            </w:r>
          </w:p>
        </w:tc>
        <w:tc>
          <w:tcPr>
            <w:tcW w:w="6662" w:type="dxa"/>
          </w:tcPr>
          <w:p w14:paraId="1209DD03" w14:textId="77777777" w:rsidR="00E34804" w:rsidRDefault="00E34804" w:rsidP="00E34804">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E34804" w14:paraId="55D4B0FF" w14:textId="77777777" w:rsidTr="003A67C0">
        <w:trPr>
          <w:trHeight w:val="300"/>
        </w:trPr>
        <w:tc>
          <w:tcPr>
            <w:tcW w:w="2695" w:type="dxa"/>
          </w:tcPr>
          <w:p w14:paraId="39A56621" w14:textId="77777777" w:rsidR="00E34804" w:rsidRDefault="00E34804" w:rsidP="00E34804">
            <w:pPr>
              <w:pStyle w:val="BodyText"/>
              <w:rPr>
                <w:rFonts w:ascii="Arial" w:hAnsi="Arial" w:cs="Arial"/>
                <w:b/>
                <w:bCs/>
              </w:rPr>
            </w:pPr>
            <w:r>
              <w:rPr>
                <w:rFonts w:ascii="Arial" w:hAnsi="Arial" w:cs="Arial"/>
                <w:b/>
                <w:bCs/>
              </w:rPr>
              <w:t>“Small Participant”</w:t>
            </w:r>
          </w:p>
        </w:tc>
        <w:tc>
          <w:tcPr>
            <w:tcW w:w="6662" w:type="dxa"/>
          </w:tcPr>
          <w:p w14:paraId="194BDB67" w14:textId="77777777" w:rsidR="00E34804" w:rsidRDefault="00E34804" w:rsidP="00E34804">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Code Administrator</w:t>
            </w:r>
            <w:r>
              <w:rPr>
                <w:rFonts w:ascii="Arial" w:hAnsi="Arial" w:cs="Arial"/>
              </w:rPr>
              <w:t xml:space="preserve"> that it is resource-constrained and, therefore in particular need of assistance;</w:t>
            </w:r>
          </w:p>
          <w:p w14:paraId="0E2CC8FA" w14:textId="77777777" w:rsidR="00E34804" w:rsidRDefault="00E34804" w:rsidP="00E34804">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E34804" w:rsidRDefault="00E34804" w:rsidP="00E34804">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E34804" w14:paraId="790F5130" w14:textId="77777777" w:rsidTr="003A67C0">
        <w:trPr>
          <w:trHeight w:val="300"/>
        </w:trPr>
        <w:tc>
          <w:tcPr>
            <w:tcW w:w="2695" w:type="dxa"/>
          </w:tcPr>
          <w:p w14:paraId="5B971B86" w14:textId="77777777" w:rsidR="00E34804" w:rsidRDefault="00E34804" w:rsidP="00E34804">
            <w:pPr>
              <w:pStyle w:val="BodyText"/>
              <w:rPr>
                <w:rFonts w:ascii="Arial" w:hAnsi="Arial" w:cs="Arial"/>
                <w:b/>
                <w:bCs/>
              </w:rPr>
            </w:pPr>
            <w:r>
              <w:rPr>
                <w:rFonts w:ascii="Arial" w:hAnsi="Arial" w:cs="Arial"/>
                <w:b/>
                <w:bCs/>
              </w:rPr>
              <w:t>"Small Power Station"</w:t>
            </w:r>
          </w:p>
        </w:tc>
        <w:tc>
          <w:tcPr>
            <w:tcW w:w="6662" w:type="dxa"/>
          </w:tcPr>
          <w:p w14:paraId="4F07CB4E" w14:textId="77777777" w:rsidR="00E34804" w:rsidRDefault="00E34804" w:rsidP="00E34804">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E34804" w14:paraId="71A4370B" w14:textId="77777777" w:rsidTr="003A67C0">
        <w:trPr>
          <w:trHeight w:val="300"/>
        </w:trPr>
        <w:tc>
          <w:tcPr>
            <w:tcW w:w="2695" w:type="dxa"/>
          </w:tcPr>
          <w:p w14:paraId="5BAAA72E" w14:textId="77777777" w:rsidR="00E34804" w:rsidRDefault="00E34804" w:rsidP="00E34804">
            <w:pPr>
              <w:pStyle w:val="BodyText"/>
              <w:rPr>
                <w:rFonts w:ascii="Arial" w:hAnsi="Arial" w:cs="Arial"/>
                <w:b/>
                <w:bCs/>
              </w:rPr>
            </w:pPr>
            <w:r>
              <w:rPr>
                <w:rFonts w:ascii="Arial" w:hAnsi="Arial" w:cs="Arial"/>
                <w:b/>
                <w:bCs/>
              </w:rPr>
              <w:t>"Small Power Station Trading Party"</w:t>
            </w:r>
          </w:p>
        </w:tc>
        <w:tc>
          <w:tcPr>
            <w:tcW w:w="6662" w:type="dxa"/>
          </w:tcPr>
          <w:p w14:paraId="3CDC7C95" w14:textId="77777777" w:rsidR="00E34804" w:rsidRDefault="00E34804" w:rsidP="00E34804">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E34804" w14:paraId="4276C568" w14:textId="77777777" w:rsidTr="003A67C0">
        <w:trPr>
          <w:trHeight w:val="300"/>
        </w:trPr>
        <w:tc>
          <w:tcPr>
            <w:tcW w:w="2695" w:type="dxa"/>
          </w:tcPr>
          <w:p w14:paraId="43E095CF" w14:textId="77777777" w:rsidR="00E34804" w:rsidRDefault="00E34804" w:rsidP="00E34804">
            <w:pPr>
              <w:pStyle w:val="BodyText"/>
              <w:rPr>
                <w:rFonts w:ascii="Arial" w:hAnsi="Arial" w:cs="Arial"/>
                <w:b/>
                <w:bCs/>
              </w:rPr>
            </w:pPr>
            <w:r>
              <w:rPr>
                <w:rFonts w:ascii="Arial" w:hAnsi="Arial" w:cs="Arial"/>
                <w:b/>
                <w:bCs/>
              </w:rPr>
              <w:t>"SMRS"</w:t>
            </w:r>
          </w:p>
        </w:tc>
        <w:tc>
          <w:tcPr>
            <w:tcW w:w="6662" w:type="dxa"/>
          </w:tcPr>
          <w:p w14:paraId="19E006EF"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845C2CF" w14:textId="77777777" w:rsidTr="003A67C0">
        <w:trPr>
          <w:trHeight w:val="300"/>
        </w:trPr>
        <w:tc>
          <w:tcPr>
            <w:tcW w:w="2695" w:type="dxa"/>
          </w:tcPr>
          <w:p w14:paraId="618004AA" w14:textId="77777777" w:rsidR="00E34804" w:rsidRDefault="00E34804" w:rsidP="00E34804">
            <w:pPr>
              <w:pStyle w:val="BodyText"/>
              <w:rPr>
                <w:rFonts w:ascii="Arial" w:hAnsi="Arial" w:cs="Arial"/>
                <w:b/>
                <w:bCs/>
              </w:rPr>
            </w:pPr>
            <w:r>
              <w:rPr>
                <w:rFonts w:ascii="Arial" w:hAnsi="Arial" w:cs="Arial"/>
                <w:b/>
                <w:bCs/>
              </w:rPr>
              <w:t>“Sole Trading Unit”</w:t>
            </w:r>
          </w:p>
        </w:tc>
        <w:tc>
          <w:tcPr>
            <w:tcW w:w="6662" w:type="dxa"/>
          </w:tcPr>
          <w:p w14:paraId="073FDE74"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1F56927" w14:textId="77777777" w:rsidTr="003A67C0">
        <w:trPr>
          <w:trHeight w:val="300"/>
        </w:trPr>
        <w:tc>
          <w:tcPr>
            <w:tcW w:w="2695" w:type="dxa"/>
          </w:tcPr>
          <w:p w14:paraId="674F61A7" w14:textId="77777777" w:rsidR="00E34804" w:rsidRDefault="00E34804" w:rsidP="00E34804">
            <w:pPr>
              <w:pStyle w:val="BodyText"/>
              <w:rPr>
                <w:rFonts w:ascii="Arial" w:hAnsi="Arial" w:cs="Arial"/>
                <w:b/>
                <w:bCs/>
              </w:rPr>
            </w:pPr>
            <w:r>
              <w:rPr>
                <w:rFonts w:ascii="Arial" w:hAnsi="Arial" w:cs="Arial"/>
                <w:b/>
                <w:bCs/>
              </w:rPr>
              <w:t>“Standard CUSC Modification Proposal”</w:t>
            </w:r>
          </w:p>
        </w:tc>
        <w:tc>
          <w:tcPr>
            <w:tcW w:w="6662" w:type="dxa"/>
          </w:tcPr>
          <w:p w14:paraId="6B62376E" w14:textId="77777777" w:rsidR="00E34804" w:rsidRDefault="00E34804" w:rsidP="00E34804">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639" w:name="_BPDCD_153"/>
            <w:r w:rsidRPr="0019675B">
              <w:rPr>
                <w:rFonts w:ascii="Arial" w:hAnsi="Arial" w:cs="Arial"/>
              </w:rPr>
              <w:t xml:space="preserve">does not fall within the scope of </w:t>
            </w:r>
            <w:bookmarkEnd w:id="639"/>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640"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640"/>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E34804" w14:paraId="5BF0C980" w14:textId="77777777" w:rsidTr="003A67C0">
        <w:trPr>
          <w:trHeight w:val="300"/>
        </w:trPr>
        <w:tc>
          <w:tcPr>
            <w:tcW w:w="2695" w:type="dxa"/>
          </w:tcPr>
          <w:p w14:paraId="2ECFD01D" w14:textId="77777777" w:rsidR="00E34804" w:rsidRDefault="00E34804" w:rsidP="00E34804">
            <w:pPr>
              <w:pStyle w:val="BodyText"/>
              <w:rPr>
                <w:rFonts w:ascii="Arial" w:hAnsi="Arial" w:cs="Arial"/>
                <w:b/>
                <w:bCs/>
              </w:rPr>
            </w:pPr>
            <w:r>
              <w:rPr>
                <w:rFonts w:ascii="Arial" w:hAnsi="Arial" w:cs="Arial"/>
                <w:b/>
                <w:bCs/>
              </w:rPr>
              <w:t>"Statement of the Connection Charging Methodology"</w:t>
            </w:r>
          </w:p>
        </w:tc>
        <w:tc>
          <w:tcPr>
            <w:tcW w:w="6662" w:type="dxa"/>
          </w:tcPr>
          <w:p w14:paraId="756FC54B" w14:textId="23A32577"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E11 of the </w:t>
            </w:r>
            <w:r w:rsidRPr="5659255A">
              <w:rPr>
                <w:rFonts w:ascii="Arial" w:hAnsi="Arial" w:cs="Arial"/>
                <w:b/>
                <w:bCs/>
              </w:rPr>
              <w:t>ESO Licence</w:t>
            </w:r>
            <w:r w:rsidRPr="5659255A">
              <w:rPr>
                <w:rFonts w:ascii="Arial" w:hAnsi="Arial" w:cs="Arial"/>
              </w:rPr>
              <w:t>, as modified from time to time;</w:t>
            </w:r>
          </w:p>
        </w:tc>
      </w:tr>
      <w:tr w:rsidR="00E34804" w14:paraId="648DD85A" w14:textId="77777777" w:rsidTr="003A67C0">
        <w:trPr>
          <w:trHeight w:val="300"/>
        </w:trPr>
        <w:tc>
          <w:tcPr>
            <w:tcW w:w="2695" w:type="dxa"/>
          </w:tcPr>
          <w:p w14:paraId="3F6F2C0F" w14:textId="77777777" w:rsidR="00E34804" w:rsidRDefault="00E34804" w:rsidP="00E34804">
            <w:pPr>
              <w:pStyle w:val="BodyText"/>
              <w:rPr>
                <w:rFonts w:ascii="Arial" w:hAnsi="Arial" w:cs="Arial"/>
                <w:b/>
                <w:bCs/>
              </w:rPr>
            </w:pPr>
            <w:r>
              <w:rPr>
                <w:rFonts w:ascii="Arial" w:hAnsi="Arial" w:cs="Arial"/>
                <w:b/>
                <w:bCs/>
              </w:rPr>
              <w:t>"Statement of Use of System Charges"</w:t>
            </w:r>
          </w:p>
        </w:tc>
        <w:tc>
          <w:tcPr>
            <w:tcW w:w="6662" w:type="dxa"/>
          </w:tcPr>
          <w:p w14:paraId="26FA1F41" w14:textId="30782A5D" w:rsidR="00E34804" w:rsidRDefault="00E34804" w:rsidP="00E34804">
            <w:pPr>
              <w:pStyle w:val="BodyText"/>
              <w:jc w:val="both"/>
              <w:rPr>
                <w:rFonts w:ascii="Arial" w:hAnsi="Arial" w:cs="Arial"/>
              </w:rPr>
            </w:pPr>
            <w:r w:rsidRPr="5659255A">
              <w:rPr>
                <w:rFonts w:ascii="Arial" w:hAnsi="Arial" w:cs="Arial"/>
              </w:rPr>
              <w:t xml:space="preserve">the statement produced pursuant to and in accordance with condition E10 of the </w:t>
            </w:r>
            <w:r w:rsidRPr="5659255A">
              <w:rPr>
                <w:rFonts w:ascii="Arial" w:hAnsi="Arial" w:cs="Arial"/>
                <w:b/>
                <w:bCs/>
              </w:rPr>
              <w:t>ESO Licence</w:t>
            </w:r>
            <w:r w:rsidRPr="5659255A">
              <w:rPr>
                <w:rFonts w:ascii="Arial" w:hAnsi="Arial" w:cs="Arial"/>
              </w:rPr>
              <w:t>, as modified from time to time;</w:t>
            </w:r>
          </w:p>
        </w:tc>
      </w:tr>
      <w:tr w:rsidR="00E34804" w14:paraId="40E05A30" w14:textId="77777777" w:rsidTr="003A67C0">
        <w:trPr>
          <w:trHeight w:val="300"/>
        </w:trPr>
        <w:tc>
          <w:tcPr>
            <w:tcW w:w="2695" w:type="dxa"/>
          </w:tcPr>
          <w:p w14:paraId="30B1E96F" w14:textId="77777777" w:rsidR="00E34804" w:rsidRDefault="00E34804" w:rsidP="00E34804">
            <w:pPr>
              <w:pStyle w:val="BodyText"/>
              <w:rPr>
                <w:rFonts w:ascii="Arial" w:hAnsi="Arial" w:cs="Arial"/>
                <w:b/>
                <w:bCs/>
              </w:rPr>
            </w:pPr>
            <w:r>
              <w:rPr>
                <w:rFonts w:ascii="Arial" w:hAnsi="Arial" w:cs="Arial"/>
                <w:b/>
                <w:bCs/>
              </w:rPr>
              <w:t>"Statement of the Use of System Charging Methodology"</w:t>
            </w:r>
          </w:p>
        </w:tc>
        <w:tc>
          <w:tcPr>
            <w:tcW w:w="6662" w:type="dxa"/>
          </w:tcPr>
          <w:p w14:paraId="34552104" w14:textId="31A97EA1" w:rsidR="00E34804" w:rsidRDefault="00E34804" w:rsidP="00E34804">
            <w:pPr>
              <w:pStyle w:val="BodyText"/>
              <w:jc w:val="both"/>
              <w:rPr>
                <w:rFonts w:ascii="Arial" w:hAnsi="Arial" w:cs="Arial"/>
              </w:rPr>
            </w:pPr>
            <w:r w:rsidRPr="5659255A">
              <w:rPr>
                <w:rFonts w:ascii="Arial" w:hAnsi="Arial" w:cs="Arial"/>
              </w:rPr>
              <w:t xml:space="preserve">the statement produced pursuant to condition E10 of the </w:t>
            </w:r>
            <w:r w:rsidRPr="5659255A">
              <w:rPr>
                <w:rFonts w:ascii="Arial" w:hAnsi="Arial" w:cs="Arial"/>
                <w:b/>
                <w:bCs/>
              </w:rPr>
              <w:t>ESO Licence</w:t>
            </w:r>
            <w:r w:rsidRPr="5659255A">
              <w:rPr>
                <w:rFonts w:ascii="Arial" w:hAnsi="Arial" w:cs="Arial"/>
              </w:rPr>
              <w:t>, as modified from time to time;</w:t>
            </w:r>
          </w:p>
        </w:tc>
      </w:tr>
      <w:tr w:rsidR="00E34804" w14:paraId="29A1227D" w14:textId="77777777" w:rsidTr="003A67C0">
        <w:trPr>
          <w:trHeight w:val="300"/>
        </w:trPr>
        <w:tc>
          <w:tcPr>
            <w:tcW w:w="2695" w:type="dxa"/>
          </w:tcPr>
          <w:p w14:paraId="79F0C511" w14:textId="77777777" w:rsidR="00E34804" w:rsidRDefault="00E34804" w:rsidP="00E34804">
            <w:pPr>
              <w:pStyle w:val="BodyText"/>
              <w:rPr>
                <w:rFonts w:ascii="Arial" w:hAnsi="Arial" w:cs="Arial"/>
                <w:b/>
                <w:bCs/>
              </w:rPr>
            </w:pPr>
            <w:r>
              <w:rPr>
                <w:rFonts w:ascii="Arial" w:hAnsi="Arial" w:cs="Arial"/>
                <w:b/>
                <w:bCs/>
              </w:rPr>
              <w:t>"Station Demand"</w:t>
            </w:r>
          </w:p>
        </w:tc>
        <w:tc>
          <w:tcPr>
            <w:tcW w:w="6662" w:type="dxa"/>
          </w:tcPr>
          <w:p w14:paraId="24C51104" w14:textId="77777777" w:rsidR="00E34804" w:rsidRDefault="00E34804" w:rsidP="00E34804">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E34804" w:rsidRDefault="00E34804" w:rsidP="00E34804">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E34804" w:rsidRDefault="00E34804" w:rsidP="00E34804">
            <w:pPr>
              <w:pStyle w:val="BodyText"/>
              <w:jc w:val="both"/>
              <w:rPr>
                <w:rFonts w:ascii="Arial" w:hAnsi="Arial" w:cs="Arial"/>
              </w:rPr>
            </w:pPr>
            <w:r>
              <w:rPr>
                <w:rFonts w:ascii="Arial" w:hAnsi="Arial" w:cs="Arial"/>
              </w:rPr>
              <w:t>(ii)    immediately adjoining each other;</w:t>
            </w:r>
          </w:p>
          <w:p w14:paraId="0C4AB8D3" w14:textId="77777777" w:rsidR="00E34804" w:rsidRDefault="00E34804" w:rsidP="00E34804">
            <w:pPr>
              <w:pStyle w:val="BodyText"/>
              <w:ind w:left="568" w:hanging="568"/>
              <w:jc w:val="both"/>
              <w:rPr>
                <w:rFonts w:ascii="Arial" w:hAnsi="Arial" w:cs="Arial"/>
              </w:rPr>
            </w:pPr>
            <w:r>
              <w:rPr>
                <w:rFonts w:ascii="Arial" w:hAnsi="Arial" w:cs="Arial"/>
              </w:rPr>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E34804" w14:paraId="0407E191" w14:textId="77777777" w:rsidTr="003A67C0">
        <w:trPr>
          <w:trHeight w:val="300"/>
        </w:trPr>
        <w:tc>
          <w:tcPr>
            <w:tcW w:w="2695" w:type="dxa"/>
          </w:tcPr>
          <w:p w14:paraId="25B4D2DA" w14:textId="77777777" w:rsidR="00E34804" w:rsidRDefault="00E34804" w:rsidP="00E34804">
            <w:pPr>
              <w:pStyle w:val="BodyText"/>
              <w:rPr>
                <w:rFonts w:ascii="Arial" w:hAnsi="Arial" w:cs="Arial"/>
                <w:b/>
                <w:bCs/>
              </w:rPr>
            </w:pPr>
            <w:r>
              <w:rPr>
                <w:rFonts w:ascii="Arial" w:hAnsi="Arial" w:cs="Arial"/>
                <w:b/>
                <w:bCs/>
              </w:rPr>
              <w:t>“Station Load”</w:t>
            </w:r>
          </w:p>
        </w:tc>
        <w:tc>
          <w:tcPr>
            <w:tcW w:w="6662" w:type="dxa"/>
          </w:tcPr>
          <w:p w14:paraId="2509CCF0" w14:textId="77777777" w:rsidR="00E34804" w:rsidRDefault="00E34804" w:rsidP="00E34804">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E34804" w14:paraId="53AB65B6" w14:textId="77777777" w:rsidTr="003A67C0">
        <w:trPr>
          <w:trHeight w:val="300"/>
        </w:trPr>
        <w:tc>
          <w:tcPr>
            <w:tcW w:w="2695" w:type="dxa"/>
          </w:tcPr>
          <w:p w14:paraId="3D652B01" w14:textId="77777777" w:rsidR="00E34804" w:rsidRDefault="00E34804" w:rsidP="00E34804">
            <w:pPr>
              <w:pStyle w:val="BodyText"/>
              <w:rPr>
                <w:rFonts w:ascii="Arial" w:hAnsi="Arial" w:cs="Arial"/>
                <w:b/>
                <w:bCs/>
              </w:rPr>
            </w:pPr>
            <w:r>
              <w:rPr>
                <w:rFonts w:ascii="Arial" w:hAnsi="Arial" w:cs="Arial"/>
                <w:b/>
                <w:bCs/>
              </w:rPr>
              <w:t>"Station Transformer"</w:t>
            </w:r>
          </w:p>
        </w:tc>
        <w:tc>
          <w:tcPr>
            <w:tcW w:w="6662" w:type="dxa"/>
          </w:tcPr>
          <w:p w14:paraId="6D2F8919" w14:textId="77777777" w:rsidR="00E34804" w:rsidRDefault="00E34804" w:rsidP="00E34804">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E34804" w14:paraId="18B17057" w14:textId="77777777" w:rsidTr="003A67C0">
        <w:trPr>
          <w:trHeight w:val="300"/>
        </w:trPr>
        <w:tc>
          <w:tcPr>
            <w:tcW w:w="2695" w:type="dxa"/>
          </w:tcPr>
          <w:p w14:paraId="7169EB07" w14:textId="77777777" w:rsidR="00E34804" w:rsidRDefault="00E34804" w:rsidP="00E34804">
            <w:pPr>
              <w:pStyle w:val="BodyText"/>
              <w:rPr>
                <w:rFonts w:ascii="Arial" w:hAnsi="Arial" w:cs="Arial"/>
                <w:b/>
                <w:bCs/>
              </w:rPr>
            </w:pPr>
            <w:r>
              <w:rPr>
                <w:rFonts w:ascii="Arial" w:hAnsi="Arial" w:cs="Arial"/>
                <w:b/>
                <w:bCs/>
              </w:rPr>
              <w:t xml:space="preserve"> "Steam Unit"</w:t>
            </w:r>
          </w:p>
        </w:tc>
        <w:tc>
          <w:tcPr>
            <w:tcW w:w="6662" w:type="dxa"/>
          </w:tcPr>
          <w:p w14:paraId="076A6BAD" w14:textId="77777777" w:rsidR="00E34804" w:rsidRDefault="00E34804" w:rsidP="00E34804">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E34804" w14:paraId="3EE7E7AB" w14:textId="77777777" w:rsidTr="003A67C0">
        <w:trPr>
          <w:trHeight w:val="300"/>
        </w:trPr>
        <w:tc>
          <w:tcPr>
            <w:tcW w:w="2695" w:type="dxa"/>
          </w:tcPr>
          <w:p w14:paraId="6A2F7EB0" w14:textId="04D83BFA" w:rsidR="00E34804" w:rsidRPr="0019675B" w:rsidRDefault="00E34804" w:rsidP="00E34804">
            <w:pPr>
              <w:pStyle w:val="BodyText"/>
              <w:rPr>
                <w:rFonts w:ascii="Arial" w:hAnsi="Arial" w:cs="Arial"/>
                <w:b/>
                <w:bCs/>
                <w:w w:val="0"/>
              </w:rPr>
            </w:pPr>
            <w:bookmarkStart w:id="641" w:name="_BPDCI_155"/>
            <w:bookmarkStart w:id="642" w:name="_DV_C150"/>
            <w:r w:rsidRPr="0019675B">
              <w:rPr>
                <w:rFonts w:ascii="Arial" w:hAnsi="Arial" w:cs="Arial"/>
                <w:b/>
                <w:bCs/>
                <w:lang w:val="en-US"/>
              </w:rPr>
              <w:t>"STC"</w:t>
            </w:r>
            <w:bookmarkEnd w:id="641"/>
            <w:bookmarkEnd w:id="642"/>
          </w:p>
        </w:tc>
        <w:tc>
          <w:tcPr>
            <w:tcW w:w="6662" w:type="dxa"/>
          </w:tcPr>
          <w:p w14:paraId="3B1C11E9" w14:textId="6FCB8C1A" w:rsidR="00E34804" w:rsidRPr="0019675B" w:rsidRDefault="00E34804" w:rsidP="00E34804">
            <w:pPr>
              <w:pStyle w:val="BodyText"/>
              <w:jc w:val="both"/>
              <w:rPr>
                <w:rFonts w:ascii="Arial" w:hAnsi="Arial" w:cs="Arial"/>
                <w:b/>
                <w:bCs/>
                <w:w w:val="0"/>
              </w:rPr>
            </w:pPr>
            <w:bookmarkStart w:id="643" w:name="_BPDCI_156"/>
            <w:r w:rsidRPr="5659255A">
              <w:rPr>
                <w:rFonts w:ascii="Arial" w:hAnsi="Arial" w:cs="Arial"/>
              </w:rPr>
              <w:t xml:space="preserve">the </w:t>
            </w:r>
            <w:bookmarkStart w:id="644" w:name="_BPDCI_157"/>
            <w:bookmarkEnd w:id="643"/>
            <w:r w:rsidRPr="5659255A">
              <w:rPr>
                <w:rFonts w:ascii="Arial" w:hAnsi="Arial" w:cs="Arial"/>
                <w:b/>
                <w:bCs/>
                <w:lang w:val="en-US"/>
              </w:rPr>
              <w:t>System Operator - Transmission Owner Code</w:t>
            </w:r>
            <w:bookmarkEnd w:id="644"/>
            <w:r w:rsidRPr="5659255A">
              <w:rPr>
                <w:rFonts w:ascii="Arial" w:hAnsi="Arial" w:cs="Arial"/>
                <w:b/>
                <w:bCs/>
                <w:lang w:val="en-US"/>
              </w:rPr>
              <w:t xml:space="preserve"> </w:t>
            </w:r>
            <w:bookmarkStart w:id="645" w:name="_BPDCI_158"/>
            <w:r w:rsidRPr="5659255A">
              <w:rPr>
                <w:rFonts w:ascii="Arial" w:hAnsi="Arial" w:cs="Arial"/>
              </w:rPr>
              <w:t xml:space="preserve">entered into by </w:t>
            </w:r>
            <w:r w:rsidRPr="5659255A">
              <w:rPr>
                <w:rFonts w:ascii="Arial" w:hAnsi="Arial" w:cs="Arial"/>
                <w:b/>
                <w:bCs/>
              </w:rPr>
              <w:t>The Company</w:t>
            </w:r>
            <w:r w:rsidRPr="5659255A">
              <w:rPr>
                <w:rFonts w:ascii="Arial" w:hAnsi="Arial" w:cs="Arial"/>
              </w:rPr>
              <w:t xml:space="preserve"> pursuant to the </w:t>
            </w:r>
            <w:r w:rsidRPr="5659255A">
              <w:rPr>
                <w:rFonts w:ascii="Arial" w:hAnsi="Arial" w:cs="Arial"/>
                <w:b/>
                <w:bCs/>
              </w:rPr>
              <w:t>ESO Licence</w:t>
            </w:r>
            <w:r w:rsidRPr="00123BEA">
              <w:rPr>
                <w:rFonts w:ascii="Arial" w:hAnsi="Arial" w:cs="Arial"/>
              </w:rPr>
              <w:t xml:space="preserve"> and by Transmission Licensees</w:t>
            </w:r>
            <w:r w:rsidRPr="5659255A">
              <w:rPr>
                <w:rFonts w:ascii="Arial" w:hAnsi="Arial" w:cs="Arial"/>
                <w:b/>
                <w:bCs/>
              </w:rPr>
              <w:t xml:space="preserve"> </w:t>
            </w:r>
            <w:r w:rsidRPr="00123BEA">
              <w:rPr>
                <w:rFonts w:ascii="Arial" w:hAnsi="Arial" w:cs="Arial"/>
              </w:rPr>
              <w:t xml:space="preserve">pursuant to the </w:t>
            </w:r>
            <w:r w:rsidRPr="5659255A">
              <w:rPr>
                <w:rFonts w:ascii="Arial" w:hAnsi="Arial" w:cs="Arial"/>
                <w:b/>
                <w:bCs/>
              </w:rPr>
              <w:t xml:space="preserve">Transmission Licence </w:t>
            </w:r>
            <w:r w:rsidRPr="00123BEA">
              <w:rPr>
                <w:rFonts w:ascii="Arial" w:hAnsi="Arial" w:cs="Arial"/>
              </w:rPr>
              <w:t xml:space="preserve">respectively, and </w:t>
            </w:r>
            <w:r w:rsidRPr="5659255A">
              <w:rPr>
                <w:rFonts w:ascii="Arial" w:hAnsi="Arial" w:cs="Arial"/>
              </w:rPr>
              <w:t xml:space="preserve">as from time to time revised in accordance with these </w:t>
            </w:r>
            <w:r w:rsidRPr="00123BEA">
              <w:rPr>
                <w:rFonts w:ascii="Arial" w:hAnsi="Arial" w:cs="Arial"/>
              </w:rPr>
              <w:t>Licences</w:t>
            </w:r>
            <w:r w:rsidRPr="00480F24">
              <w:rPr>
                <w:rFonts w:ascii="Arial" w:hAnsi="Arial" w:cs="Arial"/>
              </w:rPr>
              <w:t>;</w:t>
            </w:r>
            <w:bookmarkEnd w:id="645"/>
          </w:p>
        </w:tc>
      </w:tr>
      <w:tr w:rsidR="00E34804" w14:paraId="770B2397" w14:textId="77777777" w:rsidTr="003A67C0">
        <w:trPr>
          <w:trHeight w:val="300"/>
        </w:trPr>
        <w:tc>
          <w:tcPr>
            <w:tcW w:w="2695" w:type="dxa"/>
          </w:tcPr>
          <w:p w14:paraId="1E8463F4" w14:textId="77777777" w:rsidR="00E34804" w:rsidRDefault="00E34804" w:rsidP="00E34804">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34804" w:rsidRDefault="00E34804" w:rsidP="00E34804">
            <w:pPr>
              <w:pStyle w:val="BodyText"/>
              <w:rPr>
                <w:rFonts w:ascii="Arial" w:hAnsi="Arial" w:cs="Arial"/>
                <w:b/>
                <w:bCs/>
                <w:color w:val="000000"/>
                <w:lang w:eastAsia="en-GB"/>
              </w:rPr>
            </w:pPr>
          </w:p>
          <w:p w14:paraId="6E6F898B" w14:textId="77777777" w:rsidR="00E34804" w:rsidRDefault="00E34804" w:rsidP="00E34804">
            <w:pPr>
              <w:pStyle w:val="BodyText"/>
              <w:rPr>
                <w:rFonts w:ascii="Arial" w:hAnsi="Arial" w:cs="Arial"/>
                <w:b/>
                <w:bCs/>
                <w:color w:val="000000"/>
                <w:lang w:eastAsia="en-GB"/>
              </w:rPr>
            </w:pPr>
          </w:p>
          <w:p w14:paraId="61AF64A9" w14:textId="3F5C6877" w:rsidR="00E34804" w:rsidRPr="00F17F42" w:rsidRDefault="00E34804" w:rsidP="00E34804">
            <w:pPr>
              <w:pStyle w:val="BodyText"/>
              <w:rPr>
                <w:rFonts w:ascii="Arial" w:hAnsi="Arial" w:cs="Arial"/>
                <w:b/>
                <w:bCs/>
                <w:lang w:val="en-US"/>
              </w:rPr>
            </w:pPr>
            <w:r w:rsidRPr="00EF6586">
              <w:rPr>
                <w:rFonts w:ascii="Arial" w:hAnsi="Arial" w:cs="Arial"/>
                <w:b/>
                <w:bCs/>
                <w:color w:val="000000"/>
                <w:lang w:eastAsia="en-GB"/>
              </w:rPr>
              <w:t>“Storage Tariff”</w:t>
            </w:r>
          </w:p>
        </w:tc>
        <w:tc>
          <w:tcPr>
            <w:tcW w:w="6662" w:type="dxa"/>
          </w:tcPr>
          <w:p w14:paraId="0C217971" w14:textId="77777777" w:rsidR="00E34804" w:rsidRDefault="00E34804" w:rsidP="00E34804">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E34804" w:rsidRPr="000B328D" w:rsidRDefault="00E34804" w:rsidP="00E34804">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E34804" w:rsidRPr="00F17F42" w:rsidRDefault="00E34804" w:rsidP="00E34804">
            <w:pPr>
              <w:pStyle w:val="BodyText"/>
              <w:jc w:val="both"/>
              <w:rPr>
                <w:rFonts w:ascii="Arial" w:hAnsi="Arial" w:cs="Arial"/>
              </w:rPr>
            </w:pPr>
          </w:p>
        </w:tc>
      </w:tr>
      <w:tr w:rsidR="00E34804" w14:paraId="4779A386" w14:textId="77777777" w:rsidTr="003A67C0">
        <w:trPr>
          <w:trHeight w:val="300"/>
        </w:trPr>
        <w:tc>
          <w:tcPr>
            <w:tcW w:w="2695" w:type="dxa"/>
          </w:tcPr>
          <w:p w14:paraId="01615810" w14:textId="77777777" w:rsidR="00E34804" w:rsidRDefault="00E34804" w:rsidP="00E34804">
            <w:pPr>
              <w:pStyle w:val="BodyText"/>
              <w:rPr>
                <w:rFonts w:ascii="Arial" w:hAnsi="Arial" w:cs="Arial"/>
                <w:b/>
                <w:bCs/>
              </w:rPr>
            </w:pPr>
            <w:r>
              <w:rPr>
                <w:rFonts w:ascii="Arial" w:hAnsi="Arial" w:cs="Arial"/>
                <w:b/>
                <w:bCs/>
              </w:rPr>
              <w:t>"STTEC"</w:t>
            </w:r>
          </w:p>
        </w:tc>
        <w:tc>
          <w:tcPr>
            <w:tcW w:w="6662" w:type="dxa"/>
          </w:tcPr>
          <w:p w14:paraId="0E7C0933" w14:textId="77777777" w:rsidR="00E34804" w:rsidRDefault="00E34804" w:rsidP="00E34804">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646" w:name="_BPDCD_159"/>
            <w:r w:rsidRPr="0019675B">
              <w:rPr>
                <w:rFonts w:ascii="Arial" w:hAnsi="Arial" w:cs="Arial"/>
                <w:color w:val="0000FF"/>
              </w:rPr>
              <w:t>;</w:t>
            </w:r>
            <w:bookmarkEnd w:id="646"/>
          </w:p>
        </w:tc>
      </w:tr>
      <w:tr w:rsidR="00E34804" w14:paraId="70324469" w14:textId="77777777" w:rsidTr="003A67C0">
        <w:trPr>
          <w:trHeight w:val="300"/>
        </w:trPr>
        <w:tc>
          <w:tcPr>
            <w:tcW w:w="2695" w:type="dxa"/>
          </w:tcPr>
          <w:p w14:paraId="2083214A" w14:textId="77777777" w:rsidR="00E34804" w:rsidRDefault="00E34804" w:rsidP="00E34804">
            <w:pPr>
              <w:pStyle w:val="BodyText"/>
              <w:rPr>
                <w:rFonts w:ascii="Arial" w:hAnsi="Arial" w:cs="Arial"/>
                <w:b/>
                <w:bCs/>
              </w:rPr>
            </w:pPr>
            <w:r>
              <w:rPr>
                <w:rFonts w:ascii="Arial" w:hAnsi="Arial" w:cs="Arial"/>
                <w:b/>
                <w:bCs/>
              </w:rPr>
              <w:t>"STTEC Authorisation"</w:t>
            </w:r>
          </w:p>
        </w:tc>
        <w:tc>
          <w:tcPr>
            <w:tcW w:w="6662" w:type="dxa"/>
          </w:tcPr>
          <w:p w14:paraId="61A0C855" w14:textId="77777777" w:rsidR="00E34804" w:rsidRDefault="00E34804" w:rsidP="00E34804">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647" w:name="_BPDCD_160"/>
            <w:r w:rsidRPr="0019675B">
              <w:rPr>
                <w:rFonts w:ascii="Arial" w:hAnsi="Arial" w:cs="Arial"/>
              </w:rPr>
              <w:t>;</w:t>
            </w:r>
            <w:bookmarkEnd w:id="647"/>
          </w:p>
        </w:tc>
      </w:tr>
      <w:tr w:rsidR="00E34804" w14:paraId="147DC459" w14:textId="77777777" w:rsidTr="003A67C0">
        <w:trPr>
          <w:trHeight w:val="300"/>
        </w:trPr>
        <w:tc>
          <w:tcPr>
            <w:tcW w:w="2695" w:type="dxa"/>
          </w:tcPr>
          <w:p w14:paraId="537760B0" w14:textId="77777777" w:rsidR="00E34804" w:rsidRDefault="00E34804" w:rsidP="00E34804">
            <w:pPr>
              <w:pStyle w:val="BodyText"/>
              <w:rPr>
                <w:rFonts w:ascii="Arial" w:hAnsi="Arial" w:cs="Arial"/>
                <w:b/>
                <w:bCs/>
              </w:rPr>
            </w:pPr>
            <w:r>
              <w:rPr>
                <w:rFonts w:ascii="Arial" w:hAnsi="Arial" w:cs="Arial"/>
                <w:b/>
                <w:bCs/>
              </w:rPr>
              <w:t>"STTEC Charge"</w:t>
            </w:r>
          </w:p>
        </w:tc>
        <w:tc>
          <w:tcPr>
            <w:tcW w:w="6662" w:type="dxa"/>
          </w:tcPr>
          <w:p w14:paraId="25C5132F" w14:textId="77777777" w:rsidR="00E34804" w:rsidRDefault="00E34804" w:rsidP="00E34804">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648" w:name="_BPDCD_161"/>
            <w:r w:rsidRPr="00530856">
              <w:rPr>
                <w:rFonts w:ascii="Arial" w:hAnsi="Arial" w:cs="Arial"/>
              </w:rPr>
              <w:t>;</w:t>
            </w:r>
            <w:bookmarkEnd w:id="648"/>
          </w:p>
        </w:tc>
      </w:tr>
      <w:tr w:rsidR="00E34804" w14:paraId="40B362B1" w14:textId="77777777" w:rsidTr="003A67C0">
        <w:trPr>
          <w:trHeight w:val="300"/>
        </w:trPr>
        <w:tc>
          <w:tcPr>
            <w:tcW w:w="2695" w:type="dxa"/>
          </w:tcPr>
          <w:p w14:paraId="37E24EBE" w14:textId="77777777" w:rsidR="00E34804" w:rsidRDefault="00E34804" w:rsidP="00E34804">
            <w:pPr>
              <w:pStyle w:val="BodyText"/>
              <w:rPr>
                <w:rFonts w:ascii="Arial" w:hAnsi="Arial" w:cs="Arial"/>
                <w:b/>
                <w:bCs/>
              </w:rPr>
            </w:pPr>
            <w:r>
              <w:rPr>
                <w:rFonts w:ascii="Arial" w:hAnsi="Arial" w:cs="Arial"/>
                <w:b/>
                <w:bCs/>
              </w:rPr>
              <w:t>"STTEC Offer"</w:t>
            </w:r>
          </w:p>
        </w:tc>
        <w:tc>
          <w:tcPr>
            <w:tcW w:w="6662" w:type="dxa"/>
          </w:tcPr>
          <w:p w14:paraId="7FF3A2A4" w14:textId="77777777" w:rsidR="00E34804" w:rsidRDefault="00E34804" w:rsidP="00E34804">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649" w:name="_BPDCD_162"/>
            <w:r w:rsidRPr="00530856">
              <w:rPr>
                <w:rFonts w:ascii="Arial" w:hAnsi="Arial" w:cs="Arial"/>
              </w:rPr>
              <w:t>;</w:t>
            </w:r>
            <w:bookmarkEnd w:id="649"/>
          </w:p>
        </w:tc>
      </w:tr>
      <w:tr w:rsidR="00E34804" w14:paraId="2972AC64" w14:textId="77777777" w:rsidTr="003A67C0">
        <w:trPr>
          <w:trHeight w:val="300"/>
        </w:trPr>
        <w:tc>
          <w:tcPr>
            <w:tcW w:w="2695" w:type="dxa"/>
          </w:tcPr>
          <w:p w14:paraId="3CDDF68B" w14:textId="77777777" w:rsidR="00E34804" w:rsidRDefault="00E34804" w:rsidP="00E34804">
            <w:pPr>
              <w:pStyle w:val="BodyText"/>
              <w:rPr>
                <w:rFonts w:ascii="Arial" w:hAnsi="Arial" w:cs="Arial"/>
                <w:b/>
                <w:bCs/>
              </w:rPr>
            </w:pPr>
            <w:r>
              <w:rPr>
                <w:rFonts w:ascii="Arial" w:hAnsi="Arial" w:cs="Arial"/>
                <w:b/>
                <w:bCs/>
              </w:rPr>
              <w:t>"STTEC Period"</w:t>
            </w:r>
          </w:p>
        </w:tc>
        <w:tc>
          <w:tcPr>
            <w:tcW w:w="6662" w:type="dxa"/>
          </w:tcPr>
          <w:p w14:paraId="2A480EF6" w14:textId="77777777" w:rsidR="00E34804" w:rsidRDefault="00E34804" w:rsidP="00E34804">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650" w:name="_BPDCD_163"/>
            <w:r w:rsidRPr="00530856">
              <w:rPr>
                <w:rFonts w:ascii="Arial" w:hAnsi="Arial" w:cs="Arial"/>
              </w:rPr>
              <w:t>;</w:t>
            </w:r>
            <w:bookmarkEnd w:id="650"/>
          </w:p>
        </w:tc>
      </w:tr>
      <w:tr w:rsidR="00E34804" w14:paraId="4FDA6CD3" w14:textId="77777777" w:rsidTr="003A67C0">
        <w:trPr>
          <w:trHeight w:val="300"/>
        </w:trPr>
        <w:tc>
          <w:tcPr>
            <w:tcW w:w="2695" w:type="dxa"/>
          </w:tcPr>
          <w:p w14:paraId="2F4C3492" w14:textId="77777777" w:rsidR="00E34804" w:rsidRDefault="00E34804" w:rsidP="00E34804">
            <w:pPr>
              <w:pStyle w:val="BodyText"/>
              <w:rPr>
                <w:rFonts w:ascii="Arial" w:hAnsi="Arial" w:cs="Arial"/>
                <w:b/>
                <w:bCs/>
              </w:rPr>
            </w:pPr>
            <w:r>
              <w:rPr>
                <w:rFonts w:ascii="Arial" w:hAnsi="Arial" w:cs="Arial"/>
                <w:b/>
                <w:bCs/>
              </w:rPr>
              <w:t>"STTEC Request"</w:t>
            </w:r>
          </w:p>
        </w:tc>
        <w:tc>
          <w:tcPr>
            <w:tcW w:w="6662" w:type="dxa"/>
          </w:tcPr>
          <w:p w14:paraId="1989A061" w14:textId="77777777" w:rsidR="00E34804" w:rsidRDefault="00E34804" w:rsidP="00E34804">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651" w:name="_BPDCD_164"/>
            <w:r w:rsidRPr="00530856">
              <w:rPr>
                <w:rFonts w:ascii="Arial" w:hAnsi="Arial" w:cs="Arial"/>
                <w:color w:val="0000FF"/>
              </w:rPr>
              <w:t>;</w:t>
            </w:r>
            <w:bookmarkEnd w:id="651"/>
          </w:p>
        </w:tc>
      </w:tr>
      <w:tr w:rsidR="00E34804" w14:paraId="41CC5EC5" w14:textId="77777777" w:rsidTr="003A67C0">
        <w:trPr>
          <w:trHeight w:val="300"/>
        </w:trPr>
        <w:tc>
          <w:tcPr>
            <w:tcW w:w="2695" w:type="dxa"/>
          </w:tcPr>
          <w:p w14:paraId="098DAE5A" w14:textId="77777777" w:rsidR="00E34804" w:rsidRDefault="00E34804" w:rsidP="00E34804">
            <w:pPr>
              <w:pStyle w:val="BodyText"/>
              <w:rPr>
                <w:rFonts w:ascii="Arial" w:hAnsi="Arial" w:cs="Arial"/>
                <w:b/>
                <w:bCs/>
              </w:rPr>
            </w:pPr>
            <w:r>
              <w:rPr>
                <w:rFonts w:ascii="Arial" w:hAnsi="Arial" w:cs="Arial"/>
                <w:b/>
                <w:bCs/>
              </w:rPr>
              <w:t>"STTEC Request Fee"</w:t>
            </w:r>
          </w:p>
        </w:tc>
        <w:tc>
          <w:tcPr>
            <w:tcW w:w="6662" w:type="dxa"/>
          </w:tcPr>
          <w:p w14:paraId="1B66620D" w14:textId="77777777" w:rsidR="00E34804" w:rsidRDefault="00E34804" w:rsidP="00E34804">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652" w:name="_BPDCD_165"/>
            <w:r w:rsidRPr="00530856">
              <w:rPr>
                <w:rFonts w:ascii="Arial" w:hAnsi="Arial" w:cs="Arial"/>
                <w:color w:val="0000FF"/>
              </w:rPr>
              <w:t>;</w:t>
            </w:r>
            <w:bookmarkEnd w:id="652"/>
          </w:p>
        </w:tc>
      </w:tr>
      <w:tr w:rsidR="00E34804" w14:paraId="40FB2753" w14:textId="77777777" w:rsidTr="003A67C0">
        <w:trPr>
          <w:trHeight w:val="300"/>
        </w:trPr>
        <w:tc>
          <w:tcPr>
            <w:tcW w:w="2695" w:type="dxa"/>
          </w:tcPr>
          <w:p w14:paraId="585C816F" w14:textId="77777777" w:rsidR="00E34804" w:rsidRDefault="00E34804" w:rsidP="00E34804">
            <w:pPr>
              <w:pStyle w:val="BodyText"/>
              <w:rPr>
                <w:rFonts w:ascii="Arial" w:hAnsi="Arial" w:cs="Arial"/>
                <w:b/>
                <w:bCs/>
              </w:rPr>
            </w:pPr>
            <w:r>
              <w:rPr>
                <w:rFonts w:ascii="Arial" w:hAnsi="Arial" w:cs="Arial"/>
                <w:b/>
                <w:bCs/>
              </w:rPr>
              <w:t>"STTEC Request Form"</w:t>
            </w:r>
          </w:p>
        </w:tc>
        <w:tc>
          <w:tcPr>
            <w:tcW w:w="6662" w:type="dxa"/>
          </w:tcPr>
          <w:p w14:paraId="6FDE5F4E" w14:textId="77777777" w:rsidR="00E34804" w:rsidRDefault="00E34804" w:rsidP="00E34804">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653" w:name="_BPDCD_166"/>
            <w:r w:rsidRPr="00530856">
              <w:rPr>
                <w:rFonts w:ascii="Arial" w:hAnsi="Arial" w:cs="Arial"/>
              </w:rPr>
              <w:t>;</w:t>
            </w:r>
            <w:bookmarkEnd w:id="653"/>
          </w:p>
        </w:tc>
      </w:tr>
      <w:tr w:rsidR="00E34804" w14:paraId="347FFC65" w14:textId="77777777" w:rsidTr="003A67C0">
        <w:trPr>
          <w:trHeight w:val="300"/>
        </w:trPr>
        <w:tc>
          <w:tcPr>
            <w:tcW w:w="2695" w:type="dxa"/>
          </w:tcPr>
          <w:p w14:paraId="7E207BE2" w14:textId="77777777" w:rsidR="00E34804" w:rsidRDefault="00E34804" w:rsidP="00E34804">
            <w:pPr>
              <w:pStyle w:val="BodyText"/>
              <w:rPr>
                <w:rFonts w:ascii="Arial" w:hAnsi="Arial" w:cs="Arial"/>
                <w:b/>
                <w:bCs/>
              </w:rPr>
            </w:pPr>
            <w:r>
              <w:rPr>
                <w:rFonts w:ascii="Arial" w:hAnsi="Arial" w:cs="Arial"/>
                <w:b/>
                <w:bCs/>
              </w:rPr>
              <w:t>"Subsidiary"</w:t>
            </w:r>
          </w:p>
        </w:tc>
        <w:tc>
          <w:tcPr>
            <w:tcW w:w="6662" w:type="dxa"/>
          </w:tcPr>
          <w:p w14:paraId="3F3D7A0C" w14:textId="77777777" w:rsidR="00E34804" w:rsidRDefault="00E34804" w:rsidP="00E34804">
            <w:pPr>
              <w:pStyle w:val="BodyText"/>
              <w:jc w:val="both"/>
              <w:rPr>
                <w:rFonts w:ascii="Arial" w:hAnsi="Arial" w:cs="Arial"/>
              </w:rPr>
            </w:pPr>
            <w:r>
              <w:rPr>
                <w:rFonts w:ascii="Arial" w:hAnsi="Arial" w:cs="Arial"/>
              </w:rPr>
              <w:t>has the meaning given to that term in section 736A of the Companies Act 1985;</w:t>
            </w:r>
          </w:p>
        </w:tc>
      </w:tr>
      <w:tr w:rsidR="00E34804" w14:paraId="054F77F4" w14:textId="77777777" w:rsidTr="003A67C0">
        <w:trPr>
          <w:trHeight w:val="300"/>
        </w:trPr>
        <w:tc>
          <w:tcPr>
            <w:tcW w:w="2695" w:type="dxa"/>
          </w:tcPr>
          <w:p w14:paraId="2D0286F5" w14:textId="77777777" w:rsidR="00E34804" w:rsidRDefault="00E34804" w:rsidP="00E34804">
            <w:pPr>
              <w:pStyle w:val="BodyText"/>
              <w:rPr>
                <w:rFonts w:ascii="Arial" w:hAnsi="Arial" w:cs="Arial"/>
                <w:b/>
                <w:bCs/>
              </w:rPr>
            </w:pPr>
            <w:r>
              <w:rPr>
                <w:rFonts w:ascii="Arial" w:hAnsi="Arial" w:cs="Arial"/>
                <w:b/>
                <w:bCs/>
              </w:rPr>
              <w:t>"Supplemental Agreement"</w:t>
            </w:r>
          </w:p>
        </w:tc>
        <w:tc>
          <w:tcPr>
            <w:tcW w:w="6662" w:type="dxa"/>
          </w:tcPr>
          <w:p w14:paraId="55003DCB" w14:textId="77777777" w:rsidR="00E34804" w:rsidRDefault="00E34804" w:rsidP="00E34804">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E34804" w14:paraId="4904BDE0" w14:textId="77777777" w:rsidTr="003A67C0">
        <w:trPr>
          <w:trHeight w:val="300"/>
        </w:trPr>
        <w:tc>
          <w:tcPr>
            <w:tcW w:w="2695" w:type="dxa"/>
          </w:tcPr>
          <w:p w14:paraId="54B991FF" w14:textId="77777777" w:rsidR="00E34804" w:rsidRDefault="00E34804" w:rsidP="00E34804">
            <w:pPr>
              <w:pStyle w:val="BodyText"/>
              <w:rPr>
                <w:rFonts w:ascii="Arial" w:hAnsi="Arial" w:cs="Arial"/>
                <w:b/>
                <w:bCs/>
              </w:rPr>
            </w:pPr>
            <w:r>
              <w:rPr>
                <w:rFonts w:ascii="Arial" w:hAnsi="Arial" w:cs="Arial"/>
                <w:b/>
                <w:bCs/>
              </w:rPr>
              <w:t>"Supplier"</w:t>
            </w:r>
          </w:p>
        </w:tc>
        <w:tc>
          <w:tcPr>
            <w:tcW w:w="6662" w:type="dxa"/>
          </w:tcPr>
          <w:p w14:paraId="6E22D2FA" w14:textId="77777777" w:rsidR="00E34804" w:rsidRDefault="00E34804" w:rsidP="00E34804">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E34804" w14:paraId="3DC4F218" w14:textId="77777777" w:rsidTr="003A67C0">
        <w:trPr>
          <w:trHeight w:val="300"/>
        </w:trPr>
        <w:tc>
          <w:tcPr>
            <w:tcW w:w="2695" w:type="dxa"/>
          </w:tcPr>
          <w:p w14:paraId="55F51A5B" w14:textId="77777777" w:rsidR="00E34804" w:rsidRDefault="00E34804" w:rsidP="00E34804">
            <w:pPr>
              <w:pStyle w:val="BodyText"/>
              <w:rPr>
                <w:rFonts w:ascii="Arial" w:hAnsi="Arial" w:cs="Arial"/>
                <w:b/>
                <w:bCs/>
              </w:rPr>
            </w:pPr>
            <w:r>
              <w:rPr>
                <w:rFonts w:ascii="Arial" w:hAnsi="Arial" w:cs="Arial"/>
                <w:b/>
                <w:bCs/>
              </w:rPr>
              <w:t>"Supply Agreement"</w:t>
            </w:r>
          </w:p>
        </w:tc>
        <w:tc>
          <w:tcPr>
            <w:tcW w:w="6662" w:type="dxa"/>
          </w:tcPr>
          <w:p w14:paraId="3701090C" w14:textId="77777777" w:rsidR="00E34804" w:rsidRDefault="00E34804" w:rsidP="00E34804">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E34804" w14:paraId="513B7E40" w14:textId="77777777" w:rsidTr="003A67C0">
        <w:trPr>
          <w:trHeight w:val="300"/>
        </w:trPr>
        <w:tc>
          <w:tcPr>
            <w:tcW w:w="2695" w:type="dxa"/>
          </w:tcPr>
          <w:p w14:paraId="4788494D" w14:textId="77777777" w:rsidR="00E34804" w:rsidRDefault="00E34804" w:rsidP="00E34804">
            <w:pPr>
              <w:pStyle w:val="BodyText"/>
              <w:rPr>
                <w:rFonts w:ascii="Arial" w:hAnsi="Arial" w:cs="Arial"/>
                <w:b/>
                <w:bCs/>
              </w:rPr>
            </w:pPr>
            <w:r>
              <w:rPr>
                <w:rFonts w:ascii="Arial" w:hAnsi="Arial" w:cs="Arial"/>
                <w:b/>
                <w:bCs/>
              </w:rPr>
              <w:t>“Supplier Half Hourly Demand”</w:t>
            </w:r>
          </w:p>
        </w:tc>
        <w:tc>
          <w:tcPr>
            <w:tcW w:w="6662" w:type="dxa"/>
          </w:tcPr>
          <w:p w14:paraId="5270ECDB"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E34804" w14:paraId="441B7E96" w14:textId="77777777" w:rsidTr="003A67C0">
        <w:trPr>
          <w:trHeight w:val="300"/>
        </w:trPr>
        <w:tc>
          <w:tcPr>
            <w:tcW w:w="2695" w:type="dxa"/>
          </w:tcPr>
          <w:p w14:paraId="72673E48" w14:textId="77777777" w:rsidR="00E34804" w:rsidRDefault="00E34804" w:rsidP="00E34804">
            <w:pPr>
              <w:pStyle w:val="BodyText"/>
              <w:rPr>
                <w:rFonts w:ascii="Arial" w:hAnsi="Arial" w:cs="Arial"/>
                <w:b/>
                <w:bCs/>
              </w:rPr>
            </w:pPr>
            <w:r>
              <w:rPr>
                <w:rFonts w:ascii="Arial" w:hAnsi="Arial" w:cs="Arial"/>
                <w:b/>
                <w:bCs/>
              </w:rPr>
              <w:t>"Supply Licence"</w:t>
            </w:r>
          </w:p>
        </w:tc>
        <w:tc>
          <w:tcPr>
            <w:tcW w:w="6662" w:type="dxa"/>
          </w:tcPr>
          <w:p w14:paraId="7DCD329C" w14:textId="77777777" w:rsidR="00E34804" w:rsidRDefault="00E34804" w:rsidP="00E34804">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E34804" w14:paraId="7738FAC2" w14:textId="77777777" w:rsidTr="003A67C0">
        <w:trPr>
          <w:trHeight w:val="300"/>
        </w:trPr>
        <w:tc>
          <w:tcPr>
            <w:tcW w:w="2695" w:type="dxa"/>
          </w:tcPr>
          <w:p w14:paraId="6DD41A54" w14:textId="77777777" w:rsidR="00E34804" w:rsidRDefault="00E34804" w:rsidP="00E34804">
            <w:pPr>
              <w:pStyle w:val="BodyText"/>
              <w:rPr>
                <w:rFonts w:ascii="Arial" w:hAnsi="Arial" w:cs="Arial"/>
                <w:b/>
                <w:bCs/>
              </w:rPr>
            </w:pPr>
            <w:r>
              <w:rPr>
                <w:rFonts w:ascii="Arial" w:hAnsi="Arial" w:cs="Arial"/>
                <w:b/>
                <w:bCs/>
              </w:rPr>
              <w:t>“Supplier Non Half-Hourly Demand”</w:t>
            </w:r>
          </w:p>
        </w:tc>
        <w:tc>
          <w:tcPr>
            <w:tcW w:w="6662" w:type="dxa"/>
          </w:tcPr>
          <w:p w14:paraId="7D03008C" w14:textId="77777777" w:rsidR="00E34804" w:rsidRDefault="00E34804" w:rsidP="00E34804">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E34804" w14:paraId="3DB6ABDD" w14:textId="77777777" w:rsidTr="003A67C0">
        <w:trPr>
          <w:trHeight w:val="300"/>
        </w:trPr>
        <w:tc>
          <w:tcPr>
            <w:tcW w:w="2695" w:type="dxa"/>
          </w:tcPr>
          <w:p w14:paraId="5FF8E713" w14:textId="77777777" w:rsidR="00E34804" w:rsidRDefault="00E34804" w:rsidP="00E34804">
            <w:pPr>
              <w:pStyle w:val="BodyText"/>
              <w:rPr>
                <w:rFonts w:ascii="Arial" w:hAnsi="Arial" w:cs="Arial"/>
                <w:b/>
                <w:bCs/>
              </w:rPr>
            </w:pPr>
            <w:r>
              <w:rPr>
                <w:rFonts w:ascii="Arial" w:hAnsi="Arial" w:cs="Arial"/>
                <w:b/>
                <w:bCs/>
              </w:rPr>
              <w:t>“Supplier Volume Allocation”</w:t>
            </w:r>
          </w:p>
        </w:tc>
        <w:tc>
          <w:tcPr>
            <w:tcW w:w="6662" w:type="dxa"/>
          </w:tcPr>
          <w:p w14:paraId="6AC5B4D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0AF17A40" w14:textId="77777777" w:rsidTr="003A67C0">
        <w:trPr>
          <w:trHeight w:val="300"/>
        </w:trPr>
        <w:tc>
          <w:tcPr>
            <w:tcW w:w="2695" w:type="dxa"/>
          </w:tcPr>
          <w:p w14:paraId="23EC1388" w14:textId="77777777" w:rsidR="00E34804" w:rsidRDefault="00E34804" w:rsidP="00E34804">
            <w:pPr>
              <w:pStyle w:val="BodyText"/>
              <w:rPr>
                <w:rFonts w:ascii="Arial" w:hAnsi="Arial" w:cs="Arial"/>
                <w:b/>
                <w:bCs/>
              </w:rPr>
            </w:pPr>
            <w:r w:rsidRPr="00F40784">
              <w:rPr>
                <w:rFonts w:ascii="Arial" w:hAnsi="Arial" w:cs="Arial"/>
                <w:b/>
                <w:bCs/>
              </w:rPr>
              <w:t>“Supplier Voting Sub-Group”</w:t>
            </w:r>
          </w:p>
        </w:tc>
        <w:tc>
          <w:tcPr>
            <w:tcW w:w="6662" w:type="dxa"/>
          </w:tcPr>
          <w:p w14:paraId="32B5FE81" w14:textId="77777777" w:rsidR="00E34804" w:rsidRDefault="00E34804" w:rsidP="00E34804">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E34804" w14:paraId="29EDFFB9" w14:textId="77777777" w:rsidTr="003A67C0">
        <w:trPr>
          <w:trHeight w:val="300"/>
        </w:trPr>
        <w:tc>
          <w:tcPr>
            <w:tcW w:w="2695" w:type="dxa"/>
          </w:tcPr>
          <w:p w14:paraId="6CEBA57D" w14:textId="77777777" w:rsidR="00E34804" w:rsidRPr="00F17F42" w:rsidRDefault="00E34804" w:rsidP="00E34804">
            <w:pPr>
              <w:pStyle w:val="BodyText"/>
              <w:rPr>
                <w:rFonts w:ascii="Arial" w:hAnsi="Arial" w:cs="Arial"/>
                <w:b/>
                <w:bCs/>
              </w:rPr>
            </w:pPr>
            <w:r w:rsidRPr="00F17F42">
              <w:rPr>
                <w:rFonts w:ascii="Arial" w:hAnsi="Arial" w:cs="Arial"/>
                <w:b/>
                <w:bCs/>
                <w:color w:val="000000"/>
                <w:lang w:eastAsia="en-GB"/>
              </w:rPr>
              <w:t>“SVA Storage Facility”</w:t>
            </w:r>
          </w:p>
        </w:tc>
        <w:tc>
          <w:tcPr>
            <w:tcW w:w="6662" w:type="dxa"/>
          </w:tcPr>
          <w:p w14:paraId="2738AE1D" w14:textId="77777777" w:rsidR="00E34804" w:rsidRPr="00F17F42" w:rsidRDefault="00E34804" w:rsidP="00E34804">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E34804" w:rsidRPr="00F17F42" w:rsidRDefault="00E34804" w:rsidP="00E3480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E34804" w:rsidRPr="00B06914" w:rsidRDefault="00E34804" w:rsidP="00E3480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E34804" w:rsidRPr="00F17F42" w:rsidRDefault="00E34804" w:rsidP="00E3480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E34804" w14:paraId="28DB436A" w14:textId="77777777" w:rsidTr="003A67C0">
        <w:trPr>
          <w:trHeight w:val="300"/>
        </w:trPr>
        <w:tc>
          <w:tcPr>
            <w:tcW w:w="2695" w:type="dxa"/>
          </w:tcPr>
          <w:p w14:paraId="2A782377" w14:textId="77777777" w:rsidR="00E34804" w:rsidRDefault="00E34804" w:rsidP="00E34804">
            <w:pPr>
              <w:pStyle w:val="BodyText"/>
              <w:rPr>
                <w:rFonts w:ascii="Arial" w:hAnsi="Arial" w:cs="Arial"/>
                <w:b/>
                <w:bCs/>
              </w:rPr>
            </w:pPr>
            <w:r>
              <w:rPr>
                <w:rFonts w:ascii="Arial" w:hAnsi="Arial" w:cs="Arial"/>
                <w:b/>
                <w:bCs/>
              </w:rPr>
              <w:t>"Synchronous Compensation"</w:t>
            </w:r>
          </w:p>
        </w:tc>
        <w:tc>
          <w:tcPr>
            <w:tcW w:w="6662" w:type="dxa"/>
          </w:tcPr>
          <w:p w14:paraId="5DF55C1A" w14:textId="77777777" w:rsidR="00E34804" w:rsidRDefault="00E34804" w:rsidP="00E34804">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E34804" w14:paraId="1B6DFD65" w14:textId="77777777" w:rsidTr="003A67C0">
        <w:trPr>
          <w:trHeight w:val="300"/>
        </w:trPr>
        <w:tc>
          <w:tcPr>
            <w:tcW w:w="2695" w:type="dxa"/>
          </w:tcPr>
          <w:p w14:paraId="7EB5F78C" w14:textId="77777777" w:rsidR="00E34804" w:rsidRDefault="00E34804" w:rsidP="00E34804">
            <w:pPr>
              <w:pStyle w:val="BodyText"/>
              <w:rPr>
                <w:rFonts w:ascii="Arial" w:hAnsi="Arial" w:cs="Arial"/>
                <w:b/>
                <w:bCs/>
              </w:rPr>
            </w:pPr>
            <w:r>
              <w:rPr>
                <w:rFonts w:ascii="Arial" w:hAnsi="Arial" w:cs="Arial"/>
                <w:b/>
                <w:bCs/>
              </w:rPr>
              <w:t>"Synchronised"</w:t>
            </w:r>
          </w:p>
        </w:tc>
        <w:tc>
          <w:tcPr>
            <w:tcW w:w="6662" w:type="dxa"/>
          </w:tcPr>
          <w:p w14:paraId="25E69EFC" w14:textId="77777777" w:rsidR="00E34804" w:rsidRDefault="00E34804" w:rsidP="00E34804">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E34804" w14:paraId="38B89450" w14:textId="77777777" w:rsidTr="003A67C0">
        <w:trPr>
          <w:trHeight w:val="300"/>
        </w:trPr>
        <w:tc>
          <w:tcPr>
            <w:tcW w:w="2695" w:type="dxa"/>
          </w:tcPr>
          <w:p w14:paraId="659EC8FB" w14:textId="77777777" w:rsidR="00E34804" w:rsidRDefault="00E34804" w:rsidP="00E34804">
            <w:pPr>
              <w:pStyle w:val="BodyText"/>
              <w:rPr>
                <w:rFonts w:ascii="Arial" w:hAnsi="Arial" w:cs="Arial"/>
                <w:b/>
                <w:bCs/>
              </w:rPr>
            </w:pPr>
            <w:r>
              <w:rPr>
                <w:rFonts w:ascii="Arial" w:hAnsi="Arial" w:cs="Arial"/>
                <w:b/>
                <w:bCs/>
              </w:rPr>
              <w:t>"System Ancillary Services"</w:t>
            </w:r>
          </w:p>
        </w:tc>
        <w:tc>
          <w:tcPr>
            <w:tcW w:w="6662" w:type="dxa"/>
          </w:tcPr>
          <w:p w14:paraId="1791355B" w14:textId="77777777" w:rsidR="00E34804" w:rsidRDefault="00E34804" w:rsidP="00E34804">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E34804" w14:paraId="6C44C08E" w14:textId="77777777" w:rsidTr="003A67C0">
        <w:trPr>
          <w:trHeight w:val="300"/>
        </w:trPr>
        <w:tc>
          <w:tcPr>
            <w:tcW w:w="2695" w:type="dxa"/>
          </w:tcPr>
          <w:p w14:paraId="6485FB36" w14:textId="77777777" w:rsidR="00E34804" w:rsidRDefault="00E34804" w:rsidP="00E34804">
            <w:pPr>
              <w:pStyle w:val="BodyText"/>
              <w:rPr>
                <w:rFonts w:ascii="Arial" w:hAnsi="Arial" w:cs="Arial"/>
                <w:b/>
                <w:bCs/>
              </w:rPr>
            </w:pPr>
            <w:r>
              <w:rPr>
                <w:rFonts w:ascii="Arial" w:hAnsi="Arial" w:cs="Arial"/>
                <w:b/>
                <w:bCs/>
              </w:rPr>
              <w:t>"System"</w:t>
            </w:r>
          </w:p>
          <w:p w14:paraId="2AD2D0BD" w14:textId="77777777" w:rsidR="00E34804" w:rsidRDefault="00E34804" w:rsidP="00E34804">
            <w:pPr>
              <w:pStyle w:val="BodyText"/>
              <w:rPr>
                <w:rFonts w:ascii="Arial" w:hAnsi="Arial" w:cs="Arial"/>
                <w:b/>
                <w:bCs/>
              </w:rPr>
            </w:pPr>
          </w:p>
          <w:p w14:paraId="1C1E9A01" w14:textId="1B026A3E" w:rsidR="00E34804" w:rsidRPr="00373088" w:rsidRDefault="00E34804" w:rsidP="00E34804">
            <w:pPr>
              <w:pStyle w:val="BodyText"/>
              <w:rPr>
                <w:rFonts w:ascii="Arial" w:hAnsi="Arial" w:cs="Arial"/>
                <w:b/>
                <w:bCs/>
              </w:rPr>
            </w:pPr>
            <w:r>
              <w:rPr>
                <w:rFonts w:ascii="Arial" w:hAnsi="Arial" w:cs="Arial"/>
                <w:b/>
                <w:bCs/>
              </w:rPr>
              <w:t>“System Restoration :</w:t>
            </w:r>
          </w:p>
        </w:tc>
        <w:tc>
          <w:tcPr>
            <w:tcW w:w="6662" w:type="dxa"/>
          </w:tcPr>
          <w:p w14:paraId="34EA237E" w14:textId="77777777" w:rsidR="00E34804" w:rsidRDefault="00E34804" w:rsidP="00E34804">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E34804" w:rsidRPr="00FD0CD3" w:rsidRDefault="00E34804" w:rsidP="00E34804">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tc>
      </w:tr>
      <w:tr w:rsidR="00E34804" w14:paraId="6AA9DDFB" w14:textId="77777777" w:rsidTr="003A67C0">
        <w:trPr>
          <w:trHeight w:val="300"/>
        </w:trPr>
        <w:tc>
          <w:tcPr>
            <w:tcW w:w="2695" w:type="dxa"/>
          </w:tcPr>
          <w:p w14:paraId="249BF7AE" w14:textId="77777777" w:rsidR="00E34804" w:rsidRDefault="00E34804" w:rsidP="00E34804">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662" w:type="dxa"/>
          </w:tcPr>
          <w:p w14:paraId="0E799DDD" w14:textId="77777777" w:rsidR="00E34804" w:rsidRDefault="00E34804" w:rsidP="00E34804">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1EF15221" w14:textId="77777777" w:rsidTr="003A67C0">
        <w:trPr>
          <w:trHeight w:val="300"/>
        </w:trPr>
        <w:tc>
          <w:tcPr>
            <w:tcW w:w="2695" w:type="dxa"/>
          </w:tcPr>
          <w:p w14:paraId="11B5D6F4" w14:textId="7E588A5A" w:rsidR="00E34804" w:rsidRDefault="00E34804" w:rsidP="00E34804">
            <w:pPr>
              <w:pStyle w:val="BodyText"/>
              <w:rPr>
                <w:rFonts w:ascii="Arial" w:hAnsi="Arial" w:cs="Arial"/>
                <w:b/>
                <w:bCs/>
                <w:w w:val="0"/>
              </w:rPr>
            </w:pPr>
            <w:bookmarkStart w:id="654" w:name="_DV_C152"/>
            <w:r>
              <w:rPr>
                <w:rStyle w:val="DeltaViewInsertion"/>
                <w:rFonts w:ascii="Arial" w:hAnsi="Arial" w:cs="Arial"/>
                <w:b/>
                <w:bCs/>
                <w:color w:val="auto"/>
                <w:w w:val="0"/>
                <w:u w:val="none"/>
              </w:rPr>
              <w:t>"System to Generator Operational Intertripping Scheme"</w:t>
            </w:r>
            <w:bookmarkEnd w:id="654"/>
          </w:p>
        </w:tc>
        <w:tc>
          <w:tcPr>
            <w:tcW w:w="6662" w:type="dxa"/>
          </w:tcPr>
          <w:p w14:paraId="08041048" w14:textId="77777777" w:rsidR="00E34804" w:rsidRDefault="00E34804" w:rsidP="00E34804">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E34804" w14:paraId="4FF31BEE" w14:textId="77777777" w:rsidTr="003A67C0">
        <w:trPr>
          <w:trHeight w:val="300"/>
        </w:trPr>
        <w:tc>
          <w:tcPr>
            <w:tcW w:w="2695" w:type="dxa"/>
          </w:tcPr>
          <w:p w14:paraId="2AE889C4" w14:textId="77777777" w:rsidR="00E34804" w:rsidRDefault="00E34804" w:rsidP="00E34804">
            <w:pPr>
              <w:pStyle w:val="BodyText"/>
              <w:rPr>
                <w:rFonts w:ascii="Arial" w:hAnsi="Arial" w:cs="Arial"/>
                <w:b/>
                <w:bCs/>
              </w:rPr>
            </w:pPr>
            <w:r>
              <w:rPr>
                <w:rFonts w:ascii="Arial" w:hAnsi="Arial" w:cs="Arial"/>
                <w:b/>
                <w:bCs/>
              </w:rPr>
              <w:t>"Target Frequency"</w:t>
            </w:r>
          </w:p>
        </w:tc>
        <w:tc>
          <w:tcPr>
            <w:tcW w:w="6662" w:type="dxa"/>
          </w:tcPr>
          <w:p w14:paraId="35F9EC83" w14:textId="77777777" w:rsidR="00E34804" w:rsidRDefault="00E34804" w:rsidP="00E34804">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E34804" w14:paraId="067E4656" w14:textId="77777777" w:rsidTr="003A67C0">
        <w:trPr>
          <w:trHeight w:val="300"/>
        </w:trPr>
        <w:tc>
          <w:tcPr>
            <w:tcW w:w="2695" w:type="dxa"/>
          </w:tcPr>
          <w:p w14:paraId="3C835819" w14:textId="77777777" w:rsidR="00E34804" w:rsidRDefault="00E34804" w:rsidP="00E34804">
            <w:pPr>
              <w:pStyle w:val="BodyText"/>
              <w:rPr>
                <w:rFonts w:ascii="Arial" w:hAnsi="Arial" w:cs="Arial"/>
                <w:b/>
                <w:bCs/>
              </w:rPr>
            </w:pPr>
            <w:r>
              <w:rPr>
                <w:rFonts w:ascii="Arial" w:hAnsi="Arial" w:cs="Arial"/>
                <w:b/>
                <w:bCs/>
              </w:rPr>
              <w:t>"TEC Increase Request"</w:t>
            </w:r>
          </w:p>
        </w:tc>
        <w:tc>
          <w:tcPr>
            <w:tcW w:w="6662" w:type="dxa"/>
          </w:tcPr>
          <w:p w14:paraId="15D77A5F" w14:textId="77777777" w:rsidR="00E34804" w:rsidRDefault="00E34804" w:rsidP="00E34804">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655" w:name="_BPDCD_168"/>
            <w:r w:rsidRPr="00530856">
              <w:rPr>
                <w:rFonts w:ascii="Arial" w:hAnsi="Arial" w:cs="Arial"/>
                <w:lang w:val="en-US"/>
              </w:rPr>
              <w:t>;</w:t>
            </w:r>
            <w:bookmarkEnd w:id="655"/>
          </w:p>
        </w:tc>
      </w:tr>
      <w:tr w:rsidR="00E34804" w14:paraId="1903594E" w14:textId="77777777" w:rsidTr="003A67C0">
        <w:trPr>
          <w:trHeight w:val="300"/>
        </w:trPr>
        <w:tc>
          <w:tcPr>
            <w:tcW w:w="2695" w:type="dxa"/>
          </w:tcPr>
          <w:p w14:paraId="355D111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rPr>
              <w:t>"TEC Register"</w:t>
            </w:r>
          </w:p>
        </w:tc>
        <w:tc>
          <w:tcPr>
            <w:tcW w:w="6662" w:type="dxa"/>
          </w:tcPr>
          <w:p w14:paraId="4E65232D" w14:textId="77777777" w:rsidR="00E34804" w:rsidRDefault="00E34804" w:rsidP="00E34804">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656" w:name="_BPDCD_170"/>
            <w:r w:rsidRPr="00530856">
              <w:rPr>
                <w:rFonts w:ascii="Arial" w:hAnsi="Arial" w:cs="Arial"/>
              </w:rPr>
              <w:t>;</w:t>
            </w:r>
            <w:bookmarkEnd w:id="656"/>
          </w:p>
        </w:tc>
      </w:tr>
      <w:tr w:rsidR="00E34804" w14:paraId="2AE992EA" w14:textId="77777777" w:rsidTr="003A67C0">
        <w:trPr>
          <w:trHeight w:val="300"/>
        </w:trPr>
        <w:tc>
          <w:tcPr>
            <w:tcW w:w="2695" w:type="dxa"/>
          </w:tcPr>
          <w:p w14:paraId="3085C4A7" w14:textId="77777777" w:rsidR="00E34804" w:rsidRDefault="00E34804" w:rsidP="00E34804">
            <w:pPr>
              <w:pStyle w:val="BodyText"/>
              <w:rPr>
                <w:rFonts w:ascii="Arial" w:hAnsi="Arial" w:cs="Arial"/>
                <w:b/>
                <w:bCs/>
              </w:rPr>
            </w:pPr>
            <w:r>
              <w:rPr>
                <w:rFonts w:ascii="Arial" w:hAnsi="Arial" w:cs="Arial"/>
                <w:b/>
                <w:bCs/>
              </w:rPr>
              <w:t>"TEC Trade"</w:t>
            </w:r>
          </w:p>
        </w:tc>
        <w:tc>
          <w:tcPr>
            <w:tcW w:w="6662" w:type="dxa"/>
          </w:tcPr>
          <w:p w14:paraId="119E0117" w14:textId="77777777" w:rsidR="00E34804" w:rsidRDefault="00E34804" w:rsidP="00E34804">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657" w:name="_BPDCD_171"/>
            <w:r w:rsidRPr="00530856">
              <w:rPr>
                <w:rFonts w:ascii="Arial" w:hAnsi="Arial" w:cs="Arial"/>
                <w:color w:val="0000FF"/>
              </w:rPr>
              <w:t>;</w:t>
            </w:r>
            <w:bookmarkEnd w:id="657"/>
          </w:p>
          <w:p w14:paraId="16D600CE" w14:textId="35B23B69" w:rsidR="00E34804" w:rsidRDefault="00E34804" w:rsidP="00E34804">
            <w:pPr>
              <w:pStyle w:val="BodyText"/>
              <w:jc w:val="both"/>
              <w:rPr>
                <w:rFonts w:ascii="Arial" w:hAnsi="Arial" w:cs="Arial"/>
              </w:rPr>
            </w:pPr>
          </w:p>
        </w:tc>
      </w:tr>
      <w:tr w:rsidR="00E34804" w14:paraId="195E18CA" w14:textId="77777777" w:rsidTr="003A67C0">
        <w:trPr>
          <w:trHeight w:val="300"/>
        </w:trPr>
        <w:tc>
          <w:tcPr>
            <w:tcW w:w="2695" w:type="dxa"/>
          </w:tcPr>
          <w:p w14:paraId="614DDDF5" w14:textId="77777777" w:rsidR="00E34804" w:rsidRDefault="00E34804" w:rsidP="00E34804">
            <w:pPr>
              <w:pStyle w:val="BodyText"/>
              <w:rPr>
                <w:rFonts w:ascii="Arial" w:hAnsi="Arial" w:cs="Arial"/>
                <w:b/>
                <w:bCs/>
              </w:rPr>
            </w:pPr>
            <w:r>
              <w:rPr>
                <w:rFonts w:ascii="Arial" w:hAnsi="Arial" w:cs="Arial"/>
                <w:b/>
                <w:bCs/>
              </w:rPr>
              <w:t>"Tendered Capability Breakpoints"</w:t>
            </w:r>
          </w:p>
          <w:p w14:paraId="5DB5D7B3" w14:textId="0650B574" w:rsidR="00E34804" w:rsidRDefault="00E34804" w:rsidP="00E34804">
            <w:pPr>
              <w:pStyle w:val="BodyText"/>
              <w:rPr>
                <w:rFonts w:ascii="Arial" w:hAnsi="Arial" w:cs="Arial"/>
                <w:b/>
                <w:bCs/>
              </w:rPr>
            </w:pPr>
          </w:p>
        </w:tc>
        <w:tc>
          <w:tcPr>
            <w:tcW w:w="6662" w:type="dxa"/>
          </w:tcPr>
          <w:p w14:paraId="2420CCD0" w14:textId="77777777" w:rsidR="00E34804" w:rsidRDefault="00E34804" w:rsidP="00E34804">
            <w:pPr>
              <w:pStyle w:val="BodyText"/>
              <w:jc w:val="both"/>
              <w:rPr>
                <w:rFonts w:ascii="Arial" w:hAnsi="Arial" w:cs="Arial"/>
                <w:b/>
              </w:rPr>
            </w:pPr>
            <w:r>
              <w:rPr>
                <w:rFonts w:ascii="Arial" w:hAnsi="Arial" w:cs="Arial"/>
              </w:rPr>
              <w:t>as defined in Paragraph 1.4 of Appendix 5 of Schedule 3, Part I;</w:t>
            </w:r>
          </w:p>
        </w:tc>
      </w:tr>
      <w:tr w:rsidR="00E34804" w14:paraId="43BD455A" w14:textId="77777777" w:rsidTr="003A67C0">
        <w:trPr>
          <w:trHeight w:val="300"/>
        </w:trPr>
        <w:tc>
          <w:tcPr>
            <w:tcW w:w="2695" w:type="dxa"/>
          </w:tcPr>
          <w:p w14:paraId="49E9ACF6"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Donated TEC"</w:t>
            </w:r>
          </w:p>
          <w:p w14:paraId="249D4052" w14:textId="77777777" w:rsidR="00E34804" w:rsidRDefault="00E34804" w:rsidP="00E34804">
            <w:pPr>
              <w:pStyle w:val="BodyText"/>
              <w:rPr>
                <w:rFonts w:ascii="Arial" w:hAnsi="Arial" w:cs="Arial"/>
                <w:b/>
                <w:bCs/>
              </w:rPr>
            </w:pPr>
          </w:p>
        </w:tc>
        <w:tc>
          <w:tcPr>
            <w:tcW w:w="6662" w:type="dxa"/>
          </w:tcPr>
          <w:p w14:paraId="3FB9534B" w14:textId="77777777" w:rsidR="00E34804" w:rsidRDefault="00E34804" w:rsidP="00E34804">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658" w:name="_BPDCD_172"/>
            <w:r w:rsidRPr="00530856">
              <w:rPr>
                <w:rFonts w:ascii="Arial" w:hAnsi="Arial" w:cs="Arial"/>
                <w:szCs w:val="22"/>
              </w:rPr>
              <w:t>;</w:t>
            </w:r>
            <w:bookmarkEnd w:id="658"/>
          </w:p>
        </w:tc>
      </w:tr>
      <w:tr w:rsidR="00E34804" w14:paraId="72807373" w14:textId="77777777" w:rsidTr="003A67C0">
        <w:trPr>
          <w:trHeight w:val="300"/>
        </w:trPr>
        <w:tc>
          <w:tcPr>
            <w:tcW w:w="2695" w:type="dxa"/>
          </w:tcPr>
          <w:p w14:paraId="4F1A771E" w14:textId="77777777" w:rsidR="00E34804" w:rsidRDefault="00E34804" w:rsidP="00E34804">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E34804" w:rsidRDefault="00E34804" w:rsidP="00E34804">
            <w:pPr>
              <w:spacing w:after="240"/>
              <w:rPr>
                <w:rFonts w:ascii="Arial" w:hAnsi="Arial" w:cs="Arial"/>
                <w:b/>
                <w:bCs/>
              </w:rPr>
            </w:pPr>
          </w:p>
        </w:tc>
        <w:tc>
          <w:tcPr>
            <w:tcW w:w="6662" w:type="dxa"/>
          </w:tcPr>
          <w:p w14:paraId="756D05B2"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659" w:name="_BPDCD_173"/>
            <w:r w:rsidRPr="00530856">
              <w:rPr>
                <w:rFonts w:ascii="Arial" w:hAnsi="Arial" w:cs="Arial"/>
                <w:szCs w:val="22"/>
                <w:lang w:val="en-US"/>
              </w:rPr>
              <w:t>;</w:t>
            </w:r>
            <w:bookmarkEnd w:id="659"/>
          </w:p>
        </w:tc>
      </w:tr>
      <w:tr w:rsidR="00E34804" w14:paraId="5092749F" w14:textId="77777777" w:rsidTr="003A67C0">
        <w:trPr>
          <w:trHeight w:val="300"/>
        </w:trPr>
        <w:tc>
          <w:tcPr>
            <w:tcW w:w="2695" w:type="dxa"/>
          </w:tcPr>
          <w:p w14:paraId="44D9F14C"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662" w:type="dxa"/>
          </w:tcPr>
          <w:p w14:paraId="780AC773"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660" w:name="_BPDCD_174"/>
            <w:r w:rsidRPr="00530856">
              <w:rPr>
                <w:rFonts w:ascii="Arial" w:hAnsi="Arial" w:cs="Arial"/>
                <w:szCs w:val="22"/>
                <w:lang w:val="en-US"/>
              </w:rPr>
              <w:t>;</w:t>
            </w:r>
            <w:bookmarkEnd w:id="660"/>
          </w:p>
        </w:tc>
      </w:tr>
      <w:tr w:rsidR="00E34804" w14:paraId="1BE3089C" w14:textId="77777777" w:rsidTr="003A67C0">
        <w:trPr>
          <w:trHeight w:val="300"/>
        </w:trPr>
        <w:tc>
          <w:tcPr>
            <w:tcW w:w="2695" w:type="dxa"/>
          </w:tcPr>
          <w:p w14:paraId="1D90DCB1"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662" w:type="dxa"/>
          </w:tcPr>
          <w:p w14:paraId="596F3F7A"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661" w:name="_BPDCD_175"/>
            <w:r w:rsidRPr="00530856">
              <w:rPr>
                <w:rFonts w:ascii="Arial" w:hAnsi="Arial" w:cs="Arial"/>
                <w:szCs w:val="22"/>
                <w:lang w:val="en-US"/>
              </w:rPr>
              <w:t>;</w:t>
            </w:r>
            <w:bookmarkEnd w:id="661"/>
          </w:p>
        </w:tc>
      </w:tr>
      <w:tr w:rsidR="00E34804" w14:paraId="0225C6CF" w14:textId="77777777" w:rsidTr="003A67C0">
        <w:trPr>
          <w:trHeight w:val="300"/>
        </w:trPr>
        <w:tc>
          <w:tcPr>
            <w:tcW w:w="2695" w:type="dxa"/>
          </w:tcPr>
          <w:p w14:paraId="6FCE019D"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662" w:type="dxa"/>
          </w:tcPr>
          <w:p w14:paraId="4D20E609"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662" w:name="_BPDCD_176"/>
            <w:r w:rsidRPr="00530856">
              <w:rPr>
                <w:rFonts w:ascii="Arial" w:hAnsi="Arial" w:cs="Arial"/>
                <w:szCs w:val="22"/>
                <w:lang w:val="en-US"/>
              </w:rPr>
              <w:t>;</w:t>
            </w:r>
            <w:bookmarkEnd w:id="662"/>
          </w:p>
        </w:tc>
      </w:tr>
      <w:tr w:rsidR="00E34804" w14:paraId="5483C78F" w14:textId="77777777" w:rsidTr="003A67C0">
        <w:trPr>
          <w:trHeight w:val="300"/>
        </w:trPr>
        <w:tc>
          <w:tcPr>
            <w:tcW w:w="2695" w:type="dxa"/>
          </w:tcPr>
          <w:p w14:paraId="7E48970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662" w:type="dxa"/>
          </w:tcPr>
          <w:p w14:paraId="41D6478D" w14:textId="77777777" w:rsidR="00E34804" w:rsidRPr="00530856" w:rsidRDefault="00E34804" w:rsidP="00E34804">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663" w:name="_BPDCD_177"/>
            <w:r w:rsidRPr="00530856">
              <w:rPr>
                <w:rFonts w:ascii="Arial" w:hAnsi="Arial" w:cs="Arial"/>
                <w:szCs w:val="22"/>
                <w:lang w:val="en-US"/>
              </w:rPr>
              <w:t>;</w:t>
            </w:r>
            <w:bookmarkEnd w:id="663"/>
          </w:p>
        </w:tc>
      </w:tr>
      <w:tr w:rsidR="00E34804" w14:paraId="30A2DDF8" w14:textId="77777777" w:rsidTr="003A67C0">
        <w:trPr>
          <w:trHeight w:val="300"/>
        </w:trPr>
        <w:tc>
          <w:tcPr>
            <w:tcW w:w="2695" w:type="dxa"/>
          </w:tcPr>
          <w:p w14:paraId="5E8BA2E5"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662" w:type="dxa"/>
          </w:tcPr>
          <w:p w14:paraId="2DF52540" w14:textId="77777777" w:rsidR="00E34804" w:rsidRDefault="00E34804" w:rsidP="00E34804">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664" w:name="_BPDCD_178"/>
            <w:r w:rsidRPr="00E236F2">
              <w:rPr>
                <w:rFonts w:ascii="Arial" w:hAnsi="Arial" w:cs="Arial"/>
                <w:szCs w:val="22"/>
                <w:lang w:val="en-US"/>
              </w:rPr>
              <w:t>;</w:t>
            </w:r>
            <w:bookmarkEnd w:id="664"/>
          </w:p>
        </w:tc>
      </w:tr>
      <w:tr w:rsidR="00E34804" w14:paraId="418D630C" w14:textId="77777777" w:rsidTr="003A67C0">
        <w:trPr>
          <w:trHeight w:val="300"/>
        </w:trPr>
        <w:tc>
          <w:tcPr>
            <w:tcW w:w="2695" w:type="dxa"/>
          </w:tcPr>
          <w:p w14:paraId="732A4523"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662" w:type="dxa"/>
          </w:tcPr>
          <w:p w14:paraId="37AB4BF2" w14:textId="77777777" w:rsidR="00E34804" w:rsidRDefault="00E34804" w:rsidP="00E34804">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665" w:name="_BPDCD_179"/>
            <w:r w:rsidRPr="00E236F2">
              <w:rPr>
                <w:rFonts w:ascii="Arial" w:hAnsi="Arial" w:cs="Arial"/>
                <w:szCs w:val="22"/>
                <w:lang w:val="en-US"/>
              </w:rPr>
              <w:t>;</w:t>
            </w:r>
            <w:bookmarkEnd w:id="665"/>
          </w:p>
        </w:tc>
      </w:tr>
      <w:tr w:rsidR="00E34804" w14:paraId="22842467" w14:textId="77777777" w:rsidTr="003A67C0">
        <w:trPr>
          <w:trHeight w:val="300"/>
        </w:trPr>
        <w:tc>
          <w:tcPr>
            <w:tcW w:w="2695" w:type="dxa"/>
          </w:tcPr>
          <w:p w14:paraId="681D9EEB"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662" w:type="dxa"/>
          </w:tcPr>
          <w:p w14:paraId="53669C39" w14:textId="77777777" w:rsidR="00E34804" w:rsidRDefault="00E34804" w:rsidP="00E34804">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666" w:name="_BPDCD_180"/>
            <w:r w:rsidRPr="00E236F2">
              <w:rPr>
                <w:rFonts w:ascii="Arial" w:hAnsi="Arial" w:cs="Arial"/>
                <w:szCs w:val="22"/>
                <w:lang w:val="en-US"/>
              </w:rPr>
              <w:t>;</w:t>
            </w:r>
            <w:bookmarkEnd w:id="666"/>
          </w:p>
        </w:tc>
      </w:tr>
      <w:tr w:rsidR="00E34804" w14:paraId="4D11F411" w14:textId="77777777" w:rsidTr="003A67C0">
        <w:trPr>
          <w:trHeight w:val="300"/>
        </w:trPr>
        <w:tc>
          <w:tcPr>
            <w:tcW w:w="2695" w:type="dxa"/>
          </w:tcPr>
          <w:p w14:paraId="42755A4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662" w:type="dxa"/>
          </w:tcPr>
          <w:p w14:paraId="2B1483D3" w14:textId="77777777" w:rsidR="00E34804" w:rsidRDefault="00E34804" w:rsidP="00E34804">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667" w:name="_BPDCD_181"/>
            <w:r w:rsidRPr="00E236F2">
              <w:rPr>
                <w:rFonts w:ascii="Arial" w:hAnsi="Arial" w:cs="Arial"/>
                <w:color w:val="0000FF"/>
                <w:szCs w:val="22"/>
                <w:lang w:val="en-US"/>
              </w:rPr>
              <w:t>;</w:t>
            </w:r>
            <w:bookmarkEnd w:id="667"/>
          </w:p>
        </w:tc>
      </w:tr>
      <w:tr w:rsidR="00E34804" w14:paraId="69614ED9" w14:textId="77777777" w:rsidTr="003A67C0">
        <w:trPr>
          <w:trHeight w:val="300"/>
        </w:trPr>
        <w:tc>
          <w:tcPr>
            <w:tcW w:w="2695" w:type="dxa"/>
          </w:tcPr>
          <w:p w14:paraId="44CD15C7" w14:textId="77777777" w:rsidR="00E34804" w:rsidRDefault="00E34804" w:rsidP="00E34804">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662" w:type="dxa"/>
          </w:tcPr>
          <w:p w14:paraId="0AC958D3"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668" w:name="_BPDCD_182"/>
            <w:r w:rsidRPr="00E236F2">
              <w:rPr>
                <w:rFonts w:ascii="Arial" w:hAnsi="Arial" w:cs="Arial"/>
                <w:szCs w:val="22"/>
                <w:lang w:val="en-US"/>
              </w:rPr>
              <w:t>;</w:t>
            </w:r>
            <w:bookmarkEnd w:id="668"/>
          </w:p>
        </w:tc>
      </w:tr>
      <w:tr w:rsidR="00E34804" w14:paraId="5BF83305" w14:textId="77777777" w:rsidTr="003A67C0">
        <w:trPr>
          <w:trHeight w:val="300"/>
        </w:trPr>
        <w:tc>
          <w:tcPr>
            <w:tcW w:w="2695" w:type="dxa"/>
          </w:tcPr>
          <w:p w14:paraId="551ABD83"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662" w:type="dxa"/>
          </w:tcPr>
          <w:p w14:paraId="7DE52CE4" w14:textId="77777777" w:rsidR="00E34804" w:rsidRDefault="00E34804" w:rsidP="00E34804">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669" w:name="_BPDCD_183"/>
            <w:r w:rsidRPr="00E236F2">
              <w:rPr>
                <w:rFonts w:ascii="Arial" w:hAnsi="Arial" w:cs="Arial"/>
                <w:szCs w:val="22"/>
                <w:lang w:val="en-US"/>
              </w:rPr>
              <w:t>;</w:t>
            </w:r>
            <w:bookmarkEnd w:id="669"/>
          </w:p>
        </w:tc>
      </w:tr>
      <w:tr w:rsidR="00E34804" w14:paraId="0A14C918" w14:textId="77777777" w:rsidTr="003A67C0">
        <w:trPr>
          <w:trHeight w:val="300"/>
        </w:trPr>
        <w:tc>
          <w:tcPr>
            <w:tcW w:w="2695" w:type="dxa"/>
          </w:tcPr>
          <w:p w14:paraId="5BCA1AF6" w14:textId="77777777" w:rsidR="00E34804" w:rsidRDefault="00E34804" w:rsidP="00E34804">
            <w:pPr>
              <w:pStyle w:val="BodyTextIndent"/>
              <w:tabs>
                <w:tab w:val="left" w:pos="1134"/>
                <w:tab w:val="left" w:pos="1161"/>
              </w:tabs>
              <w:ind w:left="0"/>
              <w:rPr>
                <w:rFonts w:ascii="Arial" w:hAnsi="Arial" w:cs="Arial"/>
                <w:b/>
                <w:bCs/>
                <w:i/>
              </w:rPr>
            </w:pPr>
            <w:r>
              <w:rPr>
                <w:rFonts w:ascii="Arial" w:hAnsi="Arial" w:cs="Arial"/>
                <w:b/>
                <w:bCs/>
              </w:rPr>
              <w:t>"Tenders"</w:t>
            </w:r>
          </w:p>
        </w:tc>
        <w:tc>
          <w:tcPr>
            <w:tcW w:w="6662" w:type="dxa"/>
          </w:tcPr>
          <w:p w14:paraId="73792887" w14:textId="77777777" w:rsidR="00E34804" w:rsidRDefault="00E34804" w:rsidP="00E34804">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E34804" w14:paraId="11921D8A" w14:textId="77777777" w:rsidTr="003A67C0">
        <w:trPr>
          <w:trHeight w:val="300"/>
        </w:trPr>
        <w:tc>
          <w:tcPr>
            <w:tcW w:w="2695" w:type="dxa"/>
          </w:tcPr>
          <w:p w14:paraId="5A734F8B" w14:textId="77777777" w:rsidR="00E34804" w:rsidRDefault="00E34804" w:rsidP="00E34804">
            <w:pPr>
              <w:pStyle w:val="BodyText"/>
              <w:rPr>
                <w:rFonts w:ascii="Arial" w:hAnsi="Arial" w:cs="Arial"/>
                <w:b/>
                <w:bCs/>
              </w:rPr>
            </w:pPr>
            <w:r>
              <w:rPr>
                <w:rFonts w:ascii="Arial" w:hAnsi="Arial" w:cs="Arial"/>
                <w:b/>
                <w:bCs/>
              </w:rPr>
              <w:t>"Tenderers"</w:t>
            </w:r>
          </w:p>
        </w:tc>
        <w:tc>
          <w:tcPr>
            <w:tcW w:w="6662" w:type="dxa"/>
          </w:tcPr>
          <w:p w14:paraId="14BF7FAF"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72F11859" w14:textId="77777777" w:rsidTr="003A67C0">
        <w:trPr>
          <w:trHeight w:val="300"/>
        </w:trPr>
        <w:tc>
          <w:tcPr>
            <w:tcW w:w="2695" w:type="dxa"/>
          </w:tcPr>
          <w:p w14:paraId="2D83FD1E" w14:textId="77777777" w:rsidR="00E34804" w:rsidRDefault="00E34804" w:rsidP="00E34804">
            <w:pPr>
              <w:pStyle w:val="BodyText"/>
              <w:rPr>
                <w:rFonts w:ascii="Arial" w:hAnsi="Arial" w:cs="Arial"/>
                <w:b/>
                <w:bCs/>
              </w:rPr>
            </w:pPr>
            <w:r>
              <w:rPr>
                <w:rFonts w:ascii="Arial" w:hAnsi="Arial" w:cs="Arial"/>
                <w:b/>
                <w:bCs/>
              </w:rPr>
              <w:t>"Tender Period"</w:t>
            </w:r>
          </w:p>
        </w:tc>
        <w:tc>
          <w:tcPr>
            <w:tcW w:w="6662" w:type="dxa"/>
          </w:tcPr>
          <w:p w14:paraId="3B923467" w14:textId="77777777" w:rsidR="00E34804" w:rsidRDefault="00E34804" w:rsidP="00E34804">
            <w:pPr>
              <w:pStyle w:val="BodyText"/>
              <w:jc w:val="both"/>
              <w:rPr>
                <w:rFonts w:ascii="Arial" w:hAnsi="Arial" w:cs="Arial"/>
              </w:rPr>
            </w:pPr>
            <w:r>
              <w:rPr>
                <w:rFonts w:ascii="Arial" w:hAnsi="Arial" w:cs="Arial"/>
              </w:rPr>
              <w:t>as defined in Paragraph 3.3 of Schedule 3, Part I;</w:t>
            </w:r>
          </w:p>
        </w:tc>
      </w:tr>
      <w:tr w:rsidR="00E34804" w14:paraId="4D7C2530" w14:textId="77777777" w:rsidTr="003A67C0">
        <w:trPr>
          <w:trHeight w:val="300"/>
        </w:trPr>
        <w:tc>
          <w:tcPr>
            <w:tcW w:w="2695" w:type="dxa"/>
          </w:tcPr>
          <w:p w14:paraId="264012BB" w14:textId="77777777" w:rsidR="00E34804" w:rsidRDefault="00E34804" w:rsidP="00E34804">
            <w:pPr>
              <w:pStyle w:val="BodyText"/>
              <w:rPr>
                <w:rFonts w:ascii="Arial" w:hAnsi="Arial" w:cs="Arial"/>
                <w:b/>
                <w:bCs/>
              </w:rPr>
            </w:pPr>
            <w:r>
              <w:rPr>
                <w:rFonts w:ascii="Arial" w:hAnsi="Arial" w:cs="Arial"/>
                <w:b/>
                <w:bCs/>
              </w:rPr>
              <w:t>"Term"</w:t>
            </w:r>
          </w:p>
        </w:tc>
        <w:tc>
          <w:tcPr>
            <w:tcW w:w="6662" w:type="dxa"/>
          </w:tcPr>
          <w:p w14:paraId="031B6847" w14:textId="77777777" w:rsidR="00E34804" w:rsidRDefault="00E34804" w:rsidP="00E34804">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E34804" w14:paraId="5BE5F843" w14:textId="77777777" w:rsidTr="003A67C0">
        <w:trPr>
          <w:trHeight w:val="300"/>
        </w:trPr>
        <w:tc>
          <w:tcPr>
            <w:tcW w:w="2695" w:type="dxa"/>
          </w:tcPr>
          <w:p w14:paraId="2EAB8186" w14:textId="77777777" w:rsidR="00E34804" w:rsidRDefault="00E34804" w:rsidP="00E34804">
            <w:pPr>
              <w:pStyle w:val="BodyText"/>
              <w:rPr>
                <w:rFonts w:ascii="Arial" w:hAnsi="Arial" w:cs="Arial"/>
                <w:b/>
                <w:bCs/>
              </w:rPr>
            </w:pPr>
            <w:r>
              <w:rPr>
                <w:rFonts w:ascii="Arial" w:hAnsi="Arial" w:cs="Arial"/>
                <w:b/>
                <w:bCs/>
              </w:rPr>
              <w:t>"Termination Amount"</w:t>
            </w:r>
          </w:p>
        </w:tc>
        <w:tc>
          <w:tcPr>
            <w:tcW w:w="6662" w:type="dxa"/>
          </w:tcPr>
          <w:p w14:paraId="0494CF6B" w14:textId="77777777" w:rsidR="00E34804" w:rsidRDefault="00E34804" w:rsidP="00E34804">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E34804" w14:paraId="3F7CB878" w14:textId="77777777" w:rsidTr="003A67C0">
        <w:trPr>
          <w:trHeight w:val="300"/>
        </w:trPr>
        <w:tc>
          <w:tcPr>
            <w:tcW w:w="2695" w:type="dxa"/>
          </w:tcPr>
          <w:p w14:paraId="20720B9E" w14:textId="77777777" w:rsidR="00E34804" w:rsidRDefault="00E34804" w:rsidP="00E34804">
            <w:pPr>
              <w:pStyle w:val="BodyText"/>
              <w:rPr>
                <w:rFonts w:ascii="Arial" w:hAnsi="Arial" w:cs="Arial"/>
                <w:b/>
                <w:bCs/>
              </w:rPr>
            </w:pPr>
            <w:r>
              <w:rPr>
                <w:rFonts w:ascii="Arial" w:hAnsi="Arial" w:cs="Arial"/>
                <w:b/>
                <w:bCs/>
              </w:rPr>
              <w:t>"The Company"</w:t>
            </w:r>
          </w:p>
        </w:tc>
        <w:tc>
          <w:tcPr>
            <w:tcW w:w="6662" w:type="dxa"/>
          </w:tcPr>
          <w:p w14:paraId="523467BE" w14:textId="4C488E0C" w:rsidR="00E34804" w:rsidRDefault="00E34804" w:rsidP="00E34804">
            <w:pPr>
              <w:pStyle w:val="BodyText"/>
              <w:jc w:val="both"/>
              <w:rPr>
                <w:rFonts w:ascii="Arial" w:hAnsi="Arial" w:cs="Arial"/>
              </w:rPr>
            </w:pPr>
            <w:r>
              <w:rPr>
                <w:rFonts w:ascii="Arial" w:hAnsi="Arial" w:cs="Arial"/>
              </w:rPr>
              <w:t>h</w:t>
            </w:r>
            <w:r w:rsidRPr="5659255A">
              <w:rPr>
                <w:rFonts w:ascii="Arial" w:hAnsi="Arial" w:cs="Arial"/>
              </w:rPr>
              <w:t xml:space="preserve">as the meaning given to </w:t>
            </w:r>
            <w:r w:rsidRPr="5659255A">
              <w:rPr>
                <w:rFonts w:ascii="Arial" w:hAnsi="Arial" w:cs="Arial"/>
                <w:b/>
                <w:bCs/>
              </w:rPr>
              <w:t xml:space="preserve">NESO or National Energy System Operator </w:t>
            </w:r>
            <w:r w:rsidRPr="5659255A">
              <w:rPr>
                <w:rFonts w:ascii="Arial" w:hAnsi="Arial" w:cs="Arial"/>
              </w:rPr>
              <w:t>;</w:t>
            </w:r>
          </w:p>
        </w:tc>
      </w:tr>
      <w:tr w:rsidR="00E34804" w14:paraId="3320BAF7" w14:textId="77777777" w:rsidTr="003A67C0">
        <w:trPr>
          <w:trHeight w:val="300"/>
        </w:trPr>
        <w:tc>
          <w:tcPr>
            <w:tcW w:w="2695" w:type="dxa"/>
          </w:tcPr>
          <w:p w14:paraId="2EBDA245" w14:textId="77777777" w:rsidR="00E34804" w:rsidRDefault="00E34804" w:rsidP="00E34804">
            <w:pPr>
              <w:pStyle w:val="BodyText"/>
              <w:rPr>
                <w:rFonts w:ascii="Arial" w:hAnsi="Arial" w:cs="Arial"/>
                <w:b/>
                <w:bCs/>
              </w:rPr>
            </w:pPr>
            <w:r>
              <w:rPr>
                <w:rFonts w:ascii="Arial" w:hAnsi="Arial" w:cs="Arial"/>
                <w:b/>
                <w:bCs/>
              </w:rPr>
              <w:t>"The Company Credit Rating"</w:t>
            </w:r>
          </w:p>
        </w:tc>
        <w:tc>
          <w:tcPr>
            <w:tcW w:w="6662" w:type="dxa"/>
          </w:tcPr>
          <w:p w14:paraId="3C070044" w14:textId="77777777" w:rsidR="00E34804" w:rsidRDefault="00E34804" w:rsidP="00E34804">
            <w:pPr>
              <w:spacing w:after="240"/>
              <w:jc w:val="both"/>
              <w:rPr>
                <w:rFonts w:ascii="Arial" w:hAnsi="Arial" w:cs="Arial"/>
              </w:rPr>
            </w:pPr>
            <w:r>
              <w:rPr>
                <w:rFonts w:ascii="Arial" w:hAnsi="Arial" w:cs="Arial"/>
              </w:rPr>
              <w:t>any one of the following:-</w:t>
            </w:r>
          </w:p>
          <w:p w14:paraId="73A20A51"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E34804" w:rsidRDefault="00E34804" w:rsidP="00E34804">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167E3742" w:rsidR="00E34804" w:rsidRDefault="00E34804" w:rsidP="00E34804">
            <w:pPr>
              <w:pStyle w:val="BodyTextIndent"/>
              <w:tabs>
                <w:tab w:val="left" w:pos="425"/>
              </w:tabs>
              <w:ind w:left="425" w:hanging="425"/>
              <w:jc w:val="both"/>
              <w:rPr>
                <w:rFonts w:ascii="Arial" w:hAnsi="Arial" w:cs="Arial"/>
              </w:rPr>
            </w:pPr>
            <w:r w:rsidRPr="5659255A">
              <w:rPr>
                <w:rFonts w:ascii="Arial" w:hAnsi="Arial" w:cs="Arial"/>
              </w:rPr>
              <w:t>(d)</w:t>
            </w:r>
            <w:r>
              <w:tab/>
            </w:r>
            <w:r w:rsidRPr="5659255A">
              <w:rPr>
                <w:rFonts w:ascii="Arial" w:hAnsi="Arial" w:cs="Arial"/>
              </w:rPr>
              <w:t xml:space="preserve">where the </w:t>
            </w:r>
            <w:r w:rsidRPr="5659255A">
              <w:rPr>
                <w:rFonts w:ascii="Arial" w:hAnsi="Arial" w:cs="Arial"/>
                <w:b/>
                <w:bCs/>
              </w:rPr>
              <w:t>User’s Licence</w:t>
            </w:r>
            <w:r w:rsidRPr="5659255A">
              <w:rPr>
                <w:rFonts w:ascii="Arial" w:hAnsi="Arial" w:cs="Arial"/>
              </w:rPr>
              <w:t xml:space="preserve"> issued under the Electricity Act 1989  requires that User to maintain a credit rating, the credit rating defined in that </w:t>
            </w:r>
            <w:r w:rsidRPr="5659255A">
              <w:rPr>
                <w:rFonts w:ascii="Arial" w:hAnsi="Arial" w:cs="Arial"/>
                <w:b/>
                <w:bCs/>
              </w:rPr>
              <w:t>User’s Licence</w:t>
            </w:r>
            <w:bookmarkStart w:id="670" w:name="_BPDCD_184"/>
            <w:r w:rsidRPr="5659255A">
              <w:rPr>
                <w:rFonts w:ascii="Arial" w:hAnsi="Arial" w:cs="Arial"/>
              </w:rPr>
              <w:t>;</w:t>
            </w:r>
            <w:bookmarkEnd w:id="670"/>
          </w:p>
        </w:tc>
      </w:tr>
      <w:tr w:rsidR="00E34804" w14:paraId="47332BF2" w14:textId="77777777" w:rsidTr="003A67C0">
        <w:trPr>
          <w:trHeight w:val="300"/>
        </w:trPr>
        <w:tc>
          <w:tcPr>
            <w:tcW w:w="2695" w:type="dxa"/>
          </w:tcPr>
          <w:p w14:paraId="09B1532D" w14:textId="77777777" w:rsidR="00E34804" w:rsidRDefault="00E34804" w:rsidP="00E34804">
            <w:pPr>
              <w:spacing w:after="240"/>
              <w:rPr>
                <w:rFonts w:ascii="Arial" w:hAnsi="Arial" w:cs="Arial"/>
                <w:b/>
                <w:bCs/>
              </w:rPr>
            </w:pPr>
            <w:r>
              <w:rPr>
                <w:rFonts w:ascii="Arial" w:hAnsi="Arial" w:cs="Arial"/>
                <w:b/>
                <w:bCs/>
              </w:rPr>
              <w:t xml:space="preserve"> "The Company’s Engineering Charges"</w:t>
            </w:r>
          </w:p>
        </w:tc>
        <w:tc>
          <w:tcPr>
            <w:tcW w:w="6662" w:type="dxa"/>
          </w:tcPr>
          <w:p w14:paraId="72D096B9" w14:textId="77777777" w:rsidR="00E34804" w:rsidRDefault="00E34804" w:rsidP="00E34804">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E34804" w14:paraId="38F33D69" w14:textId="77777777" w:rsidTr="003A67C0">
        <w:trPr>
          <w:trHeight w:val="300"/>
        </w:trPr>
        <w:tc>
          <w:tcPr>
            <w:tcW w:w="2695" w:type="dxa"/>
          </w:tcPr>
          <w:p w14:paraId="1129BCC2" w14:textId="6810D524" w:rsidR="00E34804" w:rsidRPr="00530856" w:rsidRDefault="00E34804" w:rsidP="00E34804">
            <w:pPr>
              <w:spacing w:after="240"/>
              <w:rPr>
                <w:rFonts w:ascii="Arial" w:hAnsi="Arial" w:cs="Arial"/>
                <w:b/>
                <w:bCs/>
              </w:rPr>
            </w:pPr>
            <w:bookmarkStart w:id="671" w:name="_BPDCI_185"/>
            <w:r w:rsidRPr="00530856">
              <w:rPr>
                <w:rFonts w:ascii="Arial" w:hAnsi="Arial" w:cs="Arial"/>
                <w:b/>
                <w:bCs/>
              </w:rPr>
              <w:t>"The Company Prescribed Level"</w:t>
            </w:r>
            <w:bookmarkEnd w:id="671"/>
          </w:p>
        </w:tc>
        <w:tc>
          <w:tcPr>
            <w:tcW w:w="6662" w:type="dxa"/>
          </w:tcPr>
          <w:p w14:paraId="093B09CA" w14:textId="77777777" w:rsidR="00E34804" w:rsidRPr="00530856" w:rsidRDefault="00E34804" w:rsidP="00E34804">
            <w:pPr>
              <w:spacing w:after="240"/>
              <w:jc w:val="both"/>
              <w:rPr>
                <w:rFonts w:ascii="Arial" w:hAnsi="Arial" w:cs="Arial"/>
              </w:rPr>
            </w:pPr>
            <w:bookmarkStart w:id="672" w:name="_BPDCI_186"/>
            <w:r w:rsidRPr="00530856">
              <w:rPr>
                <w:rFonts w:ascii="Arial" w:hAnsi="Arial" w:cs="Arial"/>
              </w:rPr>
              <w:t xml:space="preserve">the forecast value of the regulatory asset value of </w:t>
            </w:r>
            <w:bookmarkStart w:id="673" w:name="_BPDCI_187"/>
            <w:bookmarkEnd w:id="672"/>
            <w:r>
              <w:rPr>
                <w:rFonts w:ascii="Arial" w:hAnsi="Arial" w:cs="Arial"/>
                <w:b/>
                <w:bCs/>
              </w:rPr>
              <w:t>NGET</w:t>
            </w:r>
            <w:r w:rsidRPr="00530856">
              <w:rPr>
                <w:rFonts w:ascii="Arial" w:hAnsi="Arial" w:cs="Arial"/>
              </w:rPr>
              <w:t xml:space="preserve"> </w:t>
            </w:r>
            <w:bookmarkStart w:id="674" w:name="_BPDCI_188"/>
            <w:bookmarkEnd w:id="673"/>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675" w:name="_BPDCI_189"/>
            <w:bookmarkEnd w:id="674"/>
            <w:r w:rsidRPr="00530856">
              <w:rPr>
                <w:rFonts w:ascii="Arial" w:hAnsi="Arial" w:cs="Arial"/>
              </w:rPr>
              <w:t xml:space="preserve">The Company </w:t>
            </w:r>
            <w:bookmarkStart w:id="676" w:name="_BPDCI_190"/>
            <w:bookmarkEnd w:id="675"/>
            <w:r w:rsidRPr="00530856">
              <w:rPr>
                <w:rFonts w:ascii="Arial" w:hAnsi="Arial" w:cs="Arial"/>
              </w:rPr>
              <w:t xml:space="preserve">– Transmission Owner Final Proposals" such values to be published on </w:t>
            </w:r>
            <w:bookmarkStart w:id="677" w:name="_BPDCI_191"/>
            <w:bookmarkEnd w:id="676"/>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678" w:name="_BPDCI_192"/>
            <w:bookmarkEnd w:id="677"/>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678"/>
          </w:p>
        </w:tc>
      </w:tr>
      <w:tr w:rsidR="00E34804" w14:paraId="33CB6FAE" w14:textId="77777777" w:rsidTr="003A67C0">
        <w:trPr>
          <w:trHeight w:val="300"/>
        </w:trPr>
        <w:tc>
          <w:tcPr>
            <w:tcW w:w="2695" w:type="dxa"/>
          </w:tcPr>
          <w:p w14:paraId="6687B35E" w14:textId="77777777" w:rsidR="00E34804" w:rsidRDefault="00E34804" w:rsidP="00E34804">
            <w:pPr>
              <w:pStyle w:val="BodyText"/>
              <w:rPr>
                <w:rFonts w:ascii="Arial" w:hAnsi="Arial" w:cs="Arial"/>
                <w:b/>
                <w:bCs/>
              </w:rPr>
            </w:pPr>
            <w:r>
              <w:rPr>
                <w:rFonts w:ascii="Arial" w:hAnsi="Arial" w:cs="Arial"/>
                <w:b/>
                <w:bCs/>
              </w:rPr>
              <w:t>"Third Party Claim"</w:t>
            </w:r>
          </w:p>
        </w:tc>
        <w:tc>
          <w:tcPr>
            <w:tcW w:w="6662" w:type="dxa"/>
          </w:tcPr>
          <w:p w14:paraId="7EF90F43" w14:textId="77777777" w:rsidR="00E34804" w:rsidRDefault="00E34804" w:rsidP="00E34804">
            <w:pPr>
              <w:pStyle w:val="BodyText"/>
              <w:jc w:val="both"/>
              <w:rPr>
                <w:rFonts w:ascii="Arial" w:hAnsi="Arial" w:cs="Arial"/>
              </w:rPr>
            </w:pPr>
            <w:r>
              <w:rPr>
                <w:rFonts w:ascii="Arial" w:hAnsi="Arial" w:cs="Arial"/>
              </w:rPr>
              <w:t>as defined in Paragraph 7.5.3;</w:t>
            </w:r>
          </w:p>
        </w:tc>
      </w:tr>
      <w:tr w:rsidR="00E34804" w14:paraId="2469A07D" w14:textId="77777777" w:rsidTr="003A67C0">
        <w:trPr>
          <w:trHeight w:val="300"/>
        </w:trPr>
        <w:tc>
          <w:tcPr>
            <w:tcW w:w="2695" w:type="dxa"/>
          </w:tcPr>
          <w:p w14:paraId="1E88473F" w14:textId="77777777" w:rsidR="00E34804" w:rsidRDefault="00E34804" w:rsidP="00E34804">
            <w:pPr>
              <w:pStyle w:val="BodyText"/>
              <w:rPr>
                <w:rFonts w:ascii="Arial" w:hAnsi="Arial" w:cs="Arial"/>
                <w:b/>
                <w:bCs/>
              </w:rPr>
            </w:pPr>
            <w:r>
              <w:rPr>
                <w:rFonts w:ascii="Arial" w:hAnsi="Arial" w:cs="Arial"/>
                <w:b/>
                <w:bCs/>
              </w:rPr>
              <w:t>"Third Party Works"</w:t>
            </w:r>
          </w:p>
          <w:p w14:paraId="6D21F7FA" w14:textId="77777777" w:rsidR="00E34804" w:rsidRDefault="00E34804" w:rsidP="00E34804">
            <w:pPr>
              <w:pStyle w:val="BodyText"/>
              <w:rPr>
                <w:rFonts w:ascii="Arial" w:hAnsi="Arial" w:cs="Arial"/>
                <w:b/>
                <w:bCs/>
              </w:rPr>
            </w:pPr>
          </w:p>
          <w:p w14:paraId="4B332596" w14:textId="77777777" w:rsidR="00E34804" w:rsidRDefault="00E34804" w:rsidP="00E34804">
            <w:pPr>
              <w:pStyle w:val="BodyText"/>
              <w:rPr>
                <w:rFonts w:ascii="Arial" w:hAnsi="Arial" w:cs="Arial"/>
                <w:b/>
                <w:bCs/>
              </w:rPr>
            </w:pPr>
          </w:p>
          <w:p w14:paraId="0435B766" w14:textId="77777777" w:rsidR="00E34804" w:rsidRDefault="00E34804" w:rsidP="00E34804">
            <w:pPr>
              <w:pStyle w:val="BodyText"/>
              <w:rPr>
                <w:rFonts w:ascii="Arial" w:hAnsi="Arial" w:cs="Arial"/>
                <w:b/>
                <w:bCs/>
              </w:rPr>
            </w:pPr>
          </w:p>
          <w:p w14:paraId="1BC9779C" w14:textId="77777777" w:rsidR="00E34804" w:rsidRDefault="00E34804" w:rsidP="00E34804">
            <w:pPr>
              <w:pStyle w:val="BodyText"/>
              <w:rPr>
                <w:rFonts w:ascii="Arial" w:hAnsi="Arial" w:cs="Arial"/>
                <w:b/>
                <w:bCs/>
              </w:rPr>
            </w:pPr>
          </w:p>
          <w:p w14:paraId="1AFE4DF4" w14:textId="77777777" w:rsidR="00E34804" w:rsidRDefault="00E34804" w:rsidP="00E34804">
            <w:pPr>
              <w:pStyle w:val="BodyText"/>
              <w:rPr>
                <w:rFonts w:ascii="Arial" w:hAnsi="Arial" w:cs="Arial"/>
                <w:b/>
                <w:bCs/>
              </w:rPr>
            </w:pPr>
          </w:p>
          <w:p w14:paraId="2901388C" w14:textId="77777777" w:rsidR="00E34804" w:rsidRDefault="00E34804" w:rsidP="00E34804">
            <w:pPr>
              <w:pStyle w:val="BodyText"/>
              <w:rPr>
                <w:rFonts w:ascii="Arial" w:hAnsi="Arial" w:cs="Arial"/>
                <w:b/>
                <w:bCs/>
              </w:rPr>
            </w:pPr>
          </w:p>
          <w:p w14:paraId="2EE32176" w14:textId="77777777" w:rsidR="00E34804" w:rsidRDefault="00E34804" w:rsidP="00E34804">
            <w:pPr>
              <w:pStyle w:val="BodyText"/>
              <w:rPr>
                <w:rFonts w:ascii="Arial" w:hAnsi="Arial" w:cs="Arial"/>
                <w:b/>
                <w:bCs/>
              </w:rPr>
            </w:pPr>
            <w:r>
              <w:rPr>
                <w:rFonts w:ascii="Arial" w:hAnsi="Arial" w:cs="Arial"/>
                <w:b/>
                <w:bCs/>
              </w:rPr>
              <w:t>TNUoS Tariff Forecast Timetable</w:t>
            </w:r>
          </w:p>
        </w:tc>
        <w:tc>
          <w:tcPr>
            <w:tcW w:w="6662" w:type="dxa"/>
          </w:tcPr>
          <w:p w14:paraId="5A877419" w14:textId="77777777" w:rsidR="00E34804" w:rsidRDefault="00E34804" w:rsidP="00E34804">
            <w:pPr>
              <w:spacing w:after="240"/>
              <w:jc w:val="both"/>
              <w:rPr>
                <w:rFonts w:ascii="Arial" w:hAnsi="Arial" w:cs="Arial"/>
              </w:rPr>
            </w:pPr>
            <w:r>
              <w:rPr>
                <w:rFonts w:ascii="Arial" w:hAnsi="Arial" w:cs="Arial"/>
              </w:rPr>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E34804" w:rsidRDefault="00E34804" w:rsidP="00E34804">
            <w:pPr>
              <w:spacing w:after="240"/>
              <w:jc w:val="both"/>
              <w:rPr>
                <w:rFonts w:ascii="Arial" w:hAnsi="Arial" w:cs="Arial"/>
              </w:rPr>
            </w:pPr>
          </w:p>
          <w:p w14:paraId="085AF4AF" w14:textId="77777777" w:rsidR="00E34804" w:rsidRDefault="00E34804" w:rsidP="00E34804">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E34804" w14:paraId="56AEC2A0" w14:textId="77777777" w:rsidTr="003A67C0">
        <w:trPr>
          <w:trHeight w:val="300"/>
        </w:trPr>
        <w:tc>
          <w:tcPr>
            <w:tcW w:w="2695" w:type="dxa"/>
          </w:tcPr>
          <w:p w14:paraId="033E96C2" w14:textId="77777777" w:rsidR="00E34804" w:rsidRDefault="00E34804" w:rsidP="00E34804">
            <w:pPr>
              <w:spacing w:after="240"/>
              <w:rPr>
                <w:rFonts w:ascii="Arial" w:hAnsi="Arial" w:cs="Arial"/>
                <w:b/>
                <w:bCs/>
              </w:rPr>
            </w:pPr>
            <w:r>
              <w:rPr>
                <w:rFonts w:ascii="Arial" w:hAnsi="Arial" w:cs="Arial"/>
                <w:b/>
                <w:bCs/>
              </w:rPr>
              <w:t>"Total System"</w:t>
            </w:r>
          </w:p>
        </w:tc>
        <w:tc>
          <w:tcPr>
            <w:tcW w:w="6662" w:type="dxa"/>
          </w:tcPr>
          <w:p w14:paraId="132A3E8F" w14:textId="77777777" w:rsidR="00E34804" w:rsidRDefault="00E34804" w:rsidP="00E34804">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E34804" w14:paraId="00E15EC5" w14:textId="77777777" w:rsidTr="003A67C0">
        <w:trPr>
          <w:trHeight w:val="300"/>
        </w:trPr>
        <w:tc>
          <w:tcPr>
            <w:tcW w:w="2695" w:type="dxa"/>
          </w:tcPr>
          <w:p w14:paraId="096D5A55" w14:textId="77777777" w:rsidR="00E34804" w:rsidRDefault="00E34804" w:rsidP="00E34804">
            <w:pPr>
              <w:pStyle w:val="BodyText"/>
              <w:rPr>
                <w:rFonts w:ascii="Arial" w:hAnsi="Arial" w:cs="Arial"/>
                <w:b/>
                <w:bCs/>
              </w:rPr>
            </w:pPr>
            <w:r>
              <w:rPr>
                <w:rFonts w:ascii="Arial" w:hAnsi="Arial" w:cs="Arial"/>
                <w:b/>
                <w:bCs/>
              </w:rPr>
              <w:t>"Total System Chargeable HH Demand"</w:t>
            </w:r>
          </w:p>
        </w:tc>
        <w:tc>
          <w:tcPr>
            <w:tcW w:w="6662" w:type="dxa"/>
          </w:tcPr>
          <w:p w14:paraId="432F1910"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E34804" w14:paraId="3B99B1B3" w14:textId="77777777" w:rsidTr="003A67C0">
        <w:trPr>
          <w:trHeight w:val="300"/>
        </w:trPr>
        <w:tc>
          <w:tcPr>
            <w:tcW w:w="2695" w:type="dxa"/>
          </w:tcPr>
          <w:p w14:paraId="60FD6AE1" w14:textId="77777777" w:rsidR="00E34804" w:rsidRDefault="00E34804" w:rsidP="00E34804">
            <w:pPr>
              <w:pStyle w:val="BodyText"/>
              <w:rPr>
                <w:rFonts w:ascii="Arial" w:hAnsi="Arial" w:cs="Arial"/>
                <w:b/>
                <w:bCs/>
              </w:rPr>
            </w:pPr>
            <w:r>
              <w:rPr>
                <w:rFonts w:ascii="Arial" w:hAnsi="Arial" w:cs="Arial"/>
                <w:b/>
                <w:bCs/>
              </w:rPr>
              <w:t>"Total System Chargeable NHH Demand"</w:t>
            </w:r>
          </w:p>
        </w:tc>
        <w:tc>
          <w:tcPr>
            <w:tcW w:w="6662" w:type="dxa"/>
          </w:tcPr>
          <w:p w14:paraId="74FA263C" w14:textId="77777777" w:rsidR="00E34804" w:rsidRDefault="00E34804" w:rsidP="00E34804">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E34804" w14:paraId="45EC406E" w14:textId="77777777" w:rsidTr="003A67C0">
        <w:trPr>
          <w:trHeight w:val="300"/>
        </w:trPr>
        <w:tc>
          <w:tcPr>
            <w:tcW w:w="2695" w:type="dxa"/>
          </w:tcPr>
          <w:p w14:paraId="1242FB11" w14:textId="77777777" w:rsidR="00E34804" w:rsidRDefault="00E34804" w:rsidP="00E34804">
            <w:pPr>
              <w:pStyle w:val="BodyText"/>
              <w:rPr>
                <w:rFonts w:ascii="Arial" w:hAnsi="Arial" w:cs="Arial"/>
                <w:b/>
                <w:bCs/>
              </w:rPr>
            </w:pPr>
            <w:r>
              <w:rPr>
                <w:rFonts w:ascii="Arial" w:hAnsi="Arial" w:cs="Arial"/>
                <w:b/>
                <w:bCs/>
              </w:rPr>
              <w:t>"Trading Party"</w:t>
            </w:r>
          </w:p>
        </w:tc>
        <w:tc>
          <w:tcPr>
            <w:tcW w:w="6662" w:type="dxa"/>
          </w:tcPr>
          <w:p w14:paraId="2EA68941"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2E247E08" w14:textId="77777777" w:rsidTr="003A67C0">
        <w:trPr>
          <w:trHeight w:val="300"/>
        </w:trPr>
        <w:tc>
          <w:tcPr>
            <w:tcW w:w="2695" w:type="dxa"/>
          </w:tcPr>
          <w:p w14:paraId="1370902F" w14:textId="77777777" w:rsidR="00E34804" w:rsidRDefault="00E34804" w:rsidP="00E34804">
            <w:pPr>
              <w:pStyle w:val="BodyText"/>
              <w:rPr>
                <w:rFonts w:ascii="Arial" w:hAnsi="Arial" w:cs="Arial"/>
                <w:b/>
                <w:bCs/>
              </w:rPr>
            </w:pPr>
            <w:r>
              <w:rPr>
                <w:rFonts w:ascii="Arial" w:hAnsi="Arial" w:cs="Arial"/>
                <w:b/>
                <w:bCs/>
              </w:rPr>
              <w:t>"Trading Unit"</w:t>
            </w:r>
          </w:p>
        </w:tc>
        <w:tc>
          <w:tcPr>
            <w:tcW w:w="6662" w:type="dxa"/>
          </w:tcPr>
          <w:p w14:paraId="605814D8" w14:textId="77777777" w:rsidR="00E34804" w:rsidRDefault="00E34804" w:rsidP="00E34804">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E34804" w14:paraId="32F995CF" w14:textId="77777777" w:rsidTr="003A67C0">
        <w:trPr>
          <w:trHeight w:val="300"/>
        </w:trPr>
        <w:tc>
          <w:tcPr>
            <w:tcW w:w="2695" w:type="dxa"/>
          </w:tcPr>
          <w:p w14:paraId="4903D165" w14:textId="77777777" w:rsidR="00E34804" w:rsidRDefault="00E34804" w:rsidP="00E34804">
            <w:pPr>
              <w:pStyle w:val="BodyText"/>
              <w:rPr>
                <w:rFonts w:ascii="Arial" w:hAnsi="Arial" w:cs="Arial"/>
                <w:b/>
                <w:bCs/>
              </w:rPr>
            </w:pPr>
            <w:r>
              <w:rPr>
                <w:rFonts w:ascii="Arial" w:hAnsi="Arial" w:cs="Arial"/>
                <w:b/>
                <w:bCs/>
              </w:rPr>
              <w:t>"Transfer Date"</w:t>
            </w:r>
          </w:p>
        </w:tc>
        <w:tc>
          <w:tcPr>
            <w:tcW w:w="6662" w:type="dxa"/>
          </w:tcPr>
          <w:p w14:paraId="3284FD63" w14:textId="77777777" w:rsidR="00E34804" w:rsidRDefault="00E34804" w:rsidP="00E34804">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E34804" w14:paraId="6A4B9F83" w14:textId="77777777" w:rsidTr="003A67C0">
        <w:trPr>
          <w:trHeight w:val="300"/>
        </w:trPr>
        <w:tc>
          <w:tcPr>
            <w:tcW w:w="2695" w:type="dxa"/>
          </w:tcPr>
          <w:p w14:paraId="1BDF8DEB" w14:textId="77777777" w:rsidR="00E34804" w:rsidRDefault="00E34804" w:rsidP="00E34804">
            <w:pPr>
              <w:pStyle w:val="BodyText"/>
              <w:rPr>
                <w:ins w:id="679" w:author="Author"/>
                <w:rFonts w:ascii="Arial" w:hAnsi="Arial" w:cs="Arial"/>
                <w:b/>
                <w:bCs/>
              </w:rPr>
            </w:pPr>
            <w:r>
              <w:rPr>
                <w:rFonts w:ascii="Arial" w:hAnsi="Arial" w:cs="Arial"/>
                <w:b/>
                <w:bCs/>
              </w:rPr>
              <w:t>"Transfer Scheme"</w:t>
            </w:r>
          </w:p>
          <w:p w14:paraId="39E182A4" w14:textId="77777777" w:rsidR="00AF23A8" w:rsidRDefault="00AF23A8" w:rsidP="00AF23A8">
            <w:pPr>
              <w:rPr>
                <w:ins w:id="680" w:author="Author"/>
                <w:rFonts w:ascii="Arial" w:hAnsi="Arial" w:cs="Arial"/>
                <w:b/>
                <w:bCs/>
              </w:rPr>
            </w:pPr>
          </w:p>
          <w:p w14:paraId="2BF4EDAF" w14:textId="510EC139" w:rsidR="00AF23A8" w:rsidRPr="00AF23A8" w:rsidRDefault="00AF23A8" w:rsidP="005C7BC1">
            <w:pPr>
              <w:rPr>
                <w:rFonts w:ascii="Arial" w:hAnsi="Arial" w:cs="Arial"/>
                <w:b/>
                <w:bCs/>
              </w:rPr>
            </w:pPr>
            <w:ins w:id="681" w:author="Author">
              <w:r w:rsidRPr="005C7BC1">
                <w:rPr>
                  <w:rFonts w:ascii="Arial" w:hAnsi="Arial" w:cs="Arial"/>
                  <w:b/>
                  <w:bCs/>
                  <w:highlight w:val="green"/>
                </w:rPr>
                <w:t>“Transitional Agreements”</w:t>
              </w:r>
            </w:ins>
          </w:p>
        </w:tc>
        <w:tc>
          <w:tcPr>
            <w:tcW w:w="6662" w:type="dxa"/>
          </w:tcPr>
          <w:p w14:paraId="2556CEC9" w14:textId="77777777" w:rsidR="00E34804" w:rsidRDefault="00E34804" w:rsidP="00E34804">
            <w:pPr>
              <w:pStyle w:val="BodyText"/>
              <w:jc w:val="both"/>
              <w:rPr>
                <w:ins w:id="682" w:author="Autho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p w14:paraId="2DF89F8E" w14:textId="4E7FA0E9" w:rsidR="00AF23A8" w:rsidRPr="00AF23A8" w:rsidRDefault="00AF23A8" w:rsidP="00AF23A8">
            <w:pPr>
              <w:pStyle w:val="BodyText"/>
              <w:rPr>
                <w:ins w:id="683" w:author="Author"/>
                <w:rFonts w:ascii="Arial" w:hAnsi="Arial" w:cs="Arial"/>
                <w:b/>
                <w:bCs/>
              </w:rPr>
            </w:pPr>
            <w:ins w:id="684" w:author="Author">
              <w:r w:rsidRPr="005C7BC1">
                <w:rPr>
                  <w:rFonts w:ascii="Arial" w:hAnsi="Arial" w:cs="Arial"/>
                  <w:highlight w:val="green"/>
                </w:rPr>
                <w:t xml:space="preserve">those </w:t>
              </w:r>
              <w:r w:rsidRPr="005C7BC1">
                <w:rPr>
                  <w:rFonts w:ascii="Arial" w:hAnsi="Arial" w:cs="Arial"/>
                  <w:b/>
                  <w:bCs/>
                  <w:highlight w:val="green"/>
                </w:rPr>
                <w:t>Existing Agreements</w:t>
              </w:r>
              <w:r w:rsidRPr="005C7BC1">
                <w:rPr>
                  <w:rFonts w:ascii="Arial" w:hAnsi="Arial" w:cs="Arial"/>
                  <w:highlight w:val="green"/>
                </w:rPr>
                <w:t xml:space="preserve"> which have been entered into following the </w:t>
              </w:r>
              <w:r w:rsidRPr="005C7BC1">
                <w:rPr>
                  <w:rFonts w:ascii="Arial" w:hAnsi="Arial" w:cs="Arial"/>
                  <w:b/>
                  <w:bCs/>
                  <w:highlight w:val="green"/>
                </w:rPr>
                <w:t>Authority’s</w:t>
              </w:r>
              <w:r w:rsidRPr="005C7BC1">
                <w:rPr>
                  <w:rFonts w:ascii="Arial" w:hAnsi="Arial" w:cs="Arial"/>
                  <w:highlight w:val="green"/>
                </w:rPr>
                <w:t xml:space="preserve"> </w:t>
              </w:r>
              <w:del w:id="685" w:author="Author">
                <w:r w:rsidRPr="005C7BC1" w:rsidDel="00DB1417">
                  <w:rPr>
                    <w:rFonts w:ascii="Arial" w:hAnsi="Arial" w:cs="Arial"/>
                    <w:highlight w:val="green"/>
                  </w:rPr>
                  <w:delText>decision</w:delText>
                </w:r>
              </w:del>
              <w:r w:rsidR="00DB1417" w:rsidRPr="005C7BC1">
                <w:rPr>
                  <w:rFonts w:ascii="Arial" w:hAnsi="Arial" w:cs="Arial"/>
                  <w:highlight w:val="green"/>
                </w:rPr>
                <w:t>decis</w:t>
              </w:r>
              <w:r w:rsidR="00DB1417">
                <w:rPr>
                  <w:rFonts w:ascii="Arial" w:hAnsi="Arial" w:cs="Arial"/>
                  <w:highlight w:val="green"/>
                </w:rPr>
                <w:t>i</w:t>
              </w:r>
              <w:r w:rsidR="00DB1417" w:rsidRPr="005C7BC1">
                <w:rPr>
                  <w:rFonts w:ascii="Arial" w:hAnsi="Arial" w:cs="Arial"/>
                  <w:highlight w:val="green"/>
                </w:rPr>
                <w:t>on</w:t>
              </w:r>
              <w:r w:rsidRPr="005C7BC1">
                <w:rPr>
                  <w:rFonts w:ascii="Arial" w:hAnsi="Arial" w:cs="Arial"/>
                  <w:highlight w:val="green"/>
                </w:rPr>
                <w:t xml:space="preserve"> of 21 August 2024 on the transitional approach to offers provided for in the decision (and any subsequent extension to the time period for this approach) and which as a consequence have not been studied and so do not contain the usual detail and commitments regarding </w:t>
              </w:r>
              <w:r w:rsidRPr="005C7BC1">
                <w:rPr>
                  <w:rFonts w:ascii="Arial" w:hAnsi="Arial" w:cs="Arial"/>
                  <w:b/>
                  <w:bCs/>
                  <w:highlight w:val="green"/>
                </w:rPr>
                <w:t>Construction Works</w:t>
              </w:r>
              <w:r w:rsidRPr="005C7BC1">
                <w:rPr>
                  <w:rFonts w:ascii="Arial" w:hAnsi="Arial" w:cs="Arial"/>
                  <w:highlight w:val="green"/>
                </w:rPr>
                <w:t xml:space="preserve"> and </w:t>
              </w:r>
              <w:r w:rsidRPr="005C7BC1">
                <w:rPr>
                  <w:rFonts w:ascii="Arial" w:hAnsi="Arial" w:cs="Arial"/>
                  <w:b/>
                  <w:bCs/>
                  <w:highlight w:val="green"/>
                </w:rPr>
                <w:t>Construction Programme</w:t>
              </w:r>
              <w:r w:rsidRPr="005C7BC1">
                <w:rPr>
                  <w:rFonts w:ascii="Arial" w:hAnsi="Arial" w:cs="Arial"/>
                  <w:highlight w:val="green"/>
                </w:rPr>
                <w:t>;</w:t>
              </w:r>
            </w:ins>
          </w:p>
          <w:p w14:paraId="6E4F10FD" w14:textId="6061DC8C" w:rsidR="00CB196F" w:rsidRDefault="00CB196F" w:rsidP="00E34804">
            <w:pPr>
              <w:pStyle w:val="BodyText"/>
              <w:jc w:val="both"/>
              <w:rPr>
                <w:rFonts w:ascii="Arial" w:hAnsi="Arial" w:cs="Arial"/>
              </w:rPr>
            </w:pPr>
          </w:p>
        </w:tc>
      </w:tr>
      <w:tr w:rsidR="00E34804" w14:paraId="42224E56" w14:textId="77777777" w:rsidTr="003A67C0">
        <w:trPr>
          <w:trHeight w:val="300"/>
        </w:trPr>
        <w:tc>
          <w:tcPr>
            <w:tcW w:w="2695" w:type="dxa"/>
          </w:tcPr>
          <w:p w14:paraId="72334A1D" w14:textId="77777777" w:rsidR="00E34804" w:rsidRDefault="00E34804" w:rsidP="00E34804">
            <w:pPr>
              <w:spacing w:after="240"/>
              <w:rPr>
                <w:rFonts w:ascii="Arial" w:hAnsi="Arial" w:cs="Arial"/>
                <w:b/>
                <w:bCs/>
              </w:rPr>
            </w:pPr>
            <w:r>
              <w:rPr>
                <w:rFonts w:ascii="Arial" w:hAnsi="Arial" w:cs="Arial"/>
                <w:b/>
                <w:bCs/>
              </w:rPr>
              <w:t>"Transmission"</w:t>
            </w:r>
          </w:p>
        </w:tc>
        <w:tc>
          <w:tcPr>
            <w:tcW w:w="6662" w:type="dxa"/>
          </w:tcPr>
          <w:p w14:paraId="34AF3F75" w14:textId="77777777" w:rsidR="00E34804" w:rsidRDefault="00E34804" w:rsidP="00E34804">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E34804" w14:paraId="3A52EEA7" w14:textId="77777777" w:rsidTr="003A67C0">
        <w:trPr>
          <w:trHeight w:val="300"/>
        </w:trPr>
        <w:tc>
          <w:tcPr>
            <w:tcW w:w="2695" w:type="dxa"/>
          </w:tcPr>
          <w:p w14:paraId="3924031F" w14:textId="77777777" w:rsidR="00E34804" w:rsidRDefault="00E34804" w:rsidP="00E34804">
            <w:pPr>
              <w:pStyle w:val="BodyText"/>
              <w:rPr>
                <w:rFonts w:ascii="Arial" w:hAnsi="Arial" w:cs="Arial"/>
                <w:b/>
                <w:bCs/>
              </w:rPr>
            </w:pPr>
            <w:r>
              <w:rPr>
                <w:rFonts w:ascii="Arial" w:hAnsi="Arial" w:cs="Arial"/>
                <w:b/>
                <w:bCs/>
              </w:rPr>
              <w:t>"Transmission Business"</w:t>
            </w:r>
          </w:p>
        </w:tc>
        <w:tc>
          <w:tcPr>
            <w:tcW w:w="6662" w:type="dxa"/>
          </w:tcPr>
          <w:p w14:paraId="359899D9" w14:textId="77777777" w:rsidR="00E34804" w:rsidRDefault="00E34804" w:rsidP="00E34804">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E34804" w14:paraId="51F56060" w14:textId="77777777" w:rsidTr="003A67C0">
        <w:trPr>
          <w:trHeight w:val="300"/>
        </w:trPr>
        <w:tc>
          <w:tcPr>
            <w:tcW w:w="2695" w:type="dxa"/>
          </w:tcPr>
          <w:p w14:paraId="1A9A47D3" w14:textId="77777777" w:rsidR="00E34804" w:rsidRDefault="00E34804" w:rsidP="00E34804">
            <w:pPr>
              <w:pStyle w:val="BodyText"/>
              <w:rPr>
                <w:rFonts w:ascii="Arial" w:hAnsi="Arial" w:cs="Arial"/>
                <w:b/>
                <w:bCs/>
              </w:rPr>
            </w:pPr>
            <w:r>
              <w:rPr>
                <w:rFonts w:ascii="Arial" w:hAnsi="Arial" w:cs="Arial"/>
                <w:b/>
                <w:bCs/>
              </w:rPr>
              <w:t>“Transmission Charging Methodology Forum”</w:t>
            </w:r>
          </w:p>
        </w:tc>
        <w:tc>
          <w:tcPr>
            <w:tcW w:w="6662" w:type="dxa"/>
          </w:tcPr>
          <w:p w14:paraId="2BC2243F" w14:textId="77777777" w:rsidR="00E34804" w:rsidRDefault="00E34804" w:rsidP="00E34804">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E34804" w14:paraId="35D649B2" w14:textId="77777777" w:rsidTr="003A67C0">
        <w:trPr>
          <w:trHeight w:val="300"/>
        </w:trPr>
        <w:tc>
          <w:tcPr>
            <w:tcW w:w="2695" w:type="dxa"/>
          </w:tcPr>
          <w:p w14:paraId="4D7F1466" w14:textId="77777777" w:rsidR="00E34804" w:rsidRDefault="00E34804" w:rsidP="00E34804">
            <w:pPr>
              <w:pStyle w:val="BodyText"/>
              <w:rPr>
                <w:rFonts w:ascii="Arial" w:hAnsi="Arial" w:cs="Arial"/>
                <w:b/>
                <w:bCs/>
              </w:rPr>
            </w:pPr>
            <w:r>
              <w:rPr>
                <w:rFonts w:ascii="Arial" w:hAnsi="Arial"/>
                <w:b/>
              </w:rPr>
              <w:t>“Transmission Circuits”</w:t>
            </w:r>
          </w:p>
        </w:tc>
        <w:tc>
          <w:tcPr>
            <w:tcW w:w="6662" w:type="dxa"/>
          </w:tcPr>
          <w:p w14:paraId="1F3E5883" w14:textId="77777777" w:rsidR="00E34804" w:rsidRDefault="00E34804" w:rsidP="00E34804">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E34804" w14:paraId="0C2AEBD0" w14:textId="77777777" w:rsidTr="003A67C0">
        <w:trPr>
          <w:trHeight w:val="300"/>
        </w:trPr>
        <w:tc>
          <w:tcPr>
            <w:tcW w:w="2695" w:type="dxa"/>
          </w:tcPr>
          <w:p w14:paraId="5DF24E51" w14:textId="77777777" w:rsidR="00E34804" w:rsidRDefault="00E34804" w:rsidP="00E34804">
            <w:pPr>
              <w:pStyle w:val="BodyText"/>
              <w:rPr>
                <w:rFonts w:ascii="Arial" w:hAnsi="Arial" w:cs="Arial"/>
                <w:b/>
                <w:bCs/>
              </w:rPr>
            </w:pPr>
            <w:r>
              <w:rPr>
                <w:rFonts w:ascii="Arial" w:hAnsi="Arial" w:cs="Arial"/>
                <w:b/>
                <w:bCs/>
              </w:rPr>
              <w:t>"Transmission Connection Assets"</w:t>
            </w:r>
          </w:p>
          <w:p w14:paraId="2F2097E4" w14:textId="77777777" w:rsidR="00E34804" w:rsidRDefault="00E34804" w:rsidP="00E34804">
            <w:pPr>
              <w:pStyle w:val="BodyText"/>
              <w:rPr>
                <w:rFonts w:ascii="Arial" w:hAnsi="Arial" w:cs="Arial"/>
                <w:b/>
                <w:bCs/>
              </w:rPr>
            </w:pPr>
          </w:p>
          <w:p w14:paraId="78D5FCAA" w14:textId="3935A5D0" w:rsidR="00E34804" w:rsidRDefault="00E34804" w:rsidP="00E34804">
            <w:pPr>
              <w:pStyle w:val="BodyText"/>
              <w:rPr>
                <w:rFonts w:ascii="Arial" w:hAnsi="Arial" w:cs="Arial"/>
                <w:b/>
                <w:bCs/>
              </w:rPr>
            </w:pPr>
          </w:p>
        </w:tc>
        <w:tc>
          <w:tcPr>
            <w:tcW w:w="6662" w:type="dxa"/>
          </w:tcPr>
          <w:p w14:paraId="444AFF24" w14:textId="00C76734" w:rsidR="00E34804" w:rsidRDefault="00E34804" w:rsidP="00E34804">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E34804" w14:paraId="36E57107" w14:textId="77777777" w:rsidTr="003A67C0">
        <w:trPr>
          <w:trHeight w:val="300"/>
        </w:trPr>
        <w:tc>
          <w:tcPr>
            <w:tcW w:w="2695" w:type="dxa"/>
          </w:tcPr>
          <w:p w14:paraId="0C414DF8" w14:textId="77777777" w:rsidR="00E34804" w:rsidRDefault="00E34804" w:rsidP="00E34804">
            <w:pPr>
              <w:pStyle w:val="BodyText"/>
              <w:rPr>
                <w:rFonts w:ascii="Arial" w:hAnsi="Arial" w:cs="Arial"/>
                <w:b/>
                <w:sz w:val="24"/>
              </w:rPr>
            </w:pPr>
            <w:r w:rsidRPr="00991CA1">
              <w:rPr>
                <w:rFonts w:ascii="Arial" w:hAnsi="Arial" w:cs="Arial"/>
                <w:b/>
                <w:sz w:val="24"/>
              </w:rPr>
              <w:t>“Transmission Demand Residual”</w:t>
            </w:r>
          </w:p>
          <w:p w14:paraId="1545A160" w14:textId="77777777" w:rsidR="00E34804" w:rsidRDefault="00E34804" w:rsidP="00E34804">
            <w:pPr>
              <w:pStyle w:val="BodyText"/>
              <w:rPr>
                <w:rFonts w:ascii="Arial" w:hAnsi="Arial" w:cs="Arial"/>
                <w:b/>
                <w:bCs/>
              </w:rPr>
            </w:pPr>
          </w:p>
        </w:tc>
        <w:tc>
          <w:tcPr>
            <w:tcW w:w="6662" w:type="dxa"/>
          </w:tcPr>
          <w:p w14:paraId="2B4CA868" w14:textId="31DE8AF5" w:rsidR="00E34804" w:rsidRDefault="00E34804" w:rsidP="00E34804">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E34804" w14:paraId="042A3BEA" w14:textId="77777777" w:rsidTr="003A67C0">
        <w:trPr>
          <w:trHeight w:val="300"/>
        </w:trPr>
        <w:tc>
          <w:tcPr>
            <w:tcW w:w="2695" w:type="dxa"/>
          </w:tcPr>
          <w:p w14:paraId="08A40916" w14:textId="77777777" w:rsidR="00E34804" w:rsidRPr="00681D96" w:rsidRDefault="00E34804" w:rsidP="00E34804">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E34804" w:rsidRDefault="00E34804" w:rsidP="00E34804">
            <w:pPr>
              <w:pStyle w:val="BodyText"/>
              <w:rPr>
                <w:rFonts w:ascii="Arial" w:hAnsi="Arial" w:cs="Arial"/>
                <w:b/>
                <w:bCs/>
              </w:rPr>
            </w:pPr>
          </w:p>
        </w:tc>
        <w:tc>
          <w:tcPr>
            <w:tcW w:w="6662" w:type="dxa"/>
          </w:tcPr>
          <w:p w14:paraId="692D267B" w14:textId="209A6872" w:rsidR="00E34804" w:rsidRDefault="00E34804" w:rsidP="00E34804">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E34804" w14:paraId="7F8D97F4" w14:textId="77777777" w:rsidTr="003A67C0">
        <w:trPr>
          <w:trHeight w:val="300"/>
        </w:trPr>
        <w:tc>
          <w:tcPr>
            <w:tcW w:w="2695" w:type="dxa"/>
          </w:tcPr>
          <w:p w14:paraId="65A534F8" w14:textId="77777777" w:rsidR="00E34804" w:rsidRDefault="00E34804" w:rsidP="00E34804">
            <w:pPr>
              <w:pStyle w:val="BodyText"/>
              <w:rPr>
                <w:rFonts w:ascii="Arial" w:hAnsi="Arial" w:cs="Arial"/>
                <w:b/>
                <w:bCs/>
              </w:rPr>
            </w:pPr>
            <w:r>
              <w:rPr>
                <w:rFonts w:ascii="Arial" w:hAnsi="Arial" w:cs="Arial"/>
                <w:b/>
                <w:bCs/>
              </w:rPr>
              <w:t>"Transmission Connection Asset Works"</w:t>
            </w:r>
          </w:p>
        </w:tc>
        <w:tc>
          <w:tcPr>
            <w:tcW w:w="6662" w:type="dxa"/>
          </w:tcPr>
          <w:p w14:paraId="0DEE06F5" w14:textId="77777777" w:rsidR="00E34804" w:rsidRDefault="00E34804" w:rsidP="00E34804">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E34804" w14:paraId="4D5EFC87" w14:textId="77777777" w:rsidTr="003A67C0">
        <w:trPr>
          <w:trHeight w:val="300"/>
        </w:trPr>
        <w:tc>
          <w:tcPr>
            <w:tcW w:w="2695" w:type="dxa"/>
          </w:tcPr>
          <w:p w14:paraId="760B5942" w14:textId="2544203A" w:rsidR="00E34804" w:rsidRPr="009E79CD" w:rsidRDefault="00E34804" w:rsidP="00E34804">
            <w:pPr>
              <w:pStyle w:val="BodyText"/>
              <w:rPr>
                <w:rFonts w:ascii="Arial" w:hAnsi="Arial" w:cs="Arial"/>
                <w:b/>
                <w:bCs/>
              </w:rPr>
            </w:pPr>
            <w:r w:rsidRPr="009E79CD">
              <w:rPr>
                <w:rFonts w:ascii="Arial" w:hAnsi="Arial" w:cs="Arial"/>
                <w:b/>
                <w:bCs/>
              </w:rPr>
              <w:t>"Transmission Entry Capacity"</w:t>
            </w:r>
          </w:p>
        </w:tc>
        <w:tc>
          <w:tcPr>
            <w:tcW w:w="6662" w:type="dxa"/>
          </w:tcPr>
          <w:p w14:paraId="2C6C2F4A" w14:textId="6EE6BD58" w:rsidR="00E34804" w:rsidRPr="009E79CD" w:rsidRDefault="00E34804" w:rsidP="00E34804">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tc>
      </w:tr>
      <w:tr w:rsidR="005C7BC1" w14:paraId="779AA22C" w14:textId="77777777" w:rsidTr="003A67C0">
        <w:trPr>
          <w:trHeight w:val="300"/>
          <w:ins w:id="686" w:author="Author"/>
        </w:trPr>
        <w:tc>
          <w:tcPr>
            <w:tcW w:w="2695" w:type="dxa"/>
          </w:tcPr>
          <w:p w14:paraId="409DD209" w14:textId="35BDF10D" w:rsidR="004272B9" w:rsidRPr="00DB4213" w:rsidRDefault="004272B9" w:rsidP="004272B9">
            <w:pPr>
              <w:pStyle w:val="BodyText"/>
              <w:rPr>
                <w:ins w:id="687" w:author="Author"/>
                <w:rFonts w:ascii="Arial" w:hAnsi="Arial" w:cs="Arial"/>
                <w:b/>
                <w:bCs/>
                <w:highlight w:val="yellow"/>
              </w:rPr>
            </w:pPr>
            <w:ins w:id="688" w:author="Author">
              <w:r w:rsidRPr="00DB4213">
                <w:rPr>
                  <w:rFonts w:ascii="Arial" w:hAnsi="Arial" w:cs="Arial"/>
                  <w:b/>
                  <w:bCs/>
                  <w:szCs w:val="22"/>
                  <w:highlight w:val="yellow"/>
                </w:rPr>
                <w:t>“Transmission Evaluation”</w:t>
              </w:r>
            </w:ins>
          </w:p>
        </w:tc>
        <w:tc>
          <w:tcPr>
            <w:tcW w:w="6662" w:type="dxa"/>
          </w:tcPr>
          <w:p w14:paraId="32D230EF" w14:textId="77777777" w:rsidR="004272B9" w:rsidRPr="00DB4213" w:rsidRDefault="00190D54" w:rsidP="00190D54">
            <w:pPr>
              <w:jc w:val="both"/>
              <w:rPr>
                <w:ins w:id="689" w:author="Author"/>
                <w:rFonts w:ascii="Arial" w:hAnsi="Arial" w:cs="Arial"/>
                <w:szCs w:val="22"/>
                <w:highlight w:val="yellow"/>
              </w:rPr>
            </w:pPr>
            <w:ins w:id="690" w:author="Author">
              <w:r w:rsidRPr="00DB4213">
                <w:rPr>
                  <w:rFonts w:ascii="Arial" w:hAnsi="Arial" w:cs="Arial"/>
                  <w:szCs w:val="22"/>
                  <w:highlight w:val="yellow"/>
                </w:rPr>
                <w:t xml:space="preserve">where a </w:t>
              </w:r>
              <w:r w:rsidRPr="00DB4213">
                <w:rPr>
                  <w:rFonts w:ascii="Arial" w:hAnsi="Arial" w:cs="Arial"/>
                  <w:b/>
                  <w:bCs/>
                  <w:szCs w:val="22"/>
                  <w:highlight w:val="yellow"/>
                </w:rPr>
                <w:t>Relevant</w:t>
              </w:r>
              <w:r w:rsidRPr="00DB4213">
                <w:rPr>
                  <w:rFonts w:ascii="Arial" w:hAnsi="Arial" w:cs="Arial"/>
                  <w:szCs w:val="22"/>
                  <w:highlight w:val="yellow"/>
                </w:rPr>
                <w:t xml:space="preserve"> </w:t>
              </w:r>
              <w:r w:rsidRPr="00DB4213">
                <w:rPr>
                  <w:rFonts w:ascii="Arial" w:hAnsi="Arial" w:cs="Arial"/>
                  <w:b/>
                  <w:bCs/>
                  <w:szCs w:val="22"/>
                  <w:highlight w:val="yellow"/>
                </w:rPr>
                <w:t>Embedded Power Station</w:t>
              </w:r>
              <w:r w:rsidRPr="00DB4213">
                <w:rPr>
                  <w:rFonts w:ascii="Arial" w:hAnsi="Arial" w:cs="Arial"/>
                  <w:szCs w:val="22"/>
                  <w:highlight w:val="yellow"/>
                </w:rPr>
                <w:t xml:space="preserve"> with an agreement for connection to and/or for the use of a </w:t>
              </w:r>
              <w:r w:rsidRPr="00DB4213">
                <w:rPr>
                  <w:rFonts w:ascii="Arial" w:hAnsi="Arial" w:cs="Arial"/>
                  <w:b/>
                  <w:bCs/>
                  <w:szCs w:val="22"/>
                  <w:highlight w:val="yellow"/>
                </w:rPr>
                <w:t>User’s Distribution System</w:t>
              </w:r>
              <w:r w:rsidRPr="00DB4213">
                <w:rPr>
                  <w:rFonts w:ascii="Arial" w:hAnsi="Arial" w:cs="Arial"/>
                  <w:szCs w:val="22"/>
                  <w:highlight w:val="yellow"/>
                </w:rPr>
                <w:t xml:space="preserve"> wants the </w:t>
              </w:r>
              <w:r w:rsidRPr="00DB4213">
                <w:rPr>
                  <w:rFonts w:ascii="Arial" w:hAnsi="Arial" w:cs="Arial"/>
                  <w:b/>
                  <w:bCs/>
                  <w:szCs w:val="22"/>
                  <w:highlight w:val="yellow"/>
                </w:rPr>
                <w:t xml:space="preserve">User </w:t>
              </w:r>
              <w:r w:rsidRPr="00DB4213">
                <w:rPr>
                  <w:rFonts w:ascii="Arial" w:hAnsi="Arial" w:cs="Arial"/>
                  <w:szCs w:val="22"/>
                  <w:highlight w:val="yellow"/>
                </w:rPr>
                <w:t xml:space="preserve">to make a </w:t>
              </w:r>
              <w:r w:rsidRPr="00DB4213">
                <w:rPr>
                  <w:rFonts w:ascii="Arial" w:hAnsi="Arial" w:cs="Arial"/>
                  <w:b/>
                  <w:bCs/>
                  <w:szCs w:val="22"/>
                  <w:highlight w:val="yellow"/>
                </w:rPr>
                <w:t xml:space="preserve">Gate 2 Application </w:t>
              </w:r>
              <w:r w:rsidRPr="00DB4213">
                <w:rPr>
                  <w:rFonts w:ascii="Arial" w:hAnsi="Arial" w:cs="Arial"/>
                  <w:szCs w:val="22"/>
                  <w:highlight w:val="yellow"/>
                </w:rPr>
                <w:t xml:space="preserve">in respect of its project; </w:t>
              </w:r>
            </w:ins>
          </w:p>
          <w:p w14:paraId="018F6E0D" w14:textId="503789F8" w:rsidR="00190D54" w:rsidRPr="00DB4213" w:rsidRDefault="00190D54" w:rsidP="00B456B4">
            <w:pPr>
              <w:jc w:val="both"/>
              <w:rPr>
                <w:ins w:id="691" w:author="Author"/>
                <w:rFonts w:ascii="Arial" w:hAnsi="Arial" w:cs="Arial"/>
                <w:szCs w:val="22"/>
                <w:highlight w:val="yellow"/>
              </w:rPr>
            </w:pPr>
          </w:p>
        </w:tc>
      </w:tr>
      <w:tr w:rsidR="005C7BC1" w14:paraId="4757A144" w14:textId="77777777" w:rsidTr="003A67C0">
        <w:trPr>
          <w:trHeight w:val="300"/>
          <w:ins w:id="692" w:author="Author"/>
        </w:trPr>
        <w:tc>
          <w:tcPr>
            <w:tcW w:w="2695" w:type="dxa"/>
          </w:tcPr>
          <w:p w14:paraId="697FD89F" w14:textId="25F4944D" w:rsidR="00BE60D5" w:rsidRPr="00DB4213" w:rsidRDefault="00BE60D5" w:rsidP="00BE60D5">
            <w:pPr>
              <w:pStyle w:val="BodyText"/>
              <w:rPr>
                <w:ins w:id="693" w:author="Author"/>
                <w:rFonts w:ascii="Arial" w:hAnsi="Arial" w:cs="Arial"/>
                <w:b/>
                <w:bCs/>
                <w:highlight w:val="yellow"/>
              </w:rPr>
            </w:pPr>
            <w:ins w:id="694" w:author="Author">
              <w:r w:rsidRPr="00DB4213">
                <w:rPr>
                  <w:rFonts w:ascii="Arial" w:hAnsi="Arial" w:cs="Arial"/>
                  <w:b/>
                  <w:bCs/>
                  <w:szCs w:val="22"/>
                  <w:highlight w:val="yellow"/>
                </w:rPr>
                <w:t>“Transmission Evaluation Application”</w:t>
              </w:r>
            </w:ins>
          </w:p>
        </w:tc>
        <w:tc>
          <w:tcPr>
            <w:tcW w:w="6662" w:type="dxa"/>
          </w:tcPr>
          <w:p w14:paraId="2E1FAFED" w14:textId="77777777" w:rsidR="00BE60D5" w:rsidRPr="00DB4213" w:rsidRDefault="00B456B4" w:rsidP="00B456B4">
            <w:pPr>
              <w:jc w:val="both"/>
              <w:rPr>
                <w:ins w:id="695" w:author="Author"/>
                <w:rFonts w:ascii="Arial" w:hAnsi="Arial" w:cs="Arial"/>
                <w:szCs w:val="22"/>
                <w:highlight w:val="yellow"/>
              </w:rPr>
            </w:pPr>
            <w:ins w:id="696" w:author="Author">
              <w:r w:rsidRPr="00DB4213">
                <w:rPr>
                  <w:rFonts w:ascii="Arial" w:hAnsi="Arial" w:cs="Arial"/>
                  <w:szCs w:val="22"/>
                  <w:highlight w:val="yellow"/>
                </w:rPr>
                <w:t xml:space="preserve">an application by the owner/operator of a </w:t>
              </w:r>
              <w:r w:rsidRPr="00DB4213">
                <w:rPr>
                  <w:rFonts w:ascii="Arial" w:hAnsi="Arial" w:cs="Arial"/>
                  <w:b/>
                  <w:bCs/>
                  <w:szCs w:val="22"/>
                  <w:highlight w:val="yellow"/>
                </w:rPr>
                <w:t>Distribution System</w:t>
              </w:r>
              <w:r w:rsidRPr="00DB4213">
                <w:rPr>
                  <w:rFonts w:ascii="Arial" w:hAnsi="Arial" w:cs="Arial"/>
                  <w:szCs w:val="22"/>
                  <w:highlight w:val="yellow"/>
                </w:rPr>
                <w:t xml:space="preserve"> for </w:t>
              </w:r>
              <w:r w:rsidRPr="00DB4213">
                <w:rPr>
                  <w:rFonts w:ascii="Arial" w:hAnsi="Arial" w:cs="Arial"/>
                  <w:b/>
                  <w:bCs/>
                  <w:szCs w:val="22"/>
                  <w:highlight w:val="yellow"/>
                </w:rPr>
                <w:t>Transmission Evaluation</w:t>
              </w:r>
              <w:r w:rsidRPr="00DB4213">
                <w:rPr>
                  <w:rFonts w:ascii="Arial" w:hAnsi="Arial" w:cs="Arial"/>
                  <w:szCs w:val="22"/>
                  <w:highlight w:val="yellow"/>
                </w:rPr>
                <w:t xml:space="preserve"> (which application can be for one or more </w:t>
              </w:r>
              <w:r w:rsidRPr="00DB4213">
                <w:rPr>
                  <w:rFonts w:ascii="Arial" w:hAnsi="Arial" w:cs="Arial"/>
                  <w:b/>
                  <w:bCs/>
                  <w:szCs w:val="22"/>
                  <w:highlight w:val="yellow"/>
                </w:rPr>
                <w:t>Relevant Embedded Power Stations</w:t>
              </w:r>
              <w:r w:rsidRPr="00DB4213">
                <w:rPr>
                  <w:rFonts w:ascii="Arial" w:hAnsi="Arial" w:cs="Arial"/>
                  <w:szCs w:val="22"/>
                  <w:highlight w:val="yellow"/>
                </w:rPr>
                <w:t>) in the form or substantially the form set out in Appendix U;</w:t>
              </w:r>
            </w:ins>
          </w:p>
          <w:p w14:paraId="68A63CC0" w14:textId="3A63FA51" w:rsidR="00B456B4" w:rsidRPr="00DB4213" w:rsidRDefault="00B456B4" w:rsidP="00B456B4">
            <w:pPr>
              <w:jc w:val="both"/>
              <w:rPr>
                <w:ins w:id="697" w:author="Author"/>
                <w:rFonts w:ascii="Arial" w:hAnsi="Arial" w:cs="Arial"/>
                <w:szCs w:val="22"/>
                <w:highlight w:val="yellow"/>
              </w:rPr>
            </w:pPr>
          </w:p>
        </w:tc>
      </w:tr>
      <w:tr w:rsidR="00BE60D5" w14:paraId="641841E9" w14:textId="77777777" w:rsidTr="003A67C0">
        <w:trPr>
          <w:trHeight w:val="300"/>
        </w:trPr>
        <w:tc>
          <w:tcPr>
            <w:tcW w:w="2695" w:type="dxa"/>
          </w:tcPr>
          <w:p w14:paraId="57CD6BB7" w14:textId="47EAB30C" w:rsidR="00BE60D5" w:rsidRPr="009E79CD" w:rsidRDefault="00BE60D5" w:rsidP="00BE60D5">
            <w:pPr>
              <w:pStyle w:val="BodyText"/>
              <w:rPr>
                <w:rFonts w:ascii="Arial" w:hAnsi="Arial" w:cs="Arial"/>
                <w:b/>
                <w:bCs/>
              </w:rPr>
            </w:pPr>
            <w:r w:rsidRPr="009E79CD">
              <w:rPr>
                <w:rFonts w:ascii="Arial" w:hAnsi="Arial" w:cs="Arial"/>
                <w:b/>
                <w:bCs/>
              </w:rPr>
              <w:t>“Transmission Impact Assessment”</w:t>
            </w:r>
          </w:p>
        </w:tc>
        <w:tc>
          <w:tcPr>
            <w:tcW w:w="6662" w:type="dxa"/>
          </w:tcPr>
          <w:p w14:paraId="7EAA3DF8" w14:textId="2103C6A2" w:rsidR="00BE60D5" w:rsidRPr="009E79CD" w:rsidRDefault="00BE60D5" w:rsidP="00BE60D5">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BE60D5" w14:paraId="14CDC2C0" w14:textId="77777777" w:rsidTr="003A67C0">
        <w:trPr>
          <w:trHeight w:val="300"/>
        </w:trPr>
        <w:tc>
          <w:tcPr>
            <w:tcW w:w="2695" w:type="dxa"/>
          </w:tcPr>
          <w:p w14:paraId="500AAE4B" w14:textId="77777777" w:rsidR="00BE60D5" w:rsidRDefault="00BE60D5" w:rsidP="00BE60D5">
            <w:pPr>
              <w:pStyle w:val="BodyText"/>
              <w:rPr>
                <w:rFonts w:ascii="Arial" w:hAnsi="Arial"/>
                <w:b/>
              </w:rPr>
            </w:pPr>
            <w:r>
              <w:rPr>
                <w:rFonts w:ascii="Arial" w:hAnsi="Arial"/>
                <w:b/>
              </w:rPr>
              <w:t>"Transmission Interface Point"</w:t>
            </w:r>
          </w:p>
        </w:tc>
        <w:tc>
          <w:tcPr>
            <w:tcW w:w="6662" w:type="dxa"/>
          </w:tcPr>
          <w:p w14:paraId="44CD58A0" w14:textId="77777777" w:rsidR="00BE60D5" w:rsidRDefault="00BE60D5" w:rsidP="00BE60D5">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BE60D5" w14:paraId="2075A67D" w14:textId="77777777" w:rsidTr="003A67C0">
        <w:trPr>
          <w:trHeight w:val="300"/>
        </w:trPr>
        <w:tc>
          <w:tcPr>
            <w:tcW w:w="2695" w:type="dxa"/>
          </w:tcPr>
          <w:p w14:paraId="34B5044F" w14:textId="77777777" w:rsidR="00BE60D5" w:rsidRDefault="00BE60D5" w:rsidP="00BE60D5">
            <w:pPr>
              <w:pStyle w:val="BodyText"/>
              <w:rPr>
                <w:rFonts w:ascii="Arial" w:hAnsi="Arial"/>
                <w:b/>
              </w:rPr>
            </w:pPr>
            <w:r>
              <w:rPr>
                <w:rFonts w:ascii="Arial" w:hAnsi="Arial"/>
                <w:b/>
              </w:rPr>
              <w:t>"Transmission Interface Site"</w:t>
            </w:r>
          </w:p>
        </w:tc>
        <w:tc>
          <w:tcPr>
            <w:tcW w:w="6662" w:type="dxa"/>
          </w:tcPr>
          <w:p w14:paraId="1F732C42" w14:textId="77777777" w:rsidR="00BE60D5" w:rsidRDefault="00BE60D5" w:rsidP="00BE60D5">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BE60D5" w14:paraId="08F755CF" w14:textId="77777777" w:rsidTr="003A67C0">
        <w:trPr>
          <w:trHeight w:val="300"/>
        </w:trPr>
        <w:tc>
          <w:tcPr>
            <w:tcW w:w="2695" w:type="dxa"/>
          </w:tcPr>
          <w:p w14:paraId="0ABB0C21" w14:textId="394F703E" w:rsidR="00BE60D5" w:rsidRDefault="00BE60D5" w:rsidP="00BE60D5">
            <w:pPr>
              <w:pStyle w:val="BodyText"/>
              <w:rPr>
                <w:rFonts w:ascii="Arial" w:hAnsi="Arial" w:cs="Arial"/>
                <w:b/>
                <w:bCs/>
              </w:rPr>
            </w:pPr>
            <w:r w:rsidRPr="5659255A">
              <w:rPr>
                <w:rFonts w:ascii="Arial" w:hAnsi="Arial" w:cs="Arial"/>
                <w:b/>
                <w:bCs/>
              </w:rPr>
              <w:t>“Transmission Licence(s)”</w:t>
            </w:r>
          </w:p>
        </w:tc>
        <w:tc>
          <w:tcPr>
            <w:tcW w:w="6662" w:type="dxa"/>
          </w:tcPr>
          <w:p w14:paraId="44CD09A2" w14:textId="1DF2B62A" w:rsidR="00BE60D5" w:rsidRDefault="00BE60D5" w:rsidP="00BE60D5">
            <w:pPr>
              <w:pStyle w:val="BodyText"/>
              <w:jc w:val="both"/>
              <w:rPr>
                <w:rFonts w:ascii="Arial" w:hAnsi="Arial" w:cs="Arial"/>
              </w:rPr>
            </w:pPr>
            <w:r w:rsidRPr="5659255A">
              <w:rPr>
                <w:rFonts w:ascii="Arial" w:hAnsi="Arial" w:cs="Arial"/>
              </w:rPr>
              <w:t xml:space="preserve">the transmission licence or licences granted to one or all of the Licensees:  </w:t>
            </w:r>
            <w:r w:rsidRPr="5659255A">
              <w:rPr>
                <w:rFonts w:ascii="Arial" w:hAnsi="Arial" w:cs="Arial"/>
                <w:b/>
                <w:bCs/>
              </w:rPr>
              <w:t>NGET</w:t>
            </w:r>
            <w:r w:rsidRPr="5659255A">
              <w:rPr>
                <w:rFonts w:ascii="Arial" w:hAnsi="Arial" w:cs="Arial"/>
              </w:rPr>
              <w:t xml:space="preserve">, </w:t>
            </w:r>
            <w:r w:rsidRPr="00123BEA">
              <w:rPr>
                <w:rFonts w:ascii="Arial" w:hAnsi="Arial" w:cs="Arial"/>
                <w:b/>
                <w:bCs/>
              </w:rPr>
              <w:t>SP Transmission Limited</w:t>
            </w:r>
            <w:r w:rsidRPr="5659255A">
              <w:rPr>
                <w:rFonts w:ascii="Arial" w:hAnsi="Arial" w:cs="Arial"/>
              </w:rPr>
              <w:t xml:space="preserve">, </w:t>
            </w:r>
            <w:r w:rsidRPr="00123BEA">
              <w:rPr>
                <w:rFonts w:ascii="Arial" w:hAnsi="Arial" w:cs="Arial"/>
                <w:b/>
                <w:bCs/>
              </w:rPr>
              <w:t>Scottish Hydro Electric Transmission Limited</w:t>
            </w:r>
            <w:r w:rsidRPr="5659255A">
              <w:rPr>
                <w:rFonts w:ascii="Arial" w:hAnsi="Arial" w:cs="Arial"/>
              </w:rPr>
              <w:t xml:space="preserve"> and any </w:t>
            </w:r>
            <w:r w:rsidRPr="5659255A">
              <w:rPr>
                <w:rFonts w:ascii="Arial" w:hAnsi="Arial" w:cs="Arial"/>
                <w:b/>
                <w:bCs/>
              </w:rPr>
              <w:t xml:space="preserve">Offshore Transmission Licensee </w:t>
            </w:r>
            <w:r w:rsidRPr="5659255A">
              <w:rPr>
                <w:rFonts w:ascii="Arial" w:hAnsi="Arial" w:cs="Arial"/>
              </w:rPr>
              <w:t>under section 6(1)(b) of Act.</w:t>
            </w:r>
            <w:r>
              <w:rPr>
                <w:rFonts w:ascii="Arial" w:hAnsi="Arial" w:cs="Arial"/>
              </w:rPr>
              <w:t xml:space="preserve"> </w:t>
            </w:r>
            <w:r w:rsidRPr="5659255A">
              <w:rPr>
                <w:rFonts w:ascii="Arial" w:hAnsi="Arial" w:cs="Arial"/>
              </w:rPr>
              <w:t xml:space="preserve">References to “transmission licensee” and “transmission licensees” will be construed in the CUSC accordingly; </w:t>
            </w:r>
          </w:p>
        </w:tc>
      </w:tr>
      <w:tr w:rsidR="00BE60D5" w14:paraId="2C251512" w14:textId="77777777" w:rsidTr="003A67C0">
        <w:trPr>
          <w:trHeight w:val="300"/>
        </w:trPr>
        <w:tc>
          <w:tcPr>
            <w:tcW w:w="2695" w:type="dxa"/>
          </w:tcPr>
          <w:p w14:paraId="13A3A465" w14:textId="77777777" w:rsidR="00BE60D5" w:rsidRDefault="00BE60D5" w:rsidP="00BE60D5">
            <w:pPr>
              <w:pStyle w:val="BodyText"/>
              <w:rPr>
                <w:rFonts w:ascii="Arial" w:hAnsi="Arial" w:cs="Arial"/>
                <w:b/>
                <w:bCs/>
              </w:rPr>
            </w:pPr>
            <w:r>
              <w:rPr>
                <w:rFonts w:ascii="Arial" w:hAnsi="Arial" w:cs="Arial"/>
                <w:b/>
                <w:bCs/>
              </w:rPr>
              <w:t>"Transmission Network Services"</w:t>
            </w:r>
          </w:p>
        </w:tc>
        <w:tc>
          <w:tcPr>
            <w:tcW w:w="6662" w:type="dxa"/>
          </w:tcPr>
          <w:p w14:paraId="07E6610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0261A5CA" w14:textId="77777777" w:rsidTr="003A67C0">
        <w:trPr>
          <w:trHeight w:val="300"/>
        </w:trPr>
        <w:tc>
          <w:tcPr>
            <w:tcW w:w="2695" w:type="dxa"/>
          </w:tcPr>
          <w:p w14:paraId="25A630FA" w14:textId="77777777" w:rsidR="00BE60D5" w:rsidRPr="008E5C4D" w:rsidRDefault="00BE60D5" w:rsidP="00BE60D5">
            <w:pPr>
              <w:pStyle w:val="Caption"/>
              <w:rPr>
                <w:rFonts w:ascii="Arial" w:hAnsi="Arial" w:cs="Arial"/>
                <w:bCs w:val="0"/>
              </w:rPr>
            </w:pPr>
            <w:r w:rsidRPr="008E5C4D">
              <w:rPr>
                <w:rFonts w:ascii="Arial" w:hAnsi="Arial"/>
              </w:rPr>
              <w:t>“Transmission Licensees Assets”</w:t>
            </w:r>
          </w:p>
        </w:tc>
        <w:tc>
          <w:tcPr>
            <w:tcW w:w="6662" w:type="dxa"/>
          </w:tcPr>
          <w:p w14:paraId="73B1ADB3" w14:textId="77777777" w:rsidR="00BE60D5" w:rsidRDefault="00BE60D5" w:rsidP="00BE60D5">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BE60D5" w14:paraId="3BE84049" w14:textId="77777777" w:rsidTr="003A67C0">
        <w:trPr>
          <w:trHeight w:val="300"/>
        </w:trPr>
        <w:tc>
          <w:tcPr>
            <w:tcW w:w="2695" w:type="dxa"/>
          </w:tcPr>
          <w:p w14:paraId="7721F04D" w14:textId="77777777" w:rsidR="00BE60D5" w:rsidRDefault="00BE60D5" w:rsidP="00BE60D5">
            <w:pPr>
              <w:pStyle w:val="BodyText"/>
              <w:rPr>
                <w:rFonts w:ascii="Arial" w:hAnsi="Arial" w:cs="Arial"/>
                <w:b/>
                <w:bCs/>
              </w:rPr>
            </w:pPr>
            <w:r>
              <w:rPr>
                <w:rFonts w:ascii="Arial" w:hAnsi="Arial" w:cs="Arial"/>
                <w:b/>
                <w:bCs/>
              </w:rPr>
              <w:t>"Transmission Network Use of System Charges"</w:t>
            </w:r>
          </w:p>
        </w:tc>
        <w:tc>
          <w:tcPr>
            <w:tcW w:w="6662" w:type="dxa"/>
          </w:tcPr>
          <w:p w14:paraId="6C0CA379" w14:textId="7143C295"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BE60D5" w14:paraId="177867FA" w14:textId="77777777" w:rsidTr="003A67C0">
        <w:trPr>
          <w:trHeight w:val="300"/>
        </w:trPr>
        <w:tc>
          <w:tcPr>
            <w:tcW w:w="2695" w:type="dxa"/>
          </w:tcPr>
          <w:p w14:paraId="57F6F694" w14:textId="77777777" w:rsidR="00BE60D5" w:rsidRDefault="00BE60D5" w:rsidP="00BE60D5">
            <w:pPr>
              <w:pStyle w:val="BodyText"/>
              <w:rPr>
                <w:rFonts w:ascii="Arial" w:hAnsi="Arial" w:cs="Arial"/>
                <w:b/>
                <w:bCs/>
              </w:rPr>
            </w:pPr>
            <w:r>
              <w:rPr>
                <w:rFonts w:ascii="Arial" w:hAnsi="Arial" w:cs="Arial"/>
                <w:b/>
                <w:bCs/>
              </w:rPr>
              <w:t>"Transmission Network Use of System Demand Charges"</w:t>
            </w:r>
          </w:p>
        </w:tc>
        <w:tc>
          <w:tcPr>
            <w:tcW w:w="6662" w:type="dxa"/>
          </w:tcPr>
          <w:p w14:paraId="385E5F3D" w14:textId="4E10FE8E" w:rsidR="00BE60D5" w:rsidRPr="005A3444" w:rsidRDefault="00BE60D5" w:rsidP="00BE60D5">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Pr="005A3444">
              <w:rPr>
                <w:rFonts w:ascii="Arial" w:hAnsi="Arial" w:cs="Arial"/>
                <w:b/>
                <w:bCs/>
              </w:rPr>
              <w:t>, Final Demand Sites</w:t>
            </w:r>
            <w:r>
              <w:rPr>
                <w:rFonts w:ascii="Arial" w:hAnsi="Arial" w:cs="Arial"/>
              </w:rPr>
              <w:t xml:space="preserve"> </w:t>
            </w:r>
            <w:r w:rsidRPr="005A3444">
              <w:rPr>
                <w:rFonts w:ascii="Arial" w:hAnsi="Arial" w:cs="Arial"/>
              </w:rPr>
              <w:t>and</w:t>
            </w:r>
            <w:r>
              <w:rPr>
                <w:rFonts w:ascii="Arial" w:hAnsi="Arial" w:cs="Arial"/>
                <w:b/>
                <w:bCs/>
              </w:rPr>
              <w:t xml:space="preserve"> </w:t>
            </w:r>
            <w:r>
              <w:rPr>
                <w:rFonts w:ascii="Arial" w:hAnsi="Arial" w:cs="Arial"/>
              </w:rPr>
              <w:t xml:space="preserve"> </w:t>
            </w:r>
            <w:r w:rsidRPr="005A3444">
              <w:rPr>
                <w:rFonts w:ascii="Arial" w:hAnsi="Arial" w:cs="Arial"/>
                <w:b/>
                <w:bCs/>
              </w:rPr>
              <w:t>Unmetered Supply</w:t>
            </w:r>
          </w:p>
        </w:tc>
      </w:tr>
      <w:tr w:rsidR="00BE60D5" w14:paraId="75BF1CE0" w14:textId="77777777" w:rsidTr="003A67C0">
        <w:trPr>
          <w:trHeight w:val="300"/>
        </w:trPr>
        <w:tc>
          <w:tcPr>
            <w:tcW w:w="2695" w:type="dxa"/>
          </w:tcPr>
          <w:p w14:paraId="013999DF" w14:textId="77777777" w:rsidR="00BE60D5" w:rsidRDefault="00BE60D5" w:rsidP="00BE60D5">
            <w:pPr>
              <w:pStyle w:val="BodyText"/>
              <w:rPr>
                <w:rFonts w:ascii="Arial" w:hAnsi="Arial" w:cs="Arial"/>
                <w:b/>
                <w:bCs/>
              </w:rPr>
            </w:pPr>
            <w:r>
              <w:rPr>
                <w:rFonts w:ascii="Arial" w:hAnsi="Arial" w:cs="Arial"/>
                <w:b/>
                <w:bCs/>
              </w:rPr>
              <w:t>"Transmission Network Use of System Demand Zone"</w:t>
            </w:r>
          </w:p>
        </w:tc>
        <w:tc>
          <w:tcPr>
            <w:tcW w:w="6662" w:type="dxa"/>
          </w:tcPr>
          <w:p w14:paraId="19D0AE65" w14:textId="77777777" w:rsidR="00BE60D5" w:rsidRDefault="00BE60D5" w:rsidP="00BE60D5">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BE60D5" w14:paraId="6E91BBAD" w14:textId="77777777" w:rsidTr="003A67C0">
        <w:trPr>
          <w:trHeight w:val="300"/>
        </w:trPr>
        <w:tc>
          <w:tcPr>
            <w:tcW w:w="2695" w:type="dxa"/>
          </w:tcPr>
          <w:p w14:paraId="3FC3ADF5" w14:textId="77777777" w:rsidR="00BE60D5" w:rsidRDefault="00BE60D5" w:rsidP="00BE60D5">
            <w:pPr>
              <w:pStyle w:val="BodyText"/>
              <w:rPr>
                <w:rFonts w:ascii="Arial" w:hAnsi="Arial" w:cs="Arial"/>
                <w:b/>
                <w:bCs/>
              </w:rPr>
            </w:pPr>
            <w:r>
              <w:rPr>
                <w:rFonts w:ascii="Arial" w:hAnsi="Arial" w:cs="Arial"/>
                <w:b/>
                <w:bCs/>
              </w:rPr>
              <w:t>"Transmission Network Use of System Demand Reconciliation Charges"</w:t>
            </w:r>
          </w:p>
        </w:tc>
        <w:tc>
          <w:tcPr>
            <w:tcW w:w="6662" w:type="dxa"/>
          </w:tcPr>
          <w:p w14:paraId="50F55383" w14:textId="77777777" w:rsidR="00BE60D5" w:rsidRDefault="00BE60D5" w:rsidP="00BE60D5">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BE60D5" w14:paraId="260DCBF4" w14:textId="77777777" w:rsidTr="003A67C0">
        <w:tblPrEx>
          <w:tblCellMar>
            <w:left w:w="108" w:type="dxa"/>
            <w:right w:w="108" w:type="dxa"/>
          </w:tblCellMar>
        </w:tblPrEx>
        <w:trPr>
          <w:trHeight w:val="300"/>
        </w:trPr>
        <w:tc>
          <w:tcPr>
            <w:tcW w:w="2695" w:type="dxa"/>
          </w:tcPr>
          <w:p w14:paraId="67D9DC0C" w14:textId="77777777" w:rsidR="00BE60D5" w:rsidRDefault="00BE60D5" w:rsidP="00BE60D5">
            <w:pPr>
              <w:pStyle w:val="BodyText"/>
              <w:rPr>
                <w:rFonts w:ascii="Arial" w:hAnsi="Arial" w:cs="Arial"/>
                <w:b/>
                <w:bCs/>
              </w:rPr>
            </w:pPr>
            <w:r>
              <w:rPr>
                <w:rFonts w:ascii="Arial" w:hAnsi="Arial" w:cs="Arial"/>
                <w:b/>
                <w:bCs/>
              </w:rPr>
              <w:t>“Transmission Owner Activity”</w:t>
            </w:r>
          </w:p>
        </w:tc>
        <w:tc>
          <w:tcPr>
            <w:tcW w:w="6662" w:type="dxa"/>
          </w:tcPr>
          <w:p w14:paraId="2BDBB079" w14:textId="77777777" w:rsidR="00BE60D5" w:rsidRDefault="00BE60D5" w:rsidP="00BE60D5">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BE60D5" w14:paraId="641D1068" w14:textId="77777777" w:rsidTr="003A67C0">
        <w:tblPrEx>
          <w:tblCellMar>
            <w:left w:w="108" w:type="dxa"/>
            <w:right w:w="108" w:type="dxa"/>
          </w:tblCellMar>
        </w:tblPrEx>
        <w:trPr>
          <w:trHeight w:val="300"/>
        </w:trPr>
        <w:tc>
          <w:tcPr>
            <w:tcW w:w="2695" w:type="dxa"/>
          </w:tcPr>
          <w:p w14:paraId="7A5619BE" w14:textId="1AE3DA2A" w:rsidR="00BE60D5" w:rsidRPr="009F7A98" w:rsidRDefault="00BE60D5" w:rsidP="00BE60D5">
            <w:pPr>
              <w:pStyle w:val="BodyText"/>
              <w:rPr>
                <w:rFonts w:ascii="Arial" w:hAnsi="Arial" w:cs="Arial"/>
                <w:b/>
                <w:bCs/>
              </w:rPr>
            </w:pPr>
            <w:r>
              <w:rPr>
                <w:rFonts w:ascii="Arial" w:hAnsi="Arial" w:cs="Arial"/>
                <w:b/>
              </w:rPr>
              <w:t>“</w:t>
            </w:r>
            <w:r w:rsidRPr="002573C0">
              <w:rPr>
                <w:rFonts w:ascii="Arial" w:hAnsi="Arial" w:cs="Arial"/>
                <w:b/>
              </w:rPr>
              <w:t>Transmission Owner Price Index (TOPI)</w:t>
            </w:r>
            <w:r>
              <w:rPr>
                <w:rFonts w:ascii="Arial" w:hAnsi="Arial" w:cs="Arial"/>
                <w:b/>
              </w:rPr>
              <w:t>”</w:t>
            </w:r>
          </w:p>
        </w:tc>
        <w:tc>
          <w:tcPr>
            <w:tcW w:w="6662" w:type="dxa"/>
          </w:tcPr>
          <w:p w14:paraId="54268083" w14:textId="77777777" w:rsidR="00BE60D5" w:rsidRPr="009F7A98" w:rsidRDefault="00BE60D5" w:rsidP="00BE60D5">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BE60D5" w14:paraId="6E4DCD85" w14:textId="77777777" w:rsidTr="003A67C0">
        <w:tblPrEx>
          <w:tblCellMar>
            <w:left w:w="108" w:type="dxa"/>
            <w:right w:w="108" w:type="dxa"/>
          </w:tblCellMar>
        </w:tblPrEx>
        <w:trPr>
          <w:trHeight w:val="300"/>
        </w:trPr>
        <w:tc>
          <w:tcPr>
            <w:tcW w:w="2695" w:type="dxa"/>
          </w:tcPr>
          <w:p w14:paraId="4A0B586C" w14:textId="77777777" w:rsidR="00BE60D5" w:rsidRDefault="00BE60D5" w:rsidP="00BE60D5">
            <w:pPr>
              <w:pStyle w:val="BodyText"/>
              <w:rPr>
                <w:rFonts w:ascii="Arial" w:hAnsi="Arial" w:cs="Arial"/>
                <w:b/>
                <w:bCs/>
              </w:rPr>
            </w:pPr>
            <w:r>
              <w:rPr>
                <w:rFonts w:ascii="Arial" w:hAnsi="Arial" w:cs="Arial"/>
                <w:b/>
                <w:bCs/>
              </w:rPr>
              <w:t>"Transmission Related Agreement"</w:t>
            </w:r>
          </w:p>
        </w:tc>
        <w:tc>
          <w:tcPr>
            <w:tcW w:w="6662" w:type="dxa"/>
          </w:tcPr>
          <w:p w14:paraId="304BFDA1" w14:textId="77777777" w:rsidR="00BE60D5" w:rsidRDefault="00BE60D5" w:rsidP="00BE60D5">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BE60D5" w14:paraId="65CC011B" w14:textId="77777777" w:rsidTr="003A67C0">
        <w:trPr>
          <w:trHeight w:val="300"/>
        </w:trPr>
        <w:tc>
          <w:tcPr>
            <w:tcW w:w="2695" w:type="dxa"/>
          </w:tcPr>
          <w:p w14:paraId="39D264D2" w14:textId="77777777" w:rsidR="00BE60D5" w:rsidRDefault="00BE60D5" w:rsidP="00BE60D5">
            <w:pPr>
              <w:pStyle w:val="BodyText"/>
              <w:rPr>
                <w:rFonts w:ascii="Arial" w:hAnsi="Arial" w:cs="Arial"/>
                <w:b/>
                <w:bCs/>
              </w:rPr>
            </w:pPr>
            <w:r>
              <w:rPr>
                <w:rFonts w:ascii="Arial" w:hAnsi="Arial" w:cs="Arial"/>
                <w:b/>
                <w:bCs/>
              </w:rPr>
              <w:t>"Transmission Services Activity"</w:t>
            </w:r>
          </w:p>
        </w:tc>
        <w:tc>
          <w:tcPr>
            <w:tcW w:w="6662" w:type="dxa"/>
          </w:tcPr>
          <w:p w14:paraId="5772AFB8"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BE60D5" w14:paraId="62D0E5DE" w14:textId="77777777" w:rsidTr="003A67C0">
        <w:trPr>
          <w:trHeight w:val="300"/>
        </w:trPr>
        <w:tc>
          <w:tcPr>
            <w:tcW w:w="2695" w:type="dxa"/>
          </w:tcPr>
          <w:p w14:paraId="5E534BCA" w14:textId="77777777" w:rsidR="00BE60D5" w:rsidRDefault="00BE60D5" w:rsidP="00BE60D5">
            <w:pPr>
              <w:pStyle w:val="BodyText"/>
              <w:rPr>
                <w:rFonts w:ascii="Arial" w:hAnsi="Arial" w:cs="Arial"/>
                <w:b/>
                <w:bCs/>
              </w:rPr>
            </w:pPr>
            <w:r>
              <w:rPr>
                <w:rFonts w:ascii="Arial" w:hAnsi="Arial" w:cs="Arial"/>
                <w:b/>
                <w:bCs/>
              </w:rPr>
              <w:t>"Transmission Services Use of System Charges"</w:t>
            </w:r>
          </w:p>
        </w:tc>
        <w:tc>
          <w:tcPr>
            <w:tcW w:w="6662" w:type="dxa"/>
          </w:tcPr>
          <w:p w14:paraId="3C8F5C33" w14:textId="77777777" w:rsidR="00BE60D5" w:rsidRDefault="00BE60D5" w:rsidP="00BE60D5">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BE60D5" w14:paraId="48F27346" w14:textId="77777777" w:rsidTr="003A67C0">
        <w:trPr>
          <w:trHeight w:val="300"/>
        </w:trPr>
        <w:tc>
          <w:tcPr>
            <w:tcW w:w="2695" w:type="dxa"/>
          </w:tcPr>
          <w:p w14:paraId="030F7195" w14:textId="77777777" w:rsidR="00BE60D5" w:rsidRDefault="00BE60D5" w:rsidP="00BE60D5">
            <w:pPr>
              <w:pStyle w:val="BodyText"/>
              <w:rPr>
                <w:rFonts w:ascii="Arial" w:hAnsi="Arial" w:cs="Arial"/>
                <w:b/>
                <w:bCs/>
              </w:rPr>
            </w:pPr>
            <w:r>
              <w:rPr>
                <w:rFonts w:ascii="Arial" w:hAnsi="Arial" w:cs="Arial"/>
                <w:b/>
                <w:bCs/>
              </w:rPr>
              <w:t>"Transmission Reinforcement Works"</w:t>
            </w:r>
          </w:p>
        </w:tc>
        <w:tc>
          <w:tcPr>
            <w:tcW w:w="6662" w:type="dxa"/>
          </w:tcPr>
          <w:p w14:paraId="0285253E" w14:textId="77777777" w:rsidR="00BE60D5" w:rsidRDefault="00BE60D5" w:rsidP="00BE60D5">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BE60D5" w14:paraId="1A2B4E00" w14:textId="77777777" w:rsidTr="003A67C0">
        <w:trPr>
          <w:trHeight w:val="300"/>
        </w:trPr>
        <w:tc>
          <w:tcPr>
            <w:tcW w:w="2695" w:type="dxa"/>
          </w:tcPr>
          <w:p w14:paraId="183D144D" w14:textId="77777777" w:rsidR="00BE60D5" w:rsidRDefault="00BE60D5" w:rsidP="00BE60D5">
            <w:pPr>
              <w:pStyle w:val="BodyText"/>
              <w:rPr>
                <w:rFonts w:ascii="Arial" w:hAnsi="Arial" w:cs="Arial"/>
                <w:b/>
                <w:bCs/>
              </w:rPr>
            </w:pPr>
            <w:r>
              <w:rPr>
                <w:rFonts w:ascii="Arial" w:hAnsi="Arial" w:cs="Arial"/>
                <w:b/>
                <w:bCs/>
              </w:rPr>
              <w:t>“Transmission Voltage”</w:t>
            </w:r>
          </w:p>
        </w:tc>
        <w:tc>
          <w:tcPr>
            <w:tcW w:w="6662" w:type="dxa"/>
          </w:tcPr>
          <w:p w14:paraId="7A4091EE" w14:textId="77777777" w:rsidR="00BE60D5" w:rsidRDefault="00BE60D5" w:rsidP="00BE60D5">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BE60D5" w14:paraId="21B92B8C" w14:textId="77777777" w:rsidTr="003A67C0">
        <w:trPr>
          <w:trHeight w:val="300"/>
        </w:trPr>
        <w:tc>
          <w:tcPr>
            <w:tcW w:w="2695" w:type="dxa"/>
          </w:tcPr>
          <w:p w14:paraId="0A5C1744" w14:textId="77777777" w:rsidR="00BE60D5" w:rsidRDefault="00BE60D5" w:rsidP="00BE60D5">
            <w:pPr>
              <w:pStyle w:val="BodyText"/>
              <w:rPr>
                <w:rFonts w:ascii="Arial" w:hAnsi="Arial" w:cs="Arial"/>
                <w:b/>
                <w:bCs/>
              </w:rPr>
            </w:pPr>
            <w:r>
              <w:rPr>
                <w:rFonts w:ascii="Arial" w:hAnsi="Arial" w:cs="Arial"/>
                <w:b/>
                <w:bCs/>
              </w:rPr>
              <w:t>"Transmission Works Register"</w:t>
            </w:r>
          </w:p>
        </w:tc>
        <w:tc>
          <w:tcPr>
            <w:tcW w:w="6662" w:type="dxa"/>
          </w:tcPr>
          <w:p w14:paraId="09F54733" w14:textId="77777777" w:rsidR="00BE60D5" w:rsidRDefault="00BE60D5" w:rsidP="00BE60D5">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BE60D5" w14:paraId="7FF269BB" w14:textId="77777777" w:rsidTr="003A67C0">
        <w:trPr>
          <w:trHeight w:val="300"/>
        </w:trPr>
        <w:tc>
          <w:tcPr>
            <w:tcW w:w="2695" w:type="dxa"/>
          </w:tcPr>
          <w:p w14:paraId="57C8604A" w14:textId="77777777" w:rsidR="00BE60D5" w:rsidRDefault="00BE60D5" w:rsidP="00BE60D5">
            <w:pPr>
              <w:pStyle w:val="BodyText"/>
              <w:rPr>
                <w:rFonts w:ascii="Arial" w:hAnsi="Arial" w:cs="Arial"/>
                <w:b/>
                <w:bCs/>
              </w:rPr>
            </w:pPr>
            <w:r>
              <w:rPr>
                <w:rFonts w:ascii="Arial" w:hAnsi="Arial" w:cs="Arial"/>
                <w:b/>
                <w:bCs/>
              </w:rPr>
              <w:t>"Transmission Works"</w:t>
            </w:r>
          </w:p>
        </w:tc>
        <w:tc>
          <w:tcPr>
            <w:tcW w:w="6662" w:type="dxa"/>
          </w:tcPr>
          <w:p w14:paraId="3D22ED32" w14:textId="77777777" w:rsidR="00BE60D5" w:rsidRDefault="00BE60D5" w:rsidP="00BE60D5">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BE60D5" w14:paraId="2E1DB4D3" w14:textId="77777777" w:rsidTr="003A67C0">
        <w:trPr>
          <w:trHeight w:val="300"/>
        </w:trPr>
        <w:tc>
          <w:tcPr>
            <w:tcW w:w="2695" w:type="dxa"/>
          </w:tcPr>
          <w:p w14:paraId="11CF3195" w14:textId="77777777" w:rsidR="00BE60D5" w:rsidRDefault="00BE60D5" w:rsidP="00BE60D5">
            <w:pPr>
              <w:pStyle w:val="BodyText"/>
              <w:rPr>
                <w:rFonts w:ascii="Arial" w:hAnsi="Arial" w:cs="Arial"/>
                <w:b/>
                <w:bCs/>
              </w:rPr>
            </w:pPr>
            <w:r>
              <w:rPr>
                <w:rFonts w:ascii="Arial" w:hAnsi="Arial" w:cs="Arial"/>
                <w:b/>
                <w:bCs/>
              </w:rPr>
              <w:t>“Triad”</w:t>
            </w:r>
          </w:p>
        </w:tc>
        <w:tc>
          <w:tcPr>
            <w:tcW w:w="6662" w:type="dxa"/>
          </w:tcPr>
          <w:p w14:paraId="54ADE457" w14:textId="77777777" w:rsidR="00BE60D5" w:rsidRDefault="00BE60D5" w:rsidP="00BE60D5">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BE60D5" w14:paraId="38848EC5" w14:textId="77777777" w:rsidTr="003A67C0">
        <w:trPr>
          <w:trHeight w:val="300"/>
        </w:trPr>
        <w:tc>
          <w:tcPr>
            <w:tcW w:w="2695" w:type="dxa"/>
          </w:tcPr>
          <w:p w14:paraId="334A7E4E" w14:textId="64190480" w:rsidR="00BE60D5" w:rsidRDefault="00BE60D5" w:rsidP="00BE60D5">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6036B73C" w14:textId="77777777" w:rsidR="00BE60D5" w:rsidRDefault="00BE60D5" w:rsidP="00BE60D5">
            <w:pPr>
              <w:tabs>
                <w:tab w:val="left" w:pos="0"/>
              </w:tabs>
              <w:rPr>
                <w:rFonts w:ascii="Arial" w:hAnsi="Arial" w:cs="Arial"/>
                <w:b/>
              </w:rPr>
            </w:pPr>
          </w:p>
          <w:p w14:paraId="73B5C5ED" w14:textId="77777777" w:rsidR="00BE60D5" w:rsidRDefault="00BE60D5" w:rsidP="00BE60D5">
            <w:pPr>
              <w:tabs>
                <w:tab w:val="left" w:pos="0"/>
              </w:tabs>
              <w:rPr>
                <w:rFonts w:ascii="Arial" w:hAnsi="Arial" w:cs="Arial"/>
                <w:b/>
              </w:rPr>
            </w:pPr>
          </w:p>
          <w:p w14:paraId="0777EE0F" w14:textId="77777777" w:rsidR="00BE60D5" w:rsidRPr="009625ED" w:rsidRDefault="00BE60D5" w:rsidP="00BE60D5">
            <w:pPr>
              <w:tabs>
                <w:tab w:val="left" w:pos="0"/>
              </w:tabs>
              <w:rPr>
                <w:rFonts w:ascii="Arial" w:hAnsi="Arial" w:cs="Arial"/>
                <w:b/>
                <w:bCs/>
              </w:rPr>
            </w:pPr>
          </w:p>
        </w:tc>
        <w:tc>
          <w:tcPr>
            <w:tcW w:w="6662" w:type="dxa"/>
          </w:tcPr>
          <w:p w14:paraId="3BA414F3" w14:textId="4815B5FB" w:rsidR="00BE60D5" w:rsidRDefault="00BE60D5" w:rsidP="00BE60D5">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BE60D5" w:rsidRPr="007454CC" w:rsidRDefault="00BE60D5" w:rsidP="00BE60D5">
            <w:pPr>
              <w:tabs>
                <w:tab w:val="left" w:pos="0"/>
              </w:tabs>
              <w:rPr>
                <w:rFonts w:ascii="Arial" w:hAnsi="Arial" w:cs="Arial"/>
                <w:bCs/>
                <w:szCs w:val="22"/>
              </w:rPr>
            </w:pPr>
          </w:p>
          <w:p w14:paraId="452506D9" w14:textId="77777777" w:rsidR="00BE60D5" w:rsidRPr="007454CC" w:rsidRDefault="00BE60D5" w:rsidP="00BE60D5">
            <w:pPr>
              <w:tabs>
                <w:tab w:val="left" w:pos="0"/>
              </w:tabs>
              <w:rPr>
                <w:rFonts w:ascii="Arial" w:hAnsi="Arial" w:cs="Arial"/>
              </w:rPr>
            </w:pPr>
          </w:p>
        </w:tc>
      </w:tr>
      <w:tr w:rsidR="00BE60D5" w14:paraId="2C972219" w14:textId="77777777" w:rsidTr="003A67C0">
        <w:trPr>
          <w:trHeight w:val="300"/>
        </w:trPr>
        <w:tc>
          <w:tcPr>
            <w:tcW w:w="2695" w:type="dxa"/>
          </w:tcPr>
          <w:p w14:paraId="5191B96D" w14:textId="77777777" w:rsidR="00BE60D5" w:rsidRDefault="00BE60D5" w:rsidP="00BE60D5">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BE60D5" w:rsidRDefault="00BE60D5" w:rsidP="00BE60D5">
            <w:pPr>
              <w:tabs>
                <w:tab w:val="left" w:pos="0"/>
              </w:tabs>
              <w:rPr>
                <w:rFonts w:ascii="Arial" w:hAnsi="Arial" w:cs="Arial"/>
                <w:b/>
              </w:rPr>
            </w:pPr>
          </w:p>
        </w:tc>
        <w:tc>
          <w:tcPr>
            <w:tcW w:w="6662" w:type="dxa"/>
          </w:tcPr>
          <w:p w14:paraId="56DBAEC3" w14:textId="77777777" w:rsidR="00BE60D5" w:rsidRDefault="00BE60D5" w:rsidP="00BE60D5">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BE60D5" w:rsidRDefault="00BE60D5" w:rsidP="00BE60D5">
            <w:pPr>
              <w:tabs>
                <w:tab w:val="left" w:pos="0"/>
              </w:tabs>
              <w:rPr>
                <w:rFonts w:ascii="Arial" w:hAnsi="Arial" w:cs="Arial"/>
                <w:bCs/>
                <w:szCs w:val="22"/>
              </w:rPr>
            </w:pPr>
          </w:p>
        </w:tc>
      </w:tr>
      <w:tr w:rsidR="00BE60D5" w14:paraId="491AD0F1" w14:textId="77777777" w:rsidTr="003A67C0">
        <w:trPr>
          <w:trHeight w:val="300"/>
        </w:trPr>
        <w:tc>
          <w:tcPr>
            <w:tcW w:w="2695" w:type="dxa"/>
          </w:tcPr>
          <w:p w14:paraId="451443CE" w14:textId="77777777" w:rsidR="00BE60D5" w:rsidRDefault="00BE60D5" w:rsidP="00BE60D5">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E60D5" w:rsidRPr="009625ED" w:rsidRDefault="00BE60D5" w:rsidP="00BE60D5">
            <w:pPr>
              <w:tabs>
                <w:tab w:val="left" w:pos="0"/>
              </w:tabs>
              <w:rPr>
                <w:rFonts w:ascii="Arial" w:hAnsi="Arial" w:cs="Arial"/>
                <w:bCs/>
              </w:rPr>
            </w:pPr>
          </w:p>
        </w:tc>
        <w:tc>
          <w:tcPr>
            <w:tcW w:w="6662" w:type="dxa"/>
          </w:tcPr>
          <w:p w14:paraId="6E1121F3" w14:textId="19D99C49" w:rsidR="00BE60D5" w:rsidRDefault="00BE60D5" w:rsidP="00BE60D5">
            <w:pPr>
              <w:tabs>
                <w:tab w:val="left" w:pos="0"/>
              </w:tabs>
              <w:rPr>
                <w:rFonts w:ascii="Arial" w:hAnsi="Arial" w:cs="Arial"/>
                <w:bCs/>
                <w:szCs w:val="22"/>
              </w:rPr>
            </w:pPr>
            <w:r>
              <w:rPr>
                <w:rFonts w:ascii="Arial" w:hAnsi="Arial" w:cs="Arial"/>
                <w:bCs/>
                <w:szCs w:val="22"/>
              </w:rPr>
              <w:t xml:space="preserve">that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E60D5" w:rsidRPr="007454CC" w:rsidRDefault="00BE60D5" w:rsidP="00BE60D5">
            <w:pPr>
              <w:tabs>
                <w:tab w:val="left" w:pos="0"/>
              </w:tabs>
              <w:rPr>
                <w:rFonts w:ascii="Arial" w:hAnsi="Arial" w:cs="Arial"/>
              </w:rPr>
            </w:pPr>
          </w:p>
        </w:tc>
      </w:tr>
      <w:tr w:rsidR="00BE60D5" w14:paraId="0B3200CA" w14:textId="77777777" w:rsidTr="003A67C0">
        <w:trPr>
          <w:trHeight w:val="300"/>
        </w:trPr>
        <w:tc>
          <w:tcPr>
            <w:tcW w:w="2695" w:type="dxa"/>
          </w:tcPr>
          <w:p w14:paraId="1B11660F" w14:textId="77777777" w:rsidR="00BE60D5" w:rsidRDefault="00BE60D5" w:rsidP="00BE60D5">
            <w:pPr>
              <w:tabs>
                <w:tab w:val="left" w:pos="0"/>
              </w:tabs>
              <w:rPr>
                <w:rFonts w:ascii="Arial" w:hAnsi="Arial" w:cs="Arial"/>
                <w:b/>
              </w:rPr>
            </w:pPr>
            <w:r>
              <w:rPr>
                <w:rFonts w:ascii="Arial" w:hAnsi="Arial" w:cs="Arial"/>
                <w:b/>
              </w:rPr>
              <w:t>“UMS Base Value at Risk”</w:t>
            </w:r>
          </w:p>
          <w:p w14:paraId="01698EBD" w14:textId="77777777" w:rsidR="00BE60D5" w:rsidRPr="009625ED" w:rsidRDefault="00BE60D5" w:rsidP="00BE60D5">
            <w:pPr>
              <w:tabs>
                <w:tab w:val="left" w:pos="0"/>
              </w:tabs>
              <w:rPr>
                <w:rFonts w:ascii="Arial" w:hAnsi="Arial" w:cs="Arial"/>
                <w:bCs/>
              </w:rPr>
            </w:pPr>
          </w:p>
        </w:tc>
        <w:tc>
          <w:tcPr>
            <w:tcW w:w="6662" w:type="dxa"/>
          </w:tcPr>
          <w:p w14:paraId="4103AA0D" w14:textId="77777777" w:rsidR="00BE60D5" w:rsidRDefault="00BE60D5" w:rsidP="00BE60D5">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E60D5" w:rsidRPr="007454CC" w:rsidRDefault="00BE60D5" w:rsidP="00BE60D5">
            <w:pPr>
              <w:tabs>
                <w:tab w:val="left" w:pos="0"/>
              </w:tabs>
              <w:rPr>
                <w:rFonts w:ascii="Arial" w:hAnsi="Arial" w:cs="Arial"/>
              </w:rPr>
            </w:pPr>
          </w:p>
        </w:tc>
      </w:tr>
      <w:tr w:rsidR="00BE60D5" w14:paraId="222C440E" w14:textId="77777777" w:rsidTr="003A67C0">
        <w:trPr>
          <w:trHeight w:val="300"/>
        </w:trPr>
        <w:tc>
          <w:tcPr>
            <w:tcW w:w="2695" w:type="dxa"/>
          </w:tcPr>
          <w:p w14:paraId="5E2A96A3" w14:textId="77777777" w:rsidR="00BE60D5" w:rsidRDefault="00BE60D5" w:rsidP="00BE60D5">
            <w:pPr>
              <w:tabs>
                <w:tab w:val="left" w:pos="0"/>
              </w:tabs>
              <w:rPr>
                <w:rFonts w:ascii="Arial" w:hAnsi="Arial" w:cs="Arial"/>
                <w:b/>
              </w:rPr>
            </w:pPr>
            <w:r>
              <w:rPr>
                <w:rFonts w:ascii="Arial" w:hAnsi="Arial" w:cs="Arial"/>
                <w:b/>
              </w:rPr>
              <w:t>“UMS Tariff”</w:t>
            </w:r>
          </w:p>
          <w:p w14:paraId="7F1CACDE" w14:textId="77777777" w:rsidR="00BE60D5" w:rsidRPr="009625ED" w:rsidRDefault="00BE60D5" w:rsidP="00BE60D5">
            <w:pPr>
              <w:tabs>
                <w:tab w:val="left" w:pos="0"/>
              </w:tabs>
              <w:rPr>
                <w:rFonts w:ascii="Arial" w:hAnsi="Arial" w:cs="Arial"/>
                <w:bCs/>
              </w:rPr>
            </w:pPr>
          </w:p>
        </w:tc>
        <w:tc>
          <w:tcPr>
            <w:tcW w:w="6662" w:type="dxa"/>
          </w:tcPr>
          <w:p w14:paraId="6C01877B" w14:textId="77777777" w:rsidR="00BE60D5" w:rsidRPr="00594DD2" w:rsidRDefault="00BE60D5" w:rsidP="00BE60D5">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E60D5" w:rsidRPr="007454CC" w:rsidRDefault="00BE60D5" w:rsidP="00BE60D5">
            <w:pPr>
              <w:tabs>
                <w:tab w:val="left" w:pos="0"/>
              </w:tabs>
              <w:rPr>
                <w:rFonts w:ascii="Arial" w:hAnsi="Arial" w:cs="Arial"/>
              </w:rPr>
            </w:pPr>
          </w:p>
        </w:tc>
      </w:tr>
      <w:tr w:rsidR="00BE60D5" w14:paraId="07D69065" w14:textId="77777777" w:rsidTr="003A67C0">
        <w:trPr>
          <w:trHeight w:val="300"/>
        </w:trPr>
        <w:tc>
          <w:tcPr>
            <w:tcW w:w="2695" w:type="dxa"/>
          </w:tcPr>
          <w:p w14:paraId="06A9CCAB" w14:textId="77777777" w:rsidR="00BE60D5" w:rsidRDefault="00BE60D5" w:rsidP="00BE60D5">
            <w:pPr>
              <w:tabs>
                <w:tab w:val="left" w:pos="0"/>
              </w:tabs>
              <w:rPr>
                <w:rFonts w:ascii="Arial" w:hAnsi="Arial" w:cs="Arial"/>
                <w:b/>
              </w:rPr>
            </w:pPr>
            <w:r>
              <w:rPr>
                <w:rFonts w:ascii="Arial" w:hAnsi="Arial" w:cs="Arial"/>
                <w:b/>
              </w:rPr>
              <w:t>“Unmetered Supply Volume”</w:t>
            </w:r>
          </w:p>
          <w:p w14:paraId="1634FEA2" w14:textId="77777777" w:rsidR="00BE60D5" w:rsidRPr="009625ED" w:rsidRDefault="00BE60D5" w:rsidP="00BE60D5">
            <w:pPr>
              <w:tabs>
                <w:tab w:val="left" w:pos="0"/>
              </w:tabs>
              <w:rPr>
                <w:rFonts w:ascii="Arial" w:hAnsi="Arial" w:cs="Arial"/>
                <w:bCs/>
              </w:rPr>
            </w:pPr>
          </w:p>
        </w:tc>
        <w:tc>
          <w:tcPr>
            <w:tcW w:w="6662" w:type="dxa"/>
          </w:tcPr>
          <w:p w14:paraId="74F01F6A" w14:textId="20663098" w:rsidR="00BE60D5" w:rsidRPr="00247A78" w:rsidRDefault="00BE60D5" w:rsidP="00BE60D5">
            <w:pPr>
              <w:tabs>
                <w:tab w:val="left" w:pos="0"/>
              </w:tabs>
              <w:rPr>
                <w:rFonts w:ascii="Arial" w:hAnsi="Arial" w:cs="Arial"/>
                <w:b/>
                <w:szCs w:val="22"/>
              </w:rPr>
            </w:pPr>
            <w:r>
              <w:rPr>
                <w:rFonts w:ascii="Arial" w:hAnsi="Arial" w:cs="Arial"/>
                <w:bCs/>
                <w:szCs w:val="22"/>
              </w:rPr>
              <w:t xml:space="preserve">the amount of </w:t>
            </w:r>
            <w:r>
              <w:rPr>
                <w:rFonts w:ascii="Arial" w:hAnsi="Arial" w:cs="Arial"/>
                <w:b/>
                <w:szCs w:val="22"/>
              </w:rPr>
              <w:t xml:space="preserve">Energy </w:t>
            </w:r>
            <w:r>
              <w:rPr>
                <w:rFonts w:ascii="Arial" w:hAnsi="Arial" w:cs="Arial"/>
                <w:bCs/>
                <w:szCs w:val="22"/>
              </w:rPr>
              <w:t xml:space="preserve">associated with </w:t>
            </w:r>
            <w:r>
              <w:rPr>
                <w:rFonts w:ascii="Arial" w:hAnsi="Arial" w:cs="Arial"/>
                <w:b/>
                <w:szCs w:val="22"/>
              </w:rPr>
              <w:t>Unmetered Supply</w:t>
            </w:r>
          </w:p>
          <w:p w14:paraId="0A194E1E" w14:textId="77777777" w:rsidR="00BE60D5" w:rsidRPr="007454CC" w:rsidRDefault="00BE60D5" w:rsidP="00BE60D5">
            <w:pPr>
              <w:tabs>
                <w:tab w:val="left" w:pos="0"/>
              </w:tabs>
              <w:rPr>
                <w:rFonts w:ascii="Arial" w:hAnsi="Arial" w:cs="Arial"/>
              </w:rPr>
            </w:pPr>
          </w:p>
        </w:tc>
      </w:tr>
      <w:tr w:rsidR="00BE60D5" w14:paraId="144E62C8" w14:textId="77777777" w:rsidTr="003A67C0">
        <w:trPr>
          <w:trHeight w:val="300"/>
        </w:trPr>
        <w:tc>
          <w:tcPr>
            <w:tcW w:w="2695" w:type="dxa"/>
          </w:tcPr>
          <w:p w14:paraId="4F2EF7DB" w14:textId="77777777" w:rsidR="00BE60D5" w:rsidRDefault="00BE60D5" w:rsidP="00BE60D5">
            <w:pPr>
              <w:tabs>
                <w:tab w:val="left" w:pos="0"/>
              </w:tabs>
              <w:rPr>
                <w:rFonts w:ascii="Arial" w:hAnsi="Arial" w:cs="Arial"/>
                <w:b/>
              </w:rPr>
            </w:pPr>
            <w:r>
              <w:rPr>
                <w:rFonts w:ascii="Arial" w:hAnsi="Arial" w:cs="Arial"/>
                <w:b/>
              </w:rPr>
              <w:t>“Unmetered Supply Volume Forecast”</w:t>
            </w:r>
          </w:p>
          <w:p w14:paraId="5DBBB12D" w14:textId="77777777" w:rsidR="00BE60D5" w:rsidRPr="009625ED" w:rsidRDefault="00BE60D5" w:rsidP="00BE60D5">
            <w:pPr>
              <w:tabs>
                <w:tab w:val="left" w:pos="0"/>
              </w:tabs>
              <w:rPr>
                <w:rFonts w:ascii="Arial" w:hAnsi="Arial" w:cs="Arial"/>
                <w:bCs/>
              </w:rPr>
            </w:pPr>
          </w:p>
        </w:tc>
        <w:tc>
          <w:tcPr>
            <w:tcW w:w="6662" w:type="dxa"/>
          </w:tcPr>
          <w:p w14:paraId="2FC6D978" w14:textId="77777777" w:rsidR="00BE60D5" w:rsidRPr="00A07ED3" w:rsidRDefault="00BE60D5" w:rsidP="00BE60D5">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E60D5" w:rsidRPr="007454CC" w:rsidRDefault="00BE60D5" w:rsidP="00BE60D5">
            <w:pPr>
              <w:tabs>
                <w:tab w:val="left" w:pos="0"/>
              </w:tabs>
              <w:rPr>
                <w:rFonts w:ascii="Arial" w:hAnsi="Arial" w:cs="Arial"/>
              </w:rPr>
            </w:pPr>
          </w:p>
        </w:tc>
      </w:tr>
      <w:tr w:rsidR="00BE60D5" w14:paraId="62400805" w14:textId="77777777" w:rsidTr="003A67C0">
        <w:trPr>
          <w:trHeight w:val="300"/>
        </w:trPr>
        <w:tc>
          <w:tcPr>
            <w:tcW w:w="2695" w:type="dxa"/>
          </w:tcPr>
          <w:p w14:paraId="500533ED"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E60D5" w:rsidRPr="007454CC" w:rsidRDefault="00BE60D5" w:rsidP="00BE60D5">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E60D5" w:rsidRPr="009625ED" w:rsidRDefault="00BE60D5" w:rsidP="00BE60D5">
            <w:pPr>
              <w:tabs>
                <w:tab w:val="left" w:pos="0"/>
              </w:tabs>
              <w:rPr>
                <w:rFonts w:ascii="Arial" w:hAnsi="Arial" w:cs="Arial"/>
                <w:bCs/>
              </w:rPr>
            </w:pPr>
          </w:p>
        </w:tc>
        <w:tc>
          <w:tcPr>
            <w:tcW w:w="6662" w:type="dxa"/>
          </w:tcPr>
          <w:p w14:paraId="13563984"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E60D5" w:rsidRPr="007454CC" w:rsidRDefault="00BE60D5" w:rsidP="00BE60D5">
            <w:pPr>
              <w:autoSpaceDE w:val="0"/>
              <w:autoSpaceDN w:val="0"/>
              <w:adjustRightInd w:val="0"/>
              <w:rPr>
                <w:rFonts w:ascii="Arial" w:hAnsi="Arial" w:cs="Arial"/>
                <w:szCs w:val="22"/>
                <w:lang w:eastAsia="en-GB"/>
              </w:rPr>
            </w:pPr>
          </w:p>
          <w:p w14:paraId="7355C7F5"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E60D5" w:rsidRPr="007454CC" w:rsidRDefault="00BE60D5" w:rsidP="00BE60D5">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E60D5" w:rsidRPr="009625ED" w:rsidRDefault="00BE60D5" w:rsidP="00BE60D5">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E60D5" w:rsidRPr="007454CC" w:rsidRDefault="00BE60D5" w:rsidP="00BE60D5">
            <w:pPr>
              <w:tabs>
                <w:tab w:val="left" w:pos="0"/>
              </w:tabs>
              <w:rPr>
                <w:rFonts w:ascii="Arial" w:hAnsi="Arial" w:cs="Arial"/>
              </w:rPr>
            </w:pPr>
          </w:p>
        </w:tc>
      </w:tr>
      <w:tr w:rsidR="00BE60D5" w14:paraId="5CC720A3" w14:textId="77777777" w:rsidTr="003A67C0">
        <w:trPr>
          <w:trHeight w:val="300"/>
        </w:trPr>
        <w:tc>
          <w:tcPr>
            <w:tcW w:w="2695" w:type="dxa"/>
          </w:tcPr>
          <w:p w14:paraId="50583BDE" w14:textId="77777777" w:rsidR="00BE60D5" w:rsidRDefault="00BE60D5" w:rsidP="00BE60D5">
            <w:pPr>
              <w:pStyle w:val="BodyText"/>
              <w:rPr>
                <w:rFonts w:ascii="Arial" w:hAnsi="Arial" w:cs="Arial"/>
                <w:b/>
                <w:bCs/>
              </w:rPr>
            </w:pPr>
            <w:r>
              <w:rPr>
                <w:rFonts w:ascii="Arial" w:hAnsi="Arial" w:cs="Arial"/>
                <w:b/>
                <w:bCs/>
              </w:rPr>
              <w:t>"Undertaking"</w:t>
            </w:r>
          </w:p>
          <w:p w14:paraId="5065F089" w14:textId="46AB4C1B" w:rsidR="00BE60D5" w:rsidRDefault="00BE60D5" w:rsidP="00BE60D5">
            <w:pPr>
              <w:pStyle w:val="BodyText"/>
              <w:rPr>
                <w:rFonts w:ascii="Arial" w:hAnsi="Arial" w:cs="Arial"/>
                <w:b/>
                <w:bCs/>
              </w:rPr>
            </w:pPr>
            <w:r>
              <w:rPr>
                <w:rFonts w:ascii="Arial" w:hAnsi="Arial" w:cs="Arial"/>
                <w:b/>
                <w:bCs/>
              </w:rPr>
              <w:t>“Unmetered Supply”</w:t>
            </w:r>
          </w:p>
        </w:tc>
        <w:tc>
          <w:tcPr>
            <w:tcW w:w="6662" w:type="dxa"/>
          </w:tcPr>
          <w:p w14:paraId="07CD44A5" w14:textId="77777777" w:rsidR="00BE60D5" w:rsidRDefault="00BE60D5" w:rsidP="00BE60D5">
            <w:pPr>
              <w:spacing w:after="240"/>
              <w:jc w:val="both"/>
              <w:rPr>
                <w:rFonts w:ascii="Arial" w:hAnsi="Arial" w:cs="Arial"/>
              </w:rPr>
            </w:pPr>
            <w:r>
              <w:rPr>
                <w:rFonts w:ascii="Arial" w:hAnsi="Arial" w:cs="Arial"/>
              </w:rPr>
              <w:t>as defined in section 259 of the Companies Act 1985;</w:t>
            </w:r>
          </w:p>
          <w:p w14:paraId="71C990DB" w14:textId="7094A97D" w:rsidR="00BE60D5" w:rsidRDefault="00BE60D5" w:rsidP="00BE60D5">
            <w:pPr>
              <w:spacing w:after="240"/>
              <w:jc w:val="both"/>
              <w:rPr>
                <w:rFonts w:ascii="Arial" w:hAnsi="Arial" w:cs="Arial"/>
                <w:b/>
              </w:rPr>
            </w:pPr>
            <w:r w:rsidRPr="00EE7607">
              <w:rPr>
                <w:rFonts w:ascii="Arial" w:hAnsi="Arial" w:cs="Arial"/>
                <w:bCs/>
              </w:rPr>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BE60D5" w14:paraId="7EB1895D" w14:textId="77777777" w:rsidTr="003A67C0">
        <w:trPr>
          <w:trHeight w:val="300"/>
        </w:trPr>
        <w:tc>
          <w:tcPr>
            <w:tcW w:w="2695" w:type="dxa"/>
          </w:tcPr>
          <w:p w14:paraId="5E3BE973" w14:textId="77777777" w:rsidR="00BE60D5" w:rsidRDefault="00BE60D5" w:rsidP="00BE60D5">
            <w:pPr>
              <w:pStyle w:val="BodyText"/>
              <w:rPr>
                <w:rFonts w:ascii="Arial" w:hAnsi="Arial" w:cs="Arial"/>
                <w:b/>
                <w:bCs/>
              </w:rPr>
            </w:pPr>
            <w:r>
              <w:rPr>
                <w:rFonts w:ascii="Arial" w:hAnsi="Arial" w:cs="Arial"/>
                <w:b/>
                <w:bCs/>
              </w:rPr>
              <w:t>"Unsecured Credit Cover"</w:t>
            </w:r>
          </w:p>
        </w:tc>
        <w:tc>
          <w:tcPr>
            <w:tcW w:w="6662" w:type="dxa"/>
          </w:tcPr>
          <w:p w14:paraId="3B77D19F" w14:textId="77777777" w:rsidR="00BE60D5" w:rsidRDefault="00BE60D5" w:rsidP="00BE60D5">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698" w:name="_BPDCD_198"/>
            <w:r w:rsidRPr="00530856">
              <w:rPr>
                <w:rFonts w:ascii="Arial Bold" w:hAnsi="Arial Bold" w:cs="Arial"/>
                <w:b/>
                <w:bCs/>
              </w:rPr>
              <w:t xml:space="preserve">The Company </w:t>
            </w:r>
            <w:bookmarkEnd w:id="698"/>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BE60D5" w14:paraId="3ECB820C" w14:textId="77777777" w:rsidTr="003A67C0">
        <w:trPr>
          <w:trHeight w:val="300"/>
        </w:trPr>
        <w:tc>
          <w:tcPr>
            <w:tcW w:w="2695" w:type="dxa"/>
          </w:tcPr>
          <w:p w14:paraId="7BEFB55C" w14:textId="77777777" w:rsidR="00BE60D5" w:rsidRDefault="00BE60D5" w:rsidP="00BE60D5">
            <w:pPr>
              <w:pStyle w:val="BodyText"/>
              <w:rPr>
                <w:rFonts w:ascii="Arial" w:hAnsi="Arial" w:cs="Arial"/>
                <w:b/>
                <w:bCs/>
              </w:rPr>
            </w:pPr>
            <w:r>
              <w:rPr>
                <w:rFonts w:ascii="Arial" w:hAnsi="Arial" w:cs="Arial"/>
                <w:b/>
                <w:bCs/>
              </w:rPr>
              <w:t>"Unusual Load Characteristics"</w:t>
            </w:r>
          </w:p>
        </w:tc>
        <w:tc>
          <w:tcPr>
            <w:tcW w:w="6662" w:type="dxa"/>
          </w:tcPr>
          <w:p w14:paraId="360D7EF0" w14:textId="77777777" w:rsidR="00BE60D5" w:rsidRDefault="00BE60D5" w:rsidP="00BE60D5">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699" w:name="_BPDCD_199"/>
            <w:r w:rsidRPr="00530856">
              <w:rPr>
                <w:rFonts w:ascii="Arial" w:hAnsi="Arial" w:cs="Arial"/>
                <w:color w:val="0000FF"/>
              </w:rPr>
              <w:t>;</w:t>
            </w:r>
            <w:r>
              <w:rPr>
                <w:rFonts w:ascii="Arial" w:hAnsi="Arial" w:cs="Arial"/>
                <w:color w:val="0000FF"/>
                <w:u w:val="double"/>
              </w:rPr>
              <w:t xml:space="preserve"> </w:t>
            </w:r>
            <w:bookmarkEnd w:id="699"/>
          </w:p>
        </w:tc>
      </w:tr>
      <w:tr w:rsidR="00BE60D5" w14:paraId="5171EDF6" w14:textId="77777777" w:rsidTr="003A67C0">
        <w:trPr>
          <w:trHeight w:val="300"/>
        </w:trPr>
        <w:tc>
          <w:tcPr>
            <w:tcW w:w="2695" w:type="dxa"/>
          </w:tcPr>
          <w:p w14:paraId="2048DD6E" w14:textId="77777777" w:rsidR="00BE60D5" w:rsidRDefault="00BE60D5" w:rsidP="00BE60D5">
            <w:pPr>
              <w:pStyle w:val="BodyText"/>
              <w:rPr>
                <w:rFonts w:ascii="Arial" w:hAnsi="Arial" w:cs="Arial"/>
                <w:b/>
                <w:bCs/>
              </w:rPr>
            </w:pPr>
            <w:r>
              <w:rPr>
                <w:rFonts w:ascii="Arial" w:hAnsi="Arial" w:cs="Arial"/>
                <w:b/>
                <w:bCs/>
              </w:rPr>
              <w:t>"Urgent CUSC Modification Proposal"</w:t>
            </w:r>
          </w:p>
        </w:tc>
        <w:tc>
          <w:tcPr>
            <w:tcW w:w="6662" w:type="dxa"/>
          </w:tcPr>
          <w:p w14:paraId="26637AFC" w14:textId="77777777" w:rsidR="00BE60D5" w:rsidRDefault="00BE60D5" w:rsidP="00BE60D5">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BE60D5" w14:paraId="245B4CAF" w14:textId="77777777" w:rsidTr="003A67C0">
        <w:trPr>
          <w:trHeight w:val="300"/>
        </w:trPr>
        <w:tc>
          <w:tcPr>
            <w:tcW w:w="2695" w:type="dxa"/>
          </w:tcPr>
          <w:p w14:paraId="1AC2DD19" w14:textId="77777777" w:rsidR="00BE60D5" w:rsidRDefault="00BE60D5" w:rsidP="00BE60D5">
            <w:pPr>
              <w:pStyle w:val="BodyText"/>
              <w:rPr>
                <w:rFonts w:ascii="Arial" w:hAnsi="Arial" w:cs="Arial"/>
                <w:b/>
                <w:bCs/>
              </w:rPr>
            </w:pPr>
            <w:r>
              <w:rPr>
                <w:rFonts w:ascii="Arial" w:hAnsi="Arial" w:cs="Arial"/>
                <w:b/>
                <w:bCs/>
              </w:rPr>
              <w:t>"Use of System"</w:t>
            </w:r>
          </w:p>
        </w:tc>
        <w:tc>
          <w:tcPr>
            <w:tcW w:w="6662" w:type="dxa"/>
          </w:tcPr>
          <w:p w14:paraId="40A8BCAF" w14:textId="77777777" w:rsidR="00BE60D5" w:rsidRDefault="00BE60D5" w:rsidP="00BE60D5">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BE60D5" w14:paraId="525895FA" w14:textId="77777777" w:rsidTr="003A67C0">
        <w:trPr>
          <w:trHeight w:val="300"/>
        </w:trPr>
        <w:tc>
          <w:tcPr>
            <w:tcW w:w="2695" w:type="dxa"/>
          </w:tcPr>
          <w:p w14:paraId="5D999782" w14:textId="77777777" w:rsidR="00BE60D5" w:rsidRDefault="00BE60D5" w:rsidP="00BE60D5">
            <w:pPr>
              <w:pStyle w:val="BodyText"/>
              <w:rPr>
                <w:rFonts w:ascii="Arial" w:hAnsi="Arial" w:cs="Arial"/>
                <w:b/>
                <w:bCs/>
              </w:rPr>
            </w:pPr>
            <w:r>
              <w:rPr>
                <w:rFonts w:ascii="Arial" w:hAnsi="Arial" w:cs="Arial"/>
                <w:b/>
                <w:bCs/>
              </w:rPr>
              <w:t>"Use of System Application"</w:t>
            </w:r>
          </w:p>
        </w:tc>
        <w:tc>
          <w:tcPr>
            <w:tcW w:w="6662" w:type="dxa"/>
          </w:tcPr>
          <w:p w14:paraId="6856506F" w14:textId="77777777" w:rsidR="00BE60D5" w:rsidRDefault="00BE60D5" w:rsidP="00BE60D5">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BE60D5" w14:paraId="4E13D2FB" w14:textId="77777777" w:rsidTr="003A67C0">
        <w:trPr>
          <w:trHeight w:val="300"/>
        </w:trPr>
        <w:tc>
          <w:tcPr>
            <w:tcW w:w="2695" w:type="dxa"/>
          </w:tcPr>
          <w:p w14:paraId="2B7E87FD" w14:textId="77777777" w:rsidR="00BE60D5" w:rsidRDefault="00BE60D5" w:rsidP="00BE60D5">
            <w:pPr>
              <w:pStyle w:val="BodyText"/>
              <w:rPr>
                <w:rFonts w:ascii="Arial" w:hAnsi="Arial" w:cs="Arial"/>
                <w:b/>
                <w:bCs/>
              </w:rPr>
            </w:pPr>
            <w:r>
              <w:rPr>
                <w:rFonts w:ascii="Arial" w:hAnsi="Arial" w:cs="Arial"/>
                <w:b/>
                <w:bCs/>
              </w:rPr>
              <w:t>"Use of System Charges"</w:t>
            </w:r>
          </w:p>
        </w:tc>
        <w:tc>
          <w:tcPr>
            <w:tcW w:w="6662" w:type="dxa"/>
          </w:tcPr>
          <w:p w14:paraId="3033CB87" w14:textId="554F3582" w:rsidR="00BE60D5" w:rsidRDefault="00BE60D5" w:rsidP="00BE60D5">
            <w:pPr>
              <w:pStyle w:val="BodyText"/>
              <w:jc w:val="both"/>
              <w:rPr>
                <w:rFonts w:ascii="Arial" w:hAnsi="Arial" w:cs="Arial"/>
              </w:rPr>
            </w:pPr>
            <w:r w:rsidRPr="5659255A">
              <w:rPr>
                <w:rFonts w:ascii="Arial" w:hAnsi="Arial" w:cs="Arial"/>
              </w:rPr>
              <w:t xml:space="preserve">charges made or levied or to be made or levied by </w:t>
            </w:r>
            <w:r w:rsidRPr="5659255A">
              <w:rPr>
                <w:rFonts w:ascii="Arial" w:hAnsi="Arial" w:cs="Arial"/>
                <w:b/>
                <w:bCs/>
              </w:rPr>
              <w:t>The Company</w:t>
            </w:r>
            <w:r w:rsidRPr="5659255A">
              <w:rPr>
                <w:rFonts w:ascii="Arial" w:hAnsi="Arial" w:cs="Arial"/>
              </w:rPr>
              <w:t xml:space="preserve"> for the provision of services as part of the </w:t>
            </w:r>
            <w:r w:rsidRPr="5659255A">
              <w:rPr>
                <w:rFonts w:ascii="Arial" w:hAnsi="Arial" w:cs="Arial"/>
                <w:b/>
                <w:bCs/>
              </w:rPr>
              <w:t>Transmission Business</w:t>
            </w:r>
            <w:r w:rsidRPr="5659255A">
              <w:rPr>
                <w:rFonts w:ascii="Arial" w:hAnsi="Arial" w:cs="Arial"/>
              </w:rPr>
              <w:t xml:space="preserve"> to any </w:t>
            </w:r>
            <w:r w:rsidRPr="5659255A">
              <w:rPr>
                <w:rFonts w:ascii="Arial" w:hAnsi="Arial" w:cs="Arial"/>
                <w:b/>
                <w:bCs/>
              </w:rPr>
              <w:t>Authorised Electricity Operator</w:t>
            </w:r>
            <w:r w:rsidRPr="5659255A">
              <w:rPr>
                <w:rFonts w:ascii="Arial" w:hAnsi="Arial" w:cs="Arial"/>
              </w:rPr>
              <w:t xml:space="preserve"> as more fully described at condition E10  of the </w:t>
            </w:r>
            <w:r w:rsidRPr="5659255A">
              <w:rPr>
                <w:rFonts w:ascii="Arial" w:hAnsi="Arial" w:cs="Arial"/>
                <w:b/>
                <w:bCs/>
              </w:rPr>
              <w:t>ESO Licence</w:t>
            </w:r>
            <w:r w:rsidRPr="5659255A">
              <w:rPr>
                <w:rFonts w:ascii="Arial" w:hAnsi="Arial" w:cs="Arial"/>
              </w:rPr>
              <w:t xml:space="preserve"> and in the </w:t>
            </w:r>
            <w:r w:rsidRPr="5659255A">
              <w:rPr>
                <w:rFonts w:ascii="Arial" w:hAnsi="Arial" w:cs="Arial"/>
                <w:b/>
                <w:bCs/>
              </w:rPr>
              <w:t xml:space="preserve">Bilateral Agreements </w:t>
            </w:r>
            <w:r w:rsidRPr="5659255A">
              <w:rPr>
                <w:rFonts w:ascii="Arial" w:hAnsi="Arial" w:cs="Arial"/>
              </w:rPr>
              <w:t xml:space="preserve">and Section 3 and Section 9 Part II  but which shall not include </w:t>
            </w:r>
            <w:r w:rsidRPr="5659255A">
              <w:rPr>
                <w:rFonts w:ascii="Arial" w:hAnsi="Arial" w:cs="Arial"/>
                <w:b/>
                <w:bCs/>
              </w:rPr>
              <w:t>Connection Charges</w:t>
            </w:r>
            <w:r w:rsidRPr="5659255A">
              <w:rPr>
                <w:rFonts w:ascii="Arial" w:hAnsi="Arial" w:cs="Arial"/>
              </w:rPr>
              <w:t>;</w:t>
            </w:r>
          </w:p>
        </w:tc>
      </w:tr>
      <w:tr w:rsidR="00BE60D5" w14:paraId="6DCB2C94" w14:textId="77777777" w:rsidTr="003A67C0">
        <w:trPr>
          <w:trHeight w:val="300"/>
        </w:trPr>
        <w:tc>
          <w:tcPr>
            <w:tcW w:w="2695" w:type="dxa"/>
          </w:tcPr>
          <w:p w14:paraId="6991D853" w14:textId="77777777" w:rsidR="00BE60D5" w:rsidRDefault="00BE60D5" w:rsidP="00BE60D5">
            <w:pPr>
              <w:pStyle w:val="BodyText"/>
              <w:rPr>
                <w:rFonts w:ascii="Arial" w:hAnsi="Arial" w:cs="Arial"/>
                <w:b/>
                <w:bCs/>
              </w:rPr>
            </w:pPr>
            <w:r>
              <w:rPr>
                <w:rFonts w:ascii="Arial" w:hAnsi="Arial" w:cs="Arial"/>
                <w:b/>
                <w:bCs/>
              </w:rPr>
              <w:t>“Use of System Charging Methodology”</w:t>
            </w:r>
          </w:p>
        </w:tc>
        <w:tc>
          <w:tcPr>
            <w:tcW w:w="6662" w:type="dxa"/>
          </w:tcPr>
          <w:p w14:paraId="1B24CCA2" w14:textId="77777777" w:rsidR="00BE60D5" w:rsidRDefault="00BE60D5" w:rsidP="00BE60D5">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700" w:name="_BPDCD_200"/>
            <w:r w:rsidRPr="00530856">
              <w:rPr>
                <w:rFonts w:ascii="Arial" w:hAnsi="Arial" w:cs="Arial"/>
              </w:rPr>
              <w:t>14</w:t>
            </w:r>
            <w:bookmarkEnd w:id="700"/>
            <w:r>
              <w:rPr>
                <w:rFonts w:ascii="Arial" w:hAnsi="Arial" w:cs="Arial"/>
              </w:rPr>
              <w:t>;</w:t>
            </w:r>
          </w:p>
        </w:tc>
      </w:tr>
      <w:tr w:rsidR="00BE60D5" w14:paraId="4F5E3755" w14:textId="77777777" w:rsidTr="003A67C0">
        <w:trPr>
          <w:trHeight w:val="300"/>
        </w:trPr>
        <w:tc>
          <w:tcPr>
            <w:tcW w:w="2695" w:type="dxa"/>
          </w:tcPr>
          <w:p w14:paraId="267A1FC8" w14:textId="77777777" w:rsidR="00BE60D5" w:rsidRDefault="00BE60D5" w:rsidP="00BE60D5">
            <w:pPr>
              <w:pStyle w:val="BodyText"/>
              <w:rPr>
                <w:rFonts w:ascii="Arial" w:hAnsi="Arial" w:cs="Arial"/>
                <w:b/>
                <w:bCs/>
              </w:rPr>
            </w:pPr>
            <w:r>
              <w:rPr>
                <w:rFonts w:ascii="Arial" w:hAnsi="Arial" w:cs="Arial"/>
                <w:b/>
                <w:bCs/>
              </w:rPr>
              <w:t>"Use of System Interconnector Confirmation Notice"</w:t>
            </w:r>
          </w:p>
        </w:tc>
        <w:tc>
          <w:tcPr>
            <w:tcW w:w="6662" w:type="dxa"/>
          </w:tcPr>
          <w:p w14:paraId="3621F26E" w14:textId="77777777" w:rsidR="00BE60D5" w:rsidRDefault="00BE60D5" w:rsidP="00BE60D5">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BE60D5" w14:paraId="42243BB1" w14:textId="77777777" w:rsidTr="003A67C0">
        <w:trPr>
          <w:trHeight w:val="300"/>
        </w:trPr>
        <w:tc>
          <w:tcPr>
            <w:tcW w:w="2695" w:type="dxa"/>
          </w:tcPr>
          <w:p w14:paraId="6C7D9BC2" w14:textId="77777777" w:rsidR="00BE60D5" w:rsidRDefault="00BE60D5" w:rsidP="00BE60D5">
            <w:pPr>
              <w:pStyle w:val="BodyText"/>
              <w:rPr>
                <w:rFonts w:ascii="Arial" w:hAnsi="Arial" w:cs="Arial"/>
                <w:b/>
                <w:bCs/>
              </w:rPr>
            </w:pPr>
            <w:r>
              <w:rPr>
                <w:rFonts w:ascii="Arial" w:hAnsi="Arial" w:cs="Arial"/>
                <w:b/>
                <w:bCs/>
              </w:rPr>
              <w:t>"Use of System Interconnector Offer and Confirmation Notice"</w:t>
            </w:r>
          </w:p>
        </w:tc>
        <w:tc>
          <w:tcPr>
            <w:tcW w:w="6662" w:type="dxa"/>
          </w:tcPr>
          <w:p w14:paraId="29CD4030"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BE60D5" w14:paraId="2D3601D1" w14:textId="77777777" w:rsidTr="003A67C0">
        <w:trPr>
          <w:trHeight w:val="300"/>
        </w:trPr>
        <w:tc>
          <w:tcPr>
            <w:tcW w:w="2695" w:type="dxa"/>
          </w:tcPr>
          <w:p w14:paraId="0312CF5E" w14:textId="77777777" w:rsidR="00BE60D5" w:rsidRDefault="00BE60D5" w:rsidP="00BE60D5">
            <w:pPr>
              <w:pStyle w:val="BodyText"/>
              <w:rPr>
                <w:rFonts w:ascii="Arial" w:hAnsi="Arial" w:cs="Arial"/>
                <w:b/>
                <w:bCs/>
              </w:rPr>
            </w:pPr>
            <w:r>
              <w:rPr>
                <w:rFonts w:ascii="Arial" w:hAnsi="Arial" w:cs="Arial"/>
                <w:b/>
                <w:bCs/>
              </w:rPr>
              <w:t>"Use of System Interconnector Offer Notice"</w:t>
            </w:r>
          </w:p>
        </w:tc>
        <w:tc>
          <w:tcPr>
            <w:tcW w:w="6662" w:type="dxa"/>
          </w:tcPr>
          <w:p w14:paraId="03AA095E"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7E377D3B" w14:textId="77777777" w:rsidTr="003A67C0">
        <w:trPr>
          <w:trHeight w:val="300"/>
        </w:trPr>
        <w:tc>
          <w:tcPr>
            <w:tcW w:w="2695" w:type="dxa"/>
          </w:tcPr>
          <w:p w14:paraId="0BF06EE9" w14:textId="77777777" w:rsidR="00BE60D5" w:rsidRDefault="00BE60D5" w:rsidP="00BE60D5">
            <w:pPr>
              <w:pStyle w:val="BodyText"/>
              <w:rPr>
                <w:rFonts w:ascii="Arial" w:hAnsi="Arial" w:cs="Arial"/>
                <w:b/>
                <w:bCs/>
              </w:rPr>
            </w:pPr>
            <w:r>
              <w:rPr>
                <w:rFonts w:ascii="Arial" w:hAnsi="Arial" w:cs="Arial"/>
                <w:b/>
                <w:bCs/>
              </w:rPr>
              <w:t xml:space="preserve"> "Use of System Offer"</w:t>
            </w:r>
          </w:p>
        </w:tc>
        <w:tc>
          <w:tcPr>
            <w:tcW w:w="6662" w:type="dxa"/>
          </w:tcPr>
          <w:p w14:paraId="21DB8985" w14:textId="77777777" w:rsidR="00BE60D5" w:rsidRDefault="00BE60D5" w:rsidP="00BE60D5">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BE60D5" w14:paraId="6EAB1A3A" w14:textId="77777777" w:rsidTr="003A67C0">
        <w:trPr>
          <w:trHeight w:val="300"/>
        </w:trPr>
        <w:tc>
          <w:tcPr>
            <w:tcW w:w="2695" w:type="dxa"/>
          </w:tcPr>
          <w:p w14:paraId="31CC34B0" w14:textId="77777777" w:rsidR="00BE60D5" w:rsidRDefault="00BE60D5" w:rsidP="00BE60D5">
            <w:pPr>
              <w:pStyle w:val="BodyText"/>
              <w:rPr>
                <w:rFonts w:ascii="Arial" w:hAnsi="Arial" w:cs="Arial"/>
                <w:b/>
                <w:bCs/>
              </w:rPr>
            </w:pPr>
            <w:r>
              <w:rPr>
                <w:rFonts w:ascii="Arial" w:hAnsi="Arial" w:cs="Arial"/>
                <w:b/>
                <w:bCs/>
              </w:rPr>
              <w:t>"Use of System Payment Date"</w:t>
            </w:r>
          </w:p>
        </w:tc>
        <w:tc>
          <w:tcPr>
            <w:tcW w:w="6662" w:type="dxa"/>
          </w:tcPr>
          <w:p w14:paraId="020E038E" w14:textId="77777777" w:rsidR="00BE60D5" w:rsidRDefault="00BE60D5" w:rsidP="00BE60D5">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BE60D5" w14:paraId="33C1B450" w14:textId="77777777" w:rsidTr="003A67C0">
        <w:trPr>
          <w:trHeight w:val="300"/>
        </w:trPr>
        <w:tc>
          <w:tcPr>
            <w:tcW w:w="2695" w:type="dxa"/>
          </w:tcPr>
          <w:p w14:paraId="351A1364" w14:textId="77777777" w:rsidR="00BE60D5" w:rsidRDefault="00BE60D5" w:rsidP="00BE60D5">
            <w:pPr>
              <w:pStyle w:val="BodyText"/>
              <w:rPr>
                <w:rFonts w:ascii="Arial" w:hAnsi="Arial" w:cs="Arial"/>
                <w:b/>
                <w:bCs/>
              </w:rPr>
            </w:pPr>
            <w:r>
              <w:rPr>
                <w:rFonts w:ascii="Arial" w:hAnsi="Arial" w:cs="Arial"/>
                <w:b/>
                <w:bCs/>
              </w:rPr>
              <w:t>"Use of System Supply Confirmation Notice"</w:t>
            </w:r>
          </w:p>
        </w:tc>
        <w:tc>
          <w:tcPr>
            <w:tcW w:w="6662" w:type="dxa"/>
          </w:tcPr>
          <w:p w14:paraId="4466B886"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BE60D5" w14:paraId="763CE2EC" w14:textId="77777777" w:rsidTr="003A67C0">
        <w:trPr>
          <w:trHeight w:val="300"/>
        </w:trPr>
        <w:tc>
          <w:tcPr>
            <w:tcW w:w="2695" w:type="dxa"/>
          </w:tcPr>
          <w:p w14:paraId="292F2D6B" w14:textId="77777777" w:rsidR="00BE60D5" w:rsidRDefault="00BE60D5" w:rsidP="00BE60D5">
            <w:pPr>
              <w:pStyle w:val="BodyText"/>
              <w:rPr>
                <w:rFonts w:ascii="Arial" w:hAnsi="Arial" w:cs="Arial"/>
                <w:b/>
                <w:bCs/>
              </w:rPr>
            </w:pPr>
            <w:r>
              <w:rPr>
                <w:rFonts w:ascii="Arial" w:hAnsi="Arial" w:cs="Arial"/>
                <w:b/>
                <w:bCs/>
              </w:rPr>
              <w:t>"Use of System Supply Offer and Confirmation Notice"</w:t>
            </w:r>
          </w:p>
        </w:tc>
        <w:tc>
          <w:tcPr>
            <w:tcW w:w="6662" w:type="dxa"/>
          </w:tcPr>
          <w:p w14:paraId="5B09AECB" w14:textId="77777777" w:rsidR="00BE60D5" w:rsidRDefault="00BE60D5" w:rsidP="00BE60D5">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BE60D5" w:rsidRPr="002A088A" w:rsidRDefault="00BE60D5" w:rsidP="00BE60D5"/>
          <w:p w14:paraId="501CF1E6" w14:textId="77777777" w:rsidR="00BE60D5" w:rsidRPr="002A088A" w:rsidRDefault="00BE60D5" w:rsidP="00BE60D5"/>
          <w:p w14:paraId="152C580A" w14:textId="77777777" w:rsidR="00BE60D5" w:rsidRPr="002A088A" w:rsidRDefault="00BE60D5" w:rsidP="00BE60D5"/>
          <w:p w14:paraId="0FE52ABA" w14:textId="77777777" w:rsidR="00BE60D5" w:rsidRPr="002A088A" w:rsidRDefault="00BE60D5" w:rsidP="00BE60D5"/>
          <w:p w14:paraId="11EE18DF" w14:textId="77777777" w:rsidR="00BE60D5" w:rsidRPr="002A088A" w:rsidRDefault="00BE60D5" w:rsidP="00BE60D5"/>
        </w:tc>
      </w:tr>
      <w:tr w:rsidR="00BE60D5" w14:paraId="757215B3" w14:textId="77777777" w:rsidTr="003A67C0">
        <w:trPr>
          <w:trHeight w:val="300"/>
        </w:trPr>
        <w:tc>
          <w:tcPr>
            <w:tcW w:w="2695" w:type="dxa"/>
          </w:tcPr>
          <w:p w14:paraId="18DA759E" w14:textId="77777777" w:rsidR="00BE60D5" w:rsidRDefault="00BE60D5" w:rsidP="00BE60D5">
            <w:pPr>
              <w:pStyle w:val="BodyText"/>
              <w:rPr>
                <w:rFonts w:ascii="Arial" w:hAnsi="Arial" w:cs="Arial"/>
                <w:b/>
                <w:bCs/>
              </w:rPr>
            </w:pPr>
            <w:r>
              <w:rPr>
                <w:rFonts w:ascii="Arial" w:hAnsi="Arial" w:cs="Arial"/>
                <w:b/>
                <w:bCs/>
              </w:rPr>
              <w:t>"Use of System Supply Offer Notice"</w:t>
            </w:r>
          </w:p>
        </w:tc>
        <w:tc>
          <w:tcPr>
            <w:tcW w:w="6662" w:type="dxa"/>
          </w:tcPr>
          <w:p w14:paraId="0FDEE7DF" w14:textId="77777777" w:rsidR="00BE60D5" w:rsidRDefault="00BE60D5" w:rsidP="00BE60D5">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BE60D5" w14:paraId="3A73C180" w14:textId="77777777" w:rsidTr="003A67C0">
        <w:trPr>
          <w:trHeight w:val="300"/>
        </w:trPr>
        <w:tc>
          <w:tcPr>
            <w:tcW w:w="2695" w:type="dxa"/>
          </w:tcPr>
          <w:p w14:paraId="310EE3C9" w14:textId="77777777" w:rsidR="00BE60D5" w:rsidRDefault="00BE60D5" w:rsidP="00BE60D5">
            <w:pPr>
              <w:pStyle w:val="BodyText"/>
              <w:rPr>
                <w:rFonts w:ascii="Arial" w:hAnsi="Arial" w:cs="Arial"/>
                <w:b/>
                <w:bCs/>
              </w:rPr>
            </w:pPr>
            <w:r>
              <w:rPr>
                <w:rFonts w:ascii="Arial" w:hAnsi="Arial" w:cs="Arial"/>
                <w:b/>
                <w:bCs/>
              </w:rPr>
              <w:t>"User"</w:t>
            </w:r>
          </w:p>
        </w:tc>
        <w:tc>
          <w:tcPr>
            <w:tcW w:w="6662" w:type="dxa"/>
          </w:tcPr>
          <w:p w14:paraId="234573AF" w14:textId="77777777" w:rsidR="00BE60D5" w:rsidRDefault="00BE60D5" w:rsidP="00BE60D5">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BE60D5" w14:paraId="14FF561A" w14:textId="77777777" w:rsidTr="003A67C0">
        <w:trPr>
          <w:trHeight w:val="300"/>
        </w:trPr>
        <w:tc>
          <w:tcPr>
            <w:tcW w:w="2695" w:type="dxa"/>
          </w:tcPr>
          <w:p w14:paraId="05D3212F" w14:textId="77777777" w:rsidR="00BE60D5" w:rsidRPr="000F2200" w:rsidRDefault="00BE60D5" w:rsidP="00BE60D5">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662" w:type="dxa"/>
          </w:tcPr>
          <w:p w14:paraId="0FACC36C" w14:textId="77777777" w:rsidR="00BE60D5" w:rsidRPr="0000119F" w:rsidRDefault="00BE60D5" w:rsidP="00BE60D5">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BE60D5" w:rsidRPr="0000119F" w:rsidRDefault="00BE60D5" w:rsidP="00BE60D5">
            <w:pPr>
              <w:tabs>
                <w:tab w:val="left" w:pos="0"/>
              </w:tabs>
              <w:rPr>
                <w:rFonts w:ascii="Arial" w:hAnsi="Arial" w:cs="Arial"/>
                <w:b/>
                <w:bCs/>
              </w:rPr>
            </w:pPr>
          </w:p>
        </w:tc>
      </w:tr>
      <w:tr w:rsidR="00BE60D5" w14:paraId="0F556780" w14:textId="77777777" w:rsidTr="003A67C0">
        <w:trPr>
          <w:trHeight w:val="300"/>
        </w:trPr>
        <w:tc>
          <w:tcPr>
            <w:tcW w:w="2695" w:type="dxa"/>
          </w:tcPr>
          <w:p w14:paraId="12785B3E" w14:textId="1CD926E1" w:rsidR="00BE60D5" w:rsidRDefault="00BE60D5" w:rsidP="00BE60D5">
            <w:pPr>
              <w:pStyle w:val="BodyText"/>
              <w:rPr>
                <w:rFonts w:ascii="Arial" w:hAnsi="Arial" w:cs="Arial"/>
                <w:b/>
                <w:bCs/>
              </w:rPr>
            </w:pPr>
            <w:r>
              <w:rPr>
                <w:rFonts w:ascii="Arial" w:hAnsi="Arial" w:cs="Arial"/>
                <w:b/>
                <w:bCs/>
              </w:rPr>
              <w:t>"User Development"</w:t>
            </w:r>
          </w:p>
          <w:p w14:paraId="2296F2CC" w14:textId="7489C050" w:rsidR="00BE60D5" w:rsidRPr="009A47A8" w:rsidRDefault="00BE60D5" w:rsidP="00BE60D5">
            <w:pPr>
              <w:pStyle w:val="BodyText"/>
              <w:rPr>
                <w:rFonts w:ascii="Arial" w:hAnsi="Arial" w:cs="Arial"/>
                <w:b/>
                <w:bCs/>
                <w:szCs w:val="22"/>
              </w:rPr>
            </w:pPr>
          </w:p>
        </w:tc>
        <w:tc>
          <w:tcPr>
            <w:tcW w:w="6662" w:type="dxa"/>
          </w:tcPr>
          <w:p w14:paraId="13ED3D4D" w14:textId="45B13A70" w:rsidR="00BE60D5" w:rsidRDefault="00BE60D5" w:rsidP="00BE60D5">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BE60D5" w14:paraId="71B00D59" w14:textId="77777777" w:rsidTr="003A67C0">
        <w:trPr>
          <w:trHeight w:val="300"/>
        </w:trPr>
        <w:tc>
          <w:tcPr>
            <w:tcW w:w="2695" w:type="dxa"/>
          </w:tcPr>
          <w:p w14:paraId="6F4DB9A9" w14:textId="4F1DF3C5" w:rsidR="00BE60D5" w:rsidRPr="007454CC" w:rsidRDefault="00BE60D5" w:rsidP="00BE60D5">
            <w:pPr>
              <w:pStyle w:val="BodyText"/>
              <w:rPr>
                <w:rFonts w:ascii="Arial" w:hAnsi="Arial" w:cs="Arial"/>
                <w:b/>
                <w:bCs/>
              </w:rPr>
            </w:pPr>
            <w:r w:rsidRPr="009A47A8">
              <w:rPr>
                <w:rFonts w:ascii="Arial" w:hAnsi="Arial" w:cs="Arial"/>
                <w:b/>
                <w:bCs/>
                <w:szCs w:val="22"/>
              </w:rPr>
              <w:t>“User Progression Milestones”</w:t>
            </w:r>
          </w:p>
        </w:tc>
        <w:tc>
          <w:tcPr>
            <w:tcW w:w="6662" w:type="dxa"/>
          </w:tcPr>
          <w:p w14:paraId="13D87292" w14:textId="710A8901" w:rsidR="00BE60D5" w:rsidRPr="00AC1101" w:rsidRDefault="00BE60D5" w:rsidP="00BE60D5">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BE60D5" w14:paraId="5919F8EA" w14:textId="77777777" w:rsidTr="003A67C0">
        <w:trPr>
          <w:trHeight w:val="300"/>
        </w:trPr>
        <w:tc>
          <w:tcPr>
            <w:tcW w:w="2695" w:type="dxa"/>
          </w:tcPr>
          <w:p w14:paraId="2DF0FEC0" w14:textId="56EB3C47" w:rsidR="00BE60D5" w:rsidRPr="007454CC" w:rsidRDefault="00BE60D5" w:rsidP="00BE60D5">
            <w:pPr>
              <w:pStyle w:val="BodyText"/>
              <w:rPr>
                <w:rFonts w:ascii="Arial" w:hAnsi="Arial" w:cs="Arial"/>
                <w:b/>
                <w:bCs/>
              </w:rPr>
            </w:pPr>
            <w:r w:rsidRPr="007454CC">
              <w:rPr>
                <w:rFonts w:ascii="Arial" w:hAnsi="Arial" w:cs="Arial"/>
                <w:b/>
                <w:bCs/>
              </w:rPr>
              <w:t>"User’s Allowed Credit"</w:t>
            </w:r>
          </w:p>
        </w:tc>
        <w:tc>
          <w:tcPr>
            <w:tcW w:w="6662" w:type="dxa"/>
          </w:tcPr>
          <w:p w14:paraId="65005717" w14:textId="72EC3C0D" w:rsidR="00BE60D5" w:rsidRPr="007454CC" w:rsidRDefault="00BE60D5" w:rsidP="00BE60D5">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701" w:name="_BPDCD_201"/>
            <w:r w:rsidRPr="007454CC">
              <w:rPr>
                <w:rFonts w:ascii="Arial Bold" w:hAnsi="Arial Bold" w:cs="Arial"/>
                <w:b/>
                <w:bCs/>
              </w:rPr>
              <w:t>The Company</w:t>
            </w:r>
            <w:r w:rsidRPr="007454CC">
              <w:rPr>
                <w:rFonts w:ascii="Arial" w:hAnsi="Arial" w:cs="Arial"/>
              </w:rPr>
              <w:t xml:space="preserve"> </w:t>
            </w:r>
            <w:bookmarkEnd w:id="701"/>
            <w:r w:rsidRPr="007454CC">
              <w:rPr>
                <w:rFonts w:ascii="Arial" w:hAnsi="Arial" w:cs="Arial"/>
              </w:rPr>
              <w:t>as calculated in accordance with Paragraph 3.26;</w:t>
            </w:r>
          </w:p>
        </w:tc>
      </w:tr>
      <w:tr w:rsidR="00BE60D5" w14:paraId="5AA2277C" w14:textId="77777777" w:rsidTr="003A67C0">
        <w:trPr>
          <w:trHeight w:val="300"/>
        </w:trPr>
        <w:tc>
          <w:tcPr>
            <w:tcW w:w="2695" w:type="dxa"/>
          </w:tcPr>
          <w:p w14:paraId="4F13D950" w14:textId="77777777" w:rsidR="00BE60D5" w:rsidRPr="007454CC" w:rsidRDefault="00BE60D5" w:rsidP="00BE60D5">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BE60D5" w:rsidRDefault="00BE60D5" w:rsidP="00BE60D5">
            <w:pPr>
              <w:pStyle w:val="BodyText"/>
              <w:rPr>
                <w:rFonts w:ascii="Arial" w:hAnsi="Arial" w:cs="Arial"/>
                <w:b/>
                <w:bCs/>
              </w:rPr>
            </w:pPr>
            <w:r w:rsidRPr="007454CC">
              <w:rPr>
                <w:rFonts w:ascii="Arial,Bold" w:hAnsi="Arial,Bold" w:cs="Arial,Bold"/>
                <w:b/>
                <w:bCs/>
                <w:szCs w:val="22"/>
                <w:lang w:eastAsia="en-GB"/>
              </w:rPr>
              <w:t>Deenergisation</w:t>
            </w:r>
            <w:r w:rsidRPr="007454CC">
              <w:rPr>
                <w:rFonts w:ascii="Arial" w:hAnsi="Arial" w:cs="Arial"/>
                <w:szCs w:val="22"/>
                <w:lang w:eastAsia="en-GB"/>
              </w:rPr>
              <w:t>"</w:t>
            </w:r>
          </w:p>
        </w:tc>
        <w:tc>
          <w:tcPr>
            <w:tcW w:w="6662" w:type="dxa"/>
          </w:tcPr>
          <w:p w14:paraId="1633AAD1"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BE60D5" w:rsidRPr="007454CC" w:rsidRDefault="00BE60D5" w:rsidP="00BE60D5">
            <w:pPr>
              <w:autoSpaceDE w:val="0"/>
              <w:autoSpaceDN w:val="0"/>
              <w:adjustRightInd w:val="0"/>
              <w:rPr>
                <w:rFonts w:ascii="Arial" w:hAnsi="Arial" w:cs="Arial"/>
                <w:szCs w:val="22"/>
                <w:lang w:eastAsia="en-GB"/>
              </w:rPr>
            </w:pPr>
            <w:r w:rsidRPr="007454CC">
              <w:rPr>
                <w:rFonts w:ascii="Arial" w:hAnsi="Arial" w:cs="Arial"/>
                <w:szCs w:val="22"/>
                <w:lang w:eastAsia="en-GB"/>
              </w:rPr>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BE60D5" w:rsidRPr="007454CC" w:rsidRDefault="00BE60D5" w:rsidP="00BE60D5">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BE60D5" w:rsidRPr="007454CC" w:rsidRDefault="00BE60D5" w:rsidP="00BE60D5">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BE60D5" w:rsidRDefault="00BE60D5" w:rsidP="00BE60D5">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BE60D5" w14:paraId="154419FC" w14:textId="77777777" w:rsidTr="003A67C0">
        <w:trPr>
          <w:trHeight w:val="300"/>
        </w:trPr>
        <w:tc>
          <w:tcPr>
            <w:tcW w:w="2695" w:type="dxa"/>
          </w:tcPr>
          <w:p w14:paraId="546F0C36" w14:textId="77777777" w:rsidR="00BE60D5" w:rsidRDefault="00BE60D5" w:rsidP="00BE60D5">
            <w:pPr>
              <w:pStyle w:val="BodyText"/>
              <w:rPr>
                <w:rFonts w:ascii="Arial" w:hAnsi="Arial" w:cs="Arial"/>
                <w:b/>
                <w:bCs/>
              </w:rPr>
            </w:pPr>
            <w:r>
              <w:rPr>
                <w:rFonts w:ascii="Arial" w:hAnsi="Arial" w:cs="Arial"/>
                <w:b/>
                <w:bCs/>
              </w:rPr>
              <w:t>"User's Equipment"</w:t>
            </w:r>
          </w:p>
        </w:tc>
        <w:tc>
          <w:tcPr>
            <w:tcW w:w="6662" w:type="dxa"/>
          </w:tcPr>
          <w:p w14:paraId="43346057" w14:textId="77777777" w:rsidR="00BE60D5" w:rsidRDefault="00BE60D5" w:rsidP="00BE60D5">
            <w:pPr>
              <w:pStyle w:val="BodyText"/>
              <w:jc w:val="both"/>
              <w:rPr>
                <w:rFonts w:ascii="Arial" w:hAnsi="Arial" w:cs="Arial"/>
                <w:szCs w:val="22"/>
              </w:rPr>
            </w:pPr>
            <w:r>
              <w:rPr>
                <w:rFonts w:ascii="Arial" w:hAnsi="Arial" w:cs="Arial"/>
                <w:szCs w:val="22"/>
              </w:rPr>
              <w:t xml:space="preserve">Means; </w:t>
            </w:r>
          </w:p>
          <w:p w14:paraId="4B60B296" w14:textId="77777777" w:rsidR="00BE60D5" w:rsidRPr="006D4452" w:rsidRDefault="00BE60D5" w:rsidP="00BE60D5">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BE60D5" w:rsidRPr="006B59DB" w:rsidRDefault="00BE60D5" w:rsidP="00BE60D5">
            <w:pPr>
              <w:pStyle w:val="BodyText"/>
              <w:numPr>
                <w:ilvl w:val="0"/>
                <w:numId w:val="44"/>
              </w:numPr>
              <w:jc w:val="both"/>
              <w:rPr>
                <w:rFonts w:ascii="Arial" w:hAnsi="Arial" w:cs="Arial"/>
                <w:b/>
              </w:rPr>
            </w:pPr>
            <w:r w:rsidRPr="006B59DB">
              <w:rPr>
                <w:rFonts w:ascii="Arial" w:hAnsi="Arial" w:cs="Arial"/>
                <w:b/>
                <w:szCs w:val="22"/>
              </w:rPr>
              <w:t>VLP Assets</w:t>
            </w:r>
          </w:p>
        </w:tc>
      </w:tr>
      <w:tr w:rsidR="00BE60D5" w14:paraId="5D13CFBE" w14:textId="77777777" w:rsidTr="003A67C0">
        <w:trPr>
          <w:trHeight w:val="300"/>
        </w:trPr>
        <w:tc>
          <w:tcPr>
            <w:tcW w:w="2695" w:type="dxa"/>
          </w:tcPr>
          <w:p w14:paraId="70A59F34" w14:textId="77777777" w:rsidR="00BE60D5" w:rsidRDefault="00BE60D5" w:rsidP="00BE60D5">
            <w:pPr>
              <w:pStyle w:val="BodyText"/>
              <w:rPr>
                <w:rFonts w:ascii="Arial" w:hAnsi="Arial" w:cs="Arial"/>
                <w:b/>
                <w:bCs/>
              </w:rPr>
            </w:pPr>
            <w:r>
              <w:rPr>
                <w:rFonts w:ascii="Arial" w:hAnsi="Arial" w:cs="Arial"/>
                <w:b/>
                <w:bCs/>
              </w:rPr>
              <w:t>"User's Licence"</w:t>
            </w:r>
          </w:p>
        </w:tc>
        <w:tc>
          <w:tcPr>
            <w:tcW w:w="6662" w:type="dxa"/>
          </w:tcPr>
          <w:p w14:paraId="1CD972BF"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BE60D5" w14:paraId="58628703" w14:textId="77777777" w:rsidTr="003A67C0">
        <w:trPr>
          <w:trHeight w:val="300"/>
        </w:trPr>
        <w:tc>
          <w:tcPr>
            <w:tcW w:w="2695" w:type="dxa"/>
          </w:tcPr>
          <w:p w14:paraId="5C159B5E" w14:textId="77777777" w:rsidR="00BE60D5" w:rsidRDefault="00BE60D5" w:rsidP="00BE60D5">
            <w:pPr>
              <w:pStyle w:val="BodyText"/>
              <w:rPr>
                <w:rFonts w:ascii="Arial" w:hAnsi="Arial" w:cs="Arial"/>
                <w:b/>
                <w:bCs/>
              </w:rPr>
            </w:pPr>
            <w:r>
              <w:rPr>
                <w:rFonts w:ascii="Arial" w:hAnsi="Arial" w:cs="Arial"/>
                <w:b/>
                <w:bCs/>
              </w:rPr>
              <w:t>"User System"</w:t>
            </w:r>
          </w:p>
        </w:tc>
        <w:tc>
          <w:tcPr>
            <w:tcW w:w="6662" w:type="dxa"/>
          </w:tcPr>
          <w:p w14:paraId="43F63BD7" w14:textId="77777777" w:rsidR="00BE60D5" w:rsidRDefault="00BE60D5" w:rsidP="00BE60D5">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BE60D5" w14:paraId="2F7230C1" w14:textId="77777777" w:rsidTr="003A67C0">
        <w:trPr>
          <w:trHeight w:val="300"/>
        </w:trPr>
        <w:tc>
          <w:tcPr>
            <w:tcW w:w="2695" w:type="dxa"/>
          </w:tcPr>
          <w:p w14:paraId="56E26B1C" w14:textId="77777777" w:rsidR="00BE60D5" w:rsidRPr="00E236F2" w:rsidRDefault="00BE60D5" w:rsidP="00BE60D5">
            <w:pPr>
              <w:pStyle w:val="Caption"/>
              <w:rPr>
                <w:rFonts w:ascii="Arial" w:hAnsi="Arial" w:cs="Arial"/>
                <w:bCs w:val="0"/>
              </w:rPr>
            </w:pPr>
            <w:r w:rsidRPr="00E236F2">
              <w:rPr>
                <w:rFonts w:ascii="Arial" w:hAnsi="Arial"/>
              </w:rPr>
              <w:t>“Utilities Act 2000”</w:t>
            </w:r>
          </w:p>
        </w:tc>
        <w:tc>
          <w:tcPr>
            <w:tcW w:w="6662" w:type="dxa"/>
          </w:tcPr>
          <w:p w14:paraId="4733F606" w14:textId="77777777" w:rsidR="00BE60D5" w:rsidRPr="00E236F2" w:rsidRDefault="00BE60D5" w:rsidP="00BE60D5">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BE60D5" w14:paraId="1D810C64" w14:textId="77777777" w:rsidTr="003A67C0">
        <w:trPr>
          <w:trHeight w:val="300"/>
        </w:trPr>
        <w:tc>
          <w:tcPr>
            <w:tcW w:w="2695" w:type="dxa"/>
          </w:tcPr>
          <w:p w14:paraId="4AC51728" w14:textId="77777777" w:rsidR="00BE60D5" w:rsidRDefault="00BE60D5" w:rsidP="00BE60D5">
            <w:pPr>
              <w:pStyle w:val="BodyText"/>
              <w:rPr>
                <w:rFonts w:ascii="Arial" w:hAnsi="Arial" w:cs="Arial"/>
                <w:b/>
                <w:bCs/>
              </w:rPr>
            </w:pPr>
            <w:r>
              <w:rPr>
                <w:rFonts w:ascii="Arial" w:hAnsi="Arial" w:cs="Arial"/>
                <w:b/>
                <w:bCs/>
              </w:rPr>
              <w:t>"Valid"</w:t>
            </w:r>
          </w:p>
        </w:tc>
        <w:tc>
          <w:tcPr>
            <w:tcW w:w="6662" w:type="dxa"/>
          </w:tcPr>
          <w:p w14:paraId="06163878" w14:textId="77777777" w:rsidR="00BE60D5" w:rsidRDefault="00BE60D5" w:rsidP="00BE60D5">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BE60D5" w14:paraId="4D38AD59" w14:textId="77777777" w:rsidTr="003A67C0">
        <w:trPr>
          <w:trHeight w:val="300"/>
        </w:trPr>
        <w:tc>
          <w:tcPr>
            <w:tcW w:w="2695" w:type="dxa"/>
          </w:tcPr>
          <w:p w14:paraId="7AC52607" w14:textId="77777777" w:rsidR="00BE60D5" w:rsidRDefault="00BE60D5" w:rsidP="00BE60D5">
            <w:pPr>
              <w:pStyle w:val="BodyText"/>
              <w:widowControl w:val="0"/>
              <w:rPr>
                <w:rFonts w:ascii="Arial" w:hAnsi="Arial" w:cs="Arial"/>
                <w:b/>
                <w:bCs/>
              </w:rPr>
            </w:pPr>
            <w:r>
              <w:rPr>
                <w:rFonts w:ascii="Arial" w:hAnsi="Arial" w:cs="Arial"/>
                <w:b/>
                <w:bCs/>
              </w:rPr>
              <w:t>"Value Added Tax"</w:t>
            </w:r>
          </w:p>
        </w:tc>
        <w:tc>
          <w:tcPr>
            <w:tcW w:w="6662" w:type="dxa"/>
          </w:tcPr>
          <w:p w14:paraId="7850C23E" w14:textId="77777777" w:rsidR="00BE60D5" w:rsidRDefault="00BE60D5" w:rsidP="00BE60D5">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BE60D5" w14:paraId="788D0DDB" w14:textId="77777777" w:rsidTr="003A67C0">
        <w:trPr>
          <w:trHeight w:val="300"/>
        </w:trPr>
        <w:tc>
          <w:tcPr>
            <w:tcW w:w="2695" w:type="dxa"/>
          </w:tcPr>
          <w:p w14:paraId="125F0DAB" w14:textId="77777777" w:rsidR="00BE60D5" w:rsidRDefault="00BE60D5" w:rsidP="00BE60D5">
            <w:pPr>
              <w:pStyle w:val="BodyText"/>
              <w:rPr>
                <w:rFonts w:ascii="Arial" w:hAnsi="Arial" w:cs="Arial"/>
                <w:b/>
                <w:bCs/>
              </w:rPr>
            </w:pPr>
            <w:r>
              <w:rPr>
                <w:rFonts w:ascii="Arial" w:hAnsi="Arial" w:cs="Arial"/>
                <w:b/>
                <w:bCs/>
              </w:rPr>
              <w:t>"Value At Risk Amendment"</w:t>
            </w:r>
          </w:p>
        </w:tc>
        <w:tc>
          <w:tcPr>
            <w:tcW w:w="6662" w:type="dxa"/>
          </w:tcPr>
          <w:p w14:paraId="639C26E5" w14:textId="77777777" w:rsidR="00BE60D5" w:rsidRDefault="00BE60D5" w:rsidP="00BE60D5">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702" w:name="_BPDCD_202"/>
            <w:r w:rsidRPr="00E236F2">
              <w:rPr>
                <w:rFonts w:ascii="Arial" w:hAnsi="Arial" w:cs="Arial"/>
              </w:rPr>
              <w:t>;</w:t>
            </w:r>
            <w:bookmarkEnd w:id="702"/>
          </w:p>
        </w:tc>
      </w:tr>
      <w:tr w:rsidR="00BE60D5" w14:paraId="09F37121" w14:textId="77777777" w:rsidTr="003A67C0">
        <w:trPr>
          <w:trHeight w:val="300"/>
        </w:trPr>
        <w:tc>
          <w:tcPr>
            <w:tcW w:w="2695" w:type="dxa"/>
          </w:tcPr>
          <w:p w14:paraId="565995A0" w14:textId="77777777" w:rsidR="00BE60D5" w:rsidRDefault="00BE60D5" w:rsidP="00BE60D5">
            <w:pPr>
              <w:pStyle w:val="BodyText"/>
              <w:rPr>
                <w:rFonts w:ascii="Arial" w:hAnsi="Arial" w:cs="Arial"/>
                <w:b/>
                <w:bCs/>
              </w:rPr>
            </w:pPr>
            <w:r>
              <w:rPr>
                <w:rFonts w:ascii="Arial" w:hAnsi="Arial" w:cs="Arial"/>
                <w:b/>
                <w:bCs/>
              </w:rPr>
              <w:t>"Value At Risk Amendment Implementation Date"</w:t>
            </w:r>
          </w:p>
        </w:tc>
        <w:tc>
          <w:tcPr>
            <w:tcW w:w="6662" w:type="dxa"/>
          </w:tcPr>
          <w:p w14:paraId="45CDF9C2" w14:textId="77777777" w:rsidR="00BE60D5" w:rsidRDefault="00BE60D5" w:rsidP="00BE60D5">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703" w:name="_BPDCD_203"/>
            <w:r w:rsidRPr="00E236F2">
              <w:rPr>
                <w:rFonts w:ascii="Arial" w:hAnsi="Arial" w:cs="Arial"/>
              </w:rPr>
              <w:t>;</w:t>
            </w:r>
            <w:bookmarkEnd w:id="703"/>
          </w:p>
        </w:tc>
      </w:tr>
      <w:tr w:rsidR="00BE60D5" w14:paraId="0D5FDBB0" w14:textId="77777777" w:rsidTr="003A67C0">
        <w:trPr>
          <w:trHeight w:val="300"/>
        </w:trPr>
        <w:tc>
          <w:tcPr>
            <w:tcW w:w="2695" w:type="dxa"/>
          </w:tcPr>
          <w:p w14:paraId="5B47B6CF" w14:textId="77777777" w:rsidR="00BE60D5" w:rsidRDefault="00BE60D5" w:rsidP="00BE60D5">
            <w:pPr>
              <w:pStyle w:val="BodyText"/>
              <w:rPr>
                <w:rFonts w:ascii="Arial" w:hAnsi="Arial" w:cs="Arial"/>
                <w:b/>
                <w:bCs/>
              </w:rPr>
            </w:pPr>
            <w:r>
              <w:rPr>
                <w:rFonts w:ascii="Arial" w:hAnsi="Arial" w:cs="Arial"/>
                <w:b/>
                <w:bCs/>
              </w:rPr>
              <w:t>"Value At Risk Amendment Implementation End Date"</w:t>
            </w:r>
          </w:p>
        </w:tc>
        <w:tc>
          <w:tcPr>
            <w:tcW w:w="6662" w:type="dxa"/>
          </w:tcPr>
          <w:p w14:paraId="693D0966" w14:textId="77777777" w:rsidR="00BE60D5" w:rsidRDefault="00BE60D5" w:rsidP="00BE60D5">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704" w:name="_BPDCD_204"/>
            <w:r w:rsidRPr="00530856">
              <w:rPr>
                <w:rFonts w:ascii="Arial" w:hAnsi="Arial" w:cs="Arial"/>
              </w:rPr>
              <w:t>;</w:t>
            </w:r>
            <w:bookmarkEnd w:id="704"/>
          </w:p>
          <w:p w14:paraId="659E84F7" w14:textId="77777777" w:rsidR="00BE60D5" w:rsidRDefault="00BE60D5" w:rsidP="00BE60D5">
            <w:pPr>
              <w:pStyle w:val="BodyText"/>
              <w:jc w:val="both"/>
              <w:rPr>
                <w:rFonts w:ascii="Arial" w:hAnsi="Arial" w:cs="Arial"/>
              </w:rPr>
            </w:pPr>
          </w:p>
        </w:tc>
      </w:tr>
      <w:tr w:rsidR="00BE60D5" w14:paraId="455AAED3" w14:textId="77777777" w:rsidTr="003A67C0">
        <w:trPr>
          <w:trHeight w:val="300"/>
        </w:trPr>
        <w:tc>
          <w:tcPr>
            <w:tcW w:w="2695" w:type="dxa"/>
          </w:tcPr>
          <w:p w14:paraId="317BAE41" w14:textId="77777777" w:rsidR="00BE60D5" w:rsidRDefault="00BE60D5" w:rsidP="00BE60D5">
            <w:pPr>
              <w:pStyle w:val="BodyText"/>
              <w:rPr>
                <w:rFonts w:ascii="Arial" w:hAnsi="Arial" w:cs="Arial"/>
                <w:b/>
                <w:bCs/>
              </w:rPr>
            </w:pPr>
            <w:r>
              <w:rPr>
                <w:rFonts w:ascii="Arial" w:hAnsi="Arial" w:cs="Arial"/>
                <w:b/>
                <w:bCs/>
              </w:rPr>
              <w:t>“Voting Group”</w:t>
            </w:r>
          </w:p>
        </w:tc>
        <w:tc>
          <w:tcPr>
            <w:tcW w:w="6662" w:type="dxa"/>
          </w:tcPr>
          <w:p w14:paraId="70D8B9BE" w14:textId="77777777" w:rsidR="00BE60D5" w:rsidRDefault="00BE60D5" w:rsidP="00BE60D5">
            <w:pPr>
              <w:pStyle w:val="BodyText"/>
              <w:jc w:val="both"/>
              <w:rPr>
                <w:rFonts w:ascii="Arial" w:hAnsi="Arial" w:cs="Arial"/>
              </w:rPr>
            </w:pPr>
            <w:r>
              <w:rPr>
                <w:rFonts w:ascii="Arial" w:hAnsi="Arial" w:cs="Arial"/>
              </w:rPr>
              <w:t>as defined in Paragraph 8A.3.1.2;</w:t>
            </w:r>
          </w:p>
        </w:tc>
      </w:tr>
      <w:tr w:rsidR="00BE60D5" w14:paraId="6386DE3E" w14:textId="77777777" w:rsidTr="003A67C0">
        <w:trPr>
          <w:trHeight w:val="300"/>
        </w:trPr>
        <w:tc>
          <w:tcPr>
            <w:tcW w:w="2695" w:type="dxa"/>
          </w:tcPr>
          <w:p w14:paraId="42F1B7C8" w14:textId="77777777" w:rsidR="00BE60D5" w:rsidRDefault="00BE60D5" w:rsidP="00BE60D5">
            <w:pPr>
              <w:pStyle w:val="BodyText"/>
              <w:rPr>
                <w:rFonts w:ascii="Arial" w:hAnsi="Arial" w:cs="Arial"/>
                <w:b/>
                <w:bCs/>
              </w:rPr>
            </w:pPr>
            <w:r>
              <w:rPr>
                <w:rFonts w:ascii="Arial" w:hAnsi="Arial" w:cs="Arial"/>
                <w:b/>
                <w:bCs/>
              </w:rPr>
              <w:t>"Voting Sub-Group”</w:t>
            </w:r>
          </w:p>
        </w:tc>
        <w:tc>
          <w:tcPr>
            <w:tcW w:w="6662" w:type="dxa"/>
          </w:tcPr>
          <w:p w14:paraId="4E245969" w14:textId="77777777" w:rsidR="00BE60D5" w:rsidRDefault="00BE60D5" w:rsidP="00BE60D5">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BE60D5" w14:paraId="7C6B700C" w14:textId="77777777" w:rsidTr="003A67C0">
        <w:trPr>
          <w:trHeight w:val="300"/>
        </w:trPr>
        <w:tc>
          <w:tcPr>
            <w:tcW w:w="2695" w:type="dxa"/>
          </w:tcPr>
          <w:p w14:paraId="4808ED34" w14:textId="77777777" w:rsidR="00BE60D5" w:rsidRDefault="00BE60D5" w:rsidP="00BE60D5">
            <w:pPr>
              <w:pStyle w:val="BodyText"/>
              <w:rPr>
                <w:rFonts w:ascii="Arial" w:hAnsi="Arial" w:cs="Arial"/>
                <w:b/>
                <w:bCs/>
              </w:rPr>
            </w:pPr>
            <w:r>
              <w:rPr>
                <w:rFonts w:ascii="Arial" w:hAnsi="Arial" w:cs="Arial"/>
                <w:b/>
                <w:bCs/>
              </w:rPr>
              <w:t>“Virtual Lead Party (VLP)”</w:t>
            </w:r>
          </w:p>
        </w:tc>
        <w:tc>
          <w:tcPr>
            <w:tcW w:w="6662" w:type="dxa"/>
          </w:tcPr>
          <w:p w14:paraId="1980C753" w14:textId="77777777" w:rsidR="00BE60D5" w:rsidRDefault="00BE60D5" w:rsidP="00BE60D5">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BE60D5" w14:paraId="2C140078" w14:textId="77777777" w:rsidTr="003A67C0">
        <w:trPr>
          <w:trHeight w:val="300"/>
        </w:trPr>
        <w:tc>
          <w:tcPr>
            <w:tcW w:w="2695" w:type="dxa"/>
          </w:tcPr>
          <w:p w14:paraId="40B685B4" w14:textId="77777777" w:rsidR="00BE60D5" w:rsidRDefault="00BE60D5" w:rsidP="00BE60D5">
            <w:pPr>
              <w:pStyle w:val="BodyText"/>
              <w:rPr>
                <w:rFonts w:ascii="Arial" w:hAnsi="Arial" w:cs="Arial"/>
                <w:b/>
                <w:bCs/>
              </w:rPr>
            </w:pPr>
            <w:r>
              <w:rPr>
                <w:rFonts w:ascii="Arial" w:hAnsi="Arial" w:cs="Arial"/>
                <w:b/>
                <w:bCs/>
              </w:rPr>
              <w:t>“Virtual Lead Party Agreement (VLPA)”</w:t>
            </w:r>
          </w:p>
        </w:tc>
        <w:tc>
          <w:tcPr>
            <w:tcW w:w="6662" w:type="dxa"/>
          </w:tcPr>
          <w:p w14:paraId="35342248" w14:textId="77777777" w:rsidR="00BE60D5" w:rsidRDefault="00BE60D5" w:rsidP="00BE60D5">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BE60D5" w14:paraId="0B03C047" w14:textId="77777777" w:rsidTr="003A67C0">
        <w:trPr>
          <w:trHeight w:val="300"/>
        </w:trPr>
        <w:tc>
          <w:tcPr>
            <w:tcW w:w="2695" w:type="dxa"/>
          </w:tcPr>
          <w:p w14:paraId="1662CD0B" w14:textId="77777777" w:rsidR="00BE60D5" w:rsidRDefault="00BE60D5" w:rsidP="00BE60D5">
            <w:pPr>
              <w:pStyle w:val="BodyText"/>
              <w:rPr>
                <w:rFonts w:ascii="Arial" w:hAnsi="Arial" w:cs="Arial"/>
                <w:b/>
                <w:bCs/>
              </w:rPr>
            </w:pPr>
            <w:r>
              <w:rPr>
                <w:rFonts w:ascii="Arial" w:hAnsi="Arial" w:cs="Arial"/>
                <w:b/>
                <w:bCs/>
              </w:rPr>
              <w:t>“VLP Assets”</w:t>
            </w:r>
          </w:p>
        </w:tc>
        <w:tc>
          <w:tcPr>
            <w:tcW w:w="6662" w:type="dxa"/>
          </w:tcPr>
          <w:p w14:paraId="6760E37A" w14:textId="77777777" w:rsidR="00BE60D5" w:rsidRDefault="00BE60D5" w:rsidP="00BE60D5">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BE60D5" w14:paraId="3F4DCB3F" w14:textId="77777777" w:rsidTr="003A67C0">
        <w:trPr>
          <w:trHeight w:val="300"/>
        </w:trPr>
        <w:tc>
          <w:tcPr>
            <w:tcW w:w="2695" w:type="dxa"/>
          </w:tcPr>
          <w:p w14:paraId="29F4080F" w14:textId="77777777" w:rsidR="00BE60D5" w:rsidRDefault="00BE60D5" w:rsidP="00BE60D5">
            <w:pPr>
              <w:pStyle w:val="BodyText"/>
              <w:rPr>
                <w:rFonts w:ascii="Arial" w:hAnsi="Arial" w:cs="Arial"/>
                <w:b/>
                <w:bCs/>
              </w:rPr>
            </w:pPr>
            <w:r>
              <w:rPr>
                <w:rFonts w:ascii="Arial" w:hAnsi="Arial" w:cs="Arial"/>
                <w:b/>
                <w:bCs/>
              </w:rPr>
              <w:t>"Website"</w:t>
            </w:r>
          </w:p>
        </w:tc>
        <w:tc>
          <w:tcPr>
            <w:tcW w:w="6662" w:type="dxa"/>
          </w:tcPr>
          <w:p w14:paraId="11E5FDFF" w14:textId="77777777" w:rsidR="00BE60D5" w:rsidRDefault="00BE60D5" w:rsidP="00BE60D5">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BE60D5" w14:paraId="623B1DE0" w14:textId="77777777" w:rsidTr="003A67C0">
        <w:trPr>
          <w:trHeight w:val="300"/>
        </w:trPr>
        <w:tc>
          <w:tcPr>
            <w:tcW w:w="2695" w:type="dxa"/>
          </w:tcPr>
          <w:p w14:paraId="267AFECA" w14:textId="77777777" w:rsidR="00BE60D5" w:rsidRDefault="00BE60D5" w:rsidP="00BE60D5">
            <w:pPr>
              <w:pStyle w:val="BodyText"/>
              <w:rPr>
                <w:rFonts w:ascii="Arial" w:hAnsi="Arial" w:cs="Arial"/>
                <w:b/>
                <w:bCs/>
              </w:rPr>
            </w:pPr>
            <w:r>
              <w:rPr>
                <w:rFonts w:ascii="Arial" w:hAnsi="Arial" w:cs="Arial"/>
                <w:b/>
                <w:bCs/>
              </w:rPr>
              <w:t>"Week"</w:t>
            </w:r>
          </w:p>
        </w:tc>
        <w:tc>
          <w:tcPr>
            <w:tcW w:w="6662" w:type="dxa"/>
          </w:tcPr>
          <w:p w14:paraId="578D491F" w14:textId="77777777" w:rsidR="00BE60D5" w:rsidRDefault="00BE60D5" w:rsidP="00BE60D5">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BE60D5" w14:paraId="648265DC" w14:textId="77777777" w:rsidTr="003A67C0">
        <w:trPr>
          <w:trHeight w:val="300"/>
        </w:trPr>
        <w:tc>
          <w:tcPr>
            <w:tcW w:w="2695" w:type="dxa"/>
          </w:tcPr>
          <w:p w14:paraId="10F5FEA2" w14:textId="77777777" w:rsidR="00BE60D5" w:rsidRDefault="00BE60D5" w:rsidP="00BE60D5">
            <w:pPr>
              <w:pStyle w:val="BodyText"/>
              <w:rPr>
                <w:rFonts w:ascii="Arial" w:hAnsi="Arial" w:cs="Arial"/>
                <w:b/>
                <w:bCs/>
              </w:rPr>
            </w:pPr>
            <w:r>
              <w:rPr>
                <w:rFonts w:ascii="Arial" w:hAnsi="Arial" w:cs="Arial"/>
                <w:b/>
                <w:bCs/>
              </w:rPr>
              <w:t>"Weekly Maximum Generation Declaration"</w:t>
            </w:r>
          </w:p>
        </w:tc>
        <w:tc>
          <w:tcPr>
            <w:tcW w:w="6662" w:type="dxa"/>
          </w:tcPr>
          <w:p w14:paraId="483641AD" w14:textId="77777777" w:rsidR="00BE60D5" w:rsidRDefault="00BE60D5" w:rsidP="00BE60D5">
            <w:pPr>
              <w:pStyle w:val="BodyText"/>
              <w:jc w:val="both"/>
              <w:rPr>
                <w:rFonts w:ascii="Arial" w:hAnsi="Arial" w:cs="Arial"/>
              </w:rPr>
            </w:pPr>
            <w:r>
              <w:rPr>
                <w:rFonts w:ascii="Arial" w:hAnsi="Arial" w:cs="Arial"/>
              </w:rPr>
              <w:t>has the meaning attributed to it in Paragraph 4.2.3.1;</w:t>
            </w:r>
          </w:p>
        </w:tc>
      </w:tr>
      <w:tr w:rsidR="00BE60D5" w14:paraId="3321A6D4" w14:textId="77777777" w:rsidTr="003A67C0">
        <w:trPr>
          <w:trHeight w:val="300"/>
        </w:trPr>
        <w:tc>
          <w:tcPr>
            <w:tcW w:w="2695" w:type="dxa"/>
          </w:tcPr>
          <w:p w14:paraId="798A84DB" w14:textId="77777777" w:rsidR="00BE60D5" w:rsidRDefault="00BE60D5" w:rsidP="00BE60D5">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662" w:type="dxa"/>
          </w:tcPr>
          <w:p w14:paraId="5217C0E4" w14:textId="77777777" w:rsidR="00BE60D5" w:rsidRDefault="00BE60D5" w:rsidP="00BE60D5">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BE60D5" w:rsidRDefault="00BE60D5" w:rsidP="00BE60D5">
            <w:pPr>
              <w:jc w:val="both"/>
              <w:rPr>
                <w:rFonts w:ascii="Arial" w:hAnsi="Arial" w:cs="Arial"/>
                <w:szCs w:val="22"/>
              </w:rPr>
            </w:pPr>
          </w:p>
        </w:tc>
      </w:tr>
      <w:tr w:rsidR="00BE60D5" w14:paraId="47FAC422" w14:textId="77777777" w:rsidTr="003A67C0">
        <w:trPr>
          <w:trHeight w:val="300"/>
        </w:trPr>
        <w:tc>
          <w:tcPr>
            <w:tcW w:w="2695" w:type="dxa"/>
          </w:tcPr>
          <w:p w14:paraId="2D09E729" w14:textId="77777777" w:rsidR="00BE60D5" w:rsidRDefault="00BE60D5" w:rsidP="00BE60D5">
            <w:pPr>
              <w:pStyle w:val="BodyText"/>
              <w:rPr>
                <w:rFonts w:ascii="Arial" w:hAnsi="Arial" w:cs="Arial"/>
                <w:b/>
                <w:bCs/>
              </w:rPr>
            </w:pPr>
            <w:r>
              <w:rPr>
                <w:rFonts w:ascii="Arial" w:hAnsi="Arial"/>
                <w:b/>
              </w:rPr>
              <w:t>“Wider Transmission Reinforcement Works”</w:t>
            </w:r>
          </w:p>
        </w:tc>
        <w:tc>
          <w:tcPr>
            <w:tcW w:w="6662" w:type="dxa"/>
          </w:tcPr>
          <w:p w14:paraId="6FF5E90E" w14:textId="77777777" w:rsidR="00BE60D5" w:rsidRDefault="00BE60D5" w:rsidP="00BE60D5">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BE60D5" w14:paraId="61419CC0" w14:textId="77777777" w:rsidTr="003A67C0">
        <w:trPr>
          <w:trHeight w:val="300"/>
        </w:trPr>
        <w:tc>
          <w:tcPr>
            <w:tcW w:w="2695" w:type="dxa"/>
          </w:tcPr>
          <w:p w14:paraId="7A43248A" w14:textId="77777777" w:rsidR="00BE60D5" w:rsidRDefault="00BE60D5" w:rsidP="00BE60D5">
            <w:pPr>
              <w:pStyle w:val="BodyText"/>
              <w:rPr>
                <w:rFonts w:ascii="Arial" w:hAnsi="Arial" w:cs="Arial"/>
                <w:b/>
                <w:bCs/>
              </w:rPr>
            </w:pPr>
            <w:r>
              <w:rPr>
                <w:rFonts w:ascii="Arial" w:hAnsi="Arial" w:cs="Arial"/>
                <w:b/>
                <w:bCs/>
              </w:rPr>
              <w:t>"Workgroup"</w:t>
            </w:r>
          </w:p>
        </w:tc>
        <w:tc>
          <w:tcPr>
            <w:tcW w:w="6662" w:type="dxa"/>
          </w:tcPr>
          <w:p w14:paraId="7CDDBA50" w14:textId="77777777" w:rsidR="00BE60D5" w:rsidRDefault="00BE60D5" w:rsidP="00BE60D5">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BE60D5" w14:paraId="795CF650" w14:textId="77777777" w:rsidTr="003A67C0">
        <w:trPr>
          <w:trHeight w:val="300"/>
        </w:trPr>
        <w:tc>
          <w:tcPr>
            <w:tcW w:w="2695" w:type="dxa"/>
          </w:tcPr>
          <w:p w14:paraId="2D275E2C" w14:textId="0A7468D0" w:rsidR="00BE60D5" w:rsidRDefault="00BE60D5" w:rsidP="00BE60D5">
            <w:pPr>
              <w:pStyle w:val="BodyText"/>
              <w:rPr>
                <w:rFonts w:ascii="Arial" w:hAnsi="Arial" w:cs="Arial"/>
                <w:b/>
                <w:bCs/>
                <w:lang w:val="en-US"/>
              </w:rPr>
            </w:pPr>
            <w:bookmarkStart w:id="705"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705"/>
          </w:p>
        </w:tc>
        <w:tc>
          <w:tcPr>
            <w:tcW w:w="6662" w:type="dxa"/>
          </w:tcPr>
          <w:p w14:paraId="5A549174" w14:textId="6169EC87" w:rsidR="00BE60D5" w:rsidRDefault="00BE60D5" w:rsidP="00BE60D5">
            <w:pPr>
              <w:pStyle w:val="BodyText"/>
              <w:jc w:val="both"/>
              <w:rPr>
                <w:rFonts w:ascii="Arial" w:hAnsi="Arial" w:cs="Arial"/>
              </w:rPr>
            </w:pPr>
            <w:bookmarkStart w:id="706" w:name="_BPDCD_206"/>
            <w:bookmarkStart w:id="707" w:name="_DV_C29"/>
            <w:r w:rsidRPr="00530856">
              <w:rPr>
                <w:rStyle w:val="DeltaViewInsertion"/>
                <w:rFonts w:ascii="Arial" w:hAnsi="Arial" w:cs="Arial"/>
                <w:color w:val="auto"/>
                <w:u w:val="none"/>
              </w:rPr>
              <w:t xml:space="preserve">as </w:t>
            </w:r>
            <w:bookmarkEnd w:id="706"/>
            <w:r>
              <w:rPr>
                <w:rStyle w:val="DeltaViewInsertion"/>
                <w:rFonts w:ascii="Arial" w:hAnsi="Arial" w:cs="Arial"/>
                <w:color w:val="auto"/>
                <w:u w:val="none"/>
              </w:rPr>
              <w:t xml:space="preserve">defined in Paragraph 8.20.13,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8.20.20</w:t>
            </w:r>
            <w:bookmarkEnd w:id="707"/>
          </w:p>
        </w:tc>
      </w:tr>
      <w:tr w:rsidR="00BE60D5" w14:paraId="60F2A4AB" w14:textId="77777777" w:rsidTr="003A67C0">
        <w:trPr>
          <w:trHeight w:val="300"/>
        </w:trPr>
        <w:tc>
          <w:tcPr>
            <w:tcW w:w="2695" w:type="dxa"/>
          </w:tcPr>
          <w:p w14:paraId="7E625FD5" w14:textId="77777777" w:rsidR="00BE60D5" w:rsidRPr="00530856" w:rsidRDefault="00BE60D5" w:rsidP="00BE60D5">
            <w:pPr>
              <w:pStyle w:val="BodyText"/>
              <w:rPr>
                <w:rFonts w:ascii="Arial" w:hAnsi="Arial" w:cs="Arial"/>
                <w:b/>
                <w:bCs/>
              </w:rPr>
            </w:pPr>
            <w:r w:rsidRPr="00530856">
              <w:rPr>
                <w:rFonts w:ascii="Arial" w:hAnsi="Arial" w:cs="Arial"/>
                <w:b/>
                <w:bCs/>
                <w:lang w:val="en-US"/>
              </w:rPr>
              <w:t>"</w:t>
            </w:r>
            <w:bookmarkStart w:id="708" w:name="_BPDCD_207"/>
            <w:r w:rsidRPr="00530856">
              <w:rPr>
                <w:rStyle w:val="DeltaViewInsertion"/>
                <w:rFonts w:ascii="Arial" w:hAnsi="Arial" w:cs="Arial"/>
                <w:b/>
                <w:bCs/>
                <w:color w:val="auto"/>
                <w:u w:val="none"/>
              </w:rPr>
              <w:t xml:space="preserve">Workgroup </w:t>
            </w:r>
            <w:bookmarkStart w:id="709" w:name="_DV_M8"/>
            <w:bookmarkEnd w:id="708"/>
            <w:bookmarkEnd w:id="709"/>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710" w:name="_DV_M9"/>
            <w:bookmarkEnd w:id="710"/>
            <w:r w:rsidRPr="00530856">
              <w:rPr>
                <w:rFonts w:ascii="Arial" w:hAnsi="Arial" w:cs="Arial"/>
                <w:b/>
                <w:bCs/>
                <w:lang w:val="en-US"/>
              </w:rPr>
              <w:t>"</w:t>
            </w:r>
          </w:p>
        </w:tc>
        <w:tc>
          <w:tcPr>
            <w:tcW w:w="6662" w:type="dxa"/>
          </w:tcPr>
          <w:p w14:paraId="1F03697D" w14:textId="4A82FF44" w:rsidR="00BE60D5" w:rsidRPr="00530856" w:rsidRDefault="00BE60D5" w:rsidP="00BE60D5">
            <w:pPr>
              <w:pStyle w:val="BodyText"/>
              <w:jc w:val="both"/>
              <w:rPr>
                <w:rFonts w:ascii="Arial" w:hAnsi="Arial" w:cs="Arial"/>
              </w:rPr>
            </w:pPr>
            <w:r w:rsidRPr="00530856">
              <w:rPr>
                <w:rFonts w:ascii="Arial" w:hAnsi="Arial" w:cs="Arial"/>
              </w:rPr>
              <w:t xml:space="preserve">any </w:t>
            </w:r>
            <w:bookmarkStart w:id="711"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712" w:name="_DV_M10"/>
            <w:bookmarkEnd w:id="711"/>
            <w:bookmarkEnd w:id="712"/>
            <w:r w:rsidRPr="00530856">
              <w:rPr>
                <w:rFonts w:ascii="Arial" w:hAnsi="Arial" w:cs="Arial"/>
              </w:rPr>
              <w:t xml:space="preserve"> </w:t>
            </w:r>
            <w:r w:rsidRPr="00530856">
              <w:rPr>
                <w:rFonts w:ascii="Arial" w:hAnsi="Arial" w:cs="Arial"/>
                <w:b/>
                <w:bCs/>
              </w:rPr>
              <w:t xml:space="preserve">Workgroup Alternative CUSC Modification </w:t>
            </w:r>
            <w:bookmarkStart w:id="713" w:name="_BPDCI_208"/>
            <w:bookmarkStart w:id="714" w:name="_DV_C21"/>
            <w:r w:rsidRPr="00530856">
              <w:rPr>
                <w:rFonts w:ascii="Arial" w:hAnsi="Arial" w:cs="Arial"/>
                <w:bCs/>
              </w:rPr>
              <w:t>to</w:t>
            </w:r>
            <w:r w:rsidRPr="00530856">
              <w:rPr>
                <w:rFonts w:ascii="Arial" w:hAnsi="Arial" w:cs="Arial"/>
                <w:b/>
                <w:bCs/>
              </w:rPr>
              <w:t xml:space="preserve"> </w:t>
            </w:r>
            <w:bookmarkEnd w:id="713"/>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715" w:name="_DV_X17"/>
            <w:bookmarkStart w:id="716" w:name="_DV_C22"/>
            <w:bookmarkEnd w:id="714"/>
            <w:r w:rsidRPr="00530856">
              <w:rPr>
                <w:rStyle w:val="DeltaViewMoveDestination"/>
                <w:rFonts w:ascii="Arial" w:hAnsi="Arial" w:cs="Arial"/>
                <w:color w:val="auto"/>
                <w:u w:val="none"/>
              </w:rPr>
              <w:t xml:space="preserve">which contains the information </w:t>
            </w:r>
            <w:bookmarkStart w:id="717" w:name="_DV_C23"/>
            <w:bookmarkEnd w:id="715"/>
            <w:bookmarkEnd w:id="716"/>
            <w:r w:rsidRPr="00530856">
              <w:rPr>
                <w:rStyle w:val="DeltaViewInsertion"/>
                <w:rFonts w:ascii="Arial" w:hAnsi="Arial" w:cs="Arial"/>
                <w:color w:val="auto"/>
                <w:u w:val="none"/>
              </w:rPr>
              <w:t>referred to at Paragraph 8.20.</w:t>
            </w:r>
            <w:r>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718" w:name="_DV_M11"/>
            <w:bookmarkEnd w:id="717"/>
            <w:bookmarkEnd w:id="718"/>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BE60D5" w14:paraId="2952A475" w14:textId="77777777" w:rsidTr="003A67C0">
        <w:trPr>
          <w:trHeight w:val="300"/>
        </w:trPr>
        <w:tc>
          <w:tcPr>
            <w:tcW w:w="2695" w:type="dxa"/>
          </w:tcPr>
          <w:p w14:paraId="57A4202B" w14:textId="77777777" w:rsidR="00BE60D5" w:rsidRPr="00530856" w:rsidRDefault="00BE60D5" w:rsidP="00BE60D5">
            <w:pPr>
              <w:pStyle w:val="BodyText"/>
              <w:rPr>
                <w:rFonts w:ascii="Arial" w:hAnsi="Arial" w:cs="Arial"/>
                <w:b/>
                <w:bCs/>
              </w:rPr>
            </w:pPr>
            <w:r w:rsidRPr="00530856">
              <w:rPr>
                <w:rFonts w:ascii="Arial" w:hAnsi="Arial" w:cs="Arial"/>
                <w:b/>
                <w:bCs/>
              </w:rPr>
              <w:t>"Workgroup Alternative CUSC Modification"</w:t>
            </w:r>
          </w:p>
        </w:tc>
        <w:tc>
          <w:tcPr>
            <w:tcW w:w="6662" w:type="dxa"/>
          </w:tcPr>
          <w:p w14:paraId="4E72E89D" w14:textId="09C58896" w:rsidR="00BE60D5" w:rsidRPr="00530856" w:rsidRDefault="00BE60D5" w:rsidP="00BE60D5">
            <w:pPr>
              <w:pStyle w:val="BodyText"/>
              <w:jc w:val="both"/>
              <w:rPr>
                <w:rFonts w:ascii="Arial" w:hAnsi="Arial" w:cs="Arial"/>
              </w:rPr>
            </w:pPr>
            <w:bookmarkStart w:id="719" w:name="_BPDCD_211"/>
            <w:r w:rsidRPr="00530856">
              <w:rPr>
                <w:rFonts w:ascii="Arial" w:hAnsi="Arial" w:cs="Arial"/>
              </w:rPr>
              <w:t xml:space="preserve">an </w:t>
            </w:r>
            <w:bookmarkEnd w:id="719"/>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720"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721" w:name="_DV_M12"/>
            <w:bookmarkEnd w:id="720"/>
            <w:bookmarkEnd w:id="721"/>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722" w:name="_DV_C26"/>
            <w:r w:rsidRPr="00530856">
              <w:rPr>
                <w:rStyle w:val="DeltaViewInsertion"/>
                <w:rFonts w:ascii="Arial" w:hAnsi="Arial" w:cs="Arial"/>
                <w:color w:val="auto"/>
                <w:u w:val="none"/>
              </w:rPr>
              <w:t>majority of the</w:t>
            </w:r>
            <w:bookmarkStart w:id="723" w:name="_DV_M13"/>
            <w:bookmarkEnd w:id="722"/>
            <w:bookmarkEnd w:id="723"/>
            <w:r w:rsidRPr="00530856">
              <w:rPr>
                <w:rFonts w:ascii="Arial" w:hAnsi="Arial" w:cs="Arial"/>
              </w:rPr>
              <w:t xml:space="preserve"> members</w:t>
            </w:r>
            <w:bookmarkStart w:id="724"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Pr>
                <w:rStyle w:val="DeltaViewInsertion"/>
                <w:rFonts w:ascii="Arial" w:hAnsi="Arial" w:cs="Arial"/>
                <w:color w:val="auto"/>
                <w:u w:val="none"/>
              </w:rPr>
              <w:t>person</w:t>
            </w:r>
            <w:bookmarkStart w:id="725" w:name="_DV_M14"/>
            <w:bookmarkEnd w:id="724"/>
            <w:bookmarkEnd w:id="725"/>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3E5B33">
      <w:pPr>
        <w:pStyle w:val="Schedule"/>
        <w:spacing w:after="0"/>
        <w:rPr>
          <w:rFonts w:ascii="Arial" w:hAnsi="Arial" w:cs="Arial"/>
        </w:rPr>
      </w:pPr>
      <w:r>
        <w:rPr>
          <w:rFonts w:ascii="Arial" w:hAnsi="Arial" w:cs="Arial"/>
        </w:rPr>
        <w:t>END OF SECTION 11</w:t>
      </w:r>
    </w:p>
    <w:p w14:paraId="0CA26978" w14:textId="77777777" w:rsidR="00C65245" w:rsidRDefault="00C65245" w:rsidP="00787855"/>
    <w:sectPr w:rsidR="00C65245" w:rsidSect="006A1B6B">
      <w:headerReference w:type="even" r:id="rId29"/>
      <w:headerReference w:type="default" r:id="rId30"/>
      <w:footerReference w:type="even" r:id="rId31"/>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D9001" w14:textId="77777777" w:rsidR="005155F6" w:rsidRDefault="005155F6">
      <w:r>
        <w:separator/>
      </w:r>
    </w:p>
  </w:endnote>
  <w:endnote w:type="continuationSeparator" w:id="0">
    <w:p w14:paraId="1FEF76D7" w14:textId="77777777" w:rsidR="005155F6" w:rsidRDefault="005155F6">
      <w:r>
        <w:continuationSeparator/>
      </w:r>
    </w:p>
  </w:endnote>
  <w:endnote w:type="continuationNotice" w:id="1">
    <w:p w14:paraId="0F3E2ADC" w14:textId="77777777" w:rsidR="005155F6" w:rsidRDefault="005155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5739F205" w:rsidR="00BA40C9" w:rsidRDefault="00BA40C9" w:rsidP="001E3243">
    <w:pPr>
      <w:autoSpaceDE w:val="0"/>
      <w:autoSpaceDN w:val="0"/>
      <w:adjustRightInd w:val="0"/>
      <w:ind w:right="-852"/>
    </w:pPr>
    <w:bookmarkStart w:id="1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1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261193">
      <w:rPr>
        <w:rFonts w:ascii="Arial" w:hAnsi="Arial" w:cs="Arial"/>
        <w:sz w:val="20"/>
        <w:szCs w:val="20"/>
        <w:lang w:eastAsia="en-GB"/>
      </w:rPr>
      <w:t>8</w:t>
    </w:r>
    <w:r w:rsidR="00CB4D79">
      <w:rPr>
        <w:rFonts w:ascii="Arial" w:hAnsi="Arial" w:cs="Arial"/>
        <w:sz w:val="20"/>
        <w:szCs w:val="20"/>
        <w:lang w:eastAsia="en-GB"/>
      </w:rPr>
      <w:t xml:space="preserve"> </w:t>
    </w:r>
    <w:r w:rsidR="00261193">
      <w:rPr>
        <w:rFonts w:ascii="Arial" w:hAnsi="Arial" w:cs="Arial"/>
        <w:sz w:val="20"/>
        <w:szCs w:val="20"/>
        <w:lang w:eastAsia="en-GB"/>
      </w:rPr>
      <w:t>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93F24D" w14:textId="77777777" w:rsidR="005155F6" w:rsidRDefault="005155F6">
      <w:r>
        <w:separator/>
      </w:r>
    </w:p>
  </w:footnote>
  <w:footnote w:type="continuationSeparator" w:id="0">
    <w:p w14:paraId="7BAB1105" w14:textId="77777777" w:rsidR="005155F6" w:rsidRDefault="005155F6">
      <w:r>
        <w:continuationSeparator/>
      </w:r>
    </w:p>
  </w:footnote>
  <w:footnote w:type="continuationNotice" w:id="1">
    <w:p w14:paraId="09F45266" w14:textId="77777777" w:rsidR="005155F6" w:rsidRDefault="005155F6"/>
  </w:footnote>
  <w:footnote w:id="2">
    <w:p w14:paraId="7FC448DD" w14:textId="77777777" w:rsidR="00DA6B82" w:rsidRDefault="00DA6B82">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32513BE2"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892E92">
      <w:rPr>
        <w:rFonts w:ascii="Arial" w:hAnsi="Arial" w:cs="Arial"/>
        <w:sz w:val="20"/>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271C8" w14:textId="77777777" w:rsidR="00180A03" w:rsidRDefault="00BA40C9" w:rsidP="00087ECB">
    <w:pPr>
      <w:pStyle w:val="Heading1"/>
      <w:pageBreakBefore w:val="0"/>
      <w:numPr>
        <w:ilvl w:val="0"/>
        <w:numId w:val="0"/>
      </w:numPr>
      <w:spacing w:before="0" w:after="0"/>
      <w:jc w:val="left"/>
      <w:rPr>
        <w:ins w:id="11" w:author="Author"/>
        <w:rFonts w:ascii="Arial" w:hAnsi="Arial" w:cs="Arial"/>
        <w:sz w:val="20"/>
      </w:rPr>
    </w:pPr>
    <w:r>
      <w:rPr>
        <w:rFonts w:ascii="Arial" w:hAnsi="Arial" w:cs="Arial"/>
        <w:sz w:val="20"/>
      </w:rPr>
      <w:t>CUSC v1.40</w:t>
    </w:r>
    <w:ins w:id="12" w:author="Author">
      <w:r w:rsidR="00087ECB">
        <w:rPr>
          <w:rFonts w:ascii="Arial" w:hAnsi="Arial" w:cs="Arial"/>
          <w:sz w:val="20"/>
        </w:rPr>
        <w:t xml:space="preserve"> </w:t>
      </w:r>
      <w:r w:rsidR="00087ECB">
        <w:rPr>
          <w:rFonts w:ascii="Arial" w:hAnsi="Arial" w:cs="Arial"/>
          <w:sz w:val="20"/>
        </w:rPr>
        <w:tab/>
      </w:r>
      <w:r w:rsidR="00087ECB">
        <w:rPr>
          <w:rFonts w:ascii="Arial" w:hAnsi="Arial" w:cs="Arial"/>
          <w:sz w:val="20"/>
        </w:rPr>
        <w:tab/>
      </w:r>
      <w:r w:rsidR="00087ECB">
        <w:rPr>
          <w:rFonts w:ascii="Arial" w:hAnsi="Arial" w:cs="Arial"/>
          <w:sz w:val="20"/>
        </w:rPr>
        <w:tab/>
      </w:r>
    </w:ins>
  </w:p>
  <w:p w14:paraId="2036EC39" w14:textId="3EC9CE0C" w:rsidR="00087ECB" w:rsidRPr="003000F8" w:rsidRDefault="00087ECB" w:rsidP="00087ECB">
    <w:pPr>
      <w:pStyle w:val="Heading1"/>
      <w:pageBreakBefore w:val="0"/>
      <w:numPr>
        <w:ilvl w:val="0"/>
        <w:numId w:val="0"/>
      </w:numPr>
      <w:spacing w:before="0" w:after="0"/>
      <w:jc w:val="left"/>
      <w:rPr>
        <w:ins w:id="13" w:author="Author"/>
        <w:rFonts w:ascii="Arial" w:hAnsi="Arial" w:cs="Arial"/>
        <w:b w:val="0"/>
        <w:bCs/>
        <w:sz w:val="20"/>
        <w:szCs w:val="20"/>
      </w:rPr>
    </w:pPr>
    <w:ins w:id="14" w:author="Author">
      <w:r w:rsidRPr="003000F8">
        <w:rPr>
          <w:rFonts w:ascii="Arial" w:hAnsi="Arial" w:cs="Arial"/>
          <w:b w:val="0"/>
          <w:bCs/>
          <w:sz w:val="20"/>
          <w:szCs w:val="20"/>
          <w:highlight w:val="yellow"/>
        </w:rPr>
        <w:t>Anything highlighted in yellow is introduced via CMP434</w:t>
      </w:r>
      <w:r w:rsidRPr="003000F8">
        <w:rPr>
          <w:rFonts w:ascii="Arial" w:hAnsi="Arial" w:cs="Arial"/>
          <w:b w:val="0"/>
          <w:bCs/>
          <w:sz w:val="20"/>
          <w:szCs w:val="20"/>
        </w:rPr>
        <w:t xml:space="preserve"> </w:t>
      </w:r>
    </w:ins>
  </w:p>
  <w:p w14:paraId="76110DBC" w14:textId="77777777" w:rsidR="00087ECB" w:rsidRPr="003000F8" w:rsidRDefault="00087ECB" w:rsidP="00180A03">
    <w:pPr>
      <w:pStyle w:val="Heading1"/>
      <w:pageBreakBefore w:val="0"/>
      <w:numPr>
        <w:ilvl w:val="0"/>
        <w:numId w:val="0"/>
      </w:numPr>
      <w:spacing w:before="0" w:after="0"/>
      <w:jc w:val="left"/>
      <w:rPr>
        <w:ins w:id="15" w:author="Author"/>
        <w:rFonts w:ascii="Arial" w:hAnsi="Arial" w:cs="Arial"/>
        <w:b w:val="0"/>
        <w:bCs/>
        <w:sz w:val="20"/>
        <w:szCs w:val="20"/>
      </w:rPr>
    </w:pPr>
    <w:ins w:id="16" w:author="Author">
      <w:r w:rsidRPr="003000F8">
        <w:rPr>
          <w:rFonts w:ascii="Arial" w:hAnsi="Arial" w:cs="Arial"/>
          <w:b w:val="0"/>
          <w:bCs/>
          <w:sz w:val="20"/>
          <w:szCs w:val="20"/>
          <w:highlight w:val="green"/>
        </w:rPr>
        <w:t>Anything highlighted in green is introduced via CMP435</w:t>
      </w:r>
      <w:r w:rsidRPr="003000F8">
        <w:rPr>
          <w:rFonts w:ascii="Arial" w:hAnsi="Arial" w:cs="Arial"/>
          <w:b w:val="0"/>
          <w:bCs/>
          <w:sz w:val="20"/>
          <w:szCs w:val="20"/>
        </w:rPr>
        <w:t xml:space="preserve"> </w:t>
      </w:r>
    </w:ins>
  </w:p>
  <w:p w14:paraId="0748ECFF" w14:textId="77777777" w:rsidR="00087ECB" w:rsidRPr="003000F8" w:rsidRDefault="00087ECB" w:rsidP="00180A03">
    <w:pPr>
      <w:pStyle w:val="Heading1"/>
      <w:pageBreakBefore w:val="0"/>
      <w:numPr>
        <w:ilvl w:val="0"/>
        <w:numId w:val="0"/>
      </w:numPr>
      <w:spacing w:before="0" w:after="0"/>
      <w:jc w:val="left"/>
      <w:rPr>
        <w:ins w:id="17" w:author="Author"/>
        <w:rFonts w:ascii="Arial" w:hAnsi="Arial" w:cs="Arial"/>
        <w:b w:val="0"/>
        <w:bCs/>
        <w:sz w:val="20"/>
        <w:szCs w:val="20"/>
      </w:rPr>
    </w:pPr>
    <w:ins w:id="18" w:author="Author">
      <w:r w:rsidRPr="003000F8">
        <w:rPr>
          <w:rFonts w:ascii="Arial" w:hAnsi="Arial" w:cs="Arial"/>
          <w:b w:val="0"/>
          <w:bCs/>
          <w:sz w:val="20"/>
          <w:szCs w:val="20"/>
          <w:highlight w:val="cyan"/>
        </w:rPr>
        <w:t>Anything highlighted in blue are additional definitions introduced by CMP435 WACM 1</w:t>
      </w:r>
    </w:ins>
  </w:p>
  <w:p w14:paraId="307C4723" w14:textId="13B8A451" w:rsidR="00BA40C9" w:rsidRPr="003000F8" w:rsidRDefault="00BA40C9">
    <w:pPr>
      <w:pStyle w:val="Header"/>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4389C" w14:textId="77777777" w:rsidR="00180A03" w:rsidRDefault="00AE3A4F" w:rsidP="00C8134C">
    <w:pPr>
      <w:pStyle w:val="Heading1"/>
      <w:pageBreakBefore w:val="0"/>
      <w:numPr>
        <w:ilvl w:val="0"/>
        <w:numId w:val="0"/>
      </w:numPr>
      <w:spacing w:before="0" w:after="0"/>
      <w:jc w:val="left"/>
      <w:rPr>
        <w:ins w:id="726" w:author="Author"/>
        <w:rFonts w:ascii="Arial" w:hAnsi="Arial" w:cs="Arial"/>
        <w:sz w:val="20"/>
      </w:rPr>
    </w:pPr>
    <w:r>
      <w:tab/>
    </w:r>
    <w:r>
      <w:rPr>
        <w:rFonts w:ascii="Arial" w:hAnsi="Arial" w:cs="Arial"/>
        <w:sz w:val="20"/>
      </w:rPr>
      <w:t>CUSC v1.</w:t>
    </w:r>
    <w:r w:rsidR="002A088A">
      <w:rPr>
        <w:rFonts w:ascii="Arial" w:hAnsi="Arial" w:cs="Arial"/>
        <w:sz w:val="20"/>
      </w:rPr>
      <w:t>9</w:t>
    </w:r>
    <w:r w:rsidR="00261193">
      <w:rPr>
        <w:rFonts w:ascii="Arial" w:hAnsi="Arial" w:cs="Arial"/>
        <w:sz w:val="20"/>
      </w:rPr>
      <w:t>8</w:t>
    </w:r>
    <w:ins w:id="727" w:author="Author">
      <w:r w:rsidR="00C8134C">
        <w:rPr>
          <w:rFonts w:ascii="Arial" w:hAnsi="Arial" w:cs="Arial"/>
          <w:sz w:val="20"/>
        </w:rPr>
        <w:tab/>
      </w:r>
      <w:r w:rsidR="00C8134C">
        <w:rPr>
          <w:rFonts w:ascii="Arial" w:hAnsi="Arial" w:cs="Arial"/>
          <w:sz w:val="20"/>
        </w:rPr>
        <w:tab/>
      </w:r>
      <w:r w:rsidR="00C8134C">
        <w:rPr>
          <w:rFonts w:ascii="Arial" w:hAnsi="Arial" w:cs="Arial"/>
          <w:sz w:val="20"/>
        </w:rPr>
        <w:tab/>
      </w:r>
    </w:ins>
  </w:p>
  <w:p w14:paraId="2698ED5B" w14:textId="37AEC40F" w:rsidR="00C8134C" w:rsidRPr="00002F3C" w:rsidRDefault="00C8134C" w:rsidP="00C8134C">
    <w:pPr>
      <w:pStyle w:val="Heading1"/>
      <w:pageBreakBefore w:val="0"/>
      <w:numPr>
        <w:ilvl w:val="0"/>
        <w:numId w:val="0"/>
      </w:numPr>
      <w:spacing w:before="0" w:after="0"/>
      <w:jc w:val="left"/>
      <w:rPr>
        <w:ins w:id="728" w:author="Author"/>
        <w:rFonts w:ascii="Arial" w:hAnsi="Arial" w:cs="Arial"/>
        <w:b w:val="0"/>
        <w:bCs/>
        <w:sz w:val="20"/>
        <w:szCs w:val="20"/>
      </w:rPr>
    </w:pPr>
    <w:ins w:id="729" w:author="Author">
      <w:r w:rsidRPr="00002F3C">
        <w:rPr>
          <w:rFonts w:ascii="Arial" w:hAnsi="Arial" w:cs="Arial"/>
          <w:b w:val="0"/>
          <w:bCs/>
          <w:sz w:val="20"/>
          <w:szCs w:val="20"/>
          <w:highlight w:val="yellow"/>
        </w:rPr>
        <w:t>Anything highlighted in yellow is introduced via CMP434</w:t>
      </w:r>
      <w:r w:rsidRPr="00002F3C">
        <w:rPr>
          <w:rFonts w:ascii="Arial" w:hAnsi="Arial" w:cs="Arial"/>
          <w:b w:val="0"/>
          <w:bCs/>
          <w:sz w:val="20"/>
          <w:szCs w:val="20"/>
        </w:rPr>
        <w:t xml:space="preserve"> </w:t>
      </w:r>
    </w:ins>
  </w:p>
  <w:p w14:paraId="53D67E72" w14:textId="77777777" w:rsidR="00C8134C" w:rsidRPr="00002F3C" w:rsidRDefault="00C8134C" w:rsidP="00180A03">
    <w:pPr>
      <w:pStyle w:val="Heading1"/>
      <w:pageBreakBefore w:val="0"/>
      <w:numPr>
        <w:ilvl w:val="0"/>
        <w:numId w:val="0"/>
      </w:numPr>
      <w:spacing w:before="0" w:after="0"/>
      <w:jc w:val="left"/>
      <w:rPr>
        <w:ins w:id="730" w:author="Author"/>
        <w:rFonts w:ascii="Arial" w:hAnsi="Arial" w:cs="Arial"/>
        <w:b w:val="0"/>
        <w:bCs/>
        <w:sz w:val="20"/>
        <w:szCs w:val="20"/>
      </w:rPr>
    </w:pPr>
    <w:ins w:id="731" w:author="Author">
      <w:r w:rsidRPr="00002F3C">
        <w:rPr>
          <w:rFonts w:ascii="Arial" w:hAnsi="Arial" w:cs="Arial"/>
          <w:b w:val="0"/>
          <w:bCs/>
          <w:sz w:val="20"/>
          <w:szCs w:val="20"/>
          <w:highlight w:val="green"/>
        </w:rPr>
        <w:t>Anything highlighted in green is introduced via CMP435</w:t>
      </w:r>
      <w:r w:rsidRPr="00002F3C">
        <w:rPr>
          <w:rFonts w:ascii="Arial" w:hAnsi="Arial" w:cs="Arial"/>
          <w:b w:val="0"/>
          <w:bCs/>
          <w:sz w:val="20"/>
          <w:szCs w:val="20"/>
        </w:rPr>
        <w:t xml:space="preserve"> </w:t>
      </w:r>
    </w:ins>
  </w:p>
  <w:p w14:paraId="66BDB2B4" w14:textId="77777777" w:rsidR="00C8134C" w:rsidRPr="00002F3C" w:rsidRDefault="00C8134C" w:rsidP="00180A03">
    <w:pPr>
      <w:pStyle w:val="Heading1"/>
      <w:pageBreakBefore w:val="0"/>
      <w:numPr>
        <w:ilvl w:val="0"/>
        <w:numId w:val="0"/>
      </w:numPr>
      <w:spacing w:before="0" w:after="0"/>
      <w:jc w:val="left"/>
      <w:rPr>
        <w:ins w:id="732" w:author="Author"/>
        <w:rFonts w:ascii="Arial" w:hAnsi="Arial" w:cs="Arial"/>
        <w:b w:val="0"/>
        <w:bCs/>
        <w:sz w:val="20"/>
        <w:szCs w:val="20"/>
      </w:rPr>
    </w:pPr>
    <w:ins w:id="733" w:author="Author">
      <w:r w:rsidRPr="00002F3C">
        <w:rPr>
          <w:rFonts w:ascii="Arial" w:hAnsi="Arial" w:cs="Arial"/>
          <w:b w:val="0"/>
          <w:bCs/>
          <w:sz w:val="20"/>
          <w:szCs w:val="20"/>
          <w:highlight w:val="cyan"/>
        </w:rPr>
        <w:t>Anything highlighted in blue are additional definitions introduced by CMP435 WACM 1</w:t>
      </w:r>
    </w:ins>
  </w:p>
  <w:p w14:paraId="69E1B01C" w14:textId="167D94AF" w:rsidR="00AE3A4F" w:rsidRDefault="00AE3A4F" w:rsidP="00AE3A4F">
    <w:pPr>
      <w:pStyle w:val="Header"/>
    </w:pP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1C633CDF"/>
    <w:multiLevelType w:val="hybridMultilevel"/>
    <w:tmpl w:val="A606A3E2"/>
    <w:lvl w:ilvl="0" w:tplc="9948F522">
      <w:start w:val="1"/>
      <w:numFmt w:val="lowerLetter"/>
      <w:lvlText w:val="(%1)"/>
      <w:lvlJc w:val="left"/>
      <w:pPr>
        <w:ind w:left="1180" w:hanging="360"/>
      </w:pPr>
      <w:rPr>
        <w:rFonts w:hint="default"/>
      </w:rPr>
    </w:lvl>
    <w:lvl w:ilvl="1" w:tplc="08090019" w:tentative="1">
      <w:start w:val="1"/>
      <w:numFmt w:val="lowerLetter"/>
      <w:lvlText w:val="%2."/>
      <w:lvlJc w:val="left"/>
      <w:pPr>
        <w:ind w:left="1900" w:hanging="360"/>
      </w:pPr>
    </w:lvl>
    <w:lvl w:ilvl="2" w:tplc="0809001B" w:tentative="1">
      <w:start w:val="1"/>
      <w:numFmt w:val="lowerRoman"/>
      <w:lvlText w:val="%3."/>
      <w:lvlJc w:val="right"/>
      <w:pPr>
        <w:ind w:left="2620" w:hanging="180"/>
      </w:pPr>
    </w:lvl>
    <w:lvl w:ilvl="3" w:tplc="0809000F" w:tentative="1">
      <w:start w:val="1"/>
      <w:numFmt w:val="decimal"/>
      <w:lvlText w:val="%4."/>
      <w:lvlJc w:val="left"/>
      <w:pPr>
        <w:ind w:left="3340" w:hanging="360"/>
      </w:pPr>
    </w:lvl>
    <w:lvl w:ilvl="4" w:tplc="08090019" w:tentative="1">
      <w:start w:val="1"/>
      <w:numFmt w:val="lowerLetter"/>
      <w:lvlText w:val="%5."/>
      <w:lvlJc w:val="left"/>
      <w:pPr>
        <w:ind w:left="4060" w:hanging="360"/>
      </w:pPr>
    </w:lvl>
    <w:lvl w:ilvl="5" w:tplc="0809001B" w:tentative="1">
      <w:start w:val="1"/>
      <w:numFmt w:val="lowerRoman"/>
      <w:lvlText w:val="%6."/>
      <w:lvlJc w:val="right"/>
      <w:pPr>
        <w:ind w:left="4780" w:hanging="180"/>
      </w:pPr>
    </w:lvl>
    <w:lvl w:ilvl="6" w:tplc="0809000F" w:tentative="1">
      <w:start w:val="1"/>
      <w:numFmt w:val="decimal"/>
      <w:lvlText w:val="%7."/>
      <w:lvlJc w:val="left"/>
      <w:pPr>
        <w:ind w:left="5500" w:hanging="360"/>
      </w:pPr>
    </w:lvl>
    <w:lvl w:ilvl="7" w:tplc="08090019" w:tentative="1">
      <w:start w:val="1"/>
      <w:numFmt w:val="lowerLetter"/>
      <w:lvlText w:val="%8."/>
      <w:lvlJc w:val="left"/>
      <w:pPr>
        <w:ind w:left="6220" w:hanging="360"/>
      </w:pPr>
    </w:lvl>
    <w:lvl w:ilvl="8" w:tplc="0809001B" w:tentative="1">
      <w:start w:val="1"/>
      <w:numFmt w:val="lowerRoman"/>
      <w:lvlText w:val="%9."/>
      <w:lvlJc w:val="right"/>
      <w:pPr>
        <w:ind w:left="6940" w:hanging="180"/>
      </w:pPr>
    </w:lvl>
  </w:abstractNum>
  <w:abstractNum w:abstractNumId="18"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9"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2"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3"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5"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216520"/>
    <w:multiLevelType w:val="hybridMultilevel"/>
    <w:tmpl w:val="856A939C"/>
    <w:lvl w:ilvl="0" w:tplc="5668637E">
      <w:start w:val="1"/>
      <w:numFmt w:val="decimal"/>
      <w:lvlText w:val="(%1)"/>
      <w:lvlJc w:val="left"/>
      <w:pPr>
        <w:ind w:left="820" w:hanging="4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8"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30"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8"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9"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7"/>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2"/>
  </w:num>
  <w:num w:numId="24" w16cid:durableId="2069957216">
    <w:abstractNumId w:val="25"/>
  </w:num>
  <w:num w:numId="25" w16cid:durableId="1764259929">
    <w:abstractNumId w:val="34"/>
  </w:num>
  <w:num w:numId="26" w16cid:durableId="1917469306">
    <w:abstractNumId w:val="36"/>
  </w:num>
  <w:num w:numId="27" w16cid:durableId="851842073">
    <w:abstractNumId w:val="30"/>
  </w:num>
  <w:num w:numId="28" w16cid:durableId="807628019">
    <w:abstractNumId w:val="35"/>
  </w:num>
  <w:num w:numId="29" w16cid:durableId="1643777286">
    <w:abstractNumId w:val="37"/>
  </w:num>
  <w:num w:numId="30" w16cid:durableId="371610795">
    <w:abstractNumId w:val="18"/>
  </w:num>
  <w:num w:numId="31" w16cid:durableId="207495153">
    <w:abstractNumId w:val="13"/>
  </w:num>
  <w:num w:numId="32" w16cid:durableId="491916939">
    <w:abstractNumId w:val="29"/>
  </w:num>
  <w:num w:numId="33" w16cid:durableId="298196058">
    <w:abstractNumId w:val="21"/>
  </w:num>
  <w:num w:numId="34" w16cid:durableId="2085837725">
    <w:abstractNumId w:val="24"/>
  </w:num>
  <w:num w:numId="35" w16cid:durableId="12281086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3"/>
  </w:num>
  <w:num w:numId="38" w16cid:durableId="1237083470">
    <w:abstractNumId w:val="11"/>
  </w:num>
  <w:num w:numId="39" w16cid:durableId="820342061">
    <w:abstractNumId w:val="16"/>
  </w:num>
  <w:num w:numId="40" w16cid:durableId="687415161">
    <w:abstractNumId w:val="19"/>
  </w:num>
  <w:num w:numId="41" w16cid:durableId="1278483334">
    <w:abstractNumId w:val="38"/>
  </w:num>
  <w:num w:numId="42" w16cid:durableId="151245067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8"/>
  </w:num>
  <w:num w:numId="45" w16cid:durableId="566495686">
    <w:abstractNumId w:val="20"/>
  </w:num>
  <w:num w:numId="46" w16cid:durableId="265625381">
    <w:abstractNumId w:val="39"/>
  </w:num>
  <w:num w:numId="47" w16cid:durableId="1721510998">
    <w:abstractNumId w:val="22"/>
  </w:num>
  <w:num w:numId="48" w16cid:durableId="1013216817">
    <w:abstractNumId w:val="33"/>
  </w:num>
  <w:num w:numId="49" w16cid:durableId="1185439289">
    <w:abstractNumId w:val="14"/>
  </w:num>
  <w:num w:numId="50" w16cid:durableId="342584926">
    <w:abstractNumId w:val="40"/>
  </w:num>
  <w:num w:numId="51" w16cid:durableId="1627391907">
    <w:abstractNumId w:val="31"/>
  </w:num>
  <w:num w:numId="52" w16cid:durableId="136068488">
    <w:abstractNumId w:val="26"/>
  </w:num>
  <w:num w:numId="53" w16cid:durableId="1515608127">
    <w:abstractNumId w:val="1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j1O4hlEFp1zKXk27YXNJnDDJoRM8bZ/eq+bfWSQZfk0oJWrwaJtau+pDhH1VGwy1r/eUuUTynWp+SoMLMpsvYA==" w:salt="+lwiRlvhXKqfY1BNeO3kQg=="/>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2A2"/>
    <w:rsid w:val="000013C0"/>
    <w:rsid w:val="00002A09"/>
    <w:rsid w:val="000031D4"/>
    <w:rsid w:val="00005370"/>
    <w:rsid w:val="00006F4D"/>
    <w:rsid w:val="00007E95"/>
    <w:rsid w:val="00010604"/>
    <w:rsid w:val="00010DF1"/>
    <w:rsid w:val="00011499"/>
    <w:rsid w:val="000117E4"/>
    <w:rsid w:val="0001323D"/>
    <w:rsid w:val="000134A9"/>
    <w:rsid w:val="000150E8"/>
    <w:rsid w:val="00015BB6"/>
    <w:rsid w:val="000164EB"/>
    <w:rsid w:val="000201F7"/>
    <w:rsid w:val="00022137"/>
    <w:rsid w:val="00022A63"/>
    <w:rsid w:val="00022DEC"/>
    <w:rsid w:val="00024B64"/>
    <w:rsid w:val="00024F58"/>
    <w:rsid w:val="000257E3"/>
    <w:rsid w:val="00026AB6"/>
    <w:rsid w:val="00027F0D"/>
    <w:rsid w:val="000325BB"/>
    <w:rsid w:val="00033B4A"/>
    <w:rsid w:val="00042B66"/>
    <w:rsid w:val="00042B77"/>
    <w:rsid w:val="000448E7"/>
    <w:rsid w:val="00050192"/>
    <w:rsid w:val="0005073B"/>
    <w:rsid w:val="00054EB0"/>
    <w:rsid w:val="00055BA9"/>
    <w:rsid w:val="000560BA"/>
    <w:rsid w:val="000567DD"/>
    <w:rsid w:val="00057D3C"/>
    <w:rsid w:val="00057E03"/>
    <w:rsid w:val="000616C2"/>
    <w:rsid w:val="00062C0A"/>
    <w:rsid w:val="00062FF6"/>
    <w:rsid w:val="000632ED"/>
    <w:rsid w:val="00066D25"/>
    <w:rsid w:val="000705E0"/>
    <w:rsid w:val="00071754"/>
    <w:rsid w:val="00073D56"/>
    <w:rsid w:val="00074E02"/>
    <w:rsid w:val="00075E76"/>
    <w:rsid w:val="00077047"/>
    <w:rsid w:val="00080779"/>
    <w:rsid w:val="00081AAD"/>
    <w:rsid w:val="000846E7"/>
    <w:rsid w:val="00084E33"/>
    <w:rsid w:val="00086E87"/>
    <w:rsid w:val="000874CA"/>
    <w:rsid w:val="00087ECB"/>
    <w:rsid w:val="00091122"/>
    <w:rsid w:val="00091270"/>
    <w:rsid w:val="00091B4E"/>
    <w:rsid w:val="000927E8"/>
    <w:rsid w:val="000939C5"/>
    <w:rsid w:val="0009409D"/>
    <w:rsid w:val="00097E4D"/>
    <w:rsid w:val="00097F4B"/>
    <w:rsid w:val="000A17E9"/>
    <w:rsid w:val="000A1921"/>
    <w:rsid w:val="000A2E14"/>
    <w:rsid w:val="000A3FD7"/>
    <w:rsid w:val="000A641B"/>
    <w:rsid w:val="000A7D9E"/>
    <w:rsid w:val="000B1274"/>
    <w:rsid w:val="000B1E44"/>
    <w:rsid w:val="000B328D"/>
    <w:rsid w:val="000B536C"/>
    <w:rsid w:val="000B5BC4"/>
    <w:rsid w:val="000B5DDD"/>
    <w:rsid w:val="000B6AA3"/>
    <w:rsid w:val="000B7F09"/>
    <w:rsid w:val="000C00C0"/>
    <w:rsid w:val="000C1197"/>
    <w:rsid w:val="000C2D12"/>
    <w:rsid w:val="000C50AB"/>
    <w:rsid w:val="000C6231"/>
    <w:rsid w:val="000C6BE2"/>
    <w:rsid w:val="000C798B"/>
    <w:rsid w:val="000D097E"/>
    <w:rsid w:val="000D1979"/>
    <w:rsid w:val="000D40DF"/>
    <w:rsid w:val="000D5217"/>
    <w:rsid w:val="000D6B64"/>
    <w:rsid w:val="000E0CA1"/>
    <w:rsid w:val="000E213B"/>
    <w:rsid w:val="000E387A"/>
    <w:rsid w:val="000E6212"/>
    <w:rsid w:val="000F1B4B"/>
    <w:rsid w:val="000F23E8"/>
    <w:rsid w:val="000F31AD"/>
    <w:rsid w:val="000F4EE5"/>
    <w:rsid w:val="000F78AD"/>
    <w:rsid w:val="00100F8E"/>
    <w:rsid w:val="00101EC2"/>
    <w:rsid w:val="001022E6"/>
    <w:rsid w:val="00103B64"/>
    <w:rsid w:val="0010627E"/>
    <w:rsid w:val="00106847"/>
    <w:rsid w:val="00106DAB"/>
    <w:rsid w:val="001132D4"/>
    <w:rsid w:val="001166E9"/>
    <w:rsid w:val="0011680D"/>
    <w:rsid w:val="001172E2"/>
    <w:rsid w:val="00123429"/>
    <w:rsid w:val="00123BEA"/>
    <w:rsid w:val="001241B0"/>
    <w:rsid w:val="0012448A"/>
    <w:rsid w:val="00124989"/>
    <w:rsid w:val="00124F0D"/>
    <w:rsid w:val="00125174"/>
    <w:rsid w:val="001254B1"/>
    <w:rsid w:val="00126825"/>
    <w:rsid w:val="00132183"/>
    <w:rsid w:val="00134809"/>
    <w:rsid w:val="0013489E"/>
    <w:rsid w:val="0014007E"/>
    <w:rsid w:val="001407F3"/>
    <w:rsid w:val="00141FC6"/>
    <w:rsid w:val="00142A9E"/>
    <w:rsid w:val="00143949"/>
    <w:rsid w:val="00146FD7"/>
    <w:rsid w:val="001500D7"/>
    <w:rsid w:val="001502C3"/>
    <w:rsid w:val="001502E7"/>
    <w:rsid w:val="001504E1"/>
    <w:rsid w:val="0015052C"/>
    <w:rsid w:val="00152684"/>
    <w:rsid w:val="00152786"/>
    <w:rsid w:val="001533E8"/>
    <w:rsid w:val="001538AC"/>
    <w:rsid w:val="00155655"/>
    <w:rsid w:val="00155C35"/>
    <w:rsid w:val="00160403"/>
    <w:rsid w:val="001609A3"/>
    <w:rsid w:val="0016299D"/>
    <w:rsid w:val="001636DF"/>
    <w:rsid w:val="0016761E"/>
    <w:rsid w:val="00170BBA"/>
    <w:rsid w:val="00172102"/>
    <w:rsid w:val="00172397"/>
    <w:rsid w:val="001729A6"/>
    <w:rsid w:val="00172E01"/>
    <w:rsid w:val="00172F51"/>
    <w:rsid w:val="00174197"/>
    <w:rsid w:val="001745CB"/>
    <w:rsid w:val="00175EE8"/>
    <w:rsid w:val="00180564"/>
    <w:rsid w:val="00180A03"/>
    <w:rsid w:val="00181324"/>
    <w:rsid w:val="00181EC7"/>
    <w:rsid w:val="0018220C"/>
    <w:rsid w:val="00183110"/>
    <w:rsid w:val="00183904"/>
    <w:rsid w:val="001900B8"/>
    <w:rsid w:val="00190D54"/>
    <w:rsid w:val="00190FFA"/>
    <w:rsid w:val="00192A16"/>
    <w:rsid w:val="00196262"/>
    <w:rsid w:val="0019675B"/>
    <w:rsid w:val="001969A2"/>
    <w:rsid w:val="001974B9"/>
    <w:rsid w:val="001A11A2"/>
    <w:rsid w:val="001A14F0"/>
    <w:rsid w:val="001A1EF2"/>
    <w:rsid w:val="001A27CE"/>
    <w:rsid w:val="001A3CD3"/>
    <w:rsid w:val="001A5D77"/>
    <w:rsid w:val="001A7023"/>
    <w:rsid w:val="001A739C"/>
    <w:rsid w:val="001B0B26"/>
    <w:rsid w:val="001B3737"/>
    <w:rsid w:val="001B56CF"/>
    <w:rsid w:val="001B5AF3"/>
    <w:rsid w:val="001B6C8C"/>
    <w:rsid w:val="001C08C9"/>
    <w:rsid w:val="001C0C62"/>
    <w:rsid w:val="001C24DF"/>
    <w:rsid w:val="001C2507"/>
    <w:rsid w:val="001C2560"/>
    <w:rsid w:val="001C2C3A"/>
    <w:rsid w:val="001C4FB1"/>
    <w:rsid w:val="001C7267"/>
    <w:rsid w:val="001D5AC2"/>
    <w:rsid w:val="001D72CA"/>
    <w:rsid w:val="001D7803"/>
    <w:rsid w:val="001D7F87"/>
    <w:rsid w:val="001E3243"/>
    <w:rsid w:val="001E5097"/>
    <w:rsid w:val="001E606E"/>
    <w:rsid w:val="001E7AFC"/>
    <w:rsid w:val="001F1192"/>
    <w:rsid w:val="001F660F"/>
    <w:rsid w:val="00201455"/>
    <w:rsid w:val="0020153B"/>
    <w:rsid w:val="00206C6E"/>
    <w:rsid w:val="0020712D"/>
    <w:rsid w:val="00207985"/>
    <w:rsid w:val="002104BC"/>
    <w:rsid w:val="002105D6"/>
    <w:rsid w:val="002118B0"/>
    <w:rsid w:val="00211A6F"/>
    <w:rsid w:val="00212EA3"/>
    <w:rsid w:val="002156D1"/>
    <w:rsid w:val="00215963"/>
    <w:rsid w:val="00215A02"/>
    <w:rsid w:val="00216241"/>
    <w:rsid w:val="00221021"/>
    <w:rsid w:val="00221940"/>
    <w:rsid w:val="00221B1D"/>
    <w:rsid w:val="00221F7E"/>
    <w:rsid w:val="00222060"/>
    <w:rsid w:val="00223180"/>
    <w:rsid w:val="00226446"/>
    <w:rsid w:val="00226C6D"/>
    <w:rsid w:val="00227AC3"/>
    <w:rsid w:val="00231069"/>
    <w:rsid w:val="00231832"/>
    <w:rsid w:val="0023295F"/>
    <w:rsid w:val="00232A1A"/>
    <w:rsid w:val="002373F2"/>
    <w:rsid w:val="00237AE1"/>
    <w:rsid w:val="00237C8C"/>
    <w:rsid w:val="00240ADD"/>
    <w:rsid w:val="00241145"/>
    <w:rsid w:val="00241CE1"/>
    <w:rsid w:val="0024267F"/>
    <w:rsid w:val="00243A12"/>
    <w:rsid w:val="00247A78"/>
    <w:rsid w:val="00247C73"/>
    <w:rsid w:val="0025279F"/>
    <w:rsid w:val="00253DEE"/>
    <w:rsid w:val="00254053"/>
    <w:rsid w:val="002573C0"/>
    <w:rsid w:val="00257721"/>
    <w:rsid w:val="00257AE4"/>
    <w:rsid w:val="00260A77"/>
    <w:rsid w:val="00261193"/>
    <w:rsid w:val="002652AC"/>
    <w:rsid w:val="00265F13"/>
    <w:rsid w:val="00266B0E"/>
    <w:rsid w:val="00272095"/>
    <w:rsid w:val="00277865"/>
    <w:rsid w:val="00280721"/>
    <w:rsid w:val="00280E10"/>
    <w:rsid w:val="00281A09"/>
    <w:rsid w:val="00282781"/>
    <w:rsid w:val="00282B20"/>
    <w:rsid w:val="00283339"/>
    <w:rsid w:val="002848DA"/>
    <w:rsid w:val="00284FE5"/>
    <w:rsid w:val="0028619E"/>
    <w:rsid w:val="00287401"/>
    <w:rsid w:val="0029057C"/>
    <w:rsid w:val="00295617"/>
    <w:rsid w:val="00297EE4"/>
    <w:rsid w:val="002A088A"/>
    <w:rsid w:val="002A13DF"/>
    <w:rsid w:val="002A1FD3"/>
    <w:rsid w:val="002A66B2"/>
    <w:rsid w:val="002B1569"/>
    <w:rsid w:val="002B193F"/>
    <w:rsid w:val="002B1EE8"/>
    <w:rsid w:val="002B44D3"/>
    <w:rsid w:val="002B51E6"/>
    <w:rsid w:val="002B5A24"/>
    <w:rsid w:val="002B5E88"/>
    <w:rsid w:val="002B7977"/>
    <w:rsid w:val="002B7CBD"/>
    <w:rsid w:val="002C1D61"/>
    <w:rsid w:val="002C3B7E"/>
    <w:rsid w:val="002C420D"/>
    <w:rsid w:val="002C4C69"/>
    <w:rsid w:val="002C7AC9"/>
    <w:rsid w:val="002C7E03"/>
    <w:rsid w:val="002C7FB4"/>
    <w:rsid w:val="002D006B"/>
    <w:rsid w:val="002D0F5A"/>
    <w:rsid w:val="002D1E6F"/>
    <w:rsid w:val="002D5EF7"/>
    <w:rsid w:val="002E20D5"/>
    <w:rsid w:val="002E3145"/>
    <w:rsid w:val="002E4452"/>
    <w:rsid w:val="002E4F8F"/>
    <w:rsid w:val="002E5ACB"/>
    <w:rsid w:val="002E720A"/>
    <w:rsid w:val="002E8FF4"/>
    <w:rsid w:val="002F0DA2"/>
    <w:rsid w:val="002F16DC"/>
    <w:rsid w:val="002F3AEF"/>
    <w:rsid w:val="002F790B"/>
    <w:rsid w:val="003000F8"/>
    <w:rsid w:val="00300623"/>
    <w:rsid w:val="003014F3"/>
    <w:rsid w:val="00301B56"/>
    <w:rsid w:val="003038BE"/>
    <w:rsid w:val="00303B79"/>
    <w:rsid w:val="00304DC6"/>
    <w:rsid w:val="003107D6"/>
    <w:rsid w:val="00311C36"/>
    <w:rsid w:val="003132E4"/>
    <w:rsid w:val="00315FEF"/>
    <w:rsid w:val="003176BF"/>
    <w:rsid w:val="00323775"/>
    <w:rsid w:val="00324D32"/>
    <w:rsid w:val="00326C64"/>
    <w:rsid w:val="00332B77"/>
    <w:rsid w:val="00332DB7"/>
    <w:rsid w:val="00333F37"/>
    <w:rsid w:val="00336B20"/>
    <w:rsid w:val="00337715"/>
    <w:rsid w:val="00337CC5"/>
    <w:rsid w:val="00341547"/>
    <w:rsid w:val="0034306F"/>
    <w:rsid w:val="003442EE"/>
    <w:rsid w:val="003448BD"/>
    <w:rsid w:val="00344965"/>
    <w:rsid w:val="003471D4"/>
    <w:rsid w:val="003477F6"/>
    <w:rsid w:val="0035142F"/>
    <w:rsid w:val="003517D0"/>
    <w:rsid w:val="00352271"/>
    <w:rsid w:val="003546ED"/>
    <w:rsid w:val="0036046B"/>
    <w:rsid w:val="003614C7"/>
    <w:rsid w:val="003623E2"/>
    <w:rsid w:val="00362533"/>
    <w:rsid w:val="00366337"/>
    <w:rsid w:val="00366999"/>
    <w:rsid w:val="0037173A"/>
    <w:rsid w:val="00371980"/>
    <w:rsid w:val="00372216"/>
    <w:rsid w:val="00372574"/>
    <w:rsid w:val="00372C62"/>
    <w:rsid w:val="00372FC8"/>
    <w:rsid w:val="00373088"/>
    <w:rsid w:val="00373606"/>
    <w:rsid w:val="00373D88"/>
    <w:rsid w:val="00375444"/>
    <w:rsid w:val="003758D7"/>
    <w:rsid w:val="00375C70"/>
    <w:rsid w:val="00380239"/>
    <w:rsid w:val="00380A4F"/>
    <w:rsid w:val="00386783"/>
    <w:rsid w:val="0038685E"/>
    <w:rsid w:val="00387189"/>
    <w:rsid w:val="00387F48"/>
    <w:rsid w:val="0039011C"/>
    <w:rsid w:val="0039031E"/>
    <w:rsid w:val="00390428"/>
    <w:rsid w:val="00391453"/>
    <w:rsid w:val="00393140"/>
    <w:rsid w:val="003951BC"/>
    <w:rsid w:val="003972EB"/>
    <w:rsid w:val="00397964"/>
    <w:rsid w:val="003A1547"/>
    <w:rsid w:val="003A1D12"/>
    <w:rsid w:val="003A2C33"/>
    <w:rsid w:val="003A3BDB"/>
    <w:rsid w:val="003A3C38"/>
    <w:rsid w:val="003A4120"/>
    <w:rsid w:val="003A5082"/>
    <w:rsid w:val="003A67C0"/>
    <w:rsid w:val="003A7390"/>
    <w:rsid w:val="003A7A97"/>
    <w:rsid w:val="003A7BED"/>
    <w:rsid w:val="003B22FA"/>
    <w:rsid w:val="003B2757"/>
    <w:rsid w:val="003B31C1"/>
    <w:rsid w:val="003B36B1"/>
    <w:rsid w:val="003B4281"/>
    <w:rsid w:val="003B4297"/>
    <w:rsid w:val="003B6004"/>
    <w:rsid w:val="003B6E7E"/>
    <w:rsid w:val="003BE854"/>
    <w:rsid w:val="003C0A66"/>
    <w:rsid w:val="003C1B73"/>
    <w:rsid w:val="003C1EC9"/>
    <w:rsid w:val="003C2C4F"/>
    <w:rsid w:val="003C31C0"/>
    <w:rsid w:val="003C4AB2"/>
    <w:rsid w:val="003C4C6D"/>
    <w:rsid w:val="003C5874"/>
    <w:rsid w:val="003C62B6"/>
    <w:rsid w:val="003C630C"/>
    <w:rsid w:val="003D338C"/>
    <w:rsid w:val="003D36AD"/>
    <w:rsid w:val="003D5B5F"/>
    <w:rsid w:val="003D62D3"/>
    <w:rsid w:val="003D703C"/>
    <w:rsid w:val="003E22B2"/>
    <w:rsid w:val="003E45D9"/>
    <w:rsid w:val="003E46BE"/>
    <w:rsid w:val="003E5677"/>
    <w:rsid w:val="003E5726"/>
    <w:rsid w:val="003E5B33"/>
    <w:rsid w:val="003E5C49"/>
    <w:rsid w:val="003E65CF"/>
    <w:rsid w:val="003E6721"/>
    <w:rsid w:val="003F06AD"/>
    <w:rsid w:val="003F09CD"/>
    <w:rsid w:val="003F2435"/>
    <w:rsid w:val="003F2B7B"/>
    <w:rsid w:val="003F55F8"/>
    <w:rsid w:val="003F6754"/>
    <w:rsid w:val="004000B5"/>
    <w:rsid w:val="00400D46"/>
    <w:rsid w:val="004041D1"/>
    <w:rsid w:val="00405CB2"/>
    <w:rsid w:val="00406800"/>
    <w:rsid w:val="00407FB5"/>
    <w:rsid w:val="00412640"/>
    <w:rsid w:val="00412D9B"/>
    <w:rsid w:val="00413729"/>
    <w:rsid w:val="00414EB8"/>
    <w:rsid w:val="0041512F"/>
    <w:rsid w:val="00415380"/>
    <w:rsid w:val="00416548"/>
    <w:rsid w:val="00416BDE"/>
    <w:rsid w:val="00416C4B"/>
    <w:rsid w:val="00416D49"/>
    <w:rsid w:val="00417CAC"/>
    <w:rsid w:val="00420A76"/>
    <w:rsid w:val="0042202A"/>
    <w:rsid w:val="00423432"/>
    <w:rsid w:val="00424287"/>
    <w:rsid w:val="004257DF"/>
    <w:rsid w:val="004272B9"/>
    <w:rsid w:val="00430D27"/>
    <w:rsid w:val="00430F85"/>
    <w:rsid w:val="0043119C"/>
    <w:rsid w:val="00433C29"/>
    <w:rsid w:val="00433D31"/>
    <w:rsid w:val="00433F49"/>
    <w:rsid w:val="0043775A"/>
    <w:rsid w:val="004405A2"/>
    <w:rsid w:val="00442339"/>
    <w:rsid w:val="00442E09"/>
    <w:rsid w:val="004461F0"/>
    <w:rsid w:val="004477FC"/>
    <w:rsid w:val="004500BF"/>
    <w:rsid w:val="004508CD"/>
    <w:rsid w:val="00450E12"/>
    <w:rsid w:val="00450F44"/>
    <w:rsid w:val="00451507"/>
    <w:rsid w:val="00451A88"/>
    <w:rsid w:val="00456F8A"/>
    <w:rsid w:val="004578C0"/>
    <w:rsid w:val="00463341"/>
    <w:rsid w:val="00464EBD"/>
    <w:rsid w:val="00465746"/>
    <w:rsid w:val="00465D1D"/>
    <w:rsid w:val="00466296"/>
    <w:rsid w:val="0046703E"/>
    <w:rsid w:val="0046753B"/>
    <w:rsid w:val="00467A5D"/>
    <w:rsid w:val="00470081"/>
    <w:rsid w:val="0047144C"/>
    <w:rsid w:val="0047152B"/>
    <w:rsid w:val="00471AA1"/>
    <w:rsid w:val="00471C35"/>
    <w:rsid w:val="00473A97"/>
    <w:rsid w:val="00473EDC"/>
    <w:rsid w:val="00474723"/>
    <w:rsid w:val="00475CC7"/>
    <w:rsid w:val="00476479"/>
    <w:rsid w:val="004791AE"/>
    <w:rsid w:val="00480F24"/>
    <w:rsid w:val="00482C79"/>
    <w:rsid w:val="00485979"/>
    <w:rsid w:val="004906A1"/>
    <w:rsid w:val="00490AB5"/>
    <w:rsid w:val="004958D8"/>
    <w:rsid w:val="00495E48"/>
    <w:rsid w:val="00496C8D"/>
    <w:rsid w:val="004A1AFF"/>
    <w:rsid w:val="004A318C"/>
    <w:rsid w:val="004A3465"/>
    <w:rsid w:val="004A3D84"/>
    <w:rsid w:val="004A5AA3"/>
    <w:rsid w:val="004A696F"/>
    <w:rsid w:val="004A757D"/>
    <w:rsid w:val="004A7982"/>
    <w:rsid w:val="004A7A8B"/>
    <w:rsid w:val="004A7F4E"/>
    <w:rsid w:val="004B0C57"/>
    <w:rsid w:val="004B6504"/>
    <w:rsid w:val="004B7422"/>
    <w:rsid w:val="004C08E0"/>
    <w:rsid w:val="004C12B8"/>
    <w:rsid w:val="004C1708"/>
    <w:rsid w:val="004C2C98"/>
    <w:rsid w:val="004C549F"/>
    <w:rsid w:val="004C54B2"/>
    <w:rsid w:val="004C79EC"/>
    <w:rsid w:val="004C7A9B"/>
    <w:rsid w:val="004D0F5D"/>
    <w:rsid w:val="004D1A33"/>
    <w:rsid w:val="004D379C"/>
    <w:rsid w:val="004D3892"/>
    <w:rsid w:val="004D504B"/>
    <w:rsid w:val="004D5A11"/>
    <w:rsid w:val="004D7064"/>
    <w:rsid w:val="004E48E0"/>
    <w:rsid w:val="004E4C04"/>
    <w:rsid w:val="004E5618"/>
    <w:rsid w:val="004E5BEF"/>
    <w:rsid w:val="004F01B0"/>
    <w:rsid w:val="004F1C42"/>
    <w:rsid w:val="004F2D47"/>
    <w:rsid w:val="004F3316"/>
    <w:rsid w:val="004F3CF6"/>
    <w:rsid w:val="004F74CE"/>
    <w:rsid w:val="004F78AB"/>
    <w:rsid w:val="004F7C04"/>
    <w:rsid w:val="005065C0"/>
    <w:rsid w:val="0051343C"/>
    <w:rsid w:val="00515067"/>
    <w:rsid w:val="005155F6"/>
    <w:rsid w:val="005168B2"/>
    <w:rsid w:val="00520995"/>
    <w:rsid w:val="00520F48"/>
    <w:rsid w:val="0052308C"/>
    <w:rsid w:val="00524D58"/>
    <w:rsid w:val="0052642F"/>
    <w:rsid w:val="00527153"/>
    <w:rsid w:val="005303DE"/>
    <w:rsid w:val="00530856"/>
    <w:rsid w:val="00531F9C"/>
    <w:rsid w:val="00532F78"/>
    <w:rsid w:val="00535E95"/>
    <w:rsid w:val="00537C1E"/>
    <w:rsid w:val="00537C7F"/>
    <w:rsid w:val="00540B6D"/>
    <w:rsid w:val="005415EC"/>
    <w:rsid w:val="00541A2E"/>
    <w:rsid w:val="00543596"/>
    <w:rsid w:val="00544C14"/>
    <w:rsid w:val="005467C4"/>
    <w:rsid w:val="0055020F"/>
    <w:rsid w:val="005504B3"/>
    <w:rsid w:val="00550A50"/>
    <w:rsid w:val="00550CBA"/>
    <w:rsid w:val="005517BF"/>
    <w:rsid w:val="00551BCC"/>
    <w:rsid w:val="00554FD8"/>
    <w:rsid w:val="00555D75"/>
    <w:rsid w:val="00556264"/>
    <w:rsid w:val="0055630E"/>
    <w:rsid w:val="005610A6"/>
    <w:rsid w:val="0056139F"/>
    <w:rsid w:val="00561F63"/>
    <w:rsid w:val="0056290A"/>
    <w:rsid w:val="0056571C"/>
    <w:rsid w:val="0056735E"/>
    <w:rsid w:val="005702F0"/>
    <w:rsid w:val="005726B6"/>
    <w:rsid w:val="00573326"/>
    <w:rsid w:val="0057340A"/>
    <w:rsid w:val="0057457E"/>
    <w:rsid w:val="00577F6C"/>
    <w:rsid w:val="005806AB"/>
    <w:rsid w:val="00581918"/>
    <w:rsid w:val="00583DC3"/>
    <w:rsid w:val="00585526"/>
    <w:rsid w:val="00585A61"/>
    <w:rsid w:val="00586399"/>
    <w:rsid w:val="005865FA"/>
    <w:rsid w:val="00586792"/>
    <w:rsid w:val="00586CB6"/>
    <w:rsid w:val="00591FF0"/>
    <w:rsid w:val="005935A3"/>
    <w:rsid w:val="00594DD2"/>
    <w:rsid w:val="005A01D9"/>
    <w:rsid w:val="005A2122"/>
    <w:rsid w:val="005A2DD3"/>
    <w:rsid w:val="005A3444"/>
    <w:rsid w:val="005A4004"/>
    <w:rsid w:val="005A4259"/>
    <w:rsid w:val="005A52BD"/>
    <w:rsid w:val="005A6F5C"/>
    <w:rsid w:val="005A7196"/>
    <w:rsid w:val="005B061B"/>
    <w:rsid w:val="005B0784"/>
    <w:rsid w:val="005B3AB9"/>
    <w:rsid w:val="005C3409"/>
    <w:rsid w:val="005C7355"/>
    <w:rsid w:val="005C7BC1"/>
    <w:rsid w:val="005D09EC"/>
    <w:rsid w:val="005D378F"/>
    <w:rsid w:val="005D5F3D"/>
    <w:rsid w:val="005D784F"/>
    <w:rsid w:val="005D7C83"/>
    <w:rsid w:val="005E0739"/>
    <w:rsid w:val="005E0B36"/>
    <w:rsid w:val="005E2453"/>
    <w:rsid w:val="005E26B2"/>
    <w:rsid w:val="005E2987"/>
    <w:rsid w:val="005E3910"/>
    <w:rsid w:val="005E3C8A"/>
    <w:rsid w:val="005E3EED"/>
    <w:rsid w:val="005E648E"/>
    <w:rsid w:val="005E6BBF"/>
    <w:rsid w:val="005E7097"/>
    <w:rsid w:val="005E796B"/>
    <w:rsid w:val="005F0142"/>
    <w:rsid w:val="005F02AF"/>
    <w:rsid w:val="005F0934"/>
    <w:rsid w:val="005F0D18"/>
    <w:rsid w:val="005F267D"/>
    <w:rsid w:val="005F637E"/>
    <w:rsid w:val="005F6BED"/>
    <w:rsid w:val="005F710D"/>
    <w:rsid w:val="006000A9"/>
    <w:rsid w:val="00600E6C"/>
    <w:rsid w:val="0060164B"/>
    <w:rsid w:val="00601D31"/>
    <w:rsid w:val="00601EC4"/>
    <w:rsid w:val="00603AD1"/>
    <w:rsid w:val="00604F6B"/>
    <w:rsid w:val="0060519A"/>
    <w:rsid w:val="00606163"/>
    <w:rsid w:val="006148C6"/>
    <w:rsid w:val="00615395"/>
    <w:rsid w:val="006153B7"/>
    <w:rsid w:val="006157DD"/>
    <w:rsid w:val="00617C5D"/>
    <w:rsid w:val="00620A1A"/>
    <w:rsid w:val="0062330C"/>
    <w:rsid w:val="00626525"/>
    <w:rsid w:val="00626A70"/>
    <w:rsid w:val="00627D27"/>
    <w:rsid w:val="00630A67"/>
    <w:rsid w:val="006311D8"/>
    <w:rsid w:val="006317AB"/>
    <w:rsid w:val="00631AF2"/>
    <w:rsid w:val="00632796"/>
    <w:rsid w:val="00633F2D"/>
    <w:rsid w:val="0064078A"/>
    <w:rsid w:val="006409F6"/>
    <w:rsid w:val="006417B5"/>
    <w:rsid w:val="00642115"/>
    <w:rsid w:val="0064235F"/>
    <w:rsid w:val="006423A4"/>
    <w:rsid w:val="00642A4E"/>
    <w:rsid w:val="00643A6B"/>
    <w:rsid w:val="00643A7A"/>
    <w:rsid w:val="00650014"/>
    <w:rsid w:val="0065217F"/>
    <w:rsid w:val="00652B62"/>
    <w:rsid w:val="00652DBD"/>
    <w:rsid w:val="00652DFF"/>
    <w:rsid w:val="00653C58"/>
    <w:rsid w:val="006541C7"/>
    <w:rsid w:val="00654BB0"/>
    <w:rsid w:val="006554FE"/>
    <w:rsid w:val="00655558"/>
    <w:rsid w:val="006557C2"/>
    <w:rsid w:val="00657E30"/>
    <w:rsid w:val="006602AE"/>
    <w:rsid w:val="006614DF"/>
    <w:rsid w:val="0066213B"/>
    <w:rsid w:val="006625E1"/>
    <w:rsid w:val="00662D57"/>
    <w:rsid w:val="00662F30"/>
    <w:rsid w:val="0066398D"/>
    <w:rsid w:val="0066419E"/>
    <w:rsid w:val="00666647"/>
    <w:rsid w:val="00670844"/>
    <w:rsid w:val="00674B92"/>
    <w:rsid w:val="00674C7B"/>
    <w:rsid w:val="006772B6"/>
    <w:rsid w:val="006803A3"/>
    <w:rsid w:val="0068070A"/>
    <w:rsid w:val="00681899"/>
    <w:rsid w:val="00681CF2"/>
    <w:rsid w:val="00681D96"/>
    <w:rsid w:val="00683120"/>
    <w:rsid w:val="0068375A"/>
    <w:rsid w:val="006853AC"/>
    <w:rsid w:val="006862FB"/>
    <w:rsid w:val="00687747"/>
    <w:rsid w:val="00696D72"/>
    <w:rsid w:val="006A06E9"/>
    <w:rsid w:val="006A0828"/>
    <w:rsid w:val="006A1B6B"/>
    <w:rsid w:val="006A3659"/>
    <w:rsid w:val="006A408C"/>
    <w:rsid w:val="006A4C76"/>
    <w:rsid w:val="006A6BB3"/>
    <w:rsid w:val="006A707F"/>
    <w:rsid w:val="006B326A"/>
    <w:rsid w:val="006B41E6"/>
    <w:rsid w:val="006B4BD0"/>
    <w:rsid w:val="006B59DB"/>
    <w:rsid w:val="006B5BE4"/>
    <w:rsid w:val="006C0E3F"/>
    <w:rsid w:val="006C2453"/>
    <w:rsid w:val="006C24FC"/>
    <w:rsid w:val="006C3DB9"/>
    <w:rsid w:val="006C67D3"/>
    <w:rsid w:val="006C7CFA"/>
    <w:rsid w:val="006D0627"/>
    <w:rsid w:val="006D0BD0"/>
    <w:rsid w:val="006D4452"/>
    <w:rsid w:val="006E0BC8"/>
    <w:rsid w:val="006E10F8"/>
    <w:rsid w:val="006E2076"/>
    <w:rsid w:val="006E3C04"/>
    <w:rsid w:val="006E3D76"/>
    <w:rsid w:val="006E4B08"/>
    <w:rsid w:val="006E5F8B"/>
    <w:rsid w:val="006E6377"/>
    <w:rsid w:val="006E75E8"/>
    <w:rsid w:val="006E7788"/>
    <w:rsid w:val="006E7F33"/>
    <w:rsid w:val="006F2309"/>
    <w:rsid w:val="006F2815"/>
    <w:rsid w:val="006F3BB2"/>
    <w:rsid w:val="006F5133"/>
    <w:rsid w:val="006F5461"/>
    <w:rsid w:val="007011A2"/>
    <w:rsid w:val="00701323"/>
    <w:rsid w:val="00701D81"/>
    <w:rsid w:val="00701F81"/>
    <w:rsid w:val="007057AA"/>
    <w:rsid w:val="00705F42"/>
    <w:rsid w:val="007100FD"/>
    <w:rsid w:val="00710226"/>
    <w:rsid w:val="00710A95"/>
    <w:rsid w:val="0071220B"/>
    <w:rsid w:val="007122F3"/>
    <w:rsid w:val="007134F2"/>
    <w:rsid w:val="0071484E"/>
    <w:rsid w:val="00715F6F"/>
    <w:rsid w:val="00716A49"/>
    <w:rsid w:val="0072062B"/>
    <w:rsid w:val="007206FD"/>
    <w:rsid w:val="007224C7"/>
    <w:rsid w:val="007232A4"/>
    <w:rsid w:val="007246A8"/>
    <w:rsid w:val="00731875"/>
    <w:rsid w:val="00731D88"/>
    <w:rsid w:val="00733F8A"/>
    <w:rsid w:val="007350DA"/>
    <w:rsid w:val="00735470"/>
    <w:rsid w:val="00735701"/>
    <w:rsid w:val="00736209"/>
    <w:rsid w:val="00736933"/>
    <w:rsid w:val="00736991"/>
    <w:rsid w:val="00736B31"/>
    <w:rsid w:val="007405FA"/>
    <w:rsid w:val="00740F6C"/>
    <w:rsid w:val="007454CC"/>
    <w:rsid w:val="00747B0D"/>
    <w:rsid w:val="007518BA"/>
    <w:rsid w:val="007526CA"/>
    <w:rsid w:val="00753D47"/>
    <w:rsid w:val="00754C9C"/>
    <w:rsid w:val="007553E5"/>
    <w:rsid w:val="007554A9"/>
    <w:rsid w:val="00760016"/>
    <w:rsid w:val="0076226B"/>
    <w:rsid w:val="00765D4B"/>
    <w:rsid w:val="00766A3D"/>
    <w:rsid w:val="0076736F"/>
    <w:rsid w:val="00767536"/>
    <w:rsid w:val="00772C50"/>
    <w:rsid w:val="00775A31"/>
    <w:rsid w:val="00780105"/>
    <w:rsid w:val="00780E94"/>
    <w:rsid w:val="00784688"/>
    <w:rsid w:val="007852DD"/>
    <w:rsid w:val="00785A07"/>
    <w:rsid w:val="00787808"/>
    <w:rsid w:val="00787855"/>
    <w:rsid w:val="00790D3D"/>
    <w:rsid w:val="00791A57"/>
    <w:rsid w:val="00793A7E"/>
    <w:rsid w:val="00795E2A"/>
    <w:rsid w:val="007A0A3B"/>
    <w:rsid w:val="007A30B8"/>
    <w:rsid w:val="007A5136"/>
    <w:rsid w:val="007A54B4"/>
    <w:rsid w:val="007A77A3"/>
    <w:rsid w:val="007B002F"/>
    <w:rsid w:val="007B075C"/>
    <w:rsid w:val="007B50DB"/>
    <w:rsid w:val="007C03D8"/>
    <w:rsid w:val="007C3726"/>
    <w:rsid w:val="007C3E8F"/>
    <w:rsid w:val="007C6208"/>
    <w:rsid w:val="007C74B2"/>
    <w:rsid w:val="007D078C"/>
    <w:rsid w:val="007D143A"/>
    <w:rsid w:val="007D1BE8"/>
    <w:rsid w:val="007E0E25"/>
    <w:rsid w:val="007E2499"/>
    <w:rsid w:val="007E3532"/>
    <w:rsid w:val="007E6CDB"/>
    <w:rsid w:val="007F1A50"/>
    <w:rsid w:val="007F3F57"/>
    <w:rsid w:val="007F42A3"/>
    <w:rsid w:val="007F73B3"/>
    <w:rsid w:val="0080169D"/>
    <w:rsid w:val="00801763"/>
    <w:rsid w:val="008026E0"/>
    <w:rsid w:val="00803BE9"/>
    <w:rsid w:val="00803DC2"/>
    <w:rsid w:val="00805197"/>
    <w:rsid w:val="008057FF"/>
    <w:rsid w:val="00806FFE"/>
    <w:rsid w:val="008115A8"/>
    <w:rsid w:val="0081437E"/>
    <w:rsid w:val="008145C7"/>
    <w:rsid w:val="00814F74"/>
    <w:rsid w:val="0081728D"/>
    <w:rsid w:val="008177D2"/>
    <w:rsid w:val="00817B42"/>
    <w:rsid w:val="00821399"/>
    <w:rsid w:val="0082169C"/>
    <w:rsid w:val="00821E4E"/>
    <w:rsid w:val="008259E1"/>
    <w:rsid w:val="0082609B"/>
    <w:rsid w:val="00832304"/>
    <w:rsid w:val="00832825"/>
    <w:rsid w:val="00833B0A"/>
    <w:rsid w:val="00834014"/>
    <w:rsid w:val="00834A4C"/>
    <w:rsid w:val="00835052"/>
    <w:rsid w:val="008362D0"/>
    <w:rsid w:val="00842A97"/>
    <w:rsid w:val="00844DAC"/>
    <w:rsid w:val="0085048C"/>
    <w:rsid w:val="0085203B"/>
    <w:rsid w:val="008520AA"/>
    <w:rsid w:val="00857088"/>
    <w:rsid w:val="00860FFC"/>
    <w:rsid w:val="00863EDA"/>
    <w:rsid w:val="00865203"/>
    <w:rsid w:val="008654EE"/>
    <w:rsid w:val="0086625B"/>
    <w:rsid w:val="00866DA9"/>
    <w:rsid w:val="00870741"/>
    <w:rsid w:val="00882609"/>
    <w:rsid w:val="00882D58"/>
    <w:rsid w:val="00882E85"/>
    <w:rsid w:val="008832B3"/>
    <w:rsid w:val="00884870"/>
    <w:rsid w:val="00885CA5"/>
    <w:rsid w:val="00887324"/>
    <w:rsid w:val="00890919"/>
    <w:rsid w:val="00890CE9"/>
    <w:rsid w:val="00892E92"/>
    <w:rsid w:val="00897940"/>
    <w:rsid w:val="00897BC6"/>
    <w:rsid w:val="008A02FE"/>
    <w:rsid w:val="008A0F1E"/>
    <w:rsid w:val="008A1AA0"/>
    <w:rsid w:val="008A2129"/>
    <w:rsid w:val="008A5A0E"/>
    <w:rsid w:val="008A5A96"/>
    <w:rsid w:val="008A6CAF"/>
    <w:rsid w:val="008B1521"/>
    <w:rsid w:val="008B3708"/>
    <w:rsid w:val="008B39D8"/>
    <w:rsid w:val="008B5329"/>
    <w:rsid w:val="008C05C1"/>
    <w:rsid w:val="008C1840"/>
    <w:rsid w:val="008C19D0"/>
    <w:rsid w:val="008C2ABF"/>
    <w:rsid w:val="008C398B"/>
    <w:rsid w:val="008C5098"/>
    <w:rsid w:val="008C52F3"/>
    <w:rsid w:val="008C55D2"/>
    <w:rsid w:val="008C5892"/>
    <w:rsid w:val="008C5BB8"/>
    <w:rsid w:val="008D13D5"/>
    <w:rsid w:val="008D20A9"/>
    <w:rsid w:val="008D22D6"/>
    <w:rsid w:val="008D2736"/>
    <w:rsid w:val="008D2E20"/>
    <w:rsid w:val="008D4233"/>
    <w:rsid w:val="008D54EE"/>
    <w:rsid w:val="008E01D2"/>
    <w:rsid w:val="008E020E"/>
    <w:rsid w:val="008E1488"/>
    <w:rsid w:val="008E2718"/>
    <w:rsid w:val="008E320B"/>
    <w:rsid w:val="008E45DB"/>
    <w:rsid w:val="008E4CA6"/>
    <w:rsid w:val="008E562C"/>
    <w:rsid w:val="008E5C4D"/>
    <w:rsid w:val="008E600E"/>
    <w:rsid w:val="008F1F3B"/>
    <w:rsid w:val="00901434"/>
    <w:rsid w:val="00901AFB"/>
    <w:rsid w:val="00902BE5"/>
    <w:rsid w:val="00903A8E"/>
    <w:rsid w:val="0090418F"/>
    <w:rsid w:val="009051CC"/>
    <w:rsid w:val="00905B15"/>
    <w:rsid w:val="00906D62"/>
    <w:rsid w:val="00911138"/>
    <w:rsid w:val="0091206E"/>
    <w:rsid w:val="00912874"/>
    <w:rsid w:val="00915E7C"/>
    <w:rsid w:val="00916BEC"/>
    <w:rsid w:val="00925AAD"/>
    <w:rsid w:val="00926E2A"/>
    <w:rsid w:val="0092718E"/>
    <w:rsid w:val="009271E8"/>
    <w:rsid w:val="00930E21"/>
    <w:rsid w:val="00933064"/>
    <w:rsid w:val="0093429F"/>
    <w:rsid w:val="00935F39"/>
    <w:rsid w:val="00935FDB"/>
    <w:rsid w:val="0093694E"/>
    <w:rsid w:val="00936ECC"/>
    <w:rsid w:val="009370B0"/>
    <w:rsid w:val="0093761D"/>
    <w:rsid w:val="00941397"/>
    <w:rsid w:val="00945157"/>
    <w:rsid w:val="00945874"/>
    <w:rsid w:val="0094638C"/>
    <w:rsid w:val="009465B7"/>
    <w:rsid w:val="00946DED"/>
    <w:rsid w:val="0096109A"/>
    <w:rsid w:val="009625ED"/>
    <w:rsid w:val="009649AA"/>
    <w:rsid w:val="00966E95"/>
    <w:rsid w:val="00967F6F"/>
    <w:rsid w:val="009714F5"/>
    <w:rsid w:val="00975BCB"/>
    <w:rsid w:val="00976658"/>
    <w:rsid w:val="00976E4F"/>
    <w:rsid w:val="00977D54"/>
    <w:rsid w:val="00980001"/>
    <w:rsid w:val="009828B7"/>
    <w:rsid w:val="00982EC5"/>
    <w:rsid w:val="00984406"/>
    <w:rsid w:val="00985C23"/>
    <w:rsid w:val="0098637B"/>
    <w:rsid w:val="0098778F"/>
    <w:rsid w:val="00990BEB"/>
    <w:rsid w:val="009946EF"/>
    <w:rsid w:val="009968E8"/>
    <w:rsid w:val="009969D6"/>
    <w:rsid w:val="00997FB5"/>
    <w:rsid w:val="009A08A8"/>
    <w:rsid w:val="009A1FA2"/>
    <w:rsid w:val="009A2FB7"/>
    <w:rsid w:val="009A47A8"/>
    <w:rsid w:val="009A6FF3"/>
    <w:rsid w:val="009B41AF"/>
    <w:rsid w:val="009B4385"/>
    <w:rsid w:val="009B6DD0"/>
    <w:rsid w:val="009B76FD"/>
    <w:rsid w:val="009B7FC7"/>
    <w:rsid w:val="009C0E68"/>
    <w:rsid w:val="009C17F6"/>
    <w:rsid w:val="009C27F6"/>
    <w:rsid w:val="009C3207"/>
    <w:rsid w:val="009C3D30"/>
    <w:rsid w:val="009C4388"/>
    <w:rsid w:val="009C59C0"/>
    <w:rsid w:val="009C6F58"/>
    <w:rsid w:val="009D0FF1"/>
    <w:rsid w:val="009D117E"/>
    <w:rsid w:val="009D15BA"/>
    <w:rsid w:val="009D3627"/>
    <w:rsid w:val="009D49E6"/>
    <w:rsid w:val="009D6460"/>
    <w:rsid w:val="009D64A1"/>
    <w:rsid w:val="009E12B4"/>
    <w:rsid w:val="009E15E7"/>
    <w:rsid w:val="009E26F6"/>
    <w:rsid w:val="009E28E8"/>
    <w:rsid w:val="009E5B36"/>
    <w:rsid w:val="009E620A"/>
    <w:rsid w:val="009E79CD"/>
    <w:rsid w:val="009E7A7A"/>
    <w:rsid w:val="009F0D25"/>
    <w:rsid w:val="009F4267"/>
    <w:rsid w:val="009F42CA"/>
    <w:rsid w:val="009F6636"/>
    <w:rsid w:val="009F6BF6"/>
    <w:rsid w:val="009F7A06"/>
    <w:rsid w:val="009F7A98"/>
    <w:rsid w:val="009F7CE1"/>
    <w:rsid w:val="009F7F7C"/>
    <w:rsid w:val="00A016FB"/>
    <w:rsid w:val="00A0211B"/>
    <w:rsid w:val="00A02127"/>
    <w:rsid w:val="00A036D5"/>
    <w:rsid w:val="00A037DA"/>
    <w:rsid w:val="00A05A91"/>
    <w:rsid w:val="00A063B2"/>
    <w:rsid w:val="00A07ED3"/>
    <w:rsid w:val="00A12D2A"/>
    <w:rsid w:val="00A13303"/>
    <w:rsid w:val="00A13D4A"/>
    <w:rsid w:val="00A14930"/>
    <w:rsid w:val="00A149AB"/>
    <w:rsid w:val="00A22A2D"/>
    <w:rsid w:val="00A22DA1"/>
    <w:rsid w:val="00A24373"/>
    <w:rsid w:val="00A2460F"/>
    <w:rsid w:val="00A248B9"/>
    <w:rsid w:val="00A24930"/>
    <w:rsid w:val="00A25CFC"/>
    <w:rsid w:val="00A26767"/>
    <w:rsid w:val="00A30610"/>
    <w:rsid w:val="00A3109C"/>
    <w:rsid w:val="00A31D8B"/>
    <w:rsid w:val="00A322E8"/>
    <w:rsid w:val="00A333E3"/>
    <w:rsid w:val="00A3467C"/>
    <w:rsid w:val="00A35EA3"/>
    <w:rsid w:val="00A414FC"/>
    <w:rsid w:val="00A41699"/>
    <w:rsid w:val="00A438E1"/>
    <w:rsid w:val="00A44359"/>
    <w:rsid w:val="00A445EE"/>
    <w:rsid w:val="00A45A14"/>
    <w:rsid w:val="00A45DCA"/>
    <w:rsid w:val="00A46E6F"/>
    <w:rsid w:val="00A47926"/>
    <w:rsid w:val="00A52566"/>
    <w:rsid w:val="00A52D60"/>
    <w:rsid w:val="00A53129"/>
    <w:rsid w:val="00A55C80"/>
    <w:rsid w:val="00A5788D"/>
    <w:rsid w:val="00A604BC"/>
    <w:rsid w:val="00A63071"/>
    <w:rsid w:val="00A64070"/>
    <w:rsid w:val="00A649D7"/>
    <w:rsid w:val="00A64E8D"/>
    <w:rsid w:val="00A66043"/>
    <w:rsid w:val="00A7178F"/>
    <w:rsid w:val="00A736D7"/>
    <w:rsid w:val="00A742E1"/>
    <w:rsid w:val="00A76038"/>
    <w:rsid w:val="00A77017"/>
    <w:rsid w:val="00A777E8"/>
    <w:rsid w:val="00A80C8C"/>
    <w:rsid w:val="00A8260D"/>
    <w:rsid w:val="00A83417"/>
    <w:rsid w:val="00A83F13"/>
    <w:rsid w:val="00A84F95"/>
    <w:rsid w:val="00A93C05"/>
    <w:rsid w:val="00A947A9"/>
    <w:rsid w:val="00A95F1E"/>
    <w:rsid w:val="00AA222D"/>
    <w:rsid w:val="00AA2A73"/>
    <w:rsid w:val="00AA41D0"/>
    <w:rsid w:val="00AA43F9"/>
    <w:rsid w:val="00AA50AD"/>
    <w:rsid w:val="00AA5B3C"/>
    <w:rsid w:val="00AA6ED0"/>
    <w:rsid w:val="00AA7FA9"/>
    <w:rsid w:val="00AB21BF"/>
    <w:rsid w:val="00AB2B9F"/>
    <w:rsid w:val="00AB2EB9"/>
    <w:rsid w:val="00AB30EC"/>
    <w:rsid w:val="00AB4593"/>
    <w:rsid w:val="00AB55E9"/>
    <w:rsid w:val="00AB6C50"/>
    <w:rsid w:val="00AB6D23"/>
    <w:rsid w:val="00AB6DCB"/>
    <w:rsid w:val="00AB736C"/>
    <w:rsid w:val="00AB74E4"/>
    <w:rsid w:val="00AC042E"/>
    <w:rsid w:val="00AC1101"/>
    <w:rsid w:val="00AC12A5"/>
    <w:rsid w:val="00AC1DFD"/>
    <w:rsid w:val="00AC2BBA"/>
    <w:rsid w:val="00AC31F8"/>
    <w:rsid w:val="00AC39F4"/>
    <w:rsid w:val="00AC4885"/>
    <w:rsid w:val="00AC4D09"/>
    <w:rsid w:val="00AC5EAD"/>
    <w:rsid w:val="00AC718A"/>
    <w:rsid w:val="00AD152E"/>
    <w:rsid w:val="00AD2828"/>
    <w:rsid w:val="00AD2DA9"/>
    <w:rsid w:val="00AD5688"/>
    <w:rsid w:val="00AD5CA7"/>
    <w:rsid w:val="00AD6DD0"/>
    <w:rsid w:val="00AD7F92"/>
    <w:rsid w:val="00AE05DF"/>
    <w:rsid w:val="00AE20FC"/>
    <w:rsid w:val="00AE2433"/>
    <w:rsid w:val="00AE3A4F"/>
    <w:rsid w:val="00AE4777"/>
    <w:rsid w:val="00AE4F71"/>
    <w:rsid w:val="00AF1C34"/>
    <w:rsid w:val="00AF23A8"/>
    <w:rsid w:val="00AF434D"/>
    <w:rsid w:val="00AF6318"/>
    <w:rsid w:val="00B00411"/>
    <w:rsid w:val="00B03095"/>
    <w:rsid w:val="00B037B0"/>
    <w:rsid w:val="00B05914"/>
    <w:rsid w:val="00B05FD5"/>
    <w:rsid w:val="00B06914"/>
    <w:rsid w:val="00B07781"/>
    <w:rsid w:val="00B1127B"/>
    <w:rsid w:val="00B11FE1"/>
    <w:rsid w:val="00B20582"/>
    <w:rsid w:val="00B214A8"/>
    <w:rsid w:val="00B21682"/>
    <w:rsid w:val="00B21A85"/>
    <w:rsid w:val="00B24020"/>
    <w:rsid w:val="00B26154"/>
    <w:rsid w:val="00B26BC7"/>
    <w:rsid w:val="00B27720"/>
    <w:rsid w:val="00B27A4F"/>
    <w:rsid w:val="00B27BBA"/>
    <w:rsid w:val="00B27EFE"/>
    <w:rsid w:val="00B31649"/>
    <w:rsid w:val="00B31F98"/>
    <w:rsid w:val="00B32332"/>
    <w:rsid w:val="00B37A38"/>
    <w:rsid w:val="00B40075"/>
    <w:rsid w:val="00B456B4"/>
    <w:rsid w:val="00B4623F"/>
    <w:rsid w:val="00B467D8"/>
    <w:rsid w:val="00B50ACF"/>
    <w:rsid w:val="00B53096"/>
    <w:rsid w:val="00B53A2C"/>
    <w:rsid w:val="00B55D60"/>
    <w:rsid w:val="00B55E4D"/>
    <w:rsid w:val="00B57FD0"/>
    <w:rsid w:val="00B60E4B"/>
    <w:rsid w:val="00B610C7"/>
    <w:rsid w:val="00B61528"/>
    <w:rsid w:val="00B61818"/>
    <w:rsid w:val="00B63799"/>
    <w:rsid w:val="00B6453F"/>
    <w:rsid w:val="00B66123"/>
    <w:rsid w:val="00B67ED2"/>
    <w:rsid w:val="00B71C7C"/>
    <w:rsid w:val="00B7392F"/>
    <w:rsid w:val="00B739A8"/>
    <w:rsid w:val="00B73CDA"/>
    <w:rsid w:val="00B74A4C"/>
    <w:rsid w:val="00B75C44"/>
    <w:rsid w:val="00B773A2"/>
    <w:rsid w:val="00B80189"/>
    <w:rsid w:val="00B810E5"/>
    <w:rsid w:val="00B8175B"/>
    <w:rsid w:val="00B82265"/>
    <w:rsid w:val="00B83A47"/>
    <w:rsid w:val="00B83F44"/>
    <w:rsid w:val="00B84282"/>
    <w:rsid w:val="00B87B3A"/>
    <w:rsid w:val="00B87DA9"/>
    <w:rsid w:val="00B9063E"/>
    <w:rsid w:val="00B91AF5"/>
    <w:rsid w:val="00B923BA"/>
    <w:rsid w:val="00B93038"/>
    <w:rsid w:val="00B93EE9"/>
    <w:rsid w:val="00B952E2"/>
    <w:rsid w:val="00B95903"/>
    <w:rsid w:val="00B979F7"/>
    <w:rsid w:val="00BA1C7B"/>
    <w:rsid w:val="00BA1EAC"/>
    <w:rsid w:val="00BA237F"/>
    <w:rsid w:val="00BA34C0"/>
    <w:rsid w:val="00BA40C9"/>
    <w:rsid w:val="00BA4860"/>
    <w:rsid w:val="00BA5C7B"/>
    <w:rsid w:val="00BA60D9"/>
    <w:rsid w:val="00BA6462"/>
    <w:rsid w:val="00BA682B"/>
    <w:rsid w:val="00BA691E"/>
    <w:rsid w:val="00BA6C9C"/>
    <w:rsid w:val="00BA71A6"/>
    <w:rsid w:val="00BB12B5"/>
    <w:rsid w:val="00BB683E"/>
    <w:rsid w:val="00BC3548"/>
    <w:rsid w:val="00BC3CBC"/>
    <w:rsid w:val="00BC455E"/>
    <w:rsid w:val="00BC5AE0"/>
    <w:rsid w:val="00BC5F29"/>
    <w:rsid w:val="00BC61C6"/>
    <w:rsid w:val="00BD656E"/>
    <w:rsid w:val="00BE067B"/>
    <w:rsid w:val="00BE0744"/>
    <w:rsid w:val="00BE1671"/>
    <w:rsid w:val="00BE18E5"/>
    <w:rsid w:val="00BE4CBD"/>
    <w:rsid w:val="00BE4DE1"/>
    <w:rsid w:val="00BE5F96"/>
    <w:rsid w:val="00BE60D5"/>
    <w:rsid w:val="00BE6EBA"/>
    <w:rsid w:val="00BE7381"/>
    <w:rsid w:val="00BF1963"/>
    <w:rsid w:val="00BF1EBF"/>
    <w:rsid w:val="00BF2072"/>
    <w:rsid w:val="00BF2716"/>
    <w:rsid w:val="00BF2D43"/>
    <w:rsid w:val="00BF3959"/>
    <w:rsid w:val="00BF77B2"/>
    <w:rsid w:val="00C0057D"/>
    <w:rsid w:val="00C0168A"/>
    <w:rsid w:val="00C02978"/>
    <w:rsid w:val="00C029A0"/>
    <w:rsid w:val="00C03B94"/>
    <w:rsid w:val="00C07CA6"/>
    <w:rsid w:val="00C11654"/>
    <w:rsid w:val="00C11EB9"/>
    <w:rsid w:val="00C126E2"/>
    <w:rsid w:val="00C13242"/>
    <w:rsid w:val="00C13369"/>
    <w:rsid w:val="00C1427B"/>
    <w:rsid w:val="00C1474F"/>
    <w:rsid w:val="00C153CD"/>
    <w:rsid w:val="00C15E4B"/>
    <w:rsid w:val="00C17D6A"/>
    <w:rsid w:val="00C206C3"/>
    <w:rsid w:val="00C30926"/>
    <w:rsid w:val="00C3272F"/>
    <w:rsid w:val="00C33398"/>
    <w:rsid w:val="00C342C8"/>
    <w:rsid w:val="00C34A6B"/>
    <w:rsid w:val="00C35244"/>
    <w:rsid w:val="00C363DD"/>
    <w:rsid w:val="00C36864"/>
    <w:rsid w:val="00C3797C"/>
    <w:rsid w:val="00C40E91"/>
    <w:rsid w:val="00C41037"/>
    <w:rsid w:val="00C41889"/>
    <w:rsid w:val="00C426C0"/>
    <w:rsid w:val="00C429D0"/>
    <w:rsid w:val="00C436F1"/>
    <w:rsid w:val="00C444F9"/>
    <w:rsid w:val="00C463B9"/>
    <w:rsid w:val="00C5038F"/>
    <w:rsid w:val="00C52077"/>
    <w:rsid w:val="00C53DA3"/>
    <w:rsid w:val="00C61D2E"/>
    <w:rsid w:val="00C63289"/>
    <w:rsid w:val="00C632AB"/>
    <w:rsid w:val="00C6487F"/>
    <w:rsid w:val="00C64D09"/>
    <w:rsid w:val="00C65245"/>
    <w:rsid w:val="00C656A2"/>
    <w:rsid w:val="00C67096"/>
    <w:rsid w:val="00C706F2"/>
    <w:rsid w:val="00C72704"/>
    <w:rsid w:val="00C72F80"/>
    <w:rsid w:val="00C7587F"/>
    <w:rsid w:val="00C76584"/>
    <w:rsid w:val="00C7681C"/>
    <w:rsid w:val="00C80062"/>
    <w:rsid w:val="00C80B79"/>
    <w:rsid w:val="00C8134C"/>
    <w:rsid w:val="00C82406"/>
    <w:rsid w:val="00C82789"/>
    <w:rsid w:val="00C86D6C"/>
    <w:rsid w:val="00C86E3D"/>
    <w:rsid w:val="00C906A8"/>
    <w:rsid w:val="00C906AA"/>
    <w:rsid w:val="00C94FB8"/>
    <w:rsid w:val="00C95B84"/>
    <w:rsid w:val="00C9732F"/>
    <w:rsid w:val="00CA0FBD"/>
    <w:rsid w:val="00CA228C"/>
    <w:rsid w:val="00CB01CD"/>
    <w:rsid w:val="00CB03FF"/>
    <w:rsid w:val="00CB1748"/>
    <w:rsid w:val="00CB196F"/>
    <w:rsid w:val="00CB2272"/>
    <w:rsid w:val="00CB4D79"/>
    <w:rsid w:val="00CB65D6"/>
    <w:rsid w:val="00CC1A3E"/>
    <w:rsid w:val="00CC2624"/>
    <w:rsid w:val="00CC7E52"/>
    <w:rsid w:val="00CD11C1"/>
    <w:rsid w:val="00CD196B"/>
    <w:rsid w:val="00CD3D7A"/>
    <w:rsid w:val="00CE0699"/>
    <w:rsid w:val="00CE0950"/>
    <w:rsid w:val="00CE24D1"/>
    <w:rsid w:val="00CE2D23"/>
    <w:rsid w:val="00CE670F"/>
    <w:rsid w:val="00CE6B27"/>
    <w:rsid w:val="00CF4FF0"/>
    <w:rsid w:val="00CF7254"/>
    <w:rsid w:val="00CF7817"/>
    <w:rsid w:val="00D01CB5"/>
    <w:rsid w:val="00D025A5"/>
    <w:rsid w:val="00D02BA8"/>
    <w:rsid w:val="00D032A3"/>
    <w:rsid w:val="00D04E79"/>
    <w:rsid w:val="00D05254"/>
    <w:rsid w:val="00D07EDE"/>
    <w:rsid w:val="00D10333"/>
    <w:rsid w:val="00D10581"/>
    <w:rsid w:val="00D1552F"/>
    <w:rsid w:val="00D17408"/>
    <w:rsid w:val="00D211F3"/>
    <w:rsid w:val="00D21EB2"/>
    <w:rsid w:val="00D21FFA"/>
    <w:rsid w:val="00D22123"/>
    <w:rsid w:val="00D22F4C"/>
    <w:rsid w:val="00D23E28"/>
    <w:rsid w:val="00D24F76"/>
    <w:rsid w:val="00D3028E"/>
    <w:rsid w:val="00D311D6"/>
    <w:rsid w:val="00D313D7"/>
    <w:rsid w:val="00D3497D"/>
    <w:rsid w:val="00D352E2"/>
    <w:rsid w:val="00D3546F"/>
    <w:rsid w:val="00D36A25"/>
    <w:rsid w:val="00D36D69"/>
    <w:rsid w:val="00D40732"/>
    <w:rsid w:val="00D42375"/>
    <w:rsid w:val="00D43B61"/>
    <w:rsid w:val="00D43C1C"/>
    <w:rsid w:val="00D43DD7"/>
    <w:rsid w:val="00D4522F"/>
    <w:rsid w:val="00D45239"/>
    <w:rsid w:val="00D45AB0"/>
    <w:rsid w:val="00D47036"/>
    <w:rsid w:val="00D47ED5"/>
    <w:rsid w:val="00D506DF"/>
    <w:rsid w:val="00D50FF5"/>
    <w:rsid w:val="00D527CE"/>
    <w:rsid w:val="00D52BE0"/>
    <w:rsid w:val="00D52E54"/>
    <w:rsid w:val="00D53842"/>
    <w:rsid w:val="00D54AF1"/>
    <w:rsid w:val="00D578BF"/>
    <w:rsid w:val="00D57B5E"/>
    <w:rsid w:val="00D57B86"/>
    <w:rsid w:val="00D60210"/>
    <w:rsid w:val="00D605D4"/>
    <w:rsid w:val="00D61665"/>
    <w:rsid w:val="00D62155"/>
    <w:rsid w:val="00D63449"/>
    <w:rsid w:val="00D634EB"/>
    <w:rsid w:val="00D63D05"/>
    <w:rsid w:val="00D648B0"/>
    <w:rsid w:val="00D64C8F"/>
    <w:rsid w:val="00D66FF4"/>
    <w:rsid w:val="00D67F4E"/>
    <w:rsid w:val="00D67FBB"/>
    <w:rsid w:val="00D72015"/>
    <w:rsid w:val="00D72082"/>
    <w:rsid w:val="00D73C12"/>
    <w:rsid w:val="00D74934"/>
    <w:rsid w:val="00D77782"/>
    <w:rsid w:val="00D77A98"/>
    <w:rsid w:val="00D81737"/>
    <w:rsid w:val="00D84487"/>
    <w:rsid w:val="00D85EC1"/>
    <w:rsid w:val="00D86274"/>
    <w:rsid w:val="00D863E8"/>
    <w:rsid w:val="00D92D7D"/>
    <w:rsid w:val="00D92EBB"/>
    <w:rsid w:val="00D94CDF"/>
    <w:rsid w:val="00D97854"/>
    <w:rsid w:val="00DA0A1A"/>
    <w:rsid w:val="00DA285E"/>
    <w:rsid w:val="00DA3D8D"/>
    <w:rsid w:val="00DA5B44"/>
    <w:rsid w:val="00DA6B82"/>
    <w:rsid w:val="00DB1417"/>
    <w:rsid w:val="00DB3543"/>
    <w:rsid w:val="00DB39B1"/>
    <w:rsid w:val="00DB4213"/>
    <w:rsid w:val="00DB553C"/>
    <w:rsid w:val="00DB68C1"/>
    <w:rsid w:val="00DC0672"/>
    <w:rsid w:val="00DC4C6A"/>
    <w:rsid w:val="00DC5D2E"/>
    <w:rsid w:val="00DC7763"/>
    <w:rsid w:val="00DD0277"/>
    <w:rsid w:val="00DD2114"/>
    <w:rsid w:val="00DD63C3"/>
    <w:rsid w:val="00DD6DD0"/>
    <w:rsid w:val="00DE3AF2"/>
    <w:rsid w:val="00DE41AF"/>
    <w:rsid w:val="00DE4CEE"/>
    <w:rsid w:val="00DE4E4C"/>
    <w:rsid w:val="00DE5334"/>
    <w:rsid w:val="00DE668F"/>
    <w:rsid w:val="00DE672B"/>
    <w:rsid w:val="00DE6839"/>
    <w:rsid w:val="00DE7933"/>
    <w:rsid w:val="00DF0664"/>
    <w:rsid w:val="00E000A3"/>
    <w:rsid w:val="00E016AA"/>
    <w:rsid w:val="00E018DF"/>
    <w:rsid w:val="00E0323A"/>
    <w:rsid w:val="00E04415"/>
    <w:rsid w:val="00E0566F"/>
    <w:rsid w:val="00E05710"/>
    <w:rsid w:val="00E05B15"/>
    <w:rsid w:val="00E07FEE"/>
    <w:rsid w:val="00E10881"/>
    <w:rsid w:val="00E109BD"/>
    <w:rsid w:val="00E11654"/>
    <w:rsid w:val="00E127E2"/>
    <w:rsid w:val="00E14D69"/>
    <w:rsid w:val="00E160EE"/>
    <w:rsid w:val="00E175CF"/>
    <w:rsid w:val="00E20373"/>
    <w:rsid w:val="00E20E37"/>
    <w:rsid w:val="00E236F2"/>
    <w:rsid w:val="00E24804"/>
    <w:rsid w:val="00E24FDF"/>
    <w:rsid w:val="00E25321"/>
    <w:rsid w:val="00E26B2E"/>
    <w:rsid w:val="00E271A5"/>
    <w:rsid w:val="00E27BD5"/>
    <w:rsid w:val="00E31BC0"/>
    <w:rsid w:val="00E34804"/>
    <w:rsid w:val="00E34D19"/>
    <w:rsid w:val="00E3640D"/>
    <w:rsid w:val="00E400B2"/>
    <w:rsid w:val="00E41ADC"/>
    <w:rsid w:val="00E42E39"/>
    <w:rsid w:val="00E42EB2"/>
    <w:rsid w:val="00E43116"/>
    <w:rsid w:val="00E4516E"/>
    <w:rsid w:val="00E4519B"/>
    <w:rsid w:val="00E45C22"/>
    <w:rsid w:val="00E5146D"/>
    <w:rsid w:val="00E51A1C"/>
    <w:rsid w:val="00E51E5E"/>
    <w:rsid w:val="00E53724"/>
    <w:rsid w:val="00E5470F"/>
    <w:rsid w:val="00E55EF3"/>
    <w:rsid w:val="00E60905"/>
    <w:rsid w:val="00E61CCC"/>
    <w:rsid w:val="00E62E6F"/>
    <w:rsid w:val="00E6393A"/>
    <w:rsid w:val="00E64E45"/>
    <w:rsid w:val="00E65E8A"/>
    <w:rsid w:val="00E71F92"/>
    <w:rsid w:val="00E729DE"/>
    <w:rsid w:val="00E74A8C"/>
    <w:rsid w:val="00E7557D"/>
    <w:rsid w:val="00E80BA9"/>
    <w:rsid w:val="00E81653"/>
    <w:rsid w:val="00E84E1E"/>
    <w:rsid w:val="00E9014E"/>
    <w:rsid w:val="00E9318F"/>
    <w:rsid w:val="00E937B3"/>
    <w:rsid w:val="00E97140"/>
    <w:rsid w:val="00E9776A"/>
    <w:rsid w:val="00E97F6A"/>
    <w:rsid w:val="00EA294F"/>
    <w:rsid w:val="00EA42BA"/>
    <w:rsid w:val="00EA43FD"/>
    <w:rsid w:val="00EA4ADB"/>
    <w:rsid w:val="00EA4DFC"/>
    <w:rsid w:val="00EA586E"/>
    <w:rsid w:val="00EA607C"/>
    <w:rsid w:val="00EA697D"/>
    <w:rsid w:val="00EA7F96"/>
    <w:rsid w:val="00EB0424"/>
    <w:rsid w:val="00EB4727"/>
    <w:rsid w:val="00EB4DED"/>
    <w:rsid w:val="00EB4F40"/>
    <w:rsid w:val="00EB4F70"/>
    <w:rsid w:val="00EB5FDB"/>
    <w:rsid w:val="00EB65D8"/>
    <w:rsid w:val="00EB6BDB"/>
    <w:rsid w:val="00EB75D4"/>
    <w:rsid w:val="00EC276E"/>
    <w:rsid w:val="00EC3326"/>
    <w:rsid w:val="00EC5D44"/>
    <w:rsid w:val="00EC6B23"/>
    <w:rsid w:val="00EC7D5A"/>
    <w:rsid w:val="00ED0CF6"/>
    <w:rsid w:val="00ED1A9A"/>
    <w:rsid w:val="00ED2602"/>
    <w:rsid w:val="00ED2C06"/>
    <w:rsid w:val="00ED407F"/>
    <w:rsid w:val="00ED51D9"/>
    <w:rsid w:val="00ED68F8"/>
    <w:rsid w:val="00EE65B0"/>
    <w:rsid w:val="00EE6978"/>
    <w:rsid w:val="00EE6C1A"/>
    <w:rsid w:val="00EE7607"/>
    <w:rsid w:val="00EF078C"/>
    <w:rsid w:val="00EF1888"/>
    <w:rsid w:val="00EF1BA5"/>
    <w:rsid w:val="00EF3668"/>
    <w:rsid w:val="00EF3B70"/>
    <w:rsid w:val="00EF502A"/>
    <w:rsid w:val="00EF5A30"/>
    <w:rsid w:val="00EF6586"/>
    <w:rsid w:val="00EF71FD"/>
    <w:rsid w:val="00F00E91"/>
    <w:rsid w:val="00F01F66"/>
    <w:rsid w:val="00F02DA9"/>
    <w:rsid w:val="00F03525"/>
    <w:rsid w:val="00F04DF0"/>
    <w:rsid w:val="00F04FDF"/>
    <w:rsid w:val="00F05086"/>
    <w:rsid w:val="00F061B4"/>
    <w:rsid w:val="00F0624B"/>
    <w:rsid w:val="00F06C91"/>
    <w:rsid w:val="00F07600"/>
    <w:rsid w:val="00F11AF0"/>
    <w:rsid w:val="00F11CB2"/>
    <w:rsid w:val="00F13A14"/>
    <w:rsid w:val="00F15756"/>
    <w:rsid w:val="00F16905"/>
    <w:rsid w:val="00F169C0"/>
    <w:rsid w:val="00F17113"/>
    <w:rsid w:val="00F17F42"/>
    <w:rsid w:val="00F23204"/>
    <w:rsid w:val="00F26778"/>
    <w:rsid w:val="00F26FEE"/>
    <w:rsid w:val="00F3167F"/>
    <w:rsid w:val="00F327CF"/>
    <w:rsid w:val="00F3373F"/>
    <w:rsid w:val="00F359D5"/>
    <w:rsid w:val="00F372DF"/>
    <w:rsid w:val="00F40C26"/>
    <w:rsid w:val="00F410AC"/>
    <w:rsid w:val="00F412CD"/>
    <w:rsid w:val="00F41C1A"/>
    <w:rsid w:val="00F43DC8"/>
    <w:rsid w:val="00F44426"/>
    <w:rsid w:val="00F44BD9"/>
    <w:rsid w:val="00F45C48"/>
    <w:rsid w:val="00F45F58"/>
    <w:rsid w:val="00F46514"/>
    <w:rsid w:val="00F54E7F"/>
    <w:rsid w:val="00F55B81"/>
    <w:rsid w:val="00F603BD"/>
    <w:rsid w:val="00F61ABE"/>
    <w:rsid w:val="00F64E07"/>
    <w:rsid w:val="00F65357"/>
    <w:rsid w:val="00F6729D"/>
    <w:rsid w:val="00F67A87"/>
    <w:rsid w:val="00F71292"/>
    <w:rsid w:val="00F71387"/>
    <w:rsid w:val="00F72310"/>
    <w:rsid w:val="00F728C9"/>
    <w:rsid w:val="00F72EAD"/>
    <w:rsid w:val="00F75420"/>
    <w:rsid w:val="00F7577E"/>
    <w:rsid w:val="00F7651E"/>
    <w:rsid w:val="00F77A4C"/>
    <w:rsid w:val="00F77CDC"/>
    <w:rsid w:val="00F77FE1"/>
    <w:rsid w:val="00F8086A"/>
    <w:rsid w:val="00F8108A"/>
    <w:rsid w:val="00F82780"/>
    <w:rsid w:val="00F83219"/>
    <w:rsid w:val="00F83588"/>
    <w:rsid w:val="00F857C8"/>
    <w:rsid w:val="00F868D0"/>
    <w:rsid w:val="00F91DC3"/>
    <w:rsid w:val="00F925BA"/>
    <w:rsid w:val="00F93ED9"/>
    <w:rsid w:val="00F95176"/>
    <w:rsid w:val="00F96369"/>
    <w:rsid w:val="00F96CF5"/>
    <w:rsid w:val="00F9778A"/>
    <w:rsid w:val="00FA091B"/>
    <w:rsid w:val="00FA20C5"/>
    <w:rsid w:val="00FA2263"/>
    <w:rsid w:val="00FA300B"/>
    <w:rsid w:val="00FA4B03"/>
    <w:rsid w:val="00FA5BAA"/>
    <w:rsid w:val="00FB19C8"/>
    <w:rsid w:val="00FB358A"/>
    <w:rsid w:val="00FB5A3E"/>
    <w:rsid w:val="00FB6278"/>
    <w:rsid w:val="00FC0F92"/>
    <w:rsid w:val="00FC1E49"/>
    <w:rsid w:val="00FC26A1"/>
    <w:rsid w:val="00FC43E8"/>
    <w:rsid w:val="00FC550B"/>
    <w:rsid w:val="00FC56FD"/>
    <w:rsid w:val="00FC5A53"/>
    <w:rsid w:val="00FD0CD3"/>
    <w:rsid w:val="00FD3901"/>
    <w:rsid w:val="00FD3C5D"/>
    <w:rsid w:val="00FD47D9"/>
    <w:rsid w:val="00FD4D75"/>
    <w:rsid w:val="00FD5DFB"/>
    <w:rsid w:val="00FD64AF"/>
    <w:rsid w:val="00FD6AAD"/>
    <w:rsid w:val="00FD7E2A"/>
    <w:rsid w:val="00FD7F3E"/>
    <w:rsid w:val="00FE11B0"/>
    <w:rsid w:val="00FE1424"/>
    <w:rsid w:val="00FE163B"/>
    <w:rsid w:val="00FE4B08"/>
    <w:rsid w:val="00FE54DB"/>
    <w:rsid w:val="00FE7668"/>
    <w:rsid w:val="00FF609F"/>
    <w:rsid w:val="00FF650F"/>
    <w:rsid w:val="00FF74C3"/>
    <w:rsid w:val="00FF7ABE"/>
    <w:rsid w:val="010D3781"/>
    <w:rsid w:val="02072C73"/>
    <w:rsid w:val="0239C851"/>
    <w:rsid w:val="030E64FD"/>
    <w:rsid w:val="0330B767"/>
    <w:rsid w:val="04266C01"/>
    <w:rsid w:val="04C318ED"/>
    <w:rsid w:val="063AE666"/>
    <w:rsid w:val="06A8726B"/>
    <w:rsid w:val="07C0D332"/>
    <w:rsid w:val="0A01550C"/>
    <w:rsid w:val="0A4FB333"/>
    <w:rsid w:val="0B423B1E"/>
    <w:rsid w:val="0B879CB5"/>
    <w:rsid w:val="0C674384"/>
    <w:rsid w:val="0C87192E"/>
    <w:rsid w:val="0C8B5219"/>
    <w:rsid w:val="0CE7E127"/>
    <w:rsid w:val="0CEFB3DF"/>
    <w:rsid w:val="0D779699"/>
    <w:rsid w:val="0E183BAE"/>
    <w:rsid w:val="0EC23F2C"/>
    <w:rsid w:val="0EC58D7B"/>
    <w:rsid w:val="0FA24FA5"/>
    <w:rsid w:val="10019E9F"/>
    <w:rsid w:val="1039BFC7"/>
    <w:rsid w:val="10902D85"/>
    <w:rsid w:val="10AEB256"/>
    <w:rsid w:val="11B1BC14"/>
    <w:rsid w:val="12E07419"/>
    <w:rsid w:val="133A36C6"/>
    <w:rsid w:val="13B95CE8"/>
    <w:rsid w:val="143ED0FF"/>
    <w:rsid w:val="16348FBA"/>
    <w:rsid w:val="165B5EF1"/>
    <w:rsid w:val="16D325F3"/>
    <w:rsid w:val="16E54869"/>
    <w:rsid w:val="16EDC40A"/>
    <w:rsid w:val="1700AB13"/>
    <w:rsid w:val="17360608"/>
    <w:rsid w:val="178746C4"/>
    <w:rsid w:val="18431EA9"/>
    <w:rsid w:val="1927198C"/>
    <w:rsid w:val="19761275"/>
    <w:rsid w:val="1A39BEC7"/>
    <w:rsid w:val="1B0D7ECA"/>
    <w:rsid w:val="1BA6DEA9"/>
    <w:rsid w:val="1BC718DA"/>
    <w:rsid w:val="1C65C705"/>
    <w:rsid w:val="1CACC867"/>
    <w:rsid w:val="1CAD2154"/>
    <w:rsid w:val="1CBBDDEA"/>
    <w:rsid w:val="1DB3D663"/>
    <w:rsid w:val="1E8715F0"/>
    <w:rsid w:val="2012F352"/>
    <w:rsid w:val="2178647C"/>
    <w:rsid w:val="21DBE529"/>
    <w:rsid w:val="22E889C6"/>
    <w:rsid w:val="233DB1C0"/>
    <w:rsid w:val="251858A7"/>
    <w:rsid w:val="25665468"/>
    <w:rsid w:val="25D87AA6"/>
    <w:rsid w:val="2699EC01"/>
    <w:rsid w:val="26F5F7D5"/>
    <w:rsid w:val="272323E2"/>
    <w:rsid w:val="2752EB9E"/>
    <w:rsid w:val="27BD9E9D"/>
    <w:rsid w:val="27D8A7D5"/>
    <w:rsid w:val="28B5184B"/>
    <w:rsid w:val="2AB908FC"/>
    <w:rsid w:val="2AD73069"/>
    <w:rsid w:val="2DF7B58C"/>
    <w:rsid w:val="2E5E0775"/>
    <w:rsid w:val="2ECCCDA7"/>
    <w:rsid w:val="2F0A4173"/>
    <w:rsid w:val="2F8A18F2"/>
    <w:rsid w:val="2FA3E8E9"/>
    <w:rsid w:val="30392785"/>
    <w:rsid w:val="3069ADBC"/>
    <w:rsid w:val="30D4DB36"/>
    <w:rsid w:val="33987DC8"/>
    <w:rsid w:val="33A04497"/>
    <w:rsid w:val="33BC0AED"/>
    <w:rsid w:val="347399B9"/>
    <w:rsid w:val="3521F6D0"/>
    <w:rsid w:val="353B606B"/>
    <w:rsid w:val="36A08CE0"/>
    <w:rsid w:val="36B2632F"/>
    <w:rsid w:val="37B9AFD3"/>
    <w:rsid w:val="3CB47645"/>
    <w:rsid w:val="3D1B5873"/>
    <w:rsid w:val="3EF2727C"/>
    <w:rsid w:val="3FF54EDC"/>
    <w:rsid w:val="420FDA1A"/>
    <w:rsid w:val="4325BFF3"/>
    <w:rsid w:val="4952ADD4"/>
    <w:rsid w:val="49980F52"/>
    <w:rsid w:val="4A3A81ED"/>
    <w:rsid w:val="4AB87445"/>
    <w:rsid w:val="4AFE6008"/>
    <w:rsid w:val="4B9E9046"/>
    <w:rsid w:val="4CDBC2B2"/>
    <w:rsid w:val="4E1906E6"/>
    <w:rsid w:val="4E4D145C"/>
    <w:rsid w:val="4E8B33C9"/>
    <w:rsid w:val="4F3136E3"/>
    <w:rsid w:val="4F51AEBC"/>
    <w:rsid w:val="50109745"/>
    <w:rsid w:val="504C56B3"/>
    <w:rsid w:val="50A3A252"/>
    <w:rsid w:val="5204C0D8"/>
    <w:rsid w:val="52406423"/>
    <w:rsid w:val="53B078CE"/>
    <w:rsid w:val="5410F779"/>
    <w:rsid w:val="5461CCA6"/>
    <w:rsid w:val="546FEFAF"/>
    <w:rsid w:val="5504AA2F"/>
    <w:rsid w:val="556BD285"/>
    <w:rsid w:val="55AC02FA"/>
    <w:rsid w:val="55BE7212"/>
    <w:rsid w:val="5659255A"/>
    <w:rsid w:val="5812CDBE"/>
    <w:rsid w:val="58692278"/>
    <w:rsid w:val="58A17680"/>
    <w:rsid w:val="58F80CF4"/>
    <w:rsid w:val="591E3A60"/>
    <w:rsid w:val="5A191A13"/>
    <w:rsid w:val="5BDD353B"/>
    <w:rsid w:val="5C104111"/>
    <w:rsid w:val="5C14AB78"/>
    <w:rsid w:val="5CA57F9C"/>
    <w:rsid w:val="5DA32C57"/>
    <w:rsid w:val="5DB7C489"/>
    <w:rsid w:val="5F156C18"/>
    <w:rsid w:val="5FE1917C"/>
    <w:rsid w:val="6060966C"/>
    <w:rsid w:val="60995ED3"/>
    <w:rsid w:val="629B60A0"/>
    <w:rsid w:val="638040B3"/>
    <w:rsid w:val="63C44770"/>
    <w:rsid w:val="64813199"/>
    <w:rsid w:val="64E63F76"/>
    <w:rsid w:val="64F916A8"/>
    <w:rsid w:val="657FCC24"/>
    <w:rsid w:val="662FF556"/>
    <w:rsid w:val="66396969"/>
    <w:rsid w:val="666057FE"/>
    <w:rsid w:val="6995E7D5"/>
    <w:rsid w:val="6AA33DD7"/>
    <w:rsid w:val="6B03680B"/>
    <w:rsid w:val="6CEC3DB8"/>
    <w:rsid w:val="6F3386F7"/>
    <w:rsid w:val="6FF79EE2"/>
    <w:rsid w:val="732150BC"/>
    <w:rsid w:val="738548B6"/>
    <w:rsid w:val="742B66A9"/>
    <w:rsid w:val="75D5347E"/>
    <w:rsid w:val="774D555B"/>
    <w:rsid w:val="77858698"/>
    <w:rsid w:val="78CED434"/>
    <w:rsid w:val="79554469"/>
    <w:rsid w:val="7D97A219"/>
    <w:rsid w:val="7E2C4037"/>
    <w:rsid w:val="7ECE342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annotation text" w:uiPriority="99"/>
    <w:lsdException w:name="header" w:uiPriority="99"/>
    <w:lsdException w:name="caption" w:locked="1" w:qFormat="1"/>
    <w:lsdException w:name="Title" w:locked="1" w:qFormat="1"/>
    <w:lsdException w:name="Default Paragraph Font" w:locked="1"/>
    <w:lsdException w:name="Subtitle" w:locked="1" w:qFormat="1"/>
    <w:lsdException w:name="Strong" w:locked="1" w:uiPriority="22" w:qFormat="1"/>
    <w:lsdException w:name="Emphasis" w:locked="1"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rPr>
      <w:rFonts w:ascii="Times New Roman" w:hAnsi="Times New Roman" w:cs="Times New Roman"/>
      <w:sz w:val="22"/>
    </w:rPr>
  </w:style>
  <w:style w:type="paragraph" w:styleId="CommentText">
    <w:name w:val="annotation text"/>
    <w:basedOn w:val="Normal"/>
    <w:link w:val="CommentTextChar"/>
    <w:uiPriority w:val="99"/>
    <w:rPr>
      <w:szCs w:val="20"/>
    </w:rPr>
  </w:style>
  <w:style w:type="character" w:customStyle="1" w:styleId="CommentTextChar">
    <w:name w:val="Comment Text Char"/>
    <w:link w:val="CommentText"/>
    <w:uiPriority w:val="99"/>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uiPriority w:val="99"/>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uiPriority w:val="22"/>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 w:type="character" w:customStyle="1" w:styleId="ui-provider">
    <w:name w:val="ui-provider"/>
    <w:basedOn w:val="DefaultParagraphFont"/>
    <w:rsid w:val="00B83F44"/>
  </w:style>
  <w:style w:type="character" w:styleId="Mention">
    <w:name w:val="Mention"/>
    <w:basedOn w:val="DefaultParagraphFont"/>
    <w:uiPriority w:val="99"/>
    <w:unhideWhenUsed/>
    <w:rsid w:val="00A35EA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2268320">
      <w:bodyDiv w:val="1"/>
      <w:marLeft w:val="0"/>
      <w:marRight w:val="0"/>
      <w:marTop w:val="0"/>
      <w:marBottom w:val="0"/>
      <w:divBdr>
        <w:top w:val="none" w:sz="0" w:space="0" w:color="auto"/>
        <w:left w:val="none" w:sz="0" w:space="0" w:color="auto"/>
        <w:bottom w:val="none" w:sz="0" w:space="0" w:color="auto"/>
        <w:right w:val="none" w:sz="0" w:space="0" w:color="auto"/>
      </w:divBdr>
    </w:div>
    <w:div w:id="1123615250">
      <w:bodyDiv w:val="1"/>
      <w:marLeft w:val="0"/>
      <w:marRight w:val="0"/>
      <w:marTop w:val="0"/>
      <w:marBottom w:val="0"/>
      <w:divBdr>
        <w:top w:val="none" w:sz="0" w:space="0" w:color="auto"/>
        <w:left w:val="none" w:sz="0" w:space="0" w:color="auto"/>
        <w:bottom w:val="none" w:sz="0" w:space="0" w:color="auto"/>
        <w:right w:val="none" w:sz="0" w:space="0" w:color="auto"/>
      </w:divBdr>
    </w:div>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2.xml><?xml version="1.0" encoding="utf-8"?>
<ds:datastoreItem xmlns:ds="http://schemas.openxmlformats.org/officeDocument/2006/customXml" ds:itemID="{5DE05068-5513-43CF-A129-08316CBE3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4.xml><?xml version="1.0" encoding="utf-8"?>
<ds:datastoreItem xmlns:ds="http://schemas.openxmlformats.org/officeDocument/2006/customXml" ds:itemID="{885B45E5-AEF3-4F6D-AD89-2FCC1B00E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29485</Words>
  <Characters>168065</Characters>
  <Application>Microsoft Office Word</Application>
  <DocSecurity>8</DocSecurity>
  <Lines>1400</Lines>
  <Paragraphs>394</Paragraphs>
  <ScaleCrop>false</ScaleCrop>
  <LinksUpToDate>false</LinksUpToDate>
  <CharactersWithSpaces>197156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2014-04-02T07:51:00Z</cp:lastPrinted>
  <dcterms:created xsi:type="dcterms:W3CDTF">2024-11-07T16:09:00Z</dcterms:created>
  <dcterms:modified xsi:type="dcterms:W3CDTF">2024-12-12T16:35:00Z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MediaServiceImageTags">
    <vt:lpwstr/>
  </property>
  <property fmtid="{D5CDD505-2E9C-101B-9397-08002B2CF9AE}" pid="4" name="docIndexRef">
    <vt:lpwstr>c3ca516e-55e2-4387-8a0d-a758ebda8e90</vt:lpwstr>
  </property>
  <property fmtid="{D5CDD505-2E9C-101B-9397-08002B2CF9AE}" pid="5" name="bjSaver">
    <vt:lpwstr>SNLIzKLZsgulUlBZsQ7d20hXnOUAJ8Io</vt:lpwstr>
  </property>
  <property fmtid="{D5CDD505-2E9C-101B-9397-08002B2CF9AE}" pid="6" name="bjDocumentSecurityLabel">
    <vt:lpwstr>This item has no classification</vt:lpwstr>
  </property>
</Properties>
</file>