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1788040900" w:edGrp="everyone"/>
      <w:permEnd w:id="1788040900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Pr="001602BF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Ruby Pelling (NESO)" w:date="2024-11-05T13:2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2DE3E2BD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2DE3E2BD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E609C10" w14:textId="57C48F7A" w:rsidR="2DE3E2BD" w:rsidRDefault="2DE3E2BD" w:rsidP="2CBE02F7">
      <w:pPr>
        <w:pStyle w:val="ListParagraph"/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56713032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ins w:id="73" w:author="Lizzie Timmins (NESO)" w:date="2024-12-04T17:00:00Z">
        <w:r w:rsidR="00F20DFE">
          <w:rPr>
            <w:rFonts w:ascii="Arial" w:eastAsia="Times New Roman" w:hAnsi="Arial" w:cs="Times New Roman"/>
            <w:sz w:val="24"/>
            <w:szCs w:val="24"/>
          </w:rPr>
          <w:t>5</w:t>
        </w:r>
      </w:ins>
      <w:del w:id="74" w:author="Alice Taylor (NESO)" w:date="2024-12-12T15:09:00Z">
        <w:r w:rsidR="00BC4032" w:rsidDel="00BC4032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01E6C353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7:01:00Z">
        <w:r w:rsidR="00F20DFE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4:00Z">
        <w:r w:rsidR="00560449" w:rsidDel="00560449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231925A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</w:t>
        </w:r>
      </w:ins>
      <w:ins w:id="110" w:author="Lizzie Timmins (NESO)" w:date="2024-12-04T17:00:00Z">
        <w:r w:rsidR="00F20DFE">
          <w:rPr>
            <w:rFonts w:ascii="Arial" w:hAnsi="Arial" w:cs="Arial"/>
            <w:sz w:val="24"/>
            <w:szCs w:val="24"/>
          </w:rPr>
          <w:t>t</w:t>
        </w:r>
      </w:ins>
      <w:del w:id="111" w:author="Alice Taylor (NESO)" w:date="2024-12-12T15:20:00Z">
        <w:r w:rsidR="00D07DB1" w:rsidDel="00D07DB1">
          <w:rPr>
            <w:rFonts w:ascii="Arial" w:hAnsi="Arial" w:cs="Arial"/>
            <w:sz w:val="24"/>
            <w:szCs w:val="24"/>
          </w:rPr>
          <w:delText xml:space="preserve"> </w:delText>
        </w:r>
      </w:del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8ACBE1F" w14:textId="77777777" w:rsidR="00F20DFE" w:rsidRDefault="00F20DFE" w:rsidP="004701F1">
      <w:pPr>
        <w:pStyle w:val="ListParagraph"/>
        <w:rPr>
          <w:ins w:id="113" w:author="Lizzie Timmins (NESO)" w:date="2024-12-04T17:01:00Z"/>
          <w:rFonts w:ascii="Arial" w:hAnsi="Arial" w:cs="Arial"/>
          <w:sz w:val="24"/>
          <w:szCs w:val="24"/>
        </w:rPr>
      </w:pPr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4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1D73391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9" w:author="Lizzie Timmins (NESO)" w:date="2024-11-05T11:45:00Z"/>
          <w:rFonts w:ascii="Arial" w:hAnsi="Arial" w:cs="Arial"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21" w:author="Alice Taylor (NESO)" w:date="2024-12-12T16:05:00Z">
        <w:r w:rsidR="002C029E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22" w:author="Alice Taylor (NESO)" w:date="2024-12-12T16:05:00Z">
        <w:r w:rsidR="002C029E" w:rsidDel="002C029E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6068A0C" w14:textId="77777777" w:rsidR="00F20DFE" w:rsidRDefault="00F20DFE" w:rsidP="004701F1">
      <w:pPr>
        <w:pStyle w:val="ListParagraph"/>
        <w:rPr>
          <w:ins w:id="124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ABF95" w14:textId="77777777" w:rsidR="00F20DFE" w:rsidRDefault="00F20DFE" w:rsidP="004701F1">
      <w:pPr>
        <w:pStyle w:val="ListParagraph"/>
        <w:rPr>
          <w:ins w:id="128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FC48D12" w14:textId="77777777" w:rsidR="00F20DFE" w:rsidRDefault="00F20DFE" w:rsidP="00F20DFE">
      <w:pPr>
        <w:pStyle w:val="ListParagraph"/>
        <w:rPr>
          <w:ins w:id="132" w:author="Lizzie Timmins (NESO)" w:date="2024-12-04T17:01:00Z"/>
          <w:rFonts w:ascii="Arial" w:hAnsi="Arial" w:cs="Arial"/>
          <w:b/>
          <w:bCs/>
          <w:sz w:val="24"/>
          <w:szCs w:val="24"/>
        </w:rPr>
      </w:pPr>
    </w:p>
    <w:p w14:paraId="08BB51ED" w14:textId="77777777" w:rsidR="000D1A21" w:rsidRPr="001602BF" w:rsidRDefault="000D1A21" w:rsidP="000D1A21">
      <w:pPr>
        <w:pStyle w:val="ListParagraph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3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6264D27D" w:rsidR="000D1A21" w:rsidRPr="001602BF" w:rsidRDefault="000D1A21" w:rsidP="004701F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/>
        <w:jc w:val="both"/>
        <w:outlineLvl w:val="3"/>
        <w:rPr>
          <w:ins w:id="13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0F1F2CC" w14:textId="670B5445" w:rsidR="000D1A21" w:rsidRPr="001602BF" w:rsidRDefault="00F20DFE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7" w:author="Lizzie Timmins (NESO)" w:date="2024-11-05T11:45:00Z"/>
          <w:rFonts w:ascii="Arial" w:hAnsi="Arial" w:cs="Arial"/>
          <w:sz w:val="24"/>
          <w:szCs w:val="24"/>
        </w:rPr>
      </w:pPr>
      <w:ins w:id="138" w:author="Lizzie Timmins (NESO)" w:date="2024-12-04T17:01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9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hAnsi="Arial" w:cs="Arial"/>
          <w:sz w:val="24"/>
          <w:szCs w:val="24"/>
        </w:rPr>
      </w:pPr>
      <w:ins w:id="1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sz w:val="24"/>
          <w:szCs w:val="24"/>
        </w:rPr>
      </w:pPr>
      <w:ins w:id="1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7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30529315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E02CE0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6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6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7" w:author="Lizzie Timmins (NESO)" w:date="2024-11-05T11:45:00Z"/>
          <w:rFonts w:ascii="Arial" w:hAnsi="Arial" w:cs="Arial"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6E8CD60C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5" w:author="Lizzie Timmins (NESO)" w:date="2024-11-05T11:45:00Z"/>
          <w:rFonts w:ascii="Arial" w:hAnsi="Arial" w:cs="Arial"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</w:t>
        </w:r>
        <w:del w:id="177" w:author="Alice Taylor (NESO)" w:date="2024-12-12T15:27:00Z">
          <w:r w:rsidRPr="001602BF" w:rsidDel="00CD41F4">
            <w:rPr>
              <w:rStyle w:val="Strong"/>
              <w:rFonts w:ascii="Arial" w:hAnsi="Arial" w:cs="Arial"/>
              <w:sz w:val="24"/>
              <w:szCs w:val="24"/>
            </w:rPr>
            <w:delText xml:space="preserve"> </w:delText>
          </w:r>
        </w:del>
      </w:ins>
      <w:del w:id="178" w:author="Alice Taylor (NESO)" w:date="2024-12-12T15:27:00Z">
        <w:r w:rsidR="00CD41F4" w:rsidRPr="001602BF" w:rsidDel="00CD41F4">
          <w:rPr>
            <w:rStyle w:val="Strong"/>
            <w:rFonts w:ascii="Arial" w:hAnsi="Arial" w:cs="Arial"/>
            <w:sz w:val="24"/>
            <w:szCs w:val="24"/>
          </w:rPr>
          <w:delText>Equipment</w:delText>
        </w:r>
      </w:del>
      <w:ins w:id="179" w:author="Alice Taylor (NESO)" w:date="2024-12-12T15:26:00Z">
        <w:r w:rsidR="00CD41F4" w:rsidRPr="001602BF">
          <w:rPr>
            <w:rStyle w:val="Strong"/>
            <w:rFonts w:ascii="Arial" w:hAnsi="Arial" w:cs="Arial"/>
            <w:sz w:val="24"/>
            <w:szCs w:val="24"/>
          </w:rPr>
          <w:t> </w:t>
        </w:r>
      </w:ins>
      <w:ins w:id="180" w:author="Lizzie Timmins (NESO)" w:date="2024-12-04T17:02:00Z">
        <w:r w:rsidR="00F20DF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81" w:author="Lizzie Timmins (NESO)" w:date="2024-11-05T11:45:00Z">
        <w:r w:rsidRPr="00F20DF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8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5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104FF22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1" w:author="Lizzie Timmins (NESO)" w:date="2024-11-05T11:45:00Z"/>
          <w:rFonts w:ascii="Arial" w:eastAsia="Arial" w:hAnsi="Arial" w:cs="Arial"/>
          <w:sz w:val="24"/>
          <w:szCs w:val="24"/>
        </w:rPr>
      </w:pPr>
      <w:ins w:id="202" w:author="Lizzie Timmins (NESO)" w:date="2024-11-05T11:45:00Z">
        <w:r w:rsidRPr="001602BF">
          <w:tab/>
        </w:r>
      </w:ins>
      <w:del w:id="203" w:author="Alice Taylor (NESO)" w:date="2024-12-12T15:32:00Z">
        <w:r w:rsidR="003F4145" w:rsidDel="003F4145">
          <w:delText xml:space="preserve"> </w:delText>
        </w:r>
      </w:del>
      <w:ins w:id="2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AD4DA86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0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4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4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5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4436F" w14:textId="77777777" w:rsidR="00EB22FC" w:rsidRDefault="00EB22FC" w:rsidP="005E4CD6">
      <w:pPr>
        <w:spacing w:after="0" w:line="240" w:lineRule="auto"/>
      </w:pPr>
      <w:r>
        <w:separator/>
      </w:r>
    </w:p>
  </w:endnote>
  <w:endnote w:type="continuationSeparator" w:id="0">
    <w:p w14:paraId="5C83D38F" w14:textId="77777777" w:rsidR="00EB22FC" w:rsidRDefault="00EB22FC" w:rsidP="005E4CD6">
      <w:pPr>
        <w:spacing w:after="0" w:line="240" w:lineRule="auto"/>
      </w:pPr>
      <w:r>
        <w:continuationSeparator/>
      </w:r>
    </w:p>
  </w:endnote>
  <w:endnote w:type="continuationNotice" w:id="1">
    <w:p w14:paraId="751C5741" w14:textId="77777777" w:rsidR="00EB22FC" w:rsidRDefault="00EB22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AFBF6" w14:textId="77777777" w:rsidR="00EB22FC" w:rsidRDefault="00EB22FC" w:rsidP="005E4CD6">
      <w:pPr>
        <w:spacing w:after="0" w:line="240" w:lineRule="auto"/>
      </w:pPr>
      <w:r>
        <w:separator/>
      </w:r>
    </w:p>
  </w:footnote>
  <w:footnote w:type="continuationSeparator" w:id="0">
    <w:p w14:paraId="7A2EF4BB" w14:textId="77777777" w:rsidR="00EB22FC" w:rsidRDefault="00EB22FC" w:rsidP="005E4CD6">
      <w:pPr>
        <w:spacing w:after="0" w:line="240" w:lineRule="auto"/>
      </w:pPr>
      <w:r>
        <w:continuationSeparator/>
      </w:r>
    </w:p>
  </w:footnote>
  <w:footnote w:type="continuationNotice" w:id="1">
    <w:p w14:paraId="32666EEA" w14:textId="77777777" w:rsidR="00EB22FC" w:rsidRDefault="00EB22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qopnzTYUbwDDNgLJ6UZ5JKlQlUvxovDVP62fZGuAUzWraclHcOWfeIuvpCQ7sjE3OxG/JdDOi15Gkam3psxkGg==" w:salt="quYLfOzqBvB79hnoxSR7F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2E79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47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A46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1BC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0371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146F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29E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68E4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7796E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5F1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145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01F1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528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449"/>
    <w:rsid w:val="00560EB5"/>
    <w:rsid w:val="005610AE"/>
    <w:rsid w:val="0056259A"/>
    <w:rsid w:val="00562C4B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2F5A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0C21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A38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6776C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3BA3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57F04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9FE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A82"/>
    <w:rsid w:val="00950C9E"/>
    <w:rsid w:val="00951292"/>
    <w:rsid w:val="00951510"/>
    <w:rsid w:val="009521A8"/>
    <w:rsid w:val="00953CDD"/>
    <w:rsid w:val="00953D41"/>
    <w:rsid w:val="009549F6"/>
    <w:rsid w:val="00956E76"/>
    <w:rsid w:val="00957229"/>
    <w:rsid w:val="009576A0"/>
    <w:rsid w:val="00960E63"/>
    <w:rsid w:val="009623EA"/>
    <w:rsid w:val="00963179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4208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3B7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870A7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4032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4B2D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17D7"/>
    <w:rsid w:val="00CD308E"/>
    <w:rsid w:val="00CD3729"/>
    <w:rsid w:val="00CD3C77"/>
    <w:rsid w:val="00CD41F4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3E9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40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07DB1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6F59"/>
    <w:rsid w:val="00D77C94"/>
    <w:rsid w:val="00D803A7"/>
    <w:rsid w:val="00D804B9"/>
    <w:rsid w:val="00D808B2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6BB6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2CE0"/>
    <w:rsid w:val="00E03447"/>
    <w:rsid w:val="00E04A69"/>
    <w:rsid w:val="00E05F21"/>
    <w:rsid w:val="00E07332"/>
    <w:rsid w:val="00E0779C"/>
    <w:rsid w:val="00E1021F"/>
    <w:rsid w:val="00E103AA"/>
    <w:rsid w:val="00E106B1"/>
    <w:rsid w:val="00E11E15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2FC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3BE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0DFE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30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BE02F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3E2BD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8E6992F8-416C-4713-84C0-A8CCBB27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6850883F-0597-490B-8E4E-4516A595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2348</Words>
  <Characters>13384</Characters>
  <Application>Microsoft Office Word</Application>
  <DocSecurity>8</DocSecurity>
  <Lines>111</Lines>
  <Paragraphs>31</Paragraphs>
  <ScaleCrop>false</ScaleCrop>
  <Company/>
  <LinksUpToDate>false</LinksUpToDate>
  <CharactersWithSpaces>15701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>Claire Goult (NESO)</cp:lastModifiedBy>
  <cp:revision>231</cp:revision>
  <dcterms:created xsi:type="dcterms:W3CDTF">2024-10-21T21:39:00Z</dcterms:created>
  <dcterms:modified xsi:type="dcterms:W3CDTF">2024-12-12T16:37:00Z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