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D7423" w14:textId="77777777" w:rsidR="00B24C90" w:rsidRDefault="00B24C90">
      <w:pPr>
        <w:pStyle w:val="Heading1"/>
        <w:keepNext w:val="0"/>
        <w:pageBreakBefore w:val="0"/>
        <w:widowControl w:val="0"/>
        <w:rPr>
          <w:rFonts w:ascii="Arial" w:hAnsi="Arial"/>
          <w:u w:val="single"/>
        </w:rPr>
      </w:pPr>
      <w:bookmarkStart w:id="0" w:name="_Toc493310304"/>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lastRenderedPageBreak/>
        <w:t>CUSC - SECTION 3</w:t>
      </w:r>
      <w:r>
        <w:rPr>
          <w:rFonts w:ascii="Arial" w:hAnsi="Arial"/>
          <w:sz w:val="24"/>
          <w:u w:val="single"/>
        </w:rPr>
        <w:br/>
      </w:r>
      <w:r>
        <w:rPr>
          <w:rFonts w:ascii="Arial" w:hAnsi="Arial"/>
          <w:sz w:val="24"/>
          <w:u w:val="single"/>
        </w:rPr>
        <w:br/>
        <w:t>USE OF SYSTEM</w:t>
      </w:r>
      <w:bookmarkEnd w:id="0"/>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1"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1"/>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w:t>
      </w:r>
      <w:proofErr w:type="spellStart"/>
      <w:r>
        <w:rPr>
          <w:rFonts w:ascii="Arial" w:hAnsi="Arial"/>
        </w:rPr>
        <w:t>there</w:t>
      </w:r>
      <w:proofErr w:type="spellEnd"/>
      <w:r>
        <w:rPr>
          <w:rFonts w:ascii="Arial" w:hAnsi="Arial"/>
        </w:rPr>
        <w:t xml:space="preserv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lastRenderedPageBreak/>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 xml:space="preserve">If the conditions precedent of 3.2.2(a)(i)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w:t>
      </w:r>
      <w:r>
        <w:rPr>
          <w:rFonts w:ascii="Arial" w:hAnsi="Arial"/>
        </w:rPr>
        <w:lastRenderedPageBreak/>
        <w:t xml:space="preserve">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lastRenderedPageBreak/>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2" w:name="_Toc490940267"/>
      <w:r>
        <w:rPr>
          <w:rFonts w:ascii="Arial" w:hAnsi="Arial"/>
          <w:b/>
        </w:rPr>
        <w:t>OTHER SITE SPECIFIC TECHNICAL CONDITIONS</w:t>
      </w:r>
      <w:bookmarkEnd w:id="2"/>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State">
        <w:smartTag w:uri="urn:schemas-microsoft-com:office:smarttags" w:element="PersonNam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 xml:space="preserve">Bilateral Embedded </w:t>
      </w:r>
      <w:r>
        <w:rPr>
          <w:rFonts w:ascii="Arial" w:hAnsi="Arial"/>
          <w:b/>
        </w:rPr>
        <w:lastRenderedPageBreak/>
        <w:t>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lastRenderedPageBreak/>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3"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xml:space="preserve">.  Insofar as the provisions of this Paragraph 3.6 conflict with any other provision of this Section 3 dealing with an equivalent </w:t>
      </w:r>
      <w:r>
        <w:rPr>
          <w:rFonts w:ascii="Arial" w:hAnsi="Arial"/>
        </w:rPr>
        <w:lastRenderedPageBreak/>
        <w:t>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proofErr w:type="spellStart"/>
      <w:r>
        <w:rPr>
          <w:rFonts w:ascii="Arial" w:hAnsi="Arial"/>
          <w:b/>
        </w:rPr>
        <w:t>Deenergisation</w:t>
      </w:r>
      <w:proofErr w:type="spellEnd"/>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t>
      </w:r>
      <w:r>
        <w:rPr>
          <w:rFonts w:ascii="Arial" w:hAnsi="Arial"/>
        </w:rPr>
        <w:lastRenderedPageBreak/>
        <w:t xml:space="preserve">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proofErr w:type="spellStart"/>
      <w:r>
        <w:rPr>
          <w:rFonts w:ascii="Arial" w:hAnsi="Arial"/>
          <w:b/>
        </w:rPr>
        <w:t>Deenergisation</w:t>
      </w:r>
      <w:proofErr w:type="spellEnd"/>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proofErr w:type="spellStart"/>
      <w:r>
        <w:rPr>
          <w:rFonts w:ascii="Arial" w:hAnsi="Arial"/>
          <w:b/>
        </w:rPr>
        <w:t>Deenergisation</w:t>
      </w:r>
      <w:proofErr w:type="spellEnd"/>
      <w:r>
        <w:rPr>
          <w:rFonts w:ascii="Arial" w:hAnsi="Arial"/>
          <w:b/>
        </w:rPr>
        <w:t xml:space="preserve">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proofErr w:type="spellStart"/>
      <w:r>
        <w:rPr>
          <w:rFonts w:ascii="Arial" w:hAnsi="Arial"/>
          <w:b/>
        </w:rPr>
        <w:t>Deenergisation</w:t>
      </w:r>
      <w:proofErr w:type="spellEnd"/>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proofErr w:type="spellStart"/>
      <w:r>
        <w:rPr>
          <w:rFonts w:ascii="Arial" w:hAnsi="Arial"/>
          <w:b/>
        </w:rPr>
        <w:t>Deenergisation</w:t>
      </w:r>
      <w:proofErr w:type="spellEnd"/>
      <w:r>
        <w:rPr>
          <w:rFonts w:ascii="Arial" w:hAnsi="Arial"/>
        </w:rPr>
        <w:t>.</w:t>
      </w:r>
    </w:p>
    <w:p w14:paraId="354F729F" w14:textId="77777777" w:rsidR="00C94A29" w:rsidRPr="0072521E" w:rsidRDefault="00C94A29" w:rsidP="00C94A29">
      <w:pPr>
        <w:pStyle w:val="Heading4"/>
        <w:numPr>
          <w:ilvl w:val="0"/>
          <w:numId w:val="0"/>
        </w:numPr>
        <w:ind w:left="1134" w:hanging="567"/>
        <w:rPr>
          <w:rFonts w:ascii="Arial" w:hAnsi="Arial" w:cs="Arial"/>
          <w:b/>
          <w:szCs w:val="24"/>
        </w:rPr>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proofErr w:type="spellStart"/>
      <w:r w:rsidRPr="0072521E">
        <w:rPr>
          <w:rFonts w:ascii="Arial" w:hAnsi="Arial" w:cs="Arial"/>
          <w:b/>
          <w:szCs w:val="24"/>
        </w:rPr>
        <w:t>Deenergisation</w:t>
      </w:r>
      <w:proofErr w:type="spellEnd"/>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proofErr w:type="spellStart"/>
      <w:r w:rsidRPr="0072521E">
        <w:rPr>
          <w:rFonts w:ascii="Arial" w:hAnsi="Arial" w:cs="Arial"/>
          <w:b/>
          <w:szCs w:val="24"/>
        </w:rPr>
        <w:t>Deenergisation</w:t>
      </w:r>
      <w:proofErr w:type="spellEnd"/>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proofErr w:type="spellStart"/>
      <w:r w:rsidRPr="0072521E">
        <w:rPr>
          <w:rFonts w:ascii="Arial" w:hAnsi="Arial" w:cs="Arial"/>
          <w:b/>
          <w:szCs w:val="24"/>
        </w:rPr>
        <w:t>Deenergisation</w:t>
      </w:r>
      <w:proofErr w:type="spellEnd"/>
      <w:r w:rsidRPr="0072521E">
        <w:rPr>
          <w:rFonts w:ascii="Arial" w:hAnsi="Arial" w:cs="Arial"/>
          <w:szCs w:val="24"/>
        </w:rPr>
        <w:t xml:space="preserve"> under Paragraph 3.6.9.1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777777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proofErr w:type="spellStart"/>
      <w:r w:rsidRPr="0072521E">
        <w:rPr>
          <w:rFonts w:ascii="Arial" w:hAnsi="Arial" w:cs="Arial"/>
          <w:b/>
          <w:szCs w:val="24"/>
        </w:rPr>
        <w:t>Deenergisation</w:t>
      </w:r>
      <w:proofErr w:type="spellEnd"/>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3.6.9.1,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w:t>
      </w:r>
      <w:r w:rsidRPr="0072521E">
        <w:rPr>
          <w:rFonts w:ascii="Arial" w:hAnsi="Arial" w:cs="Arial"/>
          <w:szCs w:val="24"/>
        </w:rPr>
        <w:lastRenderedPageBreak/>
        <w:t xml:space="preserve">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proofErr w:type="spellStart"/>
      <w:r w:rsidRPr="0072521E">
        <w:rPr>
          <w:rFonts w:ascii="Arial" w:hAnsi="Arial" w:cs="Arial"/>
          <w:b/>
          <w:szCs w:val="24"/>
        </w:rPr>
        <w:t>Deenergisation</w:t>
      </w:r>
      <w:proofErr w:type="spellEnd"/>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166CC91A" w:rsidR="00C94A29" w:rsidRPr="0072521E" w:rsidRDefault="00924D32" w:rsidP="00C94A29">
      <w:pPr>
        <w:pStyle w:val="Heading4"/>
        <w:numPr>
          <w:ilvl w:val="4"/>
          <w:numId w:val="1"/>
        </w:numPr>
        <w:ind w:left="2268" w:hanging="850"/>
        <w:rPr>
          <w:rFonts w:ascii="Arial" w:hAnsi="Arial" w:cs="Arial"/>
          <w:szCs w:val="24"/>
        </w:rPr>
      </w:pPr>
      <w:ins w:id="4" w:author="Author">
        <w:r w:rsidRPr="00924D32">
          <w:rPr>
            <w:rFonts w:ascii="Arial" w:hAnsi="Arial" w:cs="Arial"/>
            <w:szCs w:val="24"/>
          </w:rPr>
          <w:t xml:space="preserve">Save for </w:t>
        </w:r>
        <w:r w:rsidRPr="00C65656">
          <w:rPr>
            <w:rFonts w:ascii="Arial" w:hAnsi="Arial" w:cs="Arial"/>
            <w:b/>
            <w:bCs/>
            <w:szCs w:val="24"/>
          </w:rPr>
          <w:t>Non-Embedded Customers</w:t>
        </w:r>
        <w:r w:rsidRPr="00924D32">
          <w:rPr>
            <w:rFonts w:ascii="Arial" w:hAnsi="Arial" w:cs="Arial"/>
            <w:szCs w:val="24"/>
          </w:rPr>
          <w:t xml:space="preserve"> with </w:t>
        </w:r>
        <w:r w:rsidRPr="00C65656">
          <w:rPr>
            <w:rFonts w:ascii="Arial" w:hAnsi="Arial" w:cs="Arial"/>
            <w:b/>
            <w:bCs/>
            <w:szCs w:val="24"/>
          </w:rPr>
          <w:t>Connection Sites</w:t>
        </w:r>
        <w:r w:rsidRPr="00924D32">
          <w:rPr>
            <w:rFonts w:ascii="Arial" w:hAnsi="Arial" w:cs="Arial"/>
            <w:szCs w:val="24"/>
          </w:rPr>
          <w:t xml:space="preserve"> connected on </w:t>
        </w:r>
        <w:r w:rsidR="000D10DD">
          <w:rPr>
            <w:rFonts w:ascii="Arial" w:hAnsi="Arial" w:cs="Arial"/>
            <w:szCs w:val="24"/>
          </w:rPr>
          <w:t xml:space="preserve">or after </w:t>
        </w:r>
        <w:r w:rsidRPr="00924D32">
          <w:rPr>
            <w:rFonts w:ascii="Arial" w:hAnsi="Arial" w:cs="Arial"/>
            <w:szCs w:val="24"/>
          </w:rPr>
          <w:t xml:space="preserve">the date of implementation of CMP441 as determined by </w:t>
        </w:r>
        <w:r w:rsidRPr="00C65656">
          <w:rPr>
            <w:rFonts w:ascii="Arial" w:hAnsi="Arial" w:cs="Arial"/>
            <w:b/>
            <w:bCs/>
            <w:szCs w:val="24"/>
          </w:rPr>
          <w:t>the Authority</w:t>
        </w:r>
        <w:r>
          <w:rPr>
            <w:rFonts w:ascii="Arial" w:hAnsi="Arial" w:cs="Arial"/>
            <w:szCs w:val="24"/>
          </w:rPr>
          <w:t>, a</w:t>
        </w:r>
      </w:ins>
      <w:del w:id="5" w:author="Author">
        <w:r w:rsidR="00C94A29" w:rsidRPr="0072521E" w:rsidDel="00924D32">
          <w:rPr>
            <w:rFonts w:ascii="Arial" w:hAnsi="Arial" w:cs="Arial"/>
            <w:szCs w:val="24"/>
          </w:rPr>
          <w:delText>A</w:delText>
        </w:r>
      </w:del>
      <w:r w:rsidR="00C94A29" w:rsidRPr="0072521E">
        <w:rPr>
          <w:rFonts w:ascii="Arial" w:hAnsi="Arial" w:cs="Arial"/>
          <w:szCs w:val="24"/>
        </w:rPr>
        <w:t xml:space="preserve"> </w:t>
      </w:r>
      <w:r w:rsidR="00C94A29" w:rsidRPr="0072521E">
        <w:rPr>
          <w:rFonts w:ascii="Arial" w:hAnsi="Arial" w:cs="Arial"/>
          <w:b/>
          <w:szCs w:val="24"/>
        </w:rPr>
        <w:t>Non- Embedded Customer</w:t>
      </w:r>
      <w:r w:rsidR="00C94A29" w:rsidRPr="0072521E">
        <w:rPr>
          <w:rFonts w:ascii="Arial" w:hAnsi="Arial" w:cs="Arial"/>
          <w:szCs w:val="24"/>
        </w:rPr>
        <w:t xml:space="preserve"> shall provide its </w:t>
      </w:r>
      <w:r w:rsidR="00C94A29" w:rsidRPr="0072521E">
        <w:rPr>
          <w:rFonts w:ascii="Arial" w:hAnsi="Arial" w:cs="Arial"/>
          <w:b/>
          <w:szCs w:val="24"/>
        </w:rPr>
        <w:t>Supplier</w:t>
      </w:r>
      <w:r w:rsidR="00C94A29" w:rsidRPr="0072521E">
        <w:rPr>
          <w:rFonts w:ascii="Arial" w:hAnsi="Arial" w:cs="Arial"/>
          <w:szCs w:val="24"/>
        </w:rPr>
        <w:t xml:space="preserve"> on request and as soon as is reasonably practicable with the details of any</w:t>
      </w:r>
      <w:r w:rsidR="00C94A29" w:rsidRPr="0072521E">
        <w:rPr>
          <w:rFonts w:ascii="Arial" w:hAnsi="Arial" w:cs="Arial"/>
          <w:b/>
          <w:szCs w:val="24"/>
        </w:rPr>
        <w:t xml:space="preserve"> Downstream Parties </w:t>
      </w:r>
      <w:r w:rsidR="00C94A29"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4232418D" w:rsidR="00C94A29" w:rsidRPr="0072521E" w:rsidRDefault="005C1643" w:rsidP="00C94A29">
      <w:pPr>
        <w:pStyle w:val="Heading4"/>
        <w:numPr>
          <w:ilvl w:val="4"/>
          <w:numId w:val="1"/>
        </w:numPr>
        <w:ind w:left="2268" w:hanging="850"/>
        <w:jc w:val="both"/>
        <w:rPr>
          <w:rFonts w:ascii="Arial" w:hAnsi="Arial" w:cs="Arial"/>
          <w:szCs w:val="24"/>
        </w:rPr>
      </w:pPr>
      <w:ins w:id="6" w:author="Author">
        <w:r w:rsidRPr="00924D32">
          <w:rPr>
            <w:rFonts w:ascii="Arial" w:hAnsi="Arial" w:cs="Arial"/>
            <w:szCs w:val="24"/>
          </w:rPr>
          <w:t xml:space="preserve">Save for </w:t>
        </w:r>
        <w:r w:rsidRPr="00AF5304">
          <w:rPr>
            <w:rFonts w:ascii="Arial" w:hAnsi="Arial" w:cs="Arial"/>
            <w:b/>
            <w:bCs/>
            <w:szCs w:val="24"/>
          </w:rPr>
          <w:t>Non-Embedded Customers</w:t>
        </w:r>
        <w:r w:rsidRPr="00924D32">
          <w:rPr>
            <w:rFonts w:ascii="Arial" w:hAnsi="Arial" w:cs="Arial"/>
            <w:szCs w:val="24"/>
          </w:rPr>
          <w:t xml:space="preserve"> with </w:t>
        </w:r>
        <w:r w:rsidRPr="00AF5304">
          <w:rPr>
            <w:rFonts w:ascii="Arial" w:hAnsi="Arial" w:cs="Arial"/>
            <w:b/>
            <w:bCs/>
            <w:szCs w:val="24"/>
          </w:rPr>
          <w:t>Connection Sites</w:t>
        </w:r>
        <w:r w:rsidRPr="00924D32">
          <w:rPr>
            <w:rFonts w:ascii="Arial" w:hAnsi="Arial" w:cs="Arial"/>
            <w:szCs w:val="24"/>
          </w:rPr>
          <w:t xml:space="preserve"> connected on</w:t>
        </w:r>
        <w:r w:rsidR="000D10DD">
          <w:rPr>
            <w:rFonts w:ascii="Arial" w:hAnsi="Arial" w:cs="Arial"/>
            <w:szCs w:val="24"/>
          </w:rPr>
          <w:t xml:space="preserve"> or after</w:t>
        </w:r>
        <w:r w:rsidRPr="00924D32">
          <w:rPr>
            <w:rFonts w:ascii="Arial" w:hAnsi="Arial" w:cs="Arial"/>
            <w:szCs w:val="24"/>
          </w:rPr>
          <w:t xml:space="preserve"> the date of implementation of CMP441 as determined by </w:t>
        </w:r>
        <w:r w:rsidRPr="00AF5304">
          <w:rPr>
            <w:rFonts w:ascii="Arial" w:hAnsi="Arial" w:cs="Arial"/>
            <w:b/>
            <w:bCs/>
            <w:szCs w:val="24"/>
          </w:rPr>
          <w:t>the Authority</w:t>
        </w:r>
        <w:r>
          <w:rPr>
            <w:rFonts w:ascii="Arial" w:hAnsi="Arial" w:cs="Arial"/>
            <w:szCs w:val="24"/>
          </w:rPr>
          <w:t xml:space="preserve">, </w:t>
        </w:r>
      </w:ins>
      <w:del w:id="7" w:author="Author">
        <w:r w:rsidR="00C94A29" w:rsidRPr="0072521E" w:rsidDel="005C1643">
          <w:rPr>
            <w:rFonts w:ascii="Arial" w:hAnsi="Arial" w:cs="Arial"/>
            <w:szCs w:val="24"/>
          </w:rPr>
          <w:delText>P</w:delText>
        </w:r>
      </w:del>
      <w:ins w:id="8" w:author="Author">
        <w:r>
          <w:rPr>
            <w:rFonts w:ascii="Arial" w:hAnsi="Arial" w:cs="Arial"/>
            <w:szCs w:val="24"/>
          </w:rPr>
          <w:t>p</w:t>
        </w:r>
      </w:ins>
      <w:r w:rsidR="00C94A29" w:rsidRPr="0072521E">
        <w:rPr>
          <w:rFonts w:ascii="Arial" w:hAnsi="Arial" w:cs="Arial"/>
          <w:szCs w:val="24"/>
        </w:rPr>
        <w:t xml:space="preserve">rior to a </w:t>
      </w:r>
      <w:r w:rsidR="00C94A29" w:rsidRPr="0072521E">
        <w:rPr>
          <w:rFonts w:ascii="Arial" w:hAnsi="Arial" w:cs="Arial"/>
          <w:b/>
          <w:szCs w:val="24"/>
        </w:rPr>
        <w:t>Supplier</w:t>
      </w:r>
      <w:r w:rsidR="00C94A29" w:rsidRPr="0072521E">
        <w:rPr>
          <w:rFonts w:ascii="Arial" w:hAnsi="Arial" w:cs="Arial"/>
          <w:szCs w:val="24"/>
        </w:rPr>
        <w:t xml:space="preserve"> instructing </w:t>
      </w:r>
      <w:r w:rsidR="00C94A29" w:rsidRPr="0072521E">
        <w:rPr>
          <w:rFonts w:ascii="Arial" w:hAnsi="Arial" w:cs="Arial"/>
          <w:b/>
          <w:szCs w:val="24"/>
        </w:rPr>
        <w:t>The Company</w:t>
      </w:r>
      <w:r w:rsidR="00C94A29" w:rsidRPr="0072521E">
        <w:rPr>
          <w:rFonts w:ascii="Arial" w:hAnsi="Arial" w:cs="Arial"/>
          <w:szCs w:val="24"/>
        </w:rPr>
        <w:t xml:space="preserve"> to </w:t>
      </w:r>
      <w:r w:rsidR="00C94A29" w:rsidRPr="0072521E">
        <w:rPr>
          <w:rFonts w:ascii="Arial" w:hAnsi="Arial" w:cs="Arial"/>
          <w:b/>
          <w:szCs w:val="24"/>
        </w:rPr>
        <w:t>Deenergise</w:t>
      </w:r>
      <w:r w:rsidR="00C94A29" w:rsidRPr="0072521E">
        <w:rPr>
          <w:rFonts w:ascii="Arial" w:hAnsi="Arial" w:cs="Arial"/>
          <w:szCs w:val="24"/>
        </w:rPr>
        <w:t xml:space="preserve"> the </w:t>
      </w:r>
      <w:r w:rsidR="00C94A29" w:rsidRPr="0072521E">
        <w:rPr>
          <w:rFonts w:ascii="Arial" w:hAnsi="Arial" w:cs="Arial"/>
          <w:b/>
          <w:szCs w:val="24"/>
        </w:rPr>
        <w:t>Non-Embedded Customer’s Connection Site(s)</w:t>
      </w:r>
      <w:r w:rsidR="00C94A29" w:rsidRPr="0072521E">
        <w:rPr>
          <w:rFonts w:ascii="Arial" w:hAnsi="Arial" w:cs="Arial"/>
          <w:szCs w:val="24"/>
        </w:rPr>
        <w:t xml:space="preserve"> under Paragraph 3.6.9.1:</w:t>
      </w:r>
    </w:p>
    <w:p w14:paraId="62479DCC" w14:textId="77777777" w:rsidR="00C94A29" w:rsidRPr="0072521E" w:rsidRDefault="00C94A29" w:rsidP="00C94A29">
      <w:pPr>
        <w:pStyle w:val="Default"/>
        <w:ind w:left="851" w:hanging="851"/>
        <w:jc w:val="both"/>
        <w:rPr>
          <w:color w:val="auto"/>
        </w:rPr>
      </w:pPr>
    </w:p>
    <w:p w14:paraId="707D8342" w14:textId="77777777"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3.6.9.7,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proofErr w:type="spellStart"/>
      <w:r w:rsidRPr="0072521E">
        <w:rPr>
          <w:rFonts w:ascii="Arial" w:hAnsi="Arial" w:cs="Arial"/>
          <w:b/>
          <w:szCs w:val="24"/>
        </w:rPr>
        <w:t>Deenergisation</w:t>
      </w:r>
      <w:proofErr w:type="spellEnd"/>
      <w:r w:rsidRPr="0072521E">
        <w:rPr>
          <w:rFonts w:ascii="Arial" w:hAnsi="Arial" w:cs="Arial"/>
          <w:b/>
          <w:szCs w:val="24"/>
        </w:rPr>
        <w:t xml:space="preserve"> </w:t>
      </w:r>
      <w:r w:rsidRPr="0072521E">
        <w:rPr>
          <w:rFonts w:ascii="Arial" w:hAnsi="Arial" w:cs="Arial"/>
          <w:szCs w:val="24"/>
        </w:rPr>
        <w:t xml:space="preserve">and whether an agreement to avoid the </w:t>
      </w:r>
      <w:proofErr w:type="spellStart"/>
      <w:r w:rsidRPr="0072521E">
        <w:rPr>
          <w:rFonts w:ascii="Arial" w:hAnsi="Arial" w:cs="Arial"/>
          <w:b/>
          <w:szCs w:val="24"/>
        </w:rPr>
        <w:t>Deenergisation</w:t>
      </w:r>
      <w:proofErr w:type="spellEnd"/>
      <w:r w:rsidRPr="0072521E">
        <w:rPr>
          <w:rFonts w:ascii="Arial" w:hAnsi="Arial" w:cs="Arial"/>
          <w:b/>
          <w:szCs w:val="24"/>
        </w:rPr>
        <w:t xml:space="preserve">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proofErr w:type="spellStart"/>
      <w:r w:rsidRPr="0072521E">
        <w:rPr>
          <w:rFonts w:ascii="Arial" w:hAnsi="Arial" w:cs="Arial"/>
          <w:b/>
          <w:szCs w:val="24"/>
        </w:rPr>
        <w:t>Deenergisation</w:t>
      </w:r>
      <w:proofErr w:type="spellEnd"/>
      <w:r w:rsidRPr="0072521E">
        <w:rPr>
          <w:rFonts w:ascii="Arial" w:hAnsi="Arial" w:cs="Arial"/>
          <w:b/>
          <w:szCs w:val="24"/>
        </w:rPr>
        <w:t xml:space="preserve">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3"/>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Default="00B24C90" w:rsidP="008C4C8D">
      <w:pPr>
        <w:pStyle w:val="Heading4"/>
        <w:ind w:hanging="851"/>
        <w:jc w:val="both"/>
        <w:rPr>
          <w:rFonts w:ascii="Arial" w:hAnsi="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w:t>
      </w:r>
      <w:r>
        <w:rPr>
          <w:rFonts w:ascii="Arial" w:hAnsi="Arial"/>
        </w:rPr>
        <w:lastRenderedPageBreak/>
        <w:t xml:space="preserve">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587418D8" w14:textId="060A54A9" w:rsidR="00B24C90" w:rsidRDefault="00B24C90" w:rsidP="008C4C8D">
      <w:pPr>
        <w:pStyle w:val="Heading4"/>
        <w:ind w:hanging="851"/>
        <w:jc w:val="both"/>
        <w:rPr>
          <w:rFonts w:ascii="Arial" w:hAnsi="Arial"/>
        </w:rPr>
      </w:pPr>
      <w:r>
        <w:rPr>
          <w:rFonts w:ascii="Arial" w:hAnsi="Arial"/>
        </w:rPr>
        <w:t xml:space="preserve">Without prejudice to Condition </w:t>
      </w:r>
      <w:r w:rsidR="00B53DE1">
        <w:rPr>
          <w:rFonts w:ascii="Arial" w:hAnsi="Arial"/>
        </w:rPr>
        <w:t>E12</w:t>
      </w:r>
      <w:r>
        <w:rPr>
          <w:rFonts w:ascii="Arial" w:hAnsi="Arial"/>
        </w:rPr>
        <w:t xml:space="preserve"> of the </w:t>
      </w:r>
      <w:r w:rsidR="00B53DE1">
        <w:rPr>
          <w:rFonts w:ascii="Arial" w:hAnsi="Arial"/>
          <w:b/>
        </w:rPr>
        <w:t xml:space="preserve">ESO </w:t>
      </w:r>
      <w:r>
        <w:rPr>
          <w:rFonts w:ascii="Arial" w:hAnsi="Arial"/>
          <w:b/>
        </w:rPr>
        <w:t>Licence The Company</w:t>
      </w:r>
      <w:r>
        <w:rPr>
          <w:rFonts w:ascii="Arial" w:hAnsi="Arial"/>
        </w:rPr>
        <w:t xml:space="preserve"> shall make a </w:t>
      </w:r>
      <w:r>
        <w:rPr>
          <w:rFonts w:ascii="Arial" w:hAnsi="Arial"/>
          <w:b/>
        </w:rPr>
        <w:t>Use of System Offer</w:t>
      </w:r>
      <w:r>
        <w:rPr>
          <w:rFonts w:ascii="Arial" w:hAnsi="Arial"/>
        </w:rPr>
        <w:t xml:space="preserve"> to that </w:t>
      </w:r>
      <w:r>
        <w:rPr>
          <w:rFonts w:ascii="Arial" w:hAnsi="Arial"/>
          <w:b/>
        </w:rPr>
        <w:t>User</w:t>
      </w:r>
      <w:r>
        <w:rPr>
          <w:rFonts w:ascii="Arial" w:hAnsi="Arial"/>
        </w:rPr>
        <w:t xml:space="preserve"> as soon as practicable after receipt of the </w:t>
      </w:r>
      <w:r>
        <w:rPr>
          <w:rFonts w:ascii="Arial" w:hAnsi="Arial"/>
          <w:b/>
        </w:rPr>
        <w:t>Use of System</w:t>
      </w:r>
      <w:r>
        <w:rPr>
          <w:rFonts w:ascii="Arial" w:hAnsi="Arial"/>
        </w:rPr>
        <w:t xml:space="preserve"> </w:t>
      </w:r>
      <w:r>
        <w:rPr>
          <w:rFonts w:ascii="Arial" w:hAnsi="Arial"/>
          <w:b/>
        </w:rPr>
        <w:t>Application</w:t>
      </w:r>
      <w:r>
        <w:rPr>
          <w:rFonts w:ascii="Arial" w:hAnsi="Arial"/>
        </w:rPr>
        <w:t xml:space="preserve"> and (save where the </w:t>
      </w:r>
      <w:r>
        <w:rPr>
          <w:rFonts w:ascii="Arial" w:hAnsi="Arial"/>
          <w:b/>
        </w:rPr>
        <w:t>Authority</w:t>
      </w:r>
      <w:r>
        <w:rPr>
          <w:rFonts w:ascii="Arial" w:hAnsi="Arial"/>
        </w:rPr>
        <w:t xml:space="preserve"> consents to a longer period) in any event not more than 28 days after receipt by </w:t>
      </w:r>
      <w:r>
        <w:rPr>
          <w:rFonts w:ascii="Arial" w:hAnsi="Arial"/>
          <w:b/>
        </w:rPr>
        <w:t>The Company</w:t>
      </w:r>
      <w:r>
        <w:rPr>
          <w:rFonts w:ascii="Arial" w:hAnsi="Arial"/>
        </w:rPr>
        <w:t xml:space="preserve"> of the </w:t>
      </w:r>
      <w:r>
        <w:rPr>
          <w:rFonts w:ascii="Arial" w:hAnsi="Arial"/>
          <w:b/>
        </w:rPr>
        <w:t>Use of System Application</w:t>
      </w:r>
      <w:r>
        <w:rPr>
          <w:rFonts w:ascii="Arial" w:hAnsi="Arial"/>
        </w:rPr>
        <w:t>.</w:t>
      </w:r>
    </w:p>
    <w:p w14:paraId="78EA098E" w14:textId="77777777" w:rsidR="00B24C90" w:rsidRDefault="00B24C90" w:rsidP="008C4C8D">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in 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 xml:space="preserve">Use Of System Supply Offer </w:t>
      </w:r>
      <w:proofErr w:type="spellStart"/>
      <w:r w:rsidR="00D75F13" w:rsidRPr="000F552D">
        <w:rPr>
          <w:rFonts w:ascii="Arial" w:hAnsi="Arial"/>
          <w:b/>
        </w:rPr>
        <w:t>Notice</w:t>
      </w:r>
      <w:r w:rsidR="00D75F13">
        <w:rPr>
          <w:rFonts w:ascii="Arial" w:hAnsi="Arial"/>
        </w:rPr>
        <w:t>.</w:t>
      </w:r>
      <w:r>
        <w:rPr>
          <w:rFonts w:ascii="Arial" w:hAnsi="Arial"/>
        </w:rPr>
        <w:t>The</w:t>
      </w:r>
      <w:proofErr w:type="spellEnd"/>
      <w:r>
        <w:rPr>
          <w:rFonts w:ascii="Arial" w:hAnsi="Arial"/>
        </w:rPr>
        <w:t xml:space="preserv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lastRenderedPageBreak/>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77777777"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w:t>
      </w:r>
      <w:proofErr w:type="spellStart"/>
      <w:r w:rsidRPr="000F552D">
        <w:rPr>
          <w:rFonts w:ascii="Arial" w:hAnsi="Arial" w:cs="Arial"/>
        </w:rPr>
        <w:t>there</w:t>
      </w:r>
      <w:proofErr w:type="spellEnd"/>
      <w:r w:rsidRPr="000F552D">
        <w:rPr>
          <w:rFonts w:ascii="Arial" w:hAnsi="Arial" w:cs="Arial"/>
        </w:rPr>
        <w:t xml:space="preserv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lastRenderedPageBreak/>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lastRenderedPageBreak/>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 xml:space="preserve">The </w:t>
      </w:r>
      <w:r w:rsidRPr="006A6A9C">
        <w:rPr>
          <w:rFonts w:ascii="Arial" w:hAnsi="Arial"/>
          <w:b/>
        </w:rPr>
        <w:lastRenderedPageBreak/>
        <w:t>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 xml:space="preserve">of the forecast generation to be used for the purposes of setting </w:t>
      </w:r>
      <w:proofErr w:type="spellStart"/>
      <w:r w:rsidRPr="006A6A9C">
        <w:rPr>
          <w:rFonts w:ascii="Arial" w:hAnsi="Arial"/>
        </w:rPr>
        <w:t>TNUos</w:t>
      </w:r>
      <w:proofErr w:type="spellEnd"/>
      <w:r w:rsidRPr="006A6A9C">
        <w:rPr>
          <w:rFonts w:ascii="Arial" w:hAnsi="Arial"/>
        </w:rPr>
        <w:t xml:space="preserve">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9"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9"/>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 xml:space="preserve">Transmission Network Use of System </w:t>
      </w:r>
      <w:r w:rsidRPr="006A6A9C">
        <w:rPr>
          <w:rFonts w:ascii="Arial" w:hAnsi="Arial"/>
          <w:b/>
        </w:rPr>
        <w:lastRenderedPageBreak/>
        <w:t>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 xml:space="preserve">then prepare an </w:t>
      </w:r>
      <w:r w:rsidR="002C52D2" w:rsidRPr="006A6A9C">
        <w:rPr>
          <w:rFonts w:ascii="Arial" w:hAnsi="Arial" w:cs="Arial"/>
        </w:rPr>
        <w:lastRenderedPageBreak/>
        <w:t>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lastRenderedPageBreak/>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lastRenderedPageBreak/>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proofErr w:type="spellStart"/>
      <w:r w:rsidRPr="006A6A9C">
        <w:rPr>
          <w:rFonts w:ascii="Arial" w:hAnsi="Arial"/>
          <w:b/>
        </w:rPr>
        <w:t>Transmsission</w:t>
      </w:r>
      <w:proofErr w:type="spellEnd"/>
      <w:r w:rsidRPr="006A6A9C">
        <w:rPr>
          <w:rFonts w:ascii="Arial" w:hAnsi="Arial"/>
          <w:b/>
        </w:rPr>
        <w:t xml:space="preserve"> Network Use of System Charges </w:t>
      </w:r>
      <w:r w:rsidRPr="006A6A9C">
        <w:rPr>
          <w:rFonts w:ascii="Arial" w:hAnsi="Arial"/>
        </w:rPr>
        <w:t xml:space="preserve">in accordance with the </w:t>
      </w:r>
      <w:proofErr w:type="spellStart"/>
      <w:r w:rsidRPr="006A6A9C">
        <w:rPr>
          <w:rFonts w:ascii="Arial" w:hAnsi="Arial"/>
          <w:b/>
        </w:rPr>
        <w:t>TNUos</w:t>
      </w:r>
      <w:proofErr w:type="spellEnd"/>
      <w:r w:rsidRPr="006A6A9C">
        <w:rPr>
          <w:rFonts w:ascii="Arial" w:hAnsi="Arial"/>
          <w:b/>
        </w:rPr>
        <w:t xml:space="preserve">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lastRenderedPageBreak/>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lastRenderedPageBreak/>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lastRenderedPageBreak/>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lastRenderedPageBreak/>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lastRenderedPageBreak/>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lastRenderedPageBreak/>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lastRenderedPageBreak/>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lastRenderedPageBreak/>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w:t>
      </w:r>
      <w:proofErr w:type="spellStart"/>
      <w:r w:rsidR="00BE6141" w:rsidRPr="006A6A9C">
        <w:rPr>
          <w:rFonts w:ascii="Arial" w:hAnsi="Arial"/>
          <w:b/>
        </w:rPr>
        <w:t>Secruity</w:t>
      </w:r>
      <w:proofErr w:type="spellEnd"/>
      <w:r w:rsidR="00BE6141" w:rsidRPr="006A6A9C">
        <w:rPr>
          <w:rFonts w:ascii="Arial" w:hAnsi="Arial"/>
          <w:b/>
        </w:rPr>
        <w:t xml:space="preserve">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proofErr w:type="spellStart"/>
      <w:r w:rsidR="00BE6141" w:rsidRPr="006A6A9C">
        <w:rPr>
          <w:rFonts w:ascii="Arial" w:hAnsi="Arial"/>
          <w:b/>
          <w:bCs/>
        </w:rPr>
        <w:t>Secruity</w:t>
      </w:r>
      <w:proofErr w:type="spellEnd"/>
      <w:r w:rsidR="00BE6141" w:rsidRPr="006A6A9C">
        <w:rPr>
          <w:rFonts w:ascii="Arial" w:hAnsi="Arial"/>
          <w:b/>
          <w:bCs/>
        </w:rPr>
        <w:t xml:space="preserve">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w:t>
      </w:r>
      <w:r w:rsidRPr="006A6A9C">
        <w:rPr>
          <w:rFonts w:ascii="Arial" w:hAnsi="Arial"/>
          <w:b/>
          <w:bCs/>
        </w:rPr>
        <w:lastRenderedPageBreak/>
        <w:t>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 xml:space="preserve">Insurance Performance </w:t>
      </w:r>
      <w:r w:rsidRPr="006A6A9C">
        <w:rPr>
          <w:rFonts w:ascii="Arial" w:hAnsi="Arial"/>
          <w:b/>
          <w:bCs/>
        </w:rPr>
        <w:lastRenderedPageBreak/>
        <w:t>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w:t>
      </w:r>
      <w:r w:rsidR="0010314C" w:rsidRPr="006A6A9C">
        <w:rPr>
          <w:rFonts w:ascii="Arial" w:hAnsi="Arial"/>
          <w:b/>
          <w:bCs/>
        </w:rPr>
        <w:lastRenderedPageBreak/>
        <w:t xml:space="preserve">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Calculation of </w:t>
      </w:r>
      <w:r w:rsidRPr="006A6A9C">
        <w:rPr>
          <w:rFonts w:ascii="Arial" w:hAnsi="Arial" w:cs="Arial"/>
          <w:b/>
          <w:bCs/>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Calculation of </w:t>
      </w:r>
      <w:r w:rsidRPr="006A6A9C">
        <w:rPr>
          <w:rFonts w:ascii="Arial" w:hAnsi="Arial" w:cs="Arial"/>
          <w:b/>
          <w:bCs/>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lastRenderedPageBreak/>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w:t>
      </w:r>
      <w:r w:rsidRPr="006A6A9C">
        <w:rPr>
          <w:rFonts w:ascii="Arial" w:hAnsi="Arial"/>
        </w:rPr>
        <w:lastRenderedPageBreak/>
        <w:t xml:space="preserve">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w:t>
      </w:r>
      <w:r w:rsidRPr="006A6A9C">
        <w:rPr>
          <w:rFonts w:ascii="Arial" w:hAnsi="Arial"/>
          <w:bCs/>
        </w:rPr>
        <w:lastRenderedPageBreak/>
        <w:t xml:space="preserve">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 xml:space="preserve">Balancing Services Use of </w:t>
      </w:r>
      <w:r w:rsidRPr="006A6A9C">
        <w:rPr>
          <w:rFonts w:ascii="Arial" w:hAnsi="Arial"/>
          <w:b/>
        </w:rPr>
        <w:lastRenderedPageBreak/>
        <w:t>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lastRenderedPageBreak/>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lastRenderedPageBreak/>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lastRenderedPageBreak/>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w:t>
      </w:r>
      <w:r w:rsidRPr="006A6A9C">
        <w:rPr>
          <w:rFonts w:ascii="Arial" w:hAnsi="Arial"/>
          <w:bCs/>
        </w:rPr>
        <w:lastRenderedPageBreak/>
        <w:t xml:space="preserve">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lastRenderedPageBreak/>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proofErr w:type="spellStart"/>
            <w:r w:rsidRPr="006A6A9C">
              <w:rPr>
                <w:rFonts w:ascii="Arial" w:hAnsi="Arial"/>
              </w:rPr>
              <w:t>Aaa</w:t>
            </w:r>
            <w:proofErr w:type="spellEnd"/>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lastRenderedPageBreak/>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3B222A71"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 xml:space="preserve">2A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lastRenderedPageBreak/>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35pt;height:40.25pt" o:ole="">
            <v:imagedata r:id="rId16" o:title=""/>
          </v:shape>
          <o:OLEObject Type="Embed" ProgID="Equation.3" ShapeID="_x0000_i1025" DrawAspect="Content" ObjectID="_1794908293"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HH,m</w:t>
      </w:r>
      <w:proofErr w:type="spellEnd"/>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proofErr w:type="spellStart"/>
      <w:r w:rsidRPr="006A6A9C">
        <w:rPr>
          <w:rFonts w:ascii="Arial" w:hAnsi="Arial" w:cs="Arial"/>
          <w:i/>
          <w:szCs w:val="24"/>
        </w:rPr>
        <w:t>W</w:t>
      </w:r>
      <w:r w:rsidRPr="006A6A9C">
        <w:rPr>
          <w:rFonts w:ascii="Arial" w:hAnsi="Arial" w:cs="Arial"/>
          <w:i/>
          <w:szCs w:val="24"/>
          <w:vertAlign w:val="subscript"/>
        </w:rPr>
        <w:t>HH,m</w:t>
      </w:r>
      <w:proofErr w:type="spellEnd"/>
      <w:r w:rsidRPr="006A6A9C">
        <w:rPr>
          <w:rFonts w:ascii="Arial" w:hAnsi="Arial" w:cs="Arial"/>
          <w:i/>
          <w:szCs w:val="24"/>
          <w:vertAlign w:val="subscript"/>
        </w:rPr>
        <w:t>,</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proofErr w:type="spellStart"/>
            <w:r w:rsidRPr="006A6A9C">
              <w:rPr>
                <w:rFonts w:ascii="Arial" w:hAnsi="Arial" w:cs="Arial"/>
                <w:b/>
                <w:i/>
                <w:szCs w:val="24"/>
              </w:rPr>
              <w:t>W</w:t>
            </w:r>
            <w:r w:rsidRPr="006A6A9C">
              <w:rPr>
                <w:rFonts w:ascii="Arial" w:hAnsi="Arial" w:cs="Arial"/>
                <w:b/>
                <w:i/>
                <w:szCs w:val="24"/>
                <w:vertAlign w:val="subscript"/>
              </w:rPr>
              <w:t>HH,m</w:t>
            </w:r>
            <w:proofErr w:type="spellEnd"/>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w:t>
      </w:r>
      <w:r w:rsidRPr="006A6A9C">
        <w:rPr>
          <w:rFonts w:ascii="Arial" w:hAnsi="Arial" w:cs="Arial"/>
          <w:b w:val="0"/>
          <w:szCs w:val="24"/>
        </w:rPr>
        <w:lastRenderedPageBreak/>
        <w:t xml:space="preserve">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proofErr w:type="spellStart"/>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proofErr w:type="spellEnd"/>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proofErr w:type="spellStart"/>
      <w:r w:rsidRPr="006A6A9C">
        <w:rPr>
          <w:rFonts w:ascii="Arial" w:hAnsi="Arial" w:cs="Arial"/>
          <w:i/>
          <w:szCs w:val="24"/>
        </w:rPr>
        <w:t>RIA</w:t>
      </w:r>
      <w:r w:rsidRPr="006A6A9C">
        <w:rPr>
          <w:rFonts w:ascii="Arial" w:hAnsi="Arial" w:cs="Arial"/>
          <w:i/>
          <w:szCs w:val="24"/>
          <w:vertAlign w:val="subscript"/>
        </w:rPr>
        <w:t>HH,m</w:t>
      </w:r>
      <w:proofErr w:type="spellEnd"/>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C65656"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m:t>
              </m:r>
              <m:r>
                <w:rPr>
                  <w:rFonts w:ascii="Cambria Math" w:hAnsi="Cambria Math" w:cs="Arial"/>
                </w:rPr>
                <m:t xml:space="preserve">, </m:t>
              </m:r>
              <m:r>
                <w:rPr>
                  <w:rFonts w:ascii="Cambria Math" w:hAnsi="Cambria Math" w:cs="Arial"/>
                </w:rPr>
                <m:t>m</m:t>
              </m:r>
            </m:sub>
          </m:sSub>
          <m:r>
            <w:rPr>
              <w:rFonts w:ascii="Cambria Math" w:hAnsi="Cambria Math" w:cs="Arial"/>
            </w:rPr>
            <m:t xml:space="preserve">= </m:t>
          </m:r>
          <m:r>
            <w:rPr>
              <w:rFonts w:ascii="Cambria Math" w:hAnsi="Cambria Math" w:cs="Arial"/>
            </w:rPr>
            <m:t>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m:t>
                                  </m:r>
                                  <m:r>
                                    <w:rPr>
                                      <w:rFonts w:ascii="Cambria Math" w:hAnsi="Cambria Math" w:cs="Arial"/>
                                    </w:rPr>
                                    <m:t>,</m:t>
                                  </m:r>
                                  <m:r>
                                    <w:rPr>
                                      <w:rFonts w:ascii="Cambria Math" w:hAnsi="Cambria Math" w:cs="Arial"/>
                                    </w:rPr>
                                    <m:t>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m:t>
                                  </m:r>
                                  <m:r>
                                    <w:rPr>
                                      <w:rFonts w:ascii="Cambria Math" w:hAnsi="Cambria Math" w:cs="Arial"/>
                                    </w:rPr>
                                    <m:t>,</m:t>
                                  </m:r>
                                  <m:r>
                                    <w:rPr>
                                      <w:rFonts w:ascii="Cambria Math" w:hAnsi="Cambria Math" w:cs="Arial"/>
                                    </w:rPr>
                                    <m:t>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m:t>
                                  </m:r>
                                  <m:r>
                                    <w:rPr>
                                      <w:rFonts w:ascii="Cambria Math" w:hAnsi="Cambria Math" w:cs="Arial"/>
                                    </w:rPr>
                                    <m:t>,</m:t>
                                  </m:r>
                                  <m:r>
                                    <w:rPr>
                                      <w:rFonts w:ascii="Cambria Math" w:hAnsi="Cambria Math" w:cs="Arial"/>
                                    </w:rPr>
                                    <m:t>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m:t>
                                  </m:r>
                                  <m:r>
                                    <w:rPr>
                                      <w:rFonts w:ascii="Cambria Math" w:hAnsi="Cambria Math" w:cs="Arial"/>
                                    </w:rPr>
                                    <m:t>,</m:t>
                                  </m:r>
                                  <m:r>
                                    <w:rPr>
                                      <w:rFonts w:ascii="Cambria Math" w:hAnsi="Cambria Math" w:cs="Arial"/>
                                    </w:rPr>
                                    <m:t>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m:t>
                          </m:r>
                          <m:r>
                            <w:rPr>
                              <w:rFonts w:ascii="Cambria Math" w:hAnsi="Cambria Math" w:cs="Arial"/>
                            </w:rPr>
                            <m:t>,</m:t>
                          </m:r>
                          <m:r>
                            <w:rPr>
                              <w:rFonts w:ascii="Cambria Math" w:hAnsi="Cambria Math" w:cs="Arial"/>
                            </w:rPr>
                            <m:t>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t>
                  </m:r>
                  <m:r>
                    <w:rPr>
                      <w:rFonts w:ascii="Cambria Math" w:hAnsi="Cambria Math" w:cs="Arial"/>
                    </w:rPr>
                    <m:t>,</m:t>
                  </m:r>
                  <m:r>
                    <w:rPr>
                      <w:rFonts w:ascii="Cambria Math" w:hAnsi="Cambria Math" w:cs="Arial"/>
                    </w:rPr>
                    <m:t>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t>
                  </m:r>
                  <m:r>
                    <w:rPr>
                      <w:rFonts w:ascii="Cambria Math" w:hAnsi="Cambria Math" w:cs="Arial"/>
                    </w:rPr>
                    <m:t>,</m:t>
                  </m:r>
                  <m:r>
                    <w:rPr>
                      <w:rFonts w:ascii="Cambria Math" w:hAnsi="Cambria Math" w:cs="Arial"/>
                    </w:rPr>
                    <m:t>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DUA</w:t>
      </w:r>
      <w:r w:rsidRPr="006A6A9C">
        <w:rPr>
          <w:rFonts w:ascii="Arial" w:hAnsi="Arial" w:cs="Arial"/>
          <w:i/>
          <w:szCs w:val="24"/>
          <w:vertAlign w:val="subscript"/>
        </w:rPr>
        <w:t>HH,p</w:t>
      </w:r>
      <w:proofErr w:type="spellEnd"/>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DUB</w:t>
      </w:r>
      <w:r w:rsidRPr="006A6A9C">
        <w:rPr>
          <w:rFonts w:ascii="Arial" w:hAnsi="Arial" w:cs="Arial"/>
          <w:i/>
          <w:szCs w:val="24"/>
          <w:vertAlign w:val="subscript"/>
        </w:rPr>
        <w:t>HH,p</w:t>
      </w:r>
      <w:proofErr w:type="spellEnd"/>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DSA</w:t>
      </w:r>
      <w:r w:rsidRPr="006A6A9C">
        <w:rPr>
          <w:rFonts w:ascii="Arial" w:hAnsi="Arial" w:cs="Arial"/>
          <w:i/>
          <w:szCs w:val="24"/>
          <w:vertAlign w:val="subscript"/>
        </w:rPr>
        <w:t>HH,p</w:t>
      </w:r>
      <w:proofErr w:type="spellEnd"/>
      <w:r w:rsidRPr="006A6A9C">
        <w:rPr>
          <w:rFonts w:ascii="Arial" w:hAnsi="Arial" w:cs="Arial"/>
          <w:szCs w:val="24"/>
        </w:rPr>
        <w:tab/>
        <w:t xml:space="preserve">is the average demand taken by </w:t>
      </w:r>
      <w:r w:rsidRPr="006A6A9C">
        <w:rPr>
          <w:rFonts w:ascii="Arial" w:hAnsi="Arial" w:cs="Arial"/>
          <w:b/>
          <w:szCs w:val="24"/>
        </w:rPr>
        <w:t xml:space="preserve">Total </w:t>
      </w:r>
      <w:proofErr w:type="spellStart"/>
      <w:r w:rsidRPr="006A6A9C">
        <w:rPr>
          <w:rFonts w:ascii="Arial" w:hAnsi="Arial" w:cs="Arial"/>
          <w:b/>
          <w:szCs w:val="24"/>
        </w:rPr>
        <w:t>SystemChargeable</w:t>
      </w:r>
      <w:proofErr w:type="spellEnd"/>
      <w:r w:rsidRPr="006A6A9C">
        <w:rPr>
          <w:rFonts w:ascii="Arial" w:hAnsi="Arial" w:cs="Arial"/>
          <w:b/>
          <w:szCs w:val="24"/>
        </w:rPr>
        <w:t xml:space="preserv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DSB</w:t>
      </w:r>
      <w:r w:rsidRPr="006A6A9C">
        <w:rPr>
          <w:rFonts w:ascii="Arial" w:hAnsi="Arial" w:cs="Arial"/>
          <w:i/>
          <w:szCs w:val="24"/>
          <w:vertAlign w:val="subscript"/>
        </w:rPr>
        <w:t>HH,p</w:t>
      </w:r>
      <w:proofErr w:type="spellEnd"/>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RD</w:t>
      </w:r>
      <w:r w:rsidRPr="006A6A9C">
        <w:rPr>
          <w:rFonts w:ascii="Arial" w:hAnsi="Arial" w:cs="Arial"/>
          <w:i/>
          <w:szCs w:val="24"/>
          <w:vertAlign w:val="subscript"/>
        </w:rPr>
        <w:t>HH,p</w:t>
      </w:r>
      <w:proofErr w:type="spellEnd"/>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 xml:space="preserve">Reported Period of </w:t>
      </w:r>
      <w:r w:rsidRPr="006A6A9C">
        <w:rPr>
          <w:rFonts w:ascii="Arial" w:hAnsi="Arial" w:cs="Arial"/>
          <w:b/>
          <w:szCs w:val="24"/>
        </w:rPr>
        <w:lastRenderedPageBreak/>
        <w:t>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HH,m</w:t>
      </w:r>
      <w:proofErr w:type="spellEnd"/>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HH,p</w:t>
      </w:r>
      <w:proofErr w:type="spellEnd"/>
      <w:r w:rsidRPr="006A6A9C">
        <w:rPr>
          <w:rFonts w:ascii="Arial" w:hAnsi="Arial" w:cs="Arial"/>
          <w:szCs w:val="24"/>
        </w:rPr>
        <w:tab/>
        <w:t xml:space="preserve">in the case that the </w:t>
      </w:r>
      <w:proofErr w:type="spellStart"/>
      <w:r w:rsidRPr="006A6A9C">
        <w:rPr>
          <w:rFonts w:ascii="Arial" w:hAnsi="Arial" w:cs="Arial"/>
          <w:szCs w:val="24"/>
        </w:rPr>
        <w:t>the</w:t>
      </w:r>
      <w:proofErr w:type="spellEnd"/>
      <w:r w:rsidRPr="006A6A9C">
        <w:rPr>
          <w:rFonts w:ascii="Arial" w:hAnsi="Arial" w:cs="Arial"/>
          <w:szCs w:val="24"/>
        </w:rPr>
        <w:t xml:space="preserv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5.55pt;height:40.25pt" o:ole="">
            <v:imagedata r:id="rId18" o:title=""/>
          </v:shape>
          <o:OLEObject Type="Embed" ProgID="Equation.3" ShapeID="_x0000_i1026" DrawAspect="Content" ObjectID="_1794908294"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NHH,m</w:t>
      </w:r>
      <w:proofErr w:type="spellEnd"/>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w:t>
      </w:r>
      <w:r w:rsidRPr="006A6A9C">
        <w:rPr>
          <w:rFonts w:ascii="Arial" w:hAnsi="Arial" w:cs="Arial"/>
          <w:bCs/>
          <w:szCs w:val="24"/>
        </w:rPr>
        <w:lastRenderedPageBreak/>
        <w:t xml:space="preserve">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proofErr w:type="spellStart"/>
      <w:r w:rsidRPr="006A6A9C">
        <w:rPr>
          <w:rFonts w:ascii="Arial" w:hAnsi="Arial" w:cs="Arial"/>
          <w:i/>
          <w:szCs w:val="24"/>
        </w:rPr>
        <w:t>W</w:t>
      </w:r>
      <w:r w:rsidRPr="006A6A9C">
        <w:rPr>
          <w:rFonts w:ascii="Arial" w:hAnsi="Arial" w:cs="Arial"/>
          <w:i/>
          <w:szCs w:val="24"/>
          <w:vertAlign w:val="subscript"/>
        </w:rPr>
        <w:t>NHH,m</w:t>
      </w:r>
      <w:proofErr w:type="spellEnd"/>
      <w:r w:rsidRPr="006A6A9C">
        <w:rPr>
          <w:rFonts w:ascii="Arial" w:hAnsi="Arial" w:cs="Arial"/>
          <w:i/>
          <w:szCs w:val="24"/>
          <w:vertAlign w:val="subscript"/>
        </w:rPr>
        <w:t>,</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proofErr w:type="spellStart"/>
            <w:r w:rsidRPr="006A6A9C">
              <w:rPr>
                <w:rFonts w:ascii="Arial" w:hAnsi="Arial" w:cs="Arial"/>
                <w:b/>
                <w:i/>
                <w:szCs w:val="24"/>
              </w:rPr>
              <w:t>W</w:t>
            </w:r>
            <w:r w:rsidRPr="006A6A9C">
              <w:rPr>
                <w:rFonts w:ascii="Arial" w:hAnsi="Arial" w:cs="Arial"/>
                <w:b/>
                <w:i/>
                <w:szCs w:val="24"/>
                <w:vertAlign w:val="subscript"/>
              </w:rPr>
              <w:t>NHH,m</w:t>
            </w:r>
            <w:proofErr w:type="spellEnd"/>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proofErr w:type="spellStart"/>
      <w:r w:rsidRPr="006A6A9C">
        <w:rPr>
          <w:rFonts w:ascii="Arial" w:hAnsi="Arial" w:cs="Arial"/>
          <w:i/>
          <w:szCs w:val="24"/>
        </w:rPr>
        <w:t>RIA</w:t>
      </w:r>
      <w:r w:rsidRPr="006A6A9C">
        <w:rPr>
          <w:rFonts w:ascii="Arial" w:hAnsi="Arial" w:cs="Arial"/>
          <w:i/>
          <w:szCs w:val="24"/>
          <w:vertAlign w:val="subscript"/>
        </w:rPr>
        <w:t>NHH,m</w:t>
      </w:r>
      <w:proofErr w:type="spellEnd"/>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proofErr w:type="spellStart"/>
      <w:r w:rsidRPr="006A6A9C">
        <w:rPr>
          <w:rFonts w:ascii="Arial" w:hAnsi="Arial" w:cs="Arial"/>
          <w:i/>
          <w:szCs w:val="24"/>
        </w:rPr>
        <w:t>RIA</w:t>
      </w:r>
      <w:r w:rsidRPr="006A6A9C">
        <w:rPr>
          <w:rFonts w:ascii="Arial" w:hAnsi="Arial" w:cs="Arial"/>
          <w:i/>
          <w:szCs w:val="24"/>
          <w:vertAlign w:val="subscript"/>
        </w:rPr>
        <w:t>NHH,m</w:t>
      </w:r>
      <w:proofErr w:type="spellEnd"/>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proofErr w:type="spellStart"/>
      <w:r w:rsidRPr="006A6A9C">
        <w:rPr>
          <w:rFonts w:ascii="Arial" w:hAnsi="Arial" w:cs="Arial"/>
          <w:i/>
          <w:szCs w:val="24"/>
        </w:rPr>
        <w:t>DUA</w:t>
      </w:r>
      <w:r w:rsidRPr="006A6A9C">
        <w:rPr>
          <w:rFonts w:ascii="Arial" w:hAnsi="Arial" w:cs="Arial"/>
          <w:i/>
          <w:szCs w:val="24"/>
          <w:vertAlign w:val="subscript"/>
        </w:rPr>
        <w:t>NHH,p</w:t>
      </w:r>
      <w:proofErr w:type="spellEnd"/>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proofErr w:type="spellStart"/>
      <w:r w:rsidRPr="006A6A9C">
        <w:rPr>
          <w:rFonts w:ascii="Arial" w:hAnsi="Arial" w:cs="Arial"/>
          <w:i/>
          <w:szCs w:val="24"/>
        </w:rPr>
        <w:lastRenderedPageBreak/>
        <w:t>DUB</w:t>
      </w:r>
      <w:r w:rsidRPr="006A6A9C">
        <w:rPr>
          <w:rFonts w:ascii="Arial" w:hAnsi="Arial" w:cs="Arial"/>
          <w:i/>
          <w:szCs w:val="24"/>
          <w:vertAlign w:val="subscript"/>
        </w:rPr>
        <w:t>NHH,p</w:t>
      </w:r>
      <w:proofErr w:type="spellEnd"/>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proofErr w:type="spellStart"/>
      <w:r w:rsidRPr="006A6A9C">
        <w:rPr>
          <w:rFonts w:ascii="Arial" w:hAnsi="Arial" w:cs="Arial"/>
          <w:i/>
          <w:szCs w:val="24"/>
        </w:rPr>
        <w:t>DSA</w:t>
      </w:r>
      <w:r w:rsidRPr="006A6A9C">
        <w:rPr>
          <w:rFonts w:ascii="Arial" w:hAnsi="Arial" w:cs="Arial"/>
          <w:i/>
          <w:szCs w:val="24"/>
          <w:vertAlign w:val="subscript"/>
        </w:rPr>
        <w:t>NHH,p</w:t>
      </w:r>
      <w:proofErr w:type="spellEnd"/>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proofErr w:type="spellStart"/>
      <w:r w:rsidRPr="006A6A9C">
        <w:rPr>
          <w:rFonts w:ascii="Arial" w:hAnsi="Arial" w:cs="Arial"/>
          <w:i/>
          <w:szCs w:val="24"/>
        </w:rPr>
        <w:t>DSB</w:t>
      </w:r>
      <w:r w:rsidRPr="006A6A9C">
        <w:rPr>
          <w:rFonts w:ascii="Arial" w:hAnsi="Arial" w:cs="Arial"/>
          <w:i/>
          <w:szCs w:val="24"/>
          <w:vertAlign w:val="subscript"/>
        </w:rPr>
        <w:t>NHH,p</w:t>
      </w:r>
      <w:proofErr w:type="spellEnd"/>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proofErr w:type="spellStart"/>
      <w:r w:rsidRPr="006A6A9C">
        <w:rPr>
          <w:rFonts w:ascii="Arial" w:hAnsi="Arial" w:cs="Arial"/>
          <w:i/>
          <w:szCs w:val="24"/>
        </w:rPr>
        <w:t>RD</w:t>
      </w:r>
      <w:r w:rsidRPr="006A6A9C">
        <w:rPr>
          <w:rFonts w:ascii="Arial" w:hAnsi="Arial" w:cs="Arial"/>
          <w:i/>
          <w:szCs w:val="24"/>
          <w:vertAlign w:val="subscript"/>
        </w:rPr>
        <w:t>NHH,p</w:t>
      </w:r>
      <w:proofErr w:type="spellEnd"/>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NHH,m</w:t>
      </w:r>
      <w:proofErr w:type="spellEnd"/>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w:t>
      </w:r>
      <w:r w:rsidRPr="006A6A9C">
        <w:rPr>
          <w:rFonts w:ascii="Arial" w:hAnsi="Arial" w:cs="Arial"/>
          <w:b/>
          <w:szCs w:val="24"/>
        </w:rPr>
        <w:lastRenderedPageBreak/>
        <w:t xml:space="preserve">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proofErr w:type="spellStart"/>
      <w:r w:rsidRPr="006A6A9C">
        <w:rPr>
          <w:rFonts w:ascii="Arial" w:hAnsi="Arial" w:cs="Arial"/>
          <w:i/>
          <w:szCs w:val="24"/>
        </w:rPr>
        <w:t>IA</w:t>
      </w:r>
      <w:r w:rsidRPr="006A6A9C">
        <w:rPr>
          <w:rFonts w:ascii="Arial" w:hAnsi="Arial" w:cs="Arial"/>
          <w:i/>
          <w:szCs w:val="24"/>
          <w:vertAlign w:val="subscript"/>
        </w:rPr>
        <w:t>NHH,p</w:t>
      </w:r>
      <w:proofErr w:type="spellEnd"/>
      <w:r w:rsidRPr="006A6A9C">
        <w:rPr>
          <w:rFonts w:ascii="Arial" w:hAnsi="Arial" w:cs="Arial"/>
          <w:szCs w:val="24"/>
        </w:rPr>
        <w:tab/>
        <w:t xml:space="preserve">in the case that the </w:t>
      </w:r>
      <w:proofErr w:type="spellStart"/>
      <w:r w:rsidRPr="006A6A9C">
        <w:rPr>
          <w:rFonts w:ascii="Arial" w:hAnsi="Arial" w:cs="Arial"/>
          <w:szCs w:val="24"/>
        </w:rPr>
        <w:t>the</w:t>
      </w:r>
      <w:proofErr w:type="spellEnd"/>
      <w:r w:rsidRPr="006A6A9C">
        <w:rPr>
          <w:rFonts w:ascii="Arial" w:hAnsi="Arial" w:cs="Arial"/>
          <w:szCs w:val="24"/>
        </w:rPr>
        <w:t xml:space="preserv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0B2B4" w14:textId="77777777" w:rsidR="00F54865" w:rsidRDefault="00F54865">
      <w:r>
        <w:separator/>
      </w:r>
    </w:p>
  </w:endnote>
  <w:endnote w:type="continuationSeparator" w:id="0">
    <w:p w14:paraId="11F88DA4" w14:textId="77777777" w:rsidR="00F54865" w:rsidRDefault="00F54865">
      <w:r>
        <w:continuationSeparator/>
      </w:r>
    </w:p>
  </w:endnote>
  <w:endnote w:type="continuationNotice" w:id="1">
    <w:p w14:paraId="50BF3B1C" w14:textId="77777777" w:rsidR="00F54865" w:rsidRDefault="00F548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371E114F" w:rsidR="008F7C50" w:rsidRDefault="00C65656">
    <w:pPr>
      <w:pStyle w:val="Footer"/>
    </w:pPr>
    <w:r>
      <w:fldChar w:fldCharType="begin"/>
    </w:r>
    <w:r>
      <w:instrText>KEYWORDS  \* MERGEFORMAT</w:instrText>
    </w:r>
    <w:r>
      <w:fldChar w:fldCharType="separate"/>
    </w:r>
    <w:r w:rsidR="00CB3062">
      <w:t>(51925726.15)</w:t>
    </w:r>
    <w:r>
      <w:fldChar w:fldCharType="end"/>
    </w:r>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8BAC" w14:textId="6A2C9881"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r w:rsidR="003A4329">
      <w:rPr>
        <w:rStyle w:val="PageNumber"/>
        <w:rFonts w:ascii="Arial" w:hAnsi="Arial" w:cs="Arial"/>
        <w:sz w:val="20"/>
      </w:rPr>
      <w:t>5</w:t>
    </w:r>
    <w:r w:rsidR="0053079C" w:rsidRPr="00BC61DC">
      <w:rPr>
        <w:rStyle w:val="PageNumber"/>
        <w:rFonts w:ascii="Arial" w:hAnsi="Arial" w:cs="Arial"/>
        <w:sz w:val="20"/>
      </w:rPr>
      <w:t xml:space="preserve"> </w:t>
    </w:r>
    <w:r w:rsidRPr="00BC61DC">
      <w:rPr>
        <w:rStyle w:val="PageNumber"/>
        <w:rFonts w:ascii="Arial" w:hAnsi="Arial" w:cs="Arial"/>
        <w:sz w:val="20"/>
      </w:rPr>
      <w:t>–</w:t>
    </w:r>
    <w:r w:rsidR="009D1D4B" w:rsidRPr="00BC61DC">
      <w:rPr>
        <w:rStyle w:val="PageNumber"/>
        <w:rFonts w:ascii="Arial" w:hAnsi="Arial" w:cs="Arial"/>
        <w:sz w:val="20"/>
      </w:rPr>
      <w:t xml:space="preserve"> </w:t>
    </w:r>
    <w:r w:rsidR="0025083D">
      <w:rPr>
        <w:rStyle w:val="PageNumber"/>
        <w:rFonts w:ascii="Arial" w:hAnsi="Arial" w:cs="Arial"/>
        <w:sz w:val="20"/>
      </w:rPr>
      <w:t>0</w:t>
    </w:r>
    <w:r w:rsidR="00113F71">
      <w:rPr>
        <w:rStyle w:val="PageNumber"/>
        <w:rFonts w:ascii="Arial" w:hAnsi="Arial" w:cs="Arial"/>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CD2F" w14:textId="17447CC5"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r w:rsidR="00BE46A5" w:rsidRPr="0021297A">
      <w:rPr>
        <w:rStyle w:val="PageNumber"/>
        <w:rFonts w:ascii="Arial" w:hAnsi="Arial" w:cs="Arial"/>
        <w:sz w:val="20"/>
      </w:rPr>
      <w:t>2</w:t>
    </w:r>
    <w:r w:rsidR="003A4329">
      <w:rPr>
        <w:rStyle w:val="PageNumber"/>
        <w:rFonts w:ascii="Arial" w:hAnsi="Arial" w:cs="Arial"/>
        <w:sz w:val="20"/>
      </w:rPr>
      <w:t>5</w:t>
    </w:r>
    <w:r w:rsidRPr="0021297A">
      <w:rPr>
        <w:rStyle w:val="PageNumber"/>
        <w:rFonts w:ascii="Arial" w:hAnsi="Arial" w:cs="Arial"/>
        <w:sz w:val="20"/>
      </w:rPr>
      <w:t xml:space="preserve"> – </w:t>
    </w:r>
    <w:r w:rsidR="00F738B6">
      <w:rPr>
        <w:rStyle w:val="PageNumber"/>
        <w:rFonts w:ascii="Arial" w:hAnsi="Arial" w:cs="Arial"/>
        <w:sz w:val="20"/>
      </w:rPr>
      <w:t>0</w:t>
    </w:r>
    <w:r w:rsidR="00113F71">
      <w:rPr>
        <w:rStyle w:val="PageNumber"/>
        <w:rFonts w:ascii="Arial" w:hAnsi="Arial" w:cs="Arial"/>
        <w:sz w:val="20"/>
      </w:rPr>
      <w:t>1 October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B5CAA" w14:textId="77777777" w:rsidR="00F54865" w:rsidRDefault="00F54865"/>
  </w:footnote>
  <w:footnote w:type="continuationSeparator" w:id="0">
    <w:p w14:paraId="5ADD099C" w14:textId="77777777" w:rsidR="00F54865" w:rsidRDefault="00F54865">
      <w:r>
        <w:continuationSeparator/>
      </w:r>
    </w:p>
  </w:footnote>
  <w:footnote w:type="continuationNotice" w:id="1">
    <w:p w14:paraId="18D6D694" w14:textId="77777777" w:rsidR="00F54865" w:rsidRDefault="00F548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16DE" w14:textId="443BAA3F"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r w:rsidR="003A4329">
      <w:rPr>
        <w:rFonts w:ascii="Arial" w:hAnsi="Arial"/>
        <w:snapToGrid w:val="0"/>
        <w:sz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40A" w14:textId="4BE3784F"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3A4329">
      <w:rPr>
        <w:rFonts w:ascii="Arial" w:hAnsi="Arial"/>
        <w:snapToGrid w:val="0"/>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71"/>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cumentProtection w:edit="readOnly" w:enforcement="1" w:cryptProviderType="rsaAES" w:cryptAlgorithmClass="hash" w:cryptAlgorithmType="typeAny" w:cryptAlgorithmSid="14" w:cryptSpinCount="100000" w:hash="O1/Hy9Ds+AQ5++bbv7RGTpuASvx7zIu55yvRTJkB0cpu8p+dazG+Yf1dnVZMBjJyZYfj4X+KKxTCtXuOnE4DwA==" w:salt="7xtFqCdEyH7p0N9FZY2VEQ=="/>
  <w:defaultTabStop w:val="851"/>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45C8"/>
    <w:rsid w:val="0003374A"/>
    <w:rsid w:val="00035666"/>
    <w:rsid w:val="0004135C"/>
    <w:rsid w:val="00047910"/>
    <w:rsid w:val="00065502"/>
    <w:rsid w:val="00065BE5"/>
    <w:rsid w:val="00076B4D"/>
    <w:rsid w:val="000804F5"/>
    <w:rsid w:val="00081311"/>
    <w:rsid w:val="00085FD1"/>
    <w:rsid w:val="000A1EB4"/>
    <w:rsid w:val="000A71DE"/>
    <w:rsid w:val="000B0D52"/>
    <w:rsid w:val="000B5B54"/>
    <w:rsid w:val="000B6169"/>
    <w:rsid w:val="000C0707"/>
    <w:rsid w:val="000C6808"/>
    <w:rsid w:val="000D10DD"/>
    <w:rsid w:val="000D28BC"/>
    <w:rsid w:val="000D433F"/>
    <w:rsid w:val="000F552D"/>
    <w:rsid w:val="0010298D"/>
    <w:rsid w:val="0010314C"/>
    <w:rsid w:val="00106FBC"/>
    <w:rsid w:val="00113F71"/>
    <w:rsid w:val="001224B3"/>
    <w:rsid w:val="001278CA"/>
    <w:rsid w:val="00134DEE"/>
    <w:rsid w:val="001502E4"/>
    <w:rsid w:val="0016453C"/>
    <w:rsid w:val="0016531A"/>
    <w:rsid w:val="00181C91"/>
    <w:rsid w:val="001914C4"/>
    <w:rsid w:val="00193180"/>
    <w:rsid w:val="001B23DB"/>
    <w:rsid w:val="001C6E3F"/>
    <w:rsid w:val="001D384D"/>
    <w:rsid w:val="001E312B"/>
    <w:rsid w:val="001E7F70"/>
    <w:rsid w:val="001F2F9C"/>
    <w:rsid w:val="001F7FB8"/>
    <w:rsid w:val="00200D5F"/>
    <w:rsid w:val="0021297A"/>
    <w:rsid w:val="00231F78"/>
    <w:rsid w:val="00243D86"/>
    <w:rsid w:val="0025083D"/>
    <w:rsid w:val="0027356A"/>
    <w:rsid w:val="00275948"/>
    <w:rsid w:val="00275FF7"/>
    <w:rsid w:val="002802BC"/>
    <w:rsid w:val="00291E76"/>
    <w:rsid w:val="002A08FD"/>
    <w:rsid w:val="002A3EAE"/>
    <w:rsid w:val="002C213B"/>
    <w:rsid w:val="002C3DB5"/>
    <w:rsid w:val="002C4636"/>
    <w:rsid w:val="002C52D2"/>
    <w:rsid w:val="002E5D56"/>
    <w:rsid w:val="002E683C"/>
    <w:rsid w:val="002F4725"/>
    <w:rsid w:val="0030750F"/>
    <w:rsid w:val="00313406"/>
    <w:rsid w:val="003223C8"/>
    <w:rsid w:val="00341368"/>
    <w:rsid w:val="003414CD"/>
    <w:rsid w:val="00344A2E"/>
    <w:rsid w:val="003452A2"/>
    <w:rsid w:val="00354948"/>
    <w:rsid w:val="00377A93"/>
    <w:rsid w:val="00384225"/>
    <w:rsid w:val="003A2DFF"/>
    <w:rsid w:val="003A4329"/>
    <w:rsid w:val="003F22E3"/>
    <w:rsid w:val="004249EE"/>
    <w:rsid w:val="00425836"/>
    <w:rsid w:val="004320CE"/>
    <w:rsid w:val="0043542D"/>
    <w:rsid w:val="00451730"/>
    <w:rsid w:val="0045179F"/>
    <w:rsid w:val="004722F4"/>
    <w:rsid w:val="004825BE"/>
    <w:rsid w:val="00483779"/>
    <w:rsid w:val="00486940"/>
    <w:rsid w:val="00486AC6"/>
    <w:rsid w:val="004A0530"/>
    <w:rsid w:val="004A3BB9"/>
    <w:rsid w:val="004C5EC0"/>
    <w:rsid w:val="004E42A3"/>
    <w:rsid w:val="004E7DE5"/>
    <w:rsid w:val="004F1F05"/>
    <w:rsid w:val="004F3A8D"/>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1643"/>
    <w:rsid w:val="005C674B"/>
    <w:rsid w:val="005E364D"/>
    <w:rsid w:val="005F22D9"/>
    <w:rsid w:val="005F5498"/>
    <w:rsid w:val="00616BBE"/>
    <w:rsid w:val="00622B1B"/>
    <w:rsid w:val="00627EDC"/>
    <w:rsid w:val="006563F5"/>
    <w:rsid w:val="006654C4"/>
    <w:rsid w:val="00683BC7"/>
    <w:rsid w:val="006A6A9C"/>
    <w:rsid w:val="006D24A7"/>
    <w:rsid w:val="006E658A"/>
    <w:rsid w:val="006E66D1"/>
    <w:rsid w:val="0070045A"/>
    <w:rsid w:val="00711150"/>
    <w:rsid w:val="00716212"/>
    <w:rsid w:val="007218AB"/>
    <w:rsid w:val="0072521E"/>
    <w:rsid w:val="00732E1C"/>
    <w:rsid w:val="007348C9"/>
    <w:rsid w:val="007411D2"/>
    <w:rsid w:val="00762360"/>
    <w:rsid w:val="0076287F"/>
    <w:rsid w:val="00785223"/>
    <w:rsid w:val="007856C1"/>
    <w:rsid w:val="00791BD8"/>
    <w:rsid w:val="00792763"/>
    <w:rsid w:val="007E786F"/>
    <w:rsid w:val="007F0BCC"/>
    <w:rsid w:val="00814390"/>
    <w:rsid w:val="00821A84"/>
    <w:rsid w:val="008220E4"/>
    <w:rsid w:val="00825186"/>
    <w:rsid w:val="008367EE"/>
    <w:rsid w:val="00843952"/>
    <w:rsid w:val="00843DFA"/>
    <w:rsid w:val="008440C4"/>
    <w:rsid w:val="00852596"/>
    <w:rsid w:val="00856E99"/>
    <w:rsid w:val="008639D5"/>
    <w:rsid w:val="00880C4D"/>
    <w:rsid w:val="008A066A"/>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4D32"/>
    <w:rsid w:val="00924D4E"/>
    <w:rsid w:val="00943AC2"/>
    <w:rsid w:val="0096293E"/>
    <w:rsid w:val="00976969"/>
    <w:rsid w:val="009806FD"/>
    <w:rsid w:val="009818D4"/>
    <w:rsid w:val="00982BFB"/>
    <w:rsid w:val="00990850"/>
    <w:rsid w:val="009A2740"/>
    <w:rsid w:val="009C3132"/>
    <w:rsid w:val="009D0362"/>
    <w:rsid w:val="009D1D4B"/>
    <w:rsid w:val="009D6C8A"/>
    <w:rsid w:val="009D7B7D"/>
    <w:rsid w:val="009E2F97"/>
    <w:rsid w:val="009E3C86"/>
    <w:rsid w:val="009F1082"/>
    <w:rsid w:val="00A038F3"/>
    <w:rsid w:val="00A11358"/>
    <w:rsid w:val="00A1615D"/>
    <w:rsid w:val="00A16836"/>
    <w:rsid w:val="00A22FF0"/>
    <w:rsid w:val="00A31571"/>
    <w:rsid w:val="00A34809"/>
    <w:rsid w:val="00A36607"/>
    <w:rsid w:val="00A4688D"/>
    <w:rsid w:val="00A47C21"/>
    <w:rsid w:val="00A5780F"/>
    <w:rsid w:val="00A57D17"/>
    <w:rsid w:val="00A72FB7"/>
    <w:rsid w:val="00A74D84"/>
    <w:rsid w:val="00A9318C"/>
    <w:rsid w:val="00AA1D6F"/>
    <w:rsid w:val="00AD7D7D"/>
    <w:rsid w:val="00AE0EA0"/>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C73B8"/>
    <w:rsid w:val="00BD5FC0"/>
    <w:rsid w:val="00BE0F9B"/>
    <w:rsid w:val="00BE46A5"/>
    <w:rsid w:val="00BE6141"/>
    <w:rsid w:val="00BF6387"/>
    <w:rsid w:val="00BF7931"/>
    <w:rsid w:val="00C0459C"/>
    <w:rsid w:val="00C06691"/>
    <w:rsid w:val="00C13B54"/>
    <w:rsid w:val="00C21FDC"/>
    <w:rsid w:val="00C2712A"/>
    <w:rsid w:val="00C307D9"/>
    <w:rsid w:val="00C44A99"/>
    <w:rsid w:val="00C551A8"/>
    <w:rsid w:val="00C61CDD"/>
    <w:rsid w:val="00C62788"/>
    <w:rsid w:val="00C649A5"/>
    <w:rsid w:val="00C65656"/>
    <w:rsid w:val="00C86A35"/>
    <w:rsid w:val="00C9245F"/>
    <w:rsid w:val="00C94A29"/>
    <w:rsid w:val="00C957D3"/>
    <w:rsid w:val="00C9610D"/>
    <w:rsid w:val="00C97278"/>
    <w:rsid w:val="00CA2B3C"/>
    <w:rsid w:val="00CB3062"/>
    <w:rsid w:val="00CC0D65"/>
    <w:rsid w:val="00CC3A98"/>
    <w:rsid w:val="00CC6D09"/>
    <w:rsid w:val="00CD0514"/>
    <w:rsid w:val="00CE34BB"/>
    <w:rsid w:val="00CF76D2"/>
    <w:rsid w:val="00D33366"/>
    <w:rsid w:val="00D40FF9"/>
    <w:rsid w:val="00D453CA"/>
    <w:rsid w:val="00D51DA6"/>
    <w:rsid w:val="00D63DB3"/>
    <w:rsid w:val="00D64523"/>
    <w:rsid w:val="00D75F13"/>
    <w:rsid w:val="00D871B6"/>
    <w:rsid w:val="00D93B17"/>
    <w:rsid w:val="00D94605"/>
    <w:rsid w:val="00DB5D26"/>
    <w:rsid w:val="00DC66C7"/>
    <w:rsid w:val="00DD3941"/>
    <w:rsid w:val="00DD5139"/>
    <w:rsid w:val="00DF2982"/>
    <w:rsid w:val="00E054D6"/>
    <w:rsid w:val="00E13730"/>
    <w:rsid w:val="00E22C9C"/>
    <w:rsid w:val="00E24253"/>
    <w:rsid w:val="00E31610"/>
    <w:rsid w:val="00E54A16"/>
    <w:rsid w:val="00E5662B"/>
    <w:rsid w:val="00E66488"/>
    <w:rsid w:val="00E67A5E"/>
    <w:rsid w:val="00E725B7"/>
    <w:rsid w:val="00E745F1"/>
    <w:rsid w:val="00E879E7"/>
    <w:rsid w:val="00EB35FA"/>
    <w:rsid w:val="00EC58F8"/>
    <w:rsid w:val="00EC634B"/>
    <w:rsid w:val="00EE4669"/>
    <w:rsid w:val="00EF4EE6"/>
    <w:rsid w:val="00F008F5"/>
    <w:rsid w:val="00F128F4"/>
    <w:rsid w:val="00F356E0"/>
    <w:rsid w:val="00F36A1E"/>
    <w:rsid w:val="00F40274"/>
    <w:rsid w:val="00F40ABB"/>
    <w:rsid w:val="00F54865"/>
    <w:rsid w:val="00F6196A"/>
    <w:rsid w:val="00F620CE"/>
    <w:rsid w:val="00F70F2A"/>
    <w:rsid w:val="00F738B6"/>
    <w:rsid w:val="00F778CA"/>
    <w:rsid w:val="00FB64DD"/>
    <w:rsid w:val="00FC13ED"/>
    <w:rsid w:val="00FD1E66"/>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2"/>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246DB-2906-4A07-B394-AC0DC7D00C16}">
  <ds:schemaRefs>
    <ds:schemaRef ds:uri="http://schemas.microsoft.com/sharepoint/v3/contenttype/forms"/>
  </ds:schemaRefs>
</ds:datastoreItem>
</file>

<file path=customXml/itemProps2.xml><?xml version="1.0" encoding="utf-8"?>
<ds:datastoreItem xmlns:ds="http://schemas.openxmlformats.org/officeDocument/2006/customXml" ds:itemID="{48E3BADE-2106-4057-ABAE-1C1714F60290}"/>
</file>

<file path=customXml/itemProps3.xml><?xml version="1.0" encoding="utf-8"?>
<ds:datastoreItem xmlns:ds="http://schemas.openxmlformats.org/officeDocument/2006/customXml" ds:itemID="{0416CD80-4E4E-4A96-9EFF-C4AEB49C0195}">
  <ds:schemaRefs>
    <ds:schemaRef ds:uri="http://schemas.microsoft.com/office/2006/metadata/properties"/>
    <ds:schemaRef ds:uri="http://schemas.microsoft.com/office/infopath/2007/PartnerControls"/>
    <ds:schemaRef ds:uri="cadce026-d35b-4a62-a2ee-1436bb44fb55"/>
    <ds:schemaRef ds:uri="feee0b1b-1c36-45ab-a747-49b3fe155780"/>
  </ds:schemaRefs>
</ds:datastoreItem>
</file>

<file path=customXml/itemProps4.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16181</Words>
  <Characters>82568</Characters>
  <Application>Microsoft Office Word</Application>
  <DocSecurity>14</DocSecurity>
  <Lines>688</Lines>
  <Paragraphs>197</Paragraphs>
  <ScaleCrop>false</ScaleCrop>
  <LinksUpToDate>false</LinksUpToDate>
  <CharactersWithSpaces>98552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2012-11-30T11:51:00Z</cp:lastPrinted>
  <dcterms:created xsi:type="dcterms:W3CDTF">2024-12-05T12:52:00Z</dcterms:created>
  <dcterms:modified xsi:type="dcterms:W3CDTF">2024-12-05T12:52:00Z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ies>
</file>