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59D618CD">
        <w:trPr>
          <w:cantSplit/>
          <w:trHeight w:val="2332"/>
        </w:trPr>
        <w:tc>
          <w:tcPr>
            <w:tcW w:w="2884"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59D618CD">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9D618CD">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59D618CD">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9D618CD">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52E0AE0D" w14:textId="4BF17789" w:rsidR="009E636C" w:rsidRPr="009E636C" w:rsidRDefault="009E636C" w:rsidP="009E636C"/>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9D618CD">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9D618CD">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9D618CD">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9D618CD">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9D618CD">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59D618CD">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9D618CD">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9D618CD">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9D618CD">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9D618CD">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9D618CD">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9D618CD">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9D618CD">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9D618CD">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9D618CD">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9D618CD">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9D618CD">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9D618CD">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9D618CD">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9D618CD">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9D618CD">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9D618CD">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9D618CD">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9D618CD">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9D618CD">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9D618CD">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9D618CD">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9D618CD">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9D618CD">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9D618CD">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9D618CD">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9D618CD">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9D618CD">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9D618CD">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9D618CD">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9D618CD">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9D618CD">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9D618CD">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9D618CD">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9D618CD">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9D618CD">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9D618CD">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9D618CD">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9D618CD">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9D618CD">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9D618CD">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9D618CD">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9D618CD">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9D618CD">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9D618CD">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9D618CD">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9D618CD">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9D618CD">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9D618CD">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9D618CD">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59D618CD">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9D618CD">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9D618CD">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9D618CD">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9D618CD">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9D618CD">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9D618CD">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9D618CD">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9D618CD">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9D618CD">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9D618CD">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9D618CD">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9D618CD">
        <w:trPr>
          <w:cantSplit/>
        </w:trPr>
        <w:tc>
          <w:tcPr>
            <w:tcW w:w="2884" w:type="dxa"/>
          </w:tcPr>
          <w:p w14:paraId="0B483778" w14:textId="77777777" w:rsidR="00CB3A44" w:rsidRPr="007E0B31" w:rsidRDefault="00CB3A44" w:rsidP="002335A5">
            <w:pPr>
              <w:pStyle w:val="Arial11Bold"/>
              <w:rPr>
                <w:rFonts w:cs="Arial"/>
              </w:rPr>
            </w:pPr>
            <w:r w:rsidRPr="007E0B31">
              <w:rPr>
                <w:rFonts w:cs="Arial"/>
              </w:rPr>
              <w:lastRenderedPageBreak/>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9D618CD">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9D618CD">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9D618CD">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9D618CD">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59D618CD">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9D618CD">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9D618CD">
        <w:trPr>
          <w:cantSplit/>
        </w:trPr>
        <w:tc>
          <w:tcPr>
            <w:tcW w:w="2884" w:type="dxa"/>
          </w:tcPr>
          <w:p w14:paraId="61F8545F" w14:textId="6F1DB9B3" w:rsidR="00091D8D" w:rsidRPr="0079139F" w:rsidRDefault="00091D8D" w:rsidP="00091D8D">
            <w:pPr>
              <w:pStyle w:val="Arial11Bold"/>
              <w:rPr>
                <w:rFonts w:cs="Arial"/>
              </w:rPr>
            </w:pPr>
            <w:r w:rsidRPr="0079139F">
              <w:rPr>
                <w:rFonts w:cs="Arial"/>
              </w:rPr>
              <w:lastRenderedPageBreak/>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9D618CD">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9D618CD">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9D618CD">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9D618CD">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59D618CD">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9D618CD">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9D618CD">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9D618CD">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9D618CD">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9D618CD">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9D618CD">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9D618CD">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9D618CD">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9D618CD">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9D618CD">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9D618CD">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9D618CD">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9D618CD">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9D618CD">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9D618CD">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9D618CD">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72698" w:rsidRPr="007E0B31" w14:paraId="314A4D8E" w14:textId="77777777" w:rsidTr="59D618CD">
        <w:trPr>
          <w:cantSplit/>
          <w:ins w:id="9" w:author="Lizzie Timmins (ESO)" w:date="2024-09-10T08:35:00Z"/>
        </w:trPr>
        <w:tc>
          <w:tcPr>
            <w:tcW w:w="2884" w:type="dxa"/>
          </w:tcPr>
          <w:p w14:paraId="5F90B608" w14:textId="5DFCD3CF" w:rsidR="00472698" w:rsidRPr="007E0B31" w:rsidRDefault="00472698" w:rsidP="00472698">
            <w:pPr>
              <w:pStyle w:val="Arial11Bold"/>
              <w:rPr>
                <w:ins w:id="10" w:author="Lizzie Timmins (ESO)" w:date="2024-09-10T08:35:00Z"/>
                <w:rFonts w:cs="Arial"/>
              </w:rPr>
            </w:pPr>
            <w:ins w:id="11" w:author="Lizzie Timmins (ESO)" w:date="2024-09-10T08:35:00Z">
              <w:r w:rsidRPr="00F523D1">
                <w:t>Competitively Appointed Transmission Licensee</w:t>
              </w:r>
            </w:ins>
          </w:p>
        </w:tc>
        <w:tc>
          <w:tcPr>
            <w:tcW w:w="6634" w:type="dxa"/>
          </w:tcPr>
          <w:p w14:paraId="4DA44079" w14:textId="475688E3" w:rsidR="00472698" w:rsidRPr="007E0B31" w:rsidRDefault="00472698" w:rsidP="00472698">
            <w:pPr>
              <w:pStyle w:val="TableArial11"/>
              <w:rPr>
                <w:ins w:id="12" w:author="Lizzie Timmins (ESO)" w:date="2024-09-10T08:35:00Z"/>
                <w:rFonts w:cs="Arial"/>
              </w:rPr>
            </w:pPr>
            <w:ins w:id="13" w:author="Lizzie Timmins (ESO)" w:date="2024-09-10T08:35: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on the basis of competitive tendering undertaken pursuant to Section 6C of the Electricity Act 1989.</w:t>
              </w:r>
            </w:ins>
          </w:p>
        </w:tc>
      </w:tr>
      <w:tr w:rsidR="00472698" w:rsidRPr="007E0B31" w14:paraId="1636C345" w14:textId="77777777" w:rsidTr="59D618CD">
        <w:trPr>
          <w:cantSplit/>
          <w:ins w:id="14" w:author="Lizzie Timmins (ESO)" w:date="2024-09-10T08:35:00Z"/>
        </w:trPr>
        <w:tc>
          <w:tcPr>
            <w:tcW w:w="2884" w:type="dxa"/>
          </w:tcPr>
          <w:p w14:paraId="311A7C5F" w14:textId="5DCE3A64" w:rsidR="00472698" w:rsidRPr="007E0B31" w:rsidRDefault="00472698" w:rsidP="00472698">
            <w:pPr>
              <w:pStyle w:val="Arial11Bold"/>
              <w:rPr>
                <w:ins w:id="15" w:author="Lizzie Timmins (ESO)" w:date="2024-09-10T08:35:00Z"/>
                <w:rFonts w:cs="Arial"/>
              </w:rPr>
            </w:pPr>
            <w:ins w:id="16" w:author="Lizzie Timmins (ESO)" w:date="2024-09-10T08:35:00Z">
              <w:r>
                <w:t xml:space="preserve">Competitively Appointed Transmission Licensee Interface Point </w:t>
              </w:r>
            </w:ins>
          </w:p>
        </w:tc>
        <w:tc>
          <w:tcPr>
            <w:tcW w:w="6634" w:type="dxa"/>
          </w:tcPr>
          <w:p w14:paraId="602212C4" w14:textId="4BA2E492" w:rsidR="00472698" w:rsidRPr="007E0B31" w:rsidRDefault="00472698" w:rsidP="00472698">
            <w:pPr>
              <w:pStyle w:val="TableArial11"/>
              <w:rPr>
                <w:ins w:id="17" w:author="Lizzie Timmins (ESO)" w:date="2024-09-10T08:35:00Z"/>
                <w:rFonts w:cs="Arial"/>
              </w:rPr>
            </w:pPr>
            <w:ins w:id="18" w:author="Lizzie Timmins (ESO)" w:date="2024-09-10T08:35: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046274" w:rsidRPr="007E0B31" w14:paraId="3A09F94C" w14:textId="77777777" w:rsidTr="59D618CD">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9D618CD">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9D618CD">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9D618CD">
        <w:trPr>
          <w:cantSplit/>
        </w:trPr>
        <w:tc>
          <w:tcPr>
            <w:tcW w:w="2884" w:type="dxa"/>
          </w:tcPr>
          <w:p w14:paraId="20BD27CC" w14:textId="5B7DE624" w:rsidR="00C40DC8" w:rsidRPr="007E0B31" w:rsidRDefault="00C40DC8" w:rsidP="00ED5885">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C40DC8" w:rsidRPr="00E61A96" w:rsidRDefault="00C40DC8" w:rsidP="00BB3C86">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C40DC8" w:rsidRPr="00E61A96" w:rsidRDefault="00C40DC8" w:rsidP="00BB3C86">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C40DC8" w:rsidRPr="00E61A96" w:rsidRDefault="00C40DC8" w:rsidP="00BB3C86">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C40DC8" w:rsidRPr="00E61A96" w:rsidRDefault="00C40DC8" w:rsidP="00BB3C86">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5" w:name="_DV_C15"/>
            <w:bookmarkEnd w:id="2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5"/>
          </w:p>
        </w:tc>
      </w:tr>
      <w:tr w:rsidR="00C40DC8" w:rsidRPr="007E0B31" w14:paraId="06D87C8F" w14:textId="77777777" w:rsidTr="59D618CD">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9D618CD">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9D618CD">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9D618CD">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9D618CD">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9D618CD">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9D618CD">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9D618CD">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9D618CD">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9D618CD">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9D618CD">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9D618CD">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9D618CD">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59D618CD">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59D618CD">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59D618CD">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59D618CD">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59D618CD">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59D618CD">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59D618CD">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59D618CD">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59D618CD">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59D618CD">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59D618CD">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59D618CD">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59D618CD">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59D618CD">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59D618CD">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59D618CD">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59D618CD">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59D618CD">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59D618CD">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59D618CD">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59D618CD">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59D618CD">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59D618CD">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59D618CD">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59D618CD">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59D618CD">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59D618CD">
        <w:trPr>
          <w:cantSplit/>
        </w:trPr>
        <w:tc>
          <w:tcPr>
            <w:tcW w:w="2884" w:type="dxa"/>
          </w:tcPr>
          <w:p w14:paraId="28B46EC0" w14:textId="6EB233EA" w:rsidR="00213EC2" w:rsidRPr="007E0B31" w:rsidRDefault="00213EC2" w:rsidP="00213EC2">
            <w:pPr>
              <w:pStyle w:val="Arial11Bold"/>
              <w:rPr>
                <w:rFonts w:cs="Arial"/>
              </w:rPr>
            </w:pPr>
            <w:bookmarkStart w:id="26" w:name="_DV_C16"/>
            <w:r w:rsidRPr="007E0B31">
              <w:rPr>
                <w:rFonts w:cs="Arial"/>
              </w:rPr>
              <w:t>DCUSA</w:t>
            </w:r>
            <w:bookmarkEnd w:id="26"/>
          </w:p>
        </w:tc>
        <w:tc>
          <w:tcPr>
            <w:tcW w:w="6634" w:type="dxa"/>
          </w:tcPr>
          <w:p w14:paraId="2D09966A" w14:textId="77777777" w:rsidR="00213EC2" w:rsidRPr="007E0B31" w:rsidRDefault="00213EC2" w:rsidP="00213EC2">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213EC2" w:rsidRPr="007E0B31" w14:paraId="1606AF94" w14:textId="77777777" w:rsidTr="59D618CD">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59D618CD">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59D618CD">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59D618CD">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59D618CD">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59D618CD">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59D618CD">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59D618CD">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59D618CD">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59D618CD">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59D618CD">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59D618CD">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59D618CD">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59D618CD">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59D618CD">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59D618CD">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59D618CD">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59D618CD">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59D618CD">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59D618CD">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59D618CD">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59D618CD">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59D618CD">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59D618CD">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59D618CD">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59D618CD">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59D618CD">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59D618CD">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59D618CD">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59D618CD">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59D618CD">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59D618CD">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59D618CD">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59D618CD">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59D618CD">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59D618CD">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59D618CD">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59D618CD">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59D618CD">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59D618CD">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59D618CD">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03A2CB75"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 w:author="Lizzie Timmins (ESO)" w:date="2024-09-10T08:36:00Z">
              <w:r w:rsidR="00EA2B4F" w:rsidRPr="00156248">
                <w:rPr>
                  <w:rFonts w:cs="Arial"/>
                  <w:bCs/>
                </w:rPr>
                <w:t>, any</w:t>
              </w:r>
              <w:r w:rsidR="00EA2B4F" w:rsidRPr="00156248">
                <w:rPr>
                  <w:rFonts w:cs="Arial"/>
                  <w:b/>
                </w:rPr>
                <w:t xml:space="preserve"> Competitively Appointed Transmission Licensee’s Transmission System</w:t>
              </w:r>
              <w:r w:rsidR="00EA2B4F">
                <w:rPr>
                  <w:rFonts w:cs="Arial"/>
                  <w:b/>
                </w:rPr>
                <w:t xml:space="preserve"> </w:t>
              </w:r>
              <w:r w:rsidR="00EA2B4F" w:rsidRPr="0036337B">
                <w:rPr>
                  <w:rFonts w:cs="Arial"/>
                  <w:bCs/>
                </w:rPr>
                <w:t>with</w:t>
              </w:r>
              <w:r w:rsidR="00EA2B4F">
                <w:rPr>
                  <w:rFonts w:cs="Arial"/>
                  <w:b/>
                </w:rPr>
                <w:t xml:space="preserve"> Plant </w:t>
              </w:r>
              <w:r w:rsidR="00EA2B4F" w:rsidRPr="0036337B">
                <w:rPr>
                  <w:rFonts w:cs="Arial"/>
                  <w:bCs/>
                </w:rPr>
                <w:t xml:space="preserve">and </w:t>
              </w:r>
              <w:r w:rsidR="00EA2B4F">
                <w:rPr>
                  <w:rFonts w:cs="Arial"/>
                  <w:b/>
                </w:rPr>
                <w:t>Apparatus</w:t>
              </w:r>
              <w:r w:rsidR="00EA2B4F" w:rsidRPr="00156248">
                <w:rPr>
                  <w:rFonts w:cs="Arial"/>
                  <w:bCs/>
                </w:rPr>
                <w:t xml:space="preserve"> located in</w:t>
              </w:r>
              <w:r w:rsidR="00EA2B4F"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59D618CD">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59D618CD">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59D618CD">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59D618CD">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59D618CD">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59D618CD">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59D618CD">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59D618CD">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59D618CD">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59D618CD">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59D618CD">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59D618CD">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59D618CD">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59D618CD">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59D618CD">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59D618CD">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59D618CD">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59D618CD">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59D618CD">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59D618CD">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59D618CD">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59D618CD">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59D618CD">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59D618CD">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59D618CD">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59D618CD">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59D618CD">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59D618CD">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59D618CD">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59D618CD">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59D618CD">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59D618CD">
        <w:trPr>
          <w:cantSplit/>
        </w:trPr>
        <w:tc>
          <w:tcPr>
            <w:tcW w:w="2884" w:type="dxa"/>
          </w:tcPr>
          <w:p w14:paraId="5B18CA36" w14:textId="4AA74331" w:rsidR="009871B0" w:rsidRPr="007E0B31" w:rsidRDefault="009871B0" w:rsidP="009871B0">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9871B0" w:rsidRPr="007E0B31" w:rsidRDefault="009871B0" w:rsidP="009871B0">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9871B0" w:rsidRPr="007E0B31" w14:paraId="2950C7E5" w14:textId="77777777" w:rsidTr="59D618CD">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59D618CD">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59D618CD">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59D618CD">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59D618CD">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59D618CD">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59D618CD">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59D618CD">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59D618CD">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59D618CD">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59D618CD">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59D618CD">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59D618CD">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59D618CD">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59D618CD">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59D618CD">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59D618CD">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59D618CD">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59D618CD">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59D618CD">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59D618CD">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59D618CD">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59D618CD">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59D618CD">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59D618CD">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59D618CD">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59D618CD">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59D618CD">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59D618CD">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59D618CD">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59D618CD">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59D618CD">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59D618CD">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59D618CD">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59D618CD">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59D618CD">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59D618CD">
        <w:trPr>
          <w:cantSplit/>
        </w:trPr>
        <w:tc>
          <w:tcPr>
            <w:tcW w:w="2884" w:type="dxa"/>
          </w:tcPr>
          <w:p w14:paraId="24A46B59" w14:textId="6EF2404B" w:rsidR="00F81D7C" w:rsidRPr="007E0B31" w:rsidRDefault="00F81D7C" w:rsidP="00F81D7C">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F81D7C" w:rsidRPr="007E0B31" w:rsidRDefault="00F81D7C" w:rsidP="00F81D7C">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F81D7C" w:rsidRPr="007E0B31" w:rsidRDefault="00F81D7C" w:rsidP="00F81D7C">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F81D7C" w:rsidRPr="007E0B31" w:rsidRDefault="00F81D7C" w:rsidP="00F81D7C">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F81D7C" w:rsidRPr="007E0B31" w:rsidRDefault="00F81D7C" w:rsidP="00F81D7C">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F81D7C" w:rsidRPr="007E0B31" w14:paraId="197251CB" w14:textId="77777777" w:rsidTr="59D618CD">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59D618CD">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59D618CD">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052F5BD9" w:rsidR="00F81D7C" w:rsidRPr="007E0B31" w:rsidRDefault="00F81D7C" w:rsidP="00F81D7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F81D7C" w:rsidRPr="007E0B31" w14:paraId="6050AA75" w14:textId="77777777" w:rsidTr="59D618CD">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59D618CD">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59D618CD">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59D618CD">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59D618CD">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59D618CD">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59D618CD">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59D618CD">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59D618CD">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59D618CD">
        <w:trPr>
          <w:cantSplit/>
        </w:trPr>
        <w:tc>
          <w:tcPr>
            <w:tcW w:w="2884" w:type="dxa"/>
          </w:tcPr>
          <w:p w14:paraId="56FA2E2D" w14:textId="77777777" w:rsidR="00F81D7C" w:rsidRPr="007E0B31" w:rsidRDefault="00F81D7C" w:rsidP="00F81D7C">
            <w:pPr>
              <w:pStyle w:val="Arial11Bold"/>
              <w:rPr>
                <w:rFonts w:cs="Arial"/>
              </w:rPr>
            </w:pPr>
            <w:r w:rsidRPr="007E0B31">
              <w:rPr>
                <w:rFonts w:cs="Arial"/>
              </w:rPr>
              <w:lastRenderedPageBreak/>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59D618CD">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59D618CD">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59D618CD">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F81D7C" w:rsidRPr="007E0B31" w14:paraId="6D481950" w14:textId="77777777" w:rsidTr="59D618CD">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59D618CD">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59D618CD">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59D618CD">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59D618CD">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59D618CD">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59D618CD">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59D618CD">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59D618CD">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59D618CD">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59D618CD">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59D618CD">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59D618CD">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59D618CD">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59D618CD">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59D618CD">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59D618CD">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59D618CD">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59D618CD">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59D618CD">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59D618CD">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59D618CD">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59D618CD">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59D618CD">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59D618CD">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59D618CD">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59D618CD">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59D618CD">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59D618CD">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59D618CD">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59D618CD">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59D618CD">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59D618CD">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59D618CD">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72422350" w:rsidR="00F81D7C" w:rsidRPr="007E0B31" w:rsidRDefault="00F81D7C" w:rsidP="00F81D7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F81D7C" w:rsidRPr="007E0B31" w14:paraId="39199EE0" w14:textId="77777777" w:rsidTr="59D618CD">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59D618CD">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59D618CD">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59D618CD">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59D618CD">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59D618CD">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59D618CD">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59D618CD">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59D618CD">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59D618CD">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59D618CD">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59D618CD">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59D618CD">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59D618CD">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F81D7C" w:rsidRPr="0079139F" w14:paraId="5A25DA6A" w14:textId="77777777" w:rsidTr="59D618CD">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59D618CD">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59D618CD">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59D618CD">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59D618CD">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59D618CD">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59D618CD">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59D618CD">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59D618CD">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59D618CD">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59D618CD">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59D618CD">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59D618CD">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59D618CD">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59D618CD">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59D618CD">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59D618CD">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59D618CD">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59D618CD">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59D618CD">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59D618CD">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59D618CD">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59D618CD">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59D618CD">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59D618CD">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59D618CD">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59D618CD">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F81D7C" w:rsidRPr="007E0B31" w14:paraId="5D104123" w14:textId="77777777" w:rsidTr="59D618CD">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59D618CD">
        <w:trPr>
          <w:cantSplit/>
        </w:trPr>
        <w:tc>
          <w:tcPr>
            <w:tcW w:w="2884" w:type="dxa"/>
          </w:tcPr>
          <w:p w14:paraId="539FD014" w14:textId="77777777" w:rsidR="00F81D7C" w:rsidRPr="007E0B31" w:rsidRDefault="00F81D7C" w:rsidP="00F81D7C">
            <w:pPr>
              <w:pStyle w:val="Arial11Bold"/>
              <w:rPr>
                <w:rFonts w:cs="Arial"/>
              </w:rPr>
            </w:pPr>
            <w:r w:rsidRPr="007E0B31">
              <w:rPr>
                <w:rFonts w:cs="Arial"/>
              </w:rPr>
              <w:lastRenderedPageBreak/>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59D618CD">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59D618CD">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59D618CD">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59D618CD">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59D618CD">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59D618CD">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59D618CD">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59D618CD">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59D618CD">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59D618CD">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59D618CD">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59D618CD">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59D618CD">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lastRenderedPageBreak/>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59D618CD">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59D618CD">
        <w:trPr>
          <w:cantSplit/>
        </w:trPr>
        <w:tc>
          <w:tcPr>
            <w:tcW w:w="2884" w:type="dxa"/>
          </w:tcPr>
          <w:p w14:paraId="133A5B7C" w14:textId="36D70465" w:rsidR="00F81D7C" w:rsidRPr="007E0B31" w:rsidRDefault="00F81D7C" w:rsidP="00F81D7C">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F81D7C" w:rsidRPr="007E0B31" w:rsidRDefault="00F81D7C" w:rsidP="00F81D7C">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8"/>
          </w:p>
          <w:p w14:paraId="2DAA1BCB" w14:textId="77777777" w:rsidR="00F81D7C" w:rsidRPr="007E0B31" w:rsidRDefault="00F81D7C" w:rsidP="00F81D7C">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F81D7C" w:rsidRPr="007E0B31" w:rsidRDefault="00F81D7C" w:rsidP="00F81D7C">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F81D7C" w:rsidRPr="007E0B31" w:rsidRDefault="00F81D7C" w:rsidP="00F81D7C">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59D618CD">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59D618CD">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59D618CD">
        <w:trPr>
          <w:cantSplit/>
        </w:trPr>
        <w:tc>
          <w:tcPr>
            <w:tcW w:w="2884" w:type="dxa"/>
          </w:tcPr>
          <w:p w14:paraId="26926052" w14:textId="77777777" w:rsidR="00F81D7C" w:rsidRPr="007E0B31" w:rsidRDefault="00F81D7C" w:rsidP="00F81D7C">
            <w:pPr>
              <w:pStyle w:val="Arial11Bold"/>
              <w:rPr>
                <w:rFonts w:cs="Arial"/>
              </w:rPr>
            </w:pPr>
            <w:r w:rsidRPr="007E0B31">
              <w:rPr>
                <w:rFonts w:cs="Arial"/>
              </w:rPr>
              <w:lastRenderedPageBreak/>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59D618CD">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59D618CD">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59D618CD">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59D618CD">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59D618CD">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F81D7C" w:rsidRPr="007E0B31" w14:paraId="1BD7DF5B" w14:textId="77777777" w:rsidTr="59D618CD">
        <w:trPr>
          <w:cantSplit/>
        </w:trPr>
        <w:tc>
          <w:tcPr>
            <w:tcW w:w="2884" w:type="dxa"/>
          </w:tcPr>
          <w:p w14:paraId="12863469" w14:textId="77777777" w:rsidR="00F81D7C" w:rsidRPr="007E0B31" w:rsidRDefault="00F81D7C" w:rsidP="00F81D7C">
            <w:pPr>
              <w:pStyle w:val="Arial11Bold"/>
              <w:rPr>
                <w:rFonts w:cs="Arial"/>
              </w:rPr>
            </w:pPr>
            <w:r w:rsidRPr="007E0B31">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59D618CD">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59D618CD">
        <w:trPr>
          <w:cantSplit/>
        </w:trPr>
        <w:tc>
          <w:tcPr>
            <w:tcW w:w="2884" w:type="dxa"/>
          </w:tcPr>
          <w:p w14:paraId="4D6A5475" w14:textId="77777777" w:rsidR="00F81D7C" w:rsidRPr="007E0B31" w:rsidRDefault="00F81D7C" w:rsidP="00F81D7C">
            <w:pPr>
              <w:pStyle w:val="Arial11Bold"/>
              <w:rPr>
                <w:rFonts w:cs="Arial"/>
              </w:rPr>
            </w:pPr>
            <w:r w:rsidRPr="007E0B31">
              <w:rPr>
                <w:rFonts w:cs="Arial"/>
              </w:rPr>
              <w:lastRenderedPageBreak/>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59D618CD">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59D618CD">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0C2C4D64" w:rsidR="00F81D7C" w:rsidRPr="00221562" w:rsidRDefault="00F81D7C" w:rsidP="00F81D7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F81D7C" w:rsidRPr="007E0B31" w14:paraId="1040E1D1" w14:textId="77777777" w:rsidTr="59D618CD">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59D618CD">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59D618CD">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43F339F7" w:rsidR="00F81D7C" w:rsidRPr="007E0B31" w:rsidRDefault="00F81D7C" w:rsidP="00F81D7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0C3EEBB5" w14:textId="77777777" w:rsidTr="59D618CD">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59D618CD">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59D618CD">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59D618CD">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59D618CD">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59D618CD">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59D618CD">
        <w:trPr>
          <w:cantSplit/>
        </w:trPr>
        <w:tc>
          <w:tcPr>
            <w:tcW w:w="2884" w:type="dxa"/>
          </w:tcPr>
          <w:p w14:paraId="2347B7F7" w14:textId="702E5CB5" w:rsidR="00F81D7C" w:rsidRPr="007E0B31" w:rsidRDefault="00F81D7C" w:rsidP="00F81D7C">
            <w:pPr>
              <w:pStyle w:val="Arial11Bold"/>
              <w:rPr>
                <w:rFonts w:cs="Arial"/>
              </w:rPr>
            </w:pPr>
            <w:bookmarkStart w:id="4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2"/>
          </w:p>
        </w:tc>
        <w:tc>
          <w:tcPr>
            <w:tcW w:w="6634" w:type="dxa"/>
          </w:tcPr>
          <w:p w14:paraId="116937FB" w14:textId="55A25BAD" w:rsidR="00F81D7C" w:rsidRPr="007E0B31" w:rsidRDefault="00F81D7C" w:rsidP="00F81D7C">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F81D7C" w:rsidRPr="007E0B31" w:rsidRDefault="00F81D7C" w:rsidP="00F81D7C">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F81D7C" w:rsidRPr="007E0B31" w:rsidRDefault="00F81D7C" w:rsidP="00F81D7C">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5"/>
          </w:p>
          <w:p w14:paraId="3817BE40" w14:textId="77777777" w:rsidR="00F81D7C" w:rsidRPr="007E0B31" w:rsidRDefault="00F81D7C" w:rsidP="00F81D7C">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F81D7C" w:rsidRPr="007E0B31" w14:paraId="6946C0D5" w14:textId="77777777" w:rsidTr="59D618CD">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59D618CD">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59D618CD">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59D618CD">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59D618CD">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59D618CD">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59D618CD">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7A7082A7"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7" w:author="Lizzie Timmins (ESO)" w:date="2024-09-10T08:36:00Z">
              <w:r w:rsidR="00CE07A0" w:rsidRPr="00C20DFC">
                <w:rPr>
                  <w:rFonts w:cs="Arial"/>
                  <w:bCs/>
                </w:rPr>
                <w:t>,</w:t>
              </w:r>
              <w:r w:rsidR="00CE07A0" w:rsidRPr="00280B04">
                <w:rPr>
                  <w:rFonts w:cs="Arial"/>
                </w:rPr>
                <w:t xml:space="preserve"> the</w:t>
              </w:r>
              <w:r w:rsidR="00CE07A0" w:rsidRPr="00280B04">
                <w:rPr>
                  <w:rFonts w:cs="Arial"/>
                  <w:b/>
                  <w:bCs/>
                </w:rPr>
                <w:t xml:space="preserve"> </w:t>
              </w:r>
              <w:r w:rsidR="00CE07A0" w:rsidRPr="00280B04">
                <w:rPr>
                  <w:rFonts w:cs="Arial"/>
                </w:rPr>
                <w:t>relevant</w:t>
              </w:r>
              <w:r w:rsidR="00CE07A0"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8" w:author="Lizzie Timmins (ESO)" w:date="2024-09-10T08:37:00Z">
              <w:r w:rsidR="00A33B47">
                <w:rPr>
                  <w:rFonts w:cs="Arial"/>
                </w:rPr>
                <w:t xml:space="preserve"> </w:t>
              </w:r>
              <w:r w:rsidR="00A33B47" w:rsidRPr="00280B04">
                <w:rPr>
                  <w:rFonts w:cs="Arial"/>
                </w:rPr>
                <w:t xml:space="preserve">as relevant for the </w:t>
              </w:r>
              <w:commentRangeStart w:id="49"/>
              <w:r w:rsidR="00A33B47" w:rsidRPr="00280B04">
                <w:rPr>
                  <w:rFonts w:cs="Arial"/>
                  <w:b/>
                  <w:bCs/>
                </w:rPr>
                <w:t>User</w:t>
              </w:r>
              <w:r w:rsidR="00A33B47" w:rsidRPr="00280B04">
                <w:rPr>
                  <w:rFonts w:cs="Arial"/>
                </w:rPr>
                <w:t xml:space="preserve"> site </w:t>
              </w:r>
            </w:ins>
            <w:commentRangeEnd w:id="49"/>
            <w:r w:rsidR="005C7E88">
              <w:rPr>
                <w:rStyle w:val="CommentReference"/>
              </w:rPr>
              <w:commentReference w:id="49"/>
            </w:r>
            <w:ins w:id="50" w:author="Lizzie Timmins (ESO)" w:date="2024-09-10T08:37:00Z">
              <w:r w:rsidR="00A33B47" w:rsidRPr="00280B04">
                <w:rPr>
                  <w:rFonts w:cs="Arial"/>
                </w:rPr>
                <w:t>location</w:t>
              </w:r>
            </w:ins>
            <w:r w:rsidRPr="007E0B31">
              <w:rPr>
                <w:rFonts w:cs="Arial"/>
              </w:rPr>
              <w:t xml:space="preserve">, setting down the methods of achieving the objectives of </w:t>
            </w:r>
            <w:r w:rsidRPr="00803955">
              <w:rPr>
                <w:rFonts w:cs="Arial"/>
                <w:b/>
              </w:rPr>
              <w:t>NGET</w:t>
            </w:r>
            <w:r w:rsidRPr="007E0B31">
              <w:rPr>
                <w:rFonts w:cs="Arial"/>
                <w:b/>
              </w:rPr>
              <w:t>'s</w:t>
            </w:r>
            <w:r w:rsidRPr="007E0B31">
              <w:rPr>
                <w:rFonts w:cs="Arial"/>
              </w:rPr>
              <w:t xml:space="preserve"> </w:t>
            </w:r>
            <w:ins w:id="51" w:author="Lizzie Timmins (ESO)" w:date="2024-09-10T08:37:00Z">
              <w:r w:rsidR="001B3C21" w:rsidRPr="00280B04">
                <w:rPr>
                  <w:rFonts w:cs="Arial"/>
                </w:rPr>
                <w:t>or the</w:t>
              </w:r>
              <w:r w:rsidR="001B3C21" w:rsidRPr="00280B04">
                <w:rPr>
                  <w:rFonts w:cs="Arial"/>
                  <w:b/>
                  <w:bCs/>
                </w:rPr>
                <w:t xml:space="preserve"> </w:t>
              </w:r>
              <w:r w:rsidR="001B3C21" w:rsidRPr="00280B04">
                <w:rPr>
                  <w:rFonts w:cs="Arial"/>
                </w:rPr>
                <w:t>relevant</w:t>
              </w:r>
              <w:r w:rsidR="001B3C21" w:rsidRPr="00280B04">
                <w:rPr>
                  <w:rFonts w:cs="Arial"/>
                  <w:b/>
                  <w:bCs/>
                </w:rPr>
                <w:t xml:space="preserve"> Competitively Appointed Transmission Licensee’s</w:t>
              </w:r>
              <w:r w:rsidR="001B3C21"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59D618CD">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59D618CD">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59D618CD">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59D618CD">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59D618CD">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59D618CD">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59D618CD">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59D618CD">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59D618CD">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59D618CD">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59D618CD">
        <w:trPr>
          <w:cantSplit/>
        </w:trPr>
        <w:tc>
          <w:tcPr>
            <w:tcW w:w="2884" w:type="dxa"/>
          </w:tcPr>
          <w:p w14:paraId="331C7E14" w14:textId="380252E6" w:rsidR="00F81D7C" w:rsidRPr="007E0B31" w:rsidRDefault="00F81D7C" w:rsidP="00F81D7C">
            <w:pPr>
              <w:pStyle w:val="Arial11Bold"/>
              <w:rPr>
                <w:rFonts w:cs="Arial"/>
              </w:rPr>
            </w:pPr>
            <w:bookmarkStart w:id="52" w:name="_DV_C39"/>
            <w:r w:rsidRPr="007E0B31">
              <w:rPr>
                <w:rFonts w:cs="Arial"/>
              </w:rPr>
              <w:t>Manufacturer’s Data &amp; Performance Report</w:t>
            </w:r>
            <w:bookmarkEnd w:id="52"/>
          </w:p>
        </w:tc>
        <w:tc>
          <w:tcPr>
            <w:tcW w:w="6634" w:type="dxa"/>
          </w:tcPr>
          <w:p w14:paraId="671DA193" w14:textId="02EFD935" w:rsidR="00F81D7C" w:rsidRPr="007E0B31" w:rsidRDefault="00F81D7C" w:rsidP="00F81D7C">
            <w:pPr>
              <w:pStyle w:val="TableArial11"/>
              <w:rPr>
                <w:rFonts w:cs="Arial"/>
              </w:rPr>
            </w:pPr>
            <w:bookmarkStart w:id="5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3"/>
          </w:p>
        </w:tc>
      </w:tr>
      <w:tr w:rsidR="00F81D7C" w:rsidRPr="007E0B31" w14:paraId="0E2893AA" w14:textId="77777777" w:rsidTr="59D618CD">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59D618CD">
        <w:trPr>
          <w:cantSplit/>
        </w:trPr>
        <w:tc>
          <w:tcPr>
            <w:tcW w:w="2884" w:type="dxa"/>
          </w:tcPr>
          <w:p w14:paraId="45B588B2" w14:textId="77777777" w:rsidR="00F81D7C" w:rsidRPr="007E0B31" w:rsidRDefault="00F81D7C" w:rsidP="00F81D7C">
            <w:pPr>
              <w:pStyle w:val="Arial11Bold"/>
              <w:rPr>
                <w:rFonts w:cs="Arial"/>
              </w:rPr>
            </w:pPr>
            <w:r w:rsidRPr="007E0B31">
              <w:rPr>
                <w:rFonts w:cs="Arial"/>
              </w:rPr>
              <w:lastRenderedPageBreak/>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59D618CD">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59D618CD">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59D618CD">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59D618CD">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59D618CD">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59D618CD">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59D618CD">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59D618CD">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59D618CD">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59D618CD">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59D618CD">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lastRenderedPageBreak/>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59D618CD">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59D618CD">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59D618CD">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59D618CD">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59D618CD">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59D618CD">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59D618CD">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59D618CD">
        <w:trPr>
          <w:cantSplit/>
        </w:trPr>
        <w:tc>
          <w:tcPr>
            <w:tcW w:w="2884" w:type="dxa"/>
          </w:tcPr>
          <w:p w14:paraId="710BD543" w14:textId="77777777" w:rsidR="00F81D7C" w:rsidRPr="007E0B31" w:rsidRDefault="00F81D7C" w:rsidP="00F81D7C">
            <w:pPr>
              <w:pStyle w:val="Arial11Bold"/>
              <w:rPr>
                <w:rFonts w:cs="Arial"/>
              </w:rPr>
            </w:pPr>
            <w:r w:rsidRPr="007E0B31">
              <w:rPr>
                <w:rFonts w:cs="Arial"/>
              </w:rPr>
              <w:lastRenderedPageBreak/>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59D618CD">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F81D7C" w:rsidRPr="007E0B31" w14:paraId="38E50172" w14:textId="77777777" w:rsidTr="59D618CD">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59D618CD">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59D618CD">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59D618CD">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59D618CD">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59D618CD">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59D618CD">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59D618CD">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59D618CD">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59D618CD">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59D618CD">
        <w:trPr>
          <w:cantSplit/>
        </w:trPr>
        <w:tc>
          <w:tcPr>
            <w:tcW w:w="2884" w:type="dxa"/>
          </w:tcPr>
          <w:p w14:paraId="59513645" w14:textId="77777777" w:rsidR="00F81D7C" w:rsidRPr="007E0B31" w:rsidRDefault="00F81D7C" w:rsidP="00F81D7C">
            <w:pPr>
              <w:pStyle w:val="Arial11Bold"/>
              <w:rPr>
                <w:rFonts w:cs="Arial"/>
              </w:rPr>
            </w:pPr>
            <w:r w:rsidRPr="007E0B31">
              <w:rPr>
                <w:rFonts w:cs="Arial"/>
              </w:rPr>
              <w:lastRenderedPageBreak/>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59D618CD">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59D618CD">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59D618CD">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59D618CD">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10304099" w:rsidR="00F81D7C" w:rsidRPr="007E0B31" w:rsidRDefault="00F81D7C" w:rsidP="00F81D7C">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F81D7C" w:rsidRPr="007E0B31" w14:paraId="55416822" w14:textId="77777777" w:rsidTr="59D618CD">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59D618CD">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59D618CD">
        <w:trPr>
          <w:cantSplit/>
        </w:trPr>
        <w:tc>
          <w:tcPr>
            <w:tcW w:w="2884" w:type="dxa"/>
          </w:tcPr>
          <w:p w14:paraId="6465F3EA" w14:textId="77777777" w:rsidR="00F81D7C" w:rsidRPr="007E0B31" w:rsidRDefault="00F81D7C" w:rsidP="00F81D7C">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59D618CD">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59D618CD">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59D618C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59D618CD">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59D618CD">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59D618CD">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F81D7C" w:rsidRPr="007E0B31" w14:paraId="063EB174" w14:textId="77777777" w:rsidTr="59D618CD">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59D618CD">
        <w:trPr>
          <w:cantSplit/>
        </w:trPr>
        <w:tc>
          <w:tcPr>
            <w:tcW w:w="2884" w:type="dxa"/>
          </w:tcPr>
          <w:p w14:paraId="32A9362E" w14:textId="66E2C1A5" w:rsidR="00F81D7C" w:rsidRPr="00012DF8" w:rsidRDefault="00F81D7C" w:rsidP="00F81D7C">
            <w:pPr>
              <w:pStyle w:val="Arial11Bold"/>
              <w:rPr>
                <w:rFonts w:cs="Arial"/>
              </w:rPr>
            </w:pPr>
            <w:r w:rsidRPr="002510FF">
              <w:rPr>
                <w:rFonts w:cs="Arial"/>
              </w:rPr>
              <w:lastRenderedPageBreak/>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59D618CD">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59D618CD">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59D618CD">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59D618CD">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59D618CD">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59D618CD">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59D618CD">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59D618CD">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59D618CD">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59D618CD">
        <w:trPr>
          <w:cantSplit/>
        </w:trPr>
        <w:tc>
          <w:tcPr>
            <w:tcW w:w="2884" w:type="dxa"/>
          </w:tcPr>
          <w:p w14:paraId="0B1CCC78" w14:textId="675E426A" w:rsidR="00F81D7C" w:rsidRPr="007E0B31" w:rsidRDefault="00F81D7C" w:rsidP="00F81D7C">
            <w:pPr>
              <w:pStyle w:val="Arial11Bold"/>
              <w:rPr>
                <w:rFonts w:cs="Arial"/>
              </w:rPr>
            </w:pPr>
            <w:bookmarkStart w:id="54" w:name="_DV_C45"/>
            <w:r w:rsidRPr="007E0B31">
              <w:rPr>
                <w:rFonts w:cs="Arial"/>
              </w:rPr>
              <w:lastRenderedPageBreak/>
              <w:t>Notification of User’s Intention to Synchronise</w:t>
            </w:r>
            <w:bookmarkEnd w:id="54"/>
          </w:p>
        </w:tc>
        <w:tc>
          <w:tcPr>
            <w:tcW w:w="6634" w:type="dxa"/>
          </w:tcPr>
          <w:p w14:paraId="6ADCBD35" w14:textId="0DA3F6C9" w:rsidR="00F81D7C" w:rsidRPr="007E0B31" w:rsidRDefault="00F81D7C" w:rsidP="00F81D7C">
            <w:pPr>
              <w:pStyle w:val="TableArial11"/>
              <w:rPr>
                <w:rFonts w:cs="Arial"/>
              </w:rPr>
            </w:pPr>
            <w:bookmarkStart w:id="5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5"/>
          </w:p>
        </w:tc>
      </w:tr>
      <w:tr w:rsidR="00F81D7C" w:rsidRPr="007E0B31" w14:paraId="6F3AAFE1" w14:textId="77777777" w:rsidTr="59D618CD">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59D618CD">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59D618CD">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59D618CD">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59D618CD">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59D618CD">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59D618CD">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59D618CD">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59D618CD">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59D618CD">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59D618CD">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59D618CD">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59D618CD">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7F19CF94"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F81D7C" w:rsidRPr="007E0B31" w14:paraId="7F1359D2" w14:textId="77777777" w:rsidTr="59D618CD">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59D618CD">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59D618CD">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59D618CD">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59D618CD">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59D618CD">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5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6"/>
          </w:p>
        </w:tc>
      </w:tr>
      <w:tr w:rsidR="00F81D7C" w:rsidRPr="007E0B31" w14:paraId="3532A847" w14:textId="77777777" w:rsidTr="59D618CD">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59D618CD">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59D618CD">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59D618CD">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59D618CD">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59D618CD">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59D618CD">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59D618CD">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59D618CD">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59D618CD">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59D618CD">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59D618CD">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59D618CD">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59D618CD">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59D618CD">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59D618CD">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59D618CD">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59D618CD">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59D618CD">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59D618CD">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59D618CD">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761F7031"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57" w:author="Lizzie Timmins (ESO)" w:date="2024-09-10T08:37:00Z">
              <w:r w:rsidRPr="007E0B31" w:rsidDel="00A82D5D">
                <w:rPr>
                  <w:rFonts w:cs="Arial"/>
                </w:rPr>
                <w:delText xml:space="preserve">or </w:delText>
              </w:r>
            </w:del>
            <w:r w:rsidRPr="007E0B31">
              <w:rPr>
                <w:rFonts w:cs="Arial"/>
                <w:b/>
              </w:rPr>
              <w:t>SHETL</w:t>
            </w:r>
            <w:ins w:id="58" w:author="Lizzie Timmins (ESO)" w:date="2024-09-10T08:37:00Z">
              <w:r w:rsidR="000F02CC" w:rsidRPr="00C73C30">
                <w:rPr>
                  <w:rFonts w:cs="Arial"/>
                  <w:bCs/>
                </w:rPr>
                <w:t>,</w:t>
              </w:r>
              <w:r w:rsidR="000F02CC">
                <w:rPr>
                  <w:rFonts w:cs="Arial"/>
                  <w:b/>
                </w:rPr>
                <w:t xml:space="preserve"> </w:t>
              </w:r>
              <w:r w:rsidR="000F02CC" w:rsidRPr="00987059">
                <w:rPr>
                  <w:rFonts w:cs="Arial"/>
                </w:rPr>
                <w:t>or a</w:t>
              </w:r>
              <w:r w:rsidR="000F02CC" w:rsidRPr="00987059">
                <w:rPr>
                  <w:rFonts w:cs="Arial"/>
                  <w:b/>
                  <w:bCs/>
                </w:rPr>
                <w:t xml:space="preserve"> Competitively Appointed Transmission Licensee</w:t>
              </w:r>
            </w:ins>
            <w:r w:rsidRPr="007E0B31">
              <w:rPr>
                <w:rFonts w:cs="Arial"/>
              </w:rPr>
              <w:t xml:space="preserve">. </w:t>
            </w:r>
          </w:p>
        </w:tc>
      </w:tr>
      <w:tr w:rsidR="00F81D7C" w:rsidRPr="007E0B31" w14:paraId="0953DDC7" w14:textId="77777777" w:rsidTr="59D618CD">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59D618CD">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59D618CD">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59D618CD">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59D618CD">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59D618CD">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59D618CD">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59D618CD">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59D618CD">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59D618CD">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59D618CD">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59D618CD">
        <w:trPr>
          <w:cantSplit/>
        </w:trPr>
        <w:tc>
          <w:tcPr>
            <w:tcW w:w="2884" w:type="dxa"/>
          </w:tcPr>
          <w:p w14:paraId="0FD871F6" w14:textId="5FABA3D0" w:rsidR="00F81D7C" w:rsidRPr="007E0B31" w:rsidRDefault="00F81D7C" w:rsidP="00F81D7C">
            <w:pPr>
              <w:pStyle w:val="Arial11Bold"/>
              <w:rPr>
                <w:rFonts w:cs="Arial"/>
              </w:rPr>
            </w:pPr>
            <w:bookmarkStart w:id="59" w:name="_DV_C41"/>
            <w:r w:rsidRPr="007E0B31">
              <w:rPr>
                <w:rFonts w:cs="Arial"/>
              </w:rPr>
              <w:t>Operational Notifications</w:t>
            </w:r>
            <w:bookmarkEnd w:id="59"/>
          </w:p>
        </w:tc>
        <w:tc>
          <w:tcPr>
            <w:tcW w:w="6634" w:type="dxa"/>
          </w:tcPr>
          <w:p w14:paraId="7D98A808" w14:textId="07D64618" w:rsidR="00F81D7C" w:rsidRPr="007E0B31" w:rsidRDefault="00F81D7C" w:rsidP="00F81D7C">
            <w:pPr>
              <w:pStyle w:val="TableArial11"/>
              <w:rPr>
                <w:rFonts w:cs="Arial"/>
              </w:rPr>
            </w:pPr>
            <w:bookmarkStart w:id="6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60"/>
          </w:p>
        </w:tc>
      </w:tr>
      <w:tr w:rsidR="00F81D7C" w:rsidRPr="007E0B31" w14:paraId="5A6E5201" w14:textId="77777777" w:rsidTr="59D618CD">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4984E7DE" w:rsidR="00F81D7C" w:rsidRPr="007E0B31" w:rsidRDefault="00F81D7C" w:rsidP="00F81D7C">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F81D7C" w:rsidRPr="007E0B31" w14:paraId="2391955F" w14:textId="77777777" w:rsidTr="59D618CD">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59D618CD">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59D618CD">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59D618CD">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59D618CD">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59D618CD">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59D618CD">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59D618CD">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59D618CD">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59D618CD">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59D618CD">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59D618CD">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59D618CD">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59D618CD">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59D618CD">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59D618CD">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59D618CD">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59D618CD">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59D618CD">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59D618CD">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59D618CD">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59D618CD">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59D618CD">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59D618CD">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59D618CD">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59D618CD">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F81D7C" w:rsidRPr="007E0B31" w14:paraId="6FD50AA9" w14:textId="77777777" w:rsidTr="59D618CD">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59D618CD">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59D618CD">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59D618CD">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59D618CD">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59D618CD">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59D618CD">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59D618CD">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59D618CD">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59D618CD">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59D618CD">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59D618CD">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59D618CD">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59D618CD">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59D618CD">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59D618CD">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59D618CD">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59D618CD">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59D618CD">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59D618CD">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59D618CD">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59D618CD">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59D618CD">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59D618CD">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59D618CD">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59D618CD">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59D618CD">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59D618CD">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59D618CD">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59D618CD">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59D618CD">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59D618CD">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59D618CD">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59D618CD">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59D618CD">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59D618CD">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59D618CD">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59D618CD">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59D618CD">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59D618CD">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59D618CD">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59D618CD">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59D618CD">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59D618CD">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59D618CD">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59D618CD">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59D618CD">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59D618CD">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59D618CD">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59D618CD">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59D618CD">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59D618CD">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59D618CD">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59D618CD">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59D618CD">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59D618CD">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59D618CD">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59D618CD">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59D618CD">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59D618CD">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59D618CD">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59D618CD">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59D618CD">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41DB448D"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F81D7C" w:rsidRPr="007E0B31" w14:paraId="35CFBFAD" w14:textId="77777777" w:rsidTr="59D618CD">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59D618CD">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1ACC21EE"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ins w:id="61" w:author="Lizzie Timmins (ESO)" w:date="2024-09-10T08:38:00Z">
              <w:r w:rsidR="004E066C" w:rsidRPr="00112843">
                <w:rPr>
                  <w:rFonts w:cs="Arial"/>
                  <w:bCs/>
                </w:rPr>
                <w:t>,</w:t>
              </w:r>
              <w:r w:rsidR="004E066C" w:rsidRPr="00D102B5">
                <w:rPr>
                  <w:rFonts w:cs="Arial"/>
                  <w:b/>
                </w:rPr>
                <w:t xml:space="preserve"> </w:t>
              </w:r>
              <w:r w:rsidR="004E066C" w:rsidRPr="00D102B5">
                <w:rPr>
                  <w:rFonts w:cs="Arial"/>
                </w:rPr>
                <w:t>and/or</w:t>
              </w:r>
              <w:r w:rsidR="004E066C" w:rsidRPr="00D102B5">
                <w:rPr>
                  <w:rFonts w:cs="Arial"/>
                  <w:b/>
                  <w:bCs/>
                </w:rPr>
                <w:t xml:space="preserve"> </w:t>
              </w:r>
              <w:r w:rsidR="004E066C" w:rsidRPr="00D102B5">
                <w:rPr>
                  <w:rFonts w:cs="Arial"/>
                </w:rPr>
                <w:t xml:space="preserve">a </w:t>
              </w:r>
              <w:r w:rsidR="004E066C" w:rsidRPr="00D102B5">
                <w:rPr>
                  <w:rFonts w:cs="Arial"/>
                  <w:b/>
                  <w:bCs/>
                </w:rPr>
                <w:t>Competitively Appointed Transmission Licensee</w:t>
              </w:r>
              <w:r w:rsidR="004E066C" w:rsidRPr="00C25BCC">
                <w:rPr>
                  <w:rFonts w:cs="Arial"/>
                </w:rPr>
                <w:t xml:space="preserve"> with</w:t>
              </w:r>
              <w:r w:rsidR="004E066C" w:rsidRPr="00D03323">
                <w:rPr>
                  <w:rFonts w:cs="Arial"/>
                  <w:b/>
                  <w:bCs/>
                </w:rPr>
                <w:t xml:space="preserve"> </w:t>
              </w:r>
              <w:r w:rsidR="004E066C" w:rsidRPr="00D22A21">
                <w:rPr>
                  <w:rFonts w:cs="Arial"/>
                  <w:b/>
                  <w:bCs/>
                </w:rPr>
                <w:t xml:space="preserve">Plant </w:t>
              </w:r>
              <w:r w:rsidR="004E066C" w:rsidRPr="00D22A21">
                <w:rPr>
                  <w:rFonts w:cs="Arial"/>
                </w:rPr>
                <w:t>and</w:t>
              </w:r>
              <w:r w:rsidR="004E066C" w:rsidRPr="00D22A21">
                <w:rPr>
                  <w:rFonts w:cs="Arial"/>
                  <w:b/>
                  <w:bCs/>
                </w:rPr>
                <w:t xml:space="preserve"> Apparatus</w:t>
              </w:r>
              <w:r w:rsidR="004E066C" w:rsidRPr="00D102B5">
                <w:rPr>
                  <w:rFonts w:cs="Arial"/>
                </w:rPr>
                <w:t xml:space="preserve"> located in </w:t>
              </w:r>
              <w:r w:rsidR="004E066C" w:rsidRPr="00D102B5">
                <w:rPr>
                  <w:rFonts w:cs="Arial"/>
                  <w:b/>
                  <w:bCs/>
                </w:rPr>
                <w:t>NGET’s Transmission</w:t>
              </w:r>
              <w:r w:rsidR="004E066C" w:rsidRPr="00D102B5">
                <w:rPr>
                  <w:rFonts w:cs="Arial"/>
                </w:rPr>
                <w:t xml:space="preserve"> </w:t>
              </w:r>
              <w:r w:rsidR="004E066C"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59D618CD">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59D618CD">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4BDAD264"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62" w:author="Lizzie Timmins (ESO)" w:date="2024-09-10T08:38:00Z">
              <w:r w:rsidR="00780F17" w:rsidRPr="0030199D">
                <w:rPr>
                  <w:rFonts w:cs="Arial"/>
                  <w:bCs/>
                </w:rPr>
                <w:t>,</w:t>
              </w:r>
              <w:r w:rsidR="00780F17" w:rsidRPr="001B617C">
                <w:rPr>
                  <w:rFonts w:cs="Arial"/>
                  <w:b/>
                </w:rPr>
                <w:t xml:space="preserve"> </w:t>
              </w:r>
              <w:r w:rsidR="00780F17" w:rsidRPr="001B617C">
                <w:rPr>
                  <w:rFonts w:cs="Arial"/>
                </w:rPr>
                <w:t xml:space="preserve">and/or a </w:t>
              </w:r>
              <w:r w:rsidR="00780F17" w:rsidRPr="001B617C">
                <w:rPr>
                  <w:rFonts w:cs="Arial"/>
                  <w:b/>
                  <w:bCs/>
                </w:rPr>
                <w:t>Competitively Appointed Transmission</w:t>
              </w:r>
              <w:r w:rsidR="00780F17" w:rsidRPr="001B617C">
                <w:rPr>
                  <w:rFonts w:cs="Arial"/>
                </w:rPr>
                <w:t xml:space="preserve"> </w:t>
              </w:r>
              <w:r w:rsidR="00780F17" w:rsidRPr="001B617C">
                <w:rPr>
                  <w:rFonts w:cs="Arial"/>
                  <w:b/>
                  <w:bCs/>
                </w:rPr>
                <w:t>Licensee</w:t>
              </w:r>
              <w:r w:rsidR="00780F17" w:rsidRPr="00C25BCC">
                <w:rPr>
                  <w:rFonts w:cs="Arial"/>
                </w:rPr>
                <w:t xml:space="preserve"> with</w:t>
              </w:r>
              <w:r w:rsidR="00780F17" w:rsidRPr="00D03323">
                <w:rPr>
                  <w:rFonts w:cs="Arial"/>
                  <w:b/>
                  <w:bCs/>
                </w:rPr>
                <w:t xml:space="preserve"> Plant </w:t>
              </w:r>
              <w:r w:rsidR="00780F17" w:rsidRPr="00D03323">
                <w:rPr>
                  <w:rFonts w:cs="Arial"/>
                </w:rPr>
                <w:t>and</w:t>
              </w:r>
              <w:r w:rsidR="00780F17" w:rsidRPr="00D03323">
                <w:rPr>
                  <w:rFonts w:cs="Arial"/>
                  <w:b/>
                  <w:bCs/>
                </w:rPr>
                <w:t xml:space="preserve"> Apparatus</w:t>
              </w:r>
              <w:r w:rsidR="00780F17" w:rsidRPr="001B617C">
                <w:rPr>
                  <w:rFonts w:cs="Arial"/>
                  <w:b/>
                  <w:bCs/>
                </w:rPr>
                <w:t xml:space="preserve"> </w:t>
              </w:r>
              <w:r w:rsidR="00780F17" w:rsidRPr="001B617C">
                <w:rPr>
                  <w:rFonts w:cs="Arial"/>
                </w:rPr>
                <w:t>located in either</w:t>
              </w:r>
              <w:r w:rsidR="00780F17" w:rsidRPr="001B617C">
                <w:rPr>
                  <w:rFonts w:cs="Arial"/>
                  <w:b/>
                  <w:bCs/>
                </w:rPr>
                <w:t xml:space="preserve"> SPT’s </w:t>
              </w:r>
              <w:r w:rsidR="00780F17" w:rsidRPr="001B617C">
                <w:rPr>
                  <w:rFonts w:cs="Arial"/>
                </w:rPr>
                <w:t>or</w:t>
              </w:r>
              <w:r w:rsidR="00780F17"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59D618CD">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6634597E"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ins w:id="63" w:author="Lizzie Timmins (ESO)" w:date="2024-09-10T08:38:00Z">
              <w:r w:rsidR="009029FD">
                <w:rPr>
                  <w:rFonts w:cs="Arial"/>
                  <w:bCs/>
                </w:rPr>
                <w:t xml:space="preserve"> or any </w:t>
              </w:r>
              <w:r w:rsidR="009029FD">
                <w:rPr>
                  <w:rFonts w:cs="Arial"/>
                  <w:b/>
                </w:rPr>
                <w:t>Competitively Appointed Transmission Licensee</w:t>
              </w:r>
              <w:r w:rsidR="009029FD">
                <w:rPr>
                  <w:rFonts w:cs="Arial"/>
                  <w:bCs/>
                </w:rPr>
                <w:t xml:space="preserve"> with </w:t>
              </w:r>
              <w:r w:rsidR="009029FD">
                <w:rPr>
                  <w:rFonts w:cs="Arial"/>
                  <w:b/>
                </w:rPr>
                <w:t>Plant</w:t>
              </w:r>
              <w:r w:rsidR="009029FD">
                <w:rPr>
                  <w:rFonts w:cs="Arial"/>
                  <w:bCs/>
                </w:rPr>
                <w:t xml:space="preserve"> and </w:t>
              </w:r>
              <w:r w:rsidR="009029FD">
                <w:rPr>
                  <w:rFonts w:cs="Arial"/>
                  <w:b/>
                </w:rPr>
                <w:t>Apparatus</w:t>
              </w:r>
              <w:r w:rsidR="009029FD">
                <w:rPr>
                  <w:rFonts w:cs="Arial"/>
                  <w:bCs/>
                </w:rPr>
                <w:t xml:space="preserve"> located in </w:t>
              </w:r>
              <w:commentRangeStart w:id="64"/>
              <w:r w:rsidR="009029FD">
                <w:rPr>
                  <w:rFonts w:cs="Arial"/>
                  <w:b/>
                </w:rPr>
                <w:t>NGET</w:t>
              </w:r>
              <w:r w:rsidR="009029FD">
                <w:rPr>
                  <w:rFonts w:cs="Arial"/>
                  <w:bCs/>
                </w:rPr>
                <w:t xml:space="preserve">’s, </w:t>
              </w:r>
              <w:r w:rsidR="009029FD">
                <w:rPr>
                  <w:rFonts w:cs="Arial"/>
                  <w:b/>
                </w:rPr>
                <w:t>SPT</w:t>
              </w:r>
              <w:r w:rsidR="009029FD">
                <w:rPr>
                  <w:rFonts w:cs="Arial"/>
                  <w:bCs/>
                </w:rPr>
                <w:t xml:space="preserve">’s or </w:t>
              </w:r>
              <w:r w:rsidR="009029FD">
                <w:rPr>
                  <w:rFonts w:cs="Arial"/>
                  <w:b/>
                </w:rPr>
                <w:t>SHETL</w:t>
              </w:r>
              <w:r w:rsidR="009029FD">
                <w:rPr>
                  <w:rFonts w:cs="Arial"/>
                  <w:bCs/>
                </w:rPr>
                <w:t xml:space="preserve">’s </w:t>
              </w:r>
            </w:ins>
            <w:commentRangeEnd w:id="64"/>
            <w:r w:rsidR="005C7E88">
              <w:rPr>
                <w:rStyle w:val="CommentReference"/>
              </w:rPr>
              <w:commentReference w:id="64"/>
            </w:r>
            <w:ins w:id="65" w:author="Lizzie Timmins (ESO)" w:date="2024-09-10T08:38:00Z">
              <w:r w:rsidR="009029FD">
                <w:rPr>
                  <w:rFonts w:cs="Arial"/>
                  <w:b/>
                </w:rPr>
                <w:t>Transmission Area</w:t>
              </w:r>
              <w:r w:rsidR="009029FD">
                <w:rPr>
                  <w:rFonts w:cs="Arial"/>
                  <w:bCs/>
                </w:rPr>
                <w:t xml:space="preserve"> as appropriate</w:t>
              </w:r>
            </w:ins>
            <w:r w:rsidRPr="007E0B31">
              <w:rPr>
                <w:rFonts w:cs="Arial"/>
              </w:rPr>
              <w:t>.</w:t>
            </w:r>
          </w:p>
        </w:tc>
      </w:tr>
      <w:tr w:rsidR="00F81D7C" w:rsidRPr="007E0B31" w14:paraId="2C38A6A1" w14:textId="77777777" w:rsidTr="59D618CD">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59D618CD">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59D618CD">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59D618CD">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59D618CD">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59D618CD">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59D618CD">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59D618CD">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59D618CD">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59D618CD">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59D618CD">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59D618CD">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59D618CD">
        <w:trPr>
          <w:cantSplit/>
        </w:trPr>
        <w:tc>
          <w:tcPr>
            <w:tcW w:w="2884" w:type="dxa"/>
          </w:tcPr>
          <w:p w14:paraId="7A0A7098" w14:textId="6C07E83D" w:rsidR="00F81D7C" w:rsidRPr="00A24C6C" w:rsidRDefault="00F81D7C" w:rsidP="00F81D7C">
            <w:pPr>
              <w:pStyle w:val="Arial11Bold"/>
              <w:rPr>
                <w:rFonts w:cs="Arial"/>
              </w:rPr>
            </w:pPr>
            <w:r w:rsidRPr="00A24C6C">
              <w:rPr>
                <w:lang w:val="en-US"/>
              </w:rPr>
              <w:t>Retained EU Law</w:t>
            </w:r>
          </w:p>
        </w:tc>
        <w:tc>
          <w:tcPr>
            <w:tcW w:w="6634" w:type="dxa"/>
          </w:tcPr>
          <w:p w14:paraId="7D8E70D3" w14:textId="3160A6BF" w:rsidR="00F81D7C" w:rsidRPr="00A24C6C" w:rsidRDefault="00F81D7C" w:rsidP="00F81D7C">
            <w:pPr>
              <w:pStyle w:val="TableArial11"/>
              <w:rPr>
                <w:rFonts w:cs="Arial"/>
              </w:rPr>
            </w:pPr>
            <w:r w:rsidRPr="00A24C6C">
              <w:rPr>
                <w:lang w:val="en-US"/>
              </w:rPr>
              <w:t>31 December 2020 as defined in European Union (Withdrawal) Act 2018 as amended by the European Union (Withdrawal Agreement) Act 2020.</w:t>
            </w:r>
          </w:p>
        </w:tc>
      </w:tr>
      <w:tr w:rsidR="00F81D7C" w:rsidRPr="007E0B31" w14:paraId="6CA184A0" w14:textId="77777777" w:rsidTr="59D618CD">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59D618CD">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59D618CD">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59D618CD">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59D618CD">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59D618CD">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59D618CD">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59D618CD">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59D618CD">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59D618CD">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59D618CD">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59D618CD">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59D618CD">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17C857BC"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66" w:author="Lizzie Timmins (ESO)" w:date="2024-09-10T08:38:00Z">
              <w:r w:rsidR="0000054C" w:rsidRPr="00903BFB">
                <w:rPr>
                  <w:rFonts w:cs="Arial"/>
                  <w:bCs/>
                </w:rPr>
                <w:t>,</w:t>
              </w:r>
              <w:r w:rsidR="0000054C" w:rsidRPr="005906C2">
                <w:rPr>
                  <w:rFonts w:cs="Arial"/>
                </w:rPr>
                <w:t xml:space="preserve"> </w:t>
              </w:r>
              <w:r w:rsidR="0000054C" w:rsidRPr="005906C2">
                <w:rPr>
                  <w:rFonts w:cs="Arial"/>
                  <w:color w:val="242424"/>
                  <w:shd w:val="clear" w:color="auto" w:fill="FFFFFF"/>
                </w:rPr>
                <w:t>any</w:t>
              </w:r>
              <w:r w:rsidR="0000054C" w:rsidRPr="005906C2">
                <w:rPr>
                  <w:rFonts w:cs="Arial"/>
                  <w:b/>
                  <w:bCs/>
                  <w:color w:val="242424"/>
                  <w:shd w:val="clear" w:color="auto" w:fill="FFFFFF"/>
                </w:rPr>
                <w:t> Competitively Appointed Transmission Licensee’s Transmission System</w:t>
              </w:r>
              <w:r w:rsidR="0000054C" w:rsidRPr="0036337B">
                <w:rPr>
                  <w:rFonts w:cs="Arial"/>
                  <w:bCs/>
                </w:rPr>
                <w:t xml:space="preserve"> with</w:t>
              </w:r>
              <w:r w:rsidR="0000054C">
                <w:rPr>
                  <w:rFonts w:cs="Arial"/>
                  <w:b/>
                </w:rPr>
                <w:t xml:space="preserve"> Plant </w:t>
              </w:r>
              <w:r w:rsidR="0000054C" w:rsidRPr="0036337B">
                <w:rPr>
                  <w:rFonts w:cs="Arial"/>
                  <w:bCs/>
                </w:rPr>
                <w:t xml:space="preserve">and </w:t>
              </w:r>
              <w:r w:rsidR="0000054C">
                <w:rPr>
                  <w:rFonts w:cs="Arial"/>
                  <w:b/>
                </w:rPr>
                <w:t>Apparatus</w:t>
              </w:r>
              <w:r w:rsidR="0000054C" w:rsidRPr="005906C2">
                <w:rPr>
                  <w:rFonts w:cs="Arial"/>
                  <w:b/>
                  <w:bCs/>
                  <w:color w:val="242424"/>
                  <w:shd w:val="clear" w:color="auto" w:fill="FFFFFF"/>
                </w:rPr>
                <w:t xml:space="preserve"> </w:t>
              </w:r>
              <w:r w:rsidR="0000054C" w:rsidRPr="005906C2">
                <w:rPr>
                  <w:rFonts w:cs="Arial"/>
                  <w:color w:val="242424"/>
                  <w:shd w:val="clear" w:color="auto" w:fill="FFFFFF"/>
                </w:rPr>
                <w:t>located in</w:t>
              </w:r>
              <w:r w:rsidR="0000054C" w:rsidRPr="005906C2">
                <w:rPr>
                  <w:rFonts w:cs="Arial"/>
                  <w:b/>
                  <w:bCs/>
                  <w:color w:val="242424"/>
                  <w:shd w:val="clear" w:color="auto" w:fill="FFFFFF"/>
                </w:rPr>
                <w:t xml:space="preserve"> SPT’s </w:t>
              </w:r>
              <w:r w:rsidR="0000054C" w:rsidRPr="005906C2">
                <w:rPr>
                  <w:rFonts w:cs="Arial"/>
                  <w:color w:val="242424"/>
                  <w:shd w:val="clear" w:color="auto" w:fill="FFFFFF"/>
                </w:rPr>
                <w:t>or</w:t>
              </w:r>
              <w:r w:rsidR="0000054C"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59D618CD">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59D618CD">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59D618CD">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59D618CD">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59D618CD">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59D618CD">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77777777" w:rsidR="00F81D7C" w:rsidRPr="007E0B31" w:rsidRDefault="00F81D7C" w:rsidP="00F81D7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F81D7C" w:rsidRPr="007E0B31" w14:paraId="6D1F96AD" w14:textId="77777777" w:rsidTr="59D618CD">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59D618CD">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59D618CD">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59D618CD">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59D618CD">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59D618CD">
        <w:trPr>
          <w:cantSplit/>
        </w:trPr>
        <w:tc>
          <w:tcPr>
            <w:tcW w:w="2884" w:type="dxa"/>
          </w:tcPr>
          <w:p w14:paraId="3E931984" w14:textId="77777777" w:rsidR="00F81D7C" w:rsidRPr="007E0B31" w:rsidRDefault="00F81D7C" w:rsidP="00F81D7C">
            <w:pPr>
              <w:pStyle w:val="Arial11Bold"/>
              <w:rPr>
                <w:rFonts w:cs="Arial"/>
              </w:rPr>
            </w:pPr>
            <w:r w:rsidRPr="007E0B31">
              <w:rPr>
                <w:rFonts w:cs="Arial"/>
              </w:rPr>
              <w:t>Seven Year Statement</w:t>
            </w:r>
          </w:p>
        </w:tc>
        <w:tc>
          <w:tcPr>
            <w:tcW w:w="6634" w:type="dxa"/>
          </w:tcPr>
          <w:p w14:paraId="2C46A0D7" w14:textId="20DD6457" w:rsidR="00F81D7C" w:rsidRPr="007E0B31" w:rsidRDefault="00F81D7C" w:rsidP="00F81D7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F81D7C" w:rsidRPr="007E0B31" w14:paraId="6A64B863" w14:textId="77777777" w:rsidTr="59D618CD">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59D618CD">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59D618CD">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59D618CD">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59D618CD">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59D618CD">
        <w:trPr>
          <w:cantSplit/>
          <w:trHeight w:val="391"/>
        </w:trPr>
        <w:tc>
          <w:tcPr>
            <w:tcW w:w="2884" w:type="dxa"/>
          </w:tcPr>
          <w:p w14:paraId="7F34926A" w14:textId="77777777" w:rsidR="00F81D7C" w:rsidRPr="005A3DF9" w:rsidRDefault="00F81D7C" w:rsidP="00F81D7C">
            <w:pPr>
              <w:rPr>
                <w:b/>
                <w:bCs/>
              </w:rPr>
            </w:pPr>
            <w:r w:rsidRPr="005A3DF9">
              <w:rPr>
                <w:b/>
                <w:bCs/>
              </w:rPr>
              <w:lastRenderedPageBreak/>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59D618CD">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59D618CD">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59D618CD">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59D618CD">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59D618CD">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59D618CD">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59D618CD">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59D618CD">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59D618CD">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59D618CD">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59D618CD">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59D618CD">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59D618CD">
        <w:trPr>
          <w:cantSplit/>
        </w:trPr>
        <w:tc>
          <w:tcPr>
            <w:tcW w:w="2884" w:type="dxa"/>
          </w:tcPr>
          <w:p w14:paraId="22F630E2" w14:textId="084D3F3B" w:rsidR="00F81D7C" w:rsidRPr="004F1DF0" w:rsidRDefault="00F81D7C" w:rsidP="00F81D7C">
            <w:pPr>
              <w:rPr>
                <w:b/>
              </w:rPr>
            </w:pPr>
            <w:r w:rsidRPr="004F1DF0">
              <w:rPr>
                <w:rFonts w:cs="Arial"/>
                <w:b/>
              </w:rPr>
              <w:t>Standard Contract Terms</w:t>
            </w:r>
          </w:p>
        </w:tc>
        <w:tc>
          <w:tcPr>
            <w:tcW w:w="6634"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59D618CD">
        <w:trPr>
          <w:cantSplit/>
        </w:trPr>
        <w:tc>
          <w:tcPr>
            <w:tcW w:w="2884"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6634"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59D618CD">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59D618CD">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59D618CD">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59D618CD">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59D618CD">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59D618CD">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59D618CD">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59D618CD">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59D618CD">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59D618CD">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59D618CD">
        <w:trPr>
          <w:cantSplit/>
        </w:trPr>
        <w:tc>
          <w:tcPr>
            <w:tcW w:w="2884" w:type="dxa"/>
          </w:tcPr>
          <w:p w14:paraId="6442283E" w14:textId="77777777" w:rsidR="00F81D7C" w:rsidRPr="007E0B31" w:rsidRDefault="00F81D7C" w:rsidP="00F81D7C">
            <w:pPr>
              <w:pStyle w:val="Arial11Bold"/>
              <w:rPr>
                <w:rFonts w:cs="Arial"/>
              </w:rPr>
            </w:pPr>
            <w:r>
              <w:t>Storage User</w:t>
            </w:r>
          </w:p>
        </w:tc>
        <w:tc>
          <w:tcPr>
            <w:tcW w:w="6634"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F81D7C" w:rsidRDefault="00F81D7C" w:rsidP="00F81D7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59D618CD">
        <w:trPr>
          <w:cantSplit/>
        </w:trPr>
        <w:tc>
          <w:tcPr>
            <w:tcW w:w="2884" w:type="dxa"/>
          </w:tcPr>
          <w:p w14:paraId="5B112BC4" w14:textId="77777777" w:rsidR="00F81D7C" w:rsidRPr="007E0B31" w:rsidRDefault="00F81D7C" w:rsidP="00F81D7C">
            <w:pPr>
              <w:pStyle w:val="Arial11Bold"/>
              <w:rPr>
                <w:rFonts w:cs="Arial"/>
              </w:rPr>
            </w:pPr>
            <w:r w:rsidRPr="007E0B31">
              <w:rPr>
                <w:rFonts w:cs="Arial"/>
              </w:rPr>
              <w:lastRenderedPageBreak/>
              <w:t>Subtransmission System</w:t>
            </w:r>
          </w:p>
        </w:tc>
        <w:tc>
          <w:tcPr>
            <w:tcW w:w="6634"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59D618CD">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59D618CD">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59D618CD">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59D618CD">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59D618CD">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59D618CD">
        <w:trPr>
          <w:cantSplit/>
        </w:trPr>
        <w:tc>
          <w:tcPr>
            <w:tcW w:w="2884"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6634"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59D618CD">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59D618CD">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59D618CD">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59D618CD">
        <w:trPr>
          <w:cantSplit/>
        </w:trPr>
        <w:tc>
          <w:tcPr>
            <w:tcW w:w="2884"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59D618CD">
        <w:trPr>
          <w:cantSplit/>
        </w:trPr>
        <w:tc>
          <w:tcPr>
            <w:tcW w:w="2884"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6634"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59D618CD">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59D618CD">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59D618CD">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59D618CD">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59D618CD">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59D618CD">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59D618CD">
        <w:trPr>
          <w:cantSplit/>
        </w:trPr>
        <w:tc>
          <w:tcPr>
            <w:tcW w:w="2884"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59D618CD">
        <w:trPr>
          <w:cantSplit/>
        </w:trPr>
        <w:tc>
          <w:tcPr>
            <w:tcW w:w="2884"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59D618CD">
        <w:trPr>
          <w:cantSplit/>
        </w:trPr>
        <w:tc>
          <w:tcPr>
            <w:tcW w:w="2884"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59D618CD">
        <w:trPr>
          <w:cantSplit/>
        </w:trPr>
        <w:tc>
          <w:tcPr>
            <w:tcW w:w="2884"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59D618CD">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59D618CD">
        <w:trPr>
          <w:cantSplit/>
        </w:trPr>
        <w:tc>
          <w:tcPr>
            <w:tcW w:w="2884"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6634"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59D618CD">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59D618CD">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59D618CD">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59D618CD">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59D618CD">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tcPr>
          <w:p w14:paraId="166CE446" w14:textId="3D8DFA81" w:rsidR="00F81D7C" w:rsidRPr="007E0B31" w:rsidRDefault="00F81D7C" w:rsidP="00F81D7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F81D7C" w:rsidRPr="007E0B31" w14:paraId="4B0C4096" w14:textId="77777777" w:rsidTr="59D618CD">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59D618CD">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59D618CD">
        <w:trPr>
          <w:cantSplit/>
        </w:trPr>
        <w:tc>
          <w:tcPr>
            <w:tcW w:w="2884" w:type="dxa"/>
          </w:tcPr>
          <w:p w14:paraId="3016A7F7" w14:textId="77777777" w:rsidR="00F81D7C" w:rsidRPr="007E0B31" w:rsidRDefault="00F81D7C" w:rsidP="00F81D7C">
            <w:pPr>
              <w:pStyle w:val="Arial11Bold"/>
              <w:rPr>
                <w:rFonts w:cs="Arial"/>
              </w:rPr>
            </w:pPr>
            <w:r w:rsidRPr="007E0B31">
              <w:rPr>
                <w:rFonts w:cs="Arial"/>
              </w:rPr>
              <w:t>System Margin</w:t>
            </w:r>
          </w:p>
        </w:tc>
        <w:tc>
          <w:tcPr>
            <w:tcW w:w="6634"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59D618CD">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59D618CD">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F81D7C" w:rsidRPr="007E0B31" w:rsidRDefault="00F81D7C" w:rsidP="00F81D7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F81D7C" w:rsidRPr="007E0B31" w14:paraId="2E61AADE" w14:textId="77777777" w:rsidTr="59D618CD">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59D618CD">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59D618CD">
        <w:trPr>
          <w:cantSplit/>
        </w:trPr>
        <w:tc>
          <w:tcPr>
            <w:tcW w:w="2884"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6634" w:type="dxa"/>
          </w:tcPr>
          <w:p w14:paraId="3E074751" w14:textId="0B79F36A" w:rsidR="00F81D7C" w:rsidRPr="007E0B31" w:rsidRDefault="00F81D7C" w:rsidP="00F81D7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F81D7C" w:rsidRPr="007E0B31" w14:paraId="6694953E" w14:textId="77777777" w:rsidTr="59D618CD">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59D618CD">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59D618CD">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59D618CD">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tcPr>
          <w:p w14:paraId="3E1A2B55" w14:textId="61971953" w:rsidR="00F81D7C" w:rsidRPr="007E0B31" w:rsidRDefault="00F81D7C" w:rsidP="00F81D7C">
            <w:pPr>
              <w:pStyle w:val="TableArial11"/>
              <w:rPr>
                <w:rFonts w:cs="Arial"/>
              </w:rPr>
            </w:pPr>
            <w:bookmarkStart w:id="6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7"/>
            <w:r w:rsidRPr="007E0B31">
              <w:rPr>
                <w:rFonts w:cs="Arial"/>
              </w:rPr>
              <w:t>.</w:t>
            </w:r>
          </w:p>
        </w:tc>
      </w:tr>
      <w:tr w:rsidR="00F81D7C" w:rsidRPr="007E0B31" w14:paraId="1DA61D3F" w14:textId="77777777" w:rsidTr="59D618CD">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tcPr>
          <w:p w14:paraId="62BA3C3F" w14:textId="7BBA8F9D" w:rsidR="00F81D7C" w:rsidRPr="007E0B31" w:rsidRDefault="00F81D7C" w:rsidP="00F81D7C">
            <w:pPr>
              <w:pStyle w:val="TableArial11"/>
              <w:rPr>
                <w:rFonts w:cs="Arial"/>
              </w:rPr>
            </w:pPr>
            <w:bookmarkStart w:id="6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68"/>
          </w:p>
        </w:tc>
      </w:tr>
      <w:tr w:rsidR="00F81D7C" w:rsidRPr="007E0B31" w14:paraId="5E31ADD9" w14:textId="77777777" w:rsidTr="59D618CD">
        <w:trPr>
          <w:cantSplit/>
        </w:trPr>
        <w:tc>
          <w:tcPr>
            <w:tcW w:w="2884"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59D618CD">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59D618CD">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59D618CD">
        <w:trPr>
          <w:cantSplit/>
        </w:trPr>
        <w:tc>
          <w:tcPr>
            <w:tcW w:w="2884"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6634"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59D618CD">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59D618CD">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59D618CD">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59D618CD">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59D618CD">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59D618CD">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59D618CD">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59D618CD">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59D618CD">
        <w:trPr>
          <w:cantSplit/>
        </w:trPr>
        <w:tc>
          <w:tcPr>
            <w:tcW w:w="2884" w:type="dxa"/>
          </w:tcPr>
          <w:p w14:paraId="1F60112F" w14:textId="41D5FEBC" w:rsidR="00F81D7C" w:rsidRPr="00875FA6" w:rsidRDefault="00F81D7C" w:rsidP="00F81D7C">
            <w:pPr>
              <w:pStyle w:val="Arial11Bold"/>
            </w:pPr>
            <w:r w:rsidRPr="00875FA6">
              <w:t>Test Plan</w:t>
            </w:r>
          </w:p>
        </w:tc>
        <w:tc>
          <w:tcPr>
            <w:tcW w:w="6634" w:type="dxa"/>
          </w:tcPr>
          <w:p w14:paraId="438005A0" w14:textId="414669A8" w:rsidR="00F81D7C" w:rsidRPr="00875FA6" w:rsidRDefault="00F81D7C" w:rsidP="00F81D7C">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F81D7C" w:rsidRPr="007E0B31" w14:paraId="28AD5A3B" w14:textId="77777777" w:rsidTr="59D618CD">
        <w:trPr>
          <w:cantSplit/>
        </w:trPr>
        <w:tc>
          <w:tcPr>
            <w:tcW w:w="2884" w:type="dxa"/>
          </w:tcPr>
          <w:p w14:paraId="57595996" w14:textId="77777777" w:rsidR="00F81D7C" w:rsidRPr="007E0B31" w:rsidRDefault="00F81D7C" w:rsidP="00F81D7C">
            <w:pPr>
              <w:pStyle w:val="Arial11Bold"/>
              <w:rPr>
                <w:rFonts w:cs="Arial"/>
              </w:rPr>
            </w:pPr>
            <w:r w:rsidRPr="007E0B31">
              <w:rPr>
                <w:rFonts w:cs="Arial"/>
              </w:rPr>
              <w:t>Test Programme</w:t>
            </w:r>
          </w:p>
        </w:tc>
        <w:tc>
          <w:tcPr>
            <w:tcW w:w="6634"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59D618CD">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59D618CD">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59D618CD">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tcPr>
          <w:p w14:paraId="17B4E3BD" w14:textId="6C60723C" w:rsidR="00F81D7C" w:rsidRPr="007E0B31" w:rsidRDefault="00F81D7C" w:rsidP="00F81D7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F81D7C" w:rsidRPr="007E0B31" w14:paraId="100BAB28" w14:textId="77777777" w:rsidTr="59D618CD">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59D618CD">
        <w:trPr>
          <w:cantSplit/>
        </w:trPr>
        <w:tc>
          <w:tcPr>
            <w:tcW w:w="2884" w:type="dxa"/>
          </w:tcPr>
          <w:p w14:paraId="46DE90D6" w14:textId="315D2376" w:rsidR="00F81D7C" w:rsidRPr="007E0B31" w:rsidRDefault="00F81D7C" w:rsidP="00F81D7C">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59D618CD">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59D618CD">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59D618CD">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59D618CD">
        <w:trPr>
          <w:cantSplit/>
        </w:trPr>
        <w:tc>
          <w:tcPr>
            <w:tcW w:w="2884" w:type="dxa"/>
          </w:tcPr>
          <w:p w14:paraId="6AAC9811" w14:textId="3492013A" w:rsidR="00F81D7C" w:rsidRPr="007E0B31" w:rsidRDefault="00F81D7C" w:rsidP="00F81D7C">
            <w:pPr>
              <w:pStyle w:val="Arial11Bold"/>
              <w:rPr>
                <w:rFonts w:cs="Arial"/>
              </w:rPr>
            </w:pPr>
            <w:r>
              <w:rPr>
                <w:rFonts w:cs="Arial"/>
              </w:rPr>
              <w:t>Top Up Restoration Plant</w:t>
            </w:r>
          </w:p>
        </w:tc>
        <w:tc>
          <w:tcPr>
            <w:tcW w:w="6634"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59D618CD">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59D618CD">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59D618CD">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59D618CD">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59D618CD">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59D618CD">
        <w:trPr>
          <w:cantSplit/>
        </w:trPr>
        <w:tc>
          <w:tcPr>
            <w:tcW w:w="2884"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6634"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59D618CD">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59D618CD">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59D618CD">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59D618CD">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59D618CD">
        <w:trPr>
          <w:cantSplit/>
        </w:trPr>
        <w:tc>
          <w:tcPr>
            <w:tcW w:w="2884"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6634" w:type="dxa"/>
          </w:tcPr>
          <w:p w14:paraId="093A792C" w14:textId="5F8F597F" w:rsidR="00F81D7C" w:rsidRPr="007E0B31" w:rsidRDefault="00F81D7C" w:rsidP="00F81D7C">
            <w:pPr>
              <w:pStyle w:val="TableArial11"/>
              <w:rPr>
                <w:rFonts w:cs="Arial"/>
              </w:rPr>
            </w:pPr>
            <w:commentRangeStart w:id="69"/>
            <w:r w:rsidRPr="007E0B31">
              <w:rPr>
                <w:rFonts w:cs="Arial"/>
              </w:rPr>
              <w:t xml:space="preserve">In </w:t>
            </w:r>
            <w:r>
              <w:rPr>
                <w:rFonts w:cs="Arial"/>
                <w:b/>
              </w:rPr>
              <w:t>NGET</w:t>
            </w:r>
            <w:r w:rsidRPr="007E0B31">
              <w:rPr>
                <w:rFonts w:cs="Arial"/>
                <w:b/>
              </w:rPr>
              <w:t>’s Transmission Area</w:t>
            </w:r>
            <w:ins w:id="70" w:author="Lizzie Timmins (ESO)" w:date="2024-09-10T08:39:00Z">
              <w:r w:rsidR="00896CF1" w:rsidRPr="00D72473">
                <w:rPr>
                  <w:rFonts w:cs="Arial"/>
                </w:rPr>
                <w:t xml:space="preserve"> or a</w:t>
              </w:r>
              <w:r w:rsidR="00896CF1" w:rsidRPr="00D72473">
                <w:rPr>
                  <w:rFonts w:cs="Arial"/>
                  <w:b/>
                  <w:bCs/>
                </w:rPr>
                <w:t xml:space="preserve"> Competitively Appointed Transmission Licensee</w:t>
              </w:r>
              <w:r w:rsidR="00896CF1">
                <w:rPr>
                  <w:rFonts w:cs="Arial"/>
                  <w:b/>
                  <w:bCs/>
                </w:rPr>
                <w:t xml:space="preserve"> </w:t>
              </w:r>
              <w:r w:rsidR="00896CF1">
                <w:rPr>
                  <w:rFonts w:cs="Arial"/>
                </w:rPr>
                <w:t xml:space="preserve">with </w:t>
              </w:r>
              <w:r w:rsidR="00896CF1">
                <w:rPr>
                  <w:rFonts w:cs="Arial"/>
                  <w:b/>
                  <w:bCs/>
                </w:rPr>
                <w:t>Plant and Apparatus</w:t>
              </w:r>
              <w:r w:rsidR="00896CF1">
                <w:rPr>
                  <w:rFonts w:cs="Arial"/>
                </w:rPr>
                <w:t xml:space="preserve"> located in </w:t>
              </w:r>
              <w:r w:rsidR="00896CF1">
                <w:rPr>
                  <w:rFonts w:cs="Arial"/>
                  <w:b/>
                  <w:bCs/>
                </w:rPr>
                <w:t>NGET’s Transmission 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ins w:id="71" w:author="Lizzie Timmins (ESO)" w:date="2024-09-10T08:39:00Z">
              <w:r w:rsidR="00896CF1">
                <w:rPr>
                  <w:rFonts w:cs="Arial"/>
                </w:rPr>
                <w:t>.</w:t>
              </w:r>
            </w:ins>
            <w:commentRangeEnd w:id="69"/>
            <w:r w:rsidR="005C7E88">
              <w:rPr>
                <w:rStyle w:val="CommentReference"/>
              </w:rPr>
              <w:commentReference w:id="69"/>
            </w:r>
          </w:p>
          <w:p w14:paraId="23474DE0" w14:textId="19CB7559" w:rsidR="00F81D7C" w:rsidRPr="007E0B31" w:rsidRDefault="00F81D7C" w:rsidP="00F81D7C">
            <w:pPr>
              <w:pStyle w:val="TableArial11"/>
              <w:rPr>
                <w:rFonts w:cs="Arial"/>
              </w:rPr>
            </w:pPr>
            <w:commentRangeStart w:id="72"/>
            <w:r w:rsidRPr="007E0B31">
              <w:rPr>
                <w:rFonts w:cs="Arial"/>
              </w:rPr>
              <w:t>In</w:t>
            </w:r>
            <w:commentRangeEnd w:id="72"/>
            <w:r w:rsidR="00886235">
              <w:rPr>
                <w:rStyle w:val="CommentReference"/>
              </w:rPr>
              <w:commentReference w:id="72"/>
            </w:r>
            <w:r w:rsidRPr="007E0B31">
              <w:rPr>
                <w:rFonts w:cs="Arial"/>
              </w:rPr>
              <w:t xml:space="preserve"> </w:t>
            </w:r>
            <w:r w:rsidRPr="007E0B31">
              <w:rPr>
                <w:rFonts w:cs="Arial"/>
                <w:b/>
              </w:rPr>
              <w:t xml:space="preserve">SHETL’s Transmission Area </w:t>
            </w:r>
            <w:r w:rsidRPr="007E0B31">
              <w:rPr>
                <w:rFonts w:cs="Arial"/>
              </w:rPr>
              <w:t xml:space="preserve">and </w:t>
            </w:r>
            <w:r w:rsidRPr="007E0B31">
              <w:rPr>
                <w:rFonts w:cs="Arial"/>
                <w:b/>
              </w:rPr>
              <w:t>SPT’s Transmission Area</w:t>
            </w:r>
            <w:ins w:id="73" w:author="Lizzie Timmins (ESO)" w:date="2024-09-10T08:39:00Z">
              <w:r w:rsidR="003F2668" w:rsidRPr="001D434A">
                <w:rPr>
                  <w:rFonts w:cs="Arial"/>
                </w:rPr>
                <w:t>,</w:t>
              </w:r>
              <w:r w:rsidR="003F2668" w:rsidRPr="001D434A">
                <w:rPr>
                  <w:rFonts w:cs="Arial"/>
                  <w:b/>
                </w:rPr>
                <w:t xml:space="preserve"> </w:t>
              </w:r>
              <w:r w:rsidR="003F2668" w:rsidRPr="001D434A">
                <w:rPr>
                  <w:rFonts w:cs="Arial"/>
                </w:rPr>
                <w:t xml:space="preserve">or a </w:t>
              </w:r>
              <w:r w:rsidR="003F2668" w:rsidRPr="001D434A">
                <w:rPr>
                  <w:rFonts w:cs="Arial"/>
                  <w:b/>
                  <w:bCs/>
                </w:rPr>
                <w:t>Competitively Appointed Transmission Licensee</w:t>
              </w:r>
              <w:r w:rsidR="003F2668">
                <w:rPr>
                  <w:rFonts w:cs="Arial"/>
                  <w:b/>
                  <w:bCs/>
                </w:rPr>
                <w:t xml:space="preserve"> </w:t>
              </w:r>
              <w:r w:rsidR="003F2668">
                <w:rPr>
                  <w:rFonts w:cs="Arial"/>
                </w:rPr>
                <w:t xml:space="preserve">with </w:t>
              </w:r>
              <w:r w:rsidR="003F2668">
                <w:rPr>
                  <w:rFonts w:cs="Arial"/>
                  <w:b/>
                  <w:bCs/>
                </w:rPr>
                <w:t xml:space="preserve">Plant </w:t>
              </w:r>
              <w:commentRangeStart w:id="74"/>
              <w:r w:rsidR="003F2668">
                <w:rPr>
                  <w:rFonts w:cs="Arial"/>
                  <w:b/>
                  <w:bCs/>
                </w:rPr>
                <w:t>and</w:t>
              </w:r>
            </w:ins>
            <w:commentRangeEnd w:id="74"/>
            <w:r w:rsidR="00886235">
              <w:rPr>
                <w:rStyle w:val="CommentReference"/>
              </w:rPr>
              <w:commentReference w:id="74"/>
            </w:r>
            <w:ins w:id="75" w:author="Lizzie Timmins (ESO)" w:date="2024-09-10T08:39:00Z">
              <w:r w:rsidR="003F2668">
                <w:rPr>
                  <w:rFonts w:cs="Arial"/>
                  <w:b/>
                  <w:bCs/>
                </w:rPr>
                <w:t xml:space="preserve"> </w:t>
              </w:r>
              <w:commentRangeStart w:id="76"/>
              <w:r w:rsidR="003F2668">
                <w:rPr>
                  <w:rFonts w:cs="Arial"/>
                  <w:b/>
                  <w:bCs/>
                </w:rPr>
                <w:t>ap</w:t>
              </w:r>
            </w:ins>
            <w:commentRangeEnd w:id="76"/>
            <w:r w:rsidR="00886235">
              <w:rPr>
                <w:rStyle w:val="CommentReference"/>
              </w:rPr>
              <w:commentReference w:id="76"/>
            </w:r>
            <w:ins w:id="77" w:author="Lizzie Timmins (ESO)" w:date="2024-09-10T08:39:00Z">
              <w:r w:rsidR="003F2668">
                <w:rPr>
                  <w:rFonts w:cs="Arial"/>
                  <w:b/>
                  <w:bCs/>
                </w:rPr>
                <w:t>paratus</w:t>
              </w:r>
              <w:r w:rsidR="003F2668">
                <w:rPr>
                  <w:rFonts w:cs="Arial"/>
                </w:rPr>
                <w:t xml:space="preserve"> located in</w:t>
              </w:r>
              <w:r w:rsidR="003F2668" w:rsidRPr="001D434A">
                <w:rPr>
                  <w:rFonts w:cs="Arial"/>
                </w:rPr>
                <w:t xml:space="preserve"> </w:t>
              </w:r>
              <w:r w:rsidR="003F2668" w:rsidRPr="001D434A">
                <w:rPr>
                  <w:rFonts w:cs="Arial"/>
                  <w:b/>
                </w:rPr>
                <w:t>SHETL’</w:t>
              </w:r>
              <w:r w:rsidR="003F2668" w:rsidRPr="001D434A">
                <w:rPr>
                  <w:rFonts w:cs="Arial"/>
                  <w:b/>
                  <w:bCs/>
                </w:rPr>
                <w:t>s</w:t>
              </w:r>
              <w:r w:rsidR="003F2668">
                <w:rPr>
                  <w:rFonts w:cs="Arial"/>
                  <w:b/>
                  <w:bCs/>
                </w:rPr>
                <w:t xml:space="preserve"> Transmission Area </w:t>
              </w:r>
              <w:r w:rsidR="003F2668">
                <w:rPr>
                  <w:rFonts w:cs="Arial"/>
                </w:rPr>
                <w:t>and/</w:t>
              </w:r>
              <w:r w:rsidR="003F2668" w:rsidRPr="001D434A">
                <w:rPr>
                  <w:rFonts w:cs="Arial"/>
                </w:rPr>
                <w:t xml:space="preserve">or </w:t>
              </w:r>
              <w:r w:rsidR="003F2668" w:rsidRPr="001D434A">
                <w:rPr>
                  <w:rFonts w:cs="Arial"/>
                  <w:b/>
                </w:rPr>
                <w:t>SPT’s</w:t>
              </w:r>
              <w:r w:rsidR="003F2668" w:rsidRPr="001D434A">
                <w:rPr>
                  <w:rFonts w:cs="Arial"/>
                </w:rPr>
                <w:t xml:space="preserve"> </w:t>
              </w:r>
              <w:r w:rsidR="003F2668" w:rsidRPr="001D434A">
                <w:rPr>
                  <w:rFonts w:cs="Arial"/>
                  <w:b/>
                  <w:bCs/>
                </w:rPr>
                <w:t xml:space="preserve">Transmission </w:t>
              </w:r>
              <w:r w:rsidR="003F2668">
                <w:rPr>
                  <w:rFonts w:cs="Arial"/>
                  <w:b/>
                  <w:bCs/>
                </w:rPr>
                <w:t>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59D618CD">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59D618CD">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59D618CD">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59D618CD">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tcPr>
          <w:p w14:paraId="738A653A" w14:textId="745338B5" w:rsidR="00F81D7C" w:rsidRPr="007E0B31" w:rsidRDefault="00F81D7C" w:rsidP="00F81D7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F81D7C" w:rsidRPr="007E0B31" w14:paraId="6ED18EA3" w14:textId="77777777" w:rsidTr="59D618CD">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59D618CD">
        <w:trPr>
          <w:cantSplit/>
        </w:trPr>
        <w:tc>
          <w:tcPr>
            <w:tcW w:w="2884" w:type="dxa"/>
          </w:tcPr>
          <w:p w14:paraId="7859EEE2" w14:textId="77777777" w:rsidR="00F81D7C" w:rsidRPr="007E0B31" w:rsidRDefault="00F81D7C" w:rsidP="00F81D7C">
            <w:pPr>
              <w:pStyle w:val="Arial11Bold"/>
              <w:rPr>
                <w:rFonts w:cs="Arial"/>
              </w:rPr>
            </w:pPr>
            <w:r w:rsidRPr="007E0B31">
              <w:rPr>
                <w:rFonts w:cs="Arial"/>
              </w:rPr>
              <w:lastRenderedPageBreak/>
              <w:t>Transmission System</w:t>
            </w:r>
          </w:p>
        </w:tc>
        <w:tc>
          <w:tcPr>
            <w:tcW w:w="6634" w:type="dxa"/>
          </w:tcPr>
          <w:p w14:paraId="4A636CE7" w14:textId="48047872" w:rsidR="0053452F" w:rsidRDefault="00F81D7C" w:rsidP="0053452F">
            <w:pPr>
              <w:pStyle w:val="TableArial11"/>
              <w:rPr>
                <w:ins w:id="78" w:author="Lizzie Timmins (ESO)" w:date="2024-09-10T08:39: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6355BE52" w14:textId="77777777" w:rsidR="0053452F" w:rsidRPr="001D4A66" w:rsidRDefault="0053452F" w:rsidP="0053452F">
            <w:pPr>
              <w:spacing w:before="120" w:after="120" w:line="264" w:lineRule="auto"/>
              <w:jc w:val="both"/>
              <w:rPr>
                <w:ins w:id="79" w:author="Lizzie Timmins (ESO)" w:date="2024-09-10T08:39:00Z"/>
                <w:rFonts w:cs="Arial"/>
              </w:rPr>
            </w:pPr>
            <w:ins w:id="80" w:author="Lizzie Timmins (ESO)" w:date="2024-09-10T08:39:00Z">
              <w:r w:rsidRPr="001D4A66">
                <w:rPr>
                  <w:rFonts w:cs="Arial"/>
                </w:rPr>
                <w:t xml:space="preserve">Where references are made in this document to </w:t>
              </w:r>
              <w:commentRangeStart w:id="81"/>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ins>
            <w:commentRangeEnd w:id="81"/>
            <w:r w:rsidR="00BC4359">
              <w:rPr>
                <w:rStyle w:val="CommentReference"/>
              </w:rPr>
              <w:commentReference w:id="81"/>
            </w:r>
            <w:ins w:id="82" w:author="Lizzie Timmins (ESO)" w:date="2024-09-10T08:39:00Z">
              <w:r w:rsidRPr="001D4A66">
                <w:rPr>
                  <w:rFonts w:cs="Arial"/>
                  <w:b/>
                  <w:bCs/>
                </w:rPr>
                <w:t>Transmission System</w:t>
              </w:r>
              <w:r w:rsidRPr="001D4A66">
                <w:rPr>
                  <w:rFonts w:cs="Arial"/>
                </w:rPr>
                <w:t>, such reference shall be deemed to include:</w:t>
              </w:r>
            </w:ins>
          </w:p>
          <w:p w14:paraId="6B7338E9" w14:textId="77777777" w:rsidR="0053452F" w:rsidRPr="001D4A66" w:rsidRDefault="0053452F" w:rsidP="0053452F">
            <w:pPr>
              <w:spacing w:before="120" w:after="120" w:line="264" w:lineRule="auto"/>
              <w:jc w:val="both"/>
              <w:rPr>
                <w:ins w:id="83" w:author="Lizzie Timmins (ESO)" w:date="2024-09-10T08:39:00Z"/>
                <w:rFonts w:cs="Arial"/>
              </w:rPr>
            </w:pPr>
            <w:ins w:id="84" w:author="Lizzie Timmins (ESO)" w:date="2024-09-10T08:39:00Z">
              <w:r w:rsidRPr="001D4A66">
                <w:rPr>
                  <w:rFonts w:ascii="Cambria Math" w:hAnsi="Cambria Math" w:cs="Cambria Math"/>
                </w:rPr>
                <w:t>⦁</w:t>
              </w:r>
              <w:r w:rsidRPr="001D4A66">
                <w:rPr>
                  <w:rFonts w:cs="Arial"/>
                </w:rPr>
                <w:t xml:space="preserve">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where that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only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4D4D08">
                <w:rPr>
                  <w:rFonts w:cs="Arial"/>
                  <w:b/>
                  <w:bCs/>
                </w:rPr>
                <w:t>s</w:t>
              </w:r>
              <w:r w:rsidRPr="001D4A66">
                <w:rPr>
                  <w:rFonts w:cs="Arial"/>
                </w:rPr>
                <w:t>; or</w:t>
              </w:r>
            </w:ins>
          </w:p>
          <w:p w14:paraId="2D2E550E" w14:textId="3E5B3CC7" w:rsidR="0053452F" w:rsidRPr="007E0B31" w:rsidRDefault="0053452F" w:rsidP="0053452F">
            <w:pPr>
              <w:pStyle w:val="TableArial11"/>
              <w:rPr>
                <w:rFonts w:cs="Arial"/>
              </w:rPr>
            </w:pPr>
            <w:ins w:id="85" w:author="Lizzie Timmins (ESO)" w:date="2024-09-10T08:39:00Z">
              <w:r w:rsidRPr="001D4A66">
                <w:rPr>
                  <w:rFonts w:ascii="Cambria Math" w:hAnsi="Cambria Math" w:cs="Cambria Math"/>
                </w:rPr>
                <w:t>⦁</w:t>
              </w:r>
              <w:r w:rsidRPr="001D4A66">
                <w:rPr>
                  <w:rFonts w:cs="Arial"/>
                </w:rPr>
                <w:t xml:space="preserve"> elements of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located within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Area</w:t>
              </w:r>
              <w:r w:rsidRPr="001D4A66">
                <w:rPr>
                  <w:rFonts w:cs="Arial"/>
                </w:rPr>
                <w:t xml:space="preserve"> where the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more than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and/or </w:t>
              </w:r>
              <w:r w:rsidRPr="001D4A66">
                <w:rPr>
                  <w:rFonts w:cs="Arial"/>
                  <w:b/>
                  <w:bCs/>
                </w:rPr>
                <w:t>SHETL</w:t>
              </w:r>
              <w:r w:rsidRPr="001D4A66">
                <w:rPr>
                  <w:rFonts w:cs="Arial"/>
                </w:rPr>
                <w:t xml:space="preserve">’s </w:t>
              </w:r>
              <w:r w:rsidRPr="001D4A66">
                <w:rPr>
                  <w:rFonts w:cs="Arial"/>
                  <w:b/>
                  <w:bCs/>
                </w:rPr>
                <w:t>Transmission Systems</w:t>
              </w:r>
              <w:r w:rsidRPr="001D4A66">
                <w:rPr>
                  <w:rFonts w:cs="Arial"/>
                </w:rPr>
                <w:t>.</w:t>
              </w:r>
            </w:ins>
          </w:p>
        </w:tc>
      </w:tr>
      <w:tr w:rsidR="00F81D7C" w:rsidRPr="007E0B31" w14:paraId="6D673E45" w14:textId="77777777" w:rsidTr="59D618CD">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59D618CD">
        <w:trPr>
          <w:cantSplit/>
        </w:trPr>
        <w:tc>
          <w:tcPr>
            <w:tcW w:w="2884"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59D618CD">
        <w:trPr>
          <w:cantSplit/>
        </w:trPr>
        <w:tc>
          <w:tcPr>
            <w:tcW w:w="2884"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59D618CD">
        <w:trPr>
          <w:cantSplit/>
        </w:trPr>
        <w:tc>
          <w:tcPr>
            <w:tcW w:w="2884"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59D618CD">
        <w:trPr>
          <w:cantSplit/>
        </w:trPr>
        <w:tc>
          <w:tcPr>
            <w:tcW w:w="2884"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59D618CD">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59D618CD">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59D618CD">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59D618CD">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59D618CD">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59D618CD">
        <w:trPr>
          <w:cantSplit/>
        </w:trPr>
        <w:tc>
          <w:tcPr>
            <w:tcW w:w="2884" w:type="dxa"/>
          </w:tcPr>
          <w:p w14:paraId="1214A797" w14:textId="77777777" w:rsidR="00F81D7C" w:rsidRPr="007E0B31" w:rsidRDefault="00F81D7C" w:rsidP="00F81D7C">
            <w:pPr>
              <w:pStyle w:val="Arial11Bold"/>
              <w:rPr>
                <w:rFonts w:cs="Arial"/>
              </w:rPr>
            </w:pPr>
            <w:r w:rsidRPr="007E0B31">
              <w:rPr>
                <w:rFonts w:cs="Arial"/>
              </w:rPr>
              <w:lastRenderedPageBreak/>
              <w:t>Unit Load Controller Response Time Constant</w:t>
            </w:r>
          </w:p>
        </w:tc>
        <w:tc>
          <w:tcPr>
            <w:tcW w:w="6634"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59D618CD">
        <w:trPr>
          <w:cantSplit/>
        </w:trPr>
        <w:tc>
          <w:tcPr>
            <w:tcW w:w="2884" w:type="dxa"/>
          </w:tcPr>
          <w:p w14:paraId="1B0E66FB" w14:textId="4F0E4CAC" w:rsidR="00F81D7C" w:rsidRPr="007E0B31" w:rsidRDefault="00F81D7C" w:rsidP="00F81D7C">
            <w:pPr>
              <w:pStyle w:val="Arial11Bold"/>
              <w:rPr>
                <w:rFonts w:cs="Arial"/>
              </w:rPr>
            </w:pPr>
            <w:bookmarkStart w:id="86" w:name="_DV_C47"/>
            <w:r w:rsidRPr="007E0B31">
              <w:rPr>
                <w:rFonts w:cs="Arial"/>
              </w:rPr>
              <w:t>Unresolved Issues</w:t>
            </w:r>
            <w:bookmarkEnd w:id="86"/>
          </w:p>
        </w:tc>
        <w:tc>
          <w:tcPr>
            <w:tcW w:w="6634" w:type="dxa"/>
          </w:tcPr>
          <w:p w14:paraId="12917A3C" w14:textId="564B64BE" w:rsidR="00F81D7C" w:rsidRPr="007E0B31" w:rsidRDefault="00F81D7C" w:rsidP="00F81D7C">
            <w:pPr>
              <w:pStyle w:val="TableArial11"/>
              <w:rPr>
                <w:rFonts w:cs="Arial"/>
              </w:rPr>
            </w:pPr>
            <w:bookmarkStart w:id="8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7"/>
          </w:p>
        </w:tc>
      </w:tr>
      <w:tr w:rsidR="00F81D7C" w:rsidRPr="007E0B31" w14:paraId="4EF10D55" w14:textId="77777777" w:rsidTr="59D618CD">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59D618CD">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59D618CD">
        <w:trPr>
          <w:cantSplit/>
        </w:trPr>
        <w:tc>
          <w:tcPr>
            <w:tcW w:w="2884" w:type="dxa"/>
          </w:tcPr>
          <w:p w14:paraId="71077D37" w14:textId="33CFD5CB" w:rsidR="00F81D7C" w:rsidRPr="007E0B31" w:rsidRDefault="00F81D7C" w:rsidP="00F81D7C">
            <w:pPr>
              <w:pStyle w:val="Arial11Bold"/>
              <w:rPr>
                <w:rFonts w:cs="Arial"/>
                <w:u w:val="single"/>
              </w:rPr>
            </w:pPr>
            <w:bookmarkStart w:id="88" w:name="_DV_C49"/>
            <w:r w:rsidRPr="007E0B31">
              <w:rPr>
                <w:rFonts w:cs="Arial"/>
              </w:rPr>
              <w:t>User Data File Structure</w:t>
            </w:r>
            <w:bookmarkEnd w:id="88"/>
          </w:p>
        </w:tc>
        <w:tc>
          <w:tcPr>
            <w:tcW w:w="6634" w:type="dxa"/>
          </w:tcPr>
          <w:p w14:paraId="475B944D" w14:textId="77258ADD" w:rsidR="00F81D7C" w:rsidRPr="007E0B31" w:rsidRDefault="00F81D7C" w:rsidP="00F81D7C">
            <w:pPr>
              <w:pStyle w:val="TableArial11"/>
              <w:rPr>
                <w:rFonts w:cs="Arial"/>
              </w:rPr>
            </w:pPr>
            <w:bookmarkStart w:id="8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9"/>
          </w:p>
        </w:tc>
      </w:tr>
      <w:tr w:rsidR="00F81D7C" w:rsidRPr="007E0B31" w14:paraId="24C40449" w14:textId="77777777" w:rsidTr="59D618CD">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59D618CD">
        <w:trPr>
          <w:cantSplit/>
        </w:trPr>
        <w:tc>
          <w:tcPr>
            <w:tcW w:w="2884" w:type="dxa"/>
          </w:tcPr>
          <w:p w14:paraId="0EE53A77" w14:textId="02AE4348" w:rsidR="00F81D7C" w:rsidRPr="007E0B31" w:rsidRDefault="00F81D7C" w:rsidP="00F81D7C">
            <w:pPr>
              <w:pStyle w:val="Arial11Bold"/>
              <w:rPr>
                <w:rFonts w:cs="Arial"/>
              </w:rPr>
            </w:pPr>
            <w:bookmarkStart w:id="90" w:name="_DV_C51"/>
            <w:r w:rsidRPr="007E0B31">
              <w:rPr>
                <w:rFonts w:cs="Arial"/>
              </w:rPr>
              <w:t>User Self Certification of Compliance</w:t>
            </w:r>
            <w:bookmarkEnd w:id="90"/>
          </w:p>
        </w:tc>
        <w:tc>
          <w:tcPr>
            <w:tcW w:w="6634" w:type="dxa"/>
          </w:tcPr>
          <w:p w14:paraId="0B00A7D2" w14:textId="77777777" w:rsidR="00F81D7C" w:rsidRPr="007E0B31" w:rsidRDefault="00F81D7C" w:rsidP="00F81D7C">
            <w:pPr>
              <w:pStyle w:val="TableArial11"/>
              <w:rPr>
                <w:rFonts w:cs="Arial"/>
              </w:rPr>
            </w:pPr>
            <w:bookmarkStart w:id="91" w:name="_DV_C52"/>
            <w:r w:rsidRPr="007E0B31">
              <w:rPr>
                <w:rFonts w:cs="Arial"/>
              </w:rPr>
              <w:t>A certificate, in the form attached at CP.A.2</w:t>
            </w:r>
            <w:bookmarkStart w:id="92" w:name="_DV_C53"/>
            <w:bookmarkEnd w:id="9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93" w:name="_DV_C56"/>
            <w:bookmarkEnd w:id="9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93"/>
          </w:p>
        </w:tc>
      </w:tr>
      <w:tr w:rsidR="00F81D7C" w:rsidRPr="007E0B31" w14:paraId="1875D733" w14:textId="77777777" w:rsidTr="59D618CD">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59D618CD">
        <w:trPr>
          <w:cantSplit/>
        </w:trPr>
        <w:tc>
          <w:tcPr>
            <w:tcW w:w="2884" w:type="dxa"/>
          </w:tcPr>
          <w:p w14:paraId="7BCD8EF3" w14:textId="77777777" w:rsidR="00F81D7C" w:rsidRPr="007E0B31" w:rsidRDefault="00F81D7C" w:rsidP="00F81D7C">
            <w:pPr>
              <w:pStyle w:val="Arial11Bold"/>
              <w:rPr>
                <w:rFonts w:cs="Arial"/>
              </w:rPr>
            </w:pPr>
            <w:r w:rsidRPr="007E0B31">
              <w:rPr>
                <w:rFonts w:cs="Arial"/>
              </w:rPr>
              <w:lastRenderedPageBreak/>
              <w:t>User System</w:t>
            </w:r>
          </w:p>
        </w:tc>
        <w:tc>
          <w:tcPr>
            <w:tcW w:w="6634"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59D618CD">
        <w:trPr>
          <w:cantSplit/>
        </w:trPr>
        <w:tc>
          <w:tcPr>
            <w:tcW w:w="2884"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6634"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59D618CD">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59D618CD">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59D618CD">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59D618CD">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59D618CD">
        <w:trPr>
          <w:cantSplit/>
        </w:trPr>
        <w:tc>
          <w:tcPr>
            <w:tcW w:w="2884" w:type="dxa"/>
          </w:tcPr>
          <w:p w14:paraId="06EA4E34" w14:textId="77777777" w:rsidR="00F81D7C" w:rsidRPr="007E0B31" w:rsidRDefault="00F81D7C" w:rsidP="00F81D7C">
            <w:pPr>
              <w:pStyle w:val="Arial11Bold"/>
              <w:rPr>
                <w:rFonts w:cs="Arial"/>
              </w:rPr>
            </w:pPr>
            <w:r w:rsidRPr="007E0B31">
              <w:rPr>
                <w:rFonts w:cs="Arial"/>
              </w:rPr>
              <w:lastRenderedPageBreak/>
              <w:t>Weekly ACS Conditions</w:t>
            </w:r>
          </w:p>
        </w:tc>
        <w:tc>
          <w:tcPr>
            <w:tcW w:w="6634"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59D618CD">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59D618CD">
        <w:trPr>
          <w:cantSplit/>
        </w:trPr>
        <w:tc>
          <w:tcPr>
            <w:tcW w:w="2884" w:type="dxa"/>
          </w:tcPr>
          <w:p w14:paraId="3ABB06D3" w14:textId="77777777" w:rsidR="00F81D7C" w:rsidRPr="007E0B31" w:rsidRDefault="00F81D7C" w:rsidP="00F81D7C">
            <w:pPr>
              <w:pStyle w:val="Arial11Bold"/>
              <w:rPr>
                <w:rFonts w:cs="Arial"/>
              </w:rPr>
            </w:pPr>
            <w:r w:rsidRPr="007E0B31">
              <w:rPr>
                <w:rFonts w:cs="Arial"/>
              </w:rPr>
              <w:t>Workgroup</w:t>
            </w:r>
          </w:p>
        </w:tc>
        <w:tc>
          <w:tcPr>
            <w:tcW w:w="6634"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59D618CD">
        <w:trPr>
          <w:cantSplit/>
        </w:trPr>
        <w:tc>
          <w:tcPr>
            <w:tcW w:w="2884"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6634"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59D618CD">
        <w:trPr>
          <w:cantSplit/>
        </w:trPr>
        <w:tc>
          <w:tcPr>
            <w:tcW w:w="2884"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6634"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59D618CD">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9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9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9" w:author="Creighton, Alan (Northern Powergrid)" w:date="2024-09-25T09:56:00Z" w:initials="AC">
    <w:p w14:paraId="2CBCEE70" w14:textId="77777777" w:rsidR="005C7E88" w:rsidRDefault="005C7E88" w:rsidP="005C7E88">
      <w:pPr>
        <w:pStyle w:val="CommentText"/>
      </w:pPr>
      <w:r>
        <w:rPr>
          <w:rStyle w:val="CommentReference"/>
        </w:rPr>
        <w:annotationRef/>
      </w:r>
      <w:r>
        <w:t xml:space="preserve">..the </w:t>
      </w:r>
      <w:r>
        <w:rPr>
          <w:b/>
          <w:bCs/>
        </w:rPr>
        <w:t>User Site</w:t>
      </w:r>
      <w:r>
        <w:t>…..</w:t>
      </w:r>
    </w:p>
  </w:comment>
  <w:comment w:id="64" w:author="Creighton, Alan (Northern Powergrid)" w:date="2024-09-25T09:59:00Z" w:initials="AC">
    <w:p w14:paraId="035F807D" w14:textId="77777777" w:rsidR="005C7E88" w:rsidRDefault="005C7E88" w:rsidP="005C7E88">
      <w:pPr>
        <w:pStyle w:val="CommentText"/>
      </w:pPr>
      <w:r>
        <w:rPr>
          <w:rStyle w:val="CommentReference"/>
        </w:rPr>
        <w:annotationRef/>
      </w:r>
      <w:r>
        <w:t>Bold the ‘s</w:t>
      </w:r>
    </w:p>
    <w:p w14:paraId="01D0F9AE" w14:textId="77777777" w:rsidR="005C7E88" w:rsidRDefault="005C7E88" w:rsidP="005C7E88">
      <w:pPr>
        <w:pStyle w:val="CommentText"/>
      </w:pPr>
    </w:p>
    <w:p w14:paraId="42D48979" w14:textId="77777777" w:rsidR="005C7E88" w:rsidRDefault="005C7E88" w:rsidP="005C7E88">
      <w:pPr>
        <w:pStyle w:val="CommentText"/>
      </w:pPr>
      <w:r>
        <w:t>Consistency with the two definitions above.</w:t>
      </w:r>
    </w:p>
  </w:comment>
  <w:comment w:id="69" w:author="Creighton, Alan (Northern Powergrid)" w:date="2024-09-25T10:04:00Z" w:initials="AC">
    <w:p w14:paraId="2B7B70FC" w14:textId="77777777" w:rsidR="00BC4359" w:rsidRDefault="005C7E88" w:rsidP="00BC4359">
      <w:pPr>
        <w:pStyle w:val="CommentText"/>
      </w:pPr>
      <w:r>
        <w:rPr>
          <w:rStyle w:val="CommentReference"/>
        </w:rPr>
        <w:annotationRef/>
      </w:r>
      <w:r w:rsidR="00BC4359">
        <w:t>This doesn’t work for me because ‘In NGET’s Transmission Area’ is a geographic area, whereas ‘or a</w:t>
      </w:r>
      <w:r w:rsidR="00BC4359">
        <w:rPr>
          <w:b/>
          <w:bCs/>
        </w:rPr>
        <w:t xml:space="preserve"> Competitively Appointed Transmission Licensee </w:t>
      </w:r>
      <w:r w:rsidR="00BC4359">
        <w:t xml:space="preserve">with </w:t>
      </w:r>
      <w:r w:rsidR="00BC4359">
        <w:rPr>
          <w:b/>
          <w:bCs/>
        </w:rPr>
        <w:t>Plant and Apparatus</w:t>
      </w:r>
      <w:r w:rsidR="00BC4359">
        <w:t xml:space="preserve"> located in </w:t>
      </w:r>
      <w:r w:rsidR="00BC4359">
        <w:rPr>
          <w:b/>
          <w:bCs/>
        </w:rPr>
        <w:t>NGET’s Transmission Area</w:t>
      </w:r>
      <w:r w:rsidR="00BC4359">
        <w:t>,‘</w:t>
      </w:r>
      <w:r w:rsidR="00BC4359">
        <w:rPr>
          <w:b/>
          <w:bCs/>
        </w:rPr>
        <w:t xml:space="preserve"> </w:t>
      </w:r>
      <w:r w:rsidR="00BC4359">
        <w:t>is a person.</w:t>
      </w:r>
    </w:p>
    <w:p w14:paraId="39AA320A" w14:textId="77777777" w:rsidR="00BC4359" w:rsidRDefault="00BC4359" w:rsidP="00BC4359">
      <w:pPr>
        <w:pStyle w:val="CommentText"/>
      </w:pPr>
    </w:p>
    <w:p w14:paraId="514E6FD7" w14:textId="77777777" w:rsidR="00BC4359" w:rsidRDefault="00BC4359" w:rsidP="00BC4359">
      <w:pPr>
        <w:pStyle w:val="CommentText"/>
      </w:pPr>
      <w:r>
        <w:t>I think this can be simplified to:</w:t>
      </w:r>
    </w:p>
    <w:p w14:paraId="49256C83" w14:textId="77777777" w:rsidR="00BC4359" w:rsidRDefault="00BC4359" w:rsidP="00BC4359">
      <w:pPr>
        <w:pStyle w:val="CommentText"/>
      </w:pPr>
      <w:r>
        <w:t xml:space="preserve">In </w:t>
      </w:r>
      <w:r>
        <w:rPr>
          <w:b/>
          <w:bCs/>
        </w:rPr>
        <w:t xml:space="preserve">NGET’s Transmission Area </w:t>
      </w:r>
      <w:r>
        <w:t xml:space="preserve">a </w:t>
      </w:r>
      <w:r>
        <w:rPr>
          <w:b/>
          <w:bCs/>
        </w:rPr>
        <w:t xml:space="preserve">Transmission </w:t>
      </w:r>
      <w:r>
        <w:t xml:space="preserve">circuit which connects a </w:t>
      </w:r>
      <w:r>
        <w:rPr>
          <w:b/>
          <w:bCs/>
        </w:rPr>
        <w:t xml:space="preserve">System </w:t>
      </w:r>
      <w:r>
        <w:t xml:space="preserve">operating at a voltage above 132kV to a </w:t>
      </w:r>
      <w:r>
        <w:rPr>
          <w:b/>
          <w:bCs/>
        </w:rPr>
        <w:t xml:space="preserve">System </w:t>
      </w:r>
      <w:r>
        <w:t>operating at a voltage of 132kV or below.</w:t>
      </w:r>
    </w:p>
    <w:p w14:paraId="3BC0BC86" w14:textId="77777777" w:rsidR="00BC4359" w:rsidRDefault="00BC4359" w:rsidP="00BC4359">
      <w:pPr>
        <w:pStyle w:val="CommentText"/>
      </w:pPr>
    </w:p>
    <w:p w14:paraId="6C0D3FD6" w14:textId="77777777" w:rsidR="00BC4359" w:rsidRDefault="00BC4359" w:rsidP="00BC4359">
      <w:pPr>
        <w:pStyle w:val="CommentText"/>
      </w:pPr>
      <w:r>
        <w:t>The point here is that the circuit is in the NGET Transmission Area - it doesn’t matter whether the circuit is owned by NGET or a CATO - it’s the location that’s important.</w:t>
      </w:r>
    </w:p>
    <w:p w14:paraId="7CD98AEE" w14:textId="77777777" w:rsidR="00BC4359" w:rsidRDefault="00BC4359" w:rsidP="00BC4359">
      <w:pPr>
        <w:pStyle w:val="CommentText"/>
      </w:pPr>
    </w:p>
  </w:comment>
  <w:comment w:id="72" w:author="Creighton, Alan (Northern Powergrid)" w:date="2024-09-25T10:11:00Z" w:initials="AC">
    <w:p w14:paraId="1BF3F1EF" w14:textId="482E0E9D" w:rsidR="00886235" w:rsidRDefault="00886235" w:rsidP="00886235">
      <w:pPr>
        <w:pStyle w:val="CommentText"/>
      </w:pPr>
      <w:r>
        <w:rPr>
          <w:rStyle w:val="CommentReference"/>
        </w:rPr>
        <w:annotationRef/>
      </w:r>
      <w:r>
        <w:t>Ditto comment re NGET</w:t>
      </w:r>
    </w:p>
  </w:comment>
  <w:comment w:id="74" w:author="Creighton, Alan (Northern Powergrid)" w:date="2024-09-25T10:10:00Z" w:initials="AC">
    <w:p w14:paraId="273B1030" w14:textId="35E2A25A" w:rsidR="00886235" w:rsidRDefault="00886235" w:rsidP="00886235">
      <w:pPr>
        <w:pStyle w:val="CommentText"/>
      </w:pPr>
      <w:r>
        <w:rPr>
          <w:rStyle w:val="CommentReference"/>
        </w:rPr>
        <w:annotationRef/>
      </w:r>
      <w:r>
        <w:t>unbold</w:t>
      </w:r>
    </w:p>
  </w:comment>
  <w:comment w:id="76" w:author="Creighton, Alan (Northern Powergrid)" w:date="2024-09-25T10:11:00Z" w:initials="AC">
    <w:p w14:paraId="5F15C5C8" w14:textId="77777777" w:rsidR="00886235" w:rsidRDefault="00886235" w:rsidP="00886235">
      <w:pPr>
        <w:pStyle w:val="CommentText"/>
      </w:pPr>
      <w:r>
        <w:rPr>
          <w:rStyle w:val="CommentReference"/>
        </w:rPr>
        <w:annotationRef/>
      </w:r>
      <w:r>
        <w:t>Capital A</w:t>
      </w:r>
    </w:p>
  </w:comment>
  <w:comment w:id="81" w:author="Creighton, Alan (Northern Powergrid)" w:date="2024-09-25T11:02:00Z" w:initials="AC">
    <w:p w14:paraId="1435B035" w14:textId="77777777" w:rsidR="00BC4359" w:rsidRDefault="00BC4359" w:rsidP="00BC4359">
      <w:pPr>
        <w:pStyle w:val="CommentText"/>
      </w:pPr>
      <w:r>
        <w:rPr>
          <w:rStyle w:val="CommentReference"/>
        </w:rPr>
        <w:annotationRef/>
      </w:r>
      <w:r>
        <w:t>Consistent bolding of the ‘s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BCEE70" w15:done="0"/>
  <w15:commentEx w15:paraId="42D48979" w15:done="0"/>
  <w15:commentEx w15:paraId="7CD98AEE" w15:done="0"/>
  <w15:commentEx w15:paraId="1BF3F1EF" w15:done="0"/>
  <w15:commentEx w15:paraId="273B1030" w15:done="0"/>
  <w15:commentEx w15:paraId="5F15C5C8" w15:done="0"/>
  <w15:commentEx w15:paraId="1435B0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25B6690" w16cex:dateUtc="2024-09-25T08:56:00Z"/>
  <w16cex:commentExtensible w16cex:durableId="6861F93F" w16cex:dateUtc="2024-09-25T08:59:00Z"/>
  <w16cex:commentExtensible w16cex:durableId="47C757B0" w16cex:dateUtc="2024-09-25T09:04:00Z"/>
  <w16cex:commentExtensible w16cex:durableId="7CDDBFCA" w16cex:dateUtc="2024-09-25T09:11:00Z"/>
  <w16cex:commentExtensible w16cex:durableId="31CC6BE1" w16cex:dateUtc="2024-09-25T09:10:00Z"/>
  <w16cex:commentExtensible w16cex:durableId="2CECD9F0" w16cex:dateUtc="2024-09-25T09:11:00Z"/>
  <w16cex:commentExtensible w16cex:durableId="21226149" w16cex:dateUtc="2024-09-25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BCEE70" w16cid:durableId="025B6690"/>
  <w16cid:commentId w16cid:paraId="42D48979" w16cid:durableId="6861F93F"/>
  <w16cid:commentId w16cid:paraId="7CD98AEE" w16cid:durableId="47C757B0"/>
  <w16cid:commentId w16cid:paraId="1BF3F1EF" w16cid:durableId="7CDDBFCA"/>
  <w16cid:commentId w16cid:paraId="273B1030" w16cid:durableId="31CC6BE1"/>
  <w16cid:commentId w16cid:paraId="5F15C5C8" w16cid:durableId="2CECD9F0"/>
  <w16cid:commentId w16cid:paraId="1435B035" w16cid:durableId="212261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E9684" w14:textId="77777777" w:rsidR="00273630" w:rsidRDefault="00273630" w:rsidP="008F1F3E">
      <w:pPr>
        <w:pStyle w:val="Header"/>
      </w:pPr>
      <w:r>
        <w:separator/>
      </w:r>
    </w:p>
  </w:endnote>
  <w:endnote w:type="continuationSeparator" w:id="0">
    <w:p w14:paraId="2396DEA0" w14:textId="77777777" w:rsidR="00273630" w:rsidRDefault="00273630" w:rsidP="008F1F3E">
      <w:pPr>
        <w:pStyle w:val="Header"/>
      </w:pPr>
      <w:r>
        <w:continuationSeparator/>
      </w:r>
    </w:p>
  </w:endnote>
  <w:endnote w:type="continuationNotice" w:id="1">
    <w:p w14:paraId="6247C108" w14:textId="77777777" w:rsidR="00273630" w:rsidRDefault="00273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74C85FF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9E636C">
      <w:rPr>
        <w:rStyle w:val="PageNumber"/>
        <w:sz w:val="16"/>
        <w:szCs w:val="16"/>
      </w:rPr>
      <w:t>6</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9E636C">
      <w:rPr>
        <w:sz w:val="16"/>
        <w:szCs w:val="16"/>
      </w:rPr>
      <w:t>September</w:t>
    </w:r>
    <w:r w:rsidR="00EF3BC0">
      <w:rPr>
        <w:sz w:val="16"/>
        <w:szCs w:val="16"/>
      </w:rPr>
      <w:t xml:space="preserve"> 2024</w:t>
    </w:r>
  </w:p>
  <w:p w14:paraId="60524C2E" w14:textId="5CE68B3A"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2D46D7">
      <w:rPr>
        <w:rStyle w:val="PageNumber"/>
        <w:sz w:val="16"/>
        <w:szCs w:val="16"/>
      </w:rPr>
      <w:t>6</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00D1" w14:textId="77777777" w:rsidR="00273630" w:rsidRDefault="00273630" w:rsidP="008F1F3E">
      <w:pPr>
        <w:pStyle w:val="Header"/>
      </w:pPr>
      <w:r>
        <w:separator/>
      </w:r>
    </w:p>
  </w:footnote>
  <w:footnote w:type="continuationSeparator" w:id="0">
    <w:p w14:paraId="3B1DF511" w14:textId="77777777" w:rsidR="00273630" w:rsidRDefault="00273630" w:rsidP="008F1F3E">
      <w:pPr>
        <w:pStyle w:val="Header"/>
      </w:pPr>
      <w:r>
        <w:continuationSeparator/>
      </w:r>
    </w:p>
  </w:footnote>
  <w:footnote w:type="continuationNotice" w:id="1">
    <w:p w14:paraId="091399F4" w14:textId="77777777" w:rsidR="00273630" w:rsidRDefault="002736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93pN12F1Pfj5lutwtVztMQKIlvUx5yZhuNmJaWDrlYEMz/s1o/swzVaYkOk5hg/9L1LRZcgGuvLZoRmg7+4VmQ==" w:salt="58iDvXn9/Cuqph/UtlLmb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54C"/>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017"/>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2CC"/>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3C21"/>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07539"/>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1D56"/>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63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68"/>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2698"/>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66C"/>
    <w:rsid w:val="004E07A5"/>
    <w:rsid w:val="004E0DE9"/>
    <w:rsid w:val="004E17B4"/>
    <w:rsid w:val="004E1B11"/>
    <w:rsid w:val="004E2001"/>
    <w:rsid w:val="004E235F"/>
    <w:rsid w:val="004E2597"/>
    <w:rsid w:val="004E2E81"/>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5D8C"/>
    <w:rsid w:val="0052650D"/>
    <w:rsid w:val="005274A4"/>
    <w:rsid w:val="005311E3"/>
    <w:rsid w:val="0053170A"/>
    <w:rsid w:val="00532349"/>
    <w:rsid w:val="005324A2"/>
    <w:rsid w:val="005328CA"/>
    <w:rsid w:val="00532990"/>
    <w:rsid w:val="005334A5"/>
    <w:rsid w:val="005342C6"/>
    <w:rsid w:val="0053452F"/>
    <w:rsid w:val="005348B2"/>
    <w:rsid w:val="0053512B"/>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C7E88"/>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0F17"/>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2F71"/>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6235"/>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6CF1"/>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9FD"/>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96F"/>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3B47"/>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2D5D"/>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359"/>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07A0"/>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73B4"/>
    <w:rsid w:val="00DA741B"/>
    <w:rsid w:val="00DA7965"/>
    <w:rsid w:val="00DB0D86"/>
    <w:rsid w:val="00DB1E62"/>
    <w:rsid w:val="00DB45D8"/>
    <w:rsid w:val="00DB5131"/>
    <w:rsid w:val="00DB5224"/>
    <w:rsid w:val="00DB5776"/>
    <w:rsid w:val="00DB5A17"/>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4F"/>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0C0"/>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62D"/>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A8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334079"/>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4D1315"/>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9D618CD"/>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2017CEE-522C-4B2C-8AEE-9FACC90E7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35514</Words>
  <Characters>190706</Characters>
  <Application>Microsoft Office Word</Application>
  <DocSecurity>12</DocSecurity>
  <Lines>1589</Lines>
  <Paragraphs>451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Sarah Williams (NESO)</cp:lastModifiedBy>
  <cp:revision>2</cp:revision>
  <cp:lastPrinted>2022-02-03T07:54:00Z</cp:lastPrinted>
  <dcterms:created xsi:type="dcterms:W3CDTF">2024-11-26T20:48:00Z</dcterms:created>
  <dcterms:modified xsi:type="dcterms:W3CDTF">2024-11-26T20:48:00Z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