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327C" w14:textId="77777777" w:rsidR="00A01417" w:rsidRPr="00B03CA8" w:rsidRDefault="00A01417">
      <w:pPr>
        <w:pStyle w:val="BodyText2"/>
      </w:pPr>
    </w:p>
    <w:p w14:paraId="3F50B85B" w14:textId="056C3919" w:rsidR="00A01417" w:rsidRPr="00B03CA8" w:rsidRDefault="00A01417">
      <w:pPr>
        <w:pStyle w:val="BodyText2"/>
        <w:rPr>
          <w:i/>
          <w:iCs/>
        </w:rPr>
      </w:pPr>
      <w:r w:rsidRPr="00B03CA8">
        <w:rPr>
          <w:i/>
          <w:iCs/>
          <w:sz w:val="40"/>
        </w:rPr>
        <w:t>STCP 17-1 Issue 00</w:t>
      </w:r>
      <w:r w:rsidR="00863C7D" w:rsidRPr="00B03CA8">
        <w:rPr>
          <w:i/>
          <w:iCs/>
          <w:sz w:val="40"/>
        </w:rPr>
        <w:t>6</w:t>
      </w:r>
      <w:r w:rsidRPr="00B03CA8">
        <w:rPr>
          <w:i/>
          <w:iCs/>
          <w:sz w:val="40"/>
        </w:rPr>
        <w:t xml:space="preserve"> Feasibility Study</w:t>
      </w:r>
      <w:r w:rsidRPr="00B03CA8">
        <w:rPr>
          <w:i/>
          <w:iCs/>
        </w:rPr>
        <w:t xml:space="preserve"> </w:t>
      </w:r>
    </w:p>
    <w:p w14:paraId="16BD57E6" w14:textId="77777777" w:rsidR="00A01417" w:rsidRPr="00B03CA8" w:rsidRDefault="00A01417"/>
    <w:p w14:paraId="78E1C80D" w14:textId="77777777" w:rsidR="00A01417" w:rsidRPr="00B03CA8" w:rsidRDefault="00A01417">
      <w:pPr>
        <w:rPr>
          <w:b/>
          <w:sz w:val="24"/>
        </w:rPr>
      </w:pPr>
      <w:r w:rsidRPr="00B03CA8">
        <w:rPr>
          <w:b/>
          <w:sz w:val="24"/>
        </w:rPr>
        <w:t>STC Procedure Document Authorisation</w:t>
      </w:r>
    </w:p>
    <w:p w14:paraId="08C48F17" w14:textId="77777777" w:rsidR="00A01417" w:rsidRPr="00B03CA8" w:rsidRDefault="00A01417">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03CA8" w:rsidRPr="00B03CA8" w14:paraId="2EBEFA91" w14:textId="77777777">
        <w:tc>
          <w:tcPr>
            <w:tcW w:w="2518" w:type="dxa"/>
          </w:tcPr>
          <w:p w14:paraId="77B21C46" w14:textId="77777777" w:rsidR="00A01417" w:rsidRPr="000C7DD7" w:rsidRDefault="0030426C">
            <w:pPr>
              <w:spacing w:before="120"/>
              <w:jc w:val="center"/>
              <w:rPr>
                <w:b/>
              </w:rPr>
            </w:pPr>
            <w:r w:rsidRPr="000C7DD7">
              <w:rPr>
                <w:b/>
              </w:rPr>
              <w:t>Party</w:t>
            </w:r>
          </w:p>
        </w:tc>
        <w:tc>
          <w:tcPr>
            <w:tcW w:w="2126" w:type="dxa"/>
          </w:tcPr>
          <w:p w14:paraId="06F3AF1B" w14:textId="77777777" w:rsidR="00A01417" w:rsidRPr="000C7DD7" w:rsidRDefault="00A01417">
            <w:pPr>
              <w:spacing w:before="120"/>
              <w:jc w:val="center"/>
              <w:rPr>
                <w:b/>
              </w:rPr>
            </w:pPr>
            <w:r w:rsidRPr="000C7DD7">
              <w:rPr>
                <w:b/>
              </w:rPr>
              <w:t>Name of Party Representative</w:t>
            </w:r>
          </w:p>
        </w:tc>
        <w:tc>
          <w:tcPr>
            <w:tcW w:w="2552" w:type="dxa"/>
          </w:tcPr>
          <w:p w14:paraId="4D915415" w14:textId="77777777" w:rsidR="00A01417" w:rsidRPr="000C7DD7" w:rsidRDefault="00A01417">
            <w:pPr>
              <w:spacing w:before="120"/>
              <w:jc w:val="center"/>
              <w:rPr>
                <w:b/>
              </w:rPr>
            </w:pPr>
            <w:r w:rsidRPr="000C7DD7">
              <w:rPr>
                <w:b/>
              </w:rPr>
              <w:t>Signature</w:t>
            </w:r>
          </w:p>
        </w:tc>
        <w:tc>
          <w:tcPr>
            <w:tcW w:w="1276" w:type="dxa"/>
          </w:tcPr>
          <w:p w14:paraId="5B538916" w14:textId="77777777" w:rsidR="00A01417" w:rsidRPr="000C7DD7" w:rsidRDefault="00A01417">
            <w:pPr>
              <w:spacing w:before="120"/>
              <w:jc w:val="center"/>
              <w:rPr>
                <w:b/>
              </w:rPr>
            </w:pPr>
            <w:r w:rsidRPr="000C7DD7">
              <w:rPr>
                <w:b/>
              </w:rPr>
              <w:t>Date</w:t>
            </w:r>
          </w:p>
        </w:tc>
      </w:tr>
      <w:tr w:rsidR="00B03CA8" w:rsidRPr="00B03CA8" w14:paraId="5C7F1470" w14:textId="77777777">
        <w:trPr>
          <w:trHeight w:val="840"/>
        </w:trPr>
        <w:tc>
          <w:tcPr>
            <w:tcW w:w="2518" w:type="dxa"/>
          </w:tcPr>
          <w:p w14:paraId="6F9F63E4" w14:textId="0DF2FD6F" w:rsidR="004D1A9C" w:rsidRPr="00B03CA8" w:rsidRDefault="0091757F" w:rsidP="004D1A9C">
            <w:pPr>
              <w:spacing w:before="120"/>
              <w:rPr>
                <w:sz w:val="22"/>
                <w:lang w:eastAsia="en-GB"/>
              </w:rPr>
            </w:pPr>
            <w:r w:rsidRPr="00B03CA8">
              <w:rPr>
                <w:sz w:val="22"/>
                <w:lang w:eastAsia="en-GB"/>
              </w:rPr>
              <w:t>The Company</w:t>
            </w:r>
          </w:p>
        </w:tc>
        <w:tc>
          <w:tcPr>
            <w:tcW w:w="2126" w:type="dxa"/>
          </w:tcPr>
          <w:p w14:paraId="50C80C27" w14:textId="77777777" w:rsidR="004D1A9C" w:rsidRPr="000C7DD7" w:rsidRDefault="004D1A9C">
            <w:pPr>
              <w:spacing w:before="120"/>
            </w:pPr>
          </w:p>
        </w:tc>
        <w:tc>
          <w:tcPr>
            <w:tcW w:w="2552" w:type="dxa"/>
          </w:tcPr>
          <w:p w14:paraId="2587046B" w14:textId="77777777" w:rsidR="004D1A9C" w:rsidRPr="000C7DD7" w:rsidRDefault="004D1A9C"/>
        </w:tc>
        <w:tc>
          <w:tcPr>
            <w:tcW w:w="1276" w:type="dxa"/>
          </w:tcPr>
          <w:p w14:paraId="47C144F4" w14:textId="77777777" w:rsidR="004D1A9C" w:rsidRPr="000C7DD7" w:rsidRDefault="004D1A9C"/>
        </w:tc>
      </w:tr>
      <w:tr w:rsidR="00B03CA8" w:rsidRPr="00B03CA8" w14:paraId="66807B69" w14:textId="77777777">
        <w:trPr>
          <w:trHeight w:val="840"/>
        </w:trPr>
        <w:tc>
          <w:tcPr>
            <w:tcW w:w="2518" w:type="dxa"/>
          </w:tcPr>
          <w:p w14:paraId="123FF7B0" w14:textId="77777777" w:rsidR="00A01417" w:rsidRPr="000C7DD7" w:rsidRDefault="00A01417">
            <w:pPr>
              <w:spacing w:before="120"/>
            </w:pPr>
            <w:r w:rsidRPr="00B03CA8">
              <w:rPr>
                <w:sz w:val="22"/>
                <w:lang w:eastAsia="en-GB"/>
              </w:rPr>
              <w:t>National Electricity Transmission plc</w:t>
            </w:r>
          </w:p>
        </w:tc>
        <w:tc>
          <w:tcPr>
            <w:tcW w:w="2126" w:type="dxa"/>
          </w:tcPr>
          <w:p w14:paraId="3B0DDD1A" w14:textId="77777777" w:rsidR="00A01417" w:rsidRPr="000C7DD7" w:rsidRDefault="00A01417">
            <w:pPr>
              <w:spacing w:before="120"/>
            </w:pPr>
          </w:p>
        </w:tc>
        <w:tc>
          <w:tcPr>
            <w:tcW w:w="2552" w:type="dxa"/>
          </w:tcPr>
          <w:p w14:paraId="1DE7F0D6" w14:textId="77777777" w:rsidR="00A01417" w:rsidRPr="000C7DD7" w:rsidRDefault="00A01417"/>
        </w:tc>
        <w:tc>
          <w:tcPr>
            <w:tcW w:w="1276" w:type="dxa"/>
          </w:tcPr>
          <w:p w14:paraId="660EF2AB" w14:textId="77777777" w:rsidR="00A01417" w:rsidRPr="000C7DD7" w:rsidRDefault="00A01417"/>
        </w:tc>
      </w:tr>
      <w:tr w:rsidR="00B03CA8" w:rsidRPr="00B03CA8" w14:paraId="77DCF576" w14:textId="77777777">
        <w:trPr>
          <w:trHeight w:val="840"/>
        </w:trPr>
        <w:tc>
          <w:tcPr>
            <w:tcW w:w="2518" w:type="dxa"/>
          </w:tcPr>
          <w:p w14:paraId="6A0B5D8F" w14:textId="77777777" w:rsidR="00A01417" w:rsidRPr="000C7DD7" w:rsidRDefault="00A01417">
            <w:pPr>
              <w:spacing w:before="120"/>
            </w:pPr>
            <w:r w:rsidRPr="00B03CA8">
              <w:rPr>
                <w:sz w:val="22"/>
                <w:lang w:eastAsia="en-GB"/>
              </w:rPr>
              <w:t>SP Transmission Ltd</w:t>
            </w:r>
          </w:p>
        </w:tc>
        <w:tc>
          <w:tcPr>
            <w:tcW w:w="2126" w:type="dxa"/>
          </w:tcPr>
          <w:p w14:paraId="51111ECD" w14:textId="77777777" w:rsidR="00A01417" w:rsidRPr="000C7DD7" w:rsidRDefault="00A01417">
            <w:pPr>
              <w:spacing w:before="120"/>
            </w:pPr>
          </w:p>
        </w:tc>
        <w:tc>
          <w:tcPr>
            <w:tcW w:w="2552" w:type="dxa"/>
          </w:tcPr>
          <w:p w14:paraId="18D76EE0" w14:textId="77777777" w:rsidR="00A01417" w:rsidRPr="000C7DD7" w:rsidRDefault="00A01417"/>
        </w:tc>
        <w:tc>
          <w:tcPr>
            <w:tcW w:w="1276" w:type="dxa"/>
          </w:tcPr>
          <w:p w14:paraId="1BC53708" w14:textId="77777777" w:rsidR="00A01417" w:rsidRPr="000C7DD7" w:rsidRDefault="00A01417"/>
        </w:tc>
      </w:tr>
      <w:tr w:rsidR="00B03CA8" w:rsidRPr="00B03CA8" w14:paraId="71B5D326" w14:textId="77777777">
        <w:trPr>
          <w:trHeight w:val="840"/>
        </w:trPr>
        <w:tc>
          <w:tcPr>
            <w:tcW w:w="2518" w:type="dxa"/>
          </w:tcPr>
          <w:p w14:paraId="72C19B9C" w14:textId="77777777" w:rsidR="00A01417" w:rsidRPr="00B03CA8" w:rsidRDefault="00A01417">
            <w:pPr>
              <w:autoSpaceDE w:val="0"/>
              <w:autoSpaceDN w:val="0"/>
              <w:adjustRightInd w:val="0"/>
              <w:spacing w:after="0"/>
              <w:rPr>
                <w:sz w:val="22"/>
                <w:lang w:eastAsia="en-GB"/>
              </w:rPr>
            </w:pPr>
            <w:r w:rsidRPr="00B03CA8">
              <w:rPr>
                <w:sz w:val="22"/>
                <w:lang w:eastAsia="en-GB"/>
              </w:rPr>
              <w:t>Scottish Hydro-Electric</w:t>
            </w:r>
          </w:p>
          <w:p w14:paraId="087BB7AC" w14:textId="77777777" w:rsidR="00A01417" w:rsidRPr="000C7DD7" w:rsidRDefault="00A01417">
            <w:pPr>
              <w:spacing w:before="120"/>
            </w:pPr>
            <w:r w:rsidRPr="00B03CA8">
              <w:rPr>
                <w:sz w:val="22"/>
                <w:lang w:eastAsia="en-GB"/>
              </w:rPr>
              <w:t>Transmission Ltd</w:t>
            </w:r>
          </w:p>
        </w:tc>
        <w:tc>
          <w:tcPr>
            <w:tcW w:w="2126" w:type="dxa"/>
          </w:tcPr>
          <w:p w14:paraId="0D41E8AD" w14:textId="77777777" w:rsidR="00A01417" w:rsidRPr="000C7DD7" w:rsidRDefault="00A01417">
            <w:pPr>
              <w:spacing w:before="120"/>
            </w:pPr>
          </w:p>
        </w:tc>
        <w:tc>
          <w:tcPr>
            <w:tcW w:w="2552" w:type="dxa"/>
          </w:tcPr>
          <w:p w14:paraId="3487E840" w14:textId="77777777" w:rsidR="00A01417" w:rsidRPr="000C7DD7" w:rsidRDefault="00A01417"/>
        </w:tc>
        <w:tc>
          <w:tcPr>
            <w:tcW w:w="1276" w:type="dxa"/>
          </w:tcPr>
          <w:p w14:paraId="5CE5A9F4" w14:textId="77777777" w:rsidR="00A01417" w:rsidRPr="000C7DD7" w:rsidRDefault="00A01417"/>
        </w:tc>
      </w:tr>
      <w:tr w:rsidR="00BD296D" w:rsidRPr="00B03CA8" w14:paraId="46847C7F" w14:textId="77777777">
        <w:trPr>
          <w:trHeight w:val="840"/>
        </w:trPr>
        <w:tc>
          <w:tcPr>
            <w:tcW w:w="2518" w:type="dxa"/>
          </w:tcPr>
          <w:p w14:paraId="67724D04" w14:textId="77777777" w:rsidR="00BD296D" w:rsidRPr="00B03CA8" w:rsidRDefault="0092315F">
            <w:pPr>
              <w:autoSpaceDE w:val="0"/>
              <w:autoSpaceDN w:val="0"/>
              <w:adjustRightInd w:val="0"/>
              <w:spacing w:after="0"/>
              <w:rPr>
                <w:sz w:val="22"/>
                <w:lang w:eastAsia="en-GB"/>
              </w:rPr>
            </w:pPr>
            <w:r w:rsidRPr="00B03CA8">
              <w:rPr>
                <w:sz w:val="22"/>
                <w:lang w:eastAsia="en-GB"/>
              </w:rPr>
              <w:t>Offshore Transmission Owner</w:t>
            </w:r>
            <w:r w:rsidR="0030426C" w:rsidRPr="00B03CA8">
              <w:rPr>
                <w:sz w:val="22"/>
                <w:lang w:eastAsia="en-GB"/>
              </w:rPr>
              <w:t>s</w:t>
            </w:r>
          </w:p>
        </w:tc>
        <w:tc>
          <w:tcPr>
            <w:tcW w:w="2126" w:type="dxa"/>
          </w:tcPr>
          <w:p w14:paraId="2701882B" w14:textId="77777777" w:rsidR="00BD296D" w:rsidRPr="000C7DD7" w:rsidRDefault="00BD296D">
            <w:pPr>
              <w:spacing w:before="120"/>
            </w:pPr>
          </w:p>
        </w:tc>
        <w:tc>
          <w:tcPr>
            <w:tcW w:w="2552" w:type="dxa"/>
          </w:tcPr>
          <w:p w14:paraId="00D19AD0" w14:textId="77777777" w:rsidR="00BD296D" w:rsidRPr="000C7DD7" w:rsidRDefault="00BD296D"/>
        </w:tc>
        <w:tc>
          <w:tcPr>
            <w:tcW w:w="1276" w:type="dxa"/>
          </w:tcPr>
          <w:p w14:paraId="042CD217" w14:textId="77777777" w:rsidR="00BD296D" w:rsidRPr="000C7DD7" w:rsidRDefault="00BD296D"/>
        </w:tc>
      </w:tr>
    </w:tbl>
    <w:p w14:paraId="63A8E5B1" w14:textId="77777777" w:rsidR="00A01417" w:rsidRPr="00B03CA8" w:rsidRDefault="00A01417">
      <w:pPr>
        <w:pStyle w:val="Heading5"/>
      </w:pPr>
    </w:p>
    <w:p w14:paraId="618091D0" w14:textId="77777777" w:rsidR="00A01417" w:rsidRPr="00B03CA8" w:rsidRDefault="00A01417">
      <w:pPr>
        <w:rPr>
          <w:b/>
          <w:sz w:val="24"/>
        </w:rPr>
      </w:pPr>
      <w:r w:rsidRPr="00B03CA8">
        <w:rPr>
          <w:b/>
          <w:sz w:val="24"/>
        </w:rPr>
        <w:t>STC Procedure Change Control History</w:t>
      </w:r>
    </w:p>
    <w:p w14:paraId="1C66C297" w14:textId="77777777" w:rsidR="00A01417" w:rsidRPr="00B03CA8" w:rsidRDefault="00A01417">
      <w:pPr>
        <w:rPr>
          <w:b/>
          <w:sz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03CA8" w:rsidRPr="00B03CA8" w14:paraId="62091D7D" w14:textId="77777777" w:rsidTr="00CF182E">
        <w:tc>
          <w:tcPr>
            <w:tcW w:w="1526" w:type="dxa"/>
          </w:tcPr>
          <w:p w14:paraId="2D43CF28" w14:textId="77777777" w:rsidR="00A01417" w:rsidRPr="00B03CA8" w:rsidRDefault="00A01417">
            <w:r w:rsidRPr="00B03CA8">
              <w:t>Issue 001</w:t>
            </w:r>
          </w:p>
        </w:tc>
        <w:tc>
          <w:tcPr>
            <w:tcW w:w="1417" w:type="dxa"/>
          </w:tcPr>
          <w:p w14:paraId="1D6F0321" w14:textId="77777777" w:rsidR="00A01417" w:rsidRPr="00B03CA8" w:rsidRDefault="00A01417">
            <w:r w:rsidRPr="00B03CA8">
              <w:t>26/05/2005</w:t>
            </w:r>
          </w:p>
        </w:tc>
        <w:tc>
          <w:tcPr>
            <w:tcW w:w="5579" w:type="dxa"/>
          </w:tcPr>
          <w:p w14:paraId="46D7DB69" w14:textId="77777777" w:rsidR="00A01417" w:rsidRPr="00B03CA8" w:rsidRDefault="00A01417">
            <w:r w:rsidRPr="00B03CA8">
              <w:t>New procedure following BETTA Go-Live</w:t>
            </w:r>
          </w:p>
        </w:tc>
      </w:tr>
      <w:tr w:rsidR="00B03CA8" w:rsidRPr="00B03CA8" w14:paraId="7E58C387" w14:textId="77777777" w:rsidTr="00CF182E">
        <w:tc>
          <w:tcPr>
            <w:tcW w:w="1526" w:type="dxa"/>
          </w:tcPr>
          <w:p w14:paraId="12BD3628" w14:textId="77777777" w:rsidR="00A01417" w:rsidRPr="00B03CA8" w:rsidRDefault="00A01417">
            <w:r w:rsidRPr="00B03CA8">
              <w:t>Issue 002</w:t>
            </w:r>
          </w:p>
        </w:tc>
        <w:tc>
          <w:tcPr>
            <w:tcW w:w="1417" w:type="dxa"/>
          </w:tcPr>
          <w:p w14:paraId="7FD345AA" w14:textId="77777777" w:rsidR="00A01417" w:rsidRPr="00B03CA8" w:rsidRDefault="00A01417">
            <w:r w:rsidRPr="00B03CA8">
              <w:t>25/10/2005</w:t>
            </w:r>
          </w:p>
        </w:tc>
        <w:tc>
          <w:tcPr>
            <w:tcW w:w="5579" w:type="dxa"/>
          </w:tcPr>
          <w:p w14:paraId="6724803E" w14:textId="208ECD88" w:rsidR="00A01417" w:rsidRPr="00B03CA8" w:rsidRDefault="00A01417">
            <w:r w:rsidRPr="00B03CA8">
              <w:t>Issue 002 incorporating PA034 and PA037</w:t>
            </w:r>
          </w:p>
        </w:tc>
      </w:tr>
      <w:tr w:rsidR="00B03CA8" w:rsidRPr="00B03CA8" w14:paraId="04DEB6E9" w14:textId="77777777" w:rsidTr="00CF182E">
        <w:tc>
          <w:tcPr>
            <w:tcW w:w="1526" w:type="dxa"/>
          </w:tcPr>
          <w:p w14:paraId="2E521FA9" w14:textId="77777777" w:rsidR="00AC3ADB" w:rsidRPr="00B03CA8" w:rsidRDefault="00AC3ADB">
            <w:r w:rsidRPr="00B03CA8">
              <w:t>Issue 003</w:t>
            </w:r>
          </w:p>
        </w:tc>
        <w:tc>
          <w:tcPr>
            <w:tcW w:w="1417" w:type="dxa"/>
          </w:tcPr>
          <w:p w14:paraId="1F955590" w14:textId="77777777" w:rsidR="00AC3ADB" w:rsidRPr="00B03CA8" w:rsidRDefault="006D1301">
            <w:r w:rsidRPr="00B03CA8">
              <w:t>17</w:t>
            </w:r>
            <w:r w:rsidR="00AC3ADB" w:rsidRPr="00B03CA8">
              <w:t>/1</w:t>
            </w:r>
            <w:r w:rsidRPr="00B03CA8">
              <w:t>2</w:t>
            </w:r>
            <w:r w:rsidR="00AC3ADB" w:rsidRPr="00B03CA8">
              <w:t>/2009</w:t>
            </w:r>
          </w:p>
        </w:tc>
        <w:tc>
          <w:tcPr>
            <w:tcW w:w="5579" w:type="dxa"/>
          </w:tcPr>
          <w:p w14:paraId="3F002D82" w14:textId="77777777" w:rsidR="00AC3ADB" w:rsidRPr="00B03CA8" w:rsidRDefault="00AC3ADB">
            <w:r w:rsidRPr="00B03CA8">
              <w:t xml:space="preserve">Issue 003 incorporating changes for </w:t>
            </w:r>
            <w:r w:rsidR="0030426C" w:rsidRPr="00B03CA8">
              <w:t>offshore regime.</w:t>
            </w:r>
          </w:p>
        </w:tc>
      </w:tr>
      <w:tr w:rsidR="00B03CA8" w:rsidRPr="00B03CA8" w14:paraId="22EF66FE" w14:textId="77777777" w:rsidTr="00CF182E">
        <w:tc>
          <w:tcPr>
            <w:tcW w:w="1526" w:type="dxa"/>
          </w:tcPr>
          <w:p w14:paraId="6F1BC496" w14:textId="77777777" w:rsidR="004D1A9C" w:rsidRPr="00B03CA8" w:rsidRDefault="004D1A9C">
            <w:r w:rsidRPr="00B03CA8">
              <w:t>Issue 004</w:t>
            </w:r>
          </w:p>
        </w:tc>
        <w:tc>
          <w:tcPr>
            <w:tcW w:w="1417" w:type="dxa"/>
          </w:tcPr>
          <w:p w14:paraId="17519453" w14:textId="77777777" w:rsidR="004D1A9C" w:rsidRPr="00B03CA8" w:rsidRDefault="004D1A9C">
            <w:r w:rsidRPr="00B03CA8">
              <w:t>01/04/2019</w:t>
            </w:r>
          </w:p>
        </w:tc>
        <w:tc>
          <w:tcPr>
            <w:tcW w:w="5579" w:type="dxa"/>
          </w:tcPr>
          <w:p w14:paraId="2FB3E1EF" w14:textId="77777777" w:rsidR="004D1A9C" w:rsidRPr="00B03CA8" w:rsidRDefault="004D1A9C">
            <w:r w:rsidRPr="00B03CA8">
              <w:t>Issue 004 incorporating National Grid Legal Separation changes</w:t>
            </w:r>
          </w:p>
        </w:tc>
      </w:tr>
      <w:tr w:rsidR="00B03CA8" w:rsidRPr="00B03CA8" w14:paraId="18B6538C" w14:textId="77777777" w:rsidTr="00CF182E">
        <w:tc>
          <w:tcPr>
            <w:tcW w:w="1526" w:type="dxa"/>
          </w:tcPr>
          <w:p w14:paraId="199DB072" w14:textId="7171112A" w:rsidR="00F10CCB" w:rsidRPr="00B03CA8" w:rsidRDefault="00F10CCB">
            <w:r w:rsidRPr="00B03CA8">
              <w:t>Issue 005</w:t>
            </w:r>
          </w:p>
        </w:tc>
        <w:tc>
          <w:tcPr>
            <w:tcW w:w="1417" w:type="dxa"/>
          </w:tcPr>
          <w:p w14:paraId="5186D49D" w14:textId="0E371032" w:rsidR="00F10CCB" w:rsidRPr="00B03CA8" w:rsidRDefault="00F10CCB">
            <w:r w:rsidRPr="00B03CA8">
              <w:t>06/04/2022</w:t>
            </w:r>
          </w:p>
        </w:tc>
        <w:tc>
          <w:tcPr>
            <w:tcW w:w="5579" w:type="dxa"/>
          </w:tcPr>
          <w:p w14:paraId="3C977027" w14:textId="2C29885C" w:rsidR="00F10CCB" w:rsidRPr="00B03CA8" w:rsidRDefault="00F10CCB">
            <w:r w:rsidRPr="00B03CA8">
              <w:t xml:space="preserve">Issue 005 </w:t>
            </w:r>
            <w:r w:rsidR="00C07D30" w:rsidRPr="00B03CA8">
              <w:t xml:space="preserve">incorporating changes </w:t>
            </w:r>
            <w:r w:rsidR="004D6C6B" w:rsidRPr="00B03CA8">
              <w:t>f</w:t>
            </w:r>
            <w:r w:rsidR="00BD5ABF" w:rsidRPr="00B03CA8">
              <w:t>or</w:t>
            </w:r>
            <w:r w:rsidR="004D6C6B" w:rsidRPr="00B03CA8">
              <w:t xml:space="preserve"> PM0123</w:t>
            </w:r>
          </w:p>
        </w:tc>
      </w:tr>
      <w:tr w:rsidR="00B03CA8" w:rsidRPr="00B03CA8" w14:paraId="61542B4C" w14:textId="77777777" w:rsidTr="18D82971">
        <w:tc>
          <w:tcPr>
            <w:tcW w:w="1526" w:type="dxa"/>
          </w:tcPr>
          <w:p w14:paraId="3A673473" w14:textId="1CEAE14C" w:rsidR="00A4672D" w:rsidRPr="00B03CA8" w:rsidRDefault="00A4672D" w:rsidP="00A4672D">
            <w:r w:rsidRPr="00B03CA8">
              <w:t>Issue 006</w:t>
            </w:r>
          </w:p>
        </w:tc>
        <w:tc>
          <w:tcPr>
            <w:tcW w:w="1417" w:type="dxa"/>
          </w:tcPr>
          <w:p w14:paraId="2453F1D3" w14:textId="10B2DDFB" w:rsidR="00A4672D" w:rsidRPr="00B03CA8" w:rsidRDefault="000D2DE5" w:rsidP="00A4672D">
            <w:r w:rsidRPr="00B03CA8">
              <w:t>25</w:t>
            </w:r>
            <w:r w:rsidR="00404D70" w:rsidRPr="00B03CA8">
              <w:t>/04/2023</w:t>
            </w:r>
          </w:p>
        </w:tc>
        <w:tc>
          <w:tcPr>
            <w:tcW w:w="5579" w:type="dxa"/>
          </w:tcPr>
          <w:p w14:paraId="43710185" w14:textId="74B0E6A9" w:rsidR="00A4672D" w:rsidRPr="00B03CA8" w:rsidRDefault="00A4672D" w:rsidP="00A4672D">
            <w:r w:rsidRPr="00B03CA8">
              <w:t>Issue 006 incorporating use of ‘The Company’ definition as made in the STC</w:t>
            </w:r>
            <w:r w:rsidR="00404D70" w:rsidRPr="00B03CA8">
              <w:t xml:space="preserve"> PM0130</w:t>
            </w:r>
          </w:p>
        </w:tc>
      </w:tr>
    </w:tbl>
    <w:p w14:paraId="554ED798" w14:textId="77777777" w:rsidR="00A01417" w:rsidRPr="00B03CA8" w:rsidRDefault="00A01417">
      <w:pPr>
        <w:pStyle w:val="Heading1"/>
      </w:pPr>
      <w:r w:rsidRPr="00B03CA8">
        <w:br w:type="page"/>
      </w:r>
      <w:r w:rsidRPr="00B03CA8">
        <w:lastRenderedPageBreak/>
        <w:t xml:space="preserve">Introduction </w:t>
      </w:r>
    </w:p>
    <w:p w14:paraId="4CB1BA55" w14:textId="77777777" w:rsidR="00A01417" w:rsidRPr="00B03CA8" w:rsidRDefault="00A01417">
      <w:pPr>
        <w:pStyle w:val="Heading2"/>
      </w:pPr>
      <w:r w:rsidRPr="00B03CA8">
        <w:t>Scope</w:t>
      </w:r>
    </w:p>
    <w:p w14:paraId="59464018" w14:textId="69D36DA9" w:rsidR="00A01417" w:rsidRPr="00B03CA8" w:rsidRDefault="00A01417">
      <w:pPr>
        <w:pStyle w:val="Heading3"/>
        <w:jc w:val="both"/>
      </w:pPr>
      <w:r w:rsidRPr="00B03CA8">
        <w:t xml:space="preserve">This procedure applies to </w:t>
      </w:r>
      <w:r w:rsidR="00A4672D" w:rsidRPr="00B03CA8">
        <w:t>The Company</w:t>
      </w:r>
      <w:r w:rsidR="00EF23EB" w:rsidRPr="00B03CA8">
        <w:t xml:space="preserve">, as defined in the STC and meaning the licence holder with system operator responsibilities, </w:t>
      </w:r>
      <w:r w:rsidR="00AC3ADB" w:rsidRPr="00B03CA8">
        <w:t>and each TO.</w:t>
      </w:r>
      <w:r w:rsidRPr="00B03CA8">
        <w:t xml:space="preserve"> </w:t>
      </w:r>
    </w:p>
    <w:p w14:paraId="7715C42A" w14:textId="6726890A" w:rsidR="00A01417" w:rsidRPr="00B03CA8" w:rsidRDefault="00A01417">
      <w:pPr>
        <w:pStyle w:val="Heading3"/>
        <w:jc w:val="both"/>
      </w:pPr>
      <w:r w:rsidRPr="00B03CA8">
        <w:t xml:space="preserve">This procedure describes the process for </w:t>
      </w:r>
      <w:r w:rsidR="6CF5A1E4" w:rsidRPr="00FE79A8">
        <w:t xml:space="preserve">(a) </w:t>
      </w:r>
      <w:r w:rsidRPr="00B03CA8">
        <w:t xml:space="preserve">a Party to assist any other Party in providing a feasibility study to a </w:t>
      </w:r>
      <w:r w:rsidRPr="00FE79A8">
        <w:t>customer</w:t>
      </w:r>
      <w:ins w:id="0" w:author="Emma Sims (ESO)" w:date="2023-09-11T13:24:00Z">
        <w:r w:rsidR="7529B9D1" w:rsidRPr="00FE79A8">
          <w:t xml:space="preserve"> </w:t>
        </w:r>
        <w:r w:rsidR="6EC3E7DA" w:rsidRPr="00FE79A8">
          <w:t>(</w:t>
        </w:r>
        <w:r w:rsidR="48F940DB" w:rsidRPr="00FE79A8">
          <w:t xml:space="preserve">a </w:t>
        </w:r>
        <w:r w:rsidR="6EC3E7DA" w:rsidRPr="00FE79A8">
          <w:t>“Customer Feas</w:t>
        </w:r>
        <w:r w:rsidR="48F940DB" w:rsidRPr="00FE79A8">
          <w:t xml:space="preserve">ibility Study”) </w:t>
        </w:r>
        <w:r w:rsidR="6CF5A1E4" w:rsidRPr="00FE79A8">
          <w:t>and</w:t>
        </w:r>
        <w:r w:rsidR="7529B9D1" w:rsidRPr="00FE79A8">
          <w:t xml:space="preserve"> (b) a</w:t>
        </w:r>
        <w:r w:rsidR="3AFF7B6B" w:rsidRPr="00FE79A8">
          <w:t xml:space="preserve"> </w:t>
        </w:r>
        <w:r w:rsidR="6E1218F1" w:rsidRPr="00FE79A8">
          <w:t xml:space="preserve">TO </w:t>
        </w:r>
        <w:r w:rsidR="1FF55EEE" w:rsidRPr="00FE79A8">
          <w:t>providing a</w:t>
        </w:r>
        <w:r w:rsidR="48F940DB" w:rsidRPr="00FE79A8">
          <w:t xml:space="preserve"> feasibility study</w:t>
        </w:r>
      </w:ins>
      <w:ins w:id="1" w:author="Alex Aristodemou (NESO)" w:date="2024-10-23T13:00:00Z">
        <w:r w:rsidR="00D30CED" w:rsidRPr="00FE79A8">
          <w:t xml:space="preserve"> to The Company</w:t>
        </w:r>
      </w:ins>
      <w:ins w:id="2" w:author="Emma Sims (ESO)" w:date="2023-09-11T13:24:00Z">
        <w:r w:rsidR="48F940DB" w:rsidRPr="00FE79A8">
          <w:t xml:space="preserve"> in response to </w:t>
        </w:r>
      </w:ins>
      <w:ins w:id="3" w:author="Haarith Dhorat (NESO)" w:date="2024-10-29T14:57:00Z">
        <w:r w:rsidR="000E648F" w:rsidRPr="00FE79A8">
          <w:t xml:space="preserve">a request by </w:t>
        </w:r>
      </w:ins>
      <w:r w:rsidR="00E554C4" w:rsidRPr="00FE79A8">
        <w:t>The Company</w:t>
      </w:r>
      <w:ins w:id="4" w:author="Emma Sims (ESO)" w:date="2023-09-11T13:24:00Z">
        <w:r w:rsidR="48F940DB" w:rsidRPr="00FE79A8">
          <w:t xml:space="preserve"> </w:t>
        </w:r>
        <w:del w:id="5" w:author="Haarith Dhorat (NESO)" w:date="2024-10-29T14:57:00Z">
          <w:r w:rsidR="48F940DB" w:rsidRPr="00B03CA8" w:rsidDel="000E648F">
            <w:rPr>
              <w:highlight w:val="yellow"/>
              <w:rPrChange w:id="6" w:author="Alex Aristodemou (NESO)" w:date="2024-11-13T11:32:00Z">
                <w:rPr>
                  <w:color w:val="FF0000"/>
                  <w:u w:val="single"/>
                </w:rPr>
              </w:rPrChange>
            </w:rPr>
            <w:delText>request</w:delText>
          </w:r>
          <w:r w:rsidR="48F940DB" w:rsidRPr="00B03CA8" w:rsidDel="000E648F">
            <w:rPr>
              <w:rPrChange w:id="7" w:author="Alex Aristodemou (NESO)" w:date="2024-11-13T11:32:00Z">
                <w:rPr>
                  <w:color w:val="FF0000"/>
                  <w:u w:val="single"/>
                </w:rPr>
              </w:rPrChange>
            </w:rPr>
            <w:delText xml:space="preserve"> </w:delText>
          </w:r>
        </w:del>
        <w:r w:rsidR="48F940DB" w:rsidRPr="00B03CA8">
          <w:rPr>
            <w:rPrChange w:id="8" w:author="Alex Aristodemou (NESO)" w:date="2024-11-13T11:32:00Z">
              <w:rPr>
                <w:color w:val="FF0000"/>
                <w:u w:val="single"/>
              </w:rPr>
            </w:rPrChange>
          </w:rPr>
          <w:t xml:space="preserve">in the context of </w:t>
        </w:r>
      </w:ins>
      <w:r w:rsidR="00E554C4" w:rsidRPr="00B03CA8">
        <w:rPr>
          <w:rPrChange w:id="9" w:author="Alex Aristodemou (NESO)" w:date="2024-11-13T11:32:00Z">
            <w:rPr>
              <w:color w:val="FF0000"/>
              <w:u w:val="single"/>
            </w:rPr>
          </w:rPrChange>
        </w:rPr>
        <w:t xml:space="preserve">The Company </w:t>
      </w:r>
      <w:ins w:id="10" w:author="Haarith Dhorat (NESO)" w:date="2024-10-29T14:58:00Z">
        <w:r w:rsidR="000E648F" w:rsidRPr="00670F32">
          <w:rPr>
            <w:rPrChange w:id="11" w:author="Alex Aristodemou (NESO)" w:date="2024-11-13T12:07:00Z">
              <w:rPr>
                <w:color w:val="FF0000"/>
                <w:u w:val="single"/>
              </w:rPr>
            </w:rPrChange>
          </w:rPr>
          <w:t>carrying out</w:t>
        </w:r>
        <w:r w:rsidR="000E648F" w:rsidRPr="00B03CA8">
          <w:rPr>
            <w:rPrChange w:id="12" w:author="Alex Aristodemou (NESO)" w:date="2024-11-13T11:32:00Z">
              <w:rPr>
                <w:color w:val="FF0000"/>
                <w:u w:val="single"/>
              </w:rPr>
            </w:rPrChange>
          </w:rPr>
          <w:t xml:space="preserve"> </w:t>
        </w:r>
      </w:ins>
      <w:ins w:id="13" w:author="Angela Quinn" w:date="2023-09-06T17:17:00Z">
        <w:del w:id="14" w:author="Haarith Dhorat (NESO)" w:date="2024-10-29T15:02:00Z">
          <w:r w:rsidR="006716F1" w:rsidRPr="00B03CA8" w:rsidDel="000E648F">
            <w:rPr>
              <w:highlight w:val="yellow"/>
              <w:rPrChange w:id="15" w:author="Alex Aristodemou (NESO)" w:date="2024-11-13T11:32:00Z">
                <w:rPr>
                  <w:color w:val="FF0000"/>
                  <w:u w:val="single"/>
                </w:rPr>
              </w:rPrChange>
            </w:rPr>
            <w:delText>competitive</w:delText>
          </w:r>
          <w:r w:rsidR="006716F1" w:rsidRPr="00B03CA8" w:rsidDel="000E648F">
            <w:rPr>
              <w:rPrChange w:id="16" w:author="Alex Aristodemou (NESO)" w:date="2024-11-13T11:32:00Z">
                <w:rPr>
                  <w:color w:val="FF0000"/>
                  <w:u w:val="single"/>
                </w:rPr>
              </w:rPrChange>
            </w:rPr>
            <w:delText xml:space="preserve"> </w:delText>
          </w:r>
        </w:del>
      </w:ins>
      <w:ins w:id="17" w:author="Alex Aristodemou (NESO)" w:date="2024-10-31T09:51:00Z">
        <w:r w:rsidR="00791B99" w:rsidRPr="00B03CA8">
          <w:rPr>
            <w:rPrChange w:id="18" w:author="Alex Aristodemou (NESO)" w:date="2024-11-13T11:32:00Z">
              <w:rPr>
                <w:color w:val="FF0000"/>
                <w:u w:val="single"/>
              </w:rPr>
            </w:rPrChange>
          </w:rPr>
          <w:t xml:space="preserve">a </w:t>
        </w:r>
      </w:ins>
      <w:ins w:id="19" w:author="Angela Quinn" w:date="2023-09-06T17:17:00Z">
        <w:r w:rsidR="006716F1" w:rsidRPr="00B03CA8">
          <w:rPr>
            <w:rPrChange w:id="20" w:author="Alex Aristodemou (NESO)" w:date="2024-11-13T11:32:00Z">
              <w:rPr>
                <w:color w:val="FF0000"/>
                <w:u w:val="single"/>
              </w:rPr>
            </w:rPrChange>
          </w:rPr>
          <w:t>network</w:t>
        </w:r>
      </w:ins>
      <w:ins w:id="21" w:author="Emma Sims (ESO)" w:date="2023-09-11T13:24:00Z">
        <w:r w:rsidR="505EFE23" w:rsidRPr="00B03CA8">
          <w:rPr>
            <w:rPrChange w:id="22" w:author="Alex Aristodemou (NESO)" w:date="2024-11-13T11:32:00Z">
              <w:rPr>
                <w:color w:val="FF0000"/>
                <w:u w:val="single"/>
              </w:rPr>
            </w:rPrChange>
          </w:rPr>
          <w:t xml:space="preserve"> </w:t>
        </w:r>
      </w:ins>
      <w:ins w:id="23" w:author="Angela Quinn" w:date="2023-09-06T17:18:00Z">
        <w:r w:rsidR="0056083E" w:rsidRPr="00B03CA8">
          <w:rPr>
            <w:rPrChange w:id="24" w:author="Alex Aristodemou (NESO)" w:date="2024-11-13T11:32:00Z">
              <w:rPr>
                <w:color w:val="FF0000"/>
                <w:u w:val="single"/>
              </w:rPr>
            </w:rPrChange>
          </w:rPr>
          <w:t xml:space="preserve">services </w:t>
        </w:r>
      </w:ins>
      <w:ins w:id="25" w:author="Emma Sims (ESO)" w:date="2023-09-11T13:24:00Z">
        <w:r w:rsidR="505EFE23" w:rsidRPr="00B03CA8">
          <w:rPr>
            <w:rPrChange w:id="26" w:author="Alex Aristodemou (NESO)" w:date="2024-11-13T11:32:00Z">
              <w:rPr>
                <w:color w:val="FF0000"/>
                <w:u w:val="single"/>
              </w:rPr>
            </w:rPrChange>
          </w:rPr>
          <w:t>procurement exercise</w:t>
        </w:r>
        <w:r w:rsidR="6A5203EC" w:rsidRPr="00B03CA8">
          <w:rPr>
            <w:rPrChange w:id="27" w:author="Alex Aristodemou (NESO)" w:date="2024-11-13T11:32:00Z">
              <w:rPr>
                <w:color w:val="FF0000"/>
                <w:u w:val="single"/>
              </w:rPr>
            </w:rPrChange>
          </w:rPr>
          <w:t xml:space="preserve"> </w:t>
        </w:r>
        <w:r w:rsidR="48F940DB" w:rsidRPr="00B03CA8">
          <w:rPr>
            <w:rPrChange w:id="28" w:author="Alex Aristodemou (NESO)" w:date="2024-11-13T11:32:00Z">
              <w:rPr>
                <w:color w:val="FF0000"/>
                <w:u w:val="single"/>
              </w:rPr>
            </w:rPrChange>
          </w:rPr>
          <w:t>(a “</w:t>
        </w:r>
      </w:ins>
      <w:ins w:id="29" w:author="Angela Quinn" w:date="2023-09-06T17:18:00Z">
        <w:del w:id="30" w:author="Haarith Dhorat (NESO)" w:date="2024-10-29T15:03:00Z">
          <w:r w:rsidR="0056083E" w:rsidRPr="00B03CA8" w:rsidDel="000E648F">
            <w:rPr>
              <w:highlight w:val="yellow"/>
              <w:rPrChange w:id="31" w:author="Alex Aristodemou (NESO)" w:date="2024-11-13T11:32:00Z">
                <w:rPr>
                  <w:color w:val="FF0000"/>
                  <w:u w:val="single"/>
                </w:rPr>
              </w:rPrChange>
            </w:rPr>
            <w:delText>Competitive</w:delText>
          </w:r>
          <w:r w:rsidR="0056083E" w:rsidRPr="00B03CA8" w:rsidDel="000E648F">
            <w:rPr>
              <w:rPrChange w:id="32" w:author="Alex Aristodemou (NESO)" w:date="2024-11-13T11:32:00Z">
                <w:rPr>
                  <w:color w:val="FF0000"/>
                  <w:u w:val="single"/>
                </w:rPr>
              </w:rPrChange>
            </w:rPr>
            <w:delText xml:space="preserve"> </w:delText>
          </w:r>
        </w:del>
      </w:ins>
      <w:ins w:id="33" w:author="Angela Quinn" w:date="2023-09-06T17:17:00Z">
        <w:r w:rsidR="006716F1" w:rsidRPr="00B03CA8">
          <w:rPr>
            <w:rPrChange w:id="34" w:author="Alex Aristodemou (NESO)" w:date="2024-11-13T11:32:00Z">
              <w:rPr>
                <w:color w:val="FF0000"/>
                <w:u w:val="single"/>
              </w:rPr>
            </w:rPrChange>
          </w:rPr>
          <w:t xml:space="preserve">Network </w:t>
        </w:r>
      </w:ins>
      <w:ins w:id="35" w:author="Angela Quinn" w:date="2023-09-06T17:18:00Z">
        <w:r w:rsidR="0056083E" w:rsidRPr="00B03CA8">
          <w:rPr>
            <w:rPrChange w:id="36" w:author="Alex Aristodemou (NESO)" w:date="2024-11-13T11:32:00Z">
              <w:rPr>
                <w:color w:val="FF0000"/>
                <w:u w:val="single"/>
              </w:rPr>
            </w:rPrChange>
          </w:rPr>
          <w:t xml:space="preserve">Services </w:t>
        </w:r>
      </w:ins>
      <w:ins w:id="37" w:author="Emma Sims (ESO)" w:date="2023-09-11T13:24:00Z">
        <w:r w:rsidR="1FF55EEE" w:rsidRPr="00B03CA8">
          <w:rPr>
            <w:rPrChange w:id="38" w:author="Alex Aristodemou (NESO)" w:date="2024-11-13T11:32:00Z">
              <w:rPr>
                <w:color w:val="FF0000"/>
                <w:u w:val="single"/>
              </w:rPr>
            </w:rPrChange>
          </w:rPr>
          <w:t>Feasibility Study</w:t>
        </w:r>
      </w:ins>
      <w:ins w:id="39" w:author="Angela Quinn" w:date="2023-09-06T17:42:00Z">
        <w:r w:rsidR="00FA3287" w:rsidRPr="00B03CA8">
          <w:rPr>
            <w:rPrChange w:id="40" w:author="Alex Aristodemou (NESO)" w:date="2024-11-13T11:32:00Z">
              <w:rPr>
                <w:color w:val="FF0000"/>
                <w:u w:val="single"/>
              </w:rPr>
            </w:rPrChange>
          </w:rPr>
          <w:t xml:space="preserve"> or </w:t>
        </w:r>
        <w:del w:id="41" w:author="Haarith Dhorat (NESO)" w:date="2024-10-29T15:03:00Z">
          <w:r w:rsidR="00FA3287" w:rsidRPr="00B03CA8" w:rsidDel="000E648F">
            <w:rPr>
              <w:highlight w:val="yellow"/>
              <w:rPrChange w:id="42" w:author="Alex Aristodemou (NESO)" w:date="2024-11-13T11:32:00Z">
                <w:rPr>
                  <w:color w:val="FF0000"/>
                  <w:u w:val="single"/>
                </w:rPr>
              </w:rPrChange>
            </w:rPr>
            <w:delText>C</w:delText>
          </w:r>
        </w:del>
        <w:r w:rsidR="00FA3287" w:rsidRPr="00FE79A8">
          <w:t>NS Feasibility Study</w:t>
        </w:r>
      </w:ins>
      <w:ins w:id="43" w:author="Emma Sims (ESO)" w:date="2023-09-11T13:24:00Z">
        <w:r w:rsidR="48F940DB" w:rsidRPr="00FE79A8">
          <w:t>”)</w:t>
        </w:r>
        <w:del w:id="44" w:author="Alex Aristodemou (NESO)" w:date="2024-10-23T13:00:00Z">
          <w:r w:rsidR="1FF55EEE" w:rsidRPr="00B03CA8" w:rsidDel="00027A91">
            <w:rPr>
              <w:rPrChange w:id="45" w:author="Alex Aristodemou (NESO)" w:date="2024-11-13T11:32:00Z">
                <w:rPr>
                  <w:color w:val="FF0000"/>
                </w:rPr>
              </w:rPrChange>
            </w:rPr>
            <w:delText xml:space="preserve"> to </w:delText>
          </w:r>
        </w:del>
      </w:ins>
      <w:del w:id="46" w:author="Alex Aristodemou (NESO)" w:date="2024-10-23T13:00:00Z">
        <w:r w:rsidR="00E554C4" w:rsidRPr="00B03CA8" w:rsidDel="00027A91">
          <w:rPr>
            <w:rPrChange w:id="47" w:author="Alex Aristodemou (NESO)" w:date="2024-11-13T11:32:00Z">
              <w:rPr>
                <w:color w:val="FF0000"/>
              </w:rPr>
            </w:rPrChange>
          </w:rPr>
          <w:delText>The Company</w:delText>
        </w:r>
      </w:del>
      <w:r w:rsidR="00E554C4" w:rsidRPr="00B03CA8">
        <w:t>.</w:t>
      </w:r>
      <w:r w:rsidRPr="00B03CA8">
        <w:t xml:space="preserve"> It defines the tasks, formal documentation, interface requirements, timescales and responsibilities between the Parties.</w:t>
      </w:r>
    </w:p>
    <w:p w14:paraId="19136B3B" w14:textId="77777777" w:rsidR="00A01417" w:rsidRPr="00B03CA8" w:rsidRDefault="00A01417">
      <w:pPr>
        <w:pStyle w:val="Heading3"/>
      </w:pPr>
      <w:r w:rsidRPr="00B03CA8">
        <w:t>For the purposes of this document, TO</w:t>
      </w:r>
      <w:del w:id="48" w:author="Graham Lear (NESO)" w:date="2024-11-07T13:27:00Z">
        <w:r w:rsidRPr="00B03CA8" w:rsidDel="005779BB">
          <w:delText>’</w:delText>
        </w:r>
      </w:del>
      <w:r w:rsidRPr="00B03CA8">
        <w:t>s are:</w:t>
      </w:r>
    </w:p>
    <w:p w14:paraId="19058689" w14:textId="77777777" w:rsidR="004D1A9C" w:rsidRPr="00B03CA8" w:rsidRDefault="004D1A9C" w:rsidP="00451EDA">
      <w:pPr>
        <w:pStyle w:val="Heading3"/>
        <w:numPr>
          <w:ilvl w:val="0"/>
          <w:numId w:val="14"/>
        </w:numPr>
        <w:tabs>
          <w:tab w:val="clear" w:pos="360"/>
          <w:tab w:val="num" w:pos="1080"/>
        </w:tabs>
        <w:ind w:left="1080"/>
      </w:pPr>
      <w:r w:rsidRPr="00B03CA8">
        <w:t>NGET;</w:t>
      </w:r>
    </w:p>
    <w:p w14:paraId="0406EFEB" w14:textId="77777777" w:rsidR="00A01417" w:rsidRPr="00B03CA8" w:rsidRDefault="00A01417" w:rsidP="00451EDA">
      <w:pPr>
        <w:pStyle w:val="Heading3"/>
        <w:numPr>
          <w:ilvl w:val="0"/>
          <w:numId w:val="14"/>
        </w:numPr>
        <w:tabs>
          <w:tab w:val="clear" w:pos="360"/>
          <w:tab w:val="num" w:pos="1080"/>
        </w:tabs>
        <w:ind w:left="1080"/>
      </w:pPr>
      <w:r w:rsidRPr="00B03CA8">
        <w:t xml:space="preserve">SPT; </w:t>
      </w:r>
    </w:p>
    <w:p w14:paraId="192EBC0D" w14:textId="77777777" w:rsidR="00A01417" w:rsidRPr="00B03CA8" w:rsidRDefault="00A01417" w:rsidP="00451EDA">
      <w:pPr>
        <w:pStyle w:val="Heading3"/>
        <w:numPr>
          <w:ilvl w:val="0"/>
          <w:numId w:val="14"/>
        </w:numPr>
        <w:tabs>
          <w:tab w:val="clear" w:pos="360"/>
          <w:tab w:val="num" w:pos="1080"/>
        </w:tabs>
        <w:ind w:left="1080"/>
      </w:pPr>
      <w:r w:rsidRPr="00B03CA8">
        <w:t>SHETL</w:t>
      </w:r>
      <w:r w:rsidR="0092315F" w:rsidRPr="00B03CA8">
        <w:t xml:space="preserve">; </w:t>
      </w:r>
      <w:r w:rsidR="00AC3ADB" w:rsidRPr="00B03CA8">
        <w:t>a</w:t>
      </w:r>
      <w:r w:rsidR="0092315F" w:rsidRPr="00B03CA8">
        <w:t>nd</w:t>
      </w:r>
    </w:p>
    <w:p w14:paraId="30F1029C" w14:textId="77777777" w:rsidR="0092315F" w:rsidRPr="00B03CA8" w:rsidRDefault="00AC3ADB" w:rsidP="00451EDA">
      <w:pPr>
        <w:pStyle w:val="Heading3"/>
        <w:numPr>
          <w:ilvl w:val="0"/>
          <w:numId w:val="14"/>
        </w:numPr>
        <w:tabs>
          <w:tab w:val="clear" w:pos="360"/>
          <w:tab w:val="num" w:pos="1080"/>
        </w:tabs>
        <w:ind w:left="1080"/>
      </w:pPr>
      <w:r w:rsidRPr="00B03CA8">
        <w:t xml:space="preserve">All Offshore Transmission Licence holders as appointed by </w:t>
      </w:r>
      <w:r w:rsidR="0030426C" w:rsidRPr="00B03CA8">
        <w:t>Ofgem from time to time</w:t>
      </w:r>
      <w:r w:rsidRPr="00B03CA8">
        <w:t>.</w:t>
      </w:r>
    </w:p>
    <w:p w14:paraId="28FDE3E1" w14:textId="77777777" w:rsidR="00A01417" w:rsidRPr="00B03CA8" w:rsidRDefault="00A01417">
      <w:pPr>
        <w:pStyle w:val="Heading2"/>
      </w:pPr>
      <w:r w:rsidRPr="00B03CA8">
        <w:t xml:space="preserve">Objectives </w:t>
      </w:r>
    </w:p>
    <w:p w14:paraId="2F1BF3F9" w14:textId="588E5BB4" w:rsidR="00A01417" w:rsidRPr="00B03CA8" w:rsidRDefault="00A01417">
      <w:pPr>
        <w:pStyle w:val="Heading3"/>
        <w:jc w:val="both"/>
      </w:pPr>
      <w:r w:rsidRPr="00B03CA8">
        <w:t xml:space="preserve">The objective of this procedure is to detail how feasibility studies shall be addressed across </w:t>
      </w:r>
      <w:r w:rsidR="00A4672D" w:rsidRPr="00B03CA8">
        <w:t>The Company</w:t>
      </w:r>
      <w:r w:rsidRPr="00B03CA8">
        <w:t xml:space="preserve"> - TO interface and</w:t>
      </w:r>
      <w:del w:id="49" w:author="Angela Quinn" w:date="2023-04-18T11:48:00Z">
        <w:r w:rsidR="00081E66" w:rsidRPr="00B03CA8" w:rsidDel="00E21DB4">
          <w:rPr>
            <w:rPrChange w:id="50" w:author="Alex Aristodemou (NESO)" w:date="2024-11-13T11:32:00Z">
              <w:rPr>
                <w:color w:val="FF0000"/>
                <w:u w:val="single"/>
              </w:rPr>
            </w:rPrChange>
          </w:rPr>
          <w:delText>,</w:delText>
        </w:r>
      </w:del>
      <w:del w:id="51" w:author="Angela Quinn" w:date="2023-04-18T11:47:00Z">
        <w:r w:rsidR="00081E66" w:rsidRPr="00B03CA8" w:rsidDel="00E21DB4">
          <w:rPr>
            <w:rPrChange w:id="52" w:author="Alex Aristodemou (NESO)" w:date="2024-11-13T11:32:00Z">
              <w:rPr>
                <w:color w:val="FF0000"/>
                <w:u w:val="single"/>
              </w:rPr>
            </w:rPrChange>
          </w:rPr>
          <w:delText xml:space="preserve"> in the case </w:delText>
        </w:r>
        <w:r w:rsidR="00130111" w:rsidRPr="00B03CA8" w:rsidDel="00E21DB4">
          <w:rPr>
            <w:rPrChange w:id="53" w:author="Alex Aristodemou (NESO)" w:date="2024-11-13T11:32:00Z">
              <w:rPr>
                <w:color w:val="FF0000"/>
                <w:u w:val="single"/>
              </w:rPr>
            </w:rPrChange>
          </w:rPr>
          <w:delText>of a Customer Feasibility Study</w:delText>
        </w:r>
      </w:del>
      <w:ins w:id="54" w:author="Emma Sims (ESO)" w:date="2023-09-11T13:24:00Z">
        <w:del w:id="55" w:author="Graham Lear (NESO)" w:date="2024-11-07T13:38:00Z">
          <w:r w:rsidR="00130111" w:rsidRPr="00B03CA8" w:rsidDel="00A7286B">
            <w:rPr>
              <w:rPrChange w:id="56" w:author="Alex Aristodemou (NESO)" w:date="2024-11-13T11:32:00Z">
                <w:rPr>
                  <w:color w:val="FF0000"/>
                  <w:u w:val="single"/>
                </w:rPr>
              </w:rPrChange>
            </w:rPr>
            <w:delText>,</w:delText>
          </w:r>
        </w:del>
        <w:r w:rsidR="00130111" w:rsidRPr="00FE79A8">
          <w:t xml:space="preserve"> </w:t>
        </w:r>
      </w:ins>
      <w:del w:id="57" w:author="Graham Lear (NESO)" w:date="2024-11-07T13:38:00Z">
        <w:r w:rsidRPr="00B03CA8" w:rsidDel="00A7286B">
          <w:delText xml:space="preserve"> </w:delText>
        </w:r>
      </w:del>
      <w:r w:rsidRPr="00B03CA8">
        <w:t>the TO - TO interface. It is designed to enable the Parties to discharge their responsibilities under the STC and to ensure that responsibilities are clear.</w:t>
      </w:r>
    </w:p>
    <w:p w14:paraId="5E6B6B00" w14:textId="4814F30B" w:rsidR="00A01417" w:rsidRPr="00B03CA8" w:rsidRDefault="00A01417">
      <w:pPr>
        <w:pStyle w:val="Heading3"/>
        <w:jc w:val="both"/>
        <w:rPr>
          <w:ins w:id="58" w:author="Alex Aristodemou (NESO)" w:date="2024-10-25T14:34:00Z"/>
        </w:rPr>
      </w:pPr>
      <w:r w:rsidRPr="00B03CA8">
        <w:t>The objective of this procedure is to deal with feasibility studies for major development studies</w:t>
      </w:r>
      <w:ins w:id="59" w:author="Emma Sims (ESO)" w:date="2023-09-11T13:24:00Z">
        <w:r w:rsidR="1DE08C40" w:rsidRPr="00B03CA8">
          <w:t xml:space="preserve"> </w:t>
        </w:r>
        <w:r w:rsidR="1DE08C40" w:rsidRPr="00FE79A8">
          <w:t xml:space="preserve">and </w:t>
        </w:r>
      </w:ins>
      <w:ins w:id="60" w:author="Millar, Alexandra" w:date="2023-03-29T09:40:00Z">
        <w:del w:id="61" w:author="Haarith Dhorat (NESO)" w:date="2024-10-29T14:58:00Z">
          <w:r w:rsidR="5AF264C0" w:rsidRPr="00FE79A8" w:rsidDel="000E648F">
            <w:delText xml:space="preserve">ESO </w:delText>
          </w:r>
        </w:del>
      </w:ins>
      <w:ins w:id="62" w:author="Haarith Dhorat (NESO)" w:date="2024-10-29T14:58:00Z">
        <w:r w:rsidR="000E648F" w:rsidRPr="00FE79A8">
          <w:t>The Compan</w:t>
        </w:r>
      </w:ins>
      <w:ins w:id="63" w:author="Alex Aristodemou (NESO)" w:date="2024-10-31T09:52:00Z">
        <w:r w:rsidR="00791B99" w:rsidRPr="00FE79A8">
          <w:t>y’</w:t>
        </w:r>
      </w:ins>
      <w:ins w:id="64" w:author="Haarith Dhorat (NESO)" w:date="2024-10-29T14:58:00Z">
        <w:del w:id="65" w:author="Alex Aristodemou (NESO)" w:date="2024-10-31T09:52:00Z">
          <w:r w:rsidR="000E648F" w:rsidRPr="00670F32" w:rsidDel="00791B99">
            <w:rPr>
              <w:rPrChange w:id="66" w:author="Alex Aristodemou (NESO)" w:date="2024-11-13T12:07:00Z">
                <w:rPr>
                  <w:color w:val="FF0000"/>
                  <w:u w:val="single"/>
                </w:rPr>
              </w:rPrChange>
            </w:rPr>
            <w:delText>ie</w:delText>
          </w:r>
        </w:del>
        <w:r w:rsidR="000E648F" w:rsidRPr="00670F32">
          <w:rPr>
            <w:rPrChange w:id="67" w:author="Alex Aristodemou (NESO)" w:date="2024-11-13T12:07:00Z">
              <w:rPr>
                <w:color w:val="FF0000"/>
                <w:u w:val="single"/>
              </w:rPr>
            </w:rPrChange>
          </w:rPr>
          <w:t>s</w:t>
        </w:r>
        <w:r w:rsidR="000E648F" w:rsidRPr="00B03CA8">
          <w:rPr>
            <w:rPrChange w:id="68" w:author="Alex Aristodemou (NESO)" w:date="2024-11-13T11:32:00Z">
              <w:rPr>
                <w:color w:val="FF0000"/>
                <w:u w:val="single"/>
              </w:rPr>
            </w:rPrChange>
          </w:rPr>
          <w:t xml:space="preserve"> </w:t>
        </w:r>
      </w:ins>
      <w:ins w:id="69" w:author="Angela Quinn" w:date="2023-09-06T17:21:00Z">
        <w:del w:id="70" w:author="Haarith Dhorat (NESO)" w:date="2024-10-29T15:02:00Z">
          <w:r w:rsidR="0056083E" w:rsidRPr="00B03CA8" w:rsidDel="000E648F">
            <w:rPr>
              <w:highlight w:val="yellow"/>
              <w:rPrChange w:id="71" w:author="Alex Aristodemou (NESO)" w:date="2024-11-13T11:32:00Z">
                <w:rPr>
                  <w:color w:val="FF0000"/>
                  <w:u w:val="single"/>
                </w:rPr>
              </w:rPrChange>
            </w:rPr>
            <w:delText>competitive</w:delText>
          </w:r>
          <w:r w:rsidR="0056083E" w:rsidRPr="00B03CA8" w:rsidDel="000E648F">
            <w:rPr>
              <w:rPrChange w:id="72" w:author="Alex Aristodemou (NESO)" w:date="2024-11-13T11:32:00Z">
                <w:rPr>
                  <w:color w:val="FF0000"/>
                  <w:u w:val="single"/>
                </w:rPr>
              </w:rPrChange>
            </w:rPr>
            <w:delText xml:space="preserve"> </w:delText>
          </w:r>
        </w:del>
      </w:ins>
      <w:ins w:id="73" w:author="Millar, Alexandra" w:date="2023-03-29T09:40:00Z">
        <w:r w:rsidR="5AF264C0" w:rsidRPr="00B03CA8">
          <w:rPr>
            <w:rPrChange w:id="74" w:author="Alex Aristodemou (NESO)" w:date="2024-11-13T11:32:00Z">
              <w:rPr>
                <w:color w:val="FF0000"/>
                <w:u w:val="single"/>
              </w:rPr>
            </w:rPrChange>
          </w:rPr>
          <w:t xml:space="preserve">network </w:t>
        </w:r>
      </w:ins>
      <w:ins w:id="75" w:author="Millar, Alexandra" w:date="2023-03-29T09:42:00Z">
        <w:r w:rsidR="7FE03CAF" w:rsidRPr="00B03CA8">
          <w:rPr>
            <w:rPrChange w:id="76" w:author="Alex Aristodemou (NESO)" w:date="2024-11-13T11:32:00Z">
              <w:rPr>
                <w:color w:val="FF0000"/>
                <w:u w:val="single"/>
              </w:rPr>
            </w:rPrChange>
          </w:rPr>
          <w:t>services</w:t>
        </w:r>
      </w:ins>
      <w:ins w:id="77" w:author="Millar, Alexandra" w:date="2023-03-29T09:40:00Z">
        <w:r w:rsidR="5AF264C0" w:rsidRPr="00B03CA8">
          <w:rPr>
            <w:rPrChange w:id="78" w:author="Alex Aristodemou (NESO)" w:date="2024-11-13T11:32:00Z">
              <w:rPr>
                <w:color w:val="FF0000"/>
                <w:u w:val="single"/>
              </w:rPr>
            </w:rPrChange>
          </w:rPr>
          <w:t xml:space="preserve"> procurement</w:t>
        </w:r>
      </w:ins>
      <w:ins w:id="79" w:author="Angela Quinn" w:date="2023-09-06T17:21:00Z">
        <w:r w:rsidR="0056083E" w:rsidRPr="00B03CA8">
          <w:rPr>
            <w:rPrChange w:id="80" w:author="Alex Aristodemou (NESO)" w:date="2024-11-13T11:32:00Z">
              <w:rPr>
                <w:color w:val="FF0000"/>
                <w:u w:val="single"/>
              </w:rPr>
            </w:rPrChange>
          </w:rPr>
          <w:t xml:space="preserve"> exercises</w:t>
        </w:r>
      </w:ins>
      <w:r w:rsidRPr="00B03CA8">
        <w:t>, but it is not intended for this process to be followed for every request, e.g. where minor information is required from another Party. The STCP Information Request Form (STCP 12-1 Data Exchange) can be used for circumstances where this STCP is not deemed appropriate.</w:t>
      </w:r>
    </w:p>
    <w:p w14:paraId="51C6F109" w14:textId="099725A6" w:rsidR="00D43A19" w:rsidRPr="00B03CA8" w:rsidRDefault="00D43A19" w:rsidP="00D43A19">
      <w:pPr>
        <w:pStyle w:val="Heading3"/>
        <w:jc w:val="both"/>
        <w:rPr>
          <w:ins w:id="81" w:author="Alex Aristodemou (NESO)" w:date="2024-10-25T14:34:00Z"/>
        </w:rPr>
      </w:pPr>
      <w:ins w:id="82" w:author="Alex Aristodemou (NESO)" w:date="2024-10-25T14:35:00Z">
        <w:r w:rsidRPr="00B03CA8">
          <w:rPr>
            <w:b/>
            <w:bCs/>
          </w:rPr>
          <w:t xml:space="preserve">Nuclear Site Licence Provision - </w:t>
        </w:r>
      </w:ins>
      <w:ins w:id="83" w:author="Alex Aristodemou (NESO)" w:date="2024-10-25T14:34:00Z">
        <w:r w:rsidRPr="00B03CA8">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w:t>
        </w:r>
      </w:ins>
      <w:ins w:id="84" w:author="Alex Aristodemou (NESO)" w:date="2024-10-25T16:20:00Z">
        <w:r w:rsidR="005C68D6" w:rsidRPr="00B03CA8">
          <w:t>5</w:t>
        </w:r>
      </w:ins>
      <w:ins w:id="85" w:author="Alex Aristodemou (NESO)" w:date="2024-10-25T14:34:00Z">
        <w:r w:rsidRPr="00B03CA8">
          <w:t xml:space="preserve"> of the CUSC and Section G3 of the SO/TO Code to ensure compliance with all of these obligations.</w:t>
        </w:r>
      </w:ins>
    </w:p>
    <w:p w14:paraId="53862A00" w14:textId="77777777" w:rsidR="00D43A19" w:rsidRPr="00B03CA8" w:rsidRDefault="00D43A19">
      <w:pPr>
        <w:pStyle w:val="Heading3"/>
        <w:jc w:val="both"/>
      </w:pPr>
    </w:p>
    <w:p w14:paraId="59F4CD25" w14:textId="77777777" w:rsidR="00A01417" w:rsidRPr="00B03CA8" w:rsidRDefault="00A01417">
      <w:pPr>
        <w:pStyle w:val="Heading2"/>
      </w:pPr>
      <w:r w:rsidRPr="00B03CA8">
        <w:t>Background</w:t>
      </w:r>
      <w:ins w:id="86" w:author="Emma Sims (ESO)" w:date="2023-09-11T13:24:00Z">
        <w:r w:rsidR="00130111" w:rsidRPr="00FE79A8">
          <w:t xml:space="preserve"> – Customer Feasibility Study</w:t>
        </w:r>
      </w:ins>
    </w:p>
    <w:p w14:paraId="1F6EDEBB" w14:textId="2EF7B494" w:rsidR="00A01417" w:rsidRPr="00B03CA8" w:rsidRDefault="00A01417">
      <w:pPr>
        <w:pStyle w:val="Heading3"/>
        <w:jc w:val="both"/>
      </w:pPr>
      <w:bookmarkStart w:id="87" w:name="_Hlk128470676"/>
      <w:r w:rsidRPr="00B03CA8">
        <w:t xml:space="preserve">A customer may request a feasibility study as either a pre-cursor to a new/modified connection application or as a speculative request. The scope of study may include a detailed analysis of the </w:t>
      </w:r>
      <w:r w:rsidR="00C33A6F" w:rsidRPr="00B03CA8">
        <w:t>National Electricity T</w:t>
      </w:r>
      <w:r w:rsidRPr="00B03CA8">
        <w:t xml:space="preserve">ransmission </w:t>
      </w:r>
      <w:r w:rsidR="00C33A6F" w:rsidRPr="00B03CA8">
        <w:t>S</w:t>
      </w:r>
      <w:r w:rsidRPr="00B03CA8">
        <w:t xml:space="preserve">ystem to cover all issues such as connection options, infrastructure, construction, project timescales, balancing market issues, costs, charging issues, risks etc.  Such a detailed scope may require involvement of TO(s) and </w:t>
      </w:r>
      <w:r w:rsidR="00A4672D" w:rsidRPr="00B03CA8">
        <w:t>The Company</w:t>
      </w:r>
      <w:r w:rsidRPr="00B03CA8">
        <w:t xml:space="preserve">. </w:t>
      </w:r>
    </w:p>
    <w:bookmarkEnd w:id="87"/>
    <w:p w14:paraId="7B63810D" w14:textId="77777777" w:rsidR="00A01417" w:rsidRPr="00B03CA8" w:rsidRDefault="00A01417">
      <w:pPr>
        <w:pStyle w:val="Heading3"/>
        <w:jc w:val="both"/>
      </w:pPr>
      <w:r w:rsidRPr="00B03CA8">
        <w:t xml:space="preserve">This process covers the identification of the Lead Party who shall act as co-ordinator of the feasibility study process and main customer contact; the initial project discussions; agreeing the scope of works; carrying out the study work; preparing and issuing the Customer Study Report. </w:t>
      </w:r>
    </w:p>
    <w:p w14:paraId="335AB6C0" w14:textId="0F32E7EA" w:rsidR="00A01417" w:rsidRPr="00B03CA8" w:rsidRDefault="00A01417">
      <w:pPr>
        <w:pStyle w:val="Heading3"/>
        <w:jc w:val="both"/>
      </w:pPr>
      <w:r w:rsidRPr="00B03CA8">
        <w:t xml:space="preserve">A customer may engage a TO or </w:t>
      </w:r>
      <w:r w:rsidR="00A4672D" w:rsidRPr="00B03CA8">
        <w:t>The Company</w:t>
      </w:r>
      <w:r w:rsidRPr="00B03CA8">
        <w:t xml:space="preserve"> as the Lead Party for a feasibility study, the details of the project under consideration may, or may not, be divulged by the Lead Party to the Other Party/Parties depending on the customer’s confidentiality requirements.</w:t>
      </w:r>
    </w:p>
    <w:p w14:paraId="3A21B44C" w14:textId="05B9B04A" w:rsidR="00A01417" w:rsidRPr="0056035F" w:rsidRDefault="00A01417">
      <w:pPr>
        <w:pStyle w:val="Heading3"/>
        <w:jc w:val="both"/>
      </w:pPr>
      <w:r w:rsidRPr="00B03CA8">
        <w:t xml:space="preserve">Unless otherwise agreed by Parties, all intellectual property conceived or made by the Party/Parties in the course of providing the Lead Party Study Report/ Customer Study Report </w:t>
      </w:r>
      <w:r w:rsidRPr="00B03CA8">
        <w:lastRenderedPageBreak/>
        <w:t>shall be and remain the property of that Party/ those Parties and</w:t>
      </w:r>
      <w:r w:rsidR="0067662E" w:rsidRPr="00B03CA8">
        <w:t xml:space="preserve"> </w:t>
      </w:r>
      <w:r w:rsidRPr="00B03CA8">
        <w:t>the Lead Party shall grant the customer non-exclusive licence to copy and use such intellectual property for purposes directly related to the project.</w:t>
      </w:r>
    </w:p>
    <w:p w14:paraId="7770CC5D" w14:textId="335FD86A" w:rsidR="00B736BF" w:rsidRPr="0056035F" w:rsidRDefault="6D4FBA6C" w:rsidP="0056035F">
      <w:pPr>
        <w:pStyle w:val="Heading2"/>
        <w:rPr>
          <w:ins w:id="88" w:author="Emma Sims (ESO)" w:date="2023-09-11T13:24:00Z"/>
        </w:rPr>
      </w:pPr>
      <w:ins w:id="89" w:author="Emma Sims (ESO)" w:date="2023-09-11T13:24:00Z">
        <w:r w:rsidRPr="0056035F">
          <w:t>Background –</w:t>
        </w:r>
      </w:ins>
      <w:ins w:id="90" w:author="Graham Lear (NESO)" w:date="2024-11-07T14:02:00Z">
        <w:r w:rsidR="009A5593" w:rsidRPr="0056035F">
          <w:t xml:space="preserve"> </w:t>
        </w:r>
      </w:ins>
      <w:ins w:id="91" w:author="Emma Sims (ESO)" w:date="2023-09-11T13:24:00Z">
        <w:del w:id="92" w:author="Alex Millar (NESO)" w:date="2024-10-31T10:23:00Z">
          <w:r w:rsidRPr="0056035F" w:rsidDel="000B215C">
            <w:delText xml:space="preserve"> </w:delText>
          </w:r>
        </w:del>
      </w:ins>
      <w:ins w:id="93" w:author="Angela Quinn" w:date="2023-09-06T17:22:00Z">
        <w:del w:id="94" w:author="Alex Millar (NESO)" w:date="2024-10-31T10:23:00Z">
          <w:r w:rsidR="0056083E" w:rsidRPr="0056035F" w:rsidDel="000B215C">
            <w:delText xml:space="preserve">Competitive </w:delText>
          </w:r>
        </w:del>
        <w:r w:rsidR="0056083E" w:rsidRPr="0056035F">
          <w:t>Network Services</w:t>
        </w:r>
      </w:ins>
      <w:ins w:id="95" w:author="Emma Sims (ESO)" w:date="2023-09-11T13:24:00Z">
        <w:r w:rsidRPr="0056035F">
          <w:t xml:space="preserve"> Feasibility Study</w:t>
        </w:r>
      </w:ins>
    </w:p>
    <w:p w14:paraId="529B4F6B" w14:textId="731F356A" w:rsidR="004873AE" w:rsidRPr="0056035F" w:rsidRDefault="004873AE" w:rsidP="004873AE">
      <w:pPr>
        <w:pStyle w:val="Heading3"/>
        <w:numPr>
          <w:ilvl w:val="0"/>
          <w:numId w:val="0"/>
        </w:numPr>
        <w:ind w:left="720" w:hanging="720"/>
        <w:jc w:val="both"/>
        <w:rPr>
          <w:ins w:id="96" w:author="Emma Sims (ESO)" w:date="2023-09-11T13:24:00Z"/>
          <w:b/>
          <w:bCs/>
          <w:i/>
          <w:iCs/>
          <w:sz w:val="24"/>
          <w:szCs w:val="24"/>
        </w:rPr>
      </w:pPr>
    </w:p>
    <w:p w14:paraId="5DB7094B" w14:textId="45F8BBB3" w:rsidR="004873AE" w:rsidRPr="0056035F" w:rsidRDefault="6776FB79" w:rsidP="0056035F">
      <w:pPr>
        <w:pStyle w:val="Heading3"/>
        <w:rPr>
          <w:ins w:id="97" w:author="Millar, Alexandra" w:date="2023-03-29T09:46:00Z"/>
        </w:rPr>
      </w:pPr>
      <w:ins w:id="98" w:author="Millar, Alexandra" w:date="2023-03-29T09:43:00Z">
        <w:r w:rsidRPr="0056035F">
          <w:t xml:space="preserve">To support </w:t>
        </w:r>
      </w:ins>
      <w:ins w:id="99" w:author="Angela Quinn" w:date="2023-09-07T08:16:00Z">
        <w:r w:rsidR="00D347F1" w:rsidRPr="0056035F">
          <w:t>a</w:t>
        </w:r>
      </w:ins>
      <w:ins w:id="100" w:author="Alex Aristodemou (NESO)" w:date="2024-10-31T09:52:00Z">
        <w:r w:rsidR="00791B99" w:rsidRPr="0056035F">
          <w:t>n</w:t>
        </w:r>
      </w:ins>
      <w:ins w:id="101" w:author="Angela Quinn" w:date="2023-09-07T08:16:00Z">
        <w:r w:rsidR="00D347F1" w:rsidRPr="0056035F">
          <w:t xml:space="preserve"> </w:t>
        </w:r>
      </w:ins>
      <w:ins w:id="102" w:author="Angela Quinn" w:date="2023-09-07T08:17:00Z">
        <w:del w:id="103" w:author="Haarith Dhorat (NESO)" w:date="2024-10-29T15:03:00Z">
          <w:r w:rsidR="00A44D05" w:rsidRPr="00B03CA8" w:rsidDel="000E648F">
            <w:rPr>
              <w:highlight w:val="yellow"/>
              <w:rPrChange w:id="104" w:author="Alex Aristodemou (NESO)" w:date="2024-11-13T11:32:00Z">
                <w:rPr>
                  <w:color w:val="FF0000"/>
                </w:rPr>
              </w:rPrChange>
            </w:rPr>
            <w:delText>C</w:delText>
          </w:r>
        </w:del>
        <w:r w:rsidR="00A44D05" w:rsidRPr="0056035F">
          <w:t xml:space="preserve">NS </w:t>
        </w:r>
      </w:ins>
      <w:ins w:id="105" w:author="Angela Quinn" w:date="2023-09-06T17:30:00Z">
        <w:r w:rsidR="006269B6" w:rsidRPr="0056035F">
          <w:t>Exercise</w:t>
        </w:r>
      </w:ins>
      <w:ins w:id="106" w:author="Haarith Dhorat (NESO)" w:date="2024-10-29T14:59:00Z">
        <w:r w:rsidR="000E648F" w:rsidRPr="00902BCC">
          <w:t>,</w:t>
        </w:r>
      </w:ins>
      <w:ins w:id="107" w:author="Angela Quinn" w:date="2023-09-06T17:30:00Z">
        <w:r w:rsidR="00462AFF" w:rsidRPr="0056035F">
          <w:t xml:space="preserve"> </w:t>
        </w:r>
      </w:ins>
      <w:r w:rsidR="00E554C4" w:rsidRPr="0056035F">
        <w:t>The Company</w:t>
      </w:r>
      <w:ins w:id="108" w:author="Angela Quinn" w:date="2023-09-06T17:28:00Z">
        <w:r w:rsidR="00CF2278" w:rsidRPr="0056035F">
          <w:t xml:space="preserve"> may request </w:t>
        </w:r>
      </w:ins>
      <w:ins w:id="109" w:author="Angela Quinn" w:date="2023-09-06T17:42:00Z">
        <w:r w:rsidR="00FA3287" w:rsidRPr="0056035F">
          <w:t>a</w:t>
        </w:r>
      </w:ins>
      <w:ins w:id="110" w:author="Graham Lear (NESO)" w:date="2024-11-08T15:26:00Z">
        <w:r w:rsidR="004129EB" w:rsidRPr="0056035F">
          <w:t>n</w:t>
        </w:r>
      </w:ins>
      <w:ins w:id="111" w:author="Alex Aristodemou (NESO)" w:date="2024-10-31T09:52:00Z">
        <w:del w:id="112" w:author="Alex Millar (NESO)" w:date="2024-10-31T10:24:00Z">
          <w:r w:rsidR="00791B99" w:rsidRPr="0056035F" w:rsidDel="007A34B8">
            <w:delText>n</w:delText>
          </w:r>
        </w:del>
      </w:ins>
      <w:ins w:id="113" w:author="Angela Quinn" w:date="2023-09-06T17:42:00Z">
        <w:r w:rsidR="00FA3287" w:rsidRPr="0056035F">
          <w:t xml:space="preserve"> </w:t>
        </w:r>
      </w:ins>
      <w:ins w:id="114" w:author="Angela Quinn" w:date="2023-09-06T17:26:00Z">
        <w:del w:id="115" w:author="Alex Aristodemou (NESO)" w:date="2024-10-31T09:52:00Z">
          <w:r w:rsidR="00CF2278" w:rsidRPr="0056035F" w:rsidDel="00791B99">
            <w:delText>C</w:delText>
          </w:r>
        </w:del>
      </w:ins>
      <w:ins w:id="116" w:author="Angela Quinn" w:date="2023-09-06T17:42:00Z">
        <w:r w:rsidR="00FA3287" w:rsidRPr="0056035F">
          <w:t>NS</w:t>
        </w:r>
      </w:ins>
      <w:ins w:id="117" w:author="Angela Quinn" w:date="2023-09-06T17:48:00Z">
        <w:r w:rsidR="00147CFE" w:rsidRPr="0056035F">
          <w:t xml:space="preserve"> </w:t>
        </w:r>
      </w:ins>
      <w:ins w:id="118" w:author="Angela Quinn" w:date="2023-09-06T17:28:00Z">
        <w:r w:rsidR="00CF2278" w:rsidRPr="0056035F">
          <w:t xml:space="preserve">Feasibility Study </w:t>
        </w:r>
      </w:ins>
      <w:ins w:id="119" w:author="Alex Aristodemou (NESO)" w:date="2024-10-23T13:08:00Z">
        <w:r w:rsidR="004A5081" w:rsidRPr="0056035F">
          <w:t xml:space="preserve">Report </w:t>
        </w:r>
      </w:ins>
      <w:ins w:id="120" w:author="Angela Quinn" w:date="2023-09-06T17:28:00Z">
        <w:r w:rsidR="00CF2278" w:rsidRPr="0056035F">
          <w:t>from</w:t>
        </w:r>
      </w:ins>
      <w:ins w:id="121" w:author="Angela Quinn" w:date="2023-09-06T17:29:00Z">
        <w:r w:rsidR="00CF2278" w:rsidRPr="0056035F">
          <w:t xml:space="preserve"> a</w:t>
        </w:r>
      </w:ins>
      <w:ins w:id="122" w:author="Emma Sims (ESO)" w:date="2023-09-11T13:24:00Z">
        <w:r w:rsidR="3BE28CF9" w:rsidRPr="0056035F">
          <w:t xml:space="preserve"> </w:t>
        </w:r>
      </w:ins>
      <w:ins w:id="123" w:author="Angela Quinn" w:date="2023-09-06T17:27:00Z">
        <w:r w:rsidR="00CF2278" w:rsidRPr="0056035F">
          <w:t xml:space="preserve">TO. </w:t>
        </w:r>
      </w:ins>
    </w:p>
    <w:p w14:paraId="0E0432DD" w14:textId="3F7C4E66" w:rsidR="004873AE" w:rsidRPr="0056035F" w:rsidRDefault="008E4E55" w:rsidP="00374173">
      <w:pPr>
        <w:pStyle w:val="Heading3"/>
        <w:numPr>
          <w:ilvl w:val="0"/>
          <w:numId w:val="0"/>
        </w:numPr>
        <w:rPr>
          <w:ins w:id="124" w:author="Emma Sims (ESO)" w:date="2023-09-11T13:24:00Z"/>
        </w:rPr>
      </w:pPr>
      <w:ins w:id="125" w:author="Angela Quinn" w:date="2023-09-06T17:36:00Z">
        <w:r w:rsidRPr="0056035F">
          <w:t>1.4.2</w:t>
        </w:r>
        <w:r w:rsidRPr="0056035F">
          <w:tab/>
        </w:r>
      </w:ins>
      <w:ins w:id="126" w:author="Angela Quinn" w:date="2023-09-06T17:35:00Z">
        <w:r w:rsidR="00A46201" w:rsidRPr="0056035F">
          <w:t xml:space="preserve">The scope of </w:t>
        </w:r>
      </w:ins>
      <w:ins w:id="127" w:author="Angela Quinn" w:date="2023-09-06T17:43:00Z">
        <w:r w:rsidR="00FA3287" w:rsidRPr="0056035F">
          <w:t xml:space="preserve">the </w:t>
        </w:r>
      </w:ins>
      <w:ins w:id="128" w:author="Angela Quinn" w:date="2023-09-06T17:35:00Z">
        <w:r w:rsidR="00A46201" w:rsidRPr="0056035F">
          <w:t xml:space="preserve">study </w:t>
        </w:r>
      </w:ins>
      <w:ins w:id="129" w:author="Angela Quinn" w:date="2023-09-06T17:30:00Z">
        <w:r w:rsidR="006269B6" w:rsidRPr="0056035F">
          <w:t>will ref</w:t>
        </w:r>
        <w:r w:rsidR="00462AFF" w:rsidRPr="0056035F">
          <w:t>l</w:t>
        </w:r>
        <w:r w:rsidR="006269B6" w:rsidRPr="0056035F">
          <w:t xml:space="preserve">ect the requirements and needs of the </w:t>
        </w:r>
      </w:ins>
      <w:ins w:id="130" w:author="Angela Quinn" w:date="2023-09-07T08:17:00Z">
        <w:del w:id="131" w:author="Alex Aristodemou (NESO)" w:date="2024-10-31T09:52:00Z">
          <w:r w:rsidR="00A44D05" w:rsidRPr="0056035F" w:rsidDel="00791B99">
            <w:delText>C</w:delText>
          </w:r>
        </w:del>
        <w:r w:rsidR="00A44D05" w:rsidRPr="0056035F">
          <w:t xml:space="preserve">NS </w:t>
        </w:r>
      </w:ins>
      <w:ins w:id="132" w:author="Angela Quinn" w:date="2023-09-06T17:31:00Z">
        <w:r w:rsidR="00462AFF" w:rsidRPr="0056035F">
          <w:t>Exercise but</w:t>
        </w:r>
      </w:ins>
      <w:ins w:id="133" w:author="Angela Quinn" w:date="2023-09-06T17:35:00Z">
        <w:r w:rsidR="00A46201" w:rsidRPr="0056035F">
          <w:t xml:space="preserve"> </w:t>
        </w:r>
      </w:ins>
      <w:ins w:id="134" w:author="Angela Quinn" w:date="2023-09-06T17:31:00Z">
        <w:r w:rsidR="00462AFF" w:rsidRPr="0056035F">
          <w:t xml:space="preserve">may include for example </w:t>
        </w:r>
        <w:r w:rsidR="00114F3C" w:rsidRPr="0056035F">
          <w:t xml:space="preserve">a </w:t>
        </w:r>
      </w:ins>
      <w:ins w:id="135" w:author="Angela Quinn" w:date="2023-09-06T17:43:00Z">
        <w:r w:rsidR="00FA3287" w:rsidRPr="0056035F">
          <w:t xml:space="preserve">request for a </w:t>
        </w:r>
      </w:ins>
      <w:ins w:id="136" w:author="Angela Quinn" w:date="2023-09-06T17:31:00Z">
        <w:r w:rsidR="00114F3C" w:rsidRPr="0056035F">
          <w:t>high</w:t>
        </w:r>
        <w:del w:id="137" w:author="Alex Aristodemou (NESO)" w:date="2024-10-23T13:02:00Z">
          <w:r w:rsidR="00114F3C" w:rsidRPr="0056035F" w:rsidDel="00731FCF">
            <w:delText xml:space="preserve"> </w:delText>
          </w:r>
        </w:del>
      </w:ins>
      <w:ins w:id="138" w:author="Alex Aristodemou (NESO)" w:date="2024-10-23T13:02:00Z">
        <w:r w:rsidR="00731FCF" w:rsidRPr="0056035F">
          <w:t>-</w:t>
        </w:r>
      </w:ins>
      <w:ins w:id="139" w:author="Angela Quinn" w:date="2023-09-06T17:31:00Z">
        <w:r w:rsidR="00114F3C" w:rsidRPr="0056035F">
          <w:t xml:space="preserve">level assessment of connection feasibility, </w:t>
        </w:r>
      </w:ins>
      <w:ins w:id="140" w:author="Angela Quinn" w:date="2023-09-06T17:32:00Z">
        <w:r w:rsidR="00DC5C10" w:rsidRPr="0056035F">
          <w:t>works, connection costs and connection dates and fault level</w:t>
        </w:r>
        <w:r w:rsidR="00E71CC6" w:rsidRPr="0056035F">
          <w:t xml:space="preserve">, voltage and/or thermal system studies. </w:t>
        </w:r>
      </w:ins>
      <w:ins w:id="141" w:author="Emma Sims (ESO)" w:date="2023-09-11T13:24:00Z">
        <w:r w:rsidR="3BE28CF9" w:rsidRPr="0056035F">
          <w:t xml:space="preserve"> </w:t>
        </w:r>
      </w:ins>
    </w:p>
    <w:p w14:paraId="759BD85D" w14:textId="5EEC538C" w:rsidR="006802B8" w:rsidRPr="0056035F" w:rsidRDefault="008E4E55" w:rsidP="00374173">
      <w:pPr>
        <w:pStyle w:val="Heading3"/>
        <w:numPr>
          <w:ilvl w:val="0"/>
          <w:numId w:val="0"/>
        </w:numPr>
        <w:rPr>
          <w:ins w:id="142" w:author="Emma Sims (ESO)" w:date="2023-09-11T13:24:00Z"/>
        </w:rPr>
      </w:pPr>
      <w:ins w:id="143" w:author="Angela Quinn" w:date="2023-09-06T17:36:00Z">
        <w:r w:rsidRPr="0056035F">
          <w:t>1.4.3</w:t>
        </w:r>
        <w:r w:rsidRPr="0056035F">
          <w:tab/>
        </w:r>
      </w:ins>
      <w:ins w:id="144" w:author="Angela Quinn" w:date="2023-09-06T17:34:00Z">
        <w:r w:rsidR="00A46201" w:rsidRPr="0056035F">
          <w:t>This process covers the initial project discussions</w:t>
        </w:r>
      </w:ins>
      <w:ins w:id="145" w:author="Angela Quinn" w:date="2023-09-06T17:36:00Z">
        <w:r w:rsidRPr="0056035F">
          <w:t xml:space="preserve">, </w:t>
        </w:r>
      </w:ins>
      <w:ins w:id="146" w:author="Angela Quinn" w:date="2023-09-06T17:34:00Z">
        <w:r w:rsidR="00A46201" w:rsidRPr="0056035F">
          <w:t>agreeing the scope of works</w:t>
        </w:r>
      </w:ins>
      <w:ins w:id="147" w:author="Angela Quinn" w:date="2023-09-06T17:36:00Z">
        <w:r w:rsidRPr="0056035F">
          <w:t xml:space="preserve">, </w:t>
        </w:r>
      </w:ins>
      <w:ins w:id="148" w:author="Angela Quinn" w:date="2023-09-06T17:34:00Z">
        <w:r w:rsidR="00A46201" w:rsidRPr="0056035F">
          <w:t>carrying out the study work</w:t>
        </w:r>
      </w:ins>
      <w:ins w:id="149" w:author="Angela Quinn" w:date="2023-09-06T17:36:00Z">
        <w:r w:rsidRPr="0056035F">
          <w:t xml:space="preserve"> </w:t>
        </w:r>
      </w:ins>
      <w:ins w:id="150" w:author="Angela Quinn" w:date="2023-09-06T17:37:00Z">
        <w:r w:rsidRPr="0056035F">
          <w:t xml:space="preserve">and </w:t>
        </w:r>
      </w:ins>
      <w:ins w:id="151" w:author="Angela Quinn" w:date="2023-09-06T17:34:00Z">
        <w:r w:rsidR="00A46201" w:rsidRPr="0056035F">
          <w:t xml:space="preserve">preparing and issuing the </w:t>
        </w:r>
      </w:ins>
      <w:ins w:id="152" w:author="Angela Quinn" w:date="2023-09-06T17:33:00Z">
        <w:del w:id="153" w:author="Alex Aristodemou (NESO)" w:date="2024-10-31T09:52:00Z">
          <w:r w:rsidR="00E71CC6" w:rsidRPr="0056035F" w:rsidDel="00791B99">
            <w:delText>C</w:delText>
          </w:r>
        </w:del>
      </w:ins>
      <w:ins w:id="154" w:author="Angela Quinn" w:date="2023-09-06T17:43:00Z">
        <w:r w:rsidR="00FA3287" w:rsidRPr="0056035F">
          <w:t xml:space="preserve">NS </w:t>
        </w:r>
      </w:ins>
      <w:ins w:id="155" w:author="Angela Quinn" w:date="2023-09-06T17:34:00Z">
        <w:r w:rsidR="00A46201" w:rsidRPr="0056035F">
          <w:t>Feasibility Study Report</w:t>
        </w:r>
      </w:ins>
      <w:ins w:id="156" w:author="Emma Sims (ESO)" w:date="2023-09-11T13:24:00Z">
        <w:r w:rsidR="05507788" w:rsidRPr="0056035F">
          <w:t>.</w:t>
        </w:r>
      </w:ins>
    </w:p>
    <w:p w14:paraId="3A0EAB90" w14:textId="77777777" w:rsidR="00A01417" w:rsidRPr="00B03CA8" w:rsidRDefault="00A01417">
      <w:pPr>
        <w:pStyle w:val="Heading3"/>
        <w:numPr>
          <w:ilvl w:val="0"/>
          <w:numId w:val="0"/>
        </w:numPr>
        <w:ind w:left="567"/>
      </w:pPr>
    </w:p>
    <w:p w14:paraId="5FD898FD" w14:textId="77777777" w:rsidR="00A01417" w:rsidRPr="00B03CA8" w:rsidRDefault="00A01417">
      <w:pPr>
        <w:pStyle w:val="Heading1"/>
        <w:keepLines/>
      </w:pPr>
      <w:r w:rsidRPr="00B03CA8">
        <w:t>Key Definitions</w:t>
      </w:r>
    </w:p>
    <w:p w14:paraId="13720E69" w14:textId="77777777" w:rsidR="00A01417" w:rsidRPr="00B03CA8" w:rsidRDefault="00A01417">
      <w:pPr>
        <w:pStyle w:val="Heading2"/>
      </w:pPr>
      <w:r w:rsidRPr="00B03CA8">
        <w:t>For the purposes of STCP 17-1:</w:t>
      </w:r>
    </w:p>
    <w:p w14:paraId="16E5D858" w14:textId="7F213A12" w:rsidR="00761FAC" w:rsidRPr="0056035F" w:rsidRDefault="00761FAC" w:rsidP="0056035F">
      <w:pPr>
        <w:pStyle w:val="Heading3"/>
        <w:tabs>
          <w:tab w:val="num" w:pos="851"/>
        </w:tabs>
        <w:ind w:left="720" w:hanging="720"/>
        <w:jc w:val="both"/>
        <w:rPr>
          <w:ins w:id="157" w:author="Alex Aristodemou (NESO)" w:date="2024-10-25T14:07:00Z"/>
          <w:b/>
          <w:bCs/>
        </w:rPr>
      </w:pPr>
      <w:ins w:id="158" w:author="Alex Aristodemou (NESO)" w:date="2024-10-25T14:07:00Z">
        <w:del w:id="159" w:author="Haarith Dhorat (NESO)" w:date="2024-10-29T15:04:00Z">
          <w:r w:rsidRPr="0056035F" w:rsidDel="000E648F">
            <w:rPr>
              <w:b/>
              <w:bCs/>
            </w:rPr>
            <w:delText>CNS</w:delText>
          </w:r>
        </w:del>
      </w:ins>
      <w:ins w:id="160" w:author="Haarith Dhorat (NESO)" w:date="2024-10-29T15:04:00Z">
        <w:r w:rsidR="000E648F" w:rsidRPr="0056035F">
          <w:rPr>
            <w:b/>
            <w:bCs/>
          </w:rPr>
          <w:t>NS</w:t>
        </w:r>
      </w:ins>
      <w:ins w:id="161" w:author="Alex Aristodemou (NESO)" w:date="2024-10-25T14:07:00Z">
        <w:r w:rsidRPr="0056035F">
          <w:rPr>
            <w:b/>
            <w:bCs/>
          </w:rPr>
          <w:t xml:space="preserve"> Exercise </w:t>
        </w:r>
      </w:ins>
      <w:ins w:id="162" w:author="Alex Aristodemou (NESO)" w:date="2024-11-13T11:10:00Z">
        <w:r w:rsidR="000C063C" w:rsidRPr="0056035F">
          <w:t xml:space="preserve">is </w:t>
        </w:r>
      </w:ins>
      <w:ins w:id="163" w:author="Alex Aristodemou (NESO)" w:date="2024-10-25T14:07:00Z">
        <w:r w:rsidRPr="0056035F">
          <w:t xml:space="preserve">a </w:t>
        </w:r>
        <w:del w:id="164" w:author="Alex Millar (NESO)" w:date="2024-10-31T10:24:00Z">
          <w:r w:rsidRPr="0056035F" w:rsidDel="007C5BF1">
            <w:delText>competitive</w:delText>
          </w:r>
          <w:r w:rsidRPr="00B03CA8" w:rsidDel="007C5BF1">
            <w:rPr>
              <w:rPrChange w:id="165" w:author="Alex Aristodemou (NESO)" w:date="2024-11-13T11:32:00Z">
                <w:rPr>
                  <w:color w:val="FF0000"/>
                </w:rPr>
              </w:rPrChange>
            </w:rPr>
            <w:delText xml:space="preserve"> </w:delText>
          </w:r>
        </w:del>
        <w:r w:rsidRPr="00B03CA8">
          <w:rPr>
            <w:rPrChange w:id="166" w:author="Alex Aristodemou (NESO)" w:date="2024-11-13T11:32:00Z">
              <w:rPr>
                <w:color w:val="FF0000"/>
              </w:rPr>
            </w:rPrChange>
          </w:rPr>
          <w:t>network services procurement exercise.</w:t>
        </w:r>
        <w:r w:rsidRPr="0056035F">
          <w:rPr>
            <w:b/>
            <w:bCs/>
          </w:rPr>
          <w:t xml:space="preserve"> </w:t>
        </w:r>
      </w:ins>
    </w:p>
    <w:p w14:paraId="0AA96A95" w14:textId="7DAC1B75" w:rsidR="00761FAC" w:rsidRPr="0056035F" w:rsidRDefault="00761FAC" w:rsidP="00B827B2">
      <w:pPr>
        <w:pStyle w:val="Heading3"/>
        <w:tabs>
          <w:tab w:val="num" w:pos="851"/>
        </w:tabs>
        <w:ind w:left="720" w:hanging="720"/>
        <w:jc w:val="both"/>
        <w:rPr>
          <w:ins w:id="167" w:author="Alex Aristodemou (NESO)" w:date="2024-10-25T14:07:00Z"/>
        </w:rPr>
      </w:pPr>
      <w:ins w:id="168" w:author="Alex Aristodemou (NESO)" w:date="2024-10-25T14:07:00Z">
        <w:del w:id="169" w:author="Haarith Dhorat (NESO)" w:date="2024-10-29T15:04:00Z">
          <w:r w:rsidRPr="0056035F" w:rsidDel="000E648F">
            <w:rPr>
              <w:b/>
              <w:bCs/>
            </w:rPr>
            <w:delText>CNS</w:delText>
          </w:r>
        </w:del>
      </w:ins>
      <w:ins w:id="170" w:author="Haarith Dhorat (NESO)" w:date="2024-10-29T15:04:00Z">
        <w:r w:rsidR="000E648F" w:rsidRPr="0056035F">
          <w:rPr>
            <w:b/>
            <w:bCs/>
          </w:rPr>
          <w:t>NS</w:t>
        </w:r>
      </w:ins>
      <w:ins w:id="171" w:author="Alex Aristodemou (NESO)" w:date="2024-10-25T14:07:00Z">
        <w:r w:rsidRPr="0056035F">
          <w:rPr>
            <w:b/>
            <w:bCs/>
          </w:rPr>
          <w:t xml:space="preserve"> Feasibility Costs </w:t>
        </w:r>
        <w:r w:rsidRPr="0056035F">
          <w:t>are the costs</w:t>
        </w:r>
        <w:r w:rsidRPr="0056035F">
          <w:rPr>
            <w:b/>
            <w:bCs/>
          </w:rPr>
          <w:t xml:space="preserve"> </w:t>
        </w:r>
        <w:r w:rsidRPr="0056035F">
          <w:t>agreed between The Company and a TO for the undertaking of a</w:t>
        </w:r>
      </w:ins>
      <w:ins w:id="172" w:author="Graham Lear (NESO)" w:date="2024-11-08T15:26:00Z">
        <w:r w:rsidR="004129EB" w:rsidRPr="0056035F">
          <w:t>n</w:t>
        </w:r>
      </w:ins>
      <w:ins w:id="173" w:author="Alex Aristodemou (NESO)" w:date="2024-10-25T14:07:00Z">
        <w:r w:rsidRPr="0056035F">
          <w:t xml:space="preserve"> </w:t>
        </w:r>
        <w:del w:id="174" w:author="Haarith Dhorat (NESO)" w:date="2024-10-29T15:04:00Z">
          <w:r w:rsidRPr="0056035F" w:rsidDel="000E648F">
            <w:delText>CNS</w:delText>
          </w:r>
        </w:del>
      </w:ins>
      <w:ins w:id="175" w:author="Haarith Dhorat (NESO)" w:date="2024-10-29T15:04:00Z">
        <w:r w:rsidR="000E648F" w:rsidRPr="0056035F">
          <w:t>NS</w:t>
        </w:r>
      </w:ins>
      <w:ins w:id="176" w:author="Alex Aristodemou (NESO)" w:date="2024-10-25T14:07:00Z">
        <w:r w:rsidRPr="0056035F">
          <w:t xml:space="preserve"> Feasibility Study.</w:t>
        </w:r>
      </w:ins>
    </w:p>
    <w:p w14:paraId="206A9BF7" w14:textId="6B98F7CC" w:rsidR="00761FAC" w:rsidRPr="0056035F" w:rsidRDefault="00761FAC" w:rsidP="00B827B2">
      <w:pPr>
        <w:pStyle w:val="Heading3"/>
        <w:tabs>
          <w:tab w:val="num" w:pos="851"/>
        </w:tabs>
        <w:ind w:left="720" w:hanging="720"/>
        <w:jc w:val="both"/>
        <w:rPr>
          <w:ins w:id="177" w:author="Alex Aristodemou (NESO)" w:date="2024-10-25T14:07:00Z"/>
        </w:rPr>
      </w:pPr>
      <w:ins w:id="178" w:author="Alex Aristodemou (NESO)" w:date="2024-10-25T14:07:00Z">
        <w:del w:id="179" w:author="Haarith Dhorat (NESO)" w:date="2024-10-29T15:04:00Z">
          <w:r w:rsidRPr="0056035F" w:rsidDel="000E648F">
            <w:rPr>
              <w:b/>
              <w:bCs/>
            </w:rPr>
            <w:delText>CNS</w:delText>
          </w:r>
        </w:del>
      </w:ins>
      <w:ins w:id="180" w:author="Haarith Dhorat (NESO)" w:date="2024-10-29T15:04:00Z">
        <w:r w:rsidR="000E648F" w:rsidRPr="0056035F">
          <w:rPr>
            <w:b/>
            <w:bCs/>
          </w:rPr>
          <w:t>NS</w:t>
        </w:r>
      </w:ins>
      <w:ins w:id="181" w:author="Alex Aristodemou (NESO)" w:date="2024-10-25T14:07:00Z">
        <w:r w:rsidRPr="0056035F">
          <w:rPr>
            <w:b/>
            <w:bCs/>
          </w:rPr>
          <w:t xml:space="preserve"> Feasibility Programme </w:t>
        </w:r>
        <w:r w:rsidRPr="0056035F">
          <w:t>is the programme agreed between The Company and a TO for the undertaking of a</w:t>
        </w:r>
      </w:ins>
      <w:ins w:id="182" w:author="Graham Lear (NESO)" w:date="2024-11-08T15:26:00Z">
        <w:r w:rsidR="004129EB" w:rsidRPr="0056035F">
          <w:t>n</w:t>
        </w:r>
      </w:ins>
      <w:ins w:id="183" w:author="Alex Aristodemou (NESO)" w:date="2024-10-25T14:07:00Z">
        <w:r w:rsidRPr="0056035F">
          <w:t xml:space="preserve"> </w:t>
        </w:r>
        <w:del w:id="184" w:author="Haarith Dhorat (NESO)" w:date="2024-10-29T15:04:00Z">
          <w:r w:rsidRPr="0056035F" w:rsidDel="000E648F">
            <w:delText>CNS</w:delText>
          </w:r>
        </w:del>
      </w:ins>
      <w:ins w:id="185" w:author="Haarith Dhorat (NESO)" w:date="2024-10-29T15:04:00Z">
        <w:r w:rsidR="000E648F" w:rsidRPr="0056035F">
          <w:t>NS</w:t>
        </w:r>
      </w:ins>
      <w:ins w:id="186" w:author="Alex Aristodemou (NESO)" w:date="2024-10-25T14:07:00Z">
        <w:r w:rsidRPr="0056035F">
          <w:t xml:space="preserve"> Feasibility Study.</w:t>
        </w:r>
      </w:ins>
    </w:p>
    <w:p w14:paraId="34EE114C" w14:textId="458F9BF4" w:rsidR="00761FAC" w:rsidRPr="0056035F" w:rsidRDefault="00761FAC" w:rsidP="00B827B2">
      <w:pPr>
        <w:pStyle w:val="Heading3"/>
        <w:tabs>
          <w:tab w:val="num" w:pos="851"/>
        </w:tabs>
        <w:ind w:left="720" w:hanging="720"/>
        <w:jc w:val="both"/>
        <w:rPr>
          <w:ins w:id="187" w:author="Alex Aristodemou (NESO)" w:date="2024-10-25T14:07:00Z"/>
        </w:rPr>
      </w:pPr>
      <w:ins w:id="188" w:author="Alex Aristodemou (NESO)" w:date="2024-10-25T14:07:00Z">
        <w:del w:id="189" w:author="Haarith Dhorat (NESO)" w:date="2024-10-29T15:04:00Z">
          <w:r w:rsidRPr="0056035F" w:rsidDel="000E648F">
            <w:rPr>
              <w:b/>
              <w:bCs/>
            </w:rPr>
            <w:delText>CNS</w:delText>
          </w:r>
        </w:del>
      </w:ins>
      <w:ins w:id="190" w:author="Haarith Dhorat (NESO)" w:date="2024-10-29T15:04:00Z">
        <w:r w:rsidR="000E648F" w:rsidRPr="0056035F">
          <w:rPr>
            <w:b/>
            <w:bCs/>
          </w:rPr>
          <w:t>NS</w:t>
        </w:r>
      </w:ins>
      <w:ins w:id="191" w:author="Alex Aristodemou (NESO)" w:date="2024-10-25T14:07:00Z">
        <w:r w:rsidRPr="0056035F">
          <w:rPr>
            <w:b/>
            <w:bCs/>
          </w:rPr>
          <w:t xml:space="preserve"> Feasibility Request Form </w:t>
        </w:r>
        <w:r w:rsidRPr="0056035F">
          <w:t>is a request in the form set out in Appendix C to this STCP 17</w:t>
        </w:r>
      </w:ins>
      <w:ins w:id="192" w:author="Alex Aristodemou (NESO)" w:date="2024-11-13T11:19:00Z">
        <w:r w:rsidR="00357578" w:rsidRPr="0056035F">
          <w:t>-</w:t>
        </w:r>
      </w:ins>
      <w:ins w:id="193" w:author="Alex Aristodemou (NESO)" w:date="2024-10-25T14:07:00Z">
        <w:r w:rsidRPr="0056035F">
          <w:t>1 from The Company to a TO for a</w:t>
        </w:r>
      </w:ins>
      <w:ins w:id="194" w:author="Graham Lear (NESO)" w:date="2024-11-08T15:26:00Z">
        <w:r w:rsidR="004129EB" w:rsidRPr="0056035F">
          <w:t>n</w:t>
        </w:r>
      </w:ins>
      <w:ins w:id="195" w:author="Alex Aristodemou (NESO)" w:date="2024-10-25T14:07:00Z">
        <w:r w:rsidRPr="0056035F">
          <w:t xml:space="preserve"> </w:t>
        </w:r>
        <w:del w:id="196" w:author="Haarith Dhorat (NESO)" w:date="2024-10-29T15:04:00Z">
          <w:r w:rsidRPr="0056035F" w:rsidDel="000E648F">
            <w:delText>CNS</w:delText>
          </w:r>
        </w:del>
      </w:ins>
      <w:ins w:id="197" w:author="Haarith Dhorat (NESO)" w:date="2024-10-29T15:04:00Z">
        <w:r w:rsidR="000E648F" w:rsidRPr="0056035F">
          <w:t>NS</w:t>
        </w:r>
      </w:ins>
      <w:ins w:id="198" w:author="Alex Aristodemou (NESO)" w:date="2024-10-25T14:07:00Z">
        <w:r w:rsidRPr="0056035F">
          <w:t xml:space="preserve"> Feasibility Study.</w:t>
        </w:r>
      </w:ins>
    </w:p>
    <w:p w14:paraId="2C1A5DC9" w14:textId="43807E5D" w:rsidR="00761FAC" w:rsidRPr="0056035F" w:rsidRDefault="00761FAC" w:rsidP="00B827B2">
      <w:pPr>
        <w:pStyle w:val="Heading3"/>
        <w:tabs>
          <w:tab w:val="num" w:pos="851"/>
        </w:tabs>
        <w:ind w:left="720" w:hanging="720"/>
        <w:jc w:val="both"/>
        <w:rPr>
          <w:ins w:id="199" w:author="Alex Aristodemou (NESO)" w:date="2024-10-25T14:07:00Z"/>
        </w:rPr>
      </w:pPr>
      <w:ins w:id="200" w:author="Alex Aristodemou (NESO)" w:date="2024-10-25T14:07:00Z">
        <w:del w:id="201" w:author="Haarith Dhorat (NESO)" w:date="2024-10-29T15:04:00Z">
          <w:r w:rsidRPr="0056035F" w:rsidDel="000E648F">
            <w:rPr>
              <w:b/>
              <w:bCs/>
            </w:rPr>
            <w:delText>CNS</w:delText>
          </w:r>
        </w:del>
      </w:ins>
      <w:ins w:id="202" w:author="Haarith Dhorat (NESO)" w:date="2024-10-29T15:04:00Z">
        <w:r w:rsidR="000E648F" w:rsidRPr="0056035F">
          <w:rPr>
            <w:b/>
            <w:bCs/>
          </w:rPr>
          <w:t>NS</w:t>
        </w:r>
      </w:ins>
      <w:ins w:id="203" w:author="Alex Aristodemou (NESO)" w:date="2024-10-25T14:07:00Z">
        <w:r w:rsidRPr="0056035F">
          <w:rPr>
            <w:b/>
            <w:bCs/>
          </w:rPr>
          <w:t xml:space="preserve"> Feasibility Services </w:t>
        </w:r>
        <w:r w:rsidRPr="0056035F">
          <w:t>are</w:t>
        </w:r>
        <w:r w:rsidRPr="0056035F">
          <w:rPr>
            <w:b/>
            <w:bCs/>
          </w:rPr>
          <w:t xml:space="preserve"> </w:t>
        </w:r>
        <w:r w:rsidRPr="0056035F">
          <w:t>the services</w:t>
        </w:r>
        <w:r w:rsidRPr="0056035F">
          <w:rPr>
            <w:b/>
            <w:bCs/>
          </w:rPr>
          <w:t xml:space="preserve"> </w:t>
        </w:r>
        <w:r w:rsidRPr="0056035F">
          <w:t>a TO has agreed to provide to The Company for a</w:t>
        </w:r>
      </w:ins>
      <w:ins w:id="204" w:author="Graham Lear (NESO)" w:date="2024-11-08T15:26:00Z">
        <w:r w:rsidR="004129EB" w:rsidRPr="0056035F">
          <w:t>n</w:t>
        </w:r>
      </w:ins>
      <w:ins w:id="205" w:author="Alex Aristodemou (NESO)" w:date="2024-10-25T14:07:00Z">
        <w:r w:rsidRPr="0056035F">
          <w:t xml:space="preserve"> </w:t>
        </w:r>
        <w:del w:id="206" w:author="Haarith Dhorat (NESO)" w:date="2024-10-29T15:04:00Z">
          <w:r w:rsidRPr="0056035F" w:rsidDel="000E648F">
            <w:delText>CNS</w:delText>
          </w:r>
        </w:del>
      </w:ins>
      <w:ins w:id="207" w:author="Haarith Dhorat (NESO)" w:date="2024-10-29T15:04:00Z">
        <w:r w:rsidR="000E648F" w:rsidRPr="0056035F">
          <w:t>NS</w:t>
        </w:r>
      </w:ins>
      <w:ins w:id="208" w:author="Alex Aristodemou (NESO)" w:date="2024-10-25T14:07:00Z">
        <w:r w:rsidRPr="0056035F">
          <w:t xml:space="preserve"> Feasibility Study.</w:t>
        </w:r>
        <w:r w:rsidRPr="0056035F">
          <w:rPr>
            <w:b/>
            <w:bCs/>
          </w:rPr>
          <w:t xml:space="preserve"> </w:t>
        </w:r>
      </w:ins>
    </w:p>
    <w:p w14:paraId="45D16B90" w14:textId="2AC3C368" w:rsidR="00761FAC" w:rsidRPr="0056035F" w:rsidRDefault="00761FAC" w:rsidP="00B827B2">
      <w:pPr>
        <w:pStyle w:val="Heading3"/>
        <w:tabs>
          <w:tab w:val="num" w:pos="851"/>
        </w:tabs>
        <w:ind w:left="720" w:hanging="720"/>
        <w:jc w:val="both"/>
        <w:rPr>
          <w:ins w:id="209" w:author="Alex Aristodemou (NESO)" w:date="2024-10-25T14:07:00Z"/>
        </w:rPr>
      </w:pPr>
      <w:ins w:id="210" w:author="Alex Aristodemou (NESO)" w:date="2024-10-25T14:07:00Z">
        <w:del w:id="211" w:author="Haarith Dhorat (NESO)" w:date="2024-10-29T15:04:00Z">
          <w:r w:rsidRPr="0056035F" w:rsidDel="000E648F">
            <w:rPr>
              <w:b/>
              <w:bCs/>
            </w:rPr>
            <w:delText>CNS</w:delText>
          </w:r>
        </w:del>
      </w:ins>
      <w:ins w:id="212" w:author="Haarith Dhorat (NESO)" w:date="2024-10-29T15:04:00Z">
        <w:r w:rsidR="000E648F" w:rsidRPr="0056035F">
          <w:rPr>
            <w:b/>
            <w:bCs/>
          </w:rPr>
          <w:t>NS</w:t>
        </w:r>
      </w:ins>
      <w:ins w:id="213" w:author="Alex Aristodemou (NESO)" w:date="2024-10-25T14:07:00Z">
        <w:r w:rsidRPr="0056035F">
          <w:rPr>
            <w:b/>
            <w:bCs/>
          </w:rPr>
          <w:t xml:space="preserve"> Feasibility Study Report </w:t>
        </w:r>
        <w:r w:rsidRPr="0056035F">
          <w:t>is the report a TO has agreed to provide to The Company in respect of a</w:t>
        </w:r>
      </w:ins>
      <w:ins w:id="214" w:author="Graham Lear (NESO)" w:date="2024-11-08T15:26:00Z">
        <w:r w:rsidR="004129EB" w:rsidRPr="0056035F">
          <w:t>n</w:t>
        </w:r>
      </w:ins>
      <w:ins w:id="215" w:author="Alex Aristodemou (NESO)" w:date="2024-10-25T14:07:00Z">
        <w:r w:rsidRPr="0056035F">
          <w:t xml:space="preserve"> </w:t>
        </w:r>
        <w:del w:id="216" w:author="Haarith Dhorat (NESO)" w:date="2024-10-29T15:04:00Z">
          <w:r w:rsidRPr="0056035F" w:rsidDel="000E648F">
            <w:delText>CNS</w:delText>
          </w:r>
        </w:del>
      </w:ins>
      <w:ins w:id="217" w:author="Haarith Dhorat (NESO)" w:date="2024-10-29T15:04:00Z">
        <w:r w:rsidR="000E648F" w:rsidRPr="0056035F">
          <w:t>NS</w:t>
        </w:r>
      </w:ins>
      <w:ins w:id="218" w:author="Alex Aristodemou (NESO)" w:date="2024-10-25T14:07:00Z">
        <w:r w:rsidRPr="0056035F">
          <w:t xml:space="preserve"> Feasibility Study.</w:t>
        </w:r>
      </w:ins>
    </w:p>
    <w:p w14:paraId="199F8639" w14:textId="2E3F19E6" w:rsidR="00A01417" w:rsidRPr="00B03CA8" w:rsidRDefault="00A01417">
      <w:pPr>
        <w:pStyle w:val="Heading3"/>
        <w:jc w:val="both"/>
      </w:pPr>
      <w:r w:rsidRPr="00B03CA8">
        <w:rPr>
          <w:b/>
        </w:rPr>
        <w:t>Customer Feasibility Study Offer</w:t>
      </w:r>
      <w:r w:rsidRPr="00B03CA8">
        <w:t xml:space="preserve"> – an offer made by the Lead Party to the customer for carrying out the </w:t>
      </w:r>
      <w:ins w:id="219" w:author="Angela Quinn" w:date="2023-09-06T17:24:00Z">
        <w:r w:rsidR="00CF2278" w:rsidRPr="00B03CA8">
          <w:t xml:space="preserve">Customer </w:t>
        </w:r>
      </w:ins>
      <w:r w:rsidR="00CD4980" w:rsidRPr="00B03CA8">
        <w:t>F</w:t>
      </w:r>
      <w:ins w:id="220" w:author="Emma Sims (ESO)" w:date="2023-09-11T13:24:00Z">
        <w:r w:rsidRPr="00B03CA8">
          <w:t xml:space="preserve">easibility </w:t>
        </w:r>
      </w:ins>
      <w:ins w:id="221" w:author="Angela Quinn" w:date="2023-09-06T17:25:00Z">
        <w:r w:rsidR="00CF2278" w:rsidRPr="00B03CA8">
          <w:t>S</w:t>
        </w:r>
      </w:ins>
      <w:del w:id="222" w:author="Angela Quinn" w:date="2023-09-06T17:25:00Z">
        <w:r w:rsidRPr="00B03CA8">
          <w:delText>s</w:delText>
        </w:r>
      </w:del>
      <w:r w:rsidRPr="00B03CA8">
        <w:t>tudy.</w:t>
      </w:r>
    </w:p>
    <w:p w14:paraId="17ECF567" w14:textId="77777777" w:rsidR="00A01417" w:rsidRPr="00B03CA8" w:rsidRDefault="00A01417">
      <w:pPr>
        <w:pStyle w:val="Heading3"/>
        <w:jc w:val="both"/>
      </w:pPr>
      <w:r w:rsidRPr="00B03CA8">
        <w:rPr>
          <w:b/>
        </w:rPr>
        <w:t>Customer Study Report</w:t>
      </w:r>
      <w:r w:rsidRPr="00B03CA8">
        <w:t xml:space="preserve"> is the report that the Lead Party has agreed to provide the customer in accordance with the Customer Feasibility Study Offer</w:t>
      </w:r>
    </w:p>
    <w:p w14:paraId="788F28D6" w14:textId="2FB440F7" w:rsidR="00A01417" w:rsidRPr="00B03CA8" w:rsidRDefault="00343A39">
      <w:pPr>
        <w:pStyle w:val="Heading3"/>
        <w:jc w:val="both"/>
      </w:pPr>
      <w:ins w:id="223" w:author="Emma Sims (ESO)" w:date="2023-09-11T13:24:00Z">
        <w:r w:rsidRPr="0056035F">
          <w:rPr>
            <w:b/>
          </w:rPr>
          <w:t xml:space="preserve">Customer </w:t>
        </w:r>
      </w:ins>
      <w:r w:rsidR="00A01417" w:rsidRPr="00B03CA8">
        <w:rPr>
          <w:b/>
        </w:rPr>
        <w:t xml:space="preserve">Feasibility Programme </w:t>
      </w:r>
      <w:r w:rsidR="00A01417" w:rsidRPr="00B03CA8">
        <w:t xml:space="preserve">- a programme to manage the </w:t>
      </w:r>
      <w:ins w:id="224" w:author="Emma Sims (ESO)" w:date="2023-09-11T13:24:00Z">
        <w:r w:rsidRPr="0056035F">
          <w:t>Customer F</w:t>
        </w:r>
        <w:r w:rsidR="00A01417" w:rsidRPr="0056035F">
          <w:t xml:space="preserve">easibility </w:t>
        </w:r>
        <w:r w:rsidRPr="0056035F">
          <w:t>S</w:t>
        </w:r>
        <w:r w:rsidR="00A01417" w:rsidRPr="0056035F">
          <w:t>tudy</w:t>
        </w:r>
      </w:ins>
      <w:r w:rsidR="00A01417" w:rsidRPr="00B03CA8">
        <w:t xml:space="preserve"> process. The</w:t>
      </w:r>
      <w:ins w:id="225" w:author="Emma Sims (ESO)" w:date="2023-09-11T13:24:00Z">
        <w:r w:rsidR="00A01417" w:rsidRPr="00B03CA8">
          <w:t xml:space="preserve"> </w:t>
        </w:r>
        <w:r w:rsidRPr="0056035F">
          <w:t>Customer</w:t>
        </w:r>
      </w:ins>
      <w:r w:rsidR="00A01417" w:rsidRPr="0056035F">
        <w:t xml:space="preserve"> </w:t>
      </w:r>
      <w:r w:rsidR="00A01417" w:rsidRPr="00B03CA8">
        <w:t>Feasibility Programme lists the milestones against which the dates agreed by all Parties are inserted</w:t>
      </w:r>
      <w:r w:rsidR="00A01417" w:rsidRPr="00B03CA8">
        <w:rPr>
          <w:i/>
        </w:rPr>
        <w:t>.</w:t>
      </w:r>
    </w:p>
    <w:p w14:paraId="271E9154" w14:textId="312CFE40" w:rsidR="00A01417" w:rsidRPr="00B03CA8" w:rsidRDefault="00520ADE">
      <w:pPr>
        <w:pStyle w:val="Heading3"/>
        <w:jc w:val="both"/>
      </w:pPr>
      <w:ins w:id="226" w:author="Emma Sims (ESO)" w:date="2023-09-11T13:24:00Z">
        <w:r w:rsidRPr="0056035F">
          <w:rPr>
            <w:b/>
          </w:rPr>
          <w:t xml:space="preserve">Customer </w:t>
        </w:r>
      </w:ins>
      <w:r w:rsidR="00A01417" w:rsidRPr="00B03CA8">
        <w:rPr>
          <w:b/>
        </w:rPr>
        <w:t>Feasibility Steering Group</w:t>
      </w:r>
      <w:r w:rsidR="00A01417" w:rsidRPr="00B03CA8">
        <w:t xml:space="preserve"> - a small team made up of named representatives from the Lead Party and other Party/Parties (as appropriate) to oversee the application. The members of the </w:t>
      </w:r>
      <w:ins w:id="227" w:author="Emma Sims (ESO)" w:date="2023-09-11T13:24:00Z">
        <w:r w:rsidRPr="0056035F">
          <w:t xml:space="preserve">Customer </w:t>
        </w:r>
      </w:ins>
      <w:r w:rsidR="00A01417" w:rsidRPr="00B03CA8">
        <w:t xml:space="preserve">Feasibility Steering Group shall be identified on the </w:t>
      </w:r>
      <w:ins w:id="228" w:author="Emma Sims (ESO)" w:date="2023-09-11T13:24:00Z">
        <w:r w:rsidRPr="0056035F">
          <w:t xml:space="preserve">Customer </w:t>
        </w:r>
      </w:ins>
      <w:r w:rsidR="00A01417" w:rsidRPr="00B03CA8">
        <w:t xml:space="preserve">Feasibility Programme. The remit of this group is to agree the </w:t>
      </w:r>
      <w:ins w:id="229" w:author="Emma Sims (ESO)" w:date="2023-09-11T13:24:00Z">
        <w:r w:rsidRPr="0056035F">
          <w:t>Customer</w:t>
        </w:r>
        <w:r w:rsidRPr="00B03CA8">
          <w:t xml:space="preserve"> </w:t>
        </w:r>
      </w:ins>
      <w:r w:rsidR="00A01417" w:rsidRPr="00B03CA8">
        <w:t>Feasibility Programme, monitor progress and agree any changes.  The</w:t>
      </w:r>
      <w:ins w:id="230" w:author="Emma Sims (ESO)" w:date="2023-09-11T13:24:00Z">
        <w:r w:rsidR="00A01417" w:rsidRPr="00B03CA8">
          <w:t xml:space="preserve"> </w:t>
        </w:r>
        <w:r w:rsidR="006F2E9D" w:rsidRPr="0056035F">
          <w:t>Customer</w:t>
        </w:r>
      </w:ins>
      <w:r w:rsidR="00A01417" w:rsidRPr="0056035F">
        <w:t xml:space="preserve"> </w:t>
      </w:r>
      <w:r w:rsidR="00A01417" w:rsidRPr="00B03CA8">
        <w:t xml:space="preserve">Feasibility Steering Group is also responsible for resolving any disagreements relating to a </w:t>
      </w:r>
      <w:ins w:id="231" w:author="Emma Sims (ESO)" w:date="2023-09-11T13:24:00Z">
        <w:r w:rsidR="006F2E9D" w:rsidRPr="0056035F">
          <w:t>Customer F</w:t>
        </w:r>
        <w:r w:rsidR="00A01417" w:rsidRPr="00B03CA8">
          <w:t xml:space="preserve">easibility </w:t>
        </w:r>
        <w:r w:rsidR="006F2E9D" w:rsidRPr="0056035F">
          <w:t>S</w:t>
        </w:r>
        <w:r w:rsidR="00A01417" w:rsidRPr="00B03CA8">
          <w:t>tudy</w:t>
        </w:r>
      </w:ins>
      <w:r w:rsidR="00A01417" w:rsidRPr="00B03CA8">
        <w:t xml:space="preserve"> at first instance, prior to any necessary escalation.  Dialogue shall take place in person, by email, telephone or video conferencing as appropriate.</w:t>
      </w:r>
    </w:p>
    <w:p w14:paraId="5ABA1975" w14:textId="2622B1C5" w:rsidR="00A01417" w:rsidRPr="00B03CA8" w:rsidRDefault="00A01417">
      <w:pPr>
        <w:pStyle w:val="Heading3"/>
        <w:jc w:val="both"/>
      </w:pPr>
      <w:r w:rsidRPr="00B03CA8">
        <w:rPr>
          <w:b/>
        </w:rPr>
        <w:t>Lead Party</w:t>
      </w:r>
      <w:r w:rsidRPr="00B03CA8">
        <w:t xml:space="preserve"> – the Party who the customer has agreed shall be the lead Party for the </w:t>
      </w:r>
      <w:ins w:id="232" w:author="Emma Sims (ESO)" w:date="2023-09-11T13:24:00Z">
        <w:r w:rsidR="006F2E9D" w:rsidRPr="0056035F">
          <w:t>Customer F</w:t>
        </w:r>
        <w:r w:rsidRPr="00B03CA8">
          <w:t xml:space="preserve">easibility </w:t>
        </w:r>
        <w:r w:rsidR="006F2E9D" w:rsidRPr="0056035F">
          <w:t>S</w:t>
        </w:r>
        <w:r w:rsidRPr="00B03CA8">
          <w:t>tudy</w:t>
        </w:r>
      </w:ins>
      <w:r w:rsidRPr="00B03CA8">
        <w:t>, who shall act as co-ordinator (i.e. shall liaise, consult, co-ordinate and agree deliverables and timescales with other Parties involved) and main customer contact.</w:t>
      </w:r>
    </w:p>
    <w:p w14:paraId="306F8475" w14:textId="59EB87C1" w:rsidR="00A01417" w:rsidRPr="00B03CA8" w:rsidRDefault="00A01417">
      <w:pPr>
        <w:pStyle w:val="Heading3"/>
        <w:jc w:val="both"/>
      </w:pPr>
      <w:r w:rsidRPr="00B03CA8">
        <w:rPr>
          <w:b/>
        </w:rPr>
        <w:t xml:space="preserve">Lead Party </w:t>
      </w:r>
      <w:ins w:id="233" w:author="Emma Sims (ESO)" w:date="2023-09-11T13:24:00Z">
        <w:r w:rsidR="006F2E9D" w:rsidRPr="0056035F">
          <w:rPr>
            <w:b/>
          </w:rPr>
          <w:t xml:space="preserve">Customer </w:t>
        </w:r>
      </w:ins>
      <w:r w:rsidRPr="00B03CA8">
        <w:rPr>
          <w:b/>
        </w:rPr>
        <w:t>Feasibility Study Offer</w:t>
      </w:r>
      <w:r w:rsidRPr="00B03CA8">
        <w:t xml:space="preserve"> - an offer made by the Other Party/Parties to the Lead Party for carrying out the </w:t>
      </w:r>
      <w:ins w:id="234" w:author="Emma Sims (ESO)" w:date="2023-09-11T13:24:00Z">
        <w:r w:rsidR="006F2E9D" w:rsidRPr="0056035F">
          <w:t>Customer F</w:t>
        </w:r>
        <w:r w:rsidRPr="00B03CA8">
          <w:t xml:space="preserve">easibility </w:t>
        </w:r>
        <w:r w:rsidR="006F2E9D" w:rsidRPr="0056035F">
          <w:t>S</w:t>
        </w:r>
        <w:r w:rsidRPr="00B03CA8">
          <w:t>tudy</w:t>
        </w:r>
      </w:ins>
      <w:ins w:id="235" w:author="Alex Aristodemou (NESO)" w:date="2024-11-13T11:20:00Z">
        <w:r w:rsidR="00C36B79" w:rsidRPr="00B03CA8">
          <w:t>.</w:t>
        </w:r>
      </w:ins>
      <w:r w:rsidRPr="00B03CA8">
        <w:t xml:space="preserve"> This may include the staff days required by the Other Party/Parties to carry out the </w:t>
      </w:r>
      <w:ins w:id="236" w:author="Emma Sims (ESO)" w:date="2023-09-11T13:24:00Z">
        <w:r w:rsidR="006F2E9D" w:rsidRPr="0056035F">
          <w:t>Customer F</w:t>
        </w:r>
        <w:r w:rsidRPr="00B03CA8">
          <w:t xml:space="preserve">easibility </w:t>
        </w:r>
        <w:r w:rsidR="006F2E9D" w:rsidRPr="0056035F">
          <w:t>S</w:t>
        </w:r>
        <w:r w:rsidRPr="00B03CA8">
          <w:t>tudy</w:t>
        </w:r>
      </w:ins>
      <w:r w:rsidRPr="00B03CA8">
        <w:t xml:space="preserve">; </w:t>
      </w:r>
      <w:r w:rsidRPr="00B03CA8">
        <w:lastRenderedPageBreak/>
        <w:t xml:space="preserve">the grade of staff to be used; whether the work can be undertaken within the timescale requested; overhead costs and any data the Other Party/Parties require from the customer to carry out the </w:t>
      </w:r>
      <w:ins w:id="237" w:author="Emma Sims (ESO)" w:date="2023-09-11T13:24:00Z">
        <w:r w:rsidR="006F2E9D" w:rsidRPr="0056035F">
          <w:t>Customer F</w:t>
        </w:r>
        <w:r w:rsidRPr="00B03CA8">
          <w:t xml:space="preserve">easibility </w:t>
        </w:r>
        <w:r w:rsidR="006F2E9D" w:rsidRPr="0056035F">
          <w:t>S</w:t>
        </w:r>
        <w:r w:rsidRPr="00B03CA8">
          <w:t>tudy</w:t>
        </w:r>
      </w:ins>
      <w:r w:rsidRPr="00B03CA8">
        <w:t>.</w:t>
      </w:r>
    </w:p>
    <w:p w14:paraId="41394602" w14:textId="77777777" w:rsidR="00A01417" w:rsidRPr="00B03CA8" w:rsidRDefault="00A01417" w:rsidP="00393430">
      <w:pPr>
        <w:pStyle w:val="Heading3"/>
        <w:jc w:val="both"/>
      </w:pPr>
      <w:r w:rsidRPr="00B03CA8">
        <w:rPr>
          <w:b/>
        </w:rPr>
        <w:t>Lead Party</w:t>
      </w:r>
      <w:ins w:id="238" w:author="Emma Sims (ESO)" w:date="2023-09-11T13:24:00Z">
        <w:r w:rsidRPr="00B03CA8">
          <w:rPr>
            <w:b/>
          </w:rPr>
          <w:t xml:space="preserve"> </w:t>
        </w:r>
        <w:r w:rsidR="00600F3F" w:rsidRPr="0056035F">
          <w:rPr>
            <w:b/>
          </w:rPr>
          <w:t>Customer</w:t>
        </w:r>
      </w:ins>
      <w:r w:rsidRPr="0056035F">
        <w:rPr>
          <w:b/>
        </w:rPr>
        <w:t xml:space="preserve"> </w:t>
      </w:r>
      <w:r w:rsidRPr="00B03CA8">
        <w:rPr>
          <w:b/>
        </w:rPr>
        <w:t>Study Report</w:t>
      </w:r>
      <w:r w:rsidRPr="00B03CA8">
        <w:t xml:space="preserve"> is the report provided by the Other Party/Parties to the Lead Party in accordance with the Lead Party </w:t>
      </w:r>
      <w:ins w:id="239" w:author="Emma Sims (ESO)" w:date="2023-09-11T13:24:00Z">
        <w:r w:rsidR="00600F3F" w:rsidRPr="0056035F">
          <w:t xml:space="preserve">Customer </w:t>
        </w:r>
      </w:ins>
      <w:r w:rsidRPr="00B03CA8">
        <w:t>Feasibility Study Offer.</w:t>
      </w:r>
    </w:p>
    <w:p w14:paraId="4D3F9BD5" w14:textId="77777777" w:rsidR="00A01417" w:rsidRPr="00B03CA8" w:rsidRDefault="00A01417" w:rsidP="00393430">
      <w:pPr>
        <w:pStyle w:val="Heading3"/>
        <w:jc w:val="both"/>
      </w:pPr>
      <w:r w:rsidRPr="00B03CA8">
        <w:rPr>
          <w:b/>
        </w:rPr>
        <w:t>Other Party/Parties</w:t>
      </w:r>
      <w:r w:rsidRPr="00B03CA8">
        <w:t xml:space="preserve"> – one or more than one of the Parties to the System-Operator Transmission Owner Code but not the Lead Party.</w:t>
      </w:r>
    </w:p>
    <w:p w14:paraId="375D011B" w14:textId="0BE342BC" w:rsidR="00A44D05" w:rsidRPr="00B03CA8" w:rsidDel="00761FAC" w:rsidRDefault="00A44D05" w:rsidP="001527B0">
      <w:pPr>
        <w:pStyle w:val="Heading3"/>
        <w:tabs>
          <w:tab w:val="num" w:pos="851"/>
        </w:tabs>
        <w:jc w:val="both"/>
        <w:rPr>
          <w:ins w:id="240" w:author="Angela Quinn" w:date="2023-09-07T08:18:00Z"/>
          <w:del w:id="241" w:author="Alex Aristodemou (NESO)" w:date="2024-10-25T14:07:00Z"/>
          <w:rPrChange w:id="242" w:author="Alex Aristodemou (NESO)" w:date="2024-11-13T11:32:00Z">
            <w:rPr>
              <w:ins w:id="243" w:author="Angela Quinn" w:date="2023-09-07T08:18:00Z"/>
              <w:del w:id="244" w:author="Alex Aristodemou (NESO)" w:date="2024-10-25T14:07:00Z"/>
              <w:color w:val="FF0000"/>
              <w:u w:val="single"/>
            </w:rPr>
          </w:rPrChange>
        </w:rPr>
      </w:pPr>
      <w:ins w:id="245" w:author="Angela Quinn" w:date="2023-09-07T08:18:00Z">
        <w:del w:id="246" w:author="Alex Aristodemou (NESO)" w:date="2024-10-25T14:07:00Z">
          <w:r w:rsidRPr="0056035F" w:rsidDel="00761FAC">
            <w:rPr>
              <w:b/>
              <w:bCs/>
            </w:rPr>
            <w:delText>CNS Exercise</w:delText>
          </w:r>
          <w:r w:rsidRPr="0056035F" w:rsidDel="00761FAC">
            <w:delText xml:space="preserve"> a competitive network services procurement exercise</w:delText>
          </w:r>
          <w:r w:rsidR="00527C61" w:rsidRPr="0056035F" w:rsidDel="00761FAC">
            <w:delText>.</w:delText>
          </w:r>
          <w:r w:rsidRPr="0056035F" w:rsidDel="00761FAC">
            <w:delText xml:space="preserve"> </w:delText>
          </w:r>
        </w:del>
      </w:ins>
    </w:p>
    <w:p w14:paraId="5BE95D28" w14:textId="2F6A7F92" w:rsidR="00440533" w:rsidRPr="00B03CA8" w:rsidDel="00761FAC" w:rsidRDefault="00440533" w:rsidP="001527B0">
      <w:pPr>
        <w:pStyle w:val="Heading3"/>
        <w:tabs>
          <w:tab w:val="num" w:pos="851"/>
        </w:tabs>
        <w:jc w:val="both"/>
        <w:rPr>
          <w:ins w:id="247" w:author="Angela Quinn" w:date="2023-09-07T07:53:00Z"/>
          <w:del w:id="248" w:author="Alex Aristodemou (NESO)" w:date="2024-10-25T14:07:00Z"/>
          <w:rPrChange w:id="249" w:author="Alex Aristodemou (NESO)" w:date="2024-11-13T11:32:00Z">
            <w:rPr>
              <w:ins w:id="250" w:author="Angela Quinn" w:date="2023-09-07T07:53:00Z"/>
              <w:del w:id="251" w:author="Alex Aristodemou (NESO)" w:date="2024-10-25T14:07:00Z"/>
              <w:color w:val="FF0000"/>
              <w:u w:val="single"/>
            </w:rPr>
          </w:rPrChange>
        </w:rPr>
      </w:pPr>
      <w:ins w:id="252" w:author="Angela Quinn" w:date="2023-09-07T07:53:00Z">
        <w:del w:id="253" w:author="Alex Aristodemou (NESO)" w:date="2024-10-25T14:07:00Z">
          <w:r w:rsidRPr="00B03CA8" w:rsidDel="00761FAC">
            <w:rPr>
              <w:b/>
              <w:bCs/>
              <w:rPrChange w:id="254" w:author="Alex Aristodemou (NESO)" w:date="2024-11-13T11:32:00Z">
                <w:rPr>
                  <w:b/>
                  <w:bCs/>
                  <w:color w:val="FF0000"/>
                  <w:u w:val="single"/>
                </w:rPr>
              </w:rPrChange>
            </w:rPr>
            <w:delText>CNS Feasibility Costs</w:delText>
          </w:r>
        </w:del>
      </w:ins>
      <w:ins w:id="255" w:author="Angela Quinn" w:date="2023-09-07T07:54:00Z">
        <w:del w:id="256" w:author="Alex Aristodemou (NESO)" w:date="2024-10-25T14:07:00Z">
          <w:r w:rsidR="0084766C" w:rsidRPr="00B03CA8" w:rsidDel="00761FAC">
            <w:rPr>
              <w:b/>
              <w:bCs/>
              <w:rPrChange w:id="257" w:author="Alex Aristodemou (NESO)" w:date="2024-11-13T11:32:00Z">
                <w:rPr>
                  <w:b/>
                  <w:bCs/>
                  <w:color w:val="FF0000"/>
                  <w:u w:val="single"/>
                </w:rPr>
              </w:rPrChange>
            </w:rPr>
            <w:delText xml:space="preserve"> </w:delText>
          </w:r>
          <w:r w:rsidR="006A38EB" w:rsidRPr="00B03CA8" w:rsidDel="00761FAC">
            <w:rPr>
              <w:rPrChange w:id="258" w:author="Alex Aristodemou (NESO)" w:date="2024-11-13T11:32:00Z">
                <w:rPr>
                  <w:color w:val="FF0000"/>
                  <w:u w:val="single"/>
                </w:rPr>
              </w:rPrChange>
            </w:rPr>
            <w:delText>are</w:delText>
          </w:r>
          <w:r w:rsidR="0084766C" w:rsidRPr="00B03CA8" w:rsidDel="00761FAC">
            <w:rPr>
              <w:rPrChange w:id="259" w:author="Alex Aristodemou (NESO)" w:date="2024-11-13T11:32:00Z">
                <w:rPr>
                  <w:color w:val="FF0000"/>
                  <w:u w:val="single"/>
                </w:rPr>
              </w:rPrChange>
            </w:rPr>
            <w:delText xml:space="preserve"> the </w:delText>
          </w:r>
          <w:r w:rsidR="006A38EB" w:rsidRPr="00B03CA8" w:rsidDel="00761FAC">
            <w:rPr>
              <w:rPrChange w:id="260" w:author="Alex Aristodemou (NESO)" w:date="2024-11-13T11:32:00Z">
                <w:rPr>
                  <w:color w:val="FF0000"/>
                  <w:u w:val="single"/>
                </w:rPr>
              </w:rPrChange>
            </w:rPr>
            <w:delText>costs</w:delText>
          </w:r>
          <w:r w:rsidR="006A38EB" w:rsidRPr="00B03CA8" w:rsidDel="00761FAC">
            <w:rPr>
              <w:b/>
              <w:bCs/>
              <w:rPrChange w:id="261" w:author="Alex Aristodemou (NESO)" w:date="2024-11-13T11:32:00Z">
                <w:rPr>
                  <w:b/>
                  <w:bCs/>
                  <w:color w:val="FF0000"/>
                  <w:u w:val="single"/>
                </w:rPr>
              </w:rPrChange>
            </w:rPr>
            <w:delText xml:space="preserve"> </w:delText>
          </w:r>
          <w:r w:rsidR="006A38EB" w:rsidRPr="00B03CA8" w:rsidDel="00761FAC">
            <w:rPr>
              <w:rPrChange w:id="262" w:author="Alex Aristodemou (NESO)" w:date="2024-11-13T11:32:00Z">
                <w:rPr>
                  <w:color w:val="FF0000"/>
                  <w:u w:val="single"/>
                </w:rPr>
              </w:rPrChange>
            </w:rPr>
            <w:delText xml:space="preserve">agreed between </w:delText>
          </w:r>
        </w:del>
      </w:ins>
      <w:del w:id="263" w:author="Alex Aristodemou (NESO)" w:date="2024-10-25T14:07:00Z">
        <w:r w:rsidR="004255F5" w:rsidRPr="00B03CA8" w:rsidDel="00761FAC">
          <w:rPr>
            <w:rPrChange w:id="264" w:author="Alex Aristodemou (NESO)" w:date="2024-11-13T11:32:00Z">
              <w:rPr>
                <w:color w:val="FF0000"/>
                <w:u w:val="single"/>
              </w:rPr>
            </w:rPrChange>
          </w:rPr>
          <w:delText>The Company</w:delText>
        </w:r>
      </w:del>
      <w:ins w:id="265" w:author="Angela Quinn" w:date="2023-09-07T07:54:00Z">
        <w:del w:id="266" w:author="Alex Aristodemou (NESO)" w:date="2024-10-25T14:07:00Z">
          <w:r w:rsidR="006A38EB" w:rsidRPr="00B03CA8" w:rsidDel="00761FAC">
            <w:rPr>
              <w:rPrChange w:id="267" w:author="Alex Aristodemou (NESO)" w:date="2024-11-13T11:32:00Z">
                <w:rPr>
                  <w:color w:val="FF0000"/>
                  <w:u w:val="single"/>
                </w:rPr>
              </w:rPrChange>
            </w:rPr>
            <w:delText xml:space="preserve"> and a TO for the undertaking of a CNS Feasibility Study</w:delText>
          </w:r>
        </w:del>
      </w:ins>
      <w:ins w:id="268" w:author="Angela Quinn" w:date="2023-09-07T08:18:00Z">
        <w:del w:id="269" w:author="Alex Aristodemou (NESO)" w:date="2024-10-25T14:07:00Z">
          <w:r w:rsidR="00527C61" w:rsidRPr="00B03CA8" w:rsidDel="00761FAC">
            <w:rPr>
              <w:rPrChange w:id="270" w:author="Alex Aristodemou (NESO)" w:date="2024-11-13T11:32:00Z">
                <w:rPr>
                  <w:color w:val="FF0000"/>
                  <w:u w:val="single"/>
                </w:rPr>
              </w:rPrChange>
            </w:rPr>
            <w:delText>.</w:delText>
          </w:r>
        </w:del>
      </w:ins>
    </w:p>
    <w:p w14:paraId="0CD6866C" w14:textId="68DF0554" w:rsidR="001527B0" w:rsidRPr="00B03CA8" w:rsidDel="00761FAC" w:rsidRDefault="00FA3287" w:rsidP="001527B0">
      <w:pPr>
        <w:pStyle w:val="Heading3"/>
        <w:tabs>
          <w:tab w:val="num" w:pos="851"/>
        </w:tabs>
        <w:jc w:val="both"/>
        <w:rPr>
          <w:ins w:id="271" w:author="Angela Quinn" w:date="2023-09-11T13:24:00Z"/>
          <w:del w:id="272" w:author="Alex Aristodemou (NESO)" w:date="2024-10-25T14:07:00Z"/>
          <w:rPrChange w:id="273" w:author="Alex Aristodemou (NESO)" w:date="2024-11-13T11:32:00Z">
            <w:rPr>
              <w:ins w:id="274" w:author="Angela Quinn" w:date="2023-09-11T13:24:00Z"/>
              <w:del w:id="275" w:author="Alex Aristodemou (NESO)" w:date="2024-10-25T14:07:00Z"/>
              <w:color w:val="FF0000"/>
              <w:u w:val="single"/>
            </w:rPr>
          </w:rPrChange>
        </w:rPr>
      </w:pPr>
      <w:ins w:id="276" w:author="Angela Quinn" w:date="2023-09-06T17:43:00Z">
        <w:del w:id="277" w:author="Alex Aristodemou (NESO)" w:date="2024-10-25T14:07:00Z">
          <w:r w:rsidRPr="00B03CA8" w:rsidDel="00761FAC">
            <w:rPr>
              <w:b/>
              <w:bCs/>
              <w:rPrChange w:id="278" w:author="Alex Aristodemou (NESO)" w:date="2024-11-13T11:32:00Z">
                <w:rPr>
                  <w:b/>
                  <w:bCs/>
                  <w:color w:val="FF0000"/>
                  <w:u w:val="single"/>
                </w:rPr>
              </w:rPrChange>
            </w:rPr>
            <w:delText>C</w:delText>
          </w:r>
        </w:del>
      </w:ins>
      <w:ins w:id="279" w:author="Angela Quinn" w:date="2023-09-06T17:44:00Z">
        <w:del w:id="280" w:author="Alex Aristodemou (NESO)" w:date="2024-10-25T14:07:00Z">
          <w:r w:rsidR="00E65930" w:rsidRPr="00B03CA8" w:rsidDel="00761FAC">
            <w:rPr>
              <w:b/>
              <w:bCs/>
              <w:rPrChange w:id="281" w:author="Alex Aristodemou (NESO)" w:date="2024-11-13T11:32:00Z">
                <w:rPr>
                  <w:b/>
                  <w:bCs/>
                  <w:color w:val="FF0000"/>
                  <w:u w:val="single"/>
                </w:rPr>
              </w:rPrChange>
            </w:rPr>
            <w:delText>NS</w:delText>
          </w:r>
        </w:del>
      </w:ins>
      <w:ins w:id="282" w:author="Angela Quinn" w:date="2023-09-06T17:43:00Z">
        <w:del w:id="283" w:author="Alex Aristodemou (NESO)" w:date="2024-10-25T14:07:00Z">
          <w:r w:rsidRPr="00B03CA8" w:rsidDel="00761FAC">
            <w:rPr>
              <w:b/>
              <w:bCs/>
              <w:rPrChange w:id="284" w:author="Alex Aristodemou (NESO)" w:date="2024-11-13T11:32:00Z">
                <w:rPr>
                  <w:b/>
                  <w:bCs/>
                  <w:color w:val="FF0000"/>
                  <w:u w:val="single"/>
                </w:rPr>
              </w:rPrChange>
            </w:rPr>
            <w:delText xml:space="preserve"> </w:delText>
          </w:r>
        </w:del>
      </w:ins>
      <w:ins w:id="285" w:author="Angela Quinn" w:date="2023-09-11T13:24:00Z">
        <w:del w:id="286" w:author="Alex Aristodemou (NESO)" w:date="2024-10-25T14:07:00Z">
          <w:r w:rsidR="575C7F93" w:rsidRPr="00B03CA8" w:rsidDel="00761FAC">
            <w:rPr>
              <w:b/>
              <w:bCs/>
              <w:rPrChange w:id="287" w:author="Alex Aristodemou (NESO)" w:date="2024-11-13T11:32:00Z">
                <w:rPr>
                  <w:b/>
                  <w:bCs/>
                  <w:color w:val="FF0000"/>
                  <w:u w:val="single"/>
                </w:rPr>
              </w:rPrChange>
            </w:rPr>
            <w:delText>Feasibility Programme</w:delText>
          </w:r>
          <w:r w:rsidR="1C65DC4F" w:rsidRPr="00B03CA8" w:rsidDel="00761FAC">
            <w:rPr>
              <w:b/>
              <w:bCs/>
              <w:rPrChange w:id="288" w:author="Alex Aristodemou (NESO)" w:date="2024-11-13T11:32:00Z">
                <w:rPr>
                  <w:b/>
                  <w:bCs/>
                  <w:color w:val="FF0000"/>
                  <w:u w:val="single"/>
                </w:rPr>
              </w:rPrChange>
            </w:rPr>
            <w:delText xml:space="preserve"> </w:delText>
          </w:r>
        </w:del>
      </w:ins>
      <w:ins w:id="289" w:author="Angela Quinn" w:date="2023-09-06T19:37:00Z">
        <w:del w:id="290" w:author="Alex Aristodemou (NESO)" w:date="2024-10-25T14:07:00Z">
          <w:r w:rsidR="00B3197A" w:rsidRPr="00B03CA8" w:rsidDel="00761FAC">
            <w:rPr>
              <w:rPrChange w:id="291" w:author="Alex Aristodemou (NESO)" w:date="2024-11-13T11:32:00Z">
                <w:rPr>
                  <w:color w:val="FF0000"/>
                  <w:u w:val="single"/>
                </w:rPr>
              </w:rPrChange>
            </w:rPr>
            <w:delText xml:space="preserve">is the programme agreed between </w:delText>
          </w:r>
        </w:del>
      </w:ins>
      <w:del w:id="292" w:author="Alex Aristodemou (NESO)" w:date="2024-10-25T14:07:00Z">
        <w:r w:rsidR="004255F5" w:rsidRPr="00B03CA8" w:rsidDel="00761FAC">
          <w:rPr>
            <w:rPrChange w:id="293" w:author="Alex Aristodemou (NESO)" w:date="2024-11-13T11:32:00Z">
              <w:rPr>
                <w:color w:val="FF0000"/>
                <w:u w:val="single"/>
              </w:rPr>
            </w:rPrChange>
          </w:rPr>
          <w:delText>The Company</w:delText>
        </w:r>
      </w:del>
      <w:ins w:id="294" w:author="Angela Quinn" w:date="2023-09-06T19:37:00Z">
        <w:del w:id="295" w:author="Alex Aristodemou (NESO)" w:date="2024-10-25T14:07:00Z">
          <w:r w:rsidR="00B3197A" w:rsidRPr="00B03CA8" w:rsidDel="00761FAC">
            <w:rPr>
              <w:rPrChange w:id="296" w:author="Alex Aristodemou (NESO)" w:date="2024-11-13T11:32:00Z">
                <w:rPr>
                  <w:color w:val="FF0000"/>
                  <w:u w:val="single"/>
                </w:rPr>
              </w:rPrChange>
            </w:rPr>
            <w:delText xml:space="preserve"> and a TO for the undertaking of </w:delText>
          </w:r>
          <w:r w:rsidR="000F5A63" w:rsidRPr="00B03CA8" w:rsidDel="00761FAC">
            <w:rPr>
              <w:rPrChange w:id="297" w:author="Alex Aristodemou (NESO)" w:date="2024-11-13T11:32:00Z">
                <w:rPr>
                  <w:color w:val="FF0000"/>
                  <w:u w:val="single"/>
                </w:rPr>
              </w:rPrChange>
            </w:rPr>
            <w:delText>a CNS Feasibility Study.</w:delText>
          </w:r>
        </w:del>
      </w:ins>
    </w:p>
    <w:p w14:paraId="5AA83A67" w14:textId="3329E655" w:rsidR="00396D8D" w:rsidRPr="00B03CA8" w:rsidDel="00761FAC" w:rsidRDefault="00E65930" w:rsidP="00393430">
      <w:pPr>
        <w:pStyle w:val="Heading3"/>
        <w:tabs>
          <w:tab w:val="num" w:pos="851"/>
        </w:tabs>
        <w:jc w:val="both"/>
        <w:rPr>
          <w:ins w:id="298" w:author="Angela Quinn" w:date="2023-09-11T13:24:00Z"/>
          <w:del w:id="299" w:author="Alex Aristodemou (NESO)" w:date="2024-10-25T14:07:00Z"/>
          <w:moveFrom w:id="300" w:author="Alex Aristodemou (NESO)" w:date="2024-10-25T14:06:00Z"/>
          <w:rPrChange w:id="301" w:author="Alex Aristodemou (NESO)" w:date="2024-11-13T11:32:00Z">
            <w:rPr>
              <w:ins w:id="302" w:author="Angela Quinn" w:date="2023-09-11T13:24:00Z"/>
              <w:del w:id="303" w:author="Alex Aristodemou (NESO)" w:date="2024-10-25T14:07:00Z"/>
              <w:moveFrom w:id="304" w:author="Alex Aristodemou (NESO)" w:date="2024-10-25T14:06:00Z"/>
              <w:color w:val="FF0000"/>
              <w:u w:val="single"/>
            </w:rPr>
          </w:rPrChange>
        </w:rPr>
      </w:pPr>
      <w:moveFromRangeStart w:id="305" w:author="Alex Aristodemou (NESO)" w:date="2024-10-25T14:06:00Z" w:name="move180757624"/>
      <w:moveFrom w:id="306" w:author="Alex Aristodemou (NESO)" w:date="2024-10-25T14:06:00Z">
        <w:ins w:id="307" w:author="Angela Quinn" w:date="2023-09-06T17:44:00Z">
          <w:del w:id="308" w:author="Alex Aristodemou (NESO)" w:date="2024-10-25T14:07:00Z">
            <w:r w:rsidRPr="00B03CA8" w:rsidDel="00761FAC">
              <w:rPr>
                <w:b/>
                <w:bCs/>
                <w:rPrChange w:id="309" w:author="Alex Aristodemou (NESO)" w:date="2024-11-13T11:32:00Z">
                  <w:rPr>
                    <w:b/>
                    <w:bCs/>
                    <w:color w:val="FF0000"/>
                    <w:u w:val="single"/>
                  </w:rPr>
                </w:rPrChange>
              </w:rPr>
              <w:delText xml:space="preserve">CNS </w:delText>
            </w:r>
          </w:del>
        </w:ins>
        <w:ins w:id="310" w:author="Angela Quinn" w:date="2023-09-11T13:24:00Z">
          <w:del w:id="311" w:author="Alex Aristodemou (NESO)" w:date="2024-10-25T14:07:00Z">
            <w:r w:rsidR="65AF2CDD" w:rsidRPr="00B03CA8" w:rsidDel="00761FAC">
              <w:rPr>
                <w:b/>
                <w:bCs/>
                <w:rPrChange w:id="312" w:author="Alex Aristodemou (NESO)" w:date="2024-11-13T11:32:00Z">
                  <w:rPr>
                    <w:b/>
                    <w:bCs/>
                    <w:color w:val="FF0000"/>
                    <w:u w:val="single"/>
                  </w:rPr>
                </w:rPrChange>
              </w:rPr>
              <w:delText xml:space="preserve">Feasibility </w:delText>
            </w:r>
          </w:del>
        </w:ins>
        <w:ins w:id="313" w:author="Angela Quinn" w:date="2023-09-07T08:26:00Z">
          <w:del w:id="314" w:author="Alex Aristodemou (NESO)" w:date="2024-10-25T14:07:00Z">
            <w:r w:rsidR="00483442" w:rsidRPr="00B03CA8" w:rsidDel="00761FAC">
              <w:rPr>
                <w:b/>
                <w:bCs/>
                <w:rPrChange w:id="315" w:author="Alex Aristodemou (NESO)" w:date="2024-11-13T11:32:00Z">
                  <w:rPr>
                    <w:b/>
                    <w:bCs/>
                    <w:color w:val="FF0000"/>
                    <w:u w:val="single"/>
                  </w:rPr>
                </w:rPrChange>
              </w:rPr>
              <w:delText xml:space="preserve">Study </w:delText>
            </w:r>
          </w:del>
        </w:ins>
        <w:ins w:id="316" w:author="Angela Quinn" w:date="2023-09-11T13:24:00Z">
          <w:del w:id="317" w:author="Alex Aristodemou (NESO)" w:date="2024-10-25T14:07:00Z">
            <w:r w:rsidR="65AF2CDD" w:rsidRPr="00B03CA8" w:rsidDel="00761FAC">
              <w:rPr>
                <w:b/>
                <w:bCs/>
                <w:rPrChange w:id="318" w:author="Alex Aristodemou (NESO)" w:date="2024-11-13T11:32:00Z">
                  <w:rPr>
                    <w:b/>
                    <w:bCs/>
                    <w:color w:val="FF0000"/>
                    <w:u w:val="single"/>
                  </w:rPr>
                </w:rPrChange>
              </w:rPr>
              <w:delText>Report</w:delText>
            </w:r>
          </w:del>
        </w:ins>
        <w:ins w:id="319" w:author="Angela Quinn" w:date="2023-09-06T19:38:00Z">
          <w:del w:id="320" w:author="Alex Aristodemou (NESO)" w:date="2024-10-25T14:07:00Z">
            <w:r w:rsidR="000F5A63" w:rsidRPr="00B03CA8" w:rsidDel="00761FAC">
              <w:rPr>
                <w:b/>
                <w:bCs/>
                <w:rPrChange w:id="321" w:author="Alex Aristodemou (NESO)" w:date="2024-11-13T11:32:00Z">
                  <w:rPr>
                    <w:b/>
                    <w:bCs/>
                    <w:color w:val="FF0000"/>
                    <w:u w:val="single"/>
                  </w:rPr>
                </w:rPrChange>
              </w:rPr>
              <w:delText xml:space="preserve"> </w:delText>
            </w:r>
            <w:r w:rsidR="000F5A63" w:rsidRPr="00B03CA8" w:rsidDel="00761FAC">
              <w:rPr>
                <w:rPrChange w:id="322" w:author="Alex Aristodemou (NESO)" w:date="2024-11-13T11:32:00Z">
                  <w:rPr>
                    <w:color w:val="FF0000"/>
                    <w:u w:val="single"/>
                  </w:rPr>
                </w:rPrChange>
              </w:rPr>
              <w:delText xml:space="preserve">is the report </w:delText>
            </w:r>
          </w:del>
        </w:ins>
        <w:ins w:id="323" w:author="Angela Quinn" w:date="2023-09-07T07:55:00Z">
          <w:del w:id="324" w:author="Alex Aristodemou (NESO)" w:date="2024-10-25T14:07:00Z">
            <w:r w:rsidR="006A38EB" w:rsidRPr="00B03CA8" w:rsidDel="00761FAC">
              <w:rPr>
                <w:rPrChange w:id="325" w:author="Alex Aristodemou (NESO)" w:date="2024-11-13T11:32:00Z">
                  <w:rPr>
                    <w:color w:val="FF0000"/>
                    <w:u w:val="single"/>
                  </w:rPr>
                </w:rPrChange>
              </w:rPr>
              <w:delText>a</w:delText>
            </w:r>
          </w:del>
        </w:ins>
        <w:ins w:id="326" w:author="Angela Quinn" w:date="2023-09-06T19:38:00Z">
          <w:del w:id="327" w:author="Alex Aristodemou (NESO)" w:date="2024-10-25T14:07:00Z">
            <w:r w:rsidR="000F5A63" w:rsidRPr="00B03CA8" w:rsidDel="00761FAC">
              <w:rPr>
                <w:rPrChange w:id="328" w:author="Alex Aristodemou (NESO)" w:date="2024-11-13T11:32:00Z">
                  <w:rPr>
                    <w:color w:val="FF0000"/>
                    <w:u w:val="single"/>
                  </w:rPr>
                </w:rPrChange>
              </w:rPr>
              <w:delText xml:space="preserve"> TO </w:delText>
            </w:r>
            <w:r w:rsidR="004A7C4F" w:rsidRPr="00B03CA8" w:rsidDel="00761FAC">
              <w:rPr>
                <w:rPrChange w:id="329" w:author="Alex Aristodemou (NESO)" w:date="2024-11-13T11:32:00Z">
                  <w:rPr>
                    <w:color w:val="FF0000"/>
                    <w:u w:val="single"/>
                  </w:rPr>
                </w:rPrChange>
              </w:rPr>
              <w:delText xml:space="preserve">has agreed to provide to the </w:delText>
            </w:r>
          </w:del>
        </w:ins>
        <w:del w:id="330" w:author="Alex Aristodemou (NESO)" w:date="2024-10-25T14:07:00Z">
          <w:r w:rsidR="004255F5" w:rsidRPr="00B03CA8" w:rsidDel="00761FAC">
            <w:rPr>
              <w:rPrChange w:id="331" w:author="Alex Aristodemou (NESO)" w:date="2024-11-13T11:32:00Z">
                <w:rPr>
                  <w:color w:val="FF0000"/>
                  <w:u w:val="single"/>
                </w:rPr>
              </w:rPrChange>
            </w:rPr>
            <w:delText>The Company</w:delText>
          </w:r>
        </w:del>
        <w:ins w:id="332" w:author="Angela Quinn" w:date="2023-09-06T19:38:00Z">
          <w:del w:id="333" w:author="Alex Aristodemou (NESO)" w:date="2024-10-25T14:07:00Z">
            <w:r w:rsidR="004A7C4F" w:rsidRPr="00B03CA8" w:rsidDel="00761FAC">
              <w:rPr>
                <w:rPrChange w:id="334" w:author="Alex Aristodemou (NESO)" w:date="2024-11-13T11:32:00Z">
                  <w:rPr>
                    <w:color w:val="FF0000"/>
                    <w:u w:val="single"/>
                  </w:rPr>
                </w:rPrChange>
              </w:rPr>
              <w:delText xml:space="preserve"> in respect of </w:delText>
            </w:r>
          </w:del>
        </w:ins>
        <w:ins w:id="335" w:author="Angela Quinn" w:date="2023-09-06T19:39:00Z">
          <w:del w:id="336" w:author="Alex Aristodemou (NESO)" w:date="2024-10-25T14:07:00Z">
            <w:r w:rsidR="004A7C4F" w:rsidRPr="00B03CA8" w:rsidDel="00761FAC">
              <w:rPr>
                <w:rPrChange w:id="337" w:author="Alex Aristodemou (NESO)" w:date="2024-11-13T11:32:00Z">
                  <w:rPr>
                    <w:color w:val="FF0000"/>
                    <w:u w:val="single"/>
                  </w:rPr>
                </w:rPrChange>
              </w:rPr>
              <w:delText>a CNS Feasibility Study</w:delText>
            </w:r>
          </w:del>
        </w:ins>
        <w:ins w:id="338" w:author="Angela Quinn" w:date="2023-09-07T08:18:00Z">
          <w:del w:id="339" w:author="Alex Aristodemou (NESO)" w:date="2024-10-25T14:07:00Z">
            <w:r w:rsidR="00527C61" w:rsidRPr="00B03CA8" w:rsidDel="00761FAC">
              <w:rPr>
                <w:rPrChange w:id="340" w:author="Alex Aristodemou (NESO)" w:date="2024-11-13T11:32:00Z">
                  <w:rPr>
                    <w:color w:val="FF0000"/>
                    <w:u w:val="single"/>
                  </w:rPr>
                </w:rPrChange>
              </w:rPr>
              <w:delText>.</w:delText>
            </w:r>
          </w:del>
        </w:ins>
      </w:moveFrom>
    </w:p>
    <w:moveFromRangeEnd w:id="305"/>
    <w:p w14:paraId="1C60E988" w14:textId="570EBDCE" w:rsidR="00396D8D" w:rsidRPr="00B03CA8" w:rsidDel="00761FAC" w:rsidRDefault="00E65930" w:rsidP="00393430">
      <w:pPr>
        <w:pStyle w:val="Heading3"/>
        <w:tabs>
          <w:tab w:val="num" w:pos="851"/>
        </w:tabs>
        <w:jc w:val="both"/>
        <w:rPr>
          <w:ins w:id="341" w:author="Angela Quinn" w:date="2023-09-11T13:24:00Z"/>
          <w:del w:id="342" w:author="Alex Aristodemou (NESO)" w:date="2024-10-25T14:07:00Z"/>
          <w:rPrChange w:id="343" w:author="Alex Aristodemou (NESO)" w:date="2024-11-13T11:32:00Z">
            <w:rPr>
              <w:ins w:id="344" w:author="Angela Quinn" w:date="2023-09-11T13:24:00Z"/>
              <w:del w:id="345" w:author="Alex Aristodemou (NESO)" w:date="2024-10-25T14:07:00Z"/>
              <w:color w:val="FF0000"/>
              <w:u w:val="single"/>
            </w:rPr>
          </w:rPrChange>
        </w:rPr>
      </w:pPr>
      <w:ins w:id="346" w:author="Angela Quinn" w:date="2023-09-06T17:44:00Z">
        <w:del w:id="347" w:author="Alex Aristodemou (NESO)" w:date="2024-10-25T14:07:00Z">
          <w:r w:rsidRPr="00B03CA8" w:rsidDel="00761FAC">
            <w:rPr>
              <w:b/>
              <w:bCs/>
              <w:rPrChange w:id="348" w:author="Alex Aristodemou (NESO)" w:date="2024-11-13T11:32:00Z">
                <w:rPr>
                  <w:b/>
                  <w:bCs/>
                  <w:color w:val="FF0000"/>
                  <w:u w:val="single"/>
                </w:rPr>
              </w:rPrChange>
            </w:rPr>
            <w:delText xml:space="preserve">CNS </w:delText>
          </w:r>
        </w:del>
      </w:ins>
      <w:ins w:id="349" w:author="Angela Quinn" w:date="2023-09-11T13:24:00Z">
        <w:del w:id="350" w:author="Alex Aristodemou (NESO)" w:date="2024-10-25T14:07:00Z">
          <w:r w:rsidR="65AF2CDD" w:rsidRPr="00B03CA8" w:rsidDel="00761FAC">
            <w:rPr>
              <w:b/>
              <w:bCs/>
              <w:rPrChange w:id="351" w:author="Alex Aristodemou (NESO)" w:date="2024-11-13T11:32:00Z">
                <w:rPr>
                  <w:b/>
                  <w:bCs/>
                  <w:color w:val="FF0000"/>
                  <w:u w:val="single"/>
                </w:rPr>
              </w:rPrChange>
            </w:rPr>
            <w:delText>Feasibility Request Form</w:delText>
          </w:r>
          <w:r w:rsidR="751BC046" w:rsidRPr="00B03CA8" w:rsidDel="00761FAC">
            <w:rPr>
              <w:b/>
              <w:bCs/>
              <w:rPrChange w:id="352" w:author="Alex Aristodemou (NESO)" w:date="2024-11-13T11:32:00Z">
                <w:rPr>
                  <w:b/>
                  <w:bCs/>
                  <w:color w:val="FF0000"/>
                  <w:u w:val="single"/>
                </w:rPr>
              </w:rPrChange>
            </w:rPr>
            <w:delText xml:space="preserve"> </w:delText>
          </w:r>
          <w:r w:rsidR="122CCA06" w:rsidRPr="00B03CA8" w:rsidDel="00761FAC">
            <w:rPr>
              <w:rPrChange w:id="353" w:author="Alex Aristodemou (NESO)" w:date="2024-11-13T11:32:00Z">
                <w:rPr>
                  <w:color w:val="FF0000"/>
                  <w:u w:val="single"/>
                </w:rPr>
              </w:rPrChange>
            </w:rPr>
            <w:delText>is a request in the form set out in Appendix C to this STCP 17</w:delText>
          </w:r>
        </w:del>
      </w:ins>
      <w:ins w:id="354" w:author="Angela Quinn" w:date="2023-09-06T17:46:00Z">
        <w:del w:id="355" w:author="Alex Aristodemou (NESO)" w:date="2024-10-25T14:07:00Z">
          <w:r w:rsidRPr="00B03CA8" w:rsidDel="00761FAC">
            <w:rPr>
              <w:rPrChange w:id="356" w:author="Alex Aristodemou (NESO)" w:date="2024-11-13T11:32:00Z">
                <w:rPr>
                  <w:color w:val="FF0000"/>
                  <w:u w:val="single"/>
                </w:rPr>
              </w:rPrChange>
            </w:rPr>
            <w:delText>.</w:delText>
          </w:r>
        </w:del>
      </w:ins>
      <w:ins w:id="357" w:author="Angela Quinn" w:date="2023-09-11T13:24:00Z">
        <w:del w:id="358" w:author="Alex Aristodemou (NESO)" w:date="2024-10-25T14:07:00Z">
          <w:r w:rsidR="1DDC169E" w:rsidRPr="00B03CA8" w:rsidDel="00761FAC">
            <w:rPr>
              <w:rPrChange w:id="359" w:author="Alex Aristodemou (NESO)" w:date="2024-11-13T11:32:00Z">
                <w:rPr>
                  <w:color w:val="FF0000"/>
                  <w:u w:val="single"/>
                </w:rPr>
              </w:rPrChange>
            </w:rPr>
            <w:delText>1</w:delText>
          </w:r>
        </w:del>
      </w:ins>
      <w:ins w:id="360" w:author="Angela Quinn" w:date="2023-09-06T17:46:00Z">
        <w:del w:id="361" w:author="Alex Aristodemou (NESO)" w:date="2024-10-25T14:07:00Z">
          <w:r w:rsidRPr="00B03CA8" w:rsidDel="00761FAC">
            <w:rPr>
              <w:rPrChange w:id="362" w:author="Alex Aristodemou (NESO)" w:date="2024-11-13T11:32:00Z">
                <w:rPr>
                  <w:color w:val="FF0000"/>
                  <w:u w:val="single"/>
                </w:rPr>
              </w:rPrChange>
            </w:rPr>
            <w:delText xml:space="preserve"> from </w:delText>
          </w:r>
        </w:del>
      </w:ins>
      <w:del w:id="363" w:author="Alex Aristodemou (NESO)" w:date="2024-10-25T14:07:00Z">
        <w:r w:rsidR="004255F5" w:rsidRPr="00B03CA8" w:rsidDel="00761FAC">
          <w:rPr>
            <w:rPrChange w:id="364" w:author="Alex Aristodemou (NESO)" w:date="2024-11-13T11:32:00Z">
              <w:rPr>
                <w:color w:val="FF0000"/>
                <w:u w:val="single"/>
              </w:rPr>
            </w:rPrChange>
          </w:rPr>
          <w:delText>The Company</w:delText>
        </w:r>
      </w:del>
      <w:ins w:id="365" w:author="Angela Quinn" w:date="2023-09-06T17:46:00Z">
        <w:del w:id="366" w:author="Alex Aristodemou (NESO)" w:date="2024-10-25T14:07:00Z">
          <w:r w:rsidRPr="00B03CA8" w:rsidDel="00761FAC">
            <w:rPr>
              <w:rPrChange w:id="367" w:author="Alex Aristodemou (NESO)" w:date="2024-11-13T11:32:00Z">
                <w:rPr>
                  <w:color w:val="FF0000"/>
                  <w:u w:val="single"/>
                </w:rPr>
              </w:rPrChange>
            </w:rPr>
            <w:delText xml:space="preserve"> to a TO for a CNS</w:delText>
          </w:r>
          <w:r w:rsidR="00147CFE" w:rsidRPr="00B03CA8" w:rsidDel="00761FAC">
            <w:rPr>
              <w:rPrChange w:id="368" w:author="Alex Aristodemou (NESO)" w:date="2024-11-13T11:32:00Z">
                <w:rPr>
                  <w:color w:val="FF0000"/>
                  <w:u w:val="single"/>
                </w:rPr>
              </w:rPrChange>
            </w:rPr>
            <w:delText xml:space="preserve"> Feasib</w:delText>
          </w:r>
        </w:del>
      </w:ins>
      <w:ins w:id="369" w:author="Angela Quinn" w:date="2023-09-06T17:47:00Z">
        <w:del w:id="370" w:author="Alex Aristodemou (NESO)" w:date="2024-10-25T14:07:00Z">
          <w:r w:rsidR="00147CFE" w:rsidRPr="00B03CA8" w:rsidDel="00761FAC">
            <w:rPr>
              <w:rPrChange w:id="371" w:author="Alex Aristodemou (NESO)" w:date="2024-11-13T11:32:00Z">
                <w:rPr>
                  <w:color w:val="FF0000"/>
                  <w:u w:val="single"/>
                </w:rPr>
              </w:rPrChange>
            </w:rPr>
            <w:delText>ility Study</w:delText>
          </w:r>
        </w:del>
      </w:ins>
      <w:ins w:id="372" w:author="Angela Quinn" w:date="2023-09-11T13:24:00Z">
        <w:del w:id="373" w:author="Alex Aristodemou (NESO)" w:date="2024-10-25T14:07:00Z">
          <w:r w:rsidR="1DDC169E" w:rsidRPr="00B03CA8" w:rsidDel="00761FAC">
            <w:rPr>
              <w:rPrChange w:id="374" w:author="Alex Aristodemou (NESO)" w:date="2024-11-13T11:32:00Z">
                <w:rPr>
                  <w:color w:val="FF0000"/>
                  <w:u w:val="single"/>
                </w:rPr>
              </w:rPrChange>
            </w:rPr>
            <w:delText>.</w:delText>
          </w:r>
        </w:del>
      </w:ins>
    </w:p>
    <w:p w14:paraId="227BEA08" w14:textId="692B6E69" w:rsidR="00761FAC" w:rsidRPr="00B03CA8" w:rsidDel="00761FAC" w:rsidRDefault="00355EAC" w:rsidP="00761FAC">
      <w:pPr>
        <w:pStyle w:val="Heading3"/>
        <w:tabs>
          <w:tab w:val="num" w:pos="851"/>
        </w:tabs>
        <w:jc w:val="both"/>
        <w:rPr>
          <w:del w:id="375" w:author="Alex Aristodemou (NESO)" w:date="2024-10-25T14:07:00Z"/>
          <w:moveTo w:id="376" w:author="Alex Aristodemou (NESO)" w:date="2024-10-25T14:06:00Z"/>
          <w:rPrChange w:id="377" w:author="Alex Aristodemou (NESO)" w:date="2024-11-13T11:32:00Z">
            <w:rPr>
              <w:del w:id="378" w:author="Alex Aristodemou (NESO)" w:date="2024-10-25T14:07:00Z"/>
              <w:moveTo w:id="379" w:author="Alex Aristodemou (NESO)" w:date="2024-10-25T14:06:00Z"/>
              <w:color w:val="FF0000"/>
              <w:u w:val="single"/>
            </w:rPr>
          </w:rPrChange>
        </w:rPr>
      </w:pPr>
      <w:ins w:id="380" w:author="Angela Quinn" w:date="2023-09-07T07:38:00Z">
        <w:del w:id="381" w:author="Alex Aristodemou (NESO)" w:date="2024-10-25T14:07:00Z">
          <w:r w:rsidRPr="00B03CA8" w:rsidDel="00761FAC">
            <w:rPr>
              <w:b/>
              <w:bCs/>
              <w:rPrChange w:id="382" w:author="Alex Aristodemou (NESO)" w:date="2024-11-13T11:32:00Z">
                <w:rPr>
                  <w:b/>
                  <w:bCs/>
                  <w:color w:val="FF0000"/>
                  <w:u w:val="single"/>
                </w:rPr>
              </w:rPrChange>
            </w:rPr>
            <w:delText xml:space="preserve">CNS Feasibility Services </w:delText>
          </w:r>
        </w:del>
      </w:ins>
      <w:ins w:id="383" w:author="Angela Quinn" w:date="2023-09-07T07:54:00Z">
        <w:del w:id="384" w:author="Alex Aristodemou (NESO)" w:date="2024-10-25T14:07:00Z">
          <w:r w:rsidR="006A38EB" w:rsidRPr="00B03CA8" w:rsidDel="00761FAC">
            <w:rPr>
              <w:rPrChange w:id="385" w:author="Alex Aristodemou (NESO)" w:date="2024-11-13T11:32:00Z">
                <w:rPr>
                  <w:color w:val="FF0000"/>
                  <w:u w:val="single"/>
                </w:rPr>
              </w:rPrChange>
            </w:rPr>
            <w:delText>are</w:delText>
          </w:r>
          <w:r w:rsidR="006A38EB" w:rsidRPr="00B03CA8" w:rsidDel="00761FAC">
            <w:rPr>
              <w:b/>
              <w:bCs/>
              <w:rPrChange w:id="386" w:author="Alex Aristodemou (NESO)" w:date="2024-11-13T11:32:00Z">
                <w:rPr>
                  <w:b/>
                  <w:bCs/>
                  <w:color w:val="FF0000"/>
                  <w:u w:val="single"/>
                </w:rPr>
              </w:rPrChange>
            </w:rPr>
            <w:delText xml:space="preserve"> </w:delText>
          </w:r>
        </w:del>
      </w:ins>
      <w:ins w:id="387" w:author="Angela Quinn" w:date="2023-09-07T07:39:00Z">
        <w:del w:id="388" w:author="Alex Aristodemou (NESO)" w:date="2024-10-25T14:07:00Z">
          <w:r w:rsidR="008C301C" w:rsidRPr="00B03CA8" w:rsidDel="00761FAC">
            <w:rPr>
              <w:rPrChange w:id="389" w:author="Alex Aristodemou (NESO)" w:date="2024-11-13T11:32:00Z">
                <w:rPr>
                  <w:color w:val="FF0000"/>
                  <w:u w:val="single"/>
                </w:rPr>
              </w:rPrChange>
            </w:rPr>
            <w:delText>the services</w:delText>
          </w:r>
          <w:r w:rsidR="008C301C" w:rsidRPr="00B03CA8" w:rsidDel="00761FAC">
            <w:rPr>
              <w:b/>
              <w:bCs/>
              <w:rPrChange w:id="390" w:author="Alex Aristodemou (NESO)" w:date="2024-11-13T11:32:00Z">
                <w:rPr>
                  <w:b/>
                  <w:bCs/>
                  <w:color w:val="FF0000"/>
                  <w:u w:val="single"/>
                </w:rPr>
              </w:rPrChange>
            </w:rPr>
            <w:delText xml:space="preserve"> </w:delText>
          </w:r>
        </w:del>
      </w:ins>
      <w:ins w:id="391" w:author="Angela Quinn" w:date="2023-09-07T07:54:00Z">
        <w:del w:id="392" w:author="Alex Aristodemou (NESO)" w:date="2024-10-25T14:07:00Z">
          <w:r w:rsidR="006A38EB" w:rsidRPr="00B03CA8" w:rsidDel="00761FAC">
            <w:rPr>
              <w:rPrChange w:id="393" w:author="Alex Aristodemou (NESO)" w:date="2024-11-13T11:32:00Z">
                <w:rPr>
                  <w:color w:val="FF0000"/>
                  <w:u w:val="single"/>
                </w:rPr>
              </w:rPrChange>
            </w:rPr>
            <w:delText xml:space="preserve">a TO </w:delText>
          </w:r>
        </w:del>
      </w:ins>
      <w:ins w:id="394" w:author="Angela Quinn" w:date="2023-09-07T07:56:00Z">
        <w:del w:id="395" w:author="Alex Aristodemou (NESO)" w:date="2024-10-25T14:07:00Z">
          <w:r w:rsidR="00843519" w:rsidRPr="00B03CA8" w:rsidDel="00761FAC">
            <w:rPr>
              <w:rPrChange w:id="396" w:author="Alex Aristodemou (NESO)" w:date="2024-11-13T11:32:00Z">
                <w:rPr>
                  <w:color w:val="FF0000"/>
                  <w:u w:val="single"/>
                </w:rPr>
              </w:rPrChange>
            </w:rPr>
            <w:delText xml:space="preserve">has agreed to provide to </w:delText>
          </w:r>
        </w:del>
      </w:ins>
      <w:del w:id="397" w:author="Alex Aristodemou (NESO)" w:date="2024-10-25T14:07:00Z">
        <w:r w:rsidR="004255F5" w:rsidRPr="00B03CA8" w:rsidDel="00761FAC">
          <w:rPr>
            <w:rPrChange w:id="398" w:author="Alex Aristodemou (NESO)" w:date="2024-11-13T11:32:00Z">
              <w:rPr>
                <w:color w:val="FF0000"/>
                <w:u w:val="single"/>
              </w:rPr>
            </w:rPrChange>
          </w:rPr>
          <w:delText>The Company</w:delText>
        </w:r>
      </w:del>
      <w:ins w:id="399" w:author="Angela Quinn" w:date="2023-09-07T07:56:00Z">
        <w:del w:id="400" w:author="Alex Aristodemou (NESO)" w:date="2024-10-25T14:07:00Z">
          <w:r w:rsidR="00843519" w:rsidRPr="00B03CA8" w:rsidDel="00761FAC">
            <w:rPr>
              <w:rPrChange w:id="401" w:author="Alex Aristodemou (NESO)" w:date="2024-11-13T11:32:00Z">
                <w:rPr>
                  <w:color w:val="FF0000"/>
                  <w:u w:val="single"/>
                </w:rPr>
              </w:rPrChange>
            </w:rPr>
            <w:delText xml:space="preserve"> </w:delText>
          </w:r>
          <w:r w:rsidR="001750BD" w:rsidRPr="00B03CA8" w:rsidDel="00761FAC">
            <w:rPr>
              <w:rPrChange w:id="402" w:author="Alex Aristodemou (NESO)" w:date="2024-11-13T11:32:00Z">
                <w:rPr>
                  <w:color w:val="FF0000"/>
                  <w:u w:val="single"/>
                </w:rPr>
              </w:rPrChange>
            </w:rPr>
            <w:delText xml:space="preserve">for a </w:delText>
          </w:r>
        </w:del>
      </w:ins>
      <w:ins w:id="403" w:author="Angela Quinn" w:date="2023-09-07T07:54:00Z">
        <w:del w:id="404" w:author="Alex Aristodemou (NESO)" w:date="2024-10-25T14:07:00Z">
          <w:r w:rsidR="006A38EB" w:rsidRPr="00B03CA8" w:rsidDel="00761FAC">
            <w:rPr>
              <w:rPrChange w:id="405" w:author="Alex Aristodemou (NESO)" w:date="2024-11-13T11:32:00Z">
                <w:rPr>
                  <w:color w:val="FF0000"/>
                  <w:u w:val="single"/>
                </w:rPr>
              </w:rPrChange>
            </w:rPr>
            <w:delText>CNS Feasibility Stud</w:delText>
          </w:r>
        </w:del>
      </w:ins>
      <w:ins w:id="406" w:author="Angela Quinn" w:date="2023-09-07T07:55:00Z">
        <w:del w:id="407" w:author="Alex Aristodemou (NESO)" w:date="2024-10-25T14:07:00Z">
          <w:r w:rsidR="00843519" w:rsidRPr="00B03CA8" w:rsidDel="00761FAC">
            <w:rPr>
              <w:rPrChange w:id="408" w:author="Alex Aristodemou (NESO)" w:date="2024-11-13T11:32:00Z">
                <w:rPr>
                  <w:color w:val="FF0000"/>
                  <w:u w:val="single"/>
                </w:rPr>
              </w:rPrChange>
            </w:rPr>
            <w:delText>y</w:delText>
          </w:r>
        </w:del>
      </w:ins>
      <w:ins w:id="409" w:author="Angela Quinn" w:date="2023-09-07T08:18:00Z">
        <w:del w:id="410" w:author="Alex Aristodemou (NESO)" w:date="2024-10-25T14:07:00Z">
          <w:r w:rsidR="00527C61" w:rsidRPr="00B03CA8" w:rsidDel="00761FAC">
            <w:rPr>
              <w:rPrChange w:id="411" w:author="Alex Aristodemou (NESO)" w:date="2024-11-13T11:32:00Z">
                <w:rPr>
                  <w:color w:val="FF0000"/>
                  <w:u w:val="single"/>
                </w:rPr>
              </w:rPrChange>
            </w:rPr>
            <w:delText>.</w:delText>
          </w:r>
        </w:del>
      </w:ins>
      <w:moveToRangeStart w:id="412" w:author="Alex Aristodemou (NESO)" w:date="2024-10-25T14:06:00Z" w:name="move180757624"/>
      <w:moveTo w:id="413" w:author="Alex Aristodemou (NESO)" w:date="2024-10-25T14:06:00Z">
        <w:del w:id="414" w:author="Alex Aristodemou (NESO)" w:date="2024-10-25T14:07:00Z">
          <w:r w:rsidR="00761FAC" w:rsidRPr="00B03CA8" w:rsidDel="00761FAC">
            <w:rPr>
              <w:b/>
              <w:bCs/>
              <w:rPrChange w:id="415" w:author="Alex Aristodemou (NESO)" w:date="2024-11-13T11:32:00Z">
                <w:rPr>
                  <w:b/>
                  <w:bCs/>
                  <w:color w:val="FF0000"/>
                  <w:u w:val="single"/>
                </w:rPr>
              </w:rPrChange>
            </w:rPr>
            <w:delText xml:space="preserve">CNS Feasibility Study Report </w:delText>
          </w:r>
          <w:r w:rsidR="00761FAC" w:rsidRPr="00B03CA8" w:rsidDel="00761FAC">
            <w:rPr>
              <w:rPrChange w:id="416" w:author="Alex Aristodemou (NESO)" w:date="2024-11-13T11:32:00Z">
                <w:rPr>
                  <w:color w:val="FF0000"/>
                  <w:u w:val="single"/>
                </w:rPr>
              </w:rPrChange>
            </w:rPr>
            <w:delText>is the report a TO has agreed to provide to the The Company in respect of a CNS Feasibility Study.</w:delText>
          </w:r>
        </w:del>
      </w:moveTo>
    </w:p>
    <w:moveToRangeEnd w:id="412"/>
    <w:p w14:paraId="71D697CC" w14:textId="60321AF0" w:rsidR="00355EAC" w:rsidRPr="00B03CA8" w:rsidDel="0073355E" w:rsidRDefault="00355EAC" w:rsidP="000D55FB">
      <w:pPr>
        <w:pStyle w:val="Heading3"/>
        <w:numPr>
          <w:ilvl w:val="0"/>
          <w:numId w:val="0"/>
        </w:numPr>
        <w:jc w:val="both"/>
        <w:rPr>
          <w:ins w:id="417" w:author="Angela Quinn" w:date="2023-09-07T07:38:00Z"/>
          <w:del w:id="418" w:author="Alex Aristodemou (NESO)" w:date="2024-10-25T14:07:00Z"/>
          <w:b/>
          <w:bCs/>
          <w:rPrChange w:id="419" w:author="Alex Aristodemou (NESO)" w:date="2024-11-13T11:32:00Z">
            <w:rPr>
              <w:ins w:id="420" w:author="Angela Quinn" w:date="2023-09-07T07:38:00Z"/>
              <w:del w:id="421" w:author="Alex Aristodemou (NESO)" w:date="2024-10-25T14:07:00Z"/>
              <w:b/>
              <w:bCs/>
              <w:color w:val="FF0000"/>
              <w:u w:val="single"/>
            </w:rPr>
          </w:rPrChange>
        </w:rPr>
      </w:pPr>
    </w:p>
    <w:p w14:paraId="384BF2BF" w14:textId="3C94022F" w:rsidR="001527B0" w:rsidRPr="0056035F" w:rsidRDefault="00FB421C" w:rsidP="000D55FB">
      <w:pPr>
        <w:pStyle w:val="Heading3"/>
        <w:tabs>
          <w:tab w:val="num" w:pos="851"/>
        </w:tabs>
        <w:ind w:left="720" w:hanging="720"/>
        <w:jc w:val="both"/>
        <w:rPr>
          <w:ins w:id="422" w:author="Angela Quinn" w:date="2023-09-11T13:24:00Z"/>
        </w:rPr>
      </w:pPr>
      <w:ins w:id="423" w:author="Angela Quinn" w:date="2023-09-07T07:47:00Z">
        <w:r w:rsidRPr="00B03CA8">
          <w:rPr>
            <w:b/>
            <w:rPrChange w:id="424" w:author="Alex Aristodemou (NESO)" w:date="2024-11-13T11:32:00Z">
              <w:rPr>
                <w:b/>
                <w:color w:val="FF0000"/>
                <w:u w:val="single"/>
              </w:rPr>
            </w:rPrChange>
          </w:rPr>
          <w:t xml:space="preserve">Specific </w:t>
        </w:r>
      </w:ins>
      <w:ins w:id="425" w:author="Angela Quinn" w:date="2023-09-06T17:49:00Z">
        <w:del w:id="426" w:author="Haarith Dhorat (NESO)" w:date="2024-10-29T15:04:00Z">
          <w:r w:rsidR="00147CFE" w:rsidRPr="00B03CA8" w:rsidDel="000E648F">
            <w:rPr>
              <w:b/>
              <w:highlight w:val="yellow"/>
              <w:rPrChange w:id="427" w:author="Alex Aristodemou (NESO)" w:date="2024-11-13T11:32:00Z">
                <w:rPr>
                  <w:b/>
                  <w:color w:val="FF0000"/>
                  <w:u w:val="single"/>
                </w:rPr>
              </w:rPrChange>
            </w:rPr>
            <w:delText>C</w:delText>
          </w:r>
        </w:del>
        <w:r w:rsidR="00147CFE" w:rsidRPr="0056035F">
          <w:rPr>
            <w:b/>
          </w:rPr>
          <w:t xml:space="preserve">NS </w:t>
        </w:r>
      </w:ins>
      <w:ins w:id="428" w:author="Angela Quinn" w:date="2023-09-11T13:24:00Z">
        <w:r w:rsidR="0021534A" w:rsidRPr="0056035F">
          <w:rPr>
            <w:b/>
          </w:rPr>
          <w:t xml:space="preserve">Feasibility </w:t>
        </w:r>
      </w:ins>
      <w:ins w:id="429" w:author="Angela Quinn" w:date="2023-09-07T07:57:00Z">
        <w:r w:rsidR="001750BD" w:rsidRPr="0056035F">
          <w:rPr>
            <w:b/>
          </w:rPr>
          <w:t>Terms</w:t>
        </w:r>
      </w:ins>
      <w:ins w:id="430" w:author="Angela Quinn" w:date="2023-09-07T07:48:00Z">
        <w:r w:rsidRPr="0056035F">
          <w:rPr>
            <w:b/>
          </w:rPr>
          <w:t xml:space="preserve"> </w:t>
        </w:r>
      </w:ins>
      <w:ins w:id="431" w:author="Angela Quinn" w:date="2023-09-07T07:50:00Z">
        <w:r w:rsidR="003910B2" w:rsidRPr="0056035F">
          <w:rPr>
            <w:bCs/>
          </w:rPr>
          <w:t>the</w:t>
        </w:r>
        <w:r w:rsidR="003910B2" w:rsidRPr="0056035F">
          <w:rPr>
            <w:b/>
          </w:rPr>
          <w:t xml:space="preserve"> </w:t>
        </w:r>
      </w:ins>
      <w:ins w:id="432" w:author="Angela Quinn" w:date="2023-09-07T07:48:00Z">
        <w:r w:rsidRPr="0056035F">
          <w:t xml:space="preserve">form </w:t>
        </w:r>
      </w:ins>
      <w:ins w:id="433" w:author="Angela Quinn" w:date="2023-09-07T07:50:00Z">
        <w:r w:rsidR="003910B2" w:rsidRPr="0056035F">
          <w:t xml:space="preserve">(substantially in the form </w:t>
        </w:r>
      </w:ins>
      <w:ins w:id="434" w:author="Angela Quinn" w:date="2023-09-07T07:48:00Z">
        <w:r w:rsidRPr="0056035F">
          <w:t xml:space="preserve">attached at Appendix D </w:t>
        </w:r>
      </w:ins>
      <w:ins w:id="435" w:author="Angela Quinn" w:date="2023-09-07T07:50:00Z">
        <w:r w:rsidR="003910B2" w:rsidRPr="0056035F">
          <w:t>to</w:t>
        </w:r>
      </w:ins>
      <w:ins w:id="436" w:author="Angela Quinn" w:date="2023-09-07T07:51:00Z">
        <w:r w:rsidR="003910B2" w:rsidRPr="0056035F">
          <w:t xml:space="preserve"> </w:t>
        </w:r>
      </w:ins>
      <w:ins w:id="437" w:author="Angela Quinn" w:date="2023-09-07T07:48:00Z">
        <w:r w:rsidRPr="0056035F">
          <w:t xml:space="preserve">this STCP 17-1) </w:t>
        </w:r>
      </w:ins>
      <w:ins w:id="438" w:author="Angela Quinn" w:date="2023-09-07T07:51:00Z">
        <w:r w:rsidR="003910B2" w:rsidRPr="0056035F">
          <w:t>setting out</w:t>
        </w:r>
      </w:ins>
      <w:ins w:id="439" w:author="Angela Quinn" w:date="2023-09-07T07:48:00Z">
        <w:r w:rsidRPr="0056035F">
          <w:t xml:space="preserve"> the </w:t>
        </w:r>
      </w:ins>
      <w:ins w:id="440" w:author="Angela Quinn" w:date="2023-09-07T07:52:00Z">
        <w:del w:id="441" w:author="Haarith Dhorat (NESO)" w:date="2024-10-29T15:05:00Z">
          <w:r w:rsidR="00440533" w:rsidRPr="00B03CA8" w:rsidDel="001D0D60">
            <w:rPr>
              <w:highlight w:val="yellow"/>
              <w:rPrChange w:id="442" w:author="Alex Aristodemou (NESO)" w:date="2024-11-13T11:32:00Z">
                <w:rPr>
                  <w:color w:val="FF0000"/>
                  <w:u w:val="single"/>
                </w:rPr>
              </w:rPrChange>
            </w:rPr>
            <w:delText>C</w:delText>
          </w:r>
        </w:del>
        <w:r w:rsidR="00440533" w:rsidRPr="0056035F">
          <w:t xml:space="preserve">NS Feasibility Services, </w:t>
        </w:r>
        <w:del w:id="443" w:author="Haarith Dhorat (NESO)" w:date="2024-10-29T15:05:00Z">
          <w:r w:rsidR="00440533" w:rsidRPr="00B03CA8" w:rsidDel="001D0D60">
            <w:rPr>
              <w:highlight w:val="yellow"/>
              <w:rPrChange w:id="444" w:author="Alex Aristodemou (NESO)" w:date="2024-11-13T11:32:00Z">
                <w:rPr>
                  <w:color w:val="FF0000"/>
                  <w:u w:val="single"/>
                </w:rPr>
              </w:rPrChange>
            </w:rPr>
            <w:delText>C</w:delText>
          </w:r>
        </w:del>
        <w:r w:rsidR="00440533" w:rsidRPr="0056035F">
          <w:t>NS Feasibility Progr</w:t>
        </w:r>
      </w:ins>
      <w:ins w:id="445" w:author="Angela Quinn" w:date="2023-09-07T07:58:00Z">
        <w:r w:rsidR="001750BD" w:rsidRPr="0056035F">
          <w:t>a</w:t>
        </w:r>
      </w:ins>
      <w:ins w:id="446" w:author="Angela Quinn" w:date="2023-09-07T07:52:00Z">
        <w:r w:rsidR="00440533" w:rsidRPr="0056035F">
          <w:t>mme</w:t>
        </w:r>
      </w:ins>
      <w:ins w:id="447" w:author="Angela Quinn" w:date="2023-09-07T07:53:00Z">
        <w:r w:rsidR="0084766C" w:rsidRPr="0056035F">
          <w:t xml:space="preserve">, </w:t>
        </w:r>
        <w:del w:id="448" w:author="Haarith Dhorat (NESO)" w:date="2024-10-29T15:05:00Z">
          <w:r w:rsidR="0084766C" w:rsidRPr="00B03CA8" w:rsidDel="001D0D60">
            <w:rPr>
              <w:highlight w:val="yellow"/>
              <w:rPrChange w:id="449" w:author="Alex Aristodemou (NESO)" w:date="2024-11-13T11:32:00Z">
                <w:rPr>
                  <w:color w:val="FF0000"/>
                  <w:u w:val="single"/>
                </w:rPr>
              </w:rPrChange>
            </w:rPr>
            <w:delText>C</w:delText>
          </w:r>
        </w:del>
        <w:r w:rsidR="0084766C" w:rsidRPr="0056035F">
          <w:t>NS</w:t>
        </w:r>
      </w:ins>
      <w:ins w:id="450" w:author="Alex Aristodemou (NESO)" w:date="2024-10-18T14:54:00Z">
        <w:r w:rsidR="00B233D5" w:rsidRPr="0056035F">
          <w:t xml:space="preserve"> Feasibility C</w:t>
        </w:r>
      </w:ins>
      <w:ins w:id="451" w:author="Angela Quinn" w:date="2023-09-07T07:53:00Z">
        <w:del w:id="452" w:author="Alex Aristodemou (NESO)" w:date="2024-10-18T14:54:00Z">
          <w:r w:rsidR="0084766C" w:rsidRPr="0056035F" w:rsidDel="00B233D5">
            <w:delText xml:space="preserve"> c</w:delText>
          </w:r>
        </w:del>
        <w:r w:rsidR="0084766C" w:rsidRPr="0056035F">
          <w:t xml:space="preserve">osts and any other specific matters as agreed </w:t>
        </w:r>
      </w:ins>
      <w:ins w:id="453" w:author="Angela Quinn" w:date="2023-09-07T07:48:00Z">
        <w:r w:rsidRPr="0056035F">
          <w:t xml:space="preserve">between </w:t>
        </w:r>
      </w:ins>
      <w:r w:rsidR="004255F5" w:rsidRPr="0056035F">
        <w:t>The Company</w:t>
      </w:r>
      <w:ins w:id="454" w:author="Angela Quinn" w:date="2023-09-07T07:48:00Z">
        <w:r w:rsidRPr="0056035F">
          <w:t xml:space="preserve"> and the TO for the provision of </w:t>
        </w:r>
      </w:ins>
      <w:ins w:id="455" w:author="Angela Quinn" w:date="2023-09-07T07:53:00Z">
        <w:r w:rsidR="0084766C" w:rsidRPr="0056035F">
          <w:t>a specific</w:t>
        </w:r>
      </w:ins>
      <w:ins w:id="456" w:author="Angela Quinn" w:date="2023-09-07T07:48:00Z">
        <w:r w:rsidRPr="0056035F">
          <w:t xml:space="preserve"> </w:t>
        </w:r>
        <w:del w:id="457" w:author="Haarith Dhorat (NESO)" w:date="2024-10-29T15:05:00Z">
          <w:r w:rsidRPr="00B03CA8" w:rsidDel="001D0D60">
            <w:rPr>
              <w:highlight w:val="yellow"/>
              <w:rPrChange w:id="458" w:author="Alex Aristodemou (NESO)" w:date="2024-11-13T11:32:00Z">
                <w:rPr>
                  <w:color w:val="FF0000"/>
                  <w:u w:val="single"/>
                </w:rPr>
              </w:rPrChange>
            </w:rPr>
            <w:delText>C</w:delText>
          </w:r>
        </w:del>
        <w:r w:rsidRPr="0056035F">
          <w:t>NS Feasibility Study</w:t>
        </w:r>
      </w:ins>
      <w:ins w:id="459" w:author="Angela Quinn" w:date="2023-09-06T17:49:00Z">
        <w:r w:rsidR="00147CFE" w:rsidRPr="0056035F">
          <w:t>.</w:t>
        </w:r>
      </w:ins>
      <w:ins w:id="460" w:author="Angela Quinn" w:date="2023-09-11T13:24:00Z">
        <w:r w:rsidR="008A1967" w:rsidRPr="0056035F">
          <w:t xml:space="preserve"> </w:t>
        </w:r>
      </w:ins>
    </w:p>
    <w:p w14:paraId="1C4A23CE" w14:textId="77777777" w:rsidR="00A01417" w:rsidRPr="00B03CA8" w:rsidRDefault="00A01417" w:rsidP="00393430">
      <w:pPr>
        <w:pStyle w:val="Heading3"/>
        <w:numPr>
          <w:ilvl w:val="0"/>
          <w:numId w:val="0"/>
        </w:numPr>
        <w:jc w:val="both"/>
      </w:pPr>
    </w:p>
    <w:p w14:paraId="634C5F1D" w14:textId="77777777" w:rsidR="00A01417" w:rsidRPr="00B03CA8" w:rsidRDefault="00A01417" w:rsidP="00393430">
      <w:pPr>
        <w:pStyle w:val="Heading1"/>
        <w:jc w:val="both"/>
      </w:pPr>
      <w:r w:rsidRPr="00B03CA8">
        <w:t>Procedure</w:t>
      </w:r>
      <w:ins w:id="461" w:author="Angela Quinn" w:date="2023-09-06T17:51:00Z">
        <w:r w:rsidR="007544CB" w:rsidRPr="00B03CA8">
          <w:t xml:space="preserve"> for </w:t>
        </w:r>
        <w:r w:rsidR="009D295B" w:rsidRPr="00B03CA8">
          <w:t>Customer Feasibility Study</w:t>
        </w:r>
      </w:ins>
    </w:p>
    <w:p w14:paraId="03E9CE1B" w14:textId="7A4377B6" w:rsidR="00A01417" w:rsidRPr="00B03CA8" w:rsidDel="00394505" w:rsidRDefault="00A01417" w:rsidP="00393430">
      <w:pPr>
        <w:pStyle w:val="Heading2"/>
        <w:jc w:val="both"/>
        <w:rPr>
          <w:del w:id="462" w:author="Alex Aristodemou (NESO)" w:date="2024-10-25T14:34:00Z"/>
        </w:rPr>
      </w:pPr>
      <w:del w:id="463" w:author="Alex Aristodemou (NESO)" w:date="2024-10-25T14:34:00Z">
        <w:r w:rsidRPr="00B03CA8" w:rsidDel="00394505">
          <w:delText>Nuclear Site Licence Provision</w:delText>
        </w:r>
      </w:del>
    </w:p>
    <w:p w14:paraId="3B948ADF" w14:textId="35E42BAE" w:rsidR="00A01417" w:rsidRPr="00B03CA8" w:rsidDel="00394505" w:rsidRDefault="00A01417" w:rsidP="00393430">
      <w:pPr>
        <w:pStyle w:val="Heading3"/>
        <w:jc w:val="both"/>
        <w:rPr>
          <w:del w:id="464" w:author="Alex Aristodemou (NESO)" w:date="2024-10-25T14:34:00Z"/>
        </w:rPr>
      </w:pPr>
      <w:del w:id="465" w:author="Alex Aristodemou (NESO)" w:date="2024-10-25T14:34:00Z">
        <w:r w:rsidRPr="00B03CA8" w:rsidDel="00394505">
          <w:delTex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SO/TO Code to ensure compliance with all of these obligations.</w:delText>
        </w:r>
      </w:del>
    </w:p>
    <w:p w14:paraId="4CA0552B" w14:textId="2A33BACF" w:rsidR="00A01417" w:rsidRPr="00B03CA8" w:rsidRDefault="00A01417" w:rsidP="00393430">
      <w:pPr>
        <w:pStyle w:val="Heading2"/>
        <w:jc w:val="both"/>
      </w:pPr>
      <w:r w:rsidRPr="00B03CA8">
        <w:t xml:space="preserve">Customer approaches TO or </w:t>
      </w:r>
      <w:r w:rsidR="00A4672D" w:rsidRPr="00B03CA8">
        <w:t>The Company</w:t>
      </w:r>
      <w:r w:rsidRPr="00B03CA8">
        <w:t xml:space="preserve"> with request </w:t>
      </w:r>
      <w:ins w:id="466" w:author="Emma Sims (ESO)" w:date="2023-09-11T13:24:00Z">
        <w:r w:rsidR="006C7083" w:rsidRPr="0056035F">
          <w:t xml:space="preserve">for a Customer Feasibility Study </w:t>
        </w:r>
      </w:ins>
      <w:r w:rsidRPr="00B03CA8">
        <w:t xml:space="preserve">and Lead Party is agreed  </w:t>
      </w:r>
    </w:p>
    <w:p w14:paraId="3DF02963" w14:textId="77777777" w:rsidR="00A01417" w:rsidRPr="00B03CA8" w:rsidRDefault="00A01417" w:rsidP="00393430">
      <w:pPr>
        <w:pStyle w:val="Heading3"/>
        <w:jc w:val="both"/>
      </w:pPr>
      <w:r w:rsidRPr="00B03CA8">
        <w:t xml:space="preserve">A prospective customer can send a request for a </w:t>
      </w:r>
      <w:ins w:id="467" w:author="Emma Sims (ESO)" w:date="2023-09-11T13:24:00Z">
        <w:r w:rsidR="00666FA2" w:rsidRPr="0056035F">
          <w:t>Customer F</w:t>
        </w:r>
        <w:r w:rsidRPr="00B03CA8">
          <w:t xml:space="preserve">easibility </w:t>
        </w:r>
        <w:r w:rsidR="00666FA2" w:rsidRPr="0056035F">
          <w:t>S</w:t>
        </w:r>
        <w:r w:rsidRPr="00B03CA8">
          <w:t>tudy</w:t>
        </w:r>
      </w:ins>
      <w:del w:id="468" w:author="Emma Sims (ESO)" w:date="2023-09-11T13:24:00Z">
        <w:r w:rsidRPr="00B03CA8">
          <w:delText>feasibility study</w:delText>
        </w:r>
      </w:del>
      <w:r w:rsidRPr="00B03CA8">
        <w:t xml:space="preserve"> to a Party.</w:t>
      </w:r>
    </w:p>
    <w:p w14:paraId="4170A1D7" w14:textId="77777777" w:rsidR="00A01417" w:rsidRPr="00B03CA8" w:rsidRDefault="00A01417" w:rsidP="00393430">
      <w:pPr>
        <w:pStyle w:val="Heading3"/>
        <w:jc w:val="both"/>
      </w:pPr>
      <w:r w:rsidRPr="00B03CA8">
        <w:t xml:space="preserve">The customer shall propose the Lead Party. If the approached Party feels there is a more appropriate Lead Party, then they shall advise the customer accordingly and the customer may choose to approach the more appropriate Party. </w:t>
      </w:r>
    </w:p>
    <w:p w14:paraId="18FD9E02" w14:textId="77777777" w:rsidR="00A01417" w:rsidRPr="00B03CA8" w:rsidRDefault="00A01417">
      <w:pPr>
        <w:pStyle w:val="Heading2"/>
        <w:jc w:val="both"/>
      </w:pPr>
      <w:r w:rsidRPr="00B03CA8">
        <w:t xml:space="preserve">Initial Project Discussions  </w:t>
      </w:r>
    </w:p>
    <w:p w14:paraId="54A37197" w14:textId="77777777" w:rsidR="00A01417" w:rsidRPr="00B03CA8" w:rsidRDefault="00A01417">
      <w:pPr>
        <w:pStyle w:val="Heading3"/>
        <w:jc w:val="both"/>
      </w:pPr>
      <w:r w:rsidRPr="00B03CA8">
        <w:t xml:space="preserve">The Lead Party shall establish both the customer’s needs and expectations and whether Other Party/Parties shall be involved in the study. The Lead Party shall request Other Party/Parties to attend these discussions where both necessary in the opinion of the </w:t>
      </w:r>
      <w:r w:rsidRPr="00B03CA8">
        <w:lastRenderedPageBreak/>
        <w:t xml:space="preserve">Lead Party and agreed with the customer by the Lead Party or ask them to provide information to help respond to the customer. </w:t>
      </w:r>
    </w:p>
    <w:p w14:paraId="1D4996E8" w14:textId="77777777" w:rsidR="00A01417" w:rsidRPr="00B03CA8" w:rsidRDefault="00A01417">
      <w:pPr>
        <w:pStyle w:val="Heading2"/>
        <w:jc w:val="both"/>
      </w:pPr>
      <w:r w:rsidRPr="00B03CA8">
        <w:t xml:space="preserve">Agree scope of study and Customer Feasibility Study Offer </w:t>
      </w:r>
    </w:p>
    <w:p w14:paraId="2B2F0F16" w14:textId="14ED5D6B" w:rsidR="00A01417" w:rsidRPr="00B03CA8" w:rsidRDefault="00A01417">
      <w:pPr>
        <w:pStyle w:val="Heading3"/>
        <w:jc w:val="both"/>
      </w:pPr>
      <w:r w:rsidRPr="00B03CA8">
        <w:t xml:space="preserve">The Lead Party may request a Lead Party </w:t>
      </w:r>
      <w:ins w:id="469" w:author="Emma Sims (ESO)" w:date="2023-09-11T13:24:00Z">
        <w:r w:rsidR="00443D2C" w:rsidRPr="0056035F">
          <w:t xml:space="preserve">Customer </w:t>
        </w:r>
      </w:ins>
      <w:r w:rsidRPr="00B03CA8">
        <w:t xml:space="preserve">Feasibility Study Offer </w:t>
      </w:r>
      <w:del w:id="470" w:author="Emma Sims (ESO)" w:date="2023-09-11T13:24:00Z">
        <w:r w:rsidRPr="00B03CA8">
          <w:delText xml:space="preserve"> </w:delText>
        </w:r>
      </w:del>
      <w:r w:rsidRPr="00B03CA8">
        <w:t xml:space="preserve">from the Other Party/Parties. Such a request shall contain the required scope of the Lead Party </w:t>
      </w:r>
      <w:ins w:id="471" w:author="Emma Sims (ESO)" w:date="2023-09-11T13:24:00Z">
        <w:r w:rsidR="00443D2C" w:rsidRPr="0056035F">
          <w:t xml:space="preserve">Customer </w:t>
        </w:r>
      </w:ins>
      <w:r w:rsidRPr="00B03CA8">
        <w:t xml:space="preserve">Study Report, timescales and other conditions that may affect the Lead Party </w:t>
      </w:r>
      <w:ins w:id="472" w:author="Emma Sims (ESO)" w:date="2023-09-11T13:24:00Z">
        <w:r w:rsidR="00443D2C" w:rsidRPr="0056035F">
          <w:t xml:space="preserve">Customer </w:t>
        </w:r>
      </w:ins>
      <w:r w:rsidRPr="00B03CA8">
        <w:t xml:space="preserve">Feasibility Study Offer. </w:t>
      </w:r>
    </w:p>
    <w:p w14:paraId="47627970" w14:textId="77777777" w:rsidR="00A01417" w:rsidRPr="00B03CA8" w:rsidRDefault="00A01417">
      <w:pPr>
        <w:pStyle w:val="Heading3"/>
        <w:jc w:val="both"/>
      </w:pPr>
      <w:r w:rsidRPr="00B03CA8">
        <w:t xml:space="preserve">The customer may ask for clarification on certain aspects of the Customer Feasibility Study Offer. The Parties (led by the Lead Party) shall provide assistance to answer any queries raised by the customer. </w:t>
      </w:r>
    </w:p>
    <w:p w14:paraId="27D98B3D" w14:textId="77777777" w:rsidR="00A01417" w:rsidRPr="00B03CA8" w:rsidRDefault="00A01417">
      <w:pPr>
        <w:pStyle w:val="Heading3"/>
        <w:jc w:val="both"/>
      </w:pPr>
      <w:r w:rsidRPr="00B03CA8">
        <w:t xml:space="preserve">As a consequence of these clarifications, the Lead Party may withdraw or revise its request for Lead Party </w:t>
      </w:r>
      <w:ins w:id="473" w:author="Emma Sims (ESO)" w:date="2023-09-11T13:24:00Z">
        <w:r w:rsidR="00443D2C" w:rsidRPr="0056035F">
          <w:t xml:space="preserve">Customer </w:t>
        </w:r>
      </w:ins>
      <w:r w:rsidRPr="00B03CA8">
        <w:t xml:space="preserve">Feasibility Study Offer(s) and shall inform relevant Other Party/Parties of any withdrawal or revision. Each of the Other Parties may withdraw or revise their Lead Party </w:t>
      </w:r>
      <w:ins w:id="474" w:author="Emma Sims (ESO)" w:date="2023-09-11T13:24:00Z">
        <w:r w:rsidR="001F4405" w:rsidRPr="0056035F">
          <w:t xml:space="preserve">Customer </w:t>
        </w:r>
      </w:ins>
      <w:r w:rsidRPr="00B03CA8">
        <w:t xml:space="preserve">Feasibility Study Offer(s) as a result of the clarifications or the revised request from Lead Party. The Other Party/Parties shall inform the Lead Party of any withdrawal or revision of their Lead Party </w:t>
      </w:r>
      <w:ins w:id="475" w:author="Emma Sims (ESO)" w:date="2023-09-11T13:24:00Z">
        <w:r w:rsidR="007F543D" w:rsidRPr="0056035F">
          <w:t xml:space="preserve">Customer </w:t>
        </w:r>
      </w:ins>
      <w:r w:rsidRPr="00B03CA8">
        <w:t>Feasibility Study Offer.</w:t>
      </w:r>
    </w:p>
    <w:p w14:paraId="5FBF7CEC" w14:textId="77777777" w:rsidR="00A01417" w:rsidRPr="00B03CA8" w:rsidRDefault="00A01417">
      <w:pPr>
        <w:pStyle w:val="Heading3"/>
        <w:jc w:val="both"/>
      </w:pPr>
      <w:r w:rsidRPr="00B03CA8">
        <w:t xml:space="preserve">The Lead Party shall sign the Lead Party </w:t>
      </w:r>
      <w:ins w:id="476" w:author="Emma Sims (ESO)" w:date="2023-09-11T13:24:00Z">
        <w:r w:rsidR="007F543D" w:rsidRPr="0056035F">
          <w:t xml:space="preserve">Customer </w:t>
        </w:r>
      </w:ins>
      <w:r w:rsidRPr="00B03CA8">
        <w:t xml:space="preserve">Feasibility Study Offer from the Other Party/Parties, once the customer signs the Customer Feasibility Study Offer. </w:t>
      </w:r>
    </w:p>
    <w:p w14:paraId="50285ACD" w14:textId="77777777" w:rsidR="00A01417" w:rsidRPr="00B03CA8" w:rsidRDefault="00A01417">
      <w:pPr>
        <w:pStyle w:val="Heading2"/>
        <w:jc w:val="both"/>
      </w:pPr>
      <w:r w:rsidRPr="00B03CA8">
        <w:t xml:space="preserve">Feasibility Programme agreed </w:t>
      </w:r>
    </w:p>
    <w:p w14:paraId="373047FC" w14:textId="77777777" w:rsidR="00A01417" w:rsidRPr="00B03CA8" w:rsidRDefault="00A01417">
      <w:pPr>
        <w:pStyle w:val="Heading3"/>
        <w:jc w:val="both"/>
      </w:pPr>
      <w:r w:rsidRPr="00B03CA8">
        <w:t xml:space="preserve">The Lead Party and the relevant Other Party/Parties shall agree the following items within 10 Business Days or other timescale as agreed between the Lead Party and the relevant Other Party/Parties of receipt by the Other Party/Parties of their signed Lead Party </w:t>
      </w:r>
      <w:ins w:id="477" w:author="Emma Sims (ESO)" w:date="2023-09-11T13:24:00Z">
        <w:r w:rsidR="007F543D" w:rsidRPr="0056035F">
          <w:t xml:space="preserve">Customer </w:t>
        </w:r>
      </w:ins>
      <w:r w:rsidRPr="00B03CA8">
        <w:t xml:space="preserve">Feasibility Study Offer: </w:t>
      </w:r>
    </w:p>
    <w:p w14:paraId="52465C66" w14:textId="1D925F22" w:rsidR="00A01417" w:rsidRPr="00B03CA8" w:rsidRDefault="00A01417" w:rsidP="00451EDA">
      <w:pPr>
        <w:pStyle w:val="Heading3"/>
        <w:numPr>
          <w:ilvl w:val="0"/>
          <w:numId w:val="15"/>
        </w:numPr>
        <w:tabs>
          <w:tab w:val="clear" w:pos="360"/>
        </w:tabs>
        <w:ind w:left="1080"/>
        <w:jc w:val="both"/>
      </w:pPr>
      <w:r w:rsidRPr="00B03CA8">
        <w:t xml:space="preserve">the data required to carry out the </w:t>
      </w:r>
      <w:ins w:id="478" w:author="Emma Sims (ESO)" w:date="2023-09-11T13:24:00Z">
        <w:r w:rsidR="007F543D" w:rsidRPr="0056035F">
          <w:t>Customer F</w:t>
        </w:r>
        <w:r w:rsidRPr="00B03CA8">
          <w:t xml:space="preserve">easibility </w:t>
        </w:r>
        <w:r w:rsidR="007F543D" w:rsidRPr="0056035F">
          <w:t>S</w:t>
        </w:r>
        <w:r w:rsidRPr="00B03CA8">
          <w:t>tudy</w:t>
        </w:r>
      </w:ins>
      <w:r w:rsidRPr="00B03CA8">
        <w:t xml:space="preserve">, </w:t>
      </w:r>
    </w:p>
    <w:p w14:paraId="70538454" w14:textId="2678B05D" w:rsidR="00A01417" w:rsidRPr="00B03CA8" w:rsidRDefault="00A01417" w:rsidP="00451EDA">
      <w:pPr>
        <w:pStyle w:val="Heading3"/>
        <w:numPr>
          <w:ilvl w:val="0"/>
          <w:numId w:val="15"/>
        </w:numPr>
        <w:tabs>
          <w:tab w:val="clear" w:pos="360"/>
        </w:tabs>
        <w:ind w:left="1080"/>
        <w:jc w:val="both"/>
      </w:pPr>
      <w:r w:rsidRPr="00B03CA8">
        <w:t>the output required from the Parties and the target dates (</w:t>
      </w:r>
      <w:ins w:id="479" w:author="Emma Sims (ESO)" w:date="2023-09-11T13:24:00Z">
        <w:r w:rsidR="007F543D" w:rsidRPr="0056035F">
          <w:t>Customer</w:t>
        </w:r>
        <w:r w:rsidR="007D4DB2" w:rsidRPr="0056035F">
          <w:t xml:space="preserve"> </w:t>
        </w:r>
      </w:ins>
      <w:r w:rsidRPr="00B03CA8">
        <w:t xml:space="preserve">Feasibility Programme) for the key activities/milestones to meet the </w:t>
      </w:r>
      <w:ins w:id="480" w:author="Emma Sims (ESO)" w:date="2023-09-11T13:24:00Z">
        <w:r w:rsidR="007D4DB2" w:rsidRPr="0056035F">
          <w:t xml:space="preserve">Customer </w:t>
        </w:r>
        <w:del w:id="481" w:author="Alex Aristodemou (NESO)" w:date="2024-10-25T16:00:00Z">
          <w:r w:rsidR="007D4DB2" w:rsidRPr="0056035F" w:rsidDel="004540B1">
            <w:delText>F</w:delText>
          </w:r>
          <w:r w:rsidRPr="00B03CA8" w:rsidDel="004540B1">
            <w:delText xml:space="preserve">easibility </w:delText>
          </w:r>
        </w:del>
        <w:r w:rsidR="007D4DB2" w:rsidRPr="0056035F">
          <w:t>S</w:t>
        </w:r>
        <w:r w:rsidRPr="00B03CA8">
          <w:t xml:space="preserve">tudy </w:t>
        </w:r>
        <w:r w:rsidR="007D4DB2" w:rsidRPr="0056035F">
          <w:t>R</w:t>
        </w:r>
        <w:r w:rsidRPr="00B03CA8">
          <w:t>eport</w:t>
        </w:r>
      </w:ins>
      <w:r w:rsidRPr="00B03CA8">
        <w:t xml:space="preserve"> issue date agreed with the customer. </w:t>
      </w:r>
    </w:p>
    <w:p w14:paraId="4F086B19" w14:textId="77777777" w:rsidR="00A01417" w:rsidRPr="00B03CA8" w:rsidRDefault="00A01417">
      <w:pPr>
        <w:pStyle w:val="Heading3"/>
      </w:pPr>
      <w:r w:rsidRPr="00B03CA8">
        <w:t xml:space="preserve">Key milestones may include </w:t>
      </w:r>
    </w:p>
    <w:p w14:paraId="11017D2B" w14:textId="77777777" w:rsidR="00A01417" w:rsidRPr="00B03CA8" w:rsidRDefault="00A01417" w:rsidP="00451EDA">
      <w:pPr>
        <w:pStyle w:val="Heading3"/>
        <w:numPr>
          <w:ilvl w:val="0"/>
          <w:numId w:val="17"/>
        </w:numPr>
        <w:tabs>
          <w:tab w:val="clear" w:pos="360"/>
        </w:tabs>
        <w:ind w:left="1080"/>
      </w:pPr>
      <w:r w:rsidRPr="00B03CA8">
        <w:t xml:space="preserve">Progress/Review meetings; </w:t>
      </w:r>
    </w:p>
    <w:p w14:paraId="012BA15C" w14:textId="77777777" w:rsidR="00A01417" w:rsidRPr="00B03CA8" w:rsidRDefault="00A01417" w:rsidP="00451EDA">
      <w:pPr>
        <w:pStyle w:val="Heading3"/>
        <w:numPr>
          <w:ilvl w:val="0"/>
          <w:numId w:val="17"/>
        </w:numPr>
        <w:tabs>
          <w:tab w:val="clear" w:pos="360"/>
        </w:tabs>
        <w:ind w:left="1080"/>
      </w:pPr>
      <w:r w:rsidRPr="00B03CA8">
        <w:t xml:space="preserve">the production of a Lead Party </w:t>
      </w:r>
      <w:ins w:id="482" w:author="Emma Sims (ESO)" w:date="2023-09-11T13:24:00Z">
        <w:r w:rsidR="007D4DB2" w:rsidRPr="0056035F">
          <w:t xml:space="preserve">Customer </w:t>
        </w:r>
      </w:ins>
      <w:r w:rsidRPr="00B03CA8">
        <w:t>Study Report;</w:t>
      </w:r>
    </w:p>
    <w:p w14:paraId="01D9E585" w14:textId="77777777" w:rsidR="00A01417" w:rsidRPr="00B03CA8" w:rsidRDefault="00A01417" w:rsidP="00451EDA">
      <w:pPr>
        <w:pStyle w:val="Heading3"/>
        <w:numPr>
          <w:ilvl w:val="0"/>
          <w:numId w:val="17"/>
        </w:numPr>
        <w:tabs>
          <w:tab w:val="clear" w:pos="360"/>
        </w:tabs>
        <w:ind w:left="1080"/>
      </w:pPr>
      <w:r w:rsidRPr="00B03CA8">
        <w:t xml:space="preserve">the production of a final Customer Study Report; and, </w:t>
      </w:r>
    </w:p>
    <w:p w14:paraId="1F46E168" w14:textId="77777777" w:rsidR="00A01417" w:rsidRPr="00B03CA8" w:rsidRDefault="00A01417" w:rsidP="00451EDA">
      <w:pPr>
        <w:pStyle w:val="Heading3"/>
        <w:numPr>
          <w:ilvl w:val="0"/>
          <w:numId w:val="17"/>
        </w:numPr>
        <w:tabs>
          <w:tab w:val="clear" w:pos="360"/>
        </w:tabs>
        <w:ind w:left="1080"/>
      </w:pPr>
      <w:r w:rsidRPr="00B03CA8">
        <w:t xml:space="preserve">the delivery of Customer Study Report to the customer. </w:t>
      </w:r>
    </w:p>
    <w:p w14:paraId="7D4219B2" w14:textId="77777777" w:rsidR="00A01417" w:rsidRPr="00B03CA8" w:rsidRDefault="00A01417">
      <w:pPr>
        <w:pStyle w:val="Heading2"/>
        <w:jc w:val="both"/>
      </w:pPr>
      <w:r w:rsidRPr="00B03CA8">
        <w:t xml:space="preserve">Data Exchange   </w:t>
      </w:r>
    </w:p>
    <w:p w14:paraId="6BE0BB15" w14:textId="77777777" w:rsidR="00A01417" w:rsidRPr="00B03CA8" w:rsidRDefault="00A01417">
      <w:pPr>
        <w:pStyle w:val="Heading3"/>
        <w:jc w:val="both"/>
      </w:pPr>
      <w:r w:rsidRPr="00B03CA8">
        <w:t xml:space="preserve">The Lead Party shall send to each Other Party/Parties the required data identified in its Lead Party </w:t>
      </w:r>
      <w:ins w:id="483" w:author="Emma Sims (ESO)" w:date="2023-09-11T13:24:00Z">
        <w:r w:rsidR="00FD68C8" w:rsidRPr="0056035F">
          <w:t xml:space="preserve">Customer </w:t>
        </w:r>
      </w:ins>
      <w:r w:rsidRPr="00B03CA8">
        <w:t>Feasibility Study Offer. However, this may be dependent on the Lead Party receiving the required data from the customer. In accordance with the</w:t>
      </w:r>
      <w:ins w:id="484" w:author="Emma Sims (ESO)" w:date="2023-09-11T13:24:00Z">
        <w:r w:rsidRPr="00B03CA8">
          <w:t xml:space="preserve"> </w:t>
        </w:r>
        <w:r w:rsidR="0070628E" w:rsidRPr="0056035F">
          <w:t>Customer</w:t>
        </w:r>
      </w:ins>
      <w:r w:rsidRPr="0056035F">
        <w:t xml:space="preserve"> </w:t>
      </w:r>
      <w:r w:rsidRPr="00B03CA8">
        <w:t>Feasibility Programme, the Other Party/Parties shall notify the Lead Party, by email, as to whether the data is complete or not. If it is not complete, the Other Party/Parties shall notify the Lead Party as to what data is missing/additional requirements. The Lead Party shall ask the customer to provide the data and once the information has been received, the Lead Party shall send it on to the Other Party/Parties. The Lead Party may ask the Other Party/Parties to contact the customer about the data, where appropriate.</w:t>
      </w:r>
    </w:p>
    <w:p w14:paraId="27760F23" w14:textId="77777777" w:rsidR="00A01417" w:rsidRPr="00B03CA8" w:rsidRDefault="00A01417">
      <w:pPr>
        <w:pStyle w:val="Heading3"/>
        <w:jc w:val="both"/>
      </w:pPr>
      <w:r w:rsidRPr="00B03CA8">
        <w:t>Exchange of data between the Lead Party and Other Party/Parties shall be subject to the general obligations of confidentiality (Section F of the STC).</w:t>
      </w:r>
    </w:p>
    <w:p w14:paraId="772F8AF4" w14:textId="77777777" w:rsidR="00A01417" w:rsidRPr="00B03CA8" w:rsidRDefault="00A01417">
      <w:pPr>
        <w:pStyle w:val="Heading2"/>
        <w:jc w:val="both"/>
      </w:pPr>
      <w:r w:rsidRPr="00B03CA8">
        <w:t xml:space="preserve">Parties carry out the study as per agreed scope  </w:t>
      </w:r>
    </w:p>
    <w:p w14:paraId="75F2994A" w14:textId="3FFCD3DB" w:rsidR="00A01417" w:rsidRPr="00B03CA8" w:rsidRDefault="00A01417">
      <w:pPr>
        <w:pStyle w:val="Heading3"/>
        <w:jc w:val="both"/>
      </w:pPr>
      <w:r w:rsidRPr="00B03CA8">
        <w:t xml:space="preserve">All Parties carry out their part of the agreed </w:t>
      </w:r>
      <w:ins w:id="485" w:author="Emma Sims (ESO)" w:date="2023-09-11T13:24:00Z">
        <w:r w:rsidR="00F56EA0" w:rsidRPr="0056035F">
          <w:t>Customer Feasibility S</w:t>
        </w:r>
        <w:r w:rsidRPr="00B03CA8">
          <w:t>tudy</w:t>
        </w:r>
      </w:ins>
      <w:r w:rsidRPr="00B03CA8">
        <w:t xml:space="preserve"> work, in accordance with the </w:t>
      </w:r>
      <w:ins w:id="486" w:author="Emma Sims (ESO)" w:date="2023-09-11T13:24:00Z">
        <w:r w:rsidR="00F56EA0" w:rsidRPr="0056035F">
          <w:t xml:space="preserve">Customer </w:t>
        </w:r>
      </w:ins>
      <w:r w:rsidRPr="00B03CA8">
        <w:t xml:space="preserve">Feasibility Programme or other timescales as may be agreed. There is likely to be discussions and/or meetings between the Lead Party and all involved Other </w:t>
      </w:r>
      <w:r w:rsidRPr="00B03CA8">
        <w:lastRenderedPageBreak/>
        <w:t xml:space="preserve">Party/Parties, and with the customer where appropriate, within the timeframes set out in the Feasibility Programme. </w:t>
      </w:r>
    </w:p>
    <w:p w14:paraId="76EFA663" w14:textId="77777777" w:rsidR="00A01417" w:rsidRPr="00B03CA8" w:rsidRDefault="00A01417">
      <w:pPr>
        <w:pStyle w:val="Heading3"/>
        <w:numPr>
          <w:ilvl w:val="0"/>
          <w:numId w:val="0"/>
        </w:numPr>
        <w:jc w:val="both"/>
      </w:pPr>
    </w:p>
    <w:p w14:paraId="62CF2391" w14:textId="77777777" w:rsidR="00A01417" w:rsidRPr="00B03CA8" w:rsidRDefault="00A01417">
      <w:pPr>
        <w:pStyle w:val="Heading3"/>
        <w:numPr>
          <w:ilvl w:val="0"/>
          <w:numId w:val="0"/>
        </w:numPr>
        <w:jc w:val="both"/>
      </w:pPr>
    </w:p>
    <w:p w14:paraId="3F945867" w14:textId="77777777" w:rsidR="00A01417" w:rsidRPr="00B03CA8" w:rsidRDefault="00A01417">
      <w:pPr>
        <w:pStyle w:val="Heading2"/>
        <w:jc w:val="both"/>
      </w:pPr>
      <w:r w:rsidRPr="00B03CA8">
        <w:t xml:space="preserve">Parties prepare and forward Lead Party </w:t>
      </w:r>
      <w:ins w:id="487" w:author="Emma Sims (ESO)" w:date="2023-09-11T13:24:00Z">
        <w:r w:rsidR="002C6F1A" w:rsidRPr="0056035F">
          <w:t xml:space="preserve">Customer </w:t>
        </w:r>
      </w:ins>
      <w:r w:rsidRPr="00B03CA8">
        <w:t xml:space="preserve">Study Reports to Lead Party </w:t>
      </w:r>
    </w:p>
    <w:p w14:paraId="39104262" w14:textId="77777777" w:rsidR="00A01417" w:rsidRPr="00B03CA8" w:rsidRDefault="00A01417">
      <w:pPr>
        <w:pStyle w:val="Heading3"/>
        <w:jc w:val="both"/>
      </w:pPr>
      <w:r w:rsidRPr="00B03CA8">
        <w:t xml:space="preserve">The Other Party/Parties shall prepare and issue a report, containing their study output, by email, to the Lead Party as agreed under the </w:t>
      </w:r>
      <w:ins w:id="488" w:author="Emma Sims (ESO)" w:date="2023-09-11T13:24:00Z">
        <w:r w:rsidR="002C6F1A" w:rsidRPr="0056035F">
          <w:t xml:space="preserve">Customer </w:t>
        </w:r>
      </w:ins>
      <w:r w:rsidRPr="00B03CA8">
        <w:t xml:space="preserve">Feasibility Programme. </w:t>
      </w:r>
    </w:p>
    <w:p w14:paraId="3FCF70B5" w14:textId="77777777" w:rsidR="00A01417" w:rsidRPr="00B03CA8" w:rsidRDefault="00A01417">
      <w:pPr>
        <w:pStyle w:val="Heading2"/>
        <w:jc w:val="both"/>
      </w:pPr>
      <w:r w:rsidRPr="00B03CA8">
        <w:t xml:space="preserve">Lead Party compiles Customer Study Report  </w:t>
      </w:r>
    </w:p>
    <w:p w14:paraId="1423B80F" w14:textId="77777777" w:rsidR="00A01417" w:rsidRPr="00B03CA8" w:rsidRDefault="00A01417">
      <w:pPr>
        <w:pStyle w:val="Heading3"/>
        <w:jc w:val="both"/>
      </w:pPr>
      <w:r w:rsidRPr="00B03CA8">
        <w:t xml:space="preserve">The Lead Party compiles the Customer Study Report from all study outputs. </w:t>
      </w:r>
    </w:p>
    <w:p w14:paraId="3958C4EE" w14:textId="77777777" w:rsidR="00A01417" w:rsidRPr="00B03CA8" w:rsidRDefault="00A01417">
      <w:pPr>
        <w:pStyle w:val="Heading3"/>
        <w:jc w:val="both"/>
      </w:pPr>
      <w:r w:rsidRPr="00B03CA8">
        <w:t>The Lead Party shall request further detail/clarification from the relevant Other Party/Parties if required. The Lead Party and the Other Party/Parties (as appropriate) may need to meet to discuss the Lead Party</w:t>
      </w:r>
      <w:r w:rsidRPr="0056035F">
        <w:t xml:space="preserve"> </w:t>
      </w:r>
      <w:ins w:id="489" w:author="Emma Sims (ESO)" w:date="2023-09-11T13:24:00Z">
        <w:r w:rsidR="00A66B7B" w:rsidRPr="0056035F">
          <w:t xml:space="preserve">Customer </w:t>
        </w:r>
      </w:ins>
      <w:r w:rsidRPr="00B03CA8">
        <w:t xml:space="preserve">Study Report or Customer Study Report.  </w:t>
      </w:r>
    </w:p>
    <w:p w14:paraId="1D87C21E" w14:textId="77777777" w:rsidR="00A01417" w:rsidRPr="00B03CA8" w:rsidRDefault="00A01417">
      <w:pPr>
        <w:pStyle w:val="Heading3"/>
        <w:jc w:val="both"/>
      </w:pPr>
      <w:r w:rsidRPr="00B03CA8">
        <w:t xml:space="preserve">The Lead Party may request an updated Lead Party </w:t>
      </w:r>
      <w:ins w:id="490" w:author="Emma Sims (ESO)" w:date="2023-09-11T13:24:00Z">
        <w:r w:rsidR="00A66B7B" w:rsidRPr="0056035F">
          <w:t xml:space="preserve">Customer </w:t>
        </w:r>
      </w:ins>
      <w:r w:rsidRPr="00B03CA8">
        <w:t xml:space="preserve">Study Report from the Other Party/Parties to reflect any necessary changes made. </w:t>
      </w:r>
    </w:p>
    <w:p w14:paraId="7C2EC2B3" w14:textId="77777777" w:rsidR="00A01417" w:rsidRPr="00B03CA8" w:rsidRDefault="00A01417">
      <w:pPr>
        <w:pStyle w:val="Heading3"/>
        <w:jc w:val="both"/>
      </w:pPr>
      <w:r w:rsidRPr="00B03CA8">
        <w:t xml:space="preserve">The Lead Party shall send the relevant sections of the Customer Study Report to the Other Party/Parties asking them to review the contents and provide any comments within a specified timescale agreed between the Lead Party and the relevant Other Party/Parties.  </w:t>
      </w:r>
    </w:p>
    <w:p w14:paraId="28F04A02" w14:textId="77777777" w:rsidR="00A01417" w:rsidRPr="00B03CA8" w:rsidRDefault="00A01417">
      <w:pPr>
        <w:pStyle w:val="Heading3"/>
        <w:jc w:val="both"/>
      </w:pPr>
      <w:r w:rsidRPr="00B03CA8">
        <w:t>Following this review, any agreed updates are made and the relevant sections of the final Customer Study Report circulated to the Other Party/Parties for approval.</w:t>
      </w:r>
    </w:p>
    <w:p w14:paraId="255407AB" w14:textId="77777777" w:rsidR="00A01417" w:rsidRPr="00B03CA8" w:rsidRDefault="00A01417">
      <w:pPr>
        <w:pStyle w:val="Heading3"/>
        <w:jc w:val="both"/>
      </w:pPr>
      <w:r w:rsidRPr="00B03CA8">
        <w:t xml:space="preserve">The Other Party/Parties shall send their agreement to the contents and publication of the relevant sections of the Customer Study Report to the Lead Party. </w:t>
      </w:r>
    </w:p>
    <w:p w14:paraId="23B6F5E7" w14:textId="77777777" w:rsidR="00A01417" w:rsidRPr="00B03CA8" w:rsidRDefault="00A01417">
      <w:pPr>
        <w:pStyle w:val="Heading2"/>
      </w:pPr>
      <w:r w:rsidRPr="00B03CA8">
        <w:t xml:space="preserve">Lead Party issues Customer Study Report </w:t>
      </w:r>
    </w:p>
    <w:p w14:paraId="3D045D09" w14:textId="77777777" w:rsidR="00A01417" w:rsidRPr="00B03CA8" w:rsidRDefault="00A01417">
      <w:pPr>
        <w:pStyle w:val="Heading3"/>
        <w:jc w:val="both"/>
      </w:pPr>
      <w:r w:rsidRPr="00B03CA8">
        <w:t xml:space="preserve">Following the issue of the Customer Study Report to the customer, a copy or extract of the Customer Study Report shall be sent to the Other Party/Parties, as appropriate. </w:t>
      </w:r>
    </w:p>
    <w:p w14:paraId="6B71EBFF" w14:textId="77777777" w:rsidR="00A01417" w:rsidRPr="00B03CA8" w:rsidRDefault="00A01417">
      <w:pPr>
        <w:pStyle w:val="Heading3"/>
        <w:jc w:val="both"/>
      </w:pPr>
      <w:r w:rsidRPr="00B03CA8">
        <w:t xml:space="preserve">The Lead Party and Other Party/Parties (as appropriate), shall accommodate any reasonable request for a meeting by the customer, at the convenience of all relevant parties. </w:t>
      </w:r>
    </w:p>
    <w:p w14:paraId="0C778BA7" w14:textId="77777777" w:rsidR="00A01417" w:rsidRPr="00B03CA8" w:rsidRDefault="00A01417">
      <w:pPr>
        <w:pStyle w:val="Heading2"/>
      </w:pPr>
      <w:r w:rsidRPr="00B03CA8">
        <w:t xml:space="preserve">Invoicing </w:t>
      </w:r>
    </w:p>
    <w:p w14:paraId="61353C70" w14:textId="77777777" w:rsidR="00A01417" w:rsidRPr="00B03CA8" w:rsidRDefault="00A01417">
      <w:pPr>
        <w:pStyle w:val="Heading3"/>
        <w:jc w:val="both"/>
      </w:pPr>
      <w:r w:rsidRPr="00B03CA8">
        <w:t xml:space="preserve">Invoicing and payment shall be carried out in accordance with STCP 13-1 Invoice and Payment.  </w:t>
      </w:r>
    </w:p>
    <w:p w14:paraId="525C8C6C" w14:textId="4DD19A2F" w:rsidR="00A01417" w:rsidRPr="00B03CA8" w:rsidRDefault="00A01417">
      <w:pPr>
        <w:pStyle w:val="Heading3"/>
      </w:pPr>
      <w:r w:rsidRPr="00B03CA8">
        <w:t xml:space="preserve">In the event that the customer queries the costs, the Other Party/Parties shall provide details/substantiation of their </w:t>
      </w:r>
      <w:r w:rsidR="005F0E1F" w:rsidRPr="00B03CA8">
        <w:t xml:space="preserve">operative </w:t>
      </w:r>
      <w:r w:rsidRPr="00B03CA8">
        <w:t>hours, charges etc, requested by the Lead Party.</w:t>
      </w:r>
    </w:p>
    <w:p w14:paraId="4383EF1D" w14:textId="77777777" w:rsidR="00A01417" w:rsidRPr="00B03CA8" w:rsidRDefault="00A01417"/>
    <w:p w14:paraId="168E9B59" w14:textId="6479BA24" w:rsidR="00645F9C" w:rsidRPr="0056035F" w:rsidRDefault="009D295B" w:rsidP="0056035F">
      <w:pPr>
        <w:pStyle w:val="Heading1"/>
        <w:rPr>
          <w:ins w:id="491" w:author="Emma Sims (ESO)" w:date="2023-09-11T13:24:00Z"/>
        </w:rPr>
      </w:pPr>
      <w:ins w:id="492" w:author="Angela Quinn" w:date="2023-09-06T17:52:00Z">
        <w:r w:rsidRPr="0056035F">
          <w:lastRenderedPageBreak/>
          <w:t>Procedure for a</w:t>
        </w:r>
      </w:ins>
      <w:ins w:id="493" w:author="Graham Lear (NESO)" w:date="2024-11-08T15:27:00Z">
        <w:r w:rsidR="004129EB" w:rsidRPr="0056035F">
          <w:t>n</w:t>
        </w:r>
      </w:ins>
      <w:ins w:id="494" w:author="Angela Quinn" w:date="2023-09-06T17:52:00Z">
        <w:r w:rsidRPr="0056035F">
          <w:t xml:space="preserve"> </w:t>
        </w:r>
        <w:del w:id="495" w:author="Haarith Dhorat (NESO)" w:date="2024-10-29T15:06:00Z">
          <w:r w:rsidR="00A50E3A" w:rsidRPr="0056035F" w:rsidDel="001D0D60">
            <w:delText>CNS</w:delText>
          </w:r>
        </w:del>
      </w:ins>
      <w:ins w:id="496" w:author="Haarith Dhorat (NESO)" w:date="2024-10-29T15:06:00Z">
        <w:r w:rsidR="001D0D60" w:rsidRPr="0056035F">
          <w:t>NS</w:t>
        </w:r>
      </w:ins>
      <w:ins w:id="497" w:author="Angela Quinn" w:date="2023-09-06T17:52:00Z">
        <w:r w:rsidR="00A50E3A" w:rsidRPr="0056035F">
          <w:t xml:space="preserve"> </w:t>
        </w:r>
      </w:ins>
      <w:ins w:id="498" w:author="Emma Sims (ESO)" w:date="2023-09-11T13:24:00Z">
        <w:r w:rsidR="7521DFBC" w:rsidRPr="0056035F">
          <w:t xml:space="preserve">Feasibility Study </w:t>
        </w:r>
      </w:ins>
    </w:p>
    <w:p w14:paraId="73FB8533" w14:textId="724DB097" w:rsidR="000A48DB" w:rsidRPr="0056035F" w:rsidRDefault="00A7432C" w:rsidP="0056035F">
      <w:pPr>
        <w:pStyle w:val="Heading1"/>
        <w:numPr>
          <w:ilvl w:val="0"/>
          <w:numId w:val="0"/>
        </w:numPr>
        <w:ind w:left="851" w:hanging="851"/>
        <w:jc w:val="both"/>
        <w:rPr>
          <w:ins w:id="499" w:author="Emma Sims (ESO)" w:date="2023-09-11T13:24:00Z"/>
          <w:i/>
          <w:kern w:val="0"/>
          <w:sz w:val="24"/>
        </w:rPr>
      </w:pPr>
      <w:ins w:id="500" w:author="Emma Sims (ESO)" w:date="2023-09-11T13:24:00Z">
        <w:r w:rsidRPr="0056035F">
          <w:rPr>
            <w:i/>
            <w:kern w:val="0"/>
            <w:sz w:val="24"/>
          </w:rPr>
          <w:t>4.</w:t>
        </w:r>
        <w:r w:rsidR="00745C0E" w:rsidRPr="0056035F">
          <w:rPr>
            <w:i/>
            <w:kern w:val="0"/>
            <w:sz w:val="24"/>
          </w:rPr>
          <w:t>1</w:t>
        </w:r>
      </w:ins>
      <w:ins w:id="501" w:author="Angela Quinn" w:date="2023-09-06T17:54:00Z">
        <w:r w:rsidR="00A50E3A" w:rsidRPr="0056035F">
          <w:rPr>
            <w:i/>
            <w:kern w:val="0"/>
            <w:sz w:val="24"/>
          </w:rPr>
          <w:tab/>
        </w:r>
      </w:ins>
      <w:ins w:id="502" w:author="Emma Sims (ESO)" w:date="2023-09-11T13:24:00Z">
        <w:r w:rsidR="00645F9C" w:rsidRPr="0056035F">
          <w:rPr>
            <w:i/>
            <w:kern w:val="0"/>
            <w:sz w:val="24"/>
          </w:rPr>
          <w:t xml:space="preserve"> </w:t>
        </w:r>
      </w:ins>
      <w:r w:rsidR="006E0FB0" w:rsidRPr="0056035F">
        <w:rPr>
          <w:i/>
          <w:kern w:val="0"/>
          <w:sz w:val="24"/>
        </w:rPr>
        <w:t>The Company</w:t>
      </w:r>
      <w:ins w:id="503" w:author="Emma Sims (ESO)" w:date="2023-09-11T13:24:00Z">
        <w:r w:rsidR="00645F9C" w:rsidRPr="0056035F">
          <w:rPr>
            <w:i/>
            <w:kern w:val="0"/>
            <w:sz w:val="24"/>
          </w:rPr>
          <w:t xml:space="preserve"> Request</w:t>
        </w:r>
        <w:r w:rsidR="000A48DB" w:rsidRPr="0056035F">
          <w:rPr>
            <w:i/>
            <w:kern w:val="0"/>
            <w:sz w:val="24"/>
          </w:rPr>
          <w:t xml:space="preserve">  </w:t>
        </w:r>
      </w:ins>
    </w:p>
    <w:p w14:paraId="1331FA3A" w14:textId="643F251E" w:rsidR="000A48DB" w:rsidRPr="00B03CA8" w:rsidRDefault="006E0FB0" w:rsidP="0056035F">
      <w:pPr>
        <w:pStyle w:val="Heading3"/>
        <w:tabs>
          <w:tab w:val="num" w:pos="720"/>
        </w:tabs>
        <w:ind w:left="720" w:hanging="720"/>
        <w:jc w:val="both"/>
        <w:rPr>
          <w:ins w:id="504" w:author="Angela Quinn" w:date="2023-09-06T17:59:00Z"/>
        </w:rPr>
      </w:pPr>
      <w:r w:rsidRPr="00B03CA8">
        <w:t>The Company</w:t>
      </w:r>
      <w:ins w:id="505" w:author="Emma Sims (ESO)" w:date="2023-09-11T13:24:00Z">
        <w:r w:rsidR="7521DFBC" w:rsidRPr="00B03CA8">
          <w:t xml:space="preserve"> can send a </w:t>
        </w:r>
      </w:ins>
      <w:ins w:id="506" w:author="Alex Aristodemou (NESO)" w:date="2024-10-18T14:49:00Z">
        <w:r w:rsidR="00B233D5" w:rsidRPr="00B03CA8">
          <w:t>request for a</w:t>
        </w:r>
      </w:ins>
      <w:ins w:id="507" w:author="Graham Lear (NESO)" w:date="2024-11-08T15:27:00Z">
        <w:r w:rsidR="004129EB" w:rsidRPr="00B03CA8">
          <w:t>n</w:t>
        </w:r>
      </w:ins>
      <w:ins w:id="508" w:author="Alex Aristodemou (NESO)" w:date="2024-10-31T09:53:00Z">
        <w:del w:id="509" w:author="Alex Millar (NESO)" w:date="2024-10-31T10:26:00Z">
          <w:r w:rsidR="00791B99" w:rsidRPr="00B03CA8" w:rsidDel="00574DCB">
            <w:delText>n</w:delText>
          </w:r>
        </w:del>
      </w:ins>
      <w:ins w:id="510" w:author="Alex Aristodemou (NESO)" w:date="2024-10-18T14:49:00Z">
        <w:r w:rsidR="00B233D5" w:rsidRPr="00B03CA8">
          <w:t xml:space="preserve"> </w:t>
        </w:r>
      </w:ins>
      <w:ins w:id="511" w:author="Angela Quinn" w:date="2023-09-06T17:54:00Z">
        <w:del w:id="512" w:author="Haarith Dhorat (NESO)" w:date="2024-10-29T15:06:00Z">
          <w:r w:rsidR="00A50E3A" w:rsidRPr="00B03CA8" w:rsidDel="001D0D60">
            <w:delText>CNS</w:delText>
          </w:r>
        </w:del>
      </w:ins>
      <w:ins w:id="513" w:author="Haarith Dhorat (NESO)" w:date="2024-10-29T15:06:00Z">
        <w:r w:rsidR="001D0D60" w:rsidRPr="00B03CA8">
          <w:t>NS</w:t>
        </w:r>
      </w:ins>
      <w:ins w:id="514" w:author="Angela Quinn" w:date="2023-09-06T17:54:00Z">
        <w:r w:rsidR="00A50E3A" w:rsidRPr="00B03CA8">
          <w:t xml:space="preserve"> </w:t>
        </w:r>
      </w:ins>
      <w:ins w:id="515" w:author="Emma Sims (ESO)" w:date="2023-09-11T13:24:00Z">
        <w:r w:rsidR="7521DFBC" w:rsidRPr="00B03CA8">
          <w:t>Feasibility Study</w:t>
        </w:r>
      </w:ins>
      <w:ins w:id="516" w:author="Angela Quinn" w:date="2023-09-06T17:54:00Z">
        <w:r w:rsidR="005E6254" w:rsidRPr="00B03CA8">
          <w:t xml:space="preserve"> </w:t>
        </w:r>
      </w:ins>
      <w:ins w:id="517" w:author="Angela Quinn" w:date="2023-09-06T17:55:00Z">
        <w:del w:id="518" w:author="Alex Aristodemou (NESO)" w:date="2024-10-18T14:49:00Z">
          <w:r w:rsidR="005E6254" w:rsidRPr="00B03CA8" w:rsidDel="00B233D5">
            <w:delText>Request</w:delText>
          </w:r>
        </w:del>
      </w:ins>
      <w:ins w:id="519" w:author="Angela Quinn" w:date="2023-02-28T19:15:00Z">
        <w:del w:id="520" w:author="Alex Aristodemou (NESO)" w:date="2024-10-18T14:48:00Z">
          <w:r w:rsidR="602E1181" w:rsidRPr="00B03CA8" w:rsidDel="00B233D5">
            <w:delText xml:space="preserve"> </w:delText>
          </w:r>
        </w:del>
      </w:ins>
      <w:ins w:id="521" w:author="Emma Sims (ESO)" w:date="2023-09-11T13:24:00Z">
        <w:r w:rsidR="7521DFBC" w:rsidRPr="00B03CA8">
          <w:t xml:space="preserve">to a </w:t>
        </w:r>
        <w:r w:rsidR="362E6C0A" w:rsidRPr="00B03CA8">
          <w:t>TO</w:t>
        </w:r>
        <w:r w:rsidR="6BCE1AE8" w:rsidRPr="00B03CA8">
          <w:t xml:space="preserve"> </w:t>
        </w:r>
      </w:ins>
      <w:ins w:id="522" w:author="Angela Quinn" w:date="2023-09-06T17:55:00Z">
        <w:r w:rsidR="005E6254" w:rsidRPr="00B03CA8">
          <w:t>when required</w:t>
        </w:r>
      </w:ins>
      <w:ins w:id="523" w:author="Angela Quinn" w:date="2023-09-06T17:56:00Z">
        <w:r w:rsidR="005E6254" w:rsidRPr="00B03CA8">
          <w:t xml:space="preserve"> to support a</w:t>
        </w:r>
      </w:ins>
      <w:ins w:id="524" w:author="Graham Lear (NESO)" w:date="2024-11-07T14:15:00Z">
        <w:r w:rsidR="006E2D41" w:rsidRPr="00B03CA8">
          <w:t xml:space="preserve"> </w:t>
        </w:r>
      </w:ins>
      <w:ins w:id="525" w:author="Alex Aristodemou (NESO)" w:date="2024-10-31T09:53:00Z">
        <w:del w:id="526" w:author="Alex Millar (NESO)" w:date="2024-10-31T10:26:00Z">
          <w:r w:rsidR="00791B99" w:rsidRPr="00B03CA8" w:rsidDel="0044448D">
            <w:delText>n</w:delText>
          </w:r>
        </w:del>
      </w:ins>
      <w:ins w:id="527" w:author="Angela Quinn" w:date="2023-09-07T08:17:00Z">
        <w:del w:id="528" w:author="Alex Millar (NESO)" w:date="2024-10-31T10:26:00Z">
          <w:r w:rsidR="00A44D05" w:rsidRPr="00B03CA8" w:rsidDel="0044448D">
            <w:delText xml:space="preserve"> </w:delText>
          </w:r>
        </w:del>
        <w:del w:id="529" w:author="Haarith Dhorat (NESO)" w:date="2024-10-29T15:06:00Z">
          <w:r w:rsidR="00A44D05" w:rsidRPr="00B03CA8" w:rsidDel="001D0D60">
            <w:delText>CNS</w:delText>
          </w:r>
        </w:del>
      </w:ins>
      <w:ins w:id="530" w:author="Haarith Dhorat (NESO)" w:date="2024-10-29T15:06:00Z">
        <w:r w:rsidR="001D0D60" w:rsidRPr="00B03CA8">
          <w:t>NS</w:t>
        </w:r>
      </w:ins>
      <w:ins w:id="531" w:author="Angela Quinn" w:date="2023-09-06T17:56:00Z">
        <w:r w:rsidR="005E6254" w:rsidRPr="00B03CA8">
          <w:t xml:space="preserve"> Exercis</w:t>
        </w:r>
        <w:r w:rsidR="00E846B1" w:rsidRPr="00B03CA8">
          <w:t>e</w:t>
        </w:r>
      </w:ins>
      <w:ins w:id="532" w:author="Alex Aristodemou (NESO)" w:date="2024-10-18T14:51:00Z">
        <w:r w:rsidR="00B233D5" w:rsidRPr="00B03CA8">
          <w:t>, in</w:t>
        </w:r>
      </w:ins>
      <w:ins w:id="533" w:author="Alex Aristodemou (NESO)" w:date="2024-10-18T14:52:00Z">
        <w:r w:rsidR="00B233D5" w:rsidRPr="00B03CA8">
          <w:t xml:space="preserve"> the form exhibited in Appendix C</w:t>
        </w:r>
      </w:ins>
      <w:ins w:id="534" w:author="Emma Sims (ESO)" w:date="2023-09-11T13:24:00Z">
        <w:del w:id="535" w:author="Alex Aristodemou (NESO)" w:date="2024-10-18T14:51:00Z">
          <w:r w:rsidR="7521DFBC" w:rsidRPr="00B03CA8" w:rsidDel="00B233D5">
            <w:delText>.</w:delText>
          </w:r>
        </w:del>
      </w:ins>
    </w:p>
    <w:p w14:paraId="4C3CB454" w14:textId="4577E9C1" w:rsidR="003A46C3" w:rsidRPr="00B03CA8" w:rsidRDefault="006E0FB0" w:rsidP="0056035F">
      <w:pPr>
        <w:pStyle w:val="Heading3"/>
        <w:tabs>
          <w:tab w:val="num" w:pos="720"/>
        </w:tabs>
        <w:ind w:left="720" w:hanging="720"/>
        <w:jc w:val="both"/>
        <w:rPr>
          <w:ins w:id="536" w:author="Emma Sims (ESO)" w:date="2023-09-11T13:24:00Z"/>
        </w:rPr>
      </w:pPr>
      <w:r w:rsidRPr="00B03CA8">
        <w:t>The Company</w:t>
      </w:r>
      <w:ins w:id="537" w:author="Angela Quinn" w:date="2023-09-06T17:59:00Z">
        <w:r w:rsidR="003A46C3" w:rsidRPr="00B03CA8">
          <w:t xml:space="preserve"> shall </w:t>
        </w:r>
      </w:ins>
      <w:ins w:id="538" w:author="Angela Quinn" w:date="2023-09-06T18:03:00Z">
        <w:r w:rsidR="00A72FD6" w:rsidRPr="00B03CA8">
          <w:t>(where and to the extent practical)</w:t>
        </w:r>
      </w:ins>
      <w:ins w:id="539" w:author="Alex Aristodemou (NESO)" w:date="2024-10-23T13:23:00Z">
        <w:r w:rsidR="00E3029D" w:rsidRPr="00B03CA8">
          <w:t xml:space="preserve"> reasonably endeavour to</w:t>
        </w:r>
      </w:ins>
      <w:ins w:id="540" w:author="Angela Quinn" w:date="2023-09-06T18:03:00Z">
        <w:r w:rsidR="00A72FD6" w:rsidRPr="00B03CA8">
          <w:t xml:space="preserve"> </w:t>
        </w:r>
      </w:ins>
      <w:ins w:id="541" w:author="Angela Quinn" w:date="2023-09-06T17:59:00Z">
        <w:r w:rsidR="003A46C3" w:rsidRPr="00B03CA8">
          <w:t xml:space="preserve">give </w:t>
        </w:r>
      </w:ins>
      <w:ins w:id="542" w:author="Angela Quinn" w:date="2023-09-06T18:03:00Z">
        <w:r w:rsidR="00A72FD6" w:rsidRPr="00B03CA8">
          <w:t xml:space="preserve">the TO </w:t>
        </w:r>
      </w:ins>
      <w:ins w:id="543" w:author="Angela Quinn" w:date="2023-09-06T18:02:00Z">
        <w:r w:rsidR="00FF5899" w:rsidRPr="00B03CA8">
          <w:t xml:space="preserve">prior notice of </w:t>
        </w:r>
        <w:r w:rsidR="00A72FD6" w:rsidRPr="00B03CA8">
          <w:t xml:space="preserve">any upcoming </w:t>
        </w:r>
      </w:ins>
      <w:ins w:id="544" w:author="Alex Aristodemou (NESO)" w:date="2024-10-18T14:49:00Z">
        <w:r w:rsidR="00B233D5" w:rsidRPr="00B03CA8">
          <w:t>request for a</w:t>
        </w:r>
      </w:ins>
      <w:ins w:id="545" w:author="Alex Aristodemou (NESO)" w:date="2024-10-31T09:53:00Z">
        <w:r w:rsidR="00791B99" w:rsidRPr="00B03CA8">
          <w:t>n</w:t>
        </w:r>
      </w:ins>
      <w:ins w:id="546" w:author="Alex Aristodemou (NESO)" w:date="2024-10-18T14:49:00Z">
        <w:r w:rsidR="00B233D5" w:rsidRPr="00B03CA8">
          <w:t xml:space="preserve"> </w:t>
        </w:r>
      </w:ins>
      <w:ins w:id="547" w:author="Angela Quinn" w:date="2023-09-06T18:02:00Z">
        <w:del w:id="548" w:author="Haarith Dhorat (NESO)" w:date="2024-10-29T15:06:00Z">
          <w:r w:rsidR="00A72FD6" w:rsidRPr="00B03CA8" w:rsidDel="001D0D60">
            <w:delText>CNS</w:delText>
          </w:r>
        </w:del>
      </w:ins>
      <w:ins w:id="549" w:author="Haarith Dhorat (NESO)" w:date="2024-10-29T15:06:00Z">
        <w:r w:rsidR="001D0D60" w:rsidRPr="00B03CA8">
          <w:t>NS</w:t>
        </w:r>
      </w:ins>
      <w:ins w:id="550" w:author="Angela Quinn" w:date="2023-09-06T18:02:00Z">
        <w:r w:rsidR="00A72FD6" w:rsidRPr="00B03CA8">
          <w:t xml:space="preserve"> Feasibility </w:t>
        </w:r>
        <w:del w:id="551" w:author="Alex Aristodemou (NESO)" w:date="2024-10-18T14:49:00Z">
          <w:r w:rsidR="00A72FD6" w:rsidRPr="00B03CA8" w:rsidDel="00B233D5">
            <w:delText xml:space="preserve">Request </w:delText>
          </w:r>
        </w:del>
      </w:ins>
      <w:ins w:id="552" w:author="Alex Aristodemou (NESO)" w:date="2024-10-18T14:49:00Z">
        <w:r w:rsidR="00B233D5" w:rsidRPr="00B03CA8">
          <w:t>Study</w:t>
        </w:r>
      </w:ins>
      <w:ins w:id="553" w:author="Alex Aristodemou (NESO)" w:date="2024-10-18T14:50:00Z">
        <w:r w:rsidR="00B233D5" w:rsidRPr="00B03CA8">
          <w:t xml:space="preserve"> </w:t>
        </w:r>
      </w:ins>
      <w:ins w:id="554" w:author="Angela Quinn" w:date="2023-09-06T18:03:00Z">
        <w:r w:rsidR="00A72FD6" w:rsidRPr="00B03CA8">
          <w:t>and the likely scope and timescales for the same.</w:t>
        </w:r>
      </w:ins>
    </w:p>
    <w:p w14:paraId="13E0B374" w14:textId="0C2D0621" w:rsidR="000A48DB" w:rsidRPr="0056035F" w:rsidRDefault="00C30DE9" w:rsidP="0056035F">
      <w:pPr>
        <w:pStyle w:val="Heading2"/>
        <w:jc w:val="both"/>
        <w:rPr>
          <w:ins w:id="555" w:author="Emma Sims (ESO)" w:date="2023-09-11T13:24:00Z"/>
        </w:rPr>
      </w:pPr>
      <w:ins w:id="556" w:author="Angela Quinn" w:date="2023-09-06T17:57:00Z">
        <w:del w:id="557" w:author="Haarith Dhorat (NESO)" w:date="2024-10-29T15:06:00Z">
          <w:r w:rsidRPr="0056035F" w:rsidDel="001D0D60">
            <w:delText>CNS</w:delText>
          </w:r>
        </w:del>
      </w:ins>
      <w:ins w:id="558" w:author="Haarith Dhorat (NESO)" w:date="2024-10-29T15:06:00Z">
        <w:r w:rsidR="001D0D60" w:rsidRPr="0056035F">
          <w:t>NS</w:t>
        </w:r>
      </w:ins>
      <w:ins w:id="559" w:author="Angela Quinn" w:date="2023-09-06T17:57:00Z">
        <w:r w:rsidRPr="0056035F">
          <w:t xml:space="preserve"> </w:t>
        </w:r>
      </w:ins>
      <w:ins w:id="560" w:author="Emma Sims (ESO)" w:date="2023-09-11T13:24:00Z">
        <w:r w:rsidR="001E3C46" w:rsidRPr="0056035F">
          <w:t>Feasibility S</w:t>
        </w:r>
        <w:r w:rsidR="000A48DB" w:rsidRPr="0056035F">
          <w:t xml:space="preserve">tudy and </w:t>
        </w:r>
      </w:ins>
      <w:ins w:id="561" w:author="Angela Quinn" w:date="2023-09-06T17:57:00Z">
        <w:del w:id="562" w:author="Haarith Dhorat (NESO)" w:date="2024-10-29T15:06:00Z">
          <w:r w:rsidRPr="0056035F" w:rsidDel="001D0D60">
            <w:delText>CNS</w:delText>
          </w:r>
        </w:del>
      </w:ins>
      <w:ins w:id="563" w:author="Haarith Dhorat (NESO)" w:date="2024-10-29T15:06:00Z">
        <w:r w:rsidR="001D0D60" w:rsidRPr="0056035F">
          <w:t>NS</w:t>
        </w:r>
      </w:ins>
      <w:ins w:id="564" w:author="Angela Quinn" w:date="2023-09-06T17:57:00Z">
        <w:r w:rsidRPr="0056035F">
          <w:t xml:space="preserve"> </w:t>
        </w:r>
      </w:ins>
      <w:ins w:id="565" w:author="Emma Sims (ESO)" w:date="2023-09-11T13:24:00Z">
        <w:r w:rsidR="000A48DB" w:rsidRPr="0056035F">
          <w:t xml:space="preserve">Feasibility </w:t>
        </w:r>
      </w:ins>
      <w:ins w:id="566" w:author="Angela Quinn" w:date="2023-09-07T08:27:00Z">
        <w:r w:rsidR="00483442" w:rsidRPr="0056035F">
          <w:t xml:space="preserve">Study </w:t>
        </w:r>
      </w:ins>
      <w:ins w:id="567" w:author="Emma Sims (ESO)" w:date="2023-09-11T13:24:00Z">
        <w:r w:rsidR="002D26D2" w:rsidRPr="0056035F">
          <w:t>Report</w:t>
        </w:r>
        <w:r w:rsidR="000A48DB" w:rsidRPr="0056035F">
          <w:t xml:space="preserve"> </w:t>
        </w:r>
      </w:ins>
    </w:p>
    <w:p w14:paraId="70F8297C" w14:textId="3650D82F" w:rsidR="00A21EB8" w:rsidRPr="00B03CA8" w:rsidRDefault="00A21EB8" w:rsidP="0056035F">
      <w:pPr>
        <w:pStyle w:val="Heading3"/>
        <w:tabs>
          <w:tab w:val="num" w:pos="720"/>
        </w:tabs>
        <w:ind w:left="720" w:hanging="720"/>
        <w:jc w:val="both"/>
        <w:rPr>
          <w:ins w:id="568" w:author="Emma Sims (ESO)" w:date="2023-09-11T13:24:00Z"/>
        </w:rPr>
      </w:pPr>
      <w:ins w:id="569" w:author="Emma Sims (ESO)" w:date="2023-09-11T13:24:00Z">
        <w:del w:id="570" w:author="Alex Aristodemou (NESO)" w:date="2024-10-25T14:50:00Z">
          <w:r w:rsidRPr="00B03CA8" w:rsidDel="00A81A10">
            <w:delText>w</w:delText>
          </w:r>
        </w:del>
      </w:ins>
      <w:ins w:id="571" w:author="Alex Aristodemou (NESO)" w:date="2024-10-25T14:50:00Z">
        <w:r w:rsidR="00A81A10" w:rsidRPr="00B03CA8">
          <w:t>W</w:t>
        </w:r>
      </w:ins>
      <w:ins w:id="572" w:author="Emma Sims (ESO)" w:date="2023-09-11T13:24:00Z">
        <w:r w:rsidRPr="00B03CA8">
          <w:t xml:space="preserve">ithin </w:t>
        </w:r>
        <w:del w:id="573" w:author="Alex Aristodemou (NESO)" w:date="2024-10-25T14:50:00Z">
          <w:r w:rsidR="00657C3F" w:rsidRPr="00B03CA8" w:rsidDel="00A81A10">
            <w:delText>[</w:delText>
          </w:r>
        </w:del>
        <w:del w:id="574" w:author="Alex Aristodemou (NESO)" w:date="2024-10-23T13:20:00Z">
          <w:r w:rsidRPr="00B03CA8" w:rsidDel="00AD46C9">
            <w:delText>10</w:delText>
          </w:r>
        </w:del>
      </w:ins>
      <w:ins w:id="575" w:author="Alex Aristodemou (NESO)" w:date="2024-10-23T13:20:00Z">
        <w:r w:rsidR="00AD46C9" w:rsidRPr="00B03CA8">
          <w:t>15</w:t>
        </w:r>
      </w:ins>
      <w:ins w:id="576" w:author="Emma Sims (ESO)" w:date="2023-09-11T13:24:00Z">
        <w:del w:id="577" w:author="Alex Aristodemou (NESO)" w:date="2024-10-25T14:50:00Z">
          <w:r w:rsidR="00657C3F" w:rsidRPr="00B03CA8" w:rsidDel="00A81A10">
            <w:delText>]</w:delText>
          </w:r>
        </w:del>
        <w:r w:rsidRPr="00B03CA8">
          <w:t xml:space="preserve"> Business Days </w:t>
        </w:r>
        <w:r w:rsidR="00657C3F" w:rsidRPr="00B03CA8">
          <w:t xml:space="preserve">of receipt of the </w:t>
        </w:r>
      </w:ins>
      <w:ins w:id="578" w:author="Angela Quinn" w:date="2023-09-06T17:58:00Z">
        <w:del w:id="579" w:author="Haarith Dhorat (NESO)" w:date="2024-10-29T15:06:00Z">
          <w:r w:rsidR="003A46C3" w:rsidRPr="00B03CA8" w:rsidDel="001D0D60">
            <w:delText>CNS</w:delText>
          </w:r>
        </w:del>
      </w:ins>
      <w:ins w:id="580" w:author="Haarith Dhorat (NESO)" w:date="2024-10-29T15:06:00Z">
        <w:r w:rsidR="001D0D60" w:rsidRPr="00B03CA8">
          <w:t>NS</w:t>
        </w:r>
      </w:ins>
      <w:ins w:id="581" w:author="Angela Quinn" w:date="2023-09-06T17:58:00Z">
        <w:r w:rsidR="003A46C3" w:rsidRPr="00B03CA8">
          <w:t xml:space="preserve"> Feasibility Study </w:t>
        </w:r>
      </w:ins>
      <w:ins w:id="582" w:author="Emma Sims (ESO)" w:date="2023-09-11T13:24:00Z">
        <w:r w:rsidR="006D5575" w:rsidRPr="00B03CA8">
          <w:t xml:space="preserve">Request </w:t>
        </w:r>
        <w:r w:rsidRPr="00B03CA8">
          <w:t xml:space="preserve">or </w:t>
        </w:r>
        <w:r w:rsidR="00657C3F" w:rsidRPr="00B03CA8">
          <w:t xml:space="preserve">such </w:t>
        </w:r>
        <w:r w:rsidRPr="00B03CA8">
          <w:t xml:space="preserve">other timescale as agreed between </w:t>
        </w:r>
      </w:ins>
      <w:r w:rsidR="006E0FB0" w:rsidRPr="00B03CA8">
        <w:t>The Company</w:t>
      </w:r>
      <w:ins w:id="583" w:author="Emma Sims (ESO)" w:date="2023-09-11T13:24:00Z">
        <w:r w:rsidRPr="00B03CA8">
          <w:t xml:space="preserve"> and the </w:t>
        </w:r>
        <w:r w:rsidR="00657C3F" w:rsidRPr="00B03CA8">
          <w:t>TO</w:t>
        </w:r>
        <w:r w:rsidR="00854AD9" w:rsidRPr="00B03CA8">
          <w:t xml:space="preserve">, </w:t>
        </w:r>
      </w:ins>
      <w:r w:rsidR="006E0FB0" w:rsidRPr="00B03CA8">
        <w:t>The Company</w:t>
      </w:r>
      <w:ins w:id="584" w:author="Emma Sims (ESO)" w:date="2023-09-11T13:24:00Z">
        <w:r w:rsidR="00854AD9" w:rsidRPr="00B03CA8">
          <w:t xml:space="preserve"> and the TO shall agree</w:t>
        </w:r>
        <w:r w:rsidRPr="00B03CA8">
          <w:t xml:space="preserve">: </w:t>
        </w:r>
      </w:ins>
    </w:p>
    <w:p w14:paraId="7B5C6F0B" w14:textId="568265C1" w:rsidR="00A21EB8" w:rsidRPr="0056035F" w:rsidRDefault="00A21EB8" w:rsidP="00216980">
      <w:pPr>
        <w:pStyle w:val="Heading3"/>
        <w:numPr>
          <w:ilvl w:val="0"/>
          <w:numId w:val="15"/>
        </w:numPr>
        <w:tabs>
          <w:tab w:val="clear" w:pos="360"/>
          <w:tab w:val="num" w:pos="993"/>
        </w:tabs>
        <w:ind w:left="1080"/>
        <w:jc w:val="both"/>
        <w:rPr>
          <w:ins w:id="585" w:author="Emma Sims (ESO)" w:date="2023-09-11T13:24:00Z"/>
        </w:rPr>
      </w:pPr>
      <w:ins w:id="586" w:author="Emma Sims (ESO)" w:date="2023-09-11T13:24:00Z">
        <w:r w:rsidRPr="0056035F">
          <w:t xml:space="preserve">the data required </w:t>
        </w:r>
        <w:r w:rsidR="001B1D3F" w:rsidRPr="0056035F">
          <w:t xml:space="preserve">from </w:t>
        </w:r>
      </w:ins>
      <w:r w:rsidR="006E0FB0" w:rsidRPr="0056035F">
        <w:t>The Company</w:t>
      </w:r>
      <w:ins w:id="587" w:author="Emma Sims (ESO)" w:date="2023-09-11T13:24:00Z">
        <w:r w:rsidR="001B1D3F" w:rsidRPr="0056035F">
          <w:t xml:space="preserve"> </w:t>
        </w:r>
        <w:r w:rsidRPr="0056035F">
          <w:t xml:space="preserve">to carry out the </w:t>
        </w:r>
      </w:ins>
      <w:ins w:id="588" w:author="Angela Quinn" w:date="2023-09-06T18:00:00Z">
        <w:del w:id="589" w:author="Haarith Dhorat (NESO)" w:date="2024-10-29T15:06:00Z">
          <w:r w:rsidR="00122377" w:rsidRPr="0056035F" w:rsidDel="001D0D60">
            <w:delText>CNS</w:delText>
          </w:r>
        </w:del>
      </w:ins>
      <w:ins w:id="590" w:author="Haarith Dhorat (NESO)" w:date="2024-10-29T15:06:00Z">
        <w:r w:rsidR="001D0D60" w:rsidRPr="0056035F">
          <w:t>NS</w:t>
        </w:r>
      </w:ins>
      <w:ins w:id="591" w:author="Angela Quinn" w:date="2023-09-06T18:00:00Z">
        <w:r w:rsidR="00122377" w:rsidRPr="0056035F">
          <w:t xml:space="preserve"> </w:t>
        </w:r>
      </w:ins>
      <w:ins w:id="592" w:author="Emma Sims (ESO)" w:date="2023-09-11T13:24:00Z">
        <w:r w:rsidRPr="0056035F">
          <w:t>Feasibility Study</w:t>
        </w:r>
        <w:r w:rsidR="007853E9" w:rsidRPr="0056035F">
          <w:t>;</w:t>
        </w:r>
        <w:r w:rsidRPr="0056035F">
          <w:t xml:space="preserve"> </w:t>
        </w:r>
      </w:ins>
    </w:p>
    <w:p w14:paraId="2E4A4D46" w14:textId="39D311B3" w:rsidR="00720184" w:rsidRPr="0056035F" w:rsidRDefault="00A21EB8" w:rsidP="00216980">
      <w:pPr>
        <w:pStyle w:val="Heading3"/>
        <w:numPr>
          <w:ilvl w:val="0"/>
          <w:numId w:val="15"/>
        </w:numPr>
        <w:tabs>
          <w:tab w:val="clear" w:pos="360"/>
          <w:tab w:val="num" w:pos="993"/>
        </w:tabs>
        <w:ind w:left="1080"/>
        <w:jc w:val="both"/>
        <w:rPr>
          <w:ins w:id="593" w:author="Emma Sims (ESO)" w:date="2023-09-11T13:24:00Z"/>
        </w:rPr>
      </w:pPr>
      <w:ins w:id="594" w:author="Emma Sims (ESO)" w:date="2023-09-11T13:24:00Z">
        <w:r w:rsidRPr="0056035F">
          <w:t xml:space="preserve">the output required from the </w:t>
        </w:r>
      </w:ins>
      <w:del w:id="595" w:author="Angela Quinn" w:date="2023-09-06T18:00:00Z">
        <w:r w:rsidR="00566708" w:rsidRPr="0056035F" w:rsidDel="00122377">
          <w:delText xml:space="preserve"> </w:delText>
        </w:r>
      </w:del>
      <w:ins w:id="596" w:author="Angela Quinn" w:date="2023-09-06T18:00:00Z">
        <w:del w:id="597" w:author="Haarith Dhorat (NESO)" w:date="2024-10-29T15:06:00Z">
          <w:r w:rsidR="00122377" w:rsidRPr="0056035F" w:rsidDel="001D0D60">
            <w:delText>CNS</w:delText>
          </w:r>
        </w:del>
      </w:ins>
      <w:ins w:id="598" w:author="Haarith Dhorat (NESO)" w:date="2024-10-29T15:06:00Z">
        <w:r w:rsidR="001D0D60" w:rsidRPr="0056035F">
          <w:t>NS</w:t>
        </w:r>
      </w:ins>
      <w:ins w:id="599" w:author="Angela Quinn" w:date="2023-09-06T18:00:00Z">
        <w:r w:rsidR="00122377" w:rsidRPr="0056035F">
          <w:t xml:space="preserve"> </w:t>
        </w:r>
      </w:ins>
      <w:ins w:id="600" w:author="Emma Sims (ESO)" w:date="2023-09-11T13:24:00Z">
        <w:r w:rsidR="00566708" w:rsidRPr="0056035F">
          <w:t>Feasibility Study</w:t>
        </w:r>
        <w:r w:rsidR="00720184" w:rsidRPr="0056035F">
          <w:t xml:space="preserve"> </w:t>
        </w:r>
        <w:r w:rsidR="00DC69F2" w:rsidRPr="0056035F">
          <w:t>and what will be covered in the</w:t>
        </w:r>
      </w:ins>
      <w:ins w:id="601" w:author="Alex Aristodemou (NESO)" w:date="2024-10-25T14:57:00Z">
        <w:r w:rsidR="008004E4" w:rsidRPr="0056035F">
          <w:t xml:space="preserve"> </w:t>
        </w:r>
      </w:ins>
      <w:del w:id="602" w:author="Angela Quinn" w:date="2023-09-06T18:56:00Z">
        <w:r w:rsidR="00DC69F2" w:rsidRPr="0056035F" w:rsidDel="00D17D7C">
          <w:delText xml:space="preserve"> </w:delText>
        </w:r>
      </w:del>
      <w:ins w:id="603" w:author="Angela Quinn" w:date="2023-09-06T18:01:00Z">
        <w:del w:id="604" w:author="Haarith Dhorat (NESO)" w:date="2024-10-29T15:06:00Z">
          <w:r w:rsidR="00122377" w:rsidRPr="0056035F" w:rsidDel="001D0D60">
            <w:delText>CNS</w:delText>
          </w:r>
        </w:del>
      </w:ins>
      <w:ins w:id="605" w:author="Haarith Dhorat (NESO)" w:date="2024-10-29T15:06:00Z">
        <w:r w:rsidR="001D0D60" w:rsidRPr="0056035F">
          <w:t>NS</w:t>
        </w:r>
      </w:ins>
      <w:ins w:id="606" w:author="Angela Quinn" w:date="2023-09-06T18:01:00Z">
        <w:r w:rsidR="00122377" w:rsidRPr="0056035F">
          <w:t xml:space="preserve"> </w:t>
        </w:r>
      </w:ins>
      <w:ins w:id="607" w:author="Emma Sims (ESO)" w:date="2023-09-11T13:24:00Z">
        <w:r w:rsidR="00DC69F2" w:rsidRPr="0056035F">
          <w:t xml:space="preserve">Feasibility </w:t>
        </w:r>
      </w:ins>
      <w:ins w:id="608" w:author="Angela Quinn" w:date="2023-09-07T08:27:00Z">
        <w:r w:rsidR="00483442" w:rsidRPr="0056035F">
          <w:t xml:space="preserve">Study </w:t>
        </w:r>
      </w:ins>
      <w:ins w:id="609" w:author="Emma Sims (ESO)" w:date="2023-09-11T13:24:00Z">
        <w:r w:rsidR="00DC69F2" w:rsidRPr="0056035F">
          <w:t>Report</w:t>
        </w:r>
        <w:r w:rsidR="007853E9" w:rsidRPr="0056035F">
          <w:t>;</w:t>
        </w:r>
      </w:ins>
    </w:p>
    <w:p w14:paraId="7ACB6787" w14:textId="44879547" w:rsidR="0036313A" w:rsidRPr="0056035F" w:rsidRDefault="0036313A" w:rsidP="00216980">
      <w:pPr>
        <w:pStyle w:val="Heading3"/>
        <w:numPr>
          <w:ilvl w:val="0"/>
          <w:numId w:val="15"/>
        </w:numPr>
        <w:tabs>
          <w:tab w:val="clear" w:pos="360"/>
          <w:tab w:val="num" w:pos="993"/>
        </w:tabs>
        <w:ind w:left="1080"/>
        <w:jc w:val="both"/>
        <w:rPr>
          <w:ins w:id="610" w:author="Emma Sims (ESO)" w:date="2023-09-11T13:24:00Z"/>
        </w:rPr>
      </w:pPr>
      <w:ins w:id="611" w:author="Emma Sims (ESO)" w:date="2023-09-11T13:24:00Z">
        <w:r w:rsidRPr="0056035F">
          <w:t xml:space="preserve">the </w:t>
        </w:r>
        <w:r w:rsidR="00983913" w:rsidRPr="0056035F">
          <w:t>programme</w:t>
        </w:r>
        <w:r w:rsidR="00434C8E" w:rsidRPr="0056035F">
          <w:t xml:space="preserve"> </w:t>
        </w:r>
      </w:ins>
      <w:ins w:id="612" w:author="Angela Quinn" w:date="2023-09-06T19:07:00Z">
        <w:r w:rsidR="001A27B3" w:rsidRPr="0056035F">
          <w:t>(</w:t>
        </w:r>
      </w:ins>
      <w:ins w:id="613" w:author="Angela Quinn" w:date="2023-09-06T19:08:00Z">
        <w:r w:rsidR="00667A40" w:rsidRPr="0056035F">
          <w:t xml:space="preserve">including the </w:t>
        </w:r>
        <w:r w:rsidR="001A27B3" w:rsidRPr="0056035F">
          <w:t>s</w:t>
        </w:r>
        <w:r w:rsidR="00667A40" w:rsidRPr="0056035F">
          <w:t xml:space="preserve">tart date and the </w:t>
        </w:r>
        <w:del w:id="614" w:author="Haarith Dhorat (NESO)" w:date="2024-10-29T15:06:00Z">
          <w:r w:rsidR="00667A40" w:rsidRPr="0056035F" w:rsidDel="001D0D60">
            <w:delText>CNS</w:delText>
          </w:r>
        </w:del>
      </w:ins>
      <w:ins w:id="615" w:author="Haarith Dhorat (NESO)" w:date="2024-10-29T15:06:00Z">
        <w:r w:rsidR="001D0D60" w:rsidRPr="0056035F">
          <w:t>NS</w:t>
        </w:r>
      </w:ins>
      <w:ins w:id="616" w:author="Angela Quinn" w:date="2023-09-06T19:08:00Z">
        <w:r w:rsidR="00667A40" w:rsidRPr="0056035F">
          <w:t xml:space="preserve"> Feasibility </w:t>
        </w:r>
      </w:ins>
      <w:ins w:id="617" w:author="Angela Quinn" w:date="2023-09-07T08:27:00Z">
        <w:r w:rsidR="00483442" w:rsidRPr="0056035F">
          <w:t xml:space="preserve">Study </w:t>
        </w:r>
      </w:ins>
      <w:ins w:id="618" w:author="Angela Quinn" w:date="2023-09-06T19:08:00Z">
        <w:r w:rsidR="00667A40" w:rsidRPr="0056035F">
          <w:t xml:space="preserve">Report issue date) </w:t>
        </w:r>
      </w:ins>
      <w:ins w:id="619" w:author="Emma Sims (ESO)" w:date="2023-09-11T13:24:00Z">
        <w:r w:rsidR="00434C8E" w:rsidRPr="0056035F">
          <w:t>fo</w:t>
        </w:r>
        <w:r w:rsidR="00A76A66" w:rsidRPr="0056035F">
          <w:t xml:space="preserve">r </w:t>
        </w:r>
        <w:r w:rsidR="00434C8E" w:rsidRPr="0056035F">
          <w:t xml:space="preserve">the </w:t>
        </w:r>
      </w:ins>
      <w:ins w:id="620" w:author="Angela Quinn" w:date="2023-09-06T18:01:00Z">
        <w:del w:id="621" w:author="Haarith Dhorat (NESO)" w:date="2024-10-29T15:06:00Z">
          <w:r w:rsidR="00122377" w:rsidRPr="0056035F" w:rsidDel="001D0D60">
            <w:delText>CNS</w:delText>
          </w:r>
        </w:del>
      </w:ins>
      <w:ins w:id="622" w:author="Haarith Dhorat (NESO)" w:date="2024-10-29T15:06:00Z">
        <w:r w:rsidR="001D0D60" w:rsidRPr="0056035F">
          <w:t>NS</w:t>
        </w:r>
      </w:ins>
      <w:ins w:id="623" w:author="Angela Quinn" w:date="2023-09-06T18:01:00Z">
        <w:r w:rsidR="00122377" w:rsidRPr="0056035F">
          <w:t xml:space="preserve"> </w:t>
        </w:r>
      </w:ins>
      <w:ins w:id="624" w:author="Emma Sims (ESO)" w:date="2023-09-11T13:24:00Z">
        <w:r w:rsidR="00434C8E" w:rsidRPr="0056035F">
          <w:t>Feasibility Study</w:t>
        </w:r>
        <w:r w:rsidRPr="0056035F">
          <w:t>;</w:t>
        </w:r>
      </w:ins>
    </w:p>
    <w:p w14:paraId="241CFE4C" w14:textId="23CE216C" w:rsidR="00A21EB8" w:rsidRPr="0056035F" w:rsidRDefault="00A21EB8" w:rsidP="00216980">
      <w:pPr>
        <w:pStyle w:val="Heading3"/>
        <w:numPr>
          <w:ilvl w:val="0"/>
          <w:numId w:val="15"/>
        </w:numPr>
        <w:tabs>
          <w:tab w:val="clear" w:pos="360"/>
          <w:tab w:val="num" w:pos="993"/>
        </w:tabs>
        <w:ind w:left="1080"/>
        <w:jc w:val="both"/>
        <w:rPr>
          <w:ins w:id="625" w:author="Angela Quinn" w:date="2023-09-06T18:11:00Z"/>
        </w:rPr>
      </w:pPr>
      <w:ins w:id="626" w:author="Emma Sims (ESO)" w:date="2023-09-11T13:24:00Z">
        <w:r w:rsidRPr="0056035F">
          <w:t xml:space="preserve">the </w:t>
        </w:r>
      </w:ins>
      <w:ins w:id="627" w:author="Angela Quinn" w:date="2023-09-07T07:40:00Z">
        <w:r w:rsidR="009F3AFE" w:rsidRPr="0056035F">
          <w:t xml:space="preserve">scope and extent of the </w:t>
        </w:r>
        <w:del w:id="628" w:author="Haarith Dhorat (NESO)" w:date="2024-10-29T15:06:00Z">
          <w:r w:rsidR="009F3AFE" w:rsidRPr="0056035F" w:rsidDel="001D0D60">
            <w:delText>CNS</w:delText>
          </w:r>
        </w:del>
      </w:ins>
      <w:ins w:id="629" w:author="Haarith Dhorat (NESO)" w:date="2024-10-29T15:06:00Z">
        <w:r w:rsidR="001D0D60" w:rsidRPr="0056035F">
          <w:t>NS</w:t>
        </w:r>
      </w:ins>
      <w:ins w:id="630" w:author="Angela Quinn" w:date="2023-09-07T07:40:00Z">
        <w:r w:rsidR="009F3AFE" w:rsidRPr="0056035F">
          <w:t xml:space="preserve"> Feasibility Services being </w:t>
        </w:r>
      </w:ins>
      <w:ins w:id="631" w:author="Emma Sims (ESO)" w:date="2023-09-11T13:24:00Z">
        <w:r w:rsidRPr="0056035F">
          <w:t>key activities/milestones</w:t>
        </w:r>
        <w:r w:rsidR="003C145B" w:rsidRPr="0056035F">
          <w:t xml:space="preserve"> </w:t>
        </w:r>
        <w:r w:rsidR="0022647E" w:rsidRPr="0056035F">
          <w:t xml:space="preserve">required </w:t>
        </w:r>
        <w:r w:rsidR="003C145B" w:rsidRPr="0056035F">
          <w:t>(including progress and review meetings</w:t>
        </w:r>
      </w:ins>
      <w:ins w:id="632" w:author="Angela Quinn" w:date="2023-09-06T19:09:00Z">
        <w:r w:rsidR="00667A40" w:rsidRPr="0056035F">
          <w:t xml:space="preserve"> and issues of the draft report</w:t>
        </w:r>
      </w:ins>
      <w:ins w:id="633" w:author="Emma Sims (ESO)" w:date="2023-09-11T13:24:00Z">
        <w:r w:rsidR="003C145B" w:rsidRPr="0056035F">
          <w:t xml:space="preserve">) </w:t>
        </w:r>
        <w:r w:rsidR="00720184" w:rsidRPr="0056035F">
          <w:t xml:space="preserve">and the target dates </w:t>
        </w:r>
        <w:r w:rsidR="00EB3451" w:rsidRPr="0056035F">
          <w:t xml:space="preserve">for the </w:t>
        </w:r>
      </w:ins>
      <w:ins w:id="634" w:author="Angela Quinn" w:date="2023-09-06T19:09:00Z">
        <w:r w:rsidR="00667A40" w:rsidRPr="0056035F">
          <w:t xml:space="preserve">steps </w:t>
        </w:r>
      </w:ins>
      <w:ins w:id="635" w:author="Alex Aristodemou (NESO)" w:date="2024-10-18T14:53:00Z">
        <w:r w:rsidR="00B233D5" w:rsidRPr="0056035F">
          <w:t xml:space="preserve">agreed in the </w:t>
        </w:r>
      </w:ins>
      <w:ins w:id="636" w:author="Angela Quinn" w:date="2023-09-06T18:01:00Z">
        <w:del w:id="637" w:author="Haarith Dhorat (NESO)" w:date="2024-10-29T15:06:00Z">
          <w:r w:rsidR="00122377" w:rsidRPr="0056035F" w:rsidDel="001D0D60">
            <w:delText>CNS</w:delText>
          </w:r>
        </w:del>
      </w:ins>
      <w:ins w:id="638" w:author="Haarith Dhorat (NESO)" w:date="2024-10-29T15:06:00Z">
        <w:r w:rsidR="001D0D60" w:rsidRPr="0056035F">
          <w:t>NS</w:t>
        </w:r>
      </w:ins>
      <w:ins w:id="639" w:author="Angela Quinn" w:date="2023-09-06T18:01:00Z">
        <w:r w:rsidR="00122377" w:rsidRPr="0056035F">
          <w:t xml:space="preserve"> </w:t>
        </w:r>
      </w:ins>
      <w:ins w:id="640" w:author="Emma Sims (ESO)" w:date="2023-09-11T13:24:00Z">
        <w:r w:rsidR="00720184" w:rsidRPr="0056035F">
          <w:t>Feasibility Programme</w:t>
        </w:r>
        <w:r w:rsidR="006F1C2A" w:rsidRPr="0056035F">
          <w:t xml:space="preserve"> to meet the </w:t>
        </w:r>
      </w:ins>
      <w:ins w:id="641" w:author="Angela Quinn" w:date="2023-09-06T18:01:00Z">
        <w:del w:id="642" w:author="Haarith Dhorat (NESO)" w:date="2024-10-29T15:06:00Z">
          <w:r w:rsidR="00122377" w:rsidRPr="0056035F" w:rsidDel="001D0D60">
            <w:delText>CNS</w:delText>
          </w:r>
        </w:del>
      </w:ins>
      <w:ins w:id="643" w:author="Haarith Dhorat (NESO)" w:date="2024-10-29T15:06:00Z">
        <w:r w:rsidR="001D0D60" w:rsidRPr="0056035F">
          <w:t>NS</w:t>
        </w:r>
      </w:ins>
      <w:ins w:id="644" w:author="Angela Quinn" w:date="2023-09-06T18:01:00Z">
        <w:r w:rsidR="00122377" w:rsidRPr="0056035F">
          <w:t xml:space="preserve"> </w:t>
        </w:r>
      </w:ins>
      <w:ins w:id="645" w:author="Emma Sims (ESO)" w:date="2023-09-11T13:24:00Z">
        <w:r w:rsidR="006F1C2A" w:rsidRPr="0056035F">
          <w:t xml:space="preserve">Feasibility </w:t>
        </w:r>
      </w:ins>
      <w:ins w:id="646" w:author="Angela Quinn" w:date="2023-09-07T08:27:00Z">
        <w:r w:rsidR="00483442" w:rsidRPr="0056035F">
          <w:t xml:space="preserve">Study </w:t>
        </w:r>
      </w:ins>
      <w:ins w:id="647" w:author="Emma Sims (ESO)" w:date="2023-09-11T13:24:00Z">
        <w:r w:rsidR="006F1C2A" w:rsidRPr="0056035F">
          <w:t>Report issue date</w:t>
        </w:r>
        <w:r w:rsidR="008D2F0F" w:rsidRPr="0056035F">
          <w:t>;</w:t>
        </w:r>
      </w:ins>
    </w:p>
    <w:p w14:paraId="540FFEB4" w14:textId="35E4DFF0" w:rsidR="002232BD" w:rsidRPr="0056035F" w:rsidRDefault="00D17D7C" w:rsidP="00216980">
      <w:pPr>
        <w:pStyle w:val="Heading3"/>
        <w:numPr>
          <w:ilvl w:val="0"/>
          <w:numId w:val="15"/>
        </w:numPr>
        <w:tabs>
          <w:tab w:val="clear" w:pos="360"/>
          <w:tab w:val="num" w:pos="993"/>
        </w:tabs>
        <w:ind w:left="1080"/>
        <w:jc w:val="both"/>
        <w:rPr>
          <w:ins w:id="648" w:author="Emma Sims (ESO)" w:date="2023-09-11T13:24:00Z"/>
        </w:rPr>
      </w:pPr>
      <w:ins w:id="649" w:author="Angela Quinn" w:date="2023-09-06T18:56:00Z">
        <w:r w:rsidRPr="0056035F">
          <w:t xml:space="preserve">the format and content of the </w:t>
        </w:r>
        <w:del w:id="650" w:author="Haarith Dhorat (NESO)" w:date="2024-10-29T15:06:00Z">
          <w:r w:rsidRPr="0056035F" w:rsidDel="001D0D60">
            <w:delText>CNS</w:delText>
          </w:r>
        </w:del>
      </w:ins>
      <w:ins w:id="651" w:author="Haarith Dhorat (NESO)" w:date="2024-10-29T15:06:00Z">
        <w:r w:rsidR="001D0D60" w:rsidRPr="0056035F">
          <w:t>NS</w:t>
        </w:r>
      </w:ins>
      <w:ins w:id="652" w:author="Angela Quinn" w:date="2023-09-06T18:56:00Z">
        <w:r w:rsidRPr="0056035F">
          <w:t xml:space="preserve"> Feasibility </w:t>
        </w:r>
      </w:ins>
      <w:ins w:id="653" w:author="Angela Quinn" w:date="2023-09-07T08:27:00Z">
        <w:r w:rsidR="00483442" w:rsidRPr="0056035F">
          <w:t xml:space="preserve">Study </w:t>
        </w:r>
      </w:ins>
      <w:ins w:id="654" w:author="Angela Quinn" w:date="2023-09-06T18:56:00Z">
        <w:r w:rsidRPr="0056035F">
          <w:t>Report</w:t>
        </w:r>
      </w:ins>
    </w:p>
    <w:p w14:paraId="593C595E" w14:textId="64C146BD" w:rsidR="00F61F17" w:rsidRPr="0056035F" w:rsidRDefault="00F61F17" w:rsidP="00216980">
      <w:pPr>
        <w:pStyle w:val="Heading3"/>
        <w:numPr>
          <w:ilvl w:val="0"/>
          <w:numId w:val="15"/>
        </w:numPr>
        <w:tabs>
          <w:tab w:val="clear" w:pos="360"/>
          <w:tab w:val="num" w:pos="993"/>
        </w:tabs>
        <w:ind w:left="1080"/>
        <w:jc w:val="both"/>
        <w:rPr>
          <w:ins w:id="655" w:author="Emma Sims (ESO)" w:date="2023-09-11T13:24:00Z"/>
        </w:rPr>
      </w:pPr>
      <w:ins w:id="656" w:author="Emma Sims (ESO)" w:date="2023-09-11T13:24:00Z">
        <w:r w:rsidRPr="0056035F">
          <w:t xml:space="preserve">the </w:t>
        </w:r>
        <w:del w:id="657" w:author="Haarith Dhorat (NESO)" w:date="2024-10-29T15:06:00Z">
          <w:r w:rsidR="001750BD" w:rsidRPr="0056035F" w:rsidDel="001D0D60">
            <w:delText>CNS</w:delText>
          </w:r>
        </w:del>
      </w:ins>
      <w:ins w:id="658" w:author="Haarith Dhorat (NESO)" w:date="2024-10-29T15:06:00Z">
        <w:r w:rsidR="001D0D60" w:rsidRPr="0056035F">
          <w:t>NS</w:t>
        </w:r>
      </w:ins>
      <w:ins w:id="659" w:author="Emma Sims (ESO)" w:date="2023-09-11T13:24:00Z">
        <w:r w:rsidR="001750BD" w:rsidRPr="0056035F">
          <w:t xml:space="preserve"> </w:t>
        </w:r>
      </w:ins>
      <w:ins w:id="660" w:author="Angela Quinn" w:date="2023-09-07T07:59:00Z">
        <w:r w:rsidR="001750BD" w:rsidRPr="0056035F">
          <w:t xml:space="preserve">Feasibility Costs </w:t>
        </w:r>
      </w:ins>
      <w:ins w:id="661" w:author="Emma Sims (ESO)" w:date="2023-09-11T13:24:00Z">
        <w:r w:rsidRPr="0056035F">
          <w:t xml:space="preserve">payable by </w:t>
        </w:r>
      </w:ins>
      <w:r w:rsidR="006E0FB0" w:rsidRPr="0056035F">
        <w:t>The Company</w:t>
      </w:r>
      <w:ins w:id="662" w:author="Emma Sims (ESO)" w:date="2023-09-11T13:24:00Z">
        <w:r w:rsidRPr="0056035F">
          <w:t xml:space="preserve"> </w:t>
        </w:r>
        <w:r w:rsidR="00FF207F" w:rsidRPr="0056035F">
          <w:t xml:space="preserve">to the TO </w:t>
        </w:r>
        <w:r w:rsidRPr="0056035F">
          <w:t xml:space="preserve">for the </w:t>
        </w:r>
      </w:ins>
      <w:ins w:id="663" w:author="Angela Quinn" w:date="2023-09-06T18:01:00Z">
        <w:del w:id="664" w:author="Haarith Dhorat (NESO)" w:date="2024-10-29T15:06:00Z">
          <w:r w:rsidR="00122377" w:rsidRPr="0056035F" w:rsidDel="001D0D60">
            <w:delText>CNS</w:delText>
          </w:r>
        </w:del>
      </w:ins>
      <w:ins w:id="665" w:author="Haarith Dhorat (NESO)" w:date="2024-10-29T15:06:00Z">
        <w:r w:rsidR="001D0D60" w:rsidRPr="0056035F">
          <w:t>NS</w:t>
        </w:r>
      </w:ins>
      <w:ins w:id="666" w:author="Angela Quinn" w:date="2023-09-06T18:01:00Z">
        <w:r w:rsidR="00122377" w:rsidRPr="0056035F">
          <w:t xml:space="preserve"> </w:t>
        </w:r>
      </w:ins>
      <w:ins w:id="667" w:author="Emma Sims (ESO)" w:date="2023-09-11T13:24:00Z">
        <w:r w:rsidRPr="0056035F">
          <w:t>Feasibility Study</w:t>
        </w:r>
      </w:ins>
      <w:ins w:id="668" w:author="Angela Quinn" w:date="2023-09-06T18:11:00Z">
        <w:r w:rsidR="002232BD" w:rsidRPr="0056035F">
          <w:t>.</w:t>
        </w:r>
      </w:ins>
    </w:p>
    <w:p w14:paraId="0ED0DACB" w14:textId="346D2BF7" w:rsidR="008D2F0F" w:rsidRPr="0056035F" w:rsidRDefault="008D2F0F" w:rsidP="00216980">
      <w:pPr>
        <w:pStyle w:val="Heading3"/>
        <w:numPr>
          <w:ilvl w:val="0"/>
          <w:numId w:val="0"/>
        </w:numPr>
        <w:ind w:left="1080"/>
        <w:jc w:val="both"/>
        <w:rPr>
          <w:ins w:id="669" w:author="Emma Sims (ESO)" w:date="2023-09-11T13:24:00Z"/>
        </w:rPr>
      </w:pPr>
    </w:p>
    <w:p w14:paraId="07D304B8" w14:textId="65C3B732" w:rsidR="000D2034" w:rsidRPr="00B03CA8" w:rsidRDefault="4A70512C" w:rsidP="0056035F">
      <w:pPr>
        <w:pStyle w:val="Heading3"/>
        <w:tabs>
          <w:tab w:val="num" w:pos="720"/>
        </w:tabs>
        <w:ind w:left="720" w:hanging="720"/>
        <w:jc w:val="both"/>
        <w:rPr>
          <w:ins w:id="670" w:author="Angela Quinn" w:date="2023-09-07T08:05:00Z"/>
        </w:rPr>
      </w:pPr>
      <w:ins w:id="671" w:author="Emma Sims (ESO)" w:date="2023-09-11T13:24:00Z">
        <w:r w:rsidRPr="00B03CA8">
          <w:t>W</w:t>
        </w:r>
        <w:r w:rsidR="72E3C088" w:rsidRPr="00B03CA8">
          <w:t xml:space="preserve">ithin </w:t>
        </w:r>
      </w:ins>
      <w:ins w:id="672" w:author="Angela Quinn" w:date="2023-09-06T18:05:00Z">
        <w:del w:id="673" w:author="Graham Lear (NESO)" w:date="2024-11-26T14:54:00Z">
          <w:r w:rsidR="007015F9" w:rsidRPr="00B03CA8" w:rsidDel="00FA3054">
            <w:delText>[</w:delText>
          </w:r>
        </w:del>
      </w:ins>
      <w:ins w:id="674" w:author="Emma Sims (ESO)" w:date="2023-09-11T13:24:00Z">
        <w:del w:id="675" w:author="Graham Lear (NESO)" w:date="2024-11-26T14:54:00Z">
          <w:r w:rsidRPr="00B03CA8" w:rsidDel="00FA3054">
            <w:delText>[</w:delText>
          </w:r>
          <w:r w:rsidR="72E3C088" w:rsidRPr="00B03CA8" w:rsidDel="00FA3054">
            <w:delText>x</w:delText>
          </w:r>
          <w:r w:rsidRPr="00B03CA8" w:rsidDel="00FA3054">
            <w:delText>]</w:delText>
          </w:r>
          <w:r w:rsidR="72E3C088" w:rsidRPr="00B03CA8" w:rsidDel="00FA3054">
            <w:delText xml:space="preserve"> Business Days</w:delText>
          </w:r>
        </w:del>
      </w:ins>
      <w:ins w:id="676" w:author="Angela Quinn" w:date="2023-09-06T18:05:00Z">
        <w:del w:id="677" w:author="Graham Lear (NESO)" w:date="2024-11-26T14:54:00Z">
          <w:r w:rsidR="007015F9" w:rsidRPr="00B03CA8" w:rsidDel="00FA3054">
            <w:delText>][</w:delText>
          </w:r>
        </w:del>
        <w:r w:rsidR="007015F9" w:rsidRPr="00B03CA8">
          <w:t>1 month</w:t>
        </w:r>
        <w:del w:id="678" w:author="Graham Lear (NESO)" w:date="2024-11-26T14:54:00Z">
          <w:r w:rsidR="007015F9" w:rsidRPr="00B03CA8" w:rsidDel="00FA3054">
            <w:delText>]</w:delText>
          </w:r>
        </w:del>
      </w:ins>
      <w:ins w:id="679" w:author="Emma Sims (ESO)" w:date="2023-09-11T13:24:00Z">
        <w:r w:rsidR="72E3C088" w:rsidRPr="00B03CA8">
          <w:t xml:space="preserve"> </w:t>
        </w:r>
        <w:r w:rsidR="361E8B5F" w:rsidRPr="00B03CA8">
          <w:t>(</w:t>
        </w:r>
        <w:r w:rsidR="72E3C088" w:rsidRPr="00B03CA8">
          <w:t>or such other timescale as agreed</w:t>
        </w:r>
      </w:ins>
      <w:ins w:id="680" w:author="Angela Quinn" w:date="2023-09-06T18:06:00Z">
        <w:r w:rsidR="007015F9" w:rsidRPr="00B03CA8">
          <w:t>)</w:t>
        </w:r>
      </w:ins>
      <w:ins w:id="681" w:author="Emma Sims (ESO)" w:date="2023-09-11T13:24:00Z">
        <w:r w:rsidR="72E3C088" w:rsidRPr="00B03CA8">
          <w:t xml:space="preserve"> of reaching agreement under 4.2.1</w:t>
        </w:r>
        <w:r w:rsidR="1300EBC2" w:rsidRPr="00B03CA8">
          <w:t xml:space="preserve"> </w:t>
        </w:r>
      </w:ins>
      <w:r w:rsidR="006E0FB0" w:rsidRPr="00B03CA8">
        <w:t>The Company</w:t>
      </w:r>
      <w:ins w:id="682" w:author="Emma Sims (ESO)" w:date="2023-09-11T13:24:00Z">
        <w:r w:rsidR="7521DFBC" w:rsidRPr="00B03CA8">
          <w:t xml:space="preserve"> </w:t>
        </w:r>
        <w:r w:rsidR="70AE82C6" w:rsidRPr="00B03CA8">
          <w:t xml:space="preserve">and the TO </w:t>
        </w:r>
        <w:r w:rsidR="7521DFBC" w:rsidRPr="00B03CA8">
          <w:t xml:space="preserve">shall </w:t>
        </w:r>
        <w:r w:rsidR="1300EBC2" w:rsidRPr="00B03CA8">
          <w:t xml:space="preserve">record the agreement reached by completing </w:t>
        </w:r>
        <w:r w:rsidR="7CC89E3A" w:rsidRPr="00B03CA8">
          <w:t xml:space="preserve">and signing </w:t>
        </w:r>
        <w:r w:rsidR="1300EBC2" w:rsidRPr="00B03CA8">
          <w:t xml:space="preserve">the </w:t>
        </w:r>
      </w:ins>
      <w:ins w:id="683" w:author="Angela Quinn" w:date="2023-09-07T07:47:00Z">
        <w:r w:rsidR="00FB421C" w:rsidRPr="00B03CA8">
          <w:t xml:space="preserve">Specific </w:t>
        </w:r>
        <w:del w:id="684" w:author="Haarith Dhorat (NESO)" w:date="2024-10-29T15:06:00Z">
          <w:r w:rsidR="00FB421C" w:rsidRPr="00B03CA8" w:rsidDel="001D0D60">
            <w:delText>CNS</w:delText>
          </w:r>
        </w:del>
      </w:ins>
      <w:ins w:id="685" w:author="Haarith Dhorat (NESO)" w:date="2024-10-29T15:06:00Z">
        <w:r w:rsidR="001D0D60" w:rsidRPr="00B03CA8">
          <w:t>NS</w:t>
        </w:r>
      </w:ins>
      <w:ins w:id="686" w:author="Angela Quinn" w:date="2023-09-07T07:47:00Z">
        <w:r w:rsidR="00FB421C" w:rsidRPr="00B03CA8">
          <w:t xml:space="preserve"> Feasibility </w:t>
        </w:r>
        <w:del w:id="687" w:author="Alex Aristodemou (NESO)" w:date="2024-10-18T14:55:00Z">
          <w:r w:rsidR="00FB421C" w:rsidRPr="00B03CA8" w:rsidDel="00B233D5">
            <w:delText xml:space="preserve">Study </w:delText>
          </w:r>
        </w:del>
      </w:ins>
      <w:ins w:id="688" w:author="Angela Quinn" w:date="2023-09-07T07:59:00Z">
        <w:r w:rsidR="001750BD" w:rsidRPr="00B03CA8">
          <w:t>Terms</w:t>
        </w:r>
      </w:ins>
      <w:ins w:id="689" w:author="Angela Quinn" w:date="2023-09-07T08:05:00Z">
        <w:r w:rsidR="000D2034" w:rsidRPr="00B03CA8">
          <w:t>.</w:t>
        </w:r>
      </w:ins>
    </w:p>
    <w:p w14:paraId="4C7125B6" w14:textId="62D12785" w:rsidR="000A48DB" w:rsidRPr="00B03CA8" w:rsidRDefault="000D2034" w:rsidP="0056035F">
      <w:pPr>
        <w:pStyle w:val="Heading3"/>
        <w:tabs>
          <w:tab w:val="num" w:pos="720"/>
        </w:tabs>
        <w:ind w:left="720" w:hanging="720"/>
        <w:jc w:val="both"/>
        <w:rPr>
          <w:ins w:id="690" w:author="Emma Sims (ESO)" w:date="2023-09-11T13:24:00Z"/>
        </w:rPr>
      </w:pPr>
      <w:ins w:id="691" w:author="Angela Quinn" w:date="2023-09-07T08:05:00Z">
        <w:r w:rsidRPr="00B03CA8">
          <w:t xml:space="preserve">The Specific </w:t>
        </w:r>
        <w:del w:id="692" w:author="Haarith Dhorat (NESO)" w:date="2024-10-29T15:06:00Z">
          <w:r w:rsidRPr="00B03CA8" w:rsidDel="001D0D60">
            <w:delText>CNS</w:delText>
          </w:r>
        </w:del>
      </w:ins>
      <w:ins w:id="693" w:author="Haarith Dhorat (NESO)" w:date="2024-10-29T15:06:00Z">
        <w:r w:rsidR="001D0D60" w:rsidRPr="00B03CA8">
          <w:t>NS</w:t>
        </w:r>
      </w:ins>
      <w:ins w:id="694" w:author="Angela Quinn" w:date="2023-09-07T08:05:00Z">
        <w:r w:rsidRPr="00B03CA8">
          <w:t xml:space="preserve"> Feasibility </w:t>
        </w:r>
        <w:del w:id="695" w:author="Alex Aristodemou (NESO)" w:date="2024-10-18T14:54:00Z">
          <w:r w:rsidRPr="00B03CA8" w:rsidDel="00B233D5">
            <w:delText xml:space="preserve">Study </w:delText>
          </w:r>
        </w:del>
        <w:r w:rsidRPr="00B03CA8">
          <w:t>Terms</w:t>
        </w:r>
      </w:ins>
      <w:ins w:id="696" w:author="Angela Quinn" w:date="2023-09-07T07:49:00Z">
        <w:r w:rsidR="00A74575" w:rsidRPr="00B03CA8">
          <w:t xml:space="preserve"> </w:t>
        </w:r>
      </w:ins>
      <w:ins w:id="697" w:author="Emma Sims (ESO)" w:date="2023-09-11T13:24:00Z">
        <w:r w:rsidR="2ECA79C9" w:rsidRPr="00B03CA8">
          <w:t xml:space="preserve">together with </w:t>
        </w:r>
      </w:ins>
      <w:ins w:id="698" w:author="Angela Quinn" w:date="2023-09-07T08:02:00Z">
        <w:r w:rsidR="00FB0FAC" w:rsidRPr="00B03CA8">
          <w:t xml:space="preserve">the terms </w:t>
        </w:r>
      </w:ins>
      <w:ins w:id="699" w:author="Angela Quinn" w:date="2023-09-07T08:03:00Z">
        <w:r w:rsidR="0004345B" w:rsidRPr="00B03CA8">
          <w:t xml:space="preserve">expressly referred to </w:t>
        </w:r>
      </w:ins>
      <w:ins w:id="700" w:author="Angela Quinn" w:date="2023-09-07T08:02:00Z">
        <w:r w:rsidR="00FB0FAC" w:rsidRPr="00B03CA8">
          <w:t xml:space="preserve">within </w:t>
        </w:r>
      </w:ins>
      <w:ins w:id="701" w:author="Angela Quinn" w:date="2023-09-07T08:06:00Z">
        <w:r w:rsidR="000F4444" w:rsidRPr="00B03CA8">
          <w:t xml:space="preserve">(or incorporated by reference in) </w:t>
        </w:r>
      </w:ins>
      <w:ins w:id="702" w:author="Angela Quinn" w:date="2023-09-07T08:04:00Z">
        <w:r w:rsidR="0004345B" w:rsidRPr="00B03CA8">
          <w:t xml:space="preserve">this STCP 17.1 </w:t>
        </w:r>
      </w:ins>
      <w:ins w:id="703" w:author="Emma Sims (ESO)" w:date="2023-09-11T13:24:00Z">
        <w:r w:rsidR="2ECA79C9" w:rsidRPr="00B03CA8">
          <w:t xml:space="preserve">shall comprise the terms </w:t>
        </w:r>
      </w:ins>
      <w:ins w:id="704" w:author="Angela Quinn" w:date="2023-09-07T08:06:00Z">
        <w:r w:rsidR="000F4444" w:rsidRPr="00B03CA8">
          <w:t xml:space="preserve">agreed </w:t>
        </w:r>
      </w:ins>
      <w:ins w:id="705" w:author="Emma Sims (ESO)" w:date="2023-09-11T13:24:00Z">
        <w:r w:rsidR="68883A49" w:rsidRPr="00B03CA8">
          <w:t xml:space="preserve">between </w:t>
        </w:r>
      </w:ins>
      <w:r w:rsidR="006E0FB0" w:rsidRPr="00B03CA8">
        <w:t>The Company</w:t>
      </w:r>
      <w:ins w:id="706" w:author="Emma Sims (ESO)" w:date="2023-09-11T13:24:00Z">
        <w:r w:rsidR="68883A49" w:rsidRPr="00B03CA8">
          <w:t xml:space="preserve"> and the TO </w:t>
        </w:r>
        <w:r w:rsidR="46CD16D9" w:rsidRPr="00B03CA8">
          <w:t xml:space="preserve">for the </w:t>
        </w:r>
      </w:ins>
      <w:ins w:id="707" w:author="Angela Quinn" w:date="2023-09-07T07:49:00Z">
        <w:r w:rsidR="00A74575" w:rsidRPr="00B03CA8">
          <w:t>unde</w:t>
        </w:r>
        <w:r w:rsidR="003910B2" w:rsidRPr="00B03CA8">
          <w:t>rta</w:t>
        </w:r>
      </w:ins>
      <w:ins w:id="708" w:author="Angela Quinn" w:date="2023-09-07T07:50:00Z">
        <w:r w:rsidR="003910B2" w:rsidRPr="00B03CA8">
          <w:t>k</w:t>
        </w:r>
      </w:ins>
      <w:ins w:id="709" w:author="Angela Quinn" w:date="2023-09-07T07:49:00Z">
        <w:r w:rsidR="003910B2" w:rsidRPr="00B03CA8">
          <w:t>ing</w:t>
        </w:r>
        <w:r w:rsidR="00A74575" w:rsidRPr="00B03CA8">
          <w:t xml:space="preserve"> </w:t>
        </w:r>
      </w:ins>
      <w:ins w:id="710" w:author="Emma Sims (ESO)" w:date="2023-09-11T13:24:00Z">
        <w:r w:rsidR="46CD16D9" w:rsidRPr="00B03CA8">
          <w:t>of</w:t>
        </w:r>
        <w:r w:rsidR="2ECA79C9" w:rsidRPr="00B03CA8">
          <w:t xml:space="preserve"> the</w:t>
        </w:r>
      </w:ins>
      <w:ins w:id="711" w:author="Angela Quinn" w:date="2023-09-07T08:05:00Z">
        <w:r w:rsidR="000F4444" w:rsidRPr="00B03CA8">
          <w:t xml:space="preserve"> specific</w:t>
        </w:r>
      </w:ins>
      <w:ins w:id="712" w:author="Emma Sims (ESO)" w:date="2023-09-11T13:24:00Z">
        <w:r w:rsidR="2ECA79C9" w:rsidRPr="00B03CA8">
          <w:t xml:space="preserve"> </w:t>
        </w:r>
      </w:ins>
      <w:ins w:id="713" w:author="Angela Quinn" w:date="2023-09-07T07:49:00Z">
        <w:del w:id="714" w:author="Haarith Dhorat (NESO)" w:date="2024-10-29T15:06:00Z">
          <w:r w:rsidR="003910B2" w:rsidRPr="00B03CA8" w:rsidDel="001D0D60">
            <w:delText>CNS</w:delText>
          </w:r>
        </w:del>
      </w:ins>
      <w:ins w:id="715" w:author="Haarith Dhorat (NESO)" w:date="2024-10-29T15:06:00Z">
        <w:r w:rsidR="001D0D60" w:rsidRPr="00B03CA8">
          <w:t>NS</w:t>
        </w:r>
      </w:ins>
      <w:ins w:id="716" w:author="Angela Quinn" w:date="2023-09-07T07:49:00Z">
        <w:r w:rsidR="003910B2" w:rsidRPr="00B03CA8">
          <w:t xml:space="preserve"> </w:t>
        </w:r>
      </w:ins>
      <w:ins w:id="717" w:author="Emma Sims (ESO)" w:date="2023-09-11T13:24:00Z">
        <w:r w:rsidR="2ECA79C9" w:rsidRPr="00B03CA8">
          <w:t xml:space="preserve">Feasibility </w:t>
        </w:r>
      </w:ins>
      <w:ins w:id="718" w:author="Angela Quinn" w:date="2023-09-07T07:50:00Z">
        <w:r w:rsidR="003910B2" w:rsidRPr="00B03CA8">
          <w:t>Services</w:t>
        </w:r>
      </w:ins>
      <w:ins w:id="719" w:author="Angela Quinn" w:date="2023-09-07T08:04:00Z">
        <w:r w:rsidR="0068108C" w:rsidRPr="00B03CA8">
          <w:t xml:space="preserve"> </w:t>
        </w:r>
      </w:ins>
      <w:ins w:id="720" w:author="Angela Quinn" w:date="2023-09-07T08:05:00Z">
        <w:r w:rsidR="000F4444" w:rsidRPr="00B03CA8">
          <w:t xml:space="preserve">and </w:t>
        </w:r>
        <w:del w:id="721" w:author="Haarith Dhorat (NESO)" w:date="2024-10-29T15:06:00Z">
          <w:r w:rsidR="000F4444" w:rsidRPr="00B03CA8" w:rsidDel="001D0D60">
            <w:delText>CNS</w:delText>
          </w:r>
        </w:del>
      </w:ins>
      <w:ins w:id="722" w:author="Haarith Dhorat (NESO)" w:date="2024-10-29T15:06:00Z">
        <w:r w:rsidR="001D0D60" w:rsidRPr="00B03CA8">
          <w:t>NS</w:t>
        </w:r>
      </w:ins>
      <w:ins w:id="723" w:author="Angela Quinn" w:date="2023-09-07T08:05:00Z">
        <w:r w:rsidR="000F4444" w:rsidRPr="00B03CA8">
          <w:t xml:space="preserve"> Feasibility Study </w:t>
        </w:r>
      </w:ins>
      <w:ins w:id="724" w:author="Angela Quinn" w:date="2023-09-07T08:04:00Z">
        <w:r w:rsidR="0068108C" w:rsidRPr="00B03CA8">
          <w:t>(the “</w:t>
        </w:r>
        <w:del w:id="725" w:author="Haarith Dhorat (NESO)" w:date="2024-10-29T15:06:00Z">
          <w:r w:rsidR="0068108C" w:rsidRPr="00B03CA8" w:rsidDel="001D0D60">
            <w:delText>CNS</w:delText>
          </w:r>
        </w:del>
      </w:ins>
      <w:ins w:id="726" w:author="Haarith Dhorat (NESO)" w:date="2024-10-29T15:06:00Z">
        <w:r w:rsidR="001D0D60" w:rsidRPr="00B03CA8">
          <w:t>NS</w:t>
        </w:r>
      </w:ins>
      <w:ins w:id="727" w:author="Angela Quinn" w:date="2023-09-07T08:04:00Z">
        <w:r w:rsidR="0068108C" w:rsidRPr="00B03CA8">
          <w:t xml:space="preserve"> Feasibility Study Agreement”</w:t>
        </w:r>
        <w:r w:rsidRPr="00B03CA8">
          <w:t>)</w:t>
        </w:r>
      </w:ins>
      <w:ins w:id="728" w:author="Emma Sims (ESO)" w:date="2023-09-11T13:24:00Z">
        <w:r w:rsidR="7521DFBC" w:rsidRPr="00B03CA8">
          <w:t xml:space="preserve">. </w:t>
        </w:r>
      </w:ins>
    </w:p>
    <w:p w14:paraId="7A9E4969" w14:textId="0CE616AD" w:rsidR="00A23767" w:rsidRPr="00B03CA8" w:rsidRDefault="00CC2CC5" w:rsidP="0056035F">
      <w:pPr>
        <w:pStyle w:val="Heading3"/>
        <w:tabs>
          <w:tab w:val="num" w:pos="720"/>
        </w:tabs>
        <w:ind w:left="720" w:hanging="720"/>
        <w:jc w:val="both"/>
        <w:rPr>
          <w:ins w:id="729" w:author="Angela Quinn" w:date="2023-09-06T19:16:00Z"/>
        </w:rPr>
      </w:pPr>
      <w:ins w:id="730" w:author="Emma Sims (ESO)" w:date="2023-09-11T13:24:00Z">
        <w:r w:rsidRPr="00B03CA8">
          <w:t>The TO shall</w:t>
        </w:r>
      </w:ins>
      <w:ins w:id="731" w:author="Angela Quinn" w:date="2023-09-06T19:13:00Z">
        <w:r w:rsidR="00CB3D1B" w:rsidRPr="00B03CA8">
          <w:t xml:space="preserve"> </w:t>
        </w:r>
      </w:ins>
      <w:ins w:id="732" w:author="Angela Quinn" w:date="2023-09-06T19:15:00Z">
        <w:del w:id="733" w:author="Alex Aristodemou (NESO)" w:date="2024-10-25T14:58:00Z">
          <w:r w:rsidR="00DC0360" w:rsidRPr="00B03CA8" w:rsidDel="003B5F2A">
            <w:delText>[</w:delText>
          </w:r>
        </w:del>
        <w:r w:rsidR="00DC0360" w:rsidRPr="00B03CA8">
          <w:t>use reasonable endeavours</w:t>
        </w:r>
        <w:del w:id="734" w:author="Alex Aristodemou (NESO)" w:date="2024-10-25T14:58:00Z">
          <w:r w:rsidR="00DC0360" w:rsidRPr="00B03CA8" w:rsidDel="003B5F2A">
            <w:delText>]</w:delText>
          </w:r>
        </w:del>
        <w:r w:rsidR="00DC0360" w:rsidRPr="00B03CA8">
          <w:t xml:space="preserve"> to </w:t>
        </w:r>
      </w:ins>
      <w:ins w:id="735" w:author="Angela Quinn" w:date="2023-09-06T19:13:00Z">
        <w:r w:rsidR="00CB3D1B" w:rsidRPr="00B03CA8">
          <w:t>f</w:t>
        </w:r>
        <w:r w:rsidR="00D10737" w:rsidRPr="00B03CA8">
          <w:t xml:space="preserve">aithfully and diligently </w:t>
        </w:r>
      </w:ins>
      <w:ins w:id="736" w:author="Angela Quinn" w:date="2023-09-06T19:15:00Z">
        <w:r w:rsidR="00AA0200" w:rsidRPr="00B03CA8">
          <w:t xml:space="preserve">perform those duties </w:t>
        </w:r>
      </w:ins>
      <w:ins w:id="737" w:author="Angela Quinn" w:date="2023-09-06T19:16:00Z">
        <w:r w:rsidR="00895D52" w:rsidRPr="00B03CA8">
          <w:t xml:space="preserve">which are from time to time necessary in connection with the </w:t>
        </w:r>
        <w:del w:id="738" w:author="Haarith Dhorat (NESO)" w:date="2024-10-29T15:06:00Z">
          <w:r w:rsidR="00A23767" w:rsidRPr="00B03CA8" w:rsidDel="001D0D60">
            <w:delText>CNS</w:delText>
          </w:r>
        </w:del>
      </w:ins>
      <w:ins w:id="739" w:author="Haarith Dhorat (NESO)" w:date="2024-10-29T15:06:00Z">
        <w:r w:rsidR="001D0D60" w:rsidRPr="00B03CA8">
          <w:t>NS</w:t>
        </w:r>
      </w:ins>
      <w:ins w:id="740" w:author="Angela Quinn" w:date="2023-09-06T19:16:00Z">
        <w:r w:rsidR="00A23767" w:rsidRPr="00B03CA8">
          <w:t xml:space="preserve"> Feasibility S</w:t>
        </w:r>
      </w:ins>
      <w:ins w:id="741" w:author="Angela Quinn" w:date="2023-09-07T08:00:00Z">
        <w:r w:rsidR="003340A5" w:rsidRPr="00B03CA8">
          <w:t>ervices</w:t>
        </w:r>
      </w:ins>
      <w:ins w:id="742" w:author="Angela Quinn" w:date="2023-09-06T19:16:00Z">
        <w:r w:rsidR="00A23767" w:rsidRPr="00B03CA8">
          <w:t>.</w:t>
        </w:r>
      </w:ins>
    </w:p>
    <w:p w14:paraId="2F6D7ADF" w14:textId="21E6BB92" w:rsidR="000A48DB" w:rsidRPr="00B03CA8" w:rsidRDefault="00A23767" w:rsidP="0056035F">
      <w:pPr>
        <w:pStyle w:val="Heading3"/>
        <w:tabs>
          <w:tab w:val="num" w:pos="720"/>
        </w:tabs>
        <w:ind w:left="720" w:hanging="720"/>
        <w:jc w:val="both"/>
        <w:rPr>
          <w:ins w:id="743" w:author="Emma Sims (ESO)" w:date="2023-09-11T13:24:00Z"/>
        </w:rPr>
      </w:pPr>
      <w:ins w:id="744" w:author="Angela Quinn" w:date="2023-09-06T19:16:00Z">
        <w:r w:rsidRPr="00B03CA8">
          <w:t>The TO shall undert</w:t>
        </w:r>
      </w:ins>
      <w:ins w:id="745" w:author="Angela Quinn" w:date="2023-09-06T19:17:00Z">
        <w:r w:rsidRPr="00B03CA8">
          <w:t>ake</w:t>
        </w:r>
      </w:ins>
      <w:ins w:id="746" w:author="Emma Sims (ESO)" w:date="2023-09-11T13:24:00Z">
        <w:r w:rsidR="000A48DB" w:rsidRPr="00B03CA8">
          <w:t xml:space="preserve"> </w:t>
        </w:r>
        <w:r w:rsidR="00CC2CC5" w:rsidRPr="00B03CA8">
          <w:t>the</w:t>
        </w:r>
        <w:r w:rsidR="000A48DB" w:rsidRPr="00B03CA8">
          <w:t xml:space="preserve"> agreed </w:t>
        </w:r>
      </w:ins>
      <w:ins w:id="747" w:author="Angela Quinn" w:date="2023-09-06T19:17:00Z">
        <w:del w:id="748" w:author="Haarith Dhorat (NESO)" w:date="2024-10-29T15:06:00Z">
          <w:r w:rsidRPr="00B03CA8" w:rsidDel="001D0D60">
            <w:delText>CNS</w:delText>
          </w:r>
        </w:del>
      </w:ins>
      <w:ins w:id="749" w:author="Haarith Dhorat (NESO)" w:date="2024-10-29T15:06:00Z">
        <w:r w:rsidR="001D0D60" w:rsidRPr="00B03CA8">
          <w:t>NS</w:t>
        </w:r>
      </w:ins>
      <w:ins w:id="750" w:author="Angela Quinn" w:date="2023-09-06T19:17:00Z">
        <w:r w:rsidRPr="00B03CA8">
          <w:t xml:space="preserve"> </w:t>
        </w:r>
      </w:ins>
      <w:ins w:id="751" w:author="Emma Sims (ESO)" w:date="2023-09-11T13:24:00Z">
        <w:r w:rsidR="000A48DB" w:rsidRPr="00B03CA8">
          <w:t xml:space="preserve">Feasibility Study in accordance with the </w:t>
        </w:r>
      </w:ins>
      <w:ins w:id="752" w:author="Angela Quinn" w:date="2023-09-06T18:59:00Z">
        <w:del w:id="753" w:author="Haarith Dhorat (NESO)" w:date="2024-10-29T15:06:00Z">
          <w:r w:rsidR="00386F06" w:rsidRPr="00B03CA8" w:rsidDel="001D0D60">
            <w:delText>CNS</w:delText>
          </w:r>
        </w:del>
      </w:ins>
      <w:ins w:id="754" w:author="Haarith Dhorat (NESO)" w:date="2024-10-29T15:06:00Z">
        <w:r w:rsidR="001D0D60" w:rsidRPr="00B03CA8">
          <w:t>NS</w:t>
        </w:r>
      </w:ins>
      <w:ins w:id="755" w:author="Angela Quinn" w:date="2023-09-06T18:59:00Z">
        <w:r w:rsidR="00386F06" w:rsidRPr="00B03CA8">
          <w:t xml:space="preserve"> </w:t>
        </w:r>
      </w:ins>
      <w:ins w:id="756" w:author="Emma Sims (ESO)" w:date="2023-09-11T13:24:00Z">
        <w:r w:rsidR="000A48DB" w:rsidRPr="00B03CA8">
          <w:t xml:space="preserve">Feasibility Programme </w:t>
        </w:r>
      </w:ins>
      <w:ins w:id="757" w:author="Angela Quinn" w:date="2023-09-06T18:59:00Z">
        <w:r w:rsidR="00386F06" w:rsidRPr="00B03CA8">
          <w:t xml:space="preserve">and provide the </w:t>
        </w:r>
        <w:del w:id="758" w:author="Haarith Dhorat (NESO)" w:date="2024-10-29T15:06:00Z">
          <w:r w:rsidR="00386F06" w:rsidRPr="00B03CA8" w:rsidDel="001D0D60">
            <w:delText>CNS</w:delText>
          </w:r>
        </w:del>
      </w:ins>
      <w:ins w:id="759" w:author="Haarith Dhorat (NESO)" w:date="2024-10-29T15:06:00Z">
        <w:r w:rsidR="001D0D60" w:rsidRPr="00B03CA8">
          <w:t>NS</w:t>
        </w:r>
      </w:ins>
      <w:ins w:id="760" w:author="Angela Quinn" w:date="2023-09-06T18:59:00Z">
        <w:r w:rsidR="00386F06" w:rsidRPr="00B03CA8">
          <w:t xml:space="preserve"> Feasibility </w:t>
        </w:r>
      </w:ins>
      <w:ins w:id="761" w:author="Angela Quinn" w:date="2023-09-07T08:28:00Z">
        <w:r w:rsidR="00E3097B" w:rsidRPr="00B03CA8">
          <w:t xml:space="preserve">Study </w:t>
        </w:r>
      </w:ins>
      <w:ins w:id="762" w:author="Angela Quinn" w:date="2023-09-06T18:59:00Z">
        <w:r w:rsidR="00386F06" w:rsidRPr="00B03CA8">
          <w:t xml:space="preserve">Report </w:t>
        </w:r>
      </w:ins>
      <w:ins w:id="763" w:author="Angela Quinn" w:date="2023-09-06T19:17:00Z">
        <w:r w:rsidRPr="00B03CA8">
          <w:t xml:space="preserve">to </w:t>
        </w:r>
      </w:ins>
      <w:r w:rsidR="006E0FB0" w:rsidRPr="00B03CA8">
        <w:t>The Company</w:t>
      </w:r>
      <w:ins w:id="764" w:author="Angela Quinn" w:date="2023-09-06T19:17:00Z">
        <w:r w:rsidRPr="00B03CA8">
          <w:t xml:space="preserve"> </w:t>
        </w:r>
      </w:ins>
      <w:ins w:id="765" w:author="Angela Quinn" w:date="2023-09-06T18:59:00Z">
        <w:r w:rsidR="00386F06" w:rsidRPr="00B03CA8">
          <w:t xml:space="preserve">by the date specified </w:t>
        </w:r>
      </w:ins>
      <w:ins w:id="766" w:author="Angela Quinn" w:date="2023-09-07T08:00:00Z">
        <w:r w:rsidR="003340A5" w:rsidRPr="00B03CA8">
          <w:t>for such</w:t>
        </w:r>
      </w:ins>
      <w:ins w:id="767" w:author="Alex Aristodemou (NESO)" w:date="2024-10-25T14:59:00Z">
        <w:r w:rsidR="00621BAC" w:rsidRPr="00B03CA8">
          <w:t>,</w:t>
        </w:r>
      </w:ins>
      <w:ins w:id="768" w:author="Angela Quinn" w:date="2023-09-07T08:00:00Z">
        <w:r w:rsidR="003340A5" w:rsidRPr="00B03CA8">
          <w:t xml:space="preserve"> </w:t>
        </w:r>
      </w:ins>
      <w:ins w:id="769" w:author="Emma Sims (ESO)" w:date="2023-09-11T13:24:00Z">
        <w:r w:rsidR="000A48DB" w:rsidRPr="00B03CA8">
          <w:t xml:space="preserve">or </w:t>
        </w:r>
        <w:r w:rsidR="00D47929" w:rsidRPr="00B03CA8">
          <w:t xml:space="preserve">such </w:t>
        </w:r>
        <w:r w:rsidR="000A48DB" w:rsidRPr="00B03CA8">
          <w:t xml:space="preserve">other timescales as may be agreed. </w:t>
        </w:r>
      </w:ins>
    </w:p>
    <w:p w14:paraId="40191A31" w14:textId="159DBC95" w:rsidR="000A48DB" w:rsidRPr="00B03CA8" w:rsidRDefault="5E3E2083" w:rsidP="0056035F">
      <w:pPr>
        <w:pStyle w:val="Heading3"/>
        <w:tabs>
          <w:tab w:val="num" w:pos="720"/>
        </w:tabs>
        <w:ind w:left="720" w:hanging="720"/>
        <w:jc w:val="both"/>
        <w:rPr>
          <w:ins w:id="770" w:author="Emma Sims (ESO)" w:date="2023-09-11T13:24:00Z"/>
        </w:rPr>
      </w:pPr>
      <w:ins w:id="771" w:author="Emma Sims (ESO)" w:date="2023-09-11T13:24:00Z">
        <w:r w:rsidRPr="00B03CA8">
          <w:t xml:space="preserve">The TO </w:t>
        </w:r>
        <w:r w:rsidR="7521DFBC" w:rsidRPr="00B03CA8">
          <w:t xml:space="preserve">shall prepare and issue </w:t>
        </w:r>
        <w:r w:rsidR="6AAE071E" w:rsidRPr="00B03CA8">
          <w:t xml:space="preserve">a draft of </w:t>
        </w:r>
        <w:r w:rsidRPr="00B03CA8">
          <w:t xml:space="preserve">the </w:t>
        </w:r>
      </w:ins>
      <w:ins w:id="772" w:author="Angela Quinn" w:date="2023-09-06T19:00:00Z">
        <w:del w:id="773" w:author="Haarith Dhorat (NESO)" w:date="2024-10-29T15:06:00Z">
          <w:r w:rsidR="00386F06" w:rsidRPr="00B03CA8" w:rsidDel="001D0D60">
            <w:delText>CNS</w:delText>
          </w:r>
        </w:del>
      </w:ins>
      <w:ins w:id="774" w:author="Haarith Dhorat (NESO)" w:date="2024-10-29T15:06:00Z">
        <w:r w:rsidR="001D0D60" w:rsidRPr="00B03CA8">
          <w:t>NS</w:t>
        </w:r>
      </w:ins>
      <w:ins w:id="775" w:author="Angela Quinn" w:date="2023-09-06T19:00:00Z">
        <w:r w:rsidR="00386F06" w:rsidRPr="00B03CA8">
          <w:t xml:space="preserve"> </w:t>
        </w:r>
      </w:ins>
      <w:ins w:id="776" w:author="Emma Sims (ESO)" w:date="2023-09-11T13:24:00Z">
        <w:r w:rsidR="2E8A4A1E" w:rsidRPr="00B03CA8">
          <w:t xml:space="preserve">Feasibility </w:t>
        </w:r>
      </w:ins>
      <w:ins w:id="777" w:author="Angela Quinn" w:date="2023-09-07T08:28:00Z">
        <w:r w:rsidR="00E3097B" w:rsidRPr="00B03CA8">
          <w:t xml:space="preserve">Study </w:t>
        </w:r>
      </w:ins>
      <w:ins w:id="778" w:author="Emma Sims (ESO)" w:date="2023-09-11T13:24:00Z">
        <w:r w:rsidR="2E8A4A1E" w:rsidRPr="00B03CA8">
          <w:t xml:space="preserve">Report </w:t>
        </w:r>
        <w:r w:rsidR="7521DFBC" w:rsidRPr="00B03CA8">
          <w:t xml:space="preserve">to </w:t>
        </w:r>
        <w:del w:id="779" w:author="Alex Aristodemou (NESO)" w:date="2024-10-18T14:59:00Z">
          <w:r w:rsidR="7521DFBC" w:rsidRPr="00B03CA8" w:rsidDel="00861693">
            <w:delText xml:space="preserve">the </w:delText>
          </w:r>
        </w:del>
      </w:ins>
      <w:r w:rsidR="006E0FB0" w:rsidRPr="00B03CA8">
        <w:t>The Company</w:t>
      </w:r>
      <w:ins w:id="780" w:author="Emma Sims (ESO)" w:date="2023-09-11T13:24:00Z">
        <w:r w:rsidR="2E8A4A1E" w:rsidRPr="00B03CA8">
          <w:t xml:space="preserve"> by email </w:t>
        </w:r>
        <w:r w:rsidR="4165D424" w:rsidRPr="00B03CA8">
          <w:t>in accordance with the</w:t>
        </w:r>
        <w:r w:rsidR="2E8A4A1E" w:rsidRPr="00B03CA8">
          <w:t xml:space="preserve"> </w:t>
        </w:r>
      </w:ins>
      <w:ins w:id="781" w:author="Angela Quinn" w:date="2023-09-06T19:00:00Z">
        <w:del w:id="782" w:author="Haarith Dhorat (NESO)" w:date="2024-10-29T15:06:00Z">
          <w:r w:rsidR="00386F06" w:rsidRPr="00B03CA8" w:rsidDel="001D0D60">
            <w:delText>CNS</w:delText>
          </w:r>
        </w:del>
      </w:ins>
      <w:ins w:id="783" w:author="Haarith Dhorat (NESO)" w:date="2024-10-29T15:06:00Z">
        <w:r w:rsidR="001D0D60" w:rsidRPr="00B03CA8">
          <w:t>NS</w:t>
        </w:r>
      </w:ins>
      <w:ins w:id="784" w:author="Angela Quinn" w:date="2023-09-06T19:00:00Z">
        <w:r w:rsidR="00386F06" w:rsidRPr="00B03CA8">
          <w:t xml:space="preserve"> </w:t>
        </w:r>
      </w:ins>
      <w:ins w:id="785" w:author="Emma Sims (ESO)" w:date="2023-09-11T13:24:00Z">
        <w:r w:rsidR="4165D424" w:rsidRPr="00B03CA8">
          <w:t xml:space="preserve">Feasibility </w:t>
        </w:r>
        <w:r w:rsidR="65F714DE" w:rsidRPr="00B03CA8">
          <w:t>Programme</w:t>
        </w:r>
        <w:r w:rsidR="7521DFBC" w:rsidRPr="00B03CA8">
          <w:t xml:space="preserve">. </w:t>
        </w:r>
      </w:ins>
    </w:p>
    <w:p w14:paraId="724F148D" w14:textId="5F586091" w:rsidR="000A48DB" w:rsidRPr="00B03CA8" w:rsidRDefault="006E0FB0" w:rsidP="0056035F">
      <w:pPr>
        <w:pStyle w:val="Heading3"/>
        <w:tabs>
          <w:tab w:val="num" w:pos="720"/>
        </w:tabs>
        <w:ind w:left="720" w:hanging="720"/>
        <w:jc w:val="both"/>
        <w:rPr>
          <w:ins w:id="786" w:author="Emma Sims (ESO)" w:date="2023-09-11T13:24:00Z"/>
        </w:rPr>
      </w:pPr>
      <w:r w:rsidRPr="00B03CA8">
        <w:t>The Company</w:t>
      </w:r>
      <w:ins w:id="787" w:author="Emma Sims (ESO)" w:date="2023-09-11T13:24:00Z">
        <w:r w:rsidR="00D47929" w:rsidRPr="00B03CA8">
          <w:t xml:space="preserve"> and the TO may need to meet to discuss the </w:t>
        </w:r>
      </w:ins>
      <w:ins w:id="788" w:author="Angela Quinn" w:date="2023-09-06T19:19:00Z">
        <w:r w:rsidR="00C55C02" w:rsidRPr="00B03CA8">
          <w:t xml:space="preserve">draft </w:t>
        </w:r>
      </w:ins>
      <w:ins w:id="789" w:author="Angela Quinn" w:date="2023-09-06T19:01:00Z">
        <w:del w:id="790" w:author="Haarith Dhorat (NESO)" w:date="2024-10-29T15:06:00Z">
          <w:r w:rsidR="00386F06" w:rsidRPr="00B03CA8" w:rsidDel="001D0D60">
            <w:delText>CNS</w:delText>
          </w:r>
        </w:del>
      </w:ins>
      <w:ins w:id="791" w:author="Haarith Dhorat (NESO)" w:date="2024-10-29T15:06:00Z">
        <w:r w:rsidR="001D0D60" w:rsidRPr="00B03CA8">
          <w:t>NS</w:t>
        </w:r>
      </w:ins>
      <w:ins w:id="792" w:author="Angela Quinn" w:date="2023-09-06T19:01:00Z">
        <w:r w:rsidR="00386F06" w:rsidRPr="00B03CA8">
          <w:t xml:space="preserve"> </w:t>
        </w:r>
      </w:ins>
      <w:ins w:id="793" w:author="Emma Sims (ESO)" w:date="2023-09-11T13:24:00Z">
        <w:r w:rsidR="00D47929" w:rsidRPr="00B03CA8">
          <w:t>Feasibility Study Report</w:t>
        </w:r>
      </w:ins>
      <w:ins w:id="794" w:author="Angela Quinn" w:date="2023-09-06T19:01:00Z">
        <w:r w:rsidR="00386F06" w:rsidRPr="00B03CA8">
          <w:t xml:space="preserve"> </w:t>
        </w:r>
        <w:r w:rsidR="003C22D7" w:rsidRPr="00B03CA8">
          <w:t>and if so the TO will attend upon reasonable request</w:t>
        </w:r>
      </w:ins>
      <w:ins w:id="795" w:author="Angela Quinn" w:date="2023-09-06T19:20:00Z">
        <w:r w:rsidR="00C55C02" w:rsidRPr="00B03CA8">
          <w:t xml:space="preserve"> and provide </w:t>
        </w:r>
      </w:ins>
      <w:ins w:id="796" w:author="Emma Sims (ESO)" w:date="2023-09-11T13:24:00Z">
        <w:r w:rsidR="000A48DB" w:rsidRPr="00B03CA8">
          <w:t xml:space="preserve">further detail/clarification </w:t>
        </w:r>
      </w:ins>
      <w:ins w:id="797" w:author="Angela Quinn" w:date="2023-09-06T19:20:00Z">
        <w:r w:rsidR="00C55C02" w:rsidRPr="00B03CA8">
          <w:t xml:space="preserve">to </w:t>
        </w:r>
      </w:ins>
      <w:r w:rsidRPr="00B03CA8">
        <w:t>The Company</w:t>
      </w:r>
      <w:ins w:id="798" w:author="Angela Quinn" w:date="2023-09-06T19:20:00Z">
        <w:r w:rsidR="00C55C02" w:rsidRPr="00B03CA8">
          <w:t xml:space="preserve"> as</w:t>
        </w:r>
      </w:ins>
      <w:ins w:id="799" w:author="Emma Sims (ESO)" w:date="2023-09-11T13:24:00Z">
        <w:r w:rsidR="000A48DB" w:rsidRPr="00B03CA8">
          <w:t xml:space="preserve"> required. </w:t>
        </w:r>
      </w:ins>
    </w:p>
    <w:p w14:paraId="4DF49E7F" w14:textId="1B8B28B5" w:rsidR="00555AF2" w:rsidRPr="00B03CA8" w:rsidRDefault="008A0321" w:rsidP="0056035F">
      <w:pPr>
        <w:pStyle w:val="Heading3"/>
        <w:tabs>
          <w:tab w:val="num" w:pos="720"/>
        </w:tabs>
        <w:ind w:left="720" w:hanging="720"/>
        <w:jc w:val="both"/>
        <w:rPr>
          <w:ins w:id="800" w:author="Alex Aristodemou (NESO)" w:date="2024-10-25T15:36:00Z"/>
        </w:rPr>
      </w:pPr>
      <w:ins w:id="801" w:author="Angela Quinn" w:date="2023-09-06T19:21:00Z">
        <w:r w:rsidRPr="00B03CA8">
          <w:t xml:space="preserve">Following review of the draft </w:t>
        </w:r>
      </w:ins>
      <w:ins w:id="802" w:author="Angela Quinn" w:date="2023-09-06T19:01:00Z">
        <w:del w:id="803" w:author="Haarith Dhorat (NESO)" w:date="2024-10-29T15:06:00Z">
          <w:r w:rsidR="003C22D7" w:rsidRPr="00B03CA8" w:rsidDel="001D0D60">
            <w:delText>CN</w:delText>
          </w:r>
        </w:del>
      </w:ins>
      <w:ins w:id="804" w:author="Angela Quinn" w:date="2023-09-06T19:02:00Z">
        <w:del w:id="805" w:author="Haarith Dhorat (NESO)" w:date="2024-10-29T15:06:00Z">
          <w:r w:rsidR="003C22D7" w:rsidRPr="00B03CA8" w:rsidDel="001D0D60">
            <w:delText>S</w:delText>
          </w:r>
        </w:del>
      </w:ins>
      <w:ins w:id="806" w:author="Haarith Dhorat (NESO)" w:date="2024-10-29T15:06:00Z">
        <w:r w:rsidR="001D0D60" w:rsidRPr="00B03CA8">
          <w:t>NS</w:t>
        </w:r>
      </w:ins>
      <w:ins w:id="807" w:author="Angela Quinn" w:date="2023-09-06T19:02:00Z">
        <w:r w:rsidR="003C22D7" w:rsidRPr="00B03CA8">
          <w:t xml:space="preserve"> </w:t>
        </w:r>
      </w:ins>
      <w:ins w:id="808" w:author="Emma Sims (ESO)" w:date="2023-09-11T13:24:00Z">
        <w:r w:rsidR="008E2887" w:rsidRPr="00B03CA8">
          <w:t xml:space="preserve">Feasibility </w:t>
        </w:r>
        <w:r w:rsidR="000A48DB" w:rsidRPr="00B03CA8">
          <w:t>Study Report</w:t>
        </w:r>
      </w:ins>
      <w:ins w:id="809" w:author="Alex Aristodemou (NESO)" w:date="2024-10-25T15:02:00Z">
        <w:r w:rsidR="007048B8" w:rsidRPr="00B03CA8">
          <w:t>,</w:t>
        </w:r>
      </w:ins>
      <w:ins w:id="810" w:author="Emma Sims (ESO)" w:date="2023-09-11T13:24:00Z">
        <w:r w:rsidR="000A48DB" w:rsidRPr="00B03CA8">
          <w:t xml:space="preserve"> </w:t>
        </w:r>
      </w:ins>
      <w:r w:rsidR="006E0FB0" w:rsidRPr="00B03CA8">
        <w:t>The Company</w:t>
      </w:r>
      <w:ins w:id="811" w:author="Angela Quinn" w:date="2023-09-06T19:21:00Z">
        <w:r w:rsidRPr="00B03CA8">
          <w:t xml:space="preserve"> m</w:t>
        </w:r>
      </w:ins>
      <w:ins w:id="812" w:author="Angela Quinn" w:date="2023-09-06T19:22:00Z">
        <w:r w:rsidRPr="00B03CA8">
          <w:t xml:space="preserve">ay request </w:t>
        </w:r>
        <w:r w:rsidR="00877F55" w:rsidRPr="00B03CA8">
          <w:t xml:space="preserve">updates and changes to the draft </w:t>
        </w:r>
      </w:ins>
      <w:ins w:id="813" w:author="Emma Sims (ESO)" w:date="2023-09-11T13:24:00Z">
        <w:r w:rsidR="00670B85" w:rsidRPr="00B03CA8">
          <w:t xml:space="preserve">and </w:t>
        </w:r>
        <w:r w:rsidR="00D47929" w:rsidRPr="00B03CA8">
          <w:t>the</w:t>
        </w:r>
        <w:r w:rsidR="00670B85" w:rsidRPr="00B03CA8">
          <w:t xml:space="preserve"> </w:t>
        </w:r>
        <w:r w:rsidR="00C65831" w:rsidRPr="00B03CA8">
          <w:t>f</w:t>
        </w:r>
        <w:r w:rsidR="000A48DB" w:rsidRPr="00B03CA8">
          <w:t xml:space="preserve">inal </w:t>
        </w:r>
      </w:ins>
      <w:ins w:id="814" w:author="Angela Quinn" w:date="2023-09-06T19:22:00Z">
        <w:del w:id="815" w:author="Haarith Dhorat (NESO)" w:date="2024-10-29T15:06:00Z">
          <w:r w:rsidR="00877F55" w:rsidRPr="00B03CA8" w:rsidDel="001D0D60">
            <w:delText>CNS</w:delText>
          </w:r>
        </w:del>
      </w:ins>
      <w:ins w:id="816" w:author="Haarith Dhorat (NESO)" w:date="2024-10-29T15:06:00Z">
        <w:r w:rsidR="001D0D60" w:rsidRPr="00B03CA8">
          <w:t>NS</w:t>
        </w:r>
      </w:ins>
      <w:ins w:id="817" w:author="Angela Quinn" w:date="2023-09-06T19:22:00Z">
        <w:r w:rsidR="00877F55" w:rsidRPr="00B03CA8">
          <w:t xml:space="preserve"> F</w:t>
        </w:r>
      </w:ins>
      <w:ins w:id="818" w:author="Angela Quinn" w:date="2023-09-06T19:23:00Z">
        <w:r w:rsidR="00877F55" w:rsidRPr="00B03CA8">
          <w:t xml:space="preserve">easibility </w:t>
        </w:r>
      </w:ins>
      <w:ins w:id="819" w:author="Emma Sims (ESO)" w:date="2023-09-11T13:24:00Z">
        <w:r w:rsidR="000A48DB" w:rsidRPr="00B03CA8">
          <w:t xml:space="preserve">Study Report </w:t>
        </w:r>
        <w:r w:rsidR="000F3C6E" w:rsidRPr="00B03CA8">
          <w:lastRenderedPageBreak/>
          <w:t>reflecting any updates</w:t>
        </w:r>
      </w:ins>
      <w:ins w:id="820" w:author="Alex Aristodemou (NESO)" w:date="2024-10-18T14:59:00Z">
        <w:r w:rsidR="00861693" w:rsidRPr="00B03CA8">
          <w:t xml:space="preserve"> which</w:t>
        </w:r>
      </w:ins>
      <w:ins w:id="821" w:author="Emma Sims (ESO)" w:date="2023-09-11T13:24:00Z">
        <w:r w:rsidR="000F3C6E" w:rsidRPr="00B03CA8">
          <w:t xml:space="preserve"> </w:t>
        </w:r>
        <w:r w:rsidR="00842280" w:rsidRPr="00B03CA8">
          <w:t xml:space="preserve">shall then be provided by the TO </w:t>
        </w:r>
        <w:r w:rsidR="000A48DB" w:rsidRPr="00B03CA8">
          <w:t xml:space="preserve">to </w:t>
        </w:r>
      </w:ins>
      <w:r w:rsidR="006E0FB0" w:rsidRPr="00B03CA8">
        <w:t>The Company</w:t>
      </w:r>
      <w:ins w:id="822" w:author="Emma Sims (ESO)" w:date="2023-09-11T13:24:00Z">
        <w:r w:rsidR="000F3C6E" w:rsidRPr="00B03CA8">
          <w:t xml:space="preserve"> in accordance with the </w:t>
        </w:r>
      </w:ins>
      <w:ins w:id="823" w:author="Angela Quinn" w:date="2023-09-06T19:02:00Z">
        <w:del w:id="824" w:author="Haarith Dhorat (NESO)" w:date="2024-10-29T15:06:00Z">
          <w:r w:rsidR="003C22D7" w:rsidRPr="00B03CA8" w:rsidDel="001D0D60">
            <w:delText>CNS</w:delText>
          </w:r>
        </w:del>
      </w:ins>
      <w:ins w:id="825" w:author="Haarith Dhorat (NESO)" w:date="2024-10-29T15:06:00Z">
        <w:r w:rsidR="001D0D60" w:rsidRPr="00B03CA8">
          <w:t>NS</w:t>
        </w:r>
      </w:ins>
      <w:ins w:id="826" w:author="Angela Quinn" w:date="2023-09-06T19:02:00Z">
        <w:r w:rsidR="003C22D7" w:rsidRPr="00B03CA8">
          <w:t xml:space="preserve"> </w:t>
        </w:r>
      </w:ins>
      <w:ins w:id="827" w:author="Emma Sims (ESO)" w:date="2023-09-11T13:24:00Z">
        <w:r w:rsidR="000F3C6E" w:rsidRPr="00B03CA8">
          <w:t>Feasibility Programme</w:t>
        </w:r>
        <w:r w:rsidR="000A48DB" w:rsidRPr="00B03CA8">
          <w:t>.</w:t>
        </w:r>
      </w:ins>
      <w:ins w:id="828" w:author="Angela Quinn" w:date="2023-09-06T19:11:00Z">
        <w:r w:rsidR="00041EF7" w:rsidRPr="00B03CA8">
          <w:t xml:space="preserve"> </w:t>
        </w:r>
      </w:ins>
    </w:p>
    <w:p w14:paraId="33534356" w14:textId="5FEDFD1A" w:rsidR="001019EF" w:rsidRPr="00B03CA8" w:rsidRDefault="001019EF" w:rsidP="0056035F">
      <w:pPr>
        <w:pStyle w:val="Heading3"/>
        <w:tabs>
          <w:tab w:val="num" w:pos="720"/>
        </w:tabs>
        <w:ind w:left="720" w:hanging="720"/>
        <w:jc w:val="both"/>
        <w:rPr>
          <w:ins w:id="829" w:author="Angela Quinn" w:date="2023-09-06T19:11:00Z"/>
        </w:rPr>
      </w:pPr>
      <w:ins w:id="830" w:author="Alex Aristodemou (NESO)" w:date="2024-10-25T15:36:00Z">
        <w:r w:rsidRPr="00B03CA8">
          <w:t xml:space="preserve">The </w:t>
        </w:r>
        <w:del w:id="831" w:author="Haarith Dhorat (NESO)" w:date="2024-10-29T15:06:00Z">
          <w:r w:rsidRPr="00B03CA8" w:rsidDel="001D0D60">
            <w:delText>CNS</w:delText>
          </w:r>
        </w:del>
      </w:ins>
      <w:ins w:id="832" w:author="Haarith Dhorat (NESO)" w:date="2024-10-29T15:06:00Z">
        <w:r w:rsidR="001D0D60" w:rsidRPr="00B03CA8">
          <w:t>NS</w:t>
        </w:r>
      </w:ins>
      <w:ins w:id="833" w:author="Alex Aristodemou (NESO)" w:date="2024-10-25T15:36:00Z">
        <w:r w:rsidRPr="00B03CA8">
          <w:t xml:space="preserve"> Feasibility Programme </w:t>
        </w:r>
      </w:ins>
      <w:ins w:id="834" w:author="Alex Aristodemou (NESO)" w:date="2024-10-25T15:37:00Z">
        <w:r w:rsidR="00A14109" w:rsidRPr="00B03CA8">
          <w:t xml:space="preserve">shall contain </w:t>
        </w:r>
      </w:ins>
      <w:ins w:id="835" w:author="Alex Aristodemou (NESO)" w:date="2024-10-25T15:38:00Z">
        <w:r w:rsidR="00461004" w:rsidRPr="00B03CA8">
          <w:t xml:space="preserve">the </w:t>
        </w:r>
        <w:del w:id="836" w:author="Haarith Dhorat (NESO)" w:date="2024-10-29T15:06:00Z">
          <w:r w:rsidR="00461004" w:rsidRPr="00B03CA8" w:rsidDel="001D0D60">
            <w:delText>CNS</w:delText>
          </w:r>
        </w:del>
      </w:ins>
      <w:ins w:id="837" w:author="Haarith Dhorat (NESO)" w:date="2024-10-29T15:06:00Z">
        <w:r w:rsidR="001D0D60" w:rsidRPr="00B03CA8">
          <w:t>NS</w:t>
        </w:r>
      </w:ins>
      <w:ins w:id="838" w:author="Alex Aristodemou (NESO)" w:date="2024-10-25T15:38:00Z">
        <w:r w:rsidR="00461004" w:rsidRPr="00B03CA8">
          <w:t xml:space="preserve"> Feasibility Study Report issue date which will also be the date at which </w:t>
        </w:r>
        <w:r w:rsidR="00155D1D" w:rsidRPr="00B03CA8">
          <w:t xml:space="preserve">the </w:t>
        </w:r>
      </w:ins>
      <w:ins w:id="839" w:author="Alex Aristodemou (NESO)" w:date="2024-10-25T15:39:00Z">
        <w:del w:id="840" w:author="Haarith Dhorat (NESO)" w:date="2024-10-29T15:06:00Z">
          <w:r w:rsidR="00155D1D" w:rsidRPr="00B03CA8" w:rsidDel="001D0D60">
            <w:delText>CNS</w:delText>
          </w:r>
        </w:del>
      </w:ins>
      <w:ins w:id="841" w:author="Haarith Dhorat (NESO)" w:date="2024-10-29T15:06:00Z">
        <w:r w:rsidR="001D0D60" w:rsidRPr="00B03CA8">
          <w:t>NS</w:t>
        </w:r>
      </w:ins>
      <w:ins w:id="842" w:author="Alex Aristodemou (NESO)" w:date="2024-10-25T15:39:00Z">
        <w:r w:rsidR="00155D1D" w:rsidRPr="00B03CA8">
          <w:t xml:space="preserve"> Feasibility Study Agreement</w:t>
        </w:r>
        <w:r w:rsidR="00310DEE" w:rsidRPr="00B03CA8">
          <w:t xml:space="preserve"> will be deemed to have expired. </w:t>
        </w:r>
      </w:ins>
    </w:p>
    <w:p w14:paraId="50ECCAE9" w14:textId="358FBD98" w:rsidR="00041EF7" w:rsidRPr="0056035F" w:rsidRDefault="00041EF7" w:rsidP="0056035F">
      <w:pPr>
        <w:pStyle w:val="Heading3"/>
        <w:tabs>
          <w:tab w:val="num" w:pos="720"/>
        </w:tabs>
        <w:ind w:left="720" w:hanging="720"/>
        <w:jc w:val="both"/>
        <w:rPr>
          <w:ins w:id="843" w:author="Angela Quinn" w:date="2023-09-06T19:11:00Z"/>
        </w:rPr>
      </w:pPr>
      <w:ins w:id="844" w:author="Angela Quinn" w:date="2023-09-06T19:11:00Z">
        <w:r w:rsidRPr="00B03CA8">
          <w:t xml:space="preserve">Any data and information exchanged between </w:t>
        </w:r>
      </w:ins>
      <w:r w:rsidR="006E0FB0" w:rsidRPr="00B03CA8">
        <w:t>The Company</w:t>
      </w:r>
      <w:ins w:id="845" w:author="Angela Quinn" w:date="2023-09-06T19:11:00Z">
        <w:r w:rsidRPr="00B03CA8">
          <w:t xml:space="preserve"> and the TO shall be subject to the general obligations of confidentiality as provided for in </w:t>
        </w:r>
        <w:del w:id="846" w:author="Alex Aristodemou (NESO)" w:date="2024-10-18T15:00:00Z">
          <w:r w:rsidRPr="00B03CA8" w:rsidDel="00861693">
            <w:delText>the STC (</w:delText>
          </w:r>
        </w:del>
        <w:r w:rsidRPr="00B03CA8">
          <w:t>Section F of the STC</w:t>
        </w:r>
        <w:del w:id="847" w:author="Alex Aristodemou (NESO)" w:date="2024-10-18T15:00:00Z">
          <w:r w:rsidRPr="00B03CA8" w:rsidDel="00861693">
            <w:rPr>
              <w:rPrChange w:id="848" w:author="Alex Aristodemou (NESO)" w:date="2024-11-13T11:32:00Z">
                <w:rPr>
                  <w:color w:val="FF0000"/>
                  <w:u w:val="single"/>
                </w:rPr>
              </w:rPrChange>
            </w:rPr>
            <w:delText>)</w:delText>
          </w:r>
        </w:del>
        <w:r w:rsidRPr="00B03CA8">
          <w:rPr>
            <w:rPrChange w:id="849" w:author="Alex Aristodemou (NESO)" w:date="2024-11-13T11:32:00Z">
              <w:rPr>
                <w:color w:val="FF0000"/>
                <w:u w:val="single"/>
              </w:rPr>
            </w:rPrChange>
          </w:rPr>
          <w:t>.</w:t>
        </w:r>
      </w:ins>
      <w:ins w:id="850" w:author="Alex Aristodemou (NESO)" w:date="2024-10-31T10:56:00Z">
        <w:r w:rsidR="00674447" w:rsidRPr="00B03CA8">
          <w:t xml:space="preserve"> </w:t>
        </w:r>
      </w:ins>
      <w:ins w:id="851" w:author="Alex Millar (NESO)" w:date="2024-10-31T10:32:00Z">
        <w:del w:id="852" w:author="Alex Aristodemou (NESO)" w:date="2024-10-31T10:57:00Z">
          <w:r w:rsidR="00682F85" w:rsidRPr="00191729" w:rsidDel="00674447">
            <w:rPr>
              <w:rPrChange w:id="853" w:author="Alex Aristodemou (NESO)" w:date="2024-11-13T11:39:00Z">
                <w:rPr>
                  <w:highlight w:val="yellow"/>
                </w:rPr>
              </w:rPrChange>
            </w:rPr>
            <w:delText>For avoidance of doubt with regards to</w:delText>
          </w:r>
        </w:del>
      </w:ins>
      <w:ins w:id="854" w:author="Alex Millar (NESO)" w:date="2024-10-31T10:30:00Z">
        <w:del w:id="855" w:author="Alex Aristodemou (NESO)" w:date="2024-10-31T10:57:00Z">
          <w:r w:rsidR="003E240C" w:rsidRPr="00191729" w:rsidDel="00674447">
            <w:delText xml:space="preserve"> the</w:delText>
          </w:r>
        </w:del>
      </w:ins>
      <w:ins w:id="856" w:author="Alex Millar (NESO)" w:date="2024-10-31T10:32:00Z">
        <w:del w:id="857" w:author="Alex Aristodemou (NESO)" w:date="2024-10-31T10:57:00Z">
          <w:r w:rsidR="00682F85" w:rsidRPr="00191729" w:rsidDel="00674447">
            <w:rPr>
              <w:rPrChange w:id="858" w:author="Alex Aristodemou (NESO)" w:date="2024-11-13T11:39:00Z">
                <w:rPr>
                  <w:highlight w:val="yellow"/>
                </w:rPr>
              </w:rPrChange>
            </w:rPr>
            <w:delText xml:space="preserve"> produced</w:delText>
          </w:r>
        </w:del>
      </w:ins>
      <w:ins w:id="859" w:author="Alex Aristodemou (NESO)" w:date="2024-10-31T10:57:00Z">
        <w:r w:rsidR="00674447" w:rsidRPr="00191729">
          <w:rPr>
            <w:rPrChange w:id="860" w:author="Alex Aristodemou (NESO)" w:date="2024-11-13T11:39:00Z">
              <w:rPr>
                <w:highlight w:val="yellow"/>
              </w:rPr>
            </w:rPrChange>
          </w:rPr>
          <w:t>The</w:t>
        </w:r>
      </w:ins>
      <w:ins w:id="861" w:author="Alex Millar (NESO)" w:date="2024-10-31T10:30:00Z">
        <w:r w:rsidR="003E240C" w:rsidRPr="00191729">
          <w:t xml:space="preserve"> NS Feasibility Study Report</w:t>
        </w:r>
      </w:ins>
      <w:ins w:id="862" w:author="Alex Millar (NESO)" w:date="2024-10-31T10:32:00Z">
        <w:r w:rsidR="00682F85" w:rsidRPr="0056035F">
          <w:t xml:space="preserve">, </w:t>
        </w:r>
        <w:del w:id="863" w:author="Alex Aristodemou (NESO)" w:date="2024-10-31T10:58:00Z">
          <w:r w:rsidR="00682F85" w:rsidRPr="0056035F" w:rsidDel="00674447">
            <w:delText xml:space="preserve">this </w:delText>
          </w:r>
          <w:r w:rsidR="00823D31" w:rsidRPr="0056035F" w:rsidDel="00674447">
            <w:delText xml:space="preserve">Report </w:delText>
          </w:r>
        </w:del>
        <w:r w:rsidR="00823D31" w:rsidRPr="0056035F">
          <w:t>c</w:t>
        </w:r>
      </w:ins>
      <w:ins w:id="864" w:author="Alex Millar (NESO)" w:date="2024-10-31T10:30:00Z">
        <w:r w:rsidR="00C23FB0" w:rsidRPr="00191729">
          <w:t xml:space="preserve">an be shared </w:t>
        </w:r>
      </w:ins>
      <w:ins w:id="865" w:author="Alex Millar (NESO)" w:date="2024-10-31T10:31:00Z">
        <w:r w:rsidR="00C23FB0" w:rsidRPr="00191729">
          <w:t xml:space="preserve">by The Company </w:t>
        </w:r>
      </w:ins>
      <w:ins w:id="866" w:author="Alex Millar (NESO)" w:date="2024-10-31T10:30:00Z">
        <w:r w:rsidR="00C23FB0" w:rsidRPr="00191729">
          <w:t xml:space="preserve">with bidders participating in the </w:t>
        </w:r>
        <w:del w:id="867" w:author="Alex Aristodemou (NESO)" w:date="2024-10-31T10:59:00Z">
          <w:r w:rsidR="00C23FB0" w:rsidRPr="00191729" w:rsidDel="00674447">
            <w:delText>network services procurement event</w:delText>
          </w:r>
        </w:del>
      </w:ins>
      <w:ins w:id="868" w:author="Alex Aristodemou (NESO)" w:date="2024-10-31T10:59:00Z">
        <w:r w:rsidR="00674447" w:rsidRPr="0056035F">
          <w:t>NS Exercise</w:t>
        </w:r>
      </w:ins>
      <w:ins w:id="869" w:author="Alex Millar (NESO)" w:date="2024-10-31T10:30:00Z">
        <w:r w:rsidR="00C23FB0" w:rsidRPr="00191729">
          <w:t xml:space="preserve">. </w:t>
        </w:r>
      </w:ins>
    </w:p>
    <w:p w14:paraId="47E4D2E0" w14:textId="37CC6BEE" w:rsidR="000A48DB" w:rsidRPr="0056035F" w:rsidRDefault="00A6744C" w:rsidP="0056035F">
      <w:pPr>
        <w:pStyle w:val="Heading3"/>
        <w:tabs>
          <w:tab w:val="num" w:pos="720"/>
        </w:tabs>
        <w:ind w:left="720" w:hanging="720"/>
        <w:jc w:val="both"/>
        <w:rPr>
          <w:ins w:id="870" w:author="Angela Quinn" w:date="2023-09-06T19:33:00Z"/>
        </w:rPr>
      </w:pPr>
      <w:ins w:id="871" w:author="Angela Quinn" w:date="2023-09-06T19:23:00Z">
        <w:r w:rsidRPr="0056035F">
          <w:t>The</w:t>
        </w:r>
      </w:ins>
      <w:ins w:id="872" w:author="Angela Quinn" w:date="2023-09-06T19:24:00Z">
        <w:r w:rsidRPr="0056035F">
          <w:t xml:space="preserve"> provisions of STC </w:t>
        </w:r>
      </w:ins>
      <w:ins w:id="873" w:author="Angela Quinn" w:date="2023-09-06T19:29:00Z">
        <w:r w:rsidR="002E6EF6" w:rsidRPr="0056035F">
          <w:t>Section G</w:t>
        </w:r>
      </w:ins>
      <w:ins w:id="874" w:author="Alex Aristodemou (NESO)" w:date="2024-10-18T15:00:00Z">
        <w:r w:rsidR="00861693" w:rsidRPr="0056035F">
          <w:t>,</w:t>
        </w:r>
      </w:ins>
      <w:ins w:id="875" w:author="Angela Quinn" w:date="2023-09-06T19:29:00Z">
        <w:r w:rsidR="002E6EF6" w:rsidRPr="0056035F">
          <w:t xml:space="preserve"> </w:t>
        </w:r>
      </w:ins>
      <w:ins w:id="876" w:author="Angela Quinn" w:date="2023-09-06T19:24:00Z">
        <w:r w:rsidR="00861693" w:rsidRPr="0056035F">
          <w:t>Paragraph</w:t>
        </w:r>
      </w:ins>
      <w:ins w:id="877" w:author="Angela Quinn" w:date="2023-09-06T19:33:00Z">
        <w:r w:rsidR="00861693" w:rsidRPr="0056035F">
          <w:t>s</w:t>
        </w:r>
      </w:ins>
      <w:ins w:id="878" w:author="Angela Quinn" w:date="2023-09-06T19:24:00Z">
        <w:r w:rsidR="00861693" w:rsidRPr="0056035F">
          <w:t xml:space="preserve"> </w:t>
        </w:r>
      </w:ins>
      <w:ins w:id="879" w:author="Alex Aristodemou (NESO)" w:date="2024-10-25T15:46:00Z">
        <w:r w:rsidR="00BC0C90" w:rsidRPr="0056035F">
          <w:t xml:space="preserve">4 (Limitation of Liability), </w:t>
        </w:r>
      </w:ins>
      <w:ins w:id="880" w:author="Angela Quinn" w:date="2023-09-06T19:28:00Z">
        <w:r w:rsidR="00E667BE" w:rsidRPr="0056035F">
          <w:t xml:space="preserve">5 </w:t>
        </w:r>
      </w:ins>
      <w:ins w:id="881" w:author="Angela Quinn" w:date="2023-09-06T19:26:00Z">
        <w:r w:rsidR="00647BC5" w:rsidRPr="0056035F">
          <w:t>(</w:t>
        </w:r>
      </w:ins>
      <w:ins w:id="882" w:author="Angela Quinn" w:date="2023-09-06T19:29:00Z">
        <w:r w:rsidR="002E6EF6" w:rsidRPr="0056035F">
          <w:t>Third Party Rights)</w:t>
        </w:r>
        <w:r w:rsidR="0096178E" w:rsidRPr="0056035F">
          <w:t xml:space="preserve">, </w:t>
        </w:r>
      </w:ins>
      <w:ins w:id="883" w:author="Angela Quinn" w:date="2023-09-06T19:34:00Z">
        <w:r w:rsidR="004946F4" w:rsidRPr="0056035F">
          <w:t>6 (</w:t>
        </w:r>
      </w:ins>
      <w:ins w:id="884" w:author="Alex Aristodemou (NESO)" w:date="2024-10-18T15:01:00Z">
        <w:r w:rsidR="00861693" w:rsidRPr="0056035F">
          <w:t>T</w:t>
        </w:r>
      </w:ins>
      <w:ins w:id="885" w:author="Angela Quinn" w:date="2023-09-06T19:34:00Z">
        <w:del w:id="886" w:author="Alex Aristodemou (NESO)" w:date="2024-10-18T15:01:00Z">
          <w:r w:rsidR="004946F4" w:rsidRPr="0056035F" w:rsidDel="00861693">
            <w:delText>t</w:delText>
          </w:r>
        </w:del>
        <w:r w:rsidR="00861693" w:rsidRPr="0056035F">
          <w:t xml:space="preserve">ransfer </w:t>
        </w:r>
        <w:del w:id="887" w:author="Alex Aristodemou (NESO)" w:date="2024-10-18T15:01:00Z">
          <w:r w:rsidR="00861693" w:rsidRPr="0056035F" w:rsidDel="00861693">
            <w:delText>A</w:delText>
          </w:r>
        </w:del>
      </w:ins>
      <w:ins w:id="888" w:author="Alex Aristodemou (NESO)" w:date="2024-10-18T15:01:00Z">
        <w:r w:rsidR="00861693" w:rsidRPr="0056035F">
          <w:t>a</w:t>
        </w:r>
      </w:ins>
      <w:ins w:id="889" w:author="Angela Quinn" w:date="2023-09-06T19:34:00Z">
        <w:r w:rsidR="00861693" w:rsidRPr="0056035F">
          <w:t xml:space="preserve">nd </w:t>
        </w:r>
        <w:r w:rsidR="004946F4" w:rsidRPr="0056035F">
          <w:t>Sub</w:t>
        </w:r>
        <w:r w:rsidR="00861693" w:rsidRPr="0056035F">
          <w:t>-</w:t>
        </w:r>
        <w:r w:rsidR="004946F4" w:rsidRPr="0056035F">
          <w:t>Contracting),</w:t>
        </w:r>
      </w:ins>
      <w:ins w:id="890" w:author="Alex Aristodemou (NESO)" w:date="2024-10-25T15:31:00Z">
        <w:r w:rsidR="002A1D7D" w:rsidRPr="0056035F">
          <w:t xml:space="preserve"> 7 (Intellectual Property),</w:t>
        </w:r>
      </w:ins>
      <w:ins w:id="891" w:author="Angela Quinn" w:date="2023-09-06T19:34:00Z">
        <w:r w:rsidR="004946F4" w:rsidRPr="0056035F">
          <w:t xml:space="preserve"> </w:t>
        </w:r>
      </w:ins>
      <w:ins w:id="892" w:author="Angela Quinn" w:date="2023-09-06T19:33:00Z">
        <w:r w:rsidR="006A6622" w:rsidRPr="0056035F">
          <w:t xml:space="preserve">8 </w:t>
        </w:r>
      </w:ins>
      <w:ins w:id="893" w:author="Angela Quinn" w:date="2023-09-06T19:30:00Z">
        <w:r w:rsidR="00665C02" w:rsidRPr="0056035F">
          <w:t>(Force Majeure</w:t>
        </w:r>
      </w:ins>
      <w:ins w:id="894" w:author="Angela Quinn" w:date="2023-09-06T19:26:00Z">
        <w:r w:rsidR="00647BC5" w:rsidRPr="0056035F">
          <w:t>)</w:t>
        </w:r>
      </w:ins>
      <w:ins w:id="895" w:author="Angela Quinn" w:date="2023-09-06T19:30:00Z">
        <w:r w:rsidR="00B044F9" w:rsidRPr="0056035F">
          <w:t>, 10 (</w:t>
        </w:r>
      </w:ins>
      <w:ins w:id="896" w:author="Alex Aristodemou (NESO)" w:date="2024-10-18T15:01:00Z">
        <w:r w:rsidR="00861693" w:rsidRPr="0056035F">
          <w:t>W</w:t>
        </w:r>
      </w:ins>
      <w:ins w:id="897" w:author="Angela Quinn" w:date="2023-09-06T19:30:00Z">
        <w:del w:id="898" w:author="Alex Aristodemou (NESO)" w:date="2024-10-18T15:01:00Z">
          <w:r w:rsidR="00B044F9" w:rsidRPr="0056035F" w:rsidDel="00861693">
            <w:delText>w</w:delText>
          </w:r>
        </w:del>
        <w:r w:rsidR="00B044F9" w:rsidRPr="0056035F">
          <w:t xml:space="preserve">aiver), </w:t>
        </w:r>
      </w:ins>
      <w:ins w:id="899" w:author="Angela Quinn" w:date="2023-09-06T19:31:00Z">
        <w:r w:rsidR="00B044F9" w:rsidRPr="0056035F">
          <w:t>12 (Communications)</w:t>
        </w:r>
        <w:r w:rsidR="0008735D" w:rsidRPr="0056035F">
          <w:t>, 14 (Severance of Terms</w:t>
        </w:r>
      </w:ins>
      <w:ins w:id="900" w:author="Alex Aristodemou (NESO)" w:date="2024-10-18T15:01:00Z">
        <w:r w:rsidR="00861693" w:rsidRPr="0056035F">
          <w:t>)</w:t>
        </w:r>
      </w:ins>
      <w:ins w:id="901" w:author="Angela Quinn" w:date="2023-09-06T19:31:00Z">
        <w:r w:rsidR="0008735D" w:rsidRPr="0056035F">
          <w:t>, 15 (</w:t>
        </w:r>
      </w:ins>
      <w:ins w:id="902" w:author="Angela Quinn" w:date="2023-09-06T19:32:00Z">
        <w:r w:rsidR="0008735D" w:rsidRPr="0056035F">
          <w:t>L</w:t>
        </w:r>
      </w:ins>
      <w:ins w:id="903" w:author="Angela Quinn" w:date="2023-09-06T19:31:00Z">
        <w:r w:rsidR="0008735D" w:rsidRPr="0056035F">
          <w:t xml:space="preserve">anguage), </w:t>
        </w:r>
      </w:ins>
      <w:ins w:id="904" w:author="Angela Quinn" w:date="2023-09-06T19:32:00Z">
        <w:r w:rsidR="0008735D" w:rsidRPr="0056035F">
          <w:t>16 (Data Protection Act)</w:t>
        </w:r>
        <w:r w:rsidR="00EF610B" w:rsidRPr="0056035F">
          <w:t>, 1</w:t>
        </w:r>
        <w:del w:id="905" w:author="Alex Aristodemou (NESO)" w:date="2024-10-23T13:48:00Z">
          <w:r w:rsidR="00EF610B" w:rsidRPr="0056035F" w:rsidDel="00D772E1">
            <w:delText>6</w:delText>
          </w:r>
        </w:del>
      </w:ins>
      <w:ins w:id="906" w:author="Alex Aristodemou (NESO)" w:date="2024-10-23T13:48:00Z">
        <w:r w:rsidR="00D772E1" w:rsidRPr="0056035F">
          <w:t>7</w:t>
        </w:r>
      </w:ins>
      <w:ins w:id="907" w:author="Angela Quinn" w:date="2023-09-06T19:32:00Z">
        <w:r w:rsidR="00EF610B" w:rsidRPr="0056035F">
          <w:t xml:space="preserve"> (</w:t>
        </w:r>
      </w:ins>
      <w:ins w:id="908" w:author="Alex Aristodemou (NESO)" w:date="2024-10-18T15:01:00Z">
        <w:r w:rsidR="00861693" w:rsidRPr="0056035F">
          <w:t>J</w:t>
        </w:r>
      </w:ins>
      <w:ins w:id="909" w:author="Angela Quinn" w:date="2023-09-06T19:32:00Z">
        <w:del w:id="910" w:author="Alex Aristodemou (NESO)" w:date="2024-10-18T15:01:00Z">
          <w:r w:rsidR="00EF610B" w:rsidRPr="0056035F" w:rsidDel="00861693">
            <w:delText>j</w:delText>
          </w:r>
        </w:del>
        <w:r w:rsidR="00EF610B" w:rsidRPr="0056035F">
          <w:t xml:space="preserve">urisdiction) and 18 (Governing Law) </w:t>
        </w:r>
      </w:ins>
      <w:ins w:id="911" w:author="Angela Quinn" w:date="2023-09-06T19:26:00Z">
        <w:r w:rsidR="00647BC5" w:rsidRPr="0056035F">
          <w:t xml:space="preserve"> </w:t>
        </w:r>
      </w:ins>
      <w:ins w:id="912" w:author="Angela Quinn" w:date="2023-09-06T19:24:00Z">
        <w:r w:rsidR="00605B7A" w:rsidRPr="0056035F">
          <w:t xml:space="preserve">shall be incorporated into the </w:t>
        </w:r>
      </w:ins>
      <w:ins w:id="913" w:author="Angela Quinn" w:date="2023-09-07T08:01:00Z">
        <w:r w:rsidR="00147EAA" w:rsidRPr="0056035F">
          <w:t xml:space="preserve">Specific </w:t>
        </w:r>
      </w:ins>
      <w:ins w:id="914" w:author="Angela Quinn" w:date="2023-09-06T19:24:00Z">
        <w:del w:id="915" w:author="Haarith Dhorat (NESO)" w:date="2024-10-29T15:06:00Z">
          <w:r w:rsidR="00605B7A" w:rsidRPr="0056035F" w:rsidDel="001D0D60">
            <w:delText>CNS</w:delText>
          </w:r>
        </w:del>
      </w:ins>
      <w:ins w:id="916" w:author="Haarith Dhorat (NESO)" w:date="2024-10-29T15:06:00Z">
        <w:r w:rsidR="001D0D60" w:rsidRPr="00B03CA8">
          <w:t>NS</w:t>
        </w:r>
      </w:ins>
      <w:ins w:id="917" w:author="Angela Quinn" w:date="2023-09-06T19:24:00Z">
        <w:r w:rsidR="00605B7A" w:rsidRPr="0056035F">
          <w:t xml:space="preserve"> Feasib</w:t>
        </w:r>
      </w:ins>
      <w:ins w:id="918" w:author="Angela Quinn" w:date="2023-09-06T19:25:00Z">
        <w:r w:rsidR="00605B7A" w:rsidRPr="0056035F">
          <w:t>i</w:t>
        </w:r>
      </w:ins>
      <w:ins w:id="919" w:author="Angela Quinn" w:date="2023-09-06T19:24:00Z">
        <w:r w:rsidR="00605B7A" w:rsidRPr="0056035F">
          <w:t xml:space="preserve">lity </w:t>
        </w:r>
      </w:ins>
      <w:ins w:id="920" w:author="Angela Quinn" w:date="2023-09-06T19:26:00Z">
        <w:r w:rsidR="00994042" w:rsidRPr="0056035F">
          <w:t>Terms.</w:t>
        </w:r>
      </w:ins>
      <w:ins w:id="921" w:author="Angela Quinn" w:date="2023-09-06T19:24:00Z">
        <w:r w:rsidR="00605B7A" w:rsidRPr="0056035F">
          <w:t xml:space="preserve"> </w:t>
        </w:r>
      </w:ins>
    </w:p>
    <w:p w14:paraId="204613F9" w14:textId="404D3305" w:rsidR="00547338" w:rsidRPr="00B03CA8" w:rsidRDefault="00EC6687" w:rsidP="0056035F">
      <w:pPr>
        <w:pStyle w:val="Heading3"/>
        <w:tabs>
          <w:tab w:val="num" w:pos="720"/>
        </w:tabs>
        <w:ind w:left="720" w:hanging="720"/>
        <w:jc w:val="both"/>
        <w:rPr>
          <w:ins w:id="922" w:author="Alex Aristodemou (NESO)" w:date="2024-10-25T15:42:00Z"/>
          <w:rPrChange w:id="923" w:author="Alex Aristodemou (NESO)" w:date="2024-11-13T11:32:00Z">
            <w:rPr>
              <w:ins w:id="924" w:author="Alex Aristodemou (NESO)" w:date="2024-10-25T15:42:00Z"/>
              <w:color w:val="FF0000"/>
              <w:u w:val="single"/>
            </w:rPr>
          </w:rPrChange>
        </w:rPr>
      </w:pPr>
      <w:ins w:id="925" w:author="Alex Aristodemou (NESO)" w:date="2024-10-25T15:39:00Z">
        <w:r w:rsidRPr="0056035F">
          <w:t>The Company may by written notice at any tim</w:t>
        </w:r>
      </w:ins>
      <w:ins w:id="926" w:author="Alex Aristodemou (NESO)" w:date="2024-10-25T15:40:00Z">
        <w:r w:rsidRPr="0056035F">
          <w:t xml:space="preserve">e during the term of the </w:t>
        </w:r>
        <w:del w:id="927" w:author="Haarith Dhorat (NESO)" w:date="2024-10-29T15:06:00Z">
          <w:r w:rsidRPr="0056035F" w:rsidDel="001D0D60">
            <w:delText>CNS</w:delText>
          </w:r>
        </w:del>
      </w:ins>
      <w:ins w:id="928" w:author="Haarith Dhorat (NESO)" w:date="2024-10-29T15:06:00Z">
        <w:r w:rsidR="001D0D60" w:rsidRPr="00B03CA8">
          <w:t>NS</w:t>
        </w:r>
      </w:ins>
      <w:ins w:id="929" w:author="Alex Aristodemou (NESO)" w:date="2024-10-25T15:40:00Z">
        <w:r w:rsidRPr="0056035F">
          <w:t xml:space="preserve"> Feasibility Study Agreement elect to terminate </w:t>
        </w:r>
      </w:ins>
      <w:ins w:id="930" w:author="Alex Aristodemou (NESO)" w:date="2024-10-25T15:41:00Z">
        <w:r w:rsidR="00BB00E8" w:rsidRPr="0056035F">
          <w:t>it</w:t>
        </w:r>
        <w:r w:rsidR="0004467C" w:rsidRPr="0056035F">
          <w:t xml:space="preserve">, subject to agreement between The Company and the TO </w:t>
        </w:r>
      </w:ins>
      <w:ins w:id="931" w:author="Alex Aristodemou (NESO)" w:date="2024-10-25T15:42:00Z">
        <w:r w:rsidR="00547338" w:rsidRPr="0056035F">
          <w:t xml:space="preserve">regarding settlement of any outstanding </w:t>
        </w:r>
        <w:del w:id="932" w:author="Haarith Dhorat (NESO)" w:date="2024-10-29T15:06:00Z">
          <w:r w:rsidR="00547338" w:rsidRPr="0056035F" w:rsidDel="001D0D60">
            <w:delText>CNS</w:delText>
          </w:r>
        </w:del>
      </w:ins>
      <w:ins w:id="933" w:author="Haarith Dhorat (NESO)" w:date="2024-10-29T15:06:00Z">
        <w:r w:rsidR="001D0D60" w:rsidRPr="00B03CA8">
          <w:t>NS</w:t>
        </w:r>
      </w:ins>
      <w:ins w:id="934" w:author="Alex Aristodemou (NESO)" w:date="2024-10-25T15:42:00Z">
        <w:r w:rsidR="00547338" w:rsidRPr="0056035F">
          <w:t xml:space="preserve"> Feasibility Costs.</w:t>
        </w:r>
        <w:del w:id="935" w:author="Graham Lear (NESO)" w:date="2024-11-07T14:33:00Z">
          <w:r w:rsidR="00547338" w:rsidRPr="0056035F" w:rsidDel="00BE4525">
            <w:delText xml:space="preserve"> </w:delText>
          </w:r>
        </w:del>
      </w:ins>
      <w:ins w:id="936" w:author="Angela Quinn" w:date="2023-09-06T19:33:00Z">
        <w:del w:id="937" w:author="Alex Aristodemou (NESO)" w:date="2024-10-25T15:42:00Z">
          <w:r w:rsidR="00172E5E" w:rsidRPr="0056035F" w:rsidDel="00547338">
            <w:delText xml:space="preserve">[specifically call out IP or rely on </w:delText>
          </w:r>
        </w:del>
      </w:ins>
      <w:ins w:id="938" w:author="Angela Quinn" w:date="2023-09-06T19:34:00Z">
        <w:del w:id="939" w:author="Alex Aristodemou (NESO)" w:date="2024-10-25T15:42:00Z">
          <w:r w:rsidR="00172E5E" w:rsidRPr="0056035F" w:rsidDel="00547338">
            <w:delText xml:space="preserve">STC sec G para </w:delText>
          </w:r>
        </w:del>
      </w:ins>
      <w:ins w:id="940" w:author="Angela Quinn" w:date="2023-09-06T19:35:00Z">
        <w:del w:id="941" w:author="Alex Aristodemou (NESO)" w:date="2024-10-25T15:42:00Z">
          <w:r w:rsidR="00634399" w:rsidRPr="0056035F" w:rsidDel="00547338">
            <w:delText xml:space="preserve">7 but by ref to the </w:delText>
          </w:r>
        </w:del>
        <w:del w:id="942" w:author="Haarith Dhorat (NESO)" w:date="2024-10-29T15:06:00Z">
          <w:r w:rsidR="00634399" w:rsidRPr="0056035F" w:rsidDel="001D0D60">
            <w:delText>CNS</w:delText>
          </w:r>
        </w:del>
      </w:ins>
      <w:ins w:id="943" w:author="Haarith Dhorat (NESO)" w:date="2024-10-29T15:06:00Z">
        <w:del w:id="944" w:author="Graham Lear (NESO)" w:date="2024-11-07T14:33:00Z">
          <w:r w:rsidR="001D0D60" w:rsidRPr="00B03CA8" w:rsidDel="00BE4525">
            <w:delText>NS</w:delText>
          </w:r>
        </w:del>
      </w:ins>
      <w:ins w:id="945" w:author="Angela Quinn" w:date="2023-09-06T19:35:00Z">
        <w:del w:id="946" w:author="Alex Aristodemou (NESO)" w:date="2024-10-25T15:42:00Z">
          <w:r w:rsidR="00634399" w:rsidRPr="00B03CA8" w:rsidDel="00547338">
            <w:rPr>
              <w:rPrChange w:id="947" w:author="Alex Aristodemou (NESO)" w:date="2024-11-13T11:32:00Z">
                <w:rPr>
                  <w:color w:val="FF0000"/>
                  <w:u w:val="single"/>
                </w:rPr>
              </w:rPrChange>
            </w:rPr>
            <w:delText xml:space="preserve"> Feasibility Study</w:delText>
          </w:r>
          <w:r w:rsidR="00423FE2" w:rsidRPr="00B03CA8" w:rsidDel="00547338">
            <w:rPr>
              <w:rPrChange w:id="948" w:author="Alex Aristodemou (NESO)" w:date="2024-11-13T11:32:00Z">
                <w:rPr>
                  <w:color w:val="FF0000"/>
                  <w:u w:val="single"/>
                </w:rPr>
              </w:rPrChange>
            </w:rPr>
            <w:delText>?</w:delText>
          </w:r>
          <w:r w:rsidR="00634399" w:rsidRPr="00B03CA8" w:rsidDel="00547338">
            <w:rPr>
              <w:rPrChange w:id="949" w:author="Alex Aristodemou (NESO)" w:date="2024-11-13T11:32:00Z">
                <w:rPr>
                  <w:color w:val="FF0000"/>
                  <w:u w:val="single"/>
                </w:rPr>
              </w:rPrChange>
            </w:rPr>
            <w:delText xml:space="preserve"> </w:delText>
          </w:r>
          <w:r w:rsidR="00423FE2" w:rsidRPr="00B03CA8" w:rsidDel="00547338">
            <w:rPr>
              <w:rPrChange w:id="950" w:author="Alex Aristodemou (NESO)" w:date="2024-11-13T11:32:00Z">
                <w:rPr>
                  <w:color w:val="FF0000"/>
                  <w:u w:val="single"/>
                </w:rPr>
              </w:rPrChange>
            </w:rPr>
            <w:delText xml:space="preserve">need to address termination? </w:delText>
          </w:r>
        </w:del>
      </w:ins>
    </w:p>
    <w:p w14:paraId="47D75EEB" w14:textId="29AAF609" w:rsidR="006A6622" w:rsidRPr="00B03CA8" w:rsidRDefault="004817BC" w:rsidP="0056035F">
      <w:pPr>
        <w:pStyle w:val="Heading3"/>
        <w:tabs>
          <w:tab w:val="num" w:pos="720"/>
        </w:tabs>
        <w:ind w:left="720" w:hanging="720"/>
        <w:jc w:val="both"/>
        <w:rPr>
          <w:ins w:id="951" w:author="Emma Sims (ESO)" w:date="2023-09-11T13:24:00Z"/>
        </w:rPr>
      </w:pPr>
      <w:ins w:id="952" w:author="Alex Aristodemou (NESO)" w:date="2024-10-25T15:49:00Z">
        <w:r w:rsidRPr="00B03CA8">
          <w:rPr>
            <w:rPrChange w:id="953" w:author="Alex Aristodemou (NESO)" w:date="2024-11-13T11:32:00Z">
              <w:rPr>
                <w:color w:val="FF0000"/>
                <w:u w:val="single"/>
              </w:rPr>
            </w:rPrChange>
          </w:rPr>
          <w:t xml:space="preserve">The Company or the TO </w:t>
        </w:r>
      </w:ins>
      <w:ins w:id="954" w:author="Alex Aristodemou (NESO)" w:date="2024-10-25T15:50:00Z">
        <w:r w:rsidR="008D4A4C" w:rsidRPr="00B03CA8">
          <w:rPr>
            <w:rPrChange w:id="955" w:author="Alex Aristodemou (NESO)" w:date="2024-11-13T11:32:00Z">
              <w:rPr>
                <w:color w:val="FF0000"/>
                <w:u w:val="single"/>
              </w:rPr>
            </w:rPrChange>
          </w:rPr>
          <w:t xml:space="preserve">may refer </w:t>
        </w:r>
      </w:ins>
      <w:ins w:id="956" w:author="Alex Aristodemou (NESO)" w:date="2024-10-25T15:51:00Z">
        <w:r w:rsidR="004B43EF" w:rsidRPr="00B03CA8">
          <w:rPr>
            <w:rPrChange w:id="957" w:author="Alex Aristodemou (NESO)" w:date="2024-11-13T11:32:00Z">
              <w:rPr>
                <w:color w:val="FF0000"/>
                <w:u w:val="single"/>
              </w:rPr>
            </w:rPrChange>
          </w:rPr>
          <w:t>a failure to agree the terms of a</w:t>
        </w:r>
      </w:ins>
      <w:ins w:id="958" w:author="Graham Lear (NESO)" w:date="2024-11-08T15:27:00Z">
        <w:r w:rsidR="004129EB" w:rsidRPr="00B03CA8">
          <w:t>n</w:t>
        </w:r>
      </w:ins>
      <w:ins w:id="959" w:author="Alex Aristodemou (NESO)" w:date="2024-10-25T15:51:00Z">
        <w:r w:rsidR="004B43EF" w:rsidRPr="0056035F">
          <w:t xml:space="preserve"> </w:t>
        </w:r>
        <w:del w:id="960" w:author="Haarith Dhorat (NESO)" w:date="2024-10-29T15:06:00Z">
          <w:r w:rsidR="004B43EF" w:rsidRPr="0056035F" w:rsidDel="001D0D60">
            <w:delText>CNS</w:delText>
          </w:r>
        </w:del>
      </w:ins>
      <w:ins w:id="961" w:author="Haarith Dhorat (NESO)" w:date="2024-10-29T15:06:00Z">
        <w:r w:rsidR="001D0D60" w:rsidRPr="00B03CA8">
          <w:t>NS</w:t>
        </w:r>
      </w:ins>
      <w:ins w:id="962" w:author="Alex Aristodemou (NESO)" w:date="2024-10-25T15:51:00Z">
        <w:r w:rsidR="004B43EF" w:rsidRPr="0056035F">
          <w:t xml:space="preserve"> Feasibility Study Agreemen</w:t>
        </w:r>
      </w:ins>
      <w:ins w:id="963" w:author="Alex Aristodemou (NESO)" w:date="2024-10-25T15:52:00Z">
        <w:r w:rsidR="00AB2C07" w:rsidRPr="0056035F">
          <w:t>t</w:t>
        </w:r>
      </w:ins>
      <w:ins w:id="964" w:author="Alex Aristodemou (NESO)" w:date="2024-10-25T15:54:00Z">
        <w:r w:rsidR="00707315" w:rsidRPr="0056035F">
          <w:t>,</w:t>
        </w:r>
      </w:ins>
      <w:ins w:id="965" w:author="Alex Aristodemou (NESO)" w:date="2024-10-25T15:52:00Z">
        <w:r w:rsidR="00AB2C07" w:rsidRPr="0056035F">
          <w:t xml:space="preserve"> </w:t>
        </w:r>
      </w:ins>
      <w:ins w:id="966" w:author="Alex Aristodemou (NESO)" w:date="2024-10-25T15:51:00Z">
        <w:r w:rsidR="00AB2C07" w:rsidRPr="0056035F">
          <w:t xml:space="preserve">or any other </w:t>
        </w:r>
      </w:ins>
      <w:ins w:id="967" w:author="Alex Aristodemou (NESO)" w:date="2024-10-25T15:54:00Z">
        <w:r w:rsidR="00043B40" w:rsidRPr="0056035F">
          <w:t>d</w:t>
        </w:r>
      </w:ins>
      <w:ins w:id="968" w:author="Alex Aristodemou (NESO)" w:date="2024-10-25T15:51:00Z">
        <w:r w:rsidR="00AB2C07" w:rsidRPr="0056035F">
          <w:t xml:space="preserve">ispute relating to the </w:t>
        </w:r>
      </w:ins>
      <w:ins w:id="969" w:author="Alex Aristodemou (NESO)" w:date="2024-10-25T15:54:00Z">
        <w:del w:id="970" w:author="Haarith Dhorat (NESO)" w:date="2024-10-29T15:06:00Z">
          <w:r w:rsidR="00777542" w:rsidRPr="0056035F" w:rsidDel="001D0D60">
            <w:delText>CNS</w:delText>
          </w:r>
        </w:del>
      </w:ins>
      <w:ins w:id="971" w:author="Haarith Dhorat (NESO)" w:date="2024-10-29T15:06:00Z">
        <w:r w:rsidR="001D0D60" w:rsidRPr="00B03CA8">
          <w:t>NS</w:t>
        </w:r>
      </w:ins>
      <w:ins w:id="972" w:author="Alex Aristodemou (NESO)" w:date="2024-10-25T15:54:00Z">
        <w:r w:rsidR="00777542" w:rsidRPr="0056035F">
          <w:t xml:space="preserve"> Feasibility </w:t>
        </w:r>
      </w:ins>
      <w:ins w:id="973" w:author="Alex Aristodemou (NESO)" w:date="2024-10-25T15:55:00Z">
        <w:r w:rsidR="00777542" w:rsidRPr="0056035F">
          <w:t>Study</w:t>
        </w:r>
        <w:r w:rsidR="006549D1" w:rsidRPr="0056035F">
          <w:t>,</w:t>
        </w:r>
        <w:r w:rsidR="00777542" w:rsidRPr="0056035F">
          <w:t xml:space="preserve"> </w:t>
        </w:r>
      </w:ins>
      <w:ins w:id="974" w:author="Alex Aristodemou (NESO)" w:date="2024-10-25T15:52:00Z">
        <w:r w:rsidR="00DF1B89" w:rsidRPr="0056035F">
          <w:t xml:space="preserve">to arbitration as a Dispute in accordance with </w:t>
        </w:r>
      </w:ins>
      <w:ins w:id="975" w:author="Alex Aristodemou (NESO)" w:date="2024-10-25T16:57:00Z">
        <w:r w:rsidR="00AE1417" w:rsidRPr="00B03CA8">
          <w:t xml:space="preserve">STC </w:t>
        </w:r>
      </w:ins>
      <w:ins w:id="976" w:author="Alex Aristodemou (NESO)" w:date="2024-10-25T15:52:00Z">
        <w:r w:rsidR="00DF1B89" w:rsidRPr="00B03CA8">
          <w:t>Section H, paragraph 5</w:t>
        </w:r>
      </w:ins>
      <w:ins w:id="977" w:author="Alex Aristodemou (NESO)" w:date="2024-10-25T15:55:00Z">
        <w:r w:rsidR="006549D1" w:rsidRPr="00B03CA8">
          <w:t>.1</w:t>
        </w:r>
      </w:ins>
      <w:ins w:id="978" w:author="Alex Aristodemou (NESO)" w:date="2024-10-25T15:52:00Z">
        <w:r w:rsidR="00DF1B89" w:rsidRPr="00B03CA8">
          <w:t>.</w:t>
        </w:r>
      </w:ins>
      <w:ins w:id="979" w:author="Angela Quinn" w:date="2023-09-06T19:35:00Z">
        <w:del w:id="980" w:author="Alex Aristodemou (NESO)" w:date="2024-10-25T15:52:00Z">
          <w:r w:rsidR="00423FE2" w:rsidRPr="00B03CA8" w:rsidDel="00DF1B89">
            <w:delText>Does the STC limitation of liability provide sufficient comfort nb its lim</w:delText>
          </w:r>
        </w:del>
      </w:ins>
      <w:ins w:id="981" w:author="Angela Quinn" w:date="2023-09-06T19:36:00Z">
        <w:del w:id="982" w:author="Alex Aristodemou (NESO)" w:date="2024-10-25T15:52:00Z">
          <w:r w:rsidR="00423FE2" w:rsidRPr="00B03CA8" w:rsidDel="00DF1B89">
            <w:delText>ited to physical damage</w:delText>
          </w:r>
        </w:del>
      </w:ins>
      <w:ins w:id="983" w:author="Angela Quinn" w:date="2023-09-07T08:08:00Z">
        <w:del w:id="984" w:author="Alex Aristodemou (NESO)" w:date="2024-10-25T15:52:00Z">
          <w:r w:rsidR="009629CF" w:rsidRPr="00B03CA8" w:rsidDel="00DF1B89">
            <w:delText>, dispute resolution needed?</w:delText>
          </w:r>
        </w:del>
      </w:ins>
      <w:ins w:id="985" w:author="Angela Quinn" w:date="2023-09-06T19:36:00Z">
        <w:del w:id="986" w:author="Alex Aristodemou (NESO)" w:date="2024-10-25T15:52:00Z">
          <w:r w:rsidR="00423FE2" w:rsidRPr="00B03CA8" w:rsidDel="00DF1B89">
            <w:delText>]</w:delText>
          </w:r>
        </w:del>
      </w:ins>
    </w:p>
    <w:p w14:paraId="69639210" w14:textId="35D85D28" w:rsidR="000A48DB" w:rsidRPr="0056035F" w:rsidRDefault="000A48DB" w:rsidP="00216980">
      <w:pPr>
        <w:pStyle w:val="Heading3"/>
        <w:numPr>
          <w:ilvl w:val="0"/>
          <w:numId w:val="0"/>
        </w:numPr>
        <w:jc w:val="both"/>
        <w:rPr>
          <w:ins w:id="987" w:author="Emma Sims (ESO)" w:date="2023-09-11T13:24:00Z"/>
        </w:rPr>
      </w:pPr>
    </w:p>
    <w:p w14:paraId="2BE74EAC" w14:textId="46B4126F" w:rsidR="000A48DB" w:rsidRPr="0056035F" w:rsidRDefault="00F84BF2" w:rsidP="0056035F">
      <w:pPr>
        <w:pStyle w:val="Heading2"/>
        <w:jc w:val="both"/>
        <w:rPr>
          <w:ins w:id="988" w:author="Emma Sims (ESO)" w:date="2023-09-11T13:24:00Z"/>
        </w:rPr>
      </w:pPr>
      <w:ins w:id="989" w:author="Emma Sims (ESO)" w:date="2023-09-11T13:24:00Z">
        <w:r w:rsidRPr="0056035F">
          <w:t xml:space="preserve">Costs and </w:t>
        </w:r>
        <w:r w:rsidR="000A48DB" w:rsidRPr="0056035F">
          <w:t xml:space="preserve">Invoicing </w:t>
        </w:r>
        <w:r w:rsidR="00350CE0" w:rsidRPr="0056035F">
          <w:t>and Payment</w:t>
        </w:r>
      </w:ins>
    </w:p>
    <w:p w14:paraId="3C8026DD" w14:textId="464F9266" w:rsidR="00350CE0" w:rsidRPr="00B03CA8" w:rsidRDefault="000A48DB" w:rsidP="0056035F">
      <w:pPr>
        <w:pStyle w:val="Heading3"/>
        <w:tabs>
          <w:tab w:val="num" w:pos="720"/>
        </w:tabs>
        <w:ind w:left="720" w:hanging="720"/>
        <w:jc w:val="both"/>
        <w:rPr>
          <w:ins w:id="990" w:author="Emma Sims (ESO)" w:date="2023-09-11T13:24:00Z"/>
        </w:rPr>
      </w:pPr>
      <w:ins w:id="991" w:author="Emma Sims (ESO)" w:date="2023-09-11T13:24:00Z">
        <w:r w:rsidRPr="00B03CA8">
          <w:t xml:space="preserve">Invoicing and payment </w:t>
        </w:r>
        <w:r w:rsidR="000F3C6E" w:rsidRPr="00B03CA8">
          <w:t xml:space="preserve">of the </w:t>
        </w:r>
      </w:ins>
      <w:ins w:id="992" w:author="Angela Quinn" w:date="2023-09-06T19:36:00Z">
        <w:del w:id="993" w:author="Haarith Dhorat (NESO)" w:date="2024-10-29T15:06:00Z">
          <w:r w:rsidR="00B3197A" w:rsidRPr="00B03CA8" w:rsidDel="001D0D60">
            <w:delText>CNS</w:delText>
          </w:r>
        </w:del>
      </w:ins>
      <w:ins w:id="994" w:author="Haarith Dhorat (NESO)" w:date="2024-10-29T15:06:00Z">
        <w:r w:rsidR="001D0D60" w:rsidRPr="00B03CA8">
          <w:t>NS</w:t>
        </w:r>
      </w:ins>
      <w:ins w:id="995" w:author="Angela Quinn" w:date="2023-09-06T19:36:00Z">
        <w:r w:rsidR="00B3197A" w:rsidRPr="00B03CA8">
          <w:t xml:space="preserve"> </w:t>
        </w:r>
      </w:ins>
      <w:ins w:id="996" w:author="Emma Sims (ESO)" w:date="2023-09-11T13:24:00Z">
        <w:r w:rsidR="000F3C6E" w:rsidRPr="00B03CA8">
          <w:t xml:space="preserve">Feasibility Costs </w:t>
        </w:r>
        <w:r w:rsidRPr="00B03CA8">
          <w:t xml:space="preserve">shall be carried out in accordance with </w:t>
        </w:r>
        <w:r w:rsidR="00A1776F" w:rsidRPr="00B03CA8">
          <w:t xml:space="preserve">STC Section E and </w:t>
        </w:r>
        <w:r w:rsidRPr="00B03CA8">
          <w:t>STCP 13-1 Invoice and Payment</w:t>
        </w:r>
        <w:r w:rsidR="00350CE0" w:rsidRPr="00B03CA8">
          <w:t>.</w:t>
        </w:r>
      </w:ins>
    </w:p>
    <w:p w14:paraId="7005B68D" w14:textId="75B03F06" w:rsidR="00B05EC2" w:rsidRPr="00B03CA8" w:rsidRDefault="00350CE0" w:rsidP="0056035F">
      <w:pPr>
        <w:pStyle w:val="Heading3"/>
        <w:tabs>
          <w:tab w:val="num" w:pos="720"/>
        </w:tabs>
        <w:ind w:left="720" w:hanging="720"/>
        <w:jc w:val="both"/>
        <w:rPr>
          <w:ins w:id="997" w:author="Emma Sims (ESO)" w:date="2023-09-11T13:24:00Z"/>
        </w:rPr>
      </w:pPr>
      <w:ins w:id="998" w:author="Emma Sims (ESO)" w:date="2023-09-11T13:24:00Z">
        <w:r w:rsidRPr="00B03CA8">
          <w:t xml:space="preserve">Any dispute </w:t>
        </w:r>
        <w:r w:rsidR="003C476D" w:rsidRPr="00B03CA8">
          <w:t xml:space="preserve">about the </w:t>
        </w:r>
      </w:ins>
      <w:ins w:id="999" w:author="Angela Quinn" w:date="2023-09-06T19:36:00Z">
        <w:del w:id="1000" w:author="Haarith Dhorat (NESO)" w:date="2024-10-29T15:06:00Z">
          <w:r w:rsidR="00B3197A" w:rsidRPr="00B03CA8" w:rsidDel="001D0D60">
            <w:delText>CNS</w:delText>
          </w:r>
        </w:del>
      </w:ins>
      <w:ins w:id="1001" w:author="Haarith Dhorat (NESO)" w:date="2024-10-29T15:06:00Z">
        <w:r w:rsidR="001D0D60" w:rsidRPr="00B03CA8">
          <w:t>NS</w:t>
        </w:r>
      </w:ins>
      <w:ins w:id="1002" w:author="Angela Quinn" w:date="2023-09-07T08:08:00Z">
        <w:r w:rsidR="009629CF" w:rsidRPr="00B03CA8">
          <w:t xml:space="preserve"> </w:t>
        </w:r>
      </w:ins>
      <w:ins w:id="1003" w:author="Emma Sims (ESO)" w:date="2023-09-11T13:24:00Z">
        <w:r w:rsidR="003C476D" w:rsidRPr="00B03CA8">
          <w:t xml:space="preserve">Feasibility Costs </w:t>
        </w:r>
        <w:r w:rsidRPr="00B03CA8">
          <w:t xml:space="preserve">or late payment </w:t>
        </w:r>
        <w:r w:rsidR="00B05EC2" w:rsidRPr="00B03CA8">
          <w:t>of these shall be dealt with as provided for in STC Section E.</w:t>
        </w:r>
      </w:ins>
    </w:p>
    <w:p w14:paraId="37790A3F" w14:textId="77777777" w:rsidR="00A01417" w:rsidRPr="00B03CA8" w:rsidRDefault="00A01417">
      <w:pPr>
        <w:pStyle w:val="Heading2"/>
        <w:sectPr w:rsidR="00A01417" w:rsidRPr="00B03CA8">
          <w:footerReference w:type="default" r:id="rId11"/>
          <w:pgSz w:w="11906" w:h="16838"/>
          <w:pgMar w:top="1440" w:right="1800" w:bottom="1440" w:left="1800" w:header="720" w:footer="720" w:gutter="0"/>
          <w:cols w:space="720"/>
        </w:sectPr>
      </w:pPr>
    </w:p>
    <w:p w14:paraId="398ADD24" w14:textId="4871AE4A" w:rsidR="00A01417" w:rsidRPr="00B03CA8" w:rsidRDefault="00A01417">
      <w:pPr>
        <w:pStyle w:val="Heading1"/>
        <w:numPr>
          <w:ilvl w:val="0"/>
          <w:numId w:val="0"/>
        </w:numPr>
        <w:spacing w:after="0"/>
        <w:rPr>
          <w:i/>
          <w:iCs/>
        </w:rPr>
      </w:pPr>
      <w:r w:rsidRPr="00B03CA8">
        <w:rPr>
          <w:i/>
          <w:iCs/>
        </w:rPr>
        <w:lastRenderedPageBreak/>
        <w:t xml:space="preserve">Appendix A: </w:t>
      </w:r>
      <w:ins w:id="1004" w:author="Graham Lear (NESO)" w:date="2024-11-07T15:10:00Z">
        <w:r w:rsidR="00216980" w:rsidRPr="00B03CA8">
          <w:rPr>
            <w:i/>
            <w:iCs/>
          </w:rPr>
          <w:t>Part 1</w:t>
        </w:r>
      </w:ins>
      <w:ins w:id="1005" w:author="Graham Lear (NESO)" w:date="2024-11-07T15:30:00Z">
        <w:r w:rsidR="00DF19A3" w:rsidRPr="00B03CA8">
          <w:rPr>
            <w:i/>
            <w:iCs/>
          </w:rPr>
          <w:t xml:space="preserve"> -</w:t>
        </w:r>
      </w:ins>
      <w:ins w:id="1006" w:author="Graham Lear (NESO)" w:date="2024-11-07T15:11:00Z">
        <w:r w:rsidR="00216980" w:rsidRPr="00B03CA8">
          <w:rPr>
            <w:i/>
            <w:iCs/>
          </w:rPr>
          <w:t xml:space="preserve"> </w:t>
        </w:r>
        <w:r w:rsidR="007C1A6A" w:rsidRPr="00B03CA8">
          <w:rPr>
            <w:i/>
            <w:iCs/>
          </w:rPr>
          <w:t xml:space="preserve">Customer Feasibility Study </w:t>
        </w:r>
      </w:ins>
      <w:r w:rsidRPr="00B03CA8">
        <w:rPr>
          <w:i/>
          <w:iCs/>
        </w:rPr>
        <w:t>Flow Diagram</w:t>
      </w:r>
    </w:p>
    <w:p w14:paraId="21BA04BB" w14:textId="1D956E3E" w:rsidR="007C1A6A" w:rsidRPr="00B03CA8" w:rsidRDefault="00A01417" w:rsidP="00216980">
      <w:pPr>
        <w:spacing w:after="0"/>
        <w:jc w:val="both"/>
      </w:pPr>
      <w:r w:rsidRPr="00B03CA8">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E4BFC11" w14:textId="77777777" w:rsidR="00F13DA7" w:rsidRPr="00B03CA8" w:rsidRDefault="00F13DA7" w:rsidP="00216980">
      <w:pPr>
        <w:spacing w:after="0"/>
        <w:jc w:val="both"/>
      </w:pPr>
    </w:p>
    <w:p w14:paraId="46A624D2" w14:textId="0AADCB63" w:rsidR="00F13DA7" w:rsidRPr="00B03CA8" w:rsidRDefault="00F13DA7" w:rsidP="00216980">
      <w:pPr>
        <w:spacing w:after="0"/>
        <w:jc w:val="both"/>
      </w:pPr>
      <w:r w:rsidRPr="00B03CA8">
        <w:rPr>
          <w:noProof/>
        </w:rPr>
        <w:drawing>
          <wp:inline distT="0" distB="0" distL="0" distR="0" wp14:anchorId="48604F7C" wp14:editId="31D61C91">
            <wp:extent cx="5060731" cy="7537913"/>
            <wp:effectExtent l="0" t="0" r="698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60731" cy="7537913"/>
                    </a:xfrm>
                    <a:prstGeom prst="rect">
                      <a:avLst/>
                    </a:prstGeom>
                    <a:noFill/>
                    <a:ln>
                      <a:noFill/>
                    </a:ln>
                  </pic:spPr>
                </pic:pic>
              </a:graphicData>
            </a:graphic>
          </wp:inline>
        </w:drawing>
      </w:r>
    </w:p>
    <w:p w14:paraId="241B4AB0" w14:textId="77777777" w:rsidR="00F13DA7" w:rsidRPr="00B03CA8" w:rsidRDefault="00F13DA7" w:rsidP="00216980">
      <w:pPr>
        <w:spacing w:after="0"/>
        <w:jc w:val="both"/>
      </w:pPr>
    </w:p>
    <w:p w14:paraId="1F528825" w14:textId="784AFDC6" w:rsidR="00A01417" w:rsidRPr="00B03CA8" w:rsidRDefault="002400C4" w:rsidP="0056035F">
      <w:pPr>
        <w:spacing w:after="0"/>
        <w:jc w:val="both"/>
      </w:pPr>
      <w:r w:rsidRPr="00B03CA8">
        <w:rPr>
          <w:noProof/>
        </w:rPr>
        <w:lastRenderedPageBreak/>
        <w:drawing>
          <wp:inline distT="0" distB="0" distL="0" distR="0" wp14:anchorId="1B8023CE" wp14:editId="433D8DDB">
            <wp:extent cx="5274310" cy="7730490"/>
            <wp:effectExtent l="0" t="0" r="254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4310" cy="7730490"/>
                    </a:xfrm>
                    <a:prstGeom prst="rect">
                      <a:avLst/>
                    </a:prstGeom>
                    <a:noFill/>
                    <a:ln>
                      <a:noFill/>
                    </a:ln>
                  </pic:spPr>
                </pic:pic>
              </a:graphicData>
            </a:graphic>
          </wp:inline>
        </w:drawing>
      </w:r>
    </w:p>
    <w:p w14:paraId="018F6BCD" w14:textId="139F684D" w:rsidR="00A01417" w:rsidRPr="00B03CA8" w:rsidRDefault="002400C4">
      <w:pPr>
        <w:pStyle w:val="Heading5"/>
        <w:sectPr w:rsidR="00A01417" w:rsidRPr="00B03CA8">
          <w:pgSz w:w="11906" w:h="16838"/>
          <w:pgMar w:top="1440" w:right="1800" w:bottom="1440" w:left="1800" w:header="720" w:footer="720" w:gutter="0"/>
          <w:cols w:space="720"/>
        </w:sectPr>
      </w:pPr>
      <w:r w:rsidRPr="00B03CA8">
        <w:rPr>
          <w:noProof/>
        </w:rPr>
        <w:lastRenderedPageBreak/>
        <w:drawing>
          <wp:inline distT="0" distB="0" distL="0" distR="0" wp14:anchorId="6570FE2E" wp14:editId="3F6BFA6A">
            <wp:extent cx="5274310" cy="7731073"/>
            <wp:effectExtent l="0" t="0" r="254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4310" cy="7731073"/>
                    </a:xfrm>
                    <a:prstGeom prst="rect">
                      <a:avLst/>
                    </a:prstGeom>
                    <a:noFill/>
                    <a:ln>
                      <a:noFill/>
                    </a:ln>
                  </pic:spPr>
                </pic:pic>
              </a:graphicData>
            </a:graphic>
          </wp:inline>
        </w:drawing>
      </w:r>
    </w:p>
    <w:p w14:paraId="76D6E36F" w14:textId="5949F991" w:rsidR="00544D3F" w:rsidRPr="00B03CA8" w:rsidRDefault="00A01417" w:rsidP="00833F5B">
      <w:pPr>
        <w:pStyle w:val="Heading1"/>
        <w:numPr>
          <w:ilvl w:val="0"/>
          <w:numId w:val="0"/>
        </w:numPr>
      </w:pPr>
      <w:r w:rsidRPr="00B03CA8">
        <w:lastRenderedPageBreak/>
        <w:t xml:space="preserve"> </w:t>
      </w:r>
      <w:r w:rsidR="002400C4" w:rsidRPr="00B03CA8">
        <w:rPr>
          <w:noProof/>
        </w:rPr>
        <w:drawing>
          <wp:inline distT="0" distB="0" distL="0" distR="0" wp14:anchorId="012E21AE" wp14:editId="77C74B8E">
            <wp:extent cx="5274310" cy="7731233"/>
            <wp:effectExtent l="0" t="0" r="254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74310" cy="7731233"/>
                    </a:xfrm>
                    <a:prstGeom prst="rect">
                      <a:avLst/>
                    </a:prstGeom>
                    <a:noFill/>
                    <a:ln>
                      <a:noFill/>
                    </a:ln>
                  </pic:spPr>
                </pic:pic>
              </a:graphicData>
            </a:graphic>
          </wp:inline>
        </w:drawing>
      </w:r>
    </w:p>
    <w:p w14:paraId="6656855B" w14:textId="77777777" w:rsidR="00544D3F" w:rsidRPr="00B03CA8" w:rsidRDefault="00544D3F" w:rsidP="00544D3F"/>
    <w:p w14:paraId="72F39EAC" w14:textId="77777777" w:rsidR="00544D3F" w:rsidRPr="00B03CA8" w:rsidRDefault="00544D3F" w:rsidP="00544D3F"/>
    <w:p w14:paraId="600E5076" w14:textId="77777777" w:rsidR="00544D3F" w:rsidRPr="00B03CA8" w:rsidRDefault="00544D3F" w:rsidP="00544D3F"/>
    <w:p w14:paraId="2C634FCA" w14:textId="77777777" w:rsidR="00544D3F" w:rsidRPr="00B03CA8" w:rsidRDefault="00544D3F" w:rsidP="00544D3F"/>
    <w:p w14:paraId="3BE0CF49" w14:textId="52ADBC9D" w:rsidR="00102C91" w:rsidRPr="00B03CA8" w:rsidDel="00901694" w:rsidRDefault="00102C91" w:rsidP="00102C91">
      <w:pPr>
        <w:pStyle w:val="Heading1"/>
        <w:numPr>
          <w:ilvl w:val="0"/>
          <w:numId w:val="0"/>
        </w:numPr>
        <w:spacing w:after="0"/>
        <w:rPr>
          <w:moveFrom w:id="1007" w:author="Graham Lear (NESO)" w:date="2024-11-21T16:53:00Z"/>
          <w:i/>
          <w:iCs/>
        </w:rPr>
      </w:pPr>
      <w:moveFromRangeStart w:id="1008" w:author="Graham Lear (NESO)" w:date="2024-11-21T16:53:00Z" w:name="move183100435"/>
      <w:moveFrom w:id="1009" w:author="Graham Lear (NESO)" w:date="2024-11-21T16:53:00Z">
        <w:r w:rsidRPr="00B03CA8" w:rsidDel="00901694">
          <w:rPr>
            <w:i/>
            <w:iCs/>
          </w:rPr>
          <w:lastRenderedPageBreak/>
          <w:t>Appendix A: Part 2</w:t>
        </w:r>
        <w:r w:rsidR="00827A8F" w:rsidRPr="00B03CA8" w:rsidDel="00901694">
          <w:rPr>
            <w:i/>
            <w:iCs/>
          </w:rPr>
          <w:t xml:space="preserve"> -</w:t>
        </w:r>
        <w:r w:rsidRPr="00B03CA8" w:rsidDel="00901694">
          <w:rPr>
            <w:i/>
            <w:iCs/>
          </w:rPr>
          <w:t xml:space="preserve"> </w:t>
        </w:r>
        <w:r w:rsidR="00827A8F" w:rsidRPr="00B03CA8" w:rsidDel="00901694">
          <w:rPr>
            <w:i/>
            <w:iCs/>
          </w:rPr>
          <w:t>NS</w:t>
        </w:r>
        <w:r w:rsidRPr="00B03CA8" w:rsidDel="00901694">
          <w:rPr>
            <w:i/>
            <w:iCs/>
          </w:rPr>
          <w:t xml:space="preserve"> Feasibility Study Flow Diagram</w:t>
        </w:r>
      </w:moveFrom>
    </w:p>
    <w:p w14:paraId="3A7D024E" w14:textId="3F410387" w:rsidR="00102C91" w:rsidRPr="00B03CA8" w:rsidDel="00901694" w:rsidRDefault="00102C91" w:rsidP="00102C91">
      <w:pPr>
        <w:spacing w:after="0"/>
        <w:jc w:val="both"/>
        <w:rPr>
          <w:moveFrom w:id="1010" w:author="Graham Lear (NESO)" w:date="2024-11-21T16:53:00Z"/>
        </w:rPr>
      </w:pPr>
      <w:moveFrom w:id="1011" w:author="Graham Lear (NESO)" w:date="2024-11-21T16:53:00Z">
        <w:r w:rsidRPr="00B03CA8" w:rsidDel="00901694">
          <w:t>Note that the Process Diagrams shown in this Appendix A are for information only.  In the event of any contradiction between the process represented in this Appendix and the process described elsewhere in this STCP, then the text elsewhere in this STCP shall prevail.</w:t>
        </w:r>
      </w:moveFrom>
    </w:p>
    <w:moveFromRangeEnd w:id="1008"/>
    <w:p w14:paraId="2F6AAC23" w14:textId="77777777" w:rsidR="00901694" w:rsidRPr="00B03CA8" w:rsidRDefault="00901694" w:rsidP="00901694">
      <w:pPr>
        <w:pStyle w:val="Heading1"/>
        <w:numPr>
          <w:ilvl w:val="0"/>
          <w:numId w:val="0"/>
        </w:numPr>
        <w:spacing w:after="0"/>
        <w:rPr>
          <w:moveTo w:id="1012" w:author="Graham Lear (NESO)" w:date="2024-11-21T16:53:00Z"/>
          <w:i/>
          <w:iCs/>
        </w:rPr>
      </w:pPr>
      <w:moveToRangeStart w:id="1013" w:author="Graham Lear (NESO)" w:date="2024-11-21T16:53:00Z" w:name="move183100435"/>
      <w:moveTo w:id="1014" w:author="Graham Lear (NESO)" w:date="2024-11-21T16:53:00Z">
        <w:r w:rsidRPr="00B03CA8">
          <w:rPr>
            <w:i/>
            <w:iCs/>
          </w:rPr>
          <w:t>Appendix A: Part 2 - NS Feasibility Study Flow Diagram</w:t>
        </w:r>
      </w:moveTo>
    </w:p>
    <w:p w14:paraId="2A5A87F8" w14:textId="77777777" w:rsidR="00901694" w:rsidRPr="00B03CA8" w:rsidRDefault="00901694" w:rsidP="00901694">
      <w:pPr>
        <w:spacing w:after="0"/>
        <w:jc w:val="both"/>
        <w:rPr>
          <w:moveTo w:id="1015" w:author="Graham Lear (NESO)" w:date="2024-11-21T16:53:00Z"/>
        </w:rPr>
      </w:pPr>
      <w:moveTo w:id="1016" w:author="Graham Lear (NESO)" w:date="2024-11-21T16:53:00Z">
        <w:r w:rsidRPr="00B03CA8">
          <w:t>Note that the Process Diagrams shown in this Appendix A are for information only.  In the event of any contradiction between the process represented in this Appendix and the process described elsewhere in this STCP, then the text elsewhere in this STCP shall prevail.</w:t>
        </w:r>
      </w:moveTo>
    </w:p>
    <w:moveToRangeEnd w:id="1013"/>
    <w:p w14:paraId="7B78218B" w14:textId="3FC18DA6" w:rsidR="003E2494" w:rsidRPr="00B03CA8" w:rsidRDefault="003E2494" w:rsidP="00102C91">
      <w:pPr>
        <w:spacing w:after="0"/>
        <w:jc w:val="both"/>
      </w:pPr>
    </w:p>
    <w:p w14:paraId="4CFCB051" w14:textId="3F75B6E6" w:rsidR="003E2494" w:rsidRPr="00B03CA8" w:rsidRDefault="00E9328B" w:rsidP="00102C91">
      <w:pPr>
        <w:spacing w:after="0"/>
        <w:jc w:val="both"/>
        <w:rPr>
          <w:ins w:id="1017" w:author="Graham Lear (NESO)" w:date="2024-11-07T15:30:00Z"/>
        </w:rPr>
      </w:pPr>
      <w:ins w:id="1018" w:author="Graham Lear (NESO)" w:date="2024-11-08T14:59:00Z">
        <w:r w:rsidRPr="00B03CA8">
          <w:object w:dxaOrig="11030" w:dyaOrig="15230" w14:anchorId="3AF016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573pt" o:ole="">
              <v:imagedata r:id="rId16" o:title=""/>
            </v:shape>
            <o:OLEObject Type="Embed" ProgID="Visio.Drawing.15" ShapeID="_x0000_i1025" DrawAspect="Content" ObjectID="_1794749634" r:id="rId17"/>
          </w:object>
        </w:r>
      </w:ins>
    </w:p>
    <w:p w14:paraId="6242A0D5" w14:textId="5FDD131E" w:rsidR="00544D3F" w:rsidRPr="0031114D" w:rsidRDefault="00544D3F" w:rsidP="0031114D">
      <w:pPr>
        <w:pStyle w:val="Heading1"/>
        <w:numPr>
          <w:ilvl w:val="0"/>
          <w:numId w:val="0"/>
        </w:numPr>
        <w:spacing w:after="0"/>
        <w:rPr>
          <w:ins w:id="1019" w:author="Graham Lear (NESO)" w:date="2024-11-07T15:28:00Z"/>
          <w:i/>
          <w:iCs/>
        </w:rPr>
      </w:pPr>
    </w:p>
    <w:p w14:paraId="762758A8" w14:textId="4374831F" w:rsidR="00A01417" w:rsidRPr="00B03CA8" w:rsidRDefault="00A01417" w:rsidP="00833F5B">
      <w:pPr>
        <w:pStyle w:val="Heading1"/>
        <w:numPr>
          <w:ilvl w:val="0"/>
          <w:numId w:val="0"/>
        </w:numPr>
        <w:rPr>
          <w:i/>
          <w:iCs/>
        </w:rPr>
      </w:pPr>
      <w:ins w:id="1020" w:author="Emma Sims (ESO)" w:date="2023-09-11T13:24:00Z">
        <w:r w:rsidRPr="00B03CA8">
          <w:br w:type="page"/>
        </w:r>
      </w:ins>
      <w:r w:rsidR="0031415F" w:rsidRPr="00B03CA8">
        <w:lastRenderedPageBreak/>
        <w:t>A</w:t>
      </w:r>
      <w:r w:rsidRPr="00B03CA8">
        <w:rPr>
          <w:i/>
          <w:iCs/>
        </w:rPr>
        <w:t xml:space="preserve">ppendix B: Abbreviations &amp; Definitions </w:t>
      </w:r>
    </w:p>
    <w:p w14:paraId="5E812648" w14:textId="77777777" w:rsidR="00A01417" w:rsidRPr="00B03CA8" w:rsidRDefault="00A01417">
      <w:pPr>
        <w:pStyle w:val="Head2"/>
      </w:pPr>
    </w:p>
    <w:p w14:paraId="1BA68A46" w14:textId="77777777" w:rsidR="00A01417" w:rsidRPr="00B03CA8" w:rsidRDefault="00A01417">
      <w:pPr>
        <w:pStyle w:val="Head2"/>
        <w:rPr>
          <w:i/>
          <w:iCs/>
          <w:sz w:val="24"/>
        </w:rPr>
      </w:pPr>
      <w:r w:rsidRPr="00B03CA8">
        <w:rPr>
          <w:i/>
          <w:iCs/>
          <w:sz w:val="24"/>
        </w:rPr>
        <w:t>Abbreviations</w:t>
      </w:r>
    </w:p>
    <w:p w14:paraId="5F136B68" w14:textId="77777777" w:rsidR="00A01417" w:rsidRPr="00B03CA8" w:rsidRDefault="00A01417">
      <w:pPr>
        <w:pStyle w:val="Head2"/>
      </w:pPr>
    </w:p>
    <w:tbl>
      <w:tblPr>
        <w:tblW w:w="0" w:type="auto"/>
        <w:tblLayout w:type="fixed"/>
        <w:tblLook w:val="0000" w:firstRow="0" w:lastRow="0" w:firstColumn="0" w:lastColumn="0" w:noHBand="0" w:noVBand="0"/>
      </w:tblPr>
      <w:tblGrid>
        <w:gridCol w:w="1526"/>
        <w:gridCol w:w="6996"/>
      </w:tblGrid>
      <w:tr w:rsidR="00B03CA8" w:rsidRPr="00B03CA8" w14:paraId="36058C70" w14:textId="77777777">
        <w:tc>
          <w:tcPr>
            <w:tcW w:w="1526" w:type="dxa"/>
          </w:tcPr>
          <w:p w14:paraId="070C55AB" w14:textId="77777777" w:rsidR="0092315F" w:rsidRPr="00B03CA8" w:rsidRDefault="0092315F">
            <w:pPr>
              <w:keepNext/>
              <w:keepLines/>
            </w:pPr>
            <w:r w:rsidRPr="00B03CA8">
              <w:t>OFTO</w:t>
            </w:r>
          </w:p>
        </w:tc>
        <w:tc>
          <w:tcPr>
            <w:tcW w:w="6996" w:type="dxa"/>
          </w:tcPr>
          <w:p w14:paraId="7F3F2F46" w14:textId="77777777" w:rsidR="0092315F" w:rsidRPr="00B03CA8" w:rsidRDefault="0092315F">
            <w:pPr>
              <w:keepNext/>
              <w:keepLines/>
            </w:pPr>
            <w:r w:rsidRPr="00B03CA8">
              <w:t>Offshore Transmission Owner</w:t>
            </w:r>
          </w:p>
        </w:tc>
      </w:tr>
      <w:tr w:rsidR="00B03CA8" w:rsidRPr="00B03CA8" w14:paraId="40627D4D" w14:textId="77777777">
        <w:tc>
          <w:tcPr>
            <w:tcW w:w="1526" w:type="dxa"/>
          </w:tcPr>
          <w:p w14:paraId="0DE96FD8" w14:textId="77777777" w:rsidR="00A01417" w:rsidRPr="00B03CA8" w:rsidRDefault="00A01417">
            <w:pPr>
              <w:keepNext/>
              <w:keepLines/>
            </w:pPr>
            <w:r w:rsidRPr="00B03CA8">
              <w:t>SHETL</w:t>
            </w:r>
          </w:p>
        </w:tc>
        <w:tc>
          <w:tcPr>
            <w:tcW w:w="6996" w:type="dxa"/>
          </w:tcPr>
          <w:p w14:paraId="4F746C10" w14:textId="77777777" w:rsidR="00A01417" w:rsidRPr="00B03CA8" w:rsidRDefault="00A01417">
            <w:pPr>
              <w:keepNext/>
              <w:keepLines/>
            </w:pPr>
            <w:r w:rsidRPr="00B03CA8">
              <w:t>Scottish Hydro-Electric Transmission Ltd</w:t>
            </w:r>
          </w:p>
        </w:tc>
      </w:tr>
      <w:tr w:rsidR="00B03CA8" w:rsidRPr="00B03CA8" w14:paraId="0FE80253" w14:textId="77777777">
        <w:tc>
          <w:tcPr>
            <w:tcW w:w="1526" w:type="dxa"/>
          </w:tcPr>
          <w:p w14:paraId="1D6DC47F" w14:textId="77777777" w:rsidR="00A01417" w:rsidRPr="00B03CA8" w:rsidRDefault="00A01417">
            <w:pPr>
              <w:keepNext/>
              <w:keepLines/>
            </w:pPr>
            <w:r w:rsidRPr="00B03CA8">
              <w:t>SPT</w:t>
            </w:r>
          </w:p>
        </w:tc>
        <w:tc>
          <w:tcPr>
            <w:tcW w:w="6996" w:type="dxa"/>
          </w:tcPr>
          <w:p w14:paraId="17180798" w14:textId="77777777" w:rsidR="00A01417" w:rsidRPr="00B03CA8" w:rsidRDefault="00A01417">
            <w:pPr>
              <w:keepNext/>
              <w:keepLines/>
            </w:pPr>
            <w:r w:rsidRPr="00B03CA8">
              <w:t>SP Transmission Ltd</w:t>
            </w:r>
          </w:p>
        </w:tc>
      </w:tr>
      <w:tr w:rsidR="00B03CA8" w:rsidRPr="00B03CA8" w14:paraId="5F744EF3" w14:textId="77777777">
        <w:tc>
          <w:tcPr>
            <w:tcW w:w="1526" w:type="dxa"/>
          </w:tcPr>
          <w:p w14:paraId="52ADF528" w14:textId="77777777" w:rsidR="00A01417" w:rsidRPr="00B03CA8" w:rsidRDefault="00A01417">
            <w:pPr>
              <w:keepNext/>
              <w:keepLines/>
            </w:pPr>
            <w:r w:rsidRPr="00B03CA8">
              <w:t>STC</w:t>
            </w:r>
          </w:p>
        </w:tc>
        <w:tc>
          <w:tcPr>
            <w:tcW w:w="6996" w:type="dxa"/>
          </w:tcPr>
          <w:p w14:paraId="76A2D28C" w14:textId="77777777" w:rsidR="00A01417" w:rsidRPr="00B03CA8" w:rsidRDefault="00A01417">
            <w:pPr>
              <w:keepNext/>
              <w:keepLines/>
            </w:pPr>
            <w:r w:rsidRPr="00B03CA8">
              <w:t>System Operator –Transmission Owner Code</w:t>
            </w:r>
          </w:p>
        </w:tc>
      </w:tr>
      <w:tr w:rsidR="00B03CA8" w:rsidRPr="00B03CA8" w14:paraId="5736D991" w14:textId="77777777">
        <w:tc>
          <w:tcPr>
            <w:tcW w:w="1526" w:type="dxa"/>
          </w:tcPr>
          <w:p w14:paraId="0C05B77E" w14:textId="77777777" w:rsidR="00A01417" w:rsidRPr="00B03CA8" w:rsidRDefault="00A01417">
            <w:pPr>
              <w:keepNext/>
              <w:keepLines/>
            </w:pPr>
            <w:r w:rsidRPr="00B03CA8">
              <w:t>STCP</w:t>
            </w:r>
          </w:p>
        </w:tc>
        <w:tc>
          <w:tcPr>
            <w:tcW w:w="6996" w:type="dxa"/>
          </w:tcPr>
          <w:p w14:paraId="525D0FE0" w14:textId="77777777" w:rsidR="00A01417" w:rsidRPr="00B03CA8" w:rsidRDefault="00A01417">
            <w:pPr>
              <w:keepNext/>
              <w:keepLines/>
            </w:pPr>
            <w:r w:rsidRPr="00B03CA8">
              <w:t>System Operator –Transmission Owner Code Procedure</w:t>
            </w:r>
          </w:p>
        </w:tc>
      </w:tr>
      <w:tr w:rsidR="00A01417" w:rsidRPr="00B03CA8" w14:paraId="56B41E2D" w14:textId="77777777">
        <w:tc>
          <w:tcPr>
            <w:tcW w:w="1526" w:type="dxa"/>
          </w:tcPr>
          <w:p w14:paraId="6E457DAB" w14:textId="77777777" w:rsidR="00A01417" w:rsidRPr="00B03CA8" w:rsidRDefault="00A01417">
            <w:pPr>
              <w:keepNext/>
              <w:keepLines/>
            </w:pPr>
            <w:r w:rsidRPr="00B03CA8">
              <w:t>TO</w:t>
            </w:r>
          </w:p>
        </w:tc>
        <w:tc>
          <w:tcPr>
            <w:tcW w:w="6996" w:type="dxa"/>
          </w:tcPr>
          <w:p w14:paraId="7AF2FBD5" w14:textId="77777777" w:rsidR="00A01417" w:rsidRPr="00B03CA8" w:rsidRDefault="00A01417">
            <w:pPr>
              <w:keepNext/>
              <w:keepLines/>
            </w:pPr>
            <w:r w:rsidRPr="00B03CA8">
              <w:t>Transmission Owner</w:t>
            </w:r>
          </w:p>
        </w:tc>
      </w:tr>
    </w:tbl>
    <w:p w14:paraId="56F691AB" w14:textId="77777777" w:rsidR="00A01417" w:rsidRPr="00B03CA8" w:rsidRDefault="00A01417"/>
    <w:p w14:paraId="4C3F277C" w14:textId="77777777" w:rsidR="00A01417" w:rsidRPr="00B03CA8" w:rsidRDefault="00A01417">
      <w:pPr>
        <w:pStyle w:val="Header"/>
        <w:tabs>
          <w:tab w:val="clear" w:pos="4153"/>
          <w:tab w:val="clear" w:pos="8306"/>
        </w:tabs>
        <w:rPr>
          <w:b/>
          <w:bCs/>
        </w:rPr>
      </w:pPr>
      <w:r w:rsidRPr="00B03CA8">
        <w:rPr>
          <w:b/>
          <w:bCs/>
          <w:i/>
          <w:iCs/>
          <w:sz w:val="24"/>
        </w:rPr>
        <w:t>Definitions</w:t>
      </w:r>
    </w:p>
    <w:p w14:paraId="2DDA9C23" w14:textId="77777777" w:rsidR="00A01417" w:rsidRPr="00B03CA8" w:rsidRDefault="00A01417">
      <w:pPr>
        <w:pStyle w:val="Left15"/>
        <w:keepNext/>
        <w:keepLines/>
        <w:spacing w:before="0" w:after="0"/>
        <w:ind w:left="0"/>
        <w:rPr>
          <w:b/>
        </w:rPr>
      </w:pPr>
    </w:p>
    <w:p w14:paraId="36A4A742" w14:textId="77777777" w:rsidR="00A01417" w:rsidRPr="00B03CA8" w:rsidRDefault="00A01417">
      <w:pPr>
        <w:pStyle w:val="Left15"/>
        <w:keepNext/>
        <w:keepLines/>
        <w:spacing w:before="0" w:after="0"/>
        <w:ind w:left="0"/>
        <w:rPr>
          <w:b/>
        </w:rPr>
      </w:pPr>
      <w:r w:rsidRPr="00B03CA8">
        <w:rPr>
          <w:b/>
        </w:rPr>
        <w:t>STC definitions used:</w:t>
      </w:r>
    </w:p>
    <w:p w14:paraId="65B15FD2" w14:textId="77777777" w:rsidR="00A01417" w:rsidRPr="00B03CA8" w:rsidRDefault="00A01417">
      <w:pPr>
        <w:pStyle w:val="Left15"/>
        <w:keepNext/>
        <w:keepLines/>
        <w:spacing w:before="0" w:after="0"/>
        <w:ind w:left="0"/>
        <w:rPr>
          <w:bCs/>
        </w:rPr>
      </w:pPr>
      <w:r w:rsidRPr="00B03CA8">
        <w:rPr>
          <w:bCs/>
        </w:rPr>
        <w:t>Business Day</w:t>
      </w:r>
    </w:p>
    <w:p w14:paraId="60B5FB1D" w14:textId="77777777" w:rsidR="00A01417" w:rsidRPr="00B03CA8" w:rsidRDefault="00A01417">
      <w:pPr>
        <w:pStyle w:val="Left15"/>
        <w:keepNext/>
        <w:keepLines/>
        <w:spacing w:before="0" w:after="0"/>
        <w:ind w:left="0"/>
        <w:rPr>
          <w:bCs/>
        </w:rPr>
      </w:pPr>
      <w:r w:rsidRPr="00B03CA8">
        <w:rPr>
          <w:bCs/>
        </w:rPr>
        <w:t>CUSC</w:t>
      </w:r>
    </w:p>
    <w:p w14:paraId="406F8318" w14:textId="3A772954" w:rsidR="004D1A9C" w:rsidRPr="00B03CA8" w:rsidRDefault="00A4672D">
      <w:pPr>
        <w:pStyle w:val="Left15"/>
        <w:keepNext/>
        <w:keepLines/>
        <w:spacing w:before="0" w:after="0"/>
        <w:ind w:left="0"/>
        <w:rPr>
          <w:bCs/>
        </w:rPr>
      </w:pPr>
      <w:r w:rsidRPr="00B03CA8">
        <w:rPr>
          <w:bCs/>
        </w:rPr>
        <w:t>The Company</w:t>
      </w:r>
    </w:p>
    <w:p w14:paraId="1104F75A" w14:textId="77777777" w:rsidR="00A01417" w:rsidRPr="00B03CA8" w:rsidRDefault="00A01417">
      <w:pPr>
        <w:pStyle w:val="Left15"/>
        <w:keepNext/>
        <w:keepLines/>
        <w:spacing w:before="0" w:after="0"/>
        <w:ind w:left="0"/>
        <w:rPr>
          <w:bCs/>
        </w:rPr>
      </w:pPr>
      <w:r w:rsidRPr="00B03CA8">
        <w:rPr>
          <w:bCs/>
        </w:rPr>
        <w:t>NGET</w:t>
      </w:r>
    </w:p>
    <w:p w14:paraId="0692040D" w14:textId="77777777" w:rsidR="00C33A6F" w:rsidRPr="00B03CA8" w:rsidRDefault="00C33A6F">
      <w:pPr>
        <w:pStyle w:val="Left15"/>
        <w:keepNext/>
        <w:keepLines/>
        <w:spacing w:before="0" w:after="0"/>
        <w:ind w:left="0"/>
        <w:rPr>
          <w:bCs/>
        </w:rPr>
      </w:pPr>
      <w:r w:rsidRPr="00B03CA8">
        <w:rPr>
          <w:bCs/>
        </w:rPr>
        <w:t>National Electricity Transmission System</w:t>
      </w:r>
    </w:p>
    <w:p w14:paraId="2AB21DB9" w14:textId="77777777" w:rsidR="00A01417" w:rsidRPr="00B03CA8" w:rsidRDefault="00A01417">
      <w:pPr>
        <w:pStyle w:val="Left15"/>
        <w:keepNext/>
        <w:keepLines/>
        <w:spacing w:before="0" w:after="0"/>
        <w:ind w:left="0"/>
        <w:rPr>
          <w:bCs/>
        </w:rPr>
      </w:pPr>
      <w:r w:rsidRPr="00B03CA8">
        <w:rPr>
          <w:bCs/>
        </w:rPr>
        <w:t>Party</w:t>
      </w:r>
    </w:p>
    <w:p w14:paraId="0E2B0220" w14:textId="77777777" w:rsidR="00A01417" w:rsidRPr="00B03CA8" w:rsidRDefault="00A01417">
      <w:pPr>
        <w:pStyle w:val="Left15"/>
        <w:keepNext/>
        <w:keepLines/>
        <w:spacing w:before="0" w:after="0"/>
        <w:ind w:left="0"/>
        <w:rPr>
          <w:bCs/>
        </w:rPr>
      </w:pPr>
      <w:r w:rsidRPr="00B03CA8">
        <w:rPr>
          <w:bCs/>
        </w:rPr>
        <w:t>Transmission Owner</w:t>
      </w:r>
    </w:p>
    <w:p w14:paraId="22FD36C8" w14:textId="77777777" w:rsidR="00A01417" w:rsidRPr="00B03CA8" w:rsidRDefault="00A01417">
      <w:pPr>
        <w:pStyle w:val="Left15"/>
        <w:keepNext/>
        <w:keepLines/>
        <w:ind w:left="0"/>
        <w:rPr>
          <w:b/>
        </w:rPr>
      </w:pPr>
    </w:p>
    <w:p w14:paraId="672B5020" w14:textId="77777777" w:rsidR="00A01417" w:rsidRPr="00B03CA8" w:rsidRDefault="00A01417">
      <w:pPr>
        <w:pStyle w:val="Left15"/>
        <w:keepNext/>
        <w:keepLines/>
        <w:spacing w:before="0" w:after="0"/>
        <w:ind w:left="0"/>
        <w:rPr>
          <w:b/>
        </w:rPr>
      </w:pPr>
      <w:r w:rsidRPr="00B03CA8">
        <w:rPr>
          <w:b/>
        </w:rPr>
        <w:t>CUSC definitions used:</w:t>
      </w:r>
    </w:p>
    <w:p w14:paraId="03ADC1AE" w14:textId="77777777" w:rsidR="00A01417" w:rsidRPr="00B03CA8" w:rsidRDefault="00A01417">
      <w:pPr>
        <w:pStyle w:val="Head2"/>
        <w:rPr>
          <w:b w:val="0"/>
          <w:bCs/>
          <w:sz w:val="20"/>
        </w:rPr>
      </w:pPr>
      <w:r w:rsidRPr="00B03CA8">
        <w:rPr>
          <w:b w:val="0"/>
          <w:bCs/>
          <w:sz w:val="20"/>
        </w:rPr>
        <w:t>Bilateral Connection Agreement</w:t>
      </w:r>
    </w:p>
    <w:p w14:paraId="3BEBF2D3" w14:textId="77777777" w:rsidR="00A01417" w:rsidRPr="00B03CA8" w:rsidRDefault="00A01417">
      <w:pPr>
        <w:pStyle w:val="Head2"/>
        <w:rPr>
          <w:b w:val="0"/>
          <w:bCs/>
          <w:sz w:val="20"/>
        </w:rPr>
      </w:pPr>
      <w:r w:rsidRPr="00B03CA8">
        <w:rPr>
          <w:b w:val="0"/>
          <w:bCs/>
          <w:sz w:val="20"/>
        </w:rPr>
        <w:t>Nuclear Site Licence Provisions Agreement</w:t>
      </w:r>
    </w:p>
    <w:p w14:paraId="65CF4E7C" w14:textId="77777777" w:rsidR="00A01417" w:rsidRPr="00B03CA8" w:rsidRDefault="00A01417">
      <w:pPr>
        <w:pStyle w:val="Head2"/>
        <w:rPr>
          <w:b w:val="0"/>
          <w:bCs/>
          <w:sz w:val="20"/>
        </w:rPr>
      </w:pPr>
      <w:r w:rsidRPr="00B03CA8">
        <w:rPr>
          <w:b w:val="0"/>
          <w:bCs/>
          <w:sz w:val="20"/>
        </w:rPr>
        <w:t>Statement of Use of System Charges</w:t>
      </w:r>
    </w:p>
    <w:p w14:paraId="5D02CFF9" w14:textId="77777777" w:rsidR="00A01417" w:rsidRPr="00B03CA8" w:rsidRDefault="00A01417"/>
    <w:p w14:paraId="1E5788C8" w14:textId="77777777" w:rsidR="00052B17" w:rsidRPr="00B03CA8" w:rsidRDefault="00052B17">
      <w:pPr>
        <w:spacing w:after="0"/>
        <w:rPr>
          <w:ins w:id="1021" w:author="Emma Sims (ESO)" w:date="2023-09-11T13:24:00Z"/>
          <w:b/>
          <w:i/>
          <w:sz w:val="24"/>
        </w:rPr>
      </w:pPr>
      <w:ins w:id="1022" w:author="Emma Sims (ESO)" w:date="2023-09-11T13:24:00Z">
        <w:r w:rsidRPr="00B03CA8">
          <w:br w:type="page"/>
        </w:r>
      </w:ins>
    </w:p>
    <w:p w14:paraId="5E361AC5" w14:textId="04ED6570" w:rsidR="00A01417" w:rsidRPr="0031114D" w:rsidRDefault="00052B17" w:rsidP="0031114D">
      <w:pPr>
        <w:pStyle w:val="Heading5"/>
        <w:jc w:val="both"/>
        <w:rPr>
          <w:ins w:id="1023" w:author="Emma Sims (ESO)" w:date="2023-09-11T13:24:00Z"/>
          <w:iCs/>
        </w:rPr>
      </w:pPr>
      <w:ins w:id="1024" w:author="Emma Sims (ESO)" w:date="2023-09-11T13:24:00Z">
        <w:r w:rsidRPr="0031114D">
          <w:rPr>
            <w:iCs/>
          </w:rPr>
          <w:lastRenderedPageBreak/>
          <w:t xml:space="preserve">Appendix C: </w:t>
        </w:r>
        <w:del w:id="1025" w:author="Alex Aristodemou (NESO)" w:date="2024-11-13T11:36:00Z">
          <w:r w:rsidR="00F345CE" w:rsidRPr="0031114D" w:rsidDel="00FC6C8A">
            <w:rPr>
              <w:iCs/>
            </w:rPr>
            <w:delText>C</w:delText>
          </w:r>
        </w:del>
        <w:r w:rsidR="00F345CE" w:rsidRPr="0031114D">
          <w:rPr>
            <w:iCs/>
          </w:rPr>
          <w:t xml:space="preserve">NS </w:t>
        </w:r>
        <w:r w:rsidRPr="0031114D">
          <w:rPr>
            <w:iCs/>
          </w:rPr>
          <w:t>Feasibility Study Request Form</w:t>
        </w:r>
      </w:ins>
    </w:p>
    <w:p w14:paraId="6F99E1C5" w14:textId="7D773ABF" w:rsidR="0021534A" w:rsidRPr="00B03CA8" w:rsidRDefault="0021534A" w:rsidP="0031114D">
      <w:pPr>
        <w:jc w:val="both"/>
        <w:rPr>
          <w:ins w:id="1026" w:author="Emma Sims (ESO)" w:date="2023-09-11T13:24:00Z"/>
        </w:rPr>
      </w:pPr>
    </w:p>
    <w:p w14:paraId="77502852" w14:textId="2D638C8E" w:rsidR="0021534A" w:rsidRPr="00B03CA8" w:rsidRDefault="00527C61" w:rsidP="0031114D">
      <w:pPr>
        <w:spacing w:after="160" w:line="259" w:lineRule="auto"/>
        <w:jc w:val="both"/>
        <w:rPr>
          <w:ins w:id="1027" w:author="Emma Sims (ESO)" w:date="2023-09-11T13:24:00Z"/>
          <w:rFonts w:asciiTheme="minorHAnsi" w:eastAsiaTheme="minorHAnsi" w:hAnsiTheme="minorHAnsi" w:cstheme="minorBidi"/>
          <w:sz w:val="22"/>
          <w:szCs w:val="22"/>
          <w:rPrChange w:id="1028" w:author="Alex Aristodemou (NESO)" w:date="2024-11-13T11:32:00Z">
            <w:rPr>
              <w:ins w:id="1029" w:author="Emma Sims (ESO)" w:date="2023-09-11T13:24:00Z"/>
              <w:rFonts w:asciiTheme="minorHAnsi" w:eastAsiaTheme="minorHAnsi" w:hAnsiTheme="minorHAnsi" w:cstheme="minorBidi"/>
              <w:color w:val="FF0000"/>
              <w:sz w:val="22"/>
              <w:szCs w:val="22"/>
            </w:rPr>
          </w:rPrChange>
        </w:rPr>
      </w:pPr>
      <w:ins w:id="1030" w:author="Emma Sims (ESO)" w:date="2023-09-11T13:24:00Z">
        <w:del w:id="1031" w:author="Alex Aristodemou (NESO)" w:date="2024-11-13T11:26:00Z">
          <w:r w:rsidRPr="0031114D" w:rsidDel="00DE257C">
            <w:rPr>
              <w:rFonts w:asciiTheme="minorHAnsi" w:eastAsiaTheme="minorHAnsi" w:hAnsiTheme="minorHAnsi" w:cstheme="minorBidi"/>
              <w:b/>
              <w:bCs/>
              <w:sz w:val="22"/>
              <w:szCs w:val="22"/>
            </w:rPr>
            <w:delText>C</w:delText>
          </w:r>
        </w:del>
        <w:r w:rsidRPr="0031114D">
          <w:rPr>
            <w:rFonts w:asciiTheme="minorHAnsi" w:eastAsiaTheme="minorHAnsi" w:hAnsiTheme="minorHAnsi" w:cstheme="minorBidi"/>
            <w:b/>
            <w:bCs/>
            <w:sz w:val="22"/>
            <w:szCs w:val="22"/>
          </w:rPr>
          <w:t xml:space="preserve">NS </w:t>
        </w:r>
        <w:r w:rsidR="00F345CE" w:rsidRPr="0031114D">
          <w:rPr>
            <w:rFonts w:asciiTheme="minorHAnsi" w:eastAsiaTheme="minorHAnsi" w:hAnsiTheme="minorHAnsi" w:cstheme="minorBidi"/>
            <w:b/>
            <w:bCs/>
            <w:sz w:val="22"/>
            <w:szCs w:val="22"/>
          </w:rPr>
          <w:t>Exercise</w:t>
        </w:r>
        <w:r w:rsidR="0021534A" w:rsidRPr="0031114D">
          <w:rPr>
            <w:rFonts w:asciiTheme="minorHAnsi" w:eastAsiaTheme="minorHAnsi" w:hAnsiTheme="minorHAnsi" w:cstheme="minorBidi"/>
            <w:sz w:val="22"/>
            <w:szCs w:val="22"/>
          </w:rPr>
          <w:t>: [set out details of the specific</w:t>
        </w:r>
        <w:del w:id="1032" w:author="Alex Aristodemou (NESO)" w:date="2024-11-13T11:36:00Z">
          <w:r w:rsidR="0021534A" w:rsidRPr="0031114D" w:rsidDel="00FC6C8A">
            <w:rPr>
              <w:rFonts w:asciiTheme="minorHAnsi" w:eastAsiaTheme="minorHAnsi" w:hAnsiTheme="minorHAnsi" w:cstheme="minorBidi"/>
              <w:sz w:val="22"/>
              <w:szCs w:val="22"/>
            </w:rPr>
            <w:delText xml:space="preserve"> </w:delText>
          </w:r>
        </w:del>
      </w:ins>
      <w:ins w:id="1033" w:author="Alex Aristodemou (NESO)" w:date="2024-11-13T11:36:00Z">
        <w:r w:rsidR="00FC6C8A">
          <w:rPr>
            <w:rFonts w:asciiTheme="minorHAnsi" w:eastAsiaTheme="minorHAnsi" w:hAnsiTheme="minorHAnsi" w:cstheme="minorBidi"/>
            <w:sz w:val="22"/>
            <w:szCs w:val="22"/>
          </w:rPr>
          <w:t xml:space="preserve"> </w:t>
        </w:r>
      </w:ins>
      <w:ins w:id="1034" w:author="Emma Sims (ESO)" w:date="2023-09-11T13:24:00Z">
        <w:del w:id="1035" w:author="Alex Aristodemou (NESO)" w:date="2024-11-13T11:36:00Z">
          <w:r w:rsidRPr="00B03CA8" w:rsidDel="00FC6C8A">
            <w:rPr>
              <w:rFonts w:asciiTheme="minorHAnsi" w:eastAsiaTheme="minorHAnsi" w:hAnsiTheme="minorHAnsi" w:cstheme="minorBidi"/>
              <w:sz w:val="22"/>
              <w:szCs w:val="22"/>
              <w:rPrChange w:id="1036" w:author="Alex Aristodemou (NESO)" w:date="2024-11-13T11:32:00Z">
                <w:rPr>
                  <w:rFonts w:asciiTheme="minorHAnsi" w:eastAsiaTheme="minorHAnsi" w:hAnsiTheme="minorHAnsi" w:cstheme="minorBidi"/>
                  <w:color w:val="FF0000"/>
                  <w:sz w:val="22"/>
                  <w:szCs w:val="22"/>
                </w:rPr>
              </w:rPrChange>
            </w:rPr>
            <w:delText>C</w:delText>
          </w:r>
        </w:del>
        <w:r w:rsidRPr="00B03CA8">
          <w:rPr>
            <w:rFonts w:asciiTheme="minorHAnsi" w:eastAsiaTheme="minorHAnsi" w:hAnsiTheme="minorHAnsi" w:cstheme="minorBidi"/>
            <w:sz w:val="22"/>
            <w:szCs w:val="22"/>
            <w:rPrChange w:id="1037" w:author="Alex Aristodemou (NESO)" w:date="2024-11-13T11:32:00Z">
              <w:rPr>
                <w:rFonts w:asciiTheme="minorHAnsi" w:eastAsiaTheme="minorHAnsi" w:hAnsiTheme="minorHAnsi" w:cstheme="minorBidi"/>
                <w:color w:val="FF0000"/>
                <w:sz w:val="22"/>
                <w:szCs w:val="22"/>
              </w:rPr>
            </w:rPrChange>
          </w:rPr>
          <w:t xml:space="preserve">NS </w:t>
        </w:r>
        <w:r w:rsidR="00F345CE" w:rsidRPr="00B03CA8">
          <w:rPr>
            <w:rFonts w:asciiTheme="minorHAnsi" w:eastAsiaTheme="minorHAnsi" w:hAnsiTheme="minorHAnsi" w:cstheme="minorBidi"/>
            <w:sz w:val="22"/>
            <w:szCs w:val="22"/>
            <w:rPrChange w:id="1038" w:author="Alex Aristodemou (NESO)" w:date="2024-11-13T11:32:00Z">
              <w:rPr>
                <w:rFonts w:asciiTheme="minorHAnsi" w:eastAsiaTheme="minorHAnsi" w:hAnsiTheme="minorHAnsi" w:cstheme="minorBidi"/>
                <w:color w:val="FF0000"/>
                <w:sz w:val="22"/>
                <w:szCs w:val="22"/>
              </w:rPr>
            </w:rPrChange>
          </w:rPr>
          <w:t>Exercise</w:t>
        </w:r>
        <w:r w:rsidR="0021534A" w:rsidRPr="00B03CA8">
          <w:rPr>
            <w:rFonts w:asciiTheme="minorHAnsi" w:eastAsiaTheme="minorHAnsi" w:hAnsiTheme="minorHAnsi" w:cstheme="minorBidi"/>
            <w:sz w:val="22"/>
            <w:szCs w:val="22"/>
            <w:rPrChange w:id="1039" w:author="Alex Aristodemou (NESO)" w:date="2024-11-13T11:32:00Z">
              <w:rPr>
                <w:rFonts w:asciiTheme="minorHAnsi" w:eastAsiaTheme="minorHAnsi" w:hAnsiTheme="minorHAnsi" w:cstheme="minorBidi"/>
                <w:color w:val="FF0000"/>
                <w:sz w:val="22"/>
                <w:szCs w:val="22"/>
              </w:rPr>
            </w:rPrChange>
          </w:rPr>
          <w:t>]</w:t>
        </w:r>
      </w:ins>
    </w:p>
    <w:p w14:paraId="5927CB9F" w14:textId="225D2C7B" w:rsidR="0021534A" w:rsidRPr="00B03CA8" w:rsidRDefault="0021534A" w:rsidP="0031114D">
      <w:pPr>
        <w:spacing w:after="160" w:line="259" w:lineRule="auto"/>
        <w:jc w:val="both"/>
        <w:rPr>
          <w:ins w:id="1040" w:author="Emma Sims (ESO)" w:date="2023-09-11T13:24:00Z"/>
          <w:rFonts w:asciiTheme="minorHAnsi" w:eastAsiaTheme="minorHAnsi" w:hAnsiTheme="minorHAnsi" w:cstheme="minorBidi"/>
          <w:sz w:val="22"/>
          <w:szCs w:val="22"/>
          <w:rPrChange w:id="1041" w:author="Alex Aristodemou (NESO)" w:date="2024-11-13T11:32:00Z">
            <w:rPr>
              <w:ins w:id="1042" w:author="Emma Sims (ESO)" w:date="2023-09-11T13:24:00Z"/>
              <w:rFonts w:asciiTheme="minorHAnsi" w:eastAsiaTheme="minorHAnsi" w:hAnsiTheme="minorHAnsi" w:cstheme="minorBidi"/>
              <w:color w:val="FF0000"/>
              <w:sz w:val="22"/>
              <w:szCs w:val="22"/>
            </w:rPr>
          </w:rPrChange>
        </w:rPr>
      </w:pPr>
      <w:ins w:id="1043" w:author="Emma Sims (ESO)" w:date="2023-09-11T13:24:00Z">
        <w:r w:rsidRPr="00B03CA8">
          <w:rPr>
            <w:rFonts w:asciiTheme="minorHAnsi" w:eastAsiaTheme="minorHAnsi" w:hAnsiTheme="minorHAnsi" w:cstheme="minorBidi"/>
            <w:b/>
            <w:bCs/>
            <w:sz w:val="22"/>
            <w:szCs w:val="22"/>
            <w:rPrChange w:id="1044" w:author="Alex Aristodemou (NESO)" w:date="2024-11-13T11:32:00Z">
              <w:rPr>
                <w:rFonts w:asciiTheme="minorHAnsi" w:eastAsiaTheme="minorHAnsi" w:hAnsiTheme="minorHAnsi" w:cstheme="minorBidi"/>
                <w:b/>
                <w:bCs/>
                <w:color w:val="FF0000"/>
                <w:sz w:val="22"/>
                <w:szCs w:val="22"/>
              </w:rPr>
            </w:rPrChange>
          </w:rPr>
          <w:t>TO</w:t>
        </w:r>
        <w:r w:rsidRPr="00B03CA8">
          <w:rPr>
            <w:rFonts w:asciiTheme="minorHAnsi" w:eastAsiaTheme="minorHAnsi" w:hAnsiTheme="minorHAnsi" w:cstheme="minorBidi"/>
            <w:sz w:val="22"/>
            <w:szCs w:val="22"/>
            <w:rPrChange w:id="1045" w:author="Alex Aristodemou (NESO)" w:date="2024-11-13T11:32:00Z">
              <w:rPr>
                <w:rFonts w:asciiTheme="minorHAnsi" w:eastAsiaTheme="minorHAnsi" w:hAnsiTheme="minorHAnsi" w:cstheme="minorBidi"/>
                <w:color w:val="FF0000"/>
                <w:sz w:val="22"/>
                <w:szCs w:val="22"/>
              </w:rPr>
            </w:rPrChange>
          </w:rPr>
          <w:t>: [TO to whom request is directed]</w:t>
        </w:r>
      </w:ins>
    </w:p>
    <w:p w14:paraId="66BB7A16" w14:textId="1F98534A" w:rsidR="0021534A" w:rsidRPr="00B03CA8" w:rsidRDefault="00F345CE" w:rsidP="0031114D">
      <w:pPr>
        <w:spacing w:after="160" w:line="259" w:lineRule="auto"/>
        <w:jc w:val="both"/>
        <w:rPr>
          <w:ins w:id="1046" w:author="Emma Sims (ESO)" w:date="2023-09-11T13:24:00Z"/>
          <w:rFonts w:asciiTheme="minorHAnsi" w:eastAsiaTheme="minorHAnsi" w:hAnsiTheme="minorHAnsi" w:cstheme="minorBidi"/>
          <w:sz w:val="22"/>
          <w:szCs w:val="22"/>
          <w:rPrChange w:id="1047" w:author="Alex Aristodemou (NESO)" w:date="2024-11-13T11:32:00Z">
            <w:rPr>
              <w:ins w:id="1048" w:author="Emma Sims (ESO)" w:date="2023-09-11T13:24:00Z"/>
              <w:rFonts w:asciiTheme="minorHAnsi" w:eastAsiaTheme="minorHAnsi" w:hAnsiTheme="minorHAnsi" w:cstheme="minorBidi"/>
              <w:color w:val="FF0000"/>
              <w:sz w:val="22"/>
              <w:szCs w:val="22"/>
            </w:rPr>
          </w:rPrChange>
        </w:rPr>
      </w:pPr>
      <w:ins w:id="1049" w:author="Emma Sims (ESO)" w:date="2023-09-11T13:24:00Z">
        <w:del w:id="1050" w:author="Alex Aristodemou (NESO)" w:date="2024-11-13T11:26:00Z">
          <w:r w:rsidRPr="00B03CA8" w:rsidDel="00DE257C">
            <w:rPr>
              <w:rFonts w:asciiTheme="minorHAnsi" w:eastAsiaTheme="minorHAnsi" w:hAnsiTheme="minorHAnsi" w:cstheme="minorBidi"/>
              <w:b/>
              <w:bCs/>
              <w:sz w:val="22"/>
              <w:szCs w:val="22"/>
              <w:rPrChange w:id="1051" w:author="Alex Aristodemou (NESO)" w:date="2024-11-13T11:32:00Z">
                <w:rPr>
                  <w:rFonts w:asciiTheme="minorHAnsi" w:eastAsiaTheme="minorHAnsi" w:hAnsiTheme="minorHAnsi" w:cstheme="minorBidi"/>
                  <w:b/>
                  <w:bCs/>
                  <w:color w:val="FF0000"/>
                  <w:sz w:val="22"/>
                  <w:szCs w:val="22"/>
                </w:rPr>
              </w:rPrChange>
            </w:rPr>
            <w:delText>C</w:delText>
          </w:r>
        </w:del>
        <w:r w:rsidRPr="00B03CA8">
          <w:rPr>
            <w:rFonts w:asciiTheme="minorHAnsi" w:eastAsiaTheme="minorHAnsi" w:hAnsiTheme="minorHAnsi" w:cstheme="minorBidi"/>
            <w:b/>
            <w:bCs/>
            <w:sz w:val="22"/>
            <w:szCs w:val="22"/>
            <w:rPrChange w:id="1052" w:author="Alex Aristodemou (NESO)" w:date="2024-11-13T11:32:00Z">
              <w:rPr>
                <w:rFonts w:asciiTheme="minorHAnsi" w:eastAsiaTheme="minorHAnsi" w:hAnsiTheme="minorHAnsi" w:cstheme="minorBidi"/>
                <w:b/>
                <w:bCs/>
                <w:color w:val="FF0000"/>
                <w:sz w:val="22"/>
                <w:szCs w:val="22"/>
              </w:rPr>
            </w:rPrChange>
          </w:rPr>
          <w:t xml:space="preserve">NS </w:t>
        </w:r>
        <w:r w:rsidR="0021534A" w:rsidRPr="00B03CA8">
          <w:rPr>
            <w:rFonts w:asciiTheme="minorHAnsi" w:eastAsiaTheme="minorHAnsi" w:hAnsiTheme="minorHAnsi" w:cstheme="minorBidi"/>
            <w:b/>
            <w:bCs/>
            <w:sz w:val="22"/>
            <w:szCs w:val="22"/>
            <w:rPrChange w:id="1053" w:author="Alex Aristodemou (NESO)" w:date="2024-11-13T11:32:00Z">
              <w:rPr>
                <w:rFonts w:asciiTheme="minorHAnsi" w:eastAsiaTheme="minorHAnsi" w:hAnsiTheme="minorHAnsi" w:cstheme="minorBidi"/>
                <w:b/>
                <w:bCs/>
                <w:color w:val="FF0000"/>
                <w:sz w:val="22"/>
                <w:szCs w:val="22"/>
              </w:rPr>
            </w:rPrChange>
          </w:rPr>
          <w:t>Feasibility Study</w:t>
        </w:r>
        <w:r w:rsidR="0021534A" w:rsidRPr="00B03CA8">
          <w:rPr>
            <w:rFonts w:asciiTheme="minorHAnsi" w:eastAsiaTheme="minorHAnsi" w:hAnsiTheme="minorHAnsi" w:cstheme="minorBidi"/>
            <w:sz w:val="22"/>
            <w:szCs w:val="22"/>
            <w:rPrChange w:id="1054" w:author="Alex Aristodemou (NESO)" w:date="2024-11-13T11:32:00Z">
              <w:rPr>
                <w:rFonts w:asciiTheme="minorHAnsi" w:eastAsiaTheme="minorHAnsi" w:hAnsiTheme="minorHAnsi" w:cstheme="minorBidi"/>
                <w:color w:val="FF0000"/>
                <w:sz w:val="22"/>
                <w:szCs w:val="22"/>
              </w:rPr>
            </w:rPrChange>
          </w:rPr>
          <w:t>: [details of study required]</w:t>
        </w:r>
      </w:ins>
    </w:p>
    <w:p w14:paraId="41478A57" w14:textId="482203C6" w:rsidR="0021534A" w:rsidRPr="0031114D" w:rsidRDefault="00F345CE" w:rsidP="0031114D">
      <w:pPr>
        <w:spacing w:after="160" w:line="259" w:lineRule="auto"/>
        <w:jc w:val="both"/>
        <w:rPr>
          <w:ins w:id="1055" w:author="Emma Sims (ESO)" w:date="2023-09-11T13:24:00Z"/>
          <w:rFonts w:asciiTheme="minorHAnsi" w:eastAsiaTheme="minorHAnsi" w:hAnsiTheme="minorHAnsi" w:cstheme="minorBidi"/>
          <w:sz w:val="22"/>
          <w:szCs w:val="22"/>
        </w:rPr>
      </w:pPr>
      <w:ins w:id="1056" w:author="Emma Sims (ESO)" w:date="2023-09-11T13:24:00Z">
        <w:del w:id="1057" w:author="Alex Aristodemou (NESO)" w:date="2024-11-13T11:25:00Z">
          <w:r w:rsidRPr="00B03CA8" w:rsidDel="00DE257C">
            <w:rPr>
              <w:rFonts w:asciiTheme="minorHAnsi" w:eastAsiaTheme="minorHAnsi" w:hAnsiTheme="minorHAnsi" w:cstheme="minorBidi"/>
              <w:b/>
              <w:bCs/>
              <w:sz w:val="22"/>
              <w:szCs w:val="22"/>
              <w:rPrChange w:id="1058" w:author="Alex Aristodemou (NESO)" w:date="2024-11-13T11:32:00Z">
                <w:rPr>
                  <w:rFonts w:asciiTheme="minorHAnsi" w:eastAsiaTheme="minorHAnsi" w:hAnsiTheme="minorHAnsi" w:cstheme="minorBidi"/>
                  <w:b/>
                  <w:bCs/>
                  <w:color w:val="FF0000"/>
                  <w:sz w:val="22"/>
                  <w:szCs w:val="22"/>
                </w:rPr>
              </w:rPrChange>
            </w:rPr>
            <w:delText>C</w:delText>
          </w:r>
        </w:del>
        <w:r w:rsidRPr="00B03CA8">
          <w:rPr>
            <w:rFonts w:asciiTheme="minorHAnsi" w:eastAsiaTheme="minorHAnsi" w:hAnsiTheme="minorHAnsi" w:cstheme="minorBidi"/>
            <w:b/>
            <w:bCs/>
            <w:sz w:val="22"/>
            <w:szCs w:val="22"/>
            <w:rPrChange w:id="1059" w:author="Alex Aristodemou (NESO)" w:date="2024-11-13T11:32:00Z">
              <w:rPr>
                <w:rFonts w:asciiTheme="minorHAnsi" w:eastAsiaTheme="minorHAnsi" w:hAnsiTheme="minorHAnsi" w:cstheme="minorBidi"/>
                <w:b/>
                <w:bCs/>
                <w:color w:val="FF0000"/>
                <w:sz w:val="22"/>
                <w:szCs w:val="22"/>
              </w:rPr>
            </w:rPrChange>
          </w:rPr>
          <w:t xml:space="preserve">NS </w:t>
        </w:r>
        <w:r w:rsidR="0021534A" w:rsidRPr="00B03CA8">
          <w:rPr>
            <w:rFonts w:asciiTheme="minorHAnsi" w:eastAsiaTheme="minorHAnsi" w:hAnsiTheme="minorHAnsi" w:cstheme="minorBidi"/>
            <w:b/>
            <w:bCs/>
            <w:sz w:val="22"/>
            <w:szCs w:val="22"/>
            <w:rPrChange w:id="1060" w:author="Alex Aristodemou (NESO)" w:date="2024-11-13T11:32:00Z">
              <w:rPr>
                <w:rFonts w:asciiTheme="minorHAnsi" w:eastAsiaTheme="minorHAnsi" w:hAnsiTheme="minorHAnsi" w:cstheme="minorBidi"/>
                <w:b/>
                <w:bCs/>
                <w:color w:val="FF0000"/>
                <w:sz w:val="22"/>
                <w:szCs w:val="22"/>
              </w:rPr>
            </w:rPrChange>
          </w:rPr>
          <w:t>Feasibility Study Report</w:t>
        </w:r>
        <w:r w:rsidR="0021534A" w:rsidRPr="00B03CA8">
          <w:rPr>
            <w:rFonts w:asciiTheme="minorHAnsi" w:eastAsiaTheme="minorHAnsi" w:hAnsiTheme="minorHAnsi" w:cstheme="minorBidi"/>
            <w:sz w:val="22"/>
            <w:szCs w:val="22"/>
            <w:rPrChange w:id="1061" w:author="Alex Aristodemou (NESO)" w:date="2024-11-13T11:32:00Z">
              <w:rPr>
                <w:rFonts w:asciiTheme="minorHAnsi" w:eastAsiaTheme="minorHAnsi" w:hAnsiTheme="minorHAnsi" w:cstheme="minorBidi"/>
                <w:color w:val="FF0000"/>
                <w:sz w:val="22"/>
                <w:szCs w:val="22"/>
              </w:rPr>
            </w:rPrChange>
          </w:rPr>
          <w:t xml:space="preserve"> issue: [indicative date by </w:t>
        </w:r>
        <w:r w:rsidR="0021534A" w:rsidRPr="0031114D">
          <w:rPr>
            <w:rFonts w:asciiTheme="minorHAnsi" w:eastAsiaTheme="minorHAnsi" w:hAnsiTheme="minorHAnsi" w:cstheme="minorBidi"/>
            <w:sz w:val="22"/>
            <w:szCs w:val="22"/>
          </w:rPr>
          <w:t xml:space="preserve">which </w:t>
        </w:r>
      </w:ins>
      <w:r w:rsidR="006E0FB0" w:rsidRPr="0031114D">
        <w:rPr>
          <w:rFonts w:asciiTheme="minorHAnsi" w:eastAsiaTheme="minorHAnsi" w:hAnsiTheme="minorHAnsi" w:cstheme="minorBidi"/>
          <w:sz w:val="22"/>
          <w:szCs w:val="22"/>
        </w:rPr>
        <w:t>The Company</w:t>
      </w:r>
      <w:ins w:id="1062" w:author="Emma Sims (ESO)" w:date="2023-09-11T13:24:00Z">
        <w:r w:rsidR="0021534A" w:rsidRPr="0031114D">
          <w:rPr>
            <w:rFonts w:asciiTheme="minorHAnsi" w:eastAsiaTheme="minorHAnsi" w:hAnsiTheme="minorHAnsi" w:cstheme="minorBidi"/>
            <w:sz w:val="22"/>
            <w:szCs w:val="22"/>
          </w:rPr>
          <w:t xml:space="preserve"> would like the </w:t>
        </w:r>
        <w:del w:id="1063" w:author="Alex Aristodemou (NESO)" w:date="2024-11-13T11:36:00Z">
          <w:r w:rsidRPr="0031114D" w:rsidDel="00FC6C8A">
            <w:rPr>
              <w:rFonts w:asciiTheme="minorHAnsi" w:eastAsiaTheme="minorHAnsi" w:hAnsiTheme="minorHAnsi" w:cstheme="minorBidi"/>
              <w:sz w:val="22"/>
              <w:szCs w:val="22"/>
            </w:rPr>
            <w:delText>C</w:delText>
          </w:r>
        </w:del>
        <w:r w:rsidRPr="0031114D">
          <w:rPr>
            <w:rFonts w:asciiTheme="minorHAnsi" w:eastAsiaTheme="minorHAnsi" w:hAnsiTheme="minorHAnsi" w:cstheme="minorBidi"/>
            <w:sz w:val="22"/>
            <w:szCs w:val="22"/>
          </w:rPr>
          <w:t xml:space="preserve">NS </w:t>
        </w:r>
        <w:r w:rsidR="0021534A" w:rsidRPr="0031114D">
          <w:rPr>
            <w:rFonts w:asciiTheme="minorHAnsi" w:eastAsiaTheme="minorHAnsi" w:hAnsiTheme="minorHAnsi" w:cstheme="minorBidi"/>
            <w:sz w:val="22"/>
            <w:szCs w:val="22"/>
          </w:rPr>
          <w:t>Feasibility Report]</w:t>
        </w:r>
      </w:ins>
    </w:p>
    <w:p w14:paraId="653CCD25" w14:textId="033EF643" w:rsidR="006171FB" w:rsidRPr="0031114D" w:rsidRDefault="003C2E64" w:rsidP="0031114D">
      <w:pPr>
        <w:spacing w:after="160" w:line="259" w:lineRule="auto"/>
        <w:jc w:val="both"/>
        <w:rPr>
          <w:ins w:id="1064" w:author="Emma Sims (ESO)" w:date="2023-09-11T13:24:00Z"/>
          <w:rFonts w:asciiTheme="minorHAnsi" w:eastAsiaTheme="minorHAnsi" w:hAnsiTheme="minorHAnsi" w:cstheme="minorBidi"/>
          <w:sz w:val="22"/>
          <w:szCs w:val="22"/>
        </w:rPr>
      </w:pPr>
      <w:ins w:id="1065" w:author="Emma Sims (ESO)" w:date="2023-09-11T13:24:00Z">
        <w:del w:id="1066" w:author="Alex Aristodemou (NESO)" w:date="2024-11-13T11:36:00Z">
          <w:r w:rsidRPr="0031114D" w:rsidDel="00FC6C8A">
            <w:rPr>
              <w:rFonts w:asciiTheme="minorHAnsi" w:eastAsiaTheme="minorHAnsi" w:hAnsiTheme="minorHAnsi" w:cstheme="minorBidi"/>
              <w:sz w:val="22"/>
              <w:szCs w:val="22"/>
            </w:rPr>
            <w:delText>C</w:delText>
          </w:r>
        </w:del>
        <w:r w:rsidRPr="0031114D">
          <w:rPr>
            <w:rFonts w:asciiTheme="minorHAnsi" w:eastAsiaTheme="minorHAnsi" w:hAnsiTheme="minorHAnsi" w:cstheme="minorBidi"/>
            <w:sz w:val="22"/>
            <w:szCs w:val="22"/>
          </w:rPr>
          <w:t>NS Feasibility Study Template</w:t>
        </w:r>
        <w:r w:rsidRPr="0031114D">
          <w:rPr>
            <w:rFonts w:asciiTheme="minorHAnsi" w:eastAsiaTheme="minorHAnsi" w:hAnsiTheme="minorHAnsi" w:cstheme="minorBidi"/>
            <w:sz w:val="22"/>
            <w:szCs w:val="22"/>
          </w:rPr>
          <w:tab/>
        </w:r>
        <w:r w:rsidR="009617CD" w:rsidRPr="0031114D">
          <w:rPr>
            <w:rFonts w:asciiTheme="minorHAnsi" w:eastAsiaTheme="minorHAnsi" w:hAnsiTheme="minorHAnsi" w:cstheme="minorBidi"/>
            <w:sz w:val="22"/>
            <w:szCs w:val="22"/>
          </w:rPr>
          <w:t xml:space="preserve">[attach template </w:t>
        </w:r>
        <w:r w:rsidR="00D54D30" w:rsidRPr="0031114D">
          <w:rPr>
            <w:rFonts w:asciiTheme="minorHAnsi" w:eastAsiaTheme="minorHAnsi" w:hAnsiTheme="minorHAnsi" w:cstheme="minorBidi"/>
            <w:sz w:val="22"/>
            <w:szCs w:val="22"/>
          </w:rPr>
          <w:t>as to how want study to be presented]</w:t>
        </w:r>
      </w:ins>
    </w:p>
    <w:p w14:paraId="6EF55D9F" w14:textId="20B097DB" w:rsidR="003F0BEC" w:rsidRPr="0031114D" w:rsidDel="000A5752" w:rsidRDefault="003F0BEC" w:rsidP="0031114D">
      <w:pPr>
        <w:spacing w:after="160" w:line="259" w:lineRule="auto"/>
        <w:jc w:val="both"/>
        <w:rPr>
          <w:ins w:id="1067" w:author="Emma Sims (ESO)" w:date="2023-09-11T13:24:00Z"/>
          <w:del w:id="1068" w:author="Alex Millar (NESO)" w:date="2024-10-31T10:39:00Z"/>
          <w:rFonts w:asciiTheme="minorHAnsi" w:eastAsiaTheme="minorHAnsi" w:hAnsiTheme="minorHAnsi" w:cstheme="minorBidi"/>
          <w:sz w:val="22"/>
          <w:szCs w:val="22"/>
        </w:rPr>
      </w:pPr>
    </w:p>
    <w:p w14:paraId="51450F1B" w14:textId="2873E758" w:rsidR="0021534A" w:rsidRPr="0031114D" w:rsidRDefault="0021534A" w:rsidP="0031114D">
      <w:pPr>
        <w:spacing w:after="160" w:line="259" w:lineRule="auto"/>
        <w:jc w:val="both"/>
        <w:rPr>
          <w:ins w:id="1069" w:author="Emma Sims (ESO)" w:date="2023-09-11T13:24:00Z"/>
          <w:rFonts w:asciiTheme="minorHAnsi" w:eastAsiaTheme="minorHAnsi" w:hAnsiTheme="minorHAnsi" w:cstheme="minorBidi"/>
          <w:sz w:val="22"/>
          <w:szCs w:val="22"/>
        </w:rPr>
      </w:pPr>
      <w:ins w:id="1070" w:author="Emma Sims (ESO)" w:date="2023-09-11T13:24:00Z">
        <w:r w:rsidRPr="0031114D">
          <w:rPr>
            <w:rFonts w:asciiTheme="minorHAnsi" w:eastAsiaTheme="minorHAnsi" w:hAnsiTheme="minorHAnsi" w:cstheme="minorBidi"/>
            <w:sz w:val="22"/>
            <w:szCs w:val="22"/>
          </w:rPr>
          <w:t>A provided for in STCP 17</w:t>
        </w:r>
      </w:ins>
      <w:ins w:id="1071" w:author="Alex Aristodemou (NESO)" w:date="2024-11-13T11:39:00Z">
        <w:r w:rsidR="00A968C4">
          <w:rPr>
            <w:rFonts w:asciiTheme="minorHAnsi" w:eastAsiaTheme="minorHAnsi" w:hAnsiTheme="minorHAnsi" w:cstheme="minorBidi"/>
            <w:sz w:val="22"/>
            <w:szCs w:val="22"/>
          </w:rPr>
          <w:t>-</w:t>
        </w:r>
      </w:ins>
      <w:ins w:id="1072" w:author="Emma Sims (ESO)" w:date="2023-09-11T13:24:00Z">
        <w:del w:id="1073" w:author="Alex Aristodemou (NESO)" w:date="2024-11-13T11:39:00Z">
          <w:r w:rsidRPr="00B03CA8" w:rsidDel="00A968C4">
            <w:rPr>
              <w:rFonts w:asciiTheme="minorHAnsi" w:eastAsiaTheme="minorHAnsi" w:hAnsiTheme="minorHAnsi" w:cstheme="minorBidi"/>
              <w:sz w:val="22"/>
              <w:szCs w:val="22"/>
              <w:rPrChange w:id="1074" w:author="Alex Aristodemou (NESO)" w:date="2024-11-13T11:32:00Z">
                <w:rPr>
                  <w:rFonts w:asciiTheme="minorHAnsi" w:eastAsiaTheme="minorHAnsi" w:hAnsiTheme="minorHAnsi" w:cstheme="minorBidi"/>
                  <w:color w:val="FF0000"/>
                  <w:sz w:val="22"/>
                  <w:szCs w:val="22"/>
                </w:rPr>
              </w:rPrChange>
            </w:rPr>
            <w:delText>.</w:delText>
          </w:r>
        </w:del>
        <w:r w:rsidRPr="0031114D">
          <w:rPr>
            <w:rFonts w:asciiTheme="minorHAnsi" w:eastAsiaTheme="minorHAnsi" w:hAnsiTheme="minorHAnsi" w:cstheme="minorBidi"/>
            <w:sz w:val="22"/>
            <w:szCs w:val="22"/>
          </w:rPr>
          <w:t xml:space="preserve">1, </w:t>
        </w:r>
      </w:ins>
      <w:r w:rsidR="006E0FB0" w:rsidRPr="0031114D">
        <w:rPr>
          <w:rFonts w:asciiTheme="minorHAnsi" w:eastAsiaTheme="minorHAnsi" w:hAnsiTheme="minorHAnsi" w:cstheme="minorBidi"/>
          <w:sz w:val="22"/>
          <w:szCs w:val="22"/>
        </w:rPr>
        <w:t>The Company</w:t>
      </w:r>
      <w:ins w:id="1075" w:author="Emma Sims (ESO)" w:date="2023-09-11T13:24:00Z">
        <w:r w:rsidRPr="0031114D">
          <w:rPr>
            <w:rFonts w:asciiTheme="minorHAnsi" w:eastAsiaTheme="minorHAnsi" w:hAnsiTheme="minorHAnsi" w:cstheme="minorBidi"/>
            <w:sz w:val="22"/>
            <w:szCs w:val="22"/>
          </w:rPr>
          <w:t xml:space="preserve"> requests that the TO undertake the </w:t>
        </w:r>
        <w:del w:id="1076" w:author="Alex Aristodemou (NESO)" w:date="2024-11-13T11:35:00Z">
          <w:r w:rsidR="009D6256" w:rsidRPr="0031114D" w:rsidDel="00FC6C8A">
            <w:rPr>
              <w:rFonts w:asciiTheme="minorHAnsi" w:eastAsiaTheme="minorHAnsi" w:hAnsiTheme="minorHAnsi" w:cstheme="minorBidi"/>
              <w:sz w:val="22"/>
              <w:szCs w:val="22"/>
            </w:rPr>
            <w:delText>C</w:delText>
          </w:r>
        </w:del>
        <w:r w:rsidR="009D6256" w:rsidRPr="0031114D">
          <w:rPr>
            <w:rFonts w:asciiTheme="minorHAnsi" w:eastAsiaTheme="minorHAnsi" w:hAnsiTheme="minorHAnsi" w:cstheme="minorBidi"/>
            <w:sz w:val="22"/>
            <w:szCs w:val="22"/>
          </w:rPr>
          <w:t xml:space="preserve">NS </w:t>
        </w:r>
        <w:r w:rsidRPr="0031114D">
          <w:rPr>
            <w:rFonts w:asciiTheme="minorHAnsi" w:eastAsiaTheme="minorHAnsi" w:hAnsiTheme="minorHAnsi" w:cstheme="minorBidi"/>
            <w:sz w:val="22"/>
            <w:szCs w:val="22"/>
          </w:rPr>
          <w:t>Feasibility Study [brief] details of which are set out above.</w:t>
        </w:r>
      </w:ins>
    </w:p>
    <w:p w14:paraId="6215BF13" w14:textId="358F9011" w:rsidR="009C124E" w:rsidRPr="00B03CA8" w:rsidRDefault="009C124E" w:rsidP="0031114D">
      <w:pPr>
        <w:spacing w:after="0"/>
        <w:jc w:val="both"/>
        <w:rPr>
          <w:ins w:id="1077" w:author="Emma Sims (ESO)" w:date="2023-09-11T13:24:00Z"/>
        </w:rPr>
      </w:pPr>
      <w:ins w:id="1078" w:author="Emma Sims (ESO)" w:date="2023-09-11T13:24:00Z">
        <w:r w:rsidRPr="00B03CA8">
          <w:br w:type="page"/>
        </w:r>
      </w:ins>
    </w:p>
    <w:p w14:paraId="31E03F80" w14:textId="2D90492C" w:rsidR="009C124E" w:rsidRPr="0031114D" w:rsidRDefault="009C124E" w:rsidP="0031114D">
      <w:pPr>
        <w:pStyle w:val="Heading5"/>
        <w:jc w:val="both"/>
        <w:rPr>
          <w:ins w:id="1079" w:author="Emma Sims (ESO)" w:date="2023-09-11T13:24:00Z"/>
          <w:iCs/>
        </w:rPr>
      </w:pPr>
      <w:ins w:id="1080" w:author="Emma Sims (ESO)" w:date="2023-09-11T13:24:00Z">
        <w:r w:rsidRPr="0031114D">
          <w:rPr>
            <w:iCs/>
          </w:rPr>
          <w:lastRenderedPageBreak/>
          <w:t xml:space="preserve">Appendix D: </w:t>
        </w:r>
        <w:r w:rsidR="00527C61" w:rsidRPr="0031114D">
          <w:rPr>
            <w:iCs/>
          </w:rPr>
          <w:t xml:space="preserve">Specific </w:t>
        </w:r>
        <w:del w:id="1081" w:author="Alex Aristodemou (NESO)" w:date="2024-11-13T11:26:00Z">
          <w:r w:rsidR="00527C61" w:rsidRPr="0031114D" w:rsidDel="00DE257C">
            <w:rPr>
              <w:iCs/>
            </w:rPr>
            <w:delText>C</w:delText>
          </w:r>
        </w:del>
        <w:r w:rsidR="00527C61" w:rsidRPr="0031114D">
          <w:rPr>
            <w:iCs/>
          </w:rPr>
          <w:t xml:space="preserve">NS </w:t>
        </w:r>
        <w:r w:rsidRPr="0031114D">
          <w:rPr>
            <w:iCs/>
          </w:rPr>
          <w:t>Feasibility Terms</w:t>
        </w:r>
      </w:ins>
    </w:p>
    <w:p w14:paraId="02F0DAEF" w14:textId="77777777" w:rsidR="009C124E" w:rsidRPr="00B03CA8" w:rsidRDefault="009C124E" w:rsidP="0031114D">
      <w:pPr>
        <w:jc w:val="both"/>
        <w:rPr>
          <w:ins w:id="1082" w:author="Emma Sims (ESO)" w:date="2023-09-11T13:24:00Z"/>
        </w:rPr>
      </w:pPr>
    </w:p>
    <w:p w14:paraId="6D0BB699" w14:textId="24405FBD" w:rsidR="009C124E" w:rsidRPr="0031114D" w:rsidRDefault="00527C61" w:rsidP="0031114D">
      <w:pPr>
        <w:spacing w:after="160" w:line="259" w:lineRule="auto"/>
        <w:jc w:val="both"/>
        <w:rPr>
          <w:ins w:id="1083" w:author="Emma Sims (ESO)" w:date="2023-09-11T13:24:00Z"/>
          <w:rFonts w:asciiTheme="minorHAnsi" w:eastAsiaTheme="minorHAnsi" w:hAnsiTheme="minorHAnsi" w:cstheme="minorBidi"/>
          <w:sz w:val="22"/>
          <w:szCs w:val="22"/>
        </w:rPr>
      </w:pPr>
      <w:ins w:id="1084" w:author="Emma Sims (ESO)" w:date="2023-09-11T13:24:00Z">
        <w:del w:id="1085" w:author="Alex Aristodemou (NESO)" w:date="2024-11-13T11:26:00Z">
          <w:r w:rsidRPr="0031114D" w:rsidDel="00DE257C">
            <w:rPr>
              <w:rFonts w:asciiTheme="minorHAnsi" w:eastAsiaTheme="minorHAnsi" w:hAnsiTheme="minorHAnsi" w:cstheme="minorBidi"/>
              <w:b/>
              <w:bCs/>
              <w:sz w:val="22"/>
              <w:szCs w:val="22"/>
            </w:rPr>
            <w:delText>C</w:delText>
          </w:r>
        </w:del>
        <w:r w:rsidRPr="0031114D">
          <w:rPr>
            <w:rFonts w:asciiTheme="minorHAnsi" w:eastAsiaTheme="minorHAnsi" w:hAnsiTheme="minorHAnsi" w:cstheme="minorBidi"/>
            <w:b/>
            <w:bCs/>
            <w:sz w:val="22"/>
            <w:szCs w:val="22"/>
          </w:rPr>
          <w:t>NS Exercise</w:t>
        </w:r>
        <w:r w:rsidR="009C124E" w:rsidRPr="0031114D">
          <w:rPr>
            <w:rFonts w:asciiTheme="minorHAnsi" w:eastAsiaTheme="minorHAnsi" w:hAnsiTheme="minorHAnsi" w:cstheme="minorBidi"/>
            <w:sz w:val="22"/>
            <w:szCs w:val="22"/>
          </w:rPr>
          <w:t xml:space="preserve">: [set out details of the specific </w:t>
        </w:r>
        <w:del w:id="1086" w:author="Alex Aristodemou (NESO)" w:date="2024-11-13T11:36:00Z">
          <w:r w:rsidRPr="0031114D" w:rsidDel="00FC6C8A">
            <w:rPr>
              <w:rFonts w:asciiTheme="minorHAnsi" w:eastAsiaTheme="minorHAnsi" w:hAnsiTheme="minorHAnsi" w:cstheme="minorBidi"/>
              <w:sz w:val="22"/>
              <w:szCs w:val="22"/>
            </w:rPr>
            <w:delText>C</w:delText>
          </w:r>
        </w:del>
        <w:r w:rsidRPr="0031114D">
          <w:rPr>
            <w:rFonts w:asciiTheme="minorHAnsi" w:eastAsiaTheme="minorHAnsi" w:hAnsiTheme="minorHAnsi" w:cstheme="minorBidi"/>
            <w:sz w:val="22"/>
            <w:szCs w:val="22"/>
          </w:rPr>
          <w:t>NS E</w:t>
        </w:r>
        <w:r w:rsidR="007B4CE9" w:rsidRPr="0031114D">
          <w:rPr>
            <w:rFonts w:asciiTheme="minorHAnsi" w:eastAsiaTheme="minorHAnsi" w:hAnsiTheme="minorHAnsi" w:cstheme="minorBidi"/>
            <w:sz w:val="22"/>
            <w:szCs w:val="22"/>
          </w:rPr>
          <w:t>x</w:t>
        </w:r>
        <w:r w:rsidRPr="0031114D">
          <w:rPr>
            <w:rFonts w:asciiTheme="minorHAnsi" w:eastAsiaTheme="minorHAnsi" w:hAnsiTheme="minorHAnsi" w:cstheme="minorBidi"/>
            <w:sz w:val="22"/>
            <w:szCs w:val="22"/>
          </w:rPr>
          <w:t>ercise</w:t>
        </w:r>
        <w:r w:rsidR="009C124E" w:rsidRPr="0031114D">
          <w:rPr>
            <w:rFonts w:asciiTheme="minorHAnsi" w:eastAsiaTheme="minorHAnsi" w:hAnsiTheme="minorHAnsi" w:cstheme="minorBidi"/>
            <w:sz w:val="22"/>
            <w:szCs w:val="22"/>
          </w:rPr>
          <w:t>]</w:t>
        </w:r>
      </w:ins>
    </w:p>
    <w:p w14:paraId="5448C77D" w14:textId="307E36B3" w:rsidR="009C124E" w:rsidRPr="0031114D" w:rsidRDefault="009C124E" w:rsidP="0031114D">
      <w:pPr>
        <w:spacing w:after="160" w:line="259" w:lineRule="auto"/>
        <w:jc w:val="both"/>
        <w:rPr>
          <w:ins w:id="1087" w:author="Emma Sims (ESO)" w:date="2023-09-11T13:24:00Z"/>
          <w:rFonts w:asciiTheme="minorHAnsi" w:eastAsiaTheme="minorHAnsi" w:hAnsiTheme="minorHAnsi" w:cstheme="minorBidi"/>
          <w:sz w:val="22"/>
          <w:szCs w:val="22"/>
        </w:rPr>
      </w:pPr>
      <w:ins w:id="1088" w:author="Emma Sims (ESO)" w:date="2023-09-11T13:24:00Z">
        <w:r w:rsidRPr="0031114D">
          <w:rPr>
            <w:rFonts w:asciiTheme="minorHAnsi" w:eastAsiaTheme="minorHAnsi" w:hAnsiTheme="minorHAnsi" w:cstheme="minorBidi"/>
            <w:sz w:val="22"/>
            <w:szCs w:val="22"/>
          </w:rPr>
          <w:t>TO:</w:t>
        </w:r>
      </w:ins>
      <w:ins w:id="1089" w:author="Alex Millar (NESO)" w:date="2024-10-31T10:43:00Z">
        <w:r w:rsidR="0049756D" w:rsidRPr="0031114D">
          <w:rPr>
            <w:rFonts w:asciiTheme="minorHAnsi" w:eastAsiaTheme="minorHAnsi" w:hAnsiTheme="minorHAnsi" w:cstheme="minorBidi"/>
            <w:sz w:val="22"/>
            <w:szCs w:val="22"/>
          </w:rPr>
          <w:t xml:space="preserve"> [insert </w:t>
        </w:r>
      </w:ins>
      <w:ins w:id="1090" w:author="Alex Millar (NESO)" w:date="2024-10-31T10:44:00Z">
        <w:r w:rsidR="0049756D" w:rsidRPr="0031114D">
          <w:rPr>
            <w:rFonts w:asciiTheme="minorHAnsi" w:eastAsiaTheme="minorHAnsi" w:hAnsiTheme="minorHAnsi" w:cstheme="minorBidi"/>
            <w:sz w:val="22"/>
            <w:szCs w:val="22"/>
          </w:rPr>
          <w:t>the TO who is fulfilling the request]</w:t>
        </w:r>
      </w:ins>
    </w:p>
    <w:p w14:paraId="73ADC38C" w14:textId="684349FB" w:rsidR="0049756D" w:rsidRPr="0031114D" w:rsidRDefault="002E6253" w:rsidP="0031114D">
      <w:pPr>
        <w:spacing w:after="160" w:line="259" w:lineRule="auto"/>
        <w:jc w:val="both"/>
        <w:rPr>
          <w:ins w:id="1091" w:author="Alex Millar (NESO)" w:date="2024-10-31T10:44:00Z"/>
          <w:rFonts w:asciiTheme="minorHAnsi" w:eastAsiaTheme="minorHAnsi" w:hAnsiTheme="minorHAnsi" w:cstheme="minorBidi"/>
          <w:sz w:val="22"/>
          <w:szCs w:val="22"/>
        </w:rPr>
      </w:pPr>
      <w:ins w:id="1092" w:author="Alex Millar (NESO)" w:date="2024-10-31T10:46:00Z">
        <w:del w:id="1093" w:author="Alex Aristodemou (NESO)" w:date="2024-11-13T11:26:00Z">
          <w:r w:rsidRPr="0031114D" w:rsidDel="00DE257C">
            <w:rPr>
              <w:rFonts w:asciiTheme="minorHAnsi" w:eastAsiaTheme="minorHAnsi" w:hAnsiTheme="minorHAnsi" w:cstheme="minorBidi"/>
              <w:b/>
              <w:bCs/>
              <w:sz w:val="22"/>
              <w:szCs w:val="22"/>
            </w:rPr>
            <w:delText>C</w:delText>
          </w:r>
        </w:del>
        <w:r w:rsidRPr="0031114D">
          <w:rPr>
            <w:rFonts w:asciiTheme="minorHAnsi" w:eastAsiaTheme="minorHAnsi" w:hAnsiTheme="minorHAnsi" w:cstheme="minorBidi"/>
            <w:b/>
            <w:bCs/>
            <w:sz w:val="22"/>
            <w:szCs w:val="22"/>
          </w:rPr>
          <w:t>NS Feasibility Study</w:t>
        </w:r>
        <w:r w:rsidRPr="0031114D">
          <w:rPr>
            <w:rFonts w:asciiTheme="minorHAnsi" w:eastAsiaTheme="minorHAnsi" w:hAnsiTheme="minorHAnsi" w:cstheme="minorBidi"/>
            <w:sz w:val="22"/>
            <w:szCs w:val="22"/>
          </w:rPr>
          <w:t>: [details of study required]</w:t>
        </w:r>
      </w:ins>
    </w:p>
    <w:p w14:paraId="74B52C82" w14:textId="4B4C1633" w:rsidR="009C124E" w:rsidRPr="0031114D" w:rsidRDefault="009C124E" w:rsidP="0031114D">
      <w:pPr>
        <w:spacing w:after="160" w:line="259" w:lineRule="auto"/>
        <w:jc w:val="both"/>
        <w:rPr>
          <w:ins w:id="1094" w:author="Emma Sims (ESO)" w:date="2023-09-11T13:24:00Z"/>
          <w:rFonts w:asciiTheme="minorHAnsi" w:eastAsiaTheme="minorHAnsi" w:hAnsiTheme="minorHAnsi" w:cstheme="minorBidi"/>
          <w:sz w:val="22"/>
          <w:szCs w:val="22"/>
        </w:rPr>
      </w:pPr>
      <w:ins w:id="1095" w:author="Emma Sims (ESO)" w:date="2023-09-11T13:24:00Z">
        <w:r w:rsidRPr="0031114D">
          <w:rPr>
            <w:rFonts w:asciiTheme="minorHAnsi" w:eastAsiaTheme="minorHAnsi" w:hAnsiTheme="minorHAnsi" w:cstheme="minorBidi"/>
            <w:sz w:val="22"/>
            <w:szCs w:val="22"/>
          </w:rPr>
          <w:t xml:space="preserve">The </w:t>
        </w:r>
        <w:r w:rsidR="00BB12AD" w:rsidRPr="0031114D">
          <w:rPr>
            <w:rFonts w:asciiTheme="minorHAnsi" w:eastAsiaTheme="minorHAnsi" w:hAnsiTheme="minorHAnsi" w:cstheme="minorBidi"/>
            <w:sz w:val="22"/>
            <w:szCs w:val="22"/>
          </w:rPr>
          <w:t xml:space="preserve">specific </w:t>
        </w:r>
        <w:r w:rsidRPr="0031114D">
          <w:rPr>
            <w:rFonts w:asciiTheme="minorHAnsi" w:eastAsiaTheme="minorHAnsi" w:hAnsiTheme="minorHAnsi" w:cstheme="minorBidi"/>
            <w:sz w:val="22"/>
            <w:szCs w:val="22"/>
          </w:rPr>
          <w:t xml:space="preserve">terms agreed between </w:t>
        </w:r>
      </w:ins>
      <w:r w:rsidR="006E0FB0" w:rsidRPr="0031114D">
        <w:rPr>
          <w:rFonts w:asciiTheme="minorHAnsi" w:eastAsiaTheme="minorHAnsi" w:hAnsiTheme="minorHAnsi" w:cstheme="minorBidi"/>
          <w:sz w:val="22"/>
          <w:szCs w:val="22"/>
        </w:rPr>
        <w:t>The Company</w:t>
      </w:r>
      <w:ins w:id="1096" w:author="Emma Sims (ESO)" w:date="2023-09-11T13:24:00Z">
        <w:r w:rsidRPr="0031114D">
          <w:rPr>
            <w:rFonts w:asciiTheme="minorHAnsi" w:eastAsiaTheme="minorHAnsi" w:hAnsiTheme="minorHAnsi" w:cstheme="minorBidi"/>
            <w:sz w:val="22"/>
            <w:szCs w:val="22"/>
          </w:rPr>
          <w:t xml:space="preserve"> and the TO for the </w:t>
        </w:r>
        <w:del w:id="1097" w:author="Alex Aristodemou (NESO)" w:date="2024-11-13T11:36:00Z">
          <w:r w:rsidR="00527C61" w:rsidRPr="0031114D" w:rsidDel="00FC6C8A">
            <w:rPr>
              <w:rFonts w:asciiTheme="minorHAnsi" w:eastAsiaTheme="minorHAnsi" w:hAnsiTheme="minorHAnsi" w:cstheme="minorBidi"/>
              <w:sz w:val="22"/>
              <w:szCs w:val="22"/>
            </w:rPr>
            <w:delText>C</w:delText>
          </w:r>
        </w:del>
        <w:r w:rsidR="00527C61" w:rsidRPr="0031114D">
          <w:rPr>
            <w:rFonts w:asciiTheme="minorHAnsi" w:eastAsiaTheme="minorHAnsi" w:hAnsiTheme="minorHAnsi" w:cstheme="minorBidi"/>
            <w:sz w:val="22"/>
            <w:szCs w:val="22"/>
          </w:rPr>
          <w:t xml:space="preserve">NS </w:t>
        </w:r>
        <w:r w:rsidR="00BB12AD" w:rsidRPr="0031114D">
          <w:rPr>
            <w:rFonts w:asciiTheme="minorHAnsi" w:eastAsiaTheme="minorHAnsi" w:hAnsiTheme="minorHAnsi" w:cstheme="minorBidi"/>
            <w:sz w:val="22"/>
            <w:szCs w:val="22"/>
          </w:rPr>
          <w:t>Feasibility Study are set out below.</w:t>
        </w:r>
      </w:ins>
    </w:p>
    <w:p w14:paraId="030B9F17" w14:textId="6FE2E1EF" w:rsidR="00924F9F" w:rsidRPr="0031114D" w:rsidRDefault="00924F9F" w:rsidP="0031114D">
      <w:pPr>
        <w:spacing w:after="160" w:line="259" w:lineRule="auto"/>
        <w:jc w:val="both"/>
        <w:rPr>
          <w:ins w:id="1098" w:author="Emma Sims (ESO)" w:date="2023-09-11T13:24:00Z"/>
          <w:rFonts w:asciiTheme="minorHAnsi" w:eastAsiaTheme="minorHAnsi" w:hAnsiTheme="minorHAnsi" w:cstheme="minorBidi"/>
          <w:sz w:val="22"/>
          <w:szCs w:val="22"/>
        </w:rPr>
      </w:pPr>
    </w:p>
    <w:p w14:paraId="6E0290F3" w14:textId="63F5D522" w:rsidR="00924F9F" w:rsidRPr="00B03CA8" w:rsidRDefault="00E5094B" w:rsidP="0031114D">
      <w:pPr>
        <w:spacing w:after="160" w:line="259" w:lineRule="auto"/>
        <w:jc w:val="both"/>
        <w:rPr>
          <w:ins w:id="1099" w:author="Emma Sims (ESO)" w:date="2023-09-11T13:24:00Z"/>
          <w:rFonts w:asciiTheme="minorHAnsi" w:eastAsiaTheme="minorHAnsi" w:hAnsiTheme="minorHAnsi" w:cstheme="minorBidi"/>
          <w:sz w:val="22"/>
          <w:szCs w:val="22"/>
          <w:rPrChange w:id="1100" w:author="Alex Aristodemou (NESO)" w:date="2024-11-13T11:32:00Z">
            <w:rPr>
              <w:ins w:id="1101" w:author="Emma Sims (ESO)" w:date="2023-09-11T13:24:00Z"/>
              <w:rFonts w:asciiTheme="minorHAnsi" w:eastAsiaTheme="minorHAnsi" w:hAnsiTheme="minorHAnsi" w:cstheme="minorBidi"/>
              <w:color w:val="FF0000"/>
              <w:sz w:val="22"/>
              <w:szCs w:val="22"/>
            </w:rPr>
          </w:rPrChange>
        </w:rPr>
      </w:pPr>
      <w:ins w:id="1102" w:author="Emma Sims (ESO)" w:date="2023-09-11T13:24:00Z">
        <w:del w:id="1103" w:author="Alex Aristodemou (NESO)" w:date="2024-11-13T11:26:00Z">
          <w:r w:rsidRPr="0031114D" w:rsidDel="00DE257C">
            <w:rPr>
              <w:rFonts w:asciiTheme="minorHAnsi" w:eastAsiaTheme="minorHAnsi" w:hAnsiTheme="minorHAnsi" w:cstheme="minorBidi"/>
              <w:b/>
              <w:bCs/>
              <w:sz w:val="22"/>
              <w:szCs w:val="22"/>
            </w:rPr>
            <w:delText>C</w:delText>
          </w:r>
        </w:del>
        <w:r w:rsidRPr="0031114D">
          <w:rPr>
            <w:rFonts w:asciiTheme="minorHAnsi" w:eastAsiaTheme="minorHAnsi" w:hAnsiTheme="minorHAnsi" w:cstheme="minorBidi"/>
            <w:b/>
            <w:bCs/>
            <w:sz w:val="22"/>
            <w:szCs w:val="22"/>
          </w:rPr>
          <w:t>NS Services</w:t>
        </w:r>
        <w:del w:id="1104" w:author="Alex Millar (NESO)" w:date="2024-10-31T10:47:00Z">
          <w:r w:rsidR="00924F9F" w:rsidRPr="00B03CA8" w:rsidDel="00585B3F">
            <w:rPr>
              <w:rFonts w:asciiTheme="minorHAnsi" w:eastAsiaTheme="minorHAnsi" w:hAnsiTheme="minorHAnsi" w:cstheme="minorBidi"/>
              <w:sz w:val="22"/>
              <w:szCs w:val="22"/>
              <w:rPrChange w:id="1105" w:author="Alex Aristodemou (NESO)" w:date="2024-11-13T11:32:00Z">
                <w:rPr>
                  <w:rFonts w:asciiTheme="minorHAnsi" w:eastAsiaTheme="minorHAnsi" w:hAnsiTheme="minorHAnsi" w:cstheme="minorBidi"/>
                  <w:color w:val="FF0000"/>
                  <w:sz w:val="22"/>
                  <w:szCs w:val="22"/>
                </w:rPr>
              </w:rPrChange>
            </w:rPr>
            <w:delText>:</w:delText>
          </w:r>
        </w:del>
      </w:ins>
    </w:p>
    <w:p w14:paraId="15E3F045" w14:textId="7C9D576C" w:rsidR="003D048D" w:rsidRPr="00B03CA8" w:rsidRDefault="003D048D" w:rsidP="0031114D">
      <w:pPr>
        <w:spacing w:after="160" w:line="259" w:lineRule="auto"/>
        <w:jc w:val="both"/>
        <w:rPr>
          <w:ins w:id="1106" w:author="Alex Millar (NESO)" w:date="2024-10-31T10:45:00Z"/>
          <w:rFonts w:asciiTheme="minorHAnsi" w:eastAsiaTheme="minorHAnsi" w:hAnsiTheme="minorHAnsi" w:cstheme="minorBidi"/>
          <w:sz w:val="22"/>
          <w:szCs w:val="22"/>
          <w:rPrChange w:id="1107" w:author="Alex Aristodemou (NESO)" w:date="2024-11-13T11:32:00Z">
            <w:rPr>
              <w:ins w:id="1108" w:author="Alex Millar (NESO)" w:date="2024-10-31T10:45:00Z"/>
              <w:rFonts w:asciiTheme="minorHAnsi" w:eastAsiaTheme="minorHAnsi" w:hAnsiTheme="minorHAnsi" w:cstheme="minorBidi"/>
              <w:color w:val="FF0000"/>
              <w:sz w:val="22"/>
              <w:szCs w:val="22"/>
            </w:rPr>
          </w:rPrChange>
        </w:rPr>
      </w:pPr>
      <w:ins w:id="1109" w:author="Alex Millar (NESO)" w:date="2024-10-31T10:45:00Z">
        <w:r w:rsidRPr="00B03CA8">
          <w:rPr>
            <w:rFonts w:asciiTheme="minorHAnsi" w:eastAsiaTheme="minorHAnsi" w:hAnsiTheme="minorHAnsi" w:cstheme="minorBidi"/>
            <w:sz w:val="22"/>
            <w:szCs w:val="22"/>
            <w:rPrChange w:id="1110" w:author="Alex Aristodemou (NESO)" w:date="2024-11-13T11:32:00Z">
              <w:rPr>
                <w:rFonts w:asciiTheme="minorHAnsi" w:eastAsiaTheme="minorHAnsi" w:hAnsiTheme="minorHAnsi" w:cstheme="minorBidi"/>
                <w:color w:val="FF0000"/>
                <w:sz w:val="22"/>
                <w:szCs w:val="22"/>
              </w:rPr>
            </w:rPrChange>
          </w:rPr>
          <w:t>Regula</w:t>
        </w:r>
      </w:ins>
      <w:ins w:id="1111" w:author="Graham Lear (NESO)" w:date="2024-11-08T21:08:00Z">
        <w:r w:rsidR="008E5EAE" w:rsidRPr="00B03CA8">
          <w:rPr>
            <w:rFonts w:asciiTheme="minorHAnsi" w:eastAsiaTheme="minorHAnsi" w:hAnsiTheme="minorHAnsi" w:cstheme="minorBidi"/>
            <w:sz w:val="22"/>
            <w:szCs w:val="22"/>
            <w:rPrChange w:id="1112" w:author="Alex Aristodemou (NESO)" w:date="2024-11-13T11:32:00Z">
              <w:rPr>
                <w:rFonts w:asciiTheme="minorHAnsi" w:eastAsiaTheme="minorHAnsi" w:hAnsiTheme="minorHAnsi" w:cstheme="minorBidi"/>
                <w:color w:val="FF0000"/>
                <w:sz w:val="22"/>
                <w:szCs w:val="22"/>
              </w:rPr>
            </w:rPrChange>
          </w:rPr>
          <w:t>rit</w:t>
        </w:r>
      </w:ins>
      <w:ins w:id="1113" w:author="Alex Millar (NESO)" w:date="2024-10-31T10:45:00Z">
        <w:del w:id="1114" w:author="Graham Lear (NESO)" w:date="2024-11-08T21:08:00Z">
          <w:r w:rsidRPr="00B03CA8" w:rsidDel="008E5EAE">
            <w:rPr>
              <w:rFonts w:asciiTheme="minorHAnsi" w:eastAsiaTheme="minorHAnsi" w:hAnsiTheme="minorHAnsi" w:cstheme="minorBidi"/>
              <w:sz w:val="22"/>
              <w:szCs w:val="22"/>
              <w:rPrChange w:id="1115" w:author="Alex Aristodemou (NESO)" w:date="2024-11-13T11:32:00Z">
                <w:rPr>
                  <w:rFonts w:asciiTheme="minorHAnsi" w:eastAsiaTheme="minorHAnsi" w:hAnsiTheme="minorHAnsi" w:cstheme="minorBidi"/>
                  <w:color w:val="FF0000"/>
                  <w:sz w:val="22"/>
                  <w:szCs w:val="22"/>
                </w:rPr>
              </w:rPrChange>
            </w:rPr>
            <w:delText>tor</w:delText>
          </w:r>
        </w:del>
        <w:r w:rsidRPr="00B03CA8">
          <w:rPr>
            <w:rFonts w:asciiTheme="minorHAnsi" w:eastAsiaTheme="minorHAnsi" w:hAnsiTheme="minorHAnsi" w:cstheme="minorBidi"/>
            <w:sz w:val="22"/>
            <w:szCs w:val="22"/>
            <w:rPrChange w:id="1116" w:author="Alex Aristodemou (NESO)" w:date="2024-11-13T11:32:00Z">
              <w:rPr>
                <w:rFonts w:asciiTheme="minorHAnsi" w:eastAsiaTheme="minorHAnsi" w:hAnsiTheme="minorHAnsi" w:cstheme="minorBidi"/>
                <w:color w:val="FF0000"/>
                <w:sz w:val="22"/>
                <w:szCs w:val="22"/>
              </w:rPr>
            </w:rPrChange>
          </w:rPr>
          <w:t>y of any progress / review meetings:</w:t>
        </w:r>
      </w:ins>
    </w:p>
    <w:p w14:paraId="787200A2" w14:textId="3706AB3C" w:rsidR="00924F9F" w:rsidRPr="0031114D" w:rsidRDefault="001C016C" w:rsidP="0031114D">
      <w:pPr>
        <w:spacing w:after="160" w:line="259" w:lineRule="auto"/>
        <w:jc w:val="both"/>
        <w:rPr>
          <w:ins w:id="1117" w:author="Emma Sims (ESO)" w:date="2023-09-11T13:24:00Z"/>
          <w:rFonts w:asciiTheme="minorHAnsi" w:eastAsiaTheme="minorHAnsi" w:hAnsiTheme="minorHAnsi" w:cstheme="minorBidi"/>
          <w:sz w:val="22"/>
          <w:szCs w:val="22"/>
        </w:rPr>
      </w:pPr>
      <w:ins w:id="1118" w:author="Emma Sims (ESO)" w:date="2023-09-11T13:24:00Z">
        <w:r w:rsidRPr="00B03CA8">
          <w:rPr>
            <w:rFonts w:asciiTheme="minorHAnsi" w:eastAsiaTheme="minorHAnsi" w:hAnsiTheme="minorHAnsi" w:cstheme="minorBidi"/>
            <w:sz w:val="22"/>
            <w:szCs w:val="22"/>
            <w:rPrChange w:id="1119" w:author="Alex Aristodemou (NESO)" w:date="2024-11-13T11:32:00Z">
              <w:rPr>
                <w:rFonts w:asciiTheme="minorHAnsi" w:eastAsiaTheme="minorHAnsi" w:hAnsiTheme="minorHAnsi" w:cstheme="minorBidi"/>
                <w:color w:val="FF0000"/>
                <w:sz w:val="22"/>
                <w:szCs w:val="22"/>
              </w:rPr>
            </w:rPrChange>
          </w:rPr>
          <w:t xml:space="preserve">Data and Information required </w:t>
        </w:r>
        <w:r w:rsidRPr="0031114D">
          <w:rPr>
            <w:rFonts w:asciiTheme="minorHAnsi" w:eastAsiaTheme="minorHAnsi" w:hAnsiTheme="minorHAnsi" w:cstheme="minorBidi"/>
            <w:sz w:val="22"/>
            <w:szCs w:val="22"/>
          </w:rPr>
          <w:t xml:space="preserve">from </w:t>
        </w:r>
      </w:ins>
      <w:r w:rsidR="006E0FB0" w:rsidRPr="0031114D">
        <w:rPr>
          <w:rFonts w:asciiTheme="minorHAnsi" w:eastAsiaTheme="minorHAnsi" w:hAnsiTheme="minorHAnsi" w:cstheme="minorBidi"/>
          <w:sz w:val="22"/>
          <w:szCs w:val="22"/>
        </w:rPr>
        <w:t>The Company</w:t>
      </w:r>
      <w:ins w:id="1120" w:author="Emma Sims (ESO)" w:date="2023-09-11T13:24:00Z">
        <w:r w:rsidR="005427C9" w:rsidRPr="0031114D">
          <w:rPr>
            <w:rFonts w:asciiTheme="minorHAnsi" w:eastAsiaTheme="minorHAnsi" w:hAnsiTheme="minorHAnsi" w:cstheme="minorBidi"/>
            <w:sz w:val="22"/>
            <w:szCs w:val="22"/>
          </w:rPr>
          <w:t>:</w:t>
        </w:r>
      </w:ins>
    </w:p>
    <w:p w14:paraId="3866FB49" w14:textId="6770D53B" w:rsidR="00924F9F" w:rsidRPr="0031114D" w:rsidRDefault="001C016C" w:rsidP="0031114D">
      <w:pPr>
        <w:spacing w:after="160" w:line="259" w:lineRule="auto"/>
        <w:jc w:val="both"/>
        <w:rPr>
          <w:ins w:id="1121" w:author="Emma Sims (ESO)" w:date="2023-09-11T13:24:00Z"/>
          <w:rFonts w:asciiTheme="minorHAnsi" w:eastAsiaTheme="minorHAnsi" w:hAnsiTheme="minorHAnsi" w:cstheme="minorBidi"/>
          <w:sz w:val="22"/>
          <w:szCs w:val="22"/>
        </w:rPr>
      </w:pPr>
      <w:ins w:id="1122" w:author="Emma Sims (ESO)" w:date="2023-09-11T13:24:00Z">
        <w:del w:id="1123" w:author="Alex Aristodemou (NESO)" w:date="2024-11-13T11:26:00Z">
          <w:r w:rsidRPr="0031114D" w:rsidDel="00DE257C">
            <w:rPr>
              <w:rFonts w:asciiTheme="minorHAnsi" w:eastAsiaTheme="minorHAnsi" w:hAnsiTheme="minorHAnsi" w:cstheme="minorBidi"/>
              <w:sz w:val="22"/>
              <w:szCs w:val="22"/>
            </w:rPr>
            <w:delText>C</w:delText>
          </w:r>
        </w:del>
        <w:r w:rsidRPr="0031114D">
          <w:rPr>
            <w:rFonts w:asciiTheme="minorHAnsi" w:eastAsiaTheme="minorHAnsi" w:hAnsiTheme="minorHAnsi" w:cstheme="minorBidi"/>
            <w:sz w:val="22"/>
            <w:szCs w:val="22"/>
          </w:rPr>
          <w:t xml:space="preserve">NS </w:t>
        </w:r>
        <w:r w:rsidR="00521787" w:rsidRPr="0031114D">
          <w:rPr>
            <w:rFonts w:asciiTheme="minorHAnsi" w:eastAsiaTheme="minorHAnsi" w:hAnsiTheme="minorHAnsi" w:cstheme="minorBidi"/>
            <w:sz w:val="22"/>
            <w:szCs w:val="22"/>
          </w:rPr>
          <w:t>Feasibility Programme:</w:t>
        </w:r>
      </w:ins>
    </w:p>
    <w:p w14:paraId="675A92A1" w14:textId="7C7327DD" w:rsidR="00521787" w:rsidRPr="0031114D" w:rsidRDefault="003D048D" w:rsidP="0031114D">
      <w:pPr>
        <w:spacing w:after="160" w:line="259" w:lineRule="auto"/>
        <w:jc w:val="both"/>
        <w:rPr>
          <w:ins w:id="1124" w:author="Emma Sims (ESO)" w:date="2023-09-11T13:24:00Z"/>
          <w:rFonts w:asciiTheme="minorHAnsi" w:eastAsiaTheme="minorHAnsi" w:hAnsiTheme="minorHAnsi" w:cstheme="minorBidi"/>
          <w:sz w:val="22"/>
          <w:szCs w:val="22"/>
        </w:rPr>
      </w:pPr>
      <w:ins w:id="1125" w:author="Alex Millar (NESO)" w:date="2024-10-31T10:45:00Z">
        <w:r w:rsidRPr="0031114D">
          <w:rPr>
            <w:rFonts w:asciiTheme="minorHAnsi" w:eastAsiaTheme="minorHAnsi" w:hAnsiTheme="minorHAnsi" w:cstheme="minorBidi"/>
            <w:sz w:val="22"/>
            <w:szCs w:val="22"/>
          </w:rPr>
          <w:t xml:space="preserve">Date by which the draft </w:t>
        </w:r>
        <w:del w:id="1126" w:author="Alex Aristodemou (NESO)" w:date="2024-11-13T11:36:00Z">
          <w:r w:rsidRPr="0031114D" w:rsidDel="00FC6C8A">
            <w:rPr>
              <w:rFonts w:asciiTheme="minorHAnsi" w:eastAsiaTheme="minorHAnsi" w:hAnsiTheme="minorHAnsi" w:cstheme="minorBidi"/>
              <w:sz w:val="22"/>
              <w:szCs w:val="22"/>
            </w:rPr>
            <w:delText>C</w:delText>
          </w:r>
        </w:del>
        <w:r w:rsidRPr="0031114D">
          <w:rPr>
            <w:rFonts w:asciiTheme="minorHAnsi" w:eastAsiaTheme="minorHAnsi" w:hAnsiTheme="minorHAnsi" w:cstheme="minorBidi"/>
            <w:sz w:val="22"/>
            <w:szCs w:val="22"/>
          </w:rPr>
          <w:t>NS Feasibility Study Report is to be provided:</w:t>
        </w:r>
      </w:ins>
    </w:p>
    <w:p w14:paraId="696FC2DF" w14:textId="2F90A903" w:rsidR="00521787" w:rsidRPr="0031114D" w:rsidRDefault="00D81DA5" w:rsidP="0031114D">
      <w:pPr>
        <w:spacing w:after="160" w:line="259" w:lineRule="auto"/>
        <w:jc w:val="both"/>
        <w:rPr>
          <w:ins w:id="1127" w:author="Emma Sims (ESO)" w:date="2023-09-11T13:24:00Z"/>
          <w:rFonts w:asciiTheme="minorHAnsi" w:eastAsiaTheme="minorHAnsi" w:hAnsiTheme="minorHAnsi" w:cstheme="minorBidi"/>
          <w:sz w:val="22"/>
          <w:szCs w:val="22"/>
        </w:rPr>
      </w:pPr>
      <w:ins w:id="1128" w:author="Emma Sims (ESO)" w:date="2023-09-11T13:24:00Z">
        <w:r w:rsidRPr="0031114D">
          <w:rPr>
            <w:rFonts w:asciiTheme="minorHAnsi" w:eastAsiaTheme="minorHAnsi" w:hAnsiTheme="minorHAnsi" w:cstheme="minorBidi"/>
            <w:sz w:val="22"/>
            <w:szCs w:val="22"/>
          </w:rPr>
          <w:t>Date by the which the</w:t>
        </w:r>
      </w:ins>
      <w:ins w:id="1129" w:author="Alex Millar (NESO)" w:date="2024-10-31T10:45:00Z">
        <w:r w:rsidR="003D048D" w:rsidRPr="0031114D">
          <w:rPr>
            <w:rFonts w:asciiTheme="minorHAnsi" w:eastAsiaTheme="minorHAnsi" w:hAnsiTheme="minorHAnsi" w:cstheme="minorBidi"/>
            <w:sz w:val="22"/>
            <w:szCs w:val="22"/>
          </w:rPr>
          <w:t xml:space="preserve"> final</w:t>
        </w:r>
      </w:ins>
      <w:ins w:id="1130" w:author="Emma Sims (ESO)" w:date="2023-09-11T13:24:00Z">
        <w:r w:rsidRPr="0031114D">
          <w:rPr>
            <w:rFonts w:asciiTheme="minorHAnsi" w:eastAsiaTheme="minorHAnsi" w:hAnsiTheme="minorHAnsi" w:cstheme="minorBidi"/>
            <w:sz w:val="22"/>
            <w:szCs w:val="22"/>
          </w:rPr>
          <w:t xml:space="preserve"> </w:t>
        </w:r>
        <w:del w:id="1131" w:author="Alex Aristodemou (NESO)" w:date="2024-11-13T11:36:00Z">
          <w:r w:rsidR="005427C9" w:rsidRPr="0031114D" w:rsidDel="00FC6C8A">
            <w:rPr>
              <w:rFonts w:asciiTheme="minorHAnsi" w:eastAsiaTheme="minorHAnsi" w:hAnsiTheme="minorHAnsi" w:cstheme="minorBidi"/>
              <w:sz w:val="22"/>
              <w:szCs w:val="22"/>
            </w:rPr>
            <w:delText>C</w:delText>
          </w:r>
        </w:del>
        <w:r w:rsidR="005427C9" w:rsidRPr="0031114D">
          <w:rPr>
            <w:rFonts w:asciiTheme="minorHAnsi" w:eastAsiaTheme="minorHAnsi" w:hAnsiTheme="minorHAnsi" w:cstheme="minorBidi"/>
            <w:sz w:val="22"/>
            <w:szCs w:val="22"/>
          </w:rPr>
          <w:t xml:space="preserve">NS </w:t>
        </w:r>
        <w:r w:rsidR="00521787" w:rsidRPr="0031114D">
          <w:rPr>
            <w:rFonts w:asciiTheme="minorHAnsi" w:eastAsiaTheme="minorHAnsi" w:hAnsiTheme="minorHAnsi" w:cstheme="minorBidi"/>
            <w:sz w:val="22"/>
            <w:szCs w:val="22"/>
          </w:rPr>
          <w:t xml:space="preserve">Feasibility </w:t>
        </w:r>
        <w:r w:rsidRPr="0031114D">
          <w:rPr>
            <w:rFonts w:asciiTheme="minorHAnsi" w:eastAsiaTheme="minorHAnsi" w:hAnsiTheme="minorHAnsi" w:cstheme="minorBidi"/>
            <w:sz w:val="22"/>
            <w:szCs w:val="22"/>
          </w:rPr>
          <w:t xml:space="preserve">Study </w:t>
        </w:r>
        <w:r w:rsidR="00521787" w:rsidRPr="0031114D">
          <w:rPr>
            <w:rFonts w:asciiTheme="minorHAnsi" w:eastAsiaTheme="minorHAnsi" w:hAnsiTheme="minorHAnsi" w:cstheme="minorBidi"/>
            <w:sz w:val="22"/>
            <w:szCs w:val="22"/>
          </w:rPr>
          <w:t xml:space="preserve">Report </w:t>
        </w:r>
        <w:r w:rsidRPr="0031114D">
          <w:rPr>
            <w:rFonts w:asciiTheme="minorHAnsi" w:eastAsiaTheme="minorHAnsi" w:hAnsiTheme="minorHAnsi" w:cstheme="minorBidi"/>
            <w:sz w:val="22"/>
            <w:szCs w:val="22"/>
          </w:rPr>
          <w:t>is to be</w:t>
        </w:r>
        <w:r w:rsidR="000C37FF" w:rsidRPr="0031114D">
          <w:rPr>
            <w:rFonts w:asciiTheme="minorHAnsi" w:eastAsiaTheme="minorHAnsi" w:hAnsiTheme="minorHAnsi" w:cstheme="minorBidi"/>
            <w:sz w:val="22"/>
            <w:szCs w:val="22"/>
          </w:rPr>
          <w:t xml:space="preserve"> </w:t>
        </w:r>
        <w:r w:rsidRPr="0031114D">
          <w:rPr>
            <w:rFonts w:asciiTheme="minorHAnsi" w:eastAsiaTheme="minorHAnsi" w:hAnsiTheme="minorHAnsi" w:cstheme="minorBidi"/>
            <w:sz w:val="22"/>
            <w:szCs w:val="22"/>
          </w:rPr>
          <w:t>provided:</w:t>
        </w:r>
      </w:ins>
    </w:p>
    <w:p w14:paraId="04DCA9A4" w14:textId="77777777" w:rsidR="00D81DA5" w:rsidRPr="0031114D" w:rsidRDefault="00D81DA5" w:rsidP="0031114D">
      <w:pPr>
        <w:spacing w:after="160" w:line="259" w:lineRule="auto"/>
        <w:jc w:val="both"/>
        <w:rPr>
          <w:ins w:id="1132" w:author="Emma Sims (ESO)" w:date="2023-09-11T13:24:00Z"/>
          <w:rFonts w:asciiTheme="minorHAnsi" w:eastAsiaTheme="minorHAnsi" w:hAnsiTheme="minorHAnsi" w:cstheme="minorBidi"/>
          <w:sz w:val="22"/>
          <w:szCs w:val="22"/>
        </w:rPr>
      </w:pPr>
    </w:p>
    <w:p w14:paraId="56F8DC29" w14:textId="0967DE80" w:rsidR="00D81DA5" w:rsidRPr="0031114D" w:rsidRDefault="000C37FF" w:rsidP="0031114D">
      <w:pPr>
        <w:spacing w:after="160" w:line="259" w:lineRule="auto"/>
        <w:jc w:val="both"/>
        <w:rPr>
          <w:ins w:id="1133" w:author="Emma Sims (ESO)" w:date="2023-09-11T13:24:00Z"/>
          <w:rFonts w:asciiTheme="minorHAnsi" w:eastAsiaTheme="minorHAnsi" w:hAnsiTheme="minorHAnsi" w:cstheme="minorBidi"/>
          <w:sz w:val="22"/>
          <w:szCs w:val="22"/>
        </w:rPr>
      </w:pPr>
      <w:ins w:id="1134" w:author="Emma Sims (ESO)" w:date="2023-09-11T13:24:00Z">
        <w:del w:id="1135" w:author="Alex Aristodemou (NESO)" w:date="2024-11-13T11:26:00Z">
          <w:r w:rsidRPr="0031114D" w:rsidDel="00DE257C">
            <w:rPr>
              <w:rFonts w:asciiTheme="minorHAnsi" w:eastAsiaTheme="minorHAnsi" w:hAnsiTheme="minorHAnsi" w:cstheme="minorBidi"/>
              <w:b/>
              <w:bCs/>
              <w:sz w:val="22"/>
              <w:szCs w:val="22"/>
            </w:rPr>
            <w:delText>C</w:delText>
          </w:r>
        </w:del>
        <w:r w:rsidRPr="0031114D">
          <w:rPr>
            <w:rFonts w:asciiTheme="minorHAnsi" w:eastAsiaTheme="minorHAnsi" w:hAnsiTheme="minorHAnsi" w:cstheme="minorBidi"/>
            <w:b/>
            <w:bCs/>
            <w:sz w:val="22"/>
            <w:szCs w:val="22"/>
          </w:rPr>
          <w:t>NS Feasibility Costs</w:t>
        </w:r>
        <w:r w:rsidR="001028A7" w:rsidRPr="0031114D">
          <w:rPr>
            <w:rFonts w:asciiTheme="minorHAnsi" w:eastAsiaTheme="minorHAnsi" w:hAnsiTheme="minorHAnsi" w:cstheme="minorBidi"/>
            <w:sz w:val="22"/>
            <w:szCs w:val="22"/>
          </w:rPr>
          <w:t>:</w:t>
        </w:r>
      </w:ins>
    </w:p>
    <w:p w14:paraId="118BB655" w14:textId="7DE0BB48" w:rsidR="001028A7" w:rsidRPr="0031114D" w:rsidRDefault="00585B3F" w:rsidP="0031114D">
      <w:pPr>
        <w:spacing w:after="160" w:line="259" w:lineRule="auto"/>
        <w:jc w:val="both"/>
        <w:rPr>
          <w:ins w:id="1136" w:author="Emma Sims (ESO)" w:date="2023-09-11T13:24:00Z"/>
          <w:rFonts w:asciiTheme="minorHAnsi" w:eastAsiaTheme="minorHAnsi" w:hAnsiTheme="minorHAnsi" w:cstheme="minorBidi"/>
          <w:sz w:val="22"/>
          <w:szCs w:val="22"/>
        </w:rPr>
      </w:pPr>
      <w:ins w:id="1137" w:author="Alex Millar (NESO)" w:date="2024-10-31T10:47:00Z">
        <w:r w:rsidRPr="0031114D">
          <w:rPr>
            <w:rFonts w:asciiTheme="minorHAnsi" w:eastAsiaTheme="minorHAnsi" w:hAnsiTheme="minorHAnsi" w:cstheme="minorBidi"/>
            <w:sz w:val="22"/>
            <w:szCs w:val="22"/>
          </w:rPr>
          <w:t>[</w:t>
        </w:r>
      </w:ins>
      <w:ins w:id="1138" w:author="Emma Sims (ESO)" w:date="2023-09-11T13:24:00Z">
        <w:del w:id="1139" w:author="Alex Millar (NESO)" w:date="2024-10-31T10:47:00Z">
          <w:r w:rsidR="001028A7" w:rsidRPr="0031114D" w:rsidDel="00585B3F">
            <w:rPr>
              <w:rFonts w:asciiTheme="minorHAnsi" w:eastAsiaTheme="minorHAnsi" w:hAnsiTheme="minorHAnsi" w:cstheme="minorBidi"/>
              <w:sz w:val="22"/>
              <w:szCs w:val="22"/>
            </w:rPr>
            <w:delText>(</w:delText>
          </w:r>
        </w:del>
        <w:r w:rsidR="001028A7" w:rsidRPr="0031114D">
          <w:rPr>
            <w:rFonts w:asciiTheme="minorHAnsi" w:eastAsiaTheme="minorHAnsi" w:hAnsiTheme="minorHAnsi" w:cstheme="minorBidi"/>
            <w:sz w:val="22"/>
            <w:szCs w:val="22"/>
          </w:rPr>
          <w:t>Rates, resource, time</w:t>
        </w:r>
      </w:ins>
      <w:ins w:id="1140" w:author="Alex Millar (NESO)" w:date="2024-10-31T10:47:00Z">
        <w:r w:rsidRPr="0031114D">
          <w:rPr>
            <w:rFonts w:asciiTheme="minorHAnsi" w:eastAsiaTheme="minorHAnsi" w:hAnsiTheme="minorHAnsi" w:cstheme="minorBidi"/>
            <w:sz w:val="22"/>
            <w:szCs w:val="22"/>
          </w:rPr>
          <w:t>]</w:t>
        </w:r>
      </w:ins>
      <w:ins w:id="1141" w:author="Emma Sims (ESO)" w:date="2023-09-11T13:24:00Z">
        <w:del w:id="1142" w:author="Alex Millar (NESO)" w:date="2024-10-31T10:47:00Z">
          <w:r w:rsidR="002C4028" w:rsidRPr="0031114D" w:rsidDel="00585B3F">
            <w:rPr>
              <w:rFonts w:asciiTheme="minorHAnsi" w:eastAsiaTheme="minorHAnsi" w:hAnsiTheme="minorHAnsi" w:cstheme="minorBidi"/>
              <w:sz w:val="22"/>
              <w:szCs w:val="22"/>
            </w:rPr>
            <w:delText>)</w:delText>
          </w:r>
        </w:del>
      </w:ins>
    </w:p>
    <w:p w14:paraId="25F5EAFC" w14:textId="7199A45B" w:rsidR="002C4028" w:rsidRPr="0031114D" w:rsidRDefault="002C4028" w:rsidP="0031114D">
      <w:pPr>
        <w:spacing w:after="160" w:line="259" w:lineRule="auto"/>
        <w:jc w:val="both"/>
        <w:rPr>
          <w:ins w:id="1143" w:author="Alex Millar (NESO)" w:date="2024-10-31T10:39:00Z"/>
          <w:rFonts w:asciiTheme="minorHAnsi" w:eastAsiaTheme="minorHAnsi" w:hAnsiTheme="minorHAnsi" w:cstheme="minorBidi"/>
          <w:sz w:val="22"/>
          <w:szCs w:val="22"/>
        </w:rPr>
      </w:pPr>
      <w:ins w:id="1144" w:author="Emma Sims (ESO)" w:date="2023-09-11T13:24:00Z">
        <w:r w:rsidRPr="0031114D">
          <w:rPr>
            <w:rFonts w:asciiTheme="minorHAnsi" w:eastAsiaTheme="minorHAnsi" w:hAnsiTheme="minorHAnsi" w:cstheme="minorBidi"/>
            <w:sz w:val="22"/>
            <w:szCs w:val="22"/>
          </w:rPr>
          <w:t>[indicative based on time spent/fixed]]</w:t>
        </w:r>
      </w:ins>
    </w:p>
    <w:p w14:paraId="30BBDDC0" w14:textId="77777777" w:rsidR="00962B94" w:rsidRPr="0031114D" w:rsidRDefault="00962B94" w:rsidP="0031114D">
      <w:pPr>
        <w:spacing w:after="160" w:line="259" w:lineRule="auto"/>
        <w:jc w:val="both"/>
        <w:rPr>
          <w:ins w:id="1145" w:author="Alex Millar (NESO)" w:date="2024-10-31T10:39:00Z"/>
          <w:rFonts w:asciiTheme="minorHAnsi" w:eastAsiaTheme="minorHAnsi" w:hAnsiTheme="minorHAnsi" w:cstheme="minorBidi"/>
          <w:sz w:val="22"/>
          <w:szCs w:val="22"/>
        </w:rPr>
      </w:pPr>
    </w:p>
    <w:p w14:paraId="43A1380D" w14:textId="14C2BD6C" w:rsidR="00962B94" w:rsidRPr="0031114D" w:rsidRDefault="00962B94" w:rsidP="0031114D">
      <w:pPr>
        <w:spacing w:after="160" w:line="259" w:lineRule="auto"/>
        <w:jc w:val="both"/>
        <w:rPr>
          <w:ins w:id="1146" w:author="Emma Sims (ESO)" w:date="2023-09-11T13:24:00Z"/>
          <w:rFonts w:asciiTheme="minorHAnsi" w:eastAsiaTheme="minorHAnsi" w:hAnsiTheme="minorHAnsi" w:cstheme="minorBidi"/>
          <w:sz w:val="22"/>
          <w:szCs w:val="22"/>
        </w:rPr>
      </w:pPr>
      <w:ins w:id="1147" w:author="Alex Millar (NESO)" w:date="2024-10-31T10:39:00Z">
        <w:r w:rsidRPr="0031114D">
          <w:rPr>
            <w:rFonts w:asciiTheme="minorHAnsi" w:eastAsiaTheme="minorHAnsi" w:hAnsiTheme="minorHAnsi" w:cstheme="minorBidi"/>
            <w:sz w:val="22"/>
            <w:szCs w:val="22"/>
          </w:rPr>
          <w:t>S</w:t>
        </w:r>
      </w:ins>
      <w:ins w:id="1148" w:author="Alex Millar (NESO)" w:date="2024-10-31T10:40:00Z">
        <w:r w:rsidRPr="0031114D">
          <w:rPr>
            <w:rFonts w:asciiTheme="minorHAnsi" w:eastAsiaTheme="minorHAnsi" w:hAnsiTheme="minorHAnsi" w:cstheme="minorBidi"/>
            <w:sz w:val="22"/>
            <w:szCs w:val="22"/>
          </w:rPr>
          <w:t xml:space="preserve">ignatures </w:t>
        </w:r>
      </w:ins>
    </w:p>
    <w:p w14:paraId="43053BA9" w14:textId="77777777" w:rsidR="00CC0246" w:rsidRPr="0031114D" w:rsidRDefault="00CC0246" w:rsidP="0031114D">
      <w:pPr>
        <w:spacing w:after="160" w:line="259" w:lineRule="auto"/>
        <w:jc w:val="both"/>
        <w:rPr>
          <w:ins w:id="1149" w:author="Emma Sims (ESO)" w:date="2023-09-11T13:24:00Z"/>
          <w:rFonts w:asciiTheme="minorHAnsi" w:eastAsiaTheme="minorHAnsi" w:hAnsiTheme="minorHAnsi" w:cstheme="minorBidi"/>
          <w:sz w:val="22"/>
          <w:szCs w:val="22"/>
        </w:rPr>
      </w:pPr>
    </w:p>
    <w:p w14:paraId="4FF176FF" w14:textId="77777777" w:rsidR="00A01417" w:rsidRPr="00B03CA8" w:rsidRDefault="00A01417" w:rsidP="00F61C6D"/>
    <w:sectPr w:rsidR="00A01417" w:rsidRPr="00B03CA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8D1E4" w14:textId="77777777" w:rsidR="00F03E1C" w:rsidRDefault="00F03E1C">
      <w:r>
        <w:separator/>
      </w:r>
    </w:p>
  </w:endnote>
  <w:endnote w:type="continuationSeparator" w:id="0">
    <w:p w14:paraId="0FCDF050" w14:textId="77777777" w:rsidR="00F03E1C" w:rsidRDefault="00F03E1C">
      <w:r>
        <w:continuationSeparator/>
      </w:r>
    </w:p>
  </w:endnote>
  <w:endnote w:type="continuationNotice" w:id="1">
    <w:p w14:paraId="1FDBA2A7" w14:textId="77777777" w:rsidR="00F03E1C" w:rsidRDefault="00F03E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5B626" w14:textId="77777777" w:rsidR="00A01417" w:rsidRDefault="00A0141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616F8">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616F8">
      <w:rPr>
        <w:noProof/>
        <w:snapToGrid w:val="0"/>
      </w:rPr>
      <w:t>11</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C6A0F" w14:textId="77777777" w:rsidR="00F03E1C" w:rsidRDefault="00F03E1C">
      <w:r>
        <w:separator/>
      </w:r>
    </w:p>
  </w:footnote>
  <w:footnote w:type="continuationSeparator" w:id="0">
    <w:p w14:paraId="3F3909FA" w14:textId="77777777" w:rsidR="00F03E1C" w:rsidRDefault="00F03E1C">
      <w:r>
        <w:continuationSeparator/>
      </w:r>
    </w:p>
  </w:footnote>
  <w:footnote w:type="continuationNotice" w:id="1">
    <w:p w14:paraId="6910D934" w14:textId="77777777" w:rsidR="00F03E1C" w:rsidRDefault="00F03E1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6C56C63"/>
    <w:multiLevelType w:val="hybridMultilevel"/>
    <w:tmpl w:val="9C42179A"/>
    <w:lvl w:ilvl="0" w:tplc="E9702EE4">
      <w:start w:val="1"/>
      <w:numFmt w:val="decimal"/>
      <w:lvlText w:val="%1."/>
      <w:lvlJc w:val="left"/>
      <w:pPr>
        <w:ind w:left="720" w:hanging="360"/>
      </w:pPr>
    </w:lvl>
    <w:lvl w:ilvl="1" w:tplc="29C61ADA">
      <w:start w:val="1"/>
      <w:numFmt w:val="decimal"/>
      <w:lvlText w:val="%2."/>
      <w:lvlJc w:val="left"/>
      <w:pPr>
        <w:ind w:left="720" w:hanging="360"/>
      </w:pPr>
    </w:lvl>
    <w:lvl w:ilvl="2" w:tplc="702E21D6">
      <w:start w:val="1"/>
      <w:numFmt w:val="decimal"/>
      <w:lvlText w:val="%3."/>
      <w:lvlJc w:val="left"/>
      <w:pPr>
        <w:ind w:left="720" w:hanging="360"/>
      </w:pPr>
    </w:lvl>
    <w:lvl w:ilvl="3" w:tplc="506471B4">
      <w:start w:val="1"/>
      <w:numFmt w:val="decimal"/>
      <w:lvlText w:val="%4."/>
      <w:lvlJc w:val="left"/>
      <w:pPr>
        <w:ind w:left="720" w:hanging="360"/>
      </w:pPr>
    </w:lvl>
    <w:lvl w:ilvl="4" w:tplc="7832A442">
      <w:start w:val="1"/>
      <w:numFmt w:val="decimal"/>
      <w:lvlText w:val="%5."/>
      <w:lvlJc w:val="left"/>
      <w:pPr>
        <w:ind w:left="720" w:hanging="360"/>
      </w:pPr>
    </w:lvl>
    <w:lvl w:ilvl="5" w:tplc="27124408">
      <w:start w:val="1"/>
      <w:numFmt w:val="decimal"/>
      <w:lvlText w:val="%6."/>
      <w:lvlJc w:val="left"/>
      <w:pPr>
        <w:ind w:left="720" w:hanging="360"/>
      </w:pPr>
    </w:lvl>
    <w:lvl w:ilvl="6" w:tplc="5936E182">
      <w:start w:val="1"/>
      <w:numFmt w:val="decimal"/>
      <w:lvlText w:val="%7."/>
      <w:lvlJc w:val="left"/>
      <w:pPr>
        <w:ind w:left="720" w:hanging="360"/>
      </w:pPr>
    </w:lvl>
    <w:lvl w:ilvl="7" w:tplc="C8E2FF6E">
      <w:start w:val="1"/>
      <w:numFmt w:val="decimal"/>
      <w:lvlText w:val="%8."/>
      <w:lvlJc w:val="left"/>
      <w:pPr>
        <w:ind w:left="720" w:hanging="360"/>
      </w:pPr>
    </w:lvl>
    <w:lvl w:ilvl="8" w:tplc="BBCAACA0">
      <w:start w:val="1"/>
      <w:numFmt w:val="decimal"/>
      <w:lvlText w:val="%9."/>
      <w:lvlJc w:val="left"/>
      <w:pPr>
        <w:ind w:left="720" w:hanging="360"/>
      </w:pPr>
    </w:lvl>
  </w:abstractNum>
  <w:abstractNum w:abstractNumId="2" w15:restartNumberingAfterBreak="0">
    <w:nsid w:val="08111F18"/>
    <w:multiLevelType w:val="multilevel"/>
    <w:tmpl w:val="C2364A5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2C7369"/>
    <w:multiLevelType w:val="multilevel"/>
    <w:tmpl w:val="B7A23ED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7"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8" w15:restartNumberingAfterBreak="0">
    <w:nsid w:val="28824DE9"/>
    <w:multiLevelType w:val="hybridMultilevel"/>
    <w:tmpl w:val="3C3E8900"/>
    <w:lvl w:ilvl="0" w:tplc="513285B4">
      <w:start w:val="1"/>
      <w:numFmt w:val="decimal"/>
      <w:lvlText w:val="%1."/>
      <w:lvlJc w:val="left"/>
      <w:pPr>
        <w:ind w:left="1020" w:hanging="360"/>
      </w:pPr>
    </w:lvl>
    <w:lvl w:ilvl="1" w:tplc="D7903C5C">
      <w:start w:val="1"/>
      <w:numFmt w:val="decimal"/>
      <w:lvlText w:val="%2."/>
      <w:lvlJc w:val="left"/>
      <w:pPr>
        <w:ind w:left="1020" w:hanging="360"/>
      </w:pPr>
    </w:lvl>
    <w:lvl w:ilvl="2" w:tplc="ED34AA20">
      <w:start w:val="1"/>
      <w:numFmt w:val="decimal"/>
      <w:lvlText w:val="%3."/>
      <w:lvlJc w:val="left"/>
      <w:pPr>
        <w:ind w:left="1020" w:hanging="360"/>
      </w:pPr>
    </w:lvl>
    <w:lvl w:ilvl="3" w:tplc="18783226">
      <w:start w:val="1"/>
      <w:numFmt w:val="decimal"/>
      <w:lvlText w:val="%4."/>
      <w:lvlJc w:val="left"/>
      <w:pPr>
        <w:ind w:left="1020" w:hanging="360"/>
      </w:pPr>
    </w:lvl>
    <w:lvl w:ilvl="4" w:tplc="673240EA">
      <w:start w:val="1"/>
      <w:numFmt w:val="decimal"/>
      <w:lvlText w:val="%5."/>
      <w:lvlJc w:val="left"/>
      <w:pPr>
        <w:ind w:left="1020" w:hanging="360"/>
      </w:pPr>
    </w:lvl>
    <w:lvl w:ilvl="5" w:tplc="CD4C8964">
      <w:start w:val="1"/>
      <w:numFmt w:val="decimal"/>
      <w:lvlText w:val="%6."/>
      <w:lvlJc w:val="left"/>
      <w:pPr>
        <w:ind w:left="1020" w:hanging="360"/>
      </w:pPr>
    </w:lvl>
    <w:lvl w:ilvl="6" w:tplc="4BE64BFE">
      <w:start w:val="1"/>
      <w:numFmt w:val="decimal"/>
      <w:lvlText w:val="%7."/>
      <w:lvlJc w:val="left"/>
      <w:pPr>
        <w:ind w:left="1020" w:hanging="360"/>
      </w:pPr>
    </w:lvl>
    <w:lvl w:ilvl="7" w:tplc="E5CAF90C">
      <w:start w:val="1"/>
      <w:numFmt w:val="decimal"/>
      <w:lvlText w:val="%8."/>
      <w:lvlJc w:val="left"/>
      <w:pPr>
        <w:ind w:left="1020" w:hanging="360"/>
      </w:pPr>
    </w:lvl>
    <w:lvl w:ilvl="8" w:tplc="E18075E6">
      <w:start w:val="1"/>
      <w:numFmt w:val="decimal"/>
      <w:lvlText w:val="%9."/>
      <w:lvlJc w:val="left"/>
      <w:pPr>
        <w:ind w:left="1020" w:hanging="360"/>
      </w:pPr>
    </w:lvl>
  </w:abstractNum>
  <w:abstractNum w:abstractNumId="9"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3FF02B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7C6410A"/>
    <w:multiLevelType w:val="hybridMultilevel"/>
    <w:tmpl w:val="A43AE35A"/>
    <w:lvl w:ilvl="0" w:tplc="793ECF9E">
      <w:start w:val="1"/>
      <w:numFmt w:val="decimal"/>
      <w:lvlText w:val="%1."/>
      <w:lvlJc w:val="left"/>
      <w:pPr>
        <w:tabs>
          <w:tab w:val="num" w:pos="360"/>
        </w:tabs>
        <w:ind w:left="360" w:hanging="360"/>
      </w:pPr>
    </w:lvl>
    <w:lvl w:ilvl="1" w:tplc="828A6686" w:tentative="1">
      <w:start w:val="1"/>
      <w:numFmt w:val="lowerLetter"/>
      <w:lvlText w:val="%2."/>
      <w:lvlJc w:val="left"/>
      <w:pPr>
        <w:tabs>
          <w:tab w:val="num" w:pos="1440"/>
        </w:tabs>
        <w:ind w:left="1440" w:hanging="360"/>
      </w:pPr>
    </w:lvl>
    <w:lvl w:ilvl="2" w:tplc="BE3A35C0" w:tentative="1">
      <w:start w:val="1"/>
      <w:numFmt w:val="lowerRoman"/>
      <w:lvlText w:val="%3."/>
      <w:lvlJc w:val="right"/>
      <w:pPr>
        <w:tabs>
          <w:tab w:val="num" w:pos="2160"/>
        </w:tabs>
        <w:ind w:left="2160" w:hanging="180"/>
      </w:pPr>
    </w:lvl>
    <w:lvl w:ilvl="3" w:tplc="7AAED2F6" w:tentative="1">
      <w:start w:val="1"/>
      <w:numFmt w:val="decimal"/>
      <w:lvlText w:val="%4."/>
      <w:lvlJc w:val="left"/>
      <w:pPr>
        <w:tabs>
          <w:tab w:val="num" w:pos="2880"/>
        </w:tabs>
        <w:ind w:left="2880" w:hanging="360"/>
      </w:pPr>
    </w:lvl>
    <w:lvl w:ilvl="4" w:tplc="CD6424AC" w:tentative="1">
      <w:start w:val="1"/>
      <w:numFmt w:val="lowerLetter"/>
      <w:lvlText w:val="%5."/>
      <w:lvlJc w:val="left"/>
      <w:pPr>
        <w:tabs>
          <w:tab w:val="num" w:pos="3600"/>
        </w:tabs>
        <w:ind w:left="3600" w:hanging="360"/>
      </w:pPr>
    </w:lvl>
    <w:lvl w:ilvl="5" w:tplc="429225A2" w:tentative="1">
      <w:start w:val="1"/>
      <w:numFmt w:val="lowerRoman"/>
      <w:lvlText w:val="%6."/>
      <w:lvlJc w:val="right"/>
      <w:pPr>
        <w:tabs>
          <w:tab w:val="num" w:pos="4320"/>
        </w:tabs>
        <w:ind w:left="4320" w:hanging="180"/>
      </w:pPr>
    </w:lvl>
    <w:lvl w:ilvl="6" w:tplc="097A0CEA" w:tentative="1">
      <w:start w:val="1"/>
      <w:numFmt w:val="decimal"/>
      <w:lvlText w:val="%7."/>
      <w:lvlJc w:val="left"/>
      <w:pPr>
        <w:tabs>
          <w:tab w:val="num" w:pos="5040"/>
        </w:tabs>
        <w:ind w:left="5040" w:hanging="360"/>
      </w:pPr>
    </w:lvl>
    <w:lvl w:ilvl="7" w:tplc="AEDA5D2A" w:tentative="1">
      <w:start w:val="1"/>
      <w:numFmt w:val="lowerLetter"/>
      <w:lvlText w:val="%8."/>
      <w:lvlJc w:val="left"/>
      <w:pPr>
        <w:tabs>
          <w:tab w:val="num" w:pos="5760"/>
        </w:tabs>
        <w:ind w:left="5760" w:hanging="360"/>
      </w:pPr>
    </w:lvl>
    <w:lvl w:ilvl="8" w:tplc="70585D96" w:tentative="1">
      <w:start w:val="1"/>
      <w:numFmt w:val="lowerRoman"/>
      <w:lvlText w:val="%9."/>
      <w:lvlJc w:val="right"/>
      <w:pPr>
        <w:tabs>
          <w:tab w:val="num" w:pos="6480"/>
        </w:tabs>
        <w:ind w:left="6480" w:hanging="180"/>
      </w:pPr>
    </w:lvl>
  </w:abstractNum>
  <w:abstractNum w:abstractNumId="13" w15:restartNumberingAfterBreak="0">
    <w:nsid w:val="4EC64D92"/>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19754A7"/>
    <w:multiLevelType w:val="hybridMultilevel"/>
    <w:tmpl w:val="9456113C"/>
    <w:lvl w:ilvl="0" w:tplc="C3C4AE6A">
      <w:start w:val="1"/>
      <w:numFmt w:val="decimal"/>
      <w:lvlText w:val="%1."/>
      <w:lvlJc w:val="left"/>
      <w:pPr>
        <w:tabs>
          <w:tab w:val="num" w:pos="360"/>
        </w:tabs>
        <w:ind w:left="360" w:hanging="360"/>
      </w:pPr>
    </w:lvl>
    <w:lvl w:ilvl="1" w:tplc="BF92D624" w:tentative="1">
      <w:start w:val="1"/>
      <w:numFmt w:val="lowerLetter"/>
      <w:lvlText w:val="%2."/>
      <w:lvlJc w:val="left"/>
      <w:pPr>
        <w:tabs>
          <w:tab w:val="num" w:pos="1080"/>
        </w:tabs>
        <w:ind w:left="1080" w:hanging="360"/>
      </w:pPr>
    </w:lvl>
    <w:lvl w:ilvl="2" w:tplc="CC66E408" w:tentative="1">
      <w:start w:val="1"/>
      <w:numFmt w:val="lowerRoman"/>
      <w:lvlText w:val="%3."/>
      <w:lvlJc w:val="right"/>
      <w:pPr>
        <w:tabs>
          <w:tab w:val="num" w:pos="1800"/>
        </w:tabs>
        <w:ind w:left="1800" w:hanging="180"/>
      </w:pPr>
    </w:lvl>
    <w:lvl w:ilvl="3" w:tplc="CC6CE53C" w:tentative="1">
      <w:start w:val="1"/>
      <w:numFmt w:val="decimal"/>
      <w:lvlText w:val="%4."/>
      <w:lvlJc w:val="left"/>
      <w:pPr>
        <w:tabs>
          <w:tab w:val="num" w:pos="2520"/>
        </w:tabs>
        <w:ind w:left="2520" w:hanging="360"/>
      </w:pPr>
    </w:lvl>
    <w:lvl w:ilvl="4" w:tplc="F64687B4" w:tentative="1">
      <w:start w:val="1"/>
      <w:numFmt w:val="lowerLetter"/>
      <w:lvlText w:val="%5."/>
      <w:lvlJc w:val="left"/>
      <w:pPr>
        <w:tabs>
          <w:tab w:val="num" w:pos="3240"/>
        </w:tabs>
        <w:ind w:left="3240" w:hanging="360"/>
      </w:pPr>
    </w:lvl>
    <w:lvl w:ilvl="5" w:tplc="74BCCB44" w:tentative="1">
      <w:start w:val="1"/>
      <w:numFmt w:val="lowerRoman"/>
      <w:lvlText w:val="%6."/>
      <w:lvlJc w:val="right"/>
      <w:pPr>
        <w:tabs>
          <w:tab w:val="num" w:pos="3960"/>
        </w:tabs>
        <w:ind w:left="3960" w:hanging="180"/>
      </w:pPr>
    </w:lvl>
    <w:lvl w:ilvl="6" w:tplc="871E050C" w:tentative="1">
      <w:start w:val="1"/>
      <w:numFmt w:val="decimal"/>
      <w:lvlText w:val="%7."/>
      <w:lvlJc w:val="left"/>
      <w:pPr>
        <w:tabs>
          <w:tab w:val="num" w:pos="4680"/>
        </w:tabs>
        <w:ind w:left="4680" w:hanging="360"/>
      </w:pPr>
    </w:lvl>
    <w:lvl w:ilvl="7" w:tplc="EB62BFAE" w:tentative="1">
      <w:start w:val="1"/>
      <w:numFmt w:val="lowerLetter"/>
      <w:lvlText w:val="%8."/>
      <w:lvlJc w:val="left"/>
      <w:pPr>
        <w:tabs>
          <w:tab w:val="num" w:pos="5400"/>
        </w:tabs>
        <w:ind w:left="5400" w:hanging="360"/>
      </w:pPr>
    </w:lvl>
    <w:lvl w:ilvl="8" w:tplc="ED6CC8D2" w:tentative="1">
      <w:start w:val="1"/>
      <w:numFmt w:val="lowerRoman"/>
      <w:lvlText w:val="%9."/>
      <w:lvlJc w:val="right"/>
      <w:pPr>
        <w:tabs>
          <w:tab w:val="num" w:pos="6120"/>
        </w:tabs>
        <w:ind w:left="6120" w:hanging="180"/>
      </w:pPr>
    </w:lvl>
  </w:abstractNum>
  <w:abstractNum w:abstractNumId="1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7" w15:restartNumberingAfterBreak="0">
    <w:nsid w:val="58E216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EF7E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A34B09"/>
    <w:multiLevelType w:val="singleLevel"/>
    <w:tmpl w:val="0809000F"/>
    <w:lvl w:ilvl="0">
      <w:start w:val="1"/>
      <w:numFmt w:val="decimal"/>
      <w:lvlText w:val="%1."/>
      <w:lvlJc w:val="left"/>
      <w:pPr>
        <w:tabs>
          <w:tab w:val="num" w:pos="360"/>
        </w:tabs>
        <w:ind w:left="360" w:hanging="360"/>
      </w:pPr>
    </w:lvl>
  </w:abstractNum>
  <w:abstractNum w:abstractNumId="20" w15:restartNumberingAfterBreak="0">
    <w:nsid w:val="76A323C9"/>
    <w:multiLevelType w:val="hybridMultilevel"/>
    <w:tmpl w:val="3B2C794A"/>
    <w:lvl w:ilvl="0" w:tplc="8092FBA2">
      <w:start w:val="1"/>
      <w:numFmt w:val="decimal"/>
      <w:lvlText w:val="%1."/>
      <w:lvlJc w:val="left"/>
      <w:pPr>
        <w:ind w:left="720" w:hanging="360"/>
      </w:pPr>
    </w:lvl>
    <w:lvl w:ilvl="1" w:tplc="047680C8">
      <w:start w:val="1"/>
      <w:numFmt w:val="decimal"/>
      <w:lvlText w:val="%2."/>
      <w:lvlJc w:val="left"/>
      <w:pPr>
        <w:ind w:left="720" w:hanging="360"/>
      </w:pPr>
    </w:lvl>
    <w:lvl w:ilvl="2" w:tplc="1B6EA71E">
      <w:start w:val="1"/>
      <w:numFmt w:val="decimal"/>
      <w:lvlText w:val="%3."/>
      <w:lvlJc w:val="left"/>
      <w:pPr>
        <w:ind w:left="720" w:hanging="360"/>
      </w:pPr>
    </w:lvl>
    <w:lvl w:ilvl="3" w:tplc="A342A96C">
      <w:start w:val="1"/>
      <w:numFmt w:val="decimal"/>
      <w:lvlText w:val="%4."/>
      <w:lvlJc w:val="left"/>
      <w:pPr>
        <w:ind w:left="720" w:hanging="360"/>
      </w:pPr>
    </w:lvl>
    <w:lvl w:ilvl="4" w:tplc="197E4BBA">
      <w:start w:val="1"/>
      <w:numFmt w:val="decimal"/>
      <w:lvlText w:val="%5."/>
      <w:lvlJc w:val="left"/>
      <w:pPr>
        <w:ind w:left="720" w:hanging="360"/>
      </w:pPr>
    </w:lvl>
    <w:lvl w:ilvl="5" w:tplc="72269496">
      <w:start w:val="1"/>
      <w:numFmt w:val="decimal"/>
      <w:lvlText w:val="%6."/>
      <w:lvlJc w:val="left"/>
      <w:pPr>
        <w:ind w:left="720" w:hanging="360"/>
      </w:pPr>
    </w:lvl>
    <w:lvl w:ilvl="6" w:tplc="BC20AE48">
      <w:start w:val="1"/>
      <w:numFmt w:val="decimal"/>
      <w:lvlText w:val="%7."/>
      <w:lvlJc w:val="left"/>
      <w:pPr>
        <w:ind w:left="720" w:hanging="360"/>
      </w:pPr>
    </w:lvl>
    <w:lvl w:ilvl="7" w:tplc="81422EAA">
      <w:start w:val="1"/>
      <w:numFmt w:val="decimal"/>
      <w:lvlText w:val="%8."/>
      <w:lvlJc w:val="left"/>
      <w:pPr>
        <w:ind w:left="720" w:hanging="360"/>
      </w:pPr>
    </w:lvl>
    <w:lvl w:ilvl="8" w:tplc="7D70A160">
      <w:start w:val="1"/>
      <w:numFmt w:val="decimal"/>
      <w:lvlText w:val="%9."/>
      <w:lvlJc w:val="left"/>
      <w:pPr>
        <w:ind w:left="720" w:hanging="360"/>
      </w:pPr>
    </w:lvl>
  </w:abstractNum>
  <w:abstractNum w:abstractNumId="21" w15:restartNumberingAfterBreak="0">
    <w:nsid w:val="779B46C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77066717">
    <w:abstractNumId w:val="14"/>
  </w:num>
  <w:num w:numId="2" w16cid:durableId="419449341">
    <w:abstractNumId w:val="5"/>
  </w:num>
  <w:num w:numId="3" w16cid:durableId="745958991">
    <w:abstractNumId w:val="0"/>
  </w:num>
  <w:num w:numId="4" w16cid:durableId="1063260685">
    <w:abstractNumId w:val="16"/>
  </w:num>
  <w:num w:numId="5" w16cid:durableId="514656566">
    <w:abstractNumId w:val="9"/>
  </w:num>
  <w:num w:numId="6" w16cid:durableId="1595361219">
    <w:abstractNumId w:val="6"/>
  </w:num>
  <w:num w:numId="7" w16cid:durableId="1075710474">
    <w:abstractNumId w:val="15"/>
  </w:num>
  <w:num w:numId="8" w16cid:durableId="839541536">
    <w:abstractNumId w:val="11"/>
  </w:num>
  <w:num w:numId="9" w16cid:durableId="1045790247">
    <w:abstractNumId w:val="12"/>
  </w:num>
  <w:num w:numId="10" w16cid:durableId="260920044">
    <w:abstractNumId w:val="18"/>
  </w:num>
  <w:num w:numId="11" w16cid:durableId="1127971371">
    <w:abstractNumId w:val="13"/>
  </w:num>
  <w:num w:numId="12" w16cid:durableId="1120345593">
    <w:abstractNumId w:val="7"/>
  </w:num>
  <w:num w:numId="13" w16cid:durableId="977807561">
    <w:abstractNumId w:val="2"/>
  </w:num>
  <w:num w:numId="14" w16cid:durableId="1992173430">
    <w:abstractNumId w:val="10"/>
  </w:num>
  <w:num w:numId="15" w16cid:durableId="322858752">
    <w:abstractNumId w:val="21"/>
  </w:num>
  <w:num w:numId="16" w16cid:durableId="1007486256">
    <w:abstractNumId w:val="19"/>
  </w:num>
  <w:num w:numId="17" w16cid:durableId="2086678946">
    <w:abstractNumId w:val="17"/>
  </w:num>
  <w:num w:numId="18" w16cid:durableId="258174660">
    <w:abstractNumId w:val="4"/>
  </w:num>
  <w:num w:numId="19" w16cid:durableId="1050688107">
    <w:abstractNumId w:val="3"/>
  </w:num>
  <w:num w:numId="20" w16cid:durableId="1216622063">
    <w:abstractNumId w:val="8"/>
  </w:num>
  <w:num w:numId="21" w16cid:durableId="1158375346">
    <w:abstractNumId w:val="20"/>
  </w:num>
  <w:num w:numId="22" w16cid:durableId="190189119">
    <w:abstractNumId w:val="1"/>
  </w:num>
  <w:num w:numId="23" w16cid:durableId="1497648800">
    <w:abstractNumId w:val="16"/>
  </w:num>
  <w:num w:numId="24" w16cid:durableId="1916933682">
    <w:abstractNumId w:val="16"/>
  </w:num>
  <w:num w:numId="25" w16cid:durableId="1764840204">
    <w:abstractNumId w:val="16"/>
  </w:num>
  <w:num w:numId="26" w16cid:durableId="2035181514">
    <w:abstractNumId w:val="16"/>
  </w:num>
  <w:num w:numId="27" w16cid:durableId="1813526023">
    <w:abstractNumId w:val="16"/>
  </w:num>
  <w:num w:numId="28" w16cid:durableId="1663005398">
    <w:abstractNumId w:val="16"/>
  </w:num>
  <w:num w:numId="29" w16cid:durableId="161940658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 Sims (ESO)">
    <w15:presenceInfo w15:providerId="AD" w15:userId="S::Emma.Sims@uk.nationalgrid.com::74ddcf9c-d157-4ec4-b522-d75128a5c011"/>
  </w15:person>
  <w15:person w15:author="Alex Aristodemou (NESO)">
    <w15:presenceInfo w15:providerId="AD" w15:userId="S::alexander.aristod@uk.nationalgrid.com::0cb1737e-a9d3-4d94-a97f-26f0b782cddb"/>
  </w15:person>
  <w15:person w15:author="Haarith Dhorat (NESO)">
    <w15:presenceInfo w15:providerId="AD" w15:userId="S::Haarith.Dhorat@uk.nationalgrid.com::0cd168d0-143e-4c03-83f3-99dd3e4257b3"/>
  </w15:person>
  <w15:person w15:author="Angela Quinn">
    <w15:presenceInfo w15:providerId="AD" w15:userId="S::angela.quinn@uk.nationalgrid.com::296ec920-8dab-4760-82a1-80873ce31050"/>
  </w15:person>
  <w15:person w15:author="Graham Lear (NESO)">
    <w15:presenceInfo w15:providerId="AD" w15:userId="S::Graham.Lear@uk.nationalgrid.com::cd5ed157-3b24-4d56-a496-249390cec3e2"/>
  </w15:person>
  <w15:person w15:author="Millar, Alexandra">
    <w15:presenceInfo w15:providerId="AD" w15:userId="S::alexandra.millar@uk.nationalgrid.com::07a53c82-7e0e-4634-bc3e-a9c91ff712a0"/>
  </w15:person>
  <w15:person w15:author="Alex Millar (NESO)">
    <w15:presenceInfo w15:providerId="AD" w15:userId="S::alexandra.millar@uk.nationalgrid.com::07a53c82-7e0e-4634-bc3e-a9c91ff712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d9IBC6bxoBLWsQFLbDUjKzNLWRyQRHUW/btV14AYHl6vM9nzypqid5d873VUOp+wnIV1KDamwJayXwFMkaO9lQ==" w:salt="1vpspz5RTKiwsK5wNI60B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6D"/>
    <w:rsid w:val="00024C77"/>
    <w:rsid w:val="00027A91"/>
    <w:rsid w:val="00027C8C"/>
    <w:rsid w:val="00041212"/>
    <w:rsid w:val="00041EF7"/>
    <w:rsid w:val="0004345B"/>
    <w:rsid w:val="00043B40"/>
    <w:rsid w:val="0004467C"/>
    <w:rsid w:val="00052B17"/>
    <w:rsid w:val="0006118D"/>
    <w:rsid w:val="00074E55"/>
    <w:rsid w:val="00077CA3"/>
    <w:rsid w:val="00081E66"/>
    <w:rsid w:val="0008735D"/>
    <w:rsid w:val="000947BF"/>
    <w:rsid w:val="000A376D"/>
    <w:rsid w:val="000A48DB"/>
    <w:rsid w:val="000A4EA3"/>
    <w:rsid w:val="000A5752"/>
    <w:rsid w:val="000B11FC"/>
    <w:rsid w:val="000B215C"/>
    <w:rsid w:val="000B2223"/>
    <w:rsid w:val="000B58E0"/>
    <w:rsid w:val="000C063C"/>
    <w:rsid w:val="000C37FF"/>
    <w:rsid w:val="000C5485"/>
    <w:rsid w:val="000C7DD7"/>
    <w:rsid w:val="000D2034"/>
    <w:rsid w:val="000D2035"/>
    <w:rsid w:val="000D2DE5"/>
    <w:rsid w:val="000D55FB"/>
    <w:rsid w:val="000E1171"/>
    <w:rsid w:val="000E648F"/>
    <w:rsid w:val="000F13F4"/>
    <w:rsid w:val="000F2370"/>
    <w:rsid w:val="000F2F2C"/>
    <w:rsid w:val="000F3C6E"/>
    <w:rsid w:val="000F4444"/>
    <w:rsid w:val="000F5A63"/>
    <w:rsid w:val="001019EF"/>
    <w:rsid w:val="001028A7"/>
    <w:rsid w:val="00102C91"/>
    <w:rsid w:val="00103F5C"/>
    <w:rsid w:val="00104436"/>
    <w:rsid w:val="00113619"/>
    <w:rsid w:val="00114F3C"/>
    <w:rsid w:val="00114F59"/>
    <w:rsid w:val="00115D88"/>
    <w:rsid w:val="00122377"/>
    <w:rsid w:val="00130111"/>
    <w:rsid w:val="00147CFE"/>
    <w:rsid w:val="00147EAA"/>
    <w:rsid w:val="001527B0"/>
    <w:rsid w:val="001537D9"/>
    <w:rsid w:val="00155D1D"/>
    <w:rsid w:val="00161799"/>
    <w:rsid w:val="00162471"/>
    <w:rsid w:val="00172E5E"/>
    <w:rsid w:val="00174AF5"/>
    <w:rsid w:val="001750BD"/>
    <w:rsid w:val="00176505"/>
    <w:rsid w:val="001810DE"/>
    <w:rsid w:val="00191729"/>
    <w:rsid w:val="00196F3A"/>
    <w:rsid w:val="001A1631"/>
    <w:rsid w:val="001A27B3"/>
    <w:rsid w:val="001B1D3F"/>
    <w:rsid w:val="001C016C"/>
    <w:rsid w:val="001C7879"/>
    <w:rsid w:val="001D0D60"/>
    <w:rsid w:val="001D2FB7"/>
    <w:rsid w:val="001D5ABA"/>
    <w:rsid w:val="001D5C2C"/>
    <w:rsid w:val="001D62E2"/>
    <w:rsid w:val="001E3C46"/>
    <w:rsid w:val="001F4405"/>
    <w:rsid w:val="0020657A"/>
    <w:rsid w:val="00214E9A"/>
    <w:rsid w:val="0021534A"/>
    <w:rsid w:val="00216980"/>
    <w:rsid w:val="00220A1C"/>
    <w:rsid w:val="002232BD"/>
    <w:rsid w:val="0022647E"/>
    <w:rsid w:val="002300D8"/>
    <w:rsid w:val="002400C4"/>
    <w:rsid w:val="00263C57"/>
    <w:rsid w:val="00270E72"/>
    <w:rsid w:val="00276EC0"/>
    <w:rsid w:val="00280A52"/>
    <w:rsid w:val="0029482F"/>
    <w:rsid w:val="002A1D7D"/>
    <w:rsid w:val="002A37E9"/>
    <w:rsid w:val="002C0929"/>
    <w:rsid w:val="002C4028"/>
    <w:rsid w:val="002C6F1A"/>
    <w:rsid w:val="002D26D2"/>
    <w:rsid w:val="002D5224"/>
    <w:rsid w:val="002D5ECD"/>
    <w:rsid w:val="002D7A6D"/>
    <w:rsid w:val="002E1D5A"/>
    <w:rsid w:val="002E281B"/>
    <w:rsid w:val="002E5111"/>
    <w:rsid w:val="002E6253"/>
    <w:rsid w:val="002E6EF6"/>
    <w:rsid w:val="002E6FD7"/>
    <w:rsid w:val="002F0B15"/>
    <w:rsid w:val="00300E9D"/>
    <w:rsid w:val="0030426C"/>
    <w:rsid w:val="00310DEE"/>
    <w:rsid w:val="0031114D"/>
    <w:rsid w:val="0031415F"/>
    <w:rsid w:val="00323E92"/>
    <w:rsid w:val="00324677"/>
    <w:rsid w:val="003340A5"/>
    <w:rsid w:val="00337A9C"/>
    <w:rsid w:val="00343A39"/>
    <w:rsid w:val="00344B7C"/>
    <w:rsid w:val="003457A8"/>
    <w:rsid w:val="00350CE0"/>
    <w:rsid w:val="0035315A"/>
    <w:rsid w:val="00355EAC"/>
    <w:rsid w:val="00357578"/>
    <w:rsid w:val="003609D6"/>
    <w:rsid w:val="00360AAB"/>
    <w:rsid w:val="0036313A"/>
    <w:rsid w:val="00372294"/>
    <w:rsid w:val="00372E44"/>
    <w:rsid w:val="00374173"/>
    <w:rsid w:val="00375099"/>
    <w:rsid w:val="00381143"/>
    <w:rsid w:val="00385780"/>
    <w:rsid w:val="00386F06"/>
    <w:rsid w:val="003910B2"/>
    <w:rsid w:val="00393430"/>
    <w:rsid w:val="00394505"/>
    <w:rsid w:val="00396D8D"/>
    <w:rsid w:val="003A2C72"/>
    <w:rsid w:val="003A3D89"/>
    <w:rsid w:val="003A46C3"/>
    <w:rsid w:val="003A5ED8"/>
    <w:rsid w:val="003B0BC0"/>
    <w:rsid w:val="003B2646"/>
    <w:rsid w:val="003B5F2A"/>
    <w:rsid w:val="003C145B"/>
    <w:rsid w:val="003C22D7"/>
    <w:rsid w:val="003C2E64"/>
    <w:rsid w:val="003C476D"/>
    <w:rsid w:val="003D048D"/>
    <w:rsid w:val="003D0E0E"/>
    <w:rsid w:val="003D3B3D"/>
    <w:rsid w:val="003E0EFC"/>
    <w:rsid w:val="003E240C"/>
    <w:rsid w:val="003E2494"/>
    <w:rsid w:val="003F0BEC"/>
    <w:rsid w:val="003F3462"/>
    <w:rsid w:val="003F58EF"/>
    <w:rsid w:val="00404D70"/>
    <w:rsid w:val="004129EB"/>
    <w:rsid w:val="00414421"/>
    <w:rsid w:val="004220AA"/>
    <w:rsid w:val="00423FE2"/>
    <w:rsid w:val="004255F5"/>
    <w:rsid w:val="00426865"/>
    <w:rsid w:val="00426A8D"/>
    <w:rsid w:val="00426E55"/>
    <w:rsid w:val="00434C8E"/>
    <w:rsid w:val="00440533"/>
    <w:rsid w:val="00443D2C"/>
    <w:rsid w:val="0044448D"/>
    <w:rsid w:val="0044780F"/>
    <w:rsid w:val="00451EDA"/>
    <w:rsid w:val="004540B1"/>
    <w:rsid w:val="00461004"/>
    <w:rsid w:val="004616F8"/>
    <w:rsid w:val="00462AFF"/>
    <w:rsid w:val="00463326"/>
    <w:rsid w:val="00470201"/>
    <w:rsid w:val="004817BC"/>
    <w:rsid w:val="00481832"/>
    <w:rsid w:val="00483442"/>
    <w:rsid w:val="004873AE"/>
    <w:rsid w:val="00491D50"/>
    <w:rsid w:val="00492C60"/>
    <w:rsid w:val="004946F4"/>
    <w:rsid w:val="0049756D"/>
    <w:rsid w:val="004A5081"/>
    <w:rsid w:val="004A6B45"/>
    <w:rsid w:val="004A7C4F"/>
    <w:rsid w:val="004B1DE5"/>
    <w:rsid w:val="004B43EF"/>
    <w:rsid w:val="004B5BCA"/>
    <w:rsid w:val="004B74BA"/>
    <w:rsid w:val="004C0349"/>
    <w:rsid w:val="004D1A9C"/>
    <w:rsid w:val="004D6C6B"/>
    <w:rsid w:val="005016B2"/>
    <w:rsid w:val="00504374"/>
    <w:rsid w:val="005062D8"/>
    <w:rsid w:val="005064BC"/>
    <w:rsid w:val="005124C4"/>
    <w:rsid w:val="00515572"/>
    <w:rsid w:val="005164D9"/>
    <w:rsid w:val="005170CE"/>
    <w:rsid w:val="00520ADE"/>
    <w:rsid w:val="00521787"/>
    <w:rsid w:val="00523AFB"/>
    <w:rsid w:val="00523FF9"/>
    <w:rsid w:val="00525318"/>
    <w:rsid w:val="00527703"/>
    <w:rsid w:val="00527C61"/>
    <w:rsid w:val="00537904"/>
    <w:rsid w:val="005415FC"/>
    <w:rsid w:val="005427C9"/>
    <w:rsid w:val="0054488B"/>
    <w:rsid w:val="00544D3F"/>
    <w:rsid w:val="00546198"/>
    <w:rsid w:val="00547338"/>
    <w:rsid w:val="00552DD8"/>
    <w:rsid w:val="0055579E"/>
    <w:rsid w:val="00555AF2"/>
    <w:rsid w:val="0056035F"/>
    <w:rsid w:val="0056083E"/>
    <w:rsid w:val="00562AF7"/>
    <w:rsid w:val="00566708"/>
    <w:rsid w:val="00566780"/>
    <w:rsid w:val="00567066"/>
    <w:rsid w:val="005738EB"/>
    <w:rsid w:val="00574DCB"/>
    <w:rsid w:val="005779BB"/>
    <w:rsid w:val="00585B3F"/>
    <w:rsid w:val="00593CF3"/>
    <w:rsid w:val="005A2ECA"/>
    <w:rsid w:val="005B09BF"/>
    <w:rsid w:val="005B3253"/>
    <w:rsid w:val="005C09BD"/>
    <w:rsid w:val="005C68D6"/>
    <w:rsid w:val="005D6E8B"/>
    <w:rsid w:val="005E200E"/>
    <w:rsid w:val="005E6254"/>
    <w:rsid w:val="005F0E1F"/>
    <w:rsid w:val="005F13E8"/>
    <w:rsid w:val="005F38F5"/>
    <w:rsid w:val="005F6383"/>
    <w:rsid w:val="00600F3F"/>
    <w:rsid w:val="00601724"/>
    <w:rsid w:val="00605B7A"/>
    <w:rsid w:val="00611C1B"/>
    <w:rsid w:val="006171FB"/>
    <w:rsid w:val="00621BAC"/>
    <w:rsid w:val="006269B6"/>
    <w:rsid w:val="00633A9E"/>
    <w:rsid w:val="00634399"/>
    <w:rsid w:val="00635BD8"/>
    <w:rsid w:val="00645F9C"/>
    <w:rsid w:val="00647BC5"/>
    <w:rsid w:val="006509AB"/>
    <w:rsid w:val="006549D1"/>
    <w:rsid w:val="00657B57"/>
    <w:rsid w:val="00657C3F"/>
    <w:rsid w:val="00665C02"/>
    <w:rsid w:val="00666FA2"/>
    <w:rsid w:val="00667A40"/>
    <w:rsid w:val="00670B85"/>
    <w:rsid w:val="00670F32"/>
    <w:rsid w:val="00670F6A"/>
    <w:rsid w:val="006716F1"/>
    <w:rsid w:val="00671A4B"/>
    <w:rsid w:val="00674447"/>
    <w:rsid w:val="0067662E"/>
    <w:rsid w:val="006802B8"/>
    <w:rsid w:val="0068108C"/>
    <w:rsid w:val="00682F85"/>
    <w:rsid w:val="006A38EB"/>
    <w:rsid w:val="006A6622"/>
    <w:rsid w:val="006B2F33"/>
    <w:rsid w:val="006B536E"/>
    <w:rsid w:val="006C4AF8"/>
    <w:rsid w:val="006C7083"/>
    <w:rsid w:val="006D1301"/>
    <w:rsid w:val="006D5575"/>
    <w:rsid w:val="006D68E8"/>
    <w:rsid w:val="006E0FB0"/>
    <w:rsid w:val="006E2D22"/>
    <w:rsid w:val="006E2D41"/>
    <w:rsid w:val="006F12BD"/>
    <w:rsid w:val="006F1C2A"/>
    <w:rsid w:val="006F2E9D"/>
    <w:rsid w:val="006F461A"/>
    <w:rsid w:val="006F58BE"/>
    <w:rsid w:val="007015F9"/>
    <w:rsid w:val="007048B8"/>
    <w:rsid w:val="0070628E"/>
    <w:rsid w:val="00707315"/>
    <w:rsid w:val="00710988"/>
    <w:rsid w:val="00712C46"/>
    <w:rsid w:val="00717EED"/>
    <w:rsid w:val="00720184"/>
    <w:rsid w:val="007304C6"/>
    <w:rsid w:val="007308E5"/>
    <w:rsid w:val="00731FCF"/>
    <w:rsid w:val="0073355E"/>
    <w:rsid w:val="00736D09"/>
    <w:rsid w:val="00745C0E"/>
    <w:rsid w:val="00746DD7"/>
    <w:rsid w:val="00751C8E"/>
    <w:rsid w:val="00753E4F"/>
    <w:rsid w:val="007544CB"/>
    <w:rsid w:val="00761FAC"/>
    <w:rsid w:val="00777542"/>
    <w:rsid w:val="007853E9"/>
    <w:rsid w:val="007876E4"/>
    <w:rsid w:val="00791B99"/>
    <w:rsid w:val="007A34B8"/>
    <w:rsid w:val="007B4CE9"/>
    <w:rsid w:val="007C1A6A"/>
    <w:rsid w:val="007C5BF1"/>
    <w:rsid w:val="007D28B5"/>
    <w:rsid w:val="007D4DB2"/>
    <w:rsid w:val="007E1262"/>
    <w:rsid w:val="007F543D"/>
    <w:rsid w:val="007F7D59"/>
    <w:rsid w:val="008004E4"/>
    <w:rsid w:val="00803CF5"/>
    <w:rsid w:val="00823D31"/>
    <w:rsid w:val="00824C00"/>
    <w:rsid w:val="00827A8F"/>
    <w:rsid w:val="0083053D"/>
    <w:rsid w:val="00833401"/>
    <w:rsid w:val="0083360B"/>
    <w:rsid w:val="00833F5B"/>
    <w:rsid w:val="00842280"/>
    <w:rsid w:val="008428CA"/>
    <w:rsid w:val="00843519"/>
    <w:rsid w:val="0084766C"/>
    <w:rsid w:val="00854AD9"/>
    <w:rsid w:val="00854B97"/>
    <w:rsid w:val="0086079F"/>
    <w:rsid w:val="00861693"/>
    <w:rsid w:val="00863C7D"/>
    <w:rsid w:val="00864590"/>
    <w:rsid w:val="00877F55"/>
    <w:rsid w:val="00884793"/>
    <w:rsid w:val="00893FCA"/>
    <w:rsid w:val="00895D52"/>
    <w:rsid w:val="008A0321"/>
    <w:rsid w:val="008A0778"/>
    <w:rsid w:val="008A1967"/>
    <w:rsid w:val="008B1C17"/>
    <w:rsid w:val="008C0201"/>
    <w:rsid w:val="008C125C"/>
    <w:rsid w:val="008C301C"/>
    <w:rsid w:val="008C39C4"/>
    <w:rsid w:val="008D2F0F"/>
    <w:rsid w:val="008D4A4C"/>
    <w:rsid w:val="008D7FAD"/>
    <w:rsid w:val="008E2887"/>
    <w:rsid w:val="008E4E55"/>
    <w:rsid w:val="008E5EAE"/>
    <w:rsid w:val="008E6BE1"/>
    <w:rsid w:val="00900A79"/>
    <w:rsid w:val="00901694"/>
    <w:rsid w:val="00902BCC"/>
    <w:rsid w:val="009106D1"/>
    <w:rsid w:val="0091757F"/>
    <w:rsid w:val="00917AD6"/>
    <w:rsid w:val="0092315F"/>
    <w:rsid w:val="00924F9F"/>
    <w:rsid w:val="00925876"/>
    <w:rsid w:val="00935F6E"/>
    <w:rsid w:val="0096178E"/>
    <w:rsid w:val="009617C8"/>
    <w:rsid w:val="009617CD"/>
    <w:rsid w:val="009629CF"/>
    <w:rsid w:val="00962B94"/>
    <w:rsid w:val="00974E9C"/>
    <w:rsid w:val="00983913"/>
    <w:rsid w:val="00990DA4"/>
    <w:rsid w:val="00994042"/>
    <w:rsid w:val="009A5593"/>
    <w:rsid w:val="009B4590"/>
    <w:rsid w:val="009B52A8"/>
    <w:rsid w:val="009C0257"/>
    <w:rsid w:val="009C044A"/>
    <w:rsid w:val="009C124E"/>
    <w:rsid w:val="009D295B"/>
    <w:rsid w:val="009D6256"/>
    <w:rsid w:val="009E3306"/>
    <w:rsid w:val="009F284D"/>
    <w:rsid w:val="009F3AFE"/>
    <w:rsid w:val="00A00AB5"/>
    <w:rsid w:val="00A01417"/>
    <w:rsid w:val="00A03E99"/>
    <w:rsid w:val="00A06A43"/>
    <w:rsid w:val="00A1242F"/>
    <w:rsid w:val="00A14109"/>
    <w:rsid w:val="00A16134"/>
    <w:rsid w:val="00A165D8"/>
    <w:rsid w:val="00A16E45"/>
    <w:rsid w:val="00A1776F"/>
    <w:rsid w:val="00A21EB8"/>
    <w:rsid w:val="00A23767"/>
    <w:rsid w:val="00A23CE8"/>
    <w:rsid w:val="00A261E8"/>
    <w:rsid w:val="00A321F0"/>
    <w:rsid w:val="00A32A19"/>
    <w:rsid w:val="00A434BD"/>
    <w:rsid w:val="00A443AC"/>
    <w:rsid w:val="00A44D05"/>
    <w:rsid w:val="00A44EEA"/>
    <w:rsid w:val="00A46201"/>
    <w:rsid w:val="00A4648D"/>
    <w:rsid w:val="00A4672D"/>
    <w:rsid w:val="00A479BC"/>
    <w:rsid w:val="00A50E3A"/>
    <w:rsid w:val="00A6698B"/>
    <w:rsid w:val="00A66B7B"/>
    <w:rsid w:val="00A6744C"/>
    <w:rsid w:val="00A67FFD"/>
    <w:rsid w:val="00A7042E"/>
    <w:rsid w:val="00A7286B"/>
    <w:rsid w:val="00A72FD6"/>
    <w:rsid w:val="00A7432C"/>
    <w:rsid w:val="00A74575"/>
    <w:rsid w:val="00A76A66"/>
    <w:rsid w:val="00A813A3"/>
    <w:rsid w:val="00A81A10"/>
    <w:rsid w:val="00A968C4"/>
    <w:rsid w:val="00A96C89"/>
    <w:rsid w:val="00A96D5D"/>
    <w:rsid w:val="00AA0200"/>
    <w:rsid w:val="00AA66C2"/>
    <w:rsid w:val="00AA7667"/>
    <w:rsid w:val="00AB2C07"/>
    <w:rsid w:val="00AB6626"/>
    <w:rsid w:val="00AC2E43"/>
    <w:rsid w:val="00AC3ADB"/>
    <w:rsid w:val="00AD46C9"/>
    <w:rsid w:val="00AE1417"/>
    <w:rsid w:val="00AE1989"/>
    <w:rsid w:val="00AE354E"/>
    <w:rsid w:val="00AF1C2F"/>
    <w:rsid w:val="00AF328D"/>
    <w:rsid w:val="00B03CA8"/>
    <w:rsid w:val="00B044F9"/>
    <w:rsid w:val="00B05EC2"/>
    <w:rsid w:val="00B06D14"/>
    <w:rsid w:val="00B15A5D"/>
    <w:rsid w:val="00B170C5"/>
    <w:rsid w:val="00B206E5"/>
    <w:rsid w:val="00B233D5"/>
    <w:rsid w:val="00B25891"/>
    <w:rsid w:val="00B26C0E"/>
    <w:rsid w:val="00B3197A"/>
    <w:rsid w:val="00B35BE4"/>
    <w:rsid w:val="00B41BA2"/>
    <w:rsid w:val="00B4216E"/>
    <w:rsid w:val="00B5057A"/>
    <w:rsid w:val="00B63335"/>
    <w:rsid w:val="00B63403"/>
    <w:rsid w:val="00B71129"/>
    <w:rsid w:val="00B736BF"/>
    <w:rsid w:val="00B74F70"/>
    <w:rsid w:val="00B76B4C"/>
    <w:rsid w:val="00B827B2"/>
    <w:rsid w:val="00B84A74"/>
    <w:rsid w:val="00B95AF0"/>
    <w:rsid w:val="00B95E5F"/>
    <w:rsid w:val="00BA2B7A"/>
    <w:rsid w:val="00BA509A"/>
    <w:rsid w:val="00BB00E8"/>
    <w:rsid w:val="00BB12AD"/>
    <w:rsid w:val="00BB4A4D"/>
    <w:rsid w:val="00BB67BF"/>
    <w:rsid w:val="00BC0671"/>
    <w:rsid w:val="00BC0C90"/>
    <w:rsid w:val="00BC7D1A"/>
    <w:rsid w:val="00BD296D"/>
    <w:rsid w:val="00BD3C33"/>
    <w:rsid w:val="00BD5ABF"/>
    <w:rsid w:val="00BD7F62"/>
    <w:rsid w:val="00BE4525"/>
    <w:rsid w:val="00BF1BD1"/>
    <w:rsid w:val="00C06EFF"/>
    <w:rsid w:val="00C07D30"/>
    <w:rsid w:val="00C10568"/>
    <w:rsid w:val="00C13291"/>
    <w:rsid w:val="00C2036F"/>
    <w:rsid w:val="00C23562"/>
    <w:rsid w:val="00C23FB0"/>
    <w:rsid w:val="00C30DE9"/>
    <w:rsid w:val="00C33A6F"/>
    <w:rsid w:val="00C36B79"/>
    <w:rsid w:val="00C55C02"/>
    <w:rsid w:val="00C5653F"/>
    <w:rsid w:val="00C65831"/>
    <w:rsid w:val="00C827C4"/>
    <w:rsid w:val="00CA184B"/>
    <w:rsid w:val="00CA56B5"/>
    <w:rsid w:val="00CA5FB0"/>
    <w:rsid w:val="00CB3D1B"/>
    <w:rsid w:val="00CC0246"/>
    <w:rsid w:val="00CC16D1"/>
    <w:rsid w:val="00CC2CC5"/>
    <w:rsid w:val="00CC3703"/>
    <w:rsid w:val="00CC41E4"/>
    <w:rsid w:val="00CD4980"/>
    <w:rsid w:val="00CE2371"/>
    <w:rsid w:val="00CF182E"/>
    <w:rsid w:val="00CF2278"/>
    <w:rsid w:val="00CF621B"/>
    <w:rsid w:val="00D10737"/>
    <w:rsid w:val="00D10FCA"/>
    <w:rsid w:val="00D1689D"/>
    <w:rsid w:val="00D17D7C"/>
    <w:rsid w:val="00D2328D"/>
    <w:rsid w:val="00D25667"/>
    <w:rsid w:val="00D30CED"/>
    <w:rsid w:val="00D347F1"/>
    <w:rsid w:val="00D36770"/>
    <w:rsid w:val="00D43315"/>
    <w:rsid w:val="00D43A19"/>
    <w:rsid w:val="00D44360"/>
    <w:rsid w:val="00D44C5B"/>
    <w:rsid w:val="00D47929"/>
    <w:rsid w:val="00D536CB"/>
    <w:rsid w:val="00D54D30"/>
    <w:rsid w:val="00D64B95"/>
    <w:rsid w:val="00D772E1"/>
    <w:rsid w:val="00D81DA5"/>
    <w:rsid w:val="00D874B7"/>
    <w:rsid w:val="00D93E1F"/>
    <w:rsid w:val="00D96BCF"/>
    <w:rsid w:val="00DA4229"/>
    <w:rsid w:val="00DC0360"/>
    <w:rsid w:val="00DC5C10"/>
    <w:rsid w:val="00DC69F2"/>
    <w:rsid w:val="00DE257C"/>
    <w:rsid w:val="00DE56D9"/>
    <w:rsid w:val="00DE5B0D"/>
    <w:rsid w:val="00DF19A3"/>
    <w:rsid w:val="00DF1B89"/>
    <w:rsid w:val="00DF1BCD"/>
    <w:rsid w:val="00DF4A29"/>
    <w:rsid w:val="00E2163C"/>
    <w:rsid w:val="00E21DB4"/>
    <w:rsid w:val="00E26CB1"/>
    <w:rsid w:val="00E3029D"/>
    <w:rsid w:val="00E3097B"/>
    <w:rsid w:val="00E5094B"/>
    <w:rsid w:val="00E554C4"/>
    <w:rsid w:val="00E65930"/>
    <w:rsid w:val="00E667BE"/>
    <w:rsid w:val="00E71CC6"/>
    <w:rsid w:val="00E846B1"/>
    <w:rsid w:val="00E9328B"/>
    <w:rsid w:val="00E945E1"/>
    <w:rsid w:val="00E96EC6"/>
    <w:rsid w:val="00EA7B67"/>
    <w:rsid w:val="00EB3451"/>
    <w:rsid w:val="00EB5F8E"/>
    <w:rsid w:val="00EB6BB2"/>
    <w:rsid w:val="00EB6D6A"/>
    <w:rsid w:val="00EC6687"/>
    <w:rsid w:val="00ED2947"/>
    <w:rsid w:val="00EE1436"/>
    <w:rsid w:val="00EE20A8"/>
    <w:rsid w:val="00EF23EB"/>
    <w:rsid w:val="00EF581B"/>
    <w:rsid w:val="00EF610B"/>
    <w:rsid w:val="00EF7B08"/>
    <w:rsid w:val="00F00E71"/>
    <w:rsid w:val="00F03C31"/>
    <w:rsid w:val="00F03E1C"/>
    <w:rsid w:val="00F05212"/>
    <w:rsid w:val="00F0664F"/>
    <w:rsid w:val="00F10CCB"/>
    <w:rsid w:val="00F13DA7"/>
    <w:rsid w:val="00F207D9"/>
    <w:rsid w:val="00F2700A"/>
    <w:rsid w:val="00F345CE"/>
    <w:rsid w:val="00F44C09"/>
    <w:rsid w:val="00F50B00"/>
    <w:rsid w:val="00F55B3C"/>
    <w:rsid w:val="00F56EA0"/>
    <w:rsid w:val="00F61C6D"/>
    <w:rsid w:val="00F61F17"/>
    <w:rsid w:val="00F6604F"/>
    <w:rsid w:val="00F669E7"/>
    <w:rsid w:val="00F71316"/>
    <w:rsid w:val="00F73927"/>
    <w:rsid w:val="00F80733"/>
    <w:rsid w:val="00F84BF2"/>
    <w:rsid w:val="00F918C7"/>
    <w:rsid w:val="00FA3054"/>
    <w:rsid w:val="00FA3287"/>
    <w:rsid w:val="00FB0FAC"/>
    <w:rsid w:val="00FB421C"/>
    <w:rsid w:val="00FB45B9"/>
    <w:rsid w:val="00FC1016"/>
    <w:rsid w:val="00FC2C9D"/>
    <w:rsid w:val="00FC6C8A"/>
    <w:rsid w:val="00FD1987"/>
    <w:rsid w:val="00FD68C8"/>
    <w:rsid w:val="00FE7509"/>
    <w:rsid w:val="00FE79A8"/>
    <w:rsid w:val="00FF207F"/>
    <w:rsid w:val="00FF5899"/>
    <w:rsid w:val="00FF6526"/>
    <w:rsid w:val="0358E33B"/>
    <w:rsid w:val="0394839B"/>
    <w:rsid w:val="05507788"/>
    <w:rsid w:val="0A181F13"/>
    <w:rsid w:val="0C357938"/>
    <w:rsid w:val="0C9206B1"/>
    <w:rsid w:val="0CBEDA73"/>
    <w:rsid w:val="0E6D453C"/>
    <w:rsid w:val="0E731769"/>
    <w:rsid w:val="122CCA06"/>
    <w:rsid w:val="129C49CD"/>
    <w:rsid w:val="1300EBC2"/>
    <w:rsid w:val="178B9A27"/>
    <w:rsid w:val="18D82971"/>
    <w:rsid w:val="1C65DC4F"/>
    <w:rsid w:val="1C71F68F"/>
    <w:rsid w:val="1C7CADCF"/>
    <w:rsid w:val="1DDC169E"/>
    <w:rsid w:val="1DE08C40"/>
    <w:rsid w:val="1FDDB89B"/>
    <w:rsid w:val="1FF55EEE"/>
    <w:rsid w:val="21311BD1"/>
    <w:rsid w:val="21EAF11D"/>
    <w:rsid w:val="28F83B34"/>
    <w:rsid w:val="2E89B29F"/>
    <w:rsid w:val="2E8A4A1E"/>
    <w:rsid w:val="2ECA79C9"/>
    <w:rsid w:val="2F042AF0"/>
    <w:rsid w:val="34DE236D"/>
    <w:rsid w:val="361E8B5F"/>
    <w:rsid w:val="362E6C0A"/>
    <w:rsid w:val="3AFF7B6B"/>
    <w:rsid w:val="3BE28CF9"/>
    <w:rsid w:val="3E2B0959"/>
    <w:rsid w:val="3E89AE01"/>
    <w:rsid w:val="4165D424"/>
    <w:rsid w:val="44AE0EB2"/>
    <w:rsid w:val="46CD16D9"/>
    <w:rsid w:val="48F940DB"/>
    <w:rsid w:val="49E61CDA"/>
    <w:rsid w:val="4A59B0A5"/>
    <w:rsid w:val="4A70512C"/>
    <w:rsid w:val="4C35D94C"/>
    <w:rsid w:val="505EFE23"/>
    <w:rsid w:val="509072FC"/>
    <w:rsid w:val="5409659B"/>
    <w:rsid w:val="54F9DC84"/>
    <w:rsid w:val="568642B2"/>
    <w:rsid w:val="575C7F93"/>
    <w:rsid w:val="5AF264C0"/>
    <w:rsid w:val="5D7C2C3D"/>
    <w:rsid w:val="5E3E2083"/>
    <w:rsid w:val="602E1181"/>
    <w:rsid w:val="619D8330"/>
    <w:rsid w:val="623D7E75"/>
    <w:rsid w:val="65AF2CDD"/>
    <w:rsid w:val="65F714DE"/>
    <w:rsid w:val="67246966"/>
    <w:rsid w:val="67429028"/>
    <w:rsid w:val="6776FB79"/>
    <w:rsid w:val="68883A49"/>
    <w:rsid w:val="69FD0394"/>
    <w:rsid w:val="6A5203EC"/>
    <w:rsid w:val="6AAE071E"/>
    <w:rsid w:val="6BCE1AE8"/>
    <w:rsid w:val="6CF5A1E4"/>
    <w:rsid w:val="6D4FBA6C"/>
    <w:rsid w:val="6E1218F1"/>
    <w:rsid w:val="6EC3E7DA"/>
    <w:rsid w:val="7017106F"/>
    <w:rsid w:val="70624F0D"/>
    <w:rsid w:val="70AE82C6"/>
    <w:rsid w:val="72E3C088"/>
    <w:rsid w:val="74538B42"/>
    <w:rsid w:val="74807EC6"/>
    <w:rsid w:val="751BC046"/>
    <w:rsid w:val="7521DFBC"/>
    <w:rsid w:val="7529B9D1"/>
    <w:rsid w:val="79C64F58"/>
    <w:rsid w:val="79D858B9"/>
    <w:rsid w:val="7C22AD8D"/>
    <w:rsid w:val="7C43ECA9"/>
    <w:rsid w:val="7CC89E3A"/>
    <w:rsid w:val="7FE03C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38B205"/>
  <w15:chartTrackingRefBased/>
  <w15:docId w15:val="{B4A64347-0C80-4062-BC1B-F3BCF7DE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rsid w:val="00451EDA"/>
    <w:pPr>
      <w:keepNext/>
      <w:numPr>
        <w:numId w:val="4"/>
      </w:numPr>
      <w:outlineLvl w:val="0"/>
    </w:pPr>
    <w:rPr>
      <w:b/>
      <w:kern w:val="28"/>
      <w:sz w:val="28"/>
    </w:rPr>
  </w:style>
  <w:style w:type="paragraph" w:styleId="Heading2">
    <w:name w:val="heading 2"/>
    <w:basedOn w:val="Normal"/>
    <w:next w:val="Normal"/>
    <w:link w:val="Heading2Char"/>
    <w:qFormat/>
    <w:rsid w:val="00451EDA"/>
    <w:pPr>
      <w:keepNext/>
      <w:numPr>
        <w:ilvl w:val="1"/>
        <w:numId w:val="4"/>
      </w:numPr>
      <w:outlineLvl w:val="1"/>
    </w:pPr>
    <w:rPr>
      <w:b/>
      <w:i/>
      <w:sz w:val="24"/>
    </w:rPr>
  </w:style>
  <w:style w:type="paragraph" w:styleId="Heading3">
    <w:name w:val="heading 3"/>
    <w:basedOn w:val="Normal"/>
    <w:link w:val="Heading3Char"/>
    <w:qFormat/>
    <w:rsid w:val="00451EDA"/>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b/>
      <w:sz w:val="28"/>
    </w:rPr>
  </w:style>
  <w:style w:type="paragraph" w:customStyle="1" w:styleId="Head2">
    <w:name w:val="Head 2"/>
    <w:basedOn w:val="Normal"/>
    <w:pPr>
      <w:keepNext/>
      <w:keepLines/>
      <w:spacing w:after="0"/>
      <w:jc w:val="both"/>
    </w:pPr>
    <w:rPr>
      <w:b/>
      <w:sz w:val="22"/>
    </w:rPr>
  </w:style>
  <w:style w:type="paragraph" w:customStyle="1" w:styleId="BulletList">
    <w:name w:val="Bullet List"/>
    <w:basedOn w:val="Normal"/>
    <w:pPr>
      <w:numPr>
        <w:numId w:val="19"/>
      </w:numPr>
    </w:p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pPr>
  </w:style>
  <w:style w:type="paragraph" w:styleId="Revision">
    <w:name w:val="Revision"/>
    <w:hidden/>
    <w:uiPriority w:val="99"/>
    <w:semiHidden/>
    <w:rsid w:val="00863C7D"/>
    <w:rPr>
      <w:rFonts w:ascii="Arial" w:hAnsi="Arial"/>
      <w:lang w:eastAsia="en-US"/>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rFonts w:ascii="Arial" w:hAnsi="Arial"/>
      <w:lang w:eastAsia="en-US"/>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sid w:val="00451EDA"/>
    <w:rPr>
      <w:b/>
      <w:bCs/>
    </w:rPr>
  </w:style>
  <w:style w:type="character" w:customStyle="1" w:styleId="CommentSubjectChar">
    <w:name w:val="Comment Subject Char"/>
    <w:basedOn w:val="CommentTextChar"/>
    <w:link w:val="CommentSubject"/>
    <w:rsid w:val="00451EDA"/>
    <w:rPr>
      <w:rFonts w:ascii="Arial" w:hAnsi="Arial"/>
      <w:b/>
      <w:bCs/>
      <w:lang w:eastAsia="en-US"/>
    </w:rPr>
  </w:style>
  <w:style w:type="character" w:customStyle="1" w:styleId="Heading3Char">
    <w:name w:val="Heading 3 Char"/>
    <w:basedOn w:val="DefaultParagraphFont"/>
    <w:link w:val="Heading3"/>
    <w:rsid w:val="00761FAC"/>
    <w:rPr>
      <w:rFonts w:ascii="Arial" w:hAnsi="Arial"/>
      <w:lang w:eastAsia="en-US"/>
    </w:rPr>
  </w:style>
  <w:style w:type="character" w:customStyle="1" w:styleId="Heading2Char">
    <w:name w:val="Heading 2 Char"/>
    <w:basedOn w:val="DefaultParagraphFont"/>
    <w:link w:val="Heading2"/>
    <w:rsid w:val="00D43A19"/>
    <w:rPr>
      <w:rFonts w:ascii="Arial" w:hAnsi="Arial"/>
      <w:b/>
      <w: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package" Target="embeddings/Microsoft_Visio_Drawing.vsdx"/><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wmf"/><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BC187-4903-4EB0-8651-7D535479EAA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96A54FC0-3BE5-4CA7-ACD2-5E5C8DA30958}">
  <ds:schemaRefs>
    <ds:schemaRef ds:uri="http://schemas.microsoft.com/sharepoint/v3/contenttype/forms"/>
  </ds:schemaRefs>
</ds:datastoreItem>
</file>

<file path=customXml/itemProps3.xml><?xml version="1.0" encoding="utf-8"?>
<ds:datastoreItem xmlns:ds="http://schemas.openxmlformats.org/officeDocument/2006/customXml" ds:itemID="{ED4C0347-5B88-4969-8C34-905AB19DA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E588A3-DD3D-4F4C-9305-E8BFBB7D7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17</Pages>
  <Words>3607</Words>
  <Characters>20566</Characters>
  <Application>Microsoft Office Word</Application>
  <DocSecurity>8</DocSecurity>
  <Lines>171</Lines>
  <Paragraphs>48</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24125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Milly Lewis</cp:lastModifiedBy>
  <cp:revision>21</cp:revision>
  <cp:lastPrinted>2024-12-03T12:17:00Z</cp:lastPrinted>
  <dcterms:created xsi:type="dcterms:W3CDTF">2024-11-21T13:27:00Z</dcterms:created>
  <dcterms:modified xsi:type="dcterms:W3CDTF">2024-12-03T16:47:00Z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0x0101005E7558B389E4AA41BCC49771F5D910C9</vt:lpwstr>
  </property>
  <property fmtid="{D5CDD505-2E9C-101B-9397-08002B2CF9AE}" pid="6" name="MediaServiceImageTags">
    <vt:lpwstr/>
  </property>
</Properties>
</file>