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96119" w14:textId="7CB4652A" w:rsidR="00CA2ECB" w:rsidRDefault="001F25F0" w:rsidP="00CA2ECB">
      <w:pPr>
        <w:pStyle w:val="Heading1"/>
        <w:keepNext w:val="0"/>
        <w:pageBreakBefore w:val="0"/>
        <w:widowControl/>
        <w:spacing w:before="0"/>
        <w:rPr>
          <w:rFonts w:ascii="Arial" w:hAnsi="Arial" w:cs="Arial"/>
          <w:u w:val="single"/>
        </w:rPr>
      </w:pPr>
      <w:r>
        <w:rPr>
          <w:rFonts w:ascii="Arial" w:hAnsi="Arial" w:cs="Arial"/>
          <w:u w:val="single"/>
        </w:rPr>
        <w:t xml:space="preserve"> </w:t>
      </w:r>
    </w:p>
    <w:p w14:paraId="3BCED7F2" w14:textId="77777777" w:rsidR="00CA2ECB" w:rsidRDefault="00CA2ECB" w:rsidP="00CA2ECB">
      <w:pPr>
        <w:pStyle w:val="Heading1"/>
        <w:keepNext w:val="0"/>
        <w:pageBreakBefore w:val="0"/>
        <w:widowControl/>
        <w:spacing w:before="0"/>
        <w:rPr>
          <w:rFonts w:ascii="Arial" w:hAnsi="Arial" w:cs="Arial"/>
          <w:u w:val="single"/>
        </w:rPr>
      </w:pPr>
      <w:bookmarkStart w:id="0" w:name="_DV_M0"/>
      <w:bookmarkEnd w:id="0"/>
      <w:r>
        <w:rPr>
          <w:rFonts w:ascii="Arial" w:hAnsi="Arial" w:cs="Arial"/>
          <w:u w:val="single"/>
        </w:rPr>
        <w:t>CUSC - SECTION 6</w:t>
      </w:r>
      <w:r>
        <w:rPr>
          <w:rFonts w:ascii="Arial" w:hAnsi="Arial" w:cs="Arial"/>
        </w:rPr>
        <w:br/>
      </w:r>
      <w:r>
        <w:rPr>
          <w:rFonts w:ascii="Arial" w:hAnsi="Arial" w:cs="Arial"/>
        </w:rPr>
        <w:br/>
      </w:r>
      <w:r>
        <w:rPr>
          <w:rFonts w:ascii="Arial" w:hAnsi="Arial" w:cs="Arial"/>
          <w:u w:val="single"/>
        </w:rPr>
        <w:t xml:space="preserve">GENERAL PROVISIONS </w:t>
      </w:r>
    </w:p>
    <w:p w14:paraId="093F2CEB" w14:textId="77777777" w:rsidR="00CA2ECB" w:rsidRDefault="00CA2ECB" w:rsidP="00CA2ECB">
      <w:pPr>
        <w:pStyle w:val="Heading1"/>
        <w:keepNext w:val="0"/>
        <w:pageBreakBefore w:val="0"/>
        <w:widowControl/>
        <w:spacing w:before="0"/>
        <w:rPr>
          <w:rFonts w:ascii="Arial" w:hAnsi="Arial" w:cs="Arial"/>
          <w:u w:val="single"/>
        </w:rPr>
      </w:pPr>
    </w:p>
    <w:p w14:paraId="57AAEA38" w14:textId="77777777" w:rsidR="00CA2ECB" w:rsidRDefault="00CA2ECB" w:rsidP="00CA2ECB">
      <w:pPr>
        <w:pStyle w:val="Heading1"/>
        <w:keepNext w:val="0"/>
        <w:pageBreakBefore w:val="0"/>
        <w:widowControl/>
        <w:spacing w:before="0"/>
        <w:rPr>
          <w:rFonts w:ascii="Arial" w:hAnsi="Arial" w:cs="Arial"/>
          <w:u w:val="single"/>
        </w:rPr>
      </w:pPr>
      <w:bookmarkStart w:id="1" w:name="_DV_M1"/>
      <w:bookmarkEnd w:id="1"/>
      <w:r>
        <w:rPr>
          <w:rFonts w:ascii="Arial" w:hAnsi="Arial" w:cs="Arial"/>
          <w:u w:val="single"/>
        </w:rPr>
        <w:t>CONTENTS</w:t>
      </w:r>
    </w:p>
    <w:p w14:paraId="52E83EAF" w14:textId="77777777" w:rsidR="00CA2ECB" w:rsidRDefault="00CA2ECB" w:rsidP="00CA2ECB">
      <w:pPr>
        <w:widowControl/>
        <w:tabs>
          <w:tab w:val="left" w:pos="1701"/>
          <w:tab w:val="left" w:pos="1985"/>
        </w:tabs>
        <w:spacing w:after="240"/>
        <w:rPr>
          <w:rFonts w:ascii="Arial" w:hAnsi="Arial" w:cs="Arial"/>
        </w:rPr>
      </w:pPr>
    </w:p>
    <w:p w14:paraId="32B99F55" w14:textId="77777777" w:rsidR="00CA2ECB" w:rsidRDefault="00CA2ECB" w:rsidP="00CA2ECB">
      <w:pPr>
        <w:widowControl/>
        <w:spacing w:after="240"/>
        <w:rPr>
          <w:rFonts w:ascii="Arial" w:hAnsi="Arial" w:cs="Arial"/>
        </w:rPr>
      </w:pPr>
      <w:bookmarkStart w:id="2" w:name="_DV_M2"/>
      <w:bookmarkEnd w:id="2"/>
      <w:r>
        <w:rPr>
          <w:rFonts w:ascii="Arial" w:hAnsi="Arial" w:cs="Arial"/>
        </w:rPr>
        <w:t>6.1</w:t>
      </w:r>
      <w:r>
        <w:rPr>
          <w:rFonts w:ascii="Arial" w:hAnsi="Arial" w:cs="Arial"/>
        </w:rPr>
        <w:tab/>
        <w:t>Introduction</w:t>
      </w:r>
    </w:p>
    <w:p w14:paraId="16225EF7" w14:textId="77777777" w:rsidR="00CA2ECB" w:rsidRDefault="00CA2ECB" w:rsidP="00CA2ECB">
      <w:pPr>
        <w:widowControl/>
        <w:spacing w:after="240"/>
        <w:rPr>
          <w:rFonts w:ascii="Arial" w:hAnsi="Arial" w:cs="Arial"/>
        </w:rPr>
      </w:pPr>
      <w:bookmarkStart w:id="3" w:name="_DV_M3"/>
      <w:bookmarkEnd w:id="3"/>
      <w:r>
        <w:rPr>
          <w:rFonts w:ascii="Arial" w:hAnsi="Arial" w:cs="Arial"/>
        </w:rPr>
        <w:t>6.2</w:t>
      </w:r>
      <w:r>
        <w:rPr>
          <w:rFonts w:ascii="Arial" w:hAnsi="Arial" w:cs="Arial"/>
        </w:rPr>
        <w:tab/>
        <w:t>The Company Obligations</w:t>
      </w:r>
    </w:p>
    <w:p w14:paraId="3FA1F077" w14:textId="77777777" w:rsidR="00CA2ECB" w:rsidRDefault="00CA2ECB" w:rsidP="00CA2ECB">
      <w:pPr>
        <w:widowControl/>
        <w:spacing w:after="240"/>
        <w:rPr>
          <w:rFonts w:ascii="Arial" w:hAnsi="Arial" w:cs="Arial"/>
        </w:rPr>
      </w:pPr>
      <w:bookmarkStart w:id="4" w:name="_DV_M4"/>
      <w:bookmarkEnd w:id="4"/>
      <w:r>
        <w:rPr>
          <w:rFonts w:ascii="Arial" w:hAnsi="Arial" w:cs="Arial"/>
        </w:rPr>
        <w:t>6.3</w:t>
      </w:r>
      <w:r>
        <w:rPr>
          <w:rFonts w:ascii="Arial" w:hAnsi="Arial" w:cs="Arial"/>
        </w:rPr>
        <w:tab/>
        <w:t xml:space="preserve">Compliance with Grid Code / Distribution Code </w:t>
      </w:r>
    </w:p>
    <w:p w14:paraId="4292CAB0" w14:textId="77777777" w:rsidR="00CA2ECB" w:rsidRDefault="00CA2ECB" w:rsidP="00CA2ECB">
      <w:pPr>
        <w:widowControl/>
        <w:spacing w:after="240"/>
        <w:rPr>
          <w:rFonts w:ascii="Arial" w:hAnsi="Arial" w:cs="Arial"/>
        </w:rPr>
      </w:pPr>
      <w:bookmarkStart w:id="5" w:name="_DV_M5"/>
      <w:bookmarkEnd w:id="5"/>
      <w:r>
        <w:rPr>
          <w:rFonts w:ascii="Arial" w:hAnsi="Arial" w:cs="Arial"/>
        </w:rPr>
        <w:t>6.4</w:t>
      </w:r>
      <w:r>
        <w:rPr>
          <w:rFonts w:ascii="Arial" w:hAnsi="Arial" w:cs="Arial"/>
        </w:rPr>
        <w:tab/>
        <w:t xml:space="preserve">Joint System Incidents </w:t>
      </w:r>
    </w:p>
    <w:p w14:paraId="1476AA64" w14:textId="77777777" w:rsidR="00CA2ECB" w:rsidRDefault="00CA2ECB" w:rsidP="0035750B">
      <w:pPr>
        <w:widowControl/>
        <w:spacing w:after="240"/>
        <w:ind w:left="720" w:hanging="720"/>
        <w:rPr>
          <w:rFonts w:ascii="Arial" w:hAnsi="Arial" w:cs="Arial"/>
        </w:rPr>
      </w:pPr>
      <w:bookmarkStart w:id="6" w:name="_DV_M6"/>
      <w:bookmarkEnd w:id="6"/>
      <w:r>
        <w:rPr>
          <w:rFonts w:ascii="Arial" w:hAnsi="Arial" w:cs="Arial"/>
        </w:rPr>
        <w:t>6.5</w:t>
      </w:r>
      <w:r>
        <w:rPr>
          <w:rFonts w:ascii="Arial" w:hAnsi="Arial" w:cs="Arial"/>
        </w:rPr>
        <w:tab/>
        <w:t>Obligations of Users Who Own or Operate Distribution Systems</w:t>
      </w:r>
      <w:r w:rsidR="00A96C2B">
        <w:rPr>
          <w:rFonts w:ascii="Arial" w:hAnsi="Arial" w:cs="Arial"/>
        </w:rPr>
        <w:t xml:space="preserve"> and Report on Distributed Generation </w:t>
      </w:r>
    </w:p>
    <w:p w14:paraId="277379C0" w14:textId="77777777" w:rsidR="00CA2ECB" w:rsidRDefault="00CA2ECB" w:rsidP="00CA2ECB">
      <w:pPr>
        <w:widowControl/>
        <w:spacing w:after="240"/>
        <w:rPr>
          <w:rFonts w:ascii="Arial" w:hAnsi="Arial" w:cs="Arial"/>
        </w:rPr>
      </w:pPr>
      <w:bookmarkStart w:id="7" w:name="_DV_M7"/>
      <w:bookmarkEnd w:id="7"/>
      <w:r>
        <w:rPr>
          <w:rFonts w:ascii="Arial" w:hAnsi="Arial" w:cs="Arial"/>
        </w:rPr>
        <w:t>6.6</w:t>
      </w:r>
      <w:r>
        <w:rPr>
          <w:rFonts w:ascii="Arial" w:hAnsi="Arial" w:cs="Arial"/>
        </w:rPr>
        <w:tab/>
        <w:t>Payment</w:t>
      </w:r>
    </w:p>
    <w:p w14:paraId="14126FCD" w14:textId="77777777" w:rsidR="00CA2ECB" w:rsidRDefault="00CA2ECB" w:rsidP="00CA2ECB">
      <w:pPr>
        <w:widowControl/>
        <w:spacing w:after="240"/>
        <w:rPr>
          <w:rFonts w:ascii="Arial" w:hAnsi="Arial" w:cs="Arial"/>
        </w:rPr>
      </w:pPr>
      <w:bookmarkStart w:id="8" w:name="_DV_M8"/>
      <w:bookmarkEnd w:id="8"/>
      <w:r>
        <w:rPr>
          <w:rFonts w:ascii="Arial" w:hAnsi="Arial" w:cs="Arial"/>
        </w:rPr>
        <w:t>6.7</w:t>
      </w:r>
      <w:r>
        <w:rPr>
          <w:rFonts w:ascii="Arial" w:hAnsi="Arial" w:cs="Arial"/>
        </w:rPr>
        <w:tab/>
        <w:t>Metering</w:t>
      </w:r>
    </w:p>
    <w:p w14:paraId="2257D607" w14:textId="77777777" w:rsidR="00CA2ECB" w:rsidRDefault="00CA2ECB" w:rsidP="00CA2ECB">
      <w:pPr>
        <w:widowControl/>
        <w:spacing w:after="240"/>
        <w:rPr>
          <w:rFonts w:ascii="Arial" w:hAnsi="Arial" w:cs="Arial"/>
        </w:rPr>
      </w:pPr>
      <w:bookmarkStart w:id="9" w:name="_DV_M9"/>
      <w:bookmarkEnd w:id="9"/>
      <w:r>
        <w:rPr>
          <w:rFonts w:ascii="Arial" w:hAnsi="Arial" w:cs="Arial"/>
        </w:rPr>
        <w:t>6.8</w:t>
      </w:r>
      <w:r>
        <w:rPr>
          <w:rFonts w:ascii="Arial" w:hAnsi="Arial" w:cs="Arial"/>
        </w:rPr>
        <w:tab/>
        <w:t>Balancing Mechanism Requirements</w:t>
      </w:r>
    </w:p>
    <w:p w14:paraId="1EBA9A1F" w14:textId="77777777" w:rsidR="00CA2ECB" w:rsidRDefault="00CA2ECB" w:rsidP="00CA2ECB">
      <w:pPr>
        <w:widowControl/>
        <w:spacing w:after="240"/>
        <w:rPr>
          <w:rFonts w:ascii="Arial" w:hAnsi="Arial" w:cs="Arial"/>
        </w:rPr>
      </w:pPr>
      <w:bookmarkStart w:id="10" w:name="_DV_M10"/>
      <w:bookmarkEnd w:id="10"/>
      <w:r>
        <w:rPr>
          <w:rFonts w:ascii="Arial" w:hAnsi="Arial" w:cs="Arial"/>
        </w:rPr>
        <w:t>6.9</w:t>
      </w:r>
      <w:r>
        <w:rPr>
          <w:rFonts w:ascii="Arial" w:hAnsi="Arial" w:cs="Arial"/>
        </w:rPr>
        <w:tab/>
        <w:t>Modifications</w:t>
      </w:r>
    </w:p>
    <w:p w14:paraId="77B746FD" w14:textId="77777777" w:rsidR="00CA2ECB" w:rsidRDefault="00CA2ECB" w:rsidP="00CA2ECB">
      <w:pPr>
        <w:widowControl/>
        <w:spacing w:after="240"/>
        <w:ind w:left="851" w:hanging="851"/>
        <w:rPr>
          <w:rFonts w:ascii="Arial" w:hAnsi="Arial" w:cs="Arial"/>
        </w:rPr>
      </w:pPr>
      <w:bookmarkStart w:id="11" w:name="_DV_M11"/>
      <w:bookmarkEnd w:id="11"/>
      <w:r>
        <w:rPr>
          <w:rFonts w:ascii="Arial" w:hAnsi="Arial" w:cs="Arial"/>
        </w:rPr>
        <w:t>6.10</w:t>
      </w:r>
      <w:r>
        <w:rPr>
          <w:rFonts w:ascii="Arial" w:hAnsi="Arial" w:cs="Arial"/>
        </w:rPr>
        <w:tab/>
        <w:t>General Provisions Concerning Modifications and New Connection Sites</w:t>
      </w:r>
    </w:p>
    <w:p w14:paraId="4D2B4CCC" w14:textId="77777777" w:rsidR="00CA2ECB" w:rsidRDefault="00CA2ECB" w:rsidP="00CA2ECB">
      <w:pPr>
        <w:widowControl/>
        <w:spacing w:after="240"/>
        <w:rPr>
          <w:rFonts w:ascii="Arial" w:hAnsi="Arial" w:cs="Arial"/>
        </w:rPr>
      </w:pPr>
      <w:bookmarkStart w:id="12" w:name="_DV_M12"/>
      <w:bookmarkEnd w:id="12"/>
      <w:r>
        <w:rPr>
          <w:rFonts w:ascii="Arial" w:hAnsi="Arial" w:cs="Arial"/>
        </w:rPr>
        <w:t>6.11</w:t>
      </w:r>
      <w:r>
        <w:rPr>
          <w:rFonts w:ascii="Arial" w:hAnsi="Arial" w:cs="Arial"/>
        </w:rPr>
        <w:tab/>
        <w:t>Nuclear Installations</w:t>
      </w:r>
    </w:p>
    <w:p w14:paraId="112E15BD" w14:textId="77777777" w:rsidR="00CA2ECB" w:rsidRDefault="00CA2ECB" w:rsidP="00CA2ECB">
      <w:pPr>
        <w:widowControl/>
        <w:spacing w:after="240"/>
        <w:rPr>
          <w:rFonts w:ascii="Arial" w:hAnsi="Arial" w:cs="Arial"/>
        </w:rPr>
      </w:pPr>
      <w:bookmarkStart w:id="13" w:name="_DV_M13"/>
      <w:bookmarkEnd w:id="13"/>
      <w:r>
        <w:rPr>
          <w:rFonts w:ascii="Arial" w:hAnsi="Arial" w:cs="Arial"/>
        </w:rPr>
        <w:t>6.12</w:t>
      </w:r>
      <w:r>
        <w:rPr>
          <w:rFonts w:ascii="Arial" w:hAnsi="Arial" w:cs="Arial"/>
        </w:rPr>
        <w:tab/>
        <w:t xml:space="preserve">Limitation of Liability </w:t>
      </w:r>
    </w:p>
    <w:p w14:paraId="3004AF28" w14:textId="77777777" w:rsidR="00CA2ECB" w:rsidRDefault="00CA2ECB" w:rsidP="00CA2ECB">
      <w:pPr>
        <w:widowControl/>
        <w:spacing w:after="240"/>
        <w:rPr>
          <w:rFonts w:ascii="Arial" w:hAnsi="Arial" w:cs="Arial"/>
        </w:rPr>
      </w:pPr>
      <w:bookmarkStart w:id="14" w:name="_DV_M14"/>
      <w:bookmarkEnd w:id="14"/>
      <w:r>
        <w:rPr>
          <w:rFonts w:ascii="Arial" w:hAnsi="Arial" w:cs="Arial"/>
        </w:rPr>
        <w:t>6.13</w:t>
      </w:r>
      <w:r>
        <w:rPr>
          <w:rFonts w:ascii="Arial" w:hAnsi="Arial" w:cs="Arial"/>
        </w:rPr>
        <w:tab/>
        <w:t>Additional CUSC Parties</w:t>
      </w:r>
    </w:p>
    <w:p w14:paraId="3EC04D8D" w14:textId="77777777" w:rsidR="00CA2ECB" w:rsidRDefault="00CA2ECB" w:rsidP="00CA2ECB">
      <w:pPr>
        <w:widowControl/>
        <w:spacing w:after="240"/>
        <w:rPr>
          <w:rFonts w:ascii="Arial" w:hAnsi="Arial" w:cs="Arial"/>
        </w:rPr>
      </w:pPr>
      <w:bookmarkStart w:id="15" w:name="_DV_M15"/>
      <w:bookmarkEnd w:id="15"/>
      <w:r>
        <w:rPr>
          <w:rFonts w:ascii="Arial" w:hAnsi="Arial" w:cs="Arial"/>
        </w:rPr>
        <w:t>6.14</w:t>
      </w:r>
      <w:r>
        <w:rPr>
          <w:rFonts w:ascii="Arial" w:hAnsi="Arial" w:cs="Arial"/>
        </w:rPr>
        <w:tab/>
        <w:t>Transfer and Subcontracting</w:t>
      </w:r>
    </w:p>
    <w:p w14:paraId="726BE0A7" w14:textId="77777777" w:rsidR="00CA2ECB" w:rsidRDefault="00CA2ECB" w:rsidP="00CA2ECB">
      <w:pPr>
        <w:widowControl/>
        <w:spacing w:after="240"/>
        <w:rPr>
          <w:rFonts w:ascii="Arial" w:hAnsi="Arial" w:cs="Arial"/>
        </w:rPr>
      </w:pPr>
      <w:bookmarkStart w:id="16" w:name="_DV_M16"/>
      <w:bookmarkEnd w:id="16"/>
      <w:r>
        <w:rPr>
          <w:rFonts w:ascii="Arial" w:hAnsi="Arial" w:cs="Arial"/>
        </w:rPr>
        <w:t>6.15</w:t>
      </w:r>
      <w:r>
        <w:rPr>
          <w:rFonts w:ascii="Arial" w:hAnsi="Arial" w:cs="Arial"/>
        </w:rPr>
        <w:tab/>
        <w:t>Confidentiality</w:t>
      </w:r>
    </w:p>
    <w:p w14:paraId="2F965CFB" w14:textId="77777777" w:rsidR="00CA2ECB" w:rsidRDefault="00CA2ECB" w:rsidP="00CA2ECB">
      <w:pPr>
        <w:widowControl/>
        <w:spacing w:after="240"/>
        <w:rPr>
          <w:rFonts w:ascii="Arial" w:hAnsi="Arial" w:cs="Arial"/>
        </w:rPr>
      </w:pPr>
      <w:bookmarkStart w:id="17" w:name="_DV_M17"/>
      <w:bookmarkEnd w:id="17"/>
      <w:r>
        <w:rPr>
          <w:rFonts w:ascii="Arial" w:hAnsi="Arial" w:cs="Arial"/>
        </w:rPr>
        <w:t>6.16</w:t>
      </w:r>
      <w:r>
        <w:rPr>
          <w:rFonts w:ascii="Arial" w:hAnsi="Arial" w:cs="Arial"/>
        </w:rPr>
        <w:tab/>
        <w:t>Data</w:t>
      </w:r>
    </w:p>
    <w:p w14:paraId="3679DBD5" w14:textId="77777777" w:rsidR="00CA2ECB" w:rsidRDefault="00CA2ECB" w:rsidP="00CA2ECB">
      <w:pPr>
        <w:widowControl/>
        <w:spacing w:after="240"/>
        <w:rPr>
          <w:rFonts w:ascii="Arial" w:hAnsi="Arial" w:cs="Arial"/>
        </w:rPr>
      </w:pPr>
      <w:bookmarkStart w:id="18" w:name="_DV_M18"/>
      <w:bookmarkEnd w:id="18"/>
      <w:r>
        <w:rPr>
          <w:rFonts w:ascii="Arial" w:hAnsi="Arial" w:cs="Arial"/>
        </w:rPr>
        <w:t>6.17</w:t>
      </w:r>
      <w:r>
        <w:rPr>
          <w:rFonts w:ascii="Arial" w:hAnsi="Arial" w:cs="Arial"/>
        </w:rPr>
        <w:tab/>
        <w:t>Provision of Data</w:t>
      </w:r>
    </w:p>
    <w:p w14:paraId="7BF33B43" w14:textId="77777777" w:rsidR="00CA2ECB" w:rsidRDefault="00CA2ECB" w:rsidP="00CA2ECB">
      <w:pPr>
        <w:widowControl/>
        <w:spacing w:after="240"/>
        <w:rPr>
          <w:rFonts w:ascii="Arial" w:hAnsi="Arial" w:cs="Arial"/>
        </w:rPr>
      </w:pPr>
      <w:bookmarkStart w:id="19" w:name="_DV_M19"/>
      <w:bookmarkEnd w:id="19"/>
      <w:r>
        <w:rPr>
          <w:rFonts w:ascii="Arial" w:hAnsi="Arial" w:cs="Arial"/>
        </w:rPr>
        <w:t>6.18</w:t>
      </w:r>
      <w:r>
        <w:rPr>
          <w:rFonts w:ascii="Arial" w:hAnsi="Arial" w:cs="Arial"/>
        </w:rPr>
        <w:tab/>
        <w:t>Intellectual Property</w:t>
      </w:r>
    </w:p>
    <w:p w14:paraId="3D358515" w14:textId="77777777" w:rsidR="00CA2ECB" w:rsidRDefault="00CA2ECB" w:rsidP="00CA2ECB">
      <w:pPr>
        <w:widowControl/>
        <w:spacing w:after="240"/>
        <w:rPr>
          <w:rFonts w:ascii="Arial" w:hAnsi="Arial" w:cs="Arial"/>
        </w:rPr>
      </w:pPr>
      <w:bookmarkStart w:id="20" w:name="_DV_M20"/>
      <w:bookmarkEnd w:id="20"/>
      <w:r>
        <w:rPr>
          <w:rFonts w:ascii="Arial" w:hAnsi="Arial" w:cs="Arial"/>
        </w:rPr>
        <w:t>6.19</w:t>
      </w:r>
      <w:r>
        <w:rPr>
          <w:rFonts w:ascii="Arial" w:hAnsi="Arial" w:cs="Arial"/>
        </w:rPr>
        <w:tab/>
        <w:t>Force Majeure</w:t>
      </w:r>
    </w:p>
    <w:p w14:paraId="493F4754" w14:textId="77777777" w:rsidR="00CA2ECB" w:rsidRDefault="00CA2ECB" w:rsidP="00CA2ECB">
      <w:pPr>
        <w:widowControl/>
        <w:spacing w:after="240"/>
        <w:rPr>
          <w:rFonts w:ascii="Arial" w:hAnsi="Arial" w:cs="Arial"/>
        </w:rPr>
      </w:pPr>
      <w:bookmarkStart w:id="21" w:name="_DV_M21"/>
      <w:bookmarkEnd w:id="21"/>
      <w:r>
        <w:rPr>
          <w:rFonts w:ascii="Arial" w:hAnsi="Arial" w:cs="Arial"/>
        </w:rPr>
        <w:lastRenderedPageBreak/>
        <w:t>6.20</w:t>
      </w:r>
      <w:r>
        <w:rPr>
          <w:rFonts w:ascii="Arial" w:hAnsi="Arial" w:cs="Arial"/>
        </w:rPr>
        <w:tab/>
        <w:t>Waiver</w:t>
      </w:r>
    </w:p>
    <w:p w14:paraId="1BA02D0C" w14:textId="77777777" w:rsidR="00CA2ECB" w:rsidRDefault="00CA2ECB" w:rsidP="00CA2ECB">
      <w:pPr>
        <w:widowControl/>
        <w:spacing w:after="240"/>
        <w:rPr>
          <w:rFonts w:ascii="Arial" w:hAnsi="Arial" w:cs="Arial"/>
        </w:rPr>
      </w:pPr>
      <w:bookmarkStart w:id="22" w:name="_DV_M22"/>
      <w:bookmarkEnd w:id="22"/>
      <w:r>
        <w:rPr>
          <w:rFonts w:ascii="Arial" w:hAnsi="Arial" w:cs="Arial"/>
        </w:rPr>
        <w:t>6.21</w:t>
      </w:r>
      <w:r>
        <w:rPr>
          <w:rFonts w:ascii="Arial" w:hAnsi="Arial" w:cs="Arial"/>
        </w:rPr>
        <w:tab/>
        <w:t>Notices</w:t>
      </w:r>
    </w:p>
    <w:p w14:paraId="6AECDC6E" w14:textId="77777777" w:rsidR="00CA2ECB" w:rsidRDefault="00CA2ECB" w:rsidP="00CA2ECB">
      <w:pPr>
        <w:widowControl/>
        <w:spacing w:after="240"/>
        <w:rPr>
          <w:rFonts w:ascii="Arial" w:hAnsi="Arial" w:cs="Arial"/>
        </w:rPr>
      </w:pPr>
      <w:bookmarkStart w:id="23" w:name="_DV_M23"/>
      <w:bookmarkEnd w:id="23"/>
      <w:r>
        <w:rPr>
          <w:rFonts w:ascii="Arial" w:hAnsi="Arial" w:cs="Arial"/>
        </w:rPr>
        <w:t>6.22</w:t>
      </w:r>
      <w:r>
        <w:rPr>
          <w:rFonts w:ascii="Arial" w:hAnsi="Arial" w:cs="Arial"/>
        </w:rPr>
        <w:tab/>
        <w:t>Third Party Rights</w:t>
      </w:r>
    </w:p>
    <w:p w14:paraId="1BD15535" w14:textId="77777777" w:rsidR="00CA2ECB" w:rsidRDefault="00CA2ECB" w:rsidP="00CA2ECB">
      <w:pPr>
        <w:widowControl/>
        <w:spacing w:after="240"/>
        <w:rPr>
          <w:rFonts w:ascii="Arial" w:hAnsi="Arial" w:cs="Arial"/>
        </w:rPr>
      </w:pPr>
      <w:bookmarkStart w:id="24" w:name="_DV_M24"/>
      <w:bookmarkEnd w:id="24"/>
      <w:r>
        <w:rPr>
          <w:rFonts w:ascii="Arial" w:hAnsi="Arial" w:cs="Arial"/>
        </w:rPr>
        <w:t>6.23</w:t>
      </w:r>
      <w:r>
        <w:rPr>
          <w:rFonts w:ascii="Arial" w:hAnsi="Arial" w:cs="Arial"/>
        </w:rPr>
        <w:tab/>
        <w:t>Jurisdiction</w:t>
      </w:r>
    </w:p>
    <w:p w14:paraId="48BEA5CC" w14:textId="77777777" w:rsidR="00CA2ECB" w:rsidRDefault="00CA2ECB" w:rsidP="00CA2ECB">
      <w:pPr>
        <w:widowControl/>
        <w:spacing w:after="240"/>
        <w:rPr>
          <w:rFonts w:ascii="Arial" w:hAnsi="Arial" w:cs="Arial"/>
        </w:rPr>
      </w:pPr>
      <w:bookmarkStart w:id="25" w:name="_DV_M25"/>
      <w:bookmarkEnd w:id="25"/>
      <w:r>
        <w:rPr>
          <w:rFonts w:ascii="Arial" w:hAnsi="Arial" w:cs="Arial"/>
        </w:rPr>
        <w:t>6.24</w:t>
      </w:r>
      <w:r>
        <w:rPr>
          <w:rFonts w:ascii="Arial" w:hAnsi="Arial" w:cs="Arial"/>
        </w:rPr>
        <w:tab/>
        <w:t>Counterparts</w:t>
      </w:r>
    </w:p>
    <w:p w14:paraId="54EB7141" w14:textId="77777777" w:rsidR="00CA2ECB" w:rsidRDefault="00CA2ECB" w:rsidP="00CA2ECB">
      <w:pPr>
        <w:widowControl/>
        <w:spacing w:after="240"/>
        <w:rPr>
          <w:rFonts w:ascii="Arial" w:hAnsi="Arial" w:cs="Arial"/>
        </w:rPr>
      </w:pPr>
      <w:bookmarkStart w:id="26" w:name="_DV_M26"/>
      <w:bookmarkEnd w:id="26"/>
      <w:r>
        <w:rPr>
          <w:rFonts w:ascii="Arial" w:hAnsi="Arial" w:cs="Arial"/>
        </w:rPr>
        <w:t>6.25</w:t>
      </w:r>
      <w:r>
        <w:rPr>
          <w:rFonts w:ascii="Arial" w:hAnsi="Arial" w:cs="Arial"/>
        </w:rPr>
        <w:tab/>
        <w:t>Governing Law</w:t>
      </w:r>
    </w:p>
    <w:p w14:paraId="6764A4E6" w14:textId="77777777" w:rsidR="00CA2ECB" w:rsidRDefault="00CA2ECB" w:rsidP="00CA2ECB">
      <w:pPr>
        <w:widowControl/>
        <w:spacing w:after="240"/>
        <w:rPr>
          <w:rFonts w:ascii="Arial" w:hAnsi="Arial" w:cs="Arial"/>
        </w:rPr>
      </w:pPr>
      <w:bookmarkStart w:id="27" w:name="_DV_M27"/>
      <w:bookmarkEnd w:id="27"/>
      <w:r>
        <w:rPr>
          <w:rFonts w:ascii="Arial" w:hAnsi="Arial" w:cs="Arial"/>
        </w:rPr>
        <w:t>6.26</w:t>
      </w:r>
      <w:r>
        <w:rPr>
          <w:rFonts w:ascii="Arial" w:hAnsi="Arial" w:cs="Arial"/>
        </w:rPr>
        <w:tab/>
        <w:t>Severance of Terms</w:t>
      </w:r>
    </w:p>
    <w:p w14:paraId="1B17070A" w14:textId="77777777" w:rsidR="00CA2ECB" w:rsidRDefault="00CA2ECB" w:rsidP="00CA2ECB">
      <w:pPr>
        <w:widowControl/>
        <w:spacing w:after="240"/>
        <w:rPr>
          <w:rFonts w:ascii="Arial" w:hAnsi="Arial" w:cs="Arial"/>
        </w:rPr>
      </w:pPr>
      <w:bookmarkStart w:id="28" w:name="_DV_M28"/>
      <w:bookmarkEnd w:id="28"/>
      <w:r>
        <w:rPr>
          <w:rFonts w:ascii="Arial" w:hAnsi="Arial" w:cs="Arial"/>
        </w:rPr>
        <w:t>6.27</w:t>
      </w:r>
      <w:r>
        <w:rPr>
          <w:rFonts w:ascii="Arial" w:hAnsi="Arial" w:cs="Arial"/>
        </w:rPr>
        <w:tab/>
        <w:t>Language</w:t>
      </w:r>
    </w:p>
    <w:p w14:paraId="5D75CB4B" w14:textId="77777777" w:rsidR="00CA2ECB" w:rsidRDefault="00CA2ECB" w:rsidP="00CA2ECB">
      <w:pPr>
        <w:widowControl/>
        <w:spacing w:after="240"/>
        <w:rPr>
          <w:rFonts w:ascii="Arial" w:hAnsi="Arial" w:cs="Arial"/>
        </w:rPr>
      </w:pPr>
      <w:bookmarkStart w:id="29" w:name="_DV_M29"/>
      <w:bookmarkEnd w:id="29"/>
      <w:r>
        <w:rPr>
          <w:rFonts w:ascii="Arial" w:hAnsi="Arial" w:cs="Arial"/>
        </w:rPr>
        <w:t>6.28</w:t>
      </w:r>
      <w:r>
        <w:rPr>
          <w:rFonts w:ascii="Arial" w:hAnsi="Arial" w:cs="Arial"/>
        </w:rPr>
        <w:tab/>
        <w:t>MCUSA</w:t>
      </w:r>
    </w:p>
    <w:p w14:paraId="0B04F316" w14:textId="77777777" w:rsidR="00CA2ECB" w:rsidRDefault="00CA2ECB" w:rsidP="00CA2ECB">
      <w:pPr>
        <w:widowControl/>
        <w:numPr>
          <w:ilvl w:val="1"/>
          <w:numId w:val="4"/>
        </w:numPr>
        <w:spacing w:after="240"/>
        <w:rPr>
          <w:rFonts w:ascii="Arial" w:hAnsi="Arial" w:cs="Arial"/>
        </w:rPr>
      </w:pPr>
      <w:bookmarkStart w:id="30" w:name="_DV_M30"/>
      <w:bookmarkEnd w:id="30"/>
      <w:r>
        <w:rPr>
          <w:rFonts w:ascii="Arial" w:hAnsi="Arial" w:cs="Arial"/>
        </w:rPr>
        <w:t>BSC</w:t>
      </w:r>
    </w:p>
    <w:p w14:paraId="57EE499D" w14:textId="77777777" w:rsidR="00CA2ECB" w:rsidRDefault="00CA2ECB" w:rsidP="00CA2ECB">
      <w:pPr>
        <w:widowControl/>
        <w:numPr>
          <w:ilvl w:val="1"/>
          <w:numId w:val="4"/>
        </w:numPr>
        <w:spacing w:after="240"/>
        <w:rPr>
          <w:rFonts w:ascii="Arial" w:hAnsi="Arial" w:cs="Arial"/>
        </w:rPr>
      </w:pPr>
      <w:bookmarkStart w:id="31" w:name="_DV_M31"/>
      <w:bookmarkEnd w:id="31"/>
      <w:r>
        <w:rPr>
          <w:rFonts w:ascii="Arial" w:hAnsi="Arial" w:cs="Arial"/>
        </w:rPr>
        <w:t>Revision of Transmission Entry Capacity</w:t>
      </w:r>
    </w:p>
    <w:p w14:paraId="6B8AF5D5" w14:textId="77777777" w:rsidR="00CA2ECB" w:rsidRDefault="00CA2ECB" w:rsidP="00CA2ECB">
      <w:pPr>
        <w:widowControl/>
        <w:numPr>
          <w:ilvl w:val="1"/>
          <w:numId w:val="4"/>
        </w:numPr>
        <w:spacing w:after="240"/>
        <w:rPr>
          <w:rFonts w:ascii="Arial" w:hAnsi="Arial" w:cs="Arial"/>
        </w:rPr>
      </w:pPr>
      <w:bookmarkStart w:id="32" w:name="_DV_M32"/>
      <w:bookmarkEnd w:id="32"/>
      <w:r>
        <w:rPr>
          <w:rFonts w:ascii="Arial" w:hAnsi="Arial" w:cs="Arial"/>
        </w:rPr>
        <w:t>Short Term Transmission Entry Capacity</w:t>
      </w:r>
    </w:p>
    <w:p w14:paraId="4D05D880" w14:textId="77777777" w:rsidR="00CA2ECB" w:rsidRDefault="00CA2ECB" w:rsidP="00CA2ECB">
      <w:pPr>
        <w:widowControl/>
        <w:numPr>
          <w:ilvl w:val="1"/>
          <w:numId w:val="4"/>
        </w:numPr>
        <w:spacing w:after="240"/>
        <w:rPr>
          <w:rFonts w:ascii="Arial" w:hAnsi="Arial" w:cs="Arial"/>
        </w:rPr>
      </w:pPr>
      <w:bookmarkStart w:id="33" w:name="_DV_M33"/>
      <w:bookmarkEnd w:id="33"/>
      <w:r>
        <w:rPr>
          <w:rFonts w:ascii="Arial" w:hAnsi="Arial" w:cs="Arial"/>
        </w:rPr>
        <w:t>Limited Duration Transmission Entry Capacity</w:t>
      </w:r>
    </w:p>
    <w:p w14:paraId="744F8488" w14:textId="77777777" w:rsidR="00CA2ECB" w:rsidRDefault="00CA2ECB" w:rsidP="00CA2ECB">
      <w:pPr>
        <w:widowControl/>
        <w:numPr>
          <w:ilvl w:val="1"/>
          <w:numId w:val="4"/>
        </w:numPr>
        <w:spacing w:after="240"/>
        <w:rPr>
          <w:rFonts w:ascii="Arial" w:hAnsi="Arial" w:cs="Arial"/>
        </w:rPr>
      </w:pPr>
      <w:bookmarkStart w:id="34" w:name="_DV_M34"/>
      <w:bookmarkEnd w:id="34"/>
      <w:r>
        <w:rPr>
          <w:rFonts w:ascii="Arial" w:hAnsi="Arial" w:cs="Arial"/>
        </w:rPr>
        <w:t>Change from “NGC” to “The Company”</w:t>
      </w:r>
    </w:p>
    <w:p w14:paraId="299C5409" w14:textId="77777777" w:rsidR="00CA2ECB" w:rsidRDefault="00CA2ECB" w:rsidP="00CA2ECB">
      <w:pPr>
        <w:widowControl/>
        <w:numPr>
          <w:ilvl w:val="1"/>
          <w:numId w:val="4"/>
        </w:numPr>
        <w:spacing w:after="240"/>
        <w:rPr>
          <w:rFonts w:ascii="Arial" w:hAnsi="Arial" w:cs="Arial"/>
        </w:rPr>
      </w:pPr>
      <w:bookmarkStart w:id="35" w:name="_DV_M35"/>
      <w:bookmarkEnd w:id="35"/>
      <w:r>
        <w:rPr>
          <w:rFonts w:ascii="Arial" w:hAnsi="Arial" w:cs="Arial"/>
        </w:rPr>
        <w:t>Temporary TEC Exchanges</w:t>
      </w:r>
    </w:p>
    <w:p w14:paraId="6D50B635" w14:textId="77777777" w:rsidR="00CA2ECB" w:rsidRDefault="00CA2ECB" w:rsidP="00CA2ECB">
      <w:pPr>
        <w:widowControl/>
        <w:numPr>
          <w:ilvl w:val="1"/>
          <w:numId w:val="4"/>
        </w:numPr>
        <w:spacing w:after="240"/>
        <w:rPr>
          <w:rFonts w:ascii="Arial" w:hAnsi="Arial" w:cs="Arial"/>
        </w:rPr>
      </w:pPr>
      <w:bookmarkStart w:id="36" w:name="_DV_M36"/>
      <w:bookmarkEnd w:id="36"/>
      <w:r>
        <w:rPr>
          <w:rFonts w:ascii="Arial" w:hAnsi="Arial" w:cs="Arial"/>
        </w:rPr>
        <w:t xml:space="preserve">Embedded Works Register </w:t>
      </w:r>
    </w:p>
    <w:p w14:paraId="4C6B0065" w14:textId="77777777" w:rsidR="00CA2ECB" w:rsidRDefault="7C7FE1FF" w:rsidP="00CA2ECB">
      <w:pPr>
        <w:widowControl/>
        <w:numPr>
          <w:ilvl w:val="1"/>
          <w:numId w:val="4"/>
        </w:numPr>
        <w:spacing w:after="240"/>
        <w:rPr>
          <w:rFonts w:ascii="Arial" w:hAnsi="Arial" w:cs="Arial"/>
        </w:rPr>
      </w:pPr>
      <w:bookmarkStart w:id="37" w:name="_DV_M37"/>
      <w:bookmarkEnd w:id="37"/>
      <w:r w:rsidRPr="57F2BD47">
        <w:rPr>
          <w:rFonts w:ascii="Arial" w:hAnsi="Arial" w:cs="Arial"/>
        </w:rPr>
        <w:t xml:space="preserve">Transmission Works Register </w:t>
      </w:r>
    </w:p>
    <w:p w14:paraId="68CA7D01" w14:textId="68F74355" w:rsidR="29B2253D" w:rsidRDefault="29B2253D" w:rsidP="57F2BD47">
      <w:pPr>
        <w:widowControl/>
        <w:numPr>
          <w:ilvl w:val="1"/>
          <w:numId w:val="4"/>
        </w:numPr>
        <w:spacing w:after="240"/>
        <w:rPr>
          <w:rFonts w:ascii="Arial" w:hAnsi="Arial" w:cs="Arial"/>
        </w:rPr>
      </w:pPr>
      <w:r w:rsidRPr="57F2BD47">
        <w:rPr>
          <w:rFonts w:ascii="Arial" w:hAnsi="Arial" w:cs="Arial"/>
        </w:rPr>
        <w:t>GC0156 Cost Recovery Claims</w:t>
      </w:r>
    </w:p>
    <w:p w14:paraId="1FA8AF07" w14:textId="362D5E90" w:rsidR="29B2253D" w:rsidRDefault="29B2253D" w:rsidP="57F2BD47">
      <w:pPr>
        <w:widowControl/>
        <w:numPr>
          <w:ilvl w:val="1"/>
          <w:numId w:val="4"/>
        </w:numPr>
        <w:spacing w:after="240"/>
        <w:rPr>
          <w:rFonts w:ascii="Arial" w:hAnsi="Arial" w:cs="Arial"/>
        </w:rPr>
      </w:pPr>
      <w:r w:rsidRPr="57F2BD47">
        <w:rPr>
          <w:rFonts w:ascii="Arial" w:hAnsi="Arial" w:cs="Arial"/>
        </w:rPr>
        <w:t xml:space="preserve">Directions related to national </w:t>
      </w:r>
      <w:proofErr w:type="gramStart"/>
      <w:r w:rsidRPr="57F2BD47">
        <w:rPr>
          <w:rFonts w:ascii="Arial" w:hAnsi="Arial" w:cs="Arial"/>
        </w:rPr>
        <w:t>security</w:t>
      </w:r>
      <w:proofErr w:type="gramEnd"/>
    </w:p>
    <w:p w14:paraId="24280970" w14:textId="3397947D" w:rsidR="117E2D0B" w:rsidRDefault="117E2D0B" w:rsidP="57F2BD47">
      <w:pPr>
        <w:widowControl/>
        <w:numPr>
          <w:ilvl w:val="1"/>
          <w:numId w:val="4"/>
        </w:numPr>
        <w:spacing w:after="240"/>
        <w:rPr>
          <w:rFonts w:ascii="Arial" w:hAnsi="Arial" w:cs="Arial"/>
        </w:rPr>
      </w:pPr>
      <w:r w:rsidRPr="57F2BD47">
        <w:rPr>
          <w:rFonts w:ascii="Arial" w:hAnsi="Arial" w:cs="Arial"/>
        </w:rPr>
        <w:t>Advisory and Information Requests</w:t>
      </w:r>
    </w:p>
    <w:p w14:paraId="3FFB0752" w14:textId="77777777" w:rsidR="00CA2ECB" w:rsidRDefault="00CA2ECB" w:rsidP="00CA2ECB">
      <w:pPr>
        <w:widowControl/>
        <w:spacing w:after="240"/>
        <w:rPr>
          <w:rFonts w:ascii="Arial" w:hAnsi="Arial" w:cs="Arial"/>
        </w:rPr>
      </w:pPr>
      <w:bookmarkStart w:id="38" w:name="_DV_M38"/>
      <w:bookmarkEnd w:id="38"/>
      <w:r>
        <w:rPr>
          <w:rFonts w:ascii="Arial" w:hAnsi="Arial" w:cs="Arial"/>
        </w:rPr>
        <w:t>Appendix 1 - Communications Plant</w:t>
      </w:r>
    </w:p>
    <w:p w14:paraId="1C54AC75" w14:textId="77777777" w:rsidR="00CA2ECB" w:rsidRDefault="00CA2ECB" w:rsidP="00CA2ECB">
      <w:pPr>
        <w:widowControl/>
        <w:spacing w:after="240"/>
        <w:rPr>
          <w:rFonts w:ascii="Arial" w:hAnsi="Arial" w:cs="Arial"/>
        </w:rPr>
      </w:pPr>
      <w:bookmarkStart w:id="39" w:name="_DV_M39"/>
      <w:bookmarkEnd w:id="39"/>
      <w:r>
        <w:rPr>
          <w:rFonts w:ascii="Arial" w:hAnsi="Arial" w:cs="Arial"/>
        </w:rPr>
        <w:t>Appendix 2 - Operating Metering</w:t>
      </w:r>
    </w:p>
    <w:p w14:paraId="7768CBE8" w14:textId="77777777" w:rsidR="00CA2ECB" w:rsidRDefault="00CA2ECB" w:rsidP="00CA2ECB">
      <w:pPr>
        <w:widowControl/>
        <w:ind w:left="567" w:hanging="567"/>
      </w:pPr>
    </w:p>
    <w:p w14:paraId="0A638775" w14:textId="77777777" w:rsidR="00CA2ECB" w:rsidRDefault="00CA2ECB" w:rsidP="00CA2ECB">
      <w:pPr>
        <w:pStyle w:val="Heading1"/>
        <w:keepNext w:val="0"/>
        <w:pageBreakBefore w:val="0"/>
        <w:widowControl/>
        <w:rPr>
          <w:b w:val="0"/>
          <w:bCs w:val="0"/>
          <w:kern w:val="0"/>
          <w:sz w:val="24"/>
          <w:szCs w:val="24"/>
        </w:rPr>
        <w:sectPr w:rsidR="00CA2ECB" w:rsidSect="00626A81">
          <w:headerReference w:type="default" r:id="rId11"/>
          <w:footerReference w:type="default" r:id="rId12"/>
          <w:pgSz w:w="11907" w:h="16840"/>
          <w:pgMar w:top="1418" w:right="1701" w:bottom="1418" w:left="1701" w:header="720" w:footer="720" w:gutter="0"/>
          <w:cols w:space="720"/>
          <w:noEndnote/>
          <w:docGrid w:linePitch="326"/>
        </w:sectPr>
      </w:pPr>
    </w:p>
    <w:p w14:paraId="275056DE" w14:textId="77777777" w:rsidR="00CA2ECB" w:rsidRDefault="00CA2ECB" w:rsidP="00CA2ECB">
      <w:pPr>
        <w:pStyle w:val="Heading1"/>
        <w:keepNext w:val="0"/>
        <w:pageBreakBefore w:val="0"/>
        <w:widowControl/>
        <w:rPr>
          <w:rFonts w:ascii="Arial" w:hAnsi="Arial" w:cs="Arial"/>
          <w:sz w:val="24"/>
          <w:szCs w:val="24"/>
          <w:u w:val="single"/>
        </w:rPr>
      </w:pPr>
      <w:bookmarkStart w:id="40" w:name="_DV_M40"/>
      <w:bookmarkEnd w:id="40"/>
      <w:r>
        <w:rPr>
          <w:rFonts w:ascii="Arial" w:hAnsi="Arial" w:cs="Arial"/>
        </w:rPr>
        <w:lastRenderedPageBreak/>
        <w:t>CUSC - SECTION 6</w:t>
      </w:r>
      <w:r>
        <w:rPr>
          <w:rFonts w:ascii="Arial" w:hAnsi="Arial" w:cs="Arial"/>
        </w:rPr>
        <w:br/>
      </w:r>
      <w:r>
        <w:rPr>
          <w:rFonts w:ascii="Arial" w:hAnsi="Arial" w:cs="Arial"/>
        </w:rPr>
        <w:br/>
        <w:t>GENERAL PROVISIONS</w:t>
      </w:r>
    </w:p>
    <w:p w14:paraId="0D72EAC6"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bookmarkStart w:id="41" w:name="_DV_M41"/>
      <w:bookmarkEnd w:id="41"/>
    </w:p>
    <w:p w14:paraId="423E5EDD"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7FC87E30"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49694066"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383FE969"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5F7EAE67"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50214170" w14:textId="2F815EE3" w:rsidR="00CA2ECB" w:rsidRDefault="00D42CCB" w:rsidP="00D42CCB">
      <w:pPr>
        <w:pStyle w:val="Heading3"/>
        <w:ind w:left="851" w:hanging="851"/>
      </w:pPr>
      <w:r>
        <w:tab/>
      </w:r>
      <w:r w:rsidR="6FEB207D">
        <w:t>INTRODUCTION</w:t>
      </w:r>
    </w:p>
    <w:p w14:paraId="26D847C5" w14:textId="77777777" w:rsidR="00CA2ECB" w:rsidRDefault="00CA2ECB" w:rsidP="00CA2ECB">
      <w:pPr>
        <w:widowControl/>
        <w:ind w:left="851"/>
        <w:jc w:val="both"/>
        <w:rPr>
          <w:rFonts w:ascii="Arial" w:hAnsi="Arial" w:cs="Arial"/>
        </w:rPr>
      </w:pPr>
      <w:bookmarkStart w:id="42" w:name="_DV_M42"/>
      <w:bookmarkEnd w:id="42"/>
      <w:r>
        <w:rPr>
          <w:rFonts w:ascii="Arial" w:hAnsi="Arial" w:cs="Arial"/>
        </w:rPr>
        <w:t>This General Provisions Section contains those provisions which are generic, but which do not relate directly to the specific areas dealt with in other sections.</w:t>
      </w:r>
    </w:p>
    <w:p w14:paraId="5246217D" w14:textId="77777777" w:rsidR="00CA2ECB" w:rsidRDefault="00CA2ECB" w:rsidP="00CA2ECB">
      <w:pPr>
        <w:widowControl/>
        <w:ind w:left="851"/>
        <w:rPr>
          <w:rFonts w:ascii="Arial" w:hAnsi="Arial" w:cs="Arial"/>
          <w:b/>
          <w:bCs/>
          <w:i/>
          <w:iCs/>
        </w:rPr>
      </w:pPr>
    </w:p>
    <w:p w14:paraId="677F98D7" w14:textId="112200A3" w:rsidR="00CA2ECB" w:rsidRDefault="00D42CCB" w:rsidP="00D42CCB">
      <w:pPr>
        <w:pStyle w:val="Heading3"/>
        <w:ind w:left="851" w:hanging="851"/>
      </w:pPr>
      <w:bookmarkStart w:id="43" w:name="_DV_M43"/>
      <w:bookmarkEnd w:id="43"/>
      <w:r>
        <w:tab/>
      </w:r>
      <w:r w:rsidR="00CA2ECB">
        <w:t xml:space="preserve">The Company OBLIGATIONS </w:t>
      </w:r>
    </w:p>
    <w:p w14:paraId="2517678B" w14:textId="607B57F3" w:rsidR="00CA2ECB" w:rsidRDefault="7C7FE1FF" w:rsidP="57F2BD47">
      <w:pPr>
        <w:pStyle w:val="clauseindent"/>
        <w:widowControl/>
        <w:jc w:val="both"/>
        <w:rPr>
          <w:rFonts w:ascii="Arial" w:hAnsi="Arial" w:cs="Arial"/>
          <w:i/>
          <w:iCs/>
        </w:rPr>
      </w:pPr>
      <w:bookmarkStart w:id="44" w:name="_DV_M44"/>
      <w:bookmarkEnd w:id="44"/>
      <w:r w:rsidRPr="57F2BD47">
        <w:rPr>
          <w:rFonts w:ascii="Arial" w:hAnsi="Arial" w:cs="Arial"/>
          <w:b/>
          <w:bCs/>
        </w:rPr>
        <w:t>The Company</w:t>
      </w:r>
      <w:r w:rsidRPr="57F2BD47">
        <w:rPr>
          <w:rFonts w:ascii="Arial" w:hAnsi="Arial" w:cs="Arial"/>
        </w:rPr>
        <w:t xml:space="preserve"> agrees with each </w:t>
      </w:r>
      <w:r w:rsidRPr="57F2BD47">
        <w:rPr>
          <w:rFonts w:ascii="Arial" w:hAnsi="Arial" w:cs="Arial"/>
          <w:b/>
          <w:bCs/>
        </w:rPr>
        <w:t>User</w:t>
      </w:r>
      <w:r w:rsidRPr="57F2BD47">
        <w:rPr>
          <w:rFonts w:ascii="Arial" w:hAnsi="Arial" w:cs="Arial"/>
        </w:rPr>
        <w:t xml:space="preserve"> to (and in respect of licence obligations contained within Section D or Section E of a transmission licence, procure that a </w:t>
      </w:r>
      <w:r w:rsidRPr="57F2BD47">
        <w:rPr>
          <w:rFonts w:ascii="Arial" w:hAnsi="Arial" w:cs="Arial"/>
          <w:b/>
          <w:bCs/>
        </w:rPr>
        <w:t>Relevant Transmission Licensee</w:t>
      </w:r>
      <w:r w:rsidRPr="57F2BD47">
        <w:rPr>
          <w:rFonts w:ascii="Arial" w:hAnsi="Arial" w:cs="Arial"/>
        </w:rPr>
        <w:t xml:space="preserve"> shall) make available, plan, develop, </w:t>
      </w:r>
      <w:proofErr w:type="gramStart"/>
      <w:r w:rsidRPr="57F2BD47">
        <w:rPr>
          <w:rFonts w:ascii="Arial" w:hAnsi="Arial" w:cs="Arial"/>
        </w:rPr>
        <w:t>operate</w:t>
      </w:r>
      <w:proofErr w:type="gramEnd"/>
      <w:r w:rsidRPr="57F2BD47">
        <w:rPr>
          <w:rFonts w:ascii="Arial" w:hAnsi="Arial" w:cs="Arial"/>
        </w:rPr>
        <w:t xml:space="preserve"> and maintain the</w:t>
      </w:r>
      <w:r w:rsidRPr="57F2BD47">
        <w:rPr>
          <w:rFonts w:ascii="Arial" w:hAnsi="Arial" w:cs="Arial"/>
          <w:b/>
          <w:bCs/>
        </w:rPr>
        <w:t xml:space="preserve"> National Electricity Transmission System</w:t>
      </w:r>
      <w:r w:rsidRPr="57F2BD47">
        <w:rPr>
          <w:rFonts w:ascii="Arial" w:hAnsi="Arial" w:cs="Arial"/>
        </w:rPr>
        <w:t xml:space="preserve"> in accordance with </w:t>
      </w:r>
      <w:r w:rsidR="53FF9D11" w:rsidRPr="57F2BD47">
        <w:rPr>
          <w:rFonts w:ascii="Arial" w:hAnsi="Arial" w:cs="Arial"/>
        </w:rPr>
        <w:t xml:space="preserve">the </w:t>
      </w:r>
      <w:r w:rsidR="53FF9D11" w:rsidRPr="005B7449">
        <w:rPr>
          <w:rFonts w:ascii="Arial" w:hAnsi="Arial" w:cs="Arial"/>
          <w:b/>
          <w:bCs/>
        </w:rPr>
        <w:t>ESO Licence</w:t>
      </w:r>
      <w:r w:rsidR="53FF9D11" w:rsidRPr="57F2BD47">
        <w:rPr>
          <w:rFonts w:ascii="Arial" w:hAnsi="Arial" w:cs="Arial"/>
        </w:rPr>
        <w:t xml:space="preserve"> and </w:t>
      </w:r>
      <w:r w:rsidRPr="57F2BD47">
        <w:rPr>
          <w:rFonts w:ascii="Arial" w:hAnsi="Arial" w:cs="Arial"/>
        </w:rPr>
        <w:t xml:space="preserve">the </w:t>
      </w:r>
      <w:r w:rsidR="4624A25D" w:rsidRPr="57F2BD47">
        <w:rPr>
          <w:rFonts w:ascii="Arial" w:hAnsi="Arial" w:cs="Arial"/>
          <w:b/>
          <w:bCs/>
        </w:rPr>
        <w:t>T</w:t>
      </w:r>
      <w:r w:rsidRPr="57F2BD47">
        <w:rPr>
          <w:rFonts w:ascii="Arial" w:hAnsi="Arial" w:cs="Arial"/>
          <w:b/>
          <w:bCs/>
        </w:rPr>
        <w:t xml:space="preserve">ransmission </w:t>
      </w:r>
      <w:r w:rsidR="4624A25D" w:rsidRPr="57F2BD47">
        <w:rPr>
          <w:rFonts w:ascii="Arial" w:hAnsi="Arial" w:cs="Arial"/>
          <w:b/>
          <w:bCs/>
        </w:rPr>
        <w:t>L</w:t>
      </w:r>
      <w:r w:rsidRPr="57F2BD47">
        <w:rPr>
          <w:rFonts w:ascii="Arial" w:hAnsi="Arial" w:cs="Arial"/>
          <w:b/>
          <w:bCs/>
        </w:rPr>
        <w:t xml:space="preserve">icences </w:t>
      </w:r>
      <w:r w:rsidRPr="57F2BD47">
        <w:rPr>
          <w:rFonts w:ascii="Arial" w:hAnsi="Arial" w:cs="Arial"/>
        </w:rPr>
        <w:t xml:space="preserve">and with the </w:t>
      </w:r>
      <w:r w:rsidRPr="57F2BD47">
        <w:rPr>
          <w:rFonts w:ascii="Arial" w:hAnsi="Arial" w:cs="Arial"/>
          <w:b/>
          <w:bCs/>
        </w:rPr>
        <w:t>Grid Code</w:t>
      </w:r>
      <w:r w:rsidRPr="57F2BD47">
        <w:rPr>
          <w:rFonts w:ascii="Arial" w:hAnsi="Arial" w:cs="Arial"/>
        </w:rPr>
        <w:t xml:space="preserve"> subject to any </w:t>
      </w:r>
      <w:r w:rsidRPr="57F2BD47">
        <w:rPr>
          <w:rFonts w:ascii="Arial" w:hAnsi="Arial" w:cs="Arial"/>
          <w:b/>
          <w:bCs/>
        </w:rPr>
        <w:t>Derogations</w:t>
      </w:r>
      <w:r w:rsidRPr="57F2BD47">
        <w:rPr>
          <w:rFonts w:ascii="Arial" w:hAnsi="Arial" w:cs="Arial"/>
        </w:rPr>
        <w:t xml:space="preserve"> from time to time. </w:t>
      </w:r>
    </w:p>
    <w:p w14:paraId="0DEC0781" w14:textId="607F1C58" w:rsidR="00CA2ECB" w:rsidRDefault="00D42CCB" w:rsidP="00D42CCB">
      <w:pPr>
        <w:pStyle w:val="Heading3"/>
        <w:ind w:left="851" w:hanging="851"/>
      </w:pPr>
      <w:bookmarkStart w:id="45" w:name="_DV_M45"/>
      <w:bookmarkStart w:id="46" w:name="_Toc490940281"/>
      <w:bookmarkEnd w:id="45"/>
      <w:r>
        <w:tab/>
      </w:r>
      <w:r w:rsidR="00CA2ECB">
        <w:t>COMPLIANCE WITH GRID CODE/DISTRIBUTION CODE</w:t>
      </w:r>
      <w:bookmarkStart w:id="47" w:name="_DV_M46"/>
      <w:bookmarkEnd w:id="46"/>
      <w:bookmarkEnd w:id="47"/>
      <w:r w:rsidR="00CA2ECB">
        <w:t xml:space="preserve"> </w:t>
      </w:r>
    </w:p>
    <w:p w14:paraId="32E8A8B2" w14:textId="77777777" w:rsidR="00CA2ECB" w:rsidRDefault="00CA2ECB" w:rsidP="00CA2ECB">
      <w:pPr>
        <w:pStyle w:val="Heading4"/>
        <w:widowControl/>
        <w:ind w:left="1702" w:hanging="851"/>
        <w:jc w:val="both"/>
        <w:rPr>
          <w:rFonts w:ascii="Arial" w:hAnsi="Arial" w:cs="Arial"/>
        </w:rPr>
      </w:pPr>
      <w:bookmarkStart w:id="48" w:name="_DV_M47"/>
      <w:bookmarkEnd w:id="48"/>
      <w:r>
        <w:rPr>
          <w:rFonts w:ascii="Arial" w:hAnsi="Arial" w:cs="Arial"/>
        </w:rPr>
        <w:t>6.3.1</w:t>
      </w:r>
      <w:r>
        <w:rPr>
          <w:rFonts w:ascii="Arial" w:hAnsi="Arial" w:cs="Arial"/>
        </w:rPr>
        <w:tab/>
        <w:t xml:space="preserve">Subject to Paragraph 6.3.3 each </w:t>
      </w:r>
      <w:r>
        <w:rPr>
          <w:rFonts w:ascii="Arial" w:hAnsi="Arial" w:cs="Arial"/>
          <w:b/>
          <w:bCs/>
        </w:rPr>
        <w:t>CUSC Party</w:t>
      </w:r>
      <w:r>
        <w:rPr>
          <w:rFonts w:ascii="Arial" w:hAnsi="Arial" w:cs="Arial"/>
        </w:rPr>
        <w:t xml:space="preserve"> agrees with each other </w:t>
      </w:r>
      <w:r>
        <w:rPr>
          <w:rFonts w:ascii="Arial" w:hAnsi="Arial" w:cs="Arial"/>
          <w:b/>
          <w:bCs/>
        </w:rPr>
        <w:t>CUSC Party</w:t>
      </w:r>
      <w:r>
        <w:rPr>
          <w:rFonts w:ascii="Arial" w:hAnsi="Arial" w:cs="Arial"/>
        </w:rPr>
        <w:t xml:space="preserve"> to be bound by and to comply in all respects with the provisions of the </w:t>
      </w:r>
      <w:r>
        <w:rPr>
          <w:rFonts w:ascii="Arial" w:hAnsi="Arial" w:cs="Arial"/>
          <w:b/>
          <w:bCs/>
        </w:rPr>
        <w:t>Grid Code</w:t>
      </w:r>
      <w:r>
        <w:rPr>
          <w:rFonts w:ascii="Arial" w:hAnsi="Arial" w:cs="Arial"/>
        </w:rPr>
        <w:t xml:space="preserve"> in so far as applicable to that </w:t>
      </w:r>
      <w:r>
        <w:rPr>
          <w:rFonts w:ascii="Arial" w:hAnsi="Arial" w:cs="Arial"/>
          <w:b/>
          <w:bCs/>
        </w:rPr>
        <w:t xml:space="preserve">CUSC Party.  </w:t>
      </w:r>
    </w:p>
    <w:p w14:paraId="229C7D6C" w14:textId="77777777" w:rsidR="00CA2ECB" w:rsidRDefault="00CA2ECB" w:rsidP="00CA2ECB">
      <w:pPr>
        <w:pStyle w:val="Heading4"/>
        <w:widowControl/>
        <w:ind w:left="1702" w:hanging="851"/>
        <w:jc w:val="both"/>
        <w:rPr>
          <w:rFonts w:ascii="Arial" w:hAnsi="Arial" w:cs="Arial"/>
        </w:rPr>
      </w:pPr>
      <w:bookmarkStart w:id="49" w:name="_DV_M48"/>
      <w:bookmarkEnd w:id="49"/>
      <w:r>
        <w:rPr>
          <w:rFonts w:ascii="Arial" w:hAnsi="Arial" w:cs="Arial"/>
        </w:rPr>
        <w:t>6.3.2</w:t>
      </w:r>
      <w:r>
        <w:rPr>
          <w:rFonts w:ascii="Arial" w:hAnsi="Arial" w:cs="Arial"/>
        </w:rPr>
        <w:tab/>
        <w:t xml:space="preserve">Subject to Paragraph 6.3.3 each </w:t>
      </w:r>
      <w:r>
        <w:rPr>
          <w:rFonts w:ascii="Arial" w:hAnsi="Arial" w:cs="Arial"/>
          <w:b/>
          <w:bCs/>
        </w:rPr>
        <w:t>CUSC Party</w:t>
      </w:r>
      <w:r>
        <w:rPr>
          <w:rFonts w:ascii="Arial" w:hAnsi="Arial" w:cs="Arial"/>
        </w:rPr>
        <w:t xml:space="preserve"> agrees with each other </w:t>
      </w:r>
      <w:r>
        <w:rPr>
          <w:rFonts w:ascii="Arial" w:hAnsi="Arial" w:cs="Arial"/>
          <w:b/>
          <w:bCs/>
        </w:rPr>
        <w:t>CUSC Party</w:t>
      </w:r>
      <w:r>
        <w:rPr>
          <w:rFonts w:ascii="Arial" w:hAnsi="Arial" w:cs="Arial"/>
        </w:rPr>
        <w:t xml:space="preserve"> to be bound by and to comply in all respects with the provisions of the relevant </w:t>
      </w:r>
      <w:r>
        <w:rPr>
          <w:rFonts w:ascii="Arial" w:hAnsi="Arial" w:cs="Arial"/>
          <w:b/>
          <w:bCs/>
        </w:rPr>
        <w:t>Distribution Code(s)</w:t>
      </w:r>
      <w:r>
        <w:rPr>
          <w:rFonts w:ascii="Arial" w:hAnsi="Arial" w:cs="Arial"/>
        </w:rPr>
        <w:t xml:space="preserve"> in so far as applicable to that </w:t>
      </w:r>
      <w:r>
        <w:rPr>
          <w:rFonts w:ascii="Arial" w:hAnsi="Arial" w:cs="Arial"/>
          <w:b/>
          <w:bCs/>
        </w:rPr>
        <w:t>CUSC Party</w:t>
      </w:r>
      <w:r>
        <w:rPr>
          <w:rFonts w:ascii="Arial" w:hAnsi="Arial" w:cs="Arial"/>
        </w:rPr>
        <w:t xml:space="preserve"> except as may be otherwise provided in any agreement for connection to a </w:t>
      </w:r>
      <w:r>
        <w:rPr>
          <w:rFonts w:ascii="Arial" w:hAnsi="Arial" w:cs="Arial"/>
          <w:b/>
          <w:bCs/>
        </w:rPr>
        <w:t>Distribution</w:t>
      </w:r>
      <w:r>
        <w:rPr>
          <w:rFonts w:ascii="Arial" w:hAnsi="Arial" w:cs="Arial"/>
        </w:rPr>
        <w:t xml:space="preserve"> </w:t>
      </w:r>
      <w:r>
        <w:rPr>
          <w:rFonts w:ascii="Arial" w:hAnsi="Arial" w:cs="Arial"/>
          <w:b/>
          <w:bCs/>
        </w:rPr>
        <w:t>System</w:t>
      </w:r>
      <w:r>
        <w:rPr>
          <w:rFonts w:ascii="Arial" w:hAnsi="Arial" w:cs="Arial"/>
        </w:rPr>
        <w:t xml:space="preserve">. </w:t>
      </w:r>
      <w:r>
        <w:rPr>
          <w:rFonts w:ascii="Arial" w:hAnsi="Arial" w:cs="Arial"/>
          <w:b/>
          <w:bCs/>
        </w:rPr>
        <w:t xml:space="preserve"> </w:t>
      </w:r>
    </w:p>
    <w:p w14:paraId="68845A05" w14:textId="77777777" w:rsidR="00CA2ECB" w:rsidRDefault="00CA2ECB" w:rsidP="00CA2ECB">
      <w:pPr>
        <w:pStyle w:val="Heading4"/>
        <w:widowControl/>
        <w:ind w:left="1701" w:hanging="850"/>
        <w:jc w:val="both"/>
        <w:rPr>
          <w:rFonts w:ascii="Arial" w:hAnsi="Arial" w:cs="Arial"/>
        </w:rPr>
      </w:pPr>
      <w:bookmarkStart w:id="50" w:name="_DV_M49"/>
      <w:bookmarkEnd w:id="50"/>
      <w:r>
        <w:rPr>
          <w:rFonts w:ascii="Arial" w:hAnsi="Arial" w:cs="Arial"/>
        </w:rPr>
        <w:t>6.3.3</w:t>
      </w:r>
      <w:r>
        <w:rPr>
          <w:rFonts w:ascii="Arial" w:hAnsi="Arial" w:cs="Arial"/>
        </w:rPr>
        <w:tab/>
        <w:t xml:space="preserve">Neither </w:t>
      </w:r>
      <w:r>
        <w:rPr>
          <w:rFonts w:ascii="Arial" w:hAnsi="Arial" w:cs="Arial"/>
          <w:b/>
          <w:bCs/>
        </w:rPr>
        <w:t>The Company</w:t>
      </w:r>
      <w:r>
        <w:rPr>
          <w:rFonts w:ascii="Arial" w:hAnsi="Arial" w:cs="Arial"/>
        </w:rPr>
        <w:t xml:space="preserve"> nor a </w:t>
      </w:r>
      <w:r>
        <w:rPr>
          <w:rFonts w:ascii="Arial" w:hAnsi="Arial" w:cs="Arial"/>
          <w:b/>
          <w:bCs/>
        </w:rPr>
        <w:t>User</w:t>
      </w:r>
      <w:r>
        <w:rPr>
          <w:rFonts w:ascii="Arial" w:hAnsi="Arial" w:cs="Arial"/>
        </w:rPr>
        <w:t xml:space="preserve"> need comply with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to the extent (if any) that:-</w:t>
      </w:r>
    </w:p>
    <w:p w14:paraId="387E5E17" w14:textId="77777777" w:rsidR="00CA2ECB" w:rsidRDefault="00CA2ECB" w:rsidP="00CA2ECB">
      <w:pPr>
        <w:pStyle w:val="Heading6"/>
        <w:ind w:left="2268" w:hanging="567"/>
        <w:jc w:val="both"/>
        <w:rPr>
          <w:rFonts w:ascii="Arial" w:hAnsi="Arial" w:cs="Arial"/>
        </w:rPr>
      </w:pPr>
      <w:bookmarkStart w:id="51" w:name="_DV_M50"/>
      <w:bookmarkEnd w:id="51"/>
      <w:r>
        <w:rPr>
          <w:rFonts w:ascii="Arial" w:hAnsi="Arial" w:cs="Arial"/>
        </w:rPr>
        <w:t xml:space="preserve">either the </w:t>
      </w:r>
      <w:r>
        <w:rPr>
          <w:rFonts w:ascii="Arial" w:hAnsi="Arial" w:cs="Arial"/>
          <w:b/>
          <w:bCs/>
        </w:rPr>
        <w:t>Authority</w:t>
      </w:r>
      <w:r>
        <w:rPr>
          <w:rFonts w:ascii="Arial" w:hAnsi="Arial" w:cs="Arial"/>
        </w:rPr>
        <w:t xml:space="preserve"> has issued directions relieving </w:t>
      </w:r>
      <w:r>
        <w:rPr>
          <w:rFonts w:ascii="Arial" w:hAnsi="Arial" w:cs="Arial"/>
          <w:b/>
          <w:bCs/>
        </w:rPr>
        <w:t>The Company</w:t>
      </w:r>
      <w:r>
        <w:rPr>
          <w:rFonts w:ascii="Arial" w:hAnsi="Arial" w:cs="Arial"/>
        </w:rPr>
        <w:t xml:space="preserve"> or that </w:t>
      </w:r>
      <w:r>
        <w:rPr>
          <w:rFonts w:ascii="Arial" w:hAnsi="Arial" w:cs="Arial"/>
          <w:b/>
          <w:bCs/>
        </w:rPr>
        <w:t>User</w:t>
      </w:r>
      <w:r>
        <w:rPr>
          <w:rFonts w:ascii="Arial" w:hAnsi="Arial" w:cs="Arial"/>
        </w:rPr>
        <w:t xml:space="preserve"> from the obligation under its respective licence to comply with the </w:t>
      </w:r>
      <w:r>
        <w:rPr>
          <w:rFonts w:ascii="Arial" w:hAnsi="Arial" w:cs="Arial"/>
          <w:b/>
          <w:bCs/>
        </w:rPr>
        <w:t>Licence Standards</w:t>
      </w:r>
      <w:r>
        <w:rPr>
          <w:rFonts w:ascii="Arial" w:hAnsi="Arial" w:cs="Arial"/>
        </w:rPr>
        <w:t xml:space="preserve">,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in respect of such parts of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respectively as may be specified in those directions or to the extent that </w:t>
      </w:r>
      <w:r>
        <w:rPr>
          <w:rFonts w:ascii="Arial" w:hAnsi="Arial" w:cs="Arial"/>
          <w:b/>
          <w:bCs/>
        </w:rPr>
        <w:t>The Company</w:t>
      </w:r>
      <w:r>
        <w:rPr>
          <w:rFonts w:ascii="Arial" w:hAnsi="Arial" w:cs="Arial"/>
        </w:rPr>
        <w:t xml:space="preserve"> and a </w:t>
      </w:r>
      <w:r>
        <w:rPr>
          <w:rFonts w:ascii="Arial" w:hAnsi="Arial" w:cs="Arial"/>
          <w:b/>
          <w:bCs/>
        </w:rPr>
        <w:t>User</w:t>
      </w:r>
      <w:r>
        <w:rPr>
          <w:rFonts w:ascii="Arial" w:hAnsi="Arial" w:cs="Arial"/>
        </w:rPr>
        <w:t xml:space="preserve"> which does not have a </w:t>
      </w:r>
      <w:r>
        <w:rPr>
          <w:rFonts w:ascii="Arial" w:hAnsi="Arial" w:cs="Arial"/>
          <w:b/>
          <w:bCs/>
        </w:rPr>
        <w:t>Licence</w:t>
      </w:r>
      <w:r>
        <w:rPr>
          <w:rFonts w:ascii="Arial" w:hAnsi="Arial" w:cs="Arial"/>
        </w:rPr>
        <w:t xml:space="preserve"> under the </w:t>
      </w:r>
      <w:r>
        <w:rPr>
          <w:rFonts w:ascii="Arial" w:hAnsi="Arial" w:cs="Arial"/>
          <w:b/>
          <w:bCs/>
        </w:rPr>
        <w:t>Act</w:t>
      </w:r>
      <w:r>
        <w:rPr>
          <w:rFonts w:ascii="Arial" w:hAnsi="Arial" w:cs="Arial"/>
        </w:rPr>
        <w:t xml:space="preserve"> can and have so agreed in any </w:t>
      </w:r>
      <w:r>
        <w:rPr>
          <w:rFonts w:ascii="Arial" w:hAnsi="Arial" w:cs="Arial"/>
          <w:b/>
          <w:bCs/>
        </w:rPr>
        <w:t xml:space="preserve">Bilateral Agreement </w:t>
      </w:r>
      <w:r>
        <w:rPr>
          <w:rFonts w:ascii="Arial" w:hAnsi="Arial" w:cs="Arial"/>
        </w:rPr>
        <w:t xml:space="preserve">or in relation to any </w:t>
      </w:r>
      <w:r>
        <w:rPr>
          <w:rFonts w:ascii="Arial" w:hAnsi="Arial" w:cs="Arial"/>
          <w:b/>
          <w:bCs/>
        </w:rPr>
        <w:t>Connection Site</w:t>
      </w:r>
      <w:r>
        <w:rPr>
          <w:rFonts w:ascii="Arial" w:hAnsi="Arial" w:cs="Arial"/>
        </w:rPr>
        <w:t xml:space="preserve"> or </w:t>
      </w:r>
      <w:r>
        <w:rPr>
          <w:rFonts w:ascii="Arial" w:hAnsi="Arial" w:cs="Arial"/>
          <w:b/>
          <w:bCs/>
        </w:rPr>
        <w:t>New Connection Site</w:t>
      </w:r>
      <w:r>
        <w:rPr>
          <w:rFonts w:ascii="Arial" w:hAnsi="Arial" w:cs="Arial"/>
        </w:rPr>
        <w:t xml:space="preserve"> or </w:t>
      </w:r>
      <w:r>
        <w:rPr>
          <w:rFonts w:ascii="Arial" w:hAnsi="Arial" w:cs="Arial"/>
          <w:b/>
          <w:bCs/>
        </w:rPr>
        <w:t>Transmission Interface Site</w:t>
      </w:r>
      <w:r>
        <w:rPr>
          <w:rFonts w:ascii="Arial" w:hAnsi="Arial" w:cs="Arial"/>
        </w:rPr>
        <w:t xml:space="preserve"> and/or </w:t>
      </w:r>
      <w:r>
        <w:rPr>
          <w:rFonts w:ascii="Arial" w:hAnsi="Arial" w:cs="Arial"/>
          <w:b/>
          <w:bCs/>
        </w:rPr>
        <w:t>Derogated Plant</w:t>
      </w:r>
      <w:r>
        <w:rPr>
          <w:rFonts w:ascii="Arial" w:hAnsi="Arial" w:cs="Arial"/>
        </w:rPr>
        <w:t>; or</w:t>
      </w:r>
    </w:p>
    <w:p w14:paraId="62EC5DE3" w14:textId="77777777" w:rsidR="00CA2ECB" w:rsidRDefault="00CA2ECB" w:rsidP="00CA2ECB">
      <w:pPr>
        <w:pStyle w:val="Heading6"/>
        <w:ind w:left="2268" w:hanging="567"/>
        <w:jc w:val="both"/>
        <w:rPr>
          <w:rFonts w:ascii="Arial" w:hAnsi="Arial" w:cs="Arial"/>
        </w:rPr>
      </w:pPr>
      <w:bookmarkStart w:id="52" w:name="_DV_M51"/>
      <w:bookmarkEnd w:id="52"/>
      <w:r>
        <w:rPr>
          <w:rFonts w:ascii="Arial" w:hAnsi="Arial" w:cs="Arial"/>
        </w:rPr>
        <w:lastRenderedPageBreak/>
        <w:t xml:space="preserve">in the case of a </w:t>
      </w:r>
      <w:r>
        <w:rPr>
          <w:rFonts w:ascii="Arial" w:hAnsi="Arial" w:cs="Arial"/>
          <w:b/>
          <w:bCs/>
        </w:rPr>
        <w:t>User</w:t>
      </w:r>
      <w:r>
        <w:rPr>
          <w:rFonts w:ascii="Arial" w:hAnsi="Arial" w:cs="Arial"/>
        </w:rPr>
        <w:t xml:space="preserve"> the </w:t>
      </w:r>
      <w:r>
        <w:rPr>
          <w:rFonts w:ascii="Arial" w:hAnsi="Arial" w:cs="Arial"/>
          <w:b/>
          <w:bCs/>
        </w:rPr>
        <w:t>Grid Code</w:t>
      </w:r>
      <w:r>
        <w:rPr>
          <w:rFonts w:ascii="Arial" w:hAnsi="Arial" w:cs="Arial"/>
        </w:rPr>
        <w:t xml:space="preserve"> relates to the provision by that </w:t>
      </w:r>
      <w:r>
        <w:rPr>
          <w:rFonts w:ascii="Arial" w:hAnsi="Arial" w:cs="Arial"/>
          <w:b/>
          <w:bCs/>
        </w:rPr>
        <w:t>User</w:t>
      </w:r>
      <w:r>
        <w:rPr>
          <w:rFonts w:ascii="Arial" w:hAnsi="Arial" w:cs="Arial"/>
        </w:rPr>
        <w:t xml:space="preserve"> of any</w:t>
      </w:r>
      <w:r>
        <w:rPr>
          <w:rFonts w:ascii="Arial" w:hAnsi="Arial" w:cs="Arial"/>
          <w:b/>
          <w:bCs/>
        </w:rPr>
        <w:t xml:space="preserve"> Ancillary Services</w:t>
      </w:r>
      <w:r>
        <w:rPr>
          <w:rFonts w:ascii="Arial" w:hAnsi="Arial" w:cs="Arial"/>
        </w:rPr>
        <w:t xml:space="preserve"> unless there is an </w:t>
      </w:r>
      <w:r>
        <w:rPr>
          <w:rFonts w:ascii="Arial" w:hAnsi="Arial" w:cs="Arial"/>
          <w:b/>
          <w:bCs/>
        </w:rPr>
        <w:t>Ancillary Services Agreement</w:t>
      </w:r>
      <w:r>
        <w:rPr>
          <w:rFonts w:ascii="Arial" w:hAnsi="Arial" w:cs="Arial"/>
        </w:rPr>
        <w:t xml:space="preserve"> in force between that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for the payment by </w:t>
      </w:r>
      <w:r>
        <w:rPr>
          <w:rFonts w:ascii="Arial" w:hAnsi="Arial" w:cs="Arial"/>
          <w:b/>
          <w:bCs/>
        </w:rPr>
        <w:t>The Company</w:t>
      </w:r>
      <w:r>
        <w:rPr>
          <w:rFonts w:ascii="Arial" w:hAnsi="Arial" w:cs="Arial"/>
        </w:rPr>
        <w:t xml:space="preserve"> for such</w:t>
      </w:r>
      <w:r>
        <w:rPr>
          <w:rFonts w:ascii="Arial" w:hAnsi="Arial" w:cs="Arial"/>
          <w:b/>
          <w:bCs/>
        </w:rPr>
        <w:t xml:space="preserve"> Ancillary Services</w:t>
      </w:r>
      <w:r>
        <w:rPr>
          <w:rFonts w:ascii="Arial" w:hAnsi="Arial" w:cs="Arial"/>
        </w:rPr>
        <w:t>.</w:t>
      </w:r>
    </w:p>
    <w:p w14:paraId="20DABCE3" w14:textId="77777777" w:rsidR="00CA2ECB" w:rsidRDefault="00CA2ECB" w:rsidP="00CA2ECB">
      <w:pPr>
        <w:pStyle w:val="Heading4"/>
        <w:widowControl/>
        <w:ind w:left="1701" w:hanging="850"/>
        <w:jc w:val="both"/>
        <w:rPr>
          <w:rFonts w:ascii="Arial" w:hAnsi="Arial" w:cs="Arial"/>
        </w:rPr>
      </w:pPr>
      <w:bookmarkStart w:id="53" w:name="_DV_M52"/>
      <w:bookmarkEnd w:id="53"/>
      <w:r>
        <w:rPr>
          <w:rFonts w:ascii="Arial" w:hAnsi="Arial" w:cs="Arial"/>
        </w:rPr>
        <w:t>6.3.4</w:t>
      </w:r>
      <w:r>
        <w:rPr>
          <w:rFonts w:ascii="Arial" w:hAnsi="Arial" w:cs="Arial"/>
        </w:rPr>
        <w:tab/>
        <w:t xml:space="preserve">Each </w:t>
      </w:r>
      <w:r>
        <w:rPr>
          <w:rFonts w:ascii="Arial" w:hAnsi="Arial" w:cs="Arial"/>
          <w:b/>
          <w:bCs/>
        </w:rPr>
        <w:t>User</w:t>
      </w:r>
      <w:r>
        <w:rPr>
          <w:rFonts w:ascii="Arial" w:hAnsi="Arial" w:cs="Arial"/>
        </w:rPr>
        <w:t xml:space="preserve"> undertakes to </w:t>
      </w:r>
      <w:r>
        <w:rPr>
          <w:rFonts w:ascii="Arial" w:hAnsi="Arial" w:cs="Arial"/>
          <w:b/>
          <w:bCs/>
        </w:rPr>
        <w:t>The Company</w:t>
      </w:r>
      <w:r>
        <w:rPr>
          <w:rFonts w:ascii="Arial" w:hAnsi="Arial" w:cs="Arial"/>
        </w:rPr>
        <w:t xml:space="preserve"> and </w:t>
      </w:r>
      <w:r>
        <w:rPr>
          <w:rFonts w:ascii="Arial" w:hAnsi="Arial" w:cs="Arial"/>
          <w:b/>
          <w:bCs/>
        </w:rPr>
        <w:t>The Company</w:t>
      </w:r>
      <w:r>
        <w:rPr>
          <w:rFonts w:ascii="Arial" w:hAnsi="Arial" w:cs="Arial"/>
        </w:rPr>
        <w:t xml:space="preserve"> undertakes to each </w:t>
      </w:r>
      <w:r>
        <w:rPr>
          <w:rFonts w:ascii="Arial" w:hAnsi="Arial" w:cs="Arial"/>
          <w:b/>
          <w:bCs/>
        </w:rPr>
        <w:t>User</w:t>
      </w:r>
      <w:r>
        <w:rPr>
          <w:rFonts w:ascii="Arial" w:hAnsi="Arial" w:cs="Arial"/>
        </w:rPr>
        <w:t xml:space="preserve"> to use all reasonable endeavours to carry out such works as are necessary to ensure that each item of </w:t>
      </w:r>
      <w:r>
        <w:rPr>
          <w:rFonts w:ascii="Arial" w:hAnsi="Arial" w:cs="Arial"/>
          <w:b/>
          <w:bCs/>
        </w:rPr>
        <w:t xml:space="preserve">Derogated Plant </w:t>
      </w:r>
      <w:r>
        <w:rPr>
          <w:rFonts w:ascii="Arial" w:hAnsi="Arial" w:cs="Arial"/>
        </w:rPr>
        <w:t xml:space="preserve">owned or operated by that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(as appropriate) is brought up to the </w:t>
      </w:r>
      <w:r>
        <w:rPr>
          <w:rFonts w:ascii="Arial" w:hAnsi="Arial" w:cs="Arial"/>
          <w:b/>
          <w:bCs/>
        </w:rPr>
        <w:t>Required Standard</w:t>
      </w:r>
      <w:r>
        <w:rPr>
          <w:rFonts w:ascii="Arial" w:hAnsi="Arial" w:cs="Arial"/>
        </w:rPr>
        <w:t xml:space="preserve"> applicable to it no later than the</w:t>
      </w:r>
      <w:r>
        <w:rPr>
          <w:rFonts w:ascii="Arial" w:hAnsi="Arial" w:cs="Arial"/>
          <w:b/>
          <w:bCs/>
        </w:rPr>
        <w:t xml:space="preserve"> Back-Stop Date</w:t>
      </w:r>
      <w:r>
        <w:rPr>
          <w:rFonts w:ascii="Arial" w:hAnsi="Arial" w:cs="Arial"/>
        </w:rPr>
        <w:t xml:space="preserve"> applicable to it. </w:t>
      </w:r>
    </w:p>
    <w:p w14:paraId="028D07C4" w14:textId="77777777" w:rsidR="00CA2ECB" w:rsidRDefault="00CA2ECB" w:rsidP="00CA2ECB">
      <w:pPr>
        <w:pStyle w:val="Heading4"/>
        <w:widowControl/>
        <w:numPr>
          <w:ilvl w:val="2"/>
          <w:numId w:val="27"/>
        </w:numPr>
        <w:ind w:left="1701" w:hanging="851"/>
        <w:jc w:val="both"/>
        <w:rPr>
          <w:rFonts w:ascii="Arial" w:hAnsi="Arial" w:cs="Arial"/>
        </w:rPr>
      </w:pPr>
      <w:bookmarkStart w:id="54" w:name="_DV_M53"/>
      <w:bookmarkEnd w:id="54"/>
      <w:r>
        <w:rPr>
          <w:rFonts w:ascii="Arial" w:hAnsi="Arial" w:cs="Arial"/>
        </w:rPr>
        <w:t xml:space="preserve">The terms and provisions of the </w:t>
      </w:r>
      <w:r>
        <w:rPr>
          <w:rFonts w:ascii="Arial" w:hAnsi="Arial" w:cs="Arial"/>
          <w:b/>
          <w:bCs/>
        </w:rPr>
        <w:t>Fuel Security Code</w:t>
      </w:r>
      <w:r>
        <w:rPr>
          <w:rFonts w:ascii="Arial" w:hAnsi="Arial" w:cs="Arial"/>
        </w:rPr>
        <w:t xml:space="preserve"> shall prevail to the extent that they are inconsistent with the </w:t>
      </w:r>
      <w:r>
        <w:rPr>
          <w:rFonts w:ascii="Arial" w:hAnsi="Arial" w:cs="Arial"/>
          <w:b/>
          <w:bCs/>
        </w:rPr>
        <w:t>Grid Code</w:t>
      </w:r>
      <w:r>
        <w:rPr>
          <w:rFonts w:ascii="Arial" w:hAnsi="Arial" w:cs="Arial"/>
        </w:rPr>
        <w:t xml:space="preserve"> or any </w:t>
      </w:r>
      <w:r>
        <w:rPr>
          <w:rFonts w:ascii="Arial" w:hAnsi="Arial" w:cs="Arial"/>
          <w:b/>
          <w:bCs/>
        </w:rPr>
        <w:t>Distribution Code</w:t>
      </w:r>
      <w:r>
        <w:rPr>
          <w:rFonts w:ascii="Arial" w:hAnsi="Arial" w:cs="Arial"/>
        </w:rPr>
        <w:t xml:space="preserve"> and the </w:t>
      </w:r>
      <w:r>
        <w:rPr>
          <w:rFonts w:ascii="Arial" w:hAnsi="Arial" w:cs="Arial"/>
          <w:b/>
          <w:bCs/>
        </w:rPr>
        <w:t>CUSC Parties’</w:t>
      </w:r>
      <w:r>
        <w:rPr>
          <w:rFonts w:ascii="Arial" w:hAnsi="Arial" w:cs="Arial"/>
        </w:rPr>
        <w:t xml:space="preserve"> obligations under the </w:t>
      </w:r>
      <w:r>
        <w:rPr>
          <w:rFonts w:ascii="Arial" w:hAnsi="Arial" w:cs="Arial"/>
          <w:b/>
          <w:bCs/>
        </w:rPr>
        <w:t>CUSC</w:t>
      </w:r>
      <w:r>
        <w:rPr>
          <w:rFonts w:ascii="Arial" w:hAnsi="Arial" w:cs="Arial"/>
        </w:rPr>
        <w:t xml:space="preserve"> shall be construed accordingly.</w:t>
      </w:r>
    </w:p>
    <w:p w14:paraId="776F9FA0" w14:textId="4A592EF5" w:rsidR="00CA2ECB" w:rsidRDefault="00CA2ECB" w:rsidP="00CA2ECB">
      <w:pPr>
        <w:pStyle w:val="Heading4"/>
        <w:widowControl/>
        <w:numPr>
          <w:ilvl w:val="2"/>
          <w:numId w:val="27"/>
        </w:numPr>
        <w:ind w:left="1701" w:hanging="851"/>
        <w:jc w:val="both"/>
        <w:rPr>
          <w:rFonts w:ascii="Arial" w:hAnsi="Arial" w:cs="Arial"/>
        </w:rPr>
      </w:pPr>
      <w:bookmarkStart w:id="55" w:name="_DV_M54"/>
      <w:bookmarkEnd w:id="55"/>
      <w:r>
        <w:rPr>
          <w:rFonts w:ascii="Arial" w:hAnsi="Arial" w:cs="Arial"/>
        </w:rPr>
        <w:t xml:space="preserve">Without prejudice to Paragraph 6.3.1, where a </w:t>
      </w:r>
      <w:r>
        <w:rPr>
          <w:rFonts w:ascii="Arial" w:hAnsi="Arial" w:cs="Arial"/>
          <w:b/>
          <w:bCs/>
        </w:rPr>
        <w:t>User</w:t>
      </w:r>
      <w:r>
        <w:rPr>
          <w:rFonts w:ascii="Arial" w:hAnsi="Arial" w:cs="Arial"/>
        </w:rPr>
        <w:t xml:space="preserve"> who does not hold a </w:t>
      </w:r>
      <w:r>
        <w:rPr>
          <w:rFonts w:ascii="Arial" w:hAnsi="Arial" w:cs="Arial"/>
          <w:b/>
          <w:bCs/>
        </w:rPr>
        <w:t>Licence</w:t>
      </w:r>
      <w:r>
        <w:rPr>
          <w:rFonts w:ascii="Arial" w:hAnsi="Arial" w:cs="Arial"/>
        </w:rPr>
        <w:t xml:space="preserve">, so requests </w:t>
      </w:r>
      <w:r>
        <w:rPr>
          <w:rFonts w:ascii="Arial" w:hAnsi="Arial" w:cs="Arial"/>
          <w:b/>
          <w:bCs/>
        </w:rPr>
        <w:t>The Company</w:t>
      </w:r>
      <w:r>
        <w:rPr>
          <w:rFonts w:ascii="Arial" w:hAnsi="Arial" w:cs="Arial"/>
        </w:rPr>
        <w:t xml:space="preserve"> in respect of an </w:t>
      </w:r>
      <w:r>
        <w:rPr>
          <w:rFonts w:ascii="Arial" w:hAnsi="Arial" w:cs="Arial"/>
          <w:b/>
          <w:bCs/>
        </w:rPr>
        <w:t xml:space="preserve">Embedded </w:t>
      </w:r>
      <w:proofErr w:type="spellStart"/>
      <w:r>
        <w:rPr>
          <w:rFonts w:ascii="Arial" w:hAnsi="Arial" w:cs="Arial"/>
          <w:b/>
          <w:bCs/>
        </w:rPr>
        <w:t>Exemptable</w:t>
      </w:r>
      <w:proofErr w:type="spellEnd"/>
      <w:r>
        <w:rPr>
          <w:rFonts w:ascii="Arial" w:hAnsi="Arial" w:cs="Arial"/>
          <w:b/>
          <w:bCs/>
        </w:rPr>
        <w:t xml:space="preserve"> Large Power Station</w:t>
      </w:r>
      <w:r>
        <w:rPr>
          <w:rFonts w:ascii="Arial" w:hAnsi="Arial" w:cs="Arial"/>
        </w:rPr>
        <w:t xml:space="preserve"> that the </w:t>
      </w:r>
      <w:r>
        <w:rPr>
          <w:rFonts w:ascii="Arial" w:hAnsi="Arial" w:cs="Arial"/>
          <w:b/>
          <w:bCs/>
        </w:rPr>
        <w:t>CUSC Party</w:t>
      </w:r>
      <w:r>
        <w:rPr>
          <w:rFonts w:ascii="Arial" w:hAnsi="Arial" w:cs="Arial"/>
        </w:rPr>
        <w:t xml:space="preserve"> owns or operates:</w:t>
      </w:r>
      <w:r w:rsidR="004C1675">
        <w:rPr>
          <w:rFonts w:ascii="Arial" w:hAnsi="Arial" w:cs="Arial"/>
        </w:rPr>
        <w:t xml:space="preserve"> </w:t>
      </w:r>
    </w:p>
    <w:p w14:paraId="34CB1A22" w14:textId="24ABD7BF" w:rsidR="00040507" w:rsidRDefault="00040507" w:rsidP="005B7449">
      <w:pPr>
        <w:pStyle w:val="Heading4"/>
        <w:ind w:left="2127" w:hanging="426"/>
        <w:jc w:val="both"/>
        <w:rPr>
          <w:rFonts w:ascii="Arial" w:hAnsi="Arial" w:cs="Arial"/>
        </w:rPr>
      </w:pPr>
      <w:r w:rsidRPr="00347EA7">
        <w:rPr>
          <w:rFonts w:ascii="Arial" w:hAnsi="Arial" w:cs="Arial"/>
        </w:rPr>
        <w:t>(i)</w:t>
      </w:r>
      <w:r>
        <w:rPr>
          <w:rFonts w:ascii="Arial" w:hAnsi="Arial" w:cs="Arial"/>
        </w:rPr>
        <w:tab/>
      </w:r>
      <w:r w:rsidRPr="5126D7C9">
        <w:rPr>
          <w:rFonts w:ascii="Arial" w:hAnsi="Arial" w:cs="Arial"/>
          <w:b/>
          <w:bCs/>
        </w:rPr>
        <w:t>The Company</w:t>
      </w:r>
      <w:r w:rsidRPr="5126D7C9">
        <w:rPr>
          <w:rFonts w:ascii="Arial" w:hAnsi="Arial" w:cs="Arial"/>
        </w:rPr>
        <w:t xml:space="preserve"> shall apply to the </w:t>
      </w:r>
      <w:r w:rsidRPr="5126D7C9">
        <w:rPr>
          <w:rFonts w:ascii="Arial" w:hAnsi="Arial" w:cs="Arial"/>
          <w:b/>
          <w:bCs/>
        </w:rPr>
        <w:t>Authority</w:t>
      </w:r>
      <w:r w:rsidRPr="5126D7C9">
        <w:rPr>
          <w:rFonts w:ascii="Arial" w:hAnsi="Arial" w:cs="Arial"/>
        </w:rPr>
        <w:t xml:space="preserve"> for a direction under condition E3.24 of the </w:t>
      </w:r>
      <w:r w:rsidRPr="5126D7C9">
        <w:rPr>
          <w:rFonts w:ascii="Arial" w:hAnsi="Arial" w:cs="Arial"/>
          <w:b/>
          <w:bCs/>
        </w:rPr>
        <w:t>ESO Licence</w:t>
      </w:r>
      <w:r w:rsidRPr="5126D7C9">
        <w:rPr>
          <w:rFonts w:ascii="Arial" w:hAnsi="Arial" w:cs="Arial"/>
        </w:rPr>
        <w:t xml:space="preserve"> relieving </w:t>
      </w:r>
      <w:r w:rsidRPr="5126D7C9">
        <w:rPr>
          <w:rFonts w:ascii="Arial" w:hAnsi="Arial" w:cs="Arial"/>
          <w:b/>
          <w:bCs/>
        </w:rPr>
        <w:t>The Company</w:t>
      </w:r>
      <w:r w:rsidRPr="5126D7C9">
        <w:rPr>
          <w:rFonts w:ascii="Arial" w:hAnsi="Arial" w:cs="Arial"/>
        </w:rPr>
        <w:t xml:space="preserve"> from the obligation to implement or comply with the </w:t>
      </w:r>
      <w:r w:rsidRPr="5126D7C9">
        <w:rPr>
          <w:rFonts w:ascii="Arial" w:hAnsi="Arial" w:cs="Arial"/>
          <w:b/>
          <w:bCs/>
        </w:rPr>
        <w:t>Grid Code</w:t>
      </w:r>
      <w:r w:rsidRPr="5126D7C9">
        <w:rPr>
          <w:rFonts w:ascii="Arial" w:hAnsi="Arial" w:cs="Arial"/>
        </w:rPr>
        <w:t xml:space="preserve"> in respect of that </w:t>
      </w:r>
      <w:r w:rsidRPr="5126D7C9">
        <w:rPr>
          <w:rFonts w:ascii="Arial" w:hAnsi="Arial" w:cs="Arial"/>
          <w:b/>
          <w:bCs/>
        </w:rPr>
        <w:t xml:space="preserve">Embedded </w:t>
      </w:r>
      <w:proofErr w:type="spellStart"/>
      <w:r w:rsidRPr="5126D7C9">
        <w:rPr>
          <w:rFonts w:ascii="Arial" w:hAnsi="Arial" w:cs="Arial"/>
          <w:b/>
          <w:bCs/>
        </w:rPr>
        <w:t>Exemptable</w:t>
      </w:r>
      <w:proofErr w:type="spellEnd"/>
      <w:r w:rsidRPr="5126D7C9">
        <w:rPr>
          <w:rFonts w:ascii="Arial" w:hAnsi="Arial" w:cs="Arial"/>
          <w:b/>
          <w:bCs/>
        </w:rPr>
        <w:t xml:space="preserve"> Large Power Station</w:t>
      </w:r>
      <w:r w:rsidRPr="5126D7C9">
        <w:rPr>
          <w:rFonts w:ascii="Arial" w:hAnsi="Arial" w:cs="Arial"/>
        </w:rPr>
        <w:t xml:space="preserve">; and </w:t>
      </w:r>
    </w:p>
    <w:p w14:paraId="6EB65953" w14:textId="77777777" w:rsidR="00040507" w:rsidRDefault="00040507" w:rsidP="005B7449">
      <w:pPr>
        <w:pStyle w:val="Heading4"/>
        <w:ind w:left="2127" w:hanging="426"/>
        <w:jc w:val="both"/>
        <w:rPr>
          <w:rFonts w:ascii="Arial" w:hAnsi="Arial" w:cs="Arial"/>
        </w:rPr>
      </w:pPr>
      <w:r>
        <w:rPr>
          <w:rFonts w:ascii="Arial" w:hAnsi="Arial" w:cs="Arial"/>
        </w:rPr>
        <w:t>(ii)</w:t>
      </w:r>
      <w:r>
        <w:rPr>
          <w:rFonts w:ascii="Arial" w:hAnsi="Arial" w:cs="Arial"/>
        </w:rPr>
        <w:tab/>
        <w:t xml:space="preserve">that </w:t>
      </w:r>
      <w:r>
        <w:rPr>
          <w:rFonts w:ascii="Arial" w:hAnsi="Arial" w:cs="Arial"/>
          <w:b/>
          <w:bCs/>
        </w:rPr>
        <w:t xml:space="preserve">User </w:t>
      </w:r>
      <w:r>
        <w:rPr>
          <w:rFonts w:ascii="Arial" w:hAnsi="Arial" w:cs="Arial"/>
        </w:rPr>
        <w:t xml:space="preserve">shall provide such information and assistance as </w:t>
      </w:r>
      <w:r>
        <w:rPr>
          <w:rFonts w:ascii="Arial" w:hAnsi="Arial" w:cs="Arial"/>
          <w:b/>
          <w:bCs/>
        </w:rPr>
        <w:t>The Company</w:t>
      </w:r>
      <w:r>
        <w:rPr>
          <w:rFonts w:ascii="Arial" w:hAnsi="Arial" w:cs="Arial"/>
        </w:rPr>
        <w:t xml:space="preserve"> may reasonably request to enable </w:t>
      </w:r>
      <w:r>
        <w:rPr>
          <w:rFonts w:ascii="Arial" w:hAnsi="Arial" w:cs="Arial"/>
          <w:b/>
          <w:bCs/>
        </w:rPr>
        <w:t>The Company to</w:t>
      </w:r>
      <w:r>
        <w:rPr>
          <w:rFonts w:ascii="Arial" w:hAnsi="Arial" w:cs="Arial"/>
        </w:rPr>
        <w:t xml:space="preserve"> make such an application to the </w:t>
      </w:r>
      <w:r>
        <w:rPr>
          <w:rFonts w:ascii="Arial" w:hAnsi="Arial" w:cs="Arial"/>
          <w:b/>
          <w:bCs/>
        </w:rPr>
        <w:t>Authority</w:t>
      </w:r>
      <w:r>
        <w:rPr>
          <w:rFonts w:ascii="Arial" w:hAnsi="Arial" w:cs="Arial"/>
        </w:rPr>
        <w:t>.</w:t>
      </w:r>
    </w:p>
    <w:p w14:paraId="002C3AD6" w14:textId="648DB039" w:rsidR="004C1675" w:rsidRDefault="004C1675" w:rsidP="005B7449">
      <w:pPr>
        <w:pStyle w:val="Heading4"/>
        <w:ind w:left="850"/>
        <w:jc w:val="both"/>
        <w:rPr>
          <w:rFonts w:ascii="Arial" w:hAnsi="Arial" w:cs="Arial"/>
        </w:rPr>
      </w:pPr>
    </w:p>
    <w:p w14:paraId="74377DAD" w14:textId="1E3DD18A" w:rsidR="004C1675" w:rsidRDefault="004C1675" w:rsidP="005B7449">
      <w:pPr>
        <w:pStyle w:val="Heading4"/>
        <w:widowControl/>
        <w:numPr>
          <w:ilvl w:val="2"/>
          <w:numId w:val="27"/>
        </w:numPr>
        <w:tabs>
          <w:tab w:val="clear" w:pos="1570"/>
          <w:tab w:val="num" w:pos="1701"/>
        </w:tabs>
        <w:ind w:left="1701" w:hanging="851"/>
        <w:jc w:val="both"/>
        <w:rPr>
          <w:rFonts w:ascii="Arial" w:hAnsi="Arial" w:cs="Arial"/>
        </w:rPr>
      </w:pPr>
      <w:r w:rsidRPr="57F2BD47">
        <w:rPr>
          <w:rFonts w:ascii="Arial" w:hAnsi="Arial" w:cs="Arial"/>
        </w:rPr>
        <w:t xml:space="preserve">An application by </w:t>
      </w:r>
      <w:r w:rsidRPr="57F2BD47">
        <w:rPr>
          <w:rFonts w:ascii="Arial" w:hAnsi="Arial" w:cs="Arial"/>
          <w:b/>
          <w:bCs/>
        </w:rPr>
        <w:t>The Company</w:t>
      </w:r>
      <w:r w:rsidRPr="57F2BD47">
        <w:rPr>
          <w:rFonts w:ascii="Arial" w:hAnsi="Arial" w:cs="Arial"/>
        </w:rPr>
        <w:t xml:space="preserve"> pursuant to paragraph 6.3.6(i) shall inter alia include any grounds which </w:t>
      </w:r>
      <w:r w:rsidRPr="57F2BD47">
        <w:rPr>
          <w:rFonts w:ascii="Arial" w:hAnsi="Arial" w:cs="Arial"/>
          <w:b/>
          <w:bCs/>
        </w:rPr>
        <w:t>The Company</w:t>
      </w:r>
      <w:r w:rsidRPr="57F2BD47">
        <w:rPr>
          <w:rFonts w:ascii="Arial" w:hAnsi="Arial" w:cs="Arial"/>
        </w:rPr>
        <w:t xml:space="preserve">, in its reasonable opinion, may have why the </w:t>
      </w:r>
      <w:r w:rsidRPr="57F2BD47">
        <w:rPr>
          <w:rFonts w:ascii="Arial" w:hAnsi="Arial" w:cs="Arial"/>
          <w:b/>
          <w:bCs/>
        </w:rPr>
        <w:t>Authority</w:t>
      </w:r>
      <w:r w:rsidRPr="57F2BD47">
        <w:rPr>
          <w:rFonts w:ascii="Arial" w:hAnsi="Arial" w:cs="Arial"/>
        </w:rPr>
        <w:t xml:space="preserve"> should not issue a direction under  condition  E</w:t>
      </w:r>
      <w:r>
        <w:rPr>
          <w:rFonts w:ascii="Arial" w:hAnsi="Arial" w:cs="Arial"/>
        </w:rPr>
        <w:t>3</w:t>
      </w:r>
      <w:r w:rsidRPr="57F2BD47">
        <w:rPr>
          <w:rFonts w:ascii="Arial" w:hAnsi="Arial" w:cs="Arial"/>
        </w:rPr>
        <w:t xml:space="preserve">.24 of the </w:t>
      </w:r>
      <w:r w:rsidRPr="57F2BD47">
        <w:rPr>
          <w:rFonts w:ascii="Arial" w:hAnsi="Arial" w:cs="Arial"/>
          <w:b/>
          <w:bCs/>
        </w:rPr>
        <w:t xml:space="preserve">ESO Licence </w:t>
      </w:r>
      <w:r w:rsidRPr="57F2BD47">
        <w:rPr>
          <w:rFonts w:ascii="Arial" w:hAnsi="Arial" w:cs="Arial"/>
        </w:rPr>
        <w:t xml:space="preserve">in respect of that </w:t>
      </w:r>
      <w:r w:rsidRPr="57F2BD47">
        <w:rPr>
          <w:rFonts w:ascii="Arial" w:hAnsi="Arial" w:cs="Arial"/>
          <w:b/>
          <w:bCs/>
        </w:rPr>
        <w:t xml:space="preserve">Embedded </w:t>
      </w:r>
      <w:proofErr w:type="spellStart"/>
      <w:r w:rsidRPr="57F2BD47">
        <w:rPr>
          <w:rFonts w:ascii="Arial" w:hAnsi="Arial" w:cs="Arial"/>
          <w:b/>
          <w:bCs/>
        </w:rPr>
        <w:t>Exemptable</w:t>
      </w:r>
      <w:proofErr w:type="spellEnd"/>
      <w:r w:rsidRPr="57F2BD47">
        <w:rPr>
          <w:rFonts w:ascii="Arial" w:hAnsi="Arial" w:cs="Arial"/>
          <w:b/>
          <w:bCs/>
        </w:rPr>
        <w:t xml:space="preserve"> Large Power Station</w:t>
      </w:r>
      <w:r w:rsidRPr="57F2BD47">
        <w:rPr>
          <w:rFonts w:ascii="Arial" w:hAnsi="Arial" w:cs="Arial"/>
        </w:rPr>
        <w:t>.</w:t>
      </w:r>
    </w:p>
    <w:p w14:paraId="562ABD70" w14:textId="69847189" w:rsidR="00CA2ECB" w:rsidRDefault="00CA2ECB" w:rsidP="005B7449">
      <w:pPr>
        <w:pStyle w:val="Heading4"/>
        <w:jc w:val="both"/>
        <w:rPr>
          <w:rFonts w:ascii="Arial" w:hAnsi="Arial" w:cs="Arial"/>
        </w:rPr>
      </w:pPr>
      <w:bookmarkStart w:id="56" w:name="_DV_M55"/>
      <w:bookmarkStart w:id="57" w:name="_DV_M56"/>
      <w:bookmarkStart w:id="58" w:name="_DV_M57"/>
      <w:bookmarkEnd w:id="56"/>
      <w:bookmarkEnd w:id="57"/>
      <w:bookmarkEnd w:id="58"/>
    </w:p>
    <w:p w14:paraId="40B251AC" w14:textId="747D2794" w:rsidR="00CA2ECB" w:rsidRDefault="00D42CCB" w:rsidP="00D42CCB">
      <w:pPr>
        <w:pStyle w:val="Heading3"/>
        <w:ind w:left="567" w:hanging="567"/>
      </w:pPr>
      <w:bookmarkStart w:id="59" w:name="_DV_M58"/>
      <w:bookmarkEnd w:id="59"/>
      <w:r>
        <w:tab/>
      </w:r>
      <w:r w:rsidR="00CA2ECB">
        <w:t xml:space="preserve">JOINT SYSTEM INCIDENTS </w:t>
      </w:r>
    </w:p>
    <w:p w14:paraId="13F4011D" w14:textId="49A7D35C" w:rsidR="00CA2ECB" w:rsidRDefault="00CA2ECB" w:rsidP="00CA2ECB">
      <w:pPr>
        <w:pStyle w:val="Unnumbered"/>
        <w:keepNext w:val="0"/>
        <w:widowControl/>
        <w:rPr>
          <w:rFonts w:ascii="Arial" w:hAnsi="Arial" w:cs="Arial"/>
          <w:b w:val="0"/>
          <w:bCs w:val="0"/>
          <w:i w:val="0"/>
          <w:iCs w:val="0"/>
        </w:rPr>
      </w:pPr>
      <w:bookmarkStart w:id="60" w:name="_DV_M59"/>
      <w:bookmarkEnd w:id="60"/>
      <w:r>
        <w:rPr>
          <w:rFonts w:ascii="Arial" w:hAnsi="Arial" w:cs="Arial"/>
          <w:b w:val="0"/>
          <w:bCs w:val="0"/>
          <w:i w:val="0"/>
          <w:iCs w:val="0"/>
        </w:rPr>
        <w:t xml:space="preserve">This paragraph applies to all </w:t>
      </w:r>
      <w:r>
        <w:rPr>
          <w:rFonts w:ascii="Arial" w:hAnsi="Arial" w:cs="Arial"/>
          <w:i w:val="0"/>
          <w:iCs w:val="0"/>
        </w:rPr>
        <w:t>Users</w:t>
      </w:r>
      <w:r>
        <w:rPr>
          <w:rFonts w:ascii="Arial" w:hAnsi="Arial" w:cs="Arial"/>
          <w:b w:val="0"/>
          <w:bCs w:val="0"/>
          <w:i w:val="0"/>
          <w:iCs w:val="0"/>
        </w:rPr>
        <w:t xml:space="preserve"> other </w:t>
      </w:r>
      <w:r w:rsidR="006E358C">
        <w:rPr>
          <w:rFonts w:ascii="Arial" w:hAnsi="Arial" w:cs="Arial"/>
          <w:b w:val="0"/>
          <w:bCs w:val="0"/>
          <w:i w:val="0"/>
          <w:iCs w:val="0"/>
        </w:rPr>
        <w:t>than: -</w:t>
      </w:r>
    </w:p>
    <w:p w14:paraId="12DB6FE8" w14:textId="77777777" w:rsidR="00CA2ECB" w:rsidRDefault="00CA2ECB" w:rsidP="00CA2ECB">
      <w:pPr>
        <w:pStyle w:val="Unnumbered"/>
        <w:keepNext w:val="0"/>
        <w:widowControl/>
        <w:ind w:left="1701" w:hanging="850"/>
        <w:rPr>
          <w:rFonts w:ascii="Arial" w:hAnsi="Arial" w:cs="Arial"/>
          <w:b w:val="0"/>
          <w:bCs w:val="0"/>
          <w:i w:val="0"/>
          <w:iCs w:val="0"/>
        </w:rPr>
      </w:pPr>
      <w:bookmarkStart w:id="61" w:name="_DV_M60"/>
      <w:bookmarkEnd w:id="61"/>
      <w:r>
        <w:rPr>
          <w:rFonts w:ascii="Arial" w:hAnsi="Arial" w:cs="Arial"/>
          <w:b w:val="0"/>
          <w:bCs w:val="0"/>
          <w:i w:val="0"/>
          <w:iCs w:val="0"/>
        </w:rPr>
        <w:t>(a)</w:t>
      </w:r>
      <w:r>
        <w:rPr>
          <w:rFonts w:ascii="Arial" w:hAnsi="Arial" w:cs="Arial"/>
          <w:b w:val="0"/>
          <w:bCs w:val="0"/>
          <w:i w:val="0"/>
          <w:iCs w:val="0"/>
        </w:rPr>
        <w:tab/>
      </w:r>
      <w:r>
        <w:rPr>
          <w:rFonts w:ascii="Arial" w:hAnsi="Arial" w:cs="Arial"/>
          <w:i w:val="0"/>
          <w:iCs w:val="0"/>
        </w:rPr>
        <w:t>Users</w:t>
      </w:r>
      <w:r>
        <w:rPr>
          <w:rFonts w:ascii="Arial" w:hAnsi="Arial" w:cs="Arial"/>
          <w:b w:val="0"/>
          <w:bCs w:val="0"/>
          <w:i w:val="0"/>
          <w:iCs w:val="0"/>
        </w:rPr>
        <w:t xml:space="preserve"> acting as </w:t>
      </w:r>
      <w:r>
        <w:rPr>
          <w:rFonts w:ascii="Arial" w:hAnsi="Arial" w:cs="Arial"/>
          <w:i w:val="0"/>
          <w:iCs w:val="0"/>
        </w:rPr>
        <w:t>Suppliers</w:t>
      </w:r>
      <w:r>
        <w:rPr>
          <w:rFonts w:ascii="Arial" w:hAnsi="Arial" w:cs="Arial"/>
          <w:b w:val="0"/>
          <w:bCs w:val="0"/>
          <w:i w:val="0"/>
          <w:iCs w:val="0"/>
        </w:rPr>
        <w:t>; and</w:t>
      </w:r>
    </w:p>
    <w:p w14:paraId="0760DDDE" w14:textId="77777777" w:rsidR="00CA2ECB" w:rsidRDefault="00CA2ECB" w:rsidP="00CA2ECB">
      <w:pPr>
        <w:pStyle w:val="Unnumbered"/>
        <w:keepNext w:val="0"/>
        <w:widowControl/>
        <w:ind w:left="1701" w:hanging="850"/>
        <w:jc w:val="both"/>
        <w:rPr>
          <w:rFonts w:ascii="Arial" w:hAnsi="Arial" w:cs="Arial"/>
          <w:b w:val="0"/>
          <w:bCs w:val="0"/>
          <w:i w:val="0"/>
          <w:iCs w:val="0"/>
        </w:rPr>
      </w:pPr>
      <w:bookmarkStart w:id="62" w:name="_DV_M61"/>
      <w:bookmarkEnd w:id="62"/>
      <w:r>
        <w:rPr>
          <w:rFonts w:ascii="Arial" w:hAnsi="Arial" w:cs="Arial"/>
          <w:b w:val="0"/>
          <w:bCs w:val="0"/>
          <w:i w:val="0"/>
          <w:iCs w:val="0"/>
        </w:rPr>
        <w:lastRenderedPageBreak/>
        <w:t>(b)</w:t>
      </w:r>
      <w:r>
        <w:rPr>
          <w:rFonts w:ascii="Arial" w:hAnsi="Arial" w:cs="Arial"/>
          <w:b w:val="0"/>
          <w:bCs w:val="0"/>
          <w:i w:val="0"/>
          <w:iCs w:val="0"/>
        </w:rPr>
        <w:tab/>
      </w:r>
      <w:r>
        <w:rPr>
          <w:rFonts w:ascii="Arial" w:hAnsi="Arial" w:cs="Arial"/>
          <w:i w:val="0"/>
          <w:iCs w:val="0"/>
        </w:rPr>
        <w:t>Users</w:t>
      </w:r>
      <w:r>
        <w:rPr>
          <w:rFonts w:ascii="Arial" w:hAnsi="Arial" w:cs="Arial"/>
          <w:b w:val="0"/>
          <w:bCs w:val="0"/>
          <w:i w:val="0"/>
          <w:iCs w:val="0"/>
        </w:rPr>
        <w:t xml:space="preserve"> who are </w:t>
      </w:r>
      <w:r>
        <w:rPr>
          <w:rFonts w:ascii="Arial" w:hAnsi="Arial" w:cs="Arial"/>
          <w:i w:val="0"/>
          <w:iCs w:val="0"/>
        </w:rPr>
        <w:t>Trading Parties</w:t>
      </w:r>
      <w:r>
        <w:rPr>
          <w:rFonts w:ascii="Arial" w:hAnsi="Arial" w:cs="Arial"/>
          <w:b w:val="0"/>
          <w:bCs w:val="0"/>
          <w:i w:val="0"/>
          <w:iCs w:val="0"/>
        </w:rPr>
        <w:t xml:space="preserve"> and are responsible (as defined in the </w:t>
      </w:r>
      <w:r>
        <w:rPr>
          <w:rFonts w:ascii="Arial" w:hAnsi="Arial" w:cs="Arial"/>
          <w:i w:val="0"/>
          <w:iCs w:val="0"/>
        </w:rPr>
        <w:t>Balancing</w:t>
      </w:r>
      <w:r>
        <w:rPr>
          <w:rFonts w:ascii="Arial" w:hAnsi="Arial" w:cs="Arial"/>
          <w:b w:val="0"/>
          <w:bCs w:val="0"/>
          <w:i w:val="0"/>
          <w:iCs w:val="0"/>
        </w:rPr>
        <w:t xml:space="preserve"> </w:t>
      </w:r>
      <w:r>
        <w:rPr>
          <w:rFonts w:ascii="Arial" w:hAnsi="Arial" w:cs="Arial"/>
          <w:i w:val="0"/>
          <w:iCs w:val="0"/>
        </w:rPr>
        <w:t>and</w:t>
      </w:r>
      <w:r>
        <w:rPr>
          <w:rFonts w:ascii="Arial" w:hAnsi="Arial" w:cs="Arial"/>
          <w:b w:val="0"/>
          <w:bCs w:val="0"/>
          <w:i w:val="0"/>
          <w:iCs w:val="0"/>
        </w:rPr>
        <w:t xml:space="preserve"> </w:t>
      </w:r>
      <w:r>
        <w:rPr>
          <w:rFonts w:ascii="Arial" w:hAnsi="Arial" w:cs="Arial"/>
          <w:i w:val="0"/>
          <w:iCs w:val="0"/>
        </w:rPr>
        <w:t>Settlement Code</w:t>
      </w:r>
      <w:r>
        <w:rPr>
          <w:rFonts w:ascii="Arial" w:hAnsi="Arial" w:cs="Arial"/>
          <w:b w:val="0"/>
          <w:bCs w:val="0"/>
          <w:i w:val="0"/>
          <w:iCs w:val="0"/>
        </w:rPr>
        <w:t xml:space="preserve">) for </w:t>
      </w:r>
      <w:r>
        <w:rPr>
          <w:rFonts w:ascii="Arial" w:hAnsi="Arial" w:cs="Arial"/>
          <w:i w:val="0"/>
          <w:iCs w:val="0"/>
        </w:rPr>
        <w:t>Embedded Small Power Station</w:t>
      </w:r>
      <w:r>
        <w:rPr>
          <w:rFonts w:ascii="Arial" w:hAnsi="Arial" w:cs="Arial"/>
          <w:b w:val="0"/>
          <w:bCs w:val="0"/>
          <w:i w:val="0"/>
          <w:iCs w:val="0"/>
        </w:rPr>
        <w:t>(</w:t>
      </w:r>
      <w:r>
        <w:rPr>
          <w:rFonts w:ascii="Arial" w:hAnsi="Arial" w:cs="Arial"/>
          <w:i w:val="0"/>
          <w:iCs w:val="0"/>
        </w:rPr>
        <w:t>s</w:t>
      </w:r>
      <w:r>
        <w:rPr>
          <w:rFonts w:ascii="Arial" w:hAnsi="Arial" w:cs="Arial"/>
          <w:b w:val="0"/>
          <w:bCs w:val="0"/>
          <w:i w:val="0"/>
          <w:iCs w:val="0"/>
        </w:rPr>
        <w:t>);</w:t>
      </w:r>
    </w:p>
    <w:p w14:paraId="2A2C452C" w14:textId="77777777" w:rsidR="00CA2ECB" w:rsidRDefault="00CA2ECB" w:rsidP="00CA2ECB">
      <w:pPr>
        <w:pStyle w:val="Unnumbered"/>
        <w:keepNext w:val="0"/>
        <w:widowControl/>
        <w:jc w:val="both"/>
        <w:rPr>
          <w:rFonts w:ascii="Arial" w:hAnsi="Arial" w:cs="Arial"/>
        </w:rPr>
      </w:pPr>
      <w:bookmarkStart w:id="63" w:name="_DV_M62"/>
      <w:bookmarkEnd w:id="63"/>
      <w:r>
        <w:rPr>
          <w:rFonts w:ascii="Arial" w:hAnsi="Arial" w:cs="Arial"/>
          <w:b w:val="0"/>
          <w:bCs w:val="0"/>
          <w:i w:val="0"/>
          <w:iCs w:val="0"/>
        </w:rPr>
        <w:t xml:space="preserve">Each such </w:t>
      </w:r>
      <w:r>
        <w:rPr>
          <w:rFonts w:ascii="Arial" w:hAnsi="Arial" w:cs="Arial"/>
          <w:i w:val="0"/>
          <w:iCs w:val="0"/>
        </w:rPr>
        <w:t>User</w:t>
      </w:r>
      <w:r>
        <w:rPr>
          <w:rFonts w:ascii="Arial" w:hAnsi="Arial" w:cs="Arial"/>
          <w:b w:val="0"/>
          <w:bCs w:val="0"/>
          <w:i w:val="0"/>
          <w:iCs w:val="0"/>
        </w:rPr>
        <w:t xml:space="preserve"> confirms to </w:t>
      </w:r>
      <w:r>
        <w:rPr>
          <w:rFonts w:ascii="Arial" w:hAnsi="Arial" w:cs="Arial"/>
          <w:i w:val="0"/>
          <w:iCs w:val="0"/>
        </w:rPr>
        <w:t>The Company</w:t>
      </w:r>
      <w:r>
        <w:rPr>
          <w:rFonts w:ascii="Arial" w:hAnsi="Arial" w:cs="Arial"/>
          <w:b w:val="0"/>
          <w:bCs w:val="0"/>
          <w:i w:val="0"/>
          <w:iCs w:val="0"/>
        </w:rPr>
        <w:t xml:space="preserve"> (and </w:t>
      </w:r>
      <w:r>
        <w:rPr>
          <w:rFonts w:ascii="Arial" w:hAnsi="Arial" w:cs="Arial"/>
          <w:i w:val="0"/>
          <w:iCs w:val="0"/>
        </w:rPr>
        <w:t>The Company</w:t>
      </w:r>
      <w:r>
        <w:rPr>
          <w:rFonts w:ascii="Arial" w:hAnsi="Arial" w:cs="Arial"/>
          <w:b w:val="0"/>
          <w:bCs w:val="0"/>
          <w:i w:val="0"/>
          <w:iCs w:val="0"/>
        </w:rPr>
        <w:t xml:space="preserve"> confirms to each such </w:t>
      </w:r>
      <w:r>
        <w:rPr>
          <w:rFonts w:ascii="Arial" w:hAnsi="Arial" w:cs="Arial"/>
          <w:i w:val="0"/>
          <w:iCs w:val="0"/>
        </w:rPr>
        <w:t>User</w:t>
      </w:r>
      <w:r>
        <w:rPr>
          <w:rFonts w:ascii="Arial" w:hAnsi="Arial" w:cs="Arial"/>
          <w:b w:val="0"/>
          <w:bCs w:val="0"/>
          <w:i w:val="0"/>
          <w:iCs w:val="0"/>
        </w:rPr>
        <w:t xml:space="preserve">) that as between </w:t>
      </w:r>
      <w:r>
        <w:rPr>
          <w:rFonts w:ascii="Arial" w:hAnsi="Arial" w:cs="Arial"/>
          <w:i w:val="0"/>
          <w:iCs w:val="0"/>
        </w:rPr>
        <w:t>The Company</w:t>
      </w:r>
      <w:r>
        <w:rPr>
          <w:rFonts w:ascii="Arial" w:hAnsi="Arial" w:cs="Arial"/>
          <w:b w:val="0"/>
          <w:bCs w:val="0"/>
          <w:i w:val="0"/>
          <w:iCs w:val="0"/>
        </w:rPr>
        <w:t xml:space="preserve"> and that </w:t>
      </w:r>
      <w:r>
        <w:rPr>
          <w:rFonts w:ascii="Arial" w:hAnsi="Arial" w:cs="Arial"/>
          <w:i w:val="0"/>
          <w:iCs w:val="0"/>
        </w:rPr>
        <w:t>User</w:t>
      </w:r>
      <w:r>
        <w:rPr>
          <w:rFonts w:ascii="Arial" w:hAnsi="Arial" w:cs="Arial"/>
          <w:b w:val="0"/>
          <w:bCs w:val="0"/>
          <w:i w:val="0"/>
          <w:iCs w:val="0"/>
        </w:rPr>
        <w:t xml:space="preserve"> its Senior</w:t>
      </w:r>
      <w:r>
        <w:rPr>
          <w:rFonts w:ascii="Arial" w:hAnsi="Arial" w:cs="Arial"/>
          <w:i w:val="0"/>
          <w:iCs w:val="0"/>
        </w:rPr>
        <w:t xml:space="preserve"> </w:t>
      </w:r>
      <w:r>
        <w:rPr>
          <w:rFonts w:ascii="Arial" w:hAnsi="Arial" w:cs="Arial"/>
          <w:b w:val="0"/>
          <w:bCs w:val="0"/>
          <w:i w:val="0"/>
          <w:iCs w:val="0"/>
        </w:rPr>
        <w:t>Management</w:t>
      </w:r>
      <w:r>
        <w:rPr>
          <w:rFonts w:ascii="Arial" w:hAnsi="Arial" w:cs="Arial"/>
          <w:i w:val="0"/>
          <w:iCs w:val="0"/>
        </w:rPr>
        <w:t xml:space="preserve"> </w:t>
      </w:r>
      <w:r>
        <w:rPr>
          <w:rFonts w:ascii="Arial" w:hAnsi="Arial" w:cs="Arial"/>
          <w:b w:val="0"/>
          <w:bCs w:val="0"/>
          <w:i w:val="0"/>
          <w:iCs w:val="0"/>
        </w:rPr>
        <w:t xml:space="preserve">Representatives whose names are nominated and notified to the other pursuant to </w:t>
      </w:r>
      <w:r>
        <w:rPr>
          <w:rFonts w:ascii="Arial" w:hAnsi="Arial" w:cs="Arial"/>
          <w:i w:val="0"/>
          <w:iCs w:val="0"/>
        </w:rPr>
        <w:t>OC9</w:t>
      </w:r>
      <w:r>
        <w:rPr>
          <w:rFonts w:ascii="Arial" w:hAnsi="Arial" w:cs="Arial"/>
          <w:b w:val="0"/>
          <w:bCs w:val="0"/>
          <w:i w:val="0"/>
          <w:iCs w:val="0"/>
        </w:rPr>
        <w:t xml:space="preserve"> of the </w:t>
      </w:r>
      <w:r>
        <w:rPr>
          <w:rFonts w:ascii="Arial" w:hAnsi="Arial" w:cs="Arial"/>
          <w:i w:val="0"/>
          <w:iCs w:val="0"/>
        </w:rPr>
        <w:t>Grid Code</w:t>
      </w:r>
      <w:r>
        <w:rPr>
          <w:rFonts w:ascii="Arial" w:hAnsi="Arial" w:cs="Arial"/>
          <w:b w:val="0"/>
          <w:bCs w:val="0"/>
          <w:i w:val="0"/>
          <w:iCs w:val="0"/>
        </w:rPr>
        <w:t xml:space="preserve"> are fully authorised to make binding decisions on its behalf for the purposes of </w:t>
      </w:r>
      <w:r>
        <w:rPr>
          <w:rFonts w:ascii="Arial" w:hAnsi="Arial" w:cs="Arial"/>
          <w:i w:val="0"/>
          <w:iCs w:val="0"/>
        </w:rPr>
        <w:t>OC9</w:t>
      </w:r>
      <w:r>
        <w:rPr>
          <w:rFonts w:ascii="Arial" w:hAnsi="Arial" w:cs="Arial"/>
          <w:b w:val="0"/>
          <w:bCs w:val="0"/>
          <w:i w:val="0"/>
          <w:iCs w:val="0"/>
        </w:rPr>
        <w:t xml:space="preserve">. </w:t>
      </w:r>
    </w:p>
    <w:p w14:paraId="7F66734F" w14:textId="486C2825" w:rsidR="00CA2ECB" w:rsidRDefault="007E1F0A" w:rsidP="00D42CCB">
      <w:pPr>
        <w:pStyle w:val="Heading3"/>
        <w:ind w:left="567" w:hanging="567"/>
        <w:jc w:val="both"/>
      </w:pPr>
      <w:bookmarkStart w:id="64" w:name="_DV_M63"/>
      <w:bookmarkStart w:id="65" w:name="_Toc490940298"/>
      <w:bookmarkEnd w:id="64"/>
      <w:r>
        <w:tab/>
      </w:r>
      <w:r w:rsidR="6FEB207D">
        <w:t>OBLIGATIONS OF USERS WHO OWN OR OPERATE DISTRIBUTION SYSTEMS</w:t>
      </w:r>
    </w:p>
    <w:p w14:paraId="3BD2FCF7" w14:textId="5E203F08" w:rsidR="02EC6122" w:rsidRDefault="02EC6122" w:rsidP="00A045F7">
      <w:pPr>
        <w:pStyle w:val="StyleHeading3"/>
      </w:pPr>
    </w:p>
    <w:p w14:paraId="35398FFC" w14:textId="104CF946" w:rsidR="006620B9" w:rsidRPr="00A33FAC" w:rsidRDefault="00EC6C3A" w:rsidP="00EC6C3A">
      <w:pPr>
        <w:pStyle w:val="ListParagraph"/>
        <w:widowControl/>
        <w:numPr>
          <w:ilvl w:val="0"/>
          <w:numId w:val="53"/>
        </w:numPr>
        <w:tabs>
          <w:tab w:val="left" w:pos="1701"/>
          <w:tab w:val="left" w:pos="2552"/>
        </w:tabs>
        <w:ind w:left="1843" w:hanging="709"/>
        <w:jc w:val="both"/>
        <w:rPr>
          <w:ins w:id="66" w:author="Angela Quinn (NESO)" w:date="2024-10-18T07:00:00Z"/>
          <w:rFonts w:ascii="Arial" w:hAnsi="Arial" w:cs="Arial"/>
          <w:b/>
          <w:bCs/>
        </w:rPr>
      </w:pPr>
      <w:bookmarkStart w:id="67" w:name="_DV_M64"/>
      <w:bookmarkStart w:id="68" w:name="_DV_M65"/>
      <w:bookmarkEnd w:id="67"/>
      <w:bookmarkEnd w:id="68"/>
      <w:r>
        <w:rPr>
          <w:rFonts w:ascii="Arial" w:hAnsi="Arial" w:cs="Arial"/>
        </w:rPr>
        <w:tab/>
      </w:r>
      <w:r w:rsidR="00CA2ECB" w:rsidRPr="00A33FAC">
        <w:rPr>
          <w:rFonts w:ascii="Arial" w:hAnsi="Arial" w:cs="Arial"/>
        </w:rPr>
        <w:t xml:space="preserve">Any </w:t>
      </w:r>
      <w:r w:rsidR="00CA2ECB" w:rsidRPr="00A33FAC">
        <w:rPr>
          <w:rFonts w:ascii="Arial" w:hAnsi="Arial" w:cs="Arial"/>
          <w:b/>
          <w:bCs/>
        </w:rPr>
        <w:t xml:space="preserve">User </w:t>
      </w:r>
      <w:r w:rsidR="00CA2ECB" w:rsidRPr="00A33FAC">
        <w:rPr>
          <w:rFonts w:ascii="Arial" w:hAnsi="Arial" w:cs="Arial"/>
        </w:rPr>
        <w:t xml:space="preserve">who owns or operates a </w:t>
      </w:r>
      <w:r w:rsidR="00CA2ECB" w:rsidRPr="00A33FAC">
        <w:rPr>
          <w:rFonts w:ascii="Arial" w:hAnsi="Arial" w:cs="Arial"/>
          <w:b/>
          <w:bCs/>
        </w:rPr>
        <w:t xml:space="preserve">Distribution System </w:t>
      </w:r>
      <w:r w:rsidR="00CA2ECB" w:rsidRPr="00A33FAC">
        <w:rPr>
          <w:rFonts w:ascii="Arial" w:hAnsi="Arial" w:cs="Arial"/>
        </w:rPr>
        <w:t>shall</w:t>
      </w:r>
      <w:r w:rsidR="00325D90" w:rsidRPr="00A33FAC">
        <w:rPr>
          <w:rFonts w:ascii="Arial" w:hAnsi="Arial" w:cs="Arial"/>
        </w:rPr>
        <w:t xml:space="preserve"> </w:t>
      </w:r>
      <w:r w:rsidR="00232FC2" w:rsidRPr="00A33FAC">
        <w:rPr>
          <w:rFonts w:ascii="Arial" w:hAnsi="Arial" w:cs="Arial"/>
        </w:rPr>
        <w:t xml:space="preserve">submit a request to </w:t>
      </w:r>
      <w:r w:rsidR="00232FC2" w:rsidRPr="00A33FAC">
        <w:rPr>
          <w:rFonts w:ascii="Arial" w:hAnsi="Arial" w:cs="Arial"/>
          <w:b/>
          <w:bCs/>
        </w:rPr>
        <w:t>The Company</w:t>
      </w:r>
      <w:r w:rsidR="00232FC2" w:rsidRPr="00A33FAC">
        <w:rPr>
          <w:rFonts w:ascii="Arial" w:hAnsi="Arial" w:cs="Arial"/>
        </w:rPr>
        <w:t xml:space="preserve"> for an </w:t>
      </w:r>
      <w:r w:rsidR="00232FC2" w:rsidRPr="00A33FAC">
        <w:rPr>
          <w:rFonts w:ascii="Arial" w:hAnsi="Arial" w:cs="Arial"/>
          <w:b/>
          <w:bCs/>
        </w:rPr>
        <w:t>Evaluation of Transmission Impact</w:t>
      </w:r>
      <w:ins w:id="69" w:author="Angela Quinn (NESO)" w:date="2024-10-18T06:59:00Z">
        <w:r w:rsidR="006620B9" w:rsidRPr="00A33FAC">
          <w:rPr>
            <w:rFonts w:ascii="Arial" w:hAnsi="Arial" w:cs="Arial"/>
            <w:b/>
            <w:bCs/>
          </w:rPr>
          <w:t>:</w:t>
        </w:r>
      </w:ins>
    </w:p>
    <w:p w14:paraId="6058D292" w14:textId="797332B5" w:rsidR="003439AC" w:rsidRDefault="3290502E" w:rsidP="00441A66">
      <w:pPr>
        <w:widowControl/>
        <w:tabs>
          <w:tab w:val="left" w:pos="1701"/>
          <w:tab w:val="left" w:pos="3261"/>
        </w:tabs>
        <w:ind w:left="3261" w:hanging="709"/>
        <w:jc w:val="both"/>
        <w:rPr>
          <w:ins w:id="70" w:author="Angela Quinn (NESO)" w:date="2024-10-18T07:06:00Z"/>
          <w:rFonts w:ascii="Arial" w:hAnsi="Arial" w:cs="Arial"/>
          <w:b/>
          <w:bCs/>
        </w:rPr>
      </w:pPr>
      <w:ins w:id="71" w:author="Angela Quinn (NESO)" w:date="2024-10-18T07:00:00Z">
        <w:r w:rsidRPr="508537A7">
          <w:rPr>
            <w:rFonts w:ascii="Arial" w:hAnsi="Arial" w:cs="Arial"/>
          </w:rPr>
          <w:t>i</w:t>
        </w:r>
      </w:ins>
      <w:ins w:id="72" w:author="Angela Quinn (NESO)" w:date="2024-10-18T07:15:00Z">
        <w:r w:rsidR="6698EAD0" w:rsidRPr="508537A7">
          <w:rPr>
            <w:rFonts w:ascii="Arial" w:hAnsi="Arial" w:cs="Arial"/>
          </w:rPr>
          <w:t>.</w:t>
        </w:r>
      </w:ins>
      <w:ins w:id="73" w:author="Angela Quinn (NESO)" w:date="2024-10-18T07:00:00Z">
        <w:r w:rsidRPr="508537A7">
          <w:rPr>
            <w:rFonts w:ascii="Arial" w:hAnsi="Arial" w:cs="Arial"/>
          </w:rPr>
          <w:t xml:space="preserve"> </w:t>
        </w:r>
      </w:ins>
      <w:r w:rsidR="004A1FB0">
        <w:rPr>
          <w:rFonts w:ascii="Arial" w:hAnsi="Arial" w:cs="Arial"/>
        </w:rPr>
        <w:tab/>
      </w:r>
      <w:ins w:id="74" w:author="Angela Quinn (NESO)" w:date="2024-10-18T07:03:00Z">
        <w:r w:rsidR="1E271222" w:rsidRPr="508537A7">
          <w:rPr>
            <w:rFonts w:ascii="Arial" w:hAnsi="Arial" w:cs="Arial"/>
          </w:rPr>
          <w:t>in the case of a</w:t>
        </w:r>
      </w:ins>
      <w:ins w:id="75" w:author="Angela Quinn (NESO)" w:date="2024-10-18T07:00:00Z">
        <w:r w:rsidRPr="508537A7">
          <w:rPr>
            <w:rFonts w:ascii="Arial" w:hAnsi="Arial" w:cs="Arial"/>
          </w:rPr>
          <w:t xml:space="preserve"> </w:t>
        </w:r>
      </w:ins>
      <w:ins w:id="76" w:author="Angela Quinn (NESO)" w:date="2024-10-27T12:38:00Z">
        <w:r w:rsidR="17040983" w:rsidRPr="508537A7">
          <w:rPr>
            <w:rFonts w:ascii="Arial" w:hAnsi="Arial" w:cs="Arial"/>
            <w:b/>
            <w:bCs/>
          </w:rPr>
          <w:t>Transmission Evaluation Application</w:t>
        </w:r>
      </w:ins>
      <w:ins w:id="77" w:author="Angela Quinn (NESO)" w:date="2024-10-18T07:00:00Z">
        <w:r w:rsidR="3F01BE2B" w:rsidRPr="508537A7">
          <w:rPr>
            <w:rFonts w:ascii="Arial" w:hAnsi="Arial" w:cs="Arial"/>
            <w:b/>
            <w:bCs/>
          </w:rPr>
          <w:t xml:space="preserve"> </w:t>
        </w:r>
        <w:r w:rsidR="3F01BE2B" w:rsidRPr="508537A7">
          <w:rPr>
            <w:rFonts w:ascii="Arial" w:hAnsi="Arial" w:cs="Arial"/>
          </w:rPr>
          <w:t xml:space="preserve">under Paragraph </w:t>
        </w:r>
        <w:r w:rsidR="676EB608" w:rsidRPr="508537A7">
          <w:rPr>
            <w:rFonts w:ascii="Arial" w:hAnsi="Arial" w:cs="Arial"/>
          </w:rPr>
          <w:t>6.5.1</w:t>
        </w:r>
      </w:ins>
      <w:ins w:id="78" w:author="Angela Quinn (NESO)" w:date="2024-10-18T07:01:00Z">
        <w:r w:rsidR="676EB608" w:rsidRPr="508537A7">
          <w:rPr>
            <w:rFonts w:ascii="Arial" w:hAnsi="Arial" w:cs="Arial"/>
          </w:rPr>
          <w:t xml:space="preserve"> </w:t>
        </w:r>
      </w:ins>
      <w:ins w:id="79" w:author="Angela Quinn (NESO)" w:date="2024-10-18T07:03:00Z">
        <w:r w:rsidR="1E271222" w:rsidRPr="508537A7">
          <w:rPr>
            <w:rFonts w:ascii="Arial" w:hAnsi="Arial" w:cs="Arial"/>
          </w:rPr>
          <w:t>(e)</w:t>
        </w:r>
      </w:ins>
      <w:ins w:id="80" w:author="Angela Quinn (NESO)" w:date="2024-10-18T07:08:00Z">
        <w:r w:rsidR="79F3E1DD" w:rsidRPr="508537A7">
          <w:rPr>
            <w:rFonts w:ascii="Arial" w:hAnsi="Arial" w:cs="Arial"/>
          </w:rPr>
          <w:t xml:space="preserve"> </w:t>
        </w:r>
      </w:ins>
      <w:ins w:id="81" w:author="Angela Quinn (NESO)" w:date="2024-10-18T07:01:00Z">
        <w:r w:rsidR="2D13B17F" w:rsidRPr="508537A7">
          <w:rPr>
            <w:rFonts w:ascii="Arial" w:hAnsi="Arial" w:cs="Arial"/>
          </w:rPr>
          <w:t>i</w:t>
        </w:r>
      </w:ins>
      <w:r w:rsidR="658ABEBB" w:rsidRPr="00232FC2">
        <w:rPr>
          <w:rFonts w:ascii="Arial" w:hAnsi="Arial" w:cs="Arial"/>
        </w:rPr>
        <w:t xml:space="preserve"> </w:t>
      </w:r>
      <w:r w:rsidR="006620B9" w:rsidRPr="0E1DE9A1" w:rsidDel="006620B9">
        <w:rPr>
          <w:rFonts w:ascii="Arial" w:hAnsi="Arial" w:cs="Arial"/>
        </w:rPr>
        <w:t xml:space="preserve">upon an application for or acceptance of (as agreed between </w:t>
      </w:r>
      <w:r w:rsidR="006620B9" w:rsidRPr="0E1DE9A1" w:rsidDel="006620B9">
        <w:rPr>
          <w:rFonts w:ascii="Arial" w:hAnsi="Arial" w:cs="Arial"/>
          <w:b/>
          <w:bCs/>
        </w:rPr>
        <w:t xml:space="preserve">The Company </w:t>
      </w:r>
      <w:r w:rsidR="006620B9" w:rsidRPr="0E1DE9A1" w:rsidDel="006620B9">
        <w:rPr>
          <w:rFonts w:ascii="Arial" w:hAnsi="Arial" w:cs="Arial"/>
        </w:rPr>
        <w:t xml:space="preserve">and the </w:t>
      </w:r>
      <w:r w:rsidR="006620B9" w:rsidRPr="0E1DE9A1" w:rsidDel="006620B9">
        <w:rPr>
          <w:rFonts w:ascii="Arial" w:hAnsi="Arial" w:cs="Arial"/>
          <w:b/>
          <w:bCs/>
        </w:rPr>
        <w:t>User</w:t>
      </w:r>
      <w:r w:rsidR="006620B9" w:rsidRPr="0E1DE9A1" w:rsidDel="006620B9">
        <w:rPr>
          <w:rFonts w:ascii="Arial" w:hAnsi="Arial" w:cs="Arial"/>
        </w:rPr>
        <w:t>)</w:t>
      </w:r>
      <w:bookmarkStart w:id="82" w:name="_Hlk180128238"/>
      <w:r w:rsidR="658ABEBB" w:rsidRPr="00232FC2">
        <w:rPr>
          <w:rFonts w:ascii="Arial" w:hAnsi="Arial" w:cs="Arial"/>
        </w:rPr>
        <w:t xml:space="preserve"> </w:t>
      </w:r>
      <w:ins w:id="83" w:author="Angela Quinn (NESO)" w:date="2024-10-18T06:55:00Z">
        <w:r w:rsidR="14E8379A" w:rsidRPr="508537A7">
          <w:rPr>
            <w:rFonts w:ascii="Arial" w:hAnsi="Arial" w:cs="Arial"/>
          </w:rPr>
          <w:t xml:space="preserve">for </w:t>
        </w:r>
      </w:ins>
      <w:r w:rsidR="658ABEBB" w:rsidRPr="00232FC2">
        <w:rPr>
          <w:rFonts w:ascii="Arial" w:hAnsi="Arial" w:cs="Arial"/>
        </w:rPr>
        <w:t xml:space="preserve">a connection to and/or for the use of that </w:t>
      </w:r>
      <w:r w:rsidR="658ABEBB" w:rsidRPr="00232FC2">
        <w:rPr>
          <w:rFonts w:ascii="Arial" w:hAnsi="Arial" w:cs="Arial"/>
          <w:b/>
          <w:bCs/>
        </w:rPr>
        <w:t>User’s Distribution System</w:t>
      </w:r>
      <w:r w:rsidR="658ABEBB" w:rsidRPr="00232FC2">
        <w:rPr>
          <w:rFonts w:ascii="Arial" w:hAnsi="Arial" w:cs="Arial"/>
        </w:rPr>
        <w:t xml:space="preserve"> from a </w:t>
      </w:r>
      <w:r w:rsidR="658ABEBB" w:rsidRPr="00232FC2">
        <w:rPr>
          <w:rFonts w:ascii="Arial" w:hAnsi="Arial" w:cs="Arial"/>
          <w:b/>
          <w:bCs/>
        </w:rPr>
        <w:t>Relevant Embedded Power Station</w:t>
      </w:r>
      <w:bookmarkEnd w:id="82"/>
      <w:r w:rsidR="26E8E1DE" w:rsidRPr="00757D15">
        <w:rPr>
          <w:rFonts w:ascii="Arial" w:hAnsi="Arial" w:cs="Arial"/>
        </w:rPr>
        <w:t xml:space="preserve"> </w:t>
      </w:r>
    </w:p>
    <w:p w14:paraId="6253DC59" w14:textId="19D4D5C4" w:rsidR="00DE6D17" w:rsidRDefault="1F48D49D" w:rsidP="00441A66">
      <w:pPr>
        <w:widowControl/>
        <w:tabs>
          <w:tab w:val="left" w:pos="1701"/>
          <w:tab w:val="left" w:pos="3261"/>
        </w:tabs>
        <w:spacing w:line="259" w:lineRule="auto"/>
        <w:ind w:left="3261" w:hanging="709"/>
        <w:jc w:val="both"/>
        <w:rPr>
          <w:ins w:id="84" w:author="Angela Quinn (NESO)" w:date="2024-10-18T07:11:00Z"/>
          <w:rFonts w:ascii="Arial" w:hAnsi="Arial" w:cs="Arial"/>
        </w:rPr>
      </w:pPr>
      <w:ins w:id="85" w:author="Angela Quinn (NESO)" w:date="2024-10-18T07:06:00Z">
        <w:r w:rsidRPr="398B6167">
          <w:rPr>
            <w:rFonts w:ascii="Arial" w:hAnsi="Arial" w:cs="Arial"/>
          </w:rPr>
          <w:t>ii</w:t>
        </w:r>
      </w:ins>
      <w:ins w:id="86" w:author="Angela Quinn (NESO)" w:date="2024-10-18T07:14:00Z">
        <w:r w:rsidR="6698EAD0" w:rsidRPr="398B6167">
          <w:rPr>
            <w:rFonts w:ascii="Arial" w:hAnsi="Arial" w:cs="Arial"/>
          </w:rPr>
          <w:t>.</w:t>
        </w:r>
      </w:ins>
      <w:ins w:id="87" w:author="Angela Quinn (NESO)" w:date="2024-10-18T07:07:00Z">
        <w:r w:rsidR="0F855ED7" w:rsidRPr="398B6167">
          <w:rPr>
            <w:rFonts w:ascii="Arial" w:hAnsi="Arial" w:cs="Arial"/>
          </w:rPr>
          <w:t xml:space="preserve"> </w:t>
        </w:r>
      </w:ins>
      <w:r w:rsidR="004A1FB0">
        <w:rPr>
          <w:rFonts w:ascii="Arial" w:hAnsi="Arial" w:cs="Arial"/>
        </w:rPr>
        <w:tab/>
      </w:r>
      <w:ins w:id="88" w:author="Angela Quinn (NESO)" w:date="2024-10-18T07:07:00Z">
        <w:r w:rsidR="0F855ED7" w:rsidRPr="398B6167">
          <w:rPr>
            <w:rFonts w:ascii="Arial" w:hAnsi="Arial" w:cs="Arial"/>
          </w:rPr>
          <w:t xml:space="preserve">in the case of a </w:t>
        </w:r>
      </w:ins>
      <w:ins w:id="89" w:author="Angela Quinn (NESO)" w:date="2024-10-27T12:42:00Z">
        <w:r w:rsidR="6E7F9C06" w:rsidRPr="398B6167">
          <w:rPr>
            <w:rFonts w:ascii="Arial" w:hAnsi="Arial" w:cs="Arial"/>
            <w:b/>
            <w:bCs/>
          </w:rPr>
          <w:t>Modification</w:t>
        </w:r>
      </w:ins>
      <w:ins w:id="90" w:author="Angela Quinn (NESO)" w:date="2024-10-18T07:07:00Z">
        <w:r w:rsidR="0F855ED7" w:rsidRPr="398B6167">
          <w:rPr>
            <w:rFonts w:ascii="Arial" w:hAnsi="Arial" w:cs="Arial"/>
            <w:b/>
            <w:bCs/>
          </w:rPr>
          <w:t xml:space="preserve"> A</w:t>
        </w:r>
      </w:ins>
      <w:ins w:id="91" w:author="Angela Quinn (NESO)" w:date="2024-10-27T12:41:00Z">
        <w:r w:rsidR="0C29B527" w:rsidRPr="398B6167">
          <w:rPr>
            <w:rFonts w:ascii="Arial" w:hAnsi="Arial" w:cs="Arial"/>
            <w:b/>
            <w:bCs/>
          </w:rPr>
          <w:t>pplication</w:t>
        </w:r>
        <w:r w:rsidR="0C29B527" w:rsidRPr="398B6167">
          <w:rPr>
            <w:rFonts w:ascii="Arial" w:hAnsi="Arial" w:cs="Arial"/>
          </w:rPr>
          <w:t xml:space="preserve"> </w:t>
        </w:r>
      </w:ins>
      <w:ins w:id="92" w:author="Angela Quinn (NESO)" w:date="2024-10-18T07:08:00Z">
        <w:r w:rsidR="6C8049CA" w:rsidRPr="398B6167">
          <w:rPr>
            <w:rFonts w:ascii="Arial" w:hAnsi="Arial" w:cs="Arial"/>
          </w:rPr>
          <w:t>under Paragraph 6.5.1</w:t>
        </w:r>
        <w:r w:rsidR="79F3E1DD" w:rsidRPr="398B6167">
          <w:rPr>
            <w:rFonts w:ascii="Arial" w:hAnsi="Arial" w:cs="Arial"/>
          </w:rPr>
          <w:t xml:space="preserve"> (e) ii </w:t>
        </w:r>
      </w:ins>
      <w:ins w:id="93" w:author="Lizzie Timmins (NESO)" w:date="2024-10-31T12:43:00Z">
        <w:r w:rsidR="005E1453">
          <w:rPr>
            <w:rFonts w:ascii="Arial" w:hAnsi="Arial" w:cs="Arial"/>
          </w:rPr>
          <w:t xml:space="preserve">to establish the </w:t>
        </w:r>
        <w:r w:rsidR="005E1453" w:rsidRPr="0046730A">
          <w:rPr>
            <w:rFonts w:ascii="Arial" w:hAnsi="Arial" w:cs="Arial"/>
            <w:b/>
            <w:bCs/>
          </w:rPr>
          <w:t xml:space="preserve">Transmission Impact </w:t>
        </w:r>
      </w:ins>
      <w:ins w:id="94" w:author="Claire Goult (NESO)" w:date="2024-10-31T12:37:00Z">
        <w:r w:rsidR="00EF6A4E" w:rsidRPr="00441A66">
          <w:rPr>
            <w:rFonts w:ascii="Arial" w:hAnsi="Arial" w:cs="Arial"/>
            <w:b/>
          </w:rPr>
          <w:t xml:space="preserve">Assessment </w:t>
        </w:r>
        <w:r w:rsidR="00CE77F8" w:rsidRPr="00AD1ACC">
          <w:rPr>
            <w:rFonts w:ascii="Arial" w:hAnsi="Arial" w:cs="Arial"/>
          </w:rPr>
          <w:t>process</w:t>
        </w:r>
      </w:ins>
      <w:ins w:id="95" w:author="Claire Goult (NESO)" w:date="2024-10-31T12:39:00Z">
        <w:r w:rsidR="00AD1ACC">
          <w:rPr>
            <w:rFonts w:ascii="Arial" w:hAnsi="Arial" w:cs="Arial"/>
            <w:b/>
            <w:bCs/>
          </w:rPr>
          <w:t xml:space="preserve"> </w:t>
        </w:r>
        <w:r w:rsidR="00AD1ACC" w:rsidRPr="00441A66">
          <w:rPr>
            <w:rFonts w:ascii="Arial" w:hAnsi="Arial" w:cs="Arial"/>
          </w:rPr>
          <w:t>(</w:t>
        </w:r>
      </w:ins>
      <w:ins w:id="96" w:author="Claire Goult (NESO)" w:date="2024-10-31T12:40:00Z">
        <w:r w:rsidR="002727A2">
          <w:rPr>
            <w:rFonts w:ascii="Arial" w:hAnsi="Arial" w:cs="Arial"/>
          </w:rPr>
          <w:t>‘</w:t>
        </w:r>
      </w:ins>
      <w:ins w:id="97" w:author="Claire Goult (NESO)" w:date="2024-10-31T12:39:00Z">
        <w:r w:rsidR="00AD1ACC" w:rsidRPr="00441A66">
          <w:rPr>
            <w:rFonts w:ascii="Arial" w:hAnsi="Arial" w:cs="Arial"/>
          </w:rPr>
          <w:t>Appendix G</w:t>
        </w:r>
      </w:ins>
      <w:ins w:id="98" w:author="Claire Goult (NESO)" w:date="2024-10-31T12:40:00Z">
        <w:r w:rsidR="002727A2">
          <w:rPr>
            <w:rFonts w:ascii="Arial" w:hAnsi="Arial" w:cs="Arial"/>
          </w:rPr>
          <w:t>’</w:t>
        </w:r>
      </w:ins>
      <w:ins w:id="99" w:author="Claire Goult (NESO)" w:date="2024-10-31T12:39:00Z">
        <w:r w:rsidR="00AD1ACC" w:rsidRPr="00441A66">
          <w:rPr>
            <w:rFonts w:ascii="Arial" w:hAnsi="Arial" w:cs="Arial"/>
          </w:rPr>
          <w:t>)</w:t>
        </w:r>
      </w:ins>
      <w:ins w:id="100" w:author="Claire Goult (NESO)" w:date="2024-10-31T12:37:00Z">
        <w:r w:rsidR="00CE77F8" w:rsidRPr="00441A66">
          <w:rPr>
            <w:rFonts w:ascii="Arial" w:hAnsi="Arial" w:cs="Arial"/>
            <w:b/>
          </w:rPr>
          <w:t xml:space="preserve"> </w:t>
        </w:r>
      </w:ins>
      <w:ins w:id="101" w:author="Claire Goult (NESO)" w:date="2024-10-31T12:38:00Z">
        <w:r w:rsidR="009E00A4">
          <w:rPr>
            <w:rFonts w:ascii="Arial" w:hAnsi="Arial" w:cs="Arial"/>
          </w:rPr>
          <w:t xml:space="preserve">in the </w:t>
        </w:r>
      </w:ins>
      <w:ins w:id="102" w:author="Claire Goult (NESO)" w:date="2024-10-31T12:40:00Z">
        <w:r w:rsidR="002727A2">
          <w:rPr>
            <w:rFonts w:ascii="Arial" w:hAnsi="Arial" w:cs="Arial"/>
            <w:b/>
            <w:bCs/>
          </w:rPr>
          <w:t>B</w:t>
        </w:r>
      </w:ins>
      <w:ins w:id="103" w:author="Claire Goult (NESO)" w:date="2024-10-31T12:38:00Z">
        <w:r w:rsidR="009E00A4" w:rsidRPr="00441A66">
          <w:rPr>
            <w:rFonts w:ascii="Arial" w:hAnsi="Arial" w:cs="Arial"/>
            <w:b/>
          </w:rPr>
          <w:t xml:space="preserve">ilateral </w:t>
        </w:r>
      </w:ins>
      <w:ins w:id="104" w:author="Lizzie Timmins (NESO)" w:date="2024-10-31T12:39:00Z">
        <w:r w:rsidR="00EF1ABB" w:rsidRPr="00441A66">
          <w:rPr>
            <w:rFonts w:ascii="Arial" w:hAnsi="Arial" w:cs="Arial"/>
            <w:b/>
          </w:rPr>
          <w:t xml:space="preserve">Connection </w:t>
        </w:r>
      </w:ins>
      <w:ins w:id="105" w:author="Claire Goult (NESO)" w:date="2024-10-31T12:40:00Z">
        <w:r w:rsidR="002727A2">
          <w:rPr>
            <w:rFonts w:ascii="Arial" w:hAnsi="Arial" w:cs="Arial"/>
            <w:b/>
            <w:bCs/>
          </w:rPr>
          <w:t>A</w:t>
        </w:r>
      </w:ins>
      <w:ins w:id="106" w:author="Claire Goult (NESO)" w:date="2024-10-31T12:38:00Z">
        <w:r w:rsidR="009E00A4" w:rsidRPr="00441A66">
          <w:rPr>
            <w:rFonts w:ascii="Arial" w:hAnsi="Arial" w:cs="Arial"/>
            <w:b/>
          </w:rPr>
          <w:t>greement</w:t>
        </w:r>
      </w:ins>
      <w:ins w:id="107" w:author="Claire Goult (NESO)" w:date="2024-10-31T12:41:00Z">
        <w:r w:rsidR="00F437FD">
          <w:rPr>
            <w:rFonts w:ascii="Arial" w:hAnsi="Arial" w:cs="Arial"/>
          </w:rPr>
          <w:t xml:space="preserve">. </w:t>
        </w:r>
      </w:ins>
      <w:ins w:id="108" w:author="Angela Quinn (NESO)" w:date="2024-10-18T07:10:00Z">
        <w:r w:rsidR="74781374" w:rsidRPr="398B6167">
          <w:rPr>
            <w:rFonts w:ascii="Arial" w:hAnsi="Arial" w:cs="Arial"/>
          </w:rPr>
          <w:t xml:space="preserve">For the avoidance of doubt </w:t>
        </w:r>
      </w:ins>
      <w:ins w:id="109" w:author="Angela Quinn (NESO)" w:date="2024-10-27T13:03:00Z">
        <w:r w:rsidR="483CDBE5" w:rsidRPr="398B6167">
          <w:rPr>
            <w:rFonts w:ascii="Arial" w:hAnsi="Arial" w:cs="Arial"/>
          </w:rPr>
          <w:t>this</w:t>
        </w:r>
      </w:ins>
      <w:ins w:id="110" w:author="Angela Quinn (NESO)" w:date="2024-10-18T07:11:00Z">
        <w:r w:rsidR="26D51DA1" w:rsidRPr="398B6167">
          <w:rPr>
            <w:rFonts w:ascii="Arial" w:hAnsi="Arial" w:cs="Arial"/>
          </w:rPr>
          <w:t xml:space="preserve"> </w:t>
        </w:r>
      </w:ins>
      <w:ins w:id="111" w:author="Angela Quinn (NESO)" w:date="2024-10-27T13:03:00Z">
        <w:r w:rsidR="7095A1A0" w:rsidRPr="398B6167">
          <w:rPr>
            <w:rFonts w:ascii="Arial" w:hAnsi="Arial" w:cs="Arial"/>
            <w:b/>
            <w:bCs/>
          </w:rPr>
          <w:t>Modification Application</w:t>
        </w:r>
      </w:ins>
      <w:ins w:id="112" w:author="Angela Quinn (NESO)" w:date="2024-10-18T07:11:00Z">
        <w:r w:rsidR="26D51DA1" w:rsidRPr="398B6167">
          <w:rPr>
            <w:rFonts w:ascii="Arial" w:hAnsi="Arial" w:cs="Arial"/>
          </w:rPr>
          <w:t xml:space="preserve"> does not go through the </w:t>
        </w:r>
        <w:r w:rsidR="26D51DA1" w:rsidRPr="398B6167">
          <w:rPr>
            <w:rFonts w:ascii="Arial" w:hAnsi="Arial" w:cs="Arial"/>
            <w:b/>
            <w:bCs/>
          </w:rPr>
          <w:t>Gated Application and Offer Process</w:t>
        </w:r>
        <w:r w:rsidR="2451B3C7" w:rsidRPr="398B6167">
          <w:rPr>
            <w:rFonts w:ascii="Arial" w:hAnsi="Arial" w:cs="Arial"/>
          </w:rPr>
          <w:t>.</w:t>
        </w:r>
      </w:ins>
    </w:p>
    <w:p w14:paraId="162D6589" w14:textId="2ADBB948" w:rsidR="00B16CFC" w:rsidRDefault="00B16CFC" w:rsidP="00C044D6">
      <w:pPr>
        <w:widowControl/>
        <w:tabs>
          <w:tab w:val="left" w:pos="1701"/>
          <w:tab w:val="left" w:pos="2552"/>
        </w:tabs>
        <w:jc w:val="both"/>
        <w:rPr>
          <w:ins w:id="113" w:author="Angela Quinn (NESO)" w:date="2024-10-18T07:14:00Z"/>
          <w:rFonts w:ascii="Arial" w:hAnsi="Arial" w:cs="Arial"/>
        </w:rPr>
      </w:pPr>
    </w:p>
    <w:p w14:paraId="75B883B5" w14:textId="76171287" w:rsidR="00CA2ECB" w:rsidRDefault="00A5407B" w:rsidP="0089156F">
      <w:pPr>
        <w:widowControl/>
        <w:tabs>
          <w:tab w:val="left" w:pos="1701"/>
          <w:tab w:val="left" w:pos="2552"/>
        </w:tabs>
        <w:ind w:left="2552" w:hanging="1701"/>
        <w:jc w:val="both"/>
      </w:pPr>
      <w:ins w:id="114" w:author="Angela Quinn (NESO)" w:date="2024-10-18T07:20:00Z">
        <w:r>
          <w:rPr>
            <w:rFonts w:ascii="Arial" w:hAnsi="Arial" w:cs="Arial"/>
          </w:rPr>
          <w:tab/>
        </w:r>
        <w:r>
          <w:rPr>
            <w:rFonts w:ascii="Arial" w:hAnsi="Arial" w:cs="Arial"/>
          </w:rPr>
          <w:tab/>
        </w:r>
      </w:ins>
      <w:r w:rsidR="00232FC2" w:rsidRPr="00232FC2">
        <w:rPr>
          <w:rFonts w:ascii="Arial" w:hAnsi="Arial" w:cs="Arial"/>
        </w:rPr>
        <w:t>For the purposes of this section 6.5,</w:t>
      </w:r>
      <w:r w:rsidR="00232FC2" w:rsidRPr="00232FC2">
        <w:rPr>
          <w:rFonts w:ascii="Arial" w:hAnsi="Arial" w:cs="Arial"/>
          <w:b/>
          <w:bCs/>
        </w:rPr>
        <w:t xml:space="preserve"> Relevant Embedded Power Station</w:t>
      </w:r>
      <w:r w:rsidR="00232FC2" w:rsidRPr="00232FC2">
        <w:rPr>
          <w:rFonts w:ascii="Arial" w:hAnsi="Arial" w:cs="Arial"/>
        </w:rPr>
        <w:t xml:space="preserve"> shall also include a group of</w:t>
      </w:r>
      <w:r w:rsidR="00232FC2" w:rsidRPr="00232FC2">
        <w:rPr>
          <w:rFonts w:ascii="Arial" w:hAnsi="Arial" w:cs="Arial"/>
          <w:b/>
          <w:bCs/>
        </w:rPr>
        <w:t xml:space="preserve"> Embedded Power Stations </w:t>
      </w:r>
      <w:r w:rsidR="00232FC2" w:rsidRPr="00232FC2">
        <w:rPr>
          <w:rFonts w:ascii="Arial" w:hAnsi="Arial" w:cs="Arial"/>
        </w:rPr>
        <w:t>which collectively would be considered equivalent to a</w:t>
      </w:r>
      <w:r w:rsidR="00232FC2" w:rsidRPr="00232FC2">
        <w:rPr>
          <w:rFonts w:ascii="Arial" w:hAnsi="Arial" w:cs="Arial"/>
          <w:b/>
          <w:bCs/>
        </w:rPr>
        <w:t xml:space="preserve"> Relevant Embedded Power Station.</w:t>
      </w:r>
      <w:r w:rsidR="00232FC2" w:rsidRPr="00232FC2">
        <w:rPr>
          <w:rFonts w:ascii="Arial" w:hAnsi="Arial" w:cs="Arial"/>
        </w:rPr>
        <w:t xml:space="preserve"> </w:t>
      </w:r>
      <w:bookmarkStart w:id="115" w:name="_DV_M66"/>
      <w:bookmarkStart w:id="116" w:name="_DV_M67"/>
      <w:bookmarkStart w:id="117" w:name="_DV_M68"/>
      <w:bookmarkStart w:id="118" w:name="_DV_M69"/>
      <w:bookmarkEnd w:id="115"/>
      <w:bookmarkEnd w:id="116"/>
      <w:bookmarkEnd w:id="117"/>
      <w:bookmarkEnd w:id="118"/>
    </w:p>
    <w:p w14:paraId="42A19F47" w14:textId="77777777" w:rsidR="00CA2ECB" w:rsidRDefault="00CA2ECB" w:rsidP="00CA2ECB">
      <w:pPr>
        <w:pStyle w:val="Heading4"/>
        <w:widowControl/>
        <w:tabs>
          <w:tab w:val="left" w:pos="1710"/>
          <w:tab w:val="left" w:pos="2520"/>
        </w:tabs>
        <w:ind w:left="2520" w:hanging="1669"/>
        <w:jc w:val="both"/>
        <w:rPr>
          <w:rFonts w:ascii="Arial" w:hAnsi="Arial" w:cs="Arial"/>
        </w:rPr>
      </w:pPr>
    </w:p>
    <w:p w14:paraId="42512351" w14:textId="7403A83A" w:rsidR="005010C7" w:rsidRDefault="00EC6C3A" w:rsidP="00EC6C3A">
      <w:pPr>
        <w:pStyle w:val="Heading4"/>
        <w:widowControl/>
        <w:numPr>
          <w:ilvl w:val="0"/>
          <w:numId w:val="53"/>
        </w:numPr>
        <w:tabs>
          <w:tab w:val="left" w:pos="1710"/>
          <w:tab w:val="left" w:pos="2520"/>
        </w:tabs>
        <w:ind w:left="1843" w:hanging="709"/>
        <w:jc w:val="both"/>
        <w:rPr>
          <w:rFonts w:ascii="Arial" w:hAnsi="Arial" w:cs="Arial"/>
        </w:rPr>
      </w:pPr>
      <w:bookmarkStart w:id="119" w:name="_DV_M71"/>
      <w:bookmarkEnd w:id="119"/>
      <w:r>
        <w:rPr>
          <w:rFonts w:ascii="Arial" w:hAnsi="Arial" w:cs="Arial"/>
        </w:rPr>
        <w:tab/>
      </w:r>
      <w:r w:rsidR="00CA2ECB" w:rsidRPr="398B6167">
        <w:rPr>
          <w:rFonts w:ascii="Arial" w:hAnsi="Arial" w:cs="Arial"/>
        </w:rPr>
        <w:t xml:space="preserve">Should the </w:t>
      </w:r>
      <w:r w:rsidR="00CA2ECB" w:rsidRPr="398B6167">
        <w:rPr>
          <w:rFonts w:ascii="Arial" w:hAnsi="Arial" w:cs="Arial"/>
          <w:b/>
          <w:bCs/>
        </w:rPr>
        <w:t>User</w:t>
      </w:r>
      <w:r w:rsidR="00CA2ECB" w:rsidRPr="398B6167">
        <w:rPr>
          <w:rFonts w:ascii="Arial" w:hAnsi="Arial" w:cs="Arial"/>
        </w:rPr>
        <w:t xml:space="preserve"> be uncertain as to whether an </w:t>
      </w:r>
      <w:r w:rsidR="00CA2ECB" w:rsidRPr="398B6167">
        <w:rPr>
          <w:rFonts w:ascii="Arial" w:hAnsi="Arial" w:cs="Arial"/>
          <w:b/>
          <w:bCs/>
        </w:rPr>
        <w:t>Embedded Power Station</w:t>
      </w:r>
      <w:r w:rsidR="00CA2ECB" w:rsidRPr="398B6167">
        <w:rPr>
          <w:rFonts w:ascii="Arial" w:hAnsi="Arial" w:cs="Arial"/>
        </w:rPr>
        <w:t xml:space="preserve"> (either singularly or as part of a group) has a significant impact on the </w:t>
      </w:r>
      <w:r w:rsidR="00CA2ECB" w:rsidRPr="398B6167">
        <w:rPr>
          <w:rFonts w:ascii="Arial" w:hAnsi="Arial" w:cs="Arial"/>
          <w:b/>
          <w:bCs/>
        </w:rPr>
        <w:t>NETS</w:t>
      </w:r>
      <w:r w:rsidR="00CA2ECB" w:rsidRPr="398B6167">
        <w:rPr>
          <w:rFonts w:ascii="Arial" w:hAnsi="Arial" w:cs="Arial"/>
        </w:rPr>
        <w:t xml:space="preserve"> and should be classed as a </w:t>
      </w:r>
      <w:r w:rsidR="00CA2ECB" w:rsidRPr="398B6167">
        <w:rPr>
          <w:rFonts w:ascii="Arial" w:hAnsi="Arial" w:cs="Arial"/>
          <w:b/>
          <w:bCs/>
        </w:rPr>
        <w:t>Relevant Embedded Power Station</w:t>
      </w:r>
      <w:r w:rsidR="00CA2ECB" w:rsidRPr="398B6167">
        <w:rPr>
          <w:rFonts w:ascii="Arial" w:hAnsi="Arial" w:cs="Arial"/>
        </w:rPr>
        <w:t xml:space="preserve">, the </w:t>
      </w:r>
      <w:r w:rsidR="00CA2ECB" w:rsidRPr="398B6167">
        <w:rPr>
          <w:rFonts w:ascii="Arial" w:hAnsi="Arial" w:cs="Arial"/>
          <w:b/>
          <w:bCs/>
        </w:rPr>
        <w:t>User</w:t>
      </w:r>
      <w:r w:rsidR="00CA2ECB" w:rsidRPr="398B6167">
        <w:rPr>
          <w:rFonts w:ascii="Arial" w:hAnsi="Arial" w:cs="Arial"/>
        </w:rPr>
        <w:t xml:space="preserve"> shall submit a request to </w:t>
      </w:r>
      <w:r w:rsidR="00CA2ECB" w:rsidRPr="398B6167">
        <w:rPr>
          <w:rFonts w:ascii="Arial" w:hAnsi="Arial" w:cs="Arial"/>
          <w:b/>
          <w:bCs/>
        </w:rPr>
        <w:t>The Company</w:t>
      </w:r>
      <w:r w:rsidR="00CA2ECB" w:rsidRPr="398B6167">
        <w:rPr>
          <w:rFonts w:ascii="Arial" w:hAnsi="Arial" w:cs="Arial"/>
        </w:rPr>
        <w:t xml:space="preserve"> for an </w:t>
      </w:r>
      <w:r w:rsidR="00CA2ECB" w:rsidRPr="398B6167">
        <w:rPr>
          <w:rFonts w:ascii="Arial" w:hAnsi="Arial" w:cs="Arial"/>
          <w:b/>
          <w:bCs/>
        </w:rPr>
        <w:t xml:space="preserve">Evaluation of Transmission Impact </w:t>
      </w:r>
      <w:r w:rsidR="00CA2ECB" w:rsidRPr="398B6167">
        <w:rPr>
          <w:rFonts w:ascii="Arial" w:hAnsi="Arial" w:cs="Arial"/>
        </w:rPr>
        <w:t>on behalf of the</w:t>
      </w:r>
      <w:r w:rsidR="00CA2ECB" w:rsidRPr="398B6167">
        <w:rPr>
          <w:rFonts w:ascii="Arial" w:hAnsi="Arial" w:cs="Arial"/>
          <w:b/>
          <w:bCs/>
        </w:rPr>
        <w:t xml:space="preserve"> Embedded Power Station</w:t>
      </w:r>
      <w:r w:rsidR="00CA2ECB" w:rsidRPr="398B6167">
        <w:rPr>
          <w:rFonts w:ascii="Arial" w:hAnsi="Arial" w:cs="Arial"/>
        </w:rPr>
        <w:t xml:space="preserve"> as per Paragraph 6.5.1(c).</w:t>
      </w:r>
      <w:r w:rsidR="00CA2ECB" w:rsidRPr="398B6167">
        <w:rPr>
          <w:rFonts w:ascii="Arial" w:hAnsi="Arial" w:cs="Arial"/>
          <w:b/>
          <w:bCs/>
        </w:rPr>
        <w:t xml:space="preserve"> </w:t>
      </w:r>
      <w:r w:rsidR="00CA2ECB" w:rsidRPr="398B6167">
        <w:rPr>
          <w:rFonts w:ascii="Arial" w:hAnsi="Arial" w:cs="Arial"/>
        </w:rPr>
        <w:t xml:space="preserve">For avoidance of doubt, such significant impact will be deemed if the </w:t>
      </w:r>
      <w:r w:rsidR="00CA2ECB" w:rsidRPr="398B6167">
        <w:rPr>
          <w:rFonts w:ascii="Arial" w:hAnsi="Arial" w:cs="Arial"/>
          <w:b/>
          <w:bCs/>
        </w:rPr>
        <w:t xml:space="preserve">Embedded Power Station </w:t>
      </w:r>
      <w:r w:rsidR="00CA2ECB" w:rsidRPr="398B6167">
        <w:rPr>
          <w:rFonts w:ascii="Arial" w:hAnsi="Arial" w:cs="Arial"/>
        </w:rPr>
        <w:t xml:space="preserve">involves an </w:t>
      </w:r>
      <w:r w:rsidR="00CA2ECB" w:rsidRPr="398B6167">
        <w:rPr>
          <w:rFonts w:ascii="Arial" w:hAnsi="Arial" w:cs="Arial"/>
          <w:b/>
          <w:bCs/>
        </w:rPr>
        <w:t>Active Power</w:t>
      </w:r>
      <w:r w:rsidR="00CA2ECB" w:rsidRPr="398B6167">
        <w:rPr>
          <w:rFonts w:ascii="Arial" w:hAnsi="Arial" w:cs="Arial"/>
        </w:rPr>
        <w:t xml:space="preserve">, </w:t>
      </w:r>
      <w:r w:rsidR="00CA2ECB" w:rsidRPr="398B6167">
        <w:rPr>
          <w:rFonts w:ascii="Arial" w:hAnsi="Arial" w:cs="Arial"/>
          <w:b/>
          <w:bCs/>
        </w:rPr>
        <w:t>Apparent Power</w:t>
      </w:r>
      <w:r w:rsidR="00CA2ECB" w:rsidRPr="398B6167">
        <w:rPr>
          <w:rFonts w:ascii="Arial" w:hAnsi="Arial" w:cs="Arial"/>
        </w:rPr>
        <w:t xml:space="preserve">, </w:t>
      </w:r>
      <w:r w:rsidR="00CA2ECB" w:rsidRPr="398B6167">
        <w:rPr>
          <w:rFonts w:ascii="Arial" w:hAnsi="Arial" w:cs="Arial"/>
          <w:b/>
          <w:bCs/>
        </w:rPr>
        <w:t>Reactive Power</w:t>
      </w:r>
      <w:r w:rsidR="00CA2ECB" w:rsidRPr="398B6167">
        <w:rPr>
          <w:rFonts w:ascii="Arial" w:hAnsi="Arial" w:cs="Arial"/>
        </w:rPr>
        <w:t xml:space="preserve">, </w:t>
      </w:r>
      <w:r w:rsidR="00CA2ECB" w:rsidRPr="398B6167">
        <w:rPr>
          <w:rFonts w:ascii="Arial" w:hAnsi="Arial" w:cs="Arial"/>
        </w:rPr>
        <w:lastRenderedPageBreak/>
        <w:t xml:space="preserve">kiloamp or kilovolt value larger than as advised by </w:t>
      </w:r>
      <w:r w:rsidR="00CA2ECB" w:rsidRPr="398B6167">
        <w:rPr>
          <w:rFonts w:ascii="Arial" w:hAnsi="Arial" w:cs="Arial"/>
          <w:b/>
          <w:bCs/>
        </w:rPr>
        <w:t>The Company</w:t>
      </w:r>
      <w:r w:rsidR="00CA2ECB" w:rsidRPr="398B6167">
        <w:rPr>
          <w:rFonts w:ascii="Arial" w:hAnsi="Arial" w:cs="Arial"/>
        </w:rPr>
        <w:t xml:space="preserve"> to the </w:t>
      </w:r>
      <w:r w:rsidR="00CA2ECB" w:rsidRPr="398B6167">
        <w:rPr>
          <w:rFonts w:ascii="Arial" w:hAnsi="Arial" w:cs="Arial"/>
          <w:b/>
          <w:bCs/>
        </w:rPr>
        <w:t>User</w:t>
      </w:r>
      <w:r w:rsidR="00CA2ECB" w:rsidRPr="398B6167">
        <w:rPr>
          <w:rFonts w:ascii="Arial" w:hAnsi="Arial" w:cs="Arial"/>
        </w:rPr>
        <w:t xml:space="preserve">. </w:t>
      </w:r>
      <w:r w:rsidR="005010C7">
        <w:rPr>
          <w:rFonts w:ascii="Arial" w:hAnsi="Arial" w:cs="Arial"/>
        </w:rPr>
        <w:t xml:space="preserve"> </w:t>
      </w:r>
    </w:p>
    <w:p w14:paraId="3C7345A6" w14:textId="4B59A2F2" w:rsidR="0016607C" w:rsidRDefault="00EC6C3A" w:rsidP="00EC6C3A">
      <w:pPr>
        <w:pStyle w:val="Heading4"/>
        <w:widowControl/>
        <w:numPr>
          <w:ilvl w:val="0"/>
          <w:numId w:val="53"/>
        </w:numPr>
        <w:tabs>
          <w:tab w:val="left" w:pos="1710"/>
          <w:tab w:val="left" w:pos="2520"/>
        </w:tabs>
        <w:ind w:left="1843" w:hanging="709"/>
        <w:jc w:val="both"/>
        <w:rPr>
          <w:rFonts w:ascii="Arial" w:hAnsi="Arial" w:cs="Arial"/>
        </w:rPr>
      </w:pPr>
      <w:r>
        <w:rPr>
          <w:rFonts w:ascii="Arial" w:hAnsi="Arial" w:cs="Arial"/>
        </w:rPr>
        <w:tab/>
      </w:r>
      <w:r w:rsidR="008344F0" w:rsidRPr="02EC6122">
        <w:rPr>
          <w:rFonts w:ascii="Arial" w:hAnsi="Arial" w:cs="Arial"/>
        </w:rPr>
        <w:t xml:space="preserve">Any </w:t>
      </w:r>
      <w:r w:rsidR="008344F0" w:rsidRPr="02EC6122">
        <w:rPr>
          <w:rFonts w:ascii="Arial" w:hAnsi="Arial" w:cs="Arial"/>
          <w:b/>
          <w:bCs/>
        </w:rPr>
        <w:t xml:space="preserve">User </w:t>
      </w:r>
      <w:r w:rsidR="008344F0" w:rsidRPr="02EC6122">
        <w:rPr>
          <w:rFonts w:ascii="Arial" w:hAnsi="Arial" w:cs="Arial"/>
        </w:rPr>
        <w:t xml:space="preserve">who owns or operates a </w:t>
      </w:r>
      <w:r w:rsidR="008344F0" w:rsidRPr="02EC6122">
        <w:rPr>
          <w:rFonts w:ascii="Arial" w:hAnsi="Arial" w:cs="Arial"/>
          <w:b/>
          <w:bCs/>
        </w:rPr>
        <w:t xml:space="preserve">Distribution System </w:t>
      </w:r>
      <w:r w:rsidR="008344F0" w:rsidRPr="02EC6122">
        <w:rPr>
          <w:rFonts w:ascii="Arial" w:hAnsi="Arial" w:cs="Arial"/>
        </w:rPr>
        <w:t xml:space="preserve">shall not </w:t>
      </w:r>
      <w:r w:rsidR="008344F0" w:rsidRPr="02EC6122">
        <w:rPr>
          <w:rFonts w:ascii="Arial" w:hAnsi="Arial" w:cs="Arial"/>
          <w:b/>
          <w:bCs/>
        </w:rPr>
        <w:t xml:space="preserve">Energise </w:t>
      </w:r>
      <w:r w:rsidR="008344F0" w:rsidRPr="02EC6122">
        <w:rPr>
          <w:rFonts w:ascii="Arial" w:hAnsi="Arial" w:cs="Arial"/>
        </w:rPr>
        <w:t xml:space="preserve">the connection between a </w:t>
      </w:r>
      <w:r w:rsidR="008344F0" w:rsidRPr="02EC6122">
        <w:rPr>
          <w:rFonts w:ascii="Arial" w:hAnsi="Arial" w:cs="Arial"/>
          <w:b/>
          <w:bCs/>
        </w:rPr>
        <w:t>Relevant Embedded</w:t>
      </w:r>
      <w:r w:rsidR="008344F0" w:rsidRPr="02EC6122">
        <w:rPr>
          <w:rFonts w:ascii="Arial" w:hAnsi="Arial" w:cs="Arial"/>
        </w:rPr>
        <w:t xml:space="preserve"> </w:t>
      </w:r>
      <w:r w:rsidR="008344F0" w:rsidRPr="02EC6122">
        <w:rPr>
          <w:rFonts w:ascii="Arial" w:hAnsi="Arial" w:cs="Arial"/>
          <w:b/>
          <w:bCs/>
        </w:rPr>
        <w:t xml:space="preserve">Power Station </w:t>
      </w:r>
      <w:ins w:id="120" w:author="Angela Quinn (NESO)" w:date="2024-10-31T07:48:00Z">
        <w:r w:rsidR="45646726" w:rsidRPr="00AA12BD">
          <w:rPr>
            <w:rFonts w:ascii="Arial" w:hAnsi="Arial" w:cs="Arial"/>
          </w:rPr>
          <w:t xml:space="preserve">or </w:t>
        </w:r>
        <w:r w:rsidR="45646726" w:rsidRPr="02EC6122">
          <w:rPr>
            <w:rFonts w:ascii="Arial" w:hAnsi="Arial" w:cs="Arial"/>
            <w:b/>
            <w:bCs/>
          </w:rPr>
          <w:t>Large Embedded P</w:t>
        </w:r>
      </w:ins>
      <w:ins w:id="121" w:author="Angela Quinn (NESO)" w:date="2024-10-31T07:49:00Z">
        <w:r w:rsidR="45646726" w:rsidRPr="02EC6122">
          <w:rPr>
            <w:rFonts w:ascii="Arial" w:hAnsi="Arial" w:cs="Arial"/>
            <w:b/>
            <w:bCs/>
          </w:rPr>
          <w:t xml:space="preserve">ower Station </w:t>
        </w:r>
      </w:ins>
      <w:r w:rsidR="008344F0" w:rsidRPr="02EC6122">
        <w:rPr>
          <w:rFonts w:ascii="Arial" w:hAnsi="Arial" w:cs="Arial"/>
        </w:rPr>
        <w:t xml:space="preserve">and its </w:t>
      </w:r>
      <w:r w:rsidR="008344F0" w:rsidRPr="02EC6122">
        <w:rPr>
          <w:rFonts w:ascii="Arial" w:hAnsi="Arial" w:cs="Arial"/>
          <w:b/>
          <w:bCs/>
        </w:rPr>
        <w:t xml:space="preserve">Distribution System </w:t>
      </w:r>
      <w:r w:rsidR="008344F0" w:rsidRPr="02EC6122">
        <w:rPr>
          <w:rFonts w:ascii="Arial" w:hAnsi="Arial" w:cs="Arial"/>
        </w:rPr>
        <w:t xml:space="preserve">nor permit the use of its </w:t>
      </w:r>
      <w:r w:rsidR="008344F0" w:rsidRPr="02EC6122">
        <w:rPr>
          <w:rFonts w:ascii="Arial" w:hAnsi="Arial" w:cs="Arial"/>
          <w:b/>
          <w:bCs/>
        </w:rPr>
        <w:t xml:space="preserve">Distribution System </w:t>
      </w:r>
      <w:r w:rsidR="008344F0" w:rsidRPr="02EC6122">
        <w:rPr>
          <w:rFonts w:ascii="Arial" w:hAnsi="Arial" w:cs="Arial"/>
        </w:rPr>
        <w:t>by the same until</w:t>
      </w:r>
      <w:ins w:id="122" w:author="Angela Quinn (NESO)" w:date="2024-10-31T07:49:00Z">
        <w:r w:rsidR="74417D98" w:rsidRPr="02EC6122">
          <w:rPr>
            <w:rFonts w:ascii="Arial" w:hAnsi="Arial" w:cs="Arial"/>
          </w:rPr>
          <w:t xml:space="preserve">, in the case of a </w:t>
        </w:r>
        <w:r w:rsidR="74417D98" w:rsidRPr="00AA12BD">
          <w:rPr>
            <w:rFonts w:ascii="Arial" w:hAnsi="Arial" w:cs="Arial"/>
            <w:b/>
          </w:rPr>
          <w:t>Relevant Embedded Power Station</w:t>
        </w:r>
      </w:ins>
      <w:r w:rsidR="008344F0" w:rsidRPr="02EC6122">
        <w:rPr>
          <w:rFonts w:ascii="Arial" w:hAnsi="Arial" w:cs="Arial"/>
        </w:rPr>
        <w:t xml:space="preserve"> an </w:t>
      </w:r>
      <w:r w:rsidR="008344F0" w:rsidRPr="02EC6122">
        <w:rPr>
          <w:rFonts w:ascii="Arial" w:hAnsi="Arial" w:cs="Arial"/>
          <w:b/>
          <w:bCs/>
        </w:rPr>
        <w:t>Evaluation of Transmission Impact</w:t>
      </w:r>
      <w:r w:rsidR="008344F0" w:rsidRPr="02EC6122">
        <w:rPr>
          <w:rFonts w:ascii="Arial" w:hAnsi="Arial" w:cs="Arial"/>
        </w:rPr>
        <w:t xml:space="preserve"> has concluded (as per paragraphs 6.5.5.6, 6.5.5.7, 6.5.8.5 </w:t>
      </w:r>
      <w:del w:id="123" w:author="Angela Quinn (NESO)" w:date="2024-10-31T07:36:00Z">
        <w:r w:rsidR="00CA2ECB" w:rsidRPr="02EC6122" w:rsidDel="6FEB207D">
          <w:rPr>
            <w:rFonts w:ascii="Arial" w:hAnsi="Arial" w:cs="Arial"/>
          </w:rPr>
          <w:delText>or any other processes as agreed under 6.5.1(e)</w:delText>
        </w:r>
      </w:del>
      <w:r w:rsidR="008344F0" w:rsidRPr="02EC6122">
        <w:rPr>
          <w:rFonts w:ascii="Arial" w:hAnsi="Arial" w:cs="Arial"/>
        </w:rPr>
        <w:t>)</w:t>
      </w:r>
      <w:ins w:id="124" w:author="Angela Quinn (NESO)" w:date="2024-10-31T07:49:00Z">
        <w:r w:rsidR="4E8A2CBF" w:rsidRPr="02EC6122">
          <w:rPr>
            <w:rFonts w:ascii="Arial" w:hAnsi="Arial" w:cs="Arial"/>
          </w:rPr>
          <w:t>,</w:t>
        </w:r>
      </w:ins>
      <w:r w:rsidR="008344F0" w:rsidRPr="02EC6122">
        <w:rPr>
          <w:rFonts w:ascii="Arial" w:hAnsi="Arial" w:cs="Arial"/>
        </w:rPr>
        <w:t xml:space="preserve"> and</w:t>
      </w:r>
      <w:ins w:id="125" w:author="Angela Quinn (NESO)" w:date="2024-10-31T13:23:00Z">
        <w:r w:rsidR="0FC8E592" w:rsidRPr="02EC6122">
          <w:rPr>
            <w:rFonts w:ascii="Arial" w:hAnsi="Arial" w:cs="Arial"/>
          </w:rPr>
          <w:t xml:space="preserve"> otherwise</w:t>
        </w:r>
      </w:ins>
      <w:r w:rsidR="008344F0" w:rsidRPr="02EC6122">
        <w:rPr>
          <w:rFonts w:ascii="Arial" w:hAnsi="Arial" w:cs="Arial"/>
        </w:rPr>
        <w:t>;</w:t>
      </w:r>
    </w:p>
    <w:p w14:paraId="2D43B8CA" w14:textId="320C8CB4" w:rsidR="0016607C" w:rsidRPr="00CA1398" w:rsidRDefault="008344F0" w:rsidP="00EC6C3A">
      <w:pPr>
        <w:pStyle w:val="Heading4"/>
        <w:numPr>
          <w:ilvl w:val="3"/>
          <w:numId w:val="55"/>
        </w:numPr>
        <w:tabs>
          <w:tab w:val="left" w:pos="2066"/>
        </w:tabs>
        <w:jc w:val="both"/>
        <w:rPr>
          <w:rFonts w:ascii="Arial" w:hAnsi="Arial" w:cs="Arial"/>
        </w:rPr>
      </w:pPr>
      <w:r w:rsidRPr="02EC6122">
        <w:rPr>
          <w:rFonts w:ascii="Arial" w:hAnsi="Arial" w:cs="Arial"/>
          <w:b/>
          <w:bCs/>
        </w:rPr>
        <w:t>The Company</w:t>
      </w:r>
      <w:r w:rsidRPr="02EC6122">
        <w:rPr>
          <w:rFonts w:ascii="Arial" w:hAnsi="Arial" w:cs="Arial"/>
        </w:rPr>
        <w:t xml:space="preserve"> has confirmed to the </w:t>
      </w:r>
      <w:r w:rsidRPr="02EC6122">
        <w:rPr>
          <w:rFonts w:ascii="Arial" w:hAnsi="Arial" w:cs="Arial"/>
          <w:b/>
          <w:bCs/>
        </w:rPr>
        <w:t>User</w:t>
      </w:r>
      <w:r w:rsidRPr="02EC6122">
        <w:rPr>
          <w:rFonts w:ascii="Arial" w:hAnsi="Arial" w:cs="Arial"/>
        </w:rPr>
        <w:t xml:space="preserve"> that all </w:t>
      </w:r>
      <w:r w:rsidRPr="02EC6122">
        <w:rPr>
          <w:rFonts w:ascii="Arial" w:hAnsi="Arial" w:cs="Arial"/>
          <w:b/>
          <w:bCs/>
        </w:rPr>
        <w:t>Transmission Reinforcement Works</w:t>
      </w:r>
      <w:r w:rsidRPr="02EC6122">
        <w:rPr>
          <w:rFonts w:ascii="Arial" w:hAnsi="Arial" w:cs="Arial"/>
        </w:rPr>
        <w:t xml:space="preserve"> associated with the </w:t>
      </w:r>
      <w:r w:rsidRPr="02EC6122">
        <w:rPr>
          <w:rFonts w:ascii="Arial" w:hAnsi="Arial" w:cs="Arial"/>
          <w:b/>
          <w:bCs/>
        </w:rPr>
        <w:t>Relevant Embedded Power Station</w:t>
      </w:r>
      <w:r w:rsidRPr="02EC6122">
        <w:rPr>
          <w:rFonts w:ascii="Arial" w:hAnsi="Arial" w:cs="Arial"/>
        </w:rPr>
        <w:t xml:space="preserve"> </w:t>
      </w:r>
      <w:ins w:id="126" w:author="Angela Quinn (NESO)" w:date="2024-10-31T07:49:00Z">
        <w:r w:rsidR="3F371CF3" w:rsidRPr="02EC6122">
          <w:rPr>
            <w:rFonts w:ascii="Arial" w:hAnsi="Arial" w:cs="Arial"/>
          </w:rPr>
          <w:t xml:space="preserve">or </w:t>
        </w:r>
        <w:r w:rsidR="3F371CF3" w:rsidRPr="00AA12BD">
          <w:rPr>
            <w:rFonts w:ascii="Arial" w:hAnsi="Arial" w:cs="Arial"/>
            <w:b/>
          </w:rPr>
          <w:t>Large Embedded Power Station</w:t>
        </w:r>
        <w:r w:rsidR="3F371CF3" w:rsidRPr="02EC6122">
          <w:rPr>
            <w:rFonts w:ascii="Arial" w:hAnsi="Arial" w:cs="Arial"/>
          </w:rPr>
          <w:t xml:space="preserve"> </w:t>
        </w:r>
      </w:ins>
      <w:r w:rsidRPr="02EC6122">
        <w:rPr>
          <w:rFonts w:ascii="Arial" w:hAnsi="Arial" w:cs="Arial"/>
        </w:rPr>
        <w:t xml:space="preserve">listed in the relevant </w:t>
      </w:r>
      <w:r w:rsidRPr="02EC6122">
        <w:rPr>
          <w:rFonts w:ascii="Arial" w:hAnsi="Arial" w:cs="Arial"/>
          <w:b/>
          <w:bCs/>
        </w:rPr>
        <w:t>Construction Agreement</w:t>
      </w:r>
      <w:r w:rsidRPr="02EC6122">
        <w:rPr>
          <w:rFonts w:ascii="Arial" w:hAnsi="Arial" w:cs="Arial"/>
        </w:rPr>
        <w:t xml:space="preserve"> (if any were identified) have been completed, and </w:t>
      </w:r>
    </w:p>
    <w:p w14:paraId="1A14DBCD" w14:textId="77777777" w:rsidR="0016607C" w:rsidRPr="00CA1398" w:rsidRDefault="008344F0" w:rsidP="00EC6C3A">
      <w:pPr>
        <w:pStyle w:val="Heading4"/>
        <w:numPr>
          <w:ilvl w:val="3"/>
          <w:numId w:val="55"/>
        </w:numPr>
        <w:tabs>
          <w:tab w:val="left" w:pos="2066"/>
        </w:tabs>
        <w:jc w:val="both"/>
        <w:rPr>
          <w:rFonts w:ascii="Arial" w:hAnsi="Arial" w:cs="Arial"/>
        </w:rPr>
      </w:pPr>
      <w:r w:rsidRPr="02EC6122">
        <w:rPr>
          <w:rFonts w:ascii="Arial" w:hAnsi="Arial" w:cs="Arial"/>
        </w:rPr>
        <w:t xml:space="preserve">in the case of a </w:t>
      </w:r>
      <w:r w:rsidRPr="02EC6122">
        <w:rPr>
          <w:rFonts w:ascii="Arial" w:hAnsi="Arial" w:cs="Arial"/>
          <w:b/>
          <w:bCs/>
        </w:rPr>
        <w:t xml:space="preserve">Relevant Embedded </w:t>
      </w:r>
      <w:del w:id="127" w:author="Angela Quinn (NESO)" w:date="2024-10-31T13:23:00Z">
        <w:r w:rsidR="0016607C" w:rsidRPr="02EC6122" w:rsidDel="008344F0">
          <w:rPr>
            <w:rFonts w:ascii="Arial" w:hAnsi="Arial" w:cs="Arial"/>
            <w:b/>
            <w:bCs/>
          </w:rPr>
          <w:delText>Medium Power Station</w:delText>
        </w:r>
        <w:r w:rsidR="0016607C" w:rsidRPr="02EC6122" w:rsidDel="008344F0">
          <w:rPr>
            <w:rFonts w:ascii="Arial" w:hAnsi="Arial" w:cs="Arial"/>
          </w:rPr>
          <w:delText xml:space="preserve"> or </w:delText>
        </w:r>
        <w:r w:rsidR="0016607C" w:rsidRPr="02EC6122" w:rsidDel="008344F0">
          <w:rPr>
            <w:rFonts w:ascii="Arial" w:hAnsi="Arial" w:cs="Arial"/>
            <w:b/>
            <w:bCs/>
          </w:rPr>
          <w:delText>a Relevant Embedded Small</w:delText>
        </w:r>
      </w:del>
      <w:r w:rsidRPr="02EC6122">
        <w:rPr>
          <w:rFonts w:ascii="Arial" w:hAnsi="Arial" w:cs="Arial"/>
          <w:b/>
          <w:bCs/>
        </w:rPr>
        <w:t xml:space="preserve"> Power Station,</w:t>
      </w:r>
      <w:r w:rsidRPr="02EC6122">
        <w:rPr>
          <w:rFonts w:ascii="Arial" w:hAnsi="Arial" w:cs="Arial"/>
        </w:rPr>
        <w:t xml:space="preserve"> </w:t>
      </w:r>
      <w:r w:rsidRPr="02EC6122">
        <w:rPr>
          <w:rFonts w:ascii="Arial" w:hAnsi="Arial" w:cs="Arial"/>
          <w:b/>
          <w:bCs/>
        </w:rPr>
        <w:t xml:space="preserve">The Company </w:t>
      </w:r>
      <w:r w:rsidRPr="02EC6122">
        <w:rPr>
          <w:rFonts w:ascii="Arial" w:hAnsi="Arial" w:cs="Arial"/>
        </w:rPr>
        <w:t xml:space="preserve">and the </w:t>
      </w:r>
      <w:r w:rsidRPr="02EC6122">
        <w:rPr>
          <w:rFonts w:ascii="Arial" w:hAnsi="Arial" w:cs="Arial"/>
          <w:b/>
          <w:bCs/>
        </w:rPr>
        <w:t>User</w:t>
      </w:r>
      <w:r w:rsidRPr="02EC6122">
        <w:rPr>
          <w:rFonts w:ascii="Arial" w:hAnsi="Arial" w:cs="Arial"/>
        </w:rPr>
        <w:t xml:space="preserve"> have confirmed that</w:t>
      </w:r>
      <w:r w:rsidRPr="02EC6122">
        <w:rPr>
          <w:rFonts w:ascii="Arial" w:hAnsi="Arial" w:cs="Arial"/>
          <w:b/>
          <w:bCs/>
        </w:rPr>
        <w:t xml:space="preserve"> </w:t>
      </w:r>
      <w:r w:rsidRPr="02EC6122">
        <w:rPr>
          <w:rFonts w:ascii="Arial" w:hAnsi="Arial" w:cs="Arial"/>
        </w:rPr>
        <w:t xml:space="preserve">the requirements of the </w:t>
      </w:r>
      <w:r w:rsidRPr="02EC6122">
        <w:rPr>
          <w:rFonts w:ascii="Arial" w:hAnsi="Arial" w:cs="Arial"/>
          <w:b/>
          <w:bCs/>
        </w:rPr>
        <w:t xml:space="preserve">Evaluation of Transmission Impact </w:t>
      </w:r>
      <w:r w:rsidRPr="02EC6122">
        <w:rPr>
          <w:rFonts w:ascii="Arial" w:hAnsi="Arial" w:cs="Arial"/>
        </w:rPr>
        <w:t>have been fulfilled, or</w:t>
      </w:r>
    </w:p>
    <w:p w14:paraId="1E78601D" w14:textId="4561C296" w:rsidR="00AB6E3E" w:rsidRDefault="008344F0" w:rsidP="00EC6C3A">
      <w:pPr>
        <w:pStyle w:val="Heading4"/>
        <w:widowControl/>
        <w:numPr>
          <w:ilvl w:val="3"/>
          <w:numId w:val="55"/>
        </w:numPr>
        <w:tabs>
          <w:tab w:val="left" w:pos="2066"/>
        </w:tabs>
        <w:jc w:val="both"/>
        <w:rPr>
          <w:rFonts w:ascii="Arial" w:hAnsi="Arial" w:cs="Arial"/>
        </w:rPr>
      </w:pPr>
      <w:r w:rsidRPr="02EC6122">
        <w:rPr>
          <w:rFonts w:ascii="Arial" w:hAnsi="Arial" w:cs="Arial"/>
        </w:rPr>
        <w:t xml:space="preserve">in the case of a </w:t>
      </w:r>
      <w:r w:rsidRPr="02EC6122">
        <w:rPr>
          <w:rFonts w:ascii="Arial" w:hAnsi="Arial" w:cs="Arial"/>
          <w:b/>
          <w:bCs/>
        </w:rPr>
        <w:t xml:space="preserve">Relevant Embedded </w:t>
      </w:r>
      <w:del w:id="128" w:author="Angela Quinn (NESO)" w:date="2024-10-31T13:23:00Z">
        <w:r w:rsidR="0016607C" w:rsidRPr="02EC6122" w:rsidDel="008344F0">
          <w:rPr>
            <w:rFonts w:ascii="Arial" w:hAnsi="Arial" w:cs="Arial"/>
            <w:b/>
            <w:bCs/>
          </w:rPr>
          <w:delText>Medium Power Station</w:delText>
        </w:r>
        <w:r w:rsidR="0016607C" w:rsidRPr="02EC6122" w:rsidDel="008344F0">
          <w:rPr>
            <w:rFonts w:ascii="Arial" w:hAnsi="Arial" w:cs="Arial"/>
          </w:rPr>
          <w:delText xml:space="preserve"> or </w:delText>
        </w:r>
        <w:r w:rsidR="0016607C" w:rsidRPr="02EC6122" w:rsidDel="008344F0">
          <w:rPr>
            <w:rFonts w:ascii="Arial" w:hAnsi="Arial" w:cs="Arial"/>
            <w:b/>
            <w:bCs/>
          </w:rPr>
          <w:delText>a Relevant Embedded Small</w:delText>
        </w:r>
      </w:del>
      <w:r w:rsidRPr="02EC6122">
        <w:rPr>
          <w:rFonts w:ascii="Arial" w:hAnsi="Arial" w:cs="Arial"/>
          <w:b/>
          <w:bCs/>
        </w:rPr>
        <w:t xml:space="preserve"> Power Station</w:t>
      </w:r>
      <w:r w:rsidRPr="02EC6122">
        <w:rPr>
          <w:rFonts w:ascii="Arial" w:hAnsi="Arial" w:cs="Arial"/>
        </w:rPr>
        <w:t xml:space="preserve"> which is the subject of a </w:t>
      </w:r>
      <w:r w:rsidRPr="02EC6122">
        <w:rPr>
          <w:rFonts w:ascii="Arial" w:hAnsi="Arial" w:cs="Arial"/>
          <w:b/>
          <w:bCs/>
        </w:rPr>
        <w:t xml:space="preserve">Bilateral Agreement, The Company </w:t>
      </w:r>
      <w:r w:rsidRPr="02EC6122">
        <w:rPr>
          <w:rFonts w:ascii="Arial" w:hAnsi="Arial" w:cs="Arial"/>
        </w:rPr>
        <w:t xml:space="preserve">has confirmed to the </w:t>
      </w:r>
      <w:r w:rsidRPr="02EC6122">
        <w:rPr>
          <w:rFonts w:ascii="Arial" w:hAnsi="Arial" w:cs="Arial"/>
          <w:b/>
          <w:bCs/>
        </w:rPr>
        <w:t xml:space="preserve">User </w:t>
      </w:r>
      <w:r w:rsidRPr="02EC6122">
        <w:rPr>
          <w:rFonts w:ascii="Arial" w:hAnsi="Arial" w:cs="Arial"/>
        </w:rPr>
        <w:t xml:space="preserve">who owns or operates the relevant </w:t>
      </w:r>
      <w:r w:rsidRPr="02EC6122">
        <w:rPr>
          <w:rFonts w:ascii="Arial" w:hAnsi="Arial" w:cs="Arial"/>
          <w:b/>
          <w:bCs/>
        </w:rPr>
        <w:t xml:space="preserve">Distribution System </w:t>
      </w:r>
      <w:r w:rsidRPr="02EC6122">
        <w:rPr>
          <w:rFonts w:ascii="Arial" w:hAnsi="Arial" w:cs="Arial"/>
        </w:rPr>
        <w:t xml:space="preserve">that the person owning or operating the plant has, where required, completed the </w:t>
      </w:r>
      <w:r w:rsidRPr="02EC6122">
        <w:rPr>
          <w:rFonts w:ascii="Arial" w:hAnsi="Arial" w:cs="Arial"/>
          <w:b/>
          <w:bCs/>
        </w:rPr>
        <w:t>Use of System Application (Generators)</w:t>
      </w:r>
      <w:ins w:id="129" w:author="Lizzie Timmins (NESO)" w:date="2024-10-15T14:44:00Z">
        <w:r w:rsidR="69E470DC" w:rsidRPr="02EC6122">
          <w:rPr>
            <w:rFonts w:ascii="Arial" w:hAnsi="Arial" w:cs="Arial"/>
          </w:rPr>
          <w:t xml:space="preserve"> for a </w:t>
        </w:r>
        <w:r w:rsidR="69E470DC" w:rsidRPr="02EC6122">
          <w:rPr>
            <w:rFonts w:ascii="Arial" w:hAnsi="Arial" w:cs="Arial"/>
            <w:b/>
            <w:bCs/>
          </w:rPr>
          <w:t>Gate 2 Offer</w:t>
        </w:r>
      </w:ins>
      <w:r w:rsidRPr="02EC6122">
        <w:rPr>
          <w:rFonts w:ascii="Arial" w:hAnsi="Arial" w:cs="Arial"/>
          <w:b/>
          <w:bCs/>
        </w:rPr>
        <w:t xml:space="preserve"> </w:t>
      </w:r>
      <w:r w:rsidRPr="02EC6122">
        <w:rPr>
          <w:rFonts w:ascii="Arial" w:hAnsi="Arial" w:cs="Arial"/>
        </w:rPr>
        <w:t xml:space="preserve">and has entered into a </w:t>
      </w:r>
      <w:r w:rsidRPr="02EC6122">
        <w:rPr>
          <w:rFonts w:ascii="Arial" w:hAnsi="Arial" w:cs="Arial"/>
          <w:b/>
          <w:bCs/>
        </w:rPr>
        <w:t xml:space="preserve">Bilateral Agreement </w:t>
      </w:r>
      <w:r w:rsidRPr="02EC6122">
        <w:rPr>
          <w:rFonts w:ascii="Arial" w:hAnsi="Arial" w:cs="Arial"/>
        </w:rPr>
        <w:t xml:space="preserve">in the appropriate form with </w:t>
      </w:r>
      <w:r w:rsidRPr="02EC6122">
        <w:rPr>
          <w:rFonts w:ascii="Arial" w:hAnsi="Arial" w:cs="Arial"/>
          <w:b/>
          <w:bCs/>
        </w:rPr>
        <w:t>The Company</w:t>
      </w:r>
      <w:r w:rsidRPr="02EC6122">
        <w:rPr>
          <w:rFonts w:ascii="Arial" w:hAnsi="Arial" w:cs="Arial"/>
        </w:rPr>
        <w:t>,</w:t>
      </w:r>
      <w:r w:rsidRPr="02EC6122">
        <w:rPr>
          <w:rFonts w:ascii="Arial" w:hAnsi="Arial" w:cs="Arial"/>
          <w:b/>
          <w:bCs/>
        </w:rPr>
        <w:t xml:space="preserve"> </w:t>
      </w:r>
      <w:r w:rsidRPr="02EC6122">
        <w:rPr>
          <w:rFonts w:ascii="Arial" w:hAnsi="Arial" w:cs="Arial"/>
        </w:rPr>
        <w:t>or</w:t>
      </w:r>
    </w:p>
    <w:p w14:paraId="35C33EA9" w14:textId="4FF571F6" w:rsidR="00CA2ECB" w:rsidRPr="00AB6E3E" w:rsidRDefault="008344F0" w:rsidP="00EC6C3A">
      <w:pPr>
        <w:pStyle w:val="Heading4"/>
        <w:widowControl/>
        <w:numPr>
          <w:ilvl w:val="3"/>
          <w:numId w:val="55"/>
        </w:numPr>
        <w:tabs>
          <w:tab w:val="left" w:pos="2066"/>
        </w:tabs>
        <w:jc w:val="both"/>
        <w:rPr>
          <w:rFonts w:ascii="Arial" w:hAnsi="Arial" w:cs="Arial"/>
        </w:rPr>
      </w:pPr>
      <w:r w:rsidRPr="02EC6122">
        <w:rPr>
          <w:rFonts w:ascii="Arial" w:hAnsi="Arial" w:cs="Arial"/>
        </w:rPr>
        <w:t xml:space="preserve">in the case of a </w:t>
      </w:r>
      <w:r w:rsidRPr="02EC6122">
        <w:rPr>
          <w:rFonts w:ascii="Arial" w:hAnsi="Arial" w:cs="Arial"/>
          <w:b/>
          <w:bCs/>
        </w:rPr>
        <w:t xml:space="preserve">Large </w:t>
      </w:r>
      <w:ins w:id="130" w:author="Angela Quinn (NESO)" w:date="2024-10-31T07:50:00Z">
        <w:r w:rsidR="2EB10AB4" w:rsidRPr="02EC6122">
          <w:rPr>
            <w:rFonts w:ascii="Arial" w:hAnsi="Arial" w:cs="Arial"/>
            <w:b/>
            <w:bCs/>
          </w:rPr>
          <w:t xml:space="preserve">Embedded </w:t>
        </w:r>
      </w:ins>
      <w:r w:rsidRPr="02EC6122">
        <w:rPr>
          <w:rFonts w:ascii="Arial" w:hAnsi="Arial" w:cs="Arial"/>
          <w:b/>
          <w:bCs/>
        </w:rPr>
        <w:t xml:space="preserve">Power Station, </w:t>
      </w:r>
      <w:r w:rsidRPr="02EC6122">
        <w:rPr>
          <w:rFonts w:ascii="Arial" w:hAnsi="Arial" w:cs="Arial"/>
        </w:rPr>
        <w:t xml:space="preserve">the </w:t>
      </w:r>
      <w:r w:rsidRPr="02EC6122">
        <w:rPr>
          <w:rFonts w:ascii="Arial" w:hAnsi="Arial" w:cs="Arial"/>
          <w:b/>
          <w:bCs/>
        </w:rPr>
        <w:t xml:space="preserve">Large </w:t>
      </w:r>
      <w:ins w:id="131" w:author="Angela Quinn (NESO)" w:date="2024-10-31T07:51:00Z">
        <w:r w:rsidR="5552972A" w:rsidRPr="02EC6122">
          <w:rPr>
            <w:rFonts w:ascii="Arial" w:hAnsi="Arial" w:cs="Arial"/>
            <w:b/>
            <w:bCs/>
          </w:rPr>
          <w:t xml:space="preserve">Embedded </w:t>
        </w:r>
      </w:ins>
      <w:r w:rsidRPr="02EC6122">
        <w:rPr>
          <w:rFonts w:ascii="Arial" w:hAnsi="Arial" w:cs="Arial"/>
          <w:b/>
          <w:bCs/>
        </w:rPr>
        <w:t xml:space="preserve">Power Station </w:t>
      </w:r>
      <w:r w:rsidRPr="02EC6122">
        <w:rPr>
          <w:rFonts w:ascii="Arial" w:hAnsi="Arial" w:cs="Arial"/>
        </w:rPr>
        <w:t>has</w:t>
      </w:r>
      <w:ins w:id="132" w:author="Lizzie Timmins (NESO)" w:date="2024-10-15T14:44:00Z">
        <w:r w:rsidR="799F77D1" w:rsidRPr="02EC6122">
          <w:rPr>
            <w:rFonts w:ascii="Arial" w:hAnsi="Arial" w:cs="Arial"/>
          </w:rPr>
          <w:t xml:space="preserve"> made a </w:t>
        </w:r>
        <w:r w:rsidR="799F77D1" w:rsidRPr="02EC6122">
          <w:rPr>
            <w:rFonts w:ascii="Arial" w:hAnsi="Arial" w:cs="Arial"/>
            <w:b/>
            <w:bCs/>
          </w:rPr>
          <w:t>Gate 2 Application</w:t>
        </w:r>
        <w:r w:rsidR="799F77D1" w:rsidRPr="02EC6122">
          <w:rPr>
            <w:rFonts w:ascii="Arial" w:hAnsi="Arial" w:cs="Arial"/>
          </w:rPr>
          <w:t xml:space="preserve"> and</w:t>
        </w:r>
      </w:ins>
      <w:r w:rsidRPr="02EC6122">
        <w:rPr>
          <w:rFonts w:ascii="Arial" w:hAnsi="Arial" w:cs="Arial"/>
        </w:rPr>
        <w:t xml:space="preserve"> entered into a </w:t>
      </w:r>
      <w:r w:rsidRPr="02EC6122">
        <w:rPr>
          <w:rFonts w:ascii="Arial" w:hAnsi="Arial" w:cs="Arial"/>
          <w:b/>
          <w:bCs/>
        </w:rPr>
        <w:t xml:space="preserve">Bilateral Agreement </w:t>
      </w:r>
      <w:r w:rsidRPr="02EC6122">
        <w:rPr>
          <w:rFonts w:ascii="Arial" w:hAnsi="Arial" w:cs="Arial"/>
        </w:rPr>
        <w:t xml:space="preserve">in the appropriate form with </w:t>
      </w:r>
      <w:r w:rsidRPr="02EC6122">
        <w:rPr>
          <w:rFonts w:ascii="Arial" w:hAnsi="Arial" w:cs="Arial"/>
          <w:b/>
          <w:bCs/>
        </w:rPr>
        <w:t xml:space="preserve">The Company </w:t>
      </w:r>
      <w:r w:rsidRPr="02EC6122">
        <w:rPr>
          <w:rFonts w:ascii="Arial" w:hAnsi="Arial" w:cs="Arial"/>
        </w:rPr>
        <w:t xml:space="preserve">and (if such person is not already a party to </w:t>
      </w:r>
      <w:r w:rsidRPr="02EC6122">
        <w:rPr>
          <w:rFonts w:ascii="Arial" w:hAnsi="Arial" w:cs="Arial"/>
          <w:b/>
          <w:bCs/>
        </w:rPr>
        <w:t xml:space="preserve">CUSC) </w:t>
      </w:r>
      <w:r w:rsidRPr="02EC6122">
        <w:rPr>
          <w:rFonts w:ascii="Arial" w:hAnsi="Arial" w:cs="Arial"/>
        </w:rPr>
        <w:t xml:space="preserve">has entered into an </w:t>
      </w:r>
      <w:r w:rsidRPr="02EC6122">
        <w:rPr>
          <w:rFonts w:ascii="Arial" w:hAnsi="Arial" w:cs="Arial"/>
          <w:b/>
          <w:bCs/>
        </w:rPr>
        <w:t>Accession Agreement.</w:t>
      </w:r>
    </w:p>
    <w:p w14:paraId="049B51EA" w14:textId="48CCEAB7" w:rsidR="005B1C6E" w:rsidRDefault="008B6C31" w:rsidP="00EC6C3A">
      <w:pPr>
        <w:pStyle w:val="Heading4"/>
        <w:numPr>
          <w:ilvl w:val="0"/>
          <w:numId w:val="53"/>
        </w:numPr>
        <w:ind w:left="1843" w:hanging="709"/>
        <w:jc w:val="both"/>
        <w:rPr>
          <w:rFonts w:ascii="Arial" w:hAnsi="Arial" w:cs="Arial"/>
        </w:rPr>
      </w:pPr>
      <w:bookmarkStart w:id="133" w:name="_DV_M73"/>
      <w:bookmarkEnd w:id="133"/>
      <w:r w:rsidRPr="00CA1398">
        <w:rPr>
          <w:rFonts w:ascii="Arial" w:hAnsi="Arial" w:cs="Arial"/>
        </w:rPr>
        <w:t xml:space="preserve">Sub-paragraph (a) shall not apply to any </w:t>
      </w:r>
      <w:r w:rsidRPr="00CA1398">
        <w:rPr>
          <w:rFonts w:ascii="Arial" w:hAnsi="Arial" w:cs="Arial"/>
          <w:b/>
          <w:bCs/>
        </w:rPr>
        <w:t xml:space="preserve">User </w:t>
      </w:r>
      <w:r w:rsidRPr="00CA1398">
        <w:rPr>
          <w:rFonts w:ascii="Arial" w:hAnsi="Arial" w:cs="Arial"/>
        </w:rPr>
        <w:t xml:space="preserve">who owns or operates a </w:t>
      </w:r>
      <w:r w:rsidRPr="00CA1398">
        <w:rPr>
          <w:rFonts w:ascii="Arial" w:hAnsi="Arial" w:cs="Arial"/>
          <w:b/>
          <w:bCs/>
        </w:rPr>
        <w:t>Distribution System</w:t>
      </w:r>
      <w:r w:rsidRPr="00CA1398">
        <w:rPr>
          <w:rFonts w:ascii="Arial" w:hAnsi="Arial" w:cs="Arial"/>
        </w:rPr>
        <w:t xml:space="preserve"> that is not directly or indirectly connected to the </w:t>
      </w:r>
      <w:r w:rsidRPr="00CA1398">
        <w:rPr>
          <w:rFonts w:ascii="Arial" w:hAnsi="Arial" w:cs="Arial"/>
          <w:b/>
          <w:bCs/>
        </w:rPr>
        <w:t>National Electricity Transmission System</w:t>
      </w:r>
      <w:r>
        <w:rPr>
          <w:rFonts w:ascii="Arial" w:hAnsi="Arial" w:cs="Arial"/>
          <w:b/>
          <w:bCs/>
        </w:rPr>
        <w:t>.</w:t>
      </w:r>
      <w:r>
        <w:rPr>
          <w:rFonts w:ascii="Arial" w:hAnsi="Arial" w:cs="Arial"/>
        </w:rPr>
        <w:t xml:space="preserve"> </w:t>
      </w:r>
      <w:bookmarkStart w:id="134" w:name="_DV_M74"/>
      <w:bookmarkEnd w:id="134"/>
    </w:p>
    <w:p w14:paraId="55A2330E" w14:textId="52F68469" w:rsidR="005B1C6E" w:rsidRPr="00EC6C3A" w:rsidRDefault="56D630FF" w:rsidP="00EC6C3A">
      <w:pPr>
        <w:pStyle w:val="Heading4"/>
        <w:numPr>
          <w:ilvl w:val="3"/>
          <w:numId w:val="58"/>
        </w:numPr>
        <w:ind w:left="1843" w:hanging="709"/>
        <w:rPr>
          <w:rFonts w:ascii="Arial" w:hAnsi="Arial" w:cs="Arial"/>
        </w:rPr>
      </w:pPr>
      <w:r w:rsidRPr="00EC6C3A">
        <w:rPr>
          <w:rFonts w:ascii="Arial" w:hAnsi="Arial" w:cs="Arial"/>
        </w:rPr>
        <w:t xml:space="preserve">The </w:t>
      </w:r>
      <w:r w:rsidRPr="00EC6C3A">
        <w:rPr>
          <w:rFonts w:ascii="Arial" w:hAnsi="Arial" w:cs="Arial"/>
          <w:b/>
          <w:bCs/>
        </w:rPr>
        <w:t>User</w:t>
      </w:r>
      <w:r w:rsidRPr="00EC6C3A">
        <w:rPr>
          <w:rFonts w:ascii="Arial" w:hAnsi="Arial" w:cs="Arial"/>
        </w:rPr>
        <w:t xml:space="preserve"> </w:t>
      </w:r>
      <w:del w:id="135" w:author="Angela Quinn (NESO)" w:date="2024-10-31T13:24:00Z">
        <w:r w:rsidR="005B1C6E" w:rsidRPr="00EC6C3A" w:rsidDel="56D630FF">
          <w:rPr>
            <w:rFonts w:ascii="Arial" w:hAnsi="Arial" w:cs="Arial"/>
          </w:rPr>
          <w:delText>may</w:delText>
        </w:r>
      </w:del>
      <w:ins w:id="136" w:author="Angela Quinn (NESO)" w:date="2024-10-31T13:24:00Z">
        <w:r w:rsidR="61F57A4F" w:rsidRPr="00EC6C3A">
          <w:rPr>
            <w:rFonts w:ascii="Arial" w:hAnsi="Arial" w:cs="Arial"/>
          </w:rPr>
          <w:t>shall</w:t>
        </w:r>
      </w:ins>
      <w:r w:rsidRPr="00EC6C3A">
        <w:rPr>
          <w:rFonts w:ascii="Arial" w:hAnsi="Arial" w:cs="Arial"/>
        </w:rPr>
        <w:t xml:space="preserve"> request that the </w:t>
      </w:r>
      <w:r w:rsidRPr="00EC6C3A">
        <w:rPr>
          <w:rFonts w:ascii="Arial" w:hAnsi="Arial" w:cs="Arial"/>
          <w:b/>
          <w:bCs/>
        </w:rPr>
        <w:t>Evaluation of Transmission Impact</w:t>
      </w:r>
      <w:r w:rsidRPr="00EC6C3A">
        <w:rPr>
          <w:rFonts w:ascii="Arial" w:hAnsi="Arial" w:cs="Arial"/>
        </w:rPr>
        <w:t xml:space="preserve"> is undertaken by </w:t>
      </w:r>
      <w:r w:rsidRPr="00EC6C3A">
        <w:rPr>
          <w:rFonts w:ascii="Arial" w:hAnsi="Arial" w:cs="Arial"/>
          <w:b/>
          <w:bCs/>
        </w:rPr>
        <w:t>The Company</w:t>
      </w:r>
      <w:r w:rsidRPr="00EC6C3A">
        <w:rPr>
          <w:rFonts w:ascii="Arial" w:hAnsi="Arial" w:cs="Arial"/>
        </w:rPr>
        <w:t xml:space="preserve"> using one of the following options;</w:t>
      </w:r>
    </w:p>
    <w:p w14:paraId="4A8D9101" w14:textId="634CC4D7" w:rsidR="005B1C6E" w:rsidRPr="00EC6C3A" w:rsidRDefault="005B1C6E" w:rsidP="00EC6C3A">
      <w:pPr>
        <w:pStyle w:val="Heading4"/>
        <w:numPr>
          <w:ilvl w:val="3"/>
          <w:numId w:val="57"/>
        </w:numPr>
        <w:jc w:val="both"/>
        <w:rPr>
          <w:rFonts w:ascii="Arial" w:hAnsi="Arial" w:cs="Arial"/>
        </w:rPr>
      </w:pPr>
      <w:del w:id="137" w:author="Lizzie Timmins (NESO)" w:date="2024-10-15T14:44:00Z">
        <w:r w:rsidRPr="00EC6C3A" w:rsidDel="56D630FF">
          <w:rPr>
            <w:rFonts w:ascii="Arial" w:hAnsi="Arial" w:cs="Arial"/>
            <w:b/>
            <w:bCs/>
          </w:rPr>
          <w:delText>Statement of Works</w:delText>
        </w:r>
        <w:r w:rsidRPr="00EC6C3A" w:rsidDel="56D630FF">
          <w:rPr>
            <w:rFonts w:ascii="Arial" w:hAnsi="Arial" w:cs="Arial"/>
          </w:rPr>
          <w:delText xml:space="preserve"> and </w:delText>
        </w:r>
      </w:del>
      <w:del w:id="138" w:author="Elizabeth Timmins" w:date="2024-10-28T10:37:00Z">
        <w:r w:rsidRPr="00EC6C3A" w:rsidDel="1BEEA42B">
          <w:rPr>
            <w:rFonts w:ascii="Arial" w:hAnsi="Arial" w:cs="Arial"/>
            <w:b/>
            <w:bCs/>
          </w:rPr>
          <w:delText>Confirmation of Project Progression</w:delText>
        </w:r>
      </w:del>
      <w:ins w:id="139" w:author="Angela Quinn (NESO)" w:date="2024-10-27T13:09:00Z">
        <w:r w:rsidR="7439F1F8" w:rsidRPr="00EC6C3A">
          <w:rPr>
            <w:rFonts w:ascii="Arial" w:hAnsi="Arial" w:cs="Arial"/>
            <w:b/>
            <w:bCs/>
          </w:rPr>
          <w:t xml:space="preserve">Transmission </w:t>
        </w:r>
      </w:ins>
      <w:ins w:id="140" w:author="Angela Quinn (NESO)" w:date="2024-10-27T13:10:00Z">
        <w:r w:rsidR="7439F1F8" w:rsidRPr="00EC6C3A">
          <w:rPr>
            <w:rFonts w:ascii="Arial" w:hAnsi="Arial" w:cs="Arial"/>
            <w:b/>
            <w:bCs/>
          </w:rPr>
          <w:t>Evaluation Application</w:t>
        </w:r>
      </w:ins>
      <w:r w:rsidR="43D291A8" w:rsidRPr="00EC6C3A">
        <w:rPr>
          <w:rFonts w:ascii="Arial" w:hAnsi="Arial" w:cs="Arial"/>
        </w:rPr>
        <w:t xml:space="preserve"> (as documented in paragraph 6.5.5)</w:t>
      </w:r>
    </w:p>
    <w:p w14:paraId="3400A2F0" w14:textId="71CD966A" w:rsidR="005B1C6E" w:rsidRPr="00A40423" w:rsidRDefault="56D630FF" w:rsidP="00EC6C3A">
      <w:pPr>
        <w:pStyle w:val="Heading4"/>
        <w:numPr>
          <w:ilvl w:val="3"/>
          <w:numId w:val="57"/>
        </w:numPr>
        <w:jc w:val="both"/>
        <w:rPr>
          <w:rFonts w:ascii="Arial" w:hAnsi="Arial" w:cs="Arial"/>
        </w:rPr>
      </w:pPr>
      <w:r w:rsidRPr="00EC6C3A">
        <w:rPr>
          <w:rFonts w:ascii="Arial" w:hAnsi="Arial" w:cs="Arial"/>
          <w:b/>
          <w:bCs/>
        </w:rPr>
        <w:lastRenderedPageBreak/>
        <w:t>Transmission Impact Assessment</w:t>
      </w:r>
      <w:r w:rsidRPr="00EC6C3A">
        <w:rPr>
          <w:rFonts w:ascii="Arial" w:hAnsi="Arial" w:cs="Arial"/>
        </w:rPr>
        <w:t xml:space="preserve"> </w:t>
      </w:r>
      <w:ins w:id="141" w:author="Angela Quinn (NESO)" w:date="2024-10-31T13:24:00Z">
        <w:r w:rsidR="45A799D5" w:rsidRPr="00EC6C3A">
          <w:rPr>
            <w:rFonts w:ascii="Arial" w:hAnsi="Arial" w:cs="Arial"/>
          </w:rPr>
          <w:t xml:space="preserve">(establishing </w:t>
        </w:r>
      </w:ins>
      <w:ins w:id="142" w:author="Angela Quinn (NESO)" w:date="2024-10-31T13:25:00Z">
        <w:r w:rsidR="45A799D5" w:rsidRPr="00EC6C3A">
          <w:rPr>
            <w:rFonts w:ascii="Arial" w:hAnsi="Arial" w:cs="Arial"/>
          </w:rPr>
          <w:t xml:space="preserve">“Appendix G”) </w:t>
        </w:r>
      </w:ins>
      <w:r w:rsidRPr="00EC6C3A">
        <w:rPr>
          <w:rFonts w:ascii="Arial" w:hAnsi="Arial" w:cs="Arial"/>
        </w:rPr>
        <w:t>(as documented</w:t>
      </w:r>
      <w:r w:rsidRPr="02EC6122">
        <w:rPr>
          <w:rFonts w:ascii="Arial" w:hAnsi="Arial" w:cs="Arial"/>
        </w:rPr>
        <w:t xml:space="preserve"> in paragraph 6.5.8)</w:t>
      </w:r>
    </w:p>
    <w:p w14:paraId="1E47A034" w14:textId="459D6B51" w:rsidR="00CA2ECB" w:rsidRPr="00A40423" w:rsidRDefault="005B1C6E" w:rsidP="7CFA61A9">
      <w:pPr>
        <w:pStyle w:val="Heading4"/>
        <w:widowControl/>
        <w:tabs>
          <w:tab w:val="left" w:pos="2066"/>
        </w:tabs>
        <w:jc w:val="both"/>
        <w:rPr>
          <w:del w:id="143" w:author="Angela Quinn (NESO)" w:date="2024-10-27T13:23:00Z"/>
          <w:rFonts w:ascii="Arial" w:hAnsi="Arial" w:cs="Arial"/>
        </w:rPr>
      </w:pPr>
      <w:del w:id="144" w:author="Angela Quinn (NESO)" w:date="2024-10-27T13:23:00Z">
        <w:r w:rsidRPr="00A40423" w:rsidDel="5023BF9A">
          <w:rPr>
            <w:rFonts w:ascii="Arial" w:hAnsi="Arial" w:cs="Arial"/>
          </w:rPr>
          <w:delText xml:space="preserve">Any other published process as agreed between </w:delText>
        </w:r>
        <w:r w:rsidRPr="00A40423" w:rsidDel="5023BF9A">
          <w:rPr>
            <w:rFonts w:ascii="Arial" w:hAnsi="Arial" w:cs="Arial"/>
            <w:b/>
            <w:bCs/>
          </w:rPr>
          <w:delText>The Company</w:delText>
        </w:r>
        <w:r w:rsidRPr="00A40423" w:rsidDel="5023BF9A">
          <w:rPr>
            <w:rFonts w:ascii="Arial" w:hAnsi="Arial" w:cs="Arial"/>
          </w:rPr>
          <w:delText xml:space="preserve"> and the </w:delText>
        </w:r>
        <w:r w:rsidRPr="00A40423" w:rsidDel="5023BF9A">
          <w:rPr>
            <w:rFonts w:ascii="Arial" w:hAnsi="Arial" w:cs="Arial"/>
            <w:b/>
            <w:bCs/>
          </w:rPr>
          <w:delText>User</w:delText>
        </w:r>
        <w:r w:rsidRPr="00A40423" w:rsidDel="5023BF9A">
          <w:rPr>
            <w:rFonts w:ascii="Arial" w:hAnsi="Arial" w:cs="Arial"/>
          </w:rPr>
          <w:delText xml:space="preserve"> following written approval from the </w:delText>
        </w:r>
        <w:r w:rsidRPr="00A40423" w:rsidDel="5023BF9A">
          <w:rPr>
            <w:rFonts w:ascii="Arial" w:hAnsi="Arial" w:cs="Arial"/>
            <w:b/>
            <w:bCs/>
          </w:rPr>
          <w:delText>Authority</w:delText>
        </w:r>
        <w:r w:rsidRPr="00A40423" w:rsidDel="5023BF9A">
          <w:rPr>
            <w:rFonts w:ascii="Arial" w:hAnsi="Arial" w:cs="Arial"/>
          </w:rPr>
          <w:delText xml:space="preserve"> and consultation with such persons who may be considered to have an appropriate interest.</w:delText>
        </w:r>
      </w:del>
    </w:p>
    <w:p w14:paraId="3CD9B751" w14:textId="77777777" w:rsidR="00CA2ECB" w:rsidRDefault="00CA2ECB" w:rsidP="007E1F0A">
      <w:pPr>
        <w:pStyle w:val="Heading4"/>
        <w:widowControl/>
        <w:ind w:left="851" w:hanging="851"/>
        <w:jc w:val="both"/>
        <w:rPr>
          <w:rFonts w:ascii="Arial" w:hAnsi="Arial" w:cs="Arial"/>
        </w:rPr>
      </w:pPr>
      <w:r w:rsidRPr="00A40423">
        <w:rPr>
          <w:rFonts w:ascii="Arial" w:hAnsi="Arial" w:cs="Arial"/>
        </w:rPr>
        <w:t>6.5.2</w:t>
      </w:r>
      <w:r w:rsidRPr="00A40423">
        <w:rPr>
          <w:rFonts w:ascii="Arial" w:hAnsi="Arial" w:cs="Arial"/>
        </w:rPr>
        <w:tab/>
        <w:t xml:space="preserve">Any </w:t>
      </w:r>
      <w:r w:rsidRPr="00A40423">
        <w:rPr>
          <w:rFonts w:ascii="Arial" w:hAnsi="Arial" w:cs="Arial"/>
          <w:b/>
          <w:bCs/>
        </w:rPr>
        <w:t>User</w:t>
      </w:r>
      <w:r w:rsidRPr="00A40423">
        <w:rPr>
          <w:rFonts w:ascii="Arial" w:hAnsi="Arial" w:cs="Arial"/>
        </w:rPr>
        <w:t xml:space="preserve"> who owns or operates a </w:t>
      </w:r>
      <w:r w:rsidRPr="00A40423">
        <w:rPr>
          <w:rFonts w:ascii="Arial" w:hAnsi="Arial" w:cs="Arial"/>
          <w:b/>
          <w:bCs/>
        </w:rPr>
        <w:t>Distribution System</w:t>
      </w:r>
      <w:r w:rsidRPr="00A40423">
        <w:rPr>
          <w:rFonts w:ascii="Arial" w:hAnsi="Arial" w:cs="Arial"/>
        </w:rPr>
        <w:t xml:space="preserve"> shall not </w:t>
      </w:r>
      <w:r w:rsidRPr="00A40423">
        <w:rPr>
          <w:rFonts w:ascii="Arial" w:hAnsi="Arial" w:cs="Arial"/>
          <w:b/>
          <w:bCs/>
        </w:rPr>
        <w:t>Energise</w:t>
      </w:r>
      <w:r w:rsidRPr="00A40423">
        <w:rPr>
          <w:rFonts w:ascii="Arial" w:hAnsi="Arial" w:cs="Arial"/>
        </w:rPr>
        <w:t xml:space="preserve"> the connection between any </w:t>
      </w:r>
      <w:r w:rsidRPr="00A40423">
        <w:rPr>
          <w:rFonts w:ascii="Arial" w:hAnsi="Arial" w:cs="Arial"/>
          <w:b/>
          <w:bCs/>
        </w:rPr>
        <w:t>Customer</w:t>
      </w:r>
      <w:r w:rsidRPr="00A40423">
        <w:rPr>
          <w:rFonts w:ascii="Arial" w:hAnsi="Arial" w:cs="Arial"/>
        </w:rPr>
        <w:t xml:space="preserve"> of another </w:t>
      </w:r>
      <w:r w:rsidRPr="00A40423">
        <w:rPr>
          <w:rFonts w:ascii="Arial" w:hAnsi="Arial" w:cs="Arial"/>
          <w:b/>
          <w:bCs/>
        </w:rPr>
        <w:t>Authorised Electricity Operator</w:t>
      </w:r>
      <w:r w:rsidRPr="00A40423">
        <w:rPr>
          <w:rFonts w:ascii="Arial" w:hAnsi="Arial" w:cs="Arial"/>
        </w:rPr>
        <w:t xml:space="preserve"> connected</w:t>
      </w:r>
      <w:r>
        <w:rPr>
          <w:rFonts w:ascii="Arial" w:hAnsi="Arial" w:cs="Arial"/>
        </w:rPr>
        <w:t xml:space="preserve"> to such </w:t>
      </w:r>
      <w:r>
        <w:rPr>
          <w:rFonts w:ascii="Arial" w:hAnsi="Arial" w:cs="Arial"/>
          <w:b/>
          <w:bCs/>
        </w:rPr>
        <w:t>Distribution System</w:t>
      </w:r>
      <w:r>
        <w:rPr>
          <w:rFonts w:ascii="Arial" w:hAnsi="Arial" w:cs="Arial"/>
        </w:rPr>
        <w:t xml:space="preserve"> if the</w:t>
      </w:r>
      <w:r>
        <w:rPr>
          <w:rFonts w:ascii="Arial" w:hAnsi="Arial" w:cs="Arial"/>
          <w:b/>
          <w:bCs/>
        </w:rPr>
        <w:t xml:space="preserve"> Authorised Electricity</w:t>
      </w:r>
      <w:r>
        <w:rPr>
          <w:rFonts w:ascii="Arial" w:hAnsi="Arial" w:cs="Arial"/>
        </w:rPr>
        <w:t xml:space="preserve"> </w:t>
      </w:r>
      <w:r>
        <w:rPr>
          <w:rFonts w:ascii="Arial" w:hAnsi="Arial" w:cs="Arial"/>
          <w:b/>
          <w:bCs/>
        </w:rPr>
        <w:t>Operator</w:t>
      </w:r>
      <w:r>
        <w:rPr>
          <w:rFonts w:ascii="Arial" w:hAnsi="Arial" w:cs="Arial"/>
        </w:rPr>
        <w:t xml:space="preserve"> is responsible for </w:t>
      </w:r>
      <w:r>
        <w:rPr>
          <w:rFonts w:ascii="Arial" w:hAnsi="Arial" w:cs="Arial"/>
          <w:b/>
          <w:bCs/>
        </w:rPr>
        <w:t xml:space="preserve">Demand </w:t>
      </w:r>
      <w:r>
        <w:rPr>
          <w:rFonts w:ascii="Arial" w:hAnsi="Arial" w:cs="Arial"/>
        </w:rPr>
        <w:t>(</w:t>
      </w:r>
      <w:r>
        <w:rPr>
          <w:rFonts w:ascii="Arial" w:hAnsi="Arial" w:cs="Arial"/>
          <w:b/>
          <w:bCs/>
        </w:rPr>
        <w:t>Active Power</w:t>
      </w:r>
      <w:r>
        <w:rPr>
          <w:rFonts w:ascii="Arial" w:hAnsi="Arial" w:cs="Arial"/>
        </w:rPr>
        <w:t xml:space="preserve">) being supplied to such </w:t>
      </w:r>
      <w:r>
        <w:rPr>
          <w:rFonts w:ascii="Arial" w:hAnsi="Arial" w:cs="Arial"/>
          <w:b/>
          <w:bCs/>
        </w:rPr>
        <w:t>Customer</w:t>
      </w:r>
      <w:r>
        <w:rPr>
          <w:rFonts w:ascii="Arial" w:hAnsi="Arial" w:cs="Arial"/>
        </w:rPr>
        <w:t xml:space="preserve"> pursuant to the </w:t>
      </w:r>
      <w:r>
        <w:rPr>
          <w:rFonts w:ascii="Arial" w:hAnsi="Arial" w:cs="Arial"/>
          <w:b/>
          <w:bCs/>
        </w:rPr>
        <w:t>Balancing and Settlement Code</w:t>
      </w:r>
      <w:r>
        <w:rPr>
          <w:rFonts w:ascii="Arial" w:hAnsi="Arial" w:cs="Arial"/>
        </w:rPr>
        <w:t xml:space="preserve"> unless such </w:t>
      </w:r>
      <w:r>
        <w:rPr>
          <w:rFonts w:ascii="Arial" w:hAnsi="Arial" w:cs="Arial"/>
          <w:b/>
          <w:bCs/>
        </w:rPr>
        <w:t>Authorised Electricity Operator</w:t>
      </w:r>
      <w:r>
        <w:rPr>
          <w:rFonts w:ascii="Arial" w:hAnsi="Arial" w:cs="Arial"/>
        </w:rPr>
        <w:t xml:space="preserve"> has first submitted a </w:t>
      </w:r>
      <w:r>
        <w:rPr>
          <w:rFonts w:ascii="Arial" w:hAnsi="Arial" w:cs="Arial"/>
          <w:b/>
          <w:bCs/>
        </w:rPr>
        <w:t>Use of System Application</w:t>
      </w:r>
      <w:r>
        <w:rPr>
          <w:rFonts w:ascii="Arial" w:hAnsi="Arial" w:cs="Arial"/>
        </w:rPr>
        <w:t xml:space="preserve">, has received a </w:t>
      </w:r>
      <w:r>
        <w:rPr>
          <w:rFonts w:ascii="Arial" w:hAnsi="Arial" w:cs="Arial"/>
          <w:b/>
          <w:bCs/>
        </w:rPr>
        <w:t>Use of</w:t>
      </w:r>
      <w:r>
        <w:rPr>
          <w:rFonts w:ascii="Arial" w:hAnsi="Arial" w:cs="Arial"/>
        </w:rPr>
        <w:t xml:space="preserve"> </w:t>
      </w:r>
      <w:r>
        <w:rPr>
          <w:rFonts w:ascii="Arial" w:hAnsi="Arial" w:cs="Arial"/>
          <w:b/>
          <w:bCs/>
        </w:rPr>
        <w:t>System Offer Notice</w:t>
      </w:r>
      <w:r>
        <w:rPr>
          <w:rFonts w:ascii="Arial" w:hAnsi="Arial" w:cs="Arial"/>
        </w:rPr>
        <w:t xml:space="preserve"> which has been accepted by the </w:t>
      </w:r>
      <w:r>
        <w:rPr>
          <w:rFonts w:ascii="Arial" w:hAnsi="Arial" w:cs="Arial"/>
          <w:b/>
          <w:bCs/>
        </w:rPr>
        <w:t>User</w:t>
      </w:r>
      <w:r>
        <w:rPr>
          <w:rFonts w:ascii="Arial" w:hAnsi="Arial" w:cs="Arial"/>
        </w:rPr>
        <w:t xml:space="preserve">, and (if the </w:t>
      </w:r>
      <w:r>
        <w:rPr>
          <w:rFonts w:ascii="Arial" w:hAnsi="Arial" w:cs="Arial"/>
          <w:b/>
          <w:bCs/>
        </w:rPr>
        <w:t>Authorised Electricity Operator</w:t>
      </w:r>
      <w:r>
        <w:rPr>
          <w:rFonts w:ascii="Arial" w:hAnsi="Arial" w:cs="Arial"/>
        </w:rPr>
        <w:t xml:space="preserve"> is not already a party to the </w:t>
      </w:r>
      <w:r>
        <w:rPr>
          <w:rFonts w:ascii="Arial" w:hAnsi="Arial" w:cs="Arial"/>
          <w:b/>
          <w:bCs/>
        </w:rPr>
        <w:t>CUSC Framework Agreement</w:t>
      </w:r>
      <w:r>
        <w:rPr>
          <w:rFonts w:ascii="Arial" w:hAnsi="Arial" w:cs="Arial"/>
        </w:rPr>
        <w:t xml:space="preserve">) has become a party to the </w:t>
      </w:r>
      <w:r>
        <w:rPr>
          <w:rFonts w:ascii="Arial" w:hAnsi="Arial" w:cs="Arial"/>
          <w:b/>
          <w:bCs/>
        </w:rPr>
        <w:t>CUSC Framework Agreement</w:t>
      </w:r>
      <w:r>
        <w:rPr>
          <w:rFonts w:ascii="Arial" w:hAnsi="Arial" w:cs="Arial"/>
        </w:rPr>
        <w:t xml:space="preserve">. </w:t>
      </w:r>
    </w:p>
    <w:p w14:paraId="075A82C2" w14:textId="77777777" w:rsidR="00CA2ECB" w:rsidRDefault="00CA2ECB" w:rsidP="007E1F0A">
      <w:pPr>
        <w:pStyle w:val="Heading4"/>
        <w:widowControl/>
        <w:ind w:left="851" w:hanging="851"/>
        <w:jc w:val="both"/>
        <w:rPr>
          <w:rFonts w:ascii="Arial" w:hAnsi="Arial" w:cs="Arial"/>
        </w:rPr>
      </w:pPr>
      <w:bookmarkStart w:id="145" w:name="_DV_M75"/>
      <w:bookmarkEnd w:id="145"/>
      <w:r>
        <w:rPr>
          <w:rFonts w:ascii="Arial" w:hAnsi="Arial" w:cs="Arial"/>
        </w:rPr>
        <w:t xml:space="preserve">6.5.3 </w:t>
      </w:r>
      <w:r>
        <w:rPr>
          <w:rFonts w:ascii="Arial" w:hAnsi="Arial" w:cs="Arial"/>
        </w:rPr>
        <w:tab/>
      </w:r>
      <w:r>
        <w:rPr>
          <w:rFonts w:ascii="Arial" w:hAnsi="Arial" w:cs="Arial"/>
          <w:b/>
          <w:bCs/>
        </w:rPr>
        <w:t>The Company</w:t>
      </w:r>
      <w:r>
        <w:rPr>
          <w:rFonts w:ascii="Arial" w:hAnsi="Arial" w:cs="Arial"/>
        </w:rPr>
        <w:t xml:space="preserve"> shall notify the relevant owner or operator of the </w:t>
      </w:r>
      <w:r>
        <w:rPr>
          <w:rFonts w:ascii="Arial" w:hAnsi="Arial" w:cs="Arial"/>
          <w:b/>
          <w:bCs/>
        </w:rPr>
        <w:t>Distribution System</w:t>
      </w:r>
      <w:r>
        <w:rPr>
          <w:rFonts w:ascii="Arial" w:hAnsi="Arial" w:cs="Arial"/>
        </w:rPr>
        <w:t xml:space="preserve"> in writing as soon as the conditions set out in Paragraph 6.5.1 and Paragraph 6.5.2 have been satisfied in any particular case together with, if appropriate, a copy of any list provided under Paragraph 3.5.  </w:t>
      </w:r>
      <w:r>
        <w:rPr>
          <w:rFonts w:ascii="Arial" w:hAnsi="Arial" w:cs="Arial"/>
          <w:b/>
          <w:bCs/>
        </w:rPr>
        <w:t>The Company</w:t>
      </w:r>
      <w:r>
        <w:rPr>
          <w:rFonts w:ascii="Arial" w:hAnsi="Arial" w:cs="Arial"/>
        </w:rPr>
        <w:t xml:space="preserve"> undertakes to each </w:t>
      </w:r>
      <w:r>
        <w:rPr>
          <w:rFonts w:ascii="Arial" w:hAnsi="Arial" w:cs="Arial"/>
          <w:b/>
          <w:bCs/>
        </w:rPr>
        <w:t>CUSC Party</w:t>
      </w:r>
      <w:r>
        <w:rPr>
          <w:rFonts w:ascii="Arial" w:hAnsi="Arial" w:cs="Arial"/>
        </w:rPr>
        <w:t xml:space="preserve"> that, for so long as it is the case, </w:t>
      </w:r>
      <w:r>
        <w:rPr>
          <w:rFonts w:ascii="Arial" w:hAnsi="Arial" w:cs="Arial"/>
          <w:b/>
          <w:bCs/>
        </w:rPr>
        <w:t>The Company</w:t>
      </w:r>
      <w:r>
        <w:rPr>
          <w:rFonts w:ascii="Arial" w:hAnsi="Arial" w:cs="Arial"/>
        </w:rPr>
        <w:t xml:space="preserve"> shall from time to time forthwith upon receipt of any written request from that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to do so, confirm in writing to any person specified in such request that that </w:t>
      </w:r>
      <w:r>
        <w:rPr>
          <w:rFonts w:ascii="Arial" w:hAnsi="Arial" w:cs="Arial"/>
          <w:b/>
          <w:bCs/>
        </w:rPr>
        <w:t>CUSC Party</w:t>
      </w:r>
      <w:r>
        <w:rPr>
          <w:rFonts w:ascii="Arial" w:hAnsi="Arial" w:cs="Arial"/>
        </w:rPr>
        <w:t xml:space="preserve"> is a party to the</w:t>
      </w:r>
      <w:r>
        <w:rPr>
          <w:rFonts w:ascii="Arial" w:hAnsi="Arial" w:cs="Arial"/>
          <w:b/>
          <w:bCs/>
        </w:rPr>
        <w:t xml:space="preserve"> CUSC Framework Agreement</w:t>
      </w:r>
      <w:r>
        <w:rPr>
          <w:rFonts w:ascii="Arial" w:hAnsi="Arial" w:cs="Arial"/>
        </w:rPr>
        <w:t xml:space="preserve"> and any</w:t>
      </w:r>
      <w:r>
        <w:rPr>
          <w:rFonts w:ascii="Arial" w:hAnsi="Arial" w:cs="Arial"/>
          <w:b/>
          <w:bCs/>
        </w:rPr>
        <w:t xml:space="preserve"> Bilateral</w:t>
      </w:r>
      <w:r>
        <w:rPr>
          <w:rFonts w:ascii="Arial" w:hAnsi="Arial" w:cs="Arial"/>
        </w:rPr>
        <w:t xml:space="preserve"> </w:t>
      </w:r>
      <w:r>
        <w:rPr>
          <w:rFonts w:ascii="Arial" w:hAnsi="Arial" w:cs="Arial"/>
          <w:b/>
          <w:bCs/>
        </w:rPr>
        <w:t>Agreement</w:t>
      </w:r>
      <w:r>
        <w:rPr>
          <w:rFonts w:ascii="Arial" w:hAnsi="Arial" w:cs="Arial"/>
        </w:rPr>
        <w:t xml:space="preserve"> specified in such request.  </w:t>
      </w:r>
    </w:p>
    <w:p w14:paraId="6DD122FF" w14:textId="77777777" w:rsidR="00CF21AC" w:rsidRDefault="00CA2ECB" w:rsidP="007E1F0A">
      <w:pPr>
        <w:pStyle w:val="Heading4"/>
        <w:widowControl/>
        <w:ind w:left="851" w:hanging="851"/>
        <w:jc w:val="both"/>
        <w:rPr>
          <w:rFonts w:ascii="Arial" w:hAnsi="Arial" w:cs="Arial"/>
        </w:rPr>
      </w:pPr>
      <w:bookmarkStart w:id="146" w:name="_DV_M76"/>
      <w:bookmarkEnd w:id="146"/>
      <w:r>
        <w:rPr>
          <w:rFonts w:ascii="Arial" w:hAnsi="Arial" w:cs="Arial"/>
        </w:rPr>
        <w:t xml:space="preserve">6.5.4 </w:t>
      </w:r>
      <w:r>
        <w:rPr>
          <w:rFonts w:ascii="Arial" w:hAnsi="Arial" w:cs="Arial"/>
        </w:rPr>
        <w:tab/>
        <w:t>Each owner or operator of a</w:t>
      </w:r>
      <w:r>
        <w:rPr>
          <w:rFonts w:ascii="Arial" w:hAnsi="Arial" w:cs="Arial"/>
          <w:b/>
          <w:bCs/>
        </w:rPr>
        <w:t xml:space="preserve"> Distribution System</w:t>
      </w:r>
      <w:r>
        <w:rPr>
          <w:rFonts w:ascii="Arial" w:hAnsi="Arial" w:cs="Arial"/>
        </w:rPr>
        <w:t xml:space="preserve"> shall </w:t>
      </w:r>
      <w:r>
        <w:rPr>
          <w:rFonts w:ascii="Arial" w:hAnsi="Arial" w:cs="Arial"/>
          <w:b/>
          <w:bCs/>
        </w:rPr>
        <w:t>De</w:t>
      </w:r>
      <w:r>
        <w:rPr>
          <w:rFonts w:ascii="Arial" w:hAnsi="Arial" w:cs="Arial"/>
          <w:b/>
          <w:bCs/>
        </w:rPr>
        <w:noBreakHyphen/>
        <w:t>energise</w:t>
      </w:r>
      <w:r>
        <w:rPr>
          <w:rFonts w:ascii="Arial" w:hAnsi="Arial" w:cs="Arial"/>
        </w:rPr>
        <w:t xml:space="preserve"> the connection equipment of any such </w:t>
      </w:r>
      <w:r>
        <w:rPr>
          <w:rFonts w:ascii="Arial" w:hAnsi="Arial" w:cs="Arial"/>
          <w:b/>
          <w:bCs/>
        </w:rPr>
        <w:t>User</w:t>
      </w:r>
      <w:r>
        <w:rPr>
          <w:rFonts w:ascii="Arial" w:hAnsi="Arial" w:cs="Arial"/>
        </w:rPr>
        <w:t xml:space="preserve"> the subject of Paragraph 6.5.1 or </w:t>
      </w:r>
      <w:r>
        <w:rPr>
          <w:rFonts w:ascii="Arial" w:hAnsi="Arial" w:cs="Arial"/>
          <w:b/>
          <w:bCs/>
        </w:rPr>
        <w:t>Customer</w:t>
      </w:r>
      <w:r>
        <w:rPr>
          <w:rFonts w:ascii="Arial" w:hAnsi="Arial" w:cs="Arial"/>
        </w:rPr>
        <w:t xml:space="preserve"> the subject of Paragraph 6.5.2 as soon as reasonably practicable following the instruction of </w:t>
      </w:r>
      <w:r>
        <w:rPr>
          <w:rFonts w:ascii="Arial" w:hAnsi="Arial" w:cs="Arial"/>
          <w:b/>
          <w:bCs/>
        </w:rPr>
        <w:t xml:space="preserve">The Company </w:t>
      </w:r>
      <w:r>
        <w:rPr>
          <w:rFonts w:ascii="Arial" w:hAnsi="Arial" w:cs="Arial"/>
        </w:rPr>
        <w:t xml:space="preserve">in accordance with the terms of the </w:t>
      </w:r>
      <w:r>
        <w:rPr>
          <w:rFonts w:ascii="Arial" w:hAnsi="Arial" w:cs="Arial"/>
          <w:b/>
          <w:bCs/>
        </w:rPr>
        <w:t>CUSC</w:t>
      </w:r>
      <w:r>
        <w:rPr>
          <w:rFonts w:ascii="Arial" w:hAnsi="Arial" w:cs="Arial"/>
        </w:rPr>
        <w:t xml:space="preserve">.  </w:t>
      </w:r>
      <w:r>
        <w:rPr>
          <w:rFonts w:ascii="Arial" w:hAnsi="Arial" w:cs="Arial"/>
          <w:b/>
          <w:bCs/>
        </w:rPr>
        <w:t>The Company</w:t>
      </w:r>
      <w:r>
        <w:rPr>
          <w:rFonts w:ascii="Arial" w:hAnsi="Arial" w:cs="Arial"/>
        </w:rPr>
        <w:t xml:space="preserve"> shall reimburse such owner or operator any expense incurred in relation to such act of </w:t>
      </w:r>
      <w:r>
        <w:rPr>
          <w:rFonts w:ascii="Arial" w:hAnsi="Arial" w:cs="Arial"/>
          <w:b/>
          <w:bCs/>
        </w:rPr>
        <w:t>De</w:t>
      </w:r>
      <w:r>
        <w:rPr>
          <w:rFonts w:ascii="Arial" w:hAnsi="Arial" w:cs="Arial"/>
          <w:b/>
          <w:bCs/>
        </w:rPr>
        <w:noBreakHyphen/>
        <w:t>energisation</w:t>
      </w:r>
      <w:r>
        <w:rPr>
          <w:rFonts w:ascii="Arial" w:hAnsi="Arial" w:cs="Arial"/>
        </w:rPr>
        <w:t xml:space="preserve">, if any, and shall indemnify such owner or operator against any liability, loss or damage suffered by it as a result of such </w:t>
      </w:r>
      <w:r>
        <w:rPr>
          <w:rFonts w:ascii="Arial" w:hAnsi="Arial" w:cs="Arial"/>
          <w:b/>
          <w:bCs/>
        </w:rPr>
        <w:t>De</w:t>
      </w:r>
      <w:r>
        <w:rPr>
          <w:rFonts w:ascii="Arial" w:hAnsi="Arial" w:cs="Arial"/>
          <w:b/>
          <w:bCs/>
        </w:rPr>
        <w:noBreakHyphen/>
        <w:t>energisation</w:t>
      </w:r>
      <w:r>
        <w:rPr>
          <w:rFonts w:ascii="Arial" w:hAnsi="Arial" w:cs="Arial"/>
        </w:rPr>
        <w:t xml:space="preserve">.  Details of any circumstances likely to lead to such a </w:t>
      </w:r>
      <w:r>
        <w:rPr>
          <w:rFonts w:ascii="Arial" w:hAnsi="Arial" w:cs="Arial"/>
          <w:b/>
          <w:bCs/>
        </w:rPr>
        <w:t>De</w:t>
      </w:r>
      <w:r>
        <w:rPr>
          <w:rFonts w:ascii="Arial" w:hAnsi="Arial" w:cs="Arial"/>
          <w:b/>
          <w:bCs/>
        </w:rPr>
        <w:noBreakHyphen/>
        <w:t>energisation</w:t>
      </w:r>
      <w:r>
        <w:rPr>
          <w:rFonts w:ascii="Arial" w:hAnsi="Arial" w:cs="Arial"/>
        </w:rPr>
        <w:t xml:space="preserve"> shall be notified promptly by </w:t>
      </w:r>
      <w:r>
        <w:rPr>
          <w:rFonts w:ascii="Arial" w:hAnsi="Arial" w:cs="Arial"/>
          <w:b/>
          <w:bCs/>
        </w:rPr>
        <w:t xml:space="preserve">The Company </w:t>
      </w:r>
      <w:r>
        <w:rPr>
          <w:rFonts w:ascii="Arial" w:hAnsi="Arial" w:cs="Arial"/>
        </w:rPr>
        <w:t xml:space="preserve">to the said owner or operator.  The owner or operator of a </w:t>
      </w:r>
      <w:r>
        <w:rPr>
          <w:rFonts w:ascii="Arial" w:hAnsi="Arial" w:cs="Arial"/>
          <w:b/>
          <w:bCs/>
        </w:rPr>
        <w:t>Distribution System</w:t>
      </w:r>
      <w:r>
        <w:rPr>
          <w:rFonts w:ascii="Arial" w:hAnsi="Arial" w:cs="Arial"/>
        </w:rPr>
        <w:t xml:space="preserve"> shall promptly notify </w:t>
      </w:r>
      <w:r>
        <w:rPr>
          <w:rFonts w:ascii="Arial" w:hAnsi="Arial" w:cs="Arial"/>
          <w:b/>
          <w:bCs/>
        </w:rPr>
        <w:t>The Company</w:t>
      </w:r>
      <w:r>
        <w:rPr>
          <w:rFonts w:ascii="Arial" w:hAnsi="Arial" w:cs="Arial"/>
        </w:rPr>
        <w:t xml:space="preserve"> when the connection equipment of any </w:t>
      </w:r>
      <w:r>
        <w:rPr>
          <w:rFonts w:ascii="Arial" w:hAnsi="Arial" w:cs="Arial"/>
          <w:b/>
          <w:bCs/>
        </w:rPr>
        <w:t>User</w:t>
      </w:r>
      <w:r>
        <w:rPr>
          <w:rFonts w:ascii="Arial" w:hAnsi="Arial" w:cs="Arial"/>
        </w:rPr>
        <w:t xml:space="preserve"> or </w:t>
      </w:r>
      <w:r>
        <w:rPr>
          <w:rFonts w:ascii="Arial" w:hAnsi="Arial" w:cs="Arial"/>
          <w:b/>
          <w:bCs/>
        </w:rPr>
        <w:t>Customer</w:t>
      </w:r>
      <w:r>
        <w:rPr>
          <w:rFonts w:ascii="Arial" w:hAnsi="Arial" w:cs="Arial"/>
        </w:rPr>
        <w:t xml:space="preserve"> the subject of Paragraph 6.5.1 or 6.5.2 is </w:t>
      </w:r>
      <w:r>
        <w:rPr>
          <w:rFonts w:ascii="Arial" w:hAnsi="Arial" w:cs="Arial"/>
          <w:b/>
          <w:bCs/>
        </w:rPr>
        <w:t>De-energised</w:t>
      </w:r>
      <w:r>
        <w:rPr>
          <w:rFonts w:ascii="Arial" w:hAnsi="Arial" w:cs="Arial"/>
        </w:rPr>
        <w:t xml:space="preserve"> or </w:t>
      </w:r>
      <w:r>
        <w:rPr>
          <w:rFonts w:ascii="Arial" w:hAnsi="Arial" w:cs="Arial"/>
          <w:b/>
          <w:bCs/>
        </w:rPr>
        <w:t>Disconnected</w:t>
      </w:r>
      <w:r>
        <w:rPr>
          <w:rFonts w:ascii="Arial" w:hAnsi="Arial" w:cs="Arial"/>
        </w:rPr>
        <w:t xml:space="preserve"> from its </w:t>
      </w:r>
      <w:r>
        <w:rPr>
          <w:rFonts w:ascii="Arial" w:hAnsi="Arial" w:cs="Arial"/>
          <w:b/>
          <w:bCs/>
        </w:rPr>
        <w:t>Distribution System</w:t>
      </w:r>
      <w:r>
        <w:rPr>
          <w:rFonts w:ascii="Arial" w:hAnsi="Arial" w:cs="Arial"/>
        </w:rPr>
        <w:t xml:space="preserve"> or ceases to use its </w:t>
      </w:r>
      <w:r>
        <w:rPr>
          <w:rFonts w:ascii="Arial" w:hAnsi="Arial" w:cs="Arial"/>
          <w:b/>
          <w:bCs/>
        </w:rPr>
        <w:t>Distribution</w:t>
      </w:r>
      <w:r>
        <w:rPr>
          <w:rFonts w:ascii="Arial" w:hAnsi="Arial" w:cs="Arial"/>
        </w:rPr>
        <w:t xml:space="preserve"> </w:t>
      </w:r>
      <w:r>
        <w:rPr>
          <w:rFonts w:ascii="Arial" w:hAnsi="Arial" w:cs="Arial"/>
          <w:b/>
          <w:bCs/>
        </w:rPr>
        <w:t>System</w:t>
      </w:r>
      <w:r>
        <w:rPr>
          <w:rFonts w:ascii="Arial" w:hAnsi="Arial" w:cs="Arial"/>
        </w:rPr>
        <w:t xml:space="preserve"> as the case may be following the instruction of </w:t>
      </w:r>
      <w:r>
        <w:rPr>
          <w:rFonts w:ascii="Arial" w:hAnsi="Arial" w:cs="Arial"/>
          <w:b/>
          <w:bCs/>
        </w:rPr>
        <w:t>The Company</w:t>
      </w:r>
      <w:r>
        <w:rPr>
          <w:rFonts w:ascii="Arial" w:hAnsi="Arial" w:cs="Arial"/>
        </w:rPr>
        <w:t xml:space="preserve"> in accordance with the terms of the </w:t>
      </w:r>
      <w:r>
        <w:rPr>
          <w:rFonts w:ascii="Arial" w:hAnsi="Arial" w:cs="Arial"/>
          <w:b/>
          <w:bCs/>
        </w:rPr>
        <w:t>CUSC</w:t>
      </w:r>
      <w:r>
        <w:rPr>
          <w:rFonts w:ascii="Arial" w:hAnsi="Arial" w:cs="Arial"/>
        </w:rPr>
        <w:t xml:space="preserve">.  </w:t>
      </w:r>
    </w:p>
    <w:p w14:paraId="0B387A70" w14:textId="3FEB1CAD" w:rsidR="00CF21AC" w:rsidRDefault="00CF21AC" w:rsidP="007E1F0A">
      <w:pPr>
        <w:pStyle w:val="Heading4"/>
        <w:widowControl/>
        <w:ind w:left="851" w:hanging="851"/>
        <w:jc w:val="both"/>
        <w:rPr>
          <w:rFonts w:ascii="Arial" w:hAnsi="Arial" w:cs="Arial"/>
        </w:rPr>
      </w:pPr>
      <w:r w:rsidRPr="7814C7CC">
        <w:rPr>
          <w:rFonts w:ascii="Arial" w:hAnsi="Arial" w:cs="Arial"/>
        </w:rPr>
        <w:t>6.5.4A</w:t>
      </w:r>
      <w:r>
        <w:tab/>
      </w:r>
      <w:r w:rsidRPr="7814C7CC">
        <w:rPr>
          <w:rFonts w:ascii="Arial" w:hAnsi="Arial" w:cs="Arial"/>
        </w:rPr>
        <w:t xml:space="preserve">If </w:t>
      </w:r>
      <w:r w:rsidRPr="7814C7CC">
        <w:rPr>
          <w:rFonts w:ascii="Arial" w:hAnsi="Arial" w:cs="Arial"/>
          <w:b/>
          <w:bCs/>
        </w:rPr>
        <w:t>The Company</w:t>
      </w:r>
      <w:r w:rsidRPr="7814C7CC">
        <w:rPr>
          <w:rFonts w:ascii="Arial" w:hAnsi="Arial" w:cs="Arial"/>
        </w:rPr>
        <w:t xml:space="preserve"> receives a request to use the </w:t>
      </w:r>
      <w:r w:rsidRPr="7814C7CC">
        <w:rPr>
          <w:rFonts w:ascii="Arial" w:hAnsi="Arial" w:cs="Arial"/>
          <w:b/>
          <w:bCs/>
        </w:rPr>
        <w:t>NETS</w:t>
      </w:r>
      <w:r w:rsidRPr="7814C7CC">
        <w:rPr>
          <w:rFonts w:ascii="Arial" w:hAnsi="Arial" w:cs="Arial"/>
        </w:rPr>
        <w:t xml:space="preserve"> which it believes could impact upon </w:t>
      </w:r>
      <w:r w:rsidRPr="7814C7CC">
        <w:rPr>
          <w:rFonts w:ascii="Arial" w:hAnsi="Arial" w:cs="Arial"/>
          <w:b/>
          <w:bCs/>
        </w:rPr>
        <w:t>The User, The Company</w:t>
      </w:r>
      <w:r w:rsidRPr="7814C7CC">
        <w:rPr>
          <w:rFonts w:ascii="Arial" w:hAnsi="Arial" w:cs="Arial"/>
        </w:rPr>
        <w:t xml:space="preserve"> shall follow </w:t>
      </w:r>
      <w:ins w:id="147" w:author="Angela Quinn (NESO)" w:date="2024-10-31T07:57:00Z">
        <w:r w:rsidR="798644E2" w:rsidRPr="7814C7CC">
          <w:rPr>
            <w:rFonts w:ascii="Arial" w:hAnsi="Arial" w:cs="Arial"/>
          </w:rPr>
          <w:t>(unless it</w:t>
        </w:r>
      </w:ins>
      <w:ins w:id="148" w:author="Angela Quinn (NESO)" w:date="2024-11-04T14:55:00Z">
        <w:r w:rsidR="6745F49D" w:rsidRPr="7814C7CC">
          <w:rPr>
            <w:rFonts w:ascii="Arial" w:hAnsi="Arial" w:cs="Arial"/>
          </w:rPr>
          <w:t xml:space="preserve"> i</w:t>
        </w:r>
      </w:ins>
      <w:ins w:id="149" w:author="Angela Quinn (NESO)" w:date="2024-10-31T07:57:00Z">
        <w:r w:rsidR="798644E2" w:rsidRPr="7814C7CC">
          <w:rPr>
            <w:rFonts w:ascii="Arial" w:hAnsi="Arial" w:cs="Arial"/>
          </w:rPr>
          <w:t xml:space="preserve">s a </w:t>
        </w:r>
        <w:r w:rsidR="798644E2" w:rsidRPr="00AA12BD">
          <w:rPr>
            <w:rFonts w:ascii="Arial" w:hAnsi="Arial" w:cs="Arial"/>
            <w:b/>
          </w:rPr>
          <w:t>Gated Application</w:t>
        </w:r>
        <w:r w:rsidR="798644E2" w:rsidRPr="7814C7CC">
          <w:rPr>
            <w:rFonts w:ascii="Arial" w:hAnsi="Arial" w:cs="Arial"/>
          </w:rPr>
          <w:t xml:space="preserve">) </w:t>
        </w:r>
      </w:ins>
      <w:r w:rsidRPr="7814C7CC">
        <w:rPr>
          <w:rFonts w:ascii="Arial" w:hAnsi="Arial" w:cs="Arial"/>
        </w:rPr>
        <w:t xml:space="preserve">the </w:t>
      </w:r>
      <w:r w:rsidRPr="7814C7CC">
        <w:rPr>
          <w:rFonts w:ascii="Arial" w:hAnsi="Arial" w:cs="Arial"/>
          <w:b/>
          <w:bCs/>
        </w:rPr>
        <w:t>Interactivity Policy</w:t>
      </w:r>
      <w:r w:rsidRPr="7814C7CC">
        <w:rPr>
          <w:rFonts w:ascii="Arial" w:hAnsi="Arial" w:cs="Arial"/>
        </w:rPr>
        <w:t xml:space="preserve"> adopted by </w:t>
      </w:r>
      <w:r w:rsidRPr="7814C7CC">
        <w:rPr>
          <w:rFonts w:ascii="Arial" w:hAnsi="Arial" w:cs="Arial"/>
          <w:b/>
          <w:bCs/>
        </w:rPr>
        <w:t>The Company</w:t>
      </w:r>
      <w:r w:rsidRPr="7814C7CC">
        <w:rPr>
          <w:rFonts w:ascii="Arial" w:hAnsi="Arial" w:cs="Arial"/>
        </w:rPr>
        <w:t xml:space="preserve"> for the purposes of managing</w:t>
      </w:r>
      <w:r w:rsidRPr="7814C7CC">
        <w:rPr>
          <w:rFonts w:ascii="Arial" w:hAnsi="Arial" w:cs="Arial"/>
          <w:b/>
          <w:bCs/>
        </w:rPr>
        <w:t xml:space="preserve"> Interactivity</w:t>
      </w:r>
      <w:r w:rsidRPr="7814C7CC">
        <w:rPr>
          <w:rFonts w:ascii="Arial" w:hAnsi="Arial" w:cs="Arial"/>
        </w:rPr>
        <w:t xml:space="preserve"> and published on its website as it may be amended from time to time.</w:t>
      </w:r>
    </w:p>
    <w:p w14:paraId="46AE9151" w14:textId="7DE12C5E" w:rsidR="00CA2ECB" w:rsidRDefault="00CA2ECB" w:rsidP="00CA2ECB">
      <w:pPr>
        <w:pStyle w:val="Heading3"/>
        <w:keepNext/>
        <w:widowControl/>
        <w:numPr>
          <w:ilvl w:val="0"/>
          <w:numId w:val="0"/>
        </w:numPr>
        <w:tabs>
          <w:tab w:val="num" w:pos="851"/>
        </w:tabs>
        <w:ind w:hanging="855"/>
        <w:jc w:val="both"/>
      </w:pPr>
      <w:bookmarkStart w:id="150" w:name="_DV_M77"/>
      <w:bookmarkStart w:id="151" w:name="_DV_M78"/>
      <w:bookmarkEnd w:id="150"/>
      <w:bookmarkEnd w:id="151"/>
      <w:r>
        <w:rPr>
          <w:rFonts w:ascii="Helvetica" w:hAnsi="Helvetica" w:cs="Helvetica"/>
        </w:rPr>
        <w:lastRenderedPageBreak/>
        <w:tab/>
      </w:r>
      <w:r w:rsidR="579E7D02">
        <w:rPr>
          <w:rFonts w:ascii="Helvetica" w:hAnsi="Helvetica" w:cs="Helvetica"/>
        </w:rPr>
        <w:t>6.5.5</w:t>
      </w:r>
      <w:r>
        <w:rPr>
          <w:rFonts w:ascii="Helvetica" w:hAnsi="Helvetica" w:cs="Helvetica"/>
        </w:rPr>
        <w:tab/>
      </w:r>
      <w:del w:id="152" w:author="Lizzie Timmins (NESO)" w:date="2024-11-05T14:00:00Z">
        <w:r>
          <w:rPr>
            <w:rFonts w:ascii="Helvetica" w:hAnsi="Helvetica" w:cs="Helvetica"/>
          </w:rPr>
          <w:tab/>
        </w:r>
      </w:del>
      <w:del w:id="153" w:author="Lizzie Timmins (NESO)" w:date="2024-10-15T14:45:00Z">
        <w:r w:rsidDel="579E7D02">
          <w:delText>Statement of Works</w:delText>
        </w:r>
      </w:del>
      <w:ins w:id="154" w:author="Angela Quinn (NESO)" w:date="2024-10-27T13:25:00Z">
        <w:r w:rsidR="50DB84C7">
          <w:t>Tran</w:t>
        </w:r>
      </w:ins>
      <w:ins w:id="155" w:author="Angela Quinn (NESO)" w:date="2024-10-27T13:35:00Z">
        <w:r w:rsidR="34DF16CE">
          <w:t>s</w:t>
        </w:r>
      </w:ins>
      <w:ins w:id="156" w:author="Angela Quinn (NESO)" w:date="2024-10-27T13:25:00Z">
        <w:r w:rsidR="50DB84C7">
          <w:t>mission Evaluation Application</w:t>
        </w:r>
      </w:ins>
    </w:p>
    <w:p w14:paraId="3209A1E0" w14:textId="77777777" w:rsidR="00CA2ECB" w:rsidRDefault="00CA2ECB" w:rsidP="00CA2ECB">
      <w:pPr>
        <w:widowControl/>
        <w:jc w:val="both"/>
        <w:rPr>
          <w:rFonts w:ascii="Arial" w:hAnsi="Arial" w:cs="Arial"/>
          <w:b/>
          <w:bCs/>
          <w:sz w:val="22"/>
          <w:szCs w:val="22"/>
        </w:rPr>
      </w:pPr>
    </w:p>
    <w:p w14:paraId="3693D2DC" w14:textId="3605CF0A" w:rsidR="00CA2ECB" w:rsidRPr="00AA22BA" w:rsidRDefault="579E7D02" w:rsidP="00CA2ECB">
      <w:pPr>
        <w:widowControl/>
        <w:numPr>
          <w:ilvl w:val="3"/>
          <w:numId w:val="36"/>
        </w:numPr>
        <w:tabs>
          <w:tab w:val="left" w:pos="1701"/>
          <w:tab w:val="num" w:pos="2160"/>
        </w:tabs>
        <w:ind w:left="1701" w:hanging="872"/>
        <w:jc w:val="both"/>
        <w:rPr>
          <w:rFonts w:ascii="Arial" w:hAnsi="Arial" w:cs="Arial"/>
        </w:rPr>
      </w:pPr>
      <w:bookmarkStart w:id="157" w:name="_DV_M79"/>
      <w:bookmarkEnd w:id="157"/>
      <w:r w:rsidRPr="62221ABE">
        <w:rPr>
          <w:rFonts w:ascii="Arial" w:hAnsi="Arial" w:cs="Arial"/>
        </w:rPr>
        <w:t xml:space="preserve">Any </w:t>
      </w:r>
      <w:r w:rsidRPr="62221ABE">
        <w:rPr>
          <w:rFonts w:ascii="Arial" w:hAnsi="Arial" w:cs="Arial"/>
          <w:b/>
          <w:bCs/>
        </w:rPr>
        <w:t xml:space="preserve">User </w:t>
      </w:r>
      <w:r w:rsidRPr="62221ABE">
        <w:rPr>
          <w:rFonts w:ascii="Arial" w:hAnsi="Arial" w:cs="Arial"/>
        </w:rPr>
        <w:t xml:space="preserve">who owns or operates a </w:t>
      </w:r>
      <w:r w:rsidRPr="62221ABE">
        <w:rPr>
          <w:rFonts w:ascii="Arial" w:hAnsi="Arial" w:cs="Arial"/>
          <w:b/>
          <w:bCs/>
        </w:rPr>
        <w:t xml:space="preserve">Distribution System </w:t>
      </w:r>
      <w:r w:rsidRPr="62221ABE">
        <w:rPr>
          <w:rFonts w:ascii="Arial" w:hAnsi="Arial" w:cs="Arial"/>
        </w:rPr>
        <w:t xml:space="preserve">shall as soon as reasonably practicable upon receipt of a request </w:t>
      </w:r>
      <w:del w:id="158" w:author="Angela Quinn (NESO)" w:date="2024-10-27T13:31:00Z">
        <w:r w:rsidRPr="62221ABE" w:rsidDel="579E7D02">
          <w:rPr>
            <w:rFonts w:ascii="Arial" w:hAnsi="Arial" w:cs="Arial"/>
          </w:rPr>
          <w:delText>for</w:delText>
        </w:r>
      </w:del>
      <w:del w:id="159" w:author="Lizzie Timmins (NESO)" w:date="2024-10-31T13:02:00Z">
        <w:r w:rsidRPr="62221ABE" w:rsidDel="579E7D02">
          <w:rPr>
            <w:rFonts w:ascii="Arial" w:hAnsi="Arial" w:cs="Arial"/>
          </w:rPr>
          <w:delText xml:space="preserve"> </w:delText>
        </w:r>
      </w:del>
      <w:del w:id="160" w:author="Angela Quinn (NESO)" w:date="2024-10-27T13:30:00Z">
        <w:r w:rsidRPr="62221ABE" w:rsidDel="579E7D02">
          <w:rPr>
            <w:rFonts w:ascii="Arial" w:hAnsi="Arial" w:cs="Arial"/>
          </w:rPr>
          <w:delText xml:space="preserve">a connection to and / or for the use of that </w:delText>
        </w:r>
        <w:r w:rsidRPr="62221ABE" w:rsidDel="579E7D02">
          <w:rPr>
            <w:rFonts w:ascii="Arial" w:hAnsi="Arial" w:cs="Arial"/>
            <w:b/>
            <w:bCs/>
          </w:rPr>
          <w:delText>User’s Distribution System</w:delText>
        </w:r>
        <w:r w:rsidRPr="62221ABE" w:rsidDel="579E7D02">
          <w:rPr>
            <w:rFonts w:ascii="Arial" w:hAnsi="Arial" w:cs="Arial"/>
          </w:rPr>
          <w:delText xml:space="preserve"> </w:delText>
        </w:r>
      </w:del>
      <w:r w:rsidRPr="62221ABE">
        <w:rPr>
          <w:rFonts w:ascii="Arial" w:hAnsi="Arial" w:cs="Arial"/>
        </w:rPr>
        <w:t xml:space="preserve">from a </w:t>
      </w:r>
      <w:r w:rsidRPr="62221ABE">
        <w:rPr>
          <w:rFonts w:ascii="Arial" w:hAnsi="Arial" w:cs="Arial"/>
          <w:b/>
          <w:bCs/>
        </w:rPr>
        <w:t xml:space="preserve">Relevant Embedded </w:t>
      </w:r>
      <w:del w:id="161" w:author="Angela Quinn (NESO)" w:date="2024-10-31T13:29:00Z">
        <w:r w:rsidRPr="62221ABE" w:rsidDel="579E7D02">
          <w:rPr>
            <w:rFonts w:ascii="Arial" w:hAnsi="Arial" w:cs="Arial"/>
            <w:b/>
            <w:bCs/>
          </w:rPr>
          <w:delText>Medium Power Station</w:delText>
        </w:r>
        <w:r w:rsidRPr="62221ABE" w:rsidDel="1BA99475">
          <w:rPr>
            <w:rFonts w:ascii="Arial" w:hAnsi="Arial" w:cs="Arial"/>
            <w:b/>
            <w:bCs/>
          </w:rPr>
          <w:delText>(s)</w:delText>
        </w:r>
        <w:r w:rsidRPr="62221ABE" w:rsidDel="1BA99475">
          <w:rPr>
            <w:rFonts w:ascii="Arial" w:hAnsi="Arial" w:cs="Arial"/>
          </w:rPr>
          <w:delText xml:space="preserve"> or a </w:delText>
        </w:r>
        <w:r w:rsidRPr="62221ABE" w:rsidDel="1BA99475">
          <w:rPr>
            <w:rFonts w:ascii="Arial" w:hAnsi="Arial" w:cs="Arial"/>
            <w:b/>
            <w:bCs/>
          </w:rPr>
          <w:delText xml:space="preserve">Relevant Embedded Small </w:delText>
        </w:r>
      </w:del>
      <w:r w:rsidR="1BA99475" w:rsidRPr="62221ABE">
        <w:rPr>
          <w:rFonts w:ascii="Arial" w:hAnsi="Arial" w:cs="Arial"/>
          <w:b/>
          <w:bCs/>
        </w:rPr>
        <w:t xml:space="preserve">Power Station(s) </w:t>
      </w:r>
      <w:ins w:id="162" w:author="Angela Quinn (NESO)" w:date="2024-10-27T13:21:00Z">
        <w:r w:rsidR="61912DB0" w:rsidRPr="62221ABE">
          <w:rPr>
            <w:rFonts w:ascii="Arial" w:hAnsi="Arial" w:cs="Arial"/>
          </w:rPr>
          <w:t>that has</w:t>
        </w:r>
      </w:ins>
      <w:ins w:id="163" w:author="Angela Quinn (NESO)" w:date="2024-10-18T07:27:00Z">
        <w:r w:rsidR="0D6C38D1" w:rsidRPr="62221ABE">
          <w:rPr>
            <w:rFonts w:ascii="Arial" w:hAnsi="Arial" w:cs="Arial"/>
          </w:rPr>
          <w:t xml:space="preserve"> an agreement for connection to a</w:t>
        </w:r>
        <w:r w:rsidR="5B14965F" w:rsidRPr="62221ABE">
          <w:rPr>
            <w:rFonts w:ascii="Arial" w:hAnsi="Arial" w:cs="Arial"/>
          </w:rPr>
          <w:t xml:space="preserve">nd/or use of that </w:t>
        </w:r>
        <w:r w:rsidR="5B14965F" w:rsidRPr="62221ABE">
          <w:rPr>
            <w:rFonts w:ascii="Arial" w:hAnsi="Arial" w:cs="Arial"/>
            <w:b/>
            <w:bCs/>
          </w:rPr>
          <w:t xml:space="preserve">User’s Distribution System </w:t>
        </w:r>
      </w:ins>
      <w:ins w:id="164" w:author="Angela Quinn (NESO)" w:date="2024-10-27T13:32:00Z">
        <w:r w:rsidR="6818012E" w:rsidRPr="62221ABE">
          <w:rPr>
            <w:rFonts w:ascii="Arial" w:hAnsi="Arial" w:cs="Arial"/>
          </w:rPr>
          <w:t>and wants</w:t>
        </w:r>
        <w:r w:rsidR="6818012E" w:rsidRPr="62221ABE">
          <w:rPr>
            <w:rFonts w:ascii="Arial" w:hAnsi="Arial" w:cs="Arial"/>
            <w:b/>
            <w:bCs/>
          </w:rPr>
          <w:t xml:space="preserve"> </w:t>
        </w:r>
      </w:ins>
      <w:ins w:id="165" w:author="Angela Quinn (NESO)" w:date="2024-10-18T07:27:00Z">
        <w:r w:rsidR="5B14965F" w:rsidRPr="62221ABE">
          <w:rPr>
            <w:rFonts w:ascii="Arial" w:hAnsi="Arial" w:cs="Arial"/>
          </w:rPr>
          <w:t xml:space="preserve">the </w:t>
        </w:r>
        <w:r w:rsidR="5B14965F" w:rsidRPr="62221ABE">
          <w:rPr>
            <w:rFonts w:ascii="Arial" w:hAnsi="Arial" w:cs="Arial"/>
            <w:b/>
            <w:bCs/>
          </w:rPr>
          <w:t>Us</w:t>
        </w:r>
      </w:ins>
      <w:ins w:id="166" w:author="Angela Quinn (NESO)" w:date="2024-10-18T07:28:00Z">
        <w:r w:rsidR="5B14965F" w:rsidRPr="62221ABE">
          <w:rPr>
            <w:rFonts w:ascii="Arial" w:hAnsi="Arial" w:cs="Arial"/>
            <w:b/>
            <w:bCs/>
          </w:rPr>
          <w:t xml:space="preserve">er </w:t>
        </w:r>
        <w:r w:rsidR="5B14965F" w:rsidRPr="62221ABE">
          <w:rPr>
            <w:rFonts w:ascii="Arial" w:hAnsi="Arial" w:cs="Arial"/>
          </w:rPr>
          <w:t>to</w:t>
        </w:r>
      </w:ins>
      <w:ins w:id="167" w:author="Angela Quinn (NESO)" w:date="2024-10-27T13:34:00Z">
        <w:r w:rsidR="1824BD61" w:rsidRPr="62221ABE">
          <w:rPr>
            <w:rFonts w:ascii="Arial" w:hAnsi="Arial" w:cs="Arial"/>
          </w:rPr>
          <w:t xml:space="preserve"> submit </w:t>
        </w:r>
      </w:ins>
      <w:ins w:id="168" w:author="Angela Quinn (NESO)" w:date="2024-10-18T07:28:00Z">
        <w:r w:rsidR="5B14965F" w:rsidRPr="62221ABE">
          <w:rPr>
            <w:rFonts w:ascii="Arial" w:hAnsi="Arial" w:cs="Arial"/>
          </w:rPr>
          <w:t xml:space="preserve"> </w:t>
        </w:r>
      </w:ins>
      <w:ins w:id="169" w:author="Angela Quinn (NESO)" w:date="2024-10-27T13:33:00Z">
        <w:r w:rsidR="477A4433" w:rsidRPr="62221ABE">
          <w:rPr>
            <w:rFonts w:ascii="Arial" w:hAnsi="Arial" w:cs="Arial"/>
          </w:rPr>
          <w:t xml:space="preserve">(and has met any requirements of the </w:t>
        </w:r>
        <w:r w:rsidR="477A4433" w:rsidRPr="62221ABE">
          <w:rPr>
            <w:rFonts w:ascii="Arial" w:hAnsi="Arial" w:cs="Arial"/>
            <w:b/>
            <w:bCs/>
          </w:rPr>
          <w:t xml:space="preserve">User </w:t>
        </w:r>
        <w:r w:rsidR="477A4433" w:rsidRPr="62221ABE">
          <w:rPr>
            <w:rFonts w:ascii="Arial" w:hAnsi="Arial" w:cs="Arial"/>
          </w:rPr>
          <w:t>in this respect)</w:t>
        </w:r>
      </w:ins>
      <w:ins w:id="170" w:author="Angela Quinn (NESO)" w:date="2024-10-18T07:28:00Z">
        <w:r w:rsidR="5B14965F" w:rsidRPr="62221ABE">
          <w:rPr>
            <w:rFonts w:ascii="Arial" w:hAnsi="Arial" w:cs="Arial"/>
            <w:b/>
            <w:bCs/>
          </w:rPr>
          <w:t xml:space="preserve"> </w:t>
        </w:r>
      </w:ins>
      <w:del w:id="171" w:author="Angela Quinn (NESO)" w:date="2024-10-27T13:34:00Z">
        <w:r w:rsidRPr="62221ABE" w:rsidDel="579E7D02">
          <w:rPr>
            <w:rFonts w:ascii="Arial" w:hAnsi="Arial" w:cs="Arial"/>
          </w:rPr>
          <w:delText>submit a</w:delText>
        </w:r>
      </w:del>
      <w:r w:rsidR="1BA99475" w:rsidRPr="62221ABE">
        <w:rPr>
          <w:rFonts w:ascii="Arial" w:hAnsi="Arial" w:cs="Arial"/>
        </w:rPr>
        <w:t xml:space="preserve"> </w:t>
      </w:r>
      <w:del w:id="172" w:author="Angela Quinn (NESO)" w:date="2024-10-27T13:36:00Z">
        <w:r w:rsidRPr="62221ABE" w:rsidDel="579E7D02">
          <w:rPr>
            <w:rFonts w:ascii="Arial" w:hAnsi="Arial" w:cs="Arial"/>
          </w:rPr>
          <w:delText>r</w:delText>
        </w:r>
      </w:del>
      <w:del w:id="173" w:author="Angela Quinn (NESO)" w:date="2024-10-27T13:34:00Z">
        <w:r w:rsidRPr="62221ABE" w:rsidDel="579E7D02">
          <w:rPr>
            <w:rFonts w:ascii="Arial" w:hAnsi="Arial" w:cs="Arial"/>
          </w:rPr>
          <w:delText xml:space="preserve">equest to </w:delText>
        </w:r>
        <w:r w:rsidRPr="62221ABE" w:rsidDel="579E7D02">
          <w:rPr>
            <w:rFonts w:ascii="Arial" w:hAnsi="Arial" w:cs="Arial"/>
            <w:b/>
            <w:bCs/>
          </w:rPr>
          <w:delText>The Company</w:delText>
        </w:r>
        <w:r w:rsidRPr="62221ABE" w:rsidDel="579E7D02">
          <w:rPr>
            <w:rFonts w:ascii="Arial" w:hAnsi="Arial" w:cs="Arial"/>
          </w:rPr>
          <w:delText xml:space="preserve"> for </w:delText>
        </w:r>
      </w:del>
      <w:r w:rsidR="1BA99475" w:rsidRPr="62221ABE">
        <w:rPr>
          <w:rFonts w:ascii="Arial" w:hAnsi="Arial" w:cs="Arial"/>
        </w:rPr>
        <w:t xml:space="preserve">an </w:t>
      </w:r>
      <w:r w:rsidR="1BA99475" w:rsidRPr="62221ABE">
        <w:rPr>
          <w:rFonts w:ascii="Arial" w:hAnsi="Arial" w:cs="Arial"/>
          <w:b/>
          <w:bCs/>
        </w:rPr>
        <w:t>Evaluation of Transmission Impact</w:t>
      </w:r>
      <w:r w:rsidR="1BA99475" w:rsidRPr="62221ABE">
        <w:rPr>
          <w:rFonts w:ascii="Arial" w:hAnsi="Arial" w:cs="Arial"/>
        </w:rPr>
        <w:t xml:space="preserve"> in the form of</w:t>
      </w:r>
      <w:r w:rsidR="1BA99475" w:rsidRPr="62221ABE">
        <w:rPr>
          <w:rFonts w:ascii="Arial" w:hAnsi="Arial" w:cs="Arial"/>
          <w:b/>
          <w:bCs/>
        </w:rPr>
        <w:t xml:space="preserve"> </w:t>
      </w:r>
      <w:r w:rsidR="1BA99475" w:rsidRPr="62221ABE">
        <w:rPr>
          <w:rFonts w:ascii="Arial" w:hAnsi="Arial" w:cs="Arial"/>
        </w:rPr>
        <w:t xml:space="preserve">a </w:t>
      </w:r>
      <w:del w:id="174" w:author="Lizzie Timmins (NESO)" w:date="2024-10-15T14:45:00Z">
        <w:r w:rsidRPr="62221ABE" w:rsidDel="579E7D02">
          <w:rPr>
            <w:rFonts w:ascii="Arial" w:hAnsi="Arial" w:cs="Arial"/>
            <w:b/>
            <w:bCs/>
          </w:rPr>
          <w:delText xml:space="preserve">Request for a Statement of </w:delText>
        </w:r>
      </w:del>
      <w:del w:id="175" w:author="Angela Quinn (NESO)" w:date="2024-10-27T13:34:00Z">
        <w:r w:rsidRPr="62221ABE" w:rsidDel="579E7D02">
          <w:rPr>
            <w:rFonts w:ascii="Arial" w:hAnsi="Arial" w:cs="Arial"/>
            <w:b/>
            <w:bCs/>
          </w:rPr>
          <w:delText>Works</w:delText>
        </w:r>
      </w:del>
      <w:ins w:id="176" w:author="Angela Quinn (NESO)" w:date="2024-10-27T13:36:00Z">
        <w:r w:rsidR="450B7465" w:rsidRPr="62221ABE">
          <w:rPr>
            <w:rFonts w:ascii="Arial" w:hAnsi="Arial" w:cs="Arial"/>
            <w:b/>
            <w:bCs/>
          </w:rPr>
          <w:t>Transmission Evaluation Application</w:t>
        </w:r>
      </w:ins>
      <w:r w:rsidR="193E4344" w:rsidRPr="62221ABE">
        <w:rPr>
          <w:rFonts w:ascii="Arial" w:hAnsi="Arial" w:cs="Arial"/>
        </w:rPr>
        <w:t>.</w:t>
      </w:r>
      <w:r w:rsidRPr="62221ABE">
        <w:rPr>
          <w:rFonts w:ascii="Arial" w:hAnsi="Arial" w:cs="Arial"/>
        </w:rPr>
        <w:t xml:space="preserve">  Such a submission by a </w:t>
      </w:r>
      <w:r w:rsidRPr="62221ABE">
        <w:rPr>
          <w:rFonts w:ascii="Arial" w:hAnsi="Arial" w:cs="Arial"/>
          <w:b/>
          <w:bCs/>
        </w:rPr>
        <w:t>User</w:t>
      </w:r>
      <w:r w:rsidRPr="62221ABE">
        <w:rPr>
          <w:rFonts w:ascii="Arial" w:hAnsi="Arial" w:cs="Arial"/>
        </w:rPr>
        <w:t xml:space="preserve"> who owns or operates a </w:t>
      </w:r>
      <w:r w:rsidRPr="62221ABE">
        <w:rPr>
          <w:rFonts w:ascii="Arial" w:hAnsi="Arial" w:cs="Arial"/>
          <w:b/>
          <w:bCs/>
        </w:rPr>
        <w:t xml:space="preserve">Distribution System </w:t>
      </w:r>
      <w:r w:rsidRPr="62221ABE">
        <w:rPr>
          <w:rFonts w:ascii="Arial" w:hAnsi="Arial" w:cs="Arial"/>
        </w:rPr>
        <w:t xml:space="preserve">of a </w:t>
      </w:r>
      <w:del w:id="177" w:author="Lizzie Timmins (NESO)" w:date="2024-10-15T14:46:00Z">
        <w:r w:rsidRPr="62221ABE" w:rsidDel="579E7D02">
          <w:rPr>
            <w:rFonts w:ascii="Arial" w:hAnsi="Arial" w:cs="Arial"/>
            <w:b/>
            <w:bCs/>
          </w:rPr>
          <w:delText xml:space="preserve">Request for a Statement of </w:delText>
        </w:r>
      </w:del>
      <w:del w:id="178" w:author="Angela Quinn (NESO)" w:date="2024-10-18T07:26:00Z">
        <w:r w:rsidRPr="62221ABE" w:rsidDel="579E7D02">
          <w:rPr>
            <w:rFonts w:ascii="Arial" w:hAnsi="Arial" w:cs="Arial"/>
            <w:b/>
            <w:bCs/>
          </w:rPr>
          <w:delText>Works</w:delText>
        </w:r>
      </w:del>
      <w:ins w:id="179" w:author="Angela Quinn (NESO)" w:date="2024-10-27T13:37:00Z">
        <w:r w:rsidR="2DC89648" w:rsidRPr="62221ABE">
          <w:rPr>
            <w:rFonts w:ascii="Arial" w:hAnsi="Arial" w:cs="Arial"/>
            <w:b/>
            <w:bCs/>
          </w:rPr>
          <w:t>Transmission Evaluation Application</w:t>
        </w:r>
      </w:ins>
      <w:r w:rsidR="2DC89648" w:rsidRPr="62221ABE">
        <w:rPr>
          <w:rFonts w:ascii="Arial" w:hAnsi="Arial" w:cs="Arial"/>
        </w:rPr>
        <w:t xml:space="preserve"> </w:t>
      </w:r>
      <w:r w:rsidRPr="62221ABE">
        <w:rPr>
          <w:rFonts w:ascii="Arial" w:hAnsi="Arial" w:cs="Arial"/>
        </w:rPr>
        <w:t xml:space="preserve">will be substantially in the form of Exhibit U.  </w:t>
      </w:r>
    </w:p>
    <w:p w14:paraId="600D1C82" w14:textId="77777777" w:rsidR="00CA2ECB" w:rsidRPr="00AA22BA" w:rsidRDefault="00CA2ECB" w:rsidP="00CA2ECB">
      <w:pPr>
        <w:widowControl/>
        <w:tabs>
          <w:tab w:val="left" w:pos="1418"/>
        </w:tabs>
        <w:ind w:hanging="589"/>
        <w:jc w:val="both"/>
        <w:rPr>
          <w:rFonts w:ascii="Arial" w:hAnsi="Arial" w:cs="Arial"/>
        </w:rPr>
      </w:pPr>
    </w:p>
    <w:p w14:paraId="720B9837" w14:textId="1A246229" w:rsidR="00CA2ECB" w:rsidRPr="00AA22BA" w:rsidRDefault="579E7D02" w:rsidP="00CA2ECB">
      <w:pPr>
        <w:widowControl/>
        <w:numPr>
          <w:ilvl w:val="3"/>
          <w:numId w:val="36"/>
        </w:numPr>
        <w:tabs>
          <w:tab w:val="num" w:pos="1701"/>
          <w:tab w:val="num" w:pos="2160"/>
        </w:tabs>
        <w:ind w:left="1701" w:hanging="872"/>
        <w:jc w:val="both"/>
        <w:rPr>
          <w:rFonts w:ascii="Arial" w:hAnsi="Arial" w:cs="Arial"/>
        </w:rPr>
      </w:pPr>
      <w:bookmarkStart w:id="180" w:name="_DV_M80"/>
      <w:bookmarkEnd w:id="180"/>
      <w:r w:rsidRPr="7CFA61A9">
        <w:rPr>
          <w:rFonts w:ascii="Arial" w:hAnsi="Arial" w:cs="Arial"/>
        </w:rPr>
        <w:t xml:space="preserve">The </w:t>
      </w:r>
      <w:del w:id="181" w:author="Lizzie Timmins (NESO)" w:date="2024-10-15T14:46:00Z">
        <w:r w:rsidR="00CA2ECB" w:rsidRPr="7CFA61A9" w:rsidDel="579E7D02">
          <w:rPr>
            <w:rFonts w:ascii="Arial" w:hAnsi="Arial" w:cs="Arial"/>
            <w:b/>
            <w:bCs/>
          </w:rPr>
          <w:delText xml:space="preserve">Request for a Statement of </w:delText>
        </w:r>
      </w:del>
      <w:del w:id="182" w:author="Angela Quinn (NESO)" w:date="2024-10-18T07:29:00Z">
        <w:r w:rsidR="00CA2ECB" w:rsidRPr="7CFA61A9" w:rsidDel="579E7D02">
          <w:rPr>
            <w:rFonts w:ascii="Arial" w:hAnsi="Arial" w:cs="Arial"/>
            <w:b/>
            <w:bCs/>
          </w:rPr>
          <w:delText>Works</w:delText>
        </w:r>
      </w:del>
      <w:ins w:id="183" w:author="Angela Quinn (NESO)" w:date="2024-10-27T13:39:00Z">
        <w:r w:rsidR="68F2CEFC" w:rsidRPr="7CFA61A9">
          <w:rPr>
            <w:rFonts w:ascii="Arial" w:hAnsi="Arial" w:cs="Arial"/>
            <w:b/>
            <w:bCs/>
          </w:rPr>
          <w:t>Transmission Evaluation Application</w:t>
        </w:r>
      </w:ins>
      <w:r w:rsidRPr="7CFA61A9">
        <w:rPr>
          <w:rFonts w:ascii="Arial" w:hAnsi="Arial" w:cs="Arial"/>
        </w:rPr>
        <w:t xml:space="preserve"> must include the Technical Information in respect of such </w:t>
      </w:r>
      <w:r w:rsidRPr="7CFA61A9">
        <w:rPr>
          <w:rFonts w:ascii="Arial" w:hAnsi="Arial" w:cs="Arial"/>
          <w:b/>
          <w:bCs/>
        </w:rPr>
        <w:t>Power Station</w:t>
      </w:r>
      <w:r w:rsidR="32B2D7C0" w:rsidRPr="7CFA61A9">
        <w:rPr>
          <w:rFonts w:ascii="Arial" w:hAnsi="Arial" w:cs="Arial"/>
          <w:b/>
          <w:bCs/>
        </w:rPr>
        <w:t>(s)</w:t>
      </w:r>
      <w:r w:rsidRPr="7CFA61A9">
        <w:rPr>
          <w:rFonts w:ascii="Arial" w:hAnsi="Arial" w:cs="Arial"/>
        </w:rPr>
        <w:t xml:space="preserve"> and its proposed date of connection to and / or for the use of the </w:t>
      </w:r>
      <w:r w:rsidRPr="7CFA61A9">
        <w:rPr>
          <w:rFonts w:ascii="Arial" w:hAnsi="Arial" w:cs="Arial"/>
          <w:b/>
          <w:bCs/>
        </w:rPr>
        <w:t>Distribution System</w:t>
      </w:r>
      <w:r w:rsidRPr="7CFA61A9">
        <w:rPr>
          <w:rFonts w:ascii="Arial" w:hAnsi="Arial" w:cs="Arial"/>
        </w:rPr>
        <w:t>.</w:t>
      </w:r>
    </w:p>
    <w:p w14:paraId="41DB72E3" w14:textId="77777777" w:rsidR="00CA2ECB" w:rsidRPr="00AA22BA" w:rsidRDefault="00CA2ECB" w:rsidP="00CA2ECB">
      <w:pPr>
        <w:widowControl/>
        <w:tabs>
          <w:tab w:val="num" w:pos="1701"/>
        </w:tabs>
        <w:ind w:left="1701" w:hanging="872"/>
        <w:jc w:val="both"/>
        <w:rPr>
          <w:rFonts w:ascii="Arial" w:hAnsi="Arial" w:cs="Arial"/>
          <w:b/>
          <w:bCs/>
        </w:rPr>
      </w:pPr>
    </w:p>
    <w:p w14:paraId="1AD34084" w14:textId="1C3B0704" w:rsidR="00CA2ECB" w:rsidRPr="00AA22BA" w:rsidRDefault="00CA2ECB" w:rsidP="00CA2ECB">
      <w:pPr>
        <w:widowControl/>
        <w:numPr>
          <w:ilvl w:val="3"/>
          <w:numId w:val="36"/>
        </w:numPr>
        <w:tabs>
          <w:tab w:val="num" w:pos="1701"/>
          <w:tab w:val="num" w:pos="2160"/>
        </w:tabs>
        <w:ind w:left="1701" w:hanging="872"/>
        <w:jc w:val="both"/>
        <w:rPr>
          <w:rFonts w:ascii="Arial" w:hAnsi="Arial" w:cs="Arial"/>
        </w:rPr>
      </w:pPr>
      <w:bookmarkStart w:id="184" w:name="_DV_M81"/>
      <w:bookmarkEnd w:id="184"/>
      <w:del w:id="185" w:author="Lizzie Timmins (NESO)" w:date="2024-10-15T14:46:00Z">
        <w:r w:rsidRPr="00AA22BA" w:rsidDel="006F6C35">
          <w:rPr>
            <w:rFonts w:ascii="Arial" w:hAnsi="Arial" w:cs="Arial"/>
            <w:b/>
            <w:bCs/>
          </w:rPr>
          <w:delText>The Company</w:delText>
        </w:r>
        <w:r w:rsidRPr="00AA22BA" w:rsidDel="006F6C35">
          <w:rPr>
            <w:rFonts w:ascii="Arial" w:hAnsi="Arial" w:cs="Arial"/>
          </w:rPr>
          <w:delText xml:space="preserve"> will within 28</w:delText>
        </w:r>
        <w:r w:rsidR="007A3F3F" w:rsidDel="006F6C35">
          <w:rPr>
            <w:rFonts w:ascii="Arial" w:hAnsi="Arial" w:cs="Arial"/>
          </w:rPr>
          <w:delText xml:space="preserve"> calendar</w:delText>
        </w:r>
        <w:r w:rsidRPr="00AA22BA" w:rsidDel="006F6C35">
          <w:rPr>
            <w:rFonts w:ascii="Arial" w:hAnsi="Arial" w:cs="Arial"/>
          </w:rPr>
          <w:delText xml:space="preserve"> days of the submission of a </w:delText>
        </w:r>
        <w:r w:rsidRPr="00AA22BA" w:rsidDel="006F6C35">
          <w:rPr>
            <w:rFonts w:ascii="Arial" w:hAnsi="Arial" w:cs="Arial"/>
            <w:b/>
            <w:bCs/>
          </w:rPr>
          <w:delText>Request for a</w:delText>
        </w:r>
        <w:r w:rsidRPr="00AA22BA" w:rsidDel="006F6C35">
          <w:rPr>
            <w:rFonts w:ascii="Arial" w:hAnsi="Arial" w:cs="Arial"/>
          </w:rPr>
          <w:delText xml:space="preserve"> </w:delText>
        </w:r>
        <w:r w:rsidRPr="00AA22BA" w:rsidDel="006F6C35">
          <w:rPr>
            <w:rFonts w:ascii="Arial" w:hAnsi="Arial" w:cs="Arial"/>
            <w:b/>
            <w:bCs/>
          </w:rPr>
          <w:delText xml:space="preserve">Statement of Works </w:delText>
        </w:r>
        <w:r w:rsidRPr="00AA22BA" w:rsidDel="006F6C35">
          <w:rPr>
            <w:rFonts w:ascii="Arial" w:hAnsi="Arial" w:cs="Arial"/>
          </w:rPr>
          <w:delText xml:space="preserve">respond in writing to the </w:delText>
        </w:r>
        <w:r w:rsidRPr="00AA22BA" w:rsidDel="006F6C35">
          <w:rPr>
            <w:rFonts w:ascii="Arial" w:hAnsi="Arial" w:cs="Arial"/>
            <w:b/>
            <w:bCs/>
          </w:rPr>
          <w:delText xml:space="preserve">User </w:delText>
        </w:r>
        <w:r w:rsidRPr="00AA22BA" w:rsidDel="006F6C35">
          <w:rPr>
            <w:rFonts w:ascii="Arial" w:hAnsi="Arial" w:cs="Arial"/>
          </w:rPr>
          <w:delText xml:space="preserve">who owns or operates a </w:delText>
        </w:r>
        <w:r w:rsidRPr="00AA22BA" w:rsidDel="006F6C35">
          <w:rPr>
            <w:rFonts w:ascii="Arial" w:hAnsi="Arial" w:cs="Arial"/>
            <w:b/>
            <w:bCs/>
          </w:rPr>
          <w:delText xml:space="preserve">Distribution System </w:delText>
        </w:r>
        <w:r w:rsidRPr="00AA22BA" w:rsidDel="006F6C35">
          <w:rPr>
            <w:rFonts w:ascii="Arial" w:hAnsi="Arial" w:cs="Arial"/>
          </w:rPr>
          <w:delText>with a</w:delText>
        </w:r>
        <w:r w:rsidRPr="00AA22BA" w:rsidDel="006F6C35">
          <w:rPr>
            <w:rFonts w:ascii="Arial" w:hAnsi="Arial" w:cs="Arial"/>
            <w:b/>
            <w:bCs/>
          </w:rPr>
          <w:delText xml:space="preserve"> Statement of Works </w:delText>
        </w:r>
        <w:r w:rsidRPr="00AA22BA" w:rsidDel="006F6C35">
          <w:rPr>
            <w:rFonts w:ascii="Arial" w:hAnsi="Arial" w:cs="Arial"/>
          </w:rPr>
          <w:delText>substantially in the form of</w:delText>
        </w:r>
        <w:r w:rsidRPr="00AA22BA" w:rsidDel="006F6C35">
          <w:rPr>
            <w:rFonts w:ascii="Arial" w:hAnsi="Arial" w:cs="Arial"/>
            <w:b/>
            <w:bCs/>
          </w:rPr>
          <w:delText xml:space="preserve"> Exhibit V.</w:delText>
        </w:r>
        <w:r w:rsidRPr="00AA22BA" w:rsidDel="006F6C35">
          <w:rPr>
            <w:rFonts w:ascii="Arial" w:hAnsi="Arial" w:cs="Arial"/>
          </w:rPr>
          <w:delText xml:space="preserve">  The </w:delText>
        </w:r>
        <w:r w:rsidRPr="00AA22BA" w:rsidDel="006F6C35">
          <w:rPr>
            <w:rFonts w:ascii="Arial" w:hAnsi="Arial" w:cs="Arial"/>
            <w:b/>
            <w:bCs/>
          </w:rPr>
          <w:delText xml:space="preserve">User </w:delText>
        </w:r>
        <w:r w:rsidRPr="00AA22BA" w:rsidDel="006F6C35">
          <w:rPr>
            <w:rFonts w:ascii="Arial" w:hAnsi="Arial" w:cs="Arial"/>
          </w:rPr>
          <w:delText xml:space="preserve">who owns or operates a </w:delText>
        </w:r>
        <w:r w:rsidRPr="00AA22BA" w:rsidDel="006F6C35">
          <w:rPr>
            <w:rFonts w:ascii="Arial" w:hAnsi="Arial" w:cs="Arial"/>
            <w:b/>
            <w:bCs/>
          </w:rPr>
          <w:delText xml:space="preserve">Distribution System </w:delText>
        </w:r>
        <w:r w:rsidRPr="00AA22BA" w:rsidDel="006F6C35">
          <w:rPr>
            <w:rFonts w:ascii="Arial" w:hAnsi="Arial" w:cs="Arial"/>
          </w:rPr>
          <w:delText xml:space="preserve">shall forward such </w:delText>
        </w:r>
        <w:r w:rsidRPr="00AA22BA" w:rsidDel="006F6C35">
          <w:rPr>
            <w:rFonts w:ascii="Arial" w:hAnsi="Arial" w:cs="Arial"/>
            <w:b/>
            <w:bCs/>
          </w:rPr>
          <w:delText xml:space="preserve">Statement of Works </w:delText>
        </w:r>
        <w:r w:rsidRPr="00AA22BA" w:rsidDel="006F6C35">
          <w:rPr>
            <w:rFonts w:ascii="Arial" w:hAnsi="Arial" w:cs="Arial"/>
          </w:rPr>
          <w:delText xml:space="preserve">to the </w:delText>
        </w:r>
        <w:r w:rsidRPr="00AA22BA" w:rsidDel="006F6C35">
          <w:rPr>
            <w:rFonts w:ascii="Arial" w:hAnsi="Arial" w:cs="Arial"/>
            <w:b/>
            <w:bCs/>
          </w:rPr>
          <w:delText>Power Station</w:delText>
        </w:r>
        <w:r w:rsidR="007A3F3F" w:rsidDel="006F6C35">
          <w:rPr>
            <w:rFonts w:ascii="Arial" w:hAnsi="Arial" w:cs="Arial"/>
            <w:b/>
            <w:bCs/>
          </w:rPr>
          <w:delText>(s)</w:delText>
        </w:r>
        <w:r w:rsidRPr="00AA22BA" w:rsidDel="006F6C35">
          <w:rPr>
            <w:rFonts w:ascii="Arial" w:hAnsi="Arial" w:cs="Arial"/>
          </w:rPr>
          <w:delText xml:space="preserve"> as soon as reasonably practicable. </w:delText>
        </w:r>
      </w:del>
      <w:ins w:id="186" w:author="Lizzie Timmins (NESO)" w:date="2024-10-15T14:46:00Z">
        <w:r w:rsidR="006F6C35">
          <w:rPr>
            <w:rFonts w:ascii="Arial" w:hAnsi="Arial" w:cs="Arial"/>
          </w:rPr>
          <w:t xml:space="preserve">Not </w:t>
        </w:r>
      </w:ins>
      <w:ins w:id="187" w:author="Lizzie Timmins (NESO)" w:date="2024-10-15T14:47:00Z">
        <w:r w:rsidR="006F6C35">
          <w:rPr>
            <w:rFonts w:ascii="Arial" w:hAnsi="Arial" w:cs="Arial"/>
          </w:rPr>
          <w:t>Used</w:t>
        </w:r>
      </w:ins>
    </w:p>
    <w:p w14:paraId="355EB775" w14:textId="77777777" w:rsidR="00CA2ECB" w:rsidRPr="00AA22BA" w:rsidRDefault="00CA2ECB" w:rsidP="00CA2ECB">
      <w:pPr>
        <w:widowControl/>
        <w:tabs>
          <w:tab w:val="num" w:pos="1701"/>
        </w:tabs>
        <w:ind w:left="1701" w:hanging="872"/>
        <w:jc w:val="both"/>
        <w:rPr>
          <w:rFonts w:ascii="Arial" w:hAnsi="Arial" w:cs="Arial"/>
        </w:rPr>
      </w:pPr>
    </w:p>
    <w:p w14:paraId="0DB0E37E" w14:textId="2A0254EF" w:rsidR="00CA2ECB" w:rsidRPr="00AA22BA" w:rsidRDefault="00CA2ECB" w:rsidP="00CA2ECB">
      <w:pPr>
        <w:widowControl/>
        <w:ind w:left="1701" w:hanging="900"/>
        <w:jc w:val="both"/>
        <w:rPr>
          <w:rFonts w:ascii="Arial" w:hAnsi="Arial" w:cs="Arial"/>
        </w:rPr>
      </w:pPr>
      <w:bookmarkStart w:id="188" w:name="_DV_M82"/>
      <w:bookmarkEnd w:id="188"/>
      <w:r w:rsidRPr="59769FBD">
        <w:rPr>
          <w:rFonts w:ascii="Arial" w:hAnsi="Arial" w:cs="Arial"/>
        </w:rPr>
        <w:t xml:space="preserve">6.5.5.4 </w:t>
      </w:r>
      <w:del w:id="189" w:author="Lizzie Timmins (NESO)" w:date="2024-10-15T14:47:00Z">
        <w:r w:rsidRPr="59769FBD" w:rsidDel="006F6C35">
          <w:rPr>
            <w:rFonts w:ascii="Arial" w:hAnsi="Arial" w:cs="Arial"/>
          </w:rPr>
          <w:delText xml:space="preserve">The </w:delText>
        </w:r>
        <w:r w:rsidRPr="59769FBD" w:rsidDel="006F6C35">
          <w:rPr>
            <w:rFonts w:ascii="Arial" w:hAnsi="Arial" w:cs="Arial"/>
            <w:b/>
            <w:bCs/>
          </w:rPr>
          <w:delText xml:space="preserve">User </w:delText>
        </w:r>
        <w:r w:rsidRPr="59769FBD" w:rsidDel="006F6C35">
          <w:rPr>
            <w:rFonts w:ascii="Arial" w:hAnsi="Arial" w:cs="Arial"/>
          </w:rPr>
          <w:delText xml:space="preserve">who owns or operates a </w:delText>
        </w:r>
        <w:r w:rsidRPr="59769FBD" w:rsidDel="006F6C35">
          <w:rPr>
            <w:rFonts w:ascii="Arial" w:hAnsi="Arial" w:cs="Arial"/>
            <w:b/>
            <w:bCs/>
          </w:rPr>
          <w:delText xml:space="preserve">Distribution System </w:delText>
        </w:r>
        <w:r w:rsidRPr="59769FBD" w:rsidDel="006F6C35">
          <w:rPr>
            <w:rFonts w:ascii="Arial" w:hAnsi="Arial" w:cs="Arial"/>
          </w:rPr>
          <w:delText xml:space="preserve">shall have 90 </w:delText>
        </w:r>
        <w:r w:rsidRPr="59769FBD" w:rsidDel="006F6C35">
          <w:rPr>
            <w:rFonts w:ascii="Arial" w:hAnsi="Arial" w:cs="Arial"/>
            <w:b/>
            <w:bCs/>
          </w:rPr>
          <w:delText xml:space="preserve">Business Days </w:delText>
        </w:r>
        <w:r w:rsidRPr="59769FBD" w:rsidDel="006F6C35">
          <w:rPr>
            <w:rFonts w:ascii="Arial" w:hAnsi="Arial" w:cs="Arial"/>
          </w:rPr>
          <w:delText xml:space="preserve">from such notification under Paragraph 6.5.5.3 to return to </w:delText>
        </w:r>
        <w:r w:rsidRPr="59769FBD" w:rsidDel="006F6C35">
          <w:rPr>
            <w:rFonts w:ascii="Arial" w:hAnsi="Arial" w:cs="Arial"/>
            <w:b/>
            <w:bCs/>
          </w:rPr>
          <w:delText xml:space="preserve">The Company </w:delText>
        </w:r>
        <w:r w:rsidRPr="59769FBD" w:rsidDel="006F6C35">
          <w:rPr>
            <w:rFonts w:ascii="Arial" w:hAnsi="Arial" w:cs="Arial"/>
          </w:rPr>
          <w:delText xml:space="preserve">a completed and signed </w:delText>
        </w:r>
        <w:r w:rsidRPr="59769FBD" w:rsidDel="006F6C35">
          <w:rPr>
            <w:rFonts w:ascii="Arial" w:hAnsi="Arial" w:cs="Arial"/>
            <w:b/>
            <w:bCs/>
          </w:rPr>
          <w:delText xml:space="preserve">Confirmation of Project Progression, </w:delText>
        </w:r>
        <w:r w:rsidRPr="59769FBD" w:rsidDel="006F6C35">
          <w:rPr>
            <w:rFonts w:ascii="Arial" w:hAnsi="Arial" w:cs="Arial"/>
          </w:rPr>
          <w:delText xml:space="preserve">in the form attached to the </w:delText>
        </w:r>
        <w:r w:rsidRPr="59769FBD" w:rsidDel="006F6C35">
          <w:rPr>
            <w:rFonts w:ascii="Arial" w:hAnsi="Arial" w:cs="Arial"/>
            <w:b/>
            <w:bCs/>
          </w:rPr>
          <w:delText>Statement of Works</w:delText>
        </w:r>
        <w:r w:rsidRPr="59769FBD" w:rsidDel="006F6C35">
          <w:rPr>
            <w:rFonts w:ascii="Arial" w:hAnsi="Arial" w:cs="Arial"/>
          </w:rPr>
          <w:delText xml:space="preserve"> together with the appropriate fee.  The </w:delText>
        </w:r>
        <w:r w:rsidRPr="59769FBD" w:rsidDel="006F6C35">
          <w:rPr>
            <w:rFonts w:ascii="Arial" w:hAnsi="Arial" w:cs="Arial"/>
            <w:b/>
            <w:bCs/>
          </w:rPr>
          <w:delText xml:space="preserve">User </w:delText>
        </w:r>
        <w:r w:rsidRPr="59769FBD" w:rsidDel="006F6C35">
          <w:rPr>
            <w:rFonts w:ascii="Arial" w:hAnsi="Arial" w:cs="Arial"/>
          </w:rPr>
          <w:delText xml:space="preserve">who owns or operates a </w:delText>
        </w:r>
        <w:r w:rsidRPr="59769FBD" w:rsidDel="006F6C35">
          <w:rPr>
            <w:rFonts w:ascii="Arial" w:hAnsi="Arial" w:cs="Arial"/>
            <w:b/>
            <w:bCs/>
          </w:rPr>
          <w:delText xml:space="preserve">Distribution System </w:delText>
        </w:r>
        <w:r w:rsidRPr="59769FBD" w:rsidDel="006F6C35">
          <w:rPr>
            <w:rFonts w:ascii="Arial" w:hAnsi="Arial" w:cs="Arial"/>
          </w:rPr>
          <w:delText xml:space="preserve">shall forward a copy of such </w:delText>
        </w:r>
        <w:r w:rsidRPr="59769FBD" w:rsidDel="006F6C35">
          <w:rPr>
            <w:rFonts w:ascii="Arial" w:hAnsi="Arial" w:cs="Arial"/>
            <w:b/>
            <w:bCs/>
          </w:rPr>
          <w:delText xml:space="preserve">Confirmation of Project Progression </w:delText>
        </w:r>
        <w:r w:rsidRPr="59769FBD" w:rsidDel="006F6C35">
          <w:rPr>
            <w:rFonts w:ascii="Arial" w:hAnsi="Arial" w:cs="Arial"/>
          </w:rPr>
          <w:delText xml:space="preserve">to the </w:delText>
        </w:r>
        <w:r w:rsidRPr="59769FBD" w:rsidDel="006F6C35">
          <w:rPr>
            <w:rFonts w:ascii="Arial" w:hAnsi="Arial" w:cs="Arial"/>
            <w:b/>
            <w:bCs/>
          </w:rPr>
          <w:delText>Power Station</w:delText>
        </w:r>
        <w:r w:rsidR="3EB08777" w:rsidRPr="59769FBD" w:rsidDel="006F6C35">
          <w:rPr>
            <w:rFonts w:ascii="Arial" w:hAnsi="Arial" w:cs="Arial"/>
            <w:b/>
            <w:bCs/>
          </w:rPr>
          <w:delText>(</w:delText>
        </w:r>
        <w:r w:rsidR="00026487" w:rsidRPr="59769FBD" w:rsidDel="006F6C35">
          <w:rPr>
            <w:rFonts w:ascii="Arial" w:hAnsi="Arial" w:cs="Arial"/>
            <w:b/>
            <w:bCs/>
          </w:rPr>
          <w:delText>s</w:delText>
        </w:r>
        <w:r w:rsidR="1805E8AA" w:rsidRPr="59769FBD" w:rsidDel="006F6C35">
          <w:rPr>
            <w:rFonts w:ascii="Arial" w:hAnsi="Arial" w:cs="Arial"/>
            <w:b/>
            <w:bCs/>
          </w:rPr>
          <w:delText>)</w:delText>
        </w:r>
        <w:r w:rsidRPr="59769FBD" w:rsidDel="006F6C35">
          <w:rPr>
            <w:rFonts w:ascii="Arial" w:hAnsi="Arial" w:cs="Arial"/>
          </w:rPr>
          <w:delText xml:space="preserve"> as soon as reasonably practicable.   </w:delText>
        </w:r>
      </w:del>
      <w:ins w:id="190" w:author="Lizzie Timmins (NESO)" w:date="2024-10-15T14:47:00Z">
        <w:r w:rsidR="006F6C35">
          <w:rPr>
            <w:rFonts w:ascii="Arial" w:hAnsi="Arial" w:cs="Arial"/>
          </w:rPr>
          <w:t>Not Used</w:t>
        </w:r>
      </w:ins>
    </w:p>
    <w:p w14:paraId="56140009" w14:textId="77777777" w:rsidR="00CA2ECB" w:rsidRPr="00AA22BA" w:rsidRDefault="00CA2ECB" w:rsidP="00CA2ECB">
      <w:pPr>
        <w:widowControl/>
        <w:tabs>
          <w:tab w:val="num" w:pos="1701"/>
        </w:tabs>
        <w:ind w:left="1701" w:hanging="872"/>
        <w:jc w:val="both"/>
        <w:rPr>
          <w:rFonts w:ascii="Arial" w:hAnsi="Arial" w:cs="Arial"/>
        </w:rPr>
      </w:pPr>
    </w:p>
    <w:p w14:paraId="2484A466" w14:textId="5676009F" w:rsidR="00CA2ECB" w:rsidRPr="00FC7553" w:rsidRDefault="579E7D02" w:rsidP="00FC7553">
      <w:pPr>
        <w:widowControl/>
        <w:numPr>
          <w:ilvl w:val="3"/>
          <w:numId w:val="37"/>
        </w:numPr>
        <w:tabs>
          <w:tab w:val="num" w:pos="1701"/>
        </w:tabs>
        <w:ind w:left="1701" w:hanging="872"/>
        <w:jc w:val="both"/>
        <w:rPr>
          <w:rFonts w:ascii="Arial" w:hAnsi="Arial" w:cs="Arial"/>
        </w:rPr>
      </w:pPr>
      <w:bookmarkStart w:id="191" w:name="_DV_M83"/>
      <w:bookmarkEnd w:id="191"/>
      <w:r w:rsidRPr="7CFA61A9">
        <w:rPr>
          <w:rFonts w:ascii="Arial" w:hAnsi="Arial" w:cs="Arial"/>
        </w:rPr>
        <w:t xml:space="preserve">The </w:t>
      </w:r>
      <w:del w:id="192" w:author="Angela Quinn (NESO)" w:date="2024-10-18T07:30:00Z">
        <w:r w:rsidR="00CA2ECB" w:rsidRPr="7CFA61A9" w:rsidDel="579E7D02">
          <w:rPr>
            <w:rFonts w:ascii="Arial" w:hAnsi="Arial" w:cs="Arial"/>
            <w:b/>
            <w:bCs/>
          </w:rPr>
          <w:delText>Confirmation of</w:delText>
        </w:r>
      </w:del>
      <w:del w:id="193" w:author="Angela Quinn (NESO)" w:date="2024-10-27T13:41:00Z">
        <w:r w:rsidR="00CA2ECB" w:rsidRPr="7CFA61A9" w:rsidDel="579E7D02">
          <w:rPr>
            <w:rFonts w:ascii="Arial" w:hAnsi="Arial" w:cs="Arial"/>
            <w:b/>
            <w:bCs/>
          </w:rPr>
          <w:delText xml:space="preserve"> Project Progression</w:delText>
        </w:r>
      </w:del>
      <w:ins w:id="194" w:author="Angela Quinn (NESO)" w:date="2024-10-27T13:41:00Z">
        <w:r w:rsidR="32A649B1" w:rsidRPr="7CFA61A9">
          <w:rPr>
            <w:rFonts w:ascii="Arial" w:hAnsi="Arial" w:cs="Arial"/>
            <w:b/>
            <w:bCs/>
          </w:rPr>
          <w:t>Transmission Evaluation Application</w:t>
        </w:r>
      </w:ins>
      <w:del w:id="195" w:author="Lizzie Timmins (NESO)" w:date="2024-10-15T14:47:00Z">
        <w:r w:rsidR="00CA2ECB" w:rsidRPr="7CFA61A9" w:rsidDel="579E7D02">
          <w:rPr>
            <w:rFonts w:ascii="Arial" w:hAnsi="Arial" w:cs="Arial"/>
          </w:rPr>
          <w:delText xml:space="preserve">together with the information included in the </w:delText>
        </w:r>
        <w:r w:rsidR="00CA2ECB" w:rsidRPr="7CFA61A9" w:rsidDel="579E7D02">
          <w:rPr>
            <w:rFonts w:ascii="Arial" w:hAnsi="Arial" w:cs="Arial"/>
            <w:b/>
            <w:bCs/>
          </w:rPr>
          <w:delText>Request for a Statement of Works</w:delText>
        </w:r>
        <w:r w:rsidR="00CA2ECB" w:rsidRPr="7CFA61A9" w:rsidDel="579E7D02">
          <w:rPr>
            <w:rFonts w:ascii="Arial" w:hAnsi="Arial" w:cs="Arial"/>
          </w:rPr>
          <w:delText xml:space="preserve">, and any further details as may be required by </w:delText>
        </w:r>
        <w:r w:rsidR="00CA2ECB" w:rsidRPr="7CFA61A9" w:rsidDel="579E7D02">
          <w:rPr>
            <w:rFonts w:ascii="Arial" w:hAnsi="Arial" w:cs="Arial"/>
            <w:b/>
            <w:bCs/>
          </w:rPr>
          <w:delText>The Company</w:delText>
        </w:r>
      </w:del>
      <w:r w:rsidR="00CA2ECB" w:rsidRPr="7CFA61A9">
        <w:rPr>
          <w:rFonts w:ascii="Arial" w:hAnsi="Arial" w:cs="Arial"/>
        </w:rPr>
        <w:t xml:space="preserve"> </w:t>
      </w:r>
      <w:r w:rsidRPr="7CFA61A9">
        <w:rPr>
          <w:rFonts w:ascii="Arial" w:hAnsi="Arial" w:cs="Arial"/>
        </w:rPr>
        <w:t xml:space="preserve">shall be deemed to be a </w:t>
      </w:r>
      <w:r w:rsidRPr="7CFA61A9">
        <w:rPr>
          <w:rFonts w:ascii="Arial" w:hAnsi="Arial" w:cs="Arial"/>
          <w:b/>
          <w:bCs/>
        </w:rPr>
        <w:t>Modification Application</w:t>
      </w:r>
      <w:r w:rsidRPr="7CFA61A9">
        <w:rPr>
          <w:rFonts w:ascii="Arial" w:hAnsi="Arial" w:cs="Arial"/>
        </w:rPr>
        <w:t xml:space="preserve"> for the purposes of the </w:t>
      </w:r>
      <w:r w:rsidRPr="7CFA61A9">
        <w:rPr>
          <w:rFonts w:ascii="Arial" w:hAnsi="Arial" w:cs="Arial"/>
          <w:b/>
          <w:bCs/>
        </w:rPr>
        <w:t xml:space="preserve">Charging Statements </w:t>
      </w:r>
      <w:r w:rsidRPr="7CFA61A9">
        <w:rPr>
          <w:rFonts w:ascii="Arial" w:hAnsi="Arial" w:cs="Arial"/>
        </w:rPr>
        <w:t xml:space="preserve">and Paragraphs 1.3.2, 6.9.2, 6.9.4 and 6.10 of the </w:t>
      </w:r>
      <w:r w:rsidRPr="7CFA61A9">
        <w:rPr>
          <w:rFonts w:ascii="Arial" w:hAnsi="Arial" w:cs="Arial"/>
          <w:b/>
          <w:bCs/>
        </w:rPr>
        <w:t>CUSC</w:t>
      </w:r>
      <w:r w:rsidRPr="7CFA61A9">
        <w:rPr>
          <w:rFonts w:ascii="Arial" w:hAnsi="Arial" w:cs="Arial"/>
        </w:rPr>
        <w:t xml:space="preserve"> which shall apply thereto. </w:t>
      </w:r>
    </w:p>
    <w:p w14:paraId="0FA39FAB" w14:textId="77777777" w:rsidR="00392188" w:rsidRPr="00AA22BA" w:rsidRDefault="00392188" w:rsidP="0035750B">
      <w:pPr>
        <w:widowControl/>
        <w:ind w:left="829" w:firstLine="611"/>
        <w:jc w:val="both"/>
        <w:rPr>
          <w:rFonts w:ascii="Arial" w:hAnsi="Arial" w:cs="Arial"/>
        </w:rPr>
      </w:pPr>
    </w:p>
    <w:p w14:paraId="133128F5" w14:textId="09052437" w:rsidR="00CA2ECB" w:rsidRPr="00AA22BA" w:rsidRDefault="579E7D02" w:rsidP="00CA2ECB">
      <w:pPr>
        <w:widowControl/>
        <w:numPr>
          <w:ilvl w:val="3"/>
          <w:numId w:val="37"/>
        </w:numPr>
        <w:tabs>
          <w:tab w:val="num" w:pos="1701"/>
        </w:tabs>
        <w:ind w:left="1701" w:hanging="872"/>
        <w:jc w:val="both"/>
        <w:rPr>
          <w:rFonts w:ascii="Arial" w:hAnsi="Arial" w:cs="Arial"/>
        </w:rPr>
      </w:pPr>
      <w:bookmarkStart w:id="196" w:name="_DV_M84"/>
      <w:bookmarkEnd w:id="196"/>
      <w:r w:rsidRPr="398B6167">
        <w:rPr>
          <w:rFonts w:ascii="Arial" w:hAnsi="Arial" w:cs="Arial"/>
        </w:rPr>
        <w:t xml:space="preserve">Where </w:t>
      </w:r>
      <w:r w:rsidRPr="398B6167">
        <w:rPr>
          <w:rFonts w:ascii="Arial" w:hAnsi="Arial" w:cs="Arial"/>
          <w:b/>
          <w:bCs/>
        </w:rPr>
        <w:t xml:space="preserve">The Company </w:t>
      </w:r>
      <w:r w:rsidRPr="398B6167">
        <w:rPr>
          <w:rFonts w:ascii="Arial" w:hAnsi="Arial" w:cs="Arial"/>
        </w:rPr>
        <w:t xml:space="preserve">believes the </w:t>
      </w:r>
      <w:r w:rsidRPr="398B6167">
        <w:rPr>
          <w:rFonts w:ascii="Arial" w:hAnsi="Arial" w:cs="Arial"/>
          <w:b/>
          <w:bCs/>
        </w:rPr>
        <w:t>Power Station</w:t>
      </w:r>
      <w:r w:rsidR="520CE05B" w:rsidRPr="398B6167">
        <w:rPr>
          <w:rFonts w:ascii="Arial" w:hAnsi="Arial" w:cs="Arial"/>
          <w:b/>
          <w:bCs/>
        </w:rPr>
        <w:t>(s)</w:t>
      </w:r>
      <w:r w:rsidRPr="398B6167">
        <w:rPr>
          <w:rFonts w:ascii="Arial" w:hAnsi="Arial" w:cs="Arial"/>
          <w:b/>
          <w:bCs/>
        </w:rPr>
        <w:t xml:space="preserve"> </w:t>
      </w:r>
      <w:r w:rsidRPr="398B6167">
        <w:rPr>
          <w:rFonts w:ascii="Arial" w:hAnsi="Arial" w:cs="Arial"/>
        </w:rPr>
        <w:t xml:space="preserve">has </w:t>
      </w:r>
      <w:r w:rsidR="5F2AE242" w:rsidRPr="398B6167">
        <w:rPr>
          <w:rFonts w:ascii="Arial" w:hAnsi="Arial" w:cs="Arial"/>
        </w:rPr>
        <w:t>no significant</w:t>
      </w:r>
      <w:r w:rsidRPr="398B6167">
        <w:rPr>
          <w:rFonts w:ascii="Arial" w:hAnsi="Arial" w:cs="Arial"/>
        </w:rPr>
        <w:t xml:space="preserve"> impact on the </w:t>
      </w:r>
      <w:r w:rsidRPr="398B6167">
        <w:rPr>
          <w:rFonts w:ascii="Arial" w:hAnsi="Arial" w:cs="Arial"/>
          <w:b/>
          <w:bCs/>
        </w:rPr>
        <w:t>National Electricity Transmission System</w:t>
      </w:r>
      <w:r w:rsidRPr="398B6167">
        <w:rPr>
          <w:rFonts w:ascii="Arial" w:hAnsi="Arial" w:cs="Arial"/>
        </w:rPr>
        <w:t xml:space="preserve"> </w:t>
      </w:r>
      <w:del w:id="197" w:author="Angela Quinn (NESO)" w:date="2024-10-31T08:15:00Z">
        <w:r w:rsidRPr="398B6167" w:rsidDel="293ED381">
          <w:rPr>
            <w:rFonts w:ascii="Arial" w:hAnsi="Arial" w:cs="Arial"/>
          </w:rPr>
          <w:delText>(</w:delText>
        </w:r>
        <w:r w:rsidRPr="398B6167" w:rsidDel="5FD0E871">
          <w:rPr>
            <w:rFonts w:ascii="Arial" w:hAnsi="Arial" w:cs="Arial"/>
          </w:rPr>
          <w:delText>as described in paragraph 6.5.</w:delText>
        </w:r>
        <w:r w:rsidRPr="398B6167" w:rsidDel="293ED381">
          <w:rPr>
            <w:rFonts w:ascii="Arial" w:hAnsi="Arial" w:cs="Arial"/>
          </w:rPr>
          <w:delText>1</w:delText>
        </w:r>
        <w:r w:rsidRPr="398B6167" w:rsidDel="1E562F63">
          <w:rPr>
            <w:rFonts w:ascii="Arial" w:hAnsi="Arial" w:cs="Arial"/>
          </w:rPr>
          <w:delText>(b)</w:delText>
        </w:r>
        <w:r w:rsidRPr="398B6167" w:rsidDel="293ED381">
          <w:rPr>
            <w:rFonts w:ascii="Arial" w:hAnsi="Arial" w:cs="Arial"/>
          </w:rPr>
          <w:delText>)</w:delText>
        </w:r>
      </w:del>
      <w:del w:id="198" w:author="Lizzie Timmins (NESO)" w:date="2024-10-31T12:59:00Z">
        <w:r w:rsidRPr="398B6167" w:rsidDel="00201978">
          <w:rPr>
            <w:rFonts w:ascii="Arial" w:hAnsi="Arial" w:cs="Arial"/>
          </w:rPr>
          <w:delText xml:space="preserve"> </w:delText>
        </w:r>
      </w:del>
      <w:del w:id="199" w:author="Lizzie Timmins (NESO)" w:date="2024-10-15T14:47:00Z">
        <w:r w:rsidRPr="398B6167" w:rsidDel="00CA2ECB">
          <w:rPr>
            <w:rFonts w:ascii="Arial" w:hAnsi="Arial" w:cs="Arial"/>
          </w:rPr>
          <w:delText xml:space="preserve">or the </w:delText>
        </w:r>
        <w:r w:rsidRPr="398B6167" w:rsidDel="00CA2ECB">
          <w:rPr>
            <w:rFonts w:ascii="Arial" w:hAnsi="Arial" w:cs="Arial"/>
            <w:b/>
            <w:bCs/>
          </w:rPr>
          <w:delText>Statement of Works</w:delText>
        </w:r>
      </w:del>
      <w:ins w:id="200" w:author="Angela Quinn (NESO)" w:date="2024-10-18T07:56:00Z">
        <w:r w:rsidR="097F5288" w:rsidRPr="398B6167">
          <w:rPr>
            <w:rFonts w:ascii="Arial" w:hAnsi="Arial" w:cs="Arial"/>
          </w:rPr>
          <w:t>or</w:t>
        </w:r>
      </w:ins>
      <w:ins w:id="201" w:author="Angela Quinn (NESO)" w:date="2024-10-27T13:42:00Z">
        <w:r w:rsidR="0D69E9FF" w:rsidRPr="398B6167">
          <w:rPr>
            <w:rFonts w:ascii="Arial" w:hAnsi="Arial" w:cs="Arial"/>
          </w:rPr>
          <w:t xml:space="preserve"> </w:t>
        </w:r>
        <w:r w:rsidR="0D69E9FF" w:rsidRPr="398B6167">
          <w:rPr>
            <w:rFonts w:ascii="Arial" w:hAnsi="Arial" w:cs="Arial"/>
            <w:b/>
            <w:bCs/>
          </w:rPr>
          <w:t>The Company’s</w:t>
        </w:r>
        <w:r w:rsidR="0D69E9FF" w:rsidRPr="398B6167">
          <w:rPr>
            <w:rFonts w:ascii="Arial" w:hAnsi="Arial" w:cs="Arial"/>
          </w:rPr>
          <w:t xml:space="preserve"> </w:t>
        </w:r>
      </w:ins>
      <w:ins w:id="202" w:author="Angela Quinn (NESO)" w:date="2024-10-18T07:56:00Z">
        <w:r w:rsidR="226C13C7" w:rsidRPr="398B6167">
          <w:rPr>
            <w:rFonts w:ascii="Arial" w:hAnsi="Arial" w:cs="Arial"/>
          </w:rPr>
          <w:t>assessment of the</w:t>
        </w:r>
        <w:r w:rsidR="226C13C7" w:rsidRPr="398B6167">
          <w:rPr>
            <w:rFonts w:ascii="Arial" w:hAnsi="Arial" w:cs="Arial"/>
            <w:b/>
            <w:bCs/>
          </w:rPr>
          <w:t xml:space="preserve"> </w:t>
        </w:r>
      </w:ins>
      <w:ins w:id="203" w:author="Angela Quinn (NESO)" w:date="2024-10-27T13:42:00Z">
        <w:r w:rsidR="16448B6A" w:rsidRPr="398B6167">
          <w:rPr>
            <w:rFonts w:ascii="Arial" w:hAnsi="Arial" w:cs="Arial"/>
            <w:b/>
            <w:bCs/>
          </w:rPr>
          <w:t>Tran</w:t>
        </w:r>
      </w:ins>
      <w:ins w:id="204" w:author="Angela Quinn (NESO)" w:date="2024-10-27T13:43:00Z">
        <w:r w:rsidR="16448B6A" w:rsidRPr="398B6167">
          <w:rPr>
            <w:rFonts w:ascii="Arial" w:hAnsi="Arial" w:cs="Arial"/>
            <w:b/>
            <w:bCs/>
          </w:rPr>
          <w:t>sm</w:t>
        </w:r>
      </w:ins>
      <w:ins w:id="205" w:author="Angela Quinn (NESO)" w:date="2024-10-27T13:44:00Z">
        <w:r w:rsidR="31A383C2" w:rsidRPr="398B6167">
          <w:rPr>
            <w:rFonts w:ascii="Arial" w:hAnsi="Arial" w:cs="Arial"/>
            <w:b/>
            <w:bCs/>
          </w:rPr>
          <w:t>iss</w:t>
        </w:r>
      </w:ins>
      <w:ins w:id="206" w:author="Angela Quinn (NESO)" w:date="2024-10-27T13:43:00Z">
        <w:r w:rsidR="16448B6A" w:rsidRPr="398B6167">
          <w:rPr>
            <w:rFonts w:ascii="Arial" w:hAnsi="Arial" w:cs="Arial"/>
            <w:b/>
            <w:bCs/>
          </w:rPr>
          <w:t>ion Evaluation Applicatio</w:t>
        </w:r>
      </w:ins>
      <w:ins w:id="207" w:author="Angela Quinn (NESO)" w:date="2024-10-18T07:56:00Z">
        <w:r w:rsidR="226C13C7" w:rsidRPr="398B6167">
          <w:rPr>
            <w:rFonts w:ascii="Arial" w:hAnsi="Arial" w:cs="Arial"/>
            <w:b/>
            <w:bCs/>
          </w:rPr>
          <w:t>n</w:t>
        </w:r>
      </w:ins>
      <w:r w:rsidR="00201978">
        <w:rPr>
          <w:rFonts w:ascii="Arial" w:hAnsi="Arial" w:cs="Arial"/>
          <w:b/>
          <w:bCs/>
        </w:rPr>
        <w:t xml:space="preserve"> </w:t>
      </w:r>
      <w:r w:rsidRPr="398B6167">
        <w:rPr>
          <w:rFonts w:ascii="Arial" w:hAnsi="Arial" w:cs="Arial"/>
        </w:rPr>
        <w:t xml:space="preserve">indicates that no works are required nor any </w:t>
      </w:r>
      <w:r w:rsidRPr="398B6167">
        <w:rPr>
          <w:rFonts w:ascii="Arial" w:hAnsi="Arial" w:cs="Arial"/>
          <w:b/>
          <w:bCs/>
        </w:rPr>
        <w:t xml:space="preserve">Site Specific Requirements </w:t>
      </w:r>
      <w:r w:rsidRPr="398B6167">
        <w:rPr>
          <w:rFonts w:ascii="Arial" w:hAnsi="Arial" w:cs="Arial"/>
        </w:rPr>
        <w:t>are necessary,</w:t>
      </w:r>
      <w:ins w:id="208" w:author="Lizzie Timmins (NESO)" w:date="2024-10-15T14:47:00Z">
        <w:r w:rsidR="0FB76756" w:rsidRPr="398B6167">
          <w:rPr>
            <w:rFonts w:ascii="Arial" w:hAnsi="Arial" w:cs="Arial"/>
          </w:rPr>
          <w:t xml:space="preserve"> </w:t>
        </w:r>
        <w:r w:rsidR="0FB76756" w:rsidRPr="398B6167">
          <w:rPr>
            <w:rFonts w:ascii="Arial" w:hAnsi="Arial" w:cs="Arial"/>
            <w:b/>
            <w:bCs/>
          </w:rPr>
          <w:t>The Company</w:t>
        </w:r>
        <w:r w:rsidR="0FB76756" w:rsidRPr="398B6167">
          <w:rPr>
            <w:rFonts w:ascii="Arial" w:hAnsi="Arial" w:cs="Arial"/>
          </w:rPr>
          <w:t xml:space="preserve"> shall notify the </w:t>
        </w:r>
        <w:r w:rsidR="0FB76756" w:rsidRPr="398B6167">
          <w:rPr>
            <w:rFonts w:ascii="Arial" w:hAnsi="Arial" w:cs="Arial"/>
            <w:b/>
            <w:bCs/>
          </w:rPr>
          <w:t>User</w:t>
        </w:r>
        <w:r w:rsidR="0FB76756" w:rsidRPr="398B6167">
          <w:rPr>
            <w:rFonts w:ascii="Arial" w:hAnsi="Arial" w:cs="Arial"/>
          </w:rPr>
          <w:t xml:space="preserve"> in the form at Exhibit </w:t>
        </w:r>
      </w:ins>
      <w:ins w:id="209" w:author="Angela Quinn (NESO)" w:date="2024-10-18T07:50:00Z">
        <w:r w:rsidR="0740B19F" w:rsidRPr="398B6167">
          <w:rPr>
            <w:rFonts w:ascii="Arial" w:hAnsi="Arial" w:cs="Arial"/>
          </w:rPr>
          <w:t>V</w:t>
        </w:r>
      </w:ins>
      <w:ins w:id="210" w:author="Lizzie Timmins (NESO)" w:date="2024-10-31T13:00:00Z">
        <w:r w:rsidR="00113F90">
          <w:rPr>
            <w:rFonts w:ascii="Arial" w:hAnsi="Arial" w:cs="Arial"/>
          </w:rPr>
          <w:t xml:space="preserve"> </w:t>
        </w:r>
      </w:ins>
      <w:ins w:id="211" w:author="Claire Goult (NESO)" w:date="2024-10-31T12:52:00Z">
        <w:r w:rsidR="00FD0D25">
          <w:rPr>
            <w:rFonts w:ascii="Arial" w:hAnsi="Arial" w:cs="Arial"/>
          </w:rPr>
          <w:t xml:space="preserve">as soon as reasonably practical </w:t>
        </w:r>
        <w:r w:rsidR="001034DE">
          <w:rPr>
            <w:rFonts w:ascii="Arial" w:hAnsi="Arial" w:cs="Arial"/>
          </w:rPr>
          <w:t xml:space="preserve">and in any event prior to the end of the </w:t>
        </w:r>
        <w:r w:rsidR="001034DE" w:rsidRPr="00486F13">
          <w:rPr>
            <w:rFonts w:ascii="Arial" w:hAnsi="Arial" w:cs="Arial"/>
            <w:b/>
            <w:bCs/>
          </w:rPr>
          <w:t>Gated Des</w:t>
        </w:r>
      </w:ins>
      <w:ins w:id="212" w:author="Claire Goult (NESO)" w:date="2024-10-31T12:53:00Z">
        <w:r w:rsidR="001034DE" w:rsidRPr="00486F13">
          <w:rPr>
            <w:rFonts w:ascii="Arial" w:hAnsi="Arial" w:cs="Arial"/>
            <w:b/>
            <w:bCs/>
          </w:rPr>
          <w:t xml:space="preserve">ign </w:t>
        </w:r>
      </w:ins>
      <w:ins w:id="213" w:author="Claire Goult (NESO)" w:date="2024-10-31T12:52:00Z">
        <w:r w:rsidR="001034DE" w:rsidRPr="00486F13">
          <w:rPr>
            <w:rFonts w:ascii="Arial" w:hAnsi="Arial" w:cs="Arial"/>
            <w:b/>
            <w:bCs/>
          </w:rPr>
          <w:t>Process</w:t>
        </w:r>
        <w:r w:rsidR="001034DE">
          <w:rPr>
            <w:rFonts w:ascii="Arial" w:hAnsi="Arial" w:cs="Arial"/>
          </w:rPr>
          <w:t xml:space="preserve"> </w:t>
        </w:r>
      </w:ins>
      <w:ins w:id="214" w:author="Angela Quinn (NESO)" w:date="2024-10-18T07:51:00Z">
        <w:r w:rsidR="44A0DA66" w:rsidRPr="398B6167">
          <w:rPr>
            <w:rFonts w:ascii="Arial" w:hAnsi="Arial" w:cs="Arial"/>
          </w:rPr>
          <w:t xml:space="preserve">and </w:t>
        </w:r>
      </w:ins>
      <w:ins w:id="215" w:author="Claire Goult (NESO)" w:date="2024-10-31T12:55:00Z">
        <w:r w:rsidR="009835F0">
          <w:rPr>
            <w:rFonts w:ascii="Arial" w:hAnsi="Arial" w:cs="Arial"/>
          </w:rPr>
          <w:t xml:space="preserve">in </w:t>
        </w:r>
      </w:ins>
      <w:ins w:id="216" w:author="Claire Goult (NESO)" w:date="2024-10-31T12:56:00Z">
        <w:r w:rsidR="001E6F31">
          <w:rPr>
            <w:rFonts w:ascii="Arial" w:hAnsi="Arial" w:cs="Arial"/>
          </w:rPr>
          <w:t>such</w:t>
        </w:r>
      </w:ins>
      <w:ins w:id="217" w:author="Claire Goult (NESO)" w:date="2024-10-31T12:55:00Z">
        <w:r w:rsidR="009835F0">
          <w:rPr>
            <w:rFonts w:ascii="Arial" w:hAnsi="Arial" w:cs="Arial"/>
          </w:rPr>
          <w:t xml:space="preserve"> circumstance</w:t>
        </w:r>
      </w:ins>
      <w:ins w:id="218" w:author="Claire Goult (NESO)" w:date="2024-10-31T12:56:00Z">
        <w:r w:rsidR="001E6F31">
          <w:rPr>
            <w:rFonts w:ascii="Arial" w:hAnsi="Arial" w:cs="Arial"/>
          </w:rPr>
          <w:t>s</w:t>
        </w:r>
      </w:ins>
      <w:ins w:id="219" w:author="Claire Goult (NESO)" w:date="2024-10-31T12:55:00Z">
        <w:r w:rsidR="009835F0">
          <w:rPr>
            <w:rFonts w:ascii="Arial" w:hAnsi="Arial" w:cs="Arial"/>
          </w:rPr>
          <w:t xml:space="preserve"> </w:t>
        </w:r>
      </w:ins>
      <w:ins w:id="220" w:author="Angela Quinn (NESO)" w:date="2024-10-18T07:51:00Z">
        <w:r w:rsidR="44A0DA66" w:rsidRPr="398B6167">
          <w:rPr>
            <w:rFonts w:ascii="Arial" w:hAnsi="Arial" w:cs="Arial"/>
          </w:rPr>
          <w:t>the</w:t>
        </w:r>
        <w:r w:rsidR="44A0DA66" w:rsidRPr="398B6167">
          <w:rPr>
            <w:rFonts w:ascii="Arial" w:hAnsi="Arial" w:cs="Arial"/>
            <w:b/>
            <w:bCs/>
          </w:rPr>
          <w:t xml:space="preserve"> </w:t>
        </w:r>
      </w:ins>
      <w:ins w:id="221" w:author="Angela Quinn (NESO)" w:date="2024-10-27T13:46:00Z">
        <w:r w:rsidR="1356B5BA" w:rsidRPr="398B6167">
          <w:rPr>
            <w:rFonts w:ascii="Arial" w:hAnsi="Arial" w:cs="Arial"/>
            <w:b/>
            <w:bCs/>
          </w:rPr>
          <w:t>Transmission Evaluation Application</w:t>
        </w:r>
      </w:ins>
      <w:ins w:id="222" w:author="Angela Quinn (NESO)" w:date="2024-10-18T07:51:00Z">
        <w:r w:rsidR="44A0DA66" w:rsidRPr="398B6167">
          <w:rPr>
            <w:rFonts w:ascii="Arial" w:hAnsi="Arial" w:cs="Arial"/>
            <w:b/>
            <w:bCs/>
          </w:rPr>
          <w:t xml:space="preserve"> </w:t>
        </w:r>
        <w:r w:rsidR="44A0DA66" w:rsidRPr="398B6167">
          <w:rPr>
            <w:rFonts w:ascii="Arial" w:hAnsi="Arial" w:cs="Arial"/>
          </w:rPr>
          <w:t xml:space="preserve">shall </w:t>
        </w:r>
      </w:ins>
      <w:ins w:id="223" w:author="Angela Quinn (NESO)" w:date="2024-10-27T13:45:00Z">
        <w:r w:rsidR="7A04C766" w:rsidRPr="398B6167">
          <w:rPr>
            <w:rFonts w:ascii="Arial" w:hAnsi="Arial" w:cs="Arial"/>
          </w:rPr>
          <w:t xml:space="preserve">be </w:t>
        </w:r>
      </w:ins>
      <w:ins w:id="224" w:author="Claire Goult (NESO)" w:date="2024-10-31T12:56:00Z">
        <w:r w:rsidR="001E6F31">
          <w:rPr>
            <w:rFonts w:ascii="Arial" w:hAnsi="Arial" w:cs="Arial"/>
          </w:rPr>
          <w:t>concluded</w:t>
        </w:r>
        <w:r w:rsidR="00256C40">
          <w:rPr>
            <w:rFonts w:ascii="Arial" w:hAnsi="Arial" w:cs="Arial"/>
          </w:rPr>
          <w:t>.</w:t>
        </w:r>
      </w:ins>
      <w:del w:id="225" w:author="Lizzie Timmins (NESO)" w:date="2024-10-15T14:48:00Z">
        <w:r w:rsidRPr="398B6167" w:rsidDel="00CA2ECB">
          <w:rPr>
            <w:rFonts w:ascii="Arial" w:hAnsi="Arial" w:cs="Arial"/>
          </w:rPr>
          <w:delText xml:space="preserve"> the </w:delText>
        </w:r>
        <w:r w:rsidRPr="398B6167" w:rsidDel="00CA2ECB">
          <w:rPr>
            <w:rFonts w:ascii="Arial" w:hAnsi="Arial" w:cs="Arial"/>
            <w:b/>
            <w:bCs/>
          </w:rPr>
          <w:delText>Statement of Works</w:delText>
        </w:r>
        <w:r w:rsidRPr="398B6167" w:rsidDel="00CA2ECB">
          <w:rPr>
            <w:rFonts w:ascii="Arial" w:hAnsi="Arial" w:cs="Arial"/>
          </w:rPr>
          <w:delText xml:space="preserve"> shall complete both the </w:delText>
        </w:r>
        <w:r w:rsidRPr="398B6167" w:rsidDel="00CA2ECB">
          <w:rPr>
            <w:rFonts w:ascii="Arial" w:hAnsi="Arial" w:cs="Arial"/>
            <w:b/>
            <w:bCs/>
          </w:rPr>
          <w:delText xml:space="preserve">Request for a Statement of Works </w:delText>
        </w:r>
        <w:r w:rsidRPr="398B6167" w:rsidDel="00CA2ECB">
          <w:rPr>
            <w:rFonts w:ascii="Arial" w:hAnsi="Arial" w:cs="Arial"/>
          </w:rPr>
          <w:delText xml:space="preserve">and </w:delText>
        </w:r>
        <w:r w:rsidRPr="398B6167" w:rsidDel="00CA2ECB">
          <w:rPr>
            <w:rFonts w:ascii="Arial" w:hAnsi="Arial" w:cs="Arial"/>
            <w:b/>
            <w:bCs/>
          </w:rPr>
          <w:delText>Evaluation of Transmission Impact.</w:delText>
        </w:r>
      </w:del>
      <w:r w:rsidR="33BBDCFA" w:rsidRPr="398B6167">
        <w:rPr>
          <w:rFonts w:ascii="Arial" w:hAnsi="Arial" w:cs="Arial"/>
          <w:b/>
          <w:bCs/>
        </w:rPr>
        <w:t xml:space="preserve"> </w:t>
      </w:r>
      <w:r w:rsidR="33BBDCFA" w:rsidRPr="398B6167">
        <w:rPr>
          <w:rFonts w:ascii="Arial" w:hAnsi="Arial" w:cs="Arial"/>
        </w:rPr>
        <w:t>F</w:t>
      </w:r>
      <w:r w:rsidRPr="398B6167">
        <w:rPr>
          <w:rFonts w:ascii="Arial" w:hAnsi="Arial" w:cs="Arial"/>
        </w:rPr>
        <w:t>or the purposes of Paragraph 6.5.1(</w:t>
      </w:r>
      <w:r w:rsidR="5E4D2477" w:rsidRPr="398B6167">
        <w:rPr>
          <w:rFonts w:ascii="Arial" w:hAnsi="Arial" w:cs="Arial"/>
        </w:rPr>
        <w:t>c</w:t>
      </w:r>
      <w:r w:rsidRPr="398B6167">
        <w:rPr>
          <w:rFonts w:ascii="Arial" w:hAnsi="Arial" w:cs="Arial"/>
        </w:rPr>
        <w:t xml:space="preserve">) the </w:t>
      </w:r>
      <w:r w:rsidRPr="398B6167">
        <w:rPr>
          <w:rFonts w:ascii="Arial" w:hAnsi="Arial" w:cs="Arial"/>
          <w:b/>
          <w:bCs/>
        </w:rPr>
        <w:t xml:space="preserve">User </w:t>
      </w:r>
      <w:r w:rsidRPr="398B6167">
        <w:rPr>
          <w:rFonts w:ascii="Arial" w:hAnsi="Arial" w:cs="Arial"/>
        </w:rPr>
        <w:t xml:space="preserve">who owns or operates a </w:t>
      </w:r>
      <w:r w:rsidRPr="398B6167">
        <w:rPr>
          <w:rFonts w:ascii="Arial" w:hAnsi="Arial" w:cs="Arial"/>
          <w:b/>
          <w:bCs/>
        </w:rPr>
        <w:t xml:space="preserve">Distribution System </w:t>
      </w:r>
      <w:r w:rsidRPr="398B6167">
        <w:rPr>
          <w:rFonts w:ascii="Arial" w:hAnsi="Arial" w:cs="Arial"/>
        </w:rPr>
        <w:t xml:space="preserve">may </w:t>
      </w:r>
      <w:r w:rsidRPr="398B6167">
        <w:rPr>
          <w:rFonts w:ascii="Arial" w:hAnsi="Arial" w:cs="Arial"/>
          <w:b/>
          <w:bCs/>
        </w:rPr>
        <w:t xml:space="preserve">Energise </w:t>
      </w:r>
      <w:r w:rsidRPr="398B6167">
        <w:rPr>
          <w:rFonts w:ascii="Arial" w:hAnsi="Arial" w:cs="Arial"/>
        </w:rPr>
        <w:t xml:space="preserve">the connection of the </w:t>
      </w:r>
      <w:r w:rsidRPr="398B6167">
        <w:rPr>
          <w:rFonts w:ascii="Arial" w:hAnsi="Arial" w:cs="Arial"/>
          <w:b/>
          <w:bCs/>
        </w:rPr>
        <w:t>Power Station</w:t>
      </w:r>
      <w:r w:rsidR="758D38CD" w:rsidRPr="398B6167">
        <w:rPr>
          <w:rFonts w:ascii="Arial" w:hAnsi="Arial" w:cs="Arial"/>
          <w:b/>
          <w:bCs/>
        </w:rPr>
        <w:t>(s)</w:t>
      </w:r>
      <w:r w:rsidRPr="398B6167">
        <w:rPr>
          <w:rFonts w:ascii="Arial" w:hAnsi="Arial" w:cs="Arial"/>
          <w:b/>
          <w:bCs/>
        </w:rPr>
        <w:t xml:space="preserve"> </w:t>
      </w:r>
      <w:r w:rsidRPr="398B6167">
        <w:rPr>
          <w:rFonts w:ascii="Arial" w:hAnsi="Arial" w:cs="Arial"/>
        </w:rPr>
        <w:t xml:space="preserve">or permit the use of its </w:t>
      </w:r>
      <w:r w:rsidRPr="398B6167">
        <w:rPr>
          <w:rFonts w:ascii="Arial" w:hAnsi="Arial" w:cs="Arial"/>
          <w:b/>
          <w:bCs/>
        </w:rPr>
        <w:t>Distribution System</w:t>
      </w:r>
      <w:r w:rsidRPr="398B6167">
        <w:rPr>
          <w:rFonts w:ascii="Arial" w:hAnsi="Arial" w:cs="Arial"/>
        </w:rPr>
        <w:t xml:space="preserve"> by the </w:t>
      </w:r>
      <w:r w:rsidRPr="398B6167">
        <w:rPr>
          <w:rFonts w:ascii="Arial" w:hAnsi="Arial" w:cs="Arial"/>
          <w:b/>
          <w:bCs/>
        </w:rPr>
        <w:t>Power Station</w:t>
      </w:r>
      <w:r w:rsidR="758D38CD" w:rsidRPr="398B6167">
        <w:rPr>
          <w:rFonts w:ascii="Arial" w:hAnsi="Arial" w:cs="Arial"/>
          <w:b/>
          <w:bCs/>
        </w:rPr>
        <w:t>(s)</w:t>
      </w:r>
      <w:r w:rsidRPr="398B6167">
        <w:rPr>
          <w:rFonts w:ascii="Arial" w:hAnsi="Arial" w:cs="Arial"/>
          <w:b/>
          <w:bCs/>
        </w:rPr>
        <w:t>.</w:t>
      </w:r>
    </w:p>
    <w:p w14:paraId="5FFCFD91" w14:textId="77777777" w:rsidR="00CA2ECB" w:rsidRPr="00AA22BA" w:rsidRDefault="00CA2ECB" w:rsidP="00CA2ECB">
      <w:pPr>
        <w:widowControl/>
        <w:tabs>
          <w:tab w:val="num" w:pos="1701"/>
        </w:tabs>
        <w:ind w:left="1701" w:hanging="872"/>
        <w:jc w:val="both"/>
        <w:rPr>
          <w:rFonts w:ascii="Arial" w:hAnsi="Arial" w:cs="Arial"/>
        </w:rPr>
      </w:pPr>
    </w:p>
    <w:p w14:paraId="07989738" w14:textId="60362548" w:rsidR="00CA2ECB" w:rsidRPr="00AA22BA" w:rsidRDefault="00243637" w:rsidP="00CA2ECB">
      <w:pPr>
        <w:widowControl/>
        <w:numPr>
          <w:ilvl w:val="3"/>
          <w:numId w:val="37"/>
        </w:numPr>
        <w:tabs>
          <w:tab w:val="num" w:pos="1701"/>
        </w:tabs>
        <w:ind w:left="1701" w:hanging="872"/>
        <w:jc w:val="both"/>
        <w:rPr>
          <w:rFonts w:ascii="Arial" w:hAnsi="Arial" w:cs="Arial"/>
        </w:rPr>
      </w:pPr>
      <w:bookmarkStart w:id="226" w:name="_DV_M85"/>
      <w:bookmarkEnd w:id="226"/>
      <w:ins w:id="227" w:author="Lizzie Timmins (NESO)" w:date="2024-10-15T14:48:00Z">
        <w:r w:rsidRPr="398B6167">
          <w:rPr>
            <w:rFonts w:ascii="Arial" w:hAnsi="Arial" w:cs="Arial"/>
          </w:rPr>
          <w:t xml:space="preserve">Except where </w:t>
        </w:r>
        <w:r w:rsidRPr="398B6167">
          <w:rPr>
            <w:rFonts w:ascii="Arial" w:hAnsi="Arial" w:cs="Arial"/>
            <w:b/>
            <w:bCs/>
          </w:rPr>
          <w:t>The Company</w:t>
        </w:r>
        <w:r w:rsidRPr="398B6167">
          <w:rPr>
            <w:rFonts w:ascii="Arial" w:hAnsi="Arial" w:cs="Arial"/>
          </w:rPr>
          <w:t xml:space="preserve"> confirms otherwise under Paragraph 6.5.5.6, </w:t>
        </w:r>
      </w:ins>
      <w:ins w:id="228" w:author="Angela Quinn (NESO)" w:date="2024-10-31T08:33:00Z">
        <w:r w:rsidR="7BA6D0BF" w:rsidRPr="398B6167">
          <w:rPr>
            <w:rFonts w:ascii="Arial" w:hAnsi="Arial" w:cs="Arial"/>
          </w:rPr>
          <w:t>(</w:t>
        </w:r>
      </w:ins>
      <w:ins w:id="229" w:author="Angela Quinn (NESO)" w:date="2024-10-31T08:32:00Z">
        <w:r w:rsidR="2D936A6B" w:rsidRPr="398B6167">
          <w:rPr>
            <w:rFonts w:ascii="Arial" w:hAnsi="Arial" w:cs="Arial"/>
          </w:rPr>
          <w:t xml:space="preserve">or it is </w:t>
        </w:r>
      </w:ins>
      <w:ins w:id="230" w:author="Angela Quinn (NESO)" w:date="2024-10-31T08:33:00Z">
        <w:r w:rsidR="3F62CD4B" w:rsidRPr="398B6167">
          <w:rPr>
            <w:rFonts w:ascii="Arial" w:hAnsi="Arial" w:cs="Arial"/>
          </w:rPr>
          <w:t xml:space="preserve">otherwise </w:t>
        </w:r>
      </w:ins>
      <w:ins w:id="231" w:author="Angela Quinn (NESO)" w:date="2024-10-31T08:32:00Z">
        <w:r w:rsidR="2D936A6B" w:rsidRPr="398B6167">
          <w:rPr>
            <w:rFonts w:ascii="Arial" w:hAnsi="Arial" w:cs="Arial"/>
          </w:rPr>
          <w:t xml:space="preserve">provided for under the </w:t>
        </w:r>
        <w:r w:rsidR="2D936A6B" w:rsidRPr="00486F13">
          <w:rPr>
            <w:rFonts w:ascii="Arial" w:hAnsi="Arial" w:cs="Arial"/>
            <w:b/>
            <w:bCs/>
          </w:rPr>
          <w:t>Transmission Impact Assessment</w:t>
        </w:r>
        <w:r w:rsidR="2D936A6B" w:rsidRPr="398B6167">
          <w:rPr>
            <w:rFonts w:ascii="Arial" w:hAnsi="Arial" w:cs="Arial"/>
          </w:rPr>
          <w:t xml:space="preserve"> process in the </w:t>
        </w:r>
        <w:r w:rsidR="2D936A6B" w:rsidRPr="00486F13">
          <w:rPr>
            <w:rFonts w:ascii="Arial" w:hAnsi="Arial" w:cs="Arial"/>
            <w:b/>
            <w:bCs/>
          </w:rPr>
          <w:t>Bilateral Connection Agreement</w:t>
        </w:r>
      </w:ins>
      <w:ins w:id="232" w:author="Angela Quinn (NESO)" w:date="2024-10-31T08:33:00Z">
        <w:r w:rsidR="11ADF3C5" w:rsidRPr="398B6167">
          <w:rPr>
            <w:rFonts w:ascii="Arial" w:hAnsi="Arial" w:cs="Arial"/>
          </w:rPr>
          <w:t>)</w:t>
        </w:r>
      </w:ins>
      <w:ins w:id="233" w:author="Angela Quinn (NESO)" w:date="2024-10-31T08:32:00Z">
        <w:r w:rsidR="2D936A6B" w:rsidRPr="398B6167">
          <w:rPr>
            <w:rFonts w:ascii="Arial" w:hAnsi="Arial" w:cs="Arial"/>
          </w:rPr>
          <w:t xml:space="preserve"> </w:t>
        </w:r>
      </w:ins>
      <w:del w:id="234" w:author="Lizzie Timmins (NESO)" w:date="2024-10-15T14:48:00Z">
        <w:r w:rsidRPr="398B6167" w:rsidDel="00243637">
          <w:rPr>
            <w:rFonts w:ascii="Arial" w:hAnsi="Arial" w:cs="Arial"/>
          </w:rPr>
          <w:delText xml:space="preserve">Where </w:delText>
        </w:r>
        <w:r w:rsidRPr="398B6167" w:rsidDel="00243637">
          <w:rPr>
            <w:rFonts w:ascii="Arial" w:hAnsi="Arial" w:cs="Arial"/>
            <w:b/>
            <w:bCs/>
          </w:rPr>
          <w:delText xml:space="preserve">The Company </w:delText>
        </w:r>
        <w:r w:rsidRPr="398B6167" w:rsidDel="00243637">
          <w:rPr>
            <w:rFonts w:ascii="Arial" w:hAnsi="Arial" w:cs="Arial"/>
          </w:rPr>
          <w:delText xml:space="preserve">believes the </w:delText>
        </w:r>
        <w:r w:rsidRPr="398B6167" w:rsidDel="00243637">
          <w:rPr>
            <w:rFonts w:ascii="Arial" w:hAnsi="Arial" w:cs="Arial"/>
            <w:b/>
            <w:bCs/>
          </w:rPr>
          <w:delText xml:space="preserve">Power Station(s) </w:delText>
        </w:r>
        <w:r w:rsidRPr="398B6167" w:rsidDel="00243637">
          <w:rPr>
            <w:rFonts w:ascii="Arial" w:hAnsi="Arial" w:cs="Arial"/>
          </w:rPr>
          <w:delText xml:space="preserve">has a significant impact on the </w:delText>
        </w:r>
        <w:r w:rsidRPr="398B6167" w:rsidDel="00243637">
          <w:rPr>
            <w:rFonts w:ascii="Arial" w:hAnsi="Arial" w:cs="Arial"/>
            <w:b/>
            <w:bCs/>
          </w:rPr>
          <w:delText>National Electricity Transmission System</w:delText>
        </w:r>
        <w:r w:rsidRPr="398B6167" w:rsidDel="00243637">
          <w:rPr>
            <w:rFonts w:ascii="Arial" w:hAnsi="Arial" w:cs="Arial"/>
          </w:rPr>
          <w:delText xml:space="preserve"> (as described in paragraph 6.5.1(b)) and the </w:delText>
        </w:r>
        <w:r w:rsidRPr="398B6167" w:rsidDel="00243637">
          <w:rPr>
            <w:rFonts w:ascii="Arial" w:hAnsi="Arial" w:cs="Arial"/>
            <w:b/>
            <w:bCs/>
          </w:rPr>
          <w:delText xml:space="preserve">Statement of Works </w:delText>
        </w:r>
        <w:r w:rsidRPr="398B6167" w:rsidDel="00243637">
          <w:rPr>
            <w:rFonts w:ascii="Arial" w:hAnsi="Arial" w:cs="Arial"/>
          </w:rPr>
          <w:delText xml:space="preserve">indicates that works are required and/or </w:delText>
        </w:r>
        <w:r w:rsidRPr="398B6167" w:rsidDel="00243637">
          <w:rPr>
            <w:rFonts w:ascii="Arial" w:hAnsi="Arial" w:cs="Arial"/>
            <w:b/>
            <w:bCs/>
          </w:rPr>
          <w:delText xml:space="preserve">Site Specific Requirements </w:delText>
        </w:r>
        <w:r w:rsidRPr="398B6167" w:rsidDel="00243637">
          <w:rPr>
            <w:rFonts w:ascii="Arial" w:hAnsi="Arial" w:cs="Arial"/>
          </w:rPr>
          <w:delText xml:space="preserve">are necessary, should </w:delText>
        </w:r>
      </w:del>
      <w:r w:rsidR="00CA2ECB" w:rsidRPr="398B6167">
        <w:rPr>
          <w:rFonts w:ascii="Arial" w:hAnsi="Arial" w:cs="Arial"/>
        </w:rPr>
        <w:t xml:space="preserve">the </w:t>
      </w:r>
      <w:r w:rsidR="00CA2ECB" w:rsidRPr="398B6167">
        <w:rPr>
          <w:rFonts w:ascii="Arial" w:hAnsi="Arial" w:cs="Arial"/>
          <w:b/>
          <w:bCs/>
        </w:rPr>
        <w:t xml:space="preserve">User </w:t>
      </w:r>
      <w:r w:rsidR="00CA2ECB" w:rsidRPr="398B6167">
        <w:rPr>
          <w:rFonts w:ascii="Arial" w:hAnsi="Arial" w:cs="Arial"/>
        </w:rPr>
        <w:t xml:space="preserve">who owns or operates a </w:t>
      </w:r>
      <w:r w:rsidR="00CA2ECB" w:rsidRPr="398B6167">
        <w:rPr>
          <w:rFonts w:ascii="Arial" w:hAnsi="Arial" w:cs="Arial"/>
          <w:b/>
          <w:bCs/>
        </w:rPr>
        <w:t>Distribution System</w:t>
      </w:r>
      <w:r w:rsidR="00CA2ECB" w:rsidRPr="398B6167">
        <w:rPr>
          <w:rFonts w:ascii="Arial" w:hAnsi="Arial" w:cs="Arial"/>
        </w:rPr>
        <w:t xml:space="preserve"> </w:t>
      </w:r>
      <w:del w:id="235" w:author="Lizzie Timmins (NESO)" w:date="2024-10-15T14:48:00Z">
        <w:r w:rsidRPr="398B6167" w:rsidDel="00243637">
          <w:rPr>
            <w:rFonts w:ascii="Arial" w:hAnsi="Arial" w:cs="Arial"/>
          </w:rPr>
          <w:delText xml:space="preserve">fail to return to </w:delText>
        </w:r>
        <w:r w:rsidRPr="398B6167" w:rsidDel="00243637">
          <w:rPr>
            <w:rFonts w:ascii="Arial" w:hAnsi="Arial" w:cs="Arial"/>
            <w:b/>
            <w:bCs/>
          </w:rPr>
          <w:delText xml:space="preserve">The Company </w:delText>
        </w:r>
        <w:r w:rsidRPr="398B6167" w:rsidDel="00243637">
          <w:rPr>
            <w:rFonts w:ascii="Arial" w:hAnsi="Arial" w:cs="Arial"/>
          </w:rPr>
          <w:delText xml:space="preserve">a signed and completed </w:delText>
        </w:r>
        <w:r w:rsidRPr="398B6167" w:rsidDel="00243637">
          <w:rPr>
            <w:rFonts w:ascii="Arial" w:hAnsi="Arial" w:cs="Arial"/>
            <w:b/>
            <w:bCs/>
          </w:rPr>
          <w:delText xml:space="preserve">Confirmation of Project Progression </w:delText>
        </w:r>
        <w:r w:rsidRPr="398B6167" w:rsidDel="00243637">
          <w:rPr>
            <w:rFonts w:ascii="Arial" w:hAnsi="Arial" w:cs="Arial"/>
          </w:rPr>
          <w:delText>(together with the appropriate fee)</w:delText>
        </w:r>
        <w:r w:rsidRPr="398B6167" w:rsidDel="00243637">
          <w:rPr>
            <w:rFonts w:ascii="Arial" w:hAnsi="Arial" w:cs="Arial"/>
            <w:b/>
            <w:bCs/>
          </w:rPr>
          <w:delText xml:space="preserve"> </w:delText>
        </w:r>
        <w:r w:rsidRPr="398B6167" w:rsidDel="00243637">
          <w:rPr>
            <w:rFonts w:ascii="Arial" w:hAnsi="Arial" w:cs="Arial"/>
          </w:rPr>
          <w:delText xml:space="preserve">within 90 </w:delText>
        </w:r>
        <w:r w:rsidRPr="398B6167" w:rsidDel="00243637">
          <w:rPr>
            <w:rFonts w:ascii="Arial" w:hAnsi="Arial" w:cs="Arial"/>
            <w:b/>
            <w:bCs/>
          </w:rPr>
          <w:delText xml:space="preserve">Business Days </w:delText>
        </w:r>
        <w:r w:rsidRPr="398B6167" w:rsidDel="00243637">
          <w:rPr>
            <w:rFonts w:ascii="Arial" w:hAnsi="Arial" w:cs="Arial"/>
          </w:rPr>
          <w:delText xml:space="preserve">from such notification under Paragraph 6.5.5.3, the </w:delText>
        </w:r>
        <w:r w:rsidRPr="398B6167" w:rsidDel="00243637">
          <w:rPr>
            <w:rFonts w:ascii="Arial" w:hAnsi="Arial" w:cs="Arial"/>
            <w:b/>
            <w:bCs/>
          </w:rPr>
          <w:delText xml:space="preserve">Request for a Statement of Works </w:delText>
        </w:r>
        <w:r w:rsidRPr="398B6167" w:rsidDel="00243637">
          <w:rPr>
            <w:rFonts w:ascii="Arial" w:hAnsi="Arial" w:cs="Arial"/>
          </w:rPr>
          <w:delText xml:space="preserve">shall be deemed withdrawn and the </w:delText>
        </w:r>
        <w:r w:rsidRPr="398B6167" w:rsidDel="00243637">
          <w:rPr>
            <w:rFonts w:ascii="Arial" w:hAnsi="Arial" w:cs="Arial"/>
            <w:b/>
            <w:bCs/>
          </w:rPr>
          <w:delText xml:space="preserve">User </w:delText>
        </w:r>
        <w:r w:rsidRPr="398B6167" w:rsidDel="00243637">
          <w:rPr>
            <w:rFonts w:ascii="Arial" w:hAnsi="Arial" w:cs="Arial"/>
          </w:rPr>
          <w:delText xml:space="preserve">who owns or operates a </w:delText>
        </w:r>
        <w:r w:rsidRPr="398B6167" w:rsidDel="00243637">
          <w:rPr>
            <w:rFonts w:ascii="Arial" w:hAnsi="Arial" w:cs="Arial"/>
            <w:b/>
            <w:bCs/>
          </w:rPr>
          <w:delText xml:space="preserve">Distribution System </w:delText>
        </w:r>
      </w:del>
      <w:r w:rsidR="00CA2ECB" w:rsidRPr="398B6167">
        <w:rPr>
          <w:rFonts w:ascii="Arial" w:hAnsi="Arial" w:cs="Arial"/>
        </w:rPr>
        <w:t xml:space="preserve">shall not energise the connection of nor permit the use of its </w:t>
      </w:r>
      <w:r w:rsidR="00CA2ECB" w:rsidRPr="398B6167">
        <w:rPr>
          <w:rFonts w:ascii="Arial" w:hAnsi="Arial" w:cs="Arial"/>
          <w:b/>
          <w:bCs/>
        </w:rPr>
        <w:t xml:space="preserve">Distribution System </w:t>
      </w:r>
      <w:r w:rsidR="00CA2ECB" w:rsidRPr="398B6167">
        <w:rPr>
          <w:rFonts w:ascii="Arial" w:hAnsi="Arial" w:cs="Arial"/>
        </w:rPr>
        <w:t xml:space="preserve">by the </w:t>
      </w:r>
      <w:r w:rsidR="00CA2ECB" w:rsidRPr="398B6167">
        <w:rPr>
          <w:rFonts w:ascii="Arial" w:hAnsi="Arial" w:cs="Arial"/>
          <w:b/>
          <w:bCs/>
        </w:rPr>
        <w:t>Power Station</w:t>
      </w:r>
      <w:r w:rsidR="00C230AD" w:rsidRPr="398B6167">
        <w:rPr>
          <w:rFonts w:ascii="Arial" w:hAnsi="Arial" w:cs="Arial"/>
          <w:b/>
          <w:bCs/>
        </w:rPr>
        <w:t>(s)</w:t>
      </w:r>
      <w:r w:rsidR="00CA2ECB" w:rsidRPr="398B6167">
        <w:rPr>
          <w:rFonts w:ascii="Arial" w:hAnsi="Arial" w:cs="Arial"/>
          <w:b/>
          <w:bCs/>
        </w:rPr>
        <w:t xml:space="preserve"> </w:t>
      </w:r>
      <w:ins w:id="236" w:author="Lizzie Timmins (NESO)" w:date="2024-10-15T14:49:00Z">
        <w:r w:rsidR="00065E06" w:rsidRPr="398B6167">
          <w:rPr>
            <w:rFonts w:ascii="Arial" w:hAnsi="Arial" w:cs="Arial"/>
          </w:rPr>
          <w:t xml:space="preserve">other than in accordance with the </w:t>
        </w:r>
        <w:r w:rsidR="00065E06" w:rsidRPr="398B6167">
          <w:rPr>
            <w:rFonts w:ascii="Arial" w:hAnsi="Arial" w:cs="Arial"/>
            <w:b/>
            <w:bCs/>
          </w:rPr>
          <w:t>Gate 2 Agreements</w:t>
        </w:r>
      </w:ins>
      <w:del w:id="237" w:author="Lizzie Timmins (NESO)" w:date="2024-10-15T14:49:00Z">
        <w:r w:rsidRPr="398B6167" w:rsidDel="00243637">
          <w:rPr>
            <w:rFonts w:ascii="Arial" w:hAnsi="Arial" w:cs="Arial"/>
          </w:rPr>
          <w:delText xml:space="preserve">that was the subject of the </w:delText>
        </w:r>
        <w:r w:rsidRPr="398B6167" w:rsidDel="00243637">
          <w:rPr>
            <w:rFonts w:ascii="Arial" w:hAnsi="Arial" w:cs="Arial"/>
            <w:b/>
            <w:bCs/>
          </w:rPr>
          <w:delText xml:space="preserve">Request for a Statement of Works </w:delText>
        </w:r>
        <w:r w:rsidRPr="398B6167" w:rsidDel="00243637">
          <w:rPr>
            <w:rFonts w:ascii="Arial" w:hAnsi="Arial" w:cs="Arial"/>
          </w:rPr>
          <w:delText xml:space="preserve">in the manner described in the </w:delText>
        </w:r>
        <w:r w:rsidRPr="398B6167" w:rsidDel="00243637">
          <w:rPr>
            <w:rFonts w:ascii="Arial" w:hAnsi="Arial" w:cs="Arial"/>
            <w:b/>
            <w:bCs/>
          </w:rPr>
          <w:delText>Request for a Statement of Works</w:delText>
        </w:r>
      </w:del>
      <w:r w:rsidR="00CA2ECB" w:rsidRPr="398B6167">
        <w:rPr>
          <w:rFonts w:ascii="Arial" w:hAnsi="Arial" w:cs="Arial"/>
          <w:b/>
          <w:bCs/>
        </w:rPr>
        <w:t xml:space="preserve">. </w:t>
      </w:r>
      <w:r w:rsidR="00CA2ECB" w:rsidRPr="398B6167">
        <w:rPr>
          <w:rFonts w:ascii="Arial" w:hAnsi="Arial" w:cs="Arial"/>
        </w:rPr>
        <w:t xml:space="preserve"> </w:t>
      </w:r>
    </w:p>
    <w:p w14:paraId="03EDF645" w14:textId="77777777" w:rsidR="00CA2ECB" w:rsidRPr="00AA22BA" w:rsidRDefault="00CA2ECB" w:rsidP="00CA2ECB">
      <w:pPr>
        <w:widowControl/>
        <w:jc w:val="both"/>
        <w:rPr>
          <w:rFonts w:ascii="Arial" w:hAnsi="Arial" w:cs="Arial"/>
          <w:b/>
          <w:bCs/>
        </w:rPr>
      </w:pPr>
    </w:p>
    <w:p w14:paraId="5B0D6E03" w14:textId="44765082" w:rsidR="00CA2ECB" w:rsidRPr="007537F3" w:rsidRDefault="579E7D02" w:rsidP="00CA2ECB">
      <w:pPr>
        <w:widowControl/>
        <w:numPr>
          <w:ilvl w:val="3"/>
          <w:numId w:val="37"/>
        </w:numPr>
        <w:tabs>
          <w:tab w:val="num" w:pos="1701"/>
        </w:tabs>
        <w:ind w:left="1701" w:hanging="872"/>
        <w:jc w:val="both"/>
        <w:rPr>
          <w:rFonts w:ascii="Arial" w:hAnsi="Arial" w:cs="Arial"/>
        </w:rPr>
      </w:pPr>
      <w:bookmarkStart w:id="238" w:name="_DV_M86"/>
      <w:bookmarkEnd w:id="238"/>
      <w:r w:rsidRPr="0E1DE9A1">
        <w:rPr>
          <w:rFonts w:ascii="Arial" w:hAnsi="Arial" w:cs="Arial"/>
        </w:rPr>
        <w:t xml:space="preserve">The </w:t>
      </w:r>
      <w:r w:rsidRPr="0E1DE9A1">
        <w:rPr>
          <w:rFonts w:ascii="Arial" w:hAnsi="Arial" w:cs="Arial"/>
          <w:b/>
          <w:bCs/>
        </w:rPr>
        <w:t xml:space="preserve">User </w:t>
      </w:r>
      <w:r w:rsidRPr="0E1DE9A1">
        <w:rPr>
          <w:rFonts w:ascii="Arial" w:hAnsi="Arial" w:cs="Arial"/>
        </w:rPr>
        <w:t xml:space="preserve">who owns or operates a </w:t>
      </w:r>
      <w:r w:rsidRPr="0E1DE9A1">
        <w:rPr>
          <w:rFonts w:ascii="Arial" w:hAnsi="Arial" w:cs="Arial"/>
          <w:b/>
          <w:bCs/>
        </w:rPr>
        <w:t xml:space="preserve">Distribution System </w:t>
      </w:r>
      <w:r w:rsidRPr="0E1DE9A1">
        <w:rPr>
          <w:rFonts w:ascii="Arial" w:hAnsi="Arial" w:cs="Arial"/>
        </w:rPr>
        <w:t xml:space="preserve">shall notify </w:t>
      </w:r>
      <w:r w:rsidRPr="0E1DE9A1">
        <w:rPr>
          <w:rFonts w:ascii="Arial" w:hAnsi="Arial" w:cs="Arial"/>
          <w:b/>
          <w:bCs/>
        </w:rPr>
        <w:t xml:space="preserve">The Company </w:t>
      </w:r>
      <w:r w:rsidRPr="0E1DE9A1">
        <w:rPr>
          <w:rFonts w:ascii="Arial" w:hAnsi="Arial" w:cs="Arial"/>
        </w:rPr>
        <w:t>in writing</w:t>
      </w:r>
      <w:r w:rsidRPr="0E1DE9A1">
        <w:rPr>
          <w:rFonts w:ascii="Arial" w:hAnsi="Arial" w:cs="Arial"/>
          <w:b/>
          <w:bCs/>
        </w:rPr>
        <w:t xml:space="preserve"> </w:t>
      </w:r>
      <w:r w:rsidRPr="0E1DE9A1">
        <w:rPr>
          <w:rFonts w:ascii="Arial" w:hAnsi="Arial" w:cs="Arial"/>
        </w:rPr>
        <w:t xml:space="preserve">if the proposed date of connection or any other of the details included in or provided pursuant to the </w:t>
      </w:r>
      <w:del w:id="239" w:author="Lizzie Timmins (NESO)" w:date="2024-10-15T14:50:00Z">
        <w:r w:rsidRPr="0E1DE9A1" w:rsidDel="00CA2ECB">
          <w:rPr>
            <w:rFonts w:ascii="Arial" w:hAnsi="Arial" w:cs="Arial"/>
            <w:b/>
            <w:bCs/>
          </w:rPr>
          <w:delText>Request for a Statement of Works</w:delText>
        </w:r>
      </w:del>
      <w:del w:id="240" w:author="Lizzie Timmins (NESO)" w:date="2024-10-15T14:51:00Z">
        <w:r w:rsidRPr="0E1DE9A1" w:rsidDel="00CA2ECB">
          <w:rPr>
            <w:rFonts w:ascii="Arial" w:hAnsi="Arial" w:cs="Arial"/>
            <w:b/>
            <w:bCs/>
          </w:rPr>
          <w:delText xml:space="preserve"> </w:delText>
        </w:r>
      </w:del>
      <w:ins w:id="241" w:author="Angela Quinn (NESO)" w:date="2024-10-27T13:50:00Z">
        <w:r w:rsidR="5D521D2D" w:rsidRPr="0E1DE9A1">
          <w:rPr>
            <w:rFonts w:ascii="Arial" w:hAnsi="Arial" w:cs="Arial"/>
            <w:b/>
            <w:bCs/>
          </w:rPr>
          <w:t xml:space="preserve">Transmission Evaluation Application </w:t>
        </w:r>
      </w:ins>
      <w:r w:rsidRPr="0E1DE9A1">
        <w:rPr>
          <w:rFonts w:ascii="Arial" w:hAnsi="Arial" w:cs="Arial"/>
        </w:rPr>
        <w:t xml:space="preserve">for such </w:t>
      </w:r>
      <w:ins w:id="242" w:author="Angela Quinn (NESO)" w:date="2024-10-27T13:50:00Z">
        <w:r w:rsidR="66CE33F4" w:rsidRPr="0E1DE9A1">
          <w:rPr>
            <w:rFonts w:ascii="Arial" w:hAnsi="Arial" w:cs="Arial"/>
            <w:b/>
            <w:bCs/>
          </w:rPr>
          <w:t>Relevant Embedded</w:t>
        </w:r>
        <w:r w:rsidR="66CE33F4" w:rsidRPr="0E1DE9A1">
          <w:rPr>
            <w:rFonts w:ascii="Arial" w:hAnsi="Arial" w:cs="Arial"/>
          </w:rPr>
          <w:t xml:space="preserve"> </w:t>
        </w:r>
      </w:ins>
      <w:r w:rsidRPr="0E1DE9A1">
        <w:rPr>
          <w:rFonts w:ascii="Arial" w:hAnsi="Arial" w:cs="Arial"/>
          <w:b/>
          <w:bCs/>
        </w:rPr>
        <w:t>Power Station</w:t>
      </w:r>
      <w:r w:rsidR="2B765340" w:rsidRPr="0E1DE9A1">
        <w:rPr>
          <w:rFonts w:ascii="Arial" w:hAnsi="Arial" w:cs="Arial"/>
          <w:b/>
          <w:bCs/>
        </w:rPr>
        <w:t>(s)</w:t>
      </w:r>
      <w:del w:id="243" w:author="Lizzie Timmins (NESO)" w:date="2024-10-15T14:51:00Z">
        <w:r w:rsidRPr="0E1DE9A1" w:rsidDel="00CA2ECB">
          <w:rPr>
            <w:rFonts w:ascii="Arial" w:hAnsi="Arial" w:cs="Arial"/>
            <w:b/>
            <w:bCs/>
          </w:rPr>
          <w:delText xml:space="preserve"> </w:delText>
        </w:r>
        <w:r w:rsidRPr="0E1DE9A1" w:rsidDel="00CA2ECB">
          <w:rPr>
            <w:rFonts w:ascii="Arial" w:hAnsi="Arial" w:cs="Arial"/>
          </w:rPr>
          <w:delText xml:space="preserve"> for which a </w:delText>
        </w:r>
        <w:r w:rsidRPr="0E1DE9A1" w:rsidDel="00CA2ECB">
          <w:rPr>
            <w:rFonts w:ascii="Arial" w:hAnsi="Arial" w:cs="Arial"/>
            <w:b/>
            <w:bCs/>
          </w:rPr>
          <w:delText>Request for a Statement of Works</w:delText>
        </w:r>
        <w:r w:rsidRPr="0E1DE9A1" w:rsidDel="00CA2ECB">
          <w:rPr>
            <w:rFonts w:ascii="Arial" w:hAnsi="Arial" w:cs="Arial"/>
          </w:rPr>
          <w:delText xml:space="preserve"> has been submitted</w:delText>
        </w:r>
      </w:del>
      <w:r w:rsidRPr="0E1DE9A1">
        <w:rPr>
          <w:rFonts w:ascii="Arial" w:hAnsi="Arial" w:cs="Arial"/>
        </w:rPr>
        <w:t xml:space="preserve">, changes and the </w:t>
      </w:r>
      <w:r w:rsidRPr="0E1DE9A1">
        <w:rPr>
          <w:rFonts w:ascii="Arial" w:hAnsi="Arial" w:cs="Arial"/>
          <w:b/>
          <w:bCs/>
        </w:rPr>
        <w:t xml:space="preserve">User </w:t>
      </w:r>
      <w:r w:rsidRPr="0E1DE9A1">
        <w:rPr>
          <w:rFonts w:ascii="Arial" w:hAnsi="Arial" w:cs="Arial"/>
        </w:rPr>
        <w:t xml:space="preserve">who owns or operates a </w:t>
      </w:r>
      <w:r w:rsidRPr="0E1DE9A1">
        <w:rPr>
          <w:rFonts w:ascii="Arial" w:hAnsi="Arial" w:cs="Arial"/>
          <w:b/>
          <w:bCs/>
        </w:rPr>
        <w:t xml:space="preserve">Distribution System </w:t>
      </w:r>
      <w:r w:rsidRPr="0E1DE9A1">
        <w:rPr>
          <w:rFonts w:ascii="Arial" w:hAnsi="Arial" w:cs="Arial"/>
        </w:rPr>
        <w:t xml:space="preserve">shall (except where </w:t>
      </w:r>
      <w:r w:rsidRPr="0E1DE9A1">
        <w:rPr>
          <w:rFonts w:ascii="Arial" w:hAnsi="Arial" w:cs="Arial"/>
          <w:b/>
          <w:bCs/>
        </w:rPr>
        <w:t xml:space="preserve">The Company </w:t>
      </w:r>
      <w:r w:rsidRPr="0E1DE9A1">
        <w:rPr>
          <w:rFonts w:ascii="Arial" w:hAnsi="Arial" w:cs="Arial"/>
        </w:rPr>
        <w:t xml:space="preserve">agrees in writing that a revised </w:t>
      </w:r>
      <w:del w:id="244" w:author="Lizzie Timmins (NESO)" w:date="2024-10-15T14:51:00Z">
        <w:r w:rsidRPr="0E1DE9A1" w:rsidDel="00CA2ECB">
          <w:rPr>
            <w:rFonts w:ascii="Arial" w:hAnsi="Arial" w:cs="Arial"/>
            <w:b/>
            <w:bCs/>
          </w:rPr>
          <w:delText xml:space="preserve">Statement of </w:delText>
        </w:r>
      </w:del>
      <w:del w:id="245" w:author="Angela Quinn (NESO)" w:date="2024-10-18T07:58:00Z">
        <w:r w:rsidRPr="0E1DE9A1" w:rsidDel="00CA2ECB">
          <w:rPr>
            <w:rFonts w:ascii="Arial" w:hAnsi="Arial" w:cs="Arial"/>
            <w:b/>
            <w:bCs/>
          </w:rPr>
          <w:delText>Works</w:delText>
        </w:r>
      </w:del>
      <w:ins w:id="246" w:author="Angela Quinn (NESO)" w:date="2024-10-27T13:51:00Z">
        <w:r w:rsidR="071D9A12" w:rsidRPr="0E1DE9A1">
          <w:rPr>
            <w:rFonts w:ascii="Arial" w:hAnsi="Arial" w:cs="Arial"/>
            <w:b/>
            <w:bCs/>
          </w:rPr>
          <w:t>Transmission Evaluation Application</w:t>
        </w:r>
      </w:ins>
      <w:ins w:id="247" w:author="Angela Quinn (NESO)" w:date="2024-10-27T13:52:00Z">
        <w:r w:rsidR="071D9A12" w:rsidRPr="0E1DE9A1">
          <w:rPr>
            <w:rFonts w:ascii="Arial" w:hAnsi="Arial" w:cs="Arial"/>
            <w:b/>
            <w:bCs/>
          </w:rPr>
          <w:t xml:space="preserve"> </w:t>
        </w:r>
      </w:ins>
      <w:r w:rsidRPr="0E1DE9A1">
        <w:rPr>
          <w:rFonts w:ascii="Arial" w:hAnsi="Arial" w:cs="Arial"/>
        </w:rPr>
        <w:t xml:space="preserve">is not reasonably required) submit a revised </w:t>
      </w:r>
      <w:del w:id="248" w:author="Lizzie Timmins (NESO)" w:date="2024-10-15T14:51:00Z">
        <w:r w:rsidRPr="0E1DE9A1" w:rsidDel="00CA2ECB">
          <w:rPr>
            <w:rFonts w:ascii="Arial" w:hAnsi="Arial" w:cs="Arial"/>
            <w:b/>
            <w:bCs/>
          </w:rPr>
          <w:delText xml:space="preserve">Request for a Statement of </w:delText>
        </w:r>
      </w:del>
      <w:del w:id="249" w:author="Angela Quinn (NESO)" w:date="2024-10-18T07:58:00Z">
        <w:r w:rsidRPr="0E1DE9A1" w:rsidDel="00CA2ECB">
          <w:rPr>
            <w:rFonts w:ascii="Arial" w:hAnsi="Arial" w:cs="Arial"/>
            <w:b/>
            <w:bCs/>
          </w:rPr>
          <w:delText>Works</w:delText>
        </w:r>
      </w:del>
      <w:ins w:id="250" w:author="Angela Quinn (NESO)" w:date="2024-10-27T13:52:00Z">
        <w:r w:rsidR="4FBDBB47" w:rsidRPr="0E1DE9A1">
          <w:rPr>
            <w:rFonts w:ascii="Arial" w:hAnsi="Arial" w:cs="Arial"/>
            <w:b/>
            <w:bCs/>
          </w:rPr>
          <w:t>Transmission Evaluation Application</w:t>
        </w:r>
      </w:ins>
      <w:ins w:id="251" w:author="Lizzie Timmins (NESO)" w:date="2024-10-15T14:51:00Z">
        <w:r w:rsidR="355193EC" w:rsidRPr="0E1DE9A1">
          <w:rPr>
            <w:rFonts w:ascii="Arial" w:hAnsi="Arial" w:cs="Arial"/>
            <w:b/>
            <w:bCs/>
          </w:rPr>
          <w:t>.</w:t>
        </w:r>
      </w:ins>
    </w:p>
    <w:p w14:paraId="2D4244BB" w14:textId="77777777" w:rsidR="00CA2ECB" w:rsidRPr="007537F3" w:rsidRDefault="00CA2ECB" w:rsidP="00CA2ECB">
      <w:pPr>
        <w:widowControl/>
        <w:tabs>
          <w:tab w:val="num" w:pos="1701"/>
        </w:tabs>
        <w:ind w:left="1701" w:hanging="872"/>
        <w:jc w:val="both"/>
        <w:rPr>
          <w:rFonts w:ascii="Arial" w:hAnsi="Arial" w:cs="Arial"/>
        </w:rPr>
      </w:pPr>
    </w:p>
    <w:p w14:paraId="62537307" w14:textId="77504895" w:rsidR="00CA2ECB" w:rsidRDefault="00CA2ECB" w:rsidP="00CA2ECB">
      <w:pPr>
        <w:widowControl/>
        <w:numPr>
          <w:ilvl w:val="3"/>
          <w:numId w:val="37"/>
        </w:numPr>
        <w:tabs>
          <w:tab w:val="num" w:pos="1701"/>
        </w:tabs>
        <w:ind w:left="1701" w:hanging="872"/>
        <w:jc w:val="both"/>
        <w:rPr>
          <w:rFonts w:ascii="Arial" w:hAnsi="Arial" w:cs="Arial"/>
        </w:rPr>
      </w:pPr>
      <w:bookmarkStart w:id="252" w:name="_DV_M87"/>
      <w:bookmarkEnd w:id="252"/>
      <w:del w:id="253" w:author="Angela Quinn (NESO)" w:date="2024-10-18T08:04:00Z">
        <w:r w:rsidRPr="007537F3" w:rsidDel="579E7D02">
          <w:rPr>
            <w:rFonts w:ascii="Arial" w:hAnsi="Arial" w:cs="Arial"/>
          </w:rPr>
          <w:delText xml:space="preserve">If </w:delText>
        </w:r>
        <w:r w:rsidRPr="007537F3" w:rsidDel="579E7D02">
          <w:rPr>
            <w:rFonts w:ascii="Arial" w:hAnsi="Arial" w:cs="Arial"/>
            <w:b/>
            <w:bCs/>
          </w:rPr>
          <w:delText xml:space="preserve">The Company </w:delText>
        </w:r>
        <w:r w:rsidRPr="007537F3" w:rsidDel="579E7D02">
          <w:rPr>
            <w:rFonts w:ascii="Arial" w:hAnsi="Arial" w:cs="Arial"/>
          </w:rPr>
          <w:delText xml:space="preserve">has notified the </w:delText>
        </w:r>
        <w:r w:rsidRPr="007537F3" w:rsidDel="579E7D02">
          <w:rPr>
            <w:rFonts w:ascii="Arial" w:hAnsi="Arial" w:cs="Arial"/>
            <w:b/>
            <w:bCs/>
          </w:rPr>
          <w:delText>User</w:delText>
        </w:r>
        <w:r w:rsidRPr="007537F3" w:rsidDel="579E7D02">
          <w:rPr>
            <w:rFonts w:ascii="Arial" w:hAnsi="Arial" w:cs="Arial"/>
          </w:rPr>
          <w:delText xml:space="preserve"> that no works are required on the </w:delText>
        </w:r>
        <w:r w:rsidRPr="007537F3" w:rsidDel="579E7D02">
          <w:rPr>
            <w:rFonts w:ascii="Arial" w:hAnsi="Arial" w:cs="Arial"/>
            <w:b/>
            <w:bCs/>
          </w:rPr>
          <w:delText>National Electricity Transmission System</w:delText>
        </w:r>
      </w:del>
      <w:ins w:id="254" w:author="Angela Quinn (NESO)" w:date="2024-10-18T08:04:00Z">
        <w:r w:rsidR="4B7897D4" w:rsidRPr="007537F3">
          <w:rPr>
            <w:rFonts w:ascii="Arial" w:hAnsi="Arial" w:cs="Arial"/>
          </w:rPr>
          <w:t>Where</w:t>
        </w:r>
      </w:ins>
      <w:r w:rsidR="579E7D02" w:rsidRPr="007537F3">
        <w:rPr>
          <w:rFonts w:ascii="Arial" w:hAnsi="Arial" w:cs="Arial"/>
        </w:rPr>
        <w:t xml:space="preserve"> pursuant to Paragraph 6.5.5.</w:t>
      </w:r>
      <w:del w:id="255" w:author="Angela Quinn (NESO)" w:date="2024-10-18T08:02:00Z">
        <w:r w:rsidRPr="007537F3" w:rsidDel="579E7D02">
          <w:rPr>
            <w:rFonts w:ascii="Arial" w:hAnsi="Arial" w:cs="Arial"/>
          </w:rPr>
          <w:delText>3</w:delText>
        </w:r>
      </w:del>
      <w:ins w:id="256" w:author="Angela Quinn (NESO)" w:date="2024-10-18T08:02:00Z">
        <w:r w:rsidR="47D68AF2" w:rsidRPr="007537F3">
          <w:rPr>
            <w:rFonts w:ascii="Arial" w:hAnsi="Arial" w:cs="Arial"/>
          </w:rPr>
          <w:t>6</w:t>
        </w:r>
      </w:ins>
      <w:r w:rsidR="579E7D02" w:rsidRPr="007537F3">
        <w:rPr>
          <w:rFonts w:ascii="Arial" w:hAnsi="Arial" w:cs="Arial"/>
        </w:rPr>
        <w:t xml:space="preserve">, </w:t>
      </w:r>
      <w:r w:rsidR="579E7D02" w:rsidRPr="007537F3">
        <w:rPr>
          <w:rFonts w:ascii="Arial" w:hAnsi="Arial" w:cs="Arial"/>
          <w:b/>
          <w:bCs/>
        </w:rPr>
        <w:t>The Company</w:t>
      </w:r>
      <w:r w:rsidR="579E7D02" w:rsidRPr="007537F3">
        <w:rPr>
          <w:rFonts w:ascii="Arial" w:hAnsi="Arial" w:cs="Arial"/>
        </w:rPr>
        <w:t xml:space="preserve"> </w:t>
      </w:r>
      <w:del w:id="257" w:author="Angela Quinn (NESO)" w:date="2024-10-18T08:04:00Z">
        <w:r w:rsidRPr="007537F3" w:rsidDel="579E7D02">
          <w:rPr>
            <w:rFonts w:ascii="Arial" w:hAnsi="Arial" w:cs="Arial"/>
          </w:rPr>
          <w:delText>may notify</w:delText>
        </w:r>
      </w:del>
      <w:ins w:id="258" w:author="Angela Quinn (NESO)" w:date="2024-10-18T08:04:00Z">
        <w:r w:rsidR="4B7897D4" w:rsidRPr="007537F3">
          <w:rPr>
            <w:rFonts w:ascii="Arial" w:hAnsi="Arial" w:cs="Arial"/>
          </w:rPr>
          <w:t>has notified</w:t>
        </w:r>
      </w:ins>
      <w:r w:rsidR="579E7D02" w:rsidRPr="007537F3">
        <w:rPr>
          <w:rFonts w:ascii="Arial" w:hAnsi="Arial" w:cs="Arial"/>
        </w:rPr>
        <w:t xml:space="preserve"> the </w:t>
      </w:r>
      <w:r w:rsidR="579E7D02" w:rsidRPr="007537F3">
        <w:rPr>
          <w:rFonts w:ascii="Arial" w:hAnsi="Arial" w:cs="Arial"/>
          <w:b/>
          <w:bCs/>
        </w:rPr>
        <w:t>User</w:t>
      </w:r>
      <w:r w:rsidR="579E7D02" w:rsidRPr="007537F3">
        <w:rPr>
          <w:rFonts w:ascii="Arial" w:hAnsi="Arial" w:cs="Arial"/>
        </w:rPr>
        <w:t xml:space="preserve"> </w:t>
      </w:r>
      <w:del w:id="259" w:author="Angela Quinn (NESO)" w:date="2024-10-18T08:05:00Z">
        <w:r w:rsidRPr="007537F3" w:rsidDel="579E7D02">
          <w:rPr>
            <w:rFonts w:ascii="Arial" w:hAnsi="Arial" w:cs="Arial"/>
          </w:rPr>
          <w:delText xml:space="preserve">in writing within 28 calendar days of the submission of a </w:delText>
        </w:r>
        <w:r w:rsidRPr="007537F3" w:rsidDel="579E7D02">
          <w:rPr>
            <w:rFonts w:ascii="Arial" w:hAnsi="Arial" w:cs="Arial"/>
            <w:b/>
            <w:bCs/>
          </w:rPr>
          <w:delText xml:space="preserve">Request for a Statement of Works </w:delText>
        </w:r>
      </w:del>
      <w:r w:rsidR="579E7D02" w:rsidRPr="007537F3">
        <w:rPr>
          <w:rFonts w:ascii="Arial" w:hAnsi="Arial" w:cs="Arial"/>
        </w:rPr>
        <w:t>that</w:t>
      </w:r>
      <w:r w:rsidR="579E7D02" w:rsidRPr="7CFA61A9">
        <w:rPr>
          <w:rFonts w:ascii="Arial" w:hAnsi="Arial" w:cs="Arial"/>
        </w:rPr>
        <w:t xml:space="preserve"> </w:t>
      </w:r>
      <w:r w:rsidR="579E7D02" w:rsidRPr="7CFA61A9">
        <w:rPr>
          <w:rFonts w:ascii="Arial" w:hAnsi="Arial" w:cs="Arial"/>
          <w:b/>
          <w:bCs/>
        </w:rPr>
        <w:t>Site Specific Requirements</w:t>
      </w:r>
      <w:r w:rsidR="579E7D02" w:rsidRPr="7CFA61A9">
        <w:rPr>
          <w:rFonts w:ascii="Arial" w:hAnsi="Arial" w:cs="Arial"/>
        </w:rPr>
        <w:t xml:space="preserve"> are necessary at the site of connection of the</w:t>
      </w:r>
      <w:r w:rsidR="579E7D02" w:rsidRPr="7CFA61A9">
        <w:rPr>
          <w:rFonts w:ascii="Arial" w:hAnsi="Arial" w:cs="Arial"/>
          <w:b/>
          <w:bCs/>
        </w:rPr>
        <w:t xml:space="preserve"> Power Station</w:t>
      </w:r>
      <w:r w:rsidR="2E7D39F6" w:rsidRPr="7CFA61A9">
        <w:rPr>
          <w:rFonts w:ascii="Arial" w:hAnsi="Arial" w:cs="Arial"/>
          <w:b/>
          <w:bCs/>
        </w:rPr>
        <w:t>(s)</w:t>
      </w:r>
      <w:del w:id="260" w:author="Angela Quinn (NESO)" w:date="2024-10-27T13:53:00Z">
        <w:r w:rsidRPr="7CFA61A9" w:rsidDel="579E7D02">
          <w:rPr>
            <w:rFonts w:ascii="Arial" w:hAnsi="Arial" w:cs="Arial"/>
            <w:b/>
            <w:bCs/>
          </w:rPr>
          <w:delText>.</w:delText>
        </w:r>
      </w:del>
      <w:r w:rsidR="579E7D02" w:rsidRPr="7CFA61A9">
        <w:rPr>
          <w:rFonts w:ascii="Arial" w:hAnsi="Arial" w:cs="Arial"/>
        </w:rPr>
        <w:t xml:space="preserve"> </w:t>
      </w:r>
      <w:ins w:id="261" w:author="Angela Quinn (NESO)" w:date="2024-10-27T13:53:00Z">
        <w:r w:rsidR="3C7A6C83" w:rsidRPr="7CFA61A9">
          <w:rPr>
            <w:rFonts w:ascii="Arial" w:hAnsi="Arial" w:cs="Arial"/>
          </w:rPr>
          <w:t>a</w:t>
        </w:r>
      </w:ins>
      <w:del w:id="262" w:author="Angela Quinn (NESO)" w:date="2024-10-27T13:53:00Z">
        <w:r w:rsidRPr="7CFA61A9" w:rsidDel="579E7D02">
          <w:rPr>
            <w:rFonts w:ascii="Arial" w:hAnsi="Arial" w:cs="Arial"/>
          </w:rPr>
          <w:delText>A</w:delText>
        </w:r>
      </w:del>
      <w:r w:rsidR="579E7D02" w:rsidRPr="7CFA61A9">
        <w:rPr>
          <w:rFonts w:ascii="Arial" w:hAnsi="Arial" w:cs="Arial"/>
        </w:rPr>
        <w:t xml:space="preserve">ny </w:t>
      </w:r>
      <w:ins w:id="263" w:author="Angela Quinn (NESO)" w:date="2024-10-27T13:53:00Z">
        <w:r w:rsidR="726DC65B" w:rsidRPr="7CFA61A9">
          <w:rPr>
            <w:rFonts w:ascii="Arial" w:hAnsi="Arial" w:cs="Arial"/>
          </w:rPr>
          <w:t xml:space="preserve">such </w:t>
        </w:r>
      </w:ins>
      <w:r w:rsidR="579E7D02" w:rsidRPr="7CFA61A9">
        <w:rPr>
          <w:rFonts w:ascii="Arial" w:hAnsi="Arial" w:cs="Arial"/>
          <w:b/>
          <w:bCs/>
        </w:rPr>
        <w:t>Site Specific Requirements</w:t>
      </w:r>
      <w:r w:rsidR="579E7D02" w:rsidRPr="7CFA61A9">
        <w:rPr>
          <w:rFonts w:ascii="Arial" w:hAnsi="Arial" w:cs="Arial"/>
        </w:rPr>
        <w:t xml:space="preserve"> notified to the </w:t>
      </w:r>
      <w:r w:rsidR="579E7D02" w:rsidRPr="7CFA61A9">
        <w:rPr>
          <w:rFonts w:ascii="Arial" w:hAnsi="Arial" w:cs="Arial"/>
          <w:b/>
          <w:bCs/>
        </w:rPr>
        <w:t>User</w:t>
      </w:r>
      <w:r w:rsidR="579E7D02" w:rsidRPr="7CFA61A9">
        <w:rPr>
          <w:rFonts w:ascii="Arial" w:hAnsi="Arial" w:cs="Arial"/>
        </w:rPr>
        <w:t xml:space="preserve"> shall be incorporated through an agreement to vary the </w:t>
      </w:r>
      <w:r w:rsidR="579E7D02" w:rsidRPr="7CFA61A9">
        <w:rPr>
          <w:rFonts w:ascii="Arial" w:hAnsi="Arial" w:cs="Arial"/>
          <w:b/>
          <w:bCs/>
        </w:rPr>
        <w:t>Bilateral Agreement</w:t>
      </w:r>
      <w:r w:rsidR="579E7D02" w:rsidRPr="7CFA61A9">
        <w:rPr>
          <w:rFonts w:ascii="Arial" w:hAnsi="Arial" w:cs="Arial"/>
        </w:rPr>
        <w:t xml:space="preserve"> between </w:t>
      </w:r>
      <w:r w:rsidR="579E7D02" w:rsidRPr="7CFA61A9">
        <w:rPr>
          <w:rFonts w:ascii="Arial" w:hAnsi="Arial" w:cs="Arial"/>
          <w:b/>
          <w:bCs/>
        </w:rPr>
        <w:t>The Company</w:t>
      </w:r>
      <w:r w:rsidR="579E7D02" w:rsidRPr="7CFA61A9">
        <w:rPr>
          <w:rFonts w:ascii="Arial" w:hAnsi="Arial" w:cs="Arial"/>
        </w:rPr>
        <w:t xml:space="preserve"> and the </w:t>
      </w:r>
      <w:r w:rsidR="579E7D02" w:rsidRPr="7CFA61A9">
        <w:rPr>
          <w:rFonts w:ascii="Arial" w:hAnsi="Arial" w:cs="Arial"/>
          <w:b/>
          <w:bCs/>
        </w:rPr>
        <w:t>User</w:t>
      </w:r>
      <w:r w:rsidR="579E7D02" w:rsidRPr="7CFA61A9">
        <w:rPr>
          <w:rFonts w:ascii="Arial" w:hAnsi="Arial" w:cs="Arial"/>
        </w:rPr>
        <w:t xml:space="preserve"> for the appropriate </w:t>
      </w:r>
      <w:r w:rsidR="579E7D02" w:rsidRPr="7CFA61A9">
        <w:rPr>
          <w:rFonts w:ascii="Arial" w:hAnsi="Arial" w:cs="Arial"/>
          <w:b/>
          <w:bCs/>
        </w:rPr>
        <w:t>Grid Supply Point</w:t>
      </w:r>
      <w:r w:rsidR="579E7D02" w:rsidRPr="7CFA61A9">
        <w:rPr>
          <w:rFonts w:ascii="Arial" w:hAnsi="Arial" w:cs="Arial"/>
        </w:rPr>
        <w:t xml:space="preserve"> of such </w:t>
      </w:r>
      <w:r w:rsidR="579E7D02" w:rsidRPr="7CFA61A9">
        <w:rPr>
          <w:rFonts w:ascii="Arial" w:hAnsi="Arial" w:cs="Arial"/>
          <w:b/>
          <w:bCs/>
        </w:rPr>
        <w:t>User</w:t>
      </w:r>
      <w:r w:rsidR="579E7D02" w:rsidRPr="7CFA61A9">
        <w:rPr>
          <w:rFonts w:ascii="Arial" w:hAnsi="Arial" w:cs="Arial"/>
        </w:rPr>
        <w:t xml:space="preserve">. </w:t>
      </w:r>
    </w:p>
    <w:p w14:paraId="3670BD1E" w14:textId="77777777" w:rsidR="00CA2ECB" w:rsidRDefault="00CA2ECB" w:rsidP="00CA2ECB">
      <w:pPr>
        <w:widowControl/>
        <w:tabs>
          <w:tab w:val="num" w:pos="1701"/>
        </w:tabs>
        <w:ind w:left="1701" w:hanging="872"/>
        <w:jc w:val="both"/>
        <w:rPr>
          <w:rFonts w:ascii="Arial" w:hAnsi="Arial" w:cs="Arial"/>
        </w:rPr>
      </w:pPr>
    </w:p>
    <w:p w14:paraId="1E13FF1E" w14:textId="75309D70" w:rsidR="00CA2ECB" w:rsidRDefault="579E7D02" w:rsidP="00CA2ECB">
      <w:pPr>
        <w:widowControl/>
        <w:numPr>
          <w:ilvl w:val="3"/>
          <w:numId w:val="37"/>
        </w:numPr>
        <w:tabs>
          <w:tab w:val="num" w:pos="1701"/>
        </w:tabs>
        <w:ind w:left="1701" w:hanging="872"/>
        <w:jc w:val="both"/>
        <w:rPr>
          <w:rFonts w:ascii="Arial" w:hAnsi="Arial" w:cs="Arial"/>
        </w:rPr>
      </w:pPr>
      <w:bookmarkStart w:id="264" w:name="_DV_M88"/>
      <w:bookmarkEnd w:id="264"/>
      <w:r w:rsidRPr="62221ABE">
        <w:rPr>
          <w:rFonts w:ascii="Arial" w:hAnsi="Arial" w:cs="Arial"/>
        </w:rPr>
        <w:t xml:space="preserve">If </w:t>
      </w:r>
      <w:r w:rsidRPr="62221ABE">
        <w:rPr>
          <w:rFonts w:ascii="Arial" w:hAnsi="Arial" w:cs="Arial"/>
          <w:b/>
          <w:bCs/>
        </w:rPr>
        <w:t xml:space="preserve">Site Specific Requirements </w:t>
      </w:r>
      <w:r w:rsidRPr="62221ABE">
        <w:rPr>
          <w:rFonts w:ascii="Arial" w:hAnsi="Arial" w:cs="Arial"/>
        </w:rPr>
        <w:t xml:space="preserve">are necessary and a </w:t>
      </w:r>
      <w:del w:id="265" w:author="Lizzie Timmins (NESO)" w:date="2024-10-15T14:53:00Z">
        <w:r w:rsidRPr="62221ABE" w:rsidDel="00CA2ECB">
          <w:rPr>
            <w:rFonts w:ascii="Arial" w:hAnsi="Arial" w:cs="Arial"/>
            <w:b/>
            <w:bCs/>
          </w:rPr>
          <w:delText xml:space="preserve">Modification </w:delText>
        </w:r>
      </w:del>
      <w:del w:id="266" w:author="Angela Quinn (NESO)" w:date="2024-10-27T13:57:00Z">
        <w:r w:rsidRPr="62221ABE" w:rsidDel="00CA2ECB">
          <w:rPr>
            <w:rFonts w:ascii="Arial" w:hAnsi="Arial" w:cs="Arial"/>
            <w:b/>
            <w:bCs/>
          </w:rPr>
          <w:delText>Application</w:delText>
        </w:r>
      </w:del>
      <w:ins w:id="267" w:author="Angela Quinn (NESO)" w:date="2024-10-27T13:57:00Z">
        <w:r w:rsidR="19159663" w:rsidRPr="62221ABE">
          <w:rPr>
            <w:rFonts w:ascii="Arial" w:hAnsi="Arial" w:cs="Arial"/>
            <w:b/>
            <w:bCs/>
          </w:rPr>
          <w:t>Transmission Evaluation Applicat</w:t>
        </w:r>
      </w:ins>
      <w:ins w:id="268" w:author="Angela Quinn (NESO)" w:date="2024-10-27T13:58:00Z">
        <w:r w:rsidR="19159663" w:rsidRPr="62221ABE">
          <w:rPr>
            <w:rFonts w:ascii="Arial" w:hAnsi="Arial" w:cs="Arial"/>
            <w:b/>
            <w:bCs/>
          </w:rPr>
          <w:t>ion</w:t>
        </w:r>
      </w:ins>
      <w:r w:rsidRPr="62221ABE">
        <w:rPr>
          <w:rFonts w:ascii="Arial" w:hAnsi="Arial" w:cs="Arial"/>
        </w:rPr>
        <w:t xml:space="preserve"> has been submitted pursuant to Paragraph 6.5.5.4</w:t>
      </w:r>
      <w:ins w:id="269" w:author="Angela Quinn (NESO)" w:date="2024-10-18T08:07:00Z">
        <w:r w:rsidR="2BADBB8D" w:rsidRPr="62221ABE">
          <w:rPr>
            <w:rFonts w:ascii="Arial" w:hAnsi="Arial" w:cs="Arial"/>
          </w:rPr>
          <w:t xml:space="preserve"> and </w:t>
        </w:r>
      </w:ins>
      <w:ins w:id="270" w:author="Angela Quinn (NESO)" w:date="2024-10-31T13:27:00Z">
        <w:r w:rsidR="368D6678" w:rsidRPr="62221ABE">
          <w:rPr>
            <w:rFonts w:ascii="Arial" w:hAnsi="Arial" w:cs="Arial"/>
          </w:rPr>
          <w:t>not concluded</w:t>
        </w:r>
      </w:ins>
      <w:ins w:id="271" w:author="Angela Quinn (NESO)" w:date="2024-10-18T08:08:00Z">
        <w:r w:rsidR="2BADBB8D" w:rsidRPr="62221ABE">
          <w:rPr>
            <w:rFonts w:ascii="Arial" w:hAnsi="Arial" w:cs="Arial"/>
          </w:rPr>
          <w:t xml:space="preserve"> </w:t>
        </w:r>
        <w:r w:rsidR="1EA8C279" w:rsidRPr="62221ABE">
          <w:rPr>
            <w:rFonts w:ascii="Arial" w:hAnsi="Arial" w:cs="Arial"/>
          </w:rPr>
          <w:t>under Paragraph 6.5.5.6</w:t>
        </w:r>
      </w:ins>
      <w:r w:rsidRPr="62221ABE">
        <w:rPr>
          <w:rFonts w:ascii="Arial" w:hAnsi="Arial" w:cs="Arial"/>
        </w:rPr>
        <w:t xml:space="preserve">, then any such </w:t>
      </w:r>
      <w:proofErr w:type="gramStart"/>
      <w:r w:rsidRPr="62221ABE">
        <w:rPr>
          <w:rFonts w:ascii="Arial" w:hAnsi="Arial" w:cs="Arial"/>
          <w:b/>
          <w:bCs/>
        </w:rPr>
        <w:t>Site Specific</w:t>
      </w:r>
      <w:proofErr w:type="gramEnd"/>
      <w:r w:rsidRPr="62221ABE">
        <w:rPr>
          <w:rFonts w:ascii="Arial" w:hAnsi="Arial" w:cs="Arial"/>
          <w:b/>
          <w:bCs/>
        </w:rPr>
        <w:t xml:space="preserve"> Requirements </w:t>
      </w:r>
      <w:r w:rsidRPr="62221ABE">
        <w:rPr>
          <w:rFonts w:ascii="Arial" w:hAnsi="Arial" w:cs="Arial"/>
        </w:rPr>
        <w:t xml:space="preserve">shall be included in the </w:t>
      </w:r>
      <w:r w:rsidRPr="62221ABE">
        <w:rPr>
          <w:rFonts w:ascii="Arial" w:hAnsi="Arial" w:cs="Arial"/>
          <w:b/>
          <w:bCs/>
        </w:rPr>
        <w:t xml:space="preserve">Modification Offer. </w:t>
      </w:r>
    </w:p>
    <w:p w14:paraId="002EE5DD" w14:textId="77777777" w:rsidR="00CA2ECB" w:rsidRDefault="00CA2ECB" w:rsidP="00722D4B">
      <w:pPr>
        <w:widowControl/>
        <w:tabs>
          <w:tab w:val="num" w:pos="1701"/>
        </w:tabs>
        <w:jc w:val="both"/>
        <w:rPr>
          <w:del w:id="272" w:author="Lizzie Timmins (NESO)" w:date="2024-11-05T13:55:00Z"/>
          <w:rFonts w:ascii="Arial" w:hAnsi="Arial" w:cs="Arial"/>
        </w:rPr>
      </w:pPr>
    </w:p>
    <w:p w14:paraId="2234F919" w14:textId="407C5AF3" w:rsidR="00CA2ECB" w:rsidRDefault="00CA2ECB">
      <w:pPr>
        <w:tabs>
          <w:tab w:val="num" w:pos="1701"/>
        </w:tabs>
        <w:ind w:left="1701"/>
        <w:jc w:val="both"/>
        <w:rPr>
          <w:rFonts w:ascii="Arial" w:hAnsi="Arial" w:cs="Arial"/>
        </w:rPr>
        <w:pPrChange w:id="273" w:author="Angela Quinn (NESO)" w:date="2024-10-30T10:14:00Z">
          <w:pPr>
            <w:widowControl/>
            <w:numPr>
              <w:ilvl w:val="3"/>
              <w:numId w:val="37"/>
            </w:numPr>
            <w:tabs>
              <w:tab w:val="num" w:pos="720"/>
              <w:tab w:val="num" w:pos="1701"/>
            </w:tabs>
            <w:ind w:left="1701" w:hanging="872"/>
            <w:jc w:val="both"/>
          </w:pPr>
        </w:pPrChange>
      </w:pPr>
      <w:bookmarkStart w:id="274" w:name="_DV_M89"/>
      <w:bookmarkEnd w:id="274"/>
      <w:del w:id="275" w:author="Lizzie Timmins (NESO)" w:date="2024-11-05T13:55:00Z">
        <w:r w:rsidRPr="0E1DE9A1" w:rsidDel="00CA2ECB">
          <w:rPr>
            <w:rFonts w:ascii="Arial" w:hAnsi="Arial" w:cs="Arial"/>
          </w:rPr>
          <w:delText xml:space="preserve">The </w:delText>
        </w:r>
        <w:r w:rsidRPr="0E1DE9A1" w:rsidDel="00CA2ECB">
          <w:rPr>
            <w:rFonts w:ascii="Arial" w:hAnsi="Arial" w:cs="Arial"/>
            <w:b/>
            <w:bCs/>
          </w:rPr>
          <w:delText xml:space="preserve">User </w:delText>
        </w:r>
        <w:r w:rsidRPr="0E1DE9A1" w:rsidDel="00CA2ECB">
          <w:rPr>
            <w:rFonts w:ascii="Arial" w:hAnsi="Arial" w:cs="Arial"/>
          </w:rPr>
          <w:delText xml:space="preserve">shall notify </w:delText>
        </w:r>
        <w:r w:rsidRPr="0E1DE9A1" w:rsidDel="00CA2ECB">
          <w:rPr>
            <w:rFonts w:ascii="Arial" w:hAnsi="Arial" w:cs="Arial"/>
            <w:b/>
            <w:bCs/>
          </w:rPr>
          <w:delText xml:space="preserve">The Company </w:delText>
        </w:r>
        <w:r w:rsidRPr="0E1DE9A1" w:rsidDel="00CA2ECB">
          <w:rPr>
            <w:rFonts w:ascii="Arial" w:hAnsi="Arial" w:cs="Arial"/>
          </w:rPr>
          <w:delText>in writing</w:delText>
        </w:r>
        <w:r w:rsidRPr="0E1DE9A1" w:rsidDel="00CA2ECB">
          <w:rPr>
            <w:rFonts w:ascii="Arial" w:hAnsi="Arial" w:cs="Arial"/>
            <w:b/>
            <w:bCs/>
          </w:rPr>
          <w:delText xml:space="preserve"> </w:delText>
        </w:r>
        <w:r w:rsidRPr="0E1DE9A1" w:rsidDel="00CA2ECB">
          <w:rPr>
            <w:rFonts w:ascii="Arial" w:hAnsi="Arial" w:cs="Arial"/>
          </w:rPr>
          <w:delText xml:space="preserve">if the proposed date of connection for such </w:delText>
        </w:r>
        <w:r w:rsidRPr="0E1DE9A1" w:rsidDel="00CA2ECB">
          <w:rPr>
            <w:rFonts w:ascii="Arial" w:hAnsi="Arial" w:cs="Arial"/>
            <w:b/>
            <w:bCs/>
          </w:rPr>
          <w:delText>Power Station(s)</w:delText>
        </w:r>
        <w:r w:rsidRPr="0E1DE9A1" w:rsidDel="00CA2ECB">
          <w:rPr>
            <w:rFonts w:ascii="Arial" w:hAnsi="Arial" w:cs="Arial"/>
          </w:rPr>
          <w:delText xml:space="preserve"> for which a </w:delText>
        </w:r>
      </w:del>
      <w:del w:id="276" w:author="Lizzie Timmins (NESO)" w:date="2024-10-15T14:53:00Z">
        <w:r w:rsidRPr="0E1DE9A1" w:rsidDel="00CA2ECB">
          <w:rPr>
            <w:rFonts w:ascii="Arial" w:hAnsi="Arial" w:cs="Arial"/>
            <w:b/>
            <w:bCs/>
          </w:rPr>
          <w:delText xml:space="preserve">Request for a Statement of </w:delText>
        </w:r>
      </w:del>
      <w:del w:id="277" w:author="Lizzie Timmins (NESO)" w:date="2024-11-05T13:55:00Z">
        <w:r w:rsidRPr="0E1DE9A1" w:rsidDel="00CA2ECB">
          <w:rPr>
            <w:rFonts w:ascii="Arial" w:hAnsi="Arial" w:cs="Arial"/>
            <w:b/>
            <w:bCs/>
          </w:rPr>
          <w:delText>Works</w:delText>
        </w:r>
        <w:r w:rsidRPr="0E1DE9A1" w:rsidDel="0A852405">
          <w:rPr>
            <w:rFonts w:ascii="Arial" w:hAnsi="Arial" w:cs="Arial"/>
            <w:b/>
            <w:bCs/>
          </w:rPr>
          <w:delText xml:space="preserve"> </w:delText>
        </w:r>
        <w:r w:rsidRPr="0E1DE9A1" w:rsidDel="00CA2ECB">
          <w:rPr>
            <w:rFonts w:ascii="Arial" w:hAnsi="Arial" w:cs="Arial"/>
          </w:rPr>
          <w:delText xml:space="preserve">has been submitted changes and shall submit a revised </w:delText>
        </w:r>
      </w:del>
      <w:del w:id="278" w:author="Lizzie Timmins (NESO)" w:date="2024-10-15T14:53:00Z">
        <w:r w:rsidRPr="0E1DE9A1" w:rsidDel="00CA2ECB">
          <w:rPr>
            <w:rFonts w:ascii="Arial" w:hAnsi="Arial" w:cs="Arial"/>
            <w:b/>
            <w:bCs/>
          </w:rPr>
          <w:delText xml:space="preserve">Request for a Statement of </w:delText>
        </w:r>
      </w:del>
      <w:del w:id="279" w:author="Lizzie Timmins (NESO)" w:date="2024-11-05T13:55:00Z">
        <w:r w:rsidRPr="0E1DE9A1" w:rsidDel="00CA2ECB">
          <w:rPr>
            <w:rFonts w:ascii="Arial" w:hAnsi="Arial" w:cs="Arial"/>
            <w:b/>
            <w:bCs/>
          </w:rPr>
          <w:delText>Works</w:delText>
        </w:r>
        <w:r w:rsidRPr="0E1DE9A1" w:rsidDel="00AA12BD">
          <w:rPr>
            <w:rFonts w:ascii="Arial" w:hAnsi="Arial" w:cs="Arial"/>
          </w:rPr>
          <w:delText>.</w:delText>
        </w:r>
      </w:del>
      <w:r w:rsidR="00AA12BD">
        <w:rPr>
          <w:rFonts w:ascii="Arial" w:hAnsi="Arial" w:cs="Arial"/>
        </w:rPr>
        <w:t xml:space="preserve"> </w:t>
      </w:r>
    </w:p>
    <w:p w14:paraId="6544F532" w14:textId="77777777" w:rsidR="00CA2ECB" w:rsidRDefault="00CA2ECB" w:rsidP="00CA2ECB">
      <w:pPr>
        <w:pStyle w:val="ListParagraph"/>
        <w:widowControl/>
        <w:rPr>
          <w:rFonts w:ascii="Arial" w:hAnsi="Arial" w:cs="Arial"/>
        </w:rPr>
      </w:pPr>
    </w:p>
    <w:p w14:paraId="217F6179" w14:textId="77777777" w:rsidR="00CA2ECB" w:rsidRPr="001876F6" w:rsidRDefault="00CA2ECB" w:rsidP="00CA2ECB">
      <w:pPr>
        <w:widowControl/>
        <w:numPr>
          <w:ilvl w:val="2"/>
          <w:numId w:val="37"/>
        </w:numPr>
        <w:spacing w:after="240"/>
        <w:jc w:val="both"/>
        <w:rPr>
          <w:rFonts w:ascii="Arial" w:hAnsi="Arial" w:cs="Arial"/>
          <w:b/>
          <w:bCs/>
        </w:rPr>
      </w:pPr>
      <w:bookmarkStart w:id="280" w:name="_DV_M90"/>
      <w:bookmarkEnd w:id="280"/>
      <w:r w:rsidRPr="001876F6">
        <w:rPr>
          <w:rFonts w:ascii="Arial" w:hAnsi="Arial" w:cs="Arial"/>
          <w:b/>
          <w:bCs/>
        </w:rPr>
        <w:t>Offshore Transmission Implementation</w:t>
      </w:r>
    </w:p>
    <w:p w14:paraId="2ECB1E6C" w14:textId="77777777" w:rsidR="00CA2ECB" w:rsidRDefault="00CA2ECB" w:rsidP="00CA2ECB">
      <w:pPr>
        <w:widowControl/>
        <w:numPr>
          <w:ilvl w:val="3"/>
          <w:numId w:val="44"/>
        </w:numPr>
        <w:spacing w:after="240"/>
        <w:jc w:val="both"/>
        <w:rPr>
          <w:rFonts w:ascii="Arial" w:hAnsi="Arial" w:cs="Arial"/>
        </w:rPr>
      </w:pPr>
      <w:bookmarkStart w:id="281" w:name="_DV_M91"/>
      <w:bookmarkEnd w:id="281"/>
      <w:r>
        <w:rPr>
          <w:rFonts w:ascii="Arial" w:hAnsi="Arial" w:cs="Arial"/>
        </w:rPr>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and has </w:t>
      </w:r>
      <w:r w:rsidR="006E554D">
        <w:rPr>
          <w:rFonts w:ascii="Arial" w:hAnsi="Arial" w:cs="Arial"/>
        </w:rPr>
        <w:tab/>
      </w:r>
      <w:r>
        <w:rPr>
          <w:rFonts w:ascii="Arial" w:hAnsi="Arial" w:cs="Arial"/>
        </w:rPr>
        <w:t xml:space="preserve">a </w:t>
      </w:r>
      <w:r>
        <w:rPr>
          <w:rFonts w:ascii="Arial" w:hAnsi="Arial" w:cs="Arial"/>
          <w:b/>
          <w:bCs/>
        </w:rPr>
        <w:t>Relevant Offshore Agreement</w:t>
      </w:r>
      <w:r>
        <w:rPr>
          <w:rFonts w:ascii="Arial" w:hAnsi="Arial" w:cs="Arial"/>
        </w:rPr>
        <w:t xml:space="preserve"> with an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shall cooperate with </w:t>
      </w:r>
      <w:r>
        <w:rPr>
          <w:rFonts w:ascii="Arial" w:hAnsi="Arial" w:cs="Arial"/>
          <w:b/>
          <w:bCs/>
        </w:rPr>
        <w:t>The Company</w:t>
      </w:r>
      <w:r>
        <w:rPr>
          <w:rFonts w:ascii="Arial" w:hAnsi="Arial" w:cs="Arial"/>
        </w:rPr>
        <w:t xml:space="preserve"> to contribute to the </w:t>
      </w:r>
      <w:r w:rsidR="006E554D">
        <w:rPr>
          <w:rFonts w:ascii="Arial" w:hAnsi="Arial" w:cs="Arial"/>
        </w:rPr>
        <w:tab/>
      </w:r>
      <w:r>
        <w:rPr>
          <w:rFonts w:ascii="Arial" w:hAnsi="Arial" w:cs="Arial"/>
        </w:rPr>
        <w:t xml:space="preserve">full and timely completion of the </w:t>
      </w:r>
      <w:r>
        <w:rPr>
          <w:rFonts w:ascii="Arial" w:hAnsi="Arial" w:cs="Arial"/>
          <w:b/>
          <w:bCs/>
        </w:rPr>
        <w:t xml:space="preserve">Offshore Transmission </w:t>
      </w:r>
      <w:r w:rsidR="006E554D">
        <w:rPr>
          <w:rFonts w:ascii="Arial" w:hAnsi="Arial" w:cs="Arial"/>
          <w:b/>
          <w:bCs/>
        </w:rPr>
        <w:tab/>
      </w:r>
      <w:r>
        <w:rPr>
          <w:rFonts w:ascii="Arial" w:hAnsi="Arial" w:cs="Arial"/>
          <w:b/>
          <w:bCs/>
        </w:rPr>
        <w:t>Implementation Plan</w:t>
      </w:r>
    </w:p>
    <w:p w14:paraId="415AE94E" w14:textId="77777777" w:rsidR="00CA2ECB" w:rsidRDefault="00CA2ECB" w:rsidP="00CA2ECB">
      <w:pPr>
        <w:widowControl/>
        <w:numPr>
          <w:ilvl w:val="3"/>
          <w:numId w:val="44"/>
        </w:numPr>
        <w:spacing w:after="240"/>
        <w:jc w:val="both"/>
        <w:rPr>
          <w:rFonts w:ascii="Arial" w:hAnsi="Arial" w:cs="Arial"/>
        </w:rPr>
      </w:pPr>
      <w:bookmarkStart w:id="282" w:name="_DV_M92"/>
      <w:bookmarkEnd w:id="282"/>
      <w:r>
        <w:rPr>
          <w:rFonts w:ascii="Arial" w:hAnsi="Arial" w:cs="Arial"/>
        </w:rPr>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and has </w:t>
      </w:r>
      <w:r w:rsidR="006E554D">
        <w:rPr>
          <w:rFonts w:ascii="Arial" w:hAnsi="Arial" w:cs="Arial"/>
        </w:rPr>
        <w:tab/>
      </w:r>
      <w:r>
        <w:rPr>
          <w:rFonts w:ascii="Arial" w:hAnsi="Arial" w:cs="Arial"/>
        </w:rPr>
        <w:t xml:space="preserve">a </w:t>
      </w:r>
      <w:r>
        <w:rPr>
          <w:rFonts w:ascii="Arial" w:hAnsi="Arial" w:cs="Arial"/>
          <w:b/>
          <w:bCs/>
        </w:rPr>
        <w:t>Relevant Offshore Agreement</w:t>
      </w:r>
      <w:r>
        <w:rPr>
          <w:rFonts w:ascii="Arial" w:hAnsi="Arial" w:cs="Arial"/>
        </w:rPr>
        <w:t xml:space="preserve"> with an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shall provide </w:t>
      </w:r>
      <w:r>
        <w:rPr>
          <w:rFonts w:ascii="Arial" w:hAnsi="Arial" w:cs="Arial"/>
          <w:b/>
          <w:bCs/>
        </w:rPr>
        <w:t>The Company</w:t>
      </w:r>
      <w:r>
        <w:rPr>
          <w:rFonts w:ascii="Arial" w:hAnsi="Arial" w:cs="Arial"/>
        </w:rPr>
        <w:t xml:space="preserve"> with information including:</w:t>
      </w:r>
    </w:p>
    <w:p w14:paraId="57B52788" w14:textId="77777777" w:rsidR="00CA2ECB" w:rsidRDefault="00CA2ECB" w:rsidP="00CA2ECB">
      <w:pPr>
        <w:widowControl/>
        <w:numPr>
          <w:ilvl w:val="0"/>
          <w:numId w:val="45"/>
        </w:numPr>
        <w:spacing w:after="240"/>
        <w:jc w:val="both"/>
        <w:rPr>
          <w:rFonts w:ascii="Arial" w:hAnsi="Arial" w:cs="Arial"/>
        </w:rPr>
      </w:pPr>
      <w:bookmarkStart w:id="283" w:name="_DV_M93"/>
      <w:bookmarkEnd w:id="283"/>
      <w:r>
        <w:rPr>
          <w:rFonts w:ascii="Arial" w:hAnsi="Arial" w:cs="Arial"/>
        </w:rPr>
        <w:t xml:space="preserve">The terms that have been agreed between the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and the </w:t>
      </w:r>
      <w:r>
        <w:rPr>
          <w:rFonts w:ascii="Arial" w:hAnsi="Arial" w:cs="Arial"/>
          <w:b/>
          <w:bCs/>
        </w:rPr>
        <w:t>Existing Offshore Generator;</w:t>
      </w:r>
    </w:p>
    <w:p w14:paraId="5BBA7036" w14:textId="77777777" w:rsidR="00CA2ECB" w:rsidRDefault="00CA2ECB" w:rsidP="00CA2ECB">
      <w:pPr>
        <w:widowControl/>
        <w:numPr>
          <w:ilvl w:val="0"/>
          <w:numId w:val="45"/>
        </w:numPr>
        <w:spacing w:after="240"/>
        <w:jc w:val="both"/>
        <w:rPr>
          <w:rFonts w:ascii="Arial" w:hAnsi="Arial" w:cs="Arial"/>
        </w:rPr>
      </w:pPr>
      <w:bookmarkStart w:id="284" w:name="_DV_M94"/>
      <w:bookmarkEnd w:id="284"/>
      <w:r>
        <w:rPr>
          <w:rFonts w:ascii="Arial" w:hAnsi="Arial" w:cs="Arial"/>
        </w:rPr>
        <w:t xml:space="preserve">Technical information about the connection arrangements that have been agreed between the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and the </w:t>
      </w:r>
      <w:r>
        <w:rPr>
          <w:rFonts w:ascii="Arial" w:hAnsi="Arial" w:cs="Arial"/>
          <w:b/>
          <w:bCs/>
        </w:rPr>
        <w:t>Existing Offshore Generator</w:t>
      </w:r>
      <w:r>
        <w:rPr>
          <w:rFonts w:ascii="Arial" w:hAnsi="Arial" w:cs="Arial"/>
        </w:rPr>
        <w:t>; and</w:t>
      </w:r>
    </w:p>
    <w:p w14:paraId="1A6F9F5C" w14:textId="77777777" w:rsidR="00CA2ECB" w:rsidRDefault="00CA2ECB" w:rsidP="00CA2ECB">
      <w:pPr>
        <w:widowControl/>
        <w:numPr>
          <w:ilvl w:val="0"/>
          <w:numId w:val="45"/>
        </w:numPr>
        <w:spacing w:after="240"/>
        <w:jc w:val="both"/>
        <w:rPr>
          <w:rFonts w:ascii="Arial" w:hAnsi="Arial" w:cs="Arial"/>
        </w:rPr>
      </w:pPr>
      <w:bookmarkStart w:id="285" w:name="_DV_M95"/>
      <w:bookmarkEnd w:id="285"/>
      <w:r>
        <w:rPr>
          <w:rFonts w:ascii="Arial" w:hAnsi="Arial" w:cs="Arial"/>
        </w:rPr>
        <w:t xml:space="preserve">Technical information about the </w:t>
      </w:r>
      <w:r>
        <w:rPr>
          <w:rFonts w:ascii="Arial" w:hAnsi="Arial" w:cs="Arial"/>
          <w:b/>
          <w:bCs/>
        </w:rPr>
        <w:t>Existing Offshore Generator’s Power Station</w:t>
      </w:r>
      <w:r>
        <w:rPr>
          <w:rFonts w:ascii="Arial" w:hAnsi="Arial" w:cs="Arial"/>
        </w:rPr>
        <w:t xml:space="preserve"> provided as part of the </w:t>
      </w:r>
      <w:r>
        <w:rPr>
          <w:rFonts w:ascii="Arial" w:hAnsi="Arial" w:cs="Arial"/>
          <w:b/>
          <w:bCs/>
        </w:rPr>
        <w:t xml:space="preserve">Existing </w:t>
      </w:r>
      <w:r>
        <w:rPr>
          <w:rFonts w:ascii="Arial" w:hAnsi="Arial" w:cs="Arial"/>
          <w:b/>
          <w:bCs/>
        </w:rPr>
        <w:lastRenderedPageBreak/>
        <w:t xml:space="preserve">Offshore Generator’s </w:t>
      </w:r>
      <w:r>
        <w:rPr>
          <w:rFonts w:ascii="Arial" w:hAnsi="Arial" w:cs="Arial"/>
        </w:rPr>
        <w:t>application to the</w:t>
      </w:r>
      <w:r>
        <w:rPr>
          <w:rFonts w:ascii="Arial" w:hAnsi="Arial" w:cs="Arial"/>
          <w:b/>
          <w:bCs/>
        </w:rPr>
        <w:t xml:space="preserve"> User </w:t>
      </w:r>
      <w:r>
        <w:rPr>
          <w:rFonts w:ascii="Arial" w:hAnsi="Arial" w:cs="Arial"/>
        </w:rPr>
        <w:t xml:space="preserve">who owns or operates a </w:t>
      </w:r>
      <w:r>
        <w:rPr>
          <w:rFonts w:ascii="Arial" w:hAnsi="Arial" w:cs="Arial"/>
          <w:b/>
          <w:bCs/>
        </w:rPr>
        <w:t>Distribution System</w:t>
      </w:r>
      <w:r>
        <w:rPr>
          <w:rFonts w:ascii="Arial" w:hAnsi="Arial" w:cs="Arial"/>
        </w:rPr>
        <w:t>.</w:t>
      </w:r>
      <w:bookmarkStart w:id="286" w:name="_DV_M96"/>
      <w:bookmarkEnd w:id="286"/>
    </w:p>
    <w:p w14:paraId="49880165" w14:textId="77777777" w:rsidR="00E93876" w:rsidRDefault="00CA2ECB" w:rsidP="00E72B7E">
      <w:pPr>
        <w:widowControl/>
        <w:numPr>
          <w:ilvl w:val="3"/>
          <w:numId w:val="44"/>
        </w:numPr>
        <w:spacing w:after="240"/>
        <w:jc w:val="both"/>
        <w:rPr>
          <w:rFonts w:ascii="Arial" w:hAnsi="Arial" w:cs="Arial"/>
        </w:rPr>
      </w:pPr>
      <w:r>
        <w:rPr>
          <w:rFonts w:ascii="Arial" w:hAnsi="Arial" w:cs="Arial"/>
          <w:b/>
          <w:bCs/>
        </w:rPr>
        <w:t>The Company</w:t>
      </w:r>
      <w:r>
        <w:rPr>
          <w:rFonts w:ascii="Arial" w:hAnsi="Arial" w:cs="Arial"/>
        </w:rPr>
        <w:t xml:space="preserve"> shall treat the information provided by any </w:t>
      </w:r>
      <w:r>
        <w:rPr>
          <w:rFonts w:ascii="Arial" w:hAnsi="Arial" w:cs="Arial"/>
          <w:b/>
          <w:bCs/>
        </w:rPr>
        <w:t xml:space="preserve">User </w:t>
      </w:r>
      <w:r w:rsidR="006E554D">
        <w:rPr>
          <w:rFonts w:ascii="Arial" w:hAnsi="Arial" w:cs="Arial"/>
          <w:b/>
          <w:bCs/>
        </w:rPr>
        <w:tab/>
      </w:r>
      <w:r>
        <w:rPr>
          <w:rFonts w:ascii="Arial" w:hAnsi="Arial" w:cs="Arial"/>
        </w:rPr>
        <w:t xml:space="preserve">who owns or operates a </w:t>
      </w:r>
      <w:r>
        <w:rPr>
          <w:rFonts w:ascii="Arial" w:hAnsi="Arial" w:cs="Arial"/>
          <w:b/>
          <w:bCs/>
        </w:rPr>
        <w:t>Distribution System</w:t>
      </w:r>
      <w:r>
        <w:rPr>
          <w:rFonts w:ascii="Arial" w:hAnsi="Arial" w:cs="Arial"/>
        </w:rPr>
        <w:t xml:space="preserve"> under Paragraph </w:t>
      </w:r>
      <w:r w:rsidR="006E554D">
        <w:rPr>
          <w:rFonts w:ascii="Arial" w:hAnsi="Arial" w:cs="Arial"/>
        </w:rPr>
        <w:tab/>
      </w:r>
      <w:r>
        <w:rPr>
          <w:rFonts w:ascii="Arial" w:hAnsi="Arial" w:cs="Arial"/>
        </w:rPr>
        <w:t xml:space="preserve">6.5.6.2, as an application for connection and use of the </w:t>
      </w:r>
      <w:r>
        <w:rPr>
          <w:rFonts w:ascii="Arial" w:hAnsi="Arial" w:cs="Arial"/>
          <w:b/>
          <w:bCs/>
        </w:rPr>
        <w:t xml:space="preserve">National </w:t>
      </w:r>
      <w:r w:rsidR="006E554D">
        <w:rPr>
          <w:rFonts w:ascii="Arial" w:hAnsi="Arial" w:cs="Arial"/>
          <w:b/>
          <w:bCs/>
        </w:rPr>
        <w:tab/>
      </w:r>
      <w:r>
        <w:rPr>
          <w:rFonts w:ascii="Arial" w:hAnsi="Arial" w:cs="Arial"/>
          <w:b/>
          <w:bCs/>
        </w:rPr>
        <w:t>Electricity Transmission System</w:t>
      </w:r>
      <w:r>
        <w:rPr>
          <w:rFonts w:ascii="Arial" w:hAnsi="Arial" w:cs="Arial"/>
        </w:rPr>
        <w:t xml:space="preserve"> from the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for the purposes of standard condition C8.</w:t>
      </w:r>
      <w:r w:rsidR="00D36584">
        <w:rPr>
          <w:rFonts w:ascii="Arial" w:hAnsi="Arial" w:cs="Arial"/>
        </w:rPr>
        <w:t xml:space="preserve"> </w:t>
      </w:r>
    </w:p>
    <w:p w14:paraId="47415ACC" w14:textId="7E9804E6" w:rsidR="00CA2ECB" w:rsidRDefault="00E93876" w:rsidP="005348FD">
      <w:pPr>
        <w:widowControl/>
        <w:jc w:val="both"/>
        <w:rPr>
          <w:rFonts w:ascii="Arial" w:hAnsi="Arial" w:cs="Arial"/>
          <w:b/>
          <w:bCs/>
        </w:rPr>
      </w:pPr>
      <w:r w:rsidRPr="009807FD">
        <w:rPr>
          <w:rFonts w:ascii="Arial" w:hAnsi="Arial" w:cs="Arial"/>
          <w:b/>
          <w:bCs/>
        </w:rPr>
        <w:t>6.5.7</w:t>
      </w:r>
      <w:r w:rsidRPr="00392188">
        <w:rPr>
          <w:rFonts w:ascii="Arial" w:hAnsi="Arial" w:cs="Arial"/>
        </w:rPr>
        <w:t xml:space="preserve"> </w:t>
      </w:r>
      <w:r w:rsidRPr="009807FD">
        <w:rPr>
          <w:rFonts w:ascii="Arial" w:hAnsi="Arial" w:cs="Arial"/>
          <w:b/>
          <w:bCs/>
        </w:rPr>
        <w:t>Report on Distributed Generation</w:t>
      </w:r>
    </w:p>
    <w:p w14:paraId="2258CF20" w14:textId="77777777" w:rsidR="005348FD" w:rsidRDefault="005348FD" w:rsidP="005348FD">
      <w:pPr>
        <w:widowControl/>
        <w:jc w:val="both"/>
        <w:rPr>
          <w:rFonts w:ascii="Arial" w:hAnsi="Arial" w:cs="Arial"/>
        </w:rPr>
      </w:pPr>
    </w:p>
    <w:p w14:paraId="7042618A" w14:textId="06D02A5D" w:rsidR="000D27BF" w:rsidRPr="00854DF8" w:rsidRDefault="005348FD" w:rsidP="000D2BB5">
      <w:pPr>
        <w:widowControl/>
        <w:ind w:left="709" w:firstLine="22"/>
        <w:jc w:val="both"/>
        <w:rPr>
          <w:rFonts w:ascii="Arial" w:hAnsi="Arial" w:cs="Arial"/>
          <w:b/>
        </w:rPr>
      </w:pPr>
      <w:r w:rsidRPr="00392188">
        <w:rPr>
          <w:rFonts w:ascii="Arial" w:hAnsi="Arial" w:cs="Arial"/>
        </w:rPr>
        <w:t xml:space="preserve">Within one month of the end of a </w:t>
      </w:r>
      <w:r w:rsidRPr="0035750B">
        <w:rPr>
          <w:rFonts w:ascii="Arial" w:hAnsi="Arial" w:cs="Arial"/>
          <w:b/>
        </w:rPr>
        <w:t>Financial Year</w:t>
      </w:r>
      <w:r w:rsidRPr="00392188">
        <w:rPr>
          <w:rFonts w:ascii="Arial" w:hAnsi="Arial" w:cs="Arial"/>
        </w:rPr>
        <w:t xml:space="preserve">, each </w:t>
      </w:r>
      <w:r w:rsidRPr="0035750B">
        <w:rPr>
          <w:rFonts w:ascii="Arial" w:hAnsi="Arial" w:cs="Arial"/>
          <w:b/>
        </w:rPr>
        <w:t>User</w:t>
      </w:r>
      <w:r w:rsidRPr="00392188">
        <w:rPr>
          <w:rFonts w:ascii="Arial" w:hAnsi="Arial" w:cs="Arial"/>
        </w:rPr>
        <w:t xml:space="preserve"> who</w:t>
      </w:r>
      <w:r w:rsidR="000D2BB5">
        <w:rPr>
          <w:rFonts w:ascii="Arial" w:hAnsi="Arial" w:cs="Arial"/>
        </w:rPr>
        <w:t xml:space="preserve"> </w:t>
      </w:r>
      <w:r w:rsidRPr="00392188">
        <w:rPr>
          <w:rFonts w:ascii="Arial" w:hAnsi="Arial" w:cs="Arial"/>
        </w:rPr>
        <w:t xml:space="preserve">owns or operates a </w:t>
      </w:r>
      <w:r w:rsidRPr="0035750B">
        <w:rPr>
          <w:rFonts w:ascii="Arial" w:hAnsi="Arial" w:cs="Arial"/>
          <w:b/>
        </w:rPr>
        <w:t>Distribution System</w:t>
      </w:r>
      <w:r w:rsidRPr="00392188">
        <w:rPr>
          <w:rFonts w:ascii="Arial" w:hAnsi="Arial" w:cs="Arial"/>
        </w:rPr>
        <w:t xml:space="preserve"> shall send a written</w:t>
      </w:r>
      <w:r w:rsidR="000D2BB5">
        <w:rPr>
          <w:rFonts w:ascii="Arial" w:hAnsi="Arial" w:cs="Arial"/>
        </w:rPr>
        <w:t xml:space="preserve"> </w:t>
      </w:r>
      <w:r w:rsidRPr="00392188">
        <w:rPr>
          <w:rFonts w:ascii="Arial" w:hAnsi="Arial" w:cs="Arial"/>
        </w:rPr>
        <w:t xml:space="preserve">report [(in a format specified by The Company)] to </w:t>
      </w:r>
      <w:r w:rsidRPr="0035750B">
        <w:rPr>
          <w:rFonts w:ascii="Arial" w:hAnsi="Arial" w:cs="Arial"/>
          <w:b/>
        </w:rPr>
        <w:t>The</w:t>
      </w:r>
      <w:r w:rsidR="00C4672E">
        <w:rPr>
          <w:rFonts w:ascii="Arial" w:hAnsi="Arial" w:cs="Arial"/>
          <w:b/>
        </w:rPr>
        <w:t xml:space="preserve"> </w:t>
      </w:r>
      <w:r w:rsidRPr="0035750B">
        <w:rPr>
          <w:rFonts w:ascii="Arial" w:hAnsi="Arial" w:cs="Arial"/>
          <w:b/>
        </w:rPr>
        <w:t>Company</w:t>
      </w:r>
      <w:r w:rsidRPr="00392188">
        <w:rPr>
          <w:rFonts w:ascii="Arial" w:hAnsi="Arial" w:cs="Arial"/>
        </w:rPr>
        <w:t xml:space="preserve"> in respect of </w:t>
      </w:r>
      <w:r w:rsidRPr="0035750B">
        <w:rPr>
          <w:rFonts w:ascii="Arial" w:hAnsi="Arial" w:cs="Arial"/>
          <w:b/>
        </w:rPr>
        <w:t>Distributed Generation</w:t>
      </w:r>
      <w:r w:rsidRPr="00392188">
        <w:rPr>
          <w:rFonts w:ascii="Arial" w:hAnsi="Arial" w:cs="Arial"/>
        </w:rPr>
        <w:t xml:space="preserve"> which is yet to</w:t>
      </w:r>
      <w:r w:rsidR="000D2BB5">
        <w:rPr>
          <w:rFonts w:ascii="Arial" w:hAnsi="Arial" w:cs="Arial"/>
        </w:rPr>
        <w:t xml:space="preserve"> </w:t>
      </w:r>
      <w:r w:rsidRPr="00392188">
        <w:rPr>
          <w:rFonts w:ascii="Arial" w:hAnsi="Arial" w:cs="Arial"/>
        </w:rPr>
        <w:t xml:space="preserve">connect to its </w:t>
      </w:r>
      <w:r w:rsidRPr="0035750B">
        <w:rPr>
          <w:rFonts w:ascii="Arial" w:hAnsi="Arial" w:cs="Arial"/>
          <w:b/>
        </w:rPr>
        <w:t>Distribution System</w:t>
      </w:r>
      <w:r w:rsidRPr="00392188">
        <w:rPr>
          <w:rFonts w:ascii="Arial" w:hAnsi="Arial" w:cs="Arial"/>
        </w:rPr>
        <w:t xml:space="preserve"> or which has been</w:t>
      </w:r>
      <w:r w:rsidR="000D2BB5">
        <w:rPr>
          <w:rFonts w:ascii="Arial" w:hAnsi="Arial" w:cs="Arial"/>
        </w:rPr>
        <w:t xml:space="preserve"> </w:t>
      </w:r>
      <w:r w:rsidRPr="0035750B">
        <w:rPr>
          <w:rFonts w:ascii="Arial" w:hAnsi="Arial" w:cs="Arial"/>
          <w:b/>
        </w:rPr>
        <w:t>Energised</w:t>
      </w:r>
      <w:r w:rsidRPr="00392188">
        <w:rPr>
          <w:rFonts w:ascii="Arial" w:hAnsi="Arial" w:cs="Arial"/>
        </w:rPr>
        <w:t xml:space="preserve"> during that </w:t>
      </w:r>
      <w:r w:rsidRPr="0035750B">
        <w:rPr>
          <w:rFonts w:ascii="Arial" w:hAnsi="Arial" w:cs="Arial"/>
          <w:b/>
        </w:rPr>
        <w:t>Financial Year</w:t>
      </w:r>
      <w:r w:rsidRPr="00392188">
        <w:rPr>
          <w:rFonts w:ascii="Arial" w:hAnsi="Arial" w:cs="Arial"/>
        </w:rPr>
        <w:t xml:space="preserve"> detailing the following</w:t>
      </w:r>
      <w:r w:rsidR="000D2BB5">
        <w:rPr>
          <w:rFonts w:ascii="Arial" w:hAnsi="Arial" w:cs="Arial"/>
        </w:rPr>
        <w:t xml:space="preserve"> </w:t>
      </w:r>
      <w:r>
        <w:rPr>
          <w:rFonts w:ascii="Arial" w:hAnsi="Arial" w:cs="Arial"/>
        </w:rPr>
        <w:t xml:space="preserve">  </w:t>
      </w:r>
      <w:r w:rsidRPr="00392188">
        <w:rPr>
          <w:rFonts w:ascii="Arial" w:hAnsi="Arial" w:cs="Arial"/>
        </w:rPr>
        <w:t xml:space="preserve">information </w:t>
      </w:r>
      <w:r w:rsidRPr="00854DF8">
        <w:rPr>
          <w:rFonts w:ascii="Arial" w:hAnsi="Arial" w:cs="Arial"/>
        </w:rPr>
        <w:t xml:space="preserve">by reference to each category of </w:t>
      </w:r>
      <w:r w:rsidRPr="00854DF8">
        <w:rPr>
          <w:rFonts w:ascii="Arial" w:hAnsi="Arial" w:cs="Arial"/>
          <w:b/>
        </w:rPr>
        <w:t>Distributed</w:t>
      </w:r>
      <w:r w:rsidR="000D2BB5" w:rsidRPr="00854DF8">
        <w:rPr>
          <w:rFonts w:ascii="Arial" w:hAnsi="Arial" w:cs="Arial"/>
          <w:b/>
        </w:rPr>
        <w:t xml:space="preserve"> </w:t>
      </w:r>
      <w:r w:rsidRPr="00854DF8">
        <w:rPr>
          <w:rFonts w:ascii="Arial" w:hAnsi="Arial" w:cs="Arial"/>
          <w:b/>
        </w:rPr>
        <w:t>Generation:</w:t>
      </w:r>
      <w:r w:rsidR="000D27BF" w:rsidRPr="00854DF8">
        <w:rPr>
          <w:rFonts w:ascii="Arial" w:hAnsi="Arial" w:cs="Arial"/>
          <w:b/>
        </w:rPr>
        <w:t xml:space="preserve"> </w:t>
      </w:r>
    </w:p>
    <w:p w14:paraId="3DA4E2CB" w14:textId="77777777" w:rsidR="000D27BF" w:rsidRPr="00854DF8" w:rsidRDefault="000D27BF" w:rsidP="000D27BF">
      <w:pPr>
        <w:widowControl/>
        <w:ind w:left="829" w:firstLine="611"/>
        <w:jc w:val="both"/>
        <w:rPr>
          <w:rFonts w:ascii="Arial" w:hAnsi="Arial" w:cs="Arial"/>
        </w:rPr>
      </w:pPr>
    </w:p>
    <w:p w14:paraId="6A2373B9" w14:textId="77777777" w:rsidR="008D3EB7" w:rsidRPr="00854DF8" w:rsidRDefault="008D3EB7" w:rsidP="00EC6C3A">
      <w:pPr>
        <w:pStyle w:val="StyleHeading3"/>
      </w:pPr>
    </w:p>
    <w:p w14:paraId="522E586C" w14:textId="77777777" w:rsidR="008D3EB7" w:rsidRPr="00854DF8" w:rsidRDefault="008D3EB7" w:rsidP="00EC6C3A">
      <w:pPr>
        <w:pStyle w:val="StyleHeading3"/>
      </w:pPr>
    </w:p>
    <w:p w14:paraId="28221507" w14:textId="77777777" w:rsidR="008D3EB7" w:rsidRPr="00854DF8" w:rsidRDefault="008D3EB7" w:rsidP="00EC6C3A">
      <w:pPr>
        <w:pStyle w:val="StyleHeading3"/>
      </w:pPr>
    </w:p>
    <w:p w14:paraId="51BB83E2" w14:textId="77777777" w:rsidR="008D3EB7" w:rsidRPr="00854DF8" w:rsidRDefault="008D3EB7" w:rsidP="00EC6C3A">
      <w:pPr>
        <w:pStyle w:val="StyleHeading3"/>
      </w:pPr>
    </w:p>
    <w:p w14:paraId="444CB953" w14:textId="77777777" w:rsidR="008D3EB7" w:rsidRPr="00854DF8" w:rsidRDefault="008D3EB7" w:rsidP="00EC6C3A">
      <w:pPr>
        <w:pStyle w:val="StyleHeading3"/>
      </w:pPr>
    </w:p>
    <w:p w14:paraId="00A5E0F7" w14:textId="77777777" w:rsidR="008D3EB7" w:rsidRPr="00854DF8" w:rsidRDefault="008D3EB7" w:rsidP="008D3EB7">
      <w:pPr>
        <w:tabs>
          <w:tab w:val="num" w:pos="870"/>
        </w:tabs>
        <w:spacing w:after="240"/>
        <w:ind w:left="852"/>
        <w:outlineLvl w:val="2"/>
        <w:rPr>
          <w:rFonts w:ascii="Arial" w:hAnsi="Arial" w:cs="Arial"/>
          <w:b/>
          <w:bCs/>
          <w:vanish/>
        </w:rPr>
      </w:pPr>
    </w:p>
    <w:p w14:paraId="76FF1182" w14:textId="77777777" w:rsidR="008D3EB7" w:rsidRPr="00854DF8" w:rsidRDefault="008D3EB7" w:rsidP="00EC6C3A">
      <w:pPr>
        <w:pStyle w:val="StyleHeading3"/>
      </w:pPr>
    </w:p>
    <w:p w14:paraId="799D62BB" w14:textId="414A2027" w:rsidR="000D27BF" w:rsidRPr="00854DF8" w:rsidRDefault="5158313D" w:rsidP="006A3A25">
      <w:pPr>
        <w:pStyle w:val="Heading5"/>
        <w:numPr>
          <w:ilvl w:val="0"/>
          <w:numId w:val="50"/>
        </w:numPr>
        <w:ind w:left="1418"/>
        <w:rPr>
          <w:rFonts w:ascii="Arial" w:hAnsi="Arial" w:cs="Arial"/>
        </w:rPr>
      </w:pPr>
      <w:r w:rsidRPr="00854DF8">
        <w:rPr>
          <w:rFonts w:ascii="Arial" w:hAnsi="Arial" w:cs="Arial"/>
        </w:rPr>
        <w:t xml:space="preserve">number of </w:t>
      </w:r>
      <w:r w:rsidRPr="00854DF8">
        <w:rPr>
          <w:rFonts w:ascii="Arial" w:hAnsi="Arial" w:cs="Arial"/>
          <w:b/>
          <w:bCs/>
        </w:rPr>
        <w:t>Distribution Agreements</w:t>
      </w:r>
      <w:r w:rsidRPr="00854DF8">
        <w:rPr>
          <w:rFonts w:ascii="Arial" w:hAnsi="Arial" w:cs="Arial"/>
        </w:rPr>
        <w:t xml:space="preserve"> terminated;</w:t>
      </w:r>
    </w:p>
    <w:p w14:paraId="25E189BC" w14:textId="53C04A70" w:rsidR="000D27BF" w:rsidRPr="00854DF8" w:rsidRDefault="5158313D" w:rsidP="006A3A25">
      <w:pPr>
        <w:pStyle w:val="Heading5"/>
        <w:numPr>
          <w:ilvl w:val="0"/>
          <w:numId w:val="50"/>
        </w:numPr>
        <w:ind w:left="1418"/>
        <w:rPr>
          <w:rFonts w:ascii="Arial" w:hAnsi="Arial" w:cs="Arial"/>
        </w:rPr>
      </w:pPr>
      <w:r w:rsidRPr="00854DF8">
        <w:rPr>
          <w:rFonts w:ascii="Arial" w:hAnsi="Arial" w:cs="Arial"/>
        </w:rPr>
        <w:t>any reduction in, as appropriate, Developer Capacity or   Transmission Entry Capacity;</w:t>
      </w:r>
    </w:p>
    <w:p w14:paraId="586DB70E" w14:textId="12F49577" w:rsidR="000D27BF" w:rsidRPr="00854DF8" w:rsidRDefault="5158313D" w:rsidP="006A3A25">
      <w:pPr>
        <w:pStyle w:val="Heading5"/>
        <w:numPr>
          <w:ilvl w:val="0"/>
          <w:numId w:val="50"/>
        </w:numPr>
        <w:ind w:left="1418"/>
        <w:rPr>
          <w:rFonts w:ascii="Arial" w:hAnsi="Arial" w:cs="Arial"/>
        </w:rPr>
      </w:pPr>
      <w:r w:rsidRPr="00854DF8">
        <w:rPr>
          <w:rFonts w:ascii="Arial" w:hAnsi="Arial" w:cs="Arial"/>
        </w:rPr>
        <w:t xml:space="preserve">whether such termination or reduction occurred prior to (and including) or after the </w:t>
      </w:r>
      <w:r w:rsidRPr="00854DF8">
        <w:rPr>
          <w:rFonts w:ascii="Arial" w:hAnsi="Arial" w:cs="Arial"/>
          <w:b/>
          <w:bCs/>
        </w:rPr>
        <w:t>Key Consents in Place Date</w:t>
      </w:r>
    </w:p>
    <w:p w14:paraId="5BC8CBB2" w14:textId="77777777" w:rsidR="00B71A38" w:rsidRPr="0035750B" w:rsidRDefault="00B71A38" w:rsidP="00A83B2E">
      <w:pPr>
        <w:pStyle w:val="Heading5"/>
        <w:numPr>
          <w:ilvl w:val="0"/>
          <w:numId w:val="0"/>
        </w:numPr>
        <w:ind w:left="1843"/>
        <w:rPr>
          <w:rFonts w:ascii="Arial" w:hAnsi="Arial" w:cs="Arial"/>
        </w:rPr>
      </w:pPr>
    </w:p>
    <w:p w14:paraId="413B48F3" w14:textId="655460DE" w:rsidR="00B71A38" w:rsidRDefault="24C32B82" w:rsidP="00B71A38">
      <w:pPr>
        <w:jc w:val="both"/>
        <w:rPr>
          <w:rFonts w:ascii="Arial" w:hAnsi="Arial" w:cs="Arial"/>
        </w:rPr>
      </w:pPr>
      <w:r w:rsidRPr="0E1DE9A1">
        <w:rPr>
          <w:rFonts w:ascii="Arial" w:hAnsi="Arial" w:cs="Arial"/>
          <w:b/>
          <w:bCs/>
        </w:rPr>
        <w:t>6.5.8 Transmission Impact Assessment</w:t>
      </w:r>
    </w:p>
    <w:p w14:paraId="1A6A7197" w14:textId="77777777" w:rsidR="00B71A38" w:rsidRDefault="00B71A38" w:rsidP="00B71A38">
      <w:pPr>
        <w:jc w:val="both"/>
        <w:rPr>
          <w:rFonts w:ascii="Arial" w:hAnsi="Arial" w:cs="Arial"/>
        </w:rPr>
      </w:pPr>
    </w:p>
    <w:p w14:paraId="621E9847" w14:textId="5A9AE7E8" w:rsidR="00CD44D0" w:rsidRDefault="24C32B82" w:rsidP="00CD44D0">
      <w:pPr>
        <w:ind w:left="1560" w:hanging="1560"/>
        <w:jc w:val="both"/>
        <w:rPr>
          <w:rFonts w:ascii="Arial" w:hAnsi="Arial" w:cs="Arial"/>
        </w:rPr>
      </w:pPr>
      <w:r w:rsidRPr="62221ABE">
        <w:rPr>
          <w:rFonts w:ascii="Arial" w:hAnsi="Arial" w:cs="Arial"/>
        </w:rPr>
        <w:t xml:space="preserve">6.5.8.1 </w:t>
      </w:r>
      <w:r>
        <w:tab/>
      </w:r>
      <w:r w:rsidRPr="62221ABE">
        <w:rPr>
          <w:rFonts w:ascii="Arial" w:hAnsi="Arial" w:cs="Arial"/>
        </w:rPr>
        <w:t xml:space="preserve">A </w:t>
      </w:r>
      <w:r w:rsidRPr="62221ABE">
        <w:rPr>
          <w:rFonts w:ascii="Arial" w:hAnsi="Arial" w:cs="Arial"/>
          <w:b/>
          <w:bCs/>
        </w:rPr>
        <w:t>User</w:t>
      </w:r>
      <w:r w:rsidRPr="62221ABE">
        <w:rPr>
          <w:rFonts w:ascii="Arial" w:hAnsi="Arial" w:cs="Arial"/>
        </w:rPr>
        <w:t xml:space="preserve"> who owns or operates a </w:t>
      </w:r>
      <w:r w:rsidRPr="62221ABE">
        <w:rPr>
          <w:rFonts w:ascii="Arial" w:hAnsi="Arial" w:cs="Arial"/>
          <w:b/>
          <w:bCs/>
        </w:rPr>
        <w:t>Distribution System</w:t>
      </w:r>
      <w:r w:rsidRPr="62221ABE">
        <w:rPr>
          <w:rFonts w:ascii="Arial" w:hAnsi="Arial" w:cs="Arial"/>
        </w:rPr>
        <w:t xml:space="preserve"> can submit a </w:t>
      </w:r>
      <w:r w:rsidRPr="62221ABE">
        <w:rPr>
          <w:rFonts w:ascii="Arial" w:hAnsi="Arial" w:cs="Arial"/>
          <w:b/>
          <w:bCs/>
        </w:rPr>
        <w:t>Modification Application</w:t>
      </w:r>
      <w:r w:rsidRPr="62221ABE">
        <w:rPr>
          <w:rFonts w:ascii="Arial" w:hAnsi="Arial" w:cs="Arial"/>
        </w:rPr>
        <w:t xml:space="preserve"> to </w:t>
      </w:r>
      <w:r w:rsidRPr="62221ABE">
        <w:rPr>
          <w:rFonts w:ascii="Arial" w:hAnsi="Arial" w:cs="Arial"/>
          <w:b/>
          <w:bCs/>
        </w:rPr>
        <w:t>The Company</w:t>
      </w:r>
      <w:r w:rsidRPr="62221ABE">
        <w:rPr>
          <w:rFonts w:ascii="Arial" w:hAnsi="Arial" w:cs="Arial"/>
        </w:rPr>
        <w:t xml:space="preserve"> to establish a</w:t>
      </w:r>
      <w:ins w:id="287" w:author="Angela Quinn (NESO)" w:date="2024-10-27T12:49:00Z">
        <w:r w:rsidR="1DD360ED" w:rsidRPr="62221ABE">
          <w:rPr>
            <w:rFonts w:ascii="Arial" w:hAnsi="Arial" w:cs="Arial"/>
          </w:rPr>
          <w:t xml:space="preserve"> process for</w:t>
        </w:r>
      </w:ins>
      <w:r w:rsidRPr="62221ABE">
        <w:rPr>
          <w:rFonts w:ascii="Arial" w:hAnsi="Arial" w:cs="Arial"/>
        </w:rPr>
        <w:t xml:space="preserve"> </w:t>
      </w:r>
      <w:r w:rsidRPr="62221ABE">
        <w:rPr>
          <w:rFonts w:ascii="Arial" w:hAnsi="Arial" w:cs="Arial"/>
          <w:b/>
          <w:bCs/>
        </w:rPr>
        <w:t>Transmission Impact Assessment</w:t>
      </w:r>
      <w:ins w:id="288" w:author="Angela Quinn (NESO)" w:date="2024-10-27T12:49:00Z">
        <w:r w:rsidR="4D38CCB6" w:rsidRPr="62221ABE">
          <w:rPr>
            <w:rFonts w:ascii="Arial" w:hAnsi="Arial" w:cs="Arial"/>
            <w:b/>
            <w:bCs/>
          </w:rPr>
          <w:t xml:space="preserve"> </w:t>
        </w:r>
      </w:ins>
      <w:ins w:id="289" w:author="Angela Quinn (NESO)" w:date="2024-10-31T13:28:00Z">
        <w:r w:rsidR="18ECA3DE" w:rsidRPr="00B23BFE">
          <w:rPr>
            <w:rFonts w:ascii="Arial" w:hAnsi="Arial" w:cs="Arial"/>
          </w:rPr>
          <w:t>(“Appendix</w:t>
        </w:r>
        <w:r w:rsidR="18ECA3DE" w:rsidRPr="62221ABE">
          <w:rPr>
            <w:rFonts w:ascii="Arial" w:hAnsi="Arial" w:cs="Arial"/>
            <w:b/>
            <w:bCs/>
          </w:rPr>
          <w:t xml:space="preserve"> </w:t>
        </w:r>
        <w:r w:rsidR="18ECA3DE" w:rsidRPr="00B23BFE">
          <w:rPr>
            <w:rFonts w:ascii="Arial" w:hAnsi="Arial" w:cs="Arial"/>
          </w:rPr>
          <w:t>G”)</w:t>
        </w:r>
        <w:r w:rsidR="18ECA3DE" w:rsidRPr="62221ABE">
          <w:rPr>
            <w:rFonts w:ascii="Arial" w:hAnsi="Arial" w:cs="Arial"/>
            <w:b/>
            <w:bCs/>
          </w:rPr>
          <w:t xml:space="preserve"> </w:t>
        </w:r>
      </w:ins>
      <w:ins w:id="290" w:author="Angela Quinn (NESO)" w:date="2024-10-27T12:49:00Z">
        <w:r w:rsidR="4D38CCB6" w:rsidRPr="62221ABE">
          <w:rPr>
            <w:rFonts w:ascii="Arial" w:hAnsi="Arial" w:cs="Arial"/>
          </w:rPr>
          <w:t>into the</w:t>
        </w:r>
        <w:r w:rsidR="4D38CCB6" w:rsidRPr="62221ABE">
          <w:rPr>
            <w:rFonts w:ascii="Arial" w:hAnsi="Arial" w:cs="Arial"/>
            <w:b/>
            <w:bCs/>
          </w:rPr>
          <w:t xml:space="preserve"> Bilateral Connection Agreement</w:t>
        </w:r>
      </w:ins>
      <w:r w:rsidRPr="62221ABE">
        <w:rPr>
          <w:rFonts w:ascii="Arial" w:hAnsi="Arial" w:cs="Arial"/>
        </w:rPr>
        <w:t xml:space="preserve"> for the purposes of </w:t>
      </w:r>
      <w:ins w:id="291" w:author="Angela Quinn (NESO)" w:date="2024-10-27T12:55:00Z">
        <w:r w:rsidR="7139F3C8" w:rsidRPr="62221ABE">
          <w:rPr>
            <w:rFonts w:ascii="Arial" w:hAnsi="Arial" w:cs="Arial"/>
          </w:rPr>
          <w:t xml:space="preserve">then </w:t>
        </w:r>
      </w:ins>
      <w:r w:rsidRPr="62221ABE">
        <w:rPr>
          <w:rFonts w:ascii="Arial" w:hAnsi="Arial" w:cs="Arial"/>
        </w:rPr>
        <w:t xml:space="preserve">undertaking the </w:t>
      </w:r>
      <w:r w:rsidRPr="62221ABE">
        <w:rPr>
          <w:rFonts w:ascii="Arial" w:hAnsi="Arial" w:cs="Arial"/>
          <w:b/>
          <w:bCs/>
        </w:rPr>
        <w:t>Evaluation of Transmission Impact</w:t>
      </w:r>
      <w:r w:rsidRPr="62221ABE">
        <w:rPr>
          <w:rFonts w:ascii="Arial" w:hAnsi="Arial" w:cs="Arial"/>
        </w:rPr>
        <w:t xml:space="preserve"> </w:t>
      </w:r>
      <w:del w:id="292" w:author="Angela Quinn (NESO)" w:date="2024-10-27T12:50:00Z">
        <w:r w:rsidRPr="62221ABE" w:rsidDel="00B71A38">
          <w:rPr>
            <w:rFonts w:ascii="Arial" w:hAnsi="Arial" w:cs="Arial"/>
          </w:rPr>
          <w:delText xml:space="preserve">process </w:delText>
        </w:r>
      </w:del>
      <w:r w:rsidRPr="62221ABE">
        <w:rPr>
          <w:rFonts w:ascii="Arial" w:hAnsi="Arial" w:cs="Arial"/>
        </w:rPr>
        <w:t xml:space="preserve">at a </w:t>
      </w:r>
      <w:r w:rsidRPr="62221ABE">
        <w:rPr>
          <w:rFonts w:ascii="Arial" w:hAnsi="Arial" w:cs="Arial"/>
          <w:b/>
          <w:bCs/>
        </w:rPr>
        <w:t>Grid Supply Point</w:t>
      </w:r>
      <w:r w:rsidRPr="62221ABE">
        <w:rPr>
          <w:rFonts w:ascii="Arial" w:hAnsi="Arial" w:cs="Arial"/>
        </w:rPr>
        <w:t>.</w:t>
      </w:r>
      <w:r w:rsidR="0498283F" w:rsidRPr="62221ABE">
        <w:rPr>
          <w:rFonts w:ascii="Arial" w:hAnsi="Arial" w:cs="Arial"/>
        </w:rPr>
        <w:t xml:space="preserve"> </w:t>
      </w:r>
    </w:p>
    <w:p w14:paraId="4AC4D148" w14:textId="77777777" w:rsidR="00CD44D0" w:rsidRPr="00C01DDD" w:rsidRDefault="00CD44D0" w:rsidP="00CD44D0">
      <w:pPr>
        <w:ind w:left="1560" w:hanging="1560"/>
        <w:jc w:val="both"/>
        <w:rPr>
          <w:rFonts w:ascii="Arial" w:hAnsi="Arial" w:cs="Arial"/>
        </w:rPr>
      </w:pPr>
    </w:p>
    <w:p w14:paraId="7B9D89CD" w14:textId="77777777" w:rsidR="00CD44D0" w:rsidRPr="00C01DDD" w:rsidRDefault="00CD44D0" w:rsidP="00CD44D0">
      <w:pPr>
        <w:ind w:left="1560" w:hanging="1560"/>
        <w:jc w:val="both"/>
        <w:rPr>
          <w:rFonts w:ascii="Arial" w:hAnsi="Arial" w:cs="Arial"/>
        </w:rPr>
      </w:pPr>
      <w:r w:rsidRPr="00C01DDD">
        <w:rPr>
          <w:rFonts w:ascii="Arial" w:hAnsi="Arial" w:cs="Arial"/>
        </w:rPr>
        <w:t>6.5.8.</w:t>
      </w:r>
      <w:r>
        <w:rPr>
          <w:rFonts w:ascii="Arial" w:hAnsi="Arial" w:cs="Arial"/>
        </w:rPr>
        <w:t>2</w:t>
      </w:r>
      <w:r w:rsidRPr="00C01DDD">
        <w:rPr>
          <w:rFonts w:ascii="Arial" w:hAnsi="Arial" w:cs="Arial"/>
        </w:rPr>
        <w:t xml:space="preserve"> </w:t>
      </w:r>
      <w:r>
        <w:rPr>
          <w:rFonts w:ascii="Arial" w:hAnsi="Arial" w:cs="Arial"/>
        </w:rPr>
        <w:tab/>
      </w:r>
      <w:r w:rsidRPr="00C01DDD">
        <w:rPr>
          <w:rFonts w:ascii="Arial" w:hAnsi="Arial" w:cs="Arial"/>
        </w:rPr>
        <w:t xml:space="preserve">The </w:t>
      </w:r>
      <w:r w:rsidRPr="00C01DDD">
        <w:rPr>
          <w:rFonts w:ascii="Arial" w:hAnsi="Arial" w:cs="Arial"/>
          <w:b/>
          <w:bCs/>
        </w:rPr>
        <w:t>Modification Application</w:t>
      </w:r>
      <w:r w:rsidRPr="00C01DDD">
        <w:rPr>
          <w:rFonts w:ascii="Arial" w:hAnsi="Arial" w:cs="Arial"/>
        </w:rPr>
        <w:t xml:space="preserve"> for </w:t>
      </w:r>
      <w:r>
        <w:rPr>
          <w:rFonts w:ascii="Arial" w:hAnsi="Arial" w:cs="Arial"/>
        </w:rPr>
        <w:t xml:space="preserve">the </w:t>
      </w:r>
      <w:r w:rsidRPr="00C01DDD">
        <w:rPr>
          <w:rFonts w:ascii="Arial" w:hAnsi="Arial" w:cs="Arial"/>
          <w:b/>
          <w:bCs/>
        </w:rPr>
        <w:t>Transmission Impact Assessment</w:t>
      </w:r>
      <w:r w:rsidRPr="00C01DDD">
        <w:rPr>
          <w:rFonts w:ascii="Arial" w:hAnsi="Arial" w:cs="Arial"/>
        </w:rPr>
        <w:t xml:space="preserve"> must include the technical information in respect of each </w:t>
      </w:r>
      <w:r w:rsidRPr="00DB2CE1">
        <w:rPr>
          <w:rFonts w:ascii="Arial" w:hAnsi="Arial" w:cs="Arial"/>
          <w:b/>
        </w:rPr>
        <w:t>Power Station</w:t>
      </w:r>
      <w:r w:rsidRPr="00C01DDD">
        <w:rPr>
          <w:rFonts w:ascii="Arial" w:hAnsi="Arial" w:cs="Arial"/>
        </w:rPr>
        <w:t xml:space="preserve"> and its proposed date of connection to and/or </w:t>
      </w:r>
      <w:r w:rsidRPr="00C01DDD">
        <w:rPr>
          <w:rFonts w:ascii="Arial" w:hAnsi="Arial" w:cs="Arial"/>
        </w:rPr>
        <w:lastRenderedPageBreak/>
        <w:t xml:space="preserve">for the use of the </w:t>
      </w:r>
      <w:r w:rsidRPr="00C01DDD">
        <w:rPr>
          <w:rFonts w:ascii="Arial" w:hAnsi="Arial" w:cs="Arial"/>
          <w:b/>
          <w:bCs/>
        </w:rPr>
        <w:t>Distribution System</w:t>
      </w:r>
      <w:r w:rsidRPr="00C01DDD">
        <w:rPr>
          <w:rFonts w:ascii="Arial" w:hAnsi="Arial" w:cs="Arial"/>
        </w:rPr>
        <w:t>.</w:t>
      </w:r>
    </w:p>
    <w:p w14:paraId="65BC64B9" w14:textId="77777777" w:rsidR="00CD44D0" w:rsidRPr="00C01DDD" w:rsidRDefault="00CD44D0" w:rsidP="00CD44D0">
      <w:pPr>
        <w:ind w:left="1560" w:hanging="1560"/>
        <w:jc w:val="both"/>
        <w:rPr>
          <w:rFonts w:ascii="Arial" w:hAnsi="Arial" w:cs="Arial"/>
        </w:rPr>
      </w:pPr>
    </w:p>
    <w:p w14:paraId="063A43E5" w14:textId="2C2225AA" w:rsidR="00AB6092" w:rsidRPr="00C01DDD" w:rsidRDefault="0498283F" w:rsidP="00AB6092">
      <w:pPr>
        <w:ind w:left="1560" w:hanging="1560"/>
        <w:jc w:val="both"/>
        <w:rPr>
          <w:rFonts w:ascii="Arial" w:hAnsi="Arial" w:cs="Arial"/>
        </w:rPr>
      </w:pPr>
      <w:r w:rsidRPr="7CFA61A9">
        <w:rPr>
          <w:rFonts w:ascii="Arial" w:hAnsi="Arial" w:cs="Arial"/>
        </w:rPr>
        <w:t xml:space="preserve">6.5.8.3 </w:t>
      </w:r>
      <w:r w:rsidR="00CD44D0">
        <w:tab/>
      </w:r>
      <w:r w:rsidRPr="7CFA61A9">
        <w:rPr>
          <w:rFonts w:ascii="Arial" w:hAnsi="Arial" w:cs="Arial"/>
          <w:b/>
          <w:bCs/>
        </w:rPr>
        <w:t>The Company</w:t>
      </w:r>
      <w:r w:rsidRPr="7CFA61A9">
        <w:rPr>
          <w:rFonts w:ascii="Arial" w:hAnsi="Arial" w:cs="Arial"/>
        </w:rPr>
        <w:t xml:space="preserve"> will provide a </w:t>
      </w:r>
      <w:r w:rsidRPr="7CFA61A9">
        <w:rPr>
          <w:rFonts w:ascii="Arial" w:hAnsi="Arial" w:cs="Arial"/>
          <w:b/>
          <w:bCs/>
        </w:rPr>
        <w:t>Modification Offer</w:t>
      </w:r>
      <w:r w:rsidRPr="7CFA61A9">
        <w:rPr>
          <w:rFonts w:ascii="Arial" w:hAnsi="Arial" w:cs="Arial"/>
        </w:rPr>
        <w:t xml:space="preserve"> to the </w:t>
      </w:r>
      <w:r w:rsidRPr="7CFA61A9">
        <w:rPr>
          <w:rFonts w:ascii="Arial" w:hAnsi="Arial" w:cs="Arial"/>
          <w:b/>
          <w:bCs/>
        </w:rPr>
        <w:t xml:space="preserve">User </w:t>
      </w:r>
      <w:r w:rsidRPr="7CFA61A9">
        <w:rPr>
          <w:rFonts w:ascii="Arial" w:hAnsi="Arial" w:cs="Arial"/>
        </w:rPr>
        <w:t xml:space="preserve">who owns or operates </w:t>
      </w:r>
      <w:r w:rsidRPr="7CFA61A9">
        <w:rPr>
          <w:rFonts w:ascii="Arial" w:hAnsi="Arial" w:cs="Arial"/>
          <w:b/>
          <w:bCs/>
        </w:rPr>
        <w:t>a Distribution System</w:t>
      </w:r>
      <w:r w:rsidRPr="7CFA61A9">
        <w:rPr>
          <w:rFonts w:ascii="Arial" w:hAnsi="Arial" w:cs="Arial"/>
        </w:rPr>
        <w:t xml:space="preserve"> in accordance with Paragraphs 6.9.2.2 and 6.9.2.3, this </w:t>
      </w:r>
      <w:r w:rsidRPr="7CFA61A9">
        <w:rPr>
          <w:rFonts w:ascii="Arial" w:hAnsi="Arial" w:cs="Arial"/>
          <w:b/>
          <w:bCs/>
        </w:rPr>
        <w:t>Modification Offer</w:t>
      </w:r>
      <w:r w:rsidRPr="7CFA61A9">
        <w:rPr>
          <w:rFonts w:ascii="Arial" w:hAnsi="Arial" w:cs="Arial"/>
        </w:rPr>
        <w:t xml:space="preserve"> will be substantially in the form of Schedule 2 Exhibit 1A </w:t>
      </w:r>
      <w:ins w:id="293" w:author="Angela Quinn (NESO)" w:date="2024-10-27T12:50:00Z">
        <w:r w:rsidR="1FFC7278" w:rsidRPr="7CFA61A9">
          <w:rPr>
            <w:rFonts w:ascii="Arial" w:hAnsi="Arial" w:cs="Arial"/>
          </w:rPr>
          <w:t xml:space="preserve">to introduce and </w:t>
        </w:r>
      </w:ins>
      <w:r w:rsidRPr="7CFA61A9">
        <w:rPr>
          <w:rFonts w:ascii="Arial" w:hAnsi="Arial" w:cs="Arial"/>
        </w:rPr>
        <w:t xml:space="preserve">which includes the process for administering the </w:t>
      </w:r>
      <w:r w:rsidRPr="7CFA61A9">
        <w:rPr>
          <w:rFonts w:ascii="Arial" w:hAnsi="Arial" w:cs="Arial"/>
          <w:b/>
          <w:bCs/>
        </w:rPr>
        <w:t>Transmission Impact Assessment.</w:t>
      </w:r>
      <w:r w:rsidR="6D25DDDD" w:rsidRPr="7CFA61A9">
        <w:rPr>
          <w:rFonts w:ascii="Arial" w:hAnsi="Arial" w:cs="Arial"/>
          <w:b/>
          <w:bCs/>
        </w:rPr>
        <w:t xml:space="preserve"> </w:t>
      </w:r>
    </w:p>
    <w:p w14:paraId="5B4A724F" w14:textId="77777777" w:rsidR="00AB6092" w:rsidRPr="00C01DDD" w:rsidRDefault="00AB6092" w:rsidP="00AB6092">
      <w:pPr>
        <w:jc w:val="both"/>
        <w:rPr>
          <w:rFonts w:ascii="Arial" w:hAnsi="Arial" w:cs="Arial"/>
        </w:rPr>
      </w:pPr>
    </w:p>
    <w:p w14:paraId="0CB2F7BA" w14:textId="77777777" w:rsidR="005F042F" w:rsidRPr="00C01DDD" w:rsidRDefault="00AB6092" w:rsidP="005F042F">
      <w:pPr>
        <w:ind w:left="1560" w:hanging="1560"/>
        <w:jc w:val="both"/>
        <w:rPr>
          <w:rFonts w:ascii="Arial" w:hAnsi="Arial" w:cs="Arial"/>
        </w:rPr>
      </w:pPr>
      <w:r w:rsidRPr="00C01DDD">
        <w:rPr>
          <w:rFonts w:ascii="Arial" w:hAnsi="Arial" w:cs="Arial"/>
        </w:rPr>
        <w:t xml:space="preserve">6.5.8.4 </w:t>
      </w:r>
      <w:r>
        <w:rPr>
          <w:rFonts w:ascii="Arial" w:hAnsi="Arial" w:cs="Arial"/>
        </w:rPr>
        <w:tab/>
      </w:r>
      <w:r w:rsidRPr="00C01DDD">
        <w:rPr>
          <w:rFonts w:ascii="Arial" w:hAnsi="Arial" w:cs="Arial"/>
        </w:rPr>
        <w:t xml:space="preserve">Should the </w:t>
      </w:r>
      <w:r w:rsidRPr="00C01DDD">
        <w:rPr>
          <w:rFonts w:ascii="Arial" w:hAnsi="Arial" w:cs="Arial"/>
          <w:b/>
          <w:bCs/>
        </w:rPr>
        <w:t xml:space="preserve">User </w:t>
      </w:r>
      <w:r w:rsidRPr="00C01DDD">
        <w:rPr>
          <w:rFonts w:ascii="Arial" w:hAnsi="Arial" w:cs="Arial"/>
        </w:rPr>
        <w:t xml:space="preserve">not accept the </w:t>
      </w:r>
      <w:r w:rsidRPr="00C01DDD">
        <w:rPr>
          <w:rFonts w:ascii="Arial" w:hAnsi="Arial" w:cs="Arial"/>
          <w:b/>
          <w:bCs/>
        </w:rPr>
        <w:t xml:space="preserve">Modification </w:t>
      </w:r>
      <w:proofErr w:type="gramStart"/>
      <w:r w:rsidRPr="00C01DDD">
        <w:rPr>
          <w:rFonts w:ascii="Arial" w:hAnsi="Arial" w:cs="Arial"/>
          <w:b/>
          <w:bCs/>
        </w:rPr>
        <w:t>Offer</w:t>
      </w:r>
      <w:r w:rsidRPr="00C01DDD">
        <w:rPr>
          <w:rFonts w:ascii="Arial" w:hAnsi="Arial" w:cs="Arial"/>
        </w:rPr>
        <w:t>,</w:t>
      </w:r>
      <w:proofErr w:type="gramEnd"/>
      <w:r w:rsidRPr="00C01DDD">
        <w:rPr>
          <w:rFonts w:ascii="Arial" w:hAnsi="Arial" w:cs="Arial"/>
        </w:rPr>
        <w:t xml:space="preserve"> the </w:t>
      </w:r>
      <w:r w:rsidRPr="00C01DDD">
        <w:rPr>
          <w:rFonts w:ascii="Arial" w:hAnsi="Arial" w:cs="Arial"/>
          <w:b/>
          <w:bCs/>
        </w:rPr>
        <w:t>Evaluation of Transmission Impact</w:t>
      </w:r>
      <w:r w:rsidRPr="00C01DDD">
        <w:rPr>
          <w:rFonts w:ascii="Arial" w:hAnsi="Arial" w:cs="Arial"/>
        </w:rPr>
        <w:t xml:space="preserve"> will not be concluded for the purposes of </w:t>
      </w:r>
      <w:r w:rsidRPr="00227E45">
        <w:rPr>
          <w:rFonts w:ascii="Arial" w:hAnsi="Arial" w:cs="Arial"/>
        </w:rPr>
        <w:t xml:space="preserve">Paragraph </w:t>
      </w:r>
      <w:r w:rsidRPr="003046E3">
        <w:rPr>
          <w:rFonts w:ascii="Arial" w:hAnsi="Arial" w:cs="Arial"/>
        </w:rPr>
        <w:t>6.5.1</w:t>
      </w:r>
      <w:r w:rsidRPr="00227E45">
        <w:rPr>
          <w:rFonts w:ascii="Arial" w:hAnsi="Arial" w:cs="Arial"/>
        </w:rPr>
        <w:t xml:space="preserve">(c) and a new request under Paragraph </w:t>
      </w:r>
      <w:r w:rsidRPr="003046E3">
        <w:rPr>
          <w:rFonts w:ascii="Arial" w:hAnsi="Arial" w:cs="Arial"/>
        </w:rPr>
        <w:t>6.5.1(e)</w:t>
      </w:r>
      <w:r w:rsidRPr="00227E45">
        <w:rPr>
          <w:rFonts w:ascii="Arial" w:hAnsi="Arial" w:cs="Arial"/>
        </w:rPr>
        <w:t xml:space="preserve"> shall be</w:t>
      </w:r>
      <w:r w:rsidRPr="00C01DDD">
        <w:rPr>
          <w:rFonts w:ascii="Arial" w:hAnsi="Arial" w:cs="Arial"/>
        </w:rPr>
        <w:t xml:space="preserve"> required. </w:t>
      </w:r>
    </w:p>
    <w:p w14:paraId="48D6462E" w14:textId="77777777" w:rsidR="005F042F" w:rsidRPr="00C01DDD" w:rsidRDefault="005F042F" w:rsidP="005F042F">
      <w:pPr>
        <w:ind w:left="1560" w:hanging="1560"/>
        <w:jc w:val="both"/>
        <w:rPr>
          <w:rFonts w:ascii="Arial" w:hAnsi="Arial" w:cs="Arial"/>
        </w:rPr>
      </w:pPr>
    </w:p>
    <w:p w14:paraId="28D25FF7" w14:textId="77777777" w:rsidR="008E15D9" w:rsidRPr="00C01DDD" w:rsidRDefault="005F042F" w:rsidP="008E15D9">
      <w:pPr>
        <w:ind w:left="1560" w:hanging="1560"/>
        <w:jc w:val="both"/>
        <w:rPr>
          <w:rFonts w:ascii="Arial" w:hAnsi="Arial" w:cs="Arial"/>
        </w:rPr>
      </w:pPr>
      <w:r w:rsidRPr="00C01DDD">
        <w:rPr>
          <w:rFonts w:ascii="Arial" w:hAnsi="Arial" w:cs="Arial"/>
        </w:rPr>
        <w:t xml:space="preserve">6.5.8.5 </w:t>
      </w:r>
      <w:r>
        <w:rPr>
          <w:rFonts w:ascii="Arial" w:hAnsi="Arial" w:cs="Arial"/>
        </w:rPr>
        <w:tab/>
      </w:r>
      <w:r w:rsidRPr="00C01DDD">
        <w:rPr>
          <w:rFonts w:ascii="Arial" w:hAnsi="Arial" w:cs="Arial"/>
        </w:rPr>
        <w:t xml:space="preserve">Should the </w:t>
      </w:r>
      <w:r w:rsidRPr="00C01DDD">
        <w:rPr>
          <w:rFonts w:ascii="Arial" w:hAnsi="Arial" w:cs="Arial"/>
          <w:b/>
          <w:bCs/>
        </w:rPr>
        <w:t xml:space="preserve">User </w:t>
      </w:r>
      <w:r w:rsidRPr="00C01DDD">
        <w:rPr>
          <w:rFonts w:ascii="Arial" w:hAnsi="Arial" w:cs="Arial"/>
        </w:rPr>
        <w:t xml:space="preserve">accept the </w:t>
      </w:r>
      <w:r w:rsidRPr="00C01DDD">
        <w:rPr>
          <w:rFonts w:ascii="Arial" w:hAnsi="Arial" w:cs="Arial"/>
          <w:b/>
          <w:bCs/>
        </w:rPr>
        <w:t xml:space="preserve">Modification </w:t>
      </w:r>
      <w:proofErr w:type="gramStart"/>
      <w:r w:rsidRPr="00C01DDD">
        <w:rPr>
          <w:rFonts w:ascii="Arial" w:hAnsi="Arial" w:cs="Arial"/>
          <w:b/>
          <w:bCs/>
        </w:rPr>
        <w:t>Offer</w:t>
      </w:r>
      <w:r w:rsidRPr="00C01DDD">
        <w:rPr>
          <w:rFonts w:ascii="Arial" w:hAnsi="Arial" w:cs="Arial"/>
        </w:rPr>
        <w:t>,</w:t>
      </w:r>
      <w:proofErr w:type="gramEnd"/>
      <w:r w:rsidRPr="00C01DDD">
        <w:rPr>
          <w:rFonts w:ascii="Arial" w:hAnsi="Arial" w:cs="Arial"/>
        </w:rPr>
        <w:t xml:space="preserve"> the </w:t>
      </w:r>
      <w:r w:rsidRPr="00C01DDD">
        <w:rPr>
          <w:rFonts w:ascii="Arial" w:hAnsi="Arial" w:cs="Arial"/>
          <w:b/>
          <w:bCs/>
        </w:rPr>
        <w:t>Evaluation of Transmission Impact</w:t>
      </w:r>
      <w:r w:rsidRPr="00C01DDD">
        <w:rPr>
          <w:rFonts w:ascii="Arial" w:hAnsi="Arial" w:cs="Arial"/>
        </w:rPr>
        <w:t xml:space="preserve"> will be concluded for the purposes of </w:t>
      </w:r>
      <w:r w:rsidRPr="00227E45">
        <w:rPr>
          <w:rFonts w:ascii="Arial" w:hAnsi="Arial" w:cs="Arial"/>
        </w:rPr>
        <w:t xml:space="preserve">Paragraph </w:t>
      </w:r>
      <w:r w:rsidRPr="003046E3">
        <w:rPr>
          <w:rFonts w:ascii="Arial" w:hAnsi="Arial" w:cs="Arial"/>
        </w:rPr>
        <w:t>6.5.1</w:t>
      </w:r>
      <w:r w:rsidRPr="00227E45">
        <w:rPr>
          <w:rFonts w:ascii="Arial" w:hAnsi="Arial" w:cs="Arial"/>
        </w:rPr>
        <w:t>(c).</w:t>
      </w:r>
      <w:r w:rsidRPr="00C01DDD">
        <w:rPr>
          <w:rFonts w:ascii="Arial" w:hAnsi="Arial" w:cs="Arial"/>
        </w:rPr>
        <w:t xml:space="preserve"> Thereafter, the </w:t>
      </w:r>
      <w:r w:rsidRPr="00C01DDD">
        <w:rPr>
          <w:rFonts w:ascii="Arial" w:hAnsi="Arial" w:cs="Arial"/>
          <w:b/>
          <w:bCs/>
        </w:rPr>
        <w:t>User</w:t>
      </w:r>
      <w:r w:rsidRPr="00C01DDD">
        <w:rPr>
          <w:rFonts w:ascii="Arial" w:hAnsi="Arial" w:cs="Arial"/>
        </w:rPr>
        <w:t xml:space="preserve"> will provide </w:t>
      </w:r>
      <w:r w:rsidRPr="00C01DDD">
        <w:rPr>
          <w:rFonts w:ascii="Arial" w:hAnsi="Arial" w:cs="Arial"/>
          <w:b/>
          <w:bCs/>
        </w:rPr>
        <w:t>The Company</w:t>
      </w:r>
      <w:r w:rsidRPr="00C01DDD">
        <w:rPr>
          <w:rFonts w:ascii="Arial" w:hAnsi="Arial" w:cs="Arial"/>
        </w:rPr>
        <w:t xml:space="preserve"> with monthly updates (or a frequency of updates as agreed between </w:t>
      </w:r>
      <w:r w:rsidRPr="00C01DDD">
        <w:rPr>
          <w:rFonts w:ascii="Arial" w:hAnsi="Arial" w:cs="Arial"/>
          <w:b/>
          <w:bCs/>
        </w:rPr>
        <w:t>The Company</w:t>
      </w:r>
      <w:r w:rsidRPr="00C01DDD">
        <w:rPr>
          <w:rFonts w:ascii="Arial" w:hAnsi="Arial" w:cs="Arial"/>
        </w:rPr>
        <w:t xml:space="preserve"> and the </w:t>
      </w:r>
      <w:r w:rsidRPr="00C01DDD">
        <w:rPr>
          <w:rFonts w:ascii="Arial" w:hAnsi="Arial" w:cs="Arial"/>
          <w:b/>
          <w:bCs/>
        </w:rPr>
        <w:t>User</w:t>
      </w:r>
      <w:r w:rsidRPr="00C01DDD">
        <w:rPr>
          <w:rFonts w:ascii="Arial" w:hAnsi="Arial" w:cs="Arial"/>
        </w:rPr>
        <w:t xml:space="preserve">) and follow the </w:t>
      </w:r>
      <w:r w:rsidRPr="00C01DDD">
        <w:rPr>
          <w:rFonts w:ascii="Arial" w:hAnsi="Arial" w:cs="Arial"/>
          <w:b/>
          <w:bCs/>
        </w:rPr>
        <w:t>Transmission Impact Assessment</w:t>
      </w:r>
      <w:r w:rsidRPr="00C01DDD">
        <w:rPr>
          <w:rFonts w:ascii="Arial" w:hAnsi="Arial" w:cs="Arial"/>
        </w:rPr>
        <w:t xml:space="preserve"> </w:t>
      </w:r>
      <w:r>
        <w:rPr>
          <w:rFonts w:ascii="Arial" w:hAnsi="Arial" w:cs="Arial"/>
        </w:rPr>
        <w:t>obligations</w:t>
      </w:r>
      <w:r w:rsidRPr="00C01DDD">
        <w:rPr>
          <w:rFonts w:ascii="Arial" w:hAnsi="Arial" w:cs="Arial"/>
        </w:rPr>
        <w:t xml:space="preserve"> in accordance with the </w:t>
      </w:r>
      <w:r w:rsidRPr="00C01DDD">
        <w:rPr>
          <w:rFonts w:ascii="Arial" w:hAnsi="Arial" w:cs="Arial"/>
          <w:b/>
          <w:bCs/>
        </w:rPr>
        <w:t>Bilateral Connection Agreement</w:t>
      </w:r>
      <w:r w:rsidRPr="00C01DDD">
        <w:rPr>
          <w:rFonts w:ascii="Arial" w:hAnsi="Arial" w:cs="Arial"/>
        </w:rPr>
        <w:t>.</w:t>
      </w:r>
      <w:r w:rsidR="008E15D9">
        <w:rPr>
          <w:rFonts w:ascii="Arial" w:hAnsi="Arial" w:cs="Arial"/>
        </w:rPr>
        <w:t xml:space="preserve"> </w:t>
      </w:r>
    </w:p>
    <w:p w14:paraId="29B852A2" w14:textId="77777777" w:rsidR="008E15D9" w:rsidRPr="00C01DDD" w:rsidRDefault="008E15D9" w:rsidP="008E15D9">
      <w:pPr>
        <w:ind w:left="1560" w:hanging="1560"/>
        <w:jc w:val="both"/>
        <w:rPr>
          <w:rFonts w:ascii="Arial" w:hAnsi="Arial" w:cs="Arial"/>
        </w:rPr>
      </w:pPr>
    </w:p>
    <w:p w14:paraId="674ED1D6" w14:textId="762E1963" w:rsidR="00C74BD7" w:rsidRDefault="008E15D9" w:rsidP="008E15D9">
      <w:pPr>
        <w:ind w:left="1440" w:hanging="1440"/>
        <w:jc w:val="both"/>
        <w:rPr>
          <w:rFonts w:ascii="Arial" w:hAnsi="Arial" w:cs="Arial"/>
        </w:rPr>
      </w:pPr>
      <w:r w:rsidRPr="00C01DDD">
        <w:rPr>
          <w:rFonts w:ascii="Arial" w:hAnsi="Arial" w:cs="Arial"/>
        </w:rPr>
        <w:t xml:space="preserve">6.5.8.6 </w:t>
      </w:r>
      <w:r>
        <w:rPr>
          <w:rFonts w:ascii="Arial" w:hAnsi="Arial" w:cs="Arial"/>
        </w:rPr>
        <w:tab/>
      </w:r>
      <w:bookmarkStart w:id="294" w:name="_Hlk86391990"/>
      <w:r w:rsidRPr="00C01DDD">
        <w:rPr>
          <w:rFonts w:ascii="Arial" w:hAnsi="Arial" w:cs="Arial"/>
          <w:b/>
          <w:bCs/>
        </w:rPr>
        <w:t>The Company</w:t>
      </w:r>
      <w:r w:rsidRPr="00C01DDD">
        <w:rPr>
          <w:rFonts w:ascii="Arial" w:hAnsi="Arial" w:cs="Arial"/>
        </w:rPr>
        <w:t xml:space="preserve"> </w:t>
      </w:r>
      <w:r w:rsidRPr="009C6018">
        <w:rPr>
          <w:rFonts w:ascii="Arial" w:hAnsi="Arial" w:cs="Arial"/>
        </w:rPr>
        <w:t>will review</w:t>
      </w:r>
      <w:r w:rsidRPr="00C01DDD">
        <w:rPr>
          <w:rFonts w:ascii="Arial" w:hAnsi="Arial" w:cs="Arial"/>
        </w:rPr>
        <w:t xml:space="preserve"> the changes to the </w:t>
      </w:r>
      <w:r w:rsidRPr="00C01DDD">
        <w:rPr>
          <w:rFonts w:ascii="Arial" w:hAnsi="Arial" w:cs="Arial"/>
          <w:b/>
          <w:bCs/>
        </w:rPr>
        <w:t>Transmission Impact Assessment</w:t>
      </w:r>
      <w:r w:rsidRPr="00E66949">
        <w:rPr>
          <w:rFonts w:ascii="Arial" w:hAnsi="Arial" w:cs="Arial"/>
        </w:rPr>
        <w:t xml:space="preserve"> </w:t>
      </w:r>
      <w:r>
        <w:rPr>
          <w:rFonts w:ascii="Arial" w:hAnsi="Arial" w:cs="Arial"/>
        </w:rPr>
        <w:t>and t</w:t>
      </w:r>
      <w:r w:rsidRPr="00C01DDD">
        <w:rPr>
          <w:rFonts w:ascii="Arial" w:hAnsi="Arial" w:cs="Arial"/>
        </w:rPr>
        <w:t xml:space="preserve">he requirements of </w:t>
      </w:r>
      <w:r w:rsidRPr="00227E45">
        <w:rPr>
          <w:rFonts w:ascii="Arial" w:hAnsi="Arial" w:cs="Arial"/>
        </w:rPr>
        <w:t xml:space="preserve">Paragraph </w:t>
      </w:r>
      <w:r w:rsidRPr="00227E45">
        <w:rPr>
          <w:rFonts w:ascii="Arial" w:hAnsi="Arial"/>
        </w:rPr>
        <w:t>6.5.1(c</w:t>
      </w:r>
      <w:r>
        <w:rPr>
          <w:rFonts w:ascii="Arial" w:hAnsi="Arial"/>
        </w:rPr>
        <w:t>)</w:t>
      </w:r>
      <w:r w:rsidRPr="00C01DDD">
        <w:rPr>
          <w:rFonts w:ascii="Arial" w:hAnsi="Arial" w:cs="Arial"/>
        </w:rPr>
        <w:t xml:space="preserve"> in relation to a </w:t>
      </w:r>
      <w:r w:rsidRPr="00C01DDD">
        <w:rPr>
          <w:rFonts w:ascii="Arial" w:hAnsi="Arial" w:cs="Arial"/>
          <w:b/>
          <w:bCs/>
        </w:rPr>
        <w:t>Relevant Embedded</w:t>
      </w:r>
      <w:r w:rsidRPr="00C01DDD">
        <w:rPr>
          <w:rFonts w:ascii="Arial" w:hAnsi="Arial" w:cs="Arial"/>
        </w:rPr>
        <w:t xml:space="preserve"> </w:t>
      </w:r>
      <w:r w:rsidRPr="00C01DDD">
        <w:rPr>
          <w:rFonts w:ascii="Arial" w:hAnsi="Arial" w:cs="Arial"/>
          <w:b/>
          <w:bCs/>
        </w:rPr>
        <w:t xml:space="preserve">Power Station </w:t>
      </w:r>
      <w:r w:rsidRPr="00C01DDD">
        <w:rPr>
          <w:rFonts w:ascii="Arial" w:hAnsi="Arial" w:cs="Arial"/>
        </w:rPr>
        <w:t xml:space="preserve">shall be deemed as completed unless </w:t>
      </w:r>
      <w:r w:rsidRPr="00C01DDD">
        <w:rPr>
          <w:rFonts w:ascii="Arial" w:hAnsi="Arial" w:cs="Arial"/>
          <w:b/>
          <w:bCs/>
        </w:rPr>
        <w:t>The Company</w:t>
      </w:r>
      <w:r w:rsidRPr="00C01DDD">
        <w:rPr>
          <w:rFonts w:ascii="Arial" w:hAnsi="Arial" w:cs="Arial"/>
        </w:rPr>
        <w:t xml:space="preserve"> states otherwise as per </w:t>
      </w:r>
      <w:r w:rsidRPr="009C6018">
        <w:rPr>
          <w:rFonts w:ascii="Arial" w:hAnsi="Arial" w:cs="Arial"/>
        </w:rPr>
        <w:t xml:space="preserve">the provisions of the </w:t>
      </w:r>
      <w:r w:rsidRPr="009C6018">
        <w:rPr>
          <w:rFonts w:ascii="Arial" w:hAnsi="Arial" w:cs="Arial"/>
          <w:b/>
          <w:bCs/>
        </w:rPr>
        <w:t>Bilateral Connection Agreement</w:t>
      </w:r>
      <w:r w:rsidRPr="009C6018">
        <w:rPr>
          <w:rFonts w:ascii="Arial" w:hAnsi="Arial" w:cs="Arial"/>
        </w:rPr>
        <w:t xml:space="preserve">. </w:t>
      </w:r>
      <w:r w:rsidRPr="009C6018">
        <w:rPr>
          <w:rFonts w:ascii="Arial" w:hAnsi="Arial" w:cs="Arial"/>
          <w:b/>
          <w:bCs/>
        </w:rPr>
        <w:t>The Company</w:t>
      </w:r>
      <w:r w:rsidRPr="009C6018">
        <w:rPr>
          <w:rFonts w:ascii="Arial" w:hAnsi="Arial" w:cs="Arial"/>
        </w:rPr>
        <w:t xml:space="preserve"> shall notify the </w:t>
      </w:r>
      <w:r w:rsidRPr="009C6018">
        <w:rPr>
          <w:rFonts w:ascii="Arial" w:hAnsi="Arial" w:cs="Arial"/>
          <w:b/>
          <w:bCs/>
        </w:rPr>
        <w:t>User</w:t>
      </w:r>
      <w:r w:rsidRPr="009C6018">
        <w:rPr>
          <w:rFonts w:ascii="Arial" w:hAnsi="Arial" w:cs="Arial"/>
        </w:rPr>
        <w:t xml:space="preserve"> of any changes </w:t>
      </w:r>
      <w:r w:rsidRPr="009C6018">
        <w:rPr>
          <w:rFonts w:ascii="Arial" w:hAnsi="Arial" w:cs="Arial"/>
          <w:b/>
          <w:bCs/>
        </w:rPr>
        <w:t>The Company</w:t>
      </w:r>
      <w:r w:rsidRPr="009C6018">
        <w:rPr>
          <w:rFonts w:ascii="Arial" w:hAnsi="Arial" w:cs="Arial"/>
        </w:rPr>
        <w:t xml:space="preserve"> believe do not meet the criteria detailed in the </w:t>
      </w:r>
      <w:r w:rsidRPr="009C6018">
        <w:rPr>
          <w:rFonts w:ascii="Arial" w:hAnsi="Arial" w:cs="Arial"/>
          <w:b/>
          <w:bCs/>
        </w:rPr>
        <w:t xml:space="preserve">Bilateral Connection Agreement </w:t>
      </w:r>
      <w:r w:rsidRPr="009C6018">
        <w:rPr>
          <w:rFonts w:ascii="Arial" w:hAnsi="Arial" w:cs="Arial"/>
        </w:rPr>
        <w:t>(as amended by the</w:t>
      </w:r>
      <w:r w:rsidRPr="009C6018">
        <w:rPr>
          <w:rFonts w:ascii="Arial" w:hAnsi="Arial" w:cs="Arial"/>
          <w:b/>
          <w:bCs/>
        </w:rPr>
        <w:t xml:space="preserve"> Modification Offer </w:t>
      </w:r>
      <w:r w:rsidRPr="009C6018">
        <w:rPr>
          <w:rFonts w:ascii="Arial" w:hAnsi="Arial" w:cs="Arial"/>
        </w:rPr>
        <w:t>described in Paragraph 6.5.8.5) within [5] business day</w:t>
      </w:r>
      <w:bookmarkEnd w:id="294"/>
      <w:r w:rsidR="00AF46AA">
        <w:rPr>
          <w:rFonts w:ascii="Arial" w:hAnsi="Arial" w:cs="Arial"/>
        </w:rPr>
        <w:t>s.</w:t>
      </w:r>
      <w:r w:rsidR="00E15C3E">
        <w:rPr>
          <w:rFonts w:ascii="Arial" w:hAnsi="Arial" w:cs="Arial"/>
        </w:rPr>
        <w:br/>
      </w:r>
    </w:p>
    <w:p w14:paraId="3D1CE8BD" w14:textId="30CDEECC" w:rsidR="008E15D9" w:rsidRPr="00C01DDD" w:rsidRDefault="008E15D9" w:rsidP="008E15D9">
      <w:pPr>
        <w:ind w:left="1440" w:hanging="1440"/>
        <w:jc w:val="both"/>
        <w:rPr>
          <w:rFonts w:ascii="Arial" w:hAnsi="Arial" w:cs="Arial"/>
        </w:rPr>
      </w:pPr>
      <w:r>
        <w:rPr>
          <w:rFonts w:ascii="Arial" w:hAnsi="Arial" w:cs="Arial"/>
        </w:rPr>
        <w:t>6.5.8.7</w:t>
      </w:r>
      <w:r>
        <w:rPr>
          <w:rFonts w:ascii="Arial" w:hAnsi="Arial" w:cs="Arial"/>
        </w:rPr>
        <w:tab/>
        <w:t xml:space="preserve">Should the </w:t>
      </w:r>
      <w:r w:rsidRPr="00EB6380">
        <w:rPr>
          <w:rFonts w:ascii="Arial" w:hAnsi="Arial" w:cs="Arial"/>
          <w:b/>
        </w:rPr>
        <w:t>Bilateral Connection Agreement</w:t>
      </w:r>
      <w:r>
        <w:rPr>
          <w:rFonts w:ascii="Arial" w:hAnsi="Arial" w:cs="Arial"/>
        </w:rPr>
        <w:t xml:space="preserve"> be subsequently modified to remove the </w:t>
      </w:r>
      <w:r w:rsidRPr="00EB6380">
        <w:rPr>
          <w:rFonts w:ascii="Arial" w:hAnsi="Arial" w:cs="Arial"/>
          <w:b/>
        </w:rPr>
        <w:t>Transmission Impact Assessment</w:t>
      </w:r>
      <w:r>
        <w:rPr>
          <w:rFonts w:ascii="Arial" w:hAnsi="Arial" w:cs="Arial"/>
        </w:rPr>
        <w:t xml:space="preserve">, any new requests to connect to and/or use the </w:t>
      </w:r>
      <w:r w:rsidRPr="00EB6380">
        <w:rPr>
          <w:rFonts w:ascii="Arial" w:hAnsi="Arial" w:cs="Arial"/>
          <w:b/>
        </w:rPr>
        <w:t>User’s Distribution System</w:t>
      </w:r>
      <w:r>
        <w:rPr>
          <w:rFonts w:ascii="Arial" w:hAnsi="Arial" w:cs="Arial"/>
        </w:rPr>
        <w:t xml:space="preserve"> by a </w:t>
      </w:r>
      <w:r w:rsidRPr="002E5A69">
        <w:rPr>
          <w:rFonts w:ascii="Arial" w:hAnsi="Arial" w:cs="Arial"/>
          <w:b/>
        </w:rPr>
        <w:t>Power Station(s)</w:t>
      </w:r>
      <w:r>
        <w:rPr>
          <w:rFonts w:ascii="Arial" w:hAnsi="Arial" w:cs="Arial"/>
        </w:rPr>
        <w:t xml:space="preserve"> shall be required undertake </w:t>
      </w:r>
      <w:proofErr w:type="spellStart"/>
      <w:proofErr w:type="gramStart"/>
      <w:r>
        <w:rPr>
          <w:rFonts w:ascii="Arial" w:hAnsi="Arial" w:cs="Arial"/>
        </w:rPr>
        <w:t>a</w:t>
      </w:r>
      <w:proofErr w:type="spellEnd"/>
      <w:proofErr w:type="gramEnd"/>
      <w:r>
        <w:rPr>
          <w:rFonts w:ascii="Arial" w:hAnsi="Arial" w:cs="Arial"/>
        </w:rPr>
        <w:t xml:space="preserve"> </w:t>
      </w:r>
      <w:r w:rsidRPr="00EB6380">
        <w:rPr>
          <w:rFonts w:ascii="Arial" w:hAnsi="Arial" w:cs="Arial"/>
          <w:b/>
        </w:rPr>
        <w:t>Evaluation of Transmission Impact</w:t>
      </w:r>
      <w:r>
        <w:rPr>
          <w:rFonts w:ascii="Arial" w:hAnsi="Arial" w:cs="Arial"/>
        </w:rPr>
        <w:t xml:space="preserve"> as per </w:t>
      </w:r>
      <w:r w:rsidRPr="00227E45">
        <w:rPr>
          <w:rFonts w:ascii="Arial" w:hAnsi="Arial" w:cs="Arial"/>
        </w:rPr>
        <w:t>Paragraph 6.5.1(e).</w:t>
      </w:r>
      <w:r>
        <w:rPr>
          <w:rFonts w:ascii="Arial" w:hAnsi="Arial" w:cs="Arial"/>
        </w:rPr>
        <w:t xml:space="preserve"> </w:t>
      </w:r>
    </w:p>
    <w:p w14:paraId="5FD658C0" w14:textId="0414720D" w:rsidR="005348FD" w:rsidRPr="0035750B" w:rsidRDefault="005348FD" w:rsidP="00E72B7E">
      <w:pPr>
        <w:widowControl/>
        <w:jc w:val="both"/>
        <w:rPr>
          <w:rFonts w:ascii="Arial" w:hAnsi="Arial" w:cs="Arial"/>
          <w:b/>
        </w:rPr>
      </w:pPr>
    </w:p>
    <w:p w14:paraId="31451DCD" w14:textId="77777777" w:rsidR="00CA2ECB" w:rsidRDefault="00CA2ECB" w:rsidP="00CA2ECB">
      <w:pPr>
        <w:widowControl/>
        <w:ind w:left="829"/>
        <w:jc w:val="both"/>
        <w:rPr>
          <w:rFonts w:ascii="Arial" w:hAnsi="Arial" w:cs="Arial"/>
        </w:rPr>
      </w:pPr>
    </w:p>
    <w:p w14:paraId="43950535" w14:textId="05AE582D" w:rsidR="00CA2ECB" w:rsidRDefault="00D42CCB" w:rsidP="00D42CCB">
      <w:pPr>
        <w:pStyle w:val="Heading3"/>
        <w:ind w:left="567" w:hanging="567"/>
      </w:pPr>
      <w:bookmarkStart w:id="295" w:name="_DV_M97"/>
      <w:bookmarkEnd w:id="295"/>
      <w:r>
        <w:tab/>
      </w:r>
      <w:r w:rsidR="00CA2ECB">
        <w:t>PAYMENT</w:t>
      </w:r>
      <w:bookmarkStart w:id="296" w:name="_DV_M98"/>
      <w:bookmarkEnd w:id="65"/>
      <w:bookmarkEnd w:id="296"/>
      <w:r w:rsidR="00CA2ECB">
        <w:t xml:space="preserve"> </w:t>
      </w:r>
    </w:p>
    <w:p w14:paraId="46F5A3E3" w14:textId="77777777" w:rsidR="00CA2ECB" w:rsidRDefault="00CA2ECB" w:rsidP="00CA2ECB">
      <w:pPr>
        <w:pStyle w:val="Heading3"/>
        <w:widowControl/>
        <w:numPr>
          <w:ilvl w:val="0"/>
          <w:numId w:val="0"/>
        </w:numPr>
        <w:tabs>
          <w:tab w:val="num" w:pos="851"/>
        </w:tabs>
        <w:ind w:left="1701" w:hanging="850"/>
      </w:pPr>
      <w:bookmarkStart w:id="297" w:name="_DV_M99"/>
      <w:bookmarkEnd w:id="297"/>
      <w:r>
        <w:t>6.6.1</w:t>
      </w:r>
      <w:r>
        <w:tab/>
      </w:r>
      <w:r>
        <w:rPr>
          <w:rStyle w:val="StyleHeading3CharChar"/>
          <w:b/>
          <w:bCs/>
        </w:rPr>
        <w:t>The Company</w:t>
      </w:r>
      <w:r>
        <w:t xml:space="preserve"> </w:t>
      </w:r>
      <w:r>
        <w:rPr>
          <w:b w:val="0"/>
          <w:bCs w:val="0"/>
        </w:rPr>
        <w:t>will invoice</w:t>
      </w:r>
      <w:r>
        <w:t xml:space="preserve"> </w:t>
      </w:r>
      <w:r>
        <w:rPr>
          <w:rStyle w:val="StyleHeading3NotLatinBoldChar"/>
          <w:b/>
          <w:bCs/>
        </w:rPr>
        <w:t>Users</w:t>
      </w:r>
      <w:r>
        <w:t xml:space="preserve"> </w:t>
      </w:r>
      <w:r>
        <w:rPr>
          <w:b w:val="0"/>
          <w:bCs w:val="0"/>
        </w:rPr>
        <w:t>for</w:t>
      </w:r>
      <w:r>
        <w:t xml:space="preserve"> </w:t>
      </w:r>
      <w:r>
        <w:rPr>
          <w:rStyle w:val="StyleHeading3NotLatinBoldChar"/>
          <w:b/>
          <w:bCs/>
        </w:rPr>
        <w:t>Connection Charges</w:t>
      </w:r>
      <w:r>
        <w:t xml:space="preserve"> </w:t>
      </w:r>
      <w:r>
        <w:rPr>
          <w:b w:val="0"/>
          <w:bCs w:val="0"/>
        </w:rPr>
        <w:t>and/or</w:t>
      </w:r>
      <w:r>
        <w:t xml:space="preserve"> </w:t>
      </w:r>
      <w:r>
        <w:rPr>
          <w:rStyle w:val="StyleHeading3NotLatinBoldChar"/>
          <w:b/>
          <w:bCs/>
        </w:rPr>
        <w:t>Use of System Charges</w:t>
      </w:r>
      <w:r>
        <w:t xml:space="preserve"> </w:t>
      </w:r>
      <w:r>
        <w:rPr>
          <w:b w:val="0"/>
          <w:bCs w:val="0"/>
        </w:rPr>
        <w:t>due under</w:t>
      </w:r>
      <w:r>
        <w:rPr>
          <w:b w:val="0"/>
          <w:bCs w:val="0"/>
          <w:i/>
          <w:iCs/>
        </w:rPr>
        <w:t xml:space="preserve"> </w:t>
      </w:r>
      <w:r>
        <w:rPr>
          <w:b w:val="0"/>
          <w:bCs w:val="0"/>
        </w:rPr>
        <w:t>the</w:t>
      </w:r>
      <w:r>
        <w:t xml:space="preserve"> </w:t>
      </w:r>
      <w:r>
        <w:rPr>
          <w:rStyle w:val="StyleHeading3NotLatinBoldChar"/>
          <w:b/>
          <w:bCs/>
        </w:rPr>
        <w:t>CUSC</w:t>
      </w:r>
      <w:r>
        <w:t xml:space="preserve"> </w:t>
      </w:r>
      <w:r>
        <w:rPr>
          <w:b w:val="0"/>
          <w:bCs w:val="0"/>
        </w:rPr>
        <w:t>and/or each</w:t>
      </w:r>
      <w:r>
        <w:t xml:space="preserve"> </w:t>
      </w:r>
      <w:r>
        <w:rPr>
          <w:rStyle w:val="StyleHeading3NotLatinBoldChar"/>
          <w:b/>
          <w:bCs/>
        </w:rPr>
        <w:t>Bilateral Agreement</w:t>
      </w:r>
      <w:r>
        <w:t xml:space="preserve"> </w:t>
      </w:r>
      <w:r>
        <w:rPr>
          <w:b w:val="0"/>
          <w:bCs w:val="0"/>
        </w:rPr>
        <w:t>and/or as notified to the</w:t>
      </w:r>
      <w:r>
        <w:t xml:space="preserve"> </w:t>
      </w:r>
      <w:r>
        <w:rPr>
          <w:rStyle w:val="StyleHeading3NotLatinBoldChar"/>
          <w:b/>
          <w:bCs/>
        </w:rPr>
        <w:t>User</w:t>
      </w:r>
      <w:r>
        <w:t xml:space="preserve"> </w:t>
      </w:r>
      <w:r>
        <w:rPr>
          <w:b w:val="0"/>
          <w:bCs w:val="0"/>
        </w:rPr>
        <w:t>where there is no</w:t>
      </w:r>
      <w:r>
        <w:t xml:space="preserve"> </w:t>
      </w:r>
      <w:r>
        <w:rPr>
          <w:rStyle w:val="StyleHeading3NotLatinBoldChar"/>
          <w:b/>
          <w:bCs/>
        </w:rPr>
        <w:t>Bilateral Agreement</w:t>
      </w:r>
      <w:r>
        <w:rPr>
          <w:b w:val="0"/>
          <w:bCs w:val="0"/>
        </w:rPr>
        <w:t>, in accordance with the</w:t>
      </w:r>
      <w:r>
        <w:rPr>
          <w:rStyle w:val="StyleHeading3NotLatinBoldChar"/>
          <w:b/>
          <w:bCs/>
        </w:rPr>
        <w:t xml:space="preserve"> CUSC </w:t>
      </w:r>
      <w:r>
        <w:rPr>
          <w:b w:val="0"/>
          <w:bCs w:val="0"/>
        </w:rPr>
        <w:t>and/or the</w:t>
      </w:r>
      <w:r>
        <w:t xml:space="preserve"> </w:t>
      </w:r>
      <w:r>
        <w:rPr>
          <w:rStyle w:val="StyleHeading3NotLatinBoldChar"/>
          <w:b/>
          <w:bCs/>
        </w:rPr>
        <w:t>Charging Statements</w:t>
      </w:r>
      <w:r>
        <w:t xml:space="preserve"> </w:t>
      </w:r>
      <w:r>
        <w:rPr>
          <w:b w:val="0"/>
          <w:bCs w:val="0"/>
        </w:rPr>
        <w:t>in the following manner:</w:t>
      </w:r>
    </w:p>
    <w:p w14:paraId="589D08F1" w14:textId="77777777" w:rsidR="00CA2ECB" w:rsidRDefault="00CA2ECB" w:rsidP="00CA2ECB">
      <w:pPr>
        <w:pStyle w:val="Heading5"/>
        <w:ind w:left="2268" w:hanging="567"/>
        <w:jc w:val="both"/>
        <w:rPr>
          <w:rFonts w:ascii="Arial" w:hAnsi="Arial" w:cs="Arial"/>
        </w:rPr>
      </w:pPr>
      <w:bookmarkStart w:id="298" w:name="_DV_M100"/>
      <w:bookmarkEnd w:id="298"/>
      <w:r>
        <w:rPr>
          <w:rFonts w:ascii="Arial" w:hAnsi="Arial" w:cs="Arial"/>
        </w:rPr>
        <w:t xml:space="preserve">in the case of recurrent monthly charges identified in the relevant </w:t>
      </w:r>
      <w:r>
        <w:rPr>
          <w:rFonts w:ascii="Arial" w:hAnsi="Arial" w:cs="Arial"/>
          <w:b/>
          <w:bCs/>
        </w:rPr>
        <w:t>Charging Statements</w:t>
      </w:r>
      <w:r>
        <w:rPr>
          <w:rFonts w:ascii="Arial" w:hAnsi="Arial" w:cs="Arial"/>
        </w:rPr>
        <w:t xml:space="preserve"> </w:t>
      </w:r>
      <w:r>
        <w:rPr>
          <w:rFonts w:ascii="Arial" w:hAnsi="Arial" w:cs="Arial"/>
          <w:b/>
          <w:bCs/>
        </w:rPr>
        <w:t>The Company</w:t>
      </w:r>
      <w:r>
        <w:rPr>
          <w:rFonts w:ascii="Arial" w:hAnsi="Arial" w:cs="Arial"/>
        </w:rPr>
        <w:t xml:space="preserve"> shall despatch an invoice on or before the 15th day of the month for the charges due in relation to that month;</w:t>
      </w:r>
    </w:p>
    <w:p w14:paraId="1B6CD859" w14:textId="77777777" w:rsidR="00CA2ECB" w:rsidRDefault="00CA2ECB" w:rsidP="00CA2ECB">
      <w:pPr>
        <w:pStyle w:val="Heading5"/>
        <w:ind w:left="2268" w:hanging="567"/>
        <w:jc w:val="both"/>
        <w:rPr>
          <w:rFonts w:ascii="Arial" w:hAnsi="Arial" w:cs="Arial"/>
        </w:rPr>
      </w:pPr>
      <w:bookmarkStart w:id="299" w:name="_DV_M101"/>
      <w:bookmarkEnd w:id="299"/>
      <w:r>
        <w:rPr>
          <w:rFonts w:ascii="Arial" w:hAnsi="Arial" w:cs="Arial"/>
        </w:rPr>
        <w:lastRenderedPageBreak/>
        <w:t xml:space="preserve">in the case of the </w:t>
      </w:r>
      <w:r>
        <w:rPr>
          <w:rFonts w:ascii="Arial" w:hAnsi="Arial" w:cs="Arial"/>
          <w:b/>
          <w:bCs/>
        </w:rPr>
        <w:t>STTEC Charge The Company</w:t>
      </w:r>
      <w:r>
        <w:rPr>
          <w:rFonts w:ascii="Arial" w:hAnsi="Arial" w:cs="Arial"/>
        </w:rPr>
        <w:t xml:space="preserve"> shall invoice the </w:t>
      </w:r>
      <w:r>
        <w:rPr>
          <w:rFonts w:ascii="Arial" w:hAnsi="Arial" w:cs="Arial"/>
          <w:b/>
          <w:bCs/>
        </w:rPr>
        <w:t>User</w:t>
      </w:r>
      <w:r>
        <w:rPr>
          <w:rFonts w:ascii="Arial" w:hAnsi="Arial" w:cs="Arial"/>
        </w:rPr>
        <w:t xml:space="preserve"> on or before the 15</w:t>
      </w:r>
      <w:r>
        <w:rPr>
          <w:rFonts w:ascii="Arial" w:hAnsi="Arial" w:cs="Arial"/>
          <w:vertAlign w:val="superscript"/>
        </w:rPr>
        <w:t>th</w:t>
      </w:r>
      <w:r>
        <w:rPr>
          <w:rFonts w:ascii="Arial" w:hAnsi="Arial" w:cs="Arial"/>
        </w:rPr>
        <w:t xml:space="preserve"> day of the month for the full </w:t>
      </w:r>
      <w:r>
        <w:rPr>
          <w:rFonts w:ascii="Arial" w:hAnsi="Arial" w:cs="Arial"/>
          <w:b/>
          <w:bCs/>
        </w:rPr>
        <w:t>STTEC Charge</w:t>
      </w:r>
      <w:r>
        <w:rPr>
          <w:rFonts w:ascii="Arial" w:hAnsi="Arial" w:cs="Arial"/>
        </w:rPr>
        <w:t>;</w:t>
      </w:r>
    </w:p>
    <w:p w14:paraId="39B49D28" w14:textId="77777777" w:rsidR="00CA2ECB" w:rsidRDefault="00CA2ECB" w:rsidP="00CA2ECB">
      <w:pPr>
        <w:pStyle w:val="Heading5"/>
        <w:ind w:left="2268" w:hanging="567"/>
        <w:jc w:val="both"/>
        <w:rPr>
          <w:rFonts w:ascii="Arial" w:hAnsi="Arial" w:cs="Arial"/>
        </w:rPr>
      </w:pPr>
      <w:bookmarkStart w:id="300" w:name="_DV_M102"/>
      <w:bookmarkEnd w:id="300"/>
      <w:r>
        <w:rPr>
          <w:rFonts w:ascii="Arial" w:hAnsi="Arial" w:cs="Arial"/>
        </w:rPr>
        <w:t xml:space="preserve">In the case of the </w:t>
      </w:r>
      <w:r>
        <w:rPr>
          <w:rFonts w:ascii="Arial" w:hAnsi="Arial" w:cs="Arial"/>
          <w:b/>
          <w:bCs/>
        </w:rPr>
        <w:t>LDTEC Charge NGC</w:t>
      </w:r>
      <w:r>
        <w:rPr>
          <w:rFonts w:ascii="Arial" w:hAnsi="Arial" w:cs="Arial"/>
        </w:rPr>
        <w:t xml:space="preserve"> shall invoice the User on or before the 15</w:t>
      </w:r>
      <w:r>
        <w:rPr>
          <w:rFonts w:ascii="Arial" w:hAnsi="Arial" w:cs="Arial"/>
          <w:vertAlign w:val="superscript"/>
        </w:rPr>
        <w:t>th</w:t>
      </w:r>
      <w:r>
        <w:rPr>
          <w:rFonts w:ascii="Arial" w:hAnsi="Arial" w:cs="Arial"/>
        </w:rPr>
        <w:t xml:space="preserve"> day of the month for the full </w:t>
      </w:r>
      <w:r>
        <w:rPr>
          <w:rFonts w:ascii="Arial" w:hAnsi="Arial" w:cs="Arial"/>
          <w:b/>
          <w:bCs/>
        </w:rPr>
        <w:t>LDTEC Charge</w:t>
      </w:r>
      <w:r>
        <w:rPr>
          <w:rFonts w:ascii="Arial" w:hAnsi="Arial" w:cs="Arial"/>
        </w:rPr>
        <w:t>;”</w:t>
      </w:r>
    </w:p>
    <w:p w14:paraId="60FDE4AA" w14:textId="77777777" w:rsidR="00CA2ECB" w:rsidRDefault="00CA2ECB" w:rsidP="00CA2ECB">
      <w:pPr>
        <w:pStyle w:val="Heading5"/>
        <w:ind w:left="2268" w:hanging="567"/>
        <w:jc w:val="both"/>
        <w:rPr>
          <w:rFonts w:ascii="Arial" w:hAnsi="Arial" w:cs="Arial"/>
        </w:rPr>
      </w:pPr>
      <w:bookmarkStart w:id="301" w:name="_DV_M103"/>
      <w:bookmarkEnd w:id="301"/>
      <w:r>
        <w:rPr>
          <w:rFonts w:ascii="Arial" w:hAnsi="Arial" w:cs="Arial"/>
        </w:rPr>
        <w:t xml:space="preserve">in the case of </w:t>
      </w:r>
      <w:r>
        <w:rPr>
          <w:rFonts w:ascii="Arial" w:hAnsi="Arial" w:cs="Arial"/>
          <w:b/>
          <w:bCs/>
        </w:rPr>
        <w:t>ET Use of System Charges</w:t>
      </w:r>
      <w:r>
        <w:rPr>
          <w:rFonts w:ascii="Arial" w:hAnsi="Arial" w:cs="Arial"/>
        </w:rPr>
        <w:t xml:space="preserve">, </w:t>
      </w:r>
      <w:r>
        <w:rPr>
          <w:rFonts w:ascii="Arial" w:hAnsi="Arial" w:cs="Arial"/>
          <w:b/>
          <w:bCs/>
        </w:rPr>
        <w:t xml:space="preserve">The Company </w:t>
      </w:r>
      <w:r>
        <w:rPr>
          <w:rFonts w:ascii="Arial" w:hAnsi="Arial" w:cs="Arial"/>
        </w:rPr>
        <w:t xml:space="preserve">shall invoice the </w:t>
      </w:r>
      <w:r>
        <w:rPr>
          <w:rFonts w:ascii="Arial" w:hAnsi="Arial" w:cs="Arial"/>
          <w:b/>
          <w:bCs/>
        </w:rPr>
        <w:t>User</w:t>
      </w:r>
      <w:r>
        <w:rPr>
          <w:rFonts w:ascii="Arial" w:hAnsi="Arial" w:cs="Arial"/>
        </w:rPr>
        <w:t xml:space="preserve"> on the dates specified in the </w:t>
      </w:r>
      <w:r>
        <w:rPr>
          <w:rFonts w:ascii="Arial" w:hAnsi="Arial" w:cs="Arial"/>
          <w:b/>
          <w:bCs/>
        </w:rPr>
        <w:t>Bilateral Connection Agreement</w:t>
      </w:r>
      <w:r>
        <w:rPr>
          <w:rFonts w:ascii="Arial" w:hAnsi="Arial" w:cs="Arial"/>
        </w:rPr>
        <w:t>;</w:t>
      </w:r>
    </w:p>
    <w:p w14:paraId="073A457F" w14:textId="77777777" w:rsidR="00CA2ECB" w:rsidRDefault="00CA2ECB" w:rsidP="00CA2ECB">
      <w:pPr>
        <w:pStyle w:val="Heading5"/>
        <w:ind w:left="2268" w:hanging="567"/>
        <w:jc w:val="both"/>
        <w:rPr>
          <w:rFonts w:ascii="Arial" w:hAnsi="Arial" w:cs="Arial"/>
        </w:rPr>
      </w:pPr>
      <w:bookmarkStart w:id="302" w:name="_DV_M104"/>
      <w:bookmarkEnd w:id="302"/>
      <w:r>
        <w:rPr>
          <w:rFonts w:ascii="Arial" w:hAnsi="Arial" w:cs="Arial"/>
        </w:rPr>
        <w:t xml:space="preserve">unless otherwise specified in the </w:t>
      </w:r>
      <w:r>
        <w:rPr>
          <w:rFonts w:ascii="Arial" w:hAnsi="Arial" w:cs="Arial"/>
          <w:b/>
          <w:bCs/>
        </w:rPr>
        <w:t xml:space="preserve">CUSC </w:t>
      </w:r>
      <w:r>
        <w:rPr>
          <w:rFonts w:ascii="Arial" w:hAnsi="Arial" w:cs="Arial"/>
        </w:rPr>
        <w:t xml:space="preserve">where charges are payable other than monthly </w:t>
      </w:r>
      <w:r>
        <w:rPr>
          <w:rFonts w:ascii="Arial" w:hAnsi="Arial" w:cs="Arial"/>
          <w:b/>
          <w:bCs/>
        </w:rPr>
        <w:t>The Company</w:t>
      </w:r>
      <w:r>
        <w:rPr>
          <w:rFonts w:ascii="Arial" w:hAnsi="Arial" w:cs="Arial"/>
        </w:rPr>
        <w:t xml:space="preserve"> shall despatch an invoice not less than 30 days prior to the due date for payment.</w:t>
      </w:r>
    </w:p>
    <w:p w14:paraId="6188D6A7" w14:textId="77777777" w:rsidR="00CA2ECB" w:rsidRDefault="00CA2ECB" w:rsidP="00CA2ECB">
      <w:pPr>
        <w:pStyle w:val="Heading4"/>
        <w:widowControl/>
        <w:numPr>
          <w:ilvl w:val="2"/>
          <w:numId w:val="6"/>
        </w:numPr>
        <w:jc w:val="both"/>
        <w:rPr>
          <w:rFonts w:ascii="Arial" w:hAnsi="Arial" w:cs="Arial"/>
        </w:rPr>
      </w:pPr>
      <w:bookmarkStart w:id="303" w:name="_DV_M105"/>
      <w:bookmarkEnd w:id="303"/>
      <w:r>
        <w:rPr>
          <w:rFonts w:ascii="Arial" w:hAnsi="Arial" w:cs="Arial"/>
          <w:b/>
          <w:bCs/>
        </w:rPr>
        <w:t>Users</w:t>
      </w:r>
      <w:r>
        <w:rPr>
          <w:rFonts w:ascii="Arial" w:hAnsi="Arial" w:cs="Arial"/>
        </w:rPr>
        <w:t xml:space="preserve"> shall pay </w:t>
      </w:r>
      <w:r>
        <w:rPr>
          <w:rFonts w:ascii="Arial" w:hAnsi="Arial" w:cs="Arial"/>
          <w:b/>
          <w:bCs/>
        </w:rPr>
        <w:t>Connection Charges</w:t>
      </w:r>
      <w:r>
        <w:rPr>
          <w:rFonts w:ascii="Arial" w:hAnsi="Arial" w:cs="Arial"/>
        </w:rPr>
        <w:t xml:space="preserve"> and/or </w:t>
      </w:r>
      <w:r>
        <w:rPr>
          <w:rFonts w:ascii="Arial" w:hAnsi="Arial" w:cs="Arial"/>
          <w:b/>
          <w:bCs/>
        </w:rPr>
        <w:t xml:space="preserve">Use of System Charges </w:t>
      </w:r>
      <w:r>
        <w:rPr>
          <w:rFonts w:ascii="Arial" w:hAnsi="Arial" w:cs="Arial"/>
        </w:rPr>
        <w:t xml:space="preserve">and the </w:t>
      </w:r>
      <w:r>
        <w:rPr>
          <w:rFonts w:ascii="Arial" w:hAnsi="Arial" w:cs="Arial"/>
          <w:b/>
          <w:bCs/>
        </w:rPr>
        <w:t>STTEC Charge</w:t>
      </w:r>
      <w:r>
        <w:rPr>
          <w:rFonts w:ascii="Arial" w:hAnsi="Arial" w:cs="Arial"/>
        </w:rPr>
        <w:t xml:space="preserve"> and the </w:t>
      </w:r>
      <w:r>
        <w:rPr>
          <w:rFonts w:ascii="Arial" w:hAnsi="Arial" w:cs="Arial"/>
          <w:b/>
          <w:bCs/>
        </w:rPr>
        <w:t xml:space="preserve">LDTEC Charge </w:t>
      </w:r>
      <w:r>
        <w:rPr>
          <w:rFonts w:ascii="Arial" w:hAnsi="Arial" w:cs="Arial"/>
        </w:rPr>
        <w:t>and</w:t>
      </w:r>
      <w:r>
        <w:rPr>
          <w:rFonts w:ascii="Arial" w:hAnsi="Arial" w:cs="Arial"/>
          <w:b/>
          <w:bCs/>
        </w:rPr>
        <w:t xml:space="preserve"> </w:t>
      </w:r>
      <w:r>
        <w:rPr>
          <w:rFonts w:ascii="Arial" w:hAnsi="Arial" w:cs="Arial"/>
        </w:rPr>
        <w:t xml:space="preserve">due to </w:t>
      </w:r>
      <w:r>
        <w:rPr>
          <w:rFonts w:ascii="Arial" w:hAnsi="Arial" w:cs="Arial"/>
          <w:b/>
          <w:bCs/>
        </w:rPr>
        <w:t>The Company</w:t>
      </w:r>
      <w:r>
        <w:rPr>
          <w:rFonts w:ascii="Arial" w:hAnsi="Arial" w:cs="Arial"/>
        </w:rPr>
        <w:t xml:space="preserve"> under the </w:t>
      </w:r>
      <w:r>
        <w:rPr>
          <w:rFonts w:ascii="Arial" w:hAnsi="Arial" w:cs="Arial"/>
          <w:b/>
          <w:bCs/>
        </w:rPr>
        <w:t>CUSC</w:t>
      </w:r>
      <w:r>
        <w:rPr>
          <w:rFonts w:ascii="Arial" w:hAnsi="Arial" w:cs="Arial"/>
        </w:rPr>
        <w:t xml:space="preserve"> and/or each </w:t>
      </w:r>
      <w:r>
        <w:rPr>
          <w:rFonts w:ascii="Arial" w:hAnsi="Arial" w:cs="Arial"/>
          <w:b/>
          <w:bCs/>
        </w:rPr>
        <w:t xml:space="preserve">Bilateral Agreement </w:t>
      </w:r>
      <w:r>
        <w:rPr>
          <w:rFonts w:ascii="Arial" w:hAnsi="Arial" w:cs="Arial"/>
        </w:rPr>
        <w:t>and/or as otherwise notified to the</w:t>
      </w:r>
      <w:r>
        <w:rPr>
          <w:rFonts w:ascii="Arial" w:hAnsi="Arial" w:cs="Arial"/>
          <w:b/>
          <w:bCs/>
        </w:rPr>
        <w:t xml:space="preserve"> User </w:t>
      </w:r>
      <w:r>
        <w:rPr>
          <w:rFonts w:ascii="Arial" w:hAnsi="Arial" w:cs="Arial"/>
        </w:rPr>
        <w:t>where there is no</w:t>
      </w:r>
      <w:r>
        <w:rPr>
          <w:rFonts w:ascii="Arial" w:hAnsi="Arial" w:cs="Arial"/>
          <w:b/>
          <w:bCs/>
        </w:rPr>
        <w:t xml:space="preserve"> Bilateral Agreement</w:t>
      </w:r>
      <w:r>
        <w:rPr>
          <w:rFonts w:ascii="Arial" w:hAnsi="Arial" w:cs="Arial"/>
        </w:rPr>
        <w:t xml:space="preserve">, in accordance with the </w:t>
      </w:r>
      <w:r>
        <w:rPr>
          <w:rFonts w:ascii="Arial" w:hAnsi="Arial" w:cs="Arial"/>
          <w:b/>
          <w:bCs/>
        </w:rPr>
        <w:t xml:space="preserve">CUSC </w:t>
      </w:r>
      <w:r>
        <w:rPr>
          <w:rFonts w:ascii="Arial" w:hAnsi="Arial" w:cs="Arial"/>
        </w:rPr>
        <w:t xml:space="preserve">and/or the </w:t>
      </w:r>
      <w:r>
        <w:rPr>
          <w:rFonts w:ascii="Arial" w:hAnsi="Arial" w:cs="Arial"/>
          <w:b/>
          <w:bCs/>
        </w:rPr>
        <w:t>Charging Statements</w:t>
      </w:r>
      <w:r>
        <w:rPr>
          <w:rFonts w:ascii="Arial" w:hAnsi="Arial" w:cs="Arial"/>
        </w:rPr>
        <w:t xml:space="preserve"> in the following manner:</w:t>
      </w:r>
    </w:p>
    <w:p w14:paraId="12CEF641" w14:textId="77777777" w:rsidR="00CE2AF8" w:rsidRPr="00CE2AF8" w:rsidRDefault="00CA2ECB" w:rsidP="00CA2ECB">
      <w:pPr>
        <w:pStyle w:val="Heading5"/>
        <w:widowControl/>
        <w:numPr>
          <w:ilvl w:val="0"/>
          <w:numId w:val="7"/>
        </w:numPr>
        <w:jc w:val="both"/>
      </w:pPr>
      <w:bookmarkStart w:id="304" w:name="_DV_M106"/>
      <w:bookmarkEnd w:id="304"/>
      <w:r>
        <w:rPr>
          <w:rFonts w:ascii="Arial" w:hAnsi="Arial" w:cs="Arial"/>
        </w:rPr>
        <w:t xml:space="preserve">in the case of recurrent monthly charges and the </w:t>
      </w:r>
      <w:r>
        <w:rPr>
          <w:rFonts w:ascii="Arial" w:hAnsi="Arial" w:cs="Arial"/>
          <w:b/>
          <w:bCs/>
        </w:rPr>
        <w:t>STTEC Charge</w:t>
      </w:r>
      <w:r>
        <w:rPr>
          <w:rFonts w:ascii="Arial" w:hAnsi="Arial" w:cs="Arial"/>
        </w:rPr>
        <w:t xml:space="preserve"> and the </w:t>
      </w:r>
      <w:r>
        <w:rPr>
          <w:rFonts w:ascii="Arial" w:hAnsi="Arial" w:cs="Arial"/>
          <w:b/>
          <w:bCs/>
        </w:rPr>
        <w:t xml:space="preserve">LDTEC Charge </w:t>
      </w:r>
      <w:r>
        <w:rPr>
          <w:rFonts w:ascii="Arial" w:hAnsi="Arial" w:cs="Arial"/>
        </w:rPr>
        <w:t>on the</w:t>
      </w:r>
      <w:r w:rsidR="00D96F9B">
        <w:rPr>
          <w:rFonts w:ascii="Arial" w:hAnsi="Arial" w:cs="Arial"/>
        </w:rPr>
        <w:t xml:space="preserve"> later of:</w:t>
      </w:r>
    </w:p>
    <w:p w14:paraId="4C14DFEE" w14:textId="77777777" w:rsidR="00C20A8C" w:rsidRDefault="00CE2AF8" w:rsidP="00CE2AF8">
      <w:pPr>
        <w:pStyle w:val="Heading5"/>
        <w:numPr>
          <w:ilvl w:val="0"/>
          <w:numId w:val="0"/>
        </w:numPr>
        <w:ind w:left="2271"/>
        <w:jc w:val="both"/>
        <w:rPr>
          <w:rFonts w:ascii="Arial" w:hAnsi="Arial" w:cs="Arial"/>
        </w:rPr>
      </w:pPr>
      <w:r>
        <w:rPr>
          <w:rFonts w:ascii="Arial" w:hAnsi="Arial" w:cs="Arial"/>
        </w:rPr>
        <w:t>(i)</w:t>
      </w:r>
      <w:r w:rsidR="00CA2ECB">
        <w:rPr>
          <w:rFonts w:ascii="Arial" w:hAnsi="Arial" w:cs="Arial"/>
        </w:rPr>
        <w:t xml:space="preserve"> 15th day of the month </w:t>
      </w:r>
      <w:r w:rsidR="00A52983">
        <w:rPr>
          <w:rFonts w:ascii="Arial" w:hAnsi="Arial" w:cs="Arial"/>
        </w:rPr>
        <w:t>to which the invoiced charges relate; an</w:t>
      </w:r>
      <w:r w:rsidR="00C20A8C">
        <w:rPr>
          <w:rFonts w:ascii="Arial" w:hAnsi="Arial" w:cs="Arial"/>
        </w:rPr>
        <w:t>d</w:t>
      </w:r>
    </w:p>
    <w:p w14:paraId="599FA360" w14:textId="45A3EC94" w:rsidR="00CA2ECB" w:rsidRDefault="00C20A8C" w:rsidP="00CE2AF8">
      <w:pPr>
        <w:pStyle w:val="Heading5"/>
        <w:numPr>
          <w:ilvl w:val="0"/>
          <w:numId w:val="0"/>
        </w:numPr>
        <w:ind w:left="2271"/>
        <w:jc w:val="both"/>
      </w:pPr>
      <w:r w:rsidRPr="00C20A8C">
        <w:rPr>
          <w:rFonts w:ascii="Arial" w:hAnsi="Arial" w:cs="Arial"/>
        </w:rPr>
        <w:t>(ii)</w:t>
      </w:r>
      <w:r>
        <w:rPr>
          <w:rFonts w:ascii="Arial" w:hAnsi="Arial" w:cs="Arial"/>
          <w:b/>
          <w:bCs/>
        </w:rPr>
        <w:t xml:space="preserve"> </w:t>
      </w:r>
      <w:r w:rsidR="0092619C">
        <w:rPr>
          <w:rFonts w:ascii="Arial" w:hAnsi="Arial" w:cs="Arial"/>
        </w:rPr>
        <w:t>the 14</w:t>
      </w:r>
      <w:r w:rsidR="0092619C" w:rsidRPr="0092619C">
        <w:rPr>
          <w:rFonts w:ascii="Arial" w:hAnsi="Arial" w:cs="Arial"/>
          <w:vertAlign w:val="superscript"/>
        </w:rPr>
        <w:t>th</w:t>
      </w:r>
      <w:r w:rsidR="0092619C">
        <w:rPr>
          <w:rFonts w:ascii="Arial" w:hAnsi="Arial" w:cs="Arial"/>
        </w:rPr>
        <w:t xml:space="preserve"> day following the day that </w:t>
      </w:r>
      <w:r w:rsidR="00CA2ECB">
        <w:rPr>
          <w:rFonts w:ascii="Arial" w:hAnsi="Arial" w:cs="Arial"/>
          <w:b/>
          <w:bCs/>
        </w:rPr>
        <w:t>The Company's</w:t>
      </w:r>
      <w:r w:rsidR="00CA2ECB">
        <w:rPr>
          <w:rFonts w:ascii="Arial" w:hAnsi="Arial" w:cs="Arial"/>
        </w:rPr>
        <w:t xml:space="preserve"> invoice was despatched unless, in any such case, the said date is not a </w:t>
      </w:r>
      <w:r w:rsidR="00CA2ECB">
        <w:rPr>
          <w:rFonts w:ascii="Arial" w:hAnsi="Arial" w:cs="Arial"/>
          <w:b/>
          <w:bCs/>
        </w:rPr>
        <w:t>Business Day</w:t>
      </w:r>
      <w:r w:rsidR="00CA2ECB">
        <w:rPr>
          <w:rFonts w:ascii="Arial" w:hAnsi="Arial" w:cs="Arial"/>
        </w:rPr>
        <w:t xml:space="preserve"> in which case payment shall be made on the next </w:t>
      </w:r>
      <w:r w:rsidR="00CA2ECB">
        <w:rPr>
          <w:rFonts w:ascii="Arial" w:hAnsi="Arial" w:cs="Arial"/>
          <w:b/>
          <w:bCs/>
        </w:rPr>
        <w:t>Business Day</w:t>
      </w:r>
      <w:r w:rsidR="00CA2ECB">
        <w:rPr>
          <w:rFonts w:ascii="Arial" w:hAnsi="Arial" w:cs="Arial"/>
        </w:rPr>
        <w:t>;</w:t>
      </w:r>
    </w:p>
    <w:p w14:paraId="5C4B8A7E" w14:textId="77777777" w:rsidR="00CA2ECB" w:rsidRDefault="00CA2ECB" w:rsidP="00CA2ECB">
      <w:pPr>
        <w:pStyle w:val="Heading5"/>
        <w:widowControl/>
        <w:numPr>
          <w:ilvl w:val="0"/>
          <w:numId w:val="7"/>
        </w:numPr>
        <w:jc w:val="both"/>
      </w:pPr>
      <w:bookmarkStart w:id="305" w:name="_DV_M107"/>
      <w:bookmarkEnd w:id="305"/>
      <w:r>
        <w:rPr>
          <w:rFonts w:ascii="Arial" w:hAnsi="Arial" w:cs="Arial"/>
        </w:rPr>
        <w:t xml:space="preserve">in the case of </w:t>
      </w:r>
      <w:r>
        <w:rPr>
          <w:rFonts w:ascii="Arial" w:hAnsi="Arial" w:cs="Arial"/>
          <w:b/>
          <w:bCs/>
        </w:rPr>
        <w:t>ET Use of System Charges</w:t>
      </w:r>
      <w:r>
        <w:rPr>
          <w:rFonts w:ascii="Arial" w:hAnsi="Arial" w:cs="Arial"/>
        </w:rPr>
        <w:t xml:space="preserve">, by the date specified for payment in </w:t>
      </w:r>
      <w:r>
        <w:rPr>
          <w:rFonts w:ascii="Arial" w:hAnsi="Arial" w:cs="Arial"/>
          <w:b/>
          <w:bCs/>
        </w:rPr>
        <w:t>The Company’s</w:t>
      </w:r>
      <w:r>
        <w:rPr>
          <w:rFonts w:ascii="Arial" w:hAnsi="Arial" w:cs="Arial"/>
        </w:rPr>
        <w:t xml:space="preserve"> invoice therefor;</w:t>
      </w:r>
    </w:p>
    <w:p w14:paraId="590CDDD6" w14:textId="77777777" w:rsidR="00CA2ECB" w:rsidRDefault="00CA2ECB" w:rsidP="00CA2ECB">
      <w:pPr>
        <w:pStyle w:val="Heading5"/>
        <w:widowControl/>
        <w:numPr>
          <w:ilvl w:val="0"/>
          <w:numId w:val="7"/>
        </w:numPr>
        <w:jc w:val="both"/>
        <w:rPr>
          <w:rFonts w:ascii="Arial" w:hAnsi="Arial" w:cs="Arial"/>
        </w:rPr>
      </w:pPr>
      <w:bookmarkStart w:id="306" w:name="_DV_M108"/>
      <w:bookmarkEnd w:id="306"/>
      <w:r>
        <w:rPr>
          <w:rFonts w:ascii="Arial" w:hAnsi="Arial" w:cs="Arial"/>
        </w:rPr>
        <w:t xml:space="preserve">unless otherwise specified in the </w:t>
      </w:r>
      <w:r>
        <w:rPr>
          <w:rFonts w:ascii="Arial" w:hAnsi="Arial" w:cs="Arial"/>
          <w:b/>
          <w:bCs/>
        </w:rPr>
        <w:t>CUSC</w:t>
      </w:r>
      <w:r>
        <w:rPr>
          <w:rFonts w:ascii="Arial" w:hAnsi="Arial" w:cs="Arial"/>
        </w:rPr>
        <w:t xml:space="preserve"> where charges are payable other than monthly within 30 days of the date of </w:t>
      </w:r>
      <w:r>
        <w:rPr>
          <w:rFonts w:ascii="Arial" w:hAnsi="Arial" w:cs="Arial"/>
          <w:b/>
          <w:bCs/>
        </w:rPr>
        <w:t>The Company's</w:t>
      </w:r>
      <w:r>
        <w:rPr>
          <w:rFonts w:ascii="Arial" w:hAnsi="Arial" w:cs="Arial"/>
        </w:rPr>
        <w:t xml:space="preserve"> invoice therefor.</w:t>
      </w:r>
    </w:p>
    <w:p w14:paraId="5DA74151" w14:textId="77777777" w:rsidR="00CA2ECB" w:rsidRDefault="00CA2ECB" w:rsidP="00CA2ECB">
      <w:pPr>
        <w:pStyle w:val="Heading4"/>
        <w:widowControl/>
        <w:ind w:left="1701" w:hanging="850"/>
        <w:jc w:val="both"/>
        <w:rPr>
          <w:rFonts w:ascii="Arial" w:hAnsi="Arial" w:cs="Arial"/>
        </w:rPr>
      </w:pPr>
      <w:bookmarkStart w:id="307" w:name="_DV_M109"/>
      <w:bookmarkEnd w:id="307"/>
      <w:r>
        <w:rPr>
          <w:rFonts w:ascii="Arial" w:hAnsi="Arial" w:cs="Arial"/>
        </w:rPr>
        <w:t>6.6.3</w:t>
      </w:r>
      <w:r>
        <w:rPr>
          <w:rFonts w:ascii="Arial" w:hAnsi="Arial" w:cs="Arial"/>
        </w:rPr>
        <w:tab/>
        <w:t xml:space="preserve">All payments under this Paragraph 6.6 shall be made by the variable direct debit method or such other form of bankers automated payment as shall be approved by </w:t>
      </w:r>
      <w:r>
        <w:rPr>
          <w:rFonts w:ascii="Arial" w:hAnsi="Arial" w:cs="Arial"/>
          <w:b/>
          <w:bCs/>
        </w:rPr>
        <w:t>The Company</w:t>
      </w:r>
      <w:r>
        <w:rPr>
          <w:rFonts w:ascii="Arial" w:hAnsi="Arial" w:cs="Arial"/>
        </w:rPr>
        <w:t xml:space="preserve"> to the account number, bank and branch as </w:t>
      </w:r>
      <w:r>
        <w:rPr>
          <w:rFonts w:ascii="Arial" w:hAnsi="Arial" w:cs="Arial"/>
          <w:b/>
          <w:bCs/>
        </w:rPr>
        <w:t>The Company</w:t>
      </w:r>
      <w:r>
        <w:rPr>
          <w:rFonts w:ascii="Arial" w:hAnsi="Arial" w:cs="Arial"/>
        </w:rPr>
        <w:t xml:space="preserve"> or a </w:t>
      </w:r>
      <w:r>
        <w:rPr>
          <w:rFonts w:ascii="Arial" w:hAnsi="Arial" w:cs="Arial"/>
          <w:b/>
          <w:bCs/>
        </w:rPr>
        <w:t>User</w:t>
      </w:r>
      <w:r>
        <w:rPr>
          <w:rFonts w:ascii="Arial" w:hAnsi="Arial" w:cs="Arial"/>
        </w:rPr>
        <w:t xml:space="preserve"> may from time to time notify in writing to the other.</w:t>
      </w:r>
    </w:p>
    <w:p w14:paraId="7481B3D0" w14:textId="77777777" w:rsidR="00CA2ECB" w:rsidRDefault="00CA2ECB" w:rsidP="00CA2ECB">
      <w:pPr>
        <w:pStyle w:val="Heading4"/>
        <w:widowControl/>
        <w:ind w:left="1701" w:hanging="850"/>
        <w:jc w:val="both"/>
        <w:rPr>
          <w:rFonts w:ascii="Arial" w:hAnsi="Arial" w:cs="Arial"/>
        </w:rPr>
      </w:pPr>
      <w:bookmarkStart w:id="308" w:name="_DV_M110"/>
      <w:bookmarkEnd w:id="308"/>
      <w:r>
        <w:rPr>
          <w:rFonts w:ascii="Arial" w:hAnsi="Arial" w:cs="Arial"/>
        </w:rPr>
        <w:t>6.6.4</w:t>
      </w:r>
      <w:r>
        <w:rPr>
          <w:rFonts w:ascii="Arial" w:hAnsi="Arial" w:cs="Arial"/>
        </w:rPr>
        <w:tab/>
        <w:t xml:space="preserve">All sums payable by one </w:t>
      </w:r>
      <w:r>
        <w:rPr>
          <w:rFonts w:ascii="Arial" w:hAnsi="Arial" w:cs="Arial"/>
          <w:b/>
          <w:bCs/>
        </w:rPr>
        <w:t>CUSC Party</w:t>
      </w:r>
      <w:r>
        <w:rPr>
          <w:rFonts w:ascii="Arial" w:hAnsi="Arial" w:cs="Arial"/>
        </w:rPr>
        <w:t xml:space="preserve"> to the other pursuant to this </w:t>
      </w:r>
      <w:r>
        <w:rPr>
          <w:rFonts w:ascii="Arial" w:hAnsi="Arial" w:cs="Arial"/>
          <w:b/>
          <w:bCs/>
        </w:rPr>
        <w:t>CUSC</w:t>
      </w:r>
      <w:r>
        <w:rPr>
          <w:rFonts w:ascii="Arial" w:hAnsi="Arial" w:cs="Arial"/>
        </w:rPr>
        <w:t xml:space="preserve">, the </w:t>
      </w:r>
      <w:r>
        <w:rPr>
          <w:rFonts w:ascii="Arial" w:hAnsi="Arial" w:cs="Arial"/>
          <w:b/>
          <w:bCs/>
        </w:rPr>
        <w:t xml:space="preserve">Bilateral Agreements </w:t>
      </w:r>
      <w:r>
        <w:rPr>
          <w:rFonts w:ascii="Arial" w:hAnsi="Arial" w:cs="Arial"/>
        </w:rPr>
        <w:t xml:space="preserve">and/or the </w:t>
      </w:r>
      <w:r>
        <w:rPr>
          <w:rFonts w:ascii="Arial" w:hAnsi="Arial" w:cs="Arial"/>
          <w:b/>
          <w:bCs/>
        </w:rPr>
        <w:t>Mandatory Services Agreements</w:t>
      </w:r>
      <w:r>
        <w:rPr>
          <w:rFonts w:ascii="Arial" w:hAnsi="Arial" w:cs="Arial"/>
        </w:rPr>
        <w:t xml:space="preserve">, whether of charges, interest or otherwise shall (except to the extent otherwise required by law) be paid in </w:t>
      </w:r>
      <w:r>
        <w:rPr>
          <w:rFonts w:ascii="Arial" w:hAnsi="Arial" w:cs="Arial"/>
        </w:rPr>
        <w:lastRenderedPageBreak/>
        <w:t xml:space="preserve">full, free and clear of and without deduction set off or deferment in respect of sums the subject of any disputes or claims whatsoever save for sums the subject of a final award or judgement (after exhaustion of all appeals if this opportunity is taken) or which by agreement between </w:t>
      </w:r>
      <w:r>
        <w:rPr>
          <w:rFonts w:ascii="Arial" w:hAnsi="Arial" w:cs="Arial"/>
          <w:b/>
          <w:bCs/>
        </w:rPr>
        <w:t>The Company</w:t>
      </w:r>
      <w:r>
        <w:rPr>
          <w:rFonts w:ascii="Arial" w:hAnsi="Arial" w:cs="Arial"/>
        </w:rPr>
        <w:t xml:space="preserve"> and those </w:t>
      </w:r>
      <w:r>
        <w:rPr>
          <w:rFonts w:ascii="Arial" w:hAnsi="Arial" w:cs="Arial"/>
          <w:b/>
          <w:bCs/>
        </w:rPr>
        <w:t>CUSC Parties</w:t>
      </w:r>
      <w:r>
        <w:rPr>
          <w:rFonts w:ascii="Arial" w:hAnsi="Arial" w:cs="Arial"/>
        </w:rPr>
        <w:t xml:space="preserve"> may be so deducted or set-off.</w:t>
      </w:r>
    </w:p>
    <w:p w14:paraId="2EDC2847" w14:textId="77777777" w:rsidR="00CA2ECB" w:rsidRDefault="00CA2ECB" w:rsidP="00CA2ECB">
      <w:pPr>
        <w:pStyle w:val="Heading4"/>
        <w:widowControl/>
        <w:tabs>
          <w:tab w:val="left" w:pos="1701"/>
        </w:tabs>
        <w:ind w:left="1701" w:hanging="850"/>
        <w:jc w:val="both"/>
        <w:rPr>
          <w:rFonts w:ascii="Arial" w:hAnsi="Arial" w:cs="Arial"/>
        </w:rPr>
      </w:pPr>
      <w:bookmarkStart w:id="309" w:name="_DV_M111"/>
      <w:bookmarkEnd w:id="309"/>
      <w:r>
        <w:rPr>
          <w:rFonts w:ascii="Arial" w:hAnsi="Arial" w:cs="Arial"/>
        </w:rPr>
        <w:t>6.6.5</w:t>
      </w:r>
      <w:r>
        <w:rPr>
          <w:rFonts w:ascii="Arial" w:hAnsi="Arial" w:cs="Arial"/>
        </w:rPr>
        <w:tab/>
        <w:t xml:space="preserve">Where a </w:t>
      </w:r>
      <w:r>
        <w:rPr>
          <w:rFonts w:ascii="Arial" w:hAnsi="Arial" w:cs="Arial"/>
          <w:b/>
          <w:bCs/>
        </w:rPr>
        <w:t>User</w:t>
      </w:r>
      <w:r>
        <w:rPr>
          <w:rFonts w:ascii="Arial" w:hAnsi="Arial" w:cs="Arial"/>
        </w:rPr>
        <w:t xml:space="preserve"> wishes to pay its </w:t>
      </w:r>
      <w:r>
        <w:rPr>
          <w:rFonts w:ascii="Arial" w:hAnsi="Arial" w:cs="Arial"/>
          <w:b/>
          <w:bCs/>
        </w:rPr>
        <w:t xml:space="preserve">Use of System Charges </w:t>
      </w:r>
      <w:r>
        <w:rPr>
          <w:rFonts w:ascii="Arial" w:hAnsi="Arial" w:cs="Arial"/>
        </w:rPr>
        <w:t xml:space="preserve">payments in advance of the due date for such payment then </w:t>
      </w:r>
      <w:r>
        <w:rPr>
          <w:rFonts w:ascii="Arial" w:hAnsi="Arial" w:cs="Arial"/>
          <w:b/>
          <w:bCs/>
        </w:rPr>
        <w:t>The Company</w:t>
      </w:r>
      <w:r>
        <w:rPr>
          <w:rFonts w:ascii="Arial" w:hAnsi="Arial" w:cs="Arial"/>
        </w:rPr>
        <w:t xml:space="preserve"> will discuss and agree arrangements for this with the </w:t>
      </w:r>
      <w:r>
        <w:rPr>
          <w:rFonts w:ascii="Arial" w:hAnsi="Arial" w:cs="Arial"/>
          <w:b/>
          <w:bCs/>
        </w:rPr>
        <w:t>User</w:t>
      </w:r>
      <w:r>
        <w:rPr>
          <w:rFonts w:ascii="Arial" w:hAnsi="Arial" w:cs="Arial"/>
        </w:rPr>
        <w:t>.</w:t>
      </w:r>
    </w:p>
    <w:p w14:paraId="4F01ED0E" w14:textId="77777777" w:rsidR="00CA2ECB" w:rsidRDefault="00CA2ECB" w:rsidP="00CA2ECB">
      <w:pPr>
        <w:pStyle w:val="Heading4"/>
        <w:widowControl/>
        <w:tabs>
          <w:tab w:val="left" w:pos="1701"/>
        </w:tabs>
        <w:ind w:left="1701" w:hanging="850"/>
        <w:jc w:val="both"/>
        <w:rPr>
          <w:rFonts w:ascii="Arial" w:hAnsi="Arial" w:cs="Arial"/>
        </w:rPr>
      </w:pPr>
      <w:bookmarkStart w:id="310" w:name="_DV_M112"/>
      <w:bookmarkEnd w:id="310"/>
      <w:r>
        <w:rPr>
          <w:rFonts w:ascii="Arial" w:hAnsi="Arial" w:cs="Arial"/>
        </w:rPr>
        <w:t>6.6.6</w:t>
      </w:r>
      <w:r>
        <w:rPr>
          <w:rFonts w:ascii="Arial" w:hAnsi="Arial" w:cs="Arial"/>
        </w:rPr>
        <w:tab/>
        <w:t xml:space="preserve">Subject to Section 4, if any </w:t>
      </w:r>
      <w:r>
        <w:rPr>
          <w:rFonts w:ascii="Arial" w:hAnsi="Arial" w:cs="Arial"/>
          <w:b/>
          <w:bCs/>
        </w:rPr>
        <w:t>CUSC Party</w:t>
      </w:r>
      <w:r>
        <w:rPr>
          <w:rFonts w:ascii="Arial" w:hAnsi="Arial" w:cs="Arial"/>
        </w:rPr>
        <w:t xml:space="preserve"> fails to pay on the due date any amount properly due under the </w:t>
      </w:r>
      <w:r>
        <w:rPr>
          <w:rFonts w:ascii="Arial" w:hAnsi="Arial" w:cs="Arial"/>
          <w:b/>
          <w:bCs/>
        </w:rPr>
        <w:t xml:space="preserve">CUSC </w:t>
      </w:r>
      <w:r>
        <w:rPr>
          <w:rFonts w:ascii="Arial" w:hAnsi="Arial" w:cs="Arial"/>
        </w:rPr>
        <w:t>or any</w:t>
      </w:r>
      <w:r>
        <w:rPr>
          <w:rFonts w:ascii="Arial" w:hAnsi="Arial" w:cs="Arial"/>
          <w:b/>
          <w:bCs/>
        </w:rPr>
        <w:t xml:space="preserve"> Bilateral Agreement</w:t>
      </w:r>
      <w:r>
        <w:rPr>
          <w:rFonts w:ascii="Arial" w:hAnsi="Arial" w:cs="Arial"/>
          <w:b/>
          <w:bCs/>
          <w:i/>
          <w:iCs/>
        </w:rPr>
        <w:t xml:space="preserve"> </w:t>
      </w:r>
      <w:r>
        <w:rPr>
          <w:rFonts w:ascii="Arial" w:hAnsi="Arial" w:cs="Arial"/>
        </w:rPr>
        <w:t xml:space="preserve">such </w:t>
      </w:r>
      <w:r>
        <w:rPr>
          <w:rFonts w:ascii="Arial" w:hAnsi="Arial" w:cs="Arial"/>
          <w:b/>
          <w:bCs/>
        </w:rPr>
        <w:t>CUSC Party</w:t>
      </w:r>
      <w:r>
        <w:rPr>
          <w:rFonts w:ascii="Arial" w:hAnsi="Arial" w:cs="Arial"/>
        </w:rPr>
        <w:t xml:space="preserve"> shall pay to the </w:t>
      </w:r>
      <w:r>
        <w:rPr>
          <w:rFonts w:ascii="Arial" w:hAnsi="Arial" w:cs="Arial"/>
          <w:b/>
          <w:bCs/>
        </w:rPr>
        <w:t>CUSC Party</w:t>
      </w:r>
      <w:r>
        <w:rPr>
          <w:rFonts w:ascii="Arial" w:hAnsi="Arial" w:cs="Arial"/>
        </w:rPr>
        <w:t xml:space="preserve"> to whom such amount is due interest on such overdue amount from and including the date of such failure to (but excluding) the date of actual payment (as well after as before judgement) at the </w:t>
      </w:r>
      <w:r>
        <w:rPr>
          <w:rFonts w:ascii="Arial" w:hAnsi="Arial" w:cs="Arial"/>
          <w:b/>
          <w:bCs/>
        </w:rPr>
        <w:t>Prescribed Rate</w:t>
      </w:r>
      <w:r>
        <w:rPr>
          <w:rFonts w:ascii="Arial" w:hAnsi="Arial" w:cs="Arial"/>
        </w:rPr>
        <w:t xml:space="preserve">.  Interest shall accrue from day to day.  </w:t>
      </w:r>
    </w:p>
    <w:p w14:paraId="17F013F2" w14:textId="77777777" w:rsidR="00CA2ECB" w:rsidRDefault="00CA2ECB" w:rsidP="00CA2ECB">
      <w:pPr>
        <w:pStyle w:val="Heading4"/>
        <w:widowControl/>
        <w:ind w:left="1701" w:hanging="850"/>
        <w:jc w:val="both"/>
        <w:rPr>
          <w:rFonts w:ascii="Arial" w:hAnsi="Arial" w:cs="Arial"/>
        </w:rPr>
      </w:pPr>
      <w:bookmarkStart w:id="311" w:name="_DV_M113"/>
      <w:bookmarkEnd w:id="311"/>
      <w:r>
        <w:rPr>
          <w:rFonts w:ascii="Arial" w:hAnsi="Arial" w:cs="Arial"/>
        </w:rPr>
        <w:t>6.6.7</w:t>
      </w:r>
      <w:r>
        <w:rPr>
          <w:rFonts w:ascii="Arial" w:hAnsi="Arial" w:cs="Arial"/>
        </w:rPr>
        <w:tab/>
        <w:t xml:space="preserve">All amounts specified hereunder or under any </w:t>
      </w:r>
      <w:r>
        <w:rPr>
          <w:rFonts w:ascii="Arial" w:hAnsi="Arial" w:cs="Arial"/>
          <w:b/>
          <w:bCs/>
        </w:rPr>
        <w:t>Bilateral</w:t>
      </w:r>
      <w:r>
        <w:rPr>
          <w:rFonts w:ascii="Arial" w:hAnsi="Arial" w:cs="Arial"/>
        </w:rPr>
        <w:t xml:space="preserve"> </w:t>
      </w:r>
      <w:r>
        <w:rPr>
          <w:rFonts w:ascii="Arial" w:hAnsi="Arial" w:cs="Arial"/>
          <w:b/>
          <w:bCs/>
        </w:rPr>
        <w:t>Agreement</w:t>
      </w:r>
      <w:r>
        <w:rPr>
          <w:rFonts w:ascii="Arial" w:hAnsi="Arial" w:cs="Arial"/>
        </w:rPr>
        <w:t xml:space="preserve"> shall be exclusive of any </w:t>
      </w:r>
      <w:r>
        <w:rPr>
          <w:rFonts w:ascii="Arial" w:hAnsi="Arial" w:cs="Arial"/>
          <w:b/>
          <w:bCs/>
        </w:rPr>
        <w:t>Value Added Tax</w:t>
      </w:r>
      <w:r>
        <w:rPr>
          <w:rFonts w:ascii="Arial" w:hAnsi="Arial" w:cs="Arial"/>
        </w:rPr>
        <w:t xml:space="preserve"> or other similar tax.  </w:t>
      </w:r>
    </w:p>
    <w:p w14:paraId="7039E6EE" w14:textId="77777777" w:rsidR="00CA2ECB" w:rsidRDefault="00CA2ECB" w:rsidP="00CA2ECB">
      <w:pPr>
        <w:pStyle w:val="Heading3"/>
      </w:pPr>
      <w:bookmarkStart w:id="312" w:name="_DV_M114"/>
      <w:bookmarkStart w:id="313" w:name="_Toc490940279"/>
      <w:bookmarkEnd w:id="312"/>
      <w:r>
        <w:t>METERING</w:t>
      </w:r>
      <w:bookmarkStart w:id="314" w:name="_DV_M115"/>
      <w:bookmarkEnd w:id="313"/>
      <w:bookmarkEnd w:id="314"/>
      <w:r>
        <w:t xml:space="preserve"> </w:t>
      </w:r>
    </w:p>
    <w:p w14:paraId="785D2541" w14:textId="77777777" w:rsidR="00CA2ECB" w:rsidRDefault="00CA2ECB" w:rsidP="00CA2ECB">
      <w:pPr>
        <w:pStyle w:val="Heading4"/>
        <w:widowControl/>
        <w:spacing w:after="0"/>
        <w:ind w:left="1702" w:hanging="851"/>
        <w:jc w:val="both"/>
        <w:rPr>
          <w:rFonts w:ascii="Arial" w:hAnsi="Arial" w:cs="Arial"/>
        </w:rPr>
      </w:pPr>
      <w:bookmarkStart w:id="315" w:name="_DV_M116"/>
      <w:bookmarkEnd w:id="315"/>
      <w:r>
        <w:rPr>
          <w:rFonts w:ascii="Arial" w:hAnsi="Arial" w:cs="Arial"/>
        </w:rPr>
        <w:t>6.7.1</w:t>
      </w:r>
      <w:r>
        <w:rPr>
          <w:rFonts w:ascii="Arial" w:hAnsi="Arial" w:cs="Arial"/>
        </w:rPr>
        <w:tab/>
        <w:t xml:space="preserve">Each </w:t>
      </w:r>
      <w:r>
        <w:rPr>
          <w:rFonts w:ascii="Arial" w:hAnsi="Arial" w:cs="Arial"/>
          <w:b/>
          <w:bCs/>
        </w:rPr>
        <w:t>User</w:t>
      </w:r>
      <w:r>
        <w:rPr>
          <w:rFonts w:ascii="Arial" w:hAnsi="Arial" w:cs="Arial"/>
        </w:rPr>
        <w:t xml:space="preserve"> consents to </w:t>
      </w:r>
      <w:r>
        <w:rPr>
          <w:rFonts w:ascii="Arial" w:hAnsi="Arial" w:cs="Arial"/>
          <w:b/>
          <w:bCs/>
        </w:rPr>
        <w:t>The Company</w:t>
      </w:r>
      <w:r>
        <w:rPr>
          <w:rFonts w:ascii="Arial" w:hAnsi="Arial" w:cs="Arial"/>
        </w:rPr>
        <w:t xml:space="preserve"> having access to </w:t>
      </w:r>
      <w:smartTag w:uri="urn:schemas-microsoft-com:office:smarttags" w:element="PersonName">
        <w:r>
          <w:rPr>
            <w:rFonts w:ascii="Arial" w:hAnsi="Arial" w:cs="Arial"/>
          </w:rPr>
          <w:t>and</w:t>
        </w:r>
      </w:smartTag>
      <w:r>
        <w:rPr>
          <w:rFonts w:ascii="Arial" w:hAnsi="Arial" w:cs="Arial"/>
        </w:rPr>
        <w:t xml:space="preserve"> copies of all meter readings taken from </w:t>
      </w:r>
      <w:r>
        <w:rPr>
          <w:rFonts w:ascii="Arial" w:hAnsi="Arial" w:cs="Arial"/>
          <w:b/>
          <w:bCs/>
        </w:rPr>
        <w:t>Energy Metering Equipment</w:t>
      </w:r>
      <w:r>
        <w:rPr>
          <w:rFonts w:ascii="Arial" w:hAnsi="Arial" w:cs="Arial"/>
        </w:rPr>
        <w:t xml:space="preserve"> pursuant to the </w:t>
      </w:r>
      <w:r>
        <w:rPr>
          <w:rFonts w:ascii="Arial" w:hAnsi="Arial" w:cs="Arial"/>
          <w:b/>
          <w:bCs/>
        </w:rPr>
        <w:t xml:space="preserve">Balancing </w:t>
      </w:r>
      <w:smartTag w:uri="urn:schemas-microsoft-com:office:smarttags" w:element="PersonName">
        <w:r>
          <w:rPr>
            <w:rFonts w:ascii="Arial" w:hAnsi="Arial" w:cs="Arial"/>
            <w:b/>
            <w:bCs/>
          </w:rPr>
          <w:t>and</w:t>
        </w:r>
      </w:smartTag>
      <w:r>
        <w:rPr>
          <w:rFonts w:ascii="Arial" w:hAnsi="Arial" w:cs="Arial"/>
          <w:b/>
          <w:bCs/>
        </w:rPr>
        <w:t xml:space="preserve"> Settlement Code</w:t>
      </w:r>
      <w:r>
        <w:rPr>
          <w:rFonts w:ascii="Arial" w:hAnsi="Arial" w:cs="Arial"/>
        </w:rPr>
        <w:t xml:space="preserve"> in any </w:t>
      </w:r>
      <w:r>
        <w:rPr>
          <w:rFonts w:ascii="Arial" w:hAnsi="Arial" w:cs="Arial"/>
          <w:b/>
          <w:bCs/>
        </w:rPr>
        <w:t>Financial Year</w:t>
      </w:r>
      <w:r>
        <w:rPr>
          <w:rFonts w:ascii="Arial" w:hAnsi="Arial" w:cs="Arial"/>
        </w:rPr>
        <w:t xml:space="preserve"> for the purposes of calculating </w:t>
      </w:r>
      <w:r>
        <w:rPr>
          <w:rFonts w:ascii="Arial" w:hAnsi="Arial" w:cs="Arial"/>
          <w:b/>
          <w:bCs/>
        </w:rPr>
        <w:t>Connection Charges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w:t>
      </w:r>
      <w:r>
        <w:rPr>
          <w:rFonts w:ascii="Arial" w:hAnsi="Arial" w:cs="Arial"/>
          <w:b/>
          <w:bCs/>
        </w:rPr>
        <w:t>Use of System Charges</w:t>
      </w:r>
      <w:r>
        <w:rPr>
          <w:rFonts w:ascii="Arial" w:hAnsi="Arial" w:cs="Arial"/>
        </w:rPr>
        <w:t xml:space="preserve"> due from </w:t>
      </w:r>
      <w:r>
        <w:rPr>
          <w:rFonts w:ascii="Arial" w:hAnsi="Arial" w:cs="Arial"/>
          <w:b/>
          <w:bCs/>
        </w:rPr>
        <w:t>Users</w:t>
      </w:r>
      <w:r>
        <w:rPr>
          <w:rFonts w:ascii="Arial" w:hAnsi="Arial" w:cs="Arial"/>
        </w:rPr>
        <w:t xml:space="preserve"> or for the purpose of operating the </w:t>
      </w:r>
      <w:r>
        <w:rPr>
          <w:rFonts w:ascii="Arial" w:hAnsi="Arial" w:cs="Arial"/>
          <w:b/>
          <w:bCs/>
        </w:rPr>
        <w:t>National Electricity Transmission System</w:t>
      </w:r>
      <w:r w:rsidR="00D4446A">
        <w:rPr>
          <w:rFonts w:ascii="Arial" w:hAnsi="Arial" w:cs="Arial"/>
          <w:b/>
          <w:bCs/>
        </w:rPr>
        <w:t xml:space="preserve"> </w:t>
      </w:r>
      <w:r w:rsidR="00D4446A" w:rsidRPr="00D4446A">
        <w:rPr>
          <w:rFonts w:ascii="Arial" w:hAnsi="Arial" w:cs="Arial"/>
          <w:bCs/>
        </w:rPr>
        <w:t>or of carrying out its</w:t>
      </w:r>
      <w:r w:rsidR="00D4446A">
        <w:rPr>
          <w:rFonts w:ascii="Arial" w:hAnsi="Arial" w:cs="Arial"/>
          <w:b/>
          <w:bCs/>
        </w:rPr>
        <w:t xml:space="preserve"> EMR Functions</w:t>
      </w:r>
      <w:r>
        <w:rPr>
          <w:rFonts w:ascii="Arial" w:hAnsi="Arial" w:cs="Arial"/>
        </w:rPr>
        <w:t xml:space="preserve">. Such access </w:t>
      </w:r>
      <w:smartTag w:uri="urn:schemas-microsoft-com:office:smarttags" w:element="PersonName">
        <w:r>
          <w:rPr>
            <w:rFonts w:ascii="Arial" w:hAnsi="Arial" w:cs="Arial"/>
          </w:rPr>
          <w:t>and</w:t>
        </w:r>
      </w:smartTag>
      <w:r>
        <w:rPr>
          <w:rFonts w:ascii="Arial" w:hAnsi="Arial" w:cs="Arial"/>
        </w:rPr>
        <w:t xml:space="preserve"> copies shall be obtained from the relevant </w:t>
      </w:r>
      <w:r>
        <w:rPr>
          <w:rFonts w:ascii="Arial" w:hAnsi="Arial" w:cs="Arial"/>
          <w:b/>
          <w:bCs/>
        </w:rPr>
        <w:t>BSC Agent</w:t>
      </w:r>
      <w:r>
        <w:rPr>
          <w:rFonts w:ascii="Arial" w:hAnsi="Arial" w:cs="Arial"/>
        </w:rPr>
        <w:t xml:space="preserve"> appointed under the </w:t>
      </w:r>
      <w:r>
        <w:rPr>
          <w:rFonts w:ascii="Arial" w:hAnsi="Arial" w:cs="Arial"/>
          <w:b/>
          <w:bCs/>
        </w:rPr>
        <w:t xml:space="preserve">Balancing </w:t>
      </w:r>
      <w:smartTag w:uri="urn:schemas-microsoft-com:office:smarttags" w:element="PersonName">
        <w:r>
          <w:rPr>
            <w:rFonts w:ascii="Arial" w:hAnsi="Arial" w:cs="Arial"/>
            <w:b/>
            <w:bCs/>
          </w:rPr>
          <w:t>and</w:t>
        </w:r>
      </w:smartTag>
      <w:r>
        <w:rPr>
          <w:rFonts w:ascii="Arial" w:hAnsi="Arial" w:cs="Arial"/>
          <w:b/>
          <w:bCs/>
        </w:rPr>
        <w:t xml:space="preserve"> Settlement Code</w:t>
      </w:r>
      <w:r>
        <w:rPr>
          <w:rFonts w:ascii="Arial" w:hAnsi="Arial" w:cs="Arial"/>
        </w:rPr>
        <w:t xml:space="preserve"> from time to time provided always that if the relevant </w:t>
      </w:r>
      <w:r>
        <w:rPr>
          <w:rFonts w:ascii="Arial" w:hAnsi="Arial" w:cs="Arial"/>
          <w:b/>
          <w:bCs/>
        </w:rPr>
        <w:t>BSC Agent</w:t>
      </w:r>
      <w:r>
        <w:rPr>
          <w:rFonts w:ascii="Arial" w:hAnsi="Arial" w:cs="Arial"/>
        </w:rPr>
        <w:t xml:space="preserve"> fails to provide such access </w:t>
      </w:r>
      <w:smartTag w:uri="urn:schemas-microsoft-com:office:smarttags" w:element="PersonName">
        <w:r>
          <w:rPr>
            <w:rFonts w:ascii="Arial" w:hAnsi="Arial" w:cs="Arial"/>
          </w:rPr>
          <w:t>and</w:t>
        </w:r>
      </w:smartTag>
      <w:r>
        <w:rPr>
          <w:rFonts w:ascii="Arial" w:hAnsi="Arial" w:cs="Arial"/>
        </w:rPr>
        <w:t xml:space="preserve"> copies at </w:t>
      </w:r>
      <w:r>
        <w:rPr>
          <w:rFonts w:ascii="Arial" w:hAnsi="Arial" w:cs="Arial"/>
          <w:b/>
          <w:bCs/>
        </w:rPr>
        <w:t>The Company's</w:t>
      </w:r>
      <w:r>
        <w:rPr>
          <w:rFonts w:ascii="Arial" w:hAnsi="Arial" w:cs="Arial"/>
        </w:rPr>
        <w:t xml:space="preserve"> request the </w:t>
      </w:r>
      <w:r>
        <w:rPr>
          <w:rFonts w:ascii="Arial" w:hAnsi="Arial" w:cs="Arial"/>
          <w:b/>
          <w:bCs/>
        </w:rPr>
        <w:t>User</w:t>
      </w:r>
      <w:r>
        <w:rPr>
          <w:rFonts w:ascii="Arial" w:hAnsi="Arial" w:cs="Arial"/>
        </w:rPr>
        <w:t xml:space="preserve"> shall supply any such meter readings in the possession of the </w:t>
      </w:r>
      <w:r>
        <w:rPr>
          <w:rFonts w:ascii="Arial" w:hAnsi="Arial" w:cs="Arial"/>
          <w:b/>
          <w:bCs/>
        </w:rPr>
        <w:t>User</w:t>
      </w:r>
      <w:r>
        <w:rPr>
          <w:rFonts w:ascii="Arial" w:hAnsi="Arial" w:cs="Arial"/>
        </w:rPr>
        <w:t xml:space="preserve"> direct to </w:t>
      </w:r>
      <w:r>
        <w:rPr>
          <w:rFonts w:ascii="Arial" w:hAnsi="Arial" w:cs="Arial"/>
          <w:b/>
          <w:bCs/>
        </w:rPr>
        <w:t>The Company</w:t>
      </w:r>
      <w:r>
        <w:rPr>
          <w:rFonts w:ascii="Arial" w:hAnsi="Arial" w:cs="Arial"/>
        </w:rPr>
        <w:t>.</w:t>
      </w:r>
    </w:p>
    <w:p w14:paraId="286B24ED" w14:textId="77777777" w:rsidR="00CA2ECB" w:rsidRDefault="00CA2ECB" w:rsidP="00CA2ECB">
      <w:pPr>
        <w:pStyle w:val="Heading4"/>
        <w:widowControl/>
        <w:spacing w:after="0"/>
        <w:ind w:left="851"/>
        <w:jc w:val="both"/>
        <w:rPr>
          <w:rFonts w:ascii="Arial" w:hAnsi="Arial" w:cs="Arial"/>
        </w:rPr>
      </w:pPr>
      <w:bookmarkStart w:id="316" w:name="_DV_M117"/>
      <w:bookmarkEnd w:id="316"/>
      <w:r>
        <w:rPr>
          <w:rFonts w:ascii="Arial" w:hAnsi="Arial" w:cs="Arial"/>
        </w:rPr>
        <w:t xml:space="preserve"> </w:t>
      </w:r>
    </w:p>
    <w:p w14:paraId="31746ABF" w14:textId="77777777" w:rsidR="00CA2ECB" w:rsidRDefault="00CA2ECB" w:rsidP="00CA2ECB">
      <w:pPr>
        <w:pStyle w:val="Heading4"/>
        <w:widowControl/>
        <w:spacing w:after="0"/>
        <w:ind w:left="1702" w:hanging="851"/>
        <w:jc w:val="both"/>
        <w:rPr>
          <w:rFonts w:ascii="Arial" w:hAnsi="Arial" w:cs="Arial"/>
        </w:rPr>
      </w:pPr>
      <w:bookmarkStart w:id="317" w:name="_DV_M118"/>
      <w:bookmarkEnd w:id="317"/>
      <w:r>
        <w:rPr>
          <w:rFonts w:ascii="Arial" w:hAnsi="Arial" w:cs="Arial"/>
        </w:rPr>
        <w:t>6.7.2</w:t>
      </w:r>
      <w:r>
        <w:rPr>
          <w:rFonts w:ascii="Arial" w:hAnsi="Arial" w:cs="Arial"/>
        </w:rPr>
        <w:tab/>
        <w:t xml:space="preserve">The relationship between the </w:t>
      </w:r>
      <w:r>
        <w:rPr>
          <w:rFonts w:ascii="Arial" w:hAnsi="Arial" w:cs="Arial"/>
          <w:b/>
          <w:bCs/>
        </w:rPr>
        <w:t>CUSC Parties</w:t>
      </w:r>
      <w:r>
        <w:rPr>
          <w:rFonts w:ascii="Arial" w:hAnsi="Arial" w:cs="Arial"/>
        </w:rPr>
        <w:t xml:space="preserve"> with respect to </w:t>
      </w:r>
      <w:r>
        <w:rPr>
          <w:rFonts w:ascii="Arial" w:hAnsi="Arial" w:cs="Arial"/>
          <w:b/>
          <w:bCs/>
        </w:rPr>
        <w:t>Energy Metering Equipment</w:t>
      </w:r>
      <w:r>
        <w:rPr>
          <w:rFonts w:ascii="Arial" w:hAnsi="Arial" w:cs="Arial"/>
        </w:rPr>
        <w:t xml:space="preserve"> shall be regulated by Section L of the </w:t>
      </w:r>
      <w:r>
        <w:rPr>
          <w:rFonts w:ascii="Arial" w:hAnsi="Arial" w:cs="Arial"/>
          <w:b/>
          <w:bCs/>
        </w:rPr>
        <w:t>Balancing and Settlement Code</w:t>
      </w:r>
      <w:r>
        <w:rPr>
          <w:rFonts w:ascii="Arial" w:hAnsi="Arial" w:cs="Arial"/>
        </w:rPr>
        <w:t>.</w:t>
      </w:r>
    </w:p>
    <w:p w14:paraId="5A2FE246" w14:textId="77777777" w:rsidR="00CA2ECB" w:rsidRDefault="00CA2ECB" w:rsidP="00CA2ECB">
      <w:pPr>
        <w:pStyle w:val="Heading4"/>
        <w:widowControl/>
        <w:spacing w:after="0"/>
        <w:jc w:val="both"/>
        <w:rPr>
          <w:b/>
          <w:bCs/>
          <w:i/>
          <w:iCs/>
        </w:rPr>
      </w:pPr>
    </w:p>
    <w:p w14:paraId="7A087CCE" w14:textId="77777777" w:rsidR="00CA2ECB" w:rsidRDefault="00CA2ECB" w:rsidP="00CA2ECB">
      <w:pPr>
        <w:pStyle w:val="Heading4"/>
        <w:widowControl/>
        <w:numPr>
          <w:ilvl w:val="2"/>
          <w:numId w:val="43"/>
        </w:numPr>
        <w:tabs>
          <w:tab w:val="num" w:pos="1701"/>
        </w:tabs>
        <w:spacing w:after="0"/>
        <w:ind w:left="1701" w:hanging="850"/>
        <w:jc w:val="both"/>
        <w:rPr>
          <w:rFonts w:ascii="Arial" w:hAnsi="Arial" w:cs="Arial"/>
        </w:rPr>
      </w:pPr>
      <w:bookmarkStart w:id="318" w:name="_DV_M119"/>
      <w:bookmarkEnd w:id="318"/>
      <w:r>
        <w:rPr>
          <w:rFonts w:ascii="Arial" w:hAnsi="Arial" w:cs="Arial"/>
        </w:rPr>
        <w:t xml:space="preserve">In respect of </w:t>
      </w:r>
      <w:r>
        <w:rPr>
          <w:rFonts w:ascii="Arial" w:hAnsi="Arial" w:cs="Arial"/>
          <w:b/>
          <w:bCs/>
        </w:rPr>
        <w:t>Operational Metering Equipment</w:t>
      </w:r>
      <w:r>
        <w:rPr>
          <w:rFonts w:ascii="Arial" w:hAnsi="Arial" w:cs="Arial"/>
        </w:rPr>
        <w:t xml:space="preserve"> owned by one </w:t>
      </w:r>
      <w:r>
        <w:rPr>
          <w:rFonts w:ascii="Arial" w:hAnsi="Arial" w:cs="Arial"/>
          <w:b/>
          <w:bCs/>
        </w:rPr>
        <w:t>CUSC Party</w:t>
      </w:r>
      <w:r>
        <w:rPr>
          <w:rFonts w:ascii="Arial" w:hAnsi="Arial" w:cs="Arial"/>
        </w:rPr>
        <w:t xml:space="preserve"> and in respect of which access and rights to deal with such </w:t>
      </w:r>
      <w:r>
        <w:rPr>
          <w:rFonts w:ascii="Arial" w:hAnsi="Arial" w:cs="Arial"/>
          <w:b/>
          <w:bCs/>
        </w:rPr>
        <w:t>Operational Metering Equipment</w:t>
      </w:r>
      <w:r>
        <w:rPr>
          <w:rFonts w:ascii="Arial" w:hAnsi="Arial" w:cs="Arial"/>
        </w:rPr>
        <w:t xml:space="preserve"> are not set down in any other document the </w:t>
      </w:r>
      <w:r>
        <w:rPr>
          <w:rFonts w:ascii="Arial" w:hAnsi="Arial" w:cs="Arial"/>
          <w:b/>
          <w:bCs/>
        </w:rPr>
        <w:t>CUSC Parties</w:t>
      </w:r>
      <w:r>
        <w:rPr>
          <w:rFonts w:ascii="Arial" w:hAnsi="Arial" w:cs="Arial"/>
        </w:rPr>
        <w:t xml:space="preserve"> shall grant each other  such access and other rights as are reasonably necessary to enable them to perform their obligations under the </w:t>
      </w:r>
      <w:r>
        <w:rPr>
          <w:rFonts w:ascii="Arial" w:hAnsi="Arial" w:cs="Arial"/>
          <w:b/>
          <w:bCs/>
        </w:rPr>
        <w:t xml:space="preserve">CUSC </w:t>
      </w:r>
      <w:r>
        <w:rPr>
          <w:rFonts w:ascii="Arial" w:hAnsi="Arial" w:cs="Arial"/>
        </w:rPr>
        <w:t xml:space="preserve">and the </w:t>
      </w:r>
      <w:r>
        <w:rPr>
          <w:rFonts w:ascii="Arial" w:hAnsi="Arial" w:cs="Arial"/>
          <w:b/>
          <w:bCs/>
        </w:rPr>
        <w:t>Grid Code</w:t>
      </w:r>
      <w:r>
        <w:rPr>
          <w:rFonts w:ascii="Arial" w:hAnsi="Arial" w:cs="Arial"/>
        </w:rPr>
        <w:t xml:space="preserve"> upon presentation of a suitable indemnity and the </w:t>
      </w:r>
      <w:r>
        <w:rPr>
          <w:rFonts w:ascii="Arial" w:hAnsi="Arial" w:cs="Arial"/>
          <w:b/>
          <w:bCs/>
        </w:rPr>
        <w:lastRenderedPageBreak/>
        <w:t>CUSC Parties</w:t>
      </w:r>
      <w:r>
        <w:rPr>
          <w:rFonts w:ascii="Arial" w:hAnsi="Arial" w:cs="Arial"/>
        </w:rPr>
        <w:t xml:space="preserve"> shall take such action as may be necessary to regularise the position forthwith thereafter.</w:t>
      </w:r>
      <w:bookmarkStart w:id="319" w:name="_Toc490940280"/>
    </w:p>
    <w:p w14:paraId="32A8E1D3" w14:textId="77777777" w:rsidR="00CA2ECB" w:rsidRDefault="00CA2ECB" w:rsidP="00CA2ECB">
      <w:pPr>
        <w:pStyle w:val="Heading4"/>
        <w:widowControl/>
        <w:spacing w:after="0"/>
        <w:ind w:left="850"/>
        <w:jc w:val="both"/>
        <w:rPr>
          <w:rFonts w:ascii="Arial" w:hAnsi="Arial" w:cs="Arial"/>
        </w:rPr>
      </w:pPr>
    </w:p>
    <w:p w14:paraId="13EC2037" w14:textId="77777777" w:rsidR="00CA2ECB" w:rsidRDefault="00CA2ECB" w:rsidP="00CA2ECB">
      <w:pPr>
        <w:pStyle w:val="Heading4"/>
        <w:widowControl/>
        <w:numPr>
          <w:ilvl w:val="2"/>
          <w:numId w:val="43"/>
        </w:numPr>
        <w:tabs>
          <w:tab w:val="num" w:pos="1701"/>
        </w:tabs>
        <w:spacing w:after="0"/>
        <w:ind w:left="1701" w:hanging="850"/>
        <w:jc w:val="both"/>
        <w:rPr>
          <w:rFonts w:ascii="Arial" w:hAnsi="Arial" w:cs="Arial"/>
        </w:rPr>
      </w:pPr>
      <w:bookmarkStart w:id="320" w:name="_DV_M120"/>
      <w:bookmarkEnd w:id="320"/>
      <w:r>
        <w:rPr>
          <w:rFonts w:ascii="Arial" w:hAnsi="Arial" w:cs="Arial"/>
        </w:rPr>
        <w:t xml:space="preserve">The voltage at which the tariff metering is connected and its location shall be referred by </w:t>
      </w:r>
      <w:r>
        <w:rPr>
          <w:rFonts w:ascii="Arial" w:hAnsi="Arial" w:cs="Arial"/>
          <w:b/>
          <w:bCs/>
        </w:rPr>
        <w:t>The Company</w:t>
      </w:r>
      <w:r>
        <w:rPr>
          <w:rFonts w:ascii="Arial" w:hAnsi="Arial" w:cs="Arial"/>
        </w:rPr>
        <w:t xml:space="preserve"> to the </w:t>
      </w:r>
      <w:r>
        <w:rPr>
          <w:rFonts w:ascii="Arial" w:hAnsi="Arial" w:cs="Arial"/>
          <w:b/>
          <w:bCs/>
        </w:rPr>
        <w:t>BSC Panel</w:t>
      </w:r>
      <w:r>
        <w:rPr>
          <w:rFonts w:ascii="Arial" w:hAnsi="Arial" w:cs="Arial"/>
        </w:rPr>
        <w:t xml:space="preserve">.  </w:t>
      </w:r>
      <w:r>
        <w:rPr>
          <w:rFonts w:ascii="Arial" w:hAnsi="Arial" w:cs="Arial"/>
          <w:b/>
          <w:bCs/>
        </w:rPr>
        <w:t>The Company</w:t>
      </w:r>
      <w:r>
        <w:rPr>
          <w:rFonts w:ascii="Arial" w:hAnsi="Arial" w:cs="Arial"/>
        </w:rPr>
        <w:t xml:space="preserve"> shall inform the relevant </w:t>
      </w:r>
      <w:r>
        <w:rPr>
          <w:rFonts w:ascii="Arial" w:hAnsi="Arial" w:cs="Arial"/>
          <w:b/>
          <w:bCs/>
        </w:rPr>
        <w:t>User</w:t>
      </w:r>
      <w:r>
        <w:rPr>
          <w:rFonts w:ascii="Arial" w:hAnsi="Arial" w:cs="Arial"/>
        </w:rPr>
        <w:t xml:space="preserve"> of the voltage requirements specified by the </w:t>
      </w:r>
      <w:r>
        <w:rPr>
          <w:rFonts w:ascii="Arial" w:hAnsi="Arial" w:cs="Arial"/>
          <w:b/>
          <w:bCs/>
        </w:rPr>
        <w:t>BSC Panel</w:t>
      </w:r>
      <w:r>
        <w:rPr>
          <w:rFonts w:ascii="Arial" w:hAnsi="Arial" w:cs="Arial"/>
        </w:rPr>
        <w:t xml:space="preserve"> as soon as possible thereafter.</w:t>
      </w:r>
    </w:p>
    <w:p w14:paraId="649C992C" w14:textId="77777777" w:rsidR="00CA2ECB" w:rsidRDefault="00CA2ECB" w:rsidP="00CA2ECB">
      <w:pPr>
        <w:pStyle w:val="Heading4"/>
        <w:widowControl/>
        <w:spacing w:after="0"/>
        <w:jc w:val="both"/>
        <w:rPr>
          <w:rFonts w:ascii="Arial" w:hAnsi="Arial" w:cs="Arial"/>
        </w:rPr>
      </w:pPr>
    </w:p>
    <w:p w14:paraId="66AD19DA" w14:textId="77777777" w:rsidR="00CA2ECB" w:rsidRDefault="00CA2ECB" w:rsidP="00CA2ECB">
      <w:pPr>
        <w:pStyle w:val="Heading4"/>
        <w:widowControl/>
        <w:numPr>
          <w:ilvl w:val="2"/>
          <w:numId w:val="43"/>
        </w:numPr>
        <w:spacing w:after="0"/>
        <w:jc w:val="both"/>
        <w:rPr>
          <w:rFonts w:ascii="Arial" w:hAnsi="Arial" w:cs="Arial"/>
          <w:u w:val="single"/>
        </w:rPr>
      </w:pPr>
      <w:bookmarkStart w:id="321" w:name="_DV_M121"/>
      <w:bookmarkEnd w:id="321"/>
      <w:r>
        <w:rPr>
          <w:rFonts w:ascii="Arial" w:hAnsi="Arial" w:cs="Arial"/>
          <w:u w:val="single"/>
        </w:rPr>
        <w:t>Meter Operator Agent</w:t>
      </w:r>
    </w:p>
    <w:p w14:paraId="19C5BD7A" w14:textId="77777777" w:rsidR="00CA2ECB" w:rsidRDefault="00CA2ECB" w:rsidP="00CA2ECB">
      <w:pPr>
        <w:pStyle w:val="Heading4"/>
        <w:widowControl/>
        <w:spacing w:after="0"/>
        <w:jc w:val="both"/>
        <w:rPr>
          <w:rFonts w:ascii="Arial" w:hAnsi="Arial" w:cs="Arial"/>
        </w:rPr>
      </w:pPr>
      <w:bookmarkStart w:id="322" w:name="_DV_M122"/>
      <w:bookmarkEnd w:id="322"/>
      <w:r>
        <w:rPr>
          <w:rFonts w:ascii="Arial" w:hAnsi="Arial" w:cs="Arial"/>
        </w:rPr>
        <w:t xml:space="preserve"> </w:t>
      </w:r>
    </w:p>
    <w:p w14:paraId="5202BFC5" w14:textId="77777777" w:rsidR="00CA2ECB" w:rsidRDefault="00CA2ECB" w:rsidP="00CA2ECB">
      <w:pPr>
        <w:pStyle w:val="Unnumbered"/>
        <w:widowControl/>
        <w:ind w:left="850"/>
        <w:jc w:val="both"/>
        <w:rPr>
          <w:rFonts w:ascii="Arial" w:hAnsi="Arial" w:cs="Arial"/>
          <w:b w:val="0"/>
          <w:bCs w:val="0"/>
          <w:i w:val="0"/>
          <w:iCs w:val="0"/>
        </w:rPr>
      </w:pPr>
      <w:bookmarkStart w:id="323" w:name="_DV_M123"/>
      <w:bookmarkEnd w:id="323"/>
      <w:r>
        <w:rPr>
          <w:rFonts w:ascii="Arial" w:hAnsi="Arial" w:cs="Arial"/>
          <w:b w:val="0"/>
          <w:bCs w:val="0"/>
          <w:i w:val="0"/>
          <w:iCs w:val="0"/>
        </w:rPr>
        <w:t xml:space="preserve">Where a </w:t>
      </w:r>
      <w:r>
        <w:rPr>
          <w:rFonts w:ascii="Arial" w:hAnsi="Arial" w:cs="Arial"/>
          <w:i w:val="0"/>
          <w:iCs w:val="0"/>
        </w:rPr>
        <w:t>Connection Site</w:t>
      </w:r>
      <w:r>
        <w:rPr>
          <w:rFonts w:ascii="Arial" w:hAnsi="Arial" w:cs="Arial"/>
          <w:b w:val="0"/>
          <w:bCs w:val="0"/>
          <w:i w:val="0"/>
          <w:iCs w:val="0"/>
        </w:rPr>
        <w:t xml:space="preserve"> is a </w:t>
      </w:r>
      <w:r>
        <w:rPr>
          <w:rFonts w:ascii="Arial" w:hAnsi="Arial" w:cs="Arial"/>
          <w:i w:val="0"/>
          <w:iCs w:val="0"/>
        </w:rPr>
        <w:t>Grid Supply Point</w:t>
      </w:r>
      <w:r>
        <w:rPr>
          <w:rFonts w:ascii="Arial" w:hAnsi="Arial" w:cs="Arial"/>
          <w:b w:val="0"/>
          <w:bCs w:val="0"/>
          <w:i w:val="0"/>
          <w:iCs w:val="0"/>
        </w:rPr>
        <w:t xml:space="preserve">, and the </w:t>
      </w:r>
      <w:r>
        <w:rPr>
          <w:rFonts w:ascii="Arial" w:hAnsi="Arial" w:cs="Arial"/>
          <w:i w:val="0"/>
          <w:iCs w:val="0"/>
        </w:rPr>
        <w:t>User</w:t>
      </w:r>
      <w:r>
        <w:rPr>
          <w:rFonts w:ascii="Arial" w:hAnsi="Arial" w:cs="Arial"/>
          <w:b w:val="0"/>
          <w:bCs w:val="0"/>
          <w:i w:val="0"/>
          <w:iCs w:val="0"/>
        </w:rPr>
        <w:t xml:space="preserve"> is or will be </w:t>
      </w:r>
      <w:r>
        <w:rPr>
          <w:rFonts w:ascii="Arial" w:hAnsi="Arial" w:cs="Arial"/>
          <w:i w:val="0"/>
          <w:iCs w:val="0"/>
        </w:rPr>
        <w:t>Registrant</w:t>
      </w:r>
      <w:r>
        <w:rPr>
          <w:rFonts w:ascii="Arial" w:hAnsi="Arial" w:cs="Arial"/>
          <w:b w:val="0"/>
          <w:bCs w:val="0"/>
          <w:i w:val="0"/>
          <w:iCs w:val="0"/>
        </w:rPr>
        <w:t xml:space="preserve"> in relation to the </w:t>
      </w:r>
      <w:r>
        <w:rPr>
          <w:rFonts w:ascii="Arial" w:hAnsi="Arial" w:cs="Arial"/>
          <w:i w:val="0"/>
          <w:iCs w:val="0"/>
        </w:rPr>
        <w:t>Energy Metering</w:t>
      </w:r>
      <w:r>
        <w:rPr>
          <w:rFonts w:ascii="Arial" w:hAnsi="Arial" w:cs="Arial"/>
          <w:b w:val="0"/>
          <w:bCs w:val="0"/>
          <w:i w:val="0"/>
          <w:iCs w:val="0"/>
        </w:rPr>
        <w:t xml:space="preserve"> </w:t>
      </w:r>
      <w:r>
        <w:rPr>
          <w:rFonts w:ascii="Arial" w:hAnsi="Arial" w:cs="Arial"/>
          <w:i w:val="0"/>
          <w:iCs w:val="0"/>
        </w:rPr>
        <w:t>Equipment</w:t>
      </w:r>
      <w:r>
        <w:rPr>
          <w:rFonts w:ascii="Arial" w:hAnsi="Arial" w:cs="Arial"/>
          <w:b w:val="0"/>
          <w:bCs w:val="0"/>
          <w:i w:val="0"/>
          <w:iCs w:val="0"/>
        </w:rPr>
        <w:t xml:space="preserve"> required by the </w:t>
      </w:r>
      <w:r>
        <w:rPr>
          <w:rFonts w:ascii="Arial" w:hAnsi="Arial" w:cs="Arial"/>
          <w:i w:val="0"/>
          <w:iCs w:val="0"/>
        </w:rPr>
        <w:t>Balancing and Settlement Code</w:t>
      </w:r>
      <w:r>
        <w:rPr>
          <w:rFonts w:ascii="Arial" w:hAnsi="Arial" w:cs="Arial"/>
          <w:b w:val="0"/>
          <w:bCs w:val="0"/>
          <w:i w:val="0"/>
          <w:iCs w:val="0"/>
        </w:rPr>
        <w:t xml:space="preserve"> at the </w:t>
      </w:r>
      <w:r>
        <w:rPr>
          <w:rFonts w:ascii="Arial" w:hAnsi="Arial" w:cs="Arial"/>
          <w:i w:val="0"/>
          <w:iCs w:val="0"/>
        </w:rPr>
        <w:t>Grid Supply Point</w:t>
      </w:r>
      <w:r>
        <w:rPr>
          <w:rFonts w:ascii="Arial" w:hAnsi="Arial" w:cs="Arial"/>
          <w:b w:val="0"/>
          <w:bCs w:val="0"/>
          <w:i w:val="0"/>
          <w:iCs w:val="0"/>
        </w:rPr>
        <w:t xml:space="preserve"> and/or at the bulk supply point(s) which are related to that </w:t>
      </w:r>
      <w:r>
        <w:rPr>
          <w:rFonts w:ascii="Arial" w:hAnsi="Arial" w:cs="Arial"/>
          <w:i w:val="0"/>
          <w:iCs w:val="0"/>
        </w:rPr>
        <w:t>Grid Supply Point</w:t>
      </w:r>
      <w:r>
        <w:rPr>
          <w:rFonts w:ascii="Arial" w:hAnsi="Arial" w:cs="Arial"/>
          <w:b w:val="0"/>
          <w:bCs w:val="0"/>
          <w:i w:val="0"/>
          <w:iCs w:val="0"/>
        </w:rPr>
        <w:t xml:space="preserve">, </w:t>
      </w:r>
      <w:r>
        <w:rPr>
          <w:rFonts w:ascii="Arial" w:hAnsi="Arial" w:cs="Arial"/>
          <w:i w:val="0"/>
          <w:iCs w:val="0"/>
        </w:rPr>
        <w:t>The Company</w:t>
      </w:r>
      <w:r>
        <w:rPr>
          <w:rFonts w:ascii="Arial" w:hAnsi="Arial" w:cs="Arial"/>
          <w:b w:val="0"/>
          <w:bCs w:val="0"/>
          <w:i w:val="0"/>
          <w:iCs w:val="0"/>
        </w:rPr>
        <w:t xml:space="preserve"> shall install and be the </w:t>
      </w:r>
      <w:r>
        <w:rPr>
          <w:rFonts w:ascii="Arial" w:hAnsi="Arial" w:cs="Arial"/>
          <w:i w:val="0"/>
          <w:iCs w:val="0"/>
        </w:rPr>
        <w:t>Meter Operator Agent</w:t>
      </w:r>
      <w:r>
        <w:rPr>
          <w:rFonts w:ascii="Arial" w:hAnsi="Arial" w:cs="Arial"/>
          <w:b w:val="0"/>
          <w:bCs w:val="0"/>
          <w:i w:val="0"/>
          <w:iCs w:val="0"/>
        </w:rPr>
        <w:t xml:space="preserve"> of all such </w:t>
      </w:r>
      <w:r>
        <w:rPr>
          <w:rFonts w:ascii="Arial" w:hAnsi="Arial" w:cs="Arial"/>
          <w:i w:val="0"/>
          <w:iCs w:val="0"/>
        </w:rPr>
        <w:t>Energy Metering</w:t>
      </w:r>
      <w:r>
        <w:rPr>
          <w:rFonts w:ascii="Arial" w:hAnsi="Arial" w:cs="Arial"/>
          <w:b w:val="0"/>
          <w:bCs w:val="0"/>
          <w:i w:val="0"/>
          <w:iCs w:val="0"/>
        </w:rPr>
        <w:t xml:space="preserve"> </w:t>
      </w:r>
      <w:r>
        <w:rPr>
          <w:rFonts w:ascii="Arial" w:hAnsi="Arial" w:cs="Arial"/>
          <w:i w:val="0"/>
          <w:iCs w:val="0"/>
        </w:rPr>
        <w:t>Equipment</w:t>
      </w:r>
      <w:r>
        <w:rPr>
          <w:rFonts w:ascii="Arial" w:hAnsi="Arial" w:cs="Arial"/>
          <w:b w:val="0"/>
          <w:bCs w:val="0"/>
          <w:i w:val="0"/>
          <w:iCs w:val="0"/>
        </w:rPr>
        <w:t xml:space="preserve"> from the date of the relevant </w:t>
      </w:r>
      <w:r>
        <w:rPr>
          <w:rFonts w:ascii="Arial" w:hAnsi="Arial" w:cs="Arial"/>
          <w:i w:val="0"/>
          <w:iCs w:val="0"/>
        </w:rPr>
        <w:t>Construction</w:t>
      </w:r>
      <w:r>
        <w:rPr>
          <w:rFonts w:ascii="Arial" w:hAnsi="Arial" w:cs="Arial"/>
          <w:b w:val="0"/>
          <w:bCs w:val="0"/>
          <w:i w:val="0"/>
          <w:iCs w:val="0"/>
        </w:rPr>
        <w:t xml:space="preserve"> </w:t>
      </w:r>
      <w:r>
        <w:rPr>
          <w:rFonts w:ascii="Arial" w:hAnsi="Arial" w:cs="Arial"/>
          <w:i w:val="0"/>
          <w:iCs w:val="0"/>
        </w:rPr>
        <w:t>Agreement</w:t>
      </w:r>
      <w:r>
        <w:rPr>
          <w:rFonts w:ascii="Arial" w:hAnsi="Arial" w:cs="Arial"/>
          <w:b w:val="0"/>
          <w:bCs w:val="0"/>
          <w:i w:val="0"/>
          <w:iCs w:val="0"/>
        </w:rPr>
        <w:t xml:space="preserve"> until the </w:t>
      </w:r>
      <w:r>
        <w:rPr>
          <w:rFonts w:ascii="Arial" w:hAnsi="Arial" w:cs="Arial"/>
          <w:i w:val="0"/>
          <w:iCs w:val="0"/>
        </w:rPr>
        <w:t>FMS Date</w:t>
      </w:r>
      <w:r>
        <w:rPr>
          <w:rFonts w:ascii="Arial" w:hAnsi="Arial" w:cs="Arial"/>
          <w:b w:val="0"/>
          <w:bCs w:val="0"/>
          <w:i w:val="0"/>
          <w:iCs w:val="0"/>
        </w:rPr>
        <w:t xml:space="preserve"> and thereafter:-</w:t>
      </w:r>
    </w:p>
    <w:p w14:paraId="4E83C939" w14:textId="77777777" w:rsidR="00CA2ECB" w:rsidRDefault="00CA2ECB" w:rsidP="00CA2ECB">
      <w:pPr>
        <w:pStyle w:val="Heading5"/>
        <w:widowControl/>
        <w:numPr>
          <w:ilvl w:val="0"/>
          <w:numId w:val="0"/>
        </w:numPr>
        <w:ind w:left="1702" w:hanging="852"/>
        <w:rPr>
          <w:rFonts w:ascii="Arial" w:hAnsi="Arial" w:cs="Arial"/>
        </w:rPr>
      </w:pPr>
      <w:bookmarkStart w:id="324" w:name="_DV_M124"/>
      <w:bookmarkEnd w:id="324"/>
      <w:r>
        <w:rPr>
          <w:rFonts w:ascii="Arial" w:hAnsi="Arial" w:cs="Arial"/>
        </w:rPr>
        <w:t>(a)</w:t>
      </w:r>
      <w:r>
        <w:rPr>
          <w:rFonts w:ascii="Arial" w:hAnsi="Arial" w:cs="Arial"/>
          <w:b/>
          <w:bCs/>
        </w:rPr>
        <w:t xml:space="preserve"> </w:t>
      </w:r>
      <w:r>
        <w:rPr>
          <w:rFonts w:ascii="Arial" w:hAnsi="Arial" w:cs="Arial"/>
          <w:b/>
          <w:bCs/>
        </w:rPr>
        <w:tab/>
        <w:t>The Company</w:t>
      </w:r>
      <w:r>
        <w:rPr>
          <w:rFonts w:ascii="Arial" w:hAnsi="Arial" w:cs="Arial"/>
        </w:rPr>
        <w:t xml:space="preserve"> may resign as </w:t>
      </w:r>
      <w:r>
        <w:rPr>
          <w:rFonts w:ascii="Arial" w:hAnsi="Arial" w:cs="Arial"/>
          <w:b/>
          <w:bCs/>
        </w:rPr>
        <w:t>Meter Operator Agent</w:t>
      </w:r>
      <w:r>
        <w:rPr>
          <w:rFonts w:ascii="Arial" w:hAnsi="Arial" w:cs="Arial"/>
        </w:rPr>
        <w:t xml:space="preserve"> of such </w:t>
      </w:r>
      <w:r>
        <w:rPr>
          <w:rFonts w:ascii="Arial" w:hAnsi="Arial" w:cs="Arial"/>
          <w:b/>
          <w:bCs/>
        </w:rPr>
        <w:t>Energy Metering Equipment</w:t>
      </w:r>
      <w:r>
        <w:rPr>
          <w:rFonts w:ascii="Arial" w:hAnsi="Arial" w:cs="Arial"/>
        </w:rPr>
        <w:t xml:space="preserve"> on giving no less than 12 months’ notice in writing; and</w:t>
      </w:r>
    </w:p>
    <w:p w14:paraId="30CB75B0" w14:textId="77777777" w:rsidR="00CA2ECB" w:rsidRDefault="00CA2ECB" w:rsidP="00CA2ECB">
      <w:pPr>
        <w:pStyle w:val="Heading5"/>
        <w:widowControl/>
        <w:numPr>
          <w:ilvl w:val="0"/>
          <w:numId w:val="0"/>
        </w:numPr>
        <w:ind w:left="1701" w:hanging="850"/>
        <w:jc w:val="both"/>
        <w:rPr>
          <w:rFonts w:ascii="Arial" w:hAnsi="Arial" w:cs="Arial"/>
        </w:rPr>
      </w:pPr>
      <w:bookmarkStart w:id="325" w:name="_DV_M125"/>
      <w:bookmarkEnd w:id="325"/>
      <w:r>
        <w:rPr>
          <w:rFonts w:ascii="Arial" w:hAnsi="Arial" w:cs="Arial"/>
        </w:rPr>
        <w:t xml:space="preserve">(b) </w:t>
      </w:r>
      <w:r>
        <w:rPr>
          <w:rFonts w:ascii="Arial" w:hAnsi="Arial" w:cs="Arial"/>
        </w:rPr>
        <w:tab/>
        <w:t xml:space="preserve">the </w:t>
      </w:r>
      <w:r>
        <w:rPr>
          <w:rFonts w:ascii="Arial" w:hAnsi="Arial" w:cs="Arial"/>
          <w:b/>
          <w:bCs/>
        </w:rPr>
        <w:t>User</w:t>
      </w:r>
      <w:r>
        <w:rPr>
          <w:rFonts w:ascii="Arial" w:hAnsi="Arial" w:cs="Arial"/>
        </w:rPr>
        <w:t xml:space="preserve"> may remove </w:t>
      </w:r>
      <w:r>
        <w:rPr>
          <w:rFonts w:ascii="Arial" w:hAnsi="Arial" w:cs="Arial"/>
          <w:b/>
          <w:bCs/>
        </w:rPr>
        <w:t>The Company</w:t>
      </w:r>
      <w:r>
        <w:rPr>
          <w:rFonts w:ascii="Arial" w:hAnsi="Arial" w:cs="Arial"/>
        </w:rPr>
        <w:t xml:space="preserve"> as </w:t>
      </w:r>
      <w:r>
        <w:rPr>
          <w:rFonts w:ascii="Arial" w:hAnsi="Arial" w:cs="Arial"/>
          <w:b/>
          <w:bCs/>
        </w:rPr>
        <w:t>Meter Operator Agent</w:t>
      </w:r>
      <w:r>
        <w:rPr>
          <w:rFonts w:ascii="Arial" w:hAnsi="Arial" w:cs="Arial"/>
        </w:rPr>
        <w:t xml:space="preserve"> upon giving no less than 12 months’ notice in writing,</w:t>
      </w:r>
    </w:p>
    <w:p w14:paraId="086E9C96" w14:textId="77777777" w:rsidR="00CA2ECB" w:rsidRDefault="00CA2ECB" w:rsidP="00CA2ECB">
      <w:pPr>
        <w:pStyle w:val="Unnumbered"/>
        <w:widowControl/>
        <w:jc w:val="both"/>
        <w:rPr>
          <w:b w:val="0"/>
          <w:bCs w:val="0"/>
          <w:i w:val="0"/>
          <w:iCs w:val="0"/>
        </w:rPr>
      </w:pPr>
      <w:bookmarkStart w:id="326" w:name="_DV_M126"/>
      <w:bookmarkEnd w:id="326"/>
      <w:r>
        <w:rPr>
          <w:rFonts w:ascii="Arial" w:hAnsi="Arial" w:cs="Arial"/>
          <w:b w:val="0"/>
          <w:bCs w:val="0"/>
          <w:i w:val="0"/>
          <w:iCs w:val="0"/>
        </w:rPr>
        <w:t xml:space="preserve">Provided that where the </w:t>
      </w:r>
      <w:r>
        <w:rPr>
          <w:rFonts w:ascii="Arial" w:hAnsi="Arial" w:cs="Arial"/>
          <w:i w:val="0"/>
          <w:iCs w:val="0"/>
        </w:rPr>
        <w:t>User</w:t>
      </w:r>
      <w:r>
        <w:rPr>
          <w:rFonts w:ascii="Arial" w:hAnsi="Arial" w:cs="Arial"/>
          <w:b w:val="0"/>
          <w:bCs w:val="0"/>
          <w:i w:val="0"/>
          <w:iCs w:val="0"/>
        </w:rPr>
        <w:t xml:space="preserve"> agrees to become owner of any such </w:t>
      </w:r>
      <w:r>
        <w:rPr>
          <w:rFonts w:ascii="Arial" w:hAnsi="Arial" w:cs="Arial"/>
          <w:i w:val="0"/>
          <w:iCs w:val="0"/>
        </w:rPr>
        <w:t>Energy Metering Equipment The Company</w:t>
      </w:r>
      <w:r>
        <w:rPr>
          <w:rFonts w:ascii="Arial" w:hAnsi="Arial" w:cs="Arial"/>
          <w:b w:val="0"/>
          <w:bCs w:val="0"/>
          <w:i w:val="0"/>
          <w:iCs w:val="0"/>
        </w:rPr>
        <w:t xml:space="preserve"> may resign </w:t>
      </w:r>
      <w:r>
        <w:rPr>
          <w:rFonts w:ascii="Arial" w:hAnsi="Arial" w:cs="Arial"/>
          <w:i w:val="0"/>
          <w:iCs w:val="0"/>
        </w:rPr>
        <w:t>as Meter Operator Agent</w:t>
      </w:r>
      <w:r>
        <w:rPr>
          <w:rFonts w:ascii="Arial" w:hAnsi="Arial" w:cs="Arial"/>
          <w:b w:val="0"/>
          <w:bCs w:val="0"/>
          <w:i w:val="0"/>
          <w:iCs w:val="0"/>
        </w:rPr>
        <w:t xml:space="preserve"> upon such transfer of ownership and shall agree such terms as shall be reasonably necessary to enable the </w:t>
      </w:r>
      <w:r>
        <w:rPr>
          <w:rFonts w:ascii="Arial" w:hAnsi="Arial" w:cs="Arial"/>
          <w:i w:val="0"/>
          <w:iCs w:val="0"/>
        </w:rPr>
        <w:t>User</w:t>
      </w:r>
      <w:r>
        <w:rPr>
          <w:rFonts w:ascii="Arial" w:hAnsi="Arial" w:cs="Arial"/>
          <w:b w:val="0"/>
          <w:bCs w:val="0"/>
          <w:i w:val="0"/>
          <w:iCs w:val="0"/>
        </w:rPr>
        <w:t xml:space="preserve"> to perform its obligations as </w:t>
      </w:r>
      <w:r>
        <w:rPr>
          <w:rFonts w:ascii="Arial" w:hAnsi="Arial" w:cs="Arial"/>
          <w:i w:val="0"/>
          <w:iCs w:val="0"/>
        </w:rPr>
        <w:t>Meter Operator Agent</w:t>
      </w:r>
      <w:r>
        <w:rPr>
          <w:rFonts w:ascii="Arial" w:hAnsi="Arial" w:cs="Arial"/>
          <w:b w:val="0"/>
          <w:bCs w:val="0"/>
          <w:i w:val="0"/>
          <w:iCs w:val="0"/>
        </w:rPr>
        <w:t xml:space="preserve"> of such</w:t>
      </w:r>
      <w:r>
        <w:rPr>
          <w:rFonts w:ascii="Arial" w:hAnsi="Arial" w:cs="Arial"/>
          <w:i w:val="0"/>
          <w:iCs w:val="0"/>
        </w:rPr>
        <w:t xml:space="preserve"> Energy Metering Equipment.</w:t>
      </w:r>
    </w:p>
    <w:p w14:paraId="1679CA16"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327" w:name="_DV_M127"/>
      <w:bookmarkEnd w:id="327"/>
      <w:r>
        <w:rPr>
          <w:rFonts w:ascii="Arial" w:hAnsi="Arial" w:cs="Arial"/>
          <w:b w:val="0"/>
          <w:bCs w:val="0"/>
          <w:i w:val="0"/>
          <w:iCs w:val="0"/>
        </w:rPr>
        <w:t>6.7.6</w:t>
      </w:r>
      <w:r>
        <w:rPr>
          <w:rFonts w:ascii="Arial" w:hAnsi="Arial" w:cs="Arial"/>
          <w:b w:val="0"/>
          <w:bCs w:val="0"/>
          <w:i w:val="0"/>
          <w:iCs w:val="0"/>
        </w:rPr>
        <w:tab/>
      </w:r>
      <w:r>
        <w:rPr>
          <w:rFonts w:ascii="Arial" w:hAnsi="Arial" w:cs="Arial"/>
          <w:b w:val="0"/>
          <w:bCs w:val="0"/>
          <w:i w:val="0"/>
          <w:iCs w:val="0"/>
          <w:u w:val="single"/>
        </w:rPr>
        <w:t>Charges</w:t>
      </w:r>
    </w:p>
    <w:p w14:paraId="594A6C2E" w14:textId="77777777" w:rsidR="00CA2ECB" w:rsidRDefault="00CA2ECB" w:rsidP="00CA2ECB">
      <w:pPr>
        <w:pStyle w:val="Unnumbered"/>
        <w:keepNext w:val="0"/>
        <w:widowControl/>
        <w:ind w:left="1702"/>
        <w:jc w:val="both"/>
        <w:rPr>
          <w:rFonts w:ascii="Arial" w:hAnsi="Arial" w:cs="Arial"/>
          <w:b w:val="0"/>
          <w:bCs w:val="0"/>
          <w:i w:val="0"/>
          <w:iCs w:val="0"/>
        </w:rPr>
      </w:pPr>
      <w:bookmarkStart w:id="328" w:name="_DV_M128"/>
      <w:bookmarkEnd w:id="328"/>
      <w:r>
        <w:rPr>
          <w:rFonts w:ascii="Arial" w:hAnsi="Arial" w:cs="Arial"/>
          <w:i w:val="0"/>
          <w:iCs w:val="0"/>
        </w:rPr>
        <w:t xml:space="preserve">The Company </w:t>
      </w:r>
      <w:r>
        <w:rPr>
          <w:rFonts w:ascii="Arial" w:hAnsi="Arial" w:cs="Arial"/>
          <w:b w:val="0"/>
          <w:bCs w:val="0"/>
          <w:i w:val="0"/>
          <w:iCs w:val="0"/>
        </w:rPr>
        <w:t>shall recover its charges for acting as</w:t>
      </w:r>
      <w:r>
        <w:rPr>
          <w:rFonts w:ascii="Arial" w:hAnsi="Arial" w:cs="Arial"/>
          <w:i w:val="0"/>
          <w:iCs w:val="0"/>
        </w:rPr>
        <w:t xml:space="preserve"> Meter Operator Agent </w:t>
      </w:r>
      <w:r>
        <w:rPr>
          <w:rFonts w:ascii="Arial" w:hAnsi="Arial" w:cs="Arial"/>
          <w:b w:val="0"/>
          <w:bCs w:val="0"/>
          <w:i w:val="0"/>
          <w:iCs w:val="0"/>
        </w:rPr>
        <w:t xml:space="preserve">of any </w:t>
      </w:r>
      <w:r>
        <w:rPr>
          <w:rFonts w:ascii="Arial" w:hAnsi="Arial" w:cs="Arial"/>
          <w:i w:val="0"/>
          <w:iCs w:val="0"/>
        </w:rPr>
        <w:t>Energy Metering System</w:t>
      </w:r>
      <w:r>
        <w:rPr>
          <w:rFonts w:ascii="Arial" w:hAnsi="Arial" w:cs="Arial"/>
          <w:b w:val="0"/>
          <w:bCs w:val="0"/>
          <w:i w:val="0"/>
          <w:iCs w:val="0"/>
        </w:rPr>
        <w:t>, which is a</w:t>
      </w:r>
      <w:r>
        <w:rPr>
          <w:rFonts w:ascii="Arial" w:hAnsi="Arial" w:cs="Arial"/>
          <w:i w:val="0"/>
          <w:iCs w:val="0"/>
        </w:rPr>
        <w:t xml:space="preserve"> Transmission Connection Asset </w:t>
      </w:r>
      <w:r>
        <w:rPr>
          <w:rFonts w:ascii="Arial" w:hAnsi="Arial" w:cs="Arial"/>
          <w:b w:val="0"/>
          <w:bCs w:val="0"/>
          <w:i w:val="0"/>
          <w:iCs w:val="0"/>
        </w:rPr>
        <w:t xml:space="preserve">charged for under the </w:t>
      </w:r>
      <w:r>
        <w:rPr>
          <w:rFonts w:ascii="Arial" w:hAnsi="Arial" w:cs="Arial"/>
          <w:i w:val="0"/>
          <w:iCs w:val="0"/>
        </w:rPr>
        <w:t>CUSC</w:t>
      </w:r>
      <w:r>
        <w:rPr>
          <w:rFonts w:ascii="Arial" w:hAnsi="Arial" w:cs="Arial"/>
          <w:b w:val="0"/>
          <w:bCs w:val="0"/>
          <w:i w:val="0"/>
          <w:iCs w:val="0"/>
        </w:rPr>
        <w:t xml:space="preserve">, as part of such charges. Where </w:t>
      </w:r>
      <w:r>
        <w:rPr>
          <w:rFonts w:ascii="Arial" w:hAnsi="Arial" w:cs="Arial"/>
          <w:i w:val="0"/>
          <w:iCs w:val="0"/>
        </w:rPr>
        <w:t>The Company</w:t>
      </w:r>
      <w:r>
        <w:rPr>
          <w:rFonts w:ascii="Arial" w:hAnsi="Arial" w:cs="Arial"/>
          <w:b w:val="0"/>
          <w:bCs w:val="0"/>
          <w:i w:val="0"/>
          <w:iCs w:val="0"/>
        </w:rPr>
        <w:t xml:space="preserve"> acts </w:t>
      </w:r>
      <w:r>
        <w:rPr>
          <w:rFonts w:ascii="Arial" w:hAnsi="Arial" w:cs="Arial"/>
          <w:i w:val="0"/>
          <w:iCs w:val="0"/>
        </w:rPr>
        <w:t>as Meter Operator Agent</w:t>
      </w:r>
      <w:r>
        <w:rPr>
          <w:rFonts w:ascii="Arial" w:hAnsi="Arial" w:cs="Arial"/>
          <w:b w:val="0"/>
          <w:bCs w:val="0"/>
          <w:i w:val="0"/>
          <w:iCs w:val="0"/>
        </w:rPr>
        <w:t xml:space="preserve"> of any other </w:t>
      </w:r>
      <w:r>
        <w:rPr>
          <w:rFonts w:ascii="Arial" w:hAnsi="Arial" w:cs="Arial"/>
          <w:i w:val="0"/>
          <w:iCs w:val="0"/>
        </w:rPr>
        <w:t>Energy Metering System</w:t>
      </w:r>
      <w:r>
        <w:rPr>
          <w:rFonts w:ascii="Arial" w:hAnsi="Arial" w:cs="Arial"/>
          <w:b w:val="0"/>
          <w:bCs w:val="0"/>
          <w:i w:val="0"/>
          <w:iCs w:val="0"/>
        </w:rPr>
        <w:t xml:space="preserve"> owned by </w:t>
      </w:r>
      <w:r>
        <w:rPr>
          <w:rFonts w:ascii="Arial" w:hAnsi="Arial" w:cs="Arial"/>
          <w:i w:val="0"/>
          <w:iCs w:val="0"/>
        </w:rPr>
        <w:t>The Company</w:t>
      </w:r>
      <w:r>
        <w:rPr>
          <w:rFonts w:ascii="Arial" w:hAnsi="Arial" w:cs="Arial"/>
          <w:b w:val="0"/>
          <w:bCs w:val="0"/>
          <w:i w:val="0"/>
          <w:iCs w:val="0"/>
        </w:rPr>
        <w:t xml:space="preserve"> for which the </w:t>
      </w:r>
      <w:r>
        <w:rPr>
          <w:rFonts w:ascii="Arial" w:hAnsi="Arial" w:cs="Arial"/>
          <w:i w:val="0"/>
          <w:iCs w:val="0"/>
        </w:rPr>
        <w:t>User</w:t>
      </w:r>
      <w:r>
        <w:rPr>
          <w:rFonts w:ascii="Arial" w:hAnsi="Arial" w:cs="Arial"/>
          <w:b w:val="0"/>
          <w:bCs w:val="0"/>
          <w:i w:val="0"/>
          <w:iCs w:val="0"/>
        </w:rPr>
        <w:t xml:space="preserve"> is </w:t>
      </w:r>
      <w:r>
        <w:rPr>
          <w:rFonts w:ascii="Arial" w:hAnsi="Arial" w:cs="Arial"/>
          <w:i w:val="0"/>
          <w:iCs w:val="0"/>
        </w:rPr>
        <w:t>Registrant The Company</w:t>
      </w:r>
      <w:r>
        <w:rPr>
          <w:rFonts w:ascii="Arial" w:hAnsi="Arial" w:cs="Arial"/>
          <w:b w:val="0"/>
          <w:bCs w:val="0"/>
          <w:i w:val="0"/>
          <w:iCs w:val="0"/>
        </w:rPr>
        <w:t xml:space="preserve"> shall charge and the </w:t>
      </w:r>
      <w:r>
        <w:rPr>
          <w:rFonts w:ascii="Arial" w:hAnsi="Arial" w:cs="Arial"/>
          <w:i w:val="0"/>
          <w:iCs w:val="0"/>
        </w:rPr>
        <w:t>User</w:t>
      </w:r>
      <w:r>
        <w:rPr>
          <w:rFonts w:ascii="Arial" w:hAnsi="Arial" w:cs="Arial"/>
          <w:b w:val="0"/>
          <w:bCs w:val="0"/>
          <w:i w:val="0"/>
          <w:iCs w:val="0"/>
        </w:rPr>
        <w:t xml:space="preserve"> shall pay such amount which is reasonable in all the circumstances.</w:t>
      </w:r>
    </w:p>
    <w:p w14:paraId="172517C6" w14:textId="77777777" w:rsidR="00CA2ECB" w:rsidRDefault="00CA2ECB" w:rsidP="00CA2ECB">
      <w:pPr>
        <w:pStyle w:val="Heading3"/>
        <w:widowControl/>
        <w:numPr>
          <w:ilvl w:val="0"/>
          <w:numId w:val="0"/>
        </w:numPr>
        <w:tabs>
          <w:tab w:val="num" w:pos="851"/>
        </w:tabs>
        <w:ind w:left="851" w:hanging="855"/>
      </w:pPr>
    </w:p>
    <w:p w14:paraId="050DD276" w14:textId="77777777" w:rsidR="00CA2ECB" w:rsidRDefault="00CA2ECB" w:rsidP="00CA2ECB">
      <w:pPr>
        <w:pStyle w:val="Unnumbered"/>
        <w:keepNext w:val="0"/>
        <w:widowControl/>
        <w:ind w:left="0" w:firstLine="851"/>
        <w:jc w:val="both"/>
        <w:rPr>
          <w:rFonts w:ascii="Arial" w:hAnsi="Arial" w:cs="Arial"/>
          <w:b w:val="0"/>
          <w:bCs w:val="0"/>
          <w:i w:val="0"/>
          <w:iCs w:val="0"/>
        </w:rPr>
      </w:pPr>
      <w:bookmarkStart w:id="329" w:name="_DV_M129"/>
      <w:bookmarkEnd w:id="329"/>
      <w:r>
        <w:rPr>
          <w:rFonts w:ascii="Arial" w:hAnsi="Arial" w:cs="Arial"/>
          <w:b w:val="0"/>
          <w:bCs w:val="0"/>
          <w:i w:val="0"/>
          <w:iCs w:val="0"/>
        </w:rPr>
        <w:t>6.7.7</w:t>
      </w:r>
      <w:r>
        <w:rPr>
          <w:rFonts w:ascii="Arial" w:hAnsi="Arial" w:cs="Arial"/>
          <w:b w:val="0"/>
          <w:bCs w:val="0"/>
          <w:i w:val="0"/>
          <w:iCs w:val="0"/>
        </w:rPr>
        <w:tab/>
      </w:r>
      <w:r>
        <w:rPr>
          <w:rFonts w:ascii="Arial" w:hAnsi="Arial" w:cs="Arial"/>
          <w:b w:val="0"/>
          <w:bCs w:val="0"/>
          <w:i w:val="0"/>
          <w:iCs w:val="0"/>
          <w:u w:val="single"/>
        </w:rPr>
        <w:t>Interference</w:t>
      </w:r>
    </w:p>
    <w:p w14:paraId="7E4FAFF0" w14:textId="77777777" w:rsidR="00CA2ECB" w:rsidRDefault="00CA2ECB" w:rsidP="00CA2ECB">
      <w:pPr>
        <w:pStyle w:val="Unnumbered"/>
        <w:keepNext w:val="0"/>
        <w:widowControl/>
        <w:tabs>
          <w:tab w:val="left" w:pos="1701"/>
        </w:tabs>
        <w:spacing w:after="0"/>
        <w:ind w:left="1701"/>
        <w:jc w:val="both"/>
        <w:rPr>
          <w:rFonts w:ascii="Arial" w:hAnsi="Arial" w:cs="Arial"/>
          <w:b w:val="0"/>
          <w:bCs w:val="0"/>
          <w:i w:val="0"/>
          <w:iCs w:val="0"/>
        </w:rPr>
      </w:pPr>
      <w:bookmarkStart w:id="330" w:name="_DV_M130"/>
      <w:bookmarkEnd w:id="330"/>
      <w:r>
        <w:rPr>
          <w:rFonts w:ascii="Arial" w:hAnsi="Arial" w:cs="Arial"/>
          <w:b w:val="0"/>
          <w:bCs w:val="0"/>
          <w:i w:val="0"/>
          <w:iCs w:val="0"/>
        </w:rPr>
        <w:t xml:space="preserve">The </w:t>
      </w:r>
      <w:r>
        <w:rPr>
          <w:rFonts w:ascii="Arial" w:hAnsi="Arial" w:cs="Arial"/>
          <w:i w:val="0"/>
          <w:iCs w:val="0"/>
        </w:rPr>
        <w:t>User</w:t>
      </w:r>
      <w:r>
        <w:rPr>
          <w:rFonts w:ascii="Arial" w:hAnsi="Arial" w:cs="Arial"/>
          <w:b w:val="0"/>
          <w:bCs w:val="0"/>
          <w:i w:val="0"/>
          <w:iCs w:val="0"/>
        </w:rPr>
        <w:t xml:space="preserve"> shall ensure that its employees, agents and invitees will not interfere with any </w:t>
      </w:r>
      <w:r>
        <w:rPr>
          <w:rFonts w:ascii="Arial" w:hAnsi="Arial" w:cs="Arial"/>
          <w:i w:val="0"/>
          <w:iCs w:val="0"/>
        </w:rPr>
        <w:t>Energy Metering Equipment</w:t>
      </w:r>
      <w:r>
        <w:rPr>
          <w:rFonts w:ascii="Arial" w:hAnsi="Arial" w:cs="Arial"/>
          <w:b w:val="0"/>
          <w:bCs w:val="0"/>
          <w:i w:val="0"/>
          <w:iCs w:val="0"/>
        </w:rPr>
        <w:t xml:space="preserve"> in respect of which </w:t>
      </w:r>
      <w:r>
        <w:rPr>
          <w:rFonts w:ascii="Arial" w:hAnsi="Arial" w:cs="Arial"/>
          <w:i w:val="0"/>
          <w:iCs w:val="0"/>
        </w:rPr>
        <w:t>The Company</w:t>
      </w:r>
      <w:r>
        <w:rPr>
          <w:rFonts w:ascii="Arial" w:hAnsi="Arial" w:cs="Arial"/>
          <w:b w:val="0"/>
          <w:bCs w:val="0"/>
          <w:i w:val="0"/>
          <w:iCs w:val="0"/>
        </w:rPr>
        <w:t xml:space="preserve"> is </w:t>
      </w:r>
      <w:r>
        <w:rPr>
          <w:rFonts w:ascii="Arial" w:hAnsi="Arial" w:cs="Arial"/>
          <w:i w:val="0"/>
          <w:iCs w:val="0"/>
        </w:rPr>
        <w:t>Meter Operator Agent</w:t>
      </w:r>
      <w:r>
        <w:rPr>
          <w:rFonts w:ascii="Arial" w:hAnsi="Arial" w:cs="Arial"/>
          <w:b w:val="0"/>
          <w:bCs w:val="0"/>
          <w:i w:val="0"/>
          <w:iCs w:val="0"/>
        </w:rPr>
        <w:t xml:space="preserve"> or the </w:t>
      </w:r>
      <w:r>
        <w:rPr>
          <w:rFonts w:ascii="Arial" w:hAnsi="Arial" w:cs="Arial"/>
          <w:b w:val="0"/>
          <w:bCs w:val="0"/>
          <w:i w:val="0"/>
          <w:iCs w:val="0"/>
        </w:rPr>
        <w:lastRenderedPageBreak/>
        <w:t xml:space="preserve">connections to such </w:t>
      </w:r>
      <w:r>
        <w:rPr>
          <w:rFonts w:ascii="Arial" w:hAnsi="Arial" w:cs="Arial"/>
          <w:i w:val="0"/>
          <w:iCs w:val="0"/>
        </w:rPr>
        <w:t>Energy Metering Equipment</w:t>
      </w:r>
      <w:r>
        <w:rPr>
          <w:rFonts w:ascii="Arial" w:hAnsi="Arial" w:cs="Arial"/>
          <w:b w:val="0"/>
          <w:bCs w:val="0"/>
          <w:i w:val="0"/>
          <w:iCs w:val="0"/>
        </w:rPr>
        <w:t xml:space="preserve">, without the prior written consent of </w:t>
      </w:r>
      <w:r>
        <w:rPr>
          <w:rFonts w:ascii="Arial" w:hAnsi="Arial" w:cs="Arial"/>
          <w:i w:val="0"/>
          <w:iCs w:val="0"/>
        </w:rPr>
        <w:t>The Company</w:t>
      </w:r>
      <w:r>
        <w:rPr>
          <w:rFonts w:ascii="Arial" w:hAnsi="Arial" w:cs="Arial"/>
          <w:b w:val="0"/>
          <w:bCs w:val="0"/>
          <w:i w:val="0"/>
          <w:iCs w:val="0"/>
        </w:rPr>
        <w:t xml:space="preserve"> (except to the extent that emergency action has to be taken to protect the health and safety of persons or to prevent serious damage to property proximate to the </w:t>
      </w:r>
      <w:r>
        <w:rPr>
          <w:rFonts w:ascii="Arial" w:hAnsi="Arial" w:cs="Arial"/>
          <w:i w:val="0"/>
          <w:iCs w:val="0"/>
        </w:rPr>
        <w:t>Energy Metering Equipment</w:t>
      </w:r>
      <w:r>
        <w:rPr>
          <w:rFonts w:ascii="Arial" w:hAnsi="Arial" w:cs="Arial"/>
          <w:b w:val="0"/>
          <w:bCs w:val="0"/>
          <w:i w:val="0"/>
          <w:iCs w:val="0"/>
        </w:rPr>
        <w:t xml:space="preserve"> or to the extent that such action is authorised under the </w:t>
      </w:r>
      <w:r>
        <w:rPr>
          <w:rFonts w:ascii="Arial" w:hAnsi="Arial" w:cs="Arial"/>
          <w:i w:val="0"/>
          <w:iCs w:val="0"/>
        </w:rPr>
        <w:t>CUSC</w:t>
      </w:r>
      <w:r>
        <w:rPr>
          <w:rFonts w:ascii="Arial" w:hAnsi="Arial" w:cs="Arial"/>
          <w:b w:val="0"/>
          <w:bCs w:val="0"/>
          <w:i w:val="0"/>
          <w:iCs w:val="0"/>
        </w:rPr>
        <w:t xml:space="preserve"> or any other agreement between </w:t>
      </w:r>
      <w:r>
        <w:rPr>
          <w:rFonts w:ascii="Arial" w:hAnsi="Arial" w:cs="Arial"/>
          <w:i w:val="0"/>
          <w:iCs w:val="0"/>
        </w:rPr>
        <w:t>The Company</w:t>
      </w:r>
      <w:r>
        <w:rPr>
          <w:rFonts w:ascii="Arial" w:hAnsi="Arial" w:cs="Arial"/>
          <w:b w:val="0"/>
          <w:bCs w:val="0"/>
          <w:i w:val="0"/>
          <w:iCs w:val="0"/>
        </w:rPr>
        <w:t xml:space="preserve"> and the </w:t>
      </w:r>
      <w:r>
        <w:rPr>
          <w:rFonts w:ascii="Arial" w:hAnsi="Arial" w:cs="Arial"/>
          <w:i w:val="0"/>
          <w:iCs w:val="0"/>
        </w:rPr>
        <w:t>User</w:t>
      </w:r>
      <w:r>
        <w:rPr>
          <w:rFonts w:ascii="Arial" w:hAnsi="Arial" w:cs="Arial"/>
          <w:b w:val="0"/>
          <w:bCs w:val="0"/>
          <w:i w:val="0"/>
          <w:iCs w:val="0"/>
        </w:rPr>
        <w:t xml:space="preserve">.) </w:t>
      </w:r>
    </w:p>
    <w:p w14:paraId="521D776F" w14:textId="77777777" w:rsidR="00CA2ECB" w:rsidRDefault="00CA2ECB" w:rsidP="00CA2ECB">
      <w:pPr>
        <w:pStyle w:val="Heading3"/>
        <w:widowControl/>
        <w:numPr>
          <w:ilvl w:val="0"/>
          <w:numId w:val="0"/>
        </w:numPr>
        <w:tabs>
          <w:tab w:val="num" w:pos="851"/>
        </w:tabs>
        <w:spacing w:after="0"/>
        <w:ind w:hanging="855"/>
      </w:pPr>
    </w:p>
    <w:p w14:paraId="4F7BB0DE" w14:textId="77777777" w:rsidR="00CA2ECB" w:rsidRDefault="00CA2ECB" w:rsidP="00CA2ECB">
      <w:pPr>
        <w:pStyle w:val="Heading4"/>
        <w:widowControl/>
        <w:ind w:firstLine="851"/>
      </w:pPr>
      <w:bookmarkStart w:id="331" w:name="_DV_M131"/>
      <w:bookmarkEnd w:id="331"/>
      <w:r>
        <w:rPr>
          <w:rFonts w:ascii="Arial" w:hAnsi="Arial" w:cs="Arial"/>
        </w:rPr>
        <w:t>6.7.8</w:t>
      </w:r>
      <w:r>
        <w:rPr>
          <w:rFonts w:ascii="Arial" w:hAnsi="Arial" w:cs="Arial"/>
        </w:rPr>
        <w:tab/>
        <w:t>Pulse Data</w:t>
      </w:r>
    </w:p>
    <w:p w14:paraId="573D22CB" w14:textId="77777777" w:rsidR="00CA2ECB" w:rsidRDefault="00CA2ECB" w:rsidP="00CA2ECB">
      <w:pPr>
        <w:pStyle w:val="Unnumbered"/>
        <w:widowControl/>
        <w:ind w:left="1702"/>
        <w:jc w:val="both"/>
        <w:rPr>
          <w:rFonts w:ascii="Arial" w:hAnsi="Arial" w:cs="Arial"/>
          <w:b w:val="0"/>
          <w:bCs w:val="0"/>
          <w:i w:val="0"/>
          <w:iCs w:val="0"/>
        </w:rPr>
      </w:pPr>
      <w:bookmarkStart w:id="332" w:name="_DV_M132"/>
      <w:bookmarkEnd w:id="332"/>
      <w:r>
        <w:rPr>
          <w:rFonts w:ascii="Arial" w:hAnsi="Arial" w:cs="Arial"/>
          <w:b w:val="0"/>
          <w:bCs w:val="0"/>
          <w:i w:val="0"/>
          <w:iCs w:val="0"/>
        </w:rPr>
        <w:t xml:space="preserve">The </w:t>
      </w:r>
      <w:r>
        <w:rPr>
          <w:rFonts w:ascii="Arial" w:hAnsi="Arial" w:cs="Arial"/>
          <w:i w:val="0"/>
          <w:iCs w:val="0"/>
        </w:rPr>
        <w:t>User</w:t>
      </w:r>
      <w:r>
        <w:rPr>
          <w:rFonts w:ascii="Arial" w:hAnsi="Arial" w:cs="Arial"/>
          <w:b w:val="0"/>
          <w:bCs w:val="0"/>
          <w:i w:val="0"/>
          <w:iCs w:val="0"/>
        </w:rPr>
        <w:t xml:space="preserve"> shall have the right to collect and record pulses from the meters comprised in the </w:t>
      </w:r>
      <w:r>
        <w:rPr>
          <w:rFonts w:ascii="Arial" w:hAnsi="Arial" w:cs="Arial"/>
          <w:i w:val="0"/>
          <w:iCs w:val="0"/>
        </w:rPr>
        <w:t>Energy Metering System(s)</w:t>
      </w:r>
      <w:r>
        <w:rPr>
          <w:rFonts w:ascii="Arial" w:hAnsi="Arial" w:cs="Arial"/>
          <w:b w:val="0"/>
          <w:bCs w:val="0"/>
          <w:i w:val="0"/>
          <w:iCs w:val="0"/>
        </w:rPr>
        <w:t xml:space="preserve"> at the </w:t>
      </w:r>
      <w:r>
        <w:rPr>
          <w:rFonts w:ascii="Arial" w:hAnsi="Arial" w:cs="Arial"/>
          <w:i w:val="0"/>
          <w:iCs w:val="0"/>
        </w:rPr>
        <w:t>Connection Site</w:t>
      </w:r>
      <w:r>
        <w:rPr>
          <w:rFonts w:ascii="Arial" w:hAnsi="Arial" w:cs="Arial"/>
          <w:b w:val="0"/>
          <w:bCs w:val="0"/>
          <w:i w:val="0"/>
          <w:iCs w:val="0"/>
        </w:rPr>
        <w:t xml:space="preserve">. </w:t>
      </w:r>
      <w:r>
        <w:rPr>
          <w:rFonts w:ascii="Arial" w:hAnsi="Arial" w:cs="Arial"/>
          <w:i w:val="0"/>
          <w:iCs w:val="0"/>
        </w:rPr>
        <w:t>The Company</w:t>
      </w:r>
      <w:r>
        <w:rPr>
          <w:rFonts w:ascii="Arial" w:hAnsi="Arial" w:cs="Arial"/>
          <w:b w:val="0"/>
          <w:bCs w:val="0"/>
          <w:i w:val="0"/>
          <w:iCs w:val="0"/>
        </w:rPr>
        <w:t xml:space="preserve"> shall procure that the </w:t>
      </w:r>
      <w:r>
        <w:rPr>
          <w:rFonts w:ascii="Arial" w:hAnsi="Arial" w:cs="Arial"/>
          <w:i w:val="0"/>
          <w:iCs w:val="0"/>
        </w:rPr>
        <w:t xml:space="preserve">Relevant Transmission Licensee </w:t>
      </w:r>
      <w:r>
        <w:rPr>
          <w:rFonts w:ascii="Arial" w:hAnsi="Arial" w:cs="Arial"/>
          <w:b w:val="0"/>
          <w:bCs w:val="0"/>
          <w:i w:val="0"/>
          <w:iCs w:val="0"/>
        </w:rPr>
        <w:t xml:space="preserve">shall give the </w:t>
      </w:r>
      <w:r>
        <w:rPr>
          <w:rFonts w:ascii="Arial" w:hAnsi="Arial" w:cs="Arial"/>
          <w:i w:val="0"/>
          <w:iCs w:val="0"/>
        </w:rPr>
        <w:t>User</w:t>
      </w:r>
      <w:r>
        <w:rPr>
          <w:rFonts w:ascii="Arial" w:hAnsi="Arial" w:cs="Arial"/>
          <w:b w:val="0"/>
          <w:bCs w:val="0"/>
          <w:i w:val="0"/>
          <w:iCs w:val="0"/>
        </w:rPr>
        <w:t xml:space="preserve"> access in accordance with the </w:t>
      </w:r>
      <w:r>
        <w:rPr>
          <w:rFonts w:ascii="Arial" w:hAnsi="Arial" w:cs="Arial"/>
          <w:i w:val="0"/>
          <w:iCs w:val="0"/>
        </w:rPr>
        <w:t>Interface Agreement</w:t>
      </w:r>
      <w:r>
        <w:rPr>
          <w:rFonts w:ascii="Arial" w:hAnsi="Arial" w:cs="Arial"/>
          <w:b w:val="0"/>
          <w:bCs w:val="0"/>
          <w:i w:val="0"/>
          <w:iCs w:val="0"/>
        </w:rPr>
        <w:t xml:space="preserve"> to collect and record such pulses and to install and maintain such lines and equipment as may be reasonably necessary.</w:t>
      </w:r>
    </w:p>
    <w:p w14:paraId="5F6CA008" w14:textId="77777777" w:rsidR="00CA2ECB" w:rsidRDefault="00CA2ECB" w:rsidP="00CA2ECB">
      <w:pPr>
        <w:pStyle w:val="Heading4"/>
        <w:widowControl/>
        <w:ind w:left="1702" w:hanging="851"/>
        <w:jc w:val="both"/>
        <w:rPr>
          <w:rFonts w:ascii="Arial" w:hAnsi="Arial" w:cs="Arial"/>
        </w:rPr>
      </w:pPr>
      <w:bookmarkStart w:id="333" w:name="_DV_M133"/>
      <w:bookmarkEnd w:id="333"/>
      <w:r>
        <w:rPr>
          <w:rFonts w:ascii="Arial" w:hAnsi="Arial" w:cs="Arial"/>
        </w:rPr>
        <w:t>6.7.9</w:t>
      </w:r>
      <w:r>
        <w:rPr>
          <w:rFonts w:ascii="Arial" w:hAnsi="Arial" w:cs="Arial"/>
        </w:rPr>
        <w:tab/>
        <w:t xml:space="preserve">Where a </w:t>
      </w:r>
      <w:r>
        <w:rPr>
          <w:rFonts w:ascii="Arial" w:hAnsi="Arial" w:cs="Arial"/>
          <w:b/>
          <w:bCs/>
        </w:rPr>
        <w:t>User</w:t>
      </w:r>
      <w:r>
        <w:rPr>
          <w:rFonts w:ascii="Arial" w:hAnsi="Arial" w:cs="Arial"/>
        </w:rPr>
        <w:t xml:space="preserve"> is acting as a </w:t>
      </w:r>
      <w:r>
        <w:rPr>
          <w:rFonts w:ascii="Arial" w:hAnsi="Arial" w:cs="Arial"/>
          <w:b/>
          <w:bCs/>
        </w:rPr>
        <w:t>Supplier</w:t>
      </w:r>
      <w:r>
        <w:rPr>
          <w:rFonts w:ascii="Arial" w:hAnsi="Arial" w:cs="Arial"/>
        </w:rPr>
        <w:t xml:space="preserve"> to a </w:t>
      </w:r>
      <w:r>
        <w:rPr>
          <w:rFonts w:ascii="Arial" w:hAnsi="Arial" w:cs="Arial"/>
          <w:b/>
          <w:bCs/>
        </w:rPr>
        <w:t>Non-Embedded Customer</w:t>
      </w:r>
      <w:r>
        <w:rPr>
          <w:rFonts w:ascii="Arial" w:hAnsi="Arial" w:cs="Arial"/>
        </w:rPr>
        <w:t xml:space="preserve"> the </w:t>
      </w:r>
      <w:r>
        <w:rPr>
          <w:rFonts w:ascii="Arial" w:hAnsi="Arial" w:cs="Arial"/>
          <w:b/>
          <w:bCs/>
        </w:rPr>
        <w:t>User</w:t>
      </w:r>
      <w:r>
        <w:rPr>
          <w:rFonts w:ascii="Arial" w:hAnsi="Arial" w:cs="Arial"/>
        </w:rPr>
        <w:t xml:space="preserve"> shall register the </w:t>
      </w:r>
      <w:r>
        <w:rPr>
          <w:rFonts w:ascii="Arial" w:hAnsi="Arial" w:cs="Arial"/>
          <w:b/>
          <w:bCs/>
        </w:rPr>
        <w:t>Energy</w:t>
      </w:r>
      <w:r>
        <w:rPr>
          <w:rFonts w:ascii="Arial" w:hAnsi="Arial" w:cs="Arial"/>
        </w:rPr>
        <w:t xml:space="preserve"> </w:t>
      </w:r>
      <w:r>
        <w:rPr>
          <w:rFonts w:ascii="Arial" w:hAnsi="Arial" w:cs="Arial"/>
          <w:b/>
          <w:bCs/>
        </w:rPr>
        <w:t>Metering System</w:t>
      </w:r>
      <w:r>
        <w:rPr>
          <w:rFonts w:ascii="Arial" w:hAnsi="Arial" w:cs="Arial"/>
        </w:rPr>
        <w:t xml:space="preserve"> at the </w:t>
      </w:r>
      <w:r>
        <w:rPr>
          <w:rFonts w:ascii="Arial" w:hAnsi="Arial" w:cs="Arial"/>
          <w:b/>
          <w:bCs/>
        </w:rPr>
        <w:t>Connection Site</w:t>
      </w:r>
      <w:r>
        <w:rPr>
          <w:rFonts w:ascii="Arial" w:hAnsi="Arial" w:cs="Arial"/>
        </w:rPr>
        <w:t xml:space="preserve"> in accordance with the </w:t>
      </w:r>
      <w:r>
        <w:rPr>
          <w:rFonts w:ascii="Arial" w:hAnsi="Arial" w:cs="Arial"/>
          <w:b/>
          <w:bCs/>
        </w:rPr>
        <w:t>Balancing and Settlement Code</w:t>
      </w:r>
      <w:r>
        <w:rPr>
          <w:rFonts w:ascii="Arial" w:hAnsi="Arial" w:cs="Arial"/>
        </w:rPr>
        <w:t xml:space="preserve"> and shall otherwise act as </w:t>
      </w:r>
      <w:r>
        <w:rPr>
          <w:rFonts w:ascii="Arial" w:hAnsi="Arial" w:cs="Arial"/>
          <w:b/>
          <w:bCs/>
        </w:rPr>
        <w:t>Registrant</w:t>
      </w:r>
      <w:r>
        <w:rPr>
          <w:rFonts w:ascii="Arial" w:hAnsi="Arial" w:cs="Arial"/>
        </w:rPr>
        <w:t>.</w:t>
      </w:r>
    </w:p>
    <w:p w14:paraId="65444E63" w14:textId="77777777" w:rsidR="00CA2ECB" w:rsidRDefault="00CA2ECB" w:rsidP="009A0B63">
      <w:pPr>
        <w:pStyle w:val="Heading3"/>
        <w:ind w:left="426" w:hanging="426"/>
      </w:pPr>
      <w:bookmarkStart w:id="334" w:name="_DV_M134"/>
      <w:bookmarkEnd w:id="334"/>
      <w:r>
        <w:t>BALANCING MECHANISM REQUIREMENTS</w:t>
      </w:r>
    </w:p>
    <w:p w14:paraId="088012FF" w14:textId="77777777" w:rsidR="00CA2ECB" w:rsidRDefault="00CA2ECB" w:rsidP="00CA2ECB">
      <w:pPr>
        <w:pStyle w:val="Heading4"/>
        <w:widowControl/>
        <w:numPr>
          <w:ilvl w:val="2"/>
          <w:numId w:val="8"/>
        </w:numPr>
        <w:jc w:val="both"/>
        <w:rPr>
          <w:rFonts w:ascii="Arial" w:hAnsi="Arial" w:cs="Arial"/>
        </w:rPr>
      </w:pPr>
      <w:bookmarkStart w:id="335" w:name="_DV_M135"/>
      <w:bookmarkEnd w:id="335"/>
      <w:r>
        <w:rPr>
          <w:rFonts w:ascii="Arial" w:hAnsi="Arial" w:cs="Arial"/>
        </w:rPr>
        <w:t xml:space="preserve">If the </w:t>
      </w:r>
      <w:r>
        <w:rPr>
          <w:rFonts w:ascii="Arial" w:hAnsi="Arial" w:cs="Arial"/>
          <w:b/>
          <w:bCs/>
        </w:rPr>
        <w:t>User</w:t>
      </w:r>
      <w:r>
        <w:rPr>
          <w:rFonts w:ascii="Arial" w:hAnsi="Arial" w:cs="Arial"/>
        </w:rPr>
        <w:t xml:space="preserve"> is a </w:t>
      </w:r>
      <w:r>
        <w:rPr>
          <w:rFonts w:ascii="Arial" w:hAnsi="Arial" w:cs="Arial"/>
          <w:b/>
          <w:bCs/>
        </w:rPr>
        <w:t>BSC Trading Party</w:t>
      </w:r>
      <w:r>
        <w:rPr>
          <w:rFonts w:ascii="Arial" w:hAnsi="Arial" w:cs="Arial"/>
        </w:rPr>
        <w:t>, then the following provision[s] must be met:</w:t>
      </w:r>
    </w:p>
    <w:p w14:paraId="34656ABF" w14:textId="77777777" w:rsidR="00CA2ECB" w:rsidRDefault="00CA2ECB" w:rsidP="00CA2ECB">
      <w:pPr>
        <w:pStyle w:val="Heading4"/>
        <w:widowControl/>
        <w:numPr>
          <w:ilvl w:val="2"/>
          <w:numId w:val="8"/>
        </w:numPr>
        <w:jc w:val="both"/>
        <w:rPr>
          <w:rFonts w:ascii="Arial" w:hAnsi="Arial" w:cs="Arial"/>
        </w:rPr>
      </w:pPr>
      <w:bookmarkStart w:id="336" w:name="_DV_M136"/>
      <w:bookmarkEnd w:id="336"/>
      <w:r>
        <w:rPr>
          <w:rFonts w:ascii="Arial" w:hAnsi="Arial" w:cs="Arial"/>
        </w:rPr>
        <w:t>Trading Point Electronic Data Transfer (CC.6.5.8)</w:t>
      </w:r>
      <w:r>
        <w:rPr>
          <w:rFonts w:ascii="Arial" w:hAnsi="Arial" w:cs="Arial"/>
        </w:rPr>
        <w:br/>
      </w:r>
      <w:r>
        <w:rPr>
          <w:rFonts w:ascii="Arial" w:hAnsi="Arial" w:cs="Arial"/>
        </w:rPr>
        <w:br/>
        <w:t xml:space="preserve">If required under </w:t>
      </w:r>
      <w:r>
        <w:rPr>
          <w:rFonts w:ascii="Arial" w:hAnsi="Arial" w:cs="Arial"/>
          <w:b/>
          <w:bCs/>
        </w:rPr>
        <w:t>Grid Code</w:t>
      </w:r>
      <w:r>
        <w:rPr>
          <w:rFonts w:ascii="Arial" w:hAnsi="Arial" w:cs="Arial"/>
        </w:rPr>
        <w:t xml:space="preserve"> CC.6.5.8, the </w:t>
      </w:r>
      <w:r>
        <w:rPr>
          <w:rFonts w:ascii="Arial" w:hAnsi="Arial" w:cs="Arial"/>
          <w:b/>
          <w:bCs/>
        </w:rPr>
        <w:t>User</w:t>
      </w:r>
      <w:r>
        <w:rPr>
          <w:rFonts w:ascii="Arial" w:hAnsi="Arial" w:cs="Arial"/>
        </w:rPr>
        <w:t xml:space="preserve"> must provide electronic data communication facilities approved by </w:t>
      </w:r>
      <w:r>
        <w:rPr>
          <w:rFonts w:ascii="Arial" w:hAnsi="Arial" w:cs="Arial"/>
          <w:b/>
          <w:bCs/>
        </w:rPr>
        <w:t>The Company</w:t>
      </w:r>
      <w:r>
        <w:rPr>
          <w:rFonts w:ascii="Arial" w:hAnsi="Arial" w:cs="Arial"/>
        </w:rPr>
        <w:t xml:space="preserve"> to permit the submission of data required by the </w:t>
      </w:r>
      <w:r>
        <w:rPr>
          <w:rFonts w:ascii="Arial" w:hAnsi="Arial" w:cs="Arial"/>
          <w:b/>
          <w:bCs/>
        </w:rPr>
        <w:t>Grid Code</w:t>
      </w:r>
      <w:r>
        <w:rPr>
          <w:rFonts w:ascii="Arial" w:hAnsi="Arial" w:cs="Arial"/>
        </w:rPr>
        <w:t xml:space="preserve">, from the </w:t>
      </w:r>
      <w:r>
        <w:rPr>
          <w:rFonts w:ascii="Arial" w:hAnsi="Arial" w:cs="Arial"/>
          <w:b/>
          <w:bCs/>
        </w:rPr>
        <w:t>User’s Trading Point</w:t>
      </w:r>
      <w:r>
        <w:rPr>
          <w:rFonts w:ascii="Arial" w:hAnsi="Arial" w:cs="Arial"/>
        </w:rPr>
        <w:t xml:space="preserve"> (as defined in the </w:t>
      </w:r>
      <w:r>
        <w:rPr>
          <w:rFonts w:ascii="Arial" w:hAnsi="Arial" w:cs="Arial"/>
          <w:b/>
          <w:bCs/>
        </w:rPr>
        <w:t>Grid Code</w:t>
      </w:r>
      <w:r>
        <w:rPr>
          <w:rFonts w:ascii="Arial" w:hAnsi="Arial" w:cs="Arial"/>
        </w:rPr>
        <w:t xml:space="preserve">) to </w:t>
      </w:r>
      <w:r>
        <w:rPr>
          <w:rFonts w:ascii="Arial" w:hAnsi="Arial" w:cs="Arial"/>
          <w:b/>
          <w:bCs/>
        </w:rPr>
        <w:t>The Company</w:t>
      </w:r>
      <w:r>
        <w:rPr>
          <w:rFonts w:ascii="Arial" w:hAnsi="Arial" w:cs="Arial"/>
        </w:rPr>
        <w:t xml:space="preserve">.  The </w:t>
      </w:r>
      <w:r>
        <w:rPr>
          <w:rFonts w:ascii="Arial" w:hAnsi="Arial" w:cs="Arial"/>
          <w:b/>
          <w:bCs/>
        </w:rPr>
        <w:t>User</w:t>
      </w:r>
      <w:r>
        <w:rPr>
          <w:rFonts w:ascii="Arial" w:hAnsi="Arial" w:cs="Arial"/>
        </w:rPr>
        <w:t xml:space="preserve"> can elect to send data to two locations depending upon the level of diversity required by the </w:t>
      </w:r>
      <w:r>
        <w:rPr>
          <w:rFonts w:ascii="Arial" w:hAnsi="Arial" w:cs="Arial"/>
          <w:b/>
          <w:bCs/>
        </w:rPr>
        <w:t>User</w:t>
      </w:r>
      <w:r>
        <w:rPr>
          <w:rFonts w:ascii="Arial" w:hAnsi="Arial" w:cs="Arial"/>
        </w:rPr>
        <w:t xml:space="preserve">.  </w:t>
      </w:r>
      <w:r>
        <w:rPr>
          <w:rFonts w:ascii="Arial" w:hAnsi="Arial" w:cs="Arial"/>
          <w:b/>
          <w:bCs/>
        </w:rPr>
        <w:t>The Company</w:t>
      </w:r>
      <w:r>
        <w:rPr>
          <w:rFonts w:ascii="Arial" w:hAnsi="Arial" w:cs="Arial"/>
        </w:rPr>
        <w:t xml:space="preserve"> will provide the necessary “router” connection equipment at both Wokingham and Warwick House.</w:t>
      </w:r>
    </w:p>
    <w:p w14:paraId="31BCFE60" w14:textId="77777777" w:rsidR="00CA2ECB" w:rsidRDefault="00CA2ECB" w:rsidP="00CA2ECB">
      <w:pPr>
        <w:pStyle w:val="Heading4"/>
        <w:widowControl/>
        <w:numPr>
          <w:ilvl w:val="2"/>
          <w:numId w:val="8"/>
        </w:numPr>
        <w:jc w:val="both"/>
        <w:rPr>
          <w:rFonts w:ascii="Arial" w:hAnsi="Arial" w:cs="Arial"/>
        </w:rPr>
      </w:pPr>
      <w:bookmarkStart w:id="337" w:name="_DV_M137"/>
      <w:bookmarkEnd w:id="337"/>
      <w:r>
        <w:rPr>
          <w:rFonts w:ascii="Arial" w:hAnsi="Arial" w:cs="Arial"/>
        </w:rPr>
        <w:t xml:space="preserve">If the </w:t>
      </w:r>
      <w:r>
        <w:rPr>
          <w:rFonts w:ascii="Arial" w:hAnsi="Arial" w:cs="Arial"/>
          <w:b/>
          <w:bCs/>
        </w:rPr>
        <w:t>User</w:t>
      </w:r>
      <w:r>
        <w:rPr>
          <w:rFonts w:ascii="Arial" w:hAnsi="Arial" w:cs="Arial"/>
        </w:rPr>
        <w:t xml:space="preserve"> chooses to participate in the </w:t>
      </w:r>
      <w:r>
        <w:rPr>
          <w:rFonts w:ascii="Arial" w:hAnsi="Arial" w:cs="Arial"/>
          <w:b/>
          <w:bCs/>
        </w:rPr>
        <w:t>Balancing Mechanism</w:t>
      </w:r>
      <w:r>
        <w:rPr>
          <w:rFonts w:ascii="Arial" w:hAnsi="Arial" w:cs="Arial"/>
        </w:rPr>
        <w:t xml:space="preserve"> then the following provisions must be met:</w:t>
      </w:r>
    </w:p>
    <w:p w14:paraId="3A776C50" w14:textId="77777777" w:rsidR="00CA2ECB" w:rsidRDefault="00CA2ECB" w:rsidP="00CA2ECB">
      <w:pPr>
        <w:pStyle w:val="Heading5"/>
        <w:widowControl/>
        <w:numPr>
          <w:ilvl w:val="0"/>
          <w:numId w:val="0"/>
        </w:numPr>
        <w:ind w:left="719" w:firstLine="851"/>
        <w:jc w:val="both"/>
        <w:rPr>
          <w:rFonts w:ascii="Arial" w:hAnsi="Arial" w:cs="Arial"/>
        </w:rPr>
      </w:pPr>
      <w:bookmarkStart w:id="338" w:name="_DV_M138"/>
      <w:bookmarkEnd w:id="338"/>
      <w:r>
        <w:rPr>
          <w:rFonts w:ascii="Arial" w:hAnsi="Arial" w:cs="Arial"/>
        </w:rPr>
        <w:t>(a)</w:t>
      </w:r>
      <w:r>
        <w:rPr>
          <w:rFonts w:ascii="Arial" w:hAnsi="Arial" w:cs="Arial"/>
        </w:rPr>
        <w:tab/>
      </w:r>
      <w:r>
        <w:rPr>
          <w:rFonts w:ascii="Arial" w:hAnsi="Arial" w:cs="Arial"/>
          <w:u w:val="single"/>
        </w:rPr>
        <w:t>Control Telephony (CC.6.5.2 to CC.6.5.5)</w:t>
      </w:r>
    </w:p>
    <w:p w14:paraId="1282FED3" w14:textId="77777777" w:rsidR="00CA2ECB" w:rsidRDefault="00CA2ECB" w:rsidP="00CA2ECB">
      <w:pPr>
        <w:widowControl/>
        <w:ind w:left="2553" w:hanging="2553"/>
        <w:jc w:val="both"/>
        <w:rPr>
          <w:rFonts w:ascii="Arial" w:hAnsi="Arial" w:cs="Arial"/>
        </w:rPr>
      </w:pPr>
      <w:bookmarkStart w:id="339" w:name="_DV_M139"/>
      <w:bookmarkEnd w:id="339"/>
      <w:r>
        <w:tab/>
      </w:r>
      <w:r>
        <w:rPr>
          <w:rFonts w:ascii="Arial" w:hAnsi="Arial" w:cs="Arial"/>
        </w:rPr>
        <w:t>The requirements of Control Telephony are specified in Appendix 1 of this Section 6.  This encompasses Additional Communication Requirements (CC.6.5.7 and CC.6.5.9).</w:t>
      </w:r>
    </w:p>
    <w:p w14:paraId="46769C40" w14:textId="77777777" w:rsidR="00CA2ECB" w:rsidRDefault="00CA2ECB" w:rsidP="00CA2ECB">
      <w:pPr>
        <w:pStyle w:val="Heading5"/>
        <w:widowControl/>
        <w:numPr>
          <w:ilvl w:val="0"/>
          <w:numId w:val="0"/>
        </w:numPr>
        <w:rPr>
          <w:rFonts w:ascii="Arial" w:hAnsi="Arial" w:cs="Arial"/>
        </w:rPr>
      </w:pPr>
    </w:p>
    <w:p w14:paraId="4F55148C" w14:textId="77777777" w:rsidR="00CA2ECB" w:rsidRDefault="00CA2ECB" w:rsidP="00CA2ECB">
      <w:pPr>
        <w:pStyle w:val="Heading5"/>
        <w:widowControl/>
        <w:numPr>
          <w:ilvl w:val="0"/>
          <w:numId w:val="0"/>
        </w:numPr>
        <w:ind w:left="851" w:firstLine="851"/>
        <w:rPr>
          <w:rFonts w:ascii="Arial" w:hAnsi="Arial" w:cs="Arial"/>
        </w:rPr>
      </w:pPr>
      <w:bookmarkStart w:id="340" w:name="_DV_M140"/>
      <w:bookmarkEnd w:id="340"/>
      <w:r>
        <w:rPr>
          <w:rFonts w:ascii="Arial" w:hAnsi="Arial" w:cs="Arial"/>
        </w:rPr>
        <w:t>(b)</w:t>
      </w:r>
      <w:r>
        <w:rPr>
          <w:rFonts w:ascii="Arial" w:hAnsi="Arial" w:cs="Arial"/>
        </w:rPr>
        <w:tab/>
      </w:r>
      <w:r>
        <w:rPr>
          <w:rFonts w:ascii="Arial" w:hAnsi="Arial" w:cs="Arial"/>
          <w:u w:val="single"/>
        </w:rPr>
        <w:t xml:space="preserve">Operational Metering (CC.6.5.6) </w:t>
      </w:r>
    </w:p>
    <w:p w14:paraId="0E021BC6" w14:textId="77777777" w:rsidR="00CA2ECB" w:rsidRDefault="00CA2ECB" w:rsidP="00CA2ECB">
      <w:pPr>
        <w:pStyle w:val="Heading6"/>
        <w:widowControl/>
        <w:numPr>
          <w:ilvl w:val="0"/>
          <w:numId w:val="0"/>
        </w:numPr>
        <w:ind w:left="3404" w:hanging="852"/>
        <w:jc w:val="both"/>
        <w:rPr>
          <w:rFonts w:ascii="Arial" w:hAnsi="Arial" w:cs="Arial"/>
        </w:rPr>
      </w:pPr>
      <w:bookmarkStart w:id="341" w:name="_DV_M141"/>
      <w:bookmarkEnd w:id="341"/>
      <w:r>
        <w:rPr>
          <w:rFonts w:ascii="Arial" w:hAnsi="Arial" w:cs="Arial"/>
        </w:rPr>
        <w:lastRenderedPageBreak/>
        <w:t>(i)</w:t>
      </w:r>
      <w:r>
        <w:rPr>
          <w:rFonts w:ascii="Arial" w:hAnsi="Arial" w:cs="Arial"/>
        </w:rPr>
        <w:tab/>
        <w:t>The Operational Metering requirements are contained in Appendix 2 to this Section 6.  The Operational Metering Summator (OMS) is detailed in NGTS 3.9.11.</w:t>
      </w:r>
    </w:p>
    <w:p w14:paraId="01F03767" w14:textId="77777777" w:rsidR="00CA2ECB" w:rsidRDefault="00CA2ECB" w:rsidP="00CA2ECB">
      <w:pPr>
        <w:pStyle w:val="Heading6"/>
        <w:widowControl/>
        <w:numPr>
          <w:ilvl w:val="0"/>
          <w:numId w:val="0"/>
        </w:numPr>
        <w:ind w:left="3404" w:hanging="852"/>
        <w:jc w:val="both"/>
        <w:rPr>
          <w:rFonts w:ascii="Arial" w:hAnsi="Arial" w:cs="Arial"/>
        </w:rPr>
      </w:pPr>
      <w:bookmarkStart w:id="342" w:name="_DV_M142"/>
      <w:bookmarkEnd w:id="342"/>
      <w:r>
        <w:rPr>
          <w:rFonts w:ascii="Arial" w:hAnsi="Arial" w:cs="Arial"/>
        </w:rPr>
        <w:t>(ii)</w:t>
      </w:r>
      <w:r>
        <w:rPr>
          <w:rFonts w:ascii="Arial" w:hAnsi="Arial" w:cs="Arial"/>
        </w:rPr>
        <w:tab/>
      </w:r>
      <w:r>
        <w:rPr>
          <w:rFonts w:ascii="Arial" w:hAnsi="Arial" w:cs="Arial"/>
        </w:rPr>
        <w:tab/>
      </w:r>
      <w:r>
        <w:rPr>
          <w:rFonts w:ascii="Arial" w:hAnsi="Arial" w:cs="Arial"/>
          <w:b/>
          <w:bCs/>
        </w:rPr>
        <w:t>The Company</w:t>
      </w:r>
      <w:r>
        <w:rPr>
          <w:rFonts w:ascii="Arial" w:hAnsi="Arial" w:cs="Arial"/>
          <w:b/>
          <w:bCs/>
          <w:color w:val="000000"/>
        </w:rPr>
        <w:t xml:space="preserve"> </w:t>
      </w:r>
      <w:r>
        <w:rPr>
          <w:rFonts w:ascii="Arial" w:hAnsi="Arial" w:cs="Arial"/>
        </w:rPr>
        <w:t>shall supply and install</w:t>
      </w:r>
      <w:r>
        <w:rPr>
          <w:rFonts w:ascii="Arial" w:hAnsi="Arial" w:cs="Arial"/>
          <w:i/>
          <w:iCs/>
        </w:rPr>
        <w:t xml:space="preserve"> </w:t>
      </w:r>
      <w:r>
        <w:rPr>
          <w:rFonts w:ascii="Arial" w:hAnsi="Arial" w:cs="Arial"/>
        </w:rPr>
        <w:t xml:space="preserve">the OMS Front End (FE) unit in a position close to the high accuracy meters, to be agreed with the </w:t>
      </w:r>
      <w:r>
        <w:rPr>
          <w:rFonts w:ascii="Arial" w:hAnsi="Arial" w:cs="Arial"/>
          <w:b/>
          <w:bCs/>
        </w:rPr>
        <w:t>User</w:t>
      </w:r>
      <w:r>
        <w:rPr>
          <w:rFonts w:ascii="Arial" w:hAnsi="Arial" w:cs="Arial"/>
        </w:rPr>
        <w:t xml:space="preserve">, preferably within the high accuracy metering cubicle.  The OMS FE links to the OMS Processing End (PE) unit via a serial data link and this may need to be connected via </w:t>
      </w:r>
      <w:r>
        <w:rPr>
          <w:rFonts w:ascii="Arial" w:hAnsi="Arial" w:cs="Arial"/>
          <w:b/>
          <w:bCs/>
        </w:rPr>
        <w:t>User</w:t>
      </w:r>
      <w:r>
        <w:rPr>
          <w:rFonts w:ascii="Arial" w:hAnsi="Arial" w:cs="Arial"/>
        </w:rPr>
        <w:t xml:space="preserve"> supplied cabling depending on the agreed positions of the two units.</w:t>
      </w:r>
    </w:p>
    <w:p w14:paraId="778A0DEE" w14:textId="77777777" w:rsidR="00CA2ECB" w:rsidRDefault="00CA2ECB" w:rsidP="00CA2ECB">
      <w:pPr>
        <w:pStyle w:val="Heading6"/>
        <w:widowControl/>
        <w:numPr>
          <w:ilvl w:val="0"/>
          <w:numId w:val="0"/>
        </w:numPr>
        <w:ind w:left="3404" w:hanging="851"/>
        <w:rPr>
          <w:rFonts w:ascii="Arial" w:hAnsi="Arial" w:cs="Arial"/>
        </w:rPr>
      </w:pPr>
      <w:bookmarkStart w:id="343" w:name="_DV_M143"/>
      <w:bookmarkEnd w:id="343"/>
      <w:r>
        <w:rPr>
          <w:rFonts w:ascii="Arial" w:hAnsi="Arial" w:cs="Arial"/>
        </w:rPr>
        <w:t>(iii)</w:t>
      </w:r>
      <w:r>
        <w:rPr>
          <w:rFonts w:ascii="Arial" w:hAnsi="Arial" w:cs="Arial"/>
        </w:rPr>
        <w:tab/>
      </w:r>
      <w:r>
        <w:rPr>
          <w:rFonts w:ascii="Arial" w:hAnsi="Arial" w:cs="Arial"/>
        </w:rPr>
        <w:tab/>
        <w:t xml:space="preserve">Where </w:t>
      </w:r>
      <w:r>
        <w:rPr>
          <w:rFonts w:ascii="Arial" w:hAnsi="Arial" w:cs="Arial"/>
          <w:b/>
          <w:bCs/>
        </w:rPr>
        <w:t>User’s Equipment</w:t>
      </w:r>
      <w:r>
        <w:rPr>
          <w:rFonts w:ascii="Arial" w:hAnsi="Arial" w:cs="Arial"/>
        </w:rPr>
        <w:t xml:space="preserve"> or equipment for which the </w:t>
      </w:r>
      <w:r>
        <w:rPr>
          <w:rFonts w:ascii="Arial" w:hAnsi="Arial" w:cs="Arial"/>
          <w:b/>
          <w:bCs/>
        </w:rPr>
        <w:t>User</w:t>
      </w:r>
      <w:r>
        <w:rPr>
          <w:rFonts w:ascii="Arial" w:hAnsi="Arial" w:cs="Arial"/>
        </w:rPr>
        <w:t xml:space="preserve"> is responsible (as defined in the </w:t>
      </w:r>
      <w:r>
        <w:rPr>
          <w:rFonts w:ascii="Arial" w:hAnsi="Arial" w:cs="Arial"/>
          <w:b/>
          <w:bCs/>
        </w:rPr>
        <w:t>Balancing and Settlement Code</w:t>
      </w:r>
      <w:r>
        <w:rPr>
          <w:rFonts w:ascii="Arial" w:hAnsi="Arial" w:cs="Arial"/>
        </w:rPr>
        <w:t xml:space="preserve">) is located immediately adjacent to the Grid Entry Point ( </w:t>
      </w:r>
      <w:r>
        <w:rPr>
          <w:rFonts w:ascii="Arial" w:hAnsi="Arial" w:cs="Arial"/>
          <w:b/>
          <w:bCs/>
        </w:rPr>
        <w:t>Transmission</w:t>
      </w:r>
      <w:r>
        <w:rPr>
          <w:rFonts w:ascii="Arial" w:hAnsi="Arial" w:cs="Arial"/>
          <w:b/>
          <w:bCs/>
          <w:color w:val="008000"/>
        </w:rPr>
        <w:t xml:space="preserve"> </w:t>
      </w:r>
      <w:r>
        <w:rPr>
          <w:rFonts w:ascii="Arial" w:hAnsi="Arial" w:cs="Arial"/>
          <w:color w:val="000000"/>
        </w:rPr>
        <w:t>Substation</w:t>
      </w:r>
      <w:r>
        <w:rPr>
          <w:rFonts w:ascii="Arial" w:hAnsi="Arial" w:cs="Arial"/>
          <w:b/>
          <w:bCs/>
        </w:rPr>
        <w:t>),</w:t>
      </w:r>
      <w:r>
        <w:rPr>
          <w:rFonts w:ascii="Arial" w:hAnsi="Arial" w:cs="Arial"/>
        </w:rPr>
        <w:t xml:space="preserve"> Telecoms Room accommodation shall be provided by the </w:t>
      </w:r>
      <w:r>
        <w:rPr>
          <w:rFonts w:ascii="Arial" w:hAnsi="Arial" w:cs="Arial"/>
          <w:b/>
          <w:bCs/>
        </w:rPr>
        <w:t>User</w:t>
      </w:r>
      <w:r>
        <w:rPr>
          <w:rFonts w:ascii="Arial" w:hAnsi="Arial" w:cs="Arial"/>
        </w:rPr>
        <w:t xml:space="preserve"> for the </w:t>
      </w:r>
      <w:r>
        <w:rPr>
          <w:rFonts w:ascii="Arial" w:hAnsi="Arial" w:cs="Arial"/>
          <w:b/>
          <w:bCs/>
        </w:rPr>
        <w:t>Transmission</w:t>
      </w:r>
      <w:r>
        <w:rPr>
          <w:rFonts w:ascii="Arial" w:hAnsi="Arial" w:cs="Arial"/>
        </w:rPr>
        <w:t xml:space="preserve"> Marshalling Cubicles, Telemetry, System Monitoring, Signalling and Telephone equipment required to collect and return the information required, and to provide voice communication.  This will require space for between three and five 600mm square cubicles to contain equipment, supplies (e.g. 48-volt dc) and marshalling.  The equipment will be provided and installed by </w:t>
      </w:r>
      <w:r>
        <w:rPr>
          <w:rFonts w:ascii="Arial" w:hAnsi="Arial" w:cs="Arial"/>
          <w:b/>
          <w:bCs/>
        </w:rPr>
        <w:t>The Company</w:t>
      </w:r>
      <w:r>
        <w:rPr>
          <w:rFonts w:ascii="Arial" w:hAnsi="Arial" w:cs="Arial"/>
        </w:rPr>
        <w:t xml:space="preserve">.  The </w:t>
      </w:r>
      <w:r>
        <w:rPr>
          <w:rFonts w:ascii="Arial" w:hAnsi="Arial" w:cs="Arial"/>
          <w:b/>
          <w:bCs/>
        </w:rPr>
        <w:t>User</w:t>
      </w:r>
      <w:r>
        <w:rPr>
          <w:rFonts w:ascii="Arial" w:hAnsi="Arial" w:cs="Arial"/>
        </w:rPr>
        <w:t xml:space="preserve"> will be responsible for providing the site connections and cabling to the plant/peripherals.  The </w:t>
      </w:r>
      <w:r>
        <w:rPr>
          <w:rFonts w:ascii="Arial" w:hAnsi="Arial" w:cs="Arial"/>
          <w:b/>
          <w:bCs/>
        </w:rPr>
        <w:t>User</w:t>
      </w:r>
      <w:r>
        <w:rPr>
          <w:rFonts w:ascii="Arial" w:hAnsi="Arial" w:cs="Arial"/>
        </w:rPr>
        <w:t xml:space="preserve"> should ensure that signals are wired out to the appropriate cubicle.</w:t>
      </w:r>
    </w:p>
    <w:p w14:paraId="0645676A" w14:textId="77777777" w:rsidR="00CA2ECB" w:rsidRDefault="00CA2ECB" w:rsidP="00CA2ECB">
      <w:pPr>
        <w:pStyle w:val="Heading6"/>
        <w:widowControl/>
        <w:numPr>
          <w:ilvl w:val="0"/>
          <w:numId w:val="0"/>
        </w:numPr>
        <w:tabs>
          <w:tab w:val="left" w:pos="2552"/>
        </w:tabs>
        <w:ind w:left="3404" w:hanging="3404"/>
        <w:jc w:val="both"/>
        <w:rPr>
          <w:rFonts w:ascii="Arial" w:hAnsi="Arial" w:cs="Arial"/>
        </w:rPr>
      </w:pPr>
      <w:bookmarkStart w:id="344" w:name="_DV_M144"/>
      <w:bookmarkEnd w:id="344"/>
      <w:r>
        <w:rPr>
          <w:rFonts w:ascii="Arial" w:hAnsi="Arial" w:cs="Arial"/>
        </w:rPr>
        <w:tab/>
        <w:t xml:space="preserve">(iv) </w:t>
      </w:r>
      <w:r>
        <w:rPr>
          <w:rFonts w:ascii="Arial" w:hAnsi="Arial" w:cs="Arial"/>
        </w:rPr>
        <w:tab/>
        <w:t xml:space="preserve">Where </w:t>
      </w:r>
      <w:r>
        <w:rPr>
          <w:rFonts w:ascii="Arial" w:hAnsi="Arial" w:cs="Arial"/>
          <w:b/>
          <w:bCs/>
        </w:rPr>
        <w:t>User’s Equipment</w:t>
      </w:r>
      <w:r>
        <w:rPr>
          <w:rFonts w:ascii="Arial" w:hAnsi="Arial" w:cs="Arial"/>
        </w:rPr>
        <w:t xml:space="preserve"> or </w:t>
      </w:r>
      <w:r>
        <w:rPr>
          <w:rFonts w:ascii="Arial" w:hAnsi="Arial" w:cs="Arial"/>
          <w:b/>
          <w:bCs/>
        </w:rPr>
        <w:t>Equipment</w:t>
      </w:r>
      <w:r>
        <w:rPr>
          <w:rFonts w:ascii="Arial" w:hAnsi="Arial" w:cs="Arial"/>
        </w:rPr>
        <w:t xml:space="preserve"> for which the Us</w:t>
      </w:r>
      <w:r>
        <w:rPr>
          <w:rFonts w:ascii="Arial" w:hAnsi="Arial" w:cs="Arial"/>
          <w:b/>
          <w:bCs/>
        </w:rPr>
        <w:t>e</w:t>
      </w:r>
      <w:r>
        <w:rPr>
          <w:rFonts w:ascii="Arial" w:hAnsi="Arial" w:cs="Arial"/>
        </w:rPr>
        <w:t xml:space="preserve">r is responsible (as defined in the </w:t>
      </w:r>
      <w:r>
        <w:rPr>
          <w:rFonts w:ascii="Arial" w:hAnsi="Arial" w:cs="Arial"/>
          <w:b/>
          <w:bCs/>
        </w:rPr>
        <w:t>Balancing and Settlement Code</w:t>
      </w:r>
      <w:r>
        <w:rPr>
          <w:rFonts w:ascii="Arial" w:hAnsi="Arial" w:cs="Arial"/>
        </w:rPr>
        <w:t>) is located immediately adjacent to the Grid Entry Point (</w:t>
      </w:r>
      <w:r>
        <w:rPr>
          <w:rFonts w:ascii="Arial" w:hAnsi="Arial" w:cs="Arial"/>
          <w:b/>
          <w:bCs/>
        </w:rPr>
        <w:t xml:space="preserve">Transmission </w:t>
      </w:r>
      <w:r>
        <w:rPr>
          <w:rFonts w:ascii="Arial" w:hAnsi="Arial" w:cs="Arial"/>
        </w:rPr>
        <w:t>Substation)</w:t>
      </w:r>
      <w:r>
        <w:rPr>
          <w:rFonts w:ascii="Arial" w:hAnsi="Arial" w:cs="Arial"/>
          <w:b/>
          <w:bCs/>
        </w:rPr>
        <w:t>,</w:t>
      </w:r>
      <w:r>
        <w:rPr>
          <w:rFonts w:ascii="Arial" w:hAnsi="Arial" w:cs="Arial"/>
        </w:rPr>
        <w:t xml:space="preserve">and the two sites have their earthing bonded together, the data required by </w:t>
      </w:r>
      <w:r>
        <w:rPr>
          <w:rFonts w:ascii="Arial" w:hAnsi="Arial" w:cs="Arial"/>
          <w:b/>
          <w:bCs/>
        </w:rPr>
        <w:t>The Company</w:t>
      </w:r>
      <w:r>
        <w:rPr>
          <w:rFonts w:ascii="Arial" w:hAnsi="Arial" w:cs="Arial"/>
        </w:rPr>
        <w:t xml:space="preserve"> (from the OMS-FE and other plant) will be cabled directly between the two sites and </w:t>
      </w:r>
      <w:r>
        <w:rPr>
          <w:rFonts w:ascii="Arial" w:hAnsi="Arial" w:cs="Arial"/>
          <w:b/>
          <w:bCs/>
        </w:rPr>
        <w:t>The Company</w:t>
      </w:r>
      <w:r>
        <w:rPr>
          <w:rFonts w:ascii="Arial" w:hAnsi="Arial" w:cs="Arial"/>
        </w:rPr>
        <w:t xml:space="preserve"> equipment located in the </w:t>
      </w:r>
      <w:r>
        <w:rPr>
          <w:rFonts w:ascii="Arial" w:hAnsi="Arial" w:cs="Arial"/>
          <w:b/>
          <w:bCs/>
        </w:rPr>
        <w:t>User</w:t>
      </w:r>
      <w:r>
        <w:rPr>
          <w:rFonts w:ascii="Arial" w:hAnsi="Arial" w:cs="Arial"/>
        </w:rPr>
        <w:t xml:space="preserve"> bay in the </w:t>
      </w:r>
      <w:r>
        <w:rPr>
          <w:rFonts w:ascii="Arial" w:hAnsi="Arial" w:cs="Arial"/>
          <w:b/>
          <w:bCs/>
        </w:rPr>
        <w:t xml:space="preserve"> Transmission</w:t>
      </w:r>
      <w:r>
        <w:rPr>
          <w:rFonts w:ascii="Arial" w:hAnsi="Arial" w:cs="Arial"/>
        </w:rPr>
        <w:t xml:space="preserve"> substation.</w:t>
      </w:r>
    </w:p>
    <w:p w14:paraId="2F9D12F8" w14:textId="77777777" w:rsidR="00CA2ECB" w:rsidRDefault="00CA2ECB" w:rsidP="00CA2ECB">
      <w:pPr>
        <w:pStyle w:val="Heading6"/>
        <w:widowControl/>
        <w:numPr>
          <w:ilvl w:val="0"/>
          <w:numId w:val="0"/>
        </w:numPr>
        <w:tabs>
          <w:tab w:val="left" w:pos="3119"/>
        </w:tabs>
        <w:ind w:left="3404" w:hanging="852"/>
        <w:jc w:val="both"/>
        <w:rPr>
          <w:rFonts w:ascii="Arial" w:hAnsi="Arial" w:cs="Arial"/>
        </w:rPr>
      </w:pPr>
      <w:bookmarkStart w:id="345" w:name="_DV_M145"/>
      <w:bookmarkEnd w:id="345"/>
      <w:r>
        <w:rPr>
          <w:rFonts w:ascii="Arial" w:hAnsi="Arial" w:cs="Arial"/>
        </w:rPr>
        <w:t>(v)</w:t>
      </w:r>
      <w:r>
        <w:rPr>
          <w:rFonts w:ascii="Arial" w:hAnsi="Arial" w:cs="Arial"/>
        </w:rPr>
        <w:tab/>
      </w:r>
      <w:r>
        <w:rPr>
          <w:rFonts w:ascii="Arial" w:hAnsi="Arial" w:cs="Arial"/>
        </w:rPr>
        <w:tab/>
        <w:t xml:space="preserve">The requirements as specified in Appendix 2 to this Section 6 must be met for all generating plant, including any plant specifically installed for </w:t>
      </w:r>
      <w:r>
        <w:rPr>
          <w:rFonts w:ascii="Arial" w:hAnsi="Arial" w:cs="Arial"/>
        </w:rPr>
        <w:lastRenderedPageBreak/>
        <w:t xml:space="preserve">Black Start, that is the subject of bids or offers to the </w:t>
      </w:r>
      <w:r>
        <w:rPr>
          <w:rFonts w:ascii="Arial" w:hAnsi="Arial" w:cs="Arial"/>
          <w:b/>
          <w:bCs/>
        </w:rPr>
        <w:t>Balancing Mechanism</w:t>
      </w:r>
      <w:r>
        <w:rPr>
          <w:rFonts w:ascii="Arial" w:hAnsi="Arial" w:cs="Arial"/>
        </w:rPr>
        <w:t>.</w:t>
      </w:r>
    </w:p>
    <w:p w14:paraId="37ED762E" w14:textId="77777777" w:rsidR="00CA2ECB" w:rsidRDefault="00CA2ECB" w:rsidP="00CA2ECB">
      <w:pPr>
        <w:pStyle w:val="Heading6"/>
        <w:widowControl/>
        <w:numPr>
          <w:ilvl w:val="0"/>
          <w:numId w:val="0"/>
        </w:numPr>
        <w:ind w:left="3404" w:hanging="852"/>
        <w:jc w:val="both"/>
        <w:rPr>
          <w:rFonts w:ascii="Arial" w:hAnsi="Arial" w:cs="Arial"/>
        </w:rPr>
      </w:pPr>
      <w:bookmarkStart w:id="346" w:name="_DV_M146"/>
      <w:bookmarkEnd w:id="346"/>
      <w:r>
        <w:rPr>
          <w:rFonts w:ascii="Arial" w:hAnsi="Arial" w:cs="Arial"/>
        </w:rPr>
        <w:t>(vi)</w:t>
      </w:r>
      <w:r>
        <w:rPr>
          <w:rFonts w:ascii="Arial" w:hAnsi="Arial" w:cs="Arial"/>
        </w:rPr>
        <w:tab/>
      </w:r>
      <w:r>
        <w:rPr>
          <w:rFonts w:ascii="Arial" w:hAnsi="Arial" w:cs="Arial"/>
        </w:rPr>
        <w:tab/>
        <w:t xml:space="preserve">The requirements as specified in Appendix 2 to this Section 6, to the extent that they are applicable, must be met where reasonably required by </w:t>
      </w:r>
      <w:r>
        <w:rPr>
          <w:rFonts w:ascii="Arial" w:hAnsi="Arial" w:cs="Arial"/>
          <w:b/>
          <w:bCs/>
        </w:rPr>
        <w:t>The Company</w:t>
      </w:r>
      <w:r>
        <w:rPr>
          <w:rFonts w:ascii="Arial" w:hAnsi="Arial" w:cs="Arial"/>
        </w:rPr>
        <w:t xml:space="preserve"> for demand supplied by the </w:t>
      </w:r>
      <w:r>
        <w:rPr>
          <w:rFonts w:ascii="Arial" w:hAnsi="Arial" w:cs="Arial"/>
          <w:b/>
          <w:bCs/>
        </w:rPr>
        <w:t>User</w:t>
      </w:r>
      <w:r>
        <w:rPr>
          <w:rFonts w:ascii="Arial" w:hAnsi="Arial" w:cs="Arial"/>
        </w:rPr>
        <w:t xml:space="preserve"> that is the subject of bids or offers to the </w:t>
      </w:r>
      <w:r>
        <w:rPr>
          <w:rFonts w:ascii="Arial" w:hAnsi="Arial" w:cs="Arial"/>
          <w:b/>
          <w:bCs/>
        </w:rPr>
        <w:t>Balancing Mechanism</w:t>
      </w:r>
      <w:r>
        <w:rPr>
          <w:rFonts w:ascii="Arial" w:hAnsi="Arial" w:cs="Arial"/>
        </w:rPr>
        <w:t xml:space="preserve">.  </w:t>
      </w:r>
      <w:r>
        <w:rPr>
          <w:rFonts w:ascii="Arial" w:hAnsi="Arial" w:cs="Arial"/>
          <w:b/>
          <w:bCs/>
        </w:rPr>
        <w:t>The Company</w:t>
      </w:r>
      <w:r>
        <w:rPr>
          <w:rFonts w:ascii="Arial" w:hAnsi="Arial" w:cs="Arial"/>
        </w:rPr>
        <w:t xml:space="preserve"> will not require the requirements of Appendix 2 to this Section 6 to be met where it is impracticable or unreasonable to do so, for example where the demand is a disparate collection of small demands aggregated to form a </w:t>
      </w:r>
      <w:r>
        <w:rPr>
          <w:rFonts w:ascii="Arial" w:hAnsi="Arial" w:cs="Arial"/>
          <w:b/>
          <w:bCs/>
        </w:rPr>
        <w:t>BM Unit</w:t>
      </w:r>
      <w:r>
        <w:rPr>
          <w:rFonts w:ascii="Arial" w:hAnsi="Arial" w:cs="Arial"/>
        </w:rPr>
        <w:t>.</w:t>
      </w:r>
    </w:p>
    <w:p w14:paraId="2BDBA47E" w14:textId="77777777" w:rsidR="00CA2ECB" w:rsidRDefault="00CA2ECB" w:rsidP="00CA2ECB">
      <w:pPr>
        <w:pStyle w:val="Heading5"/>
        <w:widowControl/>
        <w:numPr>
          <w:ilvl w:val="0"/>
          <w:numId w:val="0"/>
        </w:numPr>
        <w:ind w:left="2552" w:hanging="852"/>
        <w:jc w:val="both"/>
        <w:rPr>
          <w:rFonts w:ascii="Arial" w:hAnsi="Arial" w:cs="Arial"/>
        </w:rPr>
      </w:pPr>
      <w:bookmarkStart w:id="347" w:name="_DV_M147"/>
      <w:bookmarkEnd w:id="347"/>
      <w:r>
        <w:rPr>
          <w:rFonts w:ascii="Arial" w:hAnsi="Arial" w:cs="Arial"/>
        </w:rPr>
        <w:t>(c)</w:t>
      </w:r>
      <w:r>
        <w:rPr>
          <w:rFonts w:ascii="Arial" w:hAnsi="Arial" w:cs="Arial"/>
        </w:rPr>
        <w:tab/>
      </w:r>
      <w:r>
        <w:rPr>
          <w:rFonts w:ascii="Arial" w:hAnsi="Arial" w:cs="Arial"/>
          <w:u w:val="single"/>
        </w:rPr>
        <w:t>Control Point Electronic Dispatch &amp; Logging (CC.6.5.8)</w:t>
      </w:r>
      <w:r>
        <w:rPr>
          <w:rFonts w:ascii="Arial" w:hAnsi="Arial" w:cs="Arial"/>
        </w:rPr>
        <w:br/>
      </w:r>
      <w:r>
        <w:rPr>
          <w:rFonts w:ascii="Arial" w:hAnsi="Arial" w:cs="Arial"/>
        </w:rPr>
        <w:br/>
        <w:t xml:space="preserve">Electronic data </w:t>
      </w:r>
      <w:proofErr w:type="spellStart"/>
      <w:r>
        <w:rPr>
          <w:rFonts w:ascii="Arial" w:hAnsi="Arial" w:cs="Arial"/>
        </w:rPr>
        <w:t>commnication</w:t>
      </w:r>
      <w:proofErr w:type="spellEnd"/>
      <w:r>
        <w:rPr>
          <w:rFonts w:ascii="Arial" w:hAnsi="Arial" w:cs="Arial"/>
        </w:rPr>
        <w:t xml:space="preserve"> facilities approved by </w:t>
      </w:r>
      <w:r>
        <w:rPr>
          <w:rFonts w:ascii="Arial" w:hAnsi="Arial" w:cs="Arial"/>
          <w:b/>
          <w:bCs/>
        </w:rPr>
        <w:t>The Company</w:t>
      </w:r>
      <w:r>
        <w:rPr>
          <w:rFonts w:ascii="Arial" w:hAnsi="Arial" w:cs="Arial"/>
        </w:rPr>
        <w:t xml:space="preserve"> to permit the submission of Bid Offer Acceptance data from </w:t>
      </w:r>
      <w:r>
        <w:rPr>
          <w:rFonts w:ascii="Arial" w:hAnsi="Arial" w:cs="Arial"/>
          <w:b/>
          <w:bCs/>
        </w:rPr>
        <w:t>The Company</w:t>
      </w:r>
      <w:r>
        <w:rPr>
          <w:rFonts w:ascii="Arial" w:hAnsi="Arial" w:cs="Arial"/>
        </w:rPr>
        <w:t xml:space="preserve"> to the </w:t>
      </w:r>
      <w:r>
        <w:rPr>
          <w:rFonts w:ascii="Arial" w:hAnsi="Arial" w:cs="Arial"/>
          <w:b/>
          <w:bCs/>
        </w:rPr>
        <w:t xml:space="preserve">User’s </w:t>
      </w:r>
      <w:r>
        <w:rPr>
          <w:rFonts w:ascii="Arial" w:hAnsi="Arial" w:cs="Arial"/>
        </w:rPr>
        <w:t xml:space="preserve">Control Point (as defined in the </w:t>
      </w:r>
      <w:r>
        <w:rPr>
          <w:rFonts w:ascii="Arial" w:hAnsi="Arial" w:cs="Arial"/>
          <w:b/>
          <w:bCs/>
        </w:rPr>
        <w:t>Grid Code</w:t>
      </w:r>
      <w:r>
        <w:rPr>
          <w:rFonts w:ascii="Arial" w:hAnsi="Arial" w:cs="Arial"/>
        </w:rPr>
        <w:t xml:space="preserve">) and to permit the submission data required by the </w:t>
      </w:r>
      <w:r>
        <w:rPr>
          <w:rFonts w:ascii="Arial" w:hAnsi="Arial" w:cs="Arial"/>
          <w:b/>
          <w:bCs/>
        </w:rPr>
        <w:t>Grid Code</w:t>
      </w:r>
      <w:r>
        <w:rPr>
          <w:rFonts w:ascii="Arial" w:hAnsi="Arial" w:cs="Arial"/>
        </w:rPr>
        <w:t xml:space="preserve">, from the </w:t>
      </w:r>
      <w:r>
        <w:rPr>
          <w:rFonts w:ascii="Arial" w:hAnsi="Arial" w:cs="Arial"/>
          <w:b/>
          <w:bCs/>
        </w:rPr>
        <w:t xml:space="preserve">User’s </w:t>
      </w:r>
      <w:r>
        <w:rPr>
          <w:rFonts w:ascii="Arial" w:hAnsi="Arial" w:cs="Arial"/>
        </w:rPr>
        <w:t xml:space="preserve">Control Point to </w:t>
      </w:r>
      <w:r>
        <w:rPr>
          <w:rFonts w:ascii="Arial" w:hAnsi="Arial" w:cs="Arial"/>
          <w:b/>
          <w:bCs/>
        </w:rPr>
        <w:t>The Company</w:t>
      </w:r>
      <w:r>
        <w:rPr>
          <w:rFonts w:ascii="Arial" w:hAnsi="Arial" w:cs="Arial"/>
        </w:rPr>
        <w:t xml:space="preserve">.  </w:t>
      </w:r>
      <w:r>
        <w:rPr>
          <w:rFonts w:ascii="Arial" w:hAnsi="Arial" w:cs="Arial"/>
          <w:b/>
          <w:bCs/>
        </w:rPr>
        <w:t>The Company</w:t>
      </w:r>
      <w:r>
        <w:rPr>
          <w:rFonts w:ascii="Arial" w:hAnsi="Arial" w:cs="Arial"/>
        </w:rPr>
        <w:t xml:space="preserve"> will provide the necessary communication links and “router” connection equipment at the </w:t>
      </w:r>
      <w:r>
        <w:rPr>
          <w:rFonts w:ascii="Arial" w:hAnsi="Arial" w:cs="Arial"/>
          <w:b/>
          <w:bCs/>
        </w:rPr>
        <w:t xml:space="preserve">User’s </w:t>
      </w:r>
      <w:r>
        <w:rPr>
          <w:rFonts w:ascii="Arial" w:hAnsi="Arial" w:cs="Arial"/>
        </w:rPr>
        <w:t>Control Point.  The requirements for Control Point Electronic Dispatch &amp; Logging are specified in Appendix 1 to this Section 6 (Communications Plant).</w:t>
      </w:r>
    </w:p>
    <w:p w14:paraId="24425130" w14:textId="77777777" w:rsidR="00CA2ECB" w:rsidRDefault="00CA2ECB" w:rsidP="00CA2ECB">
      <w:pPr>
        <w:widowControl/>
      </w:pPr>
    </w:p>
    <w:p w14:paraId="1F3168FE" w14:textId="77777777" w:rsidR="00CA2ECB" w:rsidRDefault="00CA2ECB" w:rsidP="009A0B63">
      <w:pPr>
        <w:pStyle w:val="Heading3"/>
        <w:ind w:left="426" w:hanging="426"/>
      </w:pPr>
      <w:bookmarkStart w:id="348" w:name="_DV_M148"/>
      <w:bookmarkEnd w:id="348"/>
      <w:r>
        <w:t>MODIFICATIONS</w:t>
      </w:r>
    </w:p>
    <w:p w14:paraId="4595A7D9" w14:textId="77777777" w:rsidR="00CA2ECB" w:rsidRDefault="00CA2ECB" w:rsidP="00CA2ECB">
      <w:pPr>
        <w:pStyle w:val="Heading4"/>
        <w:keepNext/>
        <w:widowControl/>
        <w:ind w:left="1702" w:hanging="851"/>
        <w:jc w:val="both"/>
        <w:rPr>
          <w:rFonts w:ascii="Arial" w:hAnsi="Arial" w:cs="Arial"/>
        </w:rPr>
      </w:pPr>
      <w:bookmarkStart w:id="349" w:name="_DV_M149"/>
      <w:bookmarkEnd w:id="349"/>
      <w:r>
        <w:rPr>
          <w:rFonts w:ascii="Arial" w:hAnsi="Arial" w:cs="Arial"/>
        </w:rPr>
        <w:t>6.9.1</w:t>
      </w:r>
      <w:r>
        <w:rPr>
          <w:rFonts w:ascii="Arial" w:hAnsi="Arial" w:cs="Arial"/>
        </w:rPr>
        <w:tab/>
        <w:t xml:space="preserve">No </w:t>
      </w:r>
      <w:r>
        <w:rPr>
          <w:rFonts w:ascii="Arial" w:hAnsi="Arial" w:cs="Arial"/>
          <w:b/>
          <w:bCs/>
        </w:rPr>
        <w:t>Modification</w:t>
      </w:r>
      <w:r>
        <w:rPr>
          <w:rFonts w:ascii="Arial" w:hAnsi="Arial" w:cs="Arial"/>
        </w:rPr>
        <w:t xml:space="preserve"> may be made by or on behalf of a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otherwise than in accordance with the provisions of this Paragraph 6.9.</w:t>
      </w:r>
    </w:p>
    <w:p w14:paraId="195505ED" w14:textId="77777777" w:rsidR="00CA2ECB" w:rsidRDefault="00CA2ECB" w:rsidP="00CA2ECB">
      <w:pPr>
        <w:pStyle w:val="Heading4"/>
        <w:widowControl/>
        <w:ind w:firstLine="851"/>
        <w:rPr>
          <w:rFonts w:ascii="Arial" w:hAnsi="Arial" w:cs="Arial"/>
        </w:rPr>
      </w:pPr>
      <w:bookmarkStart w:id="350" w:name="_DV_M150"/>
      <w:bookmarkEnd w:id="350"/>
      <w:r>
        <w:rPr>
          <w:rFonts w:ascii="Arial" w:hAnsi="Arial" w:cs="Arial"/>
        </w:rPr>
        <w:t>6.9.2</w:t>
      </w:r>
      <w:r>
        <w:rPr>
          <w:rFonts w:ascii="Arial" w:hAnsi="Arial" w:cs="Arial"/>
        </w:rPr>
        <w:tab/>
      </w:r>
      <w:r>
        <w:rPr>
          <w:rFonts w:ascii="Arial" w:hAnsi="Arial" w:cs="Arial"/>
          <w:u w:val="single"/>
        </w:rPr>
        <w:t>Modifications Proposed by Users</w:t>
      </w:r>
    </w:p>
    <w:p w14:paraId="6DD1239F" w14:textId="67B72900" w:rsidR="00CA2ECB" w:rsidRDefault="579E7D02" w:rsidP="00CA2ECB">
      <w:pPr>
        <w:pStyle w:val="clauseindent"/>
        <w:widowControl/>
        <w:ind w:left="2835" w:hanging="1133"/>
        <w:jc w:val="both"/>
        <w:rPr>
          <w:rFonts w:ascii="Arial" w:hAnsi="Arial" w:cs="Arial"/>
          <w:b/>
          <w:bCs/>
        </w:rPr>
      </w:pPr>
      <w:bookmarkStart w:id="351" w:name="_DV_M151"/>
      <w:bookmarkEnd w:id="351"/>
      <w:r w:rsidRPr="7CFA61A9">
        <w:rPr>
          <w:rFonts w:ascii="Arial" w:hAnsi="Arial" w:cs="Arial"/>
        </w:rPr>
        <w:t>6.9.2.1</w:t>
      </w:r>
      <w:r w:rsidR="00CA2ECB">
        <w:tab/>
      </w:r>
      <w:r w:rsidRPr="7CFA61A9">
        <w:rPr>
          <w:rFonts w:ascii="Arial" w:hAnsi="Arial" w:cs="Arial"/>
        </w:rPr>
        <w:t xml:space="preserve">If a </w:t>
      </w:r>
      <w:r w:rsidRPr="7CFA61A9">
        <w:rPr>
          <w:rFonts w:ascii="Arial" w:hAnsi="Arial" w:cs="Arial"/>
          <w:b/>
          <w:bCs/>
        </w:rPr>
        <w:t>User</w:t>
      </w:r>
      <w:r w:rsidRPr="7CFA61A9">
        <w:rPr>
          <w:rFonts w:ascii="Arial" w:hAnsi="Arial" w:cs="Arial"/>
        </w:rPr>
        <w:t xml:space="preserve"> wishes to make a </w:t>
      </w:r>
      <w:r w:rsidRPr="7CFA61A9">
        <w:rPr>
          <w:rFonts w:ascii="Arial" w:hAnsi="Arial" w:cs="Arial"/>
          <w:b/>
          <w:bCs/>
        </w:rPr>
        <w:t>Modification</w:t>
      </w:r>
      <w:r w:rsidRPr="7CFA61A9">
        <w:rPr>
          <w:rFonts w:ascii="Arial" w:hAnsi="Arial" w:cs="Arial"/>
        </w:rPr>
        <w:t xml:space="preserve"> it shall complete and submit to </w:t>
      </w:r>
      <w:r w:rsidRPr="7CFA61A9">
        <w:rPr>
          <w:rFonts w:ascii="Arial" w:hAnsi="Arial" w:cs="Arial"/>
          <w:b/>
          <w:bCs/>
        </w:rPr>
        <w:t>The Company</w:t>
      </w:r>
      <w:r w:rsidRPr="7CFA61A9">
        <w:rPr>
          <w:rFonts w:ascii="Arial" w:hAnsi="Arial" w:cs="Arial"/>
        </w:rPr>
        <w:t xml:space="preserve"> a </w:t>
      </w:r>
      <w:r w:rsidRPr="7CFA61A9">
        <w:rPr>
          <w:rFonts w:ascii="Arial" w:hAnsi="Arial" w:cs="Arial"/>
          <w:b/>
          <w:bCs/>
        </w:rPr>
        <w:t>Modification</w:t>
      </w:r>
      <w:r w:rsidRPr="7CFA61A9">
        <w:rPr>
          <w:rFonts w:ascii="Arial" w:hAnsi="Arial" w:cs="Arial"/>
        </w:rPr>
        <w:t xml:space="preserve"> </w:t>
      </w:r>
      <w:r w:rsidRPr="7CFA61A9">
        <w:rPr>
          <w:rFonts w:ascii="Arial" w:hAnsi="Arial" w:cs="Arial"/>
          <w:b/>
          <w:bCs/>
        </w:rPr>
        <w:t>Application</w:t>
      </w:r>
      <w:r w:rsidRPr="7CFA61A9">
        <w:rPr>
          <w:rFonts w:ascii="Arial" w:hAnsi="Arial" w:cs="Arial"/>
        </w:rPr>
        <w:t xml:space="preserve"> </w:t>
      </w:r>
      <w:ins w:id="352" w:author="Lizzie Timmins (NESO)" w:date="2024-10-15T14:55:00Z">
        <w:r w:rsidR="068C551C" w:rsidRPr="7CFA61A9">
          <w:rPr>
            <w:rFonts w:ascii="Arial" w:hAnsi="Arial" w:cs="Arial"/>
          </w:rPr>
          <w:t xml:space="preserve">(and if this is </w:t>
        </w:r>
      </w:ins>
      <w:ins w:id="353" w:author="Angela Quinn (NESO)" w:date="2024-10-27T14:03:00Z">
        <w:r w:rsidR="12721D44" w:rsidRPr="7CFA61A9">
          <w:rPr>
            <w:rFonts w:ascii="Arial" w:hAnsi="Arial" w:cs="Arial"/>
          </w:rPr>
          <w:t xml:space="preserve">a </w:t>
        </w:r>
      </w:ins>
      <w:ins w:id="354" w:author="Lizzie Timmins (NESO)" w:date="2024-10-15T14:55:00Z">
        <w:r w:rsidR="068C551C" w:rsidRPr="7CFA61A9">
          <w:rPr>
            <w:rFonts w:ascii="Arial" w:hAnsi="Arial" w:cs="Arial"/>
            <w:b/>
            <w:bCs/>
          </w:rPr>
          <w:t>Gated Application</w:t>
        </w:r>
        <w:r w:rsidR="068C551C" w:rsidRPr="7CFA61A9">
          <w:rPr>
            <w:rFonts w:ascii="Arial" w:hAnsi="Arial" w:cs="Arial"/>
          </w:rPr>
          <w:t xml:space="preserve">, in accordance with the </w:t>
        </w:r>
        <w:r w:rsidR="068C551C" w:rsidRPr="7CFA61A9">
          <w:rPr>
            <w:rFonts w:ascii="Arial" w:hAnsi="Arial" w:cs="Arial"/>
            <w:b/>
            <w:bCs/>
          </w:rPr>
          <w:t>Gated Application and Offer Process</w:t>
        </w:r>
        <w:r w:rsidR="068C551C" w:rsidRPr="7CFA61A9">
          <w:rPr>
            <w:rFonts w:ascii="Arial" w:hAnsi="Arial" w:cs="Arial"/>
          </w:rPr>
          <w:t xml:space="preserve">) </w:t>
        </w:r>
      </w:ins>
      <w:r w:rsidRPr="7CFA61A9">
        <w:rPr>
          <w:rFonts w:ascii="Arial" w:hAnsi="Arial" w:cs="Arial"/>
        </w:rPr>
        <w:t xml:space="preserve">and comply with the terms thereof.  </w:t>
      </w:r>
    </w:p>
    <w:p w14:paraId="61152F40" w14:textId="77777777" w:rsidR="00095BD9" w:rsidRPr="00AE0E56" w:rsidRDefault="00CA2ECB" w:rsidP="00095BD9">
      <w:pPr>
        <w:pStyle w:val="clauseindent"/>
        <w:widowControl/>
        <w:ind w:left="2835" w:hanging="1133"/>
        <w:jc w:val="both"/>
        <w:rPr>
          <w:ins w:id="355" w:author="Lizzie Timmins (NESO)" w:date="2024-10-15T14:55:00Z"/>
          <w:rFonts w:ascii="Arial" w:hAnsi="Arial" w:cs="Arial"/>
          <w:b/>
          <w:bCs/>
        </w:rPr>
      </w:pPr>
      <w:bookmarkStart w:id="356" w:name="_DV_M152"/>
      <w:bookmarkEnd w:id="356"/>
      <w:r>
        <w:rPr>
          <w:rFonts w:ascii="Arial" w:hAnsi="Arial" w:cs="Arial"/>
        </w:rPr>
        <w:t>6.9.2.2</w:t>
      </w:r>
      <w:r>
        <w:rPr>
          <w:rFonts w:ascii="Arial" w:hAnsi="Arial" w:cs="Arial"/>
          <w:b/>
          <w:bCs/>
        </w:rPr>
        <w:tab/>
      </w:r>
      <w:ins w:id="357" w:author="Lizzie Timmins (NESO)" w:date="2024-10-15T14:55:00Z">
        <w:r w:rsidR="00095BD9" w:rsidRPr="00AE0E56">
          <w:rPr>
            <w:rFonts w:ascii="Arial" w:hAnsi="Arial" w:cs="Arial"/>
          </w:rPr>
          <w:t>Where the</w:t>
        </w:r>
        <w:r w:rsidR="00095BD9" w:rsidRPr="00AE0E56">
          <w:rPr>
            <w:rFonts w:ascii="Arial" w:hAnsi="Arial" w:cs="Arial"/>
            <w:b/>
            <w:bCs/>
          </w:rPr>
          <w:t xml:space="preserve"> Modification Application</w:t>
        </w:r>
        <w:r w:rsidR="00095BD9" w:rsidRPr="00AE0E56">
          <w:rPr>
            <w:rFonts w:ascii="Arial" w:hAnsi="Arial" w:cs="Arial"/>
          </w:rPr>
          <w:t>:</w:t>
        </w:r>
      </w:ins>
    </w:p>
    <w:p w14:paraId="02B7E321" w14:textId="77777777" w:rsidR="00AE0E56" w:rsidRPr="00AE0E56" w:rsidRDefault="00095BD9" w:rsidP="00AE0E56">
      <w:pPr>
        <w:pStyle w:val="clauseindent"/>
        <w:widowControl/>
        <w:ind w:left="2835" w:hanging="1133"/>
        <w:jc w:val="both"/>
        <w:rPr>
          <w:ins w:id="358" w:author="Lizzie Timmins (NESO)" w:date="2024-10-15T14:57:00Z"/>
          <w:rFonts w:ascii="Arial" w:hAnsi="Arial" w:cs="Arial"/>
        </w:rPr>
      </w:pPr>
      <w:ins w:id="359" w:author="Lizzie Timmins (NESO)" w:date="2024-10-15T14:55:00Z">
        <w:r w:rsidRPr="00AE0E56">
          <w:rPr>
            <w:rFonts w:ascii="Arial" w:hAnsi="Arial" w:cs="Arial"/>
          </w:rPr>
          <w:t>6.9.2.2.1</w:t>
        </w:r>
        <w:r w:rsidRPr="00AE0E56">
          <w:rPr>
            <w:rFonts w:ascii="Arial" w:hAnsi="Arial" w:cs="Arial"/>
            <w:b/>
            <w:bCs/>
          </w:rPr>
          <w:t xml:space="preserve"> </w:t>
        </w:r>
        <w:r w:rsidRPr="00AE0E56">
          <w:rPr>
            <w:rFonts w:ascii="Arial" w:hAnsi="Arial" w:cs="Arial"/>
          </w:rPr>
          <w:t>is not a</w:t>
        </w:r>
        <w:r w:rsidRPr="00AE0E56">
          <w:rPr>
            <w:rFonts w:ascii="Arial" w:hAnsi="Arial" w:cs="Arial"/>
            <w:b/>
            <w:bCs/>
          </w:rPr>
          <w:t xml:space="preserve"> Gated Application, </w:t>
        </w:r>
      </w:ins>
      <w:r w:rsidR="00CA2ECB" w:rsidRPr="00AE0E56">
        <w:rPr>
          <w:rFonts w:ascii="Arial" w:hAnsi="Arial" w:cs="Arial"/>
          <w:b/>
          <w:bCs/>
        </w:rPr>
        <w:t>The Company</w:t>
      </w:r>
      <w:r w:rsidR="00CA2ECB" w:rsidRPr="00AE0E56">
        <w:rPr>
          <w:rFonts w:ascii="Arial" w:hAnsi="Arial" w:cs="Arial"/>
        </w:rPr>
        <w:t xml:space="preserve"> shall make the </w:t>
      </w:r>
      <w:r w:rsidR="00CA2ECB" w:rsidRPr="00AE0E56">
        <w:rPr>
          <w:rFonts w:ascii="Arial" w:hAnsi="Arial" w:cs="Arial"/>
          <w:b/>
          <w:bCs/>
        </w:rPr>
        <w:t>Modification</w:t>
      </w:r>
      <w:r w:rsidR="00CA2ECB" w:rsidRPr="00AE0E56">
        <w:rPr>
          <w:rFonts w:ascii="Arial" w:hAnsi="Arial" w:cs="Arial"/>
        </w:rPr>
        <w:t xml:space="preserve"> </w:t>
      </w:r>
      <w:r w:rsidR="00CA2ECB" w:rsidRPr="00AE0E56">
        <w:rPr>
          <w:rFonts w:ascii="Arial" w:hAnsi="Arial" w:cs="Arial"/>
          <w:b/>
          <w:bCs/>
        </w:rPr>
        <w:t>Offer</w:t>
      </w:r>
      <w:r w:rsidR="00CA2ECB" w:rsidRPr="00AE0E56">
        <w:rPr>
          <w:rFonts w:ascii="Arial" w:hAnsi="Arial" w:cs="Arial"/>
        </w:rPr>
        <w:t xml:space="preserve"> to that </w:t>
      </w:r>
      <w:r w:rsidR="00CA2ECB" w:rsidRPr="00AE0E56">
        <w:rPr>
          <w:rFonts w:ascii="Arial" w:hAnsi="Arial" w:cs="Arial"/>
          <w:b/>
          <w:bCs/>
        </w:rPr>
        <w:t>User</w:t>
      </w:r>
      <w:r w:rsidR="00CA2ECB" w:rsidRPr="00AE0E56">
        <w:rPr>
          <w:rFonts w:ascii="Arial" w:hAnsi="Arial" w:cs="Arial"/>
        </w:rPr>
        <w:t xml:space="preserve"> as soon as practicable and (save where the </w:t>
      </w:r>
      <w:r w:rsidR="00CA2ECB" w:rsidRPr="00AE0E56">
        <w:rPr>
          <w:rFonts w:ascii="Arial" w:hAnsi="Arial" w:cs="Arial"/>
          <w:b/>
          <w:bCs/>
        </w:rPr>
        <w:t>Authority</w:t>
      </w:r>
      <w:r w:rsidR="00CA2ECB" w:rsidRPr="00AE0E56">
        <w:rPr>
          <w:rFonts w:ascii="Arial" w:hAnsi="Arial" w:cs="Arial"/>
        </w:rPr>
        <w:t xml:space="preserve"> consents to a longer period) in any event not more than 3 </w:t>
      </w:r>
      <w:r w:rsidR="00CA2ECB" w:rsidRPr="00AE0E56">
        <w:rPr>
          <w:rFonts w:ascii="Arial" w:hAnsi="Arial" w:cs="Arial"/>
        </w:rPr>
        <w:lastRenderedPageBreak/>
        <w:t xml:space="preserve">months after receipt by </w:t>
      </w:r>
      <w:r w:rsidR="00CA2ECB" w:rsidRPr="00AE0E56">
        <w:rPr>
          <w:rFonts w:ascii="Arial" w:hAnsi="Arial" w:cs="Arial"/>
          <w:b/>
          <w:bCs/>
        </w:rPr>
        <w:t>The Company</w:t>
      </w:r>
      <w:r w:rsidR="00CA2ECB" w:rsidRPr="00AE0E56">
        <w:rPr>
          <w:rFonts w:ascii="Arial" w:hAnsi="Arial" w:cs="Arial"/>
        </w:rPr>
        <w:t xml:space="preserve"> of the </w:t>
      </w:r>
      <w:r w:rsidR="00CA2ECB" w:rsidRPr="00AE0E56">
        <w:rPr>
          <w:rFonts w:ascii="Arial" w:hAnsi="Arial" w:cs="Arial"/>
          <w:b/>
          <w:bCs/>
        </w:rPr>
        <w:t>Modification</w:t>
      </w:r>
      <w:r w:rsidR="00CA2ECB" w:rsidRPr="00AE0E56">
        <w:rPr>
          <w:rFonts w:ascii="Arial" w:hAnsi="Arial" w:cs="Arial"/>
        </w:rPr>
        <w:t xml:space="preserve"> </w:t>
      </w:r>
      <w:r w:rsidR="00CA2ECB" w:rsidRPr="00AE0E56">
        <w:rPr>
          <w:rFonts w:ascii="Arial" w:hAnsi="Arial" w:cs="Arial"/>
          <w:b/>
          <w:bCs/>
        </w:rPr>
        <w:t>Application</w:t>
      </w:r>
      <w:r w:rsidR="00CA2ECB" w:rsidRPr="00AE0E56">
        <w:rPr>
          <w:rFonts w:ascii="Arial" w:hAnsi="Arial" w:cs="Arial"/>
        </w:rPr>
        <w:t>.</w:t>
      </w:r>
      <w:del w:id="360" w:author="Lizzie Timmins (NESO)" w:date="2024-10-15T14:57:00Z">
        <w:r w:rsidR="00CA2ECB" w:rsidRPr="00AE0E56" w:rsidDel="00C37944">
          <w:rPr>
            <w:rFonts w:ascii="Arial" w:hAnsi="Arial" w:cs="Arial"/>
          </w:rPr>
          <w:delText xml:space="preserve"> </w:delText>
        </w:r>
      </w:del>
    </w:p>
    <w:p w14:paraId="639110D9" w14:textId="529C42A0" w:rsidR="00AE0E56" w:rsidRPr="00AE0E56" w:rsidRDefault="00AE0E56" w:rsidP="00AE0E56">
      <w:pPr>
        <w:pStyle w:val="clauseindent"/>
        <w:widowControl/>
        <w:ind w:left="2835" w:hanging="1133"/>
        <w:jc w:val="both"/>
        <w:rPr>
          <w:ins w:id="361" w:author="Lizzie Timmins (NESO)" w:date="2024-10-15T14:57:00Z"/>
          <w:rFonts w:ascii="Arial" w:hAnsi="Arial" w:cs="Arial"/>
        </w:rPr>
      </w:pPr>
      <w:ins w:id="362" w:author="Lizzie Timmins (NESO)" w:date="2024-10-15T14:57:00Z">
        <w:r w:rsidRPr="0CA8AA03">
          <w:rPr>
            <w:rFonts w:ascii="Arial" w:hAnsi="Arial" w:cs="Arial"/>
          </w:rPr>
          <w:t>6.9.2.2.2</w:t>
        </w:r>
        <w:r>
          <w:tab/>
        </w:r>
        <w:r w:rsidRPr="0CA8AA03">
          <w:rPr>
            <w:rFonts w:ascii="Arial" w:hAnsi="Arial" w:cs="Arial"/>
          </w:rPr>
          <w:t xml:space="preserve">is a </w:t>
        </w:r>
        <w:r w:rsidRPr="0CA8AA03">
          <w:rPr>
            <w:rFonts w:ascii="Arial" w:hAnsi="Arial" w:cs="Arial"/>
            <w:b/>
            <w:bCs/>
          </w:rPr>
          <w:t>Gated Application</w:t>
        </w:r>
        <w:r w:rsidRPr="0CA8AA03">
          <w:rPr>
            <w:rFonts w:ascii="Arial" w:hAnsi="Arial" w:cs="Arial"/>
          </w:rPr>
          <w:t xml:space="preserve">, </w:t>
        </w:r>
        <w:r w:rsidRPr="0CA8AA03">
          <w:rPr>
            <w:rFonts w:ascii="Arial" w:hAnsi="Arial" w:cs="Arial"/>
            <w:b/>
            <w:bCs/>
          </w:rPr>
          <w:t>The Company</w:t>
        </w:r>
        <w:r w:rsidRPr="0CA8AA03">
          <w:rPr>
            <w:rFonts w:ascii="Arial" w:hAnsi="Arial" w:cs="Arial"/>
          </w:rPr>
          <w:t xml:space="preserve"> shall make the </w:t>
        </w:r>
        <w:r w:rsidRPr="0CA8AA03">
          <w:rPr>
            <w:rFonts w:ascii="Arial" w:hAnsi="Arial" w:cs="Arial"/>
            <w:b/>
            <w:bCs/>
          </w:rPr>
          <w:t>Modification Offer</w:t>
        </w:r>
        <w:r w:rsidRPr="0CA8AA03">
          <w:rPr>
            <w:rFonts w:ascii="Arial" w:hAnsi="Arial" w:cs="Arial"/>
          </w:rPr>
          <w:t xml:space="preserve"> to the </w:t>
        </w:r>
        <w:r w:rsidRPr="0CA8AA03">
          <w:rPr>
            <w:rFonts w:ascii="Arial" w:hAnsi="Arial" w:cs="Arial"/>
            <w:b/>
            <w:bCs/>
          </w:rPr>
          <w:t xml:space="preserve">User </w:t>
        </w:r>
        <w:r w:rsidRPr="0CA8AA03">
          <w:rPr>
            <w:rFonts w:ascii="Arial" w:hAnsi="Arial" w:cs="Arial"/>
          </w:rPr>
          <w:t xml:space="preserve">in accordance with the </w:t>
        </w:r>
        <w:r w:rsidRPr="0CA8AA03">
          <w:rPr>
            <w:rFonts w:ascii="Arial" w:hAnsi="Arial" w:cs="Arial"/>
            <w:b/>
            <w:bCs/>
          </w:rPr>
          <w:t>Gated Application and Offer Process</w:t>
        </w:r>
        <w:r w:rsidRPr="0CA8AA03">
          <w:rPr>
            <w:rFonts w:ascii="Arial" w:hAnsi="Arial" w:cs="Arial"/>
          </w:rPr>
          <w:t>.</w:t>
        </w:r>
      </w:ins>
    </w:p>
    <w:p w14:paraId="0B507264" w14:textId="72430076" w:rsidR="00CA2ECB" w:rsidRDefault="00AE0E56" w:rsidP="00095BD9">
      <w:pPr>
        <w:pStyle w:val="clauseindent"/>
        <w:widowControl/>
        <w:ind w:left="2835" w:hanging="1133"/>
        <w:jc w:val="both"/>
        <w:rPr>
          <w:rFonts w:ascii="Arial" w:hAnsi="Arial" w:cs="Arial"/>
          <w:b/>
          <w:bCs/>
        </w:rPr>
      </w:pPr>
      <w:ins w:id="363" w:author="Lizzie Timmins (NESO)" w:date="2024-10-15T14:57:00Z">
        <w:r w:rsidRPr="00AE0E56">
          <w:rPr>
            <w:rFonts w:ascii="Arial" w:hAnsi="Arial" w:cs="Arial"/>
          </w:rPr>
          <w:t>6.9.2.2.3</w:t>
        </w:r>
        <w:r w:rsidRPr="00AE0E56">
          <w:rPr>
            <w:rFonts w:ascii="Arial" w:hAnsi="Arial" w:cs="Arial"/>
          </w:rPr>
          <w:tab/>
        </w:r>
      </w:ins>
      <w:r w:rsidR="00CA2ECB" w:rsidRPr="00AE0E56">
        <w:rPr>
          <w:rFonts w:ascii="Arial" w:hAnsi="Arial" w:cs="Arial"/>
        </w:rPr>
        <w:t xml:space="preserve">The </w:t>
      </w:r>
      <w:r w:rsidR="00CA2ECB" w:rsidRPr="00AE0E56">
        <w:rPr>
          <w:rFonts w:ascii="Arial" w:hAnsi="Arial" w:cs="Arial"/>
          <w:b/>
          <w:bCs/>
        </w:rPr>
        <w:t>Modification</w:t>
      </w:r>
      <w:r w:rsidR="00CA2ECB" w:rsidRPr="00AE0E56">
        <w:rPr>
          <w:rFonts w:ascii="Arial" w:hAnsi="Arial" w:cs="Arial"/>
        </w:rPr>
        <w:t xml:space="preserve"> </w:t>
      </w:r>
      <w:r w:rsidR="00CA2ECB" w:rsidRPr="00AE0E56">
        <w:rPr>
          <w:rFonts w:ascii="Arial" w:hAnsi="Arial" w:cs="Arial"/>
          <w:b/>
          <w:bCs/>
        </w:rPr>
        <w:t xml:space="preserve">Offer </w:t>
      </w:r>
      <w:r w:rsidR="00CA2ECB" w:rsidRPr="00AE0E56">
        <w:rPr>
          <w:rFonts w:ascii="Arial" w:hAnsi="Arial" w:cs="Arial"/>
        </w:rPr>
        <w:t xml:space="preserve">shall include details of any variations </w:t>
      </w:r>
      <w:r w:rsidR="00CA2ECB" w:rsidRPr="00AE0E56">
        <w:rPr>
          <w:rFonts w:ascii="Arial" w:hAnsi="Arial" w:cs="Arial"/>
          <w:b/>
          <w:bCs/>
        </w:rPr>
        <w:t>The Company</w:t>
      </w:r>
      <w:r w:rsidR="00CA2ECB" w:rsidRPr="00AE0E56">
        <w:rPr>
          <w:rFonts w:ascii="Arial" w:hAnsi="Arial" w:cs="Arial"/>
        </w:rPr>
        <w:t xml:space="preserve"> </w:t>
      </w:r>
      <w:r w:rsidR="00CA2ECB">
        <w:rPr>
          <w:rFonts w:ascii="Arial" w:hAnsi="Arial" w:cs="Arial"/>
        </w:rPr>
        <w:t xml:space="preserve">proposes to make to the </w:t>
      </w:r>
      <w:r w:rsidR="00CA2ECB">
        <w:rPr>
          <w:rFonts w:ascii="Arial" w:hAnsi="Arial" w:cs="Arial"/>
          <w:b/>
          <w:bCs/>
        </w:rPr>
        <w:t>Bilateral Agreement</w:t>
      </w:r>
      <w:r w:rsidR="00CA2ECB">
        <w:rPr>
          <w:rFonts w:ascii="Arial" w:hAnsi="Arial" w:cs="Arial"/>
        </w:rPr>
        <w:t xml:space="preserve"> or, where applicable, the </w:t>
      </w:r>
      <w:r w:rsidR="00CA2ECB">
        <w:rPr>
          <w:rFonts w:ascii="Arial" w:hAnsi="Arial" w:cs="Arial"/>
          <w:b/>
          <w:bCs/>
        </w:rPr>
        <w:t>Construction Agreement</w:t>
      </w:r>
      <w:r w:rsidR="00CA2ECB">
        <w:rPr>
          <w:rFonts w:ascii="Arial" w:hAnsi="Arial" w:cs="Arial"/>
        </w:rPr>
        <w:t xml:space="preserve"> which applies to the </w:t>
      </w:r>
      <w:r w:rsidR="00CA2ECB">
        <w:rPr>
          <w:rFonts w:ascii="Arial" w:hAnsi="Arial" w:cs="Arial"/>
          <w:b/>
          <w:bCs/>
        </w:rPr>
        <w:t>Connection Site</w:t>
      </w:r>
      <w:r w:rsidR="00CA2ECB">
        <w:rPr>
          <w:rFonts w:ascii="Arial" w:hAnsi="Arial" w:cs="Arial"/>
        </w:rPr>
        <w:t xml:space="preserve"> or </w:t>
      </w:r>
      <w:r w:rsidR="00CA2ECB">
        <w:rPr>
          <w:rFonts w:ascii="Arial" w:hAnsi="Arial" w:cs="Arial"/>
          <w:b/>
          <w:bCs/>
        </w:rPr>
        <w:t xml:space="preserve">Transmission Interface Site </w:t>
      </w:r>
      <w:r w:rsidR="00CA2ECB">
        <w:rPr>
          <w:rFonts w:ascii="Arial" w:hAnsi="Arial" w:cs="Arial"/>
        </w:rPr>
        <w:t xml:space="preserve">in question.  During such period </w:t>
      </w:r>
      <w:r w:rsidR="00CA2ECB">
        <w:rPr>
          <w:rFonts w:ascii="Arial" w:hAnsi="Arial" w:cs="Arial"/>
          <w:b/>
          <w:bCs/>
        </w:rPr>
        <w:t>The Company</w:t>
      </w:r>
      <w:r w:rsidR="00CA2ECB">
        <w:rPr>
          <w:rFonts w:ascii="Arial" w:hAnsi="Arial" w:cs="Arial"/>
        </w:rPr>
        <w:t xml:space="preserve"> and the </w:t>
      </w:r>
      <w:r w:rsidR="00CA2ECB">
        <w:rPr>
          <w:rFonts w:ascii="Arial" w:hAnsi="Arial" w:cs="Arial"/>
          <w:b/>
          <w:bCs/>
        </w:rPr>
        <w:t>User</w:t>
      </w:r>
      <w:r w:rsidR="00CA2ECB">
        <w:rPr>
          <w:rFonts w:ascii="Arial" w:hAnsi="Arial" w:cs="Arial"/>
        </w:rPr>
        <w:t xml:space="preserve"> concerned shall discuss in good faith the implication of the proposed </w:t>
      </w:r>
      <w:r w:rsidR="00CA2ECB">
        <w:rPr>
          <w:rFonts w:ascii="Arial" w:hAnsi="Arial" w:cs="Arial"/>
          <w:b/>
          <w:bCs/>
        </w:rPr>
        <w:t>Modifications</w:t>
      </w:r>
      <w:r w:rsidR="00CA2ECB">
        <w:rPr>
          <w:rFonts w:ascii="Arial" w:hAnsi="Arial" w:cs="Arial"/>
        </w:rPr>
        <w:t xml:space="preserve">.  </w:t>
      </w:r>
    </w:p>
    <w:p w14:paraId="284121E6" w14:textId="72E2A6BA" w:rsidR="00CA2ECB" w:rsidRDefault="7C7FE1FF" w:rsidP="00CA2ECB">
      <w:pPr>
        <w:pStyle w:val="clauseindent"/>
        <w:widowControl/>
        <w:ind w:left="2835" w:hanging="1133"/>
        <w:jc w:val="both"/>
        <w:rPr>
          <w:rFonts w:ascii="Arial" w:hAnsi="Arial" w:cs="Arial"/>
          <w:b/>
          <w:bCs/>
        </w:rPr>
      </w:pPr>
      <w:bookmarkStart w:id="364" w:name="_DV_M153"/>
      <w:bookmarkEnd w:id="364"/>
      <w:r w:rsidRPr="57F2BD47">
        <w:rPr>
          <w:rFonts w:ascii="Arial" w:hAnsi="Arial" w:cs="Arial"/>
        </w:rPr>
        <w:t>6.9.2.3</w:t>
      </w:r>
      <w:r w:rsidR="00CA2ECB">
        <w:tab/>
      </w:r>
      <w:r w:rsidRPr="57F2BD47">
        <w:rPr>
          <w:rFonts w:ascii="Arial" w:hAnsi="Arial" w:cs="Arial"/>
        </w:rPr>
        <w:t xml:space="preserve">The </w:t>
      </w:r>
      <w:r w:rsidRPr="57F2BD47">
        <w:rPr>
          <w:rFonts w:ascii="Arial" w:hAnsi="Arial" w:cs="Arial"/>
          <w:b/>
          <w:bCs/>
        </w:rPr>
        <w:t>Modifications</w:t>
      </w:r>
      <w:r w:rsidRPr="57F2BD47">
        <w:rPr>
          <w:rFonts w:ascii="Arial" w:hAnsi="Arial" w:cs="Arial"/>
        </w:rPr>
        <w:t xml:space="preserve"> </w:t>
      </w:r>
      <w:r w:rsidRPr="57F2BD47">
        <w:rPr>
          <w:rFonts w:ascii="Arial" w:hAnsi="Arial" w:cs="Arial"/>
          <w:b/>
          <w:bCs/>
        </w:rPr>
        <w:t>Offer</w:t>
      </w:r>
      <w:r w:rsidRPr="57F2BD47">
        <w:rPr>
          <w:rFonts w:ascii="Arial" w:hAnsi="Arial" w:cs="Arial"/>
        </w:rPr>
        <w:t xml:space="preserve"> shall remain open for acceptance </w:t>
      </w:r>
      <w:r w:rsidR="3454F52A" w:rsidRPr="57F2BD47">
        <w:rPr>
          <w:rFonts w:ascii="Arial" w:hAnsi="Arial" w:cs="Arial"/>
        </w:rPr>
        <w:t xml:space="preserve">(subject to </w:t>
      </w:r>
      <w:r w:rsidR="3454F52A" w:rsidRPr="57F2BD47">
        <w:rPr>
          <w:rFonts w:ascii="Arial" w:hAnsi="Arial" w:cs="Arial"/>
          <w:b/>
          <w:bCs/>
        </w:rPr>
        <w:t>CUSC</w:t>
      </w:r>
      <w:r w:rsidR="3454F52A" w:rsidRPr="57F2BD47">
        <w:rPr>
          <w:rFonts w:ascii="Arial" w:hAnsi="Arial" w:cs="Arial"/>
        </w:rPr>
        <w:t xml:space="preserve"> Paragraph 6.10.4.4) </w:t>
      </w:r>
      <w:r w:rsidRPr="57F2BD47">
        <w:rPr>
          <w:rFonts w:ascii="Arial" w:hAnsi="Arial" w:cs="Arial"/>
        </w:rPr>
        <w:t xml:space="preserve">for 3 months from the date of its receipt by that </w:t>
      </w:r>
      <w:r w:rsidRPr="57F2BD47">
        <w:rPr>
          <w:rFonts w:ascii="Arial" w:hAnsi="Arial" w:cs="Arial"/>
          <w:b/>
          <w:bCs/>
        </w:rPr>
        <w:t>User</w:t>
      </w:r>
      <w:r w:rsidRPr="57F2BD47">
        <w:rPr>
          <w:rFonts w:ascii="Arial" w:hAnsi="Arial" w:cs="Arial"/>
        </w:rPr>
        <w:t xml:space="preserve"> unless either that </w:t>
      </w:r>
      <w:r w:rsidRPr="57F2BD47">
        <w:rPr>
          <w:rFonts w:ascii="Arial" w:hAnsi="Arial" w:cs="Arial"/>
          <w:b/>
          <w:bCs/>
        </w:rPr>
        <w:t>User</w:t>
      </w:r>
      <w:r w:rsidRPr="57F2BD47">
        <w:rPr>
          <w:rFonts w:ascii="Arial" w:hAnsi="Arial" w:cs="Arial"/>
        </w:rPr>
        <w:t xml:space="preserve"> or </w:t>
      </w:r>
      <w:r w:rsidRPr="57F2BD47">
        <w:rPr>
          <w:rFonts w:ascii="Arial" w:hAnsi="Arial" w:cs="Arial"/>
          <w:b/>
          <w:bCs/>
        </w:rPr>
        <w:t>The Company</w:t>
      </w:r>
      <w:r w:rsidRPr="57F2BD47">
        <w:rPr>
          <w:rFonts w:ascii="Arial" w:hAnsi="Arial" w:cs="Arial"/>
        </w:rPr>
        <w:t xml:space="preserve"> makes an application to the </w:t>
      </w:r>
      <w:r w:rsidRPr="57F2BD47">
        <w:rPr>
          <w:rFonts w:ascii="Arial" w:hAnsi="Arial" w:cs="Arial"/>
          <w:b/>
          <w:bCs/>
        </w:rPr>
        <w:t>Authority</w:t>
      </w:r>
      <w:r w:rsidRPr="57F2BD47">
        <w:rPr>
          <w:rFonts w:ascii="Arial" w:hAnsi="Arial" w:cs="Arial"/>
        </w:rPr>
        <w:t xml:space="preserve"> </w:t>
      </w:r>
      <w:r w:rsidR="29F60144" w:rsidRPr="57F2BD47">
        <w:rPr>
          <w:rFonts w:ascii="Arial" w:hAnsi="Arial" w:cs="Arial"/>
        </w:rPr>
        <w:t xml:space="preserve">under </w:t>
      </w:r>
      <w:r w:rsidR="0DA944AA" w:rsidRPr="57F2BD47">
        <w:rPr>
          <w:rFonts w:ascii="Arial" w:hAnsi="Arial" w:cs="Arial"/>
        </w:rPr>
        <w:t>c</w:t>
      </w:r>
      <w:r w:rsidRPr="57F2BD47">
        <w:rPr>
          <w:rFonts w:ascii="Arial" w:hAnsi="Arial" w:cs="Arial"/>
        </w:rPr>
        <w:t xml:space="preserve">ondition </w:t>
      </w:r>
      <w:r w:rsidR="139CE7D5" w:rsidRPr="57F2BD47">
        <w:rPr>
          <w:rFonts w:ascii="Arial" w:hAnsi="Arial" w:cs="Arial"/>
        </w:rPr>
        <w:t xml:space="preserve">E13 </w:t>
      </w:r>
      <w:r w:rsidRPr="57F2BD47">
        <w:rPr>
          <w:rFonts w:ascii="Arial" w:hAnsi="Arial" w:cs="Arial"/>
        </w:rPr>
        <w:t xml:space="preserve"> of the </w:t>
      </w:r>
      <w:r w:rsidR="799AC34D" w:rsidRPr="57F2BD47">
        <w:rPr>
          <w:rFonts w:ascii="Arial" w:hAnsi="Arial" w:cs="Arial"/>
          <w:b/>
          <w:bCs/>
        </w:rPr>
        <w:t>ESO</w:t>
      </w:r>
      <w:r w:rsidRPr="57F2BD47">
        <w:rPr>
          <w:rFonts w:ascii="Arial" w:hAnsi="Arial" w:cs="Arial"/>
          <w:b/>
          <w:bCs/>
        </w:rPr>
        <w:t xml:space="preserve"> Licence</w:t>
      </w:r>
      <w:r w:rsidRPr="57F2BD47">
        <w:rPr>
          <w:rFonts w:ascii="Arial" w:hAnsi="Arial" w:cs="Arial"/>
        </w:rPr>
        <w:t xml:space="preserve">, in which event the </w:t>
      </w:r>
      <w:r w:rsidRPr="57F2BD47">
        <w:rPr>
          <w:rFonts w:ascii="Arial" w:hAnsi="Arial" w:cs="Arial"/>
          <w:b/>
          <w:bCs/>
        </w:rPr>
        <w:t>Modification</w:t>
      </w:r>
      <w:r w:rsidRPr="57F2BD47">
        <w:rPr>
          <w:rFonts w:ascii="Arial" w:hAnsi="Arial" w:cs="Arial"/>
        </w:rPr>
        <w:t xml:space="preserve"> </w:t>
      </w:r>
      <w:r w:rsidRPr="57F2BD47">
        <w:rPr>
          <w:rFonts w:ascii="Arial" w:hAnsi="Arial" w:cs="Arial"/>
          <w:b/>
          <w:bCs/>
        </w:rPr>
        <w:t>Offer</w:t>
      </w:r>
      <w:r w:rsidRPr="57F2BD47">
        <w:rPr>
          <w:rFonts w:ascii="Arial" w:hAnsi="Arial" w:cs="Arial"/>
        </w:rPr>
        <w:t xml:space="preserve"> shall remain open for acceptance by that </w:t>
      </w:r>
      <w:r w:rsidRPr="57F2BD47">
        <w:rPr>
          <w:rFonts w:ascii="Arial" w:hAnsi="Arial" w:cs="Arial"/>
          <w:b/>
          <w:bCs/>
        </w:rPr>
        <w:t>User</w:t>
      </w:r>
      <w:r w:rsidRPr="57F2BD47">
        <w:rPr>
          <w:rFonts w:ascii="Arial" w:hAnsi="Arial" w:cs="Arial"/>
        </w:rPr>
        <w:t xml:space="preserve"> until the date 14 days after any determination by the </w:t>
      </w:r>
      <w:r w:rsidRPr="57F2BD47">
        <w:rPr>
          <w:rFonts w:ascii="Arial" w:hAnsi="Arial" w:cs="Arial"/>
          <w:b/>
          <w:bCs/>
        </w:rPr>
        <w:t>Authority</w:t>
      </w:r>
      <w:r w:rsidRPr="57F2BD47">
        <w:rPr>
          <w:rFonts w:ascii="Arial" w:hAnsi="Arial" w:cs="Arial"/>
        </w:rPr>
        <w:t xml:space="preserve"> pursuant to such application.  </w:t>
      </w:r>
    </w:p>
    <w:p w14:paraId="65BE378A" w14:textId="77777777" w:rsidR="00CA2ECB" w:rsidRDefault="00CA2ECB" w:rsidP="00CA2ECB">
      <w:pPr>
        <w:pStyle w:val="Heading4"/>
        <w:widowControl/>
        <w:ind w:left="2835" w:hanging="1134"/>
        <w:jc w:val="both"/>
        <w:rPr>
          <w:rFonts w:ascii="Arial" w:hAnsi="Arial" w:cs="Arial"/>
          <w:b/>
          <w:bCs/>
          <w:i/>
          <w:iCs/>
        </w:rPr>
      </w:pPr>
      <w:bookmarkStart w:id="365" w:name="_DV_M154"/>
      <w:bookmarkEnd w:id="365"/>
      <w:r>
        <w:rPr>
          <w:rFonts w:ascii="Arial" w:hAnsi="Arial" w:cs="Arial"/>
        </w:rPr>
        <w:t>6.9.2.4</w:t>
      </w:r>
      <w:r>
        <w:rPr>
          <w:rFonts w:ascii="Arial" w:hAnsi="Arial" w:cs="Arial"/>
        </w:rPr>
        <w:tab/>
        <w:t xml:space="preserve">If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is accepted by that </w:t>
      </w:r>
      <w:r>
        <w:rPr>
          <w:rFonts w:ascii="Arial" w:hAnsi="Arial" w:cs="Arial"/>
          <w:b/>
          <w:bCs/>
        </w:rPr>
        <w:t>User</w:t>
      </w:r>
      <w:r>
        <w:rPr>
          <w:rFonts w:ascii="Arial" w:hAnsi="Arial" w:cs="Arial"/>
        </w:rPr>
        <w:t xml:space="preserve"> the </w:t>
      </w:r>
      <w:r>
        <w:rPr>
          <w:rFonts w:ascii="Arial" w:hAnsi="Arial" w:cs="Arial"/>
          <w:b/>
          <w:bCs/>
        </w:rPr>
        <w:t>Bilateral Agreement</w:t>
      </w:r>
      <w:r>
        <w:rPr>
          <w:rFonts w:ascii="Arial" w:hAnsi="Arial" w:cs="Arial"/>
        </w:rPr>
        <w:t xml:space="preserve"> or </w:t>
      </w:r>
      <w:r>
        <w:rPr>
          <w:rFonts w:ascii="Arial" w:hAnsi="Arial" w:cs="Arial"/>
          <w:b/>
          <w:bCs/>
        </w:rPr>
        <w:t xml:space="preserve">Construction Agreement </w:t>
      </w:r>
      <w:r>
        <w:rPr>
          <w:rFonts w:ascii="Arial" w:hAnsi="Arial" w:cs="Arial"/>
        </w:rPr>
        <w:t xml:space="preserve">relating to the </w:t>
      </w:r>
      <w:r>
        <w:rPr>
          <w:rFonts w:ascii="Arial" w:hAnsi="Arial" w:cs="Arial"/>
          <w:b/>
          <w:bCs/>
        </w:rPr>
        <w:t>Connection</w:t>
      </w:r>
      <w:r>
        <w:rPr>
          <w:rFonts w:ascii="Arial" w:hAnsi="Arial" w:cs="Arial"/>
        </w:rPr>
        <w:t xml:space="preserve"> </w:t>
      </w:r>
      <w:r>
        <w:rPr>
          <w:rFonts w:ascii="Arial" w:hAnsi="Arial" w:cs="Arial"/>
          <w:b/>
          <w:bCs/>
        </w:rPr>
        <w:t>Site</w:t>
      </w:r>
      <w:r>
        <w:rPr>
          <w:rFonts w:ascii="Arial" w:hAnsi="Arial" w:cs="Arial"/>
        </w:rPr>
        <w:t xml:space="preserve"> or </w:t>
      </w:r>
      <w:r>
        <w:rPr>
          <w:rFonts w:ascii="Arial" w:hAnsi="Arial" w:cs="Arial"/>
          <w:b/>
          <w:bCs/>
        </w:rPr>
        <w:t xml:space="preserve">Transmission Interface Site </w:t>
      </w:r>
      <w:r>
        <w:rPr>
          <w:rFonts w:ascii="Arial" w:hAnsi="Arial" w:cs="Arial"/>
        </w:rPr>
        <w:t xml:space="preserve">in question shall be varied to reflect the terms of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and the </w:t>
      </w:r>
      <w:r>
        <w:rPr>
          <w:rFonts w:ascii="Arial" w:hAnsi="Arial" w:cs="Arial"/>
          <w:b/>
          <w:bCs/>
        </w:rPr>
        <w:t>Modification</w:t>
      </w:r>
      <w:r>
        <w:rPr>
          <w:rFonts w:ascii="Arial" w:hAnsi="Arial" w:cs="Arial"/>
        </w:rPr>
        <w:t xml:space="preserve"> shall proceed according to the terms of the </w:t>
      </w:r>
      <w:r>
        <w:rPr>
          <w:rFonts w:ascii="Arial" w:hAnsi="Arial" w:cs="Arial"/>
          <w:b/>
          <w:bCs/>
        </w:rPr>
        <w:t>Bilateral Agreement</w:t>
      </w:r>
      <w:r>
        <w:rPr>
          <w:rFonts w:ascii="Arial" w:hAnsi="Arial" w:cs="Arial"/>
        </w:rPr>
        <w:t xml:space="preserve"> or </w:t>
      </w:r>
      <w:r>
        <w:rPr>
          <w:rFonts w:ascii="Arial" w:hAnsi="Arial" w:cs="Arial"/>
          <w:b/>
          <w:bCs/>
        </w:rPr>
        <w:t xml:space="preserve">Construction Agreement </w:t>
      </w:r>
      <w:r>
        <w:rPr>
          <w:rFonts w:ascii="Arial" w:hAnsi="Arial" w:cs="Arial"/>
        </w:rPr>
        <w:t xml:space="preserve">as so varied.  </w:t>
      </w:r>
    </w:p>
    <w:p w14:paraId="4D6591CF" w14:textId="77777777" w:rsidR="00CA2ECB" w:rsidRDefault="00CA2ECB" w:rsidP="00CA2ECB">
      <w:pPr>
        <w:pStyle w:val="clauseindent"/>
        <w:widowControl/>
        <w:ind w:left="2835" w:hanging="1133"/>
        <w:jc w:val="both"/>
        <w:rPr>
          <w:rFonts w:ascii="Arial" w:hAnsi="Arial" w:cs="Arial"/>
        </w:rPr>
      </w:pPr>
    </w:p>
    <w:p w14:paraId="4C978286" w14:textId="77777777" w:rsidR="00CA2ECB" w:rsidRDefault="00CA2ECB" w:rsidP="00CA2ECB">
      <w:pPr>
        <w:pStyle w:val="Heading4"/>
        <w:keepNext/>
        <w:widowControl/>
        <w:tabs>
          <w:tab w:val="left" w:pos="1701"/>
        </w:tabs>
        <w:ind w:left="851"/>
        <w:rPr>
          <w:rFonts w:ascii="Arial" w:hAnsi="Arial" w:cs="Arial"/>
          <w:b/>
          <w:bCs/>
        </w:rPr>
      </w:pPr>
      <w:bookmarkStart w:id="366" w:name="_DV_M156"/>
      <w:bookmarkEnd w:id="366"/>
      <w:r>
        <w:rPr>
          <w:rFonts w:ascii="Arial" w:hAnsi="Arial" w:cs="Arial"/>
          <w:b/>
          <w:bCs/>
        </w:rPr>
        <w:t>6.9.3</w:t>
      </w:r>
      <w:r>
        <w:rPr>
          <w:rFonts w:ascii="Arial" w:hAnsi="Arial" w:cs="Arial"/>
          <w:b/>
          <w:bCs/>
        </w:rPr>
        <w:tab/>
        <w:t>Modifications Proposed by The Company</w:t>
      </w:r>
    </w:p>
    <w:p w14:paraId="6B771DBA" w14:textId="77777777" w:rsidR="00CA2ECB" w:rsidRDefault="00CA2ECB" w:rsidP="00CA2ECB">
      <w:pPr>
        <w:pStyle w:val="clauseindent"/>
        <w:widowControl/>
        <w:ind w:left="2835" w:hanging="1133"/>
        <w:jc w:val="both"/>
        <w:rPr>
          <w:rFonts w:ascii="Arial" w:hAnsi="Arial" w:cs="Arial"/>
        </w:rPr>
      </w:pPr>
      <w:bookmarkStart w:id="367" w:name="_DV_M157"/>
      <w:bookmarkEnd w:id="367"/>
      <w:r>
        <w:rPr>
          <w:rFonts w:ascii="Arial" w:hAnsi="Arial" w:cs="Arial"/>
        </w:rPr>
        <w:t>6.9.3.1</w:t>
      </w:r>
      <w:r>
        <w:rPr>
          <w:rFonts w:ascii="Arial" w:hAnsi="Arial" w:cs="Arial"/>
        </w:rPr>
        <w:tab/>
        <w:t xml:space="preserve">If </w:t>
      </w:r>
      <w:r>
        <w:rPr>
          <w:rFonts w:ascii="Arial" w:hAnsi="Arial" w:cs="Arial"/>
          <w:b/>
          <w:bCs/>
        </w:rPr>
        <w:t>The Company</w:t>
      </w:r>
      <w:r>
        <w:rPr>
          <w:rFonts w:ascii="Arial" w:hAnsi="Arial" w:cs="Arial"/>
        </w:rPr>
        <w:t xml:space="preserve"> wishes to make a </w:t>
      </w:r>
      <w:r>
        <w:rPr>
          <w:rFonts w:ascii="Arial" w:hAnsi="Arial" w:cs="Arial"/>
          <w:b/>
          <w:bCs/>
        </w:rPr>
        <w:t>Modification</w:t>
      </w:r>
      <w:r>
        <w:rPr>
          <w:rFonts w:ascii="Arial" w:hAnsi="Arial" w:cs="Arial"/>
        </w:rPr>
        <w:t xml:space="preserve"> to the </w:t>
      </w:r>
      <w:r>
        <w:rPr>
          <w:rFonts w:ascii="Arial" w:hAnsi="Arial" w:cs="Arial"/>
          <w:b/>
          <w:bCs/>
        </w:rPr>
        <w:t>National Electricity Transmission System</w:t>
      </w:r>
      <w:r>
        <w:rPr>
          <w:rFonts w:ascii="Arial" w:hAnsi="Arial" w:cs="Arial"/>
        </w:rPr>
        <w:t xml:space="preserve">, </w:t>
      </w:r>
      <w:r>
        <w:rPr>
          <w:rFonts w:ascii="Arial" w:hAnsi="Arial" w:cs="Arial"/>
          <w:b/>
          <w:bCs/>
        </w:rPr>
        <w:t>The Company</w:t>
      </w:r>
      <w:r>
        <w:rPr>
          <w:rFonts w:ascii="Arial" w:hAnsi="Arial" w:cs="Arial"/>
        </w:rPr>
        <w:t xml:space="preserve"> shall complete and submit to each </w:t>
      </w:r>
      <w:r>
        <w:rPr>
          <w:rFonts w:ascii="Arial" w:hAnsi="Arial" w:cs="Arial"/>
          <w:b/>
          <w:bCs/>
        </w:rPr>
        <w:t>User</w:t>
      </w:r>
      <w:r>
        <w:rPr>
          <w:rFonts w:ascii="Arial" w:hAnsi="Arial" w:cs="Arial"/>
        </w:rPr>
        <w:t xml:space="preserve"> a </w:t>
      </w:r>
      <w:r>
        <w:rPr>
          <w:rFonts w:ascii="Arial" w:hAnsi="Arial" w:cs="Arial"/>
          <w:b/>
          <w:bCs/>
        </w:rPr>
        <w:t>Modification</w:t>
      </w:r>
      <w:r>
        <w:rPr>
          <w:rFonts w:ascii="Arial" w:hAnsi="Arial" w:cs="Arial"/>
        </w:rPr>
        <w:t xml:space="preserve"> </w:t>
      </w:r>
      <w:r>
        <w:rPr>
          <w:rFonts w:ascii="Arial" w:hAnsi="Arial" w:cs="Arial"/>
          <w:b/>
          <w:bCs/>
        </w:rPr>
        <w:t>Notification</w:t>
      </w:r>
      <w:r>
        <w:rPr>
          <w:rFonts w:ascii="Arial" w:hAnsi="Arial" w:cs="Arial"/>
        </w:rPr>
        <w:t xml:space="preserve"> and shall advise each </w:t>
      </w:r>
      <w:r>
        <w:rPr>
          <w:rFonts w:ascii="Arial" w:hAnsi="Arial" w:cs="Arial"/>
          <w:b/>
          <w:bCs/>
        </w:rPr>
        <w:t>User</w:t>
      </w:r>
      <w:r>
        <w:rPr>
          <w:rFonts w:ascii="Arial" w:hAnsi="Arial" w:cs="Arial"/>
        </w:rPr>
        <w:t xml:space="preserve"> of any works (including where applicable any </w:t>
      </w:r>
      <w:r>
        <w:rPr>
          <w:rFonts w:ascii="Arial" w:hAnsi="Arial" w:cs="Arial"/>
          <w:b/>
          <w:bCs/>
        </w:rPr>
        <w:t>OTSDUW</w:t>
      </w:r>
      <w:r>
        <w:rPr>
          <w:rFonts w:ascii="Arial" w:hAnsi="Arial" w:cs="Arial"/>
        </w:rPr>
        <w:t xml:space="preserve"> or changes to </w:t>
      </w:r>
      <w:r>
        <w:rPr>
          <w:rFonts w:ascii="Arial" w:hAnsi="Arial" w:cs="Arial"/>
          <w:b/>
          <w:bCs/>
        </w:rPr>
        <w:t>OTSDUW</w:t>
      </w:r>
      <w:r>
        <w:rPr>
          <w:rFonts w:ascii="Arial" w:hAnsi="Arial" w:cs="Arial"/>
        </w:rPr>
        <w:t xml:space="preserve">) which </w:t>
      </w:r>
      <w:r>
        <w:rPr>
          <w:rFonts w:ascii="Arial" w:hAnsi="Arial" w:cs="Arial"/>
          <w:b/>
          <w:bCs/>
        </w:rPr>
        <w:t>The Company</w:t>
      </w:r>
      <w:r>
        <w:rPr>
          <w:rFonts w:ascii="Arial" w:hAnsi="Arial" w:cs="Arial"/>
        </w:rPr>
        <w:t xml:space="preserve"> reasonably believes that </w:t>
      </w:r>
      <w:r>
        <w:rPr>
          <w:rFonts w:ascii="Arial" w:hAnsi="Arial" w:cs="Arial"/>
          <w:b/>
          <w:bCs/>
        </w:rPr>
        <w:t>User</w:t>
      </w:r>
      <w:r>
        <w:rPr>
          <w:rFonts w:ascii="Arial" w:hAnsi="Arial" w:cs="Arial"/>
        </w:rPr>
        <w:t xml:space="preserve"> may have to carry out as a result.  </w:t>
      </w:r>
    </w:p>
    <w:p w14:paraId="53BC5A9C" w14:textId="581EEFEF" w:rsidR="00CA2ECB" w:rsidRDefault="7C7FE1FF" w:rsidP="00CA2ECB">
      <w:pPr>
        <w:pStyle w:val="clauseindent"/>
        <w:widowControl/>
        <w:numPr>
          <w:ilvl w:val="3"/>
          <w:numId w:val="9"/>
        </w:numPr>
        <w:jc w:val="both"/>
        <w:rPr>
          <w:rFonts w:ascii="Arial" w:hAnsi="Arial" w:cs="Arial"/>
          <w:b/>
          <w:bCs/>
        </w:rPr>
      </w:pPr>
      <w:bookmarkStart w:id="368" w:name="_DV_M158"/>
      <w:bookmarkEnd w:id="368"/>
      <w:r w:rsidRPr="57F2BD47">
        <w:rPr>
          <w:rFonts w:ascii="Arial" w:hAnsi="Arial" w:cs="Arial"/>
        </w:rPr>
        <w:t xml:space="preserve">Any </w:t>
      </w:r>
      <w:r w:rsidRPr="57F2BD47">
        <w:rPr>
          <w:rFonts w:ascii="Arial" w:hAnsi="Arial" w:cs="Arial"/>
          <w:b/>
          <w:bCs/>
        </w:rPr>
        <w:t>User</w:t>
      </w:r>
      <w:r w:rsidRPr="57F2BD47">
        <w:rPr>
          <w:rFonts w:ascii="Arial" w:hAnsi="Arial" w:cs="Arial"/>
        </w:rPr>
        <w:t xml:space="preserve"> which considers that it shall be required to make a </w:t>
      </w:r>
      <w:r w:rsidRPr="57F2BD47">
        <w:rPr>
          <w:rFonts w:ascii="Arial" w:hAnsi="Arial" w:cs="Arial"/>
          <w:b/>
          <w:bCs/>
        </w:rPr>
        <w:t>Modification</w:t>
      </w:r>
      <w:r w:rsidRPr="57F2BD47">
        <w:rPr>
          <w:rFonts w:ascii="Arial" w:hAnsi="Arial" w:cs="Arial"/>
        </w:rPr>
        <w:t xml:space="preserve"> as a result of the </w:t>
      </w:r>
      <w:r w:rsidRPr="57F2BD47">
        <w:rPr>
          <w:rFonts w:ascii="Arial" w:hAnsi="Arial" w:cs="Arial"/>
          <w:b/>
          <w:bCs/>
        </w:rPr>
        <w:t>Modification</w:t>
      </w:r>
      <w:r w:rsidRPr="57F2BD47">
        <w:rPr>
          <w:rFonts w:ascii="Arial" w:hAnsi="Arial" w:cs="Arial"/>
        </w:rPr>
        <w:t xml:space="preserve"> proposed by </w:t>
      </w:r>
      <w:r w:rsidRPr="57F2BD47">
        <w:rPr>
          <w:rFonts w:ascii="Arial" w:hAnsi="Arial" w:cs="Arial"/>
          <w:b/>
          <w:bCs/>
        </w:rPr>
        <w:t>The Company</w:t>
      </w:r>
      <w:r w:rsidRPr="57F2BD47">
        <w:rPr>
          <w:rFonts w:ascii="Arial" w:hAnsi="Arial" w:cs="Arial"/>
        </w:rPr>
        <w:t xml:space="preserve"> (a “</w:t>
      </w:r>
      <w:r w:rsidRPr="57F2BD47">
        <w:rPr>
          <w:rFonts w:ascii="Arial Bold" w:hAnsi="Arial Bold" w:cs="Arial Bold"/>
          <w:b/>
          <w:bCs/>
        </w:rPr>
        <w:t>Modification</w:t>
      </w:r>
      <w:r w:rsidRPr="57F2BD47">
        <w:rPr>
          <w:rFonts w:ascii="Arial" w:hAnsi="Arial" w:cs="Arial"/>
        </w:rPr>
        <w:t xml:space="preserve"> </w:t>
      </w:r>
      <w:r w:rsidRPr="57F2BD47">
        <w:rPr>
          <w:rFonts w:ascii="Arial" w:hAnsi="Arial" w:cs="Arial"/>
          <w:b/>
          <w:bCs/>
        </w:rPr>
        <w:lastRenderedPageBreak/>
        <w:t>Affected</w:t>
      </w:r>
      <w:r w:rsidRPr="57F2BD47">
        <w:rPr>
          <w:rFonts w:ascii="Arial" w:hAnsi="Arial" w:cs="Arial"/>
        </w:rPr>
        <w:t xml:space="preserve"> </w:t>
      </w:r>
      <w:r w:rsidRPr="57F2BD47">
        <w:rPr>
          <w:rFonts w:ascii="Arial" w:hAnsi="Arial" w:cs="Arial"/>
          <w:b/>
          <w:bCs/>
        </w:rPr>
        <w:t>User</w:t>
      </w:r>
      <w:r w:rsidRPr="57F2BD47">
        <w:rPr>
          <w:rFonts w:ascii="Arial" w:hAnsi="Arial" w:cs="Arial"/>
        </w:rPr>
        <w:t xml:space="preserve">”) may as soon as practicable after receipt of the </w:t>
      </w:r>
      <w:r w:rsidRPr="57F2BD47">
        <w:rPr>
          <w:rFonts w:ascii="Arial" w:hAnsi="Arial" w:cs="Arial"/>
          <w:b/>
          <w:bCs/>
        </w:rPr>
        <w:t>Modification</w:t>
      </w:r>
      <w:r w:rsidRPr="57F2BD47">
        <w:rPr>
          <w:rFonts w:ascii="Arial" w:hAnsi="Arial" w:cs="Arial"/>
        </w:rPr>
        <w:t xml:space="preserve"> </w:t>
      </w:r>
      <w:r w:rsidRPr="57F2BD47">
        <w:rPr>
          <w:rFonts w:ascii="Arial" w:hAnsi="Arial" w:cs="Arial"/>
          <w:b/>
          <w:bCs/>
        </w:rPr>
        <w:t>Notification</w:t>
      </w:r>
      <w:r w:rsidRPr="57F2BD47">
        <w:rPr>
          <w:rFonts w:ascii="Arial" w:hAnsi="Arial" w:cs="Arial"/>
        </w:rPr>
        <w:t xml:space="preserve"> and (save where the </w:t>
      </w:r>
      <w:r w:rsidRPr="57F2BD47">
        <w:rPr>
          <w:rFonts w:ascii="Arial" w:hAnsi="Arial" w:cs="Arial"/>
          <w:b/>
          <w:bCs/>
        </w:rPr>
        <w:t>Authority</w:t>
      </w:r>
      <w:r w:rsidRPr="57F2BD47">
        <w:rPr>
          <w:rFonts w:ascii="Arial" w:hAnsi="Arial" w:cs="Arial"/>
        </w:rPr>
        <w:t xml:space="preserve"> consents to a longer period) within the period stated therein (which shall be sufficient to enable the </w:t>
      </w:r>
      <w:r w:rsidRPr="57F2BD47">
        <w:rPr>
          <w:rFonts w:ascii="Arial" w:hAnsi="Arial" w:cs="Arial"/>
          <w:b/>
          <w:bCs/>
        </w:rPr>
        <w:t>User</w:t>
      </w:r>
      <w:r w:rsidRPr="57F2BD47">
        <w:rPr>
          <w:rFonts w:ascii="Arial" w:hAnsi="Arial" w:cs="Arial"/>
        </w:rPr>
        <w:t xml:space="preserve"> to assess the implications of the proposed </w:t>
      </w:r>
      <w:r w:rsidRPr="57F2BD47">
        <w:rPr>
          <w:rFonts w:ascii="Arial" w:hAnsi="Arial" w:cs="Arial"/>
          <w:b/>
          <w:bCs/>
        </w:rPr>
        <w:t>Modification</w:t>
      </w:r>
      <w:r w:rsidRPr="57F2BD47">
        <w:rPr>
          <w:rFonts w:ascii="Arial" w:hAnsi="Arial" w:cs="Arial"/>
        </w:rPr>
        <w:t xml:space="preserve"> and in any event shall not be less than 3 months) may make an application to the </w:t>
      </w:r>
      <w:r w:rsidRPr="57F2BD47">
        <w:rPr>
          <w:rFonts w:ascii="Arial" w:hAnsi="Arial" w:cs="Arial"/>
          <w:b/>
          <w:bCs/>
        </w:rPr>
        <w:t>Authority</w:t>
      </w:r>
      <w:r w:rsidRPr="57F2BD47">
        <w:rPr>
          <w:rFonts w:ascii="Arial" w:hAnsi="Arial" w:cs="Arial"/>
        </w:rPr>
        <w:t xml:space="preserve"> under </w:t>
      </w:r>
      <w:r w:rsidR="7D17569A" w:rsidRPr="57F2BD47">
        <w:rPr>
          <w:rFonts w:ascii="Arial" w:hAnsi="Arial" w:cs="Arial"/>
        </w:rPr>
        <w:t>c</w:t>
      </w:r>
      <w:r w:rsidRPr="57F2BD47">
        <w:rPr>
          <w:rFonts w:ascii="Arial" w:hAnsi="Arial" w:cs="Arial"/>
        </w:rPr>
        <w:t xml:space="preserve">ondition </w:t>
      </w:r>
      <w:r w:rsidR="7735D4A2" w:rsidRPr="57F2BD47">
        <w:rPr>
          <w:rFonts w:ascii="Arial" w:hAnsi="Arial" w:cs="Arial"/>
        </w:rPr>
        <w:t>E13</w:t>
      </w:r>
      <w:r w:rsidRPr="57F2BD47">
        <w:rPr>
          <w:rFonts w:ascii="Arial" w:hAnsi="Arial" w:cs="Arial"/>
          <w:i/>
          <w:iCs/>
        </w:rPr>
        <w:t xml:space="preserve"> </w:t>
      </w:r>
      <w:r w:rsidRPr="57F2BD47">
        <w:rPr>
          <w:rFonts w:ascii="Arial" w:hAnsi="Arial" w:cs="Arial"/>
        </w:rPr>
        <w:t xml:space="preserve">of the </w:t>
      </w:r>
      <w:r w:rsidR="3C320B98" w:rsidRPr="57F2BD47">
        <w:rPr>
          <w:rFonts w:ascii="Arial" w:hAnsi="Arial" w:cs="Arial"/>
          <w:b/>
          <w:bCs/>
        </w:rPr>
        <w:t>ESO</w:t>
      </w:r>
      <w:r w:rsidRPr="57F2BD47">
        <w:rPr>
          <w:rFonts w:ascii="Arial" w:hAnsi="Arial" w:cs="Arial"/>
          <w:b/>
          <w:bCs/>
        </w:rPr>
        <w:t xml:space="preserve"> Licence.  </w:t>
      </w:r>
    </w:p>
    <w:p w14:paraId="7BECFE31" w14:textId="77777777" w:rsidR="00CA2ECB" w:rsidRDefault="00CA2ECB" w:rsidP="00CA2ECB">
      <w:pPr>
        <w:pStyle w:val="clauseindent"/>
        <w:widowControl/>
        <w:ind w:left="2835" w:hanging="1133"/>
        <w:jc w:val="both"/>
        <w:rPr>
          <w:rFonts w:ascii="Arial" w:hAnsi="Arial" w:cs="Arial"/>
        </w:rPr>
      </w:pPr>
      <w:bookmarkStart w:id="369" w:name="_DV_M159"/>
      <w:bookmarkEnd w:id="369"/>
      <w:r>
        <w:rPr>
          <w:rFonts w:ascii="Arial" w:hAnsi="Arial" w:cs="Arial"/>
        </w:rPr>
        <w:t>6.9.3.3</w:t>
      </w:r>
      <w:r>
        <w:rPr>
          <w:rFonts w:ascii="Arial" w:hAnsi="Arial" w:cs="Arial"/>
          <w:b/>
          <w:bCs/>
        </w:rPr>
        <w:tab/>
      </w:r>
      <w:r>
        <w:rPr>
          <w:rFonts w:ascii="Arial" w:hAnsi="Arial" w:cs="Arial"/>
        </w:rPr>
        <w:t xml:space="preserve">As soon as practicable after the receipt of the </w:t>
      </w:r>
      <w:r>
        <w:rPr>
          <w:rFonts w:ascii="Arial" w:hAnsi="Arial" w:cs="Arial"/>
          <w:b/>
          <w:bCs/>
        </w:rPr>
        <w:t>Modification</w:t>
      </w:r>
      <w:r>
        <w:rPr>
          <w:rFonts w:ascii="Arial" w:hAnsi="Arial" w:cs="Arial"/>
        </w:rPr>
        <w:t xml:space="preserve"> </w:t>
      </w:r>
      <w:r>
        <w:rPr>
          <w:rFonts w:ascii="Arial" w:hAnsi="Arial" w:cs="Arial"/>
          <w:b/>
          <w:bCs/>
        </w:rPr>
        <w:t>Notification</w:t>
      </w:r>
      <w:r>
        <w:rPr>
          <w:rFonts w:ascii="Arial" w:hAnsi="Arial" w:cs="Arial"/>
        </w:rPr>
        <w:t xml:space="preserve"> or, if an application to the </w:t>
      </w:r>
      <w:r>
        <w:rPr>
          <w:rFonts w:ascii="Arial" w:hAnsi="Arial" w:cs="Arial"/>
          <w:b/>
          <w:bCs/>
        </w:rPr>
        <w:t>Authority</w:t>
      </w:r>
      <w:r>
        <w:rPr>
          <w:rFonts w:ascii="Arial" w:hAnsi="Arial" w:cs="Arial"/>
        </w:rPr>
        <w:t xml:space="preserve"> has been made, the determination by the </w:t>
      </w:r>
      <w:r>
        <w:rPr>
          <w:rFonts w:ascii="Arial" w:hAnsi="Arial" w:cs="Arial"/>
          <w:b/>
          <w:bCs/>
        </w:rPr>
        <w:t>Authority</w:t>
      </w:r>
      <w:r>
        <w:rPr>
          <w:rFonts w:ascii="Arial" w:hAnsi="Arial" w:cs="Arial"/>
        </w:rPr>
        <w:t xml:space="preserve">, and in any event within two months thereof, each </w:t>
      </w:r>
      <w:r>
        <w:rPr>
          <w:rFonts w:ascii="Arial Bold" w:hAnsi="Arial Bold" w:cs="Arial Bold"/>
          <w:b/>
          <w:bCs/>
        </w:rPr>
        <w:t>Modification</w:t>
      </w:r>
      <w:r>
        <w:rPr>
          <w:rFonts w:ascii="Arial" w:hAnsi="Arial" w:cs="Arial"/>
        </w:rPr>
        <w:t xml:space="preserve"> </w:t>
      </w:r>
      <w:r>
        <w:rPr>
          <w:rFonts w:ascii="Arial" w:hAnsi="Arial" w:cs="Arial"/>
          <w:b/>
          <w:bCs/>
        </w:rPr>
        <w:t>Affected</w:t>
      </w:r>
      <w:r>
        <w:rPr>
          <w:rFonts w:ascii="Arial" w:hAnsi="Arial" w:cs="Arial"/>
        </w:rPr>
        <w:t xml:space="preserve"> </w:t>
      </w:r>
      <w:r>
        <w:rPr>
          <w:rFonts w:ascii="Arial" w:hAnsi="Arial" w:cs="Arial"/>
          <w:b/>
          <w:bCs/>
        </w:rPr>
        <w:t>User</w:t>
      </w:r>
      <w:r>
        <w:rPr>
          <w:rFonts w:ascii="Arial" w:hAnsi="Arial" w:cs="Arial"/>
        </w:rPr>
        <w:t xml:space="preserve"> shall complete and submit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to </w:t>
      </w:r>
      <w:r>
        <w:rPr>
          <w:rFonts w:ascii="Arial" w:hAnsi="Arial" w:cs="Arial"/>
          <w:b/>
          <w:bCs/>
        </w:rPr>
        <w:t>The Company</w:t>
      </w:r>
      <w:r>
        <w:rPr>
          <w:rFonts w:ascii="Arial" w:hAnsi="Arial" w:cs="Arial"/>
        </w:rPr>
        <w:t xml:space="preserve"> and comply with the terms thereof.  No fee shall be payable by any </w:t>
      </w:r>
      <w:r>
        <w:rPr>
          <w:rFonts w:ascii="Arial" w:hAnsi="Arial" w:cs="Arial"/>
          <w:b/>
          <w:bCs/>
        </w:rPr>
        <w:t>User</w:t>
      </w:r>
      <w:r>
        <w:rPr>
          <w:rFonts w:ascii="Arial" w:hAnsi="Arial" w:cs="Arial"/>
        </w:rPr>
        <w:t xml:space="preserve"> to</w:t>
      </w:r>
      <w:r>
        <w:rPr>
          <w:rFonts w:ascii="Arial" w:hAnsi="Arial" w:cs="Arial"/>
          <w:b/>
          <w:bCs/>
          <w:i/>
          <w:iCs/>
        </w:rPr>
        <w:t xml:space="preserve"> </w:t>
      </w:r>
      <w:r>
        <w:rPr>
          <w:rFonts w:ascii="Arial" w:hAnsi="Arial" w:cs="Arial"/>
          <w:b/>
          <w:bCs/>
        </w:rPr>
        <w:t>The Company</w:t>
      </w:r>
      <w:r>
        <w:rPr>
          <w:rFonts w:ascii="Arial" w:hAnsi="Arial" w:cs="Arial"/>
        </w:rPr>
        <w:t xml:space="preserve"> in respect of any such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w:t>
      </w:r>
    </w:p>
    <w:p w14:paraId="4DE090BE" w14:textId="77777777" w:rsidR="00CA2ECB" w:rsidRDefault="00CA2ECB" w:rsidP="00CA2ECB">
      <w:pPr>
        <w:pStyle w:val="clauseindent"/>
        <w:widowControl/>
        <w:ind w:left="2835" w:hanging="1133"/>
        <w:jc w:val="both"/>
        <w:rPr>
          <w:ins w:id="370" w:author="Angela Quinn (NESO)" w:date="2024-10-18T09:38:00Z"/>
          <w:rFonts w:ascii="Arial" w:hAnsi="Arial" w:cs="Arial"/>
        </w:rPr>
      </w:pPr>
      <w:bookmarkStart w:id="371" w:name="_DV_M160"/>
      <w:bookmarkEnd w:id="371"/>
      <w:r>
        <w:rPr>
          <w:rFonts w:ascii="Arial" w:hAnsi="Arial" w:cs="Arial"/>
        </w:rPr>
        <w:t>6.9.3.4</w:t>
      </w:r>
      <w:r>
        <w:rPr>
          <w:rFonts w:ascii="Arial" w:hAnsi="Arial" w:cs="Arial"/>
        </w:rPr>
        <w:tab/>
        <w:t xml:space="preserve">Once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has been made by a </w:t>
      </w:r>
      <w:r>
        <w:rPr>
          <w:rFonts w:ascii="Arial" w:hAnsi="Arial" w:cs="Arial"/>
          <w:b/>
          <w:bCs/>
        </w:rPr>
        <w:t>User</w:t>
      </w:r>
      <w:r>
        <w:rPr>
          <w:rFonts w:ascii="Arial" w:hAnsi="Arial" w:cs="Arial"/>
        </w:rPr>
        <w:t xml:space="preserve"> pursuant to Paragraph 6.9.3.2 the provisions of Paragraph 6.9.2.2, 6.9.2.3 and 6.9.2.4 shall thereafter apply. </w:t>
      </w:r>
    </w:p>
    <w:p w14:paraId="104CF245" w14:textId="081F7521" w:rsidR="003D7C18" w:rsidRDefault="0AA6FE18" w:rsidP="00CA2ECB">
      <w:pPr>
        <w:pStyle w:val="clauseindent"/>
        <w:widowControl/>
        <w:ind w:left="2835" w:hanging="1133"/>
        <w:jc w:val="both"/>
        <w:rPr>
          <w:ins w:id="372" w:author="Angela Quinn (NESO)" w:date="2024-10-18T09:41:00Z"/>
          <w:rFonts w:ascii="Arial" w:hAnsi="Arial" w:cs="Arial"/>
          <w:b/>
          <w:bCs/>
        </w:rPr>
      </w:pPr>
      <w:ins w:id="373" w:author="Angela Quinn (NESO)" w:date="2024-10-18T09:38:00Z">
        <w:r w:rsidRPr="7CFA61A9">
          <w:rPr>
            <w:rFonts w:ascii="Arial" w:hAnsi="Arial" w:cs="Arial"/>
          </w:rPr>
          <w:t>6.9.3.5</w:t>
        </w:r>
      </w:ins>
      <w:ins w:id="374" w:author="Angela Quinn (NESO)" w:date="2024-10-27T14:05:00Z">
        <w:r w:rsidR="00AE0C81">
          <w:tab/>
        </w:r>
      </w:ins>
      <w:ins w:id="375" w:author="Angela Quinn (NESO)" w:date="2024-10-18T09:39:00Z">
        <w:r w:rsidRPr="7CFA61A9">
          <w:rPr>
            <w:rFonts w:ascii="Arial" w:hAnsi="Arial" w:cs="Arial"/>
            <w:b/>
            <w:bCs/>
          </w:rPr>
          <w:t xml:space="preserve">Modification Notices and Modification Applications </w:t>
        </w:r>
        <w:r w:rsidR="3F8D823E" w:rsidRPr="7CFA61A9">
          <w:rPr>
            <w:rFonts w:ascii="Arial" w:hAnsi="Arial" w:cs="Arial"/>
            <w:b/>
            <w:bCs/>
          </w:rPr>
          <w:t>r</w:t>
        </w:r>
      </w:ins>
      <w:ins w:id="376" w:author="Angela Quinn (NESO)" w:date="2024-10-18T09:40:00Z">
        <w:r w:rsidR="3F8D823E" w:rsidRPr="7CFA61A9">
          <w:rPr>
            <w:rFonts w:ascii="Arial" w:hAnsi="Arial" w:cs="Arial"/>
            <w:b/>
            <w:bCs/>
          </w:rPr>
          <w:t>elating to owners/operators of Distribution Systems triggered by Embedded Power Stations</w:t>
        </w:r>
      </w:ins>
    </w:p>
    <w:p w14:paraId="1DC99D1C" w14:textId="62F186A7" w:rsidR="001D741B" w:rsidRDefault="001D741B" w:rsidP="001D741B">
      <w:pPr>
        <w:pStyle w:val="clauseindent"/>
        <w:widowControl/>
        <w:ind w:left="2835" w:hanging="1133"/>
        <w:jc w:val="both"/>
        <w:rPr>
          <w:ins w:id="377" w:author="Angela Quinn (NESO)" w:date="2024-10-18T09:43:00Z"/>
          <w:rFonts w:ascii="Arial" w:hAnsi="Arial" w:cs="Arial"/>
        </w:rPr>
      </w:pPr>
      <w:ins w:id="378" w:author="Angela Quinn (NESO)" w:date="2024-10-18T09:41:00Z">
        <w:r>
          <w:rPr>
            <w:rFonts w:ascii="Arial" w:hAnsi="Arial" w:cs="Arial"/>
          </w:rPr>
          <w:t>6.9.3.5.1</w:t>
        </w:r>
        <w:r>
          <w:rPr>
            <w:rFonts w:ascii="Arial" w:hAnsi="Arial" w:cs="Arial"/>
          </w:rPr>
          <w:tab/>
          <w:t>The provisions of this Parag</w:t>
        </w:r>
      </w:ins>
      <w:ins w:id="379" w:author="Angela Quinn (NESO)" w:date="2024-10-18T09:42:00Z">
        <w:r>
          <w:rPr>
            <w:rFonts w:ascii="Arial" w:hAnsi="Arial" w:cs="Arial"/>
          </w:rPr>
          <w:t>r</w:t>
        </w:r>
      </w:ins>
      <w:ins w:id="380" w:author="Angela Quinn (NESO)" w:date="2024-10-18T09:41:00Z">
        <w:r>
          <w:rPr>
            <w:rFonts w:ascii="Arial" w:hAnsi="Arial" w:cs="Arial"/>
          </w:rPr>
          <w:t xml:space="preserve">aph 6.9 apply to </w:t>
        </w:r>
      </w:ins>
      <w:ins w:id="381" w:author="Angela Quinn (NESO)" w:date="2024-10-18T09:42:00Z">
        <w:r w:rsidRPr="00A33BFC">
          <w:rPr>
            <w:rFonts w:ascii="Arial" w:hAnsi="Arial" w:cs="Arial"/>
            <w:b/>
            <w:bCs/>
          </w:rPr>
          <w:t xml:space="preserve">Modification Notices </w:t>
        </w:r>
        <w:r w:rsidRPr="007537F3">
          <w:rPr>
            <w:rFonts w:ascii="Arial" w:hAnsi="Arial" w:cs="Arial"/>
          </w:rPr>
          <w:t>and</w:t>
        </w:r>
        <w:r w:rsidRPr="00A33BFC">
          <w:rPr>
            <w:rFonts w:ascii="Arial" w:hAnsi="Arial" w:cs="Arial"/>
            <w:b/>
            <w:bCs/>
          </w:rPr>
          <w:t xml:space="preserve"> Modification Applications </w:t>
        </w:r>
        <w:r w:rsidRPr="007537F3">
          <w:rPr>
            <w:rFonts w:ascii="Arial" w:hAnsi="Arial" w:cs="Arial"/>
          </w:rPr>
          <w:t>relating to owners/operators of</w:t>
        </w:r>
        <w:r w:rsidRPr="00A33BFC">
          <w:rPr>
            <w:rFonts w:ascii="Arial" w:hAnsi="Arial" w:cs="Arial"/>
            <w:b/>
            <w:bCs/>
          </w:rPr>
          <w:t xml:space="preserve"> Distribution Systems </w:t>
        </w:r>
        <w:r w:rsidRPr="007537F3">
          <w:rPr>
            <w:rFonts w:ascii="Arial" w:hAnsi="Arial" w:cs="Arial"/>
          </w:rPr>
          <w:t xml:space="preserve">triggered by </w:t>
        </w:r>
        <w:r w:rsidRPr="00A33BFC">
          <w:rPr>
            <w:rFonts w:ascii="Arial" w:hAnsi="Arial" w:cs="Arial"/>
            <w:b/>
            <w:bCs/>
          </w:rPr>
          <w:t>Embedded Power Stations</w:t>
        </w:r>
        <w:r>
          <w:rPr>
            <w:rFonts w:ascii="Arial" w:hAnsi="Arial" w:cs="Arial"/>
            <w:b/>
            <w:bCs/>
          </w:rPr>
          <w:t xml:space="preserve"> </w:t>
        </w:r>
        <w:r w:rsidRPr="007537F3">
          <w:rPr>
            <w:rFonts w:ascii="Arial" w:hAnsi="Arial" w:cs="Arial"/>
          </w:rPr>
          <w:t xml:space="preserve">but </w:t>
        </w:r>
      </w:ins>
      <w:ins w:id="382" w:author="Angela Quinn (NESO)" w:date="2024-10-18T09:43:00Z">
        <w:r>
          <w:rPr>
            <w:rFonts w:ascii="Arial" w:hAnsi="Arial" w:cs="Arial"/>
          </w:rPr>
          <w:t xml:space="preserve">adapted as required </w:t>
        </w:r>
      </w:ins>
      <w:ins w:id="383" w:author="Angela Quinn (NESO)" w:date="2024-10-18T09:42:00Z">
        <w:r w:rsidRPr="007537F3">
          <w:rPr>
            <w:rFonts w:ascii="Arial" w:hAnsi="Arial" w:cs="Arial"/>
          </w:rPr>
          <w:t xml:space="preserve">on the </w:t>
        </w:r>
        <w:r>
          <w:rPr>
            <w:rFonts w:ascii="Arial" w:hAnsi="Arial" w:cs="Arial"/>
          </w:rPr>
          <w:t xml:space="preserve">following </w:t>
        </w:r>
        <w:r w:rsidRPr="007537F3">
          <w:rPr>
            <w:rFonts w:ascii="Arial" w:hAnsi="Arial" w:cs="Arial"/>
          </w:rPr>
          <w:t>basis</w:t>
        </w:r>
      </w:ins>
      <w:ins w:id="384" w:author="Angela Quinn (NESO)" w:date="2024-10-18T09:43:00Z">
        <w:r>
          <w:rPr>
            <w:rFonts w:ascii="Arial" w:hAnsi="Arial" w:cs="Arial"/>
          </w:rPr>
          <w:t>.</w:t>
        </w:r>
      </w:ins>
    </w:p>
    <w:p w14:paraId="0AC6066E" w14:textId="61A48563" w:rsidR="00B11162" w:rsidRDefault="2663BA3A" w:rsidP="001D741B">
      <w:pPr>
        <w:pStyle w:val="clauseindent"/>
        <w:widowControl/>
        <w:ind w:left="2835" w:hanging="1133"/>
        <w:jc w:val="both"/>
        <w:rPr>
          <w:ins w:id="385" w:author="Angela Quinn (NESO)" w:date="2024-10-18T09:56:00Z"/>
          <w:rFonts w:ascii="Arial" w:hAnsi="Arial" w:cs="Arial"/>
        </w:rPr>
      </w:pPr>
      <w:ins w:id="386" w:author="Angela Quinn (NESO)" w:date="2024-10-18T09:43:00Z">
        <w:r w:rsidRPr="7CFA61A9">
          <w:rPr>
            <w:rFonts w:ascii="Arial" w:hAnsi="Arial" w:cs="Arial"/>
          </w:rPr>
          <w:t>6.9</w:t>
        </w:r>
        <w:r w:rsidR="49306DF1" w:rsidRPr="7CFA61A9">
          <w:rPr>
            <w:rFonts w:ascii="Arial" w:hAnsi="Arial" w:cs="Arial"/>
          </w:rPr>
          <w:t>.3.5.</w:t>
        </w:r>
      </w:ins>
      <w:ins w:id="387" w:author="Angela Quinn (NESO)" w:date="2024-10-18T09:54:00Z">
        <w:r w:rsidR="3ADDB6F9" w:rsidRPr="7CFA61A9">
          <w:rPr>
            <w:rFonts w:ascii="Arial" w:hAnsi="Arial" w:cs="Arial"/>
          </w:rPr>
          <w:t>2</w:t>
        </w:r>
      </w:ins>
      <w:ins w:id="388" w:author="Angela Quinn (NESO)" w:date="2024-10-18T09:44:00Z">
        <w:r w:rsidR="001D741B">
          <w:tab/>
        </w:r>
        <w:r w:rsidR="012B402F" w:rsidRPr="7CFA61A9">
          <w:rPr>
            <w:rFonts w:ascii="Arial" w:hAnsi="Arial" w:cs="Arial"/>
          </w:rPr>
          <w:t xml:space="preserve">Where a </w:t>
        </w:r>
        <w:r w:rsidR="012B402F" w:rsidRPr="007537F3">
          <w:rPr>
            <w:rFonts w:ascii="Arial" w:hAnsi="Arial" w:cs="Arial"/>
            <w:b/>
            <w:bCs/>
          </w:rPr>
          <w:t>Modification Notice</w:t>
        </w:r>
        <w:r w:rsidR="012B402F" w:rsidRPr="7CFA61A9">
          <w:rPr>
            <w:rFonts w:ascii="Arial" w:hAnsi="Arial" w:cs="Arial"/>
          </w:rPr>
          <w:t xml:space="preserve"> is issued by </w:t>
        </w:r>
        <w:r w:rsidR="012B402F" w:rsidRPr="007537F3">
          <w:rPr>
            <w:rFonts w:ascii="Arial" w:hAnsi="Arial" w:cs="Arial"/>
            <w:b/>
            <w:bCs/>
          </w:rPr>
          <w:t>The Company</w:t>
        </w:r>
        <w:r w:rsidR="012B402F" w:rsidRPr="7CFA61A9">
          <w:rPr>
            <w:rFonts w:ascii="Arial" w:hAnsi="Arial" w:cs="Arial"/>
          </w:rPr>
          <w:t xml:space="preserve"> to the </w:t>
        </w:r>
        <w:r w:rsidR="012B402F" w:rsidRPr="007537F3">
          <w:rPr>
            <w:rFonts w:ascii="Arial" w:hAnsi="Arial" w:cs="Arial"/>
            <w:b/>
            <w:bCs/>
          </w:rPr>
          <w:t>U</w:t>
        </w:r>
      </w:ins>
      <w:ins w:id="389" w:author="Angela Quinn (NESO)" w:date="2024-10-18T09:45:00Z">
        <w:r w:rsidR="012B402F" w:rsidRPr="007537F3">
          <w:rPr>
            <w:rFonts w:ascii="Arial" w:hAnsi="Arial" w:cs="Arial"/>
            <w:b/>
            <w:bCs/>
          </w:rPr>
          <w:t>ser</w:t>
        </w:r>
        <w:r w:rsidR="012B402F" w:rsidRPr="7CFA61A9">
          <w:rPr>
            <w:rFonts w:ascii="Arial" w:hAnsi="Arial" w:cs="Arial"/>
          </w:rPr>
          <w:t xml:space="preserve"> </w:t>
        </w:r>
      </w:ins>
      <w:ins w:id="390" w:author="Angela Quinn (NESO)" w:date="2024-10-18T09:51:00Z">
        <w:r w:rsidR="2B9ACDD0" w:rsidRPr="7CFA61A9">
          <w:rPr>
            <w:rFonts w:ascii="Arial" w:hAnsi="Arial" w:cs="Arial"/>
          </w:rPr>
          <w:t>under Par</w:t>
        </w:r>
      </w:ins>
      <w:ins w:id="391" w:author="Angela Quinn (NESO)" w:date="2024-10-18T09:52:00Z">
        <w:r w:rsidR="2B9ACDD0" w:rsidRPr="7CFA61A9">
          <w:rPr>
            <w:rFonts w:ascii="Arial" w:hAnsi="Arial" w:cs="Arial"/>
          </w:rPr>
          <w:t>a</w:t>
        </w:r>
      </w:ins>
      <w:ins w:id="392" w:author="Angela Quinn (NESO)" w:date="2024-10-18T09:51:00Z">
        <w:r w:rsidR="2B9ACDD0" w:rsidRPr="7CFA61A9">
          <w:rPr>
            <w:rFonts w:ascii="Arial" w:hAnsi="Arial" w:cs="Arial"/>
          </w:rPr>
          <w:t>g</w:t>
        </w:r>
      </w:ins>
      <w:ins w:id="393" w:author="Angela Quinn (NESO)" w:date="2024-10-18T09:52:00Z">
        <w:r w:rsidR="2B9ACDD0" w:rsidRPr="7CFA61A9">
          <w:rPr>
            <w:rFonts w:ascii="Arial" w:hAnsi="Arial" w:cs="Arial"/>
          </w:rPr>
          <w:t>rap</w:t>
        </w:r>
      </w:ins>
      <w:ins w:id="394" w:author="Angela Quinn (NESO)" w:date="2024-10-18T09:51:00Z">
        <w:r w:rsidR="2B9ACDD0" w:rsidRPr="7CFA61A9">
          <w:rPr>
            <w:rFonts w:ascii="Arial" w:hAnsi="Arial" w:cs="Arial"/>
          </w:rPr>
          <w:t xml:space="preserve">h </w:t>
        </w:r>
      </w:ins>
      <w:ins w:id="395" w:author="Angela Quinn (NESO)" w:date="2024-10-18T09:52:00Z">
        <w:r w:rsidR="2B9ACDD0" w:rsidRPr="7CFA61A9">
          <w:rPr>
            <w:rFonts w:ascii="Arial" w:hAnsi="Arial" w:cs="Arial"/>
          </w:rPr>
          <w:t xml:space="preserve">6.9.3 </w:t>
        </w:r>
      </w:ins>
      <w:ins w:id="396" w:author="Angela Quinn (NESO)" w:date="2024-10-18T09:45:00Z">
        <w:r w:rsidR="012B402F" w:rsidRPr="7CFA61A9">
          <w:rPr>
            <w:rFonts w:ascii="Arial" w:hAnsi="Arial" w:cs="Arial"/>
          </w:rPr>
          <w:t xml:space="preserve">on receipt </w:t>
        </w:r>
      </w:ins>
      <w:ins w:id="397" w:author="Angela Quinn (NESO)" w:date="2024-10-18T09:57:00Z">
        <w:r w:rsidR="3EDED590" w:rsidRPr="7CFA61A9">
          <w:rPr>
            <w:rFonts w:ascii="Arial" w:hAnsi="Arial" w:cs="Arial"/>
          </w:rPr>
          <w:t xml:space="preserve">by </w:t>
        </w:r>
        <w:r w:rsidR="3EDED590" w:rsidRPr="007537F3">
          <w:rPr>
            <w:rFonts w:ascii="Arial" w:hAnsi="Arial" w:cs="Arial"/>
            <w:b/>
            <w:bCs/>
          </w:rPr>
          <w:t>The Company</w:t>
        </w:r>
        <w:r w:rsidR="3EDED590" w:rsidRPr="7CFA61A9">
          <w:rPr>
            <w:rFonts w:ascii="Arial" w:hAnsi="Arial" w:cs="Arial"/>
          </w:rPr>
          <w:t xml:space="preserve"> </w:t>
        </w:r>
      </w:ins>
      <w:ins w:id="398" w:author="Angela Quinn (NESO)" w:date="2024-10-18T09:45:00Z">
        <w:r w:rsidR="012B402F" w:rsidRPr="7CFA61A9">
          <w:rPr>
            <w:rFonts w:ascii="Arial" w:hAnsi="Arial" w:cs="Arial"/>
          </w:rPr>
          <w:t xml:space="preserve">of a </w:t>
        </w:r>
        <w:r w:rsidR="012B402F" w:rsidRPr="007537F3">
          <w:rPr>
            <w:rFonts w:ascii="Arial" w:hAnsi="Arial" w:cs="Arial"/>
            <w:b/>
            <w:bCs/>
          </w:rPr>
          <w:t xml:space="preserve">Gate 1 </w:t>
        </w:r>
      </w:ins>
      <w:ins w:id="399" w:author="Angela Quinn (NESO)" w:date="2024-10-18T09:50:00Z">
        <w:r w:rsidR="5524F6EB" w:rsidRPr="007537F3">
          <w:rPr>
            <w:rFonts w:ascii="Arial" w:hAnsi="Arial" w:cs="Arial"/>
            <w:b/>
            <w:bCs/>
          </w:rPr>
          <w:t>Application</w:t>
        </w:r>
        <w:r w:rsidR="5524F6EB" w:rsidRPr="7CFA61A9">
          <w:rPr>
            <w:rFonts w:ascii="Arial" w:hAnsi="Arial" w:cs="Arial"/>
          </w:rPr>
          <w:t xml:space="preserve"> </w:t>
        </w:r>
      </w:ins>
      <w:ins w:id="400" w:author="Angela Quinn (NESO)" w:date="2024-10-18T09:58:00Z">
        <w:r w:rsidR="3EDED590" w:rsidRPr="7CFA61A9">
          <w:rPr>
            <w:rFonts w:ascii="Arial" w:hAnsi="Arial" w:cs="Arial"/>
          </w:rPr>
          <w:t xml:space="preserve">for </w:t>
        </w:r>
      </w:ins>
      <w:ins w:id="401" w:author="Angela Quinn (NESO)" w:date="2024-10-18T09:50:00Z">
        <w:r w:rsidR="5524F6EB" w:rsidRPr="7CFA61A9">
          <w:rPr>
            <w:rFonts w:ascii="Arial" w:hAnsi="Arial" w:cs="Arial"/>
          </w:rPr>
          <w:t xml:space="preserve"> a </w:t>
        </w:r>
      </w:ins>
      <w:ins w:id="402" w:author="Angela Quinn (NESO)" w:date="2024-10-18T09:59:00Z">
        <w:r w:rsidR="747CC5C3" w:rsidRPr="7CFA61A9">
          <w:rPr>
            <w:rFonts w:ascii="Arial" w:hAnsi="Arial" w:cs="Arial"/>
            <w:b/>
            <w:bCs/>
          </w:rPr>
          <w:t xml:space="preserve">BEGA </w:t>
        </w:r>
        <w:r w:rsidR="747CC5C3" w:rsidRPr="007537F3">
          <w:rPr>
            <w:rFonts w:ascii="Arial" w:hAnsi="Arial" w:cs="Arial"/>
          </w:rPr>
          <w:t>for a</w:t>
        </w:r>
        <w:r w:rsidR="747CC5C3" w:rsidRPr="7CFA61A9">
          <w:rPr>
            <w:rFonts w:ascii="Arial" w:hAnsi="Arial" w:cs="Arial"/>
            <w:b/>
            <w:bCs/>
          </w:rPr>
          <w:t xml:space="preserve"> </w:t>
        </w:r>
      </w:ins>
      <w:ins w:id="403" w:author="Angela Quinn (NESO)" w:date="2024-10-18T09:51:00Z">
        <w:r w:rsidR="5524F6EB" w:rsidRPr="007537F3">
          <w:rPr>
            <w:rFonts w:ascii="Arial" w:hAnsi="Arial" w:cs="Arial"/>
            <w:b/>
            <w:bCs/>
          </w:rPr>
          <w:t>Large Embedded Power Station</w:t>
        </w:r>
        <w:r w:rsidR="5524F6EB" w:rsidRPr="7CFA61A9">
          <w:rPr>
            <w:rFonts w:ascii="Arial" w:hAnsi="Arial" w:cs="Arial"/>
          </w:rPr>
          <w:t xml:space="preserve"> or </w:t>
        </w:r>
        <w:r w:rsidR="5524F6EB" w:rsidRPr="007537F3">
          <w:rPr>
            <w:rFonts w:ascii="Arial" w:hAnsi="Arial" w:cs="Arial"/>
            <w:b/>
            <w:bCs/>
          </w:rPr>
          <w:t>BELL</w:t>
        </w:r>
        <w:r w:rsidR="2B9ACDD0" w:rsidRPr="007537F3">
          <w:rPr>
            <w:rFonts w:ascii="Arial" w:hAnsi="Arial" w:cs="Arial"/>
            <w:b/>
            <w:bCs/>
          </w:rPr>
          <w:t>A</w:t>
        </w:r>
        <w:r w:rsidR="2B9ACDD0" w:rsidRPr="7CFA61A9">
          <w:rPr>
            <w:rFonts w:ascii="Arial" w:hAnsi="Arial" w:cs="Arial"/>
          </w:rPr>
          <w:t xml:space="preserve">, </w:t>
        </w:r>
      </w:ins>
      <w:ins w:id="404" w:author="Angela Quinn (NESO)" w:date="2024-10-18T09:52:00Z">
        <w:r w:rsidR="2B9ACDD0" w:rsidRPr="7CFA61A9">
          <w:rPr>
            <w:rFonts w:ascii="Arial" w:hAnsi="Arial" w:cs="Arial"/>
          </w:rPr>
          <w:t xml:space="preserve">the notice is </w:t>
        </w:r>
      </w:ins>
      <w:ins w:id="405" w:author="Angela Quinn (NESO)" w:date="2024-10-18T09:55:00Z">
        <w:r w:rsidR="3ADDB6F9" w:rsidRPr="7CFA61A9">
          <w:rPr>
            <w:rFonts w:ascii="Arial" w:hAnsi="Arial" w:cs="Arial"/>
          </w:rPr>
          <w:t xml:space="preserve">solely </w:t>
        </w:r>
      </w:ins>
      <w:ins w:id="406" w:author="Angela Quinn (NESO)" w:date="2024-10-18T09:52:00Z">
        <w:r w:rsidR="2B9ACDD0" w:rsidRPr="7CFA61A9">
          <w:rPr>
            <w:rFonts w:ascii="Arial" w:hAnsi="Arial" w:cs="Arial"/>
          </w:rPr>
          <w:t xml:space="preserve">to inform the </w:t>
        </w:r>
        <w:r w:rsidR="2B9ACDD0" w:rsidRPr="007537F3">
          <w:rPr>
            <w:rFonts w:ascii="Arial" w:hAnsi="Arial" w:cs="Arial"/>
            <w:b/>
            <w:bCs/>
          </w:rPr>
          <w:t>User</w:t>
        </w:r>
        <w:r w:rsidR="2B9ACDD0" w:rsidRPr="7CFA61A9">
          <w:rPr>
            <w:rFonts w:ascii="Arial" w:hAnsi="Arial" w:cs="Arial"/>
          </w:rPr>
          <w:t xml:space="preserve"> of </w:t>
        </w:r>
      </w:ins>
      <w:ins w:id="407" w:author="Angela Quinn (NESO)" w:date="2024-10-18T09:53:00Z">
        <w:r w:rsidR="2B9ACDD0" w:rsidRPr="7CFA61A9">
          <w:rPr>
            <w:rFonts w:ascii="Arial" w:hAnsi="Arial" w:cs="Arial"/>
          </w:rPr>
          <w:t xml:space="preserve">the </w:t>
        </w:r>
        <w:r w:rsidR="2B9ACDD0" w:rsidRPr="007537F3">
          <w:rPr>
            <w:rFonts w:ascii="Arial" w:hAnsi="Arial" w:cs="Arial"/>
            <w:b/>
            <w:bCs/>
          </w:rPr>
          <w:t>Gate 1 Application</w:t>
        </w:r>
        <w:r w:rsidR="2B9ACDD0" w:rsidRPr="7CFA61A9">
          <w:rPr>
            <w:rFonts w:ascii="Arial" w:hAnsi="Arial" w:cs="Arial"/>
          </w:rPr>
          <w:t xml:space="preserve"> and no details of the impact on the </w:t>
        </w:r>
        <w:r w:rsidR="2B9ACDD0" w:rsidRPr="007537F3">
          <w:rPr>
            <w:rFonts w:ascii="Arial" w:hAnsi="Arial" w:cs="Arial"/>
            <w:b/>
            <w:bCs/>
          </w:rPr>
          <w:t xml:space="preserve">National Electricity </w:t>
        </w:r>
      </w:ins>
      <w:ins w:id="408" w:author="Angela Quinn (NESO)" w:date="2024-10-18T09:55:00Z">
        <w:r w:rsidR="3ADDB6F9" w:rsidRPr="007537F3">
          <w:rPr>
            <w:rFonts w:ascii="Arial" w:hAnsi="Arial" w:cs="Arial"/>
            <w:b/>
            <w:bCs/>
          </w:rPr>
          <w:t xml:space="preserve">Transmission </w:t>
        </w:r>
      </w:ins>
      <w:ins w:id="409" w:author="Angela Quinn (NESO)" w:date="2024-10-18T09:53:00Z">
        <w:r w:rsidR="2B9ACDD0" w:rsidRPr="007537F3">
          <w:rPr>
            <w:rFonts w:ascii="Arial" w:hAnsi="Arial" w:cs="Arial"/>
            <w:b/>
            <w:bCs/>
          </w:rPr>
          <w:t>System</w:t>
        </w:r>
        <w:r w:rsidR="2B9ACDD0" w:rsidRPr="7CFA61A9">
          <w:rPr>
            <w:rFonts w:ascii="Arial" w:hAnsi="Arial" w:cs="Arial"/>
          </w:rPr>
          <w:t xml:space="preserve"> will be provided or </w:t>
        </w:r>
        <w:r w:rsidR="2B9ACDD0" w:rsidRPr="007537F3">
          <w:rPr>
            <w:rFonts w:ascii="Arial" w:hAnsi="Arial" w:cs="Arial"/>
            <w:b/>
            <w:bCs/>
          </w:rPr>
          <w:t>Modification Application</w:t>
        </w:r>
        <w:r w:rsidR="2B9ACDD0" w:rsidRPr="7CFA61A9">
          <w:rPr>
            <w:rFonts w:ascii="Arial" w:hAnsi="Arial" w:cs="Arial"/>
          </w:rPr>
          <w:t xml:space="preserve"> r</w:t>
        </w:r>
      </w:ins>
      <w:ins w:id="410" w:author="Angela Quinn (NESO)" w:date="2024-10-18T09:54:00Z">
        <w:r w:rsidR="2B9ACDD0" w:rsidRPr="7CFA61A9">
          <w:rPr>
            <w:rFonts w:ascii="Arial" w:hAnsi="Arial" w:cs="Arial"/>
          </w:rPr>
          <w:t xml:space="preserve">equired from the </w:t>
        </w:r>
        <w:r w:rsidR="2B9ACDD0" w:rsidRPr="007537F3">
          <w:rPr>
            <w:rFonts w:ascii="Arial" w:hAnsi="Arial" w:cs="Arial"/>
            <w:b/>
            <w:bCs/>
          </w:rPr>
          <w:t>User</w:t>
        </w:r>
        <w:r w:rsidR="2B9ACDD0" w:rsidRPr="7CFA61A9">
          <w:rPr>
            <w:rFonts w:ascii="Arial" w:hAnsi="Arial" w:cs="Arial"/>
          </w:rPr>
          <w:t xml:space="preserve"> as provided for in that Par</w:t>
        </w:r>
        <w:r w:rsidR="3ADDB6F9" w:rsidRPr="7CFA61A9">
          <w:rPr>
            <w:rFonts w:ascii="Arial" w:hAnsi="Arial" w:cs="Arial"/>
          </w:rPr>
          <w:t>agraph.</w:t>
        </w:r>
      </w:ins>
    </w:p>
    <w:p w14:paraId="3DC9C352" w14:textId="7F6766FF" w:rsidR="00641747" w:rsidRDefault="3ADDB6F9" w:rsidP="00CA2ECB">
      <w:pPr>
        <w:pStyle w:val="clauseindent"/>
        <w:widowControl/>
        <w:ind w:left="2835" w:hanging="1133"/>
        <w:jc w:val="both"/>
        <w:rPr>
          <w:rFonts w:ascii="Arial" w:hAnsi="Arial" w:cs="Arial"/>
        </w:rPr>
      </w:pPr>
      <w:ins w:id="411" w:author="Angela Quinn (NESO)" w:date="2024-10-18T09:56:00Z">
        <w:r w:rsidRPr="7CFA61A9">
          <w:rPr>
            <w:rFonts w:ascii="Arial" w:hAnsi="Arial" w:cs="Arial"/>
          </w:rPr>
          <w:t>6.9.3.5.3</w:t>
        </w:r>
        <w:r w:rsidR="00B11162">
          <w:tab/>
        </w:r>
        <w:r w:rsidRPr="7CFA61A9">
          <w:rPr>
            <w:rFonts w:ascii="Arial" w:hAnsi="Arial" w:cs="Arial"/>
          </w:rPr>
          <w:t xml:space="preserve">Where a </w:t>
        </w:r>
        <w:r w:rsidRPr="7CFA61A9">
          <w:rPr>
            <w:rFonts w:ascii="Arial" w:hAnsi="Arial" w:cs="Arial"/>
            <w:b/>
            <w:bCs/>
          </w:rPr>
          <w:t>Modification Notice</w:t>
        </w:r>
        <w:r w:rsidRPr="7CFA61A9">
          <w:rPr>
            <w:rFonts w:ascii="Arial" w:hAnsi="Arial" w:cs="Arial"/>
          </w:rPr>
          <w:t xml:space="preserve"> is issued by </w:t>
        </w:r>
        <w:r w:rsidRPr="7CFA61A9">
          <w:rPr>
            <w:rFonts w:ascii="Arial" w:hAnsi="Arial" w:cs="Arial"/>
            <w:b/>
            <w:bCs/>
          </w:rPr>
          <w:t>The Company</w:t>
        </w:r>
        <w:r w:rsidRPr="7CFA61A9">
          <w:rPr>
            <w:rFonts w:ascii="Arial" w:hAnsi="Arial" w:cs="Arial"/>
          </w:rPr>
          <w:t xml:space="preserve"> to the </w:t>
        </w:r>
        <w:r w:rsidRPr="7CFA61A9">
          <w:rPr>
            <w:rFonts w:ascii="Arial" w:hAnsi="Arial" w:cs="Arial"/>
            <w:b/>
            <w:bCs/>
          </w:rPr>
          <w:t>User</w:t>
        </w:r>
        <w:r w:rsidRPr="7CFA61A9">
          <w:rPr>
            <w:rFonts w:ascii="Arial" w:hAnsi="Arial" w:cs="Arial"/>
          </w:rPr>
          <w:t xml:space="preserve"> under Paragraph 6.9.3 on receipt </w:t>
        </w:r>
      </w:ins>
      <w:ins w:id="412" w:author="Angela Quinn (NESO)" w:date="2024-10-18T09:57:00Z">
        <w:r w:rsidR="3EDED590" w:rsidRPr="7CFA61A9">
          <w:rPr>
            <w:rFonts w:ascii="Arial" w:hAnsi="Arial" w:cs="Arial"/>
          </w:rPr>
          <w:t xml:space="preserve">by </w:t>
        </w:r>
        <w:r w:rsidR="3EDED590" w:rsidRPr="007537F3">
          <w:rPr>
            <w:rFonts w:ascii="Arial" w:hAnsi="Arial" w:cs="Arial"/>
            <w:b/>
            <w:bCs/>
          </w:rPr>
          <w:t>The Company</w:t>
        </w:r>
        <w:r w:rsidR="3EDED590" w:rsidRPr="7CFA61A9">
          <w:rPr>
            <w:rFonts w:ascii="Arial" w:hAnsi="Arial" w:cs="Arial"/>
          </w:rPr>
          <w:t xml:space="preserve"> </w:t>
        </w:r>
      </w:ins>
      <w:ins w:id="413" w:author="Angela Quinn (NESO)" w:date="2024-10-18T09:56:00Z">
        <w:r w:rsidRPr="7CFA61A9">
          <w:rPr>
            <w:rFonts w:ascii="Arial" w:hAnsi="Arial" w:cs="Arial"/>
          </w:rPr>
          <w:t xml:space="preserve">of a </w:t>
        </w:r>
        <w:r w:rsidRPr="7CFA61A9">
          <w:rPr>
            <w:rFonts w:ascii="Arial" w:hAnsi="Arial" w:cs="Arial"/>
            <w:b/>
            <w:bCs/>
          </w:rPr>
          <w:t>Gate 2 Application</w:t>
        </w:r>
        <w:r w:rsidRPr="7CFA61A9">
          <w:rPr>
            <w:rFonts w:ascii="Arial" w:hAnsi="Arial" w:cs="Arial"/>
          </w:rPr>
          <w:t xml:space="preserve"> by a</w:t>
        </w:r>
      </w:ins>
      <w:ins w:id="414" w:author="Angela Quinn (NESO)" w:date="2024-10-18T09:59:00Z">
        <w:r w:rsidR="2B9BDA8A" w:rsidRPr="7CFA61A9">
          <w:rPr>
            <w:rFonts w:ascii="Arial" w:hAnsi="Arial" w:cs="Arial"/>
          </w:rPr>
          <w:t>n</w:t>
        </w:r>
      </w:ins>
      <w:ins w:id="415" w:author="Angela Quinn (NESO)" w:date="2024-10-18T09:56:00Z">
        <w:r w:rsidRPr="7CFA61A9">
          <w:rPr>
            <w:rFonts w:ascii="Arial" w:hAnsi="Arial" w:cs="Arial"/>
          </w:rPr>
          <w:t xml:space="preserve"> </w:t>
        </w:r>
        <w:r w:rsidRPr="7CFA61A9">
          <w:rPr>
            <w:rFonts w:ascii="Arial" w:hAnsi="Arial" w:cs="Arial"/>
            <w:b/>
            <w:bCs/>
          </w:rPr>
          <w:t>Embedded Power Station</w:t>
        </w:r>
        <w:r w:rsidRPr="7CFA61A9">
          <w:rPr>
            <w:rFonts w:ascii="Arial" w:hAnsi="Arial" w:cs="Arial"/>
          </w:rPr>
          <w:t xml:space="preserve"> </w:t>
        </w:r>
      </w:ins>
      <w:ins w:id="416" w:author="Angela Quinn (NESO)" w:date="2024-10-18T09:59:00Z">
        <w:r w:rsidR="2B9BDA8A" w:rsidRPr="7CFA61A9">
          <w:rPr>
            <w:rFonts w:ascii="Arial" w:hAnsi="Arial" w:cs="Arial"/>
          </w:rPr>
          <w:t>f</w:t>
        </w:r>
      </w:ins>
      <w:ins w:id="417" w:author="Angela Quinn (NESO)" w:date="2024-10-18T10:00:00Z">
        <w:r w:rsidR="2B9BDA8A" w:rsidRPr="7CFA61A9">
          <w:rPr>
            <w:rFonts w:ascii="Arial" w:hAnsi="Arial" w:cs="Arial"/>
          </w:rPr>
          <w:t xml:space="preserve">or a </w:t>
        </w:r>
        <w:r w:rsidR="2B9BDA8A" w:rsidRPr="007537F3">
          <w:rPr>
            <w:rFonts w:ascii="Arial" w:hAnsi="Arial" w:cs="Arial"/>
            <w:b/>
            <w:bCs/>
          </w:rPr>
          <w:t>BEGA</w:t>
        </w:r>
        <w:r w:rsidR="2B9BDA8A" w:rsidRPr="7CFA61A9">
          <w:rPr>
            <w:rFonts w:ascii="Arial" w:hAnsi="Arial" w:cs="Arial"/>
          </w:rPr>
          <w:t xml:space="preserve"> </w:t>
        </w:r>
      </w:ins>
      <w:ins w:id="418" w:author="Angela Quinn (NESO)" w:date="2024-10-18T09:56:00Z">
        <w:r w:rsidRPr="7CFA61A9">
          <w:rPr>
            <w:rFonts w:ascii="Arial" w:hAnsi="Arial" w:cs="Arial"/>
          </w:rPr>
          <w:t xml:space="preserve">or </w:t>
        </w:r>
        <w:r w:rsidRPr="7CFA61A9">
          <w:rPr>
            <w:rFonts w:ascii="Arial" w:hAnsi="Arial" w:cs="Arial"/>
            <w:b/>
            <w:bCs/>
          </w:rPr>
          <w:t>BELLA</w:t>
        </w:r>
        <w:r w:rsidRPr="7CFA61A9">
          <w:rPr>
            <w:rFonts w:ascii="Arial" w:hAnsi="Arial" w:cs="Arial"/>
          </w:rPr>
          <w:t xml:space="preserve">, </w:t>
        </w:r>
        <w:r w:rsidRPr="7CFA61A9">
          <w:rPr>
            <w:rFonts w:ascii="Arial" w:hAnsi="Arial" w:cs="Arial"/>
          </w:rPr>
          <w:lastRenderedPageBreak/>
          <w:t xml:space="preserve">the </w:t>
        </w:r>
      </w:ins>
      <w:ins w:id="419" w:author="Angela Quinn (NESO)" w:date="2024-10-18T10:00:00Z">
        <w:r w:rsidR="477B9651" w:rsidRPr="007537F3">
          <w:rPr>
            <w:rFonts w:ascii="Arial" w:hAnsi="Arial" w:cs="Arial"/>
            <w:b/>
            <w:bCs/>
          </w:rPr>
          <w:t>Modification Application</w:t>
        </w:r>
        <w:r w:rsidR="477B9651" w:rsidRPr="7CFA61A9">
          <w:rPr>
            <w:rFonts w:ascii="Arial" w:hAnsi="Arial" w:cs="Arial"/>
          </w:rPr>
          <w:t xml:space="preserve"> </w:t>
        </w:r>
      </w:ins>
      <w:ins w:id="420" w:author="Angela Quinn (NESO)" w:date="2024-10-27T14:07:00Z">
        <w:r w:rsidR="3F6F1DE1" w:rsidRPr="7CFA61A9">
          <w:rPr>
            <w:rFonts w:ascii="Arial" w:hAnsi="Arial" w:cs="Arial"/>
          </w:rPr>
          <w:t xml:space="preserve">by the </w:t>
        </w:r>
        <w:r w:rsidR="3F6F1DE1" w:rsidRPr="007537F3">
          <w:rPr>
            <w:rFonts w:ascii="Arial" w:hAnsi="Arial" w:cs="Arial"/>
            <w:b/>
            <w:bCs/>
          </w:rPr>
          <w:t>User</w:t>
        </w:r>
        <w:r w:rsidR="3F6F1DE1" w:rsidRPr="7CFA61A9">
          <w:rPr>
            <w:rFonts w:ascii="Arial" w:hAnsi="Arial" w:cs="Arial"/>
          </w:rPr>
          <w:t xml:space="preserve"> </w:t>
        </w:r>
      </w:ins>
      <w:ins w:id="421" w:author="Angela Quinn (NESO)" w:date="2024-10-18T10:00:00Z">
        <w:r w:rsidR="477B9651" w:rsidRPr="7CFA61A9">
          <w:rPr>
            <w:rFonts w:ascii="Arial" w:hAnsi="Arial" w:cs="Arial"/>
          </w:rPr>
          <w:t xml:space="preserve">will be made in accordance with the </w:t>
        </w:r>
        <w:r w:rsidR="477B9651" w:rsidRPr="007537F3">
          <w:rPr>
            <w:rFonts w:ascii="Arial" w:hAnsi="Arial" w:cs="Arial"/>
            <w:b/>
            <w:bCs/>
          </w:rPr>
          <w:t>Gated Application and Offer Process</w:t>
        </w:r>
      </w:ins>
      <w:ins w:id="422" w:author="Angela Quinn (NESO)" w:date="2024-10-18T09:56:00Z">
        <w:r w:rsidRPr="7CFA61A9">
          <w:rPr>
            <w:rFonts w:ascii="Arial" w:hAnsi="Arial" w:cs="Arial"/>
          </w:rPr>
          <w:t>.</w:t>
        </w:r>
      </w:ins>
    </w:p>
    <w:p w14:paraId="3B1D9514" w14:textId="77777777" w:rsidR="00CA2ECB" w:rsidRDefault="00CA2ECB" w:rsidP="00CA2ECB">
      <w:pPr>
        <w:pStyle w:val="clauseindent"/>
        <w:widowControl/>
        <w:ind w:left="2420" w:hanging="1133"/>
        <w:jc w:val="both"/>
        <w:rPr>
          <w:rFonts w:ascii="Arial" w:hAnsi="Arial" w:cs="Arial"/>
        </w:rPr>
      </w:pPr>
      <w:bookmarkStart w:id="423" w:name="_DV_M161"/>
      <w:bookmarkEnd w:id="423"/>
      <w:r>
        <w:rPr>
          <w:rFonts w:ascii="Arial" w:hAnsi="Arial" w:cs="Arial"/>
        </w:rPr>
        <w:t>6.9.4</w:t>
      </w:r>
      <w:r>
        <w:rPr>
          <w:rFonts w:ascii="Arial" w:hAnsi="Arial" w:cs="Arial"/>
        </w:rPr>
        <w:tab/>
        <w:t>Modifications Required for Offshore Transmission Implementation</w:t>
      </w:r>
    </w:p>
    <w:p w14:paraId="78ECE1C0" w14:textId="77777777" w:rsidR="00CA2ECB" w:rsidRDefault="00CA2ECB" w:rsidP="00CA2ECB">
      <w:pPr>
        <w:pStyle w:val="clauseindent"/>
        <w:widowControl/>
        <w:ind w:left="2835" w:hanging="1133"/>
        <w:jc w:val="both"/>
        <w:rPr>
          <w:rFonts w:ascii="Arial" w:hAnsi="Arial" w:cs="Arial"/>
        </w:rPr>
      </w:pPr>
      <w:bookmarkStart w:id="424" w:name="_DV_M162"/>
      <w:bookmarkEnd w:id="424"/>
      <w:r>
        <w:rPr>
          <w:rFonts w:ascii="Arial" w:hAnsi="Arial" w:cs="Arial"/>
        </w:rPr>
        <w:t>6.9.4.1</w:t>
      </w:r>
      <w:r>
        <w:rPr>
          <w:rFonts w:ascii="Arial" w:hAnsi="Arial" w:cs="Arial"/>
        </w:rPr>
        <w:tab/>
      </w:r>
      <w:r>
        <w:rPr>
          <w:rFonts w:ascii="Arial" w:hAnsi="Arial" w:cs="Arial"/>
          <w:b/>
          <w:bCs/>
        </w:rPr>
        <w:t>The Company</w:t>
      </w:r>
      <w:r>
        <w:rPr>
          <w:rFonts w:ascii="Arial" w:hAnsi="Arial" w:cs="Arial"/>
        </w:rPr>
        <w:t xml:space="preserve"> shall notify </w:t>
      </w:r>
      <w:r>
        <w:rPr>
          <w:rFonts w:ascii="Arial" w:hAnsi="Arial" w:cs="Arial"/>
          <w:b/>
          <w:bCs/>
        </w:rPr>
        <w:t>Existing Offshore Generators</w:t>
      </w:r>
      <w:r>
        <w:rPr>
          <w:rFonts w:ascii="Arial" w:hAnsi="Arial" w:cs="Arial"/>
        </w:rPr>
        <w:t xml:space="preserve"> on or before go-active if </w:t>
      </w:r>
      <w:r>
        <w:rPr>
          <w:rFonts w:ascii="Arial" w:hAnsi="Arial" w:cs="Arial"/>
          <w:b/>
          <w:bCs/>
        </w:rPr>
        <w:t>The Company</w:t>
      </w:r>
      <w:r>
        <w:rPr>
          <w:rFonts w:ascii="Arial" w:hAnsi="Arial" w:cs="Arial"/>
        </w:rPr>
        <w:t xml:space="preserve"> is required to make a </w:t>
      </w:r>
      <w:r>
        <w:rPr>
          <w:rFonts w:ascii="Arial" w:hAnsi="Arial" w:cs="Arial"/>
          <w:b/>
          <w:bCs/>
        </w:rPr>
        <w:t xml:space="preserve">Modification </w:t>
      </w:r>
      <w:r>
        <w:rPr>
          <w:rFonts w:ascii="Arial" w:hAnsi="Arial" w:cs="Arial"/>
        </w:rPr>
        <w:t xml:space="preserve">to a </w:t>
      </w:r>
      <w:r>
        <w:rPr>
          <w:rFonts w:ascii="Arial" w:hAnsi="Arial" w:cs="Arial"/>
          <w:b/>
          <w:bCs/>
        </w:rPr>
        <w:t xml:space="preserve">Relevant Offshore Agreement </w:t>
      </w:r>
      <w:r>
        <w:rPr>
          <w:rFonts w:ascii="Arial" w:hAnsi="Arial" w:cs="Arial"/>
        </w:rPr>
        <w:t xml:space="preserve">to meet the requirements of the </w:t>
      </w:r>
      <w:r>
        <w:rPr>
          <w:rFonts w:ascii="Arial" w:hAnsi="Arial" w:cs="Arial"/>
          <w:b/>
          <w:bCs/>
        </w:rPr>
        <w:t>Offshore Transmission Implementation Plan</w:t>
      </w:r>
      <w:r>
        <w:rPr>
          <w:rFonts w:ascii="Arial" w:hAnsi="Arial" w:cs="Arial"/>
        </w:rPr>
        <w:t xml:space="preserve">.  Such notification by </w:t>
      </w:r>
      <w:r>
        <w:rPr>
          <w:rFonts w:ascii="Arial" w:hAnsi="Arial" w:cs="Arial"/>
          <w:b/>
          <w:bCs/>
        </w:rPr>
        <w:t>The Company</w:t>
      </w:r>
      <w:r>
        <w:rPr>
          <w:rFonts w:ascii="Arial" w:hAnsi="Arial" w:cs="Arial"/>
        </w:rPr>
        <w:t xml:space="preserve"> shall be treated as a </w:t>
      </w:r>
      <w:r>
        <w:rPr>
          <w:rFonts w:ascii="Arial" w:hAnsi="Arial" w:cs="Arial"/>
          <w:b/>
          <w:bCs/>
        </w:rPr>
        <w:t>Modification Application</w:t>
      </w:r>
      <w:r>
        <w:rPr>
          <w:rFonts w:ascii="Arial" w:hAnsi="Arial" w:cs="Arial"/>
        </w:rPr>
        <w:t xml:space="preserve"> from the </w:t>
      </w:r>
      <w:r>
        <w:rPr>
          <w:rFonts w:ascii="Arial" w:hAnsi="Arial" w:cs="Arial"/>
          <w:b/>
          <w:bCs/>
        </w:rPr>
        <w:t>Existing Offshore Generator</w:t>
      </w:r>
      <w:r>
        <w:rPr>
          <w:rFonts w:ascii="Arial" w:hAnsi="Arial" w:cs="Arial"/>
        </w:rPr>
        <w:t xml:space="preserve">.  </w:t>
      </w:r>
    </w:p>
    <w:p w14:paraId="329D7983" w14:textId="77777777" w:rsidR="00CA2ECB" w:rsidRDefault="00CA2ECB" w:rsidP="00CA2ECB">
      <w:pPr>
        <w:pStyle w:val="clauseindent"/>
        <w:widowControl/>
        <w:ind w:left="2835" w:hanging="1133"/>
        <w:jc w:val="both"/>
        <w:rPr>
          <w:rFonts w:ascii="Arial" w:hAnsi="Arial" w:cs="Arial"/>
        </w:rPr>
      </w:pPr>
      <w:bookmarkStart w:id="425" w:name="_DV_M163"/>
      <w:bookmarkEnd w:id="425"/>
      <w:r>
        <w:rPr>
          <w:rFonts w:ascii="Arial" w:hAnsi="Arial" w:cs="Arial"/>
        </w:rPr>
        <w:t>6.9.4.2</w:t>
      </w:r>
      <w:r>
        <w:rPr>
          <w:rFonts w:ascii="Arial" w:hAnsi="Arial" w:cs="Arial"/>
        </w:rPr>
        <w:tab/>
        <w:t xml:space="preserve">Any </w:t>
      </w:r>
      <w:r>
        <w:rPr>
          <w:rFonts w:ascii="Arial" w:hAnsi="Arial" w:cs="Arial"/>
          <w:b/>
          <w:bCs/>
        </w:rPr>
        <w:t>Existing Offshore Generator</w:t>
      </w:r>
      <w:r>
        <w:rPr>
          <w:rFonts w:ascii="Arial" w:hAnsi="Arial" w:cs="Arial"/>
        </w:rPr>
        <w:t xml:space="preserve"> that </w:t>
      </w:r>
      <w:r>
        <w:rPr>
          <w:rFonts w:ascii="Arial" w:hAnsi="Arial" w:cs="Arial"/>
          <w:b/>
          <w:bCs/>
        </w:rPr>
        <w:t>The Company</w:t>
      </w:r>
      <w:r>
        <w:rPr>
          <w:rFonts w:ascii="Arial" w:hAnsi="Arial" w:cs="Arial"/>
        </w:rPr>
        <w:t xml:space="preserve"> has notified under Paragraph 6.9.4.1, shall cooperate with </w:t>
      </w:r>
      <w:r>
        <w:rPr>
          <w:rFonts w:ascii="Arial" w:hAnsi="Arial" w:cs="Arial"/>
          <w:b/>
          <w:bCs/>
        </w:rPr>
        <w:t>The Company</w:t>
      </w:r>
      <w:r>
        <w:rPr>
          <w:rFonts w:ascii="Arial" w:hAnsi="Arial" w:cs="Arial"/>
        </w:rPr>
        <w:t xml:space="preserve"> to contribute to the full and timely completion of the </w:t>
      </w:r>
      <w:r>
        <w:rPr>
          <w:rFonts w:ascii="Arial" w:hAnsi="Arial" w:cs="Arial"/>
          <w:b/>
          <w:bCs/>
        </w:rPr>
        <w:t>Offshore Transmission Implementation Plan</w:t>
      </w:r>
      <w:r>
        <w:rPr>
          <w:rFonts w:ascii="Arial" w:hAnsi="Arial" w:cs="Arial"/>
        </w:rPr>
        <w:t xml:space="preserve"> </w:t>
      </w:r>
    </w:p>
    <w:p w14:paraId="5E4B6CAE" w14:textId="77777777" w:rsidR="00CA2ECB" w:rsidRDefault="00CA2ECB" w:rsidP="00CA2ECB">
      <w:pPr>
        <w:pStyle w:val="clauseindent"/>
        <w:widowControl/>
        <w:ind w:left="2835" w:hanging="1133"/>
        <w:jc w:val="both"/>
        <w:rPr>
          <w:rFonts w:ascii="Arial" w:hAnsi="Arial" w:cs="Arial"/>
        </w:rPr>
      </w:pPr>
      <w:bookmarkStart w:id="426" w:name="_DV_M164"/>
      <w:bookmarkEnd w:id="426"/>
      <w:r>
        <w:rPr>
          <w:rFonts w:ascii="Arial" w:hAnsi="Arial" w:cs="Arial"/>
        </w:rPr>
        <w:t>6.9.4.3</w:t>
      </w:r>
      <w:r>
        <w:rPr>
          <w:rFonts w:ascii="Arial" w:hAnsi="Arial" w:cs="Arial"/>
        </w:rPr>
        <w:tab/>
        <w:t xml:space="preserve">Once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has been made by a </w:t>
      </w:r>
      <w:r>
        <w:rPr>
          <w:rFonts w:ascii="Arial" w:hAnsi="Arial" w:cs="Arial"/>
          <w:b/>
          <w:bCs/>
        </w:rPr>
        <w:t>User</w:t>
      </w:r>
      <w:r>
        <w:rPr>
          <w:rFonts w:ascii="Arial" w:hAnsi="Arial" w:cs="Arial"/>
        </w:rPr>
        <w:t xml:space="preserve"> pursuant to Paragraph 6.9.4.1 the provisions of Paragraph 6.9.2.2, 6.9.2.3 and 6.9.2.4 shall thereafter apply.</w:t>
      </w:r>
    </w:p>
    <w:p w14:paraId="0E95441A" w14:textId="77777777" w:rsidR="00CA2ECB" w:rsidRPr="00CC7C3D" w:rsidRDefault="00CA2ECB" w:rsidP="00CA2ECB">
      <w:pPr>
        <w:pStyle w:val="Heading4"/>
        <w:widowControl/>
        <w:spacing w:after="360"/>
        <w:ind w:left="1287" w:hanging="720"/>
        <w:jc w:val="both"/>
        <w:rPr>
          <w:rFonts w:ascii="Arial" w:hAnsi="Arial" w:cs="Arial"/>
        </w:rPr>
      </w:pPr>
      <w:bookmarkStart w:id="427" w:name="_DV_M165"/>
      <w:bookmarkEnd w:id="427"/>
      <w:r>
        <w:rPr>
          <w:rFonts w:ascii="Arial" w:hAnsi="Arial" w:cs="Arial"/>
        </w:rPr>
        <w:t>6.9.5</w:t>
      </w:r>
      <w:r>
        <w:rPr>
          <w:rFonts w:ascii="Arial" w:hAnsi="Arial" w:cs="Arial"/>
        </w:rPr>
        <w:tab/>
        <w:t xml:space="preserve">To the extent that the provisions of any </w:t>
      </w:r>
      <w:r>
        <w:rPr>
          <w:rFonts w:ascii="Arial" w:hAnsi="Arial" w:cs="Arial"/>
          <w:b/>
          <w:bCs/>
        </w:rPr>
        <w:t>Nuclear Site Licence Provisions Agreement</w:t>
      </w:r>
      <w:r>
        <w:rPr>
          <w:rFonts w:ascii="Arial" w:hAnsi="Arial" w:cs="Arial"/>
        </w:rPr>
        <w:t xml:space="preserve"> relate to </w:t>
      </w:r>
      <w:r>
        <w:rPr>
          <w:rFonts w:ascii="Arial" w:hAnsi="Arial" w:cs="Arial"/>
          <w:b/>
          <w:bCs/>
        </w:rPr>
        <w:t>Modifications</w:t>
      </w:r>
      <w:r>
        <w:rPr>
          <w:rFonts w:ascii="Arial" w:hAnsi="Arial" w:cs="Arial"/>
        </w:rPr>
        <w:t xml:space="preserve"> (either by a </w:t>
      </w:r>
      <w:r>
        <w:rPr>
          <w:rFonts w:ascii="Arial" w:hAnsi="Arial" w:cs="Arial"/>
          <w:b/>
          <w:bCs/>
        </w:rPr>
        <w:t>User</w:t>
      </w:r>
      <w:r>
        <w:rPr>
          <w:rFonts w:ascii="Arial" w:hAnsi="Arial" w:cs="Arial"/>
        </w:rPr>
        <w:t xml:space="preserve"> or by </w:t>
      </w:r>
      <w:r>
        <w:rPr>
          <w:rFonts w:ascii="Arial" w:hAnsi="Arial" w:cs="Arial"/>
          <w:b/>
          <w:bCs/>
        </w:rPr>
        <w:t>The Company</w:t>
      </w:r>
      <w:r>
        <w:rPr>
          <w:rFonts w:ascii="Arial" w:hAnsi="Arial" w:cs="Arial"/>
        </w:rPr>
        <w:t xml:space="preserve">) as (and only as) between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they shall prevail over the provisions of this Paragraph </w:t>
      </w:r>
      <w:r w:rsidRPr="00CC7C3D">
        <w:rPr>
          <w:rFonts w:ascii="Arial" w:hAnsi="Arial" w:cs="Arial"/>
        </w:rPr>
        <w:t xml:space="preserve">6.9 to the extent that they are inconsistent. </w:t>
      </w:r>
      <w:bookmarkStart w:id="428" w:name="_Toc490940257"/>
    </w:p>
    <w:p w14:paraId="0F625AB6" w14:textId="77777777" w:rsidR="00CA2ECB" w:rsidRPr="00CC7C3D" w:rsidRDefault="00CA2ECB" w:rsidP="00CA2ECB">
      <w:pPr>
        <w:pStyle w:val="Heading4"/>
        <w:widowControl/>
        <w:ind w:left="1287" w:hanging="720"/>
        <w:jc w:val="both"/>
        <w:rPr>
          <w:rFonts w:ascii="Arial" w:hAnsi="Arial" w:cs="Arial"/>
          <w:b/>
          <w:bCs/>
        </w:rPr>
      </w:pPr>
      <w:bookmarkStart w:id="429" w:name="_DV_C2"/>
      <w:r w:rsidRPr="00CC7C3D">
        <w:rPr>
          <w:rStyle w:val="DeltaViewInsertion"/>
          <w:rFonts w:ascii="Arial" w:hAnsi="Arial" w:cs="Arial"/>
          <w:color w:val="auto"/>
          <w:u w:val="none"/>
        </w:rPr>
        <w:t>6.9.6</w:t>
      </w:r>
      <w:r w:rsidRPr="00CC7C3D">
        <w:rPr>
          <w:rStyle w:val="DeltaViewInsertion"/>
          <w:rFonts w:ascii="Arial" w:hAnsi="Arial" w:cs="Arial"/>
          <w:color w:val="auto"/>
          <w:u w:val="none"/>
        </w:rPr>
        <w:tab/>
      </w:r>
      <w:bookmarkEnd w:id="429"/>
      <w:r>
        <w:rPr>
          <w:rStyle w:val="DeltaViewInsertion"/>
          <w:rFonts w:ascii="Arial" w:hAnsi="Arial" w:cs="Arial"/>
          <w:b/>
          <w:color w:val="auto"/>
          <w:u w:val="none"/>
        </w:rPr>
        <w:t>M</w:t>
      </w:r>
      <w:r>
        <w:rPr>
          <w:rStyle w:val="DeltaViewInsertion"/>
          <w:rFonts w:ascii="Arial" w:hAnsi="Arial" w:cs="Arial"/>
          <w:b/>
          <w:bCs/>
          <w:color w:val="auto"/>
          <w:u w:val="none"/>
        </w:rPr>
        <w:t>odifications relating to OTSDUW</w:t>
      </w:r>
    </w:p>
    <w:p w14:paraId="4B3EB39C" w14:textId="77777777" w:rsidR="00CA2ECB" w:rsidRPr="00CC7C3D" w:rsidRDefault="00CA2ECB" w:rsidP="006E554D">
      <w:pPr>
        <w:pStyle w:val="Heading4"/>
        <w:widowControl/>
        <w:ind w:left="1320"/>
        <w:jc w:val="both"/>
        <w:rPr>
          <w:rFonts w:ascii="Arial" w:hAnsi="Arial" w:cs="Arial"/>
        </w:rPr>
      </w:pPr>
      <w:bookmarkStart w:id="430" w:name="_DV_C3"/>
      <w:r w:rsidRPr="00CC7C3D">
        <w:rPr>
          <w:rStyle w:val="DeltaViewInsertion"/>
          <w:rFonts w:ascii="Arial" w:hAnsi="Arial" w:cs="Arial"/>
          <w:color w:val="auto"/>
          <w:u w:val="none"/>
        </w:rPr>
        <w:t xml:space="preserve">Where </w:t>
      </w:r>
      <w:bookmarkEnd w:id="430"/>
      <w:r w:rsidRPr="00CC7C3D">
        <w:rPr>
          <w:rStyle w:val="DeltaViewInsertion"/>
          <w:rFonts w:ascii="Arial" w:hAnsi="Arial" w:cs="Arial"/>
          <w:color w:val="auto"/>
          <w:u w:val="none"/>
        </w:rPr>
        <w:t xml:space="preserve">a </w:t>
      </w:r>
      <w:r w:rsidRPr="00CC7C3D">
        <w:rPr>
          <w:rStyle w:val="DeltaViewInsertion"/>
          <w:rFonts w:ascii="Arial" w:hAnsi="Arial" w:cs="Arial"/>
          <w:b/>
          <w:bCs/>
          <w:color w:val="auto"/>
          <w:u w:val="none"/>
        </w:rPr>
        <w:t xml:space="preserve">Construction Agreement </w:t>
      </w:r>
      <w:r w:rsidRPr="00CC7C3D">
        <w:rPr>
          <w:rStyle w:val="DeltaViewInsertion"/>
          <w:rFonts w:ascii="Arial" w:hAnsi="Arial" w:cs="Arial"/>
          <w:color w:val="auto"/>
          <w:u w:val="none"/>
        </w:rPr>
        <w:t xml:space="preserve">has been entered into on the basis of </w:t>
      </w:r>
      <w:r w:rsidRPr="00CC7C3D">
        <w:rPr>
          <w:rStyle w:val="DeltaViewInsertion"/>
          <w:rFonts w:ascii="Arial" w:hAnsi="Arial" w:cs="Arial"/>
          <w:b/>
          <w:bCs/>
          <w:color w:val="auto"/>
          <w:u w:val="none"/>
        </w:rPr>
        <w:t>OTSDUW Arrangements</w:t>
      </w:r>
      <w:r w:rsidRPr="00CC7C3D">
        <w:rPr>
          <w:rStyle w:val="DeltaViewInsertion"/>
          <w:rFonts w:ascii="Arial" w:hAnsi="Arial" w:cs="Arial"/>
          <w:color w:val="auto"/>
          <w:u w:val="none"/>
        </w:rPr>
        <w:t xml:space="preserve">, then any actual or proposed replacement, renovation, modification, alteration, or construction by or on behalf of the </w:t>
      </w:r>
      <w:r w:rsidRPr="00CC7C3D">
        <w:rPr>
          <w:rStyle w:val="DeltaViewInsertion"/>
          <w:rFonts w:ascii="Arial" w:hAnsi="Arial" w:cs="Arial"/>
          <w:b/>
          <w:bCs/>
          <w:color w:val="auto"/>
          <w:u w:val="none"/>
        </w:rPr>
        <w:t xml:space="preserve">User </w:t>
      </w:r>
      <w:r w:rsidRPr="00CC7C3D">
        <w:rPr>
          <w:rStyle w:val="DeltaViewInsertion"/>
          <w:rFonts w:ascii="Arial" w:hAnsi="Arial" w:cs="Arial"/>
          <w:color w:val="auto"/>
          <w:u w:val="none"/>
        </w:rPr>
        <w:t xml:space="preserve">to the </w:t>
      </w:r>
      <w:r w:rsidRPr="00CC7C3D">
        <w:rPr>
          <w:rStyle w:val="DeltaViewInsertion"/>
          <w:rFonts w:ascii="Arial" w:hAnsi="Arial" w:cs="Arial"/>
          <w:b/>
          <w:bCs/>
          <w:color w:val="auto"/>
          <w:u w:val="none"/>
        </w:rPr>
        <w:t>OTSUA</w:t>
      </w:r>
      <w:r>
        <w:rPr>
          <w:rStyle w:val="DeltaViewInsertion"/>
          <w:rFonts w:ascii="Arial" w:hAnsi="Arial" w:cs="Arial"/>
          <w:b/>
          <w:bCs/>
          <w:color w:val="auto"/>
          <w:u w:val="none"/>
        </w:rPr>
        <w:t>,</w:t>
      </w:r>
      <w:r w:rsidRPr="00CC7C3D">
        <w:rPr>
          <w:rStyle w:val="DeltaViewInsertion"/>
          <w:rFonts w:ascii="Arial" w:hAnsi="Arial" w:cs="Arial"/>
          <w:b/>
          <w:bCs/>
          <w:color w:val="auto"/>
          <w:u w:val="none"/>
        </w:rPr>
        <w:t xml:space="preserve"> </w:t>
      </w:r>
      <w:r w:rsidRPr="00CC7C3D">
        <w:rPr>
          <w:rStyle w:val="DeltaViewInsertion"/>
          <w:rFonts w:ascii="Arial" w:hAnsi="Arial" w:cs="Arial"/>
          <w:color w:val="auto"/>
          <w:u w:val="none"/>
        </w:rPr>
        <w:t xml:space="preserve">the scope of the </w:t>
      </w:r>
      <w:r w:rsidRPr="00CC7C3D">
        <w:rPr>
          <w:rStyle w:val="DeltaViewInsertion"/>
          <w:rFonts w:ascii="Arial" w:hAnsi="Arial" w:cs="Arial"/>
          <w:b/>
          <w:bCs/>
          <w:color w:val="auto"/>
          <w:u w:val="none"/>
        </w:rPr>
        <w:t xml:space="preserve">OTSDUW </w:t>
      </w:r>
      <w:r w:rsidRPr="00CC7C3D">
        <w:rPr>
          <w:rStyle w:val="DeltaViewInsertion"/>
          <w:rFonts w:ascii="Arial" w:hAnsi="Arial" w:cs="Arial"/>
          <w:color w:val="auto"/>
          <w:u w:val="none"/>
        </w:rPr>
        <w:t xml:space="preserve">or the manner of the operation of the </w:t>
      </w:r>
      <w:r w:rsidRPr="00CC7C3D">
        <w:rPr>
          <w:rStyle w:val="DeltaViewInsertion"/>
          <w:rFonts w:ascii="Arial" w:hAnsi="Arial" w:cs="Arial"/>
          <w:b/>
          <w:bCs/>
          <w:color w:val="auto"/>
          <w:u w:val="none"/>
        </w:rPr>
        <w:t>OTSUA</w:t>
      </w:r>
      <w:r w:rsidRPr="00CC7C3D">
        <w:rPr>
          <w:rStyle w:val="DeltaViewInsertion"/>
          <w:rFonts w:ascii="Arial" w:hAnsi="Arial" w:cs="Arial"/>
          <w:color w:val="auto"/>
          <w:u w:val="none"/>
        </w:rPr>
        <w:t xml:space="preserve"> which may have a </w:t>
      </w:r>
      <w:r w:rsidRPr="00CC7C3D">
        <w:rPr>
          <w:rStyle w:val="DeltaViewInsertion"/>
          <w:rFonts w:ascii="Arial" w:hAnsi="Arial" w:cs="Arial"/>
          <w:b/>
          <w:bCs/>
          <w:color w:val="auto"/>
          <w:u w:val="none"/>
        </w:rPr>
        <w:t xml:space="preserve">Material Effect </w:t>
      </w:r>
      <w:r w:rsidRPr="00CC7C3D">
        <w:rPr>
          <w:rStyle w:val="DeltaViewInsertion"/>
          <w:rFonts w:ascii="Arial" w:hAnsi="Arial" w:cs="Arial"/>
          <w:color w:val="auto"/>
          <w:u w:val="none"/>
        </w:rPr>
        <w:t xml:space="preserve">on another </w:t>
      </w:r>
      <w:r w:rsidRPr="00CC7C3D">
        <w:rPr>
          <w:rStyle w:val="DeltaViewInsertion"/>
          <w:rFonts w:ascii="Arial" w:hAnsi="Arial" w:cs="Arial"/>
          <w:b/>
          <w:bCs/>
          <w:color w:val="auto"/>
          <w:u w:val="none"/>
        </w:rPr>
        <w:t>CUSC Party</w:t>
      </w:r>
      <w:r>
        <w:rPr>
          <w:rStyle w:val="DeltaViewInsertion"/>
          <w:rFonts w:ascii="Arial" w:hAnsi="Arial" w:cs="Arial"/>
          <w:b/>
          <w:bCs/>
          <w:color w:val="auto"/>
          <w:u w:val="none"/>
        </w:rPr>
        <w:t xml:space="preserve"> </w:t>
      </w:r>
      <w:r w:rsidRPr="00717678">
        <w:rPr>
          <w:rStyle w:val="CommentReference"/>
          <w:rFonts w:ascii="Arial" w:hAnsi="Arial" w:cs="Arial"/>
        </w:rPr>
        <w:t xml:space="preserve"> </w:t>
      </w:r>
      <w:r w:rsidRPr="00717678">
        <w:rPr>
          <w:rStyle w:val="DeltaViewInsertion"/>
          <w:rFonts w:ascii="Arial" w:hAnsi="Arial" w:cs="Arial"/>
          <w:color w:val="auto"/>
          <w:u w:val="none"/>
        </w:rPr>
        <w:t xml:space="preserve">at the particular </w:t>
      </w:r>
      <w:r w:rsidRPr="00717678">
        <w:rPr>
          <w:rStyle w:val="DeltaViewInsertion"/>
          <w:rFonts w:ascii="Arial" w:hAnsi="Arial" w:cs="Arial"/>
          <w:b/>
          <w:bCs/>
          <w:color w:val="auto"/>
          <w:u w:val="none"/>
        </w:rPr>
        <w:t xml:space="preserve">Connection Site </w:t>
      </w:r>
      <w:r w:rsidRPr="00717678">
        <w:rPr>
          <w:rStyle w:val="DeltaViewInsertion"/>
          <w:rFonts w:ascii="Arial" w:hAnsi="Arial" w:cs="Arial"/>
          <w:color w:val="auto"/>
          <w:u w:val="none"/>
        </w:rPr>
        <w:t xml:space="preserve">and/or </w:t>
      </w:r>
      <w:r w:rsidRPr="00717678">
        <w:rPr>
          <w:rStyle w:val="DeltaViewInsertion"/>
          <w:rFonts w:ascii="Arial" w:hAnsi="Arial" w:cs="Arial"/>
          <w:b/>
          <w:bCs/>
          <w:color w:val="auto"/>
          <w:u w:val="none"/>
        </w:rPr>
        <w:t xml:space="preserve">Transmission Interface Site </w:t>
      </w:r>
      <w:r w:rsidRPr="00CC7C3D">
        <w:rPr>
          <w:rStyle w:val="DeltaViewInsertion"/>
          <w:rFonts w:ascii="Arial" w:hAnsi="Arial" w:cs="Arial"/>
          <w:color w:val="auto"/>
          <w:u w:val="none"/>
        </w:rPr>
        <w:t xml:space="preserve">shall be deemed to be a </w:t>
      </w:r>
      <w:r w:rsidRPr="00CC7C3D">
        <w:rPr>
          <w:rStyle w:val="DeltaViewInsertion"/>
          <w:rFonts w:ascii="Arial" w:hAnsi="Arial" w:cs="Arial"/>
          <w:b/>
          <w:bCs/>
          <w:color w:val="auto"/>
          <w:u w:val="none"/>
        </w:rPr>
        <w:t>Modification</w:t>
      </w:r>
      <w:r w:rsidRPr="00CC7C3D">
        <w:rPr>
          <w:rStyle w:val="DeltaViewInsertion"/>
          <w:rFonts w:ascii="Arial" w:hAnsi="Arial" w:cs="Arial"/>
          <w:color w:val="auto"/>
          <w:u w:val="none"/>
        </w:rPr>
        <w:t xml:space="preserve"> proposed by the </w:t>
      </w:r>
      <w:r w:rsidRPr="00CC7C3D">
        <w:rPr>
          <w:rStyle w:val="DeltaViewInsertion"/>
          <w:rFonts w:ascii="Arial" w:hAnsi="Arial" w:cs="Arial"/>
          <w:b/>
          <w:bCs/>
          <w:color w:val="auto"/>
          <w:u w:val="none"/>
        </w:rPr>
        <w:t>User</w:t>
      </w:r>
      <w:r w:rsidRPr="00CC7C3D">
        <w:rPr>
          <w:rStyle w:val="DeltaViewInsertion"/>
          <w:rFonts w:ascii="Arial" w:hAnsi="Arial" w:cs="Arial"/>
          <w:color w:val="auto"/>
          <w:u w:val="none"/>
        </w:rPr>
        <w:t xml:space="preserve"> for the purposes of the </w:t>
      </w:r>
      <w:r w:rsidRPr="00CC7C3D">
        <w:rPr>
          <w:rStyle w:val="DeltaViewInsertion"/>
          <w:rFonts w:ascii="Arial" w:hAnsi="Arial" w:cs="Arial"/>
          <w:b/>
          <w:bCs/>
          <w:color w:val="auto"/>
          <w:u w:val="none"/>
        </w:rPr>
        <w:t>CUSC</w:t>
      </w:r>
      <w:r w:rsidRPr="00CC7C3D">
        <w:rPr>
          <w:rStyle w:val="DeltaViewInsertion"/>
          <w:rFonts w:ascii="Arial" w:hAnsi="Arial" w:cs="Arial"/>
          <w:color w:val="auto"/>
          <w:u w:val="none"/>
        </w:rPr>
        <w:t>.</w:t>
      </w:r>
    </w:p>
    <w:p w14:paraId="3F7D4A0E" w14:textId="77777777" w:rsidR="00CA2ECB" w:rsidRDefault="00CA2ECB" w:rsidP="009A0B63">
      <w:pPr>
        <w:pStyle w:val="Heading3"/>
        <w:ind w:left="426" w:hanging="426"/>
      </w:pPr>
      <w:bookmarkStart w:id="431" w:name="_DV_M166"/>
      <w:bookmarkEnd w:id="431"/>
      <w:r>
        <w:t xml:space="preserve">GENERAL PROVISIONS CONCERNING MODIFICATIONS AND NEWCONNECTION SITES </w:t>
      </w:r>
      <w:bookmarkEnd w:id="428"/>
    </w:p>
    <w:p w14:paraId="448EC185" w14:textId="77777777" w:rsidR="00CA2ECB" w:rsidRDefault="00CA2ECB" w:rsidP="00CA2ECB">
      <w:pPr>
        <w:pStyle w:val="Heading4"/>
        <w:widowControl/>
        <w:numPr>
          <w:ilvl w:val="2"/>
          <w:numId w:val="10"/>
        </w:numPr>
        <w:jc w:val="both"/>
        <w:rPr>
          <w:rFonts w:ascii="Arial" w:hAnsi="Arial" w:cs="Arial"/>
        </w:rPr>
      </w:pPr>
      <w:bookmarkStart w:id="432" w:name="_DV_M167"/>
      <w:bookmarkEnd w:id="432"/>
      <w:r>
        <w:rPr>
          <w:rFonts w:ascii="Arial" w:hAnsi="Arial" w:cs="Arial"/>
        </w:rPr>
        <w:t xml:space="preserve">Subject to the payment of its </w:t>
      </w:r>
      <w:r>
        <w:rPr>
          <w:rFonts w:ascii="Arial" w:hAnsi="Arial" w:cs="Arial"/>
          <w:b/>
          <w:bCs/>
        </w:rPr>
        <w:t>Reasonable Charges</w:t>
      </w:r>
      <w:r>
        <w:rPr>
          <w:rFonts w:ascii="Arial" w:hAnsi="Arial" w:cs="Arial"/>
        </w:rPr>
        <w:t xml:space="preserve">, if any, as provided for in this Paragraph 6.10 </w:t>
      </w:r>
      <w:r>
        <w:rPr>
          <w:rFonts w:ascii="Arial" w:hAnsi="Arial" w:cs="Arial"/>
          <w:b/>
          <w:bCs/>
        </w:rPr>
        <w:t xml:space="preserve">The Company </w:t>
      </w:r>
      <w:r>
        <w:rPr>
          <w:rFonts w:ascii="Arial" w:hAnsi="Arial" w:cs="Arial"/>
        </w:rPr>
        <w:t xml:space="preserve">undertakes to each </w:t>
      </w:r>
      <w:r>
        <w:rPr>
          <w:rFonts w:ascii="Arial" w:hAnsi="Arial" w:cs="Arial"/>
          <w:b/>
          <w:bCs/>
        </w:rPr>
        <w:t>User</w:t>
      </w:r>
      <w:r>
        <w:rPr>
          <w:rFonts w:ascii="Arial" w:hAnsi="Arial" w:cs="Arial"/>
        </w:rPr>
        <w:t xml:space="preserve"> to provide all advice and assistance reasonably </w:t>
      </w:r>
      <w:r>
        <w:rPr>
          <w:rFonts w:ascii="Arial" w:hAnsi="Arial" w:cs="Arial"/>
        </w:rPr>
        <w:lastRenderedPageBreak/>
        <w:t xml:space="preserve">requested by that </w:t>
      </w:r>
      <w:r>
        <w:rPr>
          <w:rFonts w:ascii="Arial" w:hAnsi="Arial" w:cs="Arial"/>
          <w:b/>
          <w:bCs/>
        </w:rPr>
        <w:t>User</w:t>
      </w:r>
      <w:r>
        <w:rPr>
          <w:rFonts w:ascii="Arial" w:hAnsi="Arial" w:cs="Arial"/>
        </w:rPr>
        <w:t xml:space="preserve"> to enable that </w:t>
      </w:r>
      <w:r>
        <w:rPr>
          <w:rFonts w:ascii="Arial" w:hAnsi="Arial" w:cs="Arial"/>
          <w:b/>
          <w:bCs/>
        </w:rPr>
        <w:t>User</w:t>
      </w:r>
      <w:r>
        <w:rPr>
          <w:rFonts w:ascii="Arial" w:hAnsi="Arial" w:cs="Arial"/>
        </w:rPr>
        <w:t xml:space="preserve"> adequately to assess the implications (including the feasibility) of making a </w:t>
      </w:r>
      <w:r>
        <w:rPr>
          <w:rFonts w:ascii="Arial" w:hAnsi="Arial" w:cs="Arial"/>
          <w:b/>
          <w:bCs/>
        </w:rPr>
        <w:t>Modification</w:t>
      </w:r>
      <w:r>
        <w:rPr>
          <w:rFonts w:ascii="Arial" w:hAnsi="Arial" w:cs="Arial"/>
        </w:rPr>
        <w:t xml:space="preserve"> to the </w:t>
      </w:r>
      <w:r>
        <w:rPr>
          <w:rFonts w:ascii="Arial" w:hAnsi="Arial" w:cs="Arial"/>
          <w:b/>
          <w:bCs/>
        </w:rPr>
        <w:t>User's Equipment</w:t>
      </w:r>
      <w:bookmarkStart w:id="433" w:name="_DV_M168"/>
      <w:bookmarkEnd w:id="433"/>
      <w:r>
        <w:rPr>
          <w:rFonts w:ascii="Arial" w:hAnsi="Arial" w:cs="Arial"/>
          <w:b/>
          <w:bCs/>
        </w:rPr>
        <w:t>,</w:t>
      </w:r>
      <w:r>
        <w:rPr>
          <w:rFonts w:ascii="Arial" w:hAnsi="Arial" w:cs="Arial"/>
        </w:rPr>
        <w:t xml:space="preserve"> the </w:t>
      </w:r>
      <w:r>
        <w:rPr>
          <w:rFonts w:ascii="Arial" w:hAnsi="Arial" w:cs="Arial"/>
          <w:b/>
          <w:bCs/>
        </w:rPr>
        <w:t>User's</w:t>
      </w:r>
      <w:r>
        <w:rPr>
          <w:rFonts w:ascii="Arial" w:hAnsi="Arial" w:cs="Arial"/>
        </w:rPr>
        <w:t xml:space="preserve"> </w:t>
      </w:r>
      <w:r>
        <w:rPr>
          <w:rFonts w:ascii="Arial" w:hAnsi="Arial" w:cs="Arial"/>
          <w:b/>
          <w:bCs/>
        </w:rPr>
        <w:t>System</w:t>
      </w:r>
      <w:bookmarkStart w:id="434" w:name="_DV_C8"/>
      <w:r w:rsidRPr="00CC7C3D">
        <w:rPr>
          <w:rStyle w:val="DeltaViewInsertion"/>
          <w:rFonts w:ascii="Arial" w:hAnsi="Arial" w:cs="Arial"/>
          <w:color w:val="auto"/>
          <w:u w:val="none"/>
        </w:rPr>
        <w:t xml:space="preserve"> </w:t>
      </w:r>
      <w:bookmarkEnd w:id="434"/>
      <w:r w:rsidRPr="00CC7C3D">
        <w:rPr>
          <w:rStyle w:val="DeltaViewInsertion"/>
          <w:rFonts w:ascii="Arial" w:hAnsi="Arial" w:cs="Arial"/>
          <w:color w:val="auto"/>
          <w:u w:val="none"/>
        </w:rPr>
        <w:t xml:space="preserve">or the </w:t>
      </w:r>
      <w:r w:rsidRPr="00CC7C3D">
        <w:rPr>
          <w:rFonts w:ascii="Arial" w:hAnsi="Arial" w:cs="Arial"/>
          <w:b/>
          <w:bCs/>
        </w:rPr>
        <w:t xml:space="preserve">OTSUA </w:t>
      </w:r>
      <w:r w:rsidRPr="00CC7C3D">
        <w:rPr>
          <w:rFonts w:ascii="Arial" w:hAnsi="Arial" w:cs="Arial"/>
        </w:rPr>
        <w:t>(</w:t>
      </w:r>
      <w:r>
        <w:rPr>
          <w:rFonts w:ascii="Arial" w:hAnsi="Arial" w:cs="Arial"/>
        </w:rPr>
        <w:t xml:space="preserve">whether such </w:t>
      </w:r>
      <w:r>
        <w:rPr>
          <w:rFonts w:ascii="Arial" w:hAnsi="Arial" w:cs="Arial"/>
          <w:b/>
          <w:bCs/>
        </w:rPr>
        <w:t>Modification</w:t>
      </w:r>
      <w:r>
        <w:rPr>
          <w:rFonts w:ascii="Arial" w:hAnsi="Arial" w:cs="Arial"/>
        </w:rPr>
        <w:t xml:space="preserve"> is to be made at the request of </w:t>
      </w:r>
      <w:r>
        <w:rPr>
          <w:rFonts w:ascii="Arial" w:hAnsi="Arial" w:cs="Arial"/>
          <w:b/>
          <w:bCs/>
        </w:rPr>
        <w:t xml:space="preserve">The Company </w:t>
      </w:r>
      <w:r>
        <w:rPr>
          <w:rFonts w:ascii="Arial" w:hAnsi="Arial" w:cs="Arial"/>
        </w:rPr>
        <w:t xml:space="preserve">or of the </w:t>
      </w:r>
      <w:r>
        <w:rPr>
          <w:rFonts w:ascii="Arial" w:hAnsi="Arial" w:cs="Arial"/>
          <w:b/>
          <w:bCs/>
        </w:rPr>
        <w:t>User</w:t>
      </w:r>
      <w:r>
        <w:rPr>
          <w:rFonts w:ascii="Arial" w:hAnsi="Arial" w:cs="Arial"/>
        </w:rPr>
        <w:t xml:space="preserve">) or of constructing a </w:t>
      </w:r>
      <w:r>
        <w:rPr>
          <w:rFonts w:ascii="Arial" w:hAnsi="Arial" w:cs="Arial"/>
          <w:b/>
          <w:bCs/>
        </w:rPr>
        <w:t>New Connection Site</w:t>
      </w:r>
      <w:r>
        <w:rPr>
          <w:rFonts w:ascii="Arial" w:hAnsi="Arial" w:cs="Arial"/>
        </w:rPr>
        <w:t xml:space="preserve"> </w:t>
      </w:r>
      <w:bookmarkStart w:id="435" w:name="_DV_M170"/>
      <w:bookmarkStart w:id="436" w:name="_DV_C9"/>
      <w:bookmarkEnd w:id="435"/>
      <w:r w:rsidRPr="00CC7C3D">
        <w:rPr>
          <w:rStyle w:val="DeltaViewInsertion"/>
          <w:rFonts w:ascii="Arial" w:hAnsi="Arial" w:cs="Arial"/>
          <w:color w:val="auto"/>
          <w:u w:val="none"/>
        </w:rPr>
        <w:t xml:space="preserve">or undertaking  </w:t>
      </w:r>
      <w:r w:rsidRPr="00CC7C3D">
        <w:rPr>
          <w:rStyle w:val="DeltaViewInsertion"/>
          <w:rFonts w:ascii="Arial" w:hAnsi="Arial" w:cs="Arial"/>
          <w:b/>
          <w:bCs/>
          <w:color w:val="auto"/>
          <w:u w:val="none"/>
        </w:rPr>
        <w:t>Offshore Transmission System Development User Works</w:t>
      </w:r>
      <w:bookmarkEnd w:id="436"/>
      <w:r w:rsidRPr="00CC7C3D">
        <w:t xml:space="preserve"> </w:t>
      </w:r>
      <w:r>
        <w:rPr>
          <w:rFonts w:ascii="Arial" w:hAnsi="Arial" w:cs="Arial"/>
        </w:rPr>
        <w:t xml:space="preserve">(including adequately assessing the feasibility of making any </w:t>
      </w:r>
      <w:r>
        <w:rPr>
          <w:rFonts w:ascii="Arial" w:hAnsi="Arial" w:cs="Arial"/>
          <w:b/>
          <w:bCs/>
        </w:rPr>
        <w:t xml:space="preserve">Connection Application </w:t>
      </w:r>
      <w:r>
        <w:rPr>
          <w:rFonts w:ascii="Arial" w:hAnsi="Arial" w:cs="Arial"/>
        </w:rPr>
        <w:t xml:space="preserve">or considering the terms of any </w:t>
      </w:r>
      <w:r>
        <w:rPr>
          <w:rFonts w:ascii="Arial" w:hAnsi="Arial" w:cs="Arial"/>
          <w:b/>
          <w:bCs/>
        </w:rPr>
        <w:t>Connection Offer</w:t>
      </w:r>
      <w:r>
        <w:rPr>
          <w:rFonts w:ascii="Arial" w:hAnsi="Arial" w:cs="Arial"/>
        </w:rPr>
        <w:t xml:space="preserve">). If the proposed </w:t>
      </w:r>
      <w:r>
        <w:rPr>
          <w:rFonts w:ascii="Arial" w:hAnsi="Arial" w:cs="Arial"/>
          <w:b/>
          <w:bCs/>
        </w:rPr>
        <w:t>Modification</w:t>
      </w:r>
      <w:r>
        <w:rPr>
          <w:rFonts w:ascii="Arial" w:hAnsi="Arial" w:cs="Arial"/>
        </w:rPr>
        <w:t xml:space="preserve"> by the </w:t>
      </w:r>
      <w:r>
        <w:rPr>
          <w:rFonts w:ascii="Arial" w:hAnsi="Arial" w:cs="Arial"/>
          <w:b/>
          <w:bCs/>
        </w:rPr>
        <w:t>User</w:t>
      </w:r>
      <w:r>
        <w:rPr>
          <w:rFonts w:ascii="Arial" w:hAnsi="Arial" w:cs="Arial"/>
        </w:rPr>
        <w:t xml:space="preserve"> is or may be required as a result of a </w:t>
      </w:r>
      <w:r>
        <w:rPr>
          <w:rFonts w:ascii="Arial" w:hAnsi="Arial" w:cs="Arial"/>
          <w:b/>
          <w:bCs/>
        </w:rPr>
        <w:t>Modification</w:t>
      </w:r>
      <w:r>
        <w:rPr>
          <w:rFonts w:ascii="Arial" w:hAnsi="Arial" w:cs="Arial"/>
        </w:rPr>
        <w:t xml:space="preserve"> proposed by </w:t>
      </w:r>
      <w:r>
        <w:rPr>
          <w:rFonts w:ascii="Arial" w:hAnsi="Arial" w:cs="Arial"/>
          <w:b/>
          <w:bCs/>
        </w:rPr>
        <w:t xml:space="preserve">The Company </w:t>
      </w:r>
      <w:r>
        <w:rPr>
          <w:rFonts w:ascii="Arial" w:hAnsi="Arial" w:cs="Arial"/>
        </w:rPr>
        <w:t xml:space="preserve">then </w:t>
      </w:r>
      <w:r>
        <w:rPr>
          <w:rFonts w:ascii="Arial" w:hAnsi="Arial" w:cs="Arial"/>
          <w:b/>
          <w:bCs/>
        </w:rPr>
        <w:t>The Company</w:t>
      </w:r>
      <w:r>
        <w:rPr>
          <w:rFonts w:ascii="Arial" w:hAnsi="Arial" w:cs="Arial"/>
        </w:rPr>
        <w:t xml:space="preserve"> shall provide  such advice and assistance free of charge. If the proposed </w:t>
      </w:r>
      <w:r>
        <w:rPr>
          <w:rFonts w:ascii="Arial" w:hAnsi="Arial" w:cs="Arial"/>
          <w:b/>
          <w:bCs/>
        </w:rPr>
        <w:t>Modification</w:t>
      </w:r>
      <w:r>
        <w:rPr>
          <w:rFonts w:ascii="Arial" w:hAnsi="Arial" w:cs="Arial"/>
        </w:rPr>
        <w:t xml:space="preserve"> is or may be proposed by the </w:t>
      </w:r>
      <w:r>
        <w:rPr>
          <w:rFonts w:ascii="Arial" w:hAnsi="Arial" w:cs="Arial"/>
          <w:b/>
          <w:bCs/>
        </w:rPr>
        <w:t>User</w:t>
      </w:r>
      <w:r>
        <w:rPr>
          <w:rFonts w:ascii="Arial" w:hAnsi="Arial" w:cs="Arial"/>
        </w:rPr>
        <w:t xml:space="preserve"> or if the advice and assistance is in respect of a</w:t>
      </w:r>
      <w:r>
        <w:rPr>
          <w:rFonts w:ascii="Arial" w:hAnsi="Arial" w:cs="Arial"/>
          <w:b/>
          <w:bCs/>
        </w:rPr>
        <w:t xml:space="preserve"> New Connection Site</w:t>
      </w:r>
      <w:r>
        <w:rPr>
          <w:rFonts w:ascii="Arial" w:hAnsi="Arial" w:cs="Arial"/>
        </w:rPr>
        <w:t xml:space="preserve"> </w:t>
      </w:r>
      <w:r>
        <w:rPr>
          <w:rFonts w:ascii="Arial" w:hAnsi="Arial" w:cs="Arial"/>
          <w:b/>
          <w:bCs/>
        </w:rPr>
        <w:t xml:space="preserve">The Company </w:t>
      </w:r>
      <w:r>
        <w:rPr>
          <w:rFonts w:ascii="Arial" w:hAnsi="Arial" w:cs="Arial"/>
        </w:rPr>
        <w:t xml:space="preserve">may charge the </w:t>
      </w:r>
      <w:r>
        <w:rPr>
          <w:rFonts w:ascii="Arial" w:hAnsi="Arial" w:cs="Arial"/>
          <w:b/>
          <w:bCs/>
        </w:rPr>
        <w:t>User</w:t>
      </w:r>
      <w:r>
        <w:rPr>
          <w:rFonts w:ascii="Arial" w:hAnsi="Arial" w:cs="Arial"/>
        </w:rPr>
        <w:t xml:space="preserve"> </w:t>
      </w:r>
      <w:r>
        <w:rPr>
          <w:rFonts w:ascii="Arial" w:hAnsi="Arial" w:cs="Arial"/>
          <w:b/>
          <w:bCs/>
        </w:rPr>
        <w:t>Reasonable Charges</w:t>
      </w:r>
      <w:r>
        <w:rPr>
          <w:rFonts w:ascii="Arial" w:hAnsi="Arial" w:cs="Arial"/>
        </w:rPr>
        <w:t xml:space="preserve"> for such advice and assistance. The provision of such advice and assistance shall be subject to any confidentiality obligations binding on </w:t>
      </w:r>
      <w:r>
        <w:rPr>
          <w:rFonts w:ascii="Arial" w:hAnsi="Arial" w:cs="Arial"/>
          <w:b/>
          <w:bCs/>
        </w:rPr>
        <w:t xml:space="preserve">The Company </w:t>
      </w:r>
      <w:r>
        <w:rPr>
          <w:rFonts w:ascii="Arial" w:hAnsi="Arial" w:cs="Arial"/>
        </w:rPr>
        <w:t xml:space="preserve">and that </w:t>
      </w:r>
      <w:r>
        <w:rPr>
          <w:rFonts w:ascii="Arial" w:hAnsi="Arial" w:cs="Arial"/>
          <w:b/>
          <w:bCs/>
        </w:rPr>
        <w:t>User</w:t>
      </w:r>
      <w:r>
        <w:rPr>
          <w:rFonts w:ascii="Arial" w:hAnsi="Arial" w:cs="Arial"/>
        </w:rPr>
        <w:t>.</w:t>
      </w:r>
    </w:p>
    <w:p w14:paraId="33A2DB44" w14:textId="77777777" w:rsidR="00CA2ECB" w:rsidRDefault="00CA2ECB" w:rsidP="00CA2ECB">
      <w:pPr>
        <w:pStyle w:val="Heading4"/>
        <w:widowControl/>
        <w:numPr>
          <w:ilvl w:val="2"/>
          <w:numId w:val="10"/>
        </w:numPr>
        <w:jc w:val="both"/>
        <w:rPr>
          <w:rFonts w:ascii="Arial" w:hAnsi="Arial" w:cs="Arial"/>
        </w:rPr>
      </w:pPr>
      <w:bookmarkStart w:id="437" w:name="_DV_M171"/>
      <w:bookmarkEnd w:id="437"/>
      <w:r>
        <w:rPr>
          <w:rFonts w:ascii="Arial" w:hAnsi="Arial" w:cs="Arial"/>
        </w:rPr>
        <w:t xml:space="preserve">When giving such advice and assistance </w:t>
      </w:r>
      <w:r>
        <w:rPr>
          <w:rFonts w:ascii="Arial" w:hAnsi="Arial" w:cs="Arial"/>
          <w:b/>
          <w:bCs/>
        </w:rPr>
        <w:t>The Company</w:t>
      </w:r>
      <w:r>
        <w:rPr>
          <w:rFonts w:ascii="Arial" w:hAnsi="Arial" w:cs="Arial"/>
        </w:rPr>
        <w:t xml:space="preserve"> shall comply with </w:t>
      </w:r>
      <w:r>
        <w:rPr>
          <w:rFonts w:ascii="Arial" w:hAnsi="Arial" w:cs="Arial"/>
          <w:b/>
          <w:bCs/>
        </w:rPr>
        <w:t>Good Industry Practice</w:t>
      </w:r>
      <w:r>
        <w:rPr>
          <w:rFonts w:ascii="Arial" w:hAnsi="Arial" w:cs="Arial"/>
        </w:rPr>
        <w:t>.</w:t>
      </w:r>
    </w:p>
    <w:p w14:paraId="09C29247" w14:textId="77777777" w:rsidR="00CA2ECB" w:rsidRDefault="00CA2ECB" w:rsidP="00CA2ECB">
      <w:pPr>
        <w:pStyle w:val="Heading4"/>
        <w:widowControl/>
        <w:numPr>
          <w:ilvl w:val="2"/>
          <w:numId w:val="10"/>
        </w:numPr>
        <w:jc w:val="both"/>
        <w:rPr>
          <w:rFonts w:ascii="Arial" w:hAnsi="Arial" w:cs="Arial"/>
        </w:rPr>
      </w:pPr>
      <w:bookmarkStart w:id="438" w:name="_DV_M172"/>
      <w:bookmarkEnd w:id="438"/>
      <w:r>
        <w:rPr>
          <w:rFonts w:ascii="Arial" w:hAnsi="Arial" w:cs="Arial"/>
          <w:b/>
          <w:bCs/>
        </w:rPr>
        <w:t xml:space="preserve">The Company </w:t>
      </w:r>
      <w:r>
        <w:rPr>
          <w:rFonts w:ascii="Arial" w:hAnsi="Arial" w:cs="Arial"/>
        </w:rPr>
        <w:t>shall have</w:t>
      </w:r>
      <w:r>
        <w:rPr>
          <w:rFonts w:ascii="Arial" w:hAnsi="Arial" w:cs="Arial"/>
          <w:b/>
          <w:bCs/>
        </w:rPr>
        <w:t xml:space="preserve"> </w:t>
      </w:r>
      <w:r>
        <w:rPr>
          <w:rFonts w:ascii="Arial" w:hAnsi="Arial" w:cs="Arial"/>
        </w:rPr>
        <w:t xml:space="preserve">no obligation to compensate any </w:t>
      </w:r>
      <w:r>
        <w:rPr>
          <w:rFonts w:ascii="Arial" w:hAnsi="Arial" w:cs="Arial"/>
          <w:b/>
          <w:bCs/>
        </w:rPr>
        <w:t>User</w:t>
      </w:r>
      <w:r>
        <w:rPr>
          <w:rFonts w:ascii="Arial" w:hAnsi="Arial" w:cs="Arial"/>
        </w:rPr>
        <w:t xml:space="preserve"> (the "</w:t>
      </w:r>
      <w:r>
        <w:rPr>
          <w:rFonts w:ascii="Arial" w:hAnsi="Arial" w:cs="Arial"/>
          <w:b/>
          <w:bCs/>
        </w:rPr>
        <w:t>First User</w:t>
      </w:r>
      <w:r>
        <w:rPr>
          <w:rFonts w:ascii="Arial" w:hAnsi="Arial" w:cs="Arial"/>
        </w:rPr>
        <w:t xml:space="preserve">") for the cost or expense of any </w:t>
      </w:r>
      <w:r>
        <w:rPr>
          <w:rFonts w:ascii="Arial" w:hAnsi="Arial" w:cs="Arial"/>
          <w:b/>
          <w:bCs/>
        </w:rPr>
        <w:t>Modification</w:t>
      </w:r>
      <w:r>
        <w:rPr>
          <w:rFonts w:ascii="Arial" w:hAnsi="Arial" w:cs="Arial"/>
        </w:rPr>
        <w:t xml:space="preserve"> required to be made by any </w:t>
      </w:r>
      <w:r>
        <w:rPr>
          <w:rFonts w:ascii="Arial" w:hAnsi="Arial" w:cs="Arial"/>
          <w:b/>
          <w:bCs/>
        </w:rPr>
        <w:t>User</w:t>
      </w:r>
      <w:r>
        <w:rPr>
          <w:rFonts w:ascii="Arial" w:hAnsi="Arial" w:cs="Arial"/>
        </w:rPr>
        <w:t xml:space="preserve"> as a result of any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under Paragraph 6.9.3.1.  Where such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is made as a result of the construction of a </w:t>
      </w:r>
      <w:r>
        <w:rPr>
          <w:rFonts w:ascii="Arial" w:hAnsi="Arial" w:cs="Arial"/>
          <w:b/>
          <w:bCs/>
        </w:rPr>
        <w:t>New Connection Site</w:t>
      </w:r>
      <w:r>
        <w:rPr>
          <w:rFonts w:ascii="Arial" w:hAnsi="Arial" w:cs="Arial"/>
        </w:rPr>
        <w:t xml:space="preserve"> or a </w:t>
      </w:r>
      <w:r>
        <w:rPr>
          <w:rFonts w:ascii="Arial" w:hAnsi="Arial" w:cs="Arial"/>
          <w:b/>
          <w:bCs/>
        </w:rPr>
        <w:t>Modification</w:t>
      </w:r>
      <w:r>
        <w:rPr>
          <w:rFonts w:ascii="Arial" w:hAnsi="Arial" w:cs="Arial"/>
        </w:rPr>
        <w:t xml:space="preserve"> for another </w:t>
      </w:r>
      <w:r>
        <w:rPr>
          <w:rFonts w:ascii="Arial" w:hAnsi="Arial" w:cs="Arial"/>
          <w:b/>
          <w:bCs/>
        </w:rPr>
        <w:t>User</w:t>
      </w:r>
      <w:r>
        <w:rPr>
          <w:rFonts w:ascii="Arial" w:hAnsi="Arial" w:cs="Arial"/>
        </w:rPr>
        <w:t xml:space="preserve"> (the "</w:t>
      </w:r>
      <w:r>
        <w:rPr>
          <w:rFonts w:ascii="Arial" w:hAnsi="Arial" w:cs="Arial"/>
          <w:b/>
          <w:bCs/>
        </w:rPr>
        <w:t>Other User</w:t>
      </w:r>
      <w:r>
        <w:rPr>
          <w:rFonts w:ascii="Arial" w:hAnsi="Arial" w:cs="Arial"/>
        </w:rPr>
        <w:t xml:space="preserve">"), the </w:t>
      </w:r>
      <w:r>
        <w:rPr>
          <w:rFonts w:ascii="Arial" w:hAnsi="Arial" w:cs="Arial"/>
          <w:b/>
          <w:bCs/>
        </w:rPr>
        <w:t>Other User</w:t>
      </w:r>
      <w:r>
        <w:rPr>
          <w:rFonts w:ascii="Arial" w:hAnsi="Arial" w:cs="Arial"/>
        </w:rPr>
        <w:t xml:space="preserve"> shall compensate the </w:t>
      </w:r>
      <w:r>
        <w:rPr>
          <w:rFonts w:ascii="Arial" w:hAnsi="Arial" w:cs="Arial"/>
          <w:b/>
          <w:bCs/>
        </w:rPr>
        <w:t>First User</w:t>
      </w:r>
      <w:r>
        <w:rPr>
          <w:rFonts w:ascii="Arial" w:hAnsi="Arial" w:cs="Arial"/>
        </w:rPr>
        <w:t xml:space="preserve"> for the reasonable and proper cost and expense of any </w:t>
      </w:r>
      <w:r>
        <w:rPr>
          <w:rFonts w:ascii="Arial" w:hAnsi="Arial" w:cs="Arial"/>
          <w:b/>
          <w:bCs/>
        </w:rPr>
        <w:t>Modifications</w:t>
      </w:r>
      <w:r>
        <w:rPr>
          <w:rFonts w:ascii="Arial" w:hAnsi="Arial" w:cs="Arial"/>
        </w:rPr>
        <w:t xml:space="preserve"> required to be made by the </w:t>
      </w:r>
      <w:r>
        <w:rPr>
          <w:rFonts w:ascii="Arial" w:hAnsi="Arial" w:cs="Arial"/>
          <w:b/>
          <w:bCs/>
        </w:rPr>
        <w:t>First User</w:t>
      </w:r>
      <w:r>
        <w:rPr>
          <w:rFonts w:ascii="Arial" w:hAnsi="Arial" w:cs="Arial"/>
        </w:rPr>
        <w:t xml:space="preserve"> as a result of that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Such compensation shall be paid to the </w:t>
      </w:r>
      <w:r>
        <w:rPr>
          <w:rFonts w:ascii="Arial" w:hAnsi="Arial" w:cs="Arial"/>
          <w:b/>
          <w:bCs/>
        </w:rPr>
        <w:t>First User</w:t>
      </w:r>
      <w:r>
        <w:rPr>
          <w:rFonts w:ascii="Arial" w:hAnsi="Arial" w:cs="Arial"/>
        </w:rPr>
        <w:t xml:space="preserve"> by the </w:t>
      </w:r>
      <w:r>
        <w:rPr>
          <w:rFonts w:ascii="Arial" w:hAnsi="Arial" w:cs="Arial"/>
          <w:b/>
          <w:bCs/>
        </w:rPr>
        <w:t>Other User</w:t>
      </w:r>
      <w:r>
        <w:rPr>
          <w:rFonts w:ascii="Arial" w:hAnsi="Arial" w:cs="Arial"/>
        </w:rPr>
        <w:t xml:space="preserve"> within thirty days of production to the </w:t>
      </w:r>
      <w:r>
        <w:rPr>
          <w:rFonts w:ascii="Arial" w:hAnsi="Arial" w:cs="Arial"/>
          <w:b/>
          <w:bCs/>
        </w:rPr>
        <w:t>Other User</w:t>
      </w:r>
      <w:r>
        <w:rPr>
          <w:rFonts w:ascii="Arial" w:hAnsi="Arial" w:cs="Arial"/>
        </w:rPr>
        <w:t xml:space="preserve"> of a receipted invoice (together with a detailed breakdown of such reasonable costs and expenses) for the expenditure which has been incurred by the </w:t>
      </w:r>
      <w:r>
        <w:rPr>
          <w:rFonts w:ascii="Arial" w:hAnsi="Arial" w:cs="Arial"/>
          <w:b/>
          <w:bCs/>
        </w:rPr>
        <w:t>First User</w:t>
      </w:r>
      <w:r>
        <w:rPr>
          <w:rFonts w:ascii="Arial" w:hAnsi="Arial" w:cs="Arial"/>
        </w:rPr>
        <w:t xml:space="preserve">. </w:t>
      </w:r>
    </w:p>
    <w:p w14:paraId="087267B7" w14:textId="77777777" w:rsidR="00CA2ECB" w:rsidRDefault="00CA2ECB" w:rsidP="00CA2ECB">
      <w:pPr>
        <w:pStyle w:val="Unnumbered"/>
        <w:widowControl/>
        <w:ind w:left="1701"/>
        <w:jc w:val="both"/>
        <w:rPr>
          <w:rFonts w:ascii="Arial" w:hAnsi="Arial" w:cs="Arial"/>
        </w:rPr>
      </w:pPr>
      <w:bookmarkStart w:id="439" w:name="_DV_M173"/>
      <w:bookmarkEnd w:id="439"/>
      <w:r>
        <w:rPr>
          <w:rFonts w:ascii="Arial" w:hAnsi="Arial" w:cs="Arial"/>
        </w:rPr>
        <w:t>Modification Offer and Connection Offer conditional upon other Modification and Connection Offers</w:t>
      </w:r>
    </w:p>
    <w:p w14:paraId="28019A9E" w14:textId="282BA68A" w:rsidR="00CA2ECB" w:rsidRDefault="00CA2ECB" w:rsidP="00CA2ECB">
      <w:pPr>
        <w:pStyle w:val="Heading4"/>
        <w:widowControl/>
        <w:ind w:left="1701" w:hanging="850"/>
        <w:jc w:val="both"/>
        <w:rPr>
          <w:rFonts w:ascii="Arial" w:hAnsi="Arial" w:cs="Arial"/>
        </w:rPr>
      </w:pPr>
      <w:bookmarkStart w:id="440" w:name="_DV_M174"/>
      <w:bookmarkEnd w:id="440"/>
      <w:r>
        <w:rPr>
          <w:rFonts w:ascii="Arial" w:hAnsi="Arial" w:cs="Arial"/>
        </w:rPr>
        <w:t>6.10.4</w:t>
      </w:r>
      <w:r>
        <w:rPr>
          <w:rFonts w:ascii="Arial" w:hAnsi="Arial" w:cs="Arial"/>
        </w:rPr>
        <w:tab/>
      </w:r>
      <w:ins w:id="441" w:author="Angela Quinn (NESO)" w:date="2024-10-18T08:23:00Z">
        <w:r w:rsidR="00CA54F8">
          <w:rPr>
            <w:rFonts w:ascii="Arial" w:hAnsi="Arial" w:cs="Arial"/>
          </w:rPr>
          <w:t xml:space="preserve">This </w:t>
        </w:r>
        <w:r w:rsidR="00CC299D">
          <w:rPr>
            <w:rFonts w:ascii="Arial" w:hAnsi="Arial" w:cs="Arial"/>
          </w:rPr>
          <w:t xml:space="preserve">Paragraph does not apply in the case of </w:t>
        </w:r>
        <w:r w:rsidR="00CC299D" w:rsidRPr="007829AF">
          <w:rPr>
            <w:rFonts w:ascii="Arial" w:hAnsi="Arial" w:cs="Arial"/>
            <w:b/>
            <w:bCs/>
          </w:rPr>
          <w:t>Gated Offers</w:t>
        </w:r>
        <w:r w:rsidR="007829AF">
          <w:rPr>
            <w:rFonts w:ascii="Arial" w:hAnsi="Arial" w:cs="Arial"/>
          </w:rPr>
          <w:t xml:space="preserve"> and  references within</w:t>
        </w:r>
      </w:ins>
      <w:ins w:id="442" w:author="Angela Quinn (NESO)" w:date="2024-10-18T08:24:00Z">
        <w:r w:rsidR="007829AF">
          <w:rPr>
            <w:rFonts w:ascii="Arial" w:hAnsi="Arial" w:cs="Arial"/>
          </w:rPr>
          <w:t xml:space="preserve"> it shall be construed accordingly</w:t>
        </w:r>
      </w:ins>
      <w:ins w:id="443" w:author="Angela Quinn (NESO)" w:date="2024-10-18T08:23:00Z">
        <w:r w:rsidR="00CC299D">
          <w:rPr>
            <w:rFonts w:ascii="Arial" w:hAnsi="Arial" w:cs="Arial"/>
          </w:rPr>
          <w:t xml:space="preserve">. </w:t>
        </w:r>
      </w:ins>
      <w:r>
        <w:rPr>
          <w:rFonts w:ascii="Arial" w:hAnsi="Arial" w:cs="Arial"/>
        </w:rPr>
        <w:t xml:space="preserve">If at the time of making any </w:t>
      </w:r>
      <w:r>
        <w:rPr>
          <w:rFonts w:ascii="Arial" w:hAnsi="Arial" w:cs="Arial"/>
          <w:b/>
          <w:bCs/>
        </w:rPr>
        <w:t xml:space="preserve">Offer </w:t>
      </w:r>
      <w:r>
        <w:rPr>
          <w:rFonts w:ascii="Arial" w:hAnsi="Arial" w:cs="Arial"/>
        </w:rPr>
        <w:t xml:space="preserve">or </w:t>
      </w:r>
      <w:r>
        <w:rPr>
          <w:rFonts w:ascii="Arial" w:hAnsi="Arial" w:cs="Arial"/>
          <w:b/>
          <w:bCs/>
        </w:rPr>
        <w:t xml:space="preserve">Modification Offer </w:t>
      </w:r>
      <w:r>
        <w:rPr>
          <w:rFonts w:ascii="Arial" w:hAnsi="Arial" w:cs="Arial"/>
        </w:rPr>
        <w:t xml:space="preserve">or </w:t>
      </w:r>
      <w:r>
        <w:rPr>
          <w:rFonts w:ascii="Arial" w:hAnsi="Arial" w:cs="Arial"/>
          <w:b/>
          <w:bCs/>
        </w:rPr>
        <w:t xml:space="preserve">Connection Offer </w:t>
      </w:r>
      <w:r>
        <w:rPr>
          <w:rFonts w:ascii="Arial" w:hAnsi="Arial" w:cs="Arial"/>
        </w:rPr>
        <w:t xml:space="preserve">to a </w:t>
      </w:r>
      <w:r>
        <w:rPr>
          <w:rFonts w:ascii="Arial" w:hAnsi="Arial" w:cs="Arial"/>
          <w:b/>
          <w:bCs/>
        </w:rPr>
        <w:t>User</w:t>
      </w:r>
      <w:r>
        <w:rPr>
          <w:rFonts w:ascii="Arial" w:hAnsi="Arial" w:cs="Arial"/>
        </w:rPr>
        <w:t xml:space="preserve"> (the "</w:t>
      </w:r>
      <w:r>
        <w:rPr>
          <w:rFonts w:ascii="Arial" w:hAnsi="Arial" w:cs="Arial"/>
          <w:b/>
          <w:bCs/>
        </w:rPr>
        <w:t>Second Offer</w:t>
      </w:r>
      <w:r>
        <w:rPr>
          <w:rFonts w:ascii="Arial" w:hAnsi="Arial" w:cs="Arial"/>
        </w:rPr>
        <w:t xml:space="preserve">") there is an outstanding </w:t>
      </w:r>
      <w:r>
        <w:rPr>
          <w:rFonts w:ascii="Arial" w:hAnsi="Arial" w:cs="Arial"/>
          <w:b/>
          <w:bCs/>
        </w:rPr>
        <w:t xml:space="preserve">Modification Offer(s) </w:t>
      </w:r>
      <w:r>
        <w:rPr>
          <w:rFonts w:ascii="Arial" w:hAnsi="Arial" w:cs="Arial"/>
        </w:rPr>
        <w:t xml:space="preserve">or </w:t>
      </w:r>
      <w:r>
        <w:rPr>
          <w:rFonts w:ascii="Arial" w:hAnsi="Arial" w:cs="Arial"/>
          <w:b/>
          <w:bCs/>
        </w:rPr>
        <w:t>Connection Offer(s)</w:t>
      </w:r>
      <w:r>
        <w:rPr>
          <w:rFonts w:ascii="Arial" w:hAnsi="Arial" w:cs="Arial"/>
        </w:rPr>
        <w:t xml:space="preserve"> to another </w:t>
      </w:r>
      <w:r>
        <w:rPr>
          <w:rFonts w:ascii="Arial" w:hAnsi="Arial" w:cs="Arial"/>
          <w:b/>
          <w:bCs/>
        </w:rPr>
        <w:t>User(s)</w:t>
      </w:r>
      <w:r>
        <w:rPr>
          <w:rFonts w:ascii="Arial" w:hAnsi="Arial" w:cs="Arial"/>
        </w:rPr>
        <w:t xml:space="preserve"> (the "</w:t>
      </w:r>
      <w:r>
        <w:rPr>
          <w:rFonts w:ascii="Arial" w:hAnsi="Arial" w:cs="Arial"/>
          <w:b/>
          <w:bCs/>
        </w:rPr>
        <w:t>First Offer</w:t>
      </w:r>
      <w:r>
        <w:rPr>
          <w:rFonts w:ascii="Arial" w:hAnsi="Arial" w:cs="Arial"/>
        </w:rPr>
        <w:t xml:space="preserve">") which if accepted would affect the terms of the </w:t>
      </w:r>
      <w:r>
        <w:rPr>
          <w:rFonts w:ascii="Arial" w:hAnsi="Arial" w:cs="Arial"/>
          <w:b/>
          <w:bCs/>
        </w:rPr>
        <w:t xml:space="preserve">Second Offer The Company </w:t>
      </w:r>
      <w:r>
        <w:rPr>
          <w:rFonts w:ascii="Arial" w:hAnsi="Arial" w:cs="Arial"/>
        </w:rPr>
        <w:t xml:space="preserve">shall at the time of making the </w:t>
      </w:r>
      <w:r>
        <w:rPr>
          <w:rFonts w:ascii="Arial" w:hAnsi="Arial" w:cs="Arial"/>
          <w:b/>
          <w:bCs/>
        </w:rPr>
        <w:t>Second Offer</w:t>
      </w:r>
      <w:r>
        <w:rPr>
          <w:rFonts w:ascii="Arial" w:hAnsi="Arial" w:cs="Arial"/>
        </w:rPr>
        <w:t xml:space="preserve">: </w:t>
      </w:r>
    </w:p>
    <w:p w14:paraId="60956FA5" w14:textId="77777777" w:rsidR="00CA2ECB" w:rsidRDefault="00CA2ECB" w:rsidP="00CA2ECB">
      <w:pPr>
        <w:pStyle w:val="clauseindent"/>
        <w:widowControl/>
        <w:ind w:left="2835" w:hanging="1133"/>
        <w:jc w:val="both"/>
        <w:rPr>
          <w:rFonts w:ascii="Arial" w:hAnsi="Arial" w:cs="Arial"/>
        </w:rPr>
      </w:pPr>
      <w:bookmarkStart w:id="444" w:name="_DV_M175"/>
      <w:bookmarkEnd w:id="444"/>
      <w:r>
        <w:rPr>
          <w:rFonts w:ascii="Arial" w:hAnsi="Arial" w:cs="Arial"/>
        </w:rPr>
        <w:lastRenderedPageBreak/>
        <w:t>6.10.4.1</w:t>
      </w:r>
      <w:r>
        <w:rPr>
          <w:rFonts w:ascii="Arial" w:hAnsi="Arial" w:cs="Arial"/>
        </w:rPr>
        <w:tab/>
        <w:t xml:space="preserve">inform the recipient(s) of both the </w:t>
      </w:r>
      <w:r>
        <w:rPr>
          <w:rFonts w:ascii="Arial" w:hAnsi="Arial" w:cs="Arial"/>
          <w:b/>
          <w:bCs/>
        </w:rPr>
        <w:t xml:space="preserve">First Offer(s) </w:t>
      </w:r>
      <w:r>
        <w:rPr>
          <w:rFonts w:ascii="Arial" w:hAnsi="Arial" w:cs="Arial"/>
        </w:rPr>
        <w:t xml:space="preserve">and </w:t>
      </w:r>
      <w:r>
        <w:rPr>
          <w:rFonts w:ascii="Arial" w:hAnsi="Arial" w:cs="Arial"/>
          <w:b/>
          <w:bCs/>
        </w:rPr>
        <w:t xml:space="preserve">Second Offer(s) </w:t>
      </w:r>
      <w:r>
        <w:rPr>
          <w:rFonts w:ascii="Arial" w:hAnsi="Arial" w:cs="Arial"/>
        </w:rPr>
        <w:t xml:space="preserve">in writing that there is another </w:t>
      </w:r>
      <w:r>
        <w:rPr>
          <w:rFonts w:ascii="Arial" w:hAnsi="Arial" w:cs="Arial"/>
          <w:b/>
          <w:bCs/>
        </w:rPr>
        <w:t xml:space="preserve">Offer </w:t>
      </w:r>
      <w:r>
        <w:rPr>
          <w:rFonts w:ascii="Arial" w:hAnsi="Arial" w:cs="Arial"/>
        </w:rPr>
        <w:t>outstanding which might affect them; and</w:t>
      </w:r>
    </w:p>
    <w:p w14:paraId="5FE8FB62" w14:textId="77777777" w:rsidR="00CA2ECB" w:rsidRDefault="00CA2ECB" w:rsidP="00CA2ECB">
      <w:pPr>
        <w:pStyle w:val="clauseindent"/>
        <w:widowControl/>
        <w:ind w:left="2835" w:hanging="1133"/>
        <w:jc w:val="both"/>
        <w:rPr>
          <w:rFonts w:ascii="Arial" w:hAnsi="Arial" w:cs="Arial"/>
        </w:rPr>
      </w:pPr>
      <w:bookmarkStart w:id="445" w:name="_DV_M176"/>
      <w:bookmarkEnd w:id="445"/>
      <w:r>
        <w:rPr>
          <w:rFonts w:ascii="Arial" w:hAnsi="Arial" w:cs="Arial"/>
        </w:rPr>
        <w:t>6.10.4.2</w:t>
      </w:r>
      <w:r>
        <w:rPr>
          <w:rFonts w:ascii="Arial" w:hAnsi="Arial" w:cs="Arial"/>
        </w:rPr>
        <w:tab/>
        <w:t xml:space="preserve">be entitled to make the </w:t>
      </w:r>
      <w:r>
        <w:rPr>
          <w:rFonts w:ascii="Arial" w:hAnsi="Arial" w:cs="Arial"/>
          <w:b/>
          <w:bCs/>
        </w:rPr>
        <w:t xml:space="preserve">First Offer(s) </w:t>
      </w:r>
      <w:r>
        <w:rPr>
          <w:rFonts w:ascii="Arial" w:hAnsi="Arial" w:cs="Arial"/>
        </w:rPr>
        <w:t xml:space="preserve">and </w:t>
      </w:r>
      <w:r>
        <w:rPr>
          <w:rFonts w:ascii="Arial" w:hAnsi="Arial" w:cs="Arial"/>
          <w:b/>
          <w:bCs/>
        </w:rPr>
        <w:t xml:space="preserve">Second Offer(s) </w:t>
      </w:r>
      <w:r>
        <w:rPr>
          <w:rFonts w:ascii="Arial" w:hAnsi="Arial" w:cs="Arial"/>
        </w:rPr>
        <w:t xml:space="preserve">conditional upon other outstanding </w:t>
      </w:r>
      <w:r>
        <w:rPr>
          <w:rFonts w:ascii="Arial" w:hAnsi="Arial" w:cs="Arial"/>
          <w:b/>
          <w:bCs/>
        </w:rPr>
        <w:t xml:space="preserve">Offers </w:t>
      </w:r>
      <w:r>
        <w:rPr>
          <w:rFonts w:ascii="Arial" w:hAnsi="Arial" w:cs="Arial"/>
        </w:rPr>
        <w:t>not having been or being accepted; and</w:t>
      </w:r>
    </w:p>
    <w:p w14:paraId="0800D4C4" w14:textId="6AF4A5A9" w:rsidR="00CA2ECB" w:rsidRDefault="00CA2ECB" w:rsidP="00CA2ECB">
      <w:pPr>
        <w:pStyle w:val="clauseindent"/>
        <w:widowControl/>
        <w:ind w:left="2835" w:hanging="1133"/>
        <w:jc w:val="both"/>
        <w:rPr>
          <w:rFonts w:ascii="Arial" w:hAnsi="Arial" w:cs="Arial"/>
        </w:rPr>
      </w:pPr>
      <w:bookmarkStart w:id="446" w:name="_DV_M177"/>
      <w:bookmarkEnd w:id="446"/>
      <w:r>
        <w:rPr>
          <w:rFonts w:ascii="Arial" w:hAnsi="Arial" w:cs="Arial"/>
        </w:rPr>
        <w:t>6.10.4.3</w:t>
      </w:r>
      <w:r>
        <w:rPr>
          <w:rFonts w:ascii="Arial" w:hAnsi="Arial" w:cs="Arial"/>
        </w:rPr>
        <w:tab/>
        <w:t xml:space="preserve">be entitled to vary the terms of either </w:t>
      </w:r>
      <w:r>
        <w:rPr>
          <w:rFonts w:ascii="Arial" w:hAnsi="Arial" w:cs="Arial"/>
          <w:b/>
          <w:bCs/>
        </w:rPr>
        <w:t xml:space="preserve">Offer </w:t>
      </w:r>
      <w:r>
        <w:rPr>
          <w:rFonts w:ascii="Arial" w:hAnsi="Arial" w:cs="Arial"/>
        </w:rPr>
        <w:t xml:space="preserve">if the other </w:t>
      </w:r>
      <w:r>
        <w:rPr>
          <w:rFonts w:ascii="Arial" w:hAnsi="Arial" w:cs="Arial"/>
          <w:b/>
          <w:bCs/>
        </w:rPr>
        <w:t xml:space="preserve">Offer </w:t>
      </w:r>
      <w:r>
        <w:rPr>
          <w:rFonts w:ascii="Arial" w:hAnsi="Arial" w:cs="Arial"/>
        </w:rPr>
        <w:t xml:space="preserve">is accepted first on the same procedures as those set out in Paragraphs 6.9.2.2 to 6.9.2.4 or </w:t>
      </w:r>
      <w:r w:rsidR="00F736CA" w:rsidRPr="00F736CA">
        <w:rPr>
          <w:rFonts w:ascii="Arial" w:hAnsi="Arial" w:cs="Arial"/>
        </w:rPr>
        <w:t>2.13.</w:t>
      </w:r>
      <w:r w:rsidR="00BC2E95">
        <w:rPr>
          <w:rFonts w:ascii="Arial" w:hAnsi="Arial" w:cs="Arial"/>
        </w:rPr>
        <w:t>3</w:t>
      </w:r>
      <w:r w:rsidR="00F736CA" w:rsidRPr="00F736CA">
        <w:rPr>
          <w:rFonts w:ascii="Arial" w:hAnsi="Arial" w:cs="Arial"/>
        </w:rPr>
        <w:t xml:space="preserve"> to 2.13.</w:t>
      </w:r>
      <w:r w:rsidR="00BC2E95">
        <w:rPr>
          <w:rFonts w:ascii="Arial" w:hAnsi="Arial" w:cs="Arial"/>
        </w:rPr>
        <w:t>5</w:t>
      </w:r>
      <w:r w:rsidR="00F736CA" w:rsidRPr="00F736CA">
        <w:rPr>
          <w:rFonts w:ascii="Arial" w:hAnsi="Arial" w:cs="Arial"/>
        </w:rPr>
        <w:t xml:space="preserve"> </w:t>
      </w:r>
      <w:r>
        <w:rPr>
          <w:rFonts w:ascii="Arial" w:hAnsi="Arial" w:cs="Arial"/>
        </w:rPr>
        <w:t>inclusive as the case may be.</w:t>
      </w:r>
      <w:bookmarkStart w:id="447" w:name="_DV_M178"/>
      <w:bookmarkStart w:id="448" w:name="_Toc490940258"/>
      <w:bookmarkEnd w:id="447"/>
      <w:r>
        <w:rPr>
          <w:rFonts w:ascii="Arial" w:hAnsi="Arial" w:cs="Arial"/>
        </w:rPr>
        <w:t xml:space="preserve">  </w:t>
      </w:r>
      <w:bookmarkEnd w:id="448"/>
    </w:p>
    <w:p w14:paraId="22EF27D7" w14:textId="77777777" w:rsidR="00DB5231" w:rsidRDefault="00DB5231" w:rsidP="00DB5231">
      <w:pPr>
        <w:pStyle w:val="clauseindent"/>
        <w:widowControl/>
        <w:tabs>
          <w:tab w:val="center" w:pos="5103"/>
        </w:tabs>
        <w:ind w:left="2835" w:hanging="1133"/>
        <w:jc w:val="both"/>
        <w:rPr>
          <w:rFonts w:ascii="Arial" w:hAnsi="Arial" w:cs="Arial"/>
        </w:rPr>
      </w:pPr>
      <w:r>
        <w:rPr>
          <w:rFonts w:ascii="Arial" w:hAnsi="Arial" w:cs="Arial"/>
        </w:rPr>
        <w:t>6.10.4.4</w:t>
      </w:r>
      <w:r>
        <w:rPr>
          <w:rFonts w:ascii="Arial" w:hAnsi="Arial" w:cs="Arial"/>
        </w:rPr>
        <w:tab/>
      </w:r>
      <w:r w:rsidRPr="00DB5231">
        <w:rPr>
          <w:rFonts w:ascii="Arial" w:hAnsi="Arial" w:cs="Arial"/>
        </w:rPr>
        <w:t xml:space="preserve">If </w:t>
      </w:r>
      <w:r w:rsidRPr="00DB5231">
        <w:rPr>
          <w:rFonts w:ascii="Arial" w:hAnsi="Arial" w:cs="Arial"/>
          <w:b/>
          <w:bCs/>
        </w:rPr>
        <w:t>Interactivity</w:t>
      </w:r>
      <w:r w:rsidRPr="00DB5231">
        <w:rPr>
          <w:rFonts w:ascii="Arial" w:hAnsi="Arial" w:cs="Arial"/>
        </w:rPr>
        <w:t xml:space="preserve"> is confirmed in accordance with the </w:t>
      </w:r>
      <w:r w:rsidRPr="00DB5231">
        <w:rPr>
          <w:rFonts w:ascii="Arial" w:hAnsi="Arial" w:cs="Arial"/>
          <w:b/>
          <w:bCs/>
        </w:rPr>
        <w:t>Interactivity Policy</w:t>
      </w:r>
      <w:r w:rsidRPr="00DB5231">
        <w:rPr>
          <w:rFonts w:ascii="Arial" w:hAnsi="Arial" w:cs="Arial"/>
        </w:rPr>
        <w:t xml:space="preserve">, </w:t>
      </w:r>
      <w:r w:rsidRPr="00DB5231">
        <w:rPr>
          <w:rFonts w:ascii="Arial" w:hAnsi="Arial" w:cs="Arial"/>
          <w:b/>
          <w:bCs/>
        </w:rPr>
        <w:t>The Company</w:t>
      </w:r>
      <w:r w:rsidRPr="00DB5231">
        <w:rPr>
          <w:rFonts w:ascii="Arial" w:hAnsi="Arial" w:cs="Arial"/>
        </w:rPr>
        <w:t xml:space="preserve"> shall be entitled to vary the </w:t>
      </w:r>
      <w:r w:rsidRPr="00DB5231">
        <w:rPr>
          <w:rFonts w:ascii="Arial" w:hAnsi="Arial" w:cs="Arial"/>
          <w:b/>
          <w:bCs/>
        </w:rPr>
        <w:t>Offer Acceptance Period</w:t>
      </w:r>
      <w:r w:rsidRPr="00DB5231">
        <w:rPr>
          <w:rFonts w:ascii="Arial" w:hAnsi="Arial" w:cs="Arial"/>
        </w:rPr>
        <w:t xml:space="preserve"> as provided for in the </w:t>
      </w:r>
      <w:r w:rsidRPr="00DB5231">
        <w:rPr>
          <w:rFonts w:ascii="Arial" w:hAnsi="Arial" w:cs="Arial"/>
          <w:b/>
          <w:bCs/>
        </w:rPr>
        <w:t>Interactivity Policy</w:t>
      </w:r>
    </w:p>
    <w:p w14:paraId="4BD82544" w14:textId="77777777" w:rsidR="00CA2ECB" w:rsidRDefault="00CA2ECB" w:rsidP="00CA2ECB">
      <w:pPr>
        <w:widowControl/>
      </w:pPr>
    </w:p>
    <w:p w14:paraId="3E1A8A74" w14:textId="77777777" w:rsidR="00CA2ECB" w:rsidRDefault="00CA2ECB" w:rsidP="009A0B63">
      <w:pPr>
        <w:pStyle w:val="Heading3"/>
        <w:ind w:left="426" w:hanging="426"/>
      </w:pPr>
      <w:bookmarkStart w:id="449" w:name="_DV_M179"/>
      <w:bookmarkEnd w:id="319"/>
      <w:bookmarkEnd w:id="449"/>
      <w:r>
        <w:t>NUCLEAR INSTALLATIONS</w:t>
      </w:r>
    </w:p>
    <w:p w14:paraId="1B3E5B6F" w14:textId="77777777" w:rsidR="00CA2ECB" w:rsidRDefault="00DC6AED" w:rsidP="005D108C">
      <w:pPr>
        <w:pStyle w:val="Heading4"/>
        <w:ind w:left="1843" w:hanging="1984"/>
        <w:jc w:val="both"/>
        <w:rPr>
          <w:rFonts w:ascii="Arial" w:hAnsi="Arial" w:cs="Arial"/>
        </w:rPr>
      </w:pPr>
      <w:bookmarkStart w:id="450" w:name="_DV_M180"/>
      <w:bookmarkEnd w:id="450"/>
      <w:r>
        <w:rPr>
          <w:rFonts w:ascii="Arial" w:hAnsi="Arial" w:cs="Arial"/>
        </w:rPr>
        <w:t xml:space="preserve">6.11.1 </w:t>
      </w:r>
      <w:r w:rsidR="00CA2ECB">
        <w:rPr>
          <w:rFonts w:ascii="Arial" w:hAnsi="Arial" w:cs="Arial"/>
        </w:rPr>
        <w:tab/>
        <w:t xml:space="preserve">Save as provided in Paragraph 6.11.2 below notwithstanding anything to the contrary contained in the </w:t>
      </w:r>
      <w:r w:rsidR="00CA2ECB">
        <w:rPr>
          <w:rFonts w:ascii="Arial" w:hAnsi="Arial" w:cs="Arial"/>
          <w:b/>
          <w:bCs/>
        </w:rPr>
        <w:t xml:space="preserve">CUSC </w:t>
      </w:r>
      <w:r w:rsidR="00CA2ECB">
        <w:rPr>
          <w:rFonts w:ascii="Arial" w:hAnsi="Arial" w:cs="Arial"/>
        </w:rPr>
        <w:t xml:space="preserve">(but subject to the following </w:t>
      </w:r>
      <w:proofErr w:type="spellStart"/>
      <w:r w:rsidR="00CA2ECB">
        <w:rPr>
          <w:rFonts w:ascii="Arial" w:hAnsi="Arial" w:cs="Arial"/>
        </w:rPr>
        <w:t>proviso</w:t>
      </w:r>
      <w:r>
        <w:rPr>
          <w:rFonts w:ascii="Arial" w:hAnsi="Arial" w:cs="Arial"/>
        </w:rPr>
        <w:t>n</w:t>
      </w:r>
      <w:proofErr w:type="spellEnd"/>
      <w:r w:rsidR="00CA2ECB">
        <w:rPr>
          <w:rFonts w:ascii="Arial" w:hAnsi="Arial" w:cs="Arial"/>
        </w:rPr>
        <w:t>), in circumstances affecting a generator of nuclear electricity (a "</w:t>
      </w:r>
      <w:r w:rsidR="00CA2ECB">
        <w:rPr>
          <w:rFonts w:ascii="Arial" w:hAnsi="Arial" w:cs="Arial"/>
          <w:b/>
          <w:bCs/>
        </w:rPr>
        <w:t>Nuclear Generator</w:t>
      </w:r>
      <w:r w:rsidR="00CA2ECB">
        <w:rPr>
          <w:rFonts w:ascii="Arial" w:hAnsi="Arial" w:cs="Arial"/>
        </w:rPr>
        <w:t xml:space="preserve">") in which: </w:t>
      </w:r>
    </w:p>
    <w:p w14:paraId="42467C41" w14:textId="77777777" w:rsidR="00CA2ECB" w:rsidRDefault="00CA2ECB" w:rsidP="00CA2ECB">
      <w:pPr>
        <w:pStyle w:val="clauseindent"/>
        <w:widowControl/>
        <w:ind w:left="2268" w:hanging="566"/>
        <w:jc w:val="both"/>
        <w:rPr>
          <w:rFonts w:ascii="Arial" w:hAnsi="Arial" w:cs="Arial"/>
        </w:rPr>
      </w:pPr>
      <w:bookmarkStart w:id="451" w:name="_DV_M181"/>
      <w:bookmarkEnd w:id="451"/>
      <w:r>
        <w:rPr>
          <w:rFonts w:ascii="Arial" w:hAnsi="Arial" w:cs="Arial"/>
        </w:rPr>
        <w:t>(a)</w:t>
      </w:r>
      <w:r>
        <w:rPr>
          <w:rFonts w:ascii="Arial" w:hAnsi="Arial" w:cs="Arial"/>
        </w:rPr>
        <w:tab/>
        <w:t>a breach of any of the matters specified in Paragraph 6.11.4 below may be reasonably anticipated; and</w:t>
      </w:r>
    </w:p>
    <w:p w14:paraId="251995AB" w14:textId="77777777" w:rsidR="00CA2ECB" w:rsidRDefault="00CA2ECB" w:rsidP="00CA2ECB">
      <w:pPr>
        <w:pStyle w:val="clauseindent"/>
        <w:widowControl/>
        <w:ind w:left="2268" w:hanging="566"/>
        <w:jc w:val="both"/>
        <w:rPr>
          <w:rFonts w:ascii="Arial" w:hAnsi="Arial" w:cs="Arial"/>
        </w:rPr>
      </w:pPr>
      <w:bookmarkStart w:id="452" w:name="_DV_M182"/>
      <w:bookmarkEnd w:id="452"/>
      <w:r>
        <w:rPr>
          <w:rFonts w:ascii="Arial" w:hAnsi="Arial" w:cs="Arial"/>
        </w:rPr>
        <w:t>(b)</w:t>
      </w:r>
      <w:r>
        <w:rPr>
          <w:rFonts w:ascii="Arial" w:hAnsi="Arial" w:cs="Arial"/>
        </w:rPr>
        <w:tab/>
        <w:t xml:space="preserve">there is no defence (other than that provided for under this Paragraph) available to the </w:t>
      </w:r>
      <w:r>
        <w:rPr>
          <w:rFonts w:ascii="Arial" w:hAnsi="Arial" w:cs="Arial"/>
          <w:b/>
          <w:bCs/>
        </w:rPr>
        <w:t>Nuclear Generator</w:t>
      </w:r>
      <w:r>
        <w:rPr>
          <w:rFonts w:ascii="Arial" w:hAnsi="Arial" w:cs="Arial"/>
        </w:rPr>
        <w:t xml:space="preserve"> in respect of the breach referred to in Paragraph (a); </w:t>
      </w:r>
    </w:p>
    <w:p w14:paraId="618F829B" w14:textId="77777777" w:rsidR="00CA2ECB" w:rsidRDefault="00CA2ECB" w:rsidP="00CA2ECB">
      <w:pPr>
        <w:pStyle w:val="clauseindent"/>
        <w:widowControl/>
        <w:ind w:left="1702"/>
        <w:jc w:val="both"/>
        <w:rPr>
          <w:rFonts w:ascii="Arial" w:hAnsi="Arial" w:cs="Arial"/>
        </w:rPr>
      </w:pPr>
      <w:bookmarkStart w:id="453" w:name="_DV_M183"/>
      <w:bookmarkEnd w:id="453"/>
      <w:r>
        <w:rPr>
          <w:rFonts w:ascii="Arial" w:hAnsi="Arial" w:cs="Arial"/>
        </w:rPr>
        <w:t xml:space="preserve">the </w:t>
      </w:r>
      <w:r>
        <w:rPr>
          <w:rFonts w:ascii="Arial" w:hAnsi="Arial" w:cs="Arial"/>
          <w:b/>
          <w:bCs/>
        </w:rPr>
        <w:t xml:space="preserve">Nuclear Generator </w:t>
      </w:r>
      <w:r>
        <w:rPr>
          <w:rFonts w:ascii="Arial" w:hAnsi="Arial" w:cs="Arial"/>
        </w:rPr>
        <w:t xml:space="preserve">shall be entitled to take any action or refrain from taking any action which is reasonably necessary in order to avert the breach referred to in Paragraph 6.11.1(a) and each and every provision of the </w:t>
      </w:r>
      <w:r>
        <w:rPr>
          <w:rFonts w:ascii="Arial" w:hAnsi="Arial" w:cs="Arial"/>
          <w:b/>
          <w:bCs/>
        </w:rPr>
        <w:t xml:space="preserve">CUSC </w:t>
      </w:r>
      <w:r>
        <w:rPr>
          <w:rFonts w:ascii="Arial" w:hAnsi="Arial" w:cs="Arial"/>
        </w:rPr>
        <w:t xml:space="preserve">shall be read and construed subject to this Paragraph 6.11.1, </w:t>
      </w:r>
      <w:r>
        <w:rPr>
          <w:rFonts w:ascii="Arial" w:hAnsi="Arial" w:cs="Arial"/>
        </w:rPr>
        <w:br/>
      </w:r>
      <w:r>
        <w:rPr>
          <w:rFonts w:ascii="Arial" w:hAnsi="Arial" w:cs="Arial"/>
        </w:rPr>
        <w:br/>
        <w:t xml:space="preserve">Provided that the </w:t>
      </w:r>
      <w:r>
        <w:rPr>
          <w:rFonts w:ascii="Arial" w:hAnsi="Arial" w:cs="Arial"/>
          <w:b/>
          <w:bCs/>
        </w:rPr>
        <w:t xml:space="preserve">Nuclear Generator </w:t>
      </w:r>
      <w:r>
        <w:rPr>
          <w:rFonts w:ascii="Arial" w:hAnsi="Arial" w:cs="Arial"/>
        </w:rPr>
        <w:t>shall:-</w:t>
      </w:r>
    </w:p>
    <w:p w14:paraId="59926B12" w14:textId="77777777" w:rsidR="00CA2ECB" w:rsidRDefault="00CA2ECB" w:rsidP="00CA2ECB">
      <w:pPr>
        <w:pStyle w:val="Heading6"/>
        <w:widowControl/>
        <w:numPr>
          <w:ilvl w:val="0"/>
          <w:numId w:val="0"/>
        </w:numPr>
        <w:ind w:left="2268" w:hanging="567"/>
        <w:jc w:val="both"/>
        <w:rPr>
          <w:rFonts w:ascii="Arial" w:hAnsi="Arial" w:cs="Arial"/>
        </w:rPr>
      </w:pPr>
      <w:bookmarkStart w:id="454" w:name="_DV_M184"/>
      <w:bookmarkEnd w:id="454"/>
      <w:r>
        <w:rPr>
          <w:rFonts w:ascii="Arial" w:hAnsi="Arial" w:cs="Arial"/>
        </w:rPr>
        <w:t>(i)</w:t>
      </w:r>
      <w:r>
        <w:rPr>
          <w:rFonts w:ascii="Arial" w:hAnsi="Arial" w:cs="Arial"/>
        </w:rPr>
        <w:tab/>
        <w:t>make reasonable efforts to verify the factors that it takes into account in its assessment of the circumstances and anticipated breach referred to above; and</w:t>
      </w:r>
    </w:p>
    <w:p w14:paraId="6122678E" w14:textId="77777777" w:rsidR="00CA2ECB" w:rsidRDefault="00CA2ECB" w:rsidP="00CA2ECB">
      <w:pPr>
        <w:pStyle w:val="Heading6"/>
        <w:widowControl/>
        <w:numPr>
          <w:ilvl w:val="0"/>
          <w:numId w:val="0"/>
        </w:numPr>
        <w:ind w:left="2268" w:hanging="566"/>
        <w:jc w:val="both"/>
        <w:rPr>
          <w:rFonts w:ascii="Arial" w:hAnsi="Arial" w:cs="Arial"/>
        </w:rPr>
      </w:pPr>
      <w:bookmarkStart w:id="455" w:name="_DV_M185"/>
      <w:bookmarkEnd w:id="455"/>
      <w:r>
        <w:rPr>
          <w:rFonts w:ascii="Arial" w:hAnsi="Arial" w:cs="Arial"/>
        </w:rPr>
        <w:t xml:space="preserve">(ii)  use its best endeavours to comply with the relevant                             provision in a manner which will not cause the </w:t>
      </w:r>
      <w:r>
        <w:rPr>
          <w:rFonts w:ascii="Arial" w:hAnsi="Arial" w:cs="Arial"/>
          <w:b/>
          <w:bCs/>
        </w:rPr>
        <w:t xml:space="preserve">Nuclear Generator </w:t>
      </w:r>
      <w:r>
        <w:rPr>
          <w:rFonts w:ascii="Arial" w:hAnsi="Arial" w:cs="Arial"/>
        </w:rPr>
        <w:t xml:space="preserve">to breach any of the matters specified in Paragraph 6.11.4 below.  </w:t>
      </w:r>
    </w:p>
    <w:p w14:paraId="7FEBA081" w14:textId="77777777" w:rsidR="00CA2ECB" w:rsidRDefault="00DC6AED" w:rsidP="005D108C">
      <w:pPr>
        <w:pStyle w:val="Heading4"/>
        <w:ind w:left="1701" w:hanging="1702"/>
        <w:jc w:val="both"/>
        <w:rPr>
          <w:rFonts w:ascii="Arial" w:hAnsi="Arial" w:cs="Arial"/>
        </w:rPr>
      </w:pPr>
      <w:bookmarkStart w:id="456" w:name="_DV_M186"/>
      <w:bookmarkEnd w:id="456"/>
      <w:r>
        <w:rPr>
          <w:rFonts w:ascii="Arial" w:hAnsi="Arial" w:cs="Arial"/>
        </w:rPr>
        <w:t xml:space="preserve">6.11.2 </w:t>
      </w:r>
      <w:r w:rsidR="00CA2ECB">
        <w:rPr>
          <w:rFonts w:ascii="Arial" w:hAnsi="Arial" w:cs="Arial"/>
        </w:rPr>
        <w:tab/>
        <w:t xml:space="preserve">Paragraphs 6.11.1 and 6.11.3 shall not apply in relation to the </w:t>
      </w:r>
      <w:r w:rsidR="00CA2ECB">
        <w:rPr>
          <w:rFonts w:ascii="Arial" w:hAnsi="Arial" w:cs="Arial"/>
        </w:rPr>
        <w:lastRenderedPageBreak/>
        <w:t xml:space="preserve">provisions of the </w:t>
      </w:r>
      <w:r w:rsidR="00CA2ECB">
        <w:rPr>
          <w:rFonts w:ascii="Arial" w:hAnsi="Arial" w:cs="Arial"/>
          <w:b/>
          <w:bCs/>
        </w:rPr>
        <w:t>Balancing Codes</w:t>
      </w:r>
      <w:r w:rsidR="00CA2ECB">
        <w:rPr>
          <w:rFonts w:ascii="Arial" w:hAnsi="Arial" w:cs="Arial"/>
          <w:b/>
          <w:bCs/>
          <w:i/>
          <w:iCs/>
        </w:rPr>
        <w:t xml:space="preserve"> </w:t>
      </w:r>
      <w:r w:rsidR="00CA2ECB">
        <w:rPr>
          <w:rFonts w:ascii="Arial" w:hAnsi="Arial" w:cs="Arial"/>
        </w:rPr>
        <w:t>which will apply with full force and effect notwithstanding the occurrence of the circumstances referred to in 6.11.1(a) (including those provisions specified in Paragraph 6.11.4 which relate to Safety</w:t>
      </w:r>
      <w:r w:rsidR="00CA2ECB">
        <w:rPr>
          <w:rFonts w:ascii="Arial" w:hAnsi="Arial" w:cs="Arial"/>
          <w:b/>
          <w:bCs/>
        </w:rPr>
        <w:t xml:space="preserve"> </w:t>
      </w:r>
      <w:r w:rsidR="00CA2ECB">
        <w:rPr>
          <w:rFonts w:ascii="Arial" w:hAnsi="Arial" w:cs="Arial"/>
        </w:rPr>
        <w:t>of</w:t>
      </w:r>
      <w:r w:rsidR="00CA2ECB">
        <w:rPr>
          <w:rFonts w:ascii="Arial" w:hAnsi="Arial" w:cs="Arial"/>
          <w:b/>
          <w:bCs/>
        </w:rPr>
        <w:t xml:space="preserve"> </w:t>
      </w:r>
      <w:r w:rsidR="00CA2ECB">
        <w:rPr>
          <w:rFonts w:ascii="Arial" w:hAnsi="Arial" w:cs="Arial"/>
        </w:rPr>
        <w:t xml:space="preserve">Personnel and </w:t>
      </w:r>
      <w:r w:rsidR="00CA2ECB">
        <w:rPr>
          <w:rFonts w:ascii="Arial" w:hAnsi="Arial" w:cs="Arial"/>
          <w:b/>
          <w:bCs/>
        </w:rPr>
        <w:t>Plant</w:t>
      </w:r>
      <w:r w:rsidR="00CA2ECB">
        <w:rPr>
          <w:rFonts w:ascii="Arial" w:hAnsi="Arial" w:cs="Arial"/>
        </w:rPr>
        <w:t xml:space="preserve">).  </w:t>
      </w:r>
    </w:p>
    <w:p w14:paraId="0D79609D" w14:textId="77777777" w:rsidR="00CA2ECB" w:rsidRDefault="00A0335C" w:rsidP="005D108C">
      <w:pPr>
        <w:pStyle w:val="Heading4"/>
        <w:ind w:left="1690" w:hanging="1832"/>
        <w:jc w:val="both"/>
        <w:rPr>
          <w:rFonts w:ascii="Arial" w:hAnsi="Arial" w:cs="Arial"/>
        </w:rPr>
      </w:pPr>
      <w:bookmarkStart w:id="457" w:name="_DV_M187"/>
      <w:bookmarkEnd w:id="457"/>
      <w:r>
        <w:rPr>
          <w:rFonts w:ascii="Arial" w:hAnsi="Arial" w:cs="Arial"/>
        </w:rPr>
        <w:t xml:space="preserve">6.11.3   </w:t>
      </w:r>
      <w:r w:rsidR="00CA2ECB">
        <w:rPr>
          <w:rFonts w:ascii="Arial" w:hAnsi="Arial" w:cs="Arial"/>
        </w:rPr>
        <w:t xml:space="preserve">Save as provided in Paragraph 6.11.2 above notwithstanding anything in the </w:t>
      </w:r>
      <w:r w:rsidR="00CA2ECB">
        <w:rPr>
          <w:rFonts w:ascii="Arial" w:hAnsi="Arial" w:cs="Arial"/>
          <w:b/>
          <w:bCs/>
        </w:rPr>
        <w:t>CUSC</w:t>
      </w:r>
      <w:r w:rsidR="00CA2ECB">
        <w:rPr>
          <w:rFonts w:ascii="Arial" w:hAnsi="Arial" w:cs="Arial"/>
        </w:rPr>
        <w:t xml:space="preserve">, the </w:t>
      </w:r>
      <w:r w:rsidR="00CA2ECB">
        <w:rPr>
          <w:rFonts w:ascii="Arial" w:hAnsi="Arial" w:cs="Arial"/>
          <w:b/>
          <w:bCs/>
        </w:rPr>
        <w:t>Nuclear Generator</w:t>
      </w:r>
      <w:r w:rsidR="00CA2ECB">
        <w:rPr>
          <w:rFonts w:ascii="Arial" w:hAnsi="Arial" w:cs="Arial"/>
        </w:rPr>
        <w:t xml:space="preserve"> shall be entitled upon giving reasonable notice to all affected </w:t>
      </w:r>
      <w:r w:rsidR="00CA2ECB">
        <w:rPr>
          <w:rFonts w:ascii="Arial" w:hAnsi="Arial" w:cs="Arial"/>
          <w:b/>
          <w:bCs/>
        </w:rPr>
        <w:t>CUSC Parties</w:t>
      </w:r>
      <w:r w:rsidR="00CA2ECB">
        <w:rPr>
          <w:rFonts w:ascii="Arial" w:hAnsi="Arial" w:cs="Arial"/>
        </w:rPr>
        <w:t xml:space="preserve"> to require any </w:t>
      </w:r>
      <w:r w:rsidR="00CA2ECB">
        <w:rPr>
          <w:rFonts w:ascii="Arial" w:hAnsi="Arial" w:cs="Arial"/>
          <w:b/>
          <w:bCs/>
        </w:rPr>
        <w:t>CUSC Party</w:t>
      </w:r>
      <w:r w:rsidR="00CA2ECB">
        <w:rPr>
          <w:rFonts w:ascii="Arial" w:hAnsi="Arial" w:cs="Arial"/>
        </w:rPr>
        <w:t xml:space="preserve"> to take any reasonable and proper action whatsoever to the extent necessary in order to comply with (or avert an anticipated breach of) any of the matters specified in Paragraph 6.11.4 below.  </w:t>
      </w:r>
    </w:p>
    <w:p w14:paraId="047C224F" w14:textId="77777777" w:rsidR="00CA2ECB" w:rsidRDefault="00A0335C" w:rsidP="005D108C">
      <w:pPr>
        <w:pStyle w:val="Heading4"/>
        <w:ind w:left="1701" w:hanging="1843"/>
        <w:jc w:val="both"/>
        <w:rPr>
          <w:rFonts w:ascii="Arial" w:hAnsi="Arial" w:cs="Arial"/>
        </w:rPr>
      </w:pPr>
      <w:bookmarkStart w:id="458" w:name="_DV_M188"/>
      <w:bookmarkEnd w:id="458"/>
      <w:r>
        <w:rPr>
          <w:rFonts w:ascii="Arial" w:hAnsi="Arial" w:cs="Arial"/>
        </w:rPr>
        <w:t xml:space="preserve">6.11.4    </w:t>
      </w:r>
      <w:r w:rsidR="00CA2ECB">
        <w:rPr>
          <w:rFonts w:ascii="Arial" w:hAnsi="Arial" w:cs="Arial"/>
        </w:rPr>
        <w:t xml:space="preserve">The matters referred to in Paragraphs 6.11.1 and 6.11.3 above are any covenant, agreement, restriction, stipulation, instruction, provision, condition or notice contained, or referred to, in a licence for the time being in force, granted in accordance with the Nuclear Installations Act 1965 (or legislation amending, replacing or modifying the same) or any consent, or approval issued, or to take effect from time to time under such licence, any emergency arrangements, operating rules or other matters from time to time under such licence, any emergency arrangements, operating rules or other matters from time to time approved by the relevant authority under, or pursuant to, any such agreements, restrictions, stipulations, instructions, provisions, conditions or notices.  </w:t>
      </w:r>
    </w:p>
    <w:p w14:paraId="293CD7D0" w14:textId="77777777" w:rsidR="00CA2ECB" w:rsidRDefault="00A0335C" w:rsidP="005D108C">
      <w:pPr>
        <w:pStyle w:val="Heading4"/>
        <w:ind w:left="1701" w:hanging="1701"/>
        <w:jc w:val="both"/>
        <w:rPr>
          <w:rFonts w:ascii="Arial" w:hAnsi="Arial" w:cs="Arial"/>
        </w:rPr>
      </w:pPr>
      <w:bookmarkStart w:id="459" w:name="_DV_M189"/>
      <w:bookmarkEnd w:id="459"/>
      <w:r>
        <w:rPr>
          <w:rFonts w:ascii="Arial" w:hAnsi="Arial" w:cs="Arial"/>
        </w:rPr>
        <w:t xml:space="preserve">6.11.5   </w:t>
      </w:r>
      <w:r w:rsidR="00CA2ECB">
        <w:rPr>
          <w:rFonts w:ascii="Arial" w:hAnsi="Arial" w:cs="Arial"/>
        </w:rPr>
        <w:t xml:space="preserve">The </w:t>
      </w:r>
      <w:r w:rsidR="00CA2ECB">
        <w:rPr>
          <w:rFonts w:ascii="Arial" w:hAnsi="Arial" w:cs="Arial"/>
          <w:b/>
          <w:bCs/>
        </w:rPr>
        <w:t>Nuclear Generator</w:t>
      </w:r>
      <w:r w:rsidR="00CA2ECB">
        <w:rPr>
          <w:rFonts w:ascii="Arial" w:hAnsi="Arial" w:cs="Arial"/>
        </w:rPr>
        <w:t xml:space="preserve"> shall indemnify and keep indemnified any </w:t>
      </w:r>
      <w:r w:rsidR="00CA2ECB">
        <w:rPr>
          <w:rFonts w:ascii="Arial" w:hAnsi="Arial" w:cs="Arial"/>
          <w:b/>
          <w:bCs/>
        </w:rPr>
        <w:t>CUSC Party</w:t>
      </w:r>
      <w:r w:rsidR="00CA2ECB">
        <w:rPr>
          <w:rFonts w:ascii="Arial" w:hAnsi="Arial" w:cs="Arial"/>
        </w:rPr>
        <w:t xml:space="preserve"> for any loss, damage, costs and expenses incurred by that </w:t>
      </w:r>
      <w:r w:rsidR="00CA2ECB">
        <w:rPr>
          <w:rFonts w:ascii="Arial" w:hAnsi="Arial" w:cs="Arial"/>
          <w:b/>
          <w:bCs/>
        </w:rPr>
        <w:t>CUSC Party</w:t>
      </w:r>
      <w:r w:rsidR="00CA2ECB">
        <w:rPr>
          <w:rFonts w:ascii="Arial" w:hAnsi="Arial" w:cs="Arial"/>
        </w:rPr>
        <w:t xml:space="preserve"> as a consequence of any action of that </w:t>
      </w:r>
      <w:r w:rsidR="00CA2ECB">
        <w:rPr>
          <w:rFonts w:ascii="Arial" w:hAnsi="Arial" w:cs="Arial"/>
          <w:b/>
          <w:bCs/>
        </w:rPr>
        <w:t>CUSC Party</w:t>
      </w:r>
      <w:r w:rsidR="00CA2ECB">
        <w:rPr>
          <w:rFonts w:ascii="Arial" w:hAnsi="Arial" w:cs="Arial"/>
        </w:rPr>
        <w:t xml:space="preserve"> pursuant to Paragraph 6.11.3 (to the extent that the action was not required by any licence or agreement binding on that </w:t>
      </w:r>
      <w:r w:rsidR="00CA2ECB">
        <w:rPr>
          <w:rFonts w:ascii="Arial" w:hAnsi="Arial" w:cs="Arial"/>
          <w:b/>
          <w:bCs/>
        </w:rPr>
        <w:t>CUSC Party</w:t>
      </w:r>
      <w:r w:rsidR="00CA2ECB">
        <w:rPr>
          <w:rFonts w:ascii="Arial" w:hAnsi="Arial" w:cs="Arial"/>
        </w:rPr>
        <w:t xml:space="preserve">).  </w:t>
      </w:r>
    </w:p>
    <w:p w14:paraId="1E30195C" w14:textId="77777777" w:rsidR="00CA2ECB" w:rsidRDefault="00A0335C" w:rsidP="005D108C">
      <w:pPr>
        <w:pStyle w:val="Heading4"/>
        <w:ind w:left="1701" w:hanging="1701"/>
        <w:jc w:val="both"/>
        <w:rPr>
          <w:rFonts w:ascii="Arial" w:hAnsi="Arial" w:cs="Arial"/>
        </w:rPr>
      </w:pPr>
      <w:bookmarkStart w:id="460" w:name="_DV_M190"/>
      <w:bookmarkEnd w:id="460"/>
      <w:r>
        <w:rPr>
          <w:rFonts w:ascii="Arial" w:hAnsi="Arial" w:cs="Arial"/>
        </w:rPr>
        <w:t xml:space="preserve">6.11.6   </w:t>
      </w:r>
      <w:r w:rsidR="00CA2ECB">
        <w:rPr>
          <w:rFonts w:ascii="Arial" w:hAnsi="Arial" w:cs="Arial"/>
        </w:rPr>
        <w:t xml:space="preserve">Notwithstanding the fact that any action or inaction allowed by Paragraph 6.11.1 above does not constitute a breach of the  </w:t>
      </w:r>
      <w:r w:rsidR="00CA2ECB">
        <w:rPr>
          <w:rFonts w:ascii="Arial" w:hAnsi="Arial" w:cs="Arial"/>
          <w:b/>
          <w:bCs/>
        </w:rPr>
        <w:t xml:space="preserve">CUSC </w:t>
      </w:r>
      <w:r w:rsidR="00CA2ECB">
        <w:rPr>
          <w:rFonts w:ascii="Arial" w:hAnsi="Arial" w:cs="Arial"/>
        </w:rPr>
        <w:t>or an</w:t>
      </w:r>
      <w:r w:rsidR="00CA2ECB">
        <w:rPr>
          <w:rFonts w:ascii="Arial" w:hAnsi="Arial" w:cs="Arial"/>
          <w:b/>
          <w:bCs/>
        </w:rPr>
        <w:t xml:space="preserve"> Event of Default</w:t>
      </w:r>
      <w:r w:rsidR="00CA2ECB">
        <w:rPr>
          <w:rFonts w:ascii="Arial" w:hAnsi="Arial" w:cs="Arial"/>
        </w:rPr>
        <w:t xml:space="preserve"> under Paragraph 5.3, the </w:t>
      </w:r>
      <w:r w:rsidR="00CA2ECB">
        <w:rPr>
          <w:rFonts w:ascii="Arial" w:hAnsi="Arial" w:cs="Arial"/>
          <w:b/>
          <w:bCs/>
        </w:rPr>
        <w:t>Nuclear Generator</w:t>
      </w:r>
      <w:r w:rsidR="00CA2ECB">
        <w:rPr>
          <w:rFonts w:ascii="Arial" w:hAnsi="Arial" w:cs="Arial"/>
        </w:rPr>
        <w:t xml:space="preserve"> shall be liable to the other </w:t>
      </w:r>
      <w:r w:rsidR="00CA2ECB">
        <w:rPr>
          <w:rFonts w:ascii="Arial" w:hAnsi="Arial" w:cs="Arial"/>
          <w:b/>
          <w:bCs/>
        </w:rPr>
        <w:t>CUSC Parties</w:t>
      </w:r>
      <w:r w:rsidR="00CA2ECB">
        <w:rPr>
          <w:rFonts w:ascii="Arial" w:hAnsi="Arial" w:cs="Arial"/>
        </w:rPr>
        <w:t xml:space="preserve"> to the </w:t>
      </w:r>
      <w:r w:rsidR="00CA2ECB">
        <w:rPr>
          <w:rFonts w:ascii="Arial" w:hAnsi="Arial" w:cs="Arial"/>
          <w:b/>
          <w:bCs/>
        </w:rPr>
        <w:t xml:space="preserve">CUSC </w:t>
      </w:r>
      <w:r w:rsidR="00CA2ECB">
        <w:rPr>
          <w:rFonts w:ascii="Arial" w:hAnsi="Arial" w:cs="Arial"/>
        </w:rPr>
        <w:t xml:space="preserve">for any loss, claims, costs, liabilities and expenses arising from such action or inaction to the extent only that such loss, claims, costs, liabilities and expenses (had it arisen as a result of a breach of the </w:t>
      </w:r>
      <w:r w:rsidR="00CA2ECB">
        <w:rPr>
          <w:rFonts w:ascii="Arial" w:hAnsi="Arial" w:cs="Arial"/>
          <w:b/>
          <w:bCs/>
        </w:rPr>
        <w:t>CUSC</w:t>
      </w:r>
      <w:r w:rsidR="00CA2ECB">
        <w:rPr>
          <w:rFonts w:ascii="Arial" w:hAnsi="Arial" w:cs="Arial"/>
        </w:rPr>
        <w:t xml:space="preserve">) would not have been limited or excluded under the provisions of Paragraph 6.12.  </w:t>
      </w:r>
      <w:bookmarkStart w:id="461" w:name="_Toc490940282"/>
    </w:p>
    <w:p w14:paraId="3649AD3F" w14:textId="77777777" w:rsidR="00CA2ECB" w:rsidRDefault="00CA2ECB" w:rsidP="009A0B63">
      <w:pPr>
        <w:pStyle w:val="Heading3"/>
        <w:ind w:left="426" w:hanging="426"/>
      </w:pPr>
      <w:bookmarkStart w:id="462" w:name="_DV_M191"/>
      <w:bookmarkStart w:id="463" w:name="_Toc490940283"/>
      <w:bookmarkEnd w:id="461"/>
      <w:bookmarkEnd w:id="462"/>
      <w:r>
        <w:t xml:space="preserve">LIMITATION OF LIABILITY </w:t>
      </w:r>
      <w:bookmarkEnd w:id="463"/>
    </w:p>
    <w:p w14:paraId="43882706" w14:textId="77777777" w:rsidR="00CA2ECB" w:rsidRDefault="00CA2ECB" w:rsidP="00CA2ECB">
      <w:pPr>
        <w:pStyle w:val="Heading4"/>
        <w:widowControl/>
        <w:ind w:left="1702" w:hanging="851"/>
        <w:jc w:val="both"/>
        <w:rPr>
          <w:rFonts w:ascii="Arial" w:hAnsi="Arial" w:cs="Arial"/>
        </w:rPr>
      </w:pPr>
      <w:bookmarkStart w:id="464" w:name="_DV_M192"/>
      <w:bookmarkEnd w:id="464"/>
      <w:r>
        <w:rPr>
          <w:rFonts w:ascii="Arial" w:hAnsi="Arial" w:cs="Arial"/>
        </w:rPr>
        <w:t>6.12.1</w:t>
      </w:r>
      <w:r>
        <w:rPr>
          <w:rFonts w:ascii="Arial" w:hAnsi="Arial" w:cs="Arial"/>
        </w:rPr>
        <w:tab/>
        <w:t xml:space="preserve">Subject to Paragraphs 4.3, 5.10.1, 6.12.6, 6.5.4 and 6.11.5 and any liquidated damages provisions of any </w:t>
      </w:r>
      <w:r>
        <w:rPr>
          <w:rFonts w:ascii="Arial" w:hAnsi="Arial" w:cs="Arial"/>
          <w:b/>
          <w:bCs/>
        </w:rPr>
        <w:t>Construction Agreement</w:t>
      </w:r>
      <w:r>
        <w:rPr>
          <w:rFonts w:ascii="Arial" w:hAnsi="Arial" w:cs="Arial"/>
        </w:rPr>
        <w:t xml:space="preserve"> or </w:t>
      </w:r>
      <w:r>
        <w:rPr>
          <w:rFonts w:ascii="Arial" w:hAnsi="Arial" w:cs="Arial"/>
          <w:b/>
          <w:bCs/>
        </w:rPr>
        <w:t xml:space="preserve">Bilateral Agreement </w:t>
      </w:r>
      <w:r>
        <w:rPr>
          <w:rFonts w:ascii="Arial" w:hAnsi="Arial" w:cs="Arial"/>
        </w:rPr>
        <w:t>or</w:t>
      </w:r>
      <w:r>
        <w:rPr>
          <w:rFonts w:ascii="Arial" w:hAnsi="Arial" w:cs="Arial"/>
          <w:b/>
          <w:bCs/>
        </w:rPr>
        <w:t xml:space="preserve"> Mandatory Services Agreement</w:t>
      </w:r>
      <w:r>
        <w:rPr>
          <w:rFonts w:ascii="Arial" w:hAnsi="Arial" w:cs="Arial"/>
          <w:b/>
          <w:bCs/>
          <w:i/>
          <w:iCs/>
        </w:rPr>
        <w:t xml:space="preserve"> </w:t>
      </w:r>
      <w:r>
        <w:rPr>
          <w:rFonts w:ascii="Arial" w:hAnsi="Arial" w:cs="Arial"/>
        </w:rPr>
        <w:t xml:space="preserve">and the payment adjustment provisions of the relevant </w:t>
      </w:r>
      <w:r>
        <w:rPr>
          <w:rFonts w:ascii="Arial" w:hAnsi="Arial" w:cs="Arial"/>
          <w:b/>
          <w:bCs/>
        </w:rPr>
        <w:t>Mandatory Services</w:t>
      </w:r>
      <w:r>
        <w:rPr>
          <w:rFonts w:ascii="Arial" w:hAnsi="Arial" w:cs="Arial"/>
        </w:rPr>
        <w:t xml:space="preserve"> </w:t>
      </w:r>
      <w:r>
        <w:rPr>
          <w:rFonts w:ascii="Arial" w:hAnsi="Arial" w:cs="Arial"/>
          <w:b/>
          <w:bCs/>
        </w:rPr>
        <w:t>Agreement</w:t>
      </w:r>
      <w:r>
        <w:rPr>
          <w:rFonts w:ascii="Arial" w:hAnsi="Arial" w:cs="Arial"/>
        </w:rPr>
        <w:t xml:space="preserve"> and save where any </w:t>
      </w:r>
      <w:r>
        <w:rPr>
          <w:rFonts w:ascii="Arial" w:hAnsi="Arial" w:cs="Arial"/>
        </w:rPr>
        <w:lastRenderedPageBreak/>
        <w:t xml:space="preserve">provision of the </w:t>
      </w:r>
      <w:r>
        <w:rPr>
          <w:rFonts w:ascii="Arial" w:hAnsi="Arial" w:cs="Arial"/>
          <w:b/>
          <w:bCs/>
        </w:rPr>
        <w:t>CUSC</w:t>
      </w:r>
      <w:r>
        <w:rPr>
          <w:rFonts w:ascii="Arial" w:hAnsi="Arial" w:cs="Arial"/>
        </w:rPr>
        <w:t xml:space="preserve">, any </w:t>
      </w:r>
      <w:r>
        <w:rPr>
          <w:rFonts w:ascii="Arial" w:hAnsi="Arial" w:cs="Arial"/>
          <w:b/>
          <w:bCs/>
        </w:rPr>
        <w:t xml:space="preserve">Bilateral Agreement </w:t>
      </w:r>
      <w:r>
        <w:rPr>
          <w:rFonts w:ascii="Arial" w:hAnsi="Arial" w:cs="Arial"/>
        </w:rPr>
        <w:t xml:space="preserve">or any </w:t>
      </w:r>
      <w:r>
        <w:rPr>
          <w:rFonts w:ascii="Arial" w:hAnsi="Arial" w:cs="Arial"/>
          <w:b/>
          <w:bCs/>
        </w:rPr>
        <w:t xml:space="preserve">Mandatory Services Agreement </w:t>
      </w:r>
      <w:r>
        <w:rPr>
          <w:rFonts w:ascii="Arial" w:hAnsi="Arial" w:cs="Arial"/>
        </w:rPr>
        <w:t xml:space="preserve">provides for an indemnity each </w:t>
      </w:r>
      <w:r>
        <w:rPr>
          <w:rFonts w:ascii="Arial" w:hAnsi="Arial" w:cs="Arial"/>
          <w:b/>
          <w:bCs/>
        </w:rPr>
        <w:t>CUSC Party</w:t>
      </w:r>
      <w:r>
        <w:rPr>
          <w:rFonts w:ascii="Arial" w:hAnsi="Arial" w:cs="Arial"/>
        </w:rPr>
        <w:t xml:space="preserve"> agrees and acknowledges that no </w:t>
      </w:r>
      <w:r>
        <w:rPr>
          <w:rFonts w:ascii="Arial" w:hAnsi="Arial" w:cs="Arial"/>
          <w:b/>
          <w:bCs/>
        </w:rPr>
        <w:t>CUSC Party</w:t>
      </w:r>
      <w:r>
        <w:rPr>
          <w:rFonts w:ascii="Arial" w:hAnsi="Arial" w:cs="Arial"/>
        </w:rPr>
        <w:t xml:space="preserve"> (the "</w:t>
      </w:r>
      <w:r>
        <w:rPr>
          <w:rFonts w:ascii="Arial" w:hAnsi="Arial" w:cs="Arial"/>
          <w:b/>
          <w:bCs/>
        </w:rPr>
        <w:t>Party Liable</w:t>
      </w:r>
      <w:r>
        <w:rPr>
          <w:rFonts w:ascii="Arial" w:hAnsi="Arial" w:cs="Arial"/>
        </w:rPr>
        <w:t xml:space="preserve">") nor any of its officers, employees or agents shall be liable to any of the other </w:t>
      </w:r>
      <w:r>
        <w:rPr>
          <w:rFonts w:ascii="Arial" w:hAnsi="Arial" w:cs="Arial"/>
          <w:b/>
          <w:bCs/>
        </w:rPr>
        <w:t>CUSC Parties</w:t>
      </w:r>
      <w:r>
        <w:rPr>
          <w:rFonts w:ascii="Arial" w:hAnsi="Arial" w:cs="Arial"/>
        </w:rPr>
        <w:t xml:space="preserve"> for loss arising from any breach of the </w:t>
      </w:r>
      <w:r>
        <w:rPr>
          <w:rFonts w:ascii="Arial" w:hAnsi="Arial" w:cs="Arial"/>
          <w:b/>
          <w:bCs/>
        </w:rPr>
        <w:t>CUSC</w:t>
      </w:r>
      <w:r>
        <w:rPr>
          <w:rFonts w:ascii="Arial" w:hAnsi="Arial" w:cs="Arial"/>
        </w:rPr>
        <w:t xml:space="preserve"> and any such agreements other than for loss directly resulting from such breach and which at the date hereof was reasonably foreseeable as not unlikely to occur in the ordinary course of events from such breach in respect of:- </w:t>
      </w:r>
    </w:p>
    <w:p w14:paraId="594DE28D" w14:textId="77777777" w:rsidR="00CA2ECB" w:rsidRDefault="00CA2ECB" w:rsidP="00CA2ECB">
      <w:pPr>
        <w:pStyle w:val="clauseindent"/>
        <w:widowControl/>
        <w:ind w:left="2835" w:hanging="1133"/>
        <w:jc w:val="both"/>
        <w:rPr>
          <w:rFonts w:ascii="Arial" w:hAnsi="Arial" w:cs="Arial"/>
        </w:rPr>
      </w:pPr>
      <w:bookmarkStart w:id="465" w:name="_DV_M193"/>
      <w:bookmarkEnd w:id="465"/>
      <w:r>
        <w:rPr>
          <w:rFonts w:ascii="Arial" w:hAnsi="Arial" w:cs="Arial"/>
        </w:rPr>
        <w:t>6.12.1.1</w:t>
      </w:r>
      <w:r>
        <w:rPr>
          <w:rFonts w:ascii="Arial" w:hAnsi="Arial" w:cs="Arial"/>
        </w:rPr>
        <w:tab/>
        <w:t xml:space="preserve">physical damage to the property of any of the other </w:t>
      </w:r>
      <w:r>
        <w:rPr>
          <w:rFonts w:ascii="Arial" w:hAnsi="Arial" w:cs="Arial"/>
          <w:b/>
          <w:bCs/>
        </w:rPr>
        <w:t>CUSC Parties</w:t>
      </w:r>
      <w:r>
        <w:rPr>
          <w:rFonts w:ascii="Arial" w:hAnsi="Arial" w:cs="Arial"/>
        </w:rPr>
        <w:t xml:space="preserve">, or its or their respective officers, employees or agents; and/or </w:t>
      </w:r>
    </w:p>
    <w:p w14:paraId="1BF91F1B" w14:textId="77777777" w:rsidR="00CA2ECB" w:rsidRDefault="00CA2ECB" w:rsidP="00CA2ECB">
      <w:pPr>
        <w:pStyle w:val="clauseindent"/>
        <w:widowControl/>
        <w:numPr>
          <w:ilvl w:val="3"/>
          <w:numId w:val="11"/>
        </w:numPr>
        <w:jc w:val="both"/>
        <w:rPr>
          <w:rFonts w:ascii="Arial" w:hAnsi="Arial" w:cs="Arial"/>
        </w:rPr>
      </w:pPr>
      <w:bookmarkStart w:id="466" w:name="_DV_M194"/>
      <w:bookmarkEnd w:id="466"/>
      <w:r>
        <w:rPr>
          <w:rFonts w:ascii="Arial" w:hAnsi="Arial" w:cs="Arial"/>
        </w:rPr>
        <w:t xml:space="preserve">the liability of any such other </w:t>
      </w:r>
      <w:r>
        <w:rPr>
          <w:rFonts w:ascii="Arial" w:hAnsi="Arial" w:cs="Arial"/>
          <w:b/>
          <w:bCs/>
        </w:rPr>
        <w:t>CUSC Party</w:t>
      </w:r>
      <w:r>
        <w:rPr>
          <w:rFonts w:ascii="Arial" w:hAnsi="Arial" w:cs="Arial"/>
        </w:rPr>
        <w:t xml:space="preserve"> to any other person for loss in respect of physical damage to the property of any other person, subject, for the avoidance of doubt, to the requirement that the amount of such liability claimed by such other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should be mitigated in accordance with general law.  </w:t>
      </w:r>
    </w:p>
    <w:p w14:paraId="3F2B0728" w14:textId="77777777" w:rsidR="00CA2ECB" w:rsidRDefault="00CA2ECB" w:rsidP="00CA2ECB">
      <w:pPr>
        <w:pStyle w:val="clauseindent"/>
        <w:widowControl/>
        <w:ind w:left="1701"/>
        <w:jc w:val="both"/>
        <w:rPr>
          <w:rFonts w:ascii="Arial" w:hAnsi="Arial" w:cs="Arial"/>
        </w:rPr>
      </w:pPr>
      <w:bookmarkStart w:id="467" w:name="_DV_M195"/>
      <w:bookmarkEnd w:id="467"/>
      <w:r>
        <w:rPr>
          <w:rFonts w:ascii="Arial" w:hAnsi="Arial" w:cs="Arial"/>
        </w:rPr>
        <w:t xml:space="preserve">provided that the liability of any </w:t>
      </w:r>
      <w:r>
        <w:rPr>
          <w:rFonts w:ascii="Arial" w:hAnsi="Arial" w:cs="Arial"/>
          <w:b/>
          <w:bCs/>
        </w:rPr>
        <w:t>CUSC Party</w:t>
      </w:r>
      <w:r>
        <w:rPr>
          <w:rFonts w:ascii="Arial" w:hAnsi="Arial" w:cs="Arial"/>
        </w:rPr>
        <w:t xml:space="preserve"> in respect of all claims for such loss shall not exceed £5million per incident or series of related incidents and that in cases where an incident or series of related incidents occur on an </w:t>
      </w:r>
      <w:r>
        <w:rPr>
          <w:rFonts w:ascii="Arial" w:hAnsi="Arial" w:cs="Arial"/>
          <w:b/>
          <w:bCs/>
        </w:rPr>
        <w:t>Onshore Distribution System</w:t>
      </w:r>
      <w:r>
        <w:rPr>
          <w:rFonts w:ascii="Arial" w:hAnsi="Arial" w:cs="Arial"/>
        </w:rPr>
        <w:t xml:space="preserve"> affects </w:t>
      </w:r>
      <w:r>
        <w:rPr>
          <w:rFonts w:ascii="Arial" w:hAnsi="Arial" w:cs="Arial"/>
          <w:b/>
          <w:bCs/>
        </w:rPr>
        <w:t>Users</w:t>
      </w:r>
      <w:r>
        <w:rPr>
          <w:rFonts w:ascii="Arial" w:hAnsi="Arial" w:cs="Arial"/>
        </w:rPr>
        <w:t xml:space="preserve"> of an </w:t>
      </w:r>
      <w:r>
        <w:rPr>
          <w:rFonts w:ascii="Arial" w:hAnsi="Arial" w:cs="Arial"/>
          <w:b/>
          <w:bCs/>
          <w:color w:val="000000"/>
        </w:rPr>
        <w:t xml:space="preserve">ET Offshore Transmission System </w:t>
      </w:r>
      <w:r>
        <w:rPr>
          <w:rFonts w:ascii="Arial" w:hAnsi="Arial" w:cs="Arial"/>
          <w:color w:val="000000"/>
        </w:rPr>
        <w:t>or on an</w:t>
      </w:r>
      <w:r>
        <w:rPr>
          <w:rFonts w:ascii="Arial" w:hAnsi="Arial" w:cs="Arial"/>
          <w:b/>
          <w:bCs/>
          <w:color w:val="000000"/>
        </w:rPr>
        <w:t xml:space="preserve"> ET Transmission System </w:t>
      </w:r>
      <w:r>
        <w:rPr>
          <w:rFonts w:ascii="Arial" w:hAnsi="Arial" w:cs="Arial"/>
          <w:color w:val="000000"/>
        </w:rPr>
        <w:t>affecting</w:t>
      </w:r>
      <w:r>
        <w:rPr>
          <w:rFonts w:ascii="Arial" w:hAnsi="Arial" w:cs="Arial"/>
          <w:b/>
          <w:bCs/>
          <w:color w:val="000000"/>
        </w:rPr>
        <w:t xml:space="preserve"> Users</w:t>
      </w:r>
      <w:r>
        <w:rPr>
          <w:rFonts w:ascii="Arial" w:hAnsi="Arial" w:cs="Arial"/>
        </w:rPr>
        <w:t xml:space="preserve"> of an </w:t>
      </w:r>
      <w:r>
        <w:rPr>
          <w:rFonts w:ascii="Arial" w:hAnsi="Arial" w:cs="Arial"/>
          <w:b/>
          <w:bCs/>
        </w:rPr>
        <w:t>Onshore Distribution System</w:t>
      </w:r>
      <w:r>
        <w:rPr>
          <w:rFonts w:ascii="Arial" w:hAnsi="Arial" w:cs="Arial"/>
        </w:rPr>
        <w:t>, the liability of all</w:t>
      </w:r>
      <w:r>
        <w:rPr>
          <w:rFonts w:ascii="Arial" w:hAnsi="Arial" w:cs="Arial"/>
          <w:b/>
          <w:bCs/>
        </w:rPr>
        <w:t xml:space="preserve"> CUSC Parties</w:t>
      </w:r>
      <w:r>
        <w:rPr>
          <w:rFonts w:ascii="Arial" w:hAnsi="Arial" w:cs="Arial"/>
        </w:rPr>
        <w:t xml:space="preserve"> in respect of all claims for such loss shall not exceed £1million per incident or series of related incidents.</w:t>
      </w:r>
    </w:p>
    <w:p w14:paraId="70BE53C8" w14:textId="77777777" w:rsidR="00CA2ECB" w:rsidRDefault="00CA2ECB" w:rsidP="00CA2ECB">
      <w:pPr>
        <w:pStyle w:val="clauseindent"/>
        <w:widowControl/>
        <w:numPr>
          <w:ilvl w:val="2"/>
          <w:numId w:val="11"/>
        </w:numPr>
        <w:ind w:left="1701" w:hanging="850"/>
        <w:jc w:val="both"/>
        <w:rPr>
          <w:rFonts w:ascii="Arial" w:hAnsi="Arial" w:cs="Arial"/>
        </w:rPr>
      </w:pPr>
      <w:bookmarkStart w:id="468" w:name="_DV_M196"/>
      <w:bookmarkEnd w:id="468"/>
      <w:r>
        <w:rPr>
          <w:rFonts w:ascii="Arial" w:hAnsi="Arial" w:cs="Arial"/>
        </w:rPr>
        <w:t xml:space="preserve">Nothing in the </w:t>
      </w:r>
      <w:r>
        <w:rPr>
          <w:rFonts w:ascii="Arial" w:hAnsi="Arial" w:cs="Arial"/>
          <w:b/>
          <w:bCs/>
        </w:rPr>
        <w:t xml:space="preserve">CUSC </w:t>
      </w:r>
      <w:r>
        <w:rPr>
          <w:rFonts w:ascii="Arial" w:hAnsi="Arial" w:cs="Arial"/>
        </w:rPr>
        <w:t xml:space="preserve">shall exclude or limit the liability of the </w:t>
      </w:r>
      <w:r>
        <w:rPr>
          <w:rFonts w:ascii="Arial" w:hAnsi="Arial" w:cs="Arial"/>
          <w:b/>
          <w:bCs/>
        </w:rPr>
        <w:t>Party Liable</w:t>
      </w:r>
      <w:r>
        <w:rPr>
          <w:rFonts w:ascii="Arial" w:hAnsi="Arial" w:cs="Arial"/>
        </w:rPr>
        <w:t xml:space="preserve"> in respect of fraudulent misrepresentation or death or personal injury resulting from the negligence of the</w:t>
      </w:r>
      <w:r>
        <w:rPr>
          <w:rFonts w:ascii="Arial" w:hAnsi="Arial" w:cs="Arial"/>
          <w:b/>
          <w:bCs/>
        </w:rPr>
        <w:t xml:space="preserve"> Party Liable</w:t>
      </w:r>
      <w:r>
        <w:rPr>
          <w:rFonts w:ascii="Arial" w:hAnsi="Arial" w:cs="Arial"/>
        </w:rPr>
        <w:t xml:space="preserve"> or any of its officers, employees or agents and the </w:t>
      </w:r>
      <w:r>
        <w:rPr>
          <w:rFonts w:ascii="Arial" w:hAnsi="Arial" w:cs="Arial"/>
          <w:b/>
          <w:bCs/>
        </w:rPr>
        <w:t>Party Liable</w:t>
      </w:r>
      <w:r>
        <w:rPr>
          <w:rFonts w:ascii="Arial" w:hAnsi="Arial" w:cs="Arial"/>
        </w:rPr>
        <w:t xml:space="preserve"> shall indemnify and keep indemnified each of the other </w:t>
      </w:r>
      <w:r>
        <w:rPr>
          <w:rFonts w:ascii="Arial" w:hAnsi="Arial" w:cs="Arial"/>
          <w:b/>
          <w:bCs/>
        </w:rPr>
        <w:t>CUSC Parties</w:t>
      </w:r>
      <w:r>
        <w:rPr>
          <w:rFonts w:ascii="Arial" w:hAnsi="Arial" w:cs="Arial"/>
        </w:rPr>
        <w:t xml:space="preserve">, its officers, employees or agents, from and against all such and any loss or liability which any such other </w:t>
      </w:r>
      <w:r>
        <w:rPr>
          <w:rFonts w:ascii="Arial" w:hAnsi="Arial" w:cs="Arial"/>
          <w:b/>
          <w:bCs/>
        </w:rPr>
        <w:t>CUSC Party</w:t>
      </w:r>
      <w:r>
        <w:rPr>
          <w:rFonts w:ascii="Arial" w:hAnsi="Arial" w:cs="Arial"/>
        </w:rPr>
        <w:t xml:space="preserve"> may suffer or incur by reason of any claim on account of fraudulent misrepresentation, death or personal injury resulting from the negligence of the </w:t>
      </w:r>
      <w:r>
        <w:rPr>
          <w:rFonts w:ascii="Arial" w:hAnsi="Arial" w:cs="Arial"/>
          <w:b/>
          <w:bCs/>
        </w:rPr>
        <w:t>Party Liable</w:t>
      </w:r>
      <w:r>
        <w:rPr>
          <w:rFonts w:ascii="Arial" w:hAnsi="Arial" w:cs="Arial"/>
        </w:rPr>
        <w:t xml:space="preserve"> or any of its officers, employees or agents.  </w:t>
      </w:r>
    </w:p>
    <w:p w14:paraId="50A12015" w14:textId="77777777" w:rsidR="00CA2ECB" w:rsidRDefault="00CA2ECB" w:rsidP="00CA2ECB">
      <w:pPr>
        <w:pStyle w:val="clauseindent"/>
        <w:widowControl/>
        <w:numPr>
          <w:ilvl w:val="2"/>
          <w:numId w:val="11"/>
        </w:numPr>
        <w:ind w:left="1701" w:hanging="992"/>
        <w:jc w:val="both"/>
        <w:rPr>
          <w:rFonts w:ascii="Arial" w:hAnsi="Arial" w:cs="Arial"/>
        </w:rPr>
      </w:pPr>
      <w:bookmarkStart w:id="469" w:name="_DV_M197"/>
      <w:bookmarkEnd w:id="469"/>
      <w:r>
        <w:rPr>
          <w:rFonts w:ascii="Arial" w:hAnsi="Arial" w:cs="Arial"/>
        </w:rPr>
        <w:t xml:space="preserve">In consideration of the rights conferred upon each </w:t>
      </w:r>
      <w:r>
        <w:rPr>
          <w:rFonts w:ascii="Arial" w:hAnsi="Arial" w:cs="Arial"/>
          <w:b/>
          <w:bCs/>
        </w:rPr>
        <w:t>CUSC Party</w:t>
      </w:r>
      <w:r>
        <w:rPr>
          <w:rFonts w:ascii="Arial" w:hAnsi="Arial" w:cs="Arial"/>
        </w:rPr>
        <w:t xml:space="preserve"> (other than </w:t>
      </w:r>
      <w:r>
        <w:rPr>
          <w:rFonts w:ascii="Arial" w:hAnsi="Arial" w:cs="Arial"/>
          <w:b/>
          <w:bCs/>
        </w:rPr>
        <w:t>The Company</w:t>
      </w:r>
      <w:r>
        <w:rPr>
          <w:rFonts w:ascii="Arial" w:hAnsi="Arial" w:cs="Arial"/>
        </w:rPr>
        <w:t xml:space="preserve">) under the </w:t>
      </w:r>
      <w:r>
        <w:rPr>
          <w:rFonts w:ascii="Arial" w:hAnsi="Arial" w:cs="Arial"/>
          <w:b/>
          <w:bCs/>
        </w:rPr>
        <w:t>CUSC</w:t>
      </w:r>
      <w:r>
        <w:rPr>
          <w:rFonts w:ascii="Arial" w:hAnsi="Arial" w:cs="Arial"/>
        </w:rPr>
        <w:t xml:space="preserve">, the right of such </w:t>
      </w:r>
      <w:r>
        <w:rPr>
          <w:rFonts w:ascii="Arial" w:hAnsi="Arial" w:cs="Arial"/>
          <w:b/>
          <w:bCs/>
        </w:rPr>
        <w:t>CUSC Party</w:t>
      </w:r>
      <w:r>
        <w:rPr>
          <w:rFonts w:ascii="Arial" w:hAnsi="Arial" w:cs="Arial"/>
        </w:rPr>
        <w:t xml:space="preserve"> (other than</w:t>
      </w:r>
      <w:r>
        <w:rPr>
          <w:rFonts w:ascii="Arial" w:hAnsi="Arial" w:cs="Arial"/>
          <w:b/>
          <w:bCs/>
        </w:rPr>
        <w:t xml:space="preserve"> The Company </w:t>
      </w:r>
      <w:r>
        <w:rPr>
          <w:rFonts w:ascii="Arial" w:hAnsi="Arial" w:cs="Arial"/>
        </w:rPr>
        <w:t xml:space="preserve">to claim in negligence, other tort, or otherwise howsoever against a </w:t>
      </w:r>
      <w:r>
        <w:rPr>
          <w:rFonts w:ascii="Arial" w:hAnsi="Arial" w:cs="Arial"/>
          <w:b/>
          <w:bCs/>
        </w:rPr>
        <w:t xml:space="preserve">Relevant Transmission Licensee </w:t>
      </w:r>
      <w:r>
        <w:rPr>
          <w:rFonts w:ascii="Arial" w:hAnsi="Arial" w:cs="Arial"/>
        </w:rPr>
        <w:t xml:space="preserve">in respect of any act or omission of such </w:t>
      </w:r>
      <w:r>
        <w:rPr>
          <w:rFonts w:ascii="Arial" w:hAnsi="Arial" w:cs="Arial"/>
          <w:b/>
          <w:bCs/>
        </w:rPr>
        <w:t xml:space="preserve">Relevant Transmission Licensee </w:t>
      </w:r>
      <w:r>
        <w:rPr>
          <w:rFonts w:ascii="Arial" w:hAnsi="Arial" w:cs="Arial"/>
        </w:rPr>
        <w:t xml:space="preserve">in relation to the subject matter of the </w:t>
      </w:r>
      <w:r>
        <w:rPr>
          <w:rFonts w:ascii="Arial" w:hAnsi="Arial" w:cs="Arial"/>
          <w:b/>
          <w:bCs/>
        </w:rPr>
        <w:t>STC</w:t>
      </w:r>
      <w:r>
        <w:rPr>
          <w:rFonts w:ascii="Arial" w:hAnsi="Arial" w:cs="Arial"/>
        </w:rPr>
        <w:t xml:space="preserve"> is hereby excluded and each </w:t>
      </w:r>
      <w:r>
        <w:rPr>
          <w:rFonts w:ascii="Arial" w:hAnsi="Arial" w:cs="Arial"/>
          <w:b/>
          <w:bCs/>
        </w:rPr>
        <w:t>CUSC Party</w:t>
      </w:r>
      <w:r>
        <w:rPr>
          <w:rFonts w:ascii="Arial" w:hAnsi="Arial" w:cs="Arial"/>
        </w:rPr>
        <w:t xml:space="preserve"> </w:t>
      </w:r>
      <w:r>
        <w:rPr>
          <w:rFonts w:ascii="Arial" w:hAnsi="Arial" w:cs="Arial"/>
        </w:rPr>
        <w:lastRenderedPageBreak/>
        <w:t>(other than</w:t>
      </w:r>
      <w:r>
        <w:rPr>
          <w:rFonts w:ascii="Arial" w:hAnsi="Arial" w:cs="Arial"/>
          <w:b/>
          <w:bCs/>
        </w:rPr>
        <w:t xml:space="preserve"> The Company</w:t>
      </w:r>
      <w:r>
        <w:rPr>
          <w:rFonts w:ascii="Arial" w:hAnsi="Arial" w:cs="Arial"/>
        </w:rPr>
        <w:t xml:space="preserve">) agrees not to pursue any such claim save that nothing in this paragraph 6.12.3 shall restrict the ability of such </w:t>
      </w:r>
      <w:r>
        <w:rPr>
          <w:rFonts w:ascii="Arial" w:hAnsi="Arial" w:cs="Arial"/>
          <w:b/>
          <w:bCs/>
        </w:rPr>
        <w:t>CUSC Party</w:t>
      </w:r>
      <w:r>
        <w:rPr>
          <w:rFonts w:ascii="Arial" w:hAnsi="Arial" w:cs="Arial"/>
        </w:rPr>
        <w:t xml:space="preserve"> to claim in respect of fraudulent misrepresentation or death or personal injury resulting from the negligence of a </w:t>
      </w:r>
      <w:r>
        <w:rPr>
          <w:rFonts w:ascii="Arial" w:hAnsi="Arial" w:cs="Arial"/>
          <w:b/>
          <w:bCs/>
        </w:rPr>
        <w:t>Relevant Transmission</w:t>
      </w:r>
      <w:r>
        <w:rPr>
          <w:rFonts w:ascii="Arial" w:hAnsi="Arial" w:cs="Arial"/>
        </w:rPr>
        <w:t xml:space="preserve"> </w:t>
      </w:r>
      <w:r>
        <w:rPr>
          <w:rFonts w:ascii="Arial" w:hAnsi="Arial" w:cs="Arial"/>
          <w:b/>
          <w:bCs/>
        </w:rPr>
        <w:t>Licensee</w:t>
      </w:r>
      <w:r>
        <w:rPr>
          <w:rFonts w:ascii="Arial" w:hAnsi="Arial" w:cs="Arial"/>
        </w:rPr>
        <w:t>.</w:t>
      </w:r>
    </w:p>
    <w:p w14:paraId="5058AC5B" w14:textId="77777777" w:rsidR="00CA2ECB" w:rsidRDefault="00CA2ECB" w:rsidP="00CA2ECB">
      <w:pPr>
        <w:pStyle w:val="Heading4"/>
        <w:widowControl/>
        <w:ind w:left="1701" w:hanging="850"/>
        <w:jc w:val="both"/>
        <w:rPr>
          <w:rFonts w:ascii="Arial" w:hAnsi="Arial" w:cs="Arial"/>
        </w:rPr>
      </w:pPr>
      <w:bookmarkStart w:id="470" w:name="_DV_M198"/>
      <w:bookmarkEnd w:id="470"/>
      <w:r>
        <w:rPr>
          <w:rFonts w:ascii="Arial" w:hAnsi="Arial" w:cs="Arial"/>
        </w:rPr>
        <w:t>6.12.4</w:t>
      </w:r>
      <w:r>
        <w:rPr>
          <w:rFonts w:ascii="Arial" w:hAnsi="Arial" w:cs="Arial"/>
        </w:rPr>
        <w:tab/>
        <w:t xml:space="preserve">Subject to Paragraphs 4.3, 5.10.1, 6.12.6, 6.5.4 and 6.11.5 and any liquidated damages provision of any </w:t>
      </w:r>
      <w:r>
        <w:rPr>
          <w:rFonts w:ascii="Arial" w:hAnsi="Arial" w:cs="Arial"/>
          <w:b/>
          <w:bCs/>
        </w:rPr>
        <w:t xml:space="preserve">Construction Agreement </w:t>
      </w:r>
      <w:r>
        <w:rPr>
          <w:rFonts w:ascii="Arial" w:hAnsi="Arial" w:cs="Arial"/>
        </w:rPr>
        <w:t>or</w:t>
      </w:r>
      <w:r>
        <w:rPr>
          <w:rFonts w:ascii="Arial" w:hAnsi="Arial" w:cs="Arial"/>
          <w:b/>
          <w:bCs/>
        </w:rPr>
        <w:t xml:space="preserve"> 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and save where any provision of the </w:t>
      </w:r>
      <w:r>
        <w:rPr>
          <w:rFonts w:ascii="Arial" w:hAnsi="Arial" w:cs="Arial"/>
          <w:b/>
          <w:bCs/>
        </w:rPr>
        <w:t>CUSC</w:t>
      </w:r>
      <w:r>
        <w:rPr>
          <w:rFonts w:ascii="Arial" w:hAnsi="Arial" w:cs="Arial"/>
        </w:rPr>
        <w:t xml:space="preserve">, any </w:t>
      </w:r>
      <w:r>
        <w:rPr>
          <w:rFonts w:ascii="Arial" w:hAnsi="Arial" w:cs="Arial"/>
          <w:b/>
          <w:bCs/>
        </w:rPr>
        <w:t>Bilateral</w:t>
      </w:r>
      <w:r>
        <w:rPr>
          <w:rFonts w:ascii="Arial" w:hAnsi="Arial" w:cs="Arial"/>
        </w:rPr>
        <w:t xml:space="preserve"> </w:t>
      </w:r>
      <w:r>
        <w:rPr>
          <w:rFonts w:ascii="Arial" w:hAnsi="Arial" w:cs="Arial"/>
          <w:b/>
          <w:bCs/>
        </w:rPr>
        <w:t xml:space="preserve">Agreement </w:t>
      </w:r>
      <w:r>
        <w:rPr>
          <w:rFonts w:ascii="Arial" w:hAnsi="Arial" w:cs="Arial"/>
        </w:rPr>
        <w:t xml:space="preserve">or any </w:t>
      </w:r>
      <w:r>
        <w:rPr>
          <w:rFonts w:ascii="Arial" w:hAnsi="Arial" w:cs="Arial"/>
          <w:b/>
          <w:bCs/>
        </w:rPr>
        <w:t xml:space="preserve">Mandatory Services Agreement </w:t>
      </w:r>
      <w:r>
        <w:rPr>
          <w:rFonts w:ascii="Arial" w:hAnsi="Arial" w:cs="Arial"/>
        </w:rPr>
        <w:t xml:space="preserve">provides for an indemnity, neither the </w:t>
      </w:r>
      <w:r>
        <w:rPr>
          <w:rFonts w:ascii="Arial" w:hAnsi="Arial" w:cs="Arial"/>
          <w:b/>
          <w:bCs/>
        </w:rPr>
        <w:t>Party Liable</w:t>
      </w:r>
      <w:r>
        <w:rPr>
          <w:rFonts w:ascii="Arial" w:hAnsi="Arial" w:cs="Arial"/>
        </w:rPr>
        <w:t xml:space="preserve"> nor any of its officers, employees or agents shall in any circumstances whatsoever be liable to any of the other </w:t>
      </w:r>
      <w:r>
        <w:rPr>
          <w:rFonts w:ascii="Arial" w:hAnsi="Arial" w:cs="Arial"/>
          <w:b/>
          <w:bCs/>
        </w:rPr>
        <w:t>CUSC Parties</w:t>
      </w:r>
      <w:r>
        <w:rPr>
          <w:rFonts w:ascii="Arial" w:hAnsi="Arial" w:cs="Arial"/>
        </w:rPr>
        <w:t xml:space="preserve"> for:- </w:t>
      </w:r>
    </w:p>
    <w:p w14:paraId="74D8FA05" w14:textId="77777777" w:rsidR="00CA2ECB" w:rsidRDefault="00CA2ECB" w:rsidP="00CA2ECB">
      <w:pPr>
        <w:pStyle w:val="clauseindent"/>
        <w:widowControl/>
        <w:ind w:left="2835" w:hanging="1133"/>
        <w:jc w:val="both"/>
        <w:rPr>
          <w:rFonts w:ascii="Arial" w:hAnsi="Arial" w:cs="Arial"/>
        </w:rPr>
      </w:pPr>
      <w:bookmarkStart w:id="471" w:name="_DV_M199"/>
      <w:bookmarkEnd w:id="471"/>
      <w:r>
        <w:rPr>
          <w:rFonts w:ascii="Arial" w:hAnsi="Arial" w:cs="Arial"/>
        </w:rPr>
        <w:t>6.12.4.1</w:t>
      </w:r>
      <w:r>
        <w:rPr>
          <w:rFonts w:ascii="Arial" w:hAnsi="Arial" w:cs="Arial"/>
        </w:rPr>
        <w:tab/>
        <w:t xml:space="preserve">any loss of profit, loss of revenue, loss of use, loss of contract or loss of goodwill; or </w:t>
      </w:r>
    </w:p>
    <w:p w14:paraId="42FC7F49" w14:textId="77777777" w:rsidR="00CA2ECB" w:rsidRDefault="00CA2ECB" w:rsidP="00CA2ECB">
      <w:pPr>
        <w:pStyle w:val="clauseindent"/>
        <w:widowControl/>
        <w:ind w:left="1701"/>
        <w:rPr>
          <w:rFonts w:ascii="Arial" w:hAnsi="Arial" w:cs="Arial"/>
        </w:rPr>
      </w:pPr>
      <w:bookmarkStart w:id="472" w:name="_DV_M200"/>
      <w:bookmarkEnd w:id="472"/>
      <w:r>
        <w:rPr>
          <w:rFonts w:ascii="Arial" w:hAnsi="Arial" w:cs="Arial"/>
        </w:rPr>
        <w:t>6.12.4.2 any indirect or consequential loss; or</w:t>
      </w:r>
    </w:p>
    <w:p w14:paraId="6BABFBE4" w14:textId="77777777" w:rsidR="00CA2ECB" w:rsidRDefault="00CA2ECB" w:rsidP="00CA2ECB">
      <w:pPr>
        <w:pStyle w:val="clauseindent"/>
        <w:widowControl/>
        <w:ind w:left="2841" w:hanging="1139"/>
      </w:pPr>
      <w:bookmarkStart w:id="473" w:name="_DV_M201"/>
      <w:bookmarkEnd w:id="473"/>
      <w:r>
        <w:rPr>
          <w:rFonts w:ascii="Arial" w:hAnsi="Arial" w:cs="Arial"/>
        </w:rPr>
        <w:t>6.12.4.3</w:t>
      </w:r>
      <w:r>
        <w:rPr>
          <w:rFonts w:ascii="Arial" w:hAnsi="Arial" w:cs="Arial"/>
        </w:rPr>
        <w:tab/>
        <w:t xml:space="preserve">loss resulting from the liability of any other </w:t>
      </w:r>
      <w:r>
        <w:rPr>
          <w:rFonts w:ascii="Arial" w:hAnsi="Arial" w:cs="Arial"/>
          <w:b/>
          <w:bCs/>
        </w:rPr>
        <w:t>CUSC Party</w:t>
      </w:r>
      <w:r>
        <w:rPr>
          <w:rFonts w:ascii="Arial" w:hAnsi="Arial" w:cs="Arial"/>
        </w:rPr>
        <w:t xml:space="preserve"> to any other person howsoever and whensoever arising save as provided in Sub Paragraphs 6.12.1.1 and 6.12.1.2.  </w:t>
      </w:r>
    </w:p>
    <w:p w14:paraId="3FEB5B01" w14:textId="77777777" w:rsidR="00CA2ECB" w:rsidRDefault="00CA2ECB" w:rsidP="00CA2ECB">
      <w:pPr>
        <w:pStyle w:val="clauseindent"/>
        <w:widowControl/>
        <w:ind w:left="1702" w:hanging="851"/>
        <w:jc w:val="both"/>
      </w:pPr>
      <w:bookmarkStart w:id="474" w:name="_DV_M202"/>
      <w:bookmarkEnd w:id="474"/>
      <w:r>
        <w:rPr>
          <w:rFonts w:ascii="Arial" w:hAnsi="Arial" w:cs="Arial"/>
        </w:rPr>
        <w:t>6.12.5</w:t>
      </w:r>
      <w:r>
        <w:rPr>
          <w:rFonts w:ascii="Arial" w:hAnsi="Arial" w:cs="Arial"/>
        </w:rPr>
        <w:tab/>
        <w:t xml:space="preserve">The rights and remedies provided by the </w:t>
      </w:r>
      <w:r>
        <w:rPr>
          <w:rFonts w:ascii="Arial" w:hAnsi="Arial" w:cs="Arial"/>
          <w:b/>
          <w:bCs/>
        </w:rPr>
        <w:t xml:space="preserve">CUSC </w:t>
      </w:r>
      <w:r>
        <w:rPr>
          <w:rFonts w:ascii="Arial" w:hAnsi="Arial" w:cs="Arial"/>
        </w:rPr>
        <w:t xml:space="preserve">to the </w:t>
      </w:r>
      <w:r>
        <w:rPr>
          <w:rFonts w:ascii="Arial" w:hAnsi="Arial" w:cs="Arial"/>
          <w:b/>
          <w:bCs/>
        </w:rPr>
        <w:t>CUSC Parties</w:t>
      </w:r>
      <w:r>
        <w:rPr>
          <w:rFonts w:ascii="Arial" w:hAnsi="Arial" w:cs="Arial"/>
        </w:rPr>
        <w:t xml:space="preserve"> are exclusive and not cumulative and exclude and are in place of all substantive (but not procedural) rights or remedies express or implied and provided by common law or statute in respect of the subject matter of the </w:t>
      </w:r>
      <w:r>
        <w:rPr>
          <w:rFonts w:ascii="Arial" w:hAnsi="Arial" w:cs="Arial"/>
          <w:b/>
          <w:bCs/>
        </w:rPr>
        <w:t>CUSC</w:t>
      </w:r>
      <w:r>
        <w:rPr>
          <w:rFonts w:ascii="Arial" w:hAnsi="Arial" w:cs="Arial"/>
        </w:rPr>
        <w:t xml:space="preserve">, including without limitation any rights any </w:t>
      </w:r>
      <w:r>
        <w:rPr>
          <w:rFonts w:ascii="Arial" w:hAnsi="Arial" w:cs="Arial"/>
          <w:b/>
          <w:bCs/>
        </w:rPr>
        <w:t>CUSC Party</w:t>
      </w:r>
      <w:r>
        <w:rPr>
          <w:rFonts w:ascii="Arial" w:hAnsi="Arial" w:cs="Arial"/>
        </w:rPr>
        <w:t xml:space="preserve"> may possess in tort which shall include actions brought in negligence and/or nuisance. Accordingly, each of the </w:t>
      </w:r>
      <w:r>
        <w:rPr>
          <w:rFonts w:ascii="Arial" w:hAnsi="Arial" w:cs="Arial"/>
          <w:b/>
          <w:bCs/>
        </w:rPr>
        <w:t>CUSC Parties</w:t>
      </w:r>
      <w:r>
        <w:rPr>
          <w:rFonts w:ascii="Arial" w:hAnsi="Arial" w:cs="Arial"/>
        </w:rPr>
        <w:t xml:space="preserve"> hereby waives to the fullest extent possible all such rights and remedies provided by common law or statute, and releases a </w:t>
      </w:r>
      <w:r>
        <w:rPr>
          <w:rFonts w:ascii="Arial" w:hAnsi="Arial" w:cs="Arial"/>
          <w:b/>
          <w:bCs/>
        </w:rPr>
        <w:t>CUSC Party</w:t>
      </w:r>
      <w:r>
        <w:rPr>
          <w:rFonts w:ascii="Arial" w:hAnsi="Arial" w:cs="Arial"/>
        </w:rPr>
        <w:t xml:space="preserve"> which is liable to another (or others), its officers, employees and agents to the same extent from all duties, liabilities, responsibilities or obligations provided by common law or statute in respect of the matters dealt with in the </w:t>
      </w:r>
      <w:r>
        <w:rPr>
          <w:rFonts w:ascii="Arial" w:hAnsi="Arial" w:cs="Arial"/>
          <w:b/>
          <w:bCs/>
        </w:rPr>
        <w:t xml:space="preserve">CUSC </w:t>
      </w:r>
      <w:r>
        <w:rPr>
          <w:rFonts w:ascii="Arial" w:hAnsi="Arial" w:cs="Arial"/>
        </w:rPr>
        <w:t>and undertakes not to enforce any of the same except as expressly provided herein.</w:t>
      </w:r>
      <w:r>
        <w:t xml:space="preserve">  </w:t>
      </w:r>
    </w:p>
    <w:p w14:paraId="430F14E6" w14:textId="77777777" w:rsidR="00CA2ECB" w:rsidRDefault="00CA2ECB" w:rsidP="00CA2ECB">
      <w:pPr>
        <w:pStyle w:val="Heading4"/>
        <w:widowControl/>
        <w:ind w:left="1702" w:hanging="855"/>
        <w:jc w:val="both"/>
        <w:rPr>
          <w:rFonts w:ascii="Arial" w:hAnsi="Arial" w:cs="Arial"/>
        </w:rPr>
      </w:pPr>
      <w:bookmarkStart w:id="475" w:name="_DV_M203"/>
      <w:bookmarkEnd w:id="475"/>
      <w:r>
        <w:rPr>
          <w:rFonts w:ascii="Arial" w:hAnsi="Arial" w:cs="Arial"/>
        </w:rPr>
        <w:t>6.12.6</w:t>
      </w:r>
      <w:r>
        <w:rPr>
          <w:rFonts w:ascii="Arial" w:hAnsi="Arial" w:cs="Arial"/>
        </w:rPr>
        <w:tab/>
        <w:t xml:space="preserve">Save as otherwise expressly provided in the </w:t>
      </w:r>
      <w:r>
        <w:rPr>
          <w:rFonts w:ascii="Arial" w:hAnsi="Arial" w:cs="Arial"/>
          <w:b/>
          <w:bCs/>
        </w:rPr>
        <w:t>CUSC</w:t>
      </w:r>
      <w:r>
        <w:rPr>
          <w:rFonts w:ascii="Arial" w:hAnsi="Arial" w:cs="Arial"/>
        </w:rPr>
        <w:t xml:space="preserve">, this Paragraph 6.12 insofar as it excludes or limits liability shall override any other provision in the </w:t>
      </w:r>
      <w:r>
        <w:rPr>
          <w:rFonts w:ascii="Arial" w:hAnsi="Arial" w:cs="Arial"/>
          <w:b/>
          <w:bCs/>
        </w:rPr>
        <w:t xml:space="preserve">CUSC </w:t>
      </w:r>
      <w:r>
        <w:rPr>
          <w:rFonts w:ascii="Arial" w:hAnsi="Arial" w:cs="Arial"/>
        </w:rPr>
        <w:t>provided that nothing in this Paragraph 6.12 shall exclude or restrict or otherwise</w:t>
      </w:r>
      <w:r>
        <w:rPr>
          <w:rFonts w:ascii="Arial" w:hAnsi="Arial" w:cs="Arial"/>
          <w:b/>
          <w:bCs/>
        </w:rPr>
        <w:t xml:space="preserve"> </w:t>
      </w:r>
      <w:r>
        <w:rPr>
          <w:rFonts w:ascii="Arial" w:hAnsi="Arial" w:cs="Arial"/>
        </w:rPr>
        <w:t xml:space="preserve">prejudice or affect any of:- </w:t>
      </w:r>
    </w:p>
    <w:p w14:paraId="34A185BC" w14:textId="77777777" w:rsidR="00CA2ECB" w:rsidRDefault="00CA2ECB" w:rsidP="00CA2ECB">
      <w:pPr>
        <w:pStyle w:val="clauseindent"/>
        <w:widowControl/>
        <w:ind w:left="2835" w:hanging="1133"/>
        <w:jc w:val="both"/>
        <w:rPr>
          <w:rFonts w:ascii="Arial" w:hAnsi="Arial" w:cs="Arial"/>
        </w:rPr>
      </w:pPr>
      <w:bookmarkStart w:id="476" w:name="_DV_M204"/>
      <w:bookmarkEnd w:id="476"/>
      <w:r>
        <w:rPr>
          <w:rFonts w:ascii="Arial" w:hAnsi="Arial" w:cs="Arial"/>
        </w:rPr>
        <w:t>6.12.6.1</w:t>
      </w:r>
      <w:r>
        <w:rPr>
          <w:rFonts w:ascii="Arial" w:hAnsi="Arial" w:cs="Arial"/>
        </w:rPr>
        <w:tab/>
        <w:t xml:space="preserve">the rights, powers, duties and obligations of any </w:t>
      </w:r>
      <w:r>
        <w:rPr>
          <w:rFonts w:ascii="Arial" w:hAnsi="Arial" w:cs="Arial"/>
          <w:b/>
          <w:bCs/>
        </w:rPr>
        <w:t>CUSC Party</w:t>
      </w:r>
      <w:r>
        <w:rPr>
          <w:rFonts w:ascii="Arial" w:hAnsi="Arial" w:cs="Arial"/>
        </w:rPr>
        <w:t xml:space="preserve"> which are conferred or created by the </w:t>
      </w:r>
      <w:r>
        <w:rPr>
          <w:rFonts w:ascii="Arial" w:hAnsi="Arial" w:cs="Arial"/>
          <w:b/>
          <w:bCs/>
        </w:rPr>
        <w:t>Act</w:t>
      </w:r>
      <w:r>
        <w:rPr>
          <w:rFonts w:ascii="Arial" w:hAnsi="Arial" w:cs="Arial"/>
        </w:rPr>
        <w:t xml:space="preserve">, the </w:t>
      </w:r>
      <w:r>
        <w:rPr>
          <w:rFonts w:ascii="Arial" w:hAnsi="Arial" w:cs="Arial"/>
          <w:b/>
          <w:bCs/>
        </w:rPr>
        <w:t>Licence</w:t>
      </w:r>
      <w:r>
        <w:rPr>
          <w:rFonts w:ascii="Arial" w:hAnsi="Arial" w:cs="Arial"/>
        </w:rPr>
        <w:t xml:space="preserve"> or the </w:t>
      </w:r>
      <w:r>
        <w:rPr>
          <w:rFonts w:ascii="Arial" w:hAnsi="Arial" w:cs="Arial"/>
          <w:b/>
          <w:bCs/>
        </w:rPr>
        <w:t>Regulations</w:t>
      </w:r>
      <w:r>
        <w:rPr>
          <w:rFonts w:ascii="Arial" w:hAnsi="Arial" w:cs="Arial"/>
        </w:rPr>
        <w:t xml:space="preserve">; or </w:t>
      </w:r>
    </w:p>
    <w:p w14:paraId="33945065" w14:textId="77777777" w:rsidR="00CA2ECB" w:rsidRDefault="00CA2ECB" w:rsidP="00CA2ECB">
      <w:pPr>
        <w:pStyle w:val="clauseindent"/>
        <w:widowControl/>
        <w:ind w:left="2835" w:hanging="1133"/>
        <w:jc w:val="both"/>
        <w:rPr>
          <w:rFonts w:ascii="Arial" w:hAnsi="Arial" w:cs="Arial"/>
        </w:rPr>
      </w:pPr>
      <w:bookmarkStart w:id="477" w:name="_DV_M205"/>
      <w:bookmarkEnd w:id="477"/>
      <w:r>
        <w:rPr>
          <w:rFonts w:ascii="Arial" w:hAnsi="Arial" w:cs="Arial"/>
        </w:rPr>
        <w:lastRenderedPageBreak/>
        <w:t>6.12.6.2</w:t>
      </w:r>
      <w:r>
        <w:rPr>
          <w:rFonts w:ascii="Arial" w:hAnsi="Arial" w:cs="Arial"/>
        </w:rPr>
        <w:tab/>
        <w:t xml:space="preserve">the rights, powers, duties and obligations of the </w:t>
      </w:r>
      <w:r>
        <w:rPr>
          <w:rFonts w:ascii="Arial" w:hAnsi="Arial" w:cs="Arial"/>
          <w:b/>
          <w:bCs/>
        </w:rPr>
        <w:t>Authority</w:t>
      </w:r>
      <w:r>
        <w:rPr>
          <w:rFonts w:ascii="Arial" w:hAnsi="Arial" w:cs="Arial"/>
        </w:rPr>
        <w:t xml:space="preserve"> or the </w:t>
      </w:r>
      <w:r>
        <w:rPr>
          <w:rFonts w:ascii="Arial" w:hAnsi="Arial" w:cs="Arial"/>
          <w:b/>
          <w:bCs/>
        </w:rPr>
        <w:t>Secretary of State</w:t>
      </w:r>
      <w:r>
        <w:rPr>
          <w:rFonts w:ascii="Arial" w:hAnsi="Arial" w:cs="Arial"/>
        </w:rPr>
        <w:t xml:space="preserve"> under the </w:t>
      </w:r>
      <w:r>
        <w:rPr>
          <w:rFonts w:ascii="Arial" w:hAnsi="Arial" w:cs="Arial"/>
          <w:b/>
          <w:bCs/>
        </w:rPr>
        <w:t>Act</w:t>
      </w:r>
      <w:r>
        <w:rPr>
          <w:rFonts w:ascii="Arial" w:hAnsi="Arial" w:cs="Arial"/>
        </w:rPr>
        <w:t xml:space="preserve">, any </w:t>
      </w:r>
      <w:r>
        <w:rPr>
          <w:rFonts w:ascii="Arial" w:hAnsi="Arial" w:cs="Arial"/>
          <w:b/>
          <w:bCs/>
        </w:rPr>
        <w:t>Licence</w:t>
      </w:r>
      <w:r>
        <w:rPr>
          <w:rFonts w:ascii="Arial" w:hAnsi="Arial" w:cs="Arial"/>
        </w:rPr>
        <w:t xml:space="preserve"> or otherwise howsoever.  </w:t>
      </w:r>
    </w:p>
    <w:p w14:paraId="5BDCF706" w14:textId="77777777" w:rsidR="00CA2ECB" w:rsidRDefault="00CA2ECB" w:rsidP="00CA2ECB">
      <w:pPr>
        <w:pStyle w:val="Heading4"/>
        <w:widowControl/>
        <w:ind w:firstLine="851"/>
        <w:rPr>
          <w:rFonts w:ascii="Arial" w:hAnsi="Arial" w:cs="Arial"/>
        </w:rPr>
      </w:pPr>
      <w:bookmarkStart w:id="478" w:name="_DV_M206"/>
      <w:bookmarkEnd w:id="478"/>
      <w:r>
        <w:rPr>
          <w:rFonts w:ascii="Arial" w:hAnsi="Arial" w:cs="Arial"/>
        </w:rPr>
        <w:t>6.12.7</w:t>
      </w:r>
      <w:r>
        <w:rPr>
          <w:rFonts w:ascii="Arial" w:hAnsi="Arial" w:cs="Arial"/>
        </w:rPr>
        <w:tab/>
        <w:t xml:space="preserve">Each of the Paragraphs of this Paragraph 6.12 shall:- </w:t>
      </w:r>
    </w:p>
    <w:p w14:paraId="46FD9432" w14:textId="77777777" w:rsidR="00CA2ECB" w:rsidRDefault="00CA2ECB" w:rsidP="00CA2ECB">
      <w:pPr>
        <w:pStyle w:val="clauseindent"/>
        <w:widowControl/>
        <w:ind w:left="2835" w:hanging="1133"/>
        <w:jc w:val="both"/>
        <w:rPr>
          <w:rFonts w:ascii="Arial" w:hAnsi="Arial" w:cs="Arial"/>
        </w:rPr>
      </w:pPr>
      <w:bookmarkStart w:id="479" w:name="_DV_M207"/>
      <w:bookmarkEnd w:id="479"/>
      <w:r>
        <w:rPr>
          <w:rFonts w:ascii="Arial" w:hAnsi="Arial" w:cs="Arial"/>
        </w:rPr>
        <w:t>6.12.7.1</w:t>
      </w:r>
      <w:r>
        <w:rPr>
          <w:rFonts w:ascii="Arial" w:hAnsi="Arial" w:cs="Arial"/>
        </w:rPr>
        <w:tab/>
        <w:t xml:space="preserve">be construed as a separate and severable contract term, and if one or more of such Paragraphs is held to be invalid, unlawful or otherwise unenforceable the other or others of such Paragraphs shall remain in full force and effect and shall continue to bind the </w:t>
      </w:r>
      <w:r>
        <w:rPr>
          <w:rFonts w:ascii="Arial" w:hAnsi="Arial" w:cs="Arial"/>
          <w:b/>
          <w:bCs/>
        </w:rPr>
        <w:t>CUSC Parties</w:t>
      </w:r>
      <w:r>
        <w:rPr>
          <w:rFonts w:ascii="Arial" w:hAnsi="Arial" w:cs="Arial"/>
        </w:rPr>
        <w:t>; and</w:t>
      </w:r>
    </w:p>
    <w:p w14:paraId="092B150A" w14:textId="77777777" w:rsidR="00CA2ECB" w:rsidRDefault="00CA2ECB" w:rsidP="00CA2ECB">
      <w:pPr>
        <w:pStyle w:val="clauseindent"/>
        <w:widowControl/>
        <w:ind w:left="2835" w:hanging="1133"/>
        <w:jc w:val="both"/>
        <w:rPr>
          <w:rFonts w:ascii="Arial" w:hAnsi="Arial" w:cs="Arial"/>
        </w:rPr>
      </w:pPr>
      <w:bookmarkStart w:id="480" w:name="_DV_M208"/>
      <w:bookmarkEnd w:id="480"/>
      <w:r>
        <w:rPr>
          <w:rFonts w:ascii="Arial" w:hAnsi="Arial" w:cs="Arial"/>
        </w:rPr>
        <w:t>6.12.7.2</w:t>
      </w:r>
      <w:r>
        <w:rPr>
          <w:rFonts w:ascii="Arial" w:hAnsi="Arial" w:cs="Arial"/>
        </w:rPr>
        <w:tab/>
        <w:t xml:space="preserve">survive termination of the </w:t>
      </w:r>
      <w:r>
        <w:rPr>
          <w:rFonts w:ascii="Arial" w:hAnsi="Arial" w:cs="Arial"/>
          <w:b/>
          <w:bCs/>
        </w:rPr>
        <w:t xml:space="preserve">CUSC </w:t>
      </w:r>
      <w:r>
        <w:rPr>
          <w:rFonts w:ascii="Arial" w:hAnsi="Arial" w:cs="Arial"/>
        </w:rPr>
        <w:t xml:space="preserve">and/or the </w:t>
      </w:r>
      <w:r>
        <w:rPr>
          <w:rFonts w:ascii="Arial" w:hAnsi="Arial" w:cs="Arial"/>
          <w:b/>
          <w:bCs/>
        </w:rPr>
        <w:t xml:space="preserve">CUSC Framework Agreement.  </w:t>
      </w:r>
    </w:p>
    <w:p w14:paraId="54D2D010" w14:textId="77777777" w:rsidR="00CA2ECB" w:rsidRDefault="00CA2ECB" w:rsidP="00CA2ECB">
      <w:pPr>
        <w:pStyle w:val="Heading4"/>
        <w:widowControl/>
        <w:ind w:left="1702" w:hanging="851"/>
        <w:jc w:val="both"/>
        <w:rPr>
          <w:rFonts w:ascii="Arial" w:hAnsi="Arial" w:cs="Arial"/>
        </w:rPr>
      </w:pPr>
      <w:bookmarkStart w:id="481" w:name="_DV_M209"/>
      <w:bookmarkEnd w:id="481"/>
      <w:r>
        <w:rPr>
          <w:rFonts w:ascii="Arial" w:hAnsi="Arial" w:cs="Arial"/>
        </w:rPr>
        <w:t>6.12.8</w:t>
      </w:r>
      <w:r>
        <w:rPr>
          <w:rFonts w:ascii="Arial" w:hAnsi="Arial" w:cs="Arial"/>
        </w:rPr>
        <w:tab/>
        <w:t xml:space="preserve">Each </w:t>
      </w:r>
      <w:r>
        <w:rPr>
          <w:rFonts w:ascii="Arial" w:hAnsi="Arial" w:cs="Arial"/>
          <w:b/>
          <w:bCs/>
        </w:rPr>
        <w:t>CUSC Party</w:t>
      </w:r>
      <w:r>
        <w:rPr>
          <w:rFonts w:ascii="Arial" w:hAnsi="Arial" w:cs="Arial"/>
        </w:rPr>
        <w:t xml:space="preserve"> acknowledges and agrees that each of the other </w:t>
      </w:r>
      <w:r>
        <w:rPr>
          <w:rFonts w:ascii="Arial" w:hAnsi="Arial" w:cs="Arial"/>
          <w:b/>
          <w:bCs/>
        </w:rPr>
        <w:t>CUSC Parties</w:t>
      </w:r>
      <w:r>
        <w:rPr>
          <w:rFonts w:ascii="Arial" w:hAnsi="Arial" w:cs="Arial"/>
        </w:rPr>
        <w:t xml:space="preserve"> holds the benefit of Paragraphs 6.12.1 and 6.12.2 and 6.12.3 above for itself and as trustee and agent for its officers, employees and agents. </w:t>
      </w:r>
      <w:r>
        <w:rPr>
          <w:rFonts w:ascii="Arial" w:hAnsi="Arial" w:cs="Arial"/>
          <w:i/>
          <w:iCs/>
        </w:rPr>
        <w:t xml:space="preserve"> </w:t>
      </w:r>
    </w:p>
    <w:p w14:paraId="3684CED4" w14:textId="77777777" w:rsidR="00CA2ECB" w:rsidRDefault="00CA2ECB" w:rsidP="00CA2ECB">
      <w:pPr>
        <w:pStyle w:val="Heading4"/>
        <w:widowControl/>
        <w:ind w:left="1702" w:hanging="852"/>
        <w:jc w:val="both"/>
        <w:rPr>
          <w:rFonts w:ascii="Arial" w:hAnsi="Arial" w:cs="Arial"/>
        </w:rPr>
      </w:pPr>
      <w:bookmarkStart w:id="482" w:name="_DV_M210"/>
      <w:bookmarkEnd w:id="482"/>
      <w:r>
        <w:rPr>
          <w:rFonts w:ascii="Arial" w:hAnsi="Arial" w:cs="Arial"/>
        </w:rPr>
        <w:t>6.12.9</w:t>
      </w:r>
      <w:r>
        <w:rPr>
          <w:rFonts w:ascii="Arial" w:hAnsi="Arial" w:cs="Arial"/>
        </w:rPr>
        <w:tab/>
        <w:t xml:space="preserve">Each </w:t>
      </w:r>
      <w:r>
        <w:rPr>
          <w:rFonts w:ascii="Arial" w:hAnsi="Arial" w:cs="Arial"/>
          <w:b/>
          <w:bCs/>
        </w:rPr>
        <w:t>CUSC Party</w:t>
      </w:r>
      <w:r>
        <w:rPr>
          <w:rFonts w:ascii="Arial" w:hAnsi="Arial" w:cs="Arial"/>
        </w:rPr>
        <w:t xml:space="preserve"> acknowledges and agrees that the provisions of this Paragraph 6.12 have been the subject of discussion and negotiation and are fair and reasonable having regard to the circumstances as at the date hereof.  </w:t>
      </w:r>
    </w:p>
    <w:p w14:paraId="1FFF6CC4" w14:textId="77777777" w:rsidR="00CA2ECB" w:rsidRDefault="00CA2ECB" w:rsidP="00CA2ECB">
      <w:pPr>
        <w:pStyle w:val="Heading4"/>
        <w:widowControl/>
        <w:ind w:left="1702" w:hanging="852"/>
        <w:jc w:val="both"/>
        <w:rPr>
          <w:rFonts w:ascii="Arial" w:hAnsi="Arial" w:cs="Arial"/>
        </w:rPr>
      </w:pPr>
      <w:bookmarkStart w:id="483" w:name="_DV_M211"/>
      <w:bookmarkEnd w:id="483"/>
      <w:r>
        <w:rPr>
          <w:rFonts w:ascii="Arial" w:hAnsi="Arial" w:cs="Arial"/>
        </w:rPr>
        <w:t xml:space="preserve">6.12.10For the avoidance of doubt, nothing in this Paragraph 6.12 shall prevent or restrict any </w:t>
      </w:r>
      <w:r>
        <w:rPr>
          <w:rFonts w:ascii="Arial" w:hAnsi="Arial" w:cs="Arial"/>
          <w:b/>
          <w:bCs/>
        </w:rPr>
        <w:t>CUSC Party</w:t>
      </w:r>
      <w:r>
        <w:rPr>
          <w:rFonts w:ascii="Arial" w:hAnsi="Arial" w:cs="Arial"/>
        </w:rPr>
        <w:t xml:space="preserve"> enforcing any obligation (including suing for a debt) owed to it under or pursuant to the </w:t>
      </w:r>
      <w:r>
        <w:rPr>
          <w:rFonts w:ascii="Arial" w:hAnsi="Arial" w:cs="Arial"/>
          <w:b/>
          <w:bCs/>
        </w:rPr>
        <w:t>CUSC</w:t>
      </w:r>
      <w:r>
        <w:rPr>
          <w:rFonts w:ascii="Arial" w:hAnsi="Arial" w:cs="Arial"/>
        </w:rPr>
        <w:t xml:space="preserve">. </w:t>
      </w:r>
      <w:bookmarkStart w:id="484" w:name="_Toc490940286"/>
    </w:p>
    <w:p w14:paraId="24FC5533" w14:textId="77777777" w:rsidR="00CA2ECB" w:rsidRDefault="00CA2ECB" w:rsidP="009A0B63">
      <w:pPr>
        <w:pStyle w:val="Heading3"/>
        <w:ind w:left="426" w:hanging="426"/>
      </w:pPr>
      <w:bookmarkStart w:id="485" w:name="_DV_M212"/>
      <w:bookmarkEnd w:id="485"/>
      <w:r>
        <w:t xml:space="preserve"> ADDITIONAL CUSC PARTIES</w:t>
      </w:r>
    </w:p>
    <w:p w14:paraId="7F5D4FA1" w14:textId="77777777" w:rsidR="00CA2ECB" w:rsidRDefault="00CA2ECB" w:rsidP="00CA2ECB">
      <w:pPr>
        <w:pStyle w:val="Heading4"/>
        <w:widowControl/>
        <w:numPr>
          <w:ilvl w:val="2"/>
          <w:numId w:val="12"/>
        </w:numPr>
        <w:jc w:val="both"/>
        <w:rPr>
          <w:rFonts w:ascii="Arial" w:hAnsi="Arial" w:cs="Arial"/>
        </w:rPr>
      </w:pPr>
      <w:bookmarkStart w:id="486" w:name="_DV_M213"/>
      <w:bookmarkEnd w:id="486"/>
      <w:r>
        <w:rPr>
          <w:rFonts w:ascii="Arial" w:hAnsi="Arial" w:cs="Arial"/>
        </w:rPr>
        <w:t xml:space="preserve">The </w:t>
      </w:r>
      <w:r>
        <w:rPr>
          <w:rFonts w:ascii="Arial" w:hAnsi="Arial" w:cs="Arial"/>
          <w:b/>
          <w:bCs/>
        </w:rPr>
        <w:t xml:space="preserve">CUSC Parties </w:t>
      </w:r>
      <w:r>
        <w:rPr>
          <w:rFonts w:ascii="Arial" w:hAnsi="Arial" w:cs="Arial"/>
        </w:rPr>
        <w:t xml:space="preserve">shall admit as an additional party to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 xml:space="preserve"> any person who accepts a </w:t>
      </w:r>
      <w:r>
        <w:rPr>
          <w:rFonts w:ascii="Arial" w:hAnsi="Arial" w:cs="Arial"/>
          <w:b/>
          <w:bCs/>
        </w:rPr>
        <w:t>Connection</w:t>
      </w:r>
      <w:r>
        <w:rPr>
          <w:rFonts w:ascii="Arial" w:hAnsi="Arial" w:cs="Arial"/>
        </w:rPr>
        <w:t xml:space="preserve"> </w:t>
      </w:r>
      <w:r>
        <w:rPr>
          <w:rFonts w:ascii="Arial" w:hAnsi="Arial" w:cs="Arial"/>
          <w:b/>
          <w:bCs/>
        </w:rPr>
        <w:t>Offer</w:t>
      </w:r>
      <w:r>
        <w:rPr>
          <w:rFonts w:ascii="Arial" w:hAnsi="Arial" w:cs="Arial"/>
        </w:rPr>
        <w:t xml:space="preserve"> or </w:t>
      </w:r>
      <w:r>
        <w:rPr>
          <w:rFonts w:ascii="Arial" w:hAnsi="Arial" w:cs="Arial"/>
          <w:b/>
          <w:bCs/>
        </w:rPr>
        <w:t>Use of System Offer</w:t>
      </w:r>
      <w:r>
        <w:rPr>
          <w:rFonts w:ascii="Arial" w:hAnsi="Arial" w:cs="Arial"/>
        </w:rPr>
        <w:t xml:space="preserve"> from </w:t>
      </w:r>
      <w:r>
        <w:rPr>
          <w:rFonts w:ascii="Arial" w:hAnsi="Arial" w:cs="Arial"/>
          <w:b/>
          <w:bCs/>
        </w:rPr>
        <w:t>The Company</w:t>
      </w:r>
      <w:r>
        <w:rPr>
          <w:rFonts w:ascii="Arial" w:hAnsi="Arial" w:cs="Arial"/>
        </w:rPr>
        <w:t xml:space="preserve"> (the </w:t>
      </w:r>
      <w:r>
        <w:rPr>
          <w:rFonts w:ascii="Arial" w:hAnsi="Arial" w:cs="Arial"/>
          <w:b/>
          <w:bCs/>
        </w:rPr>
        <w:t>‘New CUSC Party’</w:t>
      </w:r>
      <w:r>
        <w:rPr>
          <w:rFonts w:ascii="Arial" w:hAnsi="Arial" w:cs="Arial"/>
        </w:rPr>
        <w:t xml:space="preserve">) and who is not at the time a </w:t>
      </w:r>
      <w:r>
        <w:rPr>
          <w:rFonts w:ascii="Arial" w:hAnsi="Arial" w:cs="Arial"/>
          <w:b/>
          <w:bCs/>
        </w:rPr>
        <w:t>CUSC Party</w:t>
      </w:r>
      <w:r>
        <w:rPr>
          <w:rFonts w:ascii="Arial" w:hAnsi="Arial" w:cs="Arial"/>
        </w:rPr>
        <w:t xml:space="preserve">.  Such admission shall take effect by way of an </w:t>
      </w:r>
      <w:r>
        <w:rPr>
          <w:rFonts w:ascii="Arial" w:hAnsi="Arial" w:cs="Arial"/>
          <w:b/>
          <w:bCs/>
        </w:rPr>
        <w:t>Accession Agreement</w:t>
      </w:r>
      <w:r>
        <w:rPr>
          <w:rFonts w:ascii="Arial" w:hAnsi="Arial" w:cs="Arial"/>
        </w:rPr>
        <w:t xml:space="preserve"> prepared by </w:t>
      </w:r>
      <w:r>
        <w:rPr>
          <w:rFonts w:ascii="Arial" w:hAnsi="Arial" w:cs="Arial"/>
          <w:b/>
          <w:bCs/>
        </w:rPr>
        <w:t>The Company</w:t>
      </w:r>
      <w:r>
        <w:rPr>
          <w:rFonts w:ascii="Arial" w:hAnsi="Arial" w:cs="Arial"/>
        </w:rPr>
        <w:t xml:space="preserve"> at the expense and cost of the </w:t>
      </w:r>
      <w:r>
        <w:rPr>
          <w:rFonts w:ascii="Arial" w:hAnsi="Arial" w:cs="Arial"/>
          <w:b/>
          <w:bCs/>
        </w:rPr>
        <w:t>New CUSC Party</w:t>
      </w:r>
      <w:r>
        <w:rPr>
          <w:rFonts w:ascii="Arial" w:hAnsi="Arial" w:cs="Arial"/>
        </w:rPr>
        <w:t xml:space="preserve"> and to be executed by </w:t>
      </w:r>
      <w:r>
        <w:rPr>
          <w:rFonts w:ascii="Arial" w:hAnsi="Arial" w:cs="Arial"/>
          <w:b/>
          <w:bCs/>
        </w:rPr>
        <w:t>The Company</w:t>
      </w:r>
      <w:r>
        <w:rPr>
          <w:rFonts w:ascii="Arial" w:hAnsi="Arial" w:cs="Arial"/>
        </w:rPr>
        <w:t xml:space="preserve"> for itself and on behalf of all other </w:t>
      </w:r>
      <w:r>
        <w:rPr>
          <w:rFonts w:ascii="Arial" w:hAnsi="Arial" w:cs="Arial"/>
          <w:b/>
          <w:bCs/>
        </w:rPr>
        <w:t>CUSC Parties</w:t>
      </w:r>
      <w:r>
        <w:rPr>
          <w:rFonts w:ascii="Arial" w:hAnsi="Arial" w:cs="Arial"/>
        </w:rPr>
        <w:t xml:space="preserve">.  Upon execution of the </w:t>
      </w:r>
      <w:r>
        <w:rPr>
          <w:rFonts w:ascii="Arial" w:hAnsi="Arial" w:cs="Arial"/>
          <w:b/>
          <w:bCs/>
        </w:rPr>
        <w:t>Accession Agreement</w:t>
      </w:r>
      <w:r>
        <w:rPr>
          <w:rFonts w:ascii="Arial" w:hAnsi="Arial" w:cs="Arial"/>
        </w:rPr>
        <w:t xml:space="preserve"> by </w:t>
      </w:r>
      <w:r>
        <w:rPr>
          <w:rFonts w:ascii="Arial" w:hAnsi="Arial" w:cs="Arial"/>
          <w:b/>
          <w:bCs/>
        </w:rPr>
        <w:t>The Company</w:t>
      </w:r>
      <w:r>
        <w:rPr>
          <w:rFonts w:ascii="Arial" w:hAnsi="Arial" w:cs="Arial"/>
        </w:rPr>
        <w:t xml:space="preserve">, subject to and in accordance with the terms and conditions of that </w:t>
      </w:r>
      <w:r>
        <w:rPr>
          <w:rFonts w:ascii="Arial" w:hAnsi="Arial" w:cs="Arial"/>
          <w:b/>
          <w:bCs/>
        </w:rPr>
        <w:t>Accession Agreement</w:t>
      </w:r>
      <w:r>
        <w:rPr>
          <w:rFonts w:ascii="Arial" w:hAnsi="Arial" w:cs="Arial"/>
        </w:rPr>
        <w:t xml:space="preserve">, the </w:t>
      </w:r>
      <w:r>
        <w:rPr>
          <w:rFonts w:ascii="Arial" w:hAnsi="Arial" w:cs="Arial"/>
          <w:b/>
          <w:bCs/>
        </w:rPr>
        <w:t>New Party</w:t>
      </w:r>
      <w:r>
        <w:rPr>
          <w:rFonts w:ascii="Arial" w:hAnsi="Arial" w:cs="Arial"/>
        </w:rPr>
        <w:t xml:space="preserve"> shall become a </w:t>
      </w:r>
      <w:r>
        <w:rPr>
          <w:rFonts w:ascii="Arial" w:hAnsi="Arial" w:cs="Arial"/>
          <w:b/>
          <w:bCs/>
        </w:rPr>
        <w:t>CUSC Party</w:t>
      </w:r>
      <w:r>
        <w:rPr>
          <w:rFonts w:ascii="Arial" w:hAnsi="Arial" w:cs="Arial"/>
        </w:rPr>
        <w:t xml:space="preserve"> for all purposes of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w:t>
      </w:r>
    </w:p>
    <w:p w14:paraId="39C4C5FB" w14:textId="77777777" w:rsidR="00CA2ECB" w:rsidRDefault="00CA2ECB" w:rsidP="00CA2ECB">
      <w:pPr>
        <w:pStyle w:val="Heading4"/>
        <w:widowControl/>
        <w:numPr>
          <w:ilvl w:val="2"/>
          <w:numId w:val="12"/>
        </w:numPr>
        <w:jc w:val="both"/>
        <w:rPr>
          <w:rFonts w:ascii="Arial" w:hAnsi="Arial" w:cs="Arial"/>
        </w:rPr>
      </w:pPr>
      <w:bookmarkStart w:id="487" w:name="_DV_M214"/>
      <w:bookmarkEnd w:id="487"/>
      <w:r>
        <w:rPr>
          <w:rFonts w:ascii="Arial" w:hAnsi="Arial" w:cs="Arial"/>
        </w:rPr>
        <w:t xml:space="preserve">Each </w:t>
      </w:r>
      <w:r>
        <w:rPr>
          <w:rFonts w:ascii="Arial" w:hAnsi="Arial" w:cs="Arial"/>
          <w:b/>
          <w:bCs/>
        </w:rPr>
        <w:t>CUSC Party</w:t>
      </w:r>
      <w:r>
        <w:rPr>
          <w:rFonts w:ascii="Arial" w:hAnsi="Arial" w:cs="Arial"/>
        </w:rPr>
        <w:t xml:space="preserve"> hereby authorises and instructs </w:t>
      </w:r>
      <w:r>
        <w:rPr>
          <w:rFonts w:ascii="Arial" w:hAnsi="Arial" w:cs="Arial"/>
          <w:b/>
          <w:bCs/>
        </w:rPr>
        <w:t>The Company</w:t>
      </w:r>
      <w:r>
        <w:rPr>
          <w:rFonts w:ascii="Arial" w:hAnsi="Arial" w:cs="Arial"/>
        </w:rPr>
        <w:t xml:space="preserve"> to sign any such </w:t>
      </w:r>
      <w:r>
        <w:rPr>
          <w:rFonts w:ascii="Arial" w:hAnsi="Arial" w:cs="Arial"/>
          <w:b/>
          <w:bCs/>
        </w:rPr>
        <w:t>Accession Agreement</w:t>
      </w:r>
      <w:r>
        <w:rPr>
          <w:rFonts w:ascii="Arial" w:hAnsi="Arial" w:cs="Arial"/>
        </w:rPr>
        <w:t xml:space="preserve"> on its behalf and undertakes not to withdraw, qualify or remove any such authority or instruction at any time.</w:t>
      </w:r>
    </w:p>
    <w:p w14:paraId="4CEBF6A4" w14:textId="77777777" w:rsidR="00CA2ECB" w:rsidRDefault="00CA2ECB" w:rsidP="00CA2ECB">
      <w:pPr>
        <w:pStyle w:val="Heading4"/>
        <w:widowControl/>
        <w:ind w:left="1690" w:hanging="840"/>
        <w:jc w:val="both"/>
        <w:rPr>
          <w:rFonts w:ascii="Arial" w:hAnsi="Arial" w:cs="Arial"/>
          <w:b/>
          <w:bCs/>
        </w:rPr>
      </w:pPr>
      <w:bookmarkStart w:id="488" w:name="_DV_M215"/>
      <w:bookmarkEnd w:id="488"/>
      <w:r>
        <w:rPr>
          <w:rFonts w:ascii="Arial" w:hAnsi="Arial" w:cs="Arial"/>
        </w:rPr>
        <w:lastRenderedPageBreak/>
        <w:t>6.13.3</w:t>
      </w:r>
      <w:r>
        <w:rPr>
          <w:rFonts w:ascii="Arial" w:hAnsi="Arial" w:cs="Arial"/>
        </w:rPr>
        <w:tab/>
      </w:r>
      <w:r>
        <w:rPr>
          <w:rFonts w:ascii="Arial" w:hAnsi="Arial" w:cs="Arial"/>
          <w:b/>
          <w:bCs/>
        </w:rPr>
        <w:t>The Company</w:t>
      </w:r>
      <w:r>
        <w:rPr>
          <w:rFonts w:ascii="Arial" w:hAnsi="Arial" w:cs="Arial"/>
        </w:rPr>
        <w:t xml:space="preserve"> shall promptly notify all </w:t>
      </w:r>
      <w:r>
        <w:rPr>
          <w:rFonts w:ascii="Arial" w:hAnsi="Arial" w:cs="Arial"/>
          <w:b/>
          <w:bCs/>
        </w:rPr>
        <w:t>Users</w:t>
      </w:r>
      <w:r>
        <w:rPr>
          <w:rFonts w:ascii="Arial" w:hAnsi="Arial" w:cs="Arial"/>
        </w:rPr>
        <w:t xml:space="preserve"> that the </w:t>
      </w:r>
      <w:r>
        <w:rPr>
          <w:rFonts w:ascii="Arial" w:hAnsi="Arial" w:cs="Arial"/>
          <w:b/>
          <w:bCs/>
        </w:rPr>
        <w:t>New CUSC Party</w:t>
      </w:r>
      <w:r>
        <w:rPr>
          <w:rFonts w:ascii="Arial" w:hAnsi="Arial" w:cs="Arial"/>
        </w:rPr>
        <w:t xml:space="preserve"> has become a </w:t>
      </w:r>
      <w:r>
        <w:rPr>
          <w:rFonts w:ascii="Arial" w:hAnsi="Arial" w:cs="Arial"/>
          <w:b/>
          <w:bCs/>
        </w:rPr>
        <w:t>CUSC Party</w:t>
      </w:r>
      <w:r>
        <w:rPr>
          <w:rFonts w:ascii="Arial" w:hAnsi="Arial" w:cs="Arial"/>
        </w:rPr>
        <w:t xml:space="preserve">.  Such notification shall be by both publication on </w:t>
      </w:r>
      <w:r>
        <w:rPr>
          <w:rFonts w:ascii="Arial" w:hAnsi="Arial" w:cs="Arial"/>
          <w:b/>
          <w:bCs/>
        </w:rPr>
        <w:t>The Company Website</w:t>
      </w:r>
      <w:r>
        <w:rPr>
          <w:rFonts w:ascii="Arial" w:hAnsi="Arial" w:cs="Arial"/>
        </w:rPr>
        <w:t xml:space="preserve"> and written notice (which may be sent electronically) of the name, registered address and capacities in which the new </w:t>
      </w:r>
      <w:r>
        <w:rPr>
          <w:rFonts w:ascii="Arial" w:hAnsi="Arial" w:cs="Arial"/>
          <w:b/>
          <w:bCs/>
        </w:rPr>
        <w:t>CUSC Party</w:t>
      </w:r>
      <w:r>
        <w:rPr>
          <w:rFonts w:ascii="Arial" w:hAnsi="Arial" w:cs="Arial"/>
        </w:rPr>
        <w:t xml:space="preserve"> will, or intends to, be connected to or use the </w:t>
      </w:r>
      <w:r>
        <w:rPr>
          <w:rFonts w:ascii="Arial" w:hAnsi="Arial" w:cs="Arial"/>
          <w:b/>
          <w:bCs/>
        </w:rPr>
        <w:t>National Electricity Transmission System</w:t>
      </w:r>
      <w:r>
        <w:rPr>
          <w:rFonts w:ascii="Arial" w:hAnsi="Arial" w:cs="Arial"/>
        </w:rPr>
        <w:t xml:space="preserve">. </w:t>
      </w:r>
    </w:p>
    <w:p w14:paraId="1361BDDC" w14:textId="77777777" w:rsidR="00CA2ECB" w:rsidRDefault="00CA2ECB" w:rsidP="00704700">
      <w:pPr>
        <w:pStyle w:val="Heading3"/>
        <w:ind w:left="567" w:hanging="567"/>
      </w:pPr>
      <w:bookmarkStart w:id="489" w:name="_DV_M216"/>
      <w:bookmarkEnd w:id="489"/>
      <w:r>
        <w:t>TRANSFER AND SUBCONTRACTING</w:t>
      </w:r>
      <w:bookmarkEnd w:id="484"/>
    </w:p>
    <w:p w14:paraId="27BD50F4" w14:textId="77777777" w:rsidR="00CA2ECB" w:rsidRDefault="00CA2ECB" w:rsidP="00CA2ECB">
      <w:pPr>
        <w:pStyle w:val="Heading4"/>
        <w:widowControl/>
        <w:ind w:left="1702" w:hanging="851"/>
        <w:jc w:val="both"/>
        <w:rPr>
          <w:rFonts w:ascii="Arial" w:hAnsi="Arial" w:cs="Arial"/>
        </w:rPr>
      </w:pPr>
      <w:bookmarkStart w:id="490" w:name="_DV_M217"/>
      <w:bookmarkEnd w:id="490"/>
      <w:r>
        <w:rPr>
          <w:rFonts w:ascii="Arial" w:hAnsi="Arial" w:cs="Arial"/>
        </w:rPr>
        <w:t>6.14.1</w:t>
      </w:r>
      <w:r>
        <w:rPr>
          <w:rFonts w:ascii="Arial" w:hAnsi="Arial" w:cs="Arial"/>
        </w:rPr>
        <w:tab/>
        <w:t xml:space="preserve">The rights, powers, duties and obligations of a </w:t>
      </w:r>
      <w:r>
        <w:rPr>
          <w:rFonts w:ascii="Arial" w:hAnsi="Arial" w:cs="Arial"/>
          <w:b/>
          <w:bCs/>
        </w:rPr>
        <w:t>User</w:t>
      </w:r>
      <w:r>
        <w:rPr>
          <w:rFonts w:ascii="Arial" w:hAnsi="Arial" w:cs="Arial"/>
        </w:rPr>
        <w:t xml:space="preserve"> under the </w:t>
      </w:r>
      <w:r>
        <w:rPr>
          <w:rFonts w:ascii="Arial" w:hAnsi="Arial" w:cs="Arial"/>
          <w:b/>
          <w:bCs/>
        </w:rPr>
        <w:t>CUSC</w:t>
      </w:r>
      <w:r>
        <w:rPr>
          <w:rFonts w:ascii="Arial" w:hAnsi="Arial" w:cs="Arial"/>
        </w:rPr>
        <w:t xml:space="preserve"> or the </w:t>
      </w:r>
      <w:r>
        <w:rPr>
          <w:rFonts w:ascii="Arial" w:hAnsi="Arial" w:cs="Arial"/>
          <w:b/>
          <w:bCs/>
        </w:rPr>
        <w:t xml:space="preserve">CUSC Framework Agreement </w:t>
      </w:r>
      <w:r>
        <w:rPr>
          <w:rFonts w:ascii="Arial" w:hAnsi="Arial" w:cs="Arial"/>
        </w:rPr>
        <w:t xml:space="preserve">and/or any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Mandatory Services Agreement</w:t>
      </w:r>
      <w:r>
        <w:rPr>
          <w:rFonts w:ascii="Arial" w:hAnsi="Arial" w:cs="Arial"/>
        </w:rPr>
        <w:t xml:space="preserve"> are personal to that </w:t>
      </w:r>
      <w:r>
        <w:rPr>
          <w:rFonts w:ascii="Arial" w:hAnsi="Arial" w:cs="Arial"/>
          <w:b/>
          <w:bCs/>
        </w:rPr>
        <w:t>User</w:t>
      </w:r>
      <w:r>
        <w:rPr>
          <w:rFonts w:ascii="Arial" w:hAnsi="Arial" w:cs="Arial"/>
        </w:rPr>
        <w:t xml:space="preserve"> and that </w:t>
      </w:r>
      <w:r>
        <w:rPr>
          <w:rFonts w:ascii="Arial" w:hAnsi="Arial" w:cs="Arial"/>
          <w:b/>
          <w:bCs/>
        </w:rPr>
        <w:t>User</w:t>
      </w:r>
      <w:r>
        <w:rPr>
          <w:rFonts w:ascii="Arial" w:hAnsi="Arial" w:cs="Arial"/>
        </w:rPr>
        <w:t xml:space="preserve"> may not assign or transfer the benefit or burden</w:t>
      </w:r>
      <w:r>
        <w:rPr>
          <w:rFonts w:ascii="Arial" w:hAnsi="Arial" w:cs="Arial"/>
          <w:b/>
          <w:bCs/>
        </w:rPr>
        <w:t xml:space="preserve"> </w:t>
      </w:r>
      <w:r>
        <w:rPr>
          <w:rFonts w:ascii="Arial" w:hAnsi="Arial" w:cs="Arial"/>
        </w:rPr>
        <w:t xml:space="preserve">of those documents save in the following circumstances: </w:t>
      </w:r>
    </w:p>
    <w:p w14:paraId="24D764AD" w14:textId="77777777" w:rsidR="00CA2ECB" w:rsidRDefault="00CA2ECB" w:rsidP="00CA2ECB">
      <w:pPr>
        <w:pStyle w:val="clauseindent"/>
        <w:widowControl/>
        <w:ind w:left="2835" w:hanging="1133"/>
        <w:jc w:val="both"/>
        <w:rPr>
          <w:rFonts w:ascii="Arial" w:hAnsi="Arial" w:cs="Arial"/>
        </w:rPr>
      </w:pPr>
      <w:bookmarkStart w:id="491" w:name="_DV_M218"/>
      <w:bookmarkEnd w:id="491"/>
      <w:r>
        <w:rPr>
          <w:rFonts w:ascii="Arial" w:hAnsi="Arial" w:cs="Arial"/>
        </w:rPr>
        <w:t>6.14.1.1</w:t>
      </w:r>
      <w:r>
        <w:rPr>
          <w:rFonts w:ascii="Arial" w:hAnsi="Arial" w:cs="Arial"/>
        </w:rPr>
        <w:tab/>
        <w:t xml:space="preserve">upon the disposal by that </w:t>
      </w:r>
      <w:r>
        <w:rPr>
          <w:rFonts w:ascii="Arial" w:hAnsi="Arial" w:cs="Arial"/>
          <w:b/>
          <w:bCs/>
        </w:rPr>
        <w:t>User</w:t>
      </w:r>
      <w:r>
        <w:rPr>
          <w:rFonts w:ascii="Arial" w:hAnsi="Arial" w:cs="Arial"/>
        </w:rPr>
        <w:t xml:space="preserve"> of the whole of its business or undertaking it shall have the right to transfer its rights and obligations under the </w:t>
      </w:r>
      <w:r>
        <w:rPr>
          <w:rFonts w:ascii="Arial" w:hAnsi="Arial" w:cs="Arial"/>
          <w:b/>
          <w:bCs/>
        </w:rPr>
        <w:t>CUSC</w:t>
      </w:r>
      <w:r>
        <w:rPr>
          <w:rFonts w:ascii="Arial" w:hAnsi="Arial" w:cs="Arial"/>
        </w:rPr>
        <w:t xml:space="preserve">, all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Agreements</w:t>
      </w:r>
      <w:r>
        <w:rPr>
          <w:rFonts w:ascii="Arial" w:hAnsi="Arial" w:cs="Arial"/>
        </w:rPr>
        <w:t>)</w:t>
      </w:r>
      <w:r>
        <w:rPr>
          <w:rFonts w:ascii="Arial" w:hAnsi="Arial" w:cs="Arial"/>
          <w:b/>
          <w:bCs/>
        </w:rPr>
        <w:t xml:space="preserve"> </w:t>
      </w:r>
      <w:r>
        <w:rPr>
          <w:rFonts w:ascii="Arial" w:hAnsi="Arial" w:cs="Arial"/>
        </w:rPr>
        <w:t xml:space="preserve">and all </w:t>
      </w:r>
      <w:r>
        <w:rPr>
          <w:rFonts w:ascii="Arial" w:hAnsi="Arial" w:cs="Arial"/>
          <w:b/>
          <w:bCs/>
        </w:rPr>
        <w:t xml:space="preserve">Mandatory Services Agreements </w:t>
      </w:r>
      <w:r>
        <w:rPr>
          <w:rFonts w:ascii="Arial" w:hAnsi="Arial" w:cs="Arial"/>
        </w:rPr>
        <w:t xml:space="preserve">to the purchaser thereof on condition that the purchaser if not already a </w:t>
      </w:r>
      <w:r>
        <w:rPr>
          <w:rFonts w:ascii="Arial" w:hAnsi="Arial" w:cs="Arial"/>
          <w:b/>
          <w:bCs/>
        </w:rPr>
        <w:t>User</w:t>
      </w:r>
      <w:r>
        <w:rPr>
          <w:rFonts w:ascii="Arial" w:hAnsi="Arial" w:cs="Arial"/>
        </w:rPr>
        <w:t xml:space="preserve"> enters into an </w:t>
      </w:r>
      <w:r>
        <w:rPr>
          <w:rFonts w:ascii="Arial" w:hAnsi="Arial" w:cs="Arial"/>
          <w:b/>
          <w:bCs/>
        </w:rPr>
        <w:t>Accession Agreement</w:t>
      </w:r>
      <w:r>
        <w:rPr>
          <w:rFonts w:ascii="Arial" w:hAnsi="Arial" w:cs="Arial"/>
        </w:rPr>
        <w:t xml:space="preserve"> with </w:t>
      </w:r>
      <w:r>
        <w:rPr>
          <w:rFonts w:ascii="Arial" w:hAnsi="Arial" w:cs="Arial"/>
          <w:b/>
          <w:bCs/>
        </w:rPr>
        <w:t>The Company</w:t>
      </w:r>
      <w:r>
        <w:rPr>
          <w:rFonts w:ascii="Arial" w:hAnsi="Arial" w:cs="Arial"/>
        </w:rPr>
        <w:t xml:space="preserve"> pursuant to Paragraph 6.13</w:t>
      </w:r>
      <w:r>
        <w:rPr>
          <w:rFonts w:ascii="Arial" w:hAnsi="Arial" w:cs="Arial"/>
          <w:b/>
          <w:bCs/>
          <w:i/>
          <w:iCs/>
        </w:rPr>
        <w:t xml:space="preserve"> </w:t>
      </w:r>
      <w:r>
        <w:rPr>
          <w:rFonts w:ascii="Arial" w:hAnsi="Arial" w:cs="Arial"/>
        </w:rPr>
        <w:t xml:space="preserve">and confirms to </w:t>
      </w:r>
      <w:r>
        <w:rPr>
          <w:rFonts w:ascii="Arial" w:hAnsi="Arial" w:cs="Arial"/>
          <w:b/>
          <w:bCs/>
        </w:rPr>
        <w:t>The Company</w:t>
      </w:r>
      <w:r>
        <w:rPr>
          <w:rFonts w:ascii="Arial" w:hAnsi="Arial" w:cs="Arial"/>
        </w:rPr>
        <w:t xml:space="preserve"> in writing either that all of the technical or related conditions, data, information, operational issues or other matters specified in or pursuant to the relevant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Grid Code</w:t>
      </w:r>
      <w:r>
        <w:rPr>
          <w:rFonts w:ascii="Arial" w:hAnsi="Arial" w:cs="Arial"/>
        </w:rPr>
        <w:t xml:space="preserve"> by the </w:t>
      </w:r>
      <w:r>
        <w:rPr>
          <w:rFonts w:ascii="Arial" w:hAnsi="Arial" w:cs="Arial"/>
          <w:b/>
          <w:bCs/>
        </w:rPr>
        <w:t>User</w:t>
      </w:r>
      <w:r>
        <w:rPr>
          <w:rFonts w:ascii="Arial" w:hAnsi="Arial" w:cs="Arial"/>
        </w:rPr>
        <w:t xml:space="preserve"> seeking the transfer will remain unchanged or, (except in the case of a </w:t>
      </w:r>
      <w:r>
        <w:rPr>
          <w:rFonts w:ascii="Arial" w:hAnsi="Arial" w:cs="Arial"/>
          <w:b/>
          <w:bCs/>
        </w:rPr>
        <w:t>Mandatory</w:t>
      </w:r>
      <w:r>
        <w:rPr>
          <w:rFonts w:ascii="Arial" w:hAnsi="Arial" w:cs="Arial"/>
        </w:rPr>
        <w:t xml:space="preserve"> </w:t>
      </w:r>
      <w:r>
        <w:rPr>
          <w:rFonts w:ascii="Arial" w:hAnsi="Arial" w:cs="Arial"/>
          <w:b/>
          <w:bCs/>
        </w:rPr>
        <w:t>Services Agreement</w:t>
      </w:r>
      <w:r>
        <w:rPr>
          <w:rFonts w:ascii="Arial" w:hAnsi="Arial" w:cs="Arial"/>
        </w:rPr>
        <w:t xml:space="preserve">) if any such matters are to be changed, the purchaser first notifies </w:t>
      </w:r>
      <w:r>
        <w:rPr>
          <w:rFonts w:ascii="Arial" w:hAnsi="Arial" w:cs="Arial"/>
          <w:b/>
          <w:bCs/>
        </w:rPr>
        <w:t>The Company</w:t>
      </w:r>
      <w:r>
        <w:rPr>
          <w:rFonts w:ascii="Arial" w:hAnsi="Arial" w:cs="Arial"/>
        </w:rPr>
        <w:t xml:space="preserve"> in writing of such changes which </w:t>
      </w:r>
      <w:r>
        <w:rPr>
          <w:rFonts w:ascii="Arial" w:hAnsi="Arial" w:cs="Arial"/>
          <w:b/>
          <w:bCs/>
        </w:rPr>
        <w:t>The Company</w:t>
      </w:r>
      <w:r>
        <w:rPr>
          <w:rFonts w:ascii="Arial" w:hAnsi="Arial" w:cs="Arial"/>
        </w:rPr>
        <w:t xml:space="preserve"> will consider promptly and in any event within 28 days of receiving notice of such change, and until such consideration is complete the transfer shall not be effective. If having considered such changes </w:t>
      </w:r>
      <w:r>
        <w:rPr>
          <w:rFonts w:ascii="Arial" w:hAnsi="Arial" w:cs="Arial"/>
          <w:b/>
          <w:bCs/>
        </w:rPr>
        <w:t>The Company</w:t>
      </w:r>
      <w:r>
        <w:rPr>
          <w:rFonts w:ascii="Arial" w:hAnsi="Arial" w:cs="Arial"/>
        </w:rPr>
        <w:t xml:space="preserve"> in its reasonable opinion does not consider the proposed changes reasonably satisfactory to </w:t>
      </w:r>
      <w:r>
        <w:rPr>
          <w:rFonts w:ascii="Arial" w:hAnsi="Arial" w:cs="Arial"/>
          <w:b/>
          <w:bCs/>
        </w:rPr>
        <w:t>The Company</w:t>
      </w:r>
      <w:r>
        <w:rPr>
          <w:rFonts w:ascii="Arial" w:hAnsi="Arial" w:cs="Arial"/>
        </w:rPr>
        <w:t xml:space="preserve"> it shall consult with the </w:t>
      </w:r>
      <w:r>
        <w:rPr>
          <w:rFonts w:ascii="Arial" w:hAnsi="Arial" w:cs="Arial"/>
          <w:b/>
          <w:bCs/>
        </w:rPr>
        <w:t>User</w:t>
      </w:r>
      <w:r>
        <w:rPr>
          <w:rFonts w:ascii="Arial" w:hAnsi="Arial" w:cs="Arial"/>
        </w:rPr>
        <w:t xml:space="preserve"> seeking to undertake such transfer and pending the outcome thereof to </w:t>
      </w:r>
      <w:r>
        <w:rPr>
          <w:rFonts w:ascii="Arial" w:hAnsi="Arial" w:cs="Arial"/>
          <w:b/>
          <w:bCs/>
        </w:rPr>
        <w:t>The Company’s</w:t>
      </w:r>
      <w:r>
        <w:rPr>
          <w:rFonts w:ascii="Arial" w:hAnsi="Arial" w:cs="Arial"/>
        </w:rPr>
        <w:t xml:space="preserve"> reasonable satisfaction the transfer shall not be effective; provided always that the </w:t>
      </w:r>
      <w:r>
        <w:rPr>
          <w:rFonts w:ascii="Arial" w:hAnsi="Arial" w:cs="Arial"/>
          <w:b/>
          <w:bCs/>
        </w:rPr>
        <w:t>User</w:t>
      </w:r>
      <w:r>
        <w:rPr>
          <w:rFonts w:ascii="Arial" w:hAnsi="Arial" w:cs="Arial"/>
        </w:rPr>
        <w:t xml:space="preserve"> may refer any dispute to the</w:t>
      </w:r>
      <w:r>
        <w:rPr>
          <w:rFonts w:ascii="Arial" w:hAnsi="Arial" w:cs="Arial"/>
          <w:b/>
          <w:bCs/>
        </w:rPr>
        <w:t xml:space="preserve"> Dispute Resolution Procedure</w:t>
      </w:r>
      <w:r>
        <w:rPr>
          <w:rFonts w:ascii="Arial" w:hAnsi="Arial" w:cs="Arial"/>
        </w:rPr>
        <w:t xml:space="preserve">.  Such transfer shall become effective once the changes are reasonably satisfactory to </w:t>
      </w:r>
      <w:r>
        <w:rPr>
          <w:rFonts w:ascii="Arial" w:hAnsi="Arial" w:cs="Arial"/>
          <w:b/>
          <w:bCs/>
        </w:rPr>
        <w:t>The Company</w:t>
      </w:r>
      <w:r>
        <w:rPr>
          <w:rFonts w:ascii="Arial" w:hAnsi="Arial" w:cs="Arial"/>
        </w:rPr>
        <w:t xml:space="preserve"> or have </w:t>
      </w:r>
      <w:r>
        <w:rPr>
          <w:rFonts w:ascii="Arial" w:hAnsi="Arial" w:cs="Arial"/>
        </w:rPr>
        <w:lastRenderedPageBreak/>
        <w:t xml:space="preserve">been determined to be so under the </w:t>
      </w:r>
      <w:r>
        <w:rPr>
          <w:rFonts w:ascii="Arial" w:hAnsi="Arial" w:cs="Arial"/>
          <w:b/>
          <w:bCs/>
        </w:rPr>
        <w:t>Dispute Resolution Procedure;</w:t>
      </w:r>
      <w:r>
        <w:rPr>
          <w:rFonts w:ascii="Arial" w:hAnsi="Arial" w:cs="Arial"/>
        </w:rPr>
        <w:t xml:space="preserve"> </w:t>
      </w:r>
    </w:p>
    <w:p w14:paraId="763E17FC" w14:textId="77777777" w:rsidR="00CA2ECB" w:rsidRDefault="00CA2ECB" w:rsidP="00CA2ECB">
      <w:pPr>
        <w:pStyle w:val="clauseindent"/>
        <w:widowControl/>
        <w:ind w:left="2835" w:hanging="1133"/>
        <w:jc w:val="both"/>
        <w:rPr>
          <w:rFonts w:ascii="Arial" w:hAnsi="Arial" w:cs="Arial"/>
        </w:rPr>
      </w:pPr>
      <w:bookmarkStart w:id="492" w:name="_DV_M219"/>
      <w:bookmarkEnd w:id="492"/>
      <w:r>
        <w:rPr>
          <w:rFonts w:ascii="Arial" w:hAnsi="Arial" w:cs="Arial"/>
        </w:rPr>
        <w:t>6.14.1.2</w:t>
      </w:r>
      <w:r>
        <w:rPr>
          <w:rFonts w:ascii="Arial" w:hAnsi="Arial" w:cs="Arial"/>
        </w:rPr>
        <w:tab/>
        <w:t xml:space="preserve">upon the disposal by a </w:t>
      </w:r>
      <w:r>
        <w:rPr>
          <w:rFonts w:ascii="Arial" w:hAnsi="Arial" w:cs="Arial"/>
          <w:b/>
          <w:bCs/>
        </w:rPr>
        <w:t>User</w:t>
      </w:r>
      <w:r>
        <w:rPr>
          <w:rFonts w:ascii="Arial" w:hAnsi="Arial" w:cs="Arial"/>
        </w:rPr>
        <w:t xml:space="preserve"> of part of its business undertaking comprising </w:t>
      </w:r>
      <w:r>
        <w:rPr>
          <w:rFonts w:ascii="Arial" w:hAnsi="Arial" w:cs="Arial"/>
          <w:b/>
          <w:bCs/>
        </w:rPr>
        <w:t>User's Equipment</w:t>
      </w:r>
      <w:r>
        <w:rPr>
          <w:rFonts w:ascii="Arial" w:hAnsi="Arial" w:cs="Arial"/>
        </w:rPr>
        <w:t xml:space="preserve"> at one or more </w:t>
      </w:r>
      <w:r>
        <w:rPr>
          <w:rFonts w:ascii="Arial" w:hAnsi="Arial" w:cs="Arial"/>
          <w:b/>
          <w:bCs/>
        </w:rPr>
        <w:t>Connection Sites</w:t>
      </w:r>
      <w:r>
        <w:rPr>
          <w:rFonts w:ascii="Arial" w:hAnsi="Arial" w:cs="Arial"/>
        </w:rPr>
        <w:t xml:space="preserve"> that </w:t>
      </w:r>
      <w:r>
        <w:rPr>
          <w:rFonts w:ascii="Arial" w:hAnsi="Arial" w:cs="Arial"/>
          <w:b/>
          <w:bCs/>
        </w:rPr>
        <w:t>User</w:t>
      </w:r>
      <w:r>
        <w:rPr>
          <w:rFonts w:ascii="Arial" w:hAnsi="Arial" w:cs="Arial"/>
        </w:rPr>
        <w:t xml:space="preserve"> shall have the right to transfer its rights and obligations under all relevant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Agreements</w:t>
      </w:r>
      <w:r>
        <w:rPr>
          <w:rFonts w:ascii="Arial" w:hAnsi="Arial" w:cs="Arial"/>
        </w:rPr>
        <w:t xml:space="preserve">) and all relevant </w:t>
      </w:r>
      <w:r>
        <w:rPr>
          <w:rFonts w:ascii="Arial" w:hAnsi="Arial" w:cs="Arial"/>
          <w:b/>
          <w:bCs/>
        </w:rPr>
        <w:t>Mandatory Services Agreements</w:t>
      </w:r>
      <w:r>
        <w:rPr>
          <w:rFonts w:ascii="Arial" w:hAnsi="Arial" w:cs="Arial"/>
        </w:rPr>
        <w:t xml:space="preserve"> to the purchaser thereof on condition that the purchaser (if not already a </w:t>
      </w:r>
      <w:r>
        <w:rPr>
          <w:rFonts w:ascii="Arial" w:hAnsi="Arial" w:cs="Arial"/>
          <w:b/>
          <w:bCs/>
        </w:rPr>
        <w:t>User</w:t>
      </w:r>
      <w:r>
        <w:rPr>
          <w:rFonts w:ascii="Arial" w:hAnsi="Arial" w:cs="Arial"/>
        </w:rPr>
        <w:t xml:space="preserve">) enters into an </w:t>
      </w:r>
      <w:r>
        <w:rPr>
          <w:rFonts w:ascii="Arial" w:hAnsi="Arial" w:cs="Arial"/>
          <w:b/>
          <w:bCs/>
        </w:rPr>
        <w:t>Accession Agreement</w:t>
      </w:r>
      <w:r>
        <w:rPr>
          <w:rFonts w:ascii="Arial" w:hAnsi="Arial" w:cs="Arial"/>
        </w:rPr>
        <w:t xml:space="preserve"> with </w:t>
      </w:r>
      <w:r>
        <w:rPr>
          <w:rFonts w:ascii="Arial" w:hAnsi="Arial" w:cs="Arial"/>
          <w:b/>
          <w:bCs/>
        </w:rPr>
        <w:t>The Company</w:t>
      </w:r>
      <w:r>
        <w:rPr>
          <w:rFonts w:ascii="Arial" w:hAnsi="Arial" w:cs="Arial"/>
        </w:rPr>
        <w:t xml:space="preserve"> under Paragraph 6.13 and confirms to </w:t>
      </w:r>
      <w:r>
        <w:rPr>
          <w:rFonts w:ascii="Arial" w:hAnsi="Arial" w:cs="Arial"/>
          <w:b/>
          <w:bCs/>
        </w:rPr>
        <w:t>The Company</w:t>
      </w:r>
      <w:r>
        <w:rPr>
          <w:rFonts w:ascii="Arial" w:hAnsi="Arial" w:cs="Arial"/>
        </w:rPr>
        <w:t xml:space="preserve"> in writing either that all of the technical or related conditions, data, information, operational issues or other matters specified in or pursuant to the relevant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Grid Code</w:t>
      </w:r>
      <w:r>
        <w:rPr>
          <w:rFonts w:ascii="Arial" w:hAnsi="Arial" w:cs="Arial"/>
        </w:rPr>
        <w:t xml:space="preserve"> by the </w:t>
      </w:r>
      <w:r>
        <w:rPr>
          <w:rFonts w:ascii="Arial" w:hAnsi="Arial" w:cs="Arial"/>
          <w:b/>
          <w:bCs/>
        </w:rPr>
        <w:t>User</w:t>
      </w:r>
      <w:r>
        <w:rPr>
          <w:rFonts w:ascii="Arial" w:hAnsi="Arial" w:cs="Arial"/>
        </w:rPr>
        <w:t xml:space="preserve"> seeking the transfer will remain unchanged or, (except in the case of a </w:t>
      </w:r>
      <w:r>
        <w:rPr>
          <w:rFonts w:ascii="Arial" w:hAnsi="Arial" w:cs="Arial"/>
          <w:b/>
          <w:bCs/>
        </w:rPr>
        <w:t>Mandatory</w:t>
      </w:r>
      <w:r>
        <w:rPr>
          <w:rFonts w:ascii="Arial" w:hAnsi="Arial" w:cs="Arial"/>
        </w:rPr>
        <w:t xml:space="preserve"> </w:t>
      </w:r>
      <w:r>
        <w:rPr>
          <w:rFonts w:ascii="Arial" w:hAnsi="Arial" w:cs="Arial"/>
          <w:b/>
          <w:bCs/>
        </w:rPr>
        <w:t>Services Agreement</w:t>
      </w:r>
      <w:r>
        <w:rPr>
          <w:rFonts w:ascii="Arial" w:hAnsi="Arial" w:cs="Arial"/>
        </w:rPr>
        <w:t xml:space="preserve">) if any such matters are to be changed, the purchaser first notifies </w:t>
      </w:r>
      <w:r>
        <w:rPr>
          <w:rFonts w:ascii="Arial" w:hAnsi="Arial" w:cs="Arial"/>
          <w:b/>
          <w:bCs/>
        </w:rPr>
        <w:t>The Company</w:t>
      </w:r>
      <w:r>
        <w:rPr>
          <w:rFonts w:ascii="Arial" w:hAnsi="Arial" w:cs="Arial"/>
        </w:rPr>
        <w:t xml:space="preserve"> in writing of such changes which </w:t>
      </w:r>
      <w:r>
        <w:rPr>
          <w:rFonts w:ascii="Arial" w:hAnsi="Arial" w:cs="Arial"/>
          <w:b/>
          <w:bCs/>
        </w:rPr>
        <w:t>The Company</w:t>
      </w:r>
      <w:r>
        <w:rPr>
          <w:rFonts w:ascii="Arial" w:hAnsi="Arial" w:cs="Arial"/>
        </w:rPr>
        <w:t xml:space="preserve"> will consider promptly and in any event within 28 days of receiving notice of such change and until such consideration is complete the assignment shall not be effective. If having considered such changes </w:t>
      </w:r>
      <w:r>
        <w:rPr>
          <w:rFonts w:ascii="Arial" w:hAnsi="Arial" w:cs="Arial"/>
          <w:b/>
          <w:bCs/>
        </w:rPr>
        <w:t>The Company</w:t>
      </w:r>
      <w:r>
        <w:rPr>
          <w:rFonts w:ascii="Arial" w:hAnsi="Arial" w:cs="Arial"/>
        </w:rPr>
        <w:t xml:space="preserve"> in its reasonable opinion does not consider the proposed changes reasonably satisfactory to </w:t>
      </w:r>
      <w:r>
        <w:rPr>
          <w:rFonts w:ascii="Arial" w:hAnsi="Arial" w:cs="Arial"/>
          <w:b/>
          <w:bCs/>
        </w:rPr>
        <w:t>The Company</w:t>
      </w:r>
      <w:r>
        <w:rPr>
          <w:rFonts w:ascii="Arial" w:hAnsi="Arial" w:cs="Arial"/>
        </w:rPr>
        <w:t xml:space="preserve"> it shall consult with the </w:t>
      </w:r>
      <w:r>
        <w:rPr>
          <w:rFonts w:ascii="Arial" w:hAnsi="Arial" w:cs="Arial"/>
          <w:b/>
          <w:bCs/>
        </w:rPr>
        <w:t>User</w:t>
      </w:r>
      <w:r>
        <w:rPr>
          <w:rFonts w:ascii="Arial" w:hAnsi="Arial" w:cs="Arial"/>
        </w:rPr>
        <w:t xml:space="preserve"> seeking to undertake such transfer and pending the outcome thereof to </w:t>
      </w:r>
      <w:r>
        <w:rPr>
          <w:rFonts w:ascii="Arial" w:hAnsi="Arial" w:cs="Arial"/>
          <w:b/>
          <w:bCs/>
        </w:rPr>
        <w:t>The Company's</w:t>
      </w:r>
      <w:r>
        <w:rPr>
          <w:rFonts w:ascii="Arial" w:hAnsi="Arial" w:cs="Arial"/>
        </w:rPr>
        <w:t xml:space="preserve"> reasonable satisfaction the transfer shall not be effective provided always that the </w:t>
      </w:r>
      <w:r>
        <w:rPr>
          <w:rFonts w:ascii="Arial" w:hAnsi="Arial" w:cs="Arial"/>
          <w:b/>
          <w:bCs/>
        </w:rPr>
        <w:t>User</w:t>
      </w:r>
      <w:r>
        <w:rPr>
          <w:rFonts w:ascii="Arial" w:hAnsi="Arial" w:cs="Arial"/>
        </w:rPr>
        <w:t xml:space="preserve"> may refer any dispute to the </w:t>
      </w:r>
      <w:r>
        <w:rPr>
          <w:rFonts w:ascii="Arial" w:hAnsi="Arial" w:cs="Arial"/>
          <w:b/>
          <w:bCs/>
        </w:rPr>
        <w:t>Dispute Resolution Procedure</w:t>
      </w:r>
      <w:r>
        <w:rPr>
          <w:rFonts w:ascii="Arial" w:hAnsi="Arial" w:cs="Arial"/>
        </w:rPr>
        <w:t>. Such transfer shall become effective once the changes are reasonably satisfactory to</w:t>
      </w:r>
      <w:r>
        <w:rPr>
          <w:rFonts w:ascii="Arial" w:hAnsi="Arial" w:cs="Arial"/>
          <w:b/>
          <w:bCs/>
        </w:rPr>
        <w:t xml:space="preserve"> The Company</w:t>
      </w:r>
      <w:r>
        <w:rPr>
          <w:rFonts w:ascii="Arial" w:hAnsi="Arial" w:cs="Arial"/>
        </w:rPr>
        <w:t xml:space="preserve"> or have been determined to be so under the </w:t>
      </w:r>
      <w:r>
        <w:rPr>
          <w:rFonts w:ascii="Arial" w:hAnsi="Arial" w:cs="Arial"/>
          <w:b/>
          <w:bCs/>
        </w:rPr>
        <w:t>Dispute Resolution Procedure</w:t>
      </w:r>
      <w:r>
        <w:rPr>
          <w:rFonts w:ascii="Arial" w:hAnsi="Arial" w:cs="Arial"/>
        </w:rPr>
        <w:t xml:space="preserve">; </w:t>
      </w:r>
    </w:p>
    <w:p w14:paraId="472B2844" w14:textId="77777777" w:rsidR="00CA2ECB" w:rsidRDefault="00CA2ECB" w:rsidP="00CA2ECB">
      <w:pPr>
        <w:pStyle w:val="clauseindent"/>
        <w:widowControl/>
        <w:ind w:left="2835" w:hanging="1133"/>
        <w:jc w:val="both"/>
        <w:rPr>
          <w:rFonts w:ascii="Arial" w:hAnsi="Arial" w:cs="Arial"/>
        </w:rPr>
      </w:pPr>
      <w:bookmarkStart w:id="493" w:name="_DV_M220"/>
      <w:bookmarkEnd w:id="493"/>
      <w:r>
        <w:rPr>
          <w:rFonts w:ascii="Arial" w:hAnsi="Arial" w:cs="Arial"/>
        </w:rPr>
        <w:t>6.14.1.3</w:t>
      </w:r>
      <w:r>
        <w:rPr>
          <w:rFonts w:ascii="Arial" w:hAnsi="Arial" w:cs="Arial"/>
        </w:rPr>
        <w:tab/>
        <w:t xml:space="preserve">a </w:t>
      </w:r>
      <w:r>
        <w:rPr>
          <w:rFonts w:ascii="Arial" w:hAnsi="Arial" w:cs="Arial"/>
          <w:b/>
          <w:bCs/>
        </w:rPr>
        <w:t>User</w:t>
      </w:r>
      <w:r>
        <w:rPr>
          <w:rFonts w:ascii="Arial" w:hAnsi="Arial" w:cs="Arial"/>
        </w:rPr>
        <w:t xml:space="preserve"> may assign or charge its benefit under the </w:t>
      </w:r>
      <w:r>
        <w:rPr>
          <w:rFonts w:ascii="Arial" w:hAnsi="Arial" w:cs="Arial"/>
          <w:b/>
          <w:bCs/>
        </w:rPr>
        <w:t>CUSC</w:t>
      </w:r>
      <w:r>
        <w:rPr>
          <w:rFonts w:ascii="Arial" w:hAnsi="Arial" w:cs="Arial"/>
        </w:rPr>
        <w:t xml:space="preserve"> and any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w:t>
      </w:r>
      <w:r>
        <w:rPr>
          <w:rFonts w:ascii="Arial" w:hAnsi="Arial" w:cs="Arial"/>
        </w:rPr>
        <w:t xml:space="preserve">) or any </w:t>
      </w:r>
      <w:r>
        <w:rPr>
          <w:rFonts w:ascii="Arial" w:hAnsi="Arial" w:cs="Arial"/>
          <w:b/>
          <w:bCs/>
        </w:rPr>
        <w:t xml:space="preserve">Mandatory Services Agreements </w:t>
      </w:r>
      <w:r>
        <w:rPr>
          <w:rFonts w:ascii="Arial" w:hAnsi="Arial" w:cs="Arial"/>
        </w:rPr>
        <w:t xml:space="preserve">in whole or in part by way of security. </w:t>
      </w:r>
    </w:p>
    <w:p w14:paraId="5DB48D25" w14:textId="77777777" w:rsidR="00CA2ECB" w:rsidRDefault="00CA2ECB" w:rsidP="00CA2ECB">
      <w:pPr>
        <w:pStyle w:val="clauseindent"/>
        <w:widowControl/>
        <w:ind w:left="1701"/>
        <w:jc w:val="both"/>
        <w:rPr>
          <w:rFonts w:ascii="Arial" w:hAnsi="Arial" w:cs="Arial"/>
        </w:rPr>
      </w:pPr>
      <w:bookmarkStart w:id="494" w:name="_DV_M221"/>
      <w:bookmarkEnd w:id="494"/>
      <w:r>
        <w:rPr>
          <w:rFonts w:ascii="Arial" w:hAnsi="Arial" w:cs="Arial"/>
        </w:rPr>
        <w:t xml:space="preserve">Each </w:t>
      </w:r>
      <w:r>
        <w:rPr>
          <w:rFonts w:ascii="Arial" w:hAnsi="Arial" w:cs="Arial"/>
          <w:b/>
          <w:bCs/>
        </w:rPr>
        <w:t>CUSC Party</w:t>
      </w:r>
      <w:r>
        <w:rPr>
          <w:rFonts w:ascii="Arial" w:hAnsi="Arial" w:cs="Arial"/>
        </w:rPr>
        <w:t xml:space="preserve"> shall have the right to sub-contract or delegate the performance of any of its obligations or duties arising under the </w:t>
      </w:r>
      <w:r>
        <w:rPr>
          <w:rFonts w:ascii="Arial" w:hAnsi="Arial" w:cs="Arial"/>
          <w:b/>
          <w:bCs/>
        </w:rPr>
        <w:t>CUSC</w:t>
      </w:r>
      <w:r>
        <w:rPr>
          <w:rFonts w:ascii="Arial" w:hAnsi="Arial" w:cs="Arial"/>
        </w:rPr>
        <w:t xml:space="preserve"> or any </w:t>
      </w:r>
      <w:r>
        <w:rPr>
          <w:rFonts w:ascii="Arial" w:hAnsi="Arial" w:cs="Arial"/>
          <w:b/>
          <w:bCs/>
        </w:rPr>
        <w:t>Bilateral Agreement</w:t>
      </w:r>
      <w:r>
        <w:rPr>
          <w:rFonts w:ascii="Arial" w:hAnsi="Arial" w:cs="Arial"/>
        </w:rPr>
        <w:t xml:space="preserve">, associated </w:t>
      </w:r>
      <w:r>
        <w:rPr>
          <w:rFonts w:ascii="Arial" w:hAnsi="Arial" w:cs="Arial"/>
          <w:b/>
          <w:bCs/>
        </w:rPr>
        <w:t xml:space="preserve">Construction Agreement </w:t>
      </w:r>
      <w:r>
        <w:rPr>
          <w:rFonts w:ascii="Arial" w:hAnsi="Arial" w:cs="Arial"/>
        </w:rPr>
        <w:t xml:space="preserve">or </w:t>
      </w:r>
      <w:r>
        <w:rPr>
          <w:rFonts w:ascii="Arial" w:hAnsi="Arial" w:cs="Arial"/>
          <w:b/>
          <w:bCs/>
        </w:rPr>
        <w:t>Mandatory Services Agreements</w:t>
      </w:r>
      <w:r>
        <w:rPr>
          <w:rFonts w:ascii="Arial" w:hAnsi="Arial" w:cs="Arial"/>
        </w:rPr>
        <w:t xml:space="preserve"> including activities envisaged by the </w:t>
      </w:r>
      <w:r>
        <w:rPr>
          <w:rFonts w:ascii="Arial" w:hAnsi="Arial" w:cs="Arial"/>
          <w:b/>
          <w:bCs/>
        </w:rPr>
        <w:t>Grid</w:t>
      </w:r>
      <w:r>
        <w:rPr>
          <w:rFonts w:ascii="Arial" w:hAnsi="Arial" w:cs="Arial"/>
          <w:b/>
          <w:bCs/>
          <w:i/>
          <w:iCs/>
        </w:rPr>
        <w:t xml:space="preserve"> </w:t>
      </w:r>
      <w:r>
        <w:rPr>
          <w:rFonts w:ascii="Arial" w:hAnsi="Arial" w:cs="Arial"/>
          <w:b/>
          <w:bCs/>
        </w:rPr>
        <w:t xml:space="preserve">Code </w:t>
      </w:r>
      <w:r>
        <w:rPr>
          <w:rFonts w:ascii="Arial" w:hAnsi="Arial" w:cs="Arial"/>
        </w:rPr>
        <w:t xml:space="preserve">without the prior consent of any other </w:t>
      </w:r>
      <w:r>
        <w:rPr>
          <w:rFonts w:ascii="Arial" w:hAnsi="Arial" w:cs="Arial"/>
          <w:b/>
          <w:bCs/>
        </w:rPr>
        <w:t>CUSC Party</w:t>
      </w:r>
      <w:r>
        <w:rPr>
          <w:rFonts w:ascii="Arial" w:hAnsi="Arial" w:cs="Arial"/>
        </w:rPr>
        <w:t xml:space="preserve">. The sub-contracting by a </w:t>
      </w:r>
      <w:r>
        <w:rPr>
          <w:rFonts w:ascii="Arial" w:hAnsi="Arial" w:cs="Arial"/>
          <w:b/>
          <w:bCs/>
        </w:rPr>
        <w:lastRenderedPageBreak/>
        <w:t>CUSC Party</w:t>
      </w:r>
      <w:r>
        <w:rPr>
          <w:rFonts w:ascii="Arial" w:hAnsi="Arial" w:cs="Arial"/>
        </w:rPr>
        <w:t xml:space="preserve"> of the performance of any obligations or duties under the </w:t>
      </w:r>
      <w:r>
        <w:rPr>
          <w:rFonts w:ascii="Arial" w:hAnsi="Arial" w:cs="Arial"/>
          <w:b/>
          <w:bCs/>
        </w:rPr>
        <w:t>CUSC</w:t>
      </w:r>
      <w:r>
        <w:rPr>
          <w:rFonts w:ascii="Arial" w:hAnsi="Arial" w:cs="Arial"/>
        </w:rPr>
        <w:t xml:space="preserve"> or</w:t>
      </w:r>
      <w:r>
        <w:rPr>
          <w:rFonts w:ascii="Arial" w:hAnsi="Arial" w:cs="Arial"/>
          <w:b/>
          <w:bCs/>
          <w:i/>
          <w:iCs/>
        </w:rPr>
        <w:t xml:space="preserve"> </w:t>
      </w:r>
      <w:r>
        <w:rPr>
          <w:rFonts w:ascii="Arial" w:hAnsi="Arial" w:cs="Arial"/>
        </w:rPr>
        <w:t xml:space="preserve">any </w:t>
      </w:r>
      <w:r>
        <w:rPr>
          <w:rFonts w:ascii="Arial" w:hAnsi="Arial" w:cs="Arial"/>
          <w:b/>
          <w:bCs/>
        </w:rPr>
        <w:t>Bilateral Agreement, Construction Agreements or Mandatory Services Agreements</w:t>
      </w:r>
      <w:r>
        <w:rPr>
          <w:rFonts w:ascii="Arial" w:hAnsi="Arial" w:cs="Arial"/>
        </w:rPr>
        <w:t xml:space="preserve"> or of any activities envisaged by the </w:t>
      </w:r>
      <w:r>
        <w:rPr>
          <w:rFonts w:ascii="Arial" w:hAnsi="Arial" w:cs="Arial"/>
          <w:b/>
          <w:bCs/>
        </w:rPr>
        <w:t>Grid Code</w:t>
      </w:r>
      <w:r>
        <w:rPr>
          <w:rFonts w:ascii="Arial" w:hAnsi="Arial" w:cs="Arial"/>
        </w:rPr>
        <w:t xml:space="preserve"> shall not relieve that </w:t>
      </w:r>
      <w:r>
        <w:rPr>
          <w:rFonts w:ascii="Arial" w:hAnsi="Arial" w:cs="Arial"/>
          <w:b/>
          <w:bCs/>
        </w:rPr>
        <w:t>CUSC Party</w:t>
      </w:r>
      <w:r>
        <w:rPr>
          <w:rFonts w:ascii="Arial" w:hAnsi="Arial" w:cs="Arial"/>
        </w:rPr>
        <w:t xml:space="preserve"> from liability for performance of such obligation or duty.</w:t>
      </w:r>
      <w:bookmarkStart w:id="495" w:name="_DV_M222"/>
      <w:bookmarkStart w:id="496" w:name="_Toc490940287"/>
      <w:bookmarkEnd w:id="495"/>
      <w:r>
        <w:rPr>
          <w:rFonts w:ascii="Arial" w:hAnsi="Arial" w:cs="Arial"/>
        </w:rPr>
        <w:t xml:space="preserve"> </w:t>
      </w:r>
      <w:bookmarkEnd w:id="496"/>
    </w:p>
    <w:p w14:paraId="7297B97A" w14:textId="77777777" w:rsidR="00CA2ECB" w:rsidRDefault="00CA2ECB" w:rsidP="00CA2ECB">
      <w:pPr>
        <w:pStyle w:val="clauseindent"/>
        <w:widowControl/>
        <w:ind w:left="1701" w:hanging="850"/>
        <w:jc w:val="both"/>
        <w:rPr>
          <w:rFonts w:ascii="Arial" w:hAnsi="Arial" w:cs="Arial"/>
        </w:rPr>
      </w:pPr>
      <w:r>
        <w:rPr>
          <w:rFonts w:ascii="Arial" w:hAnsi="Arial" w:cs="Arial"/>
        </w:rPr>
        <w:t>6.14.2</w:t>
      </w:r>
      <w:r>
        <w:rPr>
          <w:rFonts w:ascii="Arial" w:hAnsi="Arial" w:cs="Arial"/>
        </w:rPr>
        <w:tab/>
        <w:t xml:space="preserve">Nothing in Paragraph 6.14.1 shall prevent a transfer of </w:t>
      </w:r>
      <w:r>
        <w:rPr>
          <w:rFonts w:ascii="Arial" w:hAnsi="Arial" w:cs="Arial"/>
          <w:b/>
          <w:bCs/>
        </w:rPr>
        <w:t>OTSUA</w:t>
      </w:r>
      <w:r>
        <w:rPr>
          <w:rFonts w:ascii="Arial" w:hAnsi="Arial" w:cs="Arial"/>
        </w:rPr>
        <w:t xml:space="preserve"> (and transfer or assignment of all associated property and rights) by the relevant </w:t>
      </w:r>
      <w:r>
        <w:rPr>
          <w:rFonts w:ascii="Arial" w:hAnsi="Arial" w:cs="Arial"/>
          <w:b/>
          <w:bCs/>
        </w:rPr>
        <w:t xml:space="preserve">User </w:t>
      </w:r>
      <w:r>
        <w:rPr>
          <w:rFonts w:ascii="Arial" w:hAnsi="Arial" w:cs="Arial"/>
        </w:rPr>
        <w:t xml:space="preserve">to an </w:t>
      </w:r>
      <w:r>
        <w:rPr>
          <w:rFonts w:ascii="Arial" w:hAnsi="Arial" w:cs="Arial"/>
          <w:b/>
          <w:bCs/>
        </w:rPr>
        <w:t>Offshore Transmission Licensee</w:t>
      </w:r>
      <w:r>
        <w:rPr>
          <w:rFonts w:ascii="Arial" w:hAnsi="Arial" w:cs="Arial"/>
        </w:rPr>
        <w:t>.</w:t>
      </w:r>
    </w:p>
    <w:p w14:paraId="41B372E2" w14:textId="77777777" w:rsidR="00CA2ECB" w:rsidRDefault="00CA2ECB" w:rsidP="00CA2ECB">
      <w:pPr>
        <w:pStyle w:val="clauseindent"/>
        <w:widowControl/>
        <w:ind w:left="1701"/>
        <w:jc w:val="both"/>
        <w:rPr>
          <w:rFonts w:ascii="Arial" w:hAnsi="Arial" w:cs="Arial"/>
        </w:rPr>
      </w:pPr>
    </w:p>
    <w:p w14:paraId="1C4B21CB" w14:textId="77777777" w:rsidR="00CA2ECB" w:rsidRDefault="00CA2ECB" w:rsidP="00704700">
      <w:pPr>
        <w:pStyle w:val="Heading3"/>
        <w:ind w:left="567" w:hanging="567"/>
      </w:pPr>
      <w:bookmarkStart w:id="497" w:name="_DV_M223"/>
      <w:bookmarkEnd w:id="497"/>
      <w:r>
        <w:t>Confidentiality</w:t>
      </w:r>
    </w:p>
    <w:p w14:paraId="095C2C7C" w14:textId="77777777" w:rsidR="00CA2ECB" w:rsidRDefault="00CA2ECB" w:rsidP="00CA2ECB">
      <w:pPr>
        <w:pStyle w:val="Heading4"/>
        <w:widowControl/>
        <w:ind w:firstLine="851"/>
        <w:rPr>
          <w:rFonts w:ascii="Arial" w:hAnsi="Arial" w:cs="Arial"/>
        </w:rPr>
      </w:pPr>
      <w:bookmarkStart w:id="498" w:name="_DV_M224"/>
      <w:bookmarkEnd w:id="498"/>
      <w:r>
        <w:rPr>
          <w:rFonts w:ascii="Arial" w:hAnsi="Arial" w:cs="Arial"/>
        </w:rPr>
        <w:t>6.15.1</w:t>
      </w:r>
      <w:r>
        <w:rPr>
          <w:rFonts w:ascii="Arial" w:hAnsi="Arial" w:cs="Arial"/>
        </w:rPr>
        <w:tab/>
        <w:t xml:space="preserve">Confidentiality for </w:t>
      </w:r>
      <w:r>
        <w:rPr>
          <w:rFonts w:ascii="Arial" w:hAnsi="Arial" w:cs="Arial"/>
          <w:b/>
          <w:bCs/>
        </w:rPr>
        <w:t>The Company</w:t>
      </w:r>
      <w:r>
        <w:rPr>
          <w:rFonts w:ascii="Arial" w:hAnsi="Arial" w:cs="Arial"/>
        </w:rPr>
        <w:t xml:space="preserve"> and its subsidiaries</w:t>
      </w:r>
    </w:p>
    <w:p w14:paraId="30234C51" w14:textId="77777777" w:rsidR="00CA2ECB" w:rsidRDefault="00CA2ECB" w:rsidP="00CA2ECB">
      <w:pPr>
        <w:pStyle w:val="Heading4"/>
        <w:widowControl/>
        <w:ind w:left="2835" w:hanging="1133"/>
        <w:jc w:val="both"/>
        <w:rPr>
          <w:rFonts w:ascii="Arial" w:hAnsi="Arial" w:cs="Arial"/>
        </w:rPr>
      </w:pPr>
      <w:bookmarkStart w:id="499" w:name="_DV_M225"/>
      <w:bookmarkEnd w:id="499"/>
      <w:r>
        <w:rPr>
          <w:rFonts w:ascii="Arial" w:hAnsi="Arial" w:cs="Arial"/>
        </w:rPr>
        <w:t xml:space="preserve">6.15.1.1 </w:t>
      </w:r>
      <w:r>
        <w:rPr>
          <w:rFonts w:ascii="Arial" w:hAnsi="Arial" w:cs="Arial"/>
        </w:rPr>
        <w:tab/>
      </w:r>
      <w:r>
        <w:rPr>
          <w:rFonts w:ascii="Arial" w:hAnsi="Arial" w:cs="Arial"/>
          <w:b/>
          <w:bCs/>
        </w:rPr>
        <w:t>The Company</w:t>
      </w:r>
      <w:r>
        <w:rPr>
          <w:rFonts w:ascii="Arial" w:hAnsi="Arial" w:cs="Arial"/>
        </w:rPr>
        <w:t xml:space="preserve"> and its subsidiaries in each of their capacities in the </w:t>
      </w:r>
      <w:r>
        <w:rPr>
          <w:rFonts w:ascii="Arial" w:hAnsi="Arial" w:cs="Arial"/>
          <w:b/>
          <w:bCs/>
        </w:rPr>
        <w:t>CUSC</w:t>
      </w:r>
      <w:r>
        <w:rPr>
          <w:rFonts w:ascii="Arial" w:hAnsi="Arial" w:cs="Arial"/>
        </w:rPr>
        <w:t xml:space="preserve"> shall secure that </w:t>
      </w:r>
      <w:r>
        <w:rPr>
          <w:rFonts w:ascii="Arial" w:hAnsi="Arial" w:cs="Arial"/>
          <w:b/>
          <w:bCs/>
        </w:rPr>
        <w:t>Protected Information</w:t>
      </w:r>
      <w:r>
        <w:rPr>
          <w:rFonts w:ascii="Arial" w:hAnsi="Arial" w:cs="Arial"/>
        </w:rPr>
        <w:t xml:space="preserve"> is not: </w:t>
      </w:r>
    </w:p>
    <w:p w14:paraId="55338CE7" w14:textId="77777777" w:rsidR="00CA2ECB" w:rsidRDefault="00CA2ECB" w:rsidP="00CA2ECB">
      <w:pPr>
        <w:pStyle w:val="Heading4"/>
        <w:widowControl/>
        <w:ind w:left="3404" w:hanging="569"/>
        <w:jc w:val="both"/>
        <w:rPr>
          <w:rFonts w:ascii="Arial" w:hAnsi="Arial" w:cs="Arial"/>
        </w:rPr>
      </w:pPr>
      <w:bookmarkStart w:id="500" w:name="_DV_M226"/>
      <w:bookmarkEnd w:id="500"/>
      <w:r>
        <w:rPr>
          <w:rFonts w:ascii="Arial" w:hAnsi="Arial" w:cs="Arial"/>
        </w:rPr>
        <w:t>(a)</w:t>
      </w:r>
      <w:r>
        <w:rPr>
          <w:rFonts w:ascii="Arial" w:hAnsi="Arial" w:cs="Arial"/>
        </w:rPr>
        <w:tab/>
        <w:t xml:space="preserve">divulged by </w:t>
      </w:r>
      <w:r>
        <w:rPr>
          <w:rFonts w:ascii="Arial" w:hAnsi="Arial" w:cs="Arial"/>
          <w:b/>
          <w:bCs/>
        </w:rPr>
        <w:t>Business Personnel</w:t>
      </w:r>
      <w:r>
        <w:rPr>
          <w:rFonts w:ascii="Arial" w:hAnsi="Arial" w:cs="Arial"/>
        </w:rPr>
        <w:t xml:space="preserve"> to any person unless that person is an </w:t>
      </w:r>
      <w:r>
        <w:rPr>
          <w:rFonts w:ascii="Arial" w:hAnsi="Arial" w:cs="Arial"/>
          <w:b/>
          <w:bCs/>
        </w:rPr>
        <w:t>Authorised Recipient</w:t>
      </w:r>
      <w:r>
        <w:rPr>
          <w:rFonts w:ascii="Arial" w:hAnsi="Arial" w:cs="Arial"/>
        </w:rPr>
        <w:t xml:space="preserve">; </w:t>
      </w:r>
    </w:p>
    <w:p w14:paraId="35B14CB7" w14:textId="77777777" w:rsidR="00CA2ECB" w:rsidRDefault="00CA2ECB" w:rsidP="00CA2ECB">
      <w:pPr>
        <w:pStyle w:val="Heading4"/>
        <w:widowControl/>
        <w:ind w:left="3404" w:hanging="569"/>
        <w:jc w:val="both"/>
        <w:rPr>
          <w:rFonts w:ascii="Arial" w:hAnsi="Arial" w:cs="Arial"/>
        </w:rPr>
      </w:pPr>
      <w:bookmarkStart w:id="501" w:name="_DV_M227"/>
      <w:bookmarkEnd w:id="501"/>
      <w:r>
        <w:rPr>
          <w:rFonts w:ascii="Arial" w:hAnsi="Arial" w:cs="Arial"/>
        </w:rPr>
        <w:t>(b)</w:t>
      </w:r>
      <w:r>
        <w:rPr>
          <w:rFonts w:ascii="Arial" w:hAnsi="Arial" w:cs="Arial"/>
        </w:rPr>
        <w:tab/>
        <w:t xml:space="preserve">used by </w:t>
      </w:r>
      <w:r>
        <w:rPr>
          <w:rFonts w:ascii="Arial" w:hAnsi="Arial" w:cs="Arial"/>
          <w:b/>
          <w:bCs/>
        </w:rPr>
        <w:t>Business Personnel</w:t>
      </w:r>
      <w:r>
        <w:rPr>
          <w:rFonts w:ascii="Arial" w:hAnsi="Arial" w:cs="Arial"/>
        </w:rPr>
        <w:t xml:space="preserve"> for the purposes of obtaining for </w:t>
      </w:r>
      <w:r>
        <w:rPr>
          <w:rFonts w:ascii="Arial" w:hAnsi="Arial" w:cs="Arial"/>
          <w:b/>
          <w:bCs/>
        </w:rPr>
        <w:t>The Company</w:t>
      </w:r>
      <w:r>
        <w:rPr>
          <w:rFonts w:ascii="Arial" w:hAnsi="Arial" w:cs="Arial"/>
        </w:rPr>
        <w:t xml:space="preserve"> or any of its subsidiaries or for any other person: </w:t>
      </w:r>
    </w:p>
    <w:p w14:paraId="6DD8D74D" w14:textId="77777777" w:rsidR="00CA2ECB" w:rsidRDefault="00CA2ECB" w:rsidP="00CA2ECB">
      <w:pPr>
        <w:pStyle w:val="Heading4"/>
        <w:widowControl/>
        <w:ind w:left="2834" w:firstLine="570"/>
        <w:jc w:val="both"/>
        <w:rPr>
          <w:rFonts w:ascii="Arial" w:hAnsi="Arial" w:cs="Arial"/>
        </w:rPr>
      </w:pPr>
      <w:bookmarkStart w:id="502" w:name="_DV_M228"/>
      <w:bookmarkEnd w:id="502"/>
      <w:r>
        <w:rPr>
          <w:rFonts w:ascii="Arial" w:hAnsi="Arial" w:cs="Arial"/>
        </w:rPr>
        <w:t>(i)</w:t>
      </w:r>
      <w:r>
        <w:rPr>
          <w:rFonts w:ascii="Arial" w:hAnsi="Arial" w:cs="Arial"/>
        </w:rPr>
        <w:tab/>
        <w:t>any electricity licence; or</w:t>
      </w:r>
    </w:p>
    <w:p w14:paraId="32C8A879" w14:textId="77777777" w:rsidR="00CA2ECB" w:rsidRDefault="00CA2ECB" w:rsidP="00CA2ECB">
      <w:pPr>
        <w:pStyle w:val="Heading4"/>
        <w:widowControl/>
        <w:ind w:left="4255" w:hanging="851"/>
        <w:jc w:val="both"/>
        <w:rPr>
          <w:rFonts w:ascii="Arial" w:hAnsi="Arial" w:cs="Arial"/>
        </w:rPr>
      </w:pPr>
      <w:bookmarkStart w:id="503" w:name="_DV_M229"/>
      <w:bookmarkEnd w:id="503"/>
      <w:r>
        <w:rPr>
          <w:rFonts w:ascii="Arial" w:hAnsi="Arial" w:cs="Arial"/>
        </w:rPr>
        <w:t>(ii)</w:t>
      </w:r>
      <w:r>
        <w:rPr>
          <w:rFonts w:ascii="Arial" w:hAnsi="Arial" w:cs="Arial"/>
        </w:rPr>
        <w:tab/>
        <w:t xml:space="preserve">any right to purchase or otherwise acquire (including to enter into or acquire the benefit of a contract conferring rights or obligations, including rights or obligations by way of option, in relation to or by reference to the sale, purchase or delivery of electricity at any time or the price at which electricity is sold or purchased at any time), or to distribute electricity; or </w:t>
      </w:r>
    </w:p>
    <w:p w14:paraId="56F3FB67" w14:textId="77777777" w:rsidR="00CA2ECB" w:rsidRDefault="00CA2ECB" w:rsidP="00CA2ECB">
      <w:pPr>
        <w:pStyle w:val="Heading4"/>
        <w:widowControl/>
        <w:ind w:left="4255" w:hanging="851"/>
        <w:jc w:val="both"/>
        <w:rPr>
          <w:rFonts w:ascii="Arial" w:hAnsi="Arial" w:cs="Arial"/>
        </w:rPr>
      </w:pPr>
      <w:bookmarkStart w:id="504" w:name="_DV_M230"/>
      <w:bookmarkEnd w:id="504"/>
      <w:r>
        <w:rPr>
          <w:rFonts w:ascii="Arial" w:hAnsi="Arial" w:cs="Arial"/>
        </w:rPr>
        <w:t>(iii)</w:t>
      </w:r>
      <w:r>
        <w:rPr>
          <w:rFonts w:ascii="Arial" w:hAnsi="Arial" w:cs="Arial"/>
        </w:rPr>
        <w:tab/>
        <w:t xml:space="preserve">any contract or arrangement for the supply of electricity to </w:t>
      </w:r>
      <w:r>
        <w:rPr>
          <w:rFonts w:ascii="Arial" w:hAnsi="Arial" w:cs="Arial"/>
          <w:b/>
          <w:bCs/>
        </w:rPr>
        <w:t>Customers</w:t>
      </w:r>
      <w:r>
        <w:rPr>
          <w:rFonts w:ascii="Arial" w:hAnsi="Arial" w:cs="Arial"/>
        </w:rPr>
        <w:t xml:space="preserve"> or </w:t>
      </w:r>
      <w:r>
        <w:rPr>
          <w:rFonts w:ascii="Arial" w:hAnsi="Arial" w:cs="Arial"/>
          <w:b/>
          <w:bCs/>
        </w:rPr>
        <w:t>Suppliers</w:t>
      </w:r>
      <w:r>
        <w:rPr>
          <w:rFonts w:ascii="Arial" w:hAnsi="Arial" w:cs="Arial"/>
        </w:rPr>
        <w:t xml:space="preserve">; or </w:t>
      </w:r>
    </w:p>
    <w:p w14:paraId="69008943" w14:textId="77777777" w:rsidR="00CA2ECB" w:rsidRDefault="00CA2ECB" w:rsidP="00CA2ECB">
      <w:pPr>
        <w:pStyle w:val="Heading4"/>
        <w:widowControl/>
        <w:ind w:left="4255" w:hanging="851"/>
        <w:jc w:val="both"/>
        <w:rPr>
          <w:rFonts w:ascii="Arial" w:hAnsi="Arial" w:cs="Arial"/>
        </w:rPr>
      </w:pPr>
      <w:bookmarkStart w:id="505" w:name="_DV_M231"/>
      <w:bookmarkEnd w:id="505"/>
      <w:r>
        <w:rPr>
          <w:rFonts w:ascii="Arial" w:hAnsi="Arial" w:cs="Arial"/>
        </w:rPr>
        <w:t>(iv)</w:t>
      </w:r>
      <w:r>
        <w:rPr>
          <w:rFonts w:ascii="Arial" w:hAnsi="Arial" w:cs="Arial"/>
        </w:rPr>
        <w:tab/>
        <w:t>any contract for the use of any electrical lines or electrical plant belonging to or under the control of a</w:t>
      </w:r>
      <w:r>
        <w:rPr>
          <w:rFonts w:ascii="Arial" w:hAnsi="Arial" w:cs="Arial"/>
          <w:b/>
          <w:bCs/>
        </w:rPr>
        <w:t xml:space="preserve"> Public Distribution System Operator</w:t>
      </w:r>
      <w:r>
        <w:rPr>
          <w:rFonts w:ascii="Arial" w:hAnsi="Arial" w:cs="Arial"/>
        </w:rPr>
        <w:t xml:space="preserve">, except and to the extent that </w:t>
      </w:r>
      <w:r>
        <w:rPr>
          <w:rFonts w:ascii="Arial" w:hAnsi="Arial" w:cs="Arial"/>
          <w:b/>
          <w:bCs/>
        </w:rPr>
        <w:t>The Company</w:t>
      </w:r>
      <w:r>
        <w:rPr>
          <w:rFonts w:ascii="Arial" w:hAnsi="Arial" w:cs="Arial"/>
        </w:rPr>
        <w:t xml:space="preserve"> is required to do so pursuant to a request by a </w:t>
      </w:r>
      <w:r>
        <w:rPr>
          <w:rFonts w:ascii="Arial" w:hAnsi="Arial" w:cs="Arial"/>
          <w:b/>
          <w:bCs/>
        </w:rPr>
        <w:t>User</w:t>
      </w:r>
      <w:r>
        <w:rPr>
          <w:rFonts w:ascii="Arial" w:hAnsi="Arial" w:cs="Arial"/>
        </w:rPr>
        <w:t xml:space="preserve"> in its application for </w:t>
      </w:r>
      <w:r>
        <w:rPr>
          <w:rFonts w:ascii="Arial" w:hAnsi="Arial" w:cs="Arial"/>
        </w:rPr>
        <w:lastRenderedPageBreak/>
        <w:t xml:space="preserve">connection to the </w:t>
      </w:r>
      <w:r>
        <w:rPr>
          <w:rFonts w:ascii="Arial" w:hAnsi="Arial" w:cs="Arial"/>
          <w:b/>
          <w:bCs/>
        </w:rPr>
        <w:t xml:space="preserve">National Electricity Transmission System </w:t>
      </w:r>
      <w:r>
        <w:rPr>
          <w:rFonts w:ascii="Arial" w:hAnsi="Arial" w:cs="Arial"/>
        </w:rPr>
        <w:t xml:space="preserve">at a </w:t>
      </w:r>
      <w:r>
        <w:rPr>
          <w:rFonts w:ascii="Arial" w:hAnsi="Arial" w:cs="Arial"/>
          <w:b/>
          <w:bCs/>
        </w:rPr>
        <w:t>Connection Site</w:t>
      </w:r>
      <w:r>
        <w:rPr>
          <w:rFonts w:ascii="Arial" w:hAnsi="Arial" w:cs="Arial"/>
        </w:rPr>
        <w:t xml:space="preserve"> located </w:t>
      </w:r>
      <w:r>
        <w:rPr>
          <w:rFonts w:ascii="Arial" w:hAnsi="Arial" w:cs="Arial"/>
          <w:b/>
          <w:bCs/>
        </w:rPr>
        <w:t>Offshore</w:t>
      </w:r>
      <w:r>
        <w:rPr>
          <w:rFonts w:ascii="Arial" w:hAnsi="Arial" w:cs="Arial"/>
        </w:rPr>
        <w:t xml:space="preserve">; or </w:t>
      </w:r>
    </w:p>
    <w:p w14:paraId="549ED04A" w14:textId="77777777" w:rsidR="00CA2ECB" w:rsidRDefault="00CA2ECB" w:rsidP="00CA2ECB">
      <w:pPr>
        <w:pStyle w:val="Heading4"/>
        <w:widowControl/>
        <w:ind w:left="4255" w:hanging="851"/>
        <w:jc w:val="both"/>
        <w:rPr>
          <w:rFonts w:ascii="Arial" w:hAnsi="Arial" w:cs="Arial"/>
        </w:rPr>
      </w:pPr>
      <w:bookmarkStart w:id="506" w:name="_DV_M232"/>
      <w:bookmarkEnd w:id="506"/>
      <w:r>
        <w:rPr>
          <w:rFonts w:ascii="Arial" w:hAnsi="Arial" w:cs="Arial"/>
        </w:rPr>
        <w:t>(v)</w:t>
      </w:r>
      <w:r>
        <w:rPr>
          <w:rFonts w:ascii="Arial" w:hAnsi="Arial" w:cs="Arial"/>
        </w:rPr>
        <w:tab/>
        <w:t xml:space="preserve">control of </w:t>
      </w:r>
      <w:proofErr w:type="spellStart"/>
      <w:r>
        <w:rPr>
          <w:rFonts w:ascii="Arial" w:hAnsi="Arial" w:cs="Arial"/>
        </w:rPr>
        <w:t>any body</w:t>
      </w:r>
      <w:proofErr w:type="spellEnd"/>
      <w:r>
        <w:rPr>
          <w:rFonts w:ascii="Arial" w:hAnsi="Arial" w:cs="Arial"/>
        </w:rPr>
        <w:t xml:space="preserve"> corporate which, whether directly or indirectly, has the benefit of any such licence, contract or arrangement; and </w:t>
      </w:r>
    </w:p>
    <w:p w14:paraId="6BA997DF" w14:textId="77777777" w:rsidR="00CA2ECB" w:rsidRDefault="00CA2ECB" w:rsidP="00CA2ECB">
      <w:pPr>
        <w:pStyle w:val="Heading4"/>
        <w:widowControl/>
        <w:ind w:left="3404" w:hanging="851"/>
        <w:jc w:val="both"/>
        <w:rPr>
          <w:rFonts w:ascii="Arial" w:hAnsi="Arial" w:cs="Arial"/>
        </w:rPr>
      </w:pPr>
      <w:bookmarkStart w:id="507" w:name="_DV_M233"/>
      <w:bookmarkEnd w:id="507"/>
      <w:r>
        <w:rPr>
          <w:rFonts w:ascii="Arial" w:hAnsi="Arial" w:cs="Arial"/>
        </w:rPr>
        <w:t>(c)</w:t>
      </w:r>
      <w:r>
        <w:rPr>
          <w:rFonts w:ascii="Arial" w:hAnsi="Arial" w:cs="Arial"/>
        </w:rPr>
        <w:tab/>
        <w:t xml:space="preserve">used by </w:t>
      </w:r>
      <w:r>
        <w:rPr>
          <w:rFonts w:ascii="Arial" w:hAnsi="Arial" w:cs="Arial"/>
          <w:b/>
          <w:bCs/>
        </w:rPr>
        <w:t>Business Personnel</w:t>
      </w:r>
      <w:r>
        <w:rPr>
          <w:rFonts w:ascii="Arial" w:hAnsi="Arial" w:cs="Arial"/>
        </w:rPr>
        <w:t xml:space="preserve"> for the purpose of carrying on any activities other than </w:t>
      </w:r>
      <w:r>
        <w:rPr>
          <w:rFonts w:ascii="Arial" w:hAnsi="Arial" w:cs="Arial"/>
          <w:b/>
          <w:bCs/>
        </w:rPr>
        <w:t>Permitted Activities</w:t>
      </w:r>
      <w:r>
        <w:rPr>
          <w:rFonts w:ascii="Arial" w:hAnsi="Arial" w:cs="Arial"/>
        </w:rPr>
        <w:t xml:space="preserve"> except with the prior consent in writing of the </w:t>
      </w:r>
      <w:r>
        <w:rPr>
          <w:rFonts w:ascii="Arial" w:hAnsi="Arial" w:cs="Arial"/>
          <w:b/>
          <w:bCs/>
        </w:rPr>
        <w:t>CUSC Party</w:t>
      </w:r>
      <w:r>
        <w:rPr>
          <w:rFonts w:ascii="Arial" w:hAnsi="Arial" w:cs="Arial"/>
        </w:rPr>
        <w:t xml:space="preserve"> to whose affairs such </w:t>
      </w:r>
      <w:r>
        <w:rPr>
          <w:rFonts w:ascii="Arial" w:hAnsi="Arial" w:cs="Arial"/>
          <w:b/>
          <w:bCs/>
        </w:rPr>
        <w:t>Protected Information</w:t>
      </w:r>
      <w:r>
        <w:rPr>
          <w:rFonts w:ascii="Arial" w:hAnsi="Arial" w:cs="Arial"/>
        </w:rPr>
        <w:t xml:space="preserve"> relates. </w:t>
      </w:r>
    </w:p>
    <w:p w14:paraId="643442EA" w14:textId="77777777" w:rsidR="00CA2ECB" w:rsidRDefault="00CA2ECB" w:rsidP="00CA2ECB">
      <w:pPr>
        <w:pStyle w:val="clauseindent"/>
        <w:widowControl/>
        <w:ind w:left="2835" w:hanging="1133"/>
        <w:jc w:val="both"/>
        <w:rPr>
          <w:rFonts w:ascii="Arial" w:hAnsi="Arial" w:cs="Arial"/>
        </w:rPr>
      </w:pPr>
      <w:bookmarkStart w:id="508" w:name="_DV_M234"/>
      <w:bookmarkEnd w:id="508"/>
      <w:r>
        <w:rPr>
          <w:rFonts w:ascii="Arial" w:hAnsi="Arial" w:cs="Arial"/>
        </w:rPr>
        <w:t>6.15.1.2</w:t>
      </w:r>
      <w:r>
        <w:rPr>
          <w:rFonts w:ascii="Arial" w:hAnsi="Arial" w:cs="Arial"/>
        </w:rPr>
        <w:tab/>
        <w:t xml:space="preserve">Nothing in Paragraph 6.15.1.1 shall apply: </w:t>
      </w:r>
    </w:p>
    <w:p w14:paraId="43F8036B" w14:textId="77777777" w:rsidR="00CA2ECB" w:rsidRDefault="00CA2ECB" w:rsidP="00CA2ECB">
      <w:pPr>
        <w:pStyle w:val="clauseindent"/>
        <w:widowControl/>
        <w:ind w:left="3402" w:hanging="567"/>
        <w:jc w:val="both"/>
        <w:rPr>
          <w:rFonts w:ascii="Arial" w:hAnsi="Arial" w:cs="Arial"/>
        </w:rPr>
      </w:pPr>
      <w:bookmarkStart w:id="509" w:name="_DV_M235"/>
      <w:bookmarkEnd w:id="509"/>
      <w:r>
        <w:rPr>
          <w:rFonts w:ascii="Arial" w:hAnsi="Arial" w:cs="Arial"/>
        </w:rPr>
        <w:t>(a)</w:t>
      </w:r>
      <w:r>
        <w:rPr>
          <w:rFonts w:ascii="Arial" w:hAnsi="Arial" w:cs="Arial"/>
        </w:rPr>
        <w:tab/>
        <w:t xml:space="preserve">to any </w:t>
      </w:r>
      <w:r>
        <w:rPr>
          <w:rFonts w:ascii="Arial" w:hAnsi="Arial" w:cs="Arial"/>
          <w:b/>
          <w:bCs/>
        </w:rPr>
        <w:t>Protected Information</w:t>
      </w:r>
      <w:r>
        <w:rPr>
          <w:rFonts w:ascii="Arial" w:hAnsi="Arial" w:cs="Arial"/>
        </w:rPr>
        <w:t xml:space="preserve"> which, before it is furnished to </w:t>
      </w:r>
      <w:r>
        <w:rPr>
          <w:rFonts w:ascii="Arial" w:hAnsi="Arial" w:cs="Arial"/>
          <w:b/>
          <w:bCs/>
        </w:rPr>
        <w:t>Business Personnel</w:t>
      </w:r>
      <w:r>
        <w:rPr>
          <w:rFonts w:ascii="Arial" w:hAnsi="Arial" w:cs="Arial"/>
        </w:rPr>
        <w:t xml:space="preserve">, is in the public domain; or </w:t>
      </w:r>
    </w:p>
    <w:p w14:paraId="1CA7F5BE" w14:textId="77777777" w:rsidR="00CA2ECB" w:rsidRDefault="00CA2ECB" w:rsidP="00CA2ECB">
      <w:pPr>
        <w:pStyle w:val="clauseindent"/>
        <w:widowControl/>
        <w:ind w:left="3402" w:hanging="594"/>
        <w:jc w:val="both"/>
        <w:rPr>
          <w:rFonts w:ascii="Arial" w:hAnsi="Arial" w:cs="Arial"/>
        </w:rPr>
      </w:pPr>
      <w:bookmarkStart w:id="510" w:name="_DV_M236"/>
      <w:bookmarkEnd w:id="510"/>
      <w:r>
        <w:rPr>
          <w:rFonts w:ascii="Arial" w:hAnsi="Arial" w:cs="Arial"/>
        </w:rPr>
        <w:t>(b)</w:t>
      </w:r>
      <w:r>
        <w:rPr>
          <w:rFonts w:ascii="Arial" w:hAnsi="Arial" w:cs="Arial"/>
        </w:rPr>
        <w:tab/>
        <w:t xml:space="preserve">to any </w:t>
      </w:r>
      <w:r>
        <w:rPr>
          <w:rFonts w:ascii="Arial" w:hAnsi="Arial" w:cs="Arial"/>
          <w:b/>
          <w:bCs/>
        </w:rPr>
        <w:t>Protected Information</w:t>
      </w:r>
      <w:r>
        <w:rPr>
          <w:rFonts w:ascii="Arial" w:hAnsi="Arial" w:cs="Arial"/>
        </w:rPr>
        <w:t xml:space="preserve"> which, after it is furnished to </w:t>
      </w:r>
      <w:r>
        <w:rPr>
          <w:rFonts w:ascii="Arial" w:hAnsi="Arial" w:cs="Arial"/>
          <w:b/>
          <w:bCs/>
        </w:rPr>
        <w:t>Business Personnel</w:t>
      </w:r>
      <w:r>
        <w:rPr>
          <w:rFonts w:ascii="Arial" w:hAnsi="Arial" w:cs="Arial"/>
        </w:rPr>
        <w:t xml:space="preserve">: </w:t>
      </w:r>
    </w:p>
    <w:p w14:paraId="728B33A4" w14:textId="77777777" w:rsidR="00CA2ECB" w:rsidRDefault="00CA2ECB" w:rsidP="00CA2ECB">
      <w:pPr>
        <w:pStyle w:val="clauseindent"/>
        <w:widowControl/>
        <w:ind w:left="4255" w:hanging="851"/>
        <w:jc w:val="both"/>
        <w:rPr>
          <w:rFonts w:ascii="Arial" w:hAnsi="Arial" w:cs="Arial"/>
        </w:rPr>
      </w:pPr>
      <w:bookmarkStart w:id="511" w:name="_DV_M237"/>
      <w:bookmarkEnd w:id="511"/>
      <w:r>
        <w:rPr>
          <w:rFonts w:ascii="Arial" w:hAnsi="Arial" w:cs="Arial"/>
        </w:rPr>
        <w:t>(i)</w:t>
      </w:r>
      <w:r>
        <w:rPr>
          <w:rFonts w:ascii="Arial" w:hAnsi="Arial" w:cs="Arial"/>
        </w:rPr>
        <w:tab/>
        <w:t xml:space="preserve">is acquired by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in circumstances in which Paragraph 6.15.1 does not apply; or</w:t>
      </w:r>
    </w:p>
    <w:p w14:paraId="61490E91" w14:textId="77777777" w:rsidR="00CA2ECB" w:rsidRDefault="00CA2ECB" w:rsidP="00CA2ECB">
      <w:pPr>
        <w:pStyle w:val="clauseindent"/>
        <w:widowControl/>
        <w:ind w:left="4255" w:hanging="851"/>
        <w:jc w:val="both"/>
        <w:rPr>
          <w:rFonts w:ascii="Arial" w:hAnsi="Arial" w:cs="Arial"/>
        </w:rPr>
      </w:pPr>
      <w:bookmarkStart w:id="512" w:name="_DV_M238"/>
      <w:bookmarkEnd w:id="512"/>
      <w:r>
        <w:rPr>
          <w:rFonts w:ascii="Arial" w:hAnsi="Arial" w:cs="Arial"/>
        </w:rPr>
        <w:t>(ii)</w:t>
      </w:r>
      <w:r>
        <w:rPr>
          <w:rFonts w:ascii="Arial" w:hAnsi="Arial" w:cs="Arial"/>
        </w:rPr>
        <w:tab/>
        <w:t xml:space="preserve">is acquired by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in circumstances in which Paragraph 6.15.1.1 does apply and thereafter ceases to be subject to the restrictions imposed by such Paragraph; or</w:t>
      </w:r>
    </w:p>
    <w:p w14:paraId="4AC0B168" w14:textId="77777777" w:rsidR="00CA2ECB" w:rsidRDefault="00CA2ECB" w:rsidP="00CA2ECB">
      <w:pPr>
        <w:pStyle w:val="clauseindent"/>
        <w:widowControl/>
        <w:ind w:left="3401" w:firstLine="1"/>
        <w:jc w:val="both"/>
        <w:rPr>
          <w:rFonts w:ascii="Arial" w:hAnsi="Arial" w:cs="Arial"/>
        </w:rPr>
      </w:pPr>
      <w:bookmarkStart w:id="513" w:name="_DV_M239"/>
      <w:bookmarkEnd w:id="513"/>
      <w:r>
        <w:rPr>
          <w:rFonts w:ascii="Arial" w:hAnsi="Arial" w:cs="Arial"/>
        </w:rPr>
        <w:t>(iii)</w:t>
      </w:r>
      <w:r>
        <w:rPr>
          <w:rFonts w:ascii="Arial" w:hAnsi="Arial" w:cs="Arial"/>
        </w:rPr>
        <w:tab/>
        <w:t xml:space="preserve">enters the public domain, </w:t>
      </w:r>
    </w:p>
    <w:p w14:paraId="5D62CFBA" w14:textId="77777777" w:rsidR="00CA2ECB" w:rsidRDefault="00CA2ECB" w:rsidP="00CA2ECB">
      <w:pPr>
        <w:pStyle w:val="Unnumbered"/>
        <w:widowControl/>
        <w:ind w:left="3402"/>
        <w:jc w:val="both"/>
        <w:rPr>
          <w:rFonts w:ascii="Arial" w:hAnsi="Arial" w:cs="Arial"/>
          <w:b w:val="0"/>
          <w:bCs w:val="0"/>
          <w:i w:val="0"/>
          <w:iCs w:val="0"/>
        </w:rPr>
      </w:pPr>
      <w:bookmarkStart w:id="514" w:name="_DV_M240"/>
      <w:bookmarkEnd w:id="514"/>
      <w:r>
        <w:rPr>
          <w:rFonts w:ascii="Arial" w:hAnsi="Arial" w:cs="Arial"/>
          <w:b w:val="0"/>
          <w:bCs w:val="0"/>
          <w:i w:val="0"/>
          <w:iCs w:val="0"/>
        </w:rPr>
        <w:t xml:space="preserve">and in any such case otherwise than as a result of a breach by </w:t>
      </w:r>
      <w:r>
        <w:rPr>
          <w:rFonts w:ascii="Arial" w:hAnsi="Arial" w:cs="Arial"/>
          <w:i w:val="0"/>
          <w:iCs w:val="0"/>
        </w:rPr>
        <w:t>The Company</w:t>
      </w:r>
      <w:r>
        <w:rPr>
          <w:rFonts w:ascii="Arial" w:hAnsi="Arial" w:cs="Arial"/>
          <w:b w:val="0"/>
          <w:bCs w:val="0"/>
          <w:i w:val="0"/>
          <w:iCs w:val="0"/>
        </w:rPr>
        <w:t xml:space="preserve"> or any subsidiary of </w:t>
      </w:r>
      <w:r>
        <w:rPr>
          <w:rFonts w:ascii="Arial" w:hAnsi="Arial" w:cs="Arial"/>
          <w:i w:val="0"/>
          <w:iCs w:val="0"/>
        </w:rPr>
        <w:t>The Company</w:t>
      </w:r>
      <w:r>
        <w:rPr>
          <w:rFonts w:ascii="Arial" w:hAnsi="Arial" w:cs="Arial"/>
          <w:b w:val="0"/>
          <w:bCs w:val="0"/>
          <w:i w:val="0"/>
          <w:iCs w:val="0"/>
        </w:rPr>
        <w:t xml:space="preserve"> of its obligations in Paragraph 6.15.1.1, or a breach by the person who disclosed the </w:t>
      </w:r>
      <w:r>
        <w:rPr>
          <w:rFonts w:ascii="Arial" w:hAnsi="Arial" w:cs="Arial"/>
          <w:i w:val="0"/>
          <w:iCs w:val="0"/>
        </w:rPr>
        <w:t>Protected Information</w:t>
      </w:r>
      <w:r>
        <w:rPr>
          <w:rFonts w:ascii="Arial" w:hAnsi="Arial" w:cs="Arial"/>
          <w:b w:val="0"/>
          <w:bCs w:val="0"/>
          <w:i w:val="0"/>
          <w:iCs w:val="0"/>
        </w:rPr>
        <w:t xml:space="preserve"> of that person's confidentiality obligation and </w:t>
      </w:r>
      <w:r>
        <w:rPr>
          <w:rFonts w:ascii="Arial" w:hAnsi="Arial" w:cs="Arial"/>
          <w:i w:val="0"/>
          <w:iCs w:val="0"/>
        </w:rPr>
        <w:t>The Company</w:t>
      </w:r>
      <w:r>
        <w:rPr>
          <w:rFonts w:ascii="Arial" w:hAnsi="Arial" w:cs="Arial"/>
          <w:b w:val="0"/>
          <w:bCs w:val="0"/>
          <w:i w:val="0"/>
          <w:iCs w:val="0"/>
        </w:rPr>
        <w:t xml:space="preserve"> or any of its subsidiaries is aware of such breach; or</w:t>
      </w:r>
    </w:p>
    <w:p w14:paraId="32C7F075" w14:textId="77777777" w:rsidR="00CA2ECB" w:rsidRDefault="00CA2ECB" w:rsidP="00CA2ECB">
      <w:pPr>
        <w:pStyle w:val="clauseindent"/>
        <w:widowControl/>
        <w:ind w:left="3402" w:hanging="567"/>
        <w:jc w:val="both"/>
        <w:rPr>
          <w:rFonts w:ascii="Arial" w:hAnsi="Arial" w:cs="Arial"/>
        </w:rPr>
      </w:pPr>
      <w:bookmarkStart w:id="515" w:name="_DV_M241"/>
      <w:bookmarkEnd w:id="515"/>
      <w:r>
        <w:rPr>
          <w:rFonts w:ascii="Arial" w:hAnsi="Arial" w:cs="Arial"/>
        </w:rPr>
        <w:t>(c)</w:t>
      </w:r>
      <w:r>
        <w:rPr>
          <w:rFonts w:ascii="Arial" w:hAnsi="Arial" w:cs="Arial"/>
        </w:rPr>
        <w:tab/>
        <w:t xml:space="preserve">to the disclosure of any </w:t>
      </w:r>
      <w:r>
        <w:rPr>
          <w:rFonts w:ascii="Arial" w:hAnsi="Arial" w:cs="Arial"/>
          <w:b/>
          <w:bCs/>
        </w:rPr>
        <w:t>Protected Information</w:t>
      </w:r>
      <w:r>
        <w:rPr>
          <w:rFonts w:ascii="Arial" w:hAnsi="Arial" w:cs="Arial"/>
        </w:rPr>
        <w:t xml:space="preserve"> to any person if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is required or expressly permitted to make such disclosure to such person: </w:t>
      </w:r>
    </w:p>
    <w:p w14:paraId="3B6082D5" w14:textId="77777777" w:rsidR="00CA2ECB" w:rsidRDefault="00CA2ECB" w:rsidP="00CA2ECB">
      <w:pPr>
        <w:pStyle w:val="BodyText"/>
        <w:widowControl/>
        <w:ind w:left="4253" w:hanging="851"/>
        <w:jc w:val="both"/>
        <w:rPr>
          <w:rFonts w:ascii="Arial" w:hAnsi="Arial" w:cs="Arial"/>
        </w:rPr>
      </w:pPr>
      <w:bookmarkStart w:id="516" w:name="_DV_M242"/>
      <w:bookmarkEnd w:id="516"/>
      <w:r>
        <w:rPr>
          <w:rFonts w:ascii="Arial" w:hAnsi="Arial" w:cs="Arial"/>
        </w:rPr>
        <w:lastRenderedPageBreak/>
        <w:t>(i)</w:t>
      </w:r>
      <w:r>
        <w:rPr>
          <w:rFonts w:ascii="Arial" w:hAnsi="Arial" w:cs="Arial"/>
        </w:rPr>
        <w:tab/>
        <w:t xml:space="preserve">in compliance with the duties of </w:t>
      </w:r>
      <w:r>
        <w:rPr>
          <w:rFonts w:ascii="Arial" w:hAnsi="Arial" w:cs="Arial"/>
          <w:b/>
          <w:bCs/>
        </w:rPr>
        <w:t>The Company</w:t>
      </w:r>
      <w:r>
        <w:rPr>
          <w:rFonts w:ascii="Arial" w:hAnsi="Arial" w:cs="Arial"/>
        </w:rPr>
        <w:t xml:space="preserve"> or any subsidiary under the </w:t>
      </w:r>
      <w:r>
        <w:rPr>
          <w:rFonts w:ascii="Arial" w:hAnsi="Arial" w:cs="Arial"/>
          <w:b/>
          <w:bCs/>
        </w:rPr>
        <w:t>Act</w:t>
      </w:r>
      <w:r>
        <w:rPr>
          <w:rFonts w:ascii="Arial" w:hAnsi="Arial" w:cs="Arial"/>
        </w:rPr>
        <w:t xml:space="preserve"> or any other requirement of a </w:t>
      </w:r>
      <w:r>
        <w:rPr>
          <w:rFonts w:ascii="Arial" w:hAnsi="Arial" w:cs="Arial"/>
          <w:b/>
          <w:bCs/>
        </w:rPr>
        <w:t>Competent Authority</w:t>
      </w:r>
      <w:r>
        <w:rPr>
          <w:rFonts w:ascii="Arial" w:hAnsi="Arial" w:cs="Arial"/>
        </w:rPr>
        <w:t xml:space="preserve">; or </w:t>
      </w:r>
    </w:p>
    <w:p w14:paraId="0088066A" w14:textId="45484BA1" w:rsidR="00CA2ECB" w:rsidRDefault="7C7FE1FF" w:rsidP="00CA2ECB">
      <w:pPr>
        <w:pStyle w:val="BodyText"/>
        <w:widowControl/>
        <w:ind w:left="4253" w:hanging="851"/>
        <w:jc w:val="both"/>
        <w:rPr>
          <w:rFonts w:ascii="Arial" w:hAnsi="Arial" w:cs="Arial"/>
        </w:rPr>
      </w:pPr>
      <w:bookmarkStart w:id="517" w:name="_DV_M243"/>
      <w:bookmarkEnd w:id="517"/>
      <w:r w:rsidRPr="57F2BD47">
        <w:rPr>
          <w:rFonts w:ascii="Arial" w:hAnsi="Arial" w:cs="Arial"/>
        </w:rPr>
        <w:t>(ii)</w:t>
      </w:r>
      <w:r w:rsidR="00CA2ECB">
        <w:tab/>
      </w:r>
      <w:r w:rsidRPr="57F2BD47">
        <w:rPr>
          <w:rFonts w:ascii="Arial" w:hAnsi="Arial" w:cs="Arial"/>
        </w:rPr>
        <w:t xml:space="preserve">in compliance with the conditions of the </w:t>
      </w:r>
      <w:r w:rsidR="30D1D4FE" w:rsidRPr="005B7449">
        <w:rPr>
          <w:rFonts w:ascii="Arial" w:hAnsi="Arial" w:cs="Arial"/>
          <w:b/>
          <w:bCs/>
        </w:rPr>
        <w:t>ESO</w:t>
      </w:r>
      <w:r w:rsidRPr="57F2BD47">
        <w:rPr>
          <w:rFonts w:ascii="Arial" w:hAnsi="Arial" w:cs="Arial"/>
          <w:b/>
          <w:bCs/>
        </w:rPr>
        <w:t xml:space="preserve"> Licence</w:t>
      </w:r>
      <w:r w:rsidRPr="57F2BD47">
        <w:rPr>
          <w:rFonts w:ascii="Arial" w:hAnsi="Arial" w:cs="Arial"/>
        </w:rPr>
        <w:t xml:space="preserve"> or any document referred to in the </w:t>
      </w:r>
      <w:r w:rsidR="48649FDE" w:rsidRPr="57F2BD47">
        <w:rPr>
          <w:rFonts w:ascii="Arial" w:hAnsi="Arial" w:cs="Arial"/>
          <w:b/>
          <w:bCs/>
        </w:rPr>
        <w:t xml:space="preserve">ESO </w:t>
      </w:r>
      <w:r w:rsidRPr="57F2BD47">
        <w:rPr>
          <w:rFonts w:ascii="Arial" w:hAnsi="Arial" w:cs="Arial"/>
          <w:b/>
          <w:bCs/>
        </w:rPr>
        <w:t>Licence</w:t>
      </w:r>
      <w:r w:rsidRPr="57F2BD47">
        <w:rPr>
          <w:rFonts w:ascii="Arial" w:hAnsi="Arial" w:cs="Arial"/>
        </w:rPr>
        <w:t xml:space="preserve"> with which </w:t>
      </w:r>
      <w:r w:rsidRPr="57F2BD47">
        <w:rPr>
          <w:rFonts w:ascii="Arial" w:hAnsi="Arial" w:cs="Arial"/>
          <w:b/>
          <w:bCs/>
        </w:rPr>
        <w:t>The Company</w:t>
      </w:r>
      <w:r w:rsidRPr="57F2BD47">
        <w:rPr>
          <w:rFonts w:ascii="Arial" w:hAnsi="Arial" w:cs="Arial"/>
        </w:rPr>
        <w:t xml:space="preserve"> or any subsidiary of </w:t>
      </w:r>
      <w:r w:rsidRPr="57F2BD47">
        <w:rPr>
          <w:rFonts w:ascii="Arial" w:hAnsi="Arial" w:cs="Arial"/>
          <w:b/>
          <w:bCs/>
        </w:rPr>
        <w:t xml:space="preserve">The Company </w:t>
      </w:r>
      <w:r w:rsidRPr="57F2BD47">
        <w:rPr>
          <w:rFonts w:ascii="Arial" w:hAnsi="Arial" w:cs="Arial"/>
        </w:rPr>
        <w:t xml:space="preserve">is required by virtue of the </w:t>
      </w:r>
      <w:r w:rsidRPr="57F2BD47">
        <w:rPr>
          <w:rFonts w:ascii="Arial" w:hAnsi="Arial" w:cs="Arial"/>
          <w:b/>
          <w:bCs/>
        </w:rPr>
        <w:t>Act</w:t>
      </w:r>
      <w:r w:rsidRPr="57F2BD47">
        <w:rPr>
          <w:rFonts w:ascii="Arial" w:hAnsi="Arial" w:cs="Arial"/>
        </w:rPr>
        <w:t xml:space="preserve"> or the </w:t>
      </w:r>
      <w:r w:rsidR="6B9C4756" w:rsidRPr="57F2BD47">
        <w:rPr>
          <w:rFonts w:ascii="Arial" w:hAnsi="Arial" w:cs="Arial"/>
          <w:b/>
          <w:bCs/>
        </w:rPr>
        <w:t xml:space="preserve">ESO </w:t>
      </w:r>
      <w:r w:rsidRPr="57F2BD47">
        <w:rPr>
          <w:rFonts w:ascii="Arial" w:hAnsi="Arial" w:cs="Arial"/>
          <w:b/>
          <w:bCs/>
        </w:rPr>
        <w:t>Licence</w:t>
      </w:r>
      <w:r w:rsidRPr="57F2BD47">
        <w:rPr>
          <w:rFonts w:ascii="Arial" w:hAnsi="Arial" w:cs="Arial"/>
        </w:rPr>
        <w:t xml:space="preserve"> to comply; or</w:t>
      </w:r>
    </w:p>
    <w:p w14:paraId="7D6ACC99" w14:textId="77777777" w:rsidR="00CA2ECB" w:rsidRDefault="00CA2ECB" w:rsidP="00CA2ECB">
      <w:pPr>
        <w:pStyle w:val="BodyText"/>
        <w:widowControl/>
        <w:ind w:left="4253" w:hanging="851"/>
        <w:jc w:val="both"/>
        <w:rPr>
          <w:rFonts w:ascii="Arial" w:hAnsi="Arial" w:cs="Arial"/>
        </w:rPr>
      </w:pPr>
      <w:bookmarkStart w:id="518" w:name="_DV_M244"/>
      <w:bookmarkEnd w:id="518"/>
      <w:r>
        <w:rPr>
          <w:rFonts w:ascii="Arial" w:hAnsi="Arial" w:cs="Arial"/>
        </w:rPr>
        <w:t>(iii)</w:t>
      </w:r>
      <w:r>
        <w:tab/>
      </w:r>
      <w:r>
        <w:rPr>
          <w:rFonts w:ascii="Arial" w:hAnsi="Arial" w:cs="Arial"/>
        </w:rPr>
        <w:t>in compliance with any other requirement of law; or</w:t>
      </w:r>
    </w:p>
    <w:p w14:paraId="0537FD5A" w14:textId="77777777" w:rsidR="00CA2ECB" w:rsidRDefault="00CA2ECB" w:rsidP="00CA2ECB">
      <w:pPr>
        <w:pStyle w:val="BodyText"/>
        <w:widowControl/>
        <w:ind w:left="4253" w:hanging="851"/>
        <w:jc w:val="both"/>
        <w:rPr>
          <w:rFonts w:ascii="Arial" w:hAnsi="Arial" w:cs="Arial"/>
        </w:rPr>
      </w:pPr>
      <w:bookmarkStart w:id="519" w:name="_DV_M245"/>
      <w:bookmarkEnd w:id="519"/>
      <w:r>
        <w:rPr>
          <w:rFonts w:ascii="Arial" w:hAnsi="Arial" w:cs="Arial"/>
        </w:rPr>
        <w:t>(iv)</w:t>
      </w:r>
      <w:r>
        <w:rPr>
          <w:rFonts w:ascii="Arial" w:hAnsi="Arial" w:cs="Arial"/>
        </w:rPr>
        <w:tab/>
        <w:t xml:space="preserve">in response to a requirement of any stock exchange or regulatory authority or the Panel on Take-overs and Mergers; or </w:t>
      </w:r>
    </w:p>
    <w:p w14:paraId="4FFF16C6" w14:textId="77777777" w:rsidR="00CA2ECB" w:rsidRDefault="00CA2ECB" w:rsidP="00CA2ECB">
      <w:pPr>
        <w:pStyle w:val="BodyText"/>
        <w:widowControl/>
        <w:ind w:left="4253" w:hanging="851"/>
        <w:jc w:val="both"/>
        <w:rPr>
          <w:rFonts w:ascii="Arial" w:hAnsi="Arial" w:cs="Arial"/>
        </w:rPr>
      </w:pPr>
      <w:bookmarkStart w:id="520" w:name="_DV_M246"/>
      <w:bookmarkEnd w:id="520"/>
      <w:r>
        <w:rPr>
          <w:rFonts w:ascii="Arial" w:hAnsi="Arial" w:cs="Arial"/>
        </w:rPr>
        <w:t>(v)</w:t>
      </w:r>
      <w:r>
        <w:rPr>
          <w:rFonts w:ascii="Arial" w:hAnsi="Arial" w:cs="Arial"/>
        </w:rPr>
        <w:tab/>
        <w:t xml:space="preserve">pursuant to the Arbitration Rules for the </w:t>
      </w:r>
      <w:r>
        <w:rPr>
          <w:rFonts w:ascii="Arial" w:hAnsi="Arial" w:cs="Arial"/>
          <w:b/>
          <w:bCs/>
        </w:rPr>
        <w:t>Electricity Arbitration Association</w:t>
      </w:r>
      <w:r>
        <w:rPr>
          <w:rFonts w:ascii="Arial" w:hAnsi="Arial" w:cs="Arial"/>
        </w:rPr>
        <w:t xml:space="preserve"> or pursuant to any judicial or other arbitral process including where determination is by an expert or tribunal having jurisdiction in relation to </w:t>
      </w:r>
      <w:r>
        <w:rPr>
          <w:rFonts w:ascii="Arial" w:hAnsi="Arial" w:cs="Arial"/>
          <w:b/>
          <w:bCs/>
        </w:rPr>
        <w:t>The Company</w:t>
      </w:r>
      <w:r>
        <w:rPr>
          <w:rFonts w:ascii="Arial" w:hAnsi="Arial" w:cs="Arial"/>
        </w:rPr>
        <w:t xml:space="preserve"> or any of its subsidiaries; or </w:t>
      </w:r>
    </w:p>
    <w:p w14:paraId="081982CC" w14:textId="77777777" w:rsidR="00CA2ECB" w:rsidRDefault="00CA2ECB" w:rsidP="00CA2ECB">
      <w:pPr>
        <w:pStyle w:val="BodyText"/>
        <w:widowControl/>
        <w:ind w:left="4253" w:hanging="851"/>
        <w:jc w:val="both"/>
        <w:rPr>
          <w:rFonts w:ascii="Arial" w:hAnsi="Arial" w:cs="Arial"/>
        </w:rPr>
      </w:pPr>
      <w:bookmarkStart w:id="521" w:name="_DV_M247"/>
      <w:bookmarkEnd w:id="521"/>
      <w:r>
        <w:rPr>
          <w:rFonts w:ascii="Arial" w:hAnsi="Arial" w:cs="Arial"/>
        </w:rPr>
        <w:t>(vi)</w:t>
      </w:r>
      <w:r>
        <w:rPr>
          <w:rFonts w:ascii="Arial" w:hAnsi="Arial" w:cs="Arial"/>
        </w:rPr>
        <w:tab/>
        <w:t xml:space="preserve">in compliance with the requirements of section 35 of the </w:t>
      </w:r>
      <w:r>
        <w:rPr>
          <w:rFonts w:ascii="Arial" w:hAnsi="Arial" w:cs="Arial"/>
          <w:b/>
          <w:bCs/>
        </w:rPr>
        <w:t>Act</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with the provisions of the </w:t>
      </w:r>
      <w:r>
        <w:rPr>
          <w:rFonts w:ascii="Arial" w:hAnsi="Arial" w:cs="Arial"/>
          <w:b/>
          <w:bCs/>
        </w:rPr>
        <w:t>Fuel Security Code</w:t>
      </w:r>
      <w:r>
        <w:rPr>
          <w:rFonts w:ascii="Arial" w:hAnsi="Arial" w:cs="Arial"/>
        </w:rPr>
        <w:t xml:space="preserve">; or </w:t>
      </w:r>
    </w:p>
    <w:p w14:paraId="55BB8FEB" w14:textId="77777777" w:rsidR="000C02EC" w:rsidRDefault="000C02EC" w:rsidP="000C02EC">
      <w:pPr>
        <w:numPr>
          <w:ilvl w:val="0"/>
          <w:numId w:val="49"/>
        </w:numPr>
        <w:tabs>
          <w:tab w:val="right" w:pos="9204"/>
        </w:tabs>
        <w:kinsoku w:val="0"/>
        <w:autoSpaceDE/>
        <w:autoSpaceDN/>
        <w:adjustRightInd/>
        <w:spacing w:before="144"/>
        <w:rPr>
          <w:rFonts w:ascii="Arial" w:hAnsi="Arial" w:cs="Times New Roman"/>
          <w:spacing w:val="-4"/>
          <w:w w:val="105"/>
          <w:szCs w:val="22"/>
          <w:lang w:val="en-US"/>
        </w:rPr>
      </w:pPr>
      <w:r w:rsidRPr="000C02EC">
        <w:rPr>
          <w:rFonts w:ascii="Arial" w:hAnsi="Arial" w:cs="Times New Roman"/>
          <w:spacing w:val="-4"/>
          <w:w w:val="105"/>
          <w:szCs w:val="22"/>
          <w:lang w:val="en-US"/>
        </w:rPr>
        <w:t xml:space="preserve">pursuant to an </w:t>
      </w:r>
      <w:r w:rsidRPr="000C02EC">
        <w:rPr>
          <w:rFonts w:ascii="Arial" w:hAnsi="Arial" w:cs="Times New Roman"/>
          <w:b/>
          <w:bCs/>
          <w:spacing w:val="-4"/>
          <w:w w:val="105"/>
          <w:szCs w:val="22"/>
          <w:lang w:val="en-US"/>
        </w:rPr>
        <w:t>EMR Document</w:t>
      </w:r>
      <w:r w:rsidRPr="000C02EC">
        <w:rPr>
          <w:rFonts w:ascii="Arial" w:hAnsi="Arial" w:cs="Times New Roman"/>
          <w:spacing w:val="-4"/>
          <w:w w:val="105"/>
          <w:szCs w:val="22"/>
          <w:lang w:val="en-US"/>
        </w:rPr>
        <w:t xml:space="preserve"> </w:t>
      </w:r>
      <w:smartTag w:uri="urn:schemas-microsoft-com:office:smarttags" w:element="PersonName">
        <w:r w:rsidRPr="000C02EC">
          <w:rPr>
            <w:rFonts w:ascii="Arial" w:hAnsi="Arial" w:cs="Times New Roman"/>
            <w:spacing w:val="-4"/>
            <w:w w:val="105"/>
            <w:szCs w:val="22"/>
            <w:lang w:val="en-US"/>
          </w:rPr>
          <w:t>and</w:t>
        </w:r>
      </w:smartTag>
      <w:r w:rsidRPr="000C02EC">
        <w:rPr>
          <w:rFonts w:ascii="Arial" w:hAnsi="Arial" w:cs="Times New Roman"/>
          <w:spacing w:val="-4"/>
          <w:w w:val="105"/>
          <w:szCs w:val="22"/>
          <w:lang w:val="en-US"/>
        </w:rPr>
        <w:t xml:space="preserve"> if an </w:t>
      </w:r>
      <w:r w:rsidRPr="000C02EC">
        <w:rPr>
          <w:rFonts w:ascii="Arial" w:hAnsi="Arial" w:cs="Times New Roman"/>
          <w:b/>
          <w:bCs/>
          <w:spacing w:val="-4"/>
          <w:w w:val="105"/>
          <w:szCs w:val="22"/>
          <w:lang w:val="en-US"/>
        </w:rPr>
        <w:t>EMR Document</w:t>
      </w:r>
      <w:r w:rsidRPr="000C02EC">
        <w:rPr>
          <w:rFonts w:ascii="Arial" w:hAnsi="Arial" w:cs="Times New Roman"/>
          <w:spacing w:val="-4"/>
          <w:w w:val="105"/>
          <w:szCs w:val="22"/>
          <w:lang w:val="en-US"/>
        </w:rPr>
        <w:t xml:space="preserve"> requires the </w:t>
      </w:r>
      <w:r w:rsidRPr="000C02EC">
        <w:rPr>
          <w:rFonts w:ascii="Arial" w:hAnsi="Arial" w:cs="Times New Roman"/>
          <w:spacing w:val="-6"/>
          <w:w w:val="105"/>
          <w:szCs w:val="22"/>
          <w:lang w:val="en-US"/>
        </w:rPr>
        <w:t xml:space="preserve">disclosure of data from previous years, </w:t>
      </w:r>
      <w:r w:rsidRPr="000C02EC">
        <w:rPr>
          <w:rFonts w:ascii="Arial" w:hAnsi="Arial" w:cs="Times New Roman"/>
          <w:b/>
          <w:bCs/>
          <w:spacing w:val="-6"/>
          <w:w w:val="105"/>
          <w:szCs w:val="22"/>
          <w:lang w:val="en-US"/>
        </w:rPr>
        <w:t>The Company</w:t>
      </w:r>
      <w:r w:rsidRPr="000C02EC">
        <w:rPr>
          <w:rFonts w:ascii="Arial" w:hAnsi="Arial" w:cs="Times New Roman"/>
          <w:spacing w:val="-6"/>
          <w:w w:val="105"/>
          <w:szCs w:val="22"/>
          <w:lang w:val="en-US"/>
        </w:rPr>
        <w:t xml:space="preserve"> may disclose that </w:t>
      </w:r>
      <w:r w:rsidR="00766537">
        <w:rPr>
          <w:rFonts w:ascii="Arial" w:hAnsi="Arial" w:cs="Times New Roman"/>
          <w:spacing w:val="-4"/>
          <w:w w:val="105"/>
          <w:szCs w:val="22"/>
          <w:lang w:val="en-US"/>
        </w:rPr>
        <w:t>data also; or</w:t>
      </w:r>
    </w:p>
    <w:p w14:paraId="178D12F9" w14:textId="77777777" w:rsidR="000C02EC" w:rsidRPr="000C02EC" w:rsidRDefault="000C02EC" w:rsidP="000C02EC">
      <w:pPr>
        <w:tabs>
          <w:tab w:val="right" w:pos="9204"/>
        </w:tabs>
        <w:kinsoku w:val="0"/>
        <w:autoSpaceDE/>
        <w:autoSpaceDN/>
        <w:adjustRightInd/>
        <w:spacing w:before="144"/>
        <w:ind w:left="3360"/>
        <w:rPr>
          <w:rFonts w:ascii="Arial" w:hAnsi="Arial" w:cs="Times New Roman"/>
          <w:spacing w:val="-4"/>
          <w:w w:val="105"/>
          <w:szCs w:val="22"/>
          <w:lang w:val="en-US"/>
        </w:rPr>
      </w:pPr>
    </w:p>
    <w:p w14:paraId="1A1DA3D1" w14:textId="77777777" w:rsidR="00CA2ECB" w:rsidRDefault="00CA2ECB" w:rsidP="00CA2ECB">
      <w:pPr>
        <w:pStyle w:val="clauseindent"/>
        <w:widowControl/>
        <w:ind w:left="3402" w:hanging="567"/>
        <w:jc w:val="both"/>
        <w:rPr>
          <w:rFonts w:ascii="Arial" w:hAnsi="Arial" w:cs="Arial"/>
        </w:rPr>
      </w:pPr>
      <w:bookmarkStart w:id="522" w:name="_DV_M248"/>
      <w:bookmarkEnd w:id="522"/>
      <w:r>
        <w:rPr>
          <w:rFonts w:ascii="Arial" w:hAnsi="Arial" w:cs="Arial"/>
        </w:rPr>
        <w:t>(d)</w:t>
      </w:r>
      <w:r>
        <w:rPr>
          <w:rFonts w:ascii="Arial" w:hAnsi="Arial" w:cs="Arial"/>
        </w:rPr>
        <w:tab/>
        <w:t xml:space="preserve">to any </w:t>
      </w:r>
      <w:r>
        <w:rPr>
          <w:rFonts w:ascii="Arial" w:hAnsi="Arial" w:cs="Arial"/>
          <w:b/>
          <w:bCs/>
        </w:rPr>
        <w:t>Protected Information</w:t>
      </w:r>
      <w:r>
        <w:rPr>
          <w:rFonts w:ascii="Arial" w:hAnsi="Arial" w:cs="Arial"/>
        </w:rPr>
        <w:t xml:space="preserve"> to the extent that </w:t>
      </w:r>
      <w:r>
        <w:rPr>
          <w:rFonts w:ascii="Arial" w:hAnsi="Arial" w:cs="Arial"/>
          <w:b/>
          <w:bCs/>
        </w:rPr>
        <w:t>The Company</w:t>
      </w:r>
      <w:r>
        <w:rPr>
          <w:rFonts w:ascii="Arial" w:hAnsi="Arial" w:cs="Arial"/>
        </w:rPr>
        <w:t xml:space="preserve"> or any of its subsidiaries is expressly permitted or required to disclose that information under the terms of any agreement or arrangement (including the </w:t>
      </w:r>
      <w:r>
        <w:rPr>
          <w:rFonts w:ascii="Arial" w:hAnsi="Arial" w:cs="Arial"/>
          <w:b/>
          <w:bCs/>
        </w:rPr>
        <w:t>CUSC</w:t>
      </w:r>
      <w:r>
        <w:rPr>
          <w:rFonts w:ascii="Arial" w:hAnsi="Arial" w:cs="Arial"/>
        </w:rPr>
        <w:t xml:space="preserve">, the </w:t>
      </w:r>
      <w:r>
        <w:rPr>
          <w:rFonts w:ascii="Arial" w:hAnsi="Arial" w:cs="Arial"/>
          <w:b/>
          <w:bCs/>
        </w:rPr>
        <w:t>Grid Code</w:t>
      </w:r>
      <w:r>
        <w:rPr>
          <w:rFonts w:ascii="Arial" w:hAnsi="Arial" w:cs="Arial"/>
        </w:rPr>
        <w:t xml:space="preserve">, the </w:t>
      </w:r>
      <w:r>
        <w:rPr>
          <w:rFonts w:ascii="Arial" w:hAnsi="Arial" w:cs="Arial"/>
          <w:b/>
          <w:bCs/>
        </w:rPr>
        <w:t>Distribution Codes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Fuel Security Code</w:t>
      </w:r>
      <w:r>
        <w:rPr>
          <w:rFonts w:ascii="Arial" w:hAnsi="Arial" w:cs="Arial"/>
        </w:rPr>
        <w:t xml:space="preserve">) with the </w:t>
      </w:r>
      <w:r>
        <w:rPr>
          <w:rFonts w:ascii="Arial" w:hAnsi="Arial" w:cs="Arial"/>
          <w:b/>
          <w:bCs/>
        </w:rPr>
        <w:t>CUSC Party</w:t>
      </w:r>
      <w:r>
        <w:rPr>
          <w:rFonts w:ascii="Arial" w:hAnsi="Arial" w:cs="Arial"/>
        </w:rPr>
        <w:t xml:space="preserve"> to whose affairs such </w:t>
      </w:r>
      <w:r>
        <w:rPr>
          <w:rFonts w:ascii="Arial" w:hAnsi="Arial" w:cs="Arial"/>
          <w:b/>
          <w:bCs/>
        </w:rPr>
        <w:t>Protected Information</w:t>
      </w:r>
      <w:r>
        <w:rPr>
          <w:rFonts w:ascii="Arial" w:hAnsi="Arial" w:cs="Arial"/>
        </w:rPr>
        <w:t xml:space="preserve"> relates.</w:t>
      </w:r>
    </w:p>
    <w:p w14:paraId="7E2235BB" w14:textId="77777777" w:rsidR="00CA2ECB" w:rsidRDefault="00CA2ECB" w:rsidP="00CA2ECB">
      <w:pPr>
        <w:pStyle w:val="clauseindent"/>
        <w:widowControl/>
        <w:ind w:left="2835" w:hanging="1133"/>
        <w:jc w:val="both"/>
        <w:rPr>
          <w:rFonts w:ascii="Arial" w:hAnsi="Arial" w:cs="Arial"/>
        </w:rPr>
      </w:pPr>
      <w:bookmarkStart w:id="523" w:name="_DV_M249"/>
      <w:bookmarkEnd w:id="523"/>
      <w:r>
        <w:rPr>
          <w:rFonts w:ascii="Arial" w:hAnsi="Arial" w:cs="Arial"/>
        </w:rPr>
        <w:t>6.15.1.3</w:t>
      </w:r>
      <w:r>
        <w:rPr>
          <w:rFonts w:ascii="Arial" w:hAnsi="Arial" w:cs="Arial"/>
        </w:rPr>
        <w:tab/>
      </w:r>
      <w:r>
        <w:rPr>
          <w:rFonts w:ascii="Arial" w:hAnsi="Arial" w:cs="Arial"/>
          <w:b/>
          <w:bCs/>
        </w:rPr>
        <w:t>The Company</w:t>
      </w:r>
      <w:r>
        <w:rPr>
          <w:rFonts w:ascii="Arial" w:hAnsi="Arial" w:cs="Arial"/>
        </w:rPr>
        <w:t xml:space="preserve"> and each of its subsidiaries may use all and any information or data supplied to or acquired by it, from or in relation to </w:t>
      </w:r>
      <w:r>
        <w:rPr>
          <w:rFonts w:ascii="Arial" w:hAnsi="Arial" w:cs="Arial"/>
          <w:b/>
          <w:bCs/>
        </w:rPr>
        <w:t>Users</w:t>
      </w:r>
      <w:r>
        <w:rPr>
          <w:rFonts w:ascii="Arial" w:hAnsi="Arial" w:cs="Arial"/>
        </w:rPr>
        <w:t xml:space="preserve"> in performing </w:t>
      </w:r>
      <w:r>
        <w:rPr>
          <w:rFonts w:ascii="Arial" w:hAnsi="Arial" w:cs="Arial"/>
          <w:b/>
          <w:bCs/>
        </w:rPr>
        <w:lastRenderedPageBreak/>
        <w:t>Permitted Activities</w:t>
      </w:r>
      <w:r>
        <w:rPr>
          <w:rFonts w:ascii="Arial" w:hAnsi="Arial" w:cs="Arial"/>
        </w:rPr>
        <w:t xml:space="preserve"> including for the following purposes: </w:t>
      </w:r>
    </w:p>
    <w:p w14:paraId="0174389B" w14:textId="77777777" w:rsidR="00CA2ECB" w:rsidRDefault="00CA2ECB" w:rsidP="00CA2ECB">
      <w:pPr>
        <w:pStyle w:val="clauseindent"/>
        <w:widowControl/>
        <w:ind w:left="3402" w:hanging="567"/>
        <w:jc w:val="both"/>
        <w:rPr>
          <w:rFonts w:ascii="Arial" w:hAnsi="Arial" w:cs="Arial"/>
        </w:rPr>
      </w:pPr>
      <w:bookmarkStart w:id="524" w:name="_DV_M250"/>
      <w:bookmarkEnd w:id="524"/>
      <w:r>
        <w:rPr>
          <w:rFonts w:ascii="Arial" w:hAnsi="Arial" w:cs="Arial"/>
        </w:rPr>
        <w:t>(a)</w:t>
      </w:r>
      <w:r>
        <w:rPr>
          <w:rFonts w:ascii="Arial" w:hAnsi="Arial" w:cs="Arial"/>
        </w:rPr>
        <w:tab/>
        <w:t xml:space="preserve">the operation and planning of the </w:t>
      </w:r>
      <w:r>
        <w:rPr>
          <w:rFonts w:ascii="Arial" w:hAnsi="Arial" w:cs="Arial"/>
          <w:b/>
          <w:bCs/>
        </w:rPr>
        <w:t>National Electricity Transmission System</w:t>
      </w:r>
      <w:r>
        <w:rPr>
          <w:rFonts w:ascii="Arial" w:hAnsi="Arial" w:cs="Arial"/>
        </w:rPr>
        <w:t xml:space="preserve">; </w:t>
      </w:r>
    </w:p>
    <w:p w14:paraId="62AC348D" w14:textId="77777777" w:rsidR="00CA2ECB" w:rsidRDefault="00CA2ECB" w:rsidP="00CA2ECB">
      <w:pPr>
        <w:pStyle w:val="clauseindent"/>
        <w:widowControl/>
        <w:ind w:left="3402" w:hanging="567"/>
        <w:jc w:val="both"/>
        <w:rPr>
          <w:rFonts w:ascii="Arial" w:hAnsi="Arial" w:cs="Arial"/>
        </w:rPr>
      </w:pPr>
      <w:bookmarkStart w:id="525" w:name="_DV_M251"/>
      <w:bookmarkEnd w:id="525"/>
      <w:r>
        <w:rPr>
          <w:rFonts w:ascii="Arial" w:hAnsi="Arial" w:cs="Arial"/>
        </w:rPr>
        <w:t>(b)</w:t>
      </w:r>
      <w:r>
        <w:rPr>
          <w:rFonts w:ascii="Arial" w:hAnsi="Arial" w:cs="Arial"/>
        </w:rPr>
        <w:tab/>
        <w:t xml:space="preserve">the calculation of charges and preparation of offers of terms for connection to or use of the </w:t>
      </w:r>
      <w:r>
        <w:rPr>
          <w:rFonts w:ascii="Arial" w:hAnsi="Arial" w:cs="Arial"/>
          <w:b/>
          <w:bCs/>
        </w:rPr>
        <w:t>National Electricity Transmission System</w:t>
      </w:r>
      <w:r>
        <w:rPr>
          <w:rFonts w:ascii="Arial" w:hAnsi="Arial" w:cs="Arial"/>
        </w:rPr>
        <w:t xml:space="preserve">; </w:t>
      </w:r>
    </w:p>
    <w:p w14:paraId="0368DF71" w14:textId="77777777" w:rsidR="00CA2ECB" w:rsidRDefault="00CA2ECB" w:rsidP="00CA2ECB">
      <w:pPr>
        <w:pStyle w:val="clauseindent"/>
        <w:widowControl/>
        <w:ind w:left="3402" w:hanging="567"/>
        <w:rPr>
          <w:rFonts w:ascii="Arial" w:hAnsi="Arial" w:cs="Arial"/>
        </w:rPr>
      </w:pPr>
      <w:bookmarkStart w:id="526" w:name="_DV_M252"/>
      <w:bookmarkEnd w:id="526"/>
      <w:r>
        <w:rPr>
          <w:rFonts w:ascii="Arial" w:hAnsi="Arial" w:cs="Arial"/>
        </w:rPr>
        <w:t>(c)</w:t>
      </w:r>
      <w:r>
        <w:rPr>
          <w:rFonts w:ascii="Arial" w:hAnsi="Arial" w:cs="Arial"/>
        </w:rPr>
        <w:tab/>
        <w:t xml:space="preserve">the operation and planning in relation to the utilisation of </w:t>
      </w:r>
      <w:r>
        <w:rPr>
          <w:rFonts w:ascii="Arial" w:hAnsi="Arial" w:cs="Arial"/>
          <w:b/>
          <w:bCs/>
        </w:rPr>
        <w:t xml:space="preserve">Balancing Services </w:t>
      </w:r>
      <w:r>
        <w:rPr>
          <w:rFonts w:ascii="Arial" w:hAnsi="Arial" w:cs="Arial"/>
        </w:rPr>
        <w:t xml:space="preserve">and the calculation of charges therefor; </w:t>
      </w:r>
    </w:p>
    <w:p w14:paraId="6950A54D" w14:textId="77777777" w:rsidR="00CA2ECB" w:rsidRDefault="00CA2ECB" w:rsidP="00CA2ECB">
      <w:pPr>
        <w:pStyle w:val="clauseindent"/>
        <w:widowControl/>
        <w:ind w:left="3402" w:hanging="567"/>
        <w:jc w:val="both"/>
        <w:rPr>
          <w:rFonts w:ascii="Arial" w:hAnsi="Arial" w:cs="Arial"/>
        </w:rPr>
      </w:pPr>
      <w:bookmarkStart w:id="527" w:name="_DV_M253"/>
      <w:bookmarkEnd w:id="527"/>
      <w:r>
        <w:rPr>
          <w:rFonts w:ascii="Arial" w:hAnsi="Arial" w:cs="Arial"/>
        </w:rPr>
        <w:t>(d)</w:t>
      </w:r>
      <w:r>
        <w:rPr>
          <w:rFonts w:ascii="Arial" w:hAnsi="Arial" w:cs="Arial"/>
        </w:rPr>
        <w:tab/>
        <w:t xml:space="preserve">the provision of information under the </w:t>
      </w:r>
      <w:r>
        <w:rPr>
          <w:rFonts w:ascii="Arial" w:hAnsi="Arial" w:cs="Arial"/>
          <w:b/>
          <w:bCs/>
        </w:rPr>
        <w:t>British</w:t>
      </w:r>
      <w:r>
        <w:rPr>
          <w:rFonts w:ascii="Arial" w:hAnsi="Arial" w:cs="Arial"/>
        </w:rPr>
        <w:t xml:space="preserve"> </w:t>
      </w:r>
      <w:r>
        <w:rPr>
          <w:rFonts w:ascii="Arial" w:hAnsi="Arial" w:cs="Arial"/>
          <w:b/>
          <w:bCs/>
        </w:rPr>
        <w:t xml:space="preserve">Grid Systems Agreement </w:t>
      </w:r>
      <w:r>
        <w:rPr>
          <w:rFonts w:ascii="Arial" w:hAnsi="Arial" w:cs="Arial"/>
        </w:rPr>
        <w:t xml:space="preserve">and </w:t>
      </w:r>
      <w:proofErr w:type="spellStart"/>
      <w:r>
        <w:rPr>
          <w:rFonts w:ascii="Arial" w:hAnsi="Arial" w:cs="Arial"/>
          <w:b/>
          <w:bCs/>
        </w:rPr>
        <w:t>EdF</w:t>
      </w:r>
      <w:proofErr w:type="spellEnd"/>
      <w:r>
        <w:rPr>
          <w:rFonts w:ascii="Arial" w:hAnsi="Arial" w:cs="Arial"/>
          <w:b/>
          <w:bCs/>
        </w:rPr>
        <w:t xml:space="preserve"> Documents</w:t>
      </w:r>
      <w:r>
        <w:rPr>
          <w:rFonts w:ascii="Arial" w:hAnsi="Arial" w:cs="Arial"/>
        </w:rPr>
        <w:t xml:space="preserve">, </w:t>
      </w:r>
    </w:p>
    <w:p w14:paraId="55E25E1A" w14:textId="77777777" w:rsidR="00CA2ECB" w:rsidRDefault="00CA2ECB" w:rsidP="00CA2ECB">
      <w:pPr>
        <w:pStyle w:val="clauseindent"/>
        <w:widowControl/>
        <w:ind w:left="2835"/>
        <w:jc w:val="both"/>
        <w:rPr>
          <w:rFonts w:ascii="Arial" w:hAnsi="Arial" w:cs="Arial"/>
        </w:rPr>
      </w:pPr>
      <w:bookmarkStart w:id="528" w:name="_DV_M254"/>
      <w:bookmarkEnd w:id="528"/>
      <w:smartTag w:uri="urn:schemas-microsoft-com:office:smarttags" w:element="PersonName">
        <w:r>
          <w:rPr>
            <w:rFonts w:ascii="Arial" w:hAnsi="Arial" w:cs="Arial"/>
          </w:rPr>
          <w:t>and</w:t>
        </w:r>
      </w:smartTag>
      <w:r>
        <w:rPr>
          <w:rFonts w:ascii="Arial" w:hAnsi="Arial" w:cs="Arial"/>
        </w:rPr>
        <w:t xml:space="preserve"> may pass the same to subsidiaries of </w:t>
      </w:r>
      <w:r>
        <w:rPr>
          <w:rFonts w:ascii="Arial" w:hAnsi="Arial" w:cs="Arial"/>
          <w:b/>
          <w:bCs/>
        </w:rPr>
        <w:t>The Company</w:t>
      </w:r>
      <w:r>
        <w:rPr>
          <w:rFonts w:ascii="Arial" w:hAnsi="Arial" w:cs="Arial"/>
        </w:rPr>
        <w:t xml:space="preserve"> which carry out such activities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CUSC Parties</w:t>
      </w:r>
      <w:r>
        <w:rPr>
          <w:rFonts w:ascii="Arial" w:hAnsi="Arial" w:cs="Arial"/>
        </w:rPr>
        <w:t xml:space="preserve"> agree to provide all information to </w:t>
      </w:r>
      <w:r>
        <w:rPr>
          <w:rFonts w:ascii="Arial" w:hAnsi="Arial" w:cs="Arial"/>
          <w:b/>
          <w:bCs/>
        </w:rPr>
        <w:t>The Company</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its subsidiaries for such purposes.  </w:t>
      </w:r>
    </w:p>
    <w:p w14:paraId="6840F132" w14:textId="77777777" w:rsidR="000535DE" w:rsidRDefault="000535DE" w:rsidP="000535DE">
      <w:pPr>
        <w:pStyle w:val="clauseindent"/>
        <w:widowControl/>
        <w:ind w:left="2835" w:hanging="1155"/>
        <w:jc w:val="both"/>
        <w:rPr>
          <w:rFonts w:ascii="Arial" w:hAnsi="Arial" w:cs="Arial"/>
        </w:rPr>
      </w:pPr>
      <w:r>
        <w:rPr>
          <w:rFonts w:ascii="Arial" w:hAnsi="Arial" w:cs="Arial"/>
          <w:lang w:val="en-US"/>
        </w:rPr>
        <w:t>6.15.1.3A</w:t>
      </w:r>
      <w:r>
        <w:rPr>
          <w:rFonts w:ascii="Arial" w:hAnsi="Arial" w:cs="Arial"/>
          <w:lang w:val="en-US"/>
        </w:rPr>
        <w:tab/>
      </w:r>
      <w:r w:rsidRPr="000535DE">
        <w:rPr>
          <w:rFonts w:ascii="Arial" w:hAnsi="Arial" w:cs="Arial"/>
          <w:lang w:val="en-US"/>
        </w:rPr>
        <w:t xml:space="preserve">In addition,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without prejudice, to the provisions of paragraph 6.15.1.3, </w:t>
      </w:r>
      <w:r w:rsidRPr="000535DE">
        <w:rPr>
          <w:rFonts w:ascii="Arial" w:hAnsi="Arial" w:cs="Arial"/>
          <w:b/>
          <w:bCs/>
          <w:lang w:val="en-US"/>
        </w:rPr>
        <w:t>The Company</w:t>
      </w:r>
      <w:r w:rsidRPr="000535DE">
        <w:rPr>
          <w:rFonts w:ascii="Arial" w:hAnsi="Arial" w:cs="Arial"/>
          <w:lang w:val="en-US"/>
        </w:rPr>
        <w:t xml:space="preserve">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each of its subsidiaries may use all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any information or data supplied to or acquired by it in any year, from or in relation to </w:t>
      </w:r>
      <w:r w:rsidRPr="000535DE">
        <w:rPr>
          <w:rFonts w:ascii="Arial" w:hAnsi="Arial" w:cs="Arial"/>
          <w:b/>
          <w:bCs/>
          <w:lang w:val="en-US"/>
        </w:rPr>
        <w:t>Users</w:t>
      </w:r>
      <w:r w:rsidRPr="000535DE">
        <w:rPr>
          <w:rFonts w:ascii="Arial" w:hAnsi="Arial" w:cs="Arial"/>
          <w:lang w:val="en-US"/>
        </w:rPr>
        <w:t xml:space="preserve">, for the purpose of carrying out its </w:t>
      </w:r>
      <w:r w:rsidRPr="000535DE">
        <w:rPr>
          <w:rFonts w:ascii="Arial" w:hAnsi="Arial" w:cs="Arial"/>
          <w:b/>
          <w:bCs/>
          <w:lang w:val="en-US"/>
        </w:rPr>
        <w:t>EMR Functions</w:t>
      </w:r>
    </w:p>
    <w:p w14:paraId="1E71FEA2" w14:textId="74DF8DEF" w:rsidR="00CA2ECB" w:rsidRDefault="00CA2ECB" w:rsidP="00626A81">
      <w:pPr>
        <w:pStyle w:val="clauseindent"/>
        <w:widowControl/>
        <w:ind w:left="2835" w:hanging="1133"/>
        <w:jc w:val="both"/>
        <w:rPr>
          <w:rFonts w:ascii="Arial" w:hAnsi="Arial" w:cs="Arial"/>
        </w:rPr>
      </w:pPr>
      <w:bookmarkStart w:id="529" w:name="_DV_M255"/>
      <w:bookmarkEnd w:id="529"/>
      <w:r>
        <w:rPr>
          <w:rFonts w:ascii="Arial" w:hAnsi="Arial" w:cs="Arial"/>
        </w:rPr>
        <w:t>6.15.1.4</w:t>
      </w:r>
      <w:r>
        <w:rPr>
          <w:rFonts w:ascii="Arial" w:hAnsi="Arial" w:cs="Arial"/>
          <w:b/>
          <w:bCs/>
        </w:rPr>
        <w:tab/>
        <w:t>The Company</w:t>
      </w:r>
      <w:r>
        <w:rPr>
          <w:rFonts w:ascii="Arial" w:hAnsi="Arial" w:cs="Arial"/>
        </w:rPr>
        <w:t xml:space="preserve"> undertakes to each of the other </w:t>
      </w:r>
      <w:r>
        <w:rPr>
          <w:rFonts w:ascii="Arial" w:hAnsi="Arial" w:cs="Arial"/>
          <w:b/>
          <w:bCs/>
        </w:rPr>
        <w:t>CUSC Parties</w:t>
      </w:r>
      <w:r>
        <w:rPr>
          <w:rFonts w:ascii="Arial" w:hAnsi="Arial" w:cs="Arial"/>
        </w:rPr>
        <w:t xml:space="preserve"> that, having regard to the activities in which any </w:t>
      </w:r>
      <w:r>
        <w:rPr>
          <w:rFonts w:ascii="Arial" w:hAnsi="Arial" w:cs="Arial"/>
          <w:b/>
          <w:bCs/>
        </w:rPr>
        <w:t>Business Person</w:t>
      </w:r>
      <w:r>
        <w:rPr>
          <w:rFonts w:ascii="Arial" w:hAnsi="Arial" w:cs="Arial"/>
        </w:rPr>
        <w:t xml:space="preserve"> is engaged and the nature and effective life of the </w:t>
      </w:r>
      <w:r>
        <w:rPr>
          <w:rFonts w:ascii="Arial" w:hAnsi="Arial" w:cs="Arial"/>
          <w:b/>
          <w:bCs/>
        </w:rPr>
        <w:t>Protected Information</w:t>
      </w:r>
      <w:r>
        <w:rPr>
          <w:rFonts w:ascii="Arial" w:hAnsi="Arial" w:cs="Arial"/>
        </w:rPr>
        <w:t xml:space="preserve"> divulged to </w:t>
      </w:r>
      <w:r w:rsidR="003D1C2A">
        <w:rPr>
          <w:rFonts w:ascii="Arial" w:hAnsi="Arial" w:cs="Arial"/>
        </w:rPr>
        <w:t xml:space="preserve">them </w:t>
      </w:r>
      <w:r>
        <w:rPr>
          <w:rFonts w:ascii="Arial" w:hAnsi="Arial" w:cs="Arial"/>
        </w:rPr>
        <w:t xml:space="preserve">by virtue of such activities, neither </w:t>
      </w:r>
      <w:r>
        <w:rPr>
          <w:rFonts w:ascii="Arial" w:hAnsi="Arial" w:cs="Arial"/>
          <w:b/>
          <w:bCs/>
        </w:rPr>
        <w:t>The Company</w:t>
      </w:r>
      <w:r>
        <w:rPr>
          <w:rFonts w:ascii="Arial" w:hAnsi="Arial" w:cs="Arial"/>
        </w:rPr>
        <w:t xml:space="preserve"> nor any of its subsidiaries shall unreasonably continue (taking into account any industrial relations concerns reasonably held by it) to divulge </w:t>
      </w:r>
      <w:r>
        <w:rPr>
          <w:rFonts w:ascii="Arial" w:hAnsi="Arial" w:cs="Arial"/>
          <w:b/>
          <w:bCs/>
        </w:rPr>
        <w:t>Protected Information</w:t>
      </w:r>
      <w:r>
        <w:rPr>
          <w:rFonts w:ascii="Arial" w:hAnsi="Arial" w:cs="Arial"/>
        </w:rPr>
        <w:t xml:space="preserve"> or permit </w:t>
      </w:r>
      <w:r>
        <w:rPr>
          <w:rFonts w:ascii="Arial" w:hAnsi="Arial" w:cs="Arial"/>
          <w:b/>
          <w:bCs/>
        </w:rPr>
        <w:t>Protected Information</w:t>
      </w:r>
      <w:r>
        <w:rPr>
          <w:rFonts w:ascii="Arial" w:hAnsi="Arial" w:cs="Arial"/>
        </w:rPr>
        <w:t xml:space="preserve"> to be divulged by any subsidiary of </w:t>
      </w:r>
      <w:r>
        <w:rPr>
          <w:rFonts w:ascii="Arial" w:hAnsi="Arial" w:cs="Arial"/>
          <w:b/>
          <w:bCs/>
        </w:rPr>
        <w:t>The Company</w:t>
      </w:r>
      <w:r>
        <w:rPr>
          <w:rFonts w:ascii="Arial" w:hAnsi="Arial" w:cs="Arial"/>
        </w:rPr>
        <w:t xml:space="preserve"> to any </w:t>
      </w:r>
      <w:r>
        <w:rPr>
          <w:rFonts w:ascii="Arial" w:hAnsi="Arial" w:cs="Arial"/>
          <w:b/>
          <w:bCs/>
        </w:rPr>
        <w:t>Business Person</w:t>
      </w:r>
      <w:bookmarkStart w:id="530" w:name="_DV_M256"/>
      <w:bookmarkEnd w:id="530"/>
      <w:r w:rsidR="00E26A1C">
        <w:rPr>
          <w:rFonts w:ascii="Arial" w:hAnsi="Arial" w:cs="Arial"/>
        </w:rPr>
        <w:t xml:space="preserve"> </w:t>
      </w:r>
      <w:r>
        <w:rPr>
          <w:rFonts w:ascii="Arial" w:hAnsi="Arial" w:cs="Arial"/>
        </w:rPr>
        <w:t xml:space="preserve">who has notified </w:t>
      </w:r>
      <w:r>
        <w:rPr>
          <w:rFonts w:ascii="Arial" w:hAnsi="Arial" w:cs="Arial"/>
          <w:b/>
          <w:bCs/>
        </w:rPr>
        <w:t>The Company</w:t>
      </w:r>
      <w:r>
        <w:rPr>
          <w:rFonts w:ascii="Arial" w:hAnsi="Arial" w:cs="Arial"/>
        </w:rPr>
        <w:t xml:space="preserve"> or the relevant subsidiary of </w:t>
      </w:r>
      <w:r w:rsidR="003D1C2A">
        <w:rPr>
          <w:rFonts w:ascii="Arial" w:hAnsi="Arial" w:cs="Arial"/>
        </w:rPr>
        <w:t xml:space="preserve">their </w:t>
      </w:r>
      <w:r>
        <w:rPr>
          <w:rFonts w:ascii="Arial" w:hAnsi="Arial" w:cs="Arial"/>
        </w:rPr>
        <w:t xml:space="preserve">intention to become engaged as an employee or agent of any other person (other than of </w:t>
      </w:r>
      <w:r>
        <w:rPr>
          <w:rFonts w:ascii="Arial" w:hAnsi="Arial" w:cs="Arial"/>
          <w:b/>
          <w:bCs/>
        </w:rPr>
        <w:t>The Company</w:t>
      </w:r>
      <w:r>
        <w:rPr>
          <w:rFonts w:ascii="Arial" w:hAnsi="Arial" w:cs="Arial"/>
        </w:rPr>
        <w:t xml:space="preserve"> or any subsidiary thereof) who is: </w:t>
      </w:r>
    </w:p>
    <w:p w14:paraId="16423CCF" w14:textId="77777777" w:rsidR="00CA2ECB" w:rsidRDefault="0090226E" w:rsidP="00CA2ECB">
      <w:pPr>
        <w:pStyle w:val="clauseindent"/>
        <w:widowControl/>
        <w:ind w:left="4253" w:hanging="849"/>
        <w:jc w:val="both"/>
        <w:rPr>
          <w:rFonts w:ascii="Arial" w:hAnsi="Arial" w:cs="Arial"/>
        </w:rPr>
      </w:pPr>
      <w:bookmarkStart w:id="531" w:name="_DV_M257"/>
      <w:bookmarkEnd w:id="531"/>
      <w:r>
        <w:rPr>
          <w:rFonts w:ascii="Arial" w:hAnsi="Arial" w:cs="Arial"/>
        </w:rPr>
        <w:t>(a</w:t>
      </w:r>
      <w:r w:rsidR="00CA2ECB">
        <w:rPr>
          <w:rFonts w:ascii="Arial" w:hAnsi="Arial" w:cs="Arial"/>
        </w:rPr>
        <w:t>)</w:t>
      </w:r>
      <w:r w:rsidR="00CA2ECB">
        <w:rPr>
          <w:rFonts w:ascii="Arial" w:hAnsi="Arial" w:cs="Arial"/>
        </w:rPr>
        <w:tab/>
        <w:t xml:space="preserve">authorised by licence or exemption to generate, transmit, distribute or supply electricity; or </w:t>
      </w:r>
    </w:p>
    <w:p w14:paraId="06238E45" w14:textId="77777777" w:rsidR="00CA2ECB" w:rsidRDefault="0090226E" w:rsidP="00CA2ECB">
      <w:pPr>
        <w:pStyle w:val="clauseindent"/>
        <w:widowControl/>
        <w:ind w:left="4253" w:hanging="849"/>
        <w:jc w:val="both"/>
        <w:rPr>
          <w:rFonts w:ascii="Arial" w:hAnsi="Arial" w:cs="Arial"/>
        </w:rPr>
      </w:pPr>
      <w:bookmarkStart w:id="532" w:name="_DV_M258"/>
      <w:bookmarkEnd w:id="532"/>
      <w:r>
        <w:rPr>
          <w:rFonts w:ascii="Arial" w:hAnsi="Arial" w:cs="Arial"/>
        </w:rPr>
        <w:lastRenderedPageBreak/>
        <w:t>(b</w:t>
      </w:r>
      <w:r w:rsidR="00CA2ECB">
        <w:rPr>
          <w:rFonts w:ascii="Arial" w:hAnsi="Arial" w:cs="Arial"/>
        </w:rPr>
        <w:t>)</w:t>
      </w:r>
      <w:r w:rsidR="00CA2ECB">
        <w:rPr>
          <w:rFonts w:ascii="Arial" w:hAnsi="Arial" w:cs="Arial"/>
        </w:rPr>
        <w:tab/>
        <w:t xml:space="preserve">an electricity broker or is known to be engaged in the writing of electricity purchase contracts (which shall include the entering into or acquiring the benefit of a contract conferring rights or obligations including rights and obligations by way of option, in relation to or by reference to the sale, purchase or delivery of electricity at any time or the price at which electricity is sold or purchased at any time); or </w:t>
      </w:r>
    </w:p>
    <w:p w14:paraId="1D15A1F8" w14:textId="77777777" w:rsidR="00CA2ECB" w:rsidRDefault="0090226E" w:rsidP="0090226E">
      <w:pPr>
        <w:pStyle w:val="clauseindent"/>
        <w:widowControl/>
        <w:ind w:left="4253" w:hanging="849"/>
        <w:jc w:val="both"/>
        <w:rPr>
          <w:rFonts w:ascii="Arial" w:hAnsi="Arial" w:cs="Arial"/>
        </w:rPr>
      </w:pPr>
      <w:bookmarkStart w:id="533" w:name="_DV_M259"/>
      <w:bookmarkEnd w:id="533"/>
      <w:r>
        <w:rPr>
          <w:rFonts w:ascii="Arial" w:hAnsi="Arial" w:cs="Arial"/>
        </w:rPr>
        <w:t>(c</w:t>
      </w:r>
      <w:r w:rsidR="00CA2ECB">
        <w:rPr>
          <w:rFonts w:ascii="Arial" w:hAnsi="Arial" w:cs="Arial"/>
        </w:rPr>
        <w:t>)</w:t>
      </w:r>
      <w:r w:rsidR="00CA2ECB">
        <w:rPr>
          <w:rFonts w:ascii="Arial" w:hAnsi="Arial" w:cs="Arial"/>
        </w:rPr>
        <w:tab/>
        <w:t>known to be retained as a consultant to any such person who is r</w:t>
      </w:r>
      <w:r>
        <w:rPr>
          <w:rFonts w:ascii="Arial" w:hAnsi="Arial" w:cs="Arial"/>
        </w:rPr>
        <w:t xml:space="preserve">eferred to in (i) or (ii) above. </w:t>
      </w:r>
      <w:bookmarkStart w:id="534" w:name="_DV_M260"/>
      <w:bookmarkEnd w:id="534"/>
    </w:p>
    <w:p w14:paraId="61F363B6" w14:textId="77777777" w:rsidR="00CA2ECB" w:rsidRDefault="00CA2ECB" w:rsidP="00CA2ECB">
      <w:pPr>
        <w:pStyle w:val="clauseindent"/>
        <w:widowControl/>
        <w:ind w:left="1702" w:hanging="851"/>
        <w:jc w:val="both"/>
        <w:rPr>
          <w:rFonts w:ascii="Arial" w:hAnsi="Arial" w:cs="Arial"/>
        </w:rPr>
      </w:pPr>
      <w:bookmarkStart w:id="535" w:name="_DV_M261"/>
      <w:bookmarkEnd w:id="535"/>
      <w:r>
        <w:rPr>
          <w:rFonts w:ascii="Arial" w:hAnsi="Arial" w:cs="Arial"/>
        </w:rPr>
        <w:t xml:space="preserve">6.15.2 </w:t>
      </w:r>
      <w:r>
        <w:rPr>
          <w:rFonts w:ascii="Arial" w:hAnsi="Arial" w:cs="Arial"/>
        </w:rPr>
        <w:tab/>
        <w:t xml:space="preserve">Without prejudice to the other provisions of this Paragraph 6.15 </w:t>
      </w:r>
      <w:r>
        <w:rPr>
          <w:rFonts w:ascii="Arial" w:hAnsi="Arial" w:cs="Arial"/>
          <w:b/>
          <w:bCs/>
        </w:rPr>
        <w:t>The Company</w:t>
      </w:r>
      <w:r>
        <w:rPr>
          <w:rFonts w:ascii="Arial" w:hAnsi="Arial" w:cs="Arial"/>
        </w:rPr>
        <w:t xml:space="preserve"> shall procure that any additional copies made of the </w:t>
      </w:r>
      <w:r>
        <w:rPr>
          <w:rFonts w:ascii="Arial" w:hAnsi="Arial" w:cs="Arial"/>
          <w:b/>
          <w:bCs/>
        </w:rPr>
        <w:t>Protected Information</w:t>
      </w:r>
      <w:r>
        <w:rPr>
          <w:rFonts w:ascii="Arial" w:hAnsi="Arial" w:cs="Arial"/>
        </w:rPr>
        <w:t xml:space="preserve"> whether in hard copy or computerised form, will clearly identify the </w:t>
      </w:r>
      <w:r>
        <w:rPr>
          <w:rFonts w:ascii="Arial" w:hAnsi="Arial" w:cs="Arial"/>
          <w:b/>
          <w:bCs/>
        </w:rPr>
        <w:t>Protected Information</w:t>
      </w:r>
      <w:r>
        <w:rPr>
          <w:rFonts w:ascii="Arial" w:hAnsi="Arial" w:cs="Arial"/>
        </w:rPr>
        <w:t xml:space="preserve"> as protected.  </w:t>
      </w:r>
    </w:p>
    <w:p w14:paraId="514514EF" w14:textId="3F550D8C" w:rsidR="00CA2ECB" w:rsidRDefault="00CA2ECB" w:rsidP="00CA2ECB">
      <w:pPr>
        <w:pStyle w:val="clauseindent"/>
        <w:widowControl/>
        <w:ind w:left="1706" w:hanging="855"/>
        <w:jc w:val="both"/>
        <w:rPr>
          <w:rFonts w:ascii="Arial" w:hAnsi="Arial" w:cs="Arial"/>
        </w:rPr>
      </w:pPr>
      <w:bookmarkStart w:id="536" w:name="_DV_M262"/>
      <w:bookmarkEnd w:id="536"/>
      <w:r>
        <w:rPr>
          <w:rFonts w:ascii="Arial" w:hAnsi="Arial" w:cs="Arial"/>
        </w:rPr>
        <w:t>6.15.3</w:t>
      </w:r>
      <w:r>
        <w:rPr>
          <w:rFonts w:ascii="Arial" w:hAnsi="Arial" w:cs="Arial"/>
        </w:rPr>
        <w:tab/>
      </w:r>
      <w:r>
        <w:rPr>
          <w:rFonts w:ascii="Arial" w:hAnsi="Arial" w:cs="Arial"/>
          <w:b/>
          <w:bCs/>
        </w:rPr>
        <w:t>The Company</w:t>
      </w:r>
      <w:r>
        <w:rPr>
          <w:rFonts w:ascii="Arial" w:hAnsi="Arial" w:cs="Arial"/>
        </w:rPr>
        <w:t xml:space="preserve"> undertakes to use all reasonable endeavours to procure that no employee is a </w:t>
      </w:r>
      <w:r>
        <w:rPr>
          <w:rFonts w:ascii="Arial" w:hAnsi="Arial" w:cs="Arial"/>
          <w:b/>
          <w:bCs/>
        </w:rPr>
        <w:t>Corporate Functions Person</w:t>
      </w:r>
      <w:r>
        <w:rPr>
          <w:rFonts w:ascii="Arial" w:hAnsi="Arial" w:cs="Arial"/>
        </w:rPr>
        <w:t xml:space="preserve"> unless the same is necessary for the proper performance of </w:t>
      </w:r>
      <w:r w:rsidR="003D1C2A">
        <w:rPr>
          <w:rFonts w:ascii="Arial" w:hAnsi="Arial" w:cs="Arial"/>
        </w:rPr>
        <w:t xml:space="preserve">their </w:t>
      </w:r>
      <w:r>
        <w:rPr>
          <w:rFonts w:ascii="Arial" w:hAnsi="Arial" w:cs="Arial"/>
        </w:rPr>
        <w:t>duties.</w:t>
      </w:r>
    </w:p>
    <w:p w14:paraId="6240EA2A" w14:textId="018A4B8A" w:rsidR="00CA2ECB" w:rsidRDefault="7C7FE1FF" w:rsidP="00CA2ECB">
      <w:pPr>
        <w:pStyle w:val="clauseindent"/>
        <w:widowControl/>
        <w:numPr>
          <w:ilvl w:val="2"/>
          <w:numId w:val="13"/>
        </w:numPr>
        <w:jc w:val="both"/>
        <w:rPr>
          <w:rFonts w:ascii="Arial" w:hAnsi="Arial" w:cs="Arial"/>
        </w:rPr>
      </w:pPr>
      <w:bookmarkStart w:id="537" w:name="_DV_M263"/>
      <w:bookmarkEnd w:id="537"/>
      <w:r w:rsidRPr="57F2BD47">
        <w:rPr>
          <w:rFonts w:ascii="Arial" w:hAnsi="Arial" w:cs="Arial"/>
        </w:rPr>
        <w:t xml:space="preserve">Without prejudice to Paragraph 6.15.1.3, </w:t>
      </w:r>
      <w:r w:rsidRPr="57F2BD47">
        <w:rPr>
          <w:rFonts w:ascii="Arial" w:hAnsi="Arial" w:cs="Arial"/>
          <w:b/>
          <w:bCs/>
        </w:rPr>
        <w:t>The Company</w:t>
      </w:r>
      <w:r w:rsidRPr="57F2BD47">
        <w:rPr>
          <w:rFonts w:ascii="Arial" w:hAnsi="Arial" w:cs="Arial"/>
        </w:rPr>
        <w:t xml:space="preserve"> and each of its subsidiaries may use and pass to each other all and any period metered demand data supplied to or acquired by it and all and any information and data supplied to it pursuant to </w:t>
      </w:r>
      <w:r w:rsidRPr="57F2BD47">
        <w:rPr>
          <w:rFonts w:ascii="Arial" w:hAnsi="Arial" w:cs="Arial"/>
          <w:b/>
          <w:bCs/>
        </w:rPr>
        <w:t xml:space="preserve">OC6 </w:t>
      </w:r>
      <w:r w:rsidRPr="57F2BD47">
        <w:rPr>
          <w:rFonts w:ascii="Arial" w:hAnsi="Arial" w:cs="Arial"/>
        </w:rPr>
        <w:t xml:space="preserve">of the </w:t>
      </w:r>
      <w:r w:rsidRPr="57F2BD47">
        <w:rPr>
          <w:rFonts w:ascii="Arial" w:hAnsi="Arial" w:cs="Arial"/>
          <w:b/>
          <w:bCs/>
        </w:rPr>
        <w:t>Grid Code</w:t>
      </w:r>
      <w:r w:rsidRPr="57F2BD47">
        <w:rPr>
          <w:rFonts w:ascii="Arial" w:hAnsi="Arial" w:cs="Arial"/>
        </w:rPr>
        <w:t xml:space="preserve"> for the purposes of Demand Control (as defined in the </w:t>
      </w:r>
      <w:r w:rsidRPr="57F2BD47">
        <w:rPr>
          <w:rFonts w:ascii="Arial" w:hAnsi="Arial" w:cs="Arial"/>
          <w:b/>
          <w:bCs/>
        </w:rPr>
        <w:t>Grid Code</w:t>
      </w:r>
      <w:r w:rsidRPr="57F2BD47">
        <w:rPr>
          <w:rFonts w:ascii="Arial" w:hAnsi="Arial" w:cs="Arial"/>
        </w:rPr>
        <w:t xml:space="preserve">), but in each case only for the purposes of its estimation and calculation from time to time of the variable "system maximum ACS demand" (as defined in the </w:t>
      </w:r>
      <w:r w:rsidR="73163FB9" w:rsidRPr="57F2BD47">
        <w:rPr>
          <w:rFonts w:ascii="Arial" w:hAnsi="Arial" w:cs="Arial"/>
          <w:b/>
          <w:bCs/>
        </w:rPr>
        <w:t xml:space="preserve"> ESO</w:t>
      </w:r>
      <w:r w:rsidRPr="57F2BD47">
        <w:rPr>
          <w:rFonts w:ascii="Arial" w:hAnsi="Arial" w:cs="Arial"/>
          <w:b/>
          <w:bCs/>
        </w:rPr>
        <w:t xml:space="preserve"> Licence</w:t>
      </w:r>
      <w:r w:rsidRPr="57F2BD47">
        <w:rPr>
          <w:rFonts w:ascii="Arial" w:hAnsi="Arial" w:cs="Arial"/>
        </w:rPr>
        <w:t xml:space="preserve">). </w:t>
      </w:r>
    </w:p>
    <w:p w14:paraId="6F644930" w14:textId="3CF59A49" w:rsidR="00CA2ECB" w:rsidRDefault="00CA2ECB" w:rsidP="00CA2ECB">
      <w:pPr>
        <w:pStyle w:val="clauseindent"/>
        <w:widowControl/>
        <w:numPr>
          <w:ilvl w:val="2"/>
          <w:numId w:val="13"/>
        </w:numPr>
        <w:jc w:val="both"/>
        <w:rPr>
          <w:rFonts w:ascii="Arial" w:hAnsi="Arial" w:cs="Arial"/>
        </w:rPr>
      </w:pPr>
      <w:bookmarkStart w:id="538" w:name="_DV_M264"/>
      <w:bookmarkEnd w:id="538"/>
      <w:r>
        <w:rPr>
          <w:rFonts w:ascii="Arial" w:hAnsi="Arial" w:cs="Arial"/>
        </w:rPr>
        <w:t xml:space="preserve">Any information regarding, or data acquired by the relevant </w:t>
      </w:r>
      <w:r>
        <w:rPr>
          <w:rFonts w:ascii="Arial" w:hAnsi="Arial" w:cs="Arial"/>
          <w:b/>
          <w:bCs/>
        </w:rPr>
        <w:t>BSC Agent</w:t>
      </w:r>
      <w:r>
        <w:rPr>
          <w:rFonts w:ascii="Arial" w:hAnsi="Arial" w:cs="Arial"/>
        </w:rPr>
        <w:t xml:space="preserve"> or its agent from </w:t>
      </w:r>
      <w:r>
        <w:rPr>
          <w:rFonts w:ascii="Arial" w:hAnsi="Arial" w:cs="Arial"/>
          <w:b/>
          <w:bCs/>
        </w:rPr>
        <w:t>Energy Metering Equipment</w:t>
      </w:r>
      <w:r>
        <w:rPr>
          <w:rFonts w:ascii="Arial" w:hAnsi="Arial" w:cs="Arial"/>
        </w:rPr>
        <w:t xml:space="preserve"> at </w:t>
      </w:r>
      <w:r>
        <w:rPr>
          <w:rFonts w:ascii="Arial" w:hAnsi="Arial" w:cs="Arial"/>
          <w:b/>
          <w:bCs/>
        </w:rPr>
        <w:t>Sites</w:t>
      </w:r>
      <w:r>
        <w:rPr>
          <w:rFonts w:ascii="Arial" w:hAnsi="Arial" w:cs="Arial"/>
        </w:rPr>
        <w:t xml:space="preserve"> which are a point of connection to a </w:t>
      </w:r>
      <w:r>
        <w:rPr>
          <w:rFonts w:ascii="Arial" w:hAnsi="Arial" w:cs="Arial"/>
          <w:b/>
          <w:bCs/>
        </w:rPr>
        <w:t>Distribution System</w:t>
      </w:r>
      <w:r>
        <w:rPr>
          <w:rFonts w:ascii="Arial" w:hAnsi="Arial" w:cs="Arial"/>
        </w:rPr>
        <w:t xml:space="preserve"> shall and may be passed by the relevant </w:t>
      </w:r>
      <w:r>
        <w:rPr>
          <w:rFonts w:ascii="Arial" w:hAnsi="Arial" w:cs="Arial"/>
          <w:b/>
          <w:bCs/>
        </w:rPr>
        <w:t>BSC Agent</w:t>
      </w:r>
      <w:r>
        <w:rPr>
          <w:rFonts w:ascii="Arial" w:hAnsi="Arial" w:cs="Arial"/>
        </w:rPr>
        <w:t xml:space="preserve"> or </w:t>
      </w:r>
      <w:r w:rsidR="003D1C2A">
        <w:rPr>
          <w:rFonts w:ascii="Arial" w:hAnsi="Arial" w:cs="Arial"/>
        </w:rPr>
        <w:t xml:space="preserve">their </w:t>
      </w:r>
      <w:r>
        <w:rPr>
          <w:rFonts w:ascii="Arial" w:hAnsi="Arial" w:cs="Arial"/>
        </w:rPr>
        <w:t xml:space="preserve">agent to the operator of the relevant </w:t>
      </w:r>
      <w:r>
        <w:rPr>
          <w:rFonts w:ascii="Arial" w:hAnsi="Arial" w:cs="Arial"/>
          <w:b/>
          <w:bCs/>
        </w:rPr>
        <w:t>Distribution System</w:t>
      </w:r>
      <w:r>
        <w:rPr>
          <w:rFonts w:ascii="Arial" w:hAnsi="Arial" w:cs="Arial"/>
        </w:rPr>
        <w:t xml:space="preserve">. The said operator of the relevant </w:t>
      </w:r>
      <w:r>
        <w:rPr>
          <w:rFonts w:ascii="Arial" w:hAnsi="Arial" w:cs="Arial"/>
          <w:b/>
          <w:bCs/>
        </w:rPr>
        <w:t>Distribution System</w:t>
      </w:r>
      <w:r>
        <w:rPr>
          <w:rFonts w:ascii="Arial" w:hAnsi="Arial" w:cs="Arial"/>
        </w:rPr>
        <w:t xml:space="preserve"> may only use the same for the purposes of the operation of such </w:t>
      </w:r>
      <w:r>
        <w:rPr>
          <w:rFonts w:ascii="Arial" w:hAnsi="Arial" w:cs="Arial"/>
          <w:b/>
          <w:bCs/>
        </w:rPr>
        <w:t>Distribution System</w:t>
      </w:r>
      <w:r>
        <w:rPr>
          <w:rFonts w:ascii="Arial" w:hAnsi="Arial" w:cs="Arial"/>
        </w:rPr>
        <w:t xml:space="preserve"> and the calculation of charges for use of and connection to the </w:t>
      </w:r>
      <w:r>
        <w:rPr>
          <w:rFonts w:ascii="Arial" w:hAnsi="Arial" w:cs="Arial"/>
          <w:b/>
          <w:bCs/>
        </w:rPr>
        <w:t>Distribution System</w:t>
      </w:r>
      <w:r>
        <w:rPr>
          <w:rFonts w:ascii="Arial" w:hAnsi="Arial" w:cs="Arial"/>
        </w:rPr>
        <w:t xml:space="preserve">. </w:t>
      </w:r>
    </w:p>
    <w:p w14:paraId="7558A0E8" w14:textId="77777777" w:rsidR="00CA2ECB" w:rsidRDefault="00CA2ECB" w:rsidP="00CA2ECB">
      <w:pPr>
        <w:pStyle w:val="clauseindent"/>
        <w:widowControl/>
        <w:ind w:left="0"/>
        <w:jc w:val="both"/>
        <w:rPr>
          <w:rFonts w:ascii="Arial" w:hAnsi="Arial" w:cs="Arial"/>
          <w:b/>
          <w:bCs/>
        </w:rPr>
      </w:pPr>
      <w:bookmarkStart w:id="539" w:name="_DV_M265"/>
      <w:bookmarkEnd w:id="539"/>
      <w:r>
        <w:rPr>
          <w:rFonts w:ascii="Arial" w:hAnsi="Arial" w:cs="Arial"/>
          <w:b/>
          <w:bCs/>
        </w:rPr>
        <w:t>Confidentiality other than for The Company and its subsidiaries</w:t>
      </w:r>
    </w:p>
    <w:p w14:paraId="6421E8D4" w14:textId="77777777" w:rsidR="00CA2ECB" w:rsidRDefault="00CA2ECB" w:rsidP="00CA2ECB">
      <w:pPr>
        <w:pStyle w:val="clauseindent"/>
        <w:widowControl/>
        <w:ind w:hanging="851"/>
        <w:jc w:val="both"/>
        <w:rPr>
          <w:rFonts w:ascii="Arial" w:hAnsi="Arial" w:cs="Arial"/>
        </w:rPr>
      </w:pPr>
      <w:bookmarkStart w:id="540" w:name="_DV_M266"/>
      <w:bookmarkEnd w:id="540"/>
      <w:r>
        <w:rPr>
          <w:rFonts w:ascii="Arial" w:hAnsi="Arial" w:cs="Arial"/>
        </w:rPr>
        <w:t>6.15.6</w:t>
      </w:r>
      <w:r>
        <w:rPr>
          <w:rFonts w:ascii="Arial" w:hAnsi="Arial" w:cs="Arial"/>
        </w:rPr>
        <w:tab/>
        <w:t xml:space="preserve">Each </w:t>
      </w:r>
      <w:r>
        <w:rPr>
          <w:rFonts w:ascii="Arial" w:hAnsi="Arial" w:cs="Arial"/>
          <w:b/>
          <w:bCs/>
        </w:rPr>
        <w:t>User</w:t>
      </w:r>
      <w:r>
        <w:rPr>
          <w:rFonts w:ascii="Arial" w:hAnsi="Arial" w:cs="Arial"/>
        </w:rPr>
        <w:t xml:space="preserve"> undertakes with each other </w:t>
      </w:r>
      <w:r>
        <w:rPr>
          <w:rFonts w:ascii="Arial" w:hAnsi="Arial" w:cs="Arial"/>
          <w:b/>
          <w:bCs/>
        </w:rPr>
        <w:t>User</w:t>
      </w:r>
      <w:r>
        <w:rPr>
          <w:rFonts w:ascii="Arial" w:hAnsi="Arial" w:cs="Arial"/>
        </w:rPr>
        <w:t xml:space="preserve"> and with </w:t>
      </w:r>
      <w:r>
        <w:rPr>
          <w:rFonts w:ascii="Arial" w:hAnsi="Arial" w:cs="Arial"/>
          <w:b/>
          <w:bCs/>
        </w:rPr>
        <w:t>The Company</w:t>
      </w:r>
      <w:r>
        <w:rPr>
          <w:rFonts w:ascii="Arial" w:hAnsi="Arial" w:cs="Arial"/>
        </w:rPr>
        <w:t xml:space="preserve"> and its subsidiaries that it shall preserve the confidentiality of, and not directly </w:t>
      </w:r>
      <w:r>
        <w:rPr>
          <w:rFonts w:ascii="Arial" w:hAnsi="Arial" w:cs="Arial"/>
        </w:rPr>
        <w:lastRenderedPageBreak/>
        <w:t xml:space="preserve">or indirectly reveal, report, publish, disclose or transfer or use for its own purposes </w:t>
      </w:r>
      <w:r>
        <w:rPr>
          <w:rFonts w:ascii="Arial" w:hAnsi="Arial" w:cs="Arial"/>
          <w:b/>
          <w:bCs/>
        </w:rPr>
        <w:t>Confidential Information</w:t>
      </w:r>
      <w:r>
        <w:rPr>
          <w:rFonts w:ascii="Arial" w:hAnsi="Arial" w:cs="Arial"/>
        </w:rPr>
        <w:t xml:space="preserve"> except in the circumstances set out in Paragraph 6.15.7 or to the extent otherwise expressly permitted by the </w:t>
      </w:r>
      <w:r>
        <w:rPr>
          <w:rFonts w:ascii="Arial" w:hAnsi="Arial" w:cs="Arial"/>
          <w:b/>
          <w:bCs/>
        </w:rPr>
        <w:t>CUSC</w:t>
      </w:r>
      <w:r>
        <w:rPr>
          <w:rFonts w:ascii="Arial" w:hAnsi="Arial" w:cs="Arial"/>
        </w:rPr>
        <w:t xml:space="preserve"> or with the prior consent in writing of the </w:t>
      </w:r>
      <w:r>
        <w:rPr>
          <w:rFonts w:ascii="Arial" w:hAnsi="Arial" w:cs="Arial"/>
          <w:b/>
          <w:bCs/>
        </w:rPr>
        <w:t>CUSC Party</w:t>
      </w:r>
      <w:r>
        <w:rPr>
          <w:rFonts w:ascii="Arial" w:hAnsi="Arial" w:cs="Arial"/>
        </w:rPr>
        <w:t xml:space="preserve"> to whose affairs such</w:t>
      </w:r>
      <w:r>
        <w:rPr>
          <w:rFonts w:ascii="Arial" w:hAnsi="Arial" w:cs="Arial"/>
          <w:b/>
          <w:bCs/>
        </w:rPr>
        <w:t xml:space="preserve"> Confidential Information</w:t>
      </w:r>
      <w:r>
        <w:rPr>
          <w:rFonts w:ascii="Arial" w:hAnsi="Arial" w:cs="Arial"/>
        </w:rPr>
        <w:t xml:space="preserve"> relates.  </w:t>
      </w:r>
    </w:p>
    <w:p w14:paraId="03EDF34C" w14:textId="77777777" w:rsidR="00CA2ECB" w:rsidRDefault="00CA2ECB" w:rsidP="00CA2ECB">
      <w:pPr>
        <w:pStyle w:val="clauseindent"/>
        <w:widowControl/>
        <w:ind w:left="1702" w:hanging="851"/>
        <w:jc w:val="both"/>
        <w:rPr>
          <w:rFonts w:ascii="Arial" w:hAnsi="Arial" w:cs="Arial"/>
        </w:rPr>
      </w:pPr>
      <w:bookmarkStart w:id="541" w:name="_DV_M267"/>
      <w:bookmarkEnd w:id="541"/>
      <w:r>
        <w:rPr>
          <w:rFonts w:ascii="Arial" w:hAnsi="Arial" w:cs="Arial"/>
        </w:rPr>
        <w:t>6.15.7</w:t>
      </w:r>
      <w:r>
        <w:rPr>
          <w:rFonts w:ascii="Arial" w:hAnsi="Arial" w:cs="Arial"/>
        </w:rPr>
        <w:tab/>
        <w:t xml:space="preserve">The circumstances referred to in Paragraph 6.15.6 are: </w:t>
      </w:r>
      <w:bookmarkStart w:id="542" w:name="_DV_M268"/>
      <w:bookmarkEnd w:id="542"/>
      <w:r>
        <w:rPr>
          <w:rFonts w:ascii="Arial" w:hAnsi="Arial" w:cs="Arial"/>
        </w:rPr>
        <w:t>(a)</w:t>
      </w:r>
      <w:r>
        <w:rPr>
          <w:rFonts w:ascii="Arial" w:hAnsi="Arial" w:cs="Arial"/>
        </w:rPr>
        <w:tab/>
        <w:t xml:space="preserve">where the </w:t>
      </w:r>
      <w:r>
        <w:rPr>
          <w:rFonts w:ascii="Arial" w:hAnsi="Arial" w:cs="Arial"/>
          <w:b/>
          <w:bCs/>
        </w:rPr>
        <w:t>Confidential Information</w:t>
      </w:r>
      <w:r>
        <w:rPr>
          <w:rFonts w:ascii="Arial" w:hAnsi="Arial" w:cs="Arial"/>
        </w:rPr>
        <w:t xml:space="preserve">, before it is furnished to the </w:t>
      </w:r>
      <w:r>
        <w:rPr>
          <w:rFonts w:ascii="Arial" w:hAnsi="Arial" w:cs="Arial"/>
          <w:b/>
          <w:bCs/>
        </w:rPr>
        <w:t>User</w:t>
      </w:r>
      <w:r>
        <w:rPr>
          <w:rFonts w:ascii="Arial" w:hAnsi="Arial" w:cs="Arial"/>
        </w:rPr>
        <w:t>, is in the public domain; or</w:t>
      </w:r>
    </w:p>
    <w:p w14:paraId="5A9B5BC3" w14:textId="77777777" w:rsidR="00CA2ECB" w:rsidRDefault="00CA2ECB" w:rsidP="00CA2ECB">
      <w:pPr>
        <w:pStyle w:val="clauseindent"/>
        <w:widowControl/>
        <w:ind w:left="1702" w:hanging="851"/>
        <w:jc w:val="both"/>
        <w:rPr>
          <w:rFonts w:ascii="Arial" w:hAnsi="Arial" w:cs="Arial"/>
          <w:b/>
          <w:bCs/>
          <w:i/>
          <w:iCs/>
        </w:rPr>
      </w:pPr>
      <w:bookmarkStart w:id="543" w:name="_DV_M269"/>
      <w:bookmarkEnd w:id="543"/>
      <w:r>
        <w:rPr>
          <w:rFonts w:ascii="Arial" w:hAnsi="Arial" w:cs="Arial"/>
        </w:rPr>
        <w:t>(b)</w:t>
      </w:r>
      <w:r>
        <w:rPr>
          <w:rFonts w:ascii="Arial" w:hAnsi="Arial" w:cs="Arial"/>
        </w:rPr>
        <w:tab/>
        <w:t xml:space="preserve">where the </w:t>
      </w:r>
      <w:r>
        <w:rPr>
          <w:rFonts w:ascii="Arial" w:hAnsi="Arial" w:cs="Arial"/>
          <w:b/>
          <w:bCs/>
        </w:rPr>
        <w:t>Confidential Information</w:t>
      </w:r>
      <w:r>
        <w:rPr>
          <w:rFonts w:ascii="Arial" w:hAnsi="Arial" w:cs="Arial"/>
        </w:rPr>
        <w:t xml:space="preserve">, after it is furnished to the </w:t>
      </w:r>
      <w:r>
        <w:rPr>
          <w:rFonts w:ascii="Arial" w:hAnsi="Arial" w:cs="Arial"/>
          <w:b/>
          <w:bCs/>
        </w:rPr>
        <w:t>User</w:t>
      </w:r>
      <w:r>
        <w:rPr>
          <w:rFonts w:ascii="Arial" w:hAnsi="Arial" w:cs="Arial"/>
        </w:rPr>
        <w:t xml:space="preserve">: </w:t>
      </w:r>
    </w:p>
    <w:p w14:paraId="151C27AD" w14:textId="77777777" w:rsidR="00CA2ECB" w:rsidRDefault="00CA2ECB" w:rsidP="00CA2ECB">
      <w:pPr>
        <w:pStyle w:val="clauseindent"/>
        <w:widowControl/>
        <w:ind w:left="2553" w:hanging="851"/>
        <w:jc w:val="both"/>
        <w:rPr>
          <w:rFonts w:ascii="Arial" w:hAnsi="Arial" w:cs="Arial"/>
        </w:rPr>
      </w:pPr>
      <w:bookmarkStart w:id="544" w:name="_DV_M270"/>
      <w:bookmarkEnd w:id="544"/>
      <w:r>
        <w:rPr>
          <w:rFonts w:ascii="Arial" w:hAnsi="Arial" w:cs="Arial"/>
        </w:rPr>
        <w:t>(i)</w:t>
      </w:r>
      <w:r>
        <w:rPr>
          <w:rFonts w:ascii="Arial" w:hAnsi="Arial" w:cs="Arial"/>
        </w:rPr>
        <w:tab/>
        <w:t xml:space="preserve">is acquired by the </w:t>
      </w:r>
      <w:r>
        <w:rPr>
          <w:rFonts w:ascii="Arial" w:hAnsi="Arial" w:cs="Arial"/>
          <w:b/>
          <w:bCs/>
        </w:rPr>
        <w:t>User</w:t>
      </w:r>
      <w:r>
        <w:rPr>
          <w:rFonts w:ascii="Arial" w:hAnsi="Arial" w:cs="Arial"/>
        </w:rPr>
        <w:t xml:space="preserve"> in circumstances in which Paragraph 6.15.6 does not apply; or</w:t>
      </w:r>
    </w:p>
    <w:p w14:paraId="742AD789" w14:textId="77777777" w:rsidR="00CA2ECB" w:rsidRDefault="00CA2ECB" w:rsidP="00CA2ECB">
      <w:pPr>
        <w:pStyle w:val="clauseindent"/>
        <w:widowControl/>
        <w:ind w:left="2553" w:hanging="851"/>
        <w:jc w:val="both"/>
        <w:rPr>
          <w:rFonts w:ascii="Arial" w:hAnsi="Arial" w:cs="Arial"/>
        </w:rPr>
      </w:pPr>
      <w:bookmarkStart w:id="545" w:name="_DV_M271"/>
      <w:bookmarkEnd w:id="545"/>
      <w:r>
        <w:rPr>
          <w:rFonts w:ascii="Arial" w:hAnsi="Arial" w:cs="Arial"/>
        </w:rPr>
        <w:t>(ii)</w:t>
      </w:r>
      <w:r>
        <w:rPr>
          <w:rFonts w:ascii="Arial" w:hAnsi="Arial" w:cs="Arial"/>
        </w:rPr>
        <w:tab/>
        <w:t xml:space="preserve">is acquired by the </w:t>
      </w:r>
      <w:r>
        <w:rPr>
          <w:rFonts w:ascii="Arial" w:hAnsi="Arial" w:cs="Arial"/>
          <w:b/>
          <w:bCs/>
        </w:rPr>
        <w:t>User</w:t>
      </w:r>
      <w:r>
        <w:rPr>
          <w:rFonts w:ascii="Arial" w:hAnsi="Arial" w:cs="Arial"/>
        </w:rPr>
        <w:t xml:space="preserve"> in circumstances in which Paragraph 6.15.6 does apply and thereafter ceases to be subject to the restrictions imposed by Paragraph 6.15.6; or</w:t>
      </w:r>
    </w:p>
    <w:p w14:paraId="2A9B8BBF" w14:textId="77777777" w:rsidR="00CA2ECB" w:rsidRDefault="00CA2ECB" w:rsidP="00CA2ECB">
      <w:pPr>
        <w:pStyle w:val="Unnumbered"/>
        <w:widowControl/>
        <w:ind w:firstLine="851"/>
        <w:rPr>
          <w:rFonts w:ascii="Arial" w:hAnsi="Arial" w:cs="Arial"/>
          <w:b w:val="0"/>
          <w:bCs w:val="0"/>
          <w:i w:val="0"/>
          <w:iCs w:val="0"/>
        </w:rPr>
      </w:pPr>
      <w:bookmarkStart w:id="546" w:name="_DV_M272"/>
      <w:bookmarkEnd w:id="546"/>
      <w:r>
        <w:rPr>
          <w:rFonts w:ascii="Arial" w:hAnsi="Arial" w:cs="Arial"/>
          <w:b w:val="0"/>
          <w:bCs w:val="0"/>
          <w:i w:val="0"/>
          <w:iCs w:val="0"/>
        </w:rPr>
        <w:t>(iii)</w:t>
      </w:r>
      <w:r>
        <w:rPr>
          <w:rFonts w:ascii="Arial" w:hAnsi="Arial" w:cs="Arial"/>
          <w:b w:val="0"/>
          <w:bCs w:val="0"/>
          <w:i w:val="0"/>
          <w:iCs w:val="0"/>
        </w:rPr>
        <w:tab/>
        <w:t xml:space="preserve">enters the public domain, </w:t>
      </w:r>
    </w:p>
    <w:p w14:paraId="2C4CE44C" w14:textId="77777777" w:rsidR="00CA2ECB" w:rsidRDefault="00CA2ECB" w:rsidP="00CA2ECB">
      <w:pPr>
        <w:widowControl/>
        <w:ind w:left="2552"/>
        <w:jc w:val="both"/>
        <w:rPr>
          <w:rFonts w:ascii="Arial" w:hAnsi="Arial" w:cs="Arial"/>
        </w:rPr>
      </w:pPr>
      <w:bookmarkStart w:id="547" w:name="_DV_M273"/>
      <w:bookmarkEnd w:id="547"/>
      <w:r>
        <w:rPr>
          <w:rFonts w:ascii="Arial" w:hAnsi="Arial" w:cs="Arial"/>
        </w:rPr>
        <w:t xml:space="preserve">and in any such case otherwise than as a result of a breach by the </w:t>
      </w:r>
      <w:r>
        <w:rPr>
          <w:rFonts w:ascii="Arial" w:hAnsi="Arial" w:cs="Arial"/>
          <w:b/>
          <w:bCs/>
        </w:rPr>
        <w:t>User</w:t>
      </w:r>
      <w:r>
        <w:rPr>
          <w:rFonts w:ascii="Arial" w:hAnsi="Arial" w:cs="Arial"/>
        </w:rPr>
        <w:t xml:space="preserve"> of its obligations in Paragraph 6.15.6 or a breach by the person who disclosed that </w:t>
      </w:r>
      <w:r>
        <w:rPr>
          <w:rFonts w:ascii="Arial" w:hAnsi="Arial" w:cs="Arial"/>
          <w:b/>
          <w:bCs/>
        </w:rPr>
        <w:t>Confidential Information</w:t>
      </w:r>
      <w:r>
        <w:rPr>
          <w:rFonts w:ascii="Arial" w:hAnsi="Arial" w:cs="Arial"/>
        </w:rPr>
        <w:t xml:space="preserve"> of that person's confidentiality obligation and the </w:t>
      </w:r>
      <w:r>
        <w:rPr>
          <w:rFonts w:ascii="Arial" w:hAnsi="Arial" w:cs="Arial"/>
          <w:b/>
          <w:bCs/>
        </w:rPr>
        <w:t>User</w:t>
      </w:r>
      <w:r>
        <w:rPr>
          <w:rFonts w:ascii="Arial" w:hAnsi="Arial" w:cs="Arial"/>
        </w:rPr>
        <w:t xml:space="preserve"> is aware of such breach; or </w:t>
      </w:r>
    </w:p>
    <w:p w14:paraId="1CDEFD25" w14:textId="77777777" w:rsidR="00CA2ECB" w:rsidRDefault="00CA2ECB" w:rsidP="00CA2ECB">
      <w:pPr>
        <w:widowControl/>
        <w:ind w:left="2835" w:hanging="2835"/>
        <w:jc w:val="both"/>
        <w:rPr>
          <w:rFonts w:ascii="Arial" w:hAnsi="Arial" w:cs="Arial"/>
        </w:rPr>
      </w:pPr>
    </w:p>
    <w:p w14:paraId="31A23D7F" w14:textId="77777777" w:rsidR="00CA2ECB" w:rsidRDefault="00CA2ECB" w:rsidP="00CA2ECB">
      <w:pPr>
        <w:widowControl/>
        <w:ind w:left="1701" w:hanging="850"/>
        <w:jc w:val="both"/>
        <w:rPr>
          <w:rFonts w:ascii="Arial" w:hAnsi="Arial" w:cs="Arial"/>
        </w:rPr>
      </w:pPr>
      <w:bookmarkStart w:id="548" w:name="_DV_M274"/>
      <w:bookmarkEnd w:id="548"/>
      <w:r>
        <w:rPr>
          <w:rFonts w:ascii="Arial" w:hAnsi="Arial" w:cs="Arial"/>
        </w:rPr>
        <w:t xml:space="preserve">(c)       if the </w:t>
      </w:r>
      <w:r>
        <w:rPr>
          <w:rFonts w:ascii="Arial" w:hAnsi="Arial" w:cs="Arial"/>
          <w:b/>
          <w:bCs/>
        </w:rPr>
        <w:t>User</w:t>
      </w:r>
      <w:r>
        <w:rPr>
          <w:rFonts w:ascii="Arial" w:hAnsi="Arial" w:cs="Arial"/>
        </w:rPr>
        <w:t xml:space="preserve"> is required or permitted to make disclosure of the </w:t>
      </w:r>
      <w:r>
        <w:rPr>
          <w:rFonts w:ascii="Arial" w:hAnsi="Arial" w:cs="Arial"/>
          <w:b/>
          <w:bCs/>
        </w:rPr>
        <w:t>Confidential Information</w:t>
      </w:r>
      <w:r>
        <w:rPr>
          <w:rFonts w:ascii="Arial" w:hAnsi="Arial" w:cs="Arial"/>
        </w:rPr>
        <w:t xml:space="preserve"> to any person: </w:t>
      </w:r>
    </w:p>
    <w:p w14:paraId="381E0ECC" w14:textId="77777777" w:rsidR="00CA2ECB" w:rsidRDefault="00CA2ECB" w:rsidP="00CA2ECB">
      <w:pPr>
        <w:widowControl/>
        <w:ind w:left="2835" w:hanging="2835"/>
        <w:jc w:val="both"/>
        <w:rPr>
          <w:rFonts w:ascii="Arial" w:hAnsi="Arial" w:cs="Arial"/>
        </w:rPr>
      </w:pPr>
    </w:p>
    <w:p w14:paraId="742A83E5" w14:textId="77777777" w:rsidR="00CA2ECB" w:rsidRDefault="00CA2ECB" w:rsidP="00CA2ECB">
      <w:pPr>
        <w:widowControl/>
        <w:ind w:left="2835" w:hanging="1134"/>
        <w:jc w:val="both"/>
        <w:rPr>
          <w:rFonts w:ascii="Arial" w:hAnsi="Arial" w:cs="Arial"/>
        </w:rPr>
      </w:pPr>
      <w:bookmarkStart w:id="549" w:name="_DV_M275"/>
      <w:bookmarkEnd w:id="549"/>
      <w:r>
        <w:rPr>
          <w:rFonts w:ascii="Arial" w:hAnsi="Arial" w:cs="Arial"/>
        </w:rPr>
        <w:t>(i)</w:t>
      </w:r>
      <w:r>
        <w:rPr>
          <w:rFonts w:ascii="Arial" w:hAnsi="Arial" w:cs="Arial"/>
        </w:rPr>
        <w:tab/>
        <w:t xml:space="preserve">in compliance with the duties of the </w:t>
      </w:r>
      <w:r>
        <w:rPr>
          <w:rFonts w:ascii="Arial" w:hAnsi="Arial" w:cs="Arial"/>
          <w:b/>
          <w:bCs/>
        </w:rPr>
        <w:t>User</w:t>
      </w:r>
      <w:r>
        <w:rPr>
          <w:rFonts w:ascii="Arial" w:hAnsi="Arial" w:cs="Arial"/>
        </w:rPr>
        <w:t xml:space="preserve"> under the </w:t>
      </w:r>
      <w:r>
        <w:rPr>
          <w:rFonts w:ascii="Arial" w:hAnsi="Arial" w:cs="Arial"/>
          <w:b/>
          <w:bCs/>
        </w:rPr>
        <w:t>Act</w:t>
      </w:r>
      <w:r>
        <w:rPr>
          <w:rFonts w:ascii="Arial" w:hAnsi="Arial" w:cs="Arial"/>
        </w:rPr>
        <w:t xml:space="preserve"> or any other requirement of a </w:t>
      </w:r>
      <w:r>
        <w:rPr>
          <w:rFonts w:ascii="Arial" w:hAnsi="Arial" w:cs="Arial"/>
          <w:b/>
          <w:bCs/>
        </w:rPr>
        <w:t>Competent Authority</w:t>
      </w:r>
      <w:r>
        <w:rPr>
          <w:rFonts w:ascii="Arial" w:hAnsi="Arial" w:cs="Arial"/>
        </w:rPr>
        <w:t>; or</w:t>
      </w:r>
    </w:p>
    <w:p w14:paraId="1E12D597" w14:textId="77777777" w:rsidR="00CA2ECB" w:rsidRDefault="00CA2ECB" w:rsidP="00CA2ECB">
      <w:pPr>
        <w:widowControl/>
        <w:ind w:left="2835" w:hanging="2835"/>
        <w:jc w:val="both"/>
        <w:rPr>
          <w:rFonts w:ascii="Arial" w:hAnsi="Arial" w:cs="Arial"/>
        </w:rPr>
      </w:pPr>
    </w:p>
    <w:p w14:paraId="5398BCD3" w14:textId="77777777" w:rsidR="00CA2ECB" w:rsidRDefault="00CA2ECB" w:rsidP="00CA2ECB">
      <w:pPr>
        <w:widowControl/>
        <w:ind w:left="2835" w:hanging="1134"/>
        <w:jc w:val="both"/>
        <w:rPr>
          <w:rFonts w:ascii="Arial" w:hAnsi="Arial" w:cs="Arial"/>
        </w:rPr>
      </w:pPr>
      <w:bookmarkStart w:id="550" w:name="_DV_M276"/>
      <w:bookmarkEnd w:id="550"/>
      <w:r>
        <w:rPr>
          <w:rFonts w:ascii="Arial" w:hAnsi="Arial" w:cs="Arial"/>
        </w:rPr>
        <w:t>(ii)</w:t>
      </w:r>
      <w:r>
        <w:rPr>
          <w:rFonts w:ascii="Arial" w:hAnsi="Arial" w:cs="Arial"/>
        </w:rPr>
        <w:tab/>
        <w:t xml:space="preserve">in compliance with the conditions of any </w:t>
      </w:r>
      <w:r>
        <w:rPr>
          <w:rFonts w:ascii="Arial" w:hAnsi="Arial" w:cs="Arial"/>
          <w:b/>
          <w:bCs/>
        </w:rPr>
        <w:t>Licence</w:t>
      </w:r>
      <w:r>
        <w:rPr>
          <w:rFonts w:ascii="Arial" w:hAnsi="Arial" w:cs="Arial"/>
        </w:rPr>
        <w:t xml:space="preserve"> or any document referred to in any </w:t>
      </w:r>
      <w:r>
        <w:rPr>
          <w:rFonts w:ascii="Arial" w:hAnsi="Arial" w:cs="Arial"/>
          <w:b/>
          <w:bCs/>
        </w:rPr>
        <w:t>Licence</w:t>
      </w:r>
      <w:r>
        <w:rPr>
          <w:rFonts w:ascii="Arial" w:hAnsi="Arial" w:cs="Arial"/>
        </w:rPr>
        <w:t xml:space="preserve"> with which the </w:t>
      </w:r>
      <w:r>
        <w:rPr>
          <w:rFonts w:ascii="Arial" w:hAnsi="Arial" w:cs="Arial"/>
          <w:b/>
          <w:bCs/>
        </w:rPr>
        <w:t>User</w:t>
      </w:r>
      <w:r>
        <w:rPr>
          <w:rFonts w:ascii="Arial" w:hAnsi="Arial" w:cs="Arial"/>
        </w:rPr>
        <w:t xml:space="preserve"> is required to comply or</w:t>
      </w:r>
    </w:p>
    <w:p w14:paraId="2590C29F" w14:textId="77777777" w:rsidR="00CA2ECB" w:rsidRDefault="00CA2ECB" w:rsidP="00CA2ECB">
      <w:pPr>
        <w:widowControl/>
        <w:ind w:left="2835" w:hanging="2835"/>
        <w:jc w:val="both"/>
        <w:rPr>
          <w:rFonts w:ascii="Arial" w:hAnsi="Arial" w:cs="Arial"/>
        </w:rPr>
      </w:pPr>
    </w:p>
    <w:p w14:paraId="3D870AAE" w14:textId="77777777" w:rsidR="00CA2ECB" w:rsidRDefault="00CA2ECB" w:rsidP="00CA2ECB">
      <w:pPr>
        <w:widowControl/>
        <w:ind w:left="2835" w:hanging="1134"/>
        <w:jc w:val="both"/>
        <w:rPr>
          <w:rFonts w:ascii="Arial" w:hAnsi="Arial" w:cs="Arial"/>
        </w:rPr>
      </w:pPr>
      <w:bookmarkStart w:id="551" w:name="_DV_M277"/>
      <w:bookmarkEnd w:id="551"/>
      <w:r>
        <w:rPr>
          <w:rFonts w:ascii="Arial" w:hAnsi="Arial" w:cs="Arial"/>
        </w:rPr>
        <w:t>(iii)</w:t>
      </w:r>
      <w:r>
        <w:rPr>
          <w:rFonts w:ascii="Arial" w:hAnsi="Arial" w:cs="Arial"/>
        </w:rPr>
        <w:tab/>
        <w:t>in compliance with any other requirement of law; or</w:t>
      </w:r>
    </w:p>
    <w:p w14:paraId="00B1828B" w14:textId="77777777" w:rsidR="00CA2ECB" w:rsidRDefault="00CA2ECB" w:rsidP="00CA2ECB">
      <w:pPr>
        <w:widowControl/>
        <w:ind w:left="2835" w:hanging="2835"/>
        <w:jc w:val="both"/>
        <w:rPr>
          <w:rFonts w:ascii="Arial" w:hAnsi="Arial" w:cs="Arial"/>
        </w:rPr>
      </w:pPr>
    </w:p>
    <w:p w14:paraId="34E9ACFE" w14:textId="77777777" w:rsidR="00CA2ECB" w:rsidRDefault="00CA2ECB" w:rsidP="00CA2ECB">
      <w:pPr>
        <w:widowControl/>
        <w:ind w:left="2835" w:hanging="1134"/>
        <w:jc w:val="both"/>
        <w:rPr>
          <w:rFonts w:ascii="Arial" w:hAnsi="Arial" w:cs="Arial"/>
        </w:rPr>
      </w:pPr>
      <w:bookmarkStart w:id="552" w:name="_DV_M278"/>
      <w:bookmarkEnd w:id="552"/>
      <w:r>
        <w:rPr>
          <w:rFonts w:ascii="Arial" w:hAnsi="Arial" w:cs="Arial"/>
        </w:rPr>
        <w:t>(iv)</w:t>
      </w:r>
      <w:r>
        <w:rPr>
          <w:rFonts w:ascii="Arial" w:hAnsi="Arial" w:cs="Arial"/>
        </w:rPr>
        <w:tab/>
        <w:t xml:space="preserve">in response to a requirement of any stock exchange or regulatory authority or the Panel on Take-overs and Mergers; or </w:t>
      </w:r>
    </w:p>
    <w:p w14:paraId="039E6358" w14:textId="77777777" w:rsidR="00CA2ECB" w:rsidRDefault="00CA2ECB" w:rsidP="00CA2ECB">
      <w:pPr>
        <w:widowControl/>
        <w:ind w:left="2835" w:hanging="2835"/>
        <w:jc w:val="both"/>
        <w:rPr>
          <w:rFonts w:ascii="Arial" w:hAnsi="Arial" w:cs="Arial"/>
        </w:rPr>
      </w:pPr>
    </w:p>
    <w:p w14:paraId="6E55E87E" w14:textId="77777777" w:rsidR="00CA2ECB" w:rsidRDefault="00CA2ECB" w:rsidP="00CA2ECB">
      <w:pPr>
        <w:widowControl/>
        <w:ind w:left="2835" w:hanging="1134"/>
        <w:jc w:val="both"/>
        <w:rPr>
          <w:rFonts w:ascii="Arial" w:hAnsi="Arial" w:cs="Arial"/>
        </w:rPr>
      </w:pPr>
      <w:bookmarkStart w:id="553" w:name="_DV_M279"/>
      <w:bookmarkEnd w:id="553"/>
      <w:r>
        <w:rPr>
          <w:rFonts w:ascii="Arial" w:hAnsi="Arial" w:cs="Arial"/>
        </w:rPr>
        <w:t>(v)</w:t>
      </w:r>
      <w:r>
        <w:rPr>
          <w:rFonts w:ascii="Arial" w:hAnsi="Arial" w:cs="Arial"/>
        </w:rPr>
        <w:tab/>
        <w:t xml:space="preserve">pursuant to the Arbitration Rules for the </w:t>
      </w:r>
      <w:r>
        <w:rPr>
          <w:rFonts w:ascii="Arial" w:hAnsi="Arial" w:cs="Arial"/>
          <w:b/>
          <w:bCs/>
        </w:rPr>
        <w:t>Electricity Arbitration Association</w:t>
      </w:r>
      <w:r>
        <w:rPr>
          <w:rFonts w:ascii="Arial" w:hAnsi="Arial" w:cs="Arial"/>
        </w:rPr>
        <w:t xml:space="preserve"> or pursuant to any judicial or other arbitral process (including where determination is by an expert) or tribunal having jurisdiction in relation to the </w:t>
      </w:r>
      <w:r>
        <w:rPr>
          <w:rFonts w:ascii="Arial" w:hAnsi="Arial" w:cs="Arial"/>
          <w:b/>
          <w:bCs/>
        </w:rPr>
        <w:t>User</w:t>
      </w:r>
      <w:r>
        <w:rPr>
          <w:rFonts w:ascii="Arial" w:hAnsi="Arial" w:cs="Arial"/>
        </w:rPr>
        <w:t xml:space="preserve">; or </w:t>
      </w:r>
    </w:p>
    <w:p w14:paraId="70C510D6" w14:textId="77777777" w:rsidR="000535DE" w:rsidRDefault="000535DE" w:rsidP="00CA2ECB">
      <w:pPr>
        <w:widowControl/>
        <w:ind w:left="2835" w:hanging="1134"/>
        <w:jc w:val="both"/>
        <w:rPr>
          <w:rFonts w:ascii="Arial" w:hAnsi="Arial" w:cs="Arial"/>
        </w:rPr>
      </w:pPr>
    </w:p>
    <w:p w14:paraId="5323C8EB" w14:textId="77777777" w:rsidR="000535DE" w:rsidRDefault="000535DE" w:rsidP="00CA2ECB">
      <w:pPr>
        <w:widowControl/>
        <w:ind w:left="2835" w:hanging="1134"/>
        <w:jc w:val="both"/>
        <w:rPr>
          <w:rFonts w:ascii="Arial" w:hAnsi="Arial" w:cs="Arial"/>
        </w:rPr>
      </w:pPr>
      <w:r>
        <w:rPr>
          <w:rFonts w:ascii="Arial" w:hAnsi="Arial" w:cs="Arial"/>
        </w:rPr>
        <w:t>(vi)</w:t>
      </w:r>
      <w:r>
        <w:rPr>
          <w:rFonts w:ascii="Arial" w:hAnsi="Arial" w:cs="Arial"/>
        </w:rPr>
        <w:tab/>
      </w:r>
      <w:r w:rsidR="00766537">
        <w:rPr>
          <w:rFonts w:ascii="Arial" w:hAnsi="Arial" w:cs="Arial"/>
        </w:rPr>
        <w:t>pursuant to an EMR Document; or</w:t>
      </w:r>
      <w:r>
        <w:rPr>
          <w:rFonts w:ascii="Arial" w:hAnsi="Arial" w:cs="Arial"/>
        </w:rPr>
        <w:t xml:space="preserve"> </w:t>
      </w:r>
    </w:p>
    <w:p w14:paraId="1EDFBDDC" w14:textId="77777777" w:rsidR="00CA2ECB" w:rsidRDefault="00CA2ECB" w:rsidP="00CA2ECB">
      <w:pPr>
        <w:widowControl/>
        <w:ind w:left="2835" w:hanging="2835"/>
        <w:jc w:val="both"/>
        <w:rPr>
          <w:rFonts w:ascii="Arial" w:hAnsi="Arial" w:cs="Arial"/>
        </w:rPr>
      </w:pPr>
    </w:p>
    <w:p w14:paraId="08835646" w14:textId="77777777" w:rsidR="00CA2ECB" w:rsidRDefault="00CA2ECB" w:rsidP="00CA2ECB">
      <w:pPr>
        <w:widowControl/>
        <w:ind w:left="1701" w:hanging="850"/>
        <w:jc w:val="both"/>
        <w:rPr>
          <w:rFonts w:ascii="Arial" w:hAnsi="Arial" w:cs="Arial"/>
        </w:rPr>
      </w:pPr>
      <w:bookmarkStart w:id="554" w:name="_DV_M280"/>
      <w:bookmarkEnd w:id="554"/>
      <w:r>
        <w:rPr>
          <w:rFonts w:ascii="Arial" w:hAnsi="Arial" w:cs="Arial"/>
        </w:rPr>
        <w:t>(d)</w:t>
      </w:r>
      <w:r>
        <w:rPr>
          <w:rFonts w:ascii="Arial" w:hAnsi="Arial" w:cs="Arial"/>
        </w:rPr>
        <w:tab/>
        <w:t xml:space="preserve">where </w:t>
      </w:r>
      <w:r>
        <w:rPr>
          <w:rFonts w:ascii="Arial" w:hAnsi="Arial" w:cs="Arial"/>
          <w:b/>
          <w:bCs/>
        </w:rPr>
        <w:t>Confidential Information</w:t>
      </w:r>
      <w:r>
        <w:rPr>
          <w:rFonts w:ascii="Arial" w:hAnsi="Arial" w:cs="Arial"/>
        </w:rPr>
        <w:t xml:space="preserve"> is furnished by the </w:t>
      </w:r>
      <w:r>
        <w:rPr>
          <w:rFonts w:ascii="Arial" w:hAnsi="Arial" w:cs="Arial"/>
          <w:b/>
          <w:bCs/>
        </w:rPr>
        <w:t>User</w:t>
      </w:r>
      <w:r>
        <w:rPr>
          <w:rFonts w:ascii="Arial" w:hAnsi="Arial" w:cs="Arial"/>
        </w:rPr>
        <w:t xml:space="preserve"> to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xml:space="preserve"> or to the employees, directors, agents, consultants and professional advisors of the </w:t>
      </w:r>
      <w:r>
        <w:rPr>
          <w:rFonts w:ascii="Arial" w:hAnsi="Arial" w:cs="Arial"/>
          <w:b/>
          <w:bCs/>
        </w:rPr>
        <w:t xml:space="preserve">User </w:t>
      </w:r>
      <w:r>
        <w:rPr>
          <w:rFonts w:ascii="Arial" w:hAnsi="Arial" w:cs="Arial"/>
        </w:rPr>
        <w:t xml:space="preserve">or those of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in each case on the basis set out in Paragraph 6.15.8.</w:t>
      </w:r>
    </w:p>
    <w:p w14:paraId="31917B7F" w14:textId="77777777" w:rsidR="00CA2ECB" w:rsidRDefault="00CA2ECB" w:rsidP="00CA2ECB">
      <w:pPr>
        <w:widowControl/>
        <w:ind w:left="2835" w:hanging="2835"/>
        <w:jc w:val="both"/>
        <w:rPr>
          <w:rFonts w:ascii="Arial" w:hAnsi="Arial" w:cs="Arial"/>
        </w:rPr>
      </w:pPr>
    </w:p>
    <w:p w14:paraId="353B763A" w14:textId="77777777" w:rsidR="00CA2ECB" w:rsidRDefault="00CA2ECB" w:rsidP="00CA2ECB">
      <w:pPr>
        <w:widowControl/>
        <w:tabs>
          <w:tab w:val="left" w:pos="5529"/>
        </w:tabs>
        <w:ind w:left="851" w:hanging="851"/>
        <w:jc w:val="both"/>
      </w:pPr>
      <w:bookmarkStart w:id="555" w:name="_DV_M281"/>
      <w:bookmarkEnd w:id="555"/>
      <w:r>
        <w:rPr>
          <w:rFonts w:ascii="Arial" w:hAnsi="Arial" w:cs="Arial"/>
        </w:rPr>
        <w:t>6.15.8</w:t>
      </w:r>
      <w:r>
        <w:rPr>
          <w:rFonts w:ascii="Arial" w:hAnsi="Arial" w:cs="Arial"/>
        </w:rPr>
        <w:tab/>
        <w:t>With effect from the date of the</w:t>
      </w:r>
      <w:r>
        <w:rPr>
          <w:rFonts w:ascii="Arial" w:hAnsi="Arial" w:cs="Arial"/>
          <w:b/>
          <w:bCs/>
        </w:rPr>
        <w:t xml:space="preserve"> MCUSA</w:t>
      </w:r>
      <w:r>
        <w:rPr>
          <w:rFonts w:ascii="Arial" w:hAnsi="Arial" w:cs="Arial"/>
        </w:rPr>
        <w:t xml:space="preserve"> the</w:t>
      </w:r>
      <w:r>
        <w:rPr>
          <w:rFonts w:ascii="Arial" w:hAnsi="Arial" w:cs="Arial"/>
          <w:b/>
          <w:bCs/>
        </w:rPr>
        <w:t xml:space="preserve"> User </w:t>
      </w:r>
      <w:r>
        <w:rPr>
          <w:rFonts w:ascii="Arial" w:hAnsi="Arial" w:cs="Arial"/>
        </w:rPr>
        <w:t xml:space="preserve">shall adopt procedures within its organisation for ensuring the confidentiality of all </w:t>
      </w:r>
      <w:r>
        <w:rPr>
          <w:rFonts w:ascii="Arial" w:hAnsi="Arial" w:cs="Arial"/>
          <w:b/>
          <w:bCs/>
        </w:rPr>
        <w:t>Confidential Information</w:t>
      </w:r>
      <w:r>
        <w:rPr>
          <w:rFonts w:ascii="Arial" w:hAnsi="Arial" w:cs="Arial"/>
        </w:rPr>
        <w:t xml:space="preserve"> which it is obliged to preserve as confidential under Paragraph 6.15.6 These procedures are:</w:t>
      </w:r>
      <w:r>
        <w:t xml:space="preserve"> </w:t>
      </w:r>
    </w:p>
    <w:p w14:paraId="453366A9" w14:textId="77777777" w:rsidR="00CA2ECB" w:rsidRDefault="00CA2ECB" w:rsidP="00CA2ECB">
      <w:pPr>
        <w:widowControl/>
        <w:ind w:left="2835" w:hanging="2835"/>
        <w:jc w:val="both"/>
      </w:pPr>
    </w:p>
    <w:p w14:paraId="5FF64832" w14:textId="77777777" w:rsidR="00CA2ECB" w:rsidRDefault="00CA2ECB" w:rsidP="00CA2ECB">
      <w:pPr>
        <w:pStyle w:val="clauseindent"/>
        <w:widowControl/>
        <w:ind w:left="2835" w:hanging="1133"/>
        <w:jc w:val="both"/>
        <w:rPr>
          <w:rFonts w:ascii="Arial" w:hAnsi="Arial" w:cs="Arial"/>
        </w:rPr>
      </w:pPr>
      <w:bookmarkStart w:id="556" w:name="_DV_M282"/>
      <w:bookmarkEnd w:id="556"/>
      <w:r>
        <w:rPr>
          <w:rFonts w:ascii="Arial" w:hAnsi="Arial" w:cs="Arial"/>
        </w:rPr>
        <w:t>6.15.8.1</w:t>
      </w:r>
      <w:r>
        <w:rPr>
          <w:rFonts w:ascii="Arial" w:hAnsi="Arial" w:cs="Arial"/>
        </w:rPr>
        <w:tab/>
        <w:t xml:space="preserve">the </w:t>
      </w:r>
      <w:r>
        <w:rPr>
          <w:rFonts w:ascii="Arial" w:hAnsi="Arial" w:cs="Arial"/>
          <w:b/>
          <w:bCs/>
        </w:rPr>
        <w:t>Confidential Information</w:t>
      </w:r>
      <w:r>
        <w:rPr>
          <w:rFonts w:ascii="Arial" w:hAnsi="Arial" w:cs="Arial"/>
        </w:rPr>
        <w:t xml:space="preserve"> will be disseminated within the </w:t>
      </w:r>
      <w:r>
        <w:rPr>
          <w:rFonts w:ascii="Arial" w:hAnsi="Arial" w:cs="Arial"/>
          <w:b/>
          <w:bCs/>
        </w:rPr>
        <w:t>User</w:t>
      </w:r>
      <w:r>
        <w:rPr>
          <w:rFonts w:ascii="Arial" w:hAnsi="Arial" w:cs="Arial"/>
        </w:rPr>
        <w:t xml:space="preserve"> only on a "need to know" basis; </w:t>
      </w:r>
    </w:p>
    <w:p w14:paraId="063C8819" w14:textId="77777777" w:rsidR="00CA2ECB" w:rsidRDefault="00CA2ECB" w:rsidP="00CA2ECB">
      <w:pPr>
        <w:pStyle w:val="clauseindent"/>
        <w:widowControl/>
        <w:ind w:left="2835" w:hanging="1133"/>
        <w:jc w:val="both"/>
        <w:rPr>
          <w:rFonts w:ascii="Arial" w:hAnsi="Arial" w:cs="Arial"/>
        </w:rPr>
      </w:pPr>
      <w:bookmarkStart w:id="557" w:name="_DV_M283"/>
      <w:bookmarkEnd w:id="557"/>
      <w:r>
        <w:rPr>
          <w:rFonts w:ascii="Arial" w:hAnsi="Arial" w:cs="Arial"/>
        </w:rPr>
        <w:t>6.15.8.2</w:t>
      </w:r>
      <w:r>
        <w:rPr>
          <w:rFonts w:ascii="Arial" w:hAnsi="Arial" w:cs="Arial"/>
        </w:rPr>
        <w:tab/>
        <w:t xml:space="preserve">employees, directors, agents, consultants and professional advisers of the </w:t>
      </w:r>
      <w:r>
        <w:rPr>
          <w:rFonts w:ascii="Arial" w:hAnsi="Arial" w:cs="Arial"/>
          <w:b/>
          <w:bCs/>
        </w:rPr>
        <w:t>User</w:t>
      </w:r>
      <w:r>
        <w:rPr>
          <w:rFonts w:ascii="Arial" w:hAnsi="Arial" w:cs="Arial"/>
        </w:rPr>
        <w:t xml:space="preserve"> or those of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xml:space="preserve"> in receipt of </w:t>
      </w:r>
      <w:r>
        <w:rPr>
          <w:rFonts w:ascii="Arial" w:hAnsi="Arial" w:cs="Arial"/>
          <w:b/>
          <w:bCs/>
        </w:rPr>
        <w:t>Confidential Information</w:t>
      </w:r>
      <w:r>
        <w:rPr>
          <w:rFonts w:ascii="Arial" w:hAnsi="Arial" w:cs="Arial"/>
        </w:rPr>
        <w:t xml:space="preserve"> will be made fully aware of the </w:t>
      </w:r>
      <w:r>
        <w:rPr>
          <w:rFonts w:ascii="Arial" w:hAnsi="Arial" w:cs="Arial"/>
          <w:b/>
          <w:bCs/>
        </w:rPr>
        <w:t>User's</w:t>
      </w:r>
      <w:r>
        <w:rPr>
          <w:rFonts w:ascii="Arial" w:hAnsi="Arial" w:cs="Arial"/>
        </w:rPr>
        <w:t xml:space="preserve"> obligations of confidence in relation thereto; and</w:t>
      </w:r>
    </w:p>
    <w:p w14:paraId="5B3DEA11" w14:textId="77777777" w:rsidR="00CA2ECB" w:rsidRDefault="00CA2ECB" w:rsidP="00CA2ECB">
      <w:pPr>
        <w:pStyle w:val="clauseindent"/>
        <w:widowControl/>
        <w:ind w:left="2835" w:hanging="1133"/>
        <w:jc w:val="both"/>
        <w:rPr>
          <w:rFonts w:ascii="Arial" w:hAnsi="Arial" w:cs="Arial"/>
        </w:rPr>
      </w:pPr>
      <w:bookmarkStart w:id="558" w:name="_DV_M284"/>
      <w:bookmarkEnd w:id="558"/>
      <w:r>
        <w:rPr>
          <w:rFonts w:ascii="Arial" w:hAnsi="Arial" w:cs="Arial"/>
        </w:rPr>
        <w:t>6.15.8.3</w:t>
      </w:r>
      <w:r>
        <w:rPr>
          <w:rFonts w:ascii="Arial" w:hAnsi="Arial" w:cs="Arial"/>
        </w:rPr>
        <w:tab/>
        <w:t xml:space="preserve">any copies of the </w:t>
      </w:r>
      <w:r>
        <w:rPr>
          <w:rFonts w:ascii="Arial" w:hAnsi="Arial" w:cs="Arial"/>
          <w:b/>
          <w:bCs/>
        </w:rPr>
        <w:t>Confidential Information</w:t>
      </w:r>
      <w:r>
        <w:rPr>
          <w:rFonts w:ascii="Arial" w:hAnsi="Arial" w:cs="Arial"/>
        </w:rPr>
        <w:t xml:space="preserve">, whether in hard copy or computerised form, will clearly identify the </w:t>
      </w:r>
      <w:r>
        <w:rPr>
          <w:rFonts w:ascii="Arial" w:hAnsi="Arial" w:cs="Arial"/>
          <w:b/>
          <w:bCs/>
        </w:rPr>
        <w:t>Confidential Information</w:t>
      </w:r>
      <w:r>
        <w:rPr>
          <w:rFonts w:ascii="Arial" w:hAnsi="Arial" w:cs="Arial"/>
        </w:rPr>
        <w:t xml:space="preserve"> as confidential.  </w:t>
      </w:r>
    </w:p>
    <w:p w14:paraId="714976D9" w14:textId="77777777" w:rsidR="00CA2ECB" w:rsidRDefault="00CA2ECB" w:rsidP="00CA2ECB">
      <w:pPr>
        <w:pStyle w:val="Heading4"/>
        <w:widowControl/>
        <w:ind w:left="851" w:hanging="851"/>
        <w:jc w:val="both"/>
        <w:rPr>
          <w:rFonts w:ascii="Arial" w:hAnsi="Arial" w:cs="Arial"/>
        </w:rPr>
      </w:pPr>
      <w:bookmarkStart w:id="559" w:name="_DV_M285"/>
      <w:bookmarkEnd w:id="559"/>
      <w:r>
        <w:rPr>
          <w:rFonts w:ascii="Arial" w:hAnsi="Arial" w:cs="Arial"/>
        </w:rPr>
        <w:t>6.15.9</w:t>
      </w:r>
      <w:r>
        <w:rPr>
          <w:rFonts w:ascii="Arial" w:hAnsi="Arial" w:cs="Arial"/>
        </w:rPr>
        <w:tab/>
        <w:t xml:space="preserve">Each </w:t>
      </w:r>
      <w:r>
        <w:rPr>
          <w:rFonts w:ascii="Arial" w:hAnsi="Arial" w:cs="Arial"/>
          <w:b/>
          <w:bCs/>
        </w:rPr>
        <w:t>User</w:t>
      </w:r>
      <w:r>
        <w:rPr>
          <w:rFonts w:ascii="Arial" w:hAnsi="Arial" w:cs="Arial"/>
        </w:rPr>
        <w:t xml:space="preserve"> shall procure that its </w:t>
      </w:r>
      <w:r>
        <w:rPr>
          <w:rFonts w:ascii="Arial" w:hAnsi="Arial" w:cs="Arial"/>
          <w:b/>
          <w:bCs/>
        </w:rPr>
        <w:t>Affiliates</w:t>
      </w:r>
      <w:r>
        <w:rPr>
          <w:rFonts w:ascii="Arial" w:hAnsi="Arial" w:cs="Arial"/>
        </w:rPr>
        <w:t xml:space="preserve">, </w:t>
      </w:r>
      <w:r>
        <w:rPr>
          <w:rFonts w:ascii="Arial" w:hAnsi="Arial" w:cs="Arial"/>
          <w:b/>
          <w:bCs/>
        </w:rPr>
        <w:t>Related</w:t>
      </w:r>
      <w:r>
        <w:rPr>
          <w:rFonts w:ascii="Arial" w:hAnsi="Arial" w:cs="Arial"/>
        </w:rPr>
        <w:t xml:space="preserve"> </w:t>
      </w:r>
      <w:r>
        <w:rPr>
          <w:rFonts w:ascii="Arial" w:hAnsi="Arial" w:cs="Arial"/>
          <w:b/>
          <w:bCs/>
        </w:rPr>
        <w:t>Undertakings</w:t>
      </w:r>
      <w:r>
        <w:rPr>
          <w:rFonts w:ascii="Arial" w:hAnsi="Arial" w:cs="Arial"/>
        </w:rPr>
        <w:t>, consultants and professional advisers observe the restrictions set out in this Paragraph 6.15 (as if references to “</w:t>
      </w:r>
      <w:r>
        <w:rPr>
          <w:rFonts w:ascii="Arial" w:hAnsi="Arial" w:cs="Arial"/>
          <w:b/>
          <w:bCs/>
        </w:rPr>
        <w:t>User</w:t>
      </w:r>
      <w:r>
        <w:rPr>
          <w:rFonts w:ascii="Arial" w:hAnsi="Arial" w:cs="Arial"/>
        </w:rPr>
        <w:t xml:space="preserve">” were references to such </w:t>
      </w:r>
      <w:r>
        <w:rPr>
          <w:rFonts w:ascii="Arial" w:hAnsi="Arial" w:cs="Arial"/>
          <w:b/>
          <w:bCs/>
        </w:rPr>
        <w:t>Affiliates</w:t>
      </w:r>
      <w:r>
        <w:rPr>
          <w:rFonts w:ascii="Arial" w:hAnsi="Arial" w:cs="Arial"/>
        </w:rPr>
        <w:t xml:space="preserve">, </w:t>
      </w:r>
      <w:r>
        <w:rPr>
          <w:rFonts w:ascii="Arial" w:hAnsi="Arial" w:cs="Arial"/>
          <w:b/>
          <w:bCs/>
        </w:rPr>
        <w:t>Related</w:t>
      </w:r>
      <w:r>
        <w:rPr>
          <w:rFonts w:ascii="Arial" w:hAnsi="Arial" w:cs="Arial"/>
        </w:rPr>
        <w:t xml:space="preserve"> </w:t>
      </w:r>
      <w:r>
        <w:rPr>
          <w:rFonts w:ascii="Arial" w:hAnsi="Arial" w:cs="Arial"/>
          <w:b/>
          <w:bCs/>
        </w:rPr>
        <w:t>Undertakings</w:t>
      </w:r>
      <w:r>
        <w:rPr>
          <w:rFonts w:ascii="Arial" w:hAnsi="Arial" w:cs="Arial"/>
        </w:rPr>
        <w:t xml:space="preserve">, consultants and professional advisers) and shall be responsible under the </w:t>
      </w:r>
      <w:r>
        <w:rPr>
          <w:rFonts w:ascii="Arial" w:hAnsi="Arial" w:cs="Arial"/>
          <w:b/>
          <w:bCs/>
        </w:rPr>
        <w:t>CUSC</w:t>
      </w:r>
      <w:r>
        <w:rPr>
          <w:rFonts w:ascii="Arial" w:hAnsi="Arial" w:cs="Arial"/>
        </w:rPr>
        <w:t xml:space="preserve"> for any failure by such persons to observe such restrictions.</w:t>
      </w:r>
    </w:p>
    <w:p w14:paraId="2A615985" w14:textId="77777777" w:rsidR="00CA2ECB" w:rsidRDefault="00CA2ECB" w:rsidP="00CA2ECB">
      <w:pPr>
        <w:pStyle w:val="Heading4"/>
        <w:widowControl/>
        <w:ind w:left="851" w:hanging="851"/>
        <w:jc w:val="both"/>
        <w:rPr>
          <w:rFonts w:ascii="Arial" w:hAnsi="Arial" w:cs="Arial"/>
        </w:rPr>
      </w:pPr>
      <w:bookmarkStart w:id="560" w:name="_DV_M286"/>
      <w:bookmarkEnd w:id="560"/>
      <w:r>
        <w:rPr>
          <w:rFonts w:ascii="Arial" w:hAnsi="Arial" w:cs="Arial"/>
        </w:rPr>
        <w:t>6.15.10</w:t>
      </w:r>
      <w:r>
        <w:rPr>
          <w:rFonts w:ascii="Arial" w:hAnsi="Arial" w:cs="Arial"/>
        </w:rPr>
        <w:tab/>
        <w:t xml:space="preserve">For the avoidance of doubt, data and other information which any </w:t>
      </w:r>
      <w:r>
        <w:rPr>
          <w:rFonts w:ascii="Arial" w:hAnsi="Arial" w:cs="Arial"/>
          <w:b/>
          <w:bCs/>
        </w:rPr>
        <w:t>CUSC Party</w:t>
      </w:r>
      <w:r>
        <w:rPr>
          <w:rFonts w:ascii="Arial" w:hAnsi="Arial" w:cs="Arial"/>
        </w:rPr>
        <w:t xml:space="preserve"> is permitted or obliged to divulge or publish to any other </w:t>
      </w:r>
      <w:r>
        <w:rPr>
          <w:rFonts w:ascii="Arial" w:hAnsi="Arial" w:cs="Arial"/>
          <w:b/>
          <w:bCs/>
        </w:rPr>
        <w:t>CUSC Party</w:t>
      </w:r>
      <w:r>
        <w:rPr>
          <w:rFonts w:ascii="Arial" w:hAnsi="Arial" w:cs="Arial"/>
        </w:rPr>
        <w:t xml:space="preserve"> pursuant to the </w:t>
      </w:r>
      <w:r>
        <w:rPr>
          <w:rFonts w:ascii="Arial" w:hAnsi="Arial" w:cs="Arial"/>
          <w:b/>
          <w:bCs/>
        </w:rPr>
        <w:t xml:space="preserve">CUSC </w:t>
      </w:r>
      <w:r>
        <w:rPr>
          <w:rFonts w:ascii="Arial" w:hAnsi="Arial" w:cs="Arial"/>
        </w:rPr>
        <w:t xml:space="preserve">shall not necessarily be regarded as being in the public domain by reason of being so divulged or published.  </w:t>
      </w:r>
    </w:p>
    <w:p w14:paraId="73B4125D" w14:textId="77777777" w:rsidR="00CA2ECB" w:rsidRDefault="00CA2ECB" w:rsidP="00CA2ECB">
      <w:pPr>
        <w:pStyle w:val="Heading4"/>
        <w:widowControl/>
        <w:ind w:left="851" w:hanging="851"/>
        <w:jc w:val="both"/>
        <w:rPr>
          <w:rFonts w:ascii="Arial" w:hAnsi="Arial" w:cs="Arial"/>
        </w:rPr>
      </w:pPr>
      <w:bookmarkStart w:id="561" w:name="_DV_M287"/>
      <w:bookmarkEnd w:id="561"/>
      <w:r>
        <w:rPr>
          <w:rFonts w:ascii="Arial" w:hAnsi="Arial" w:cs="Arial"/>
        </w:rPr>
        <w:t>6.15.11</w:t>
      </w:r>
      <w:r>
        <w:rPr>
          <w:rFonts w:ascii="Arial" w:hAnsi="Arial" w:cs="Arial"/>
        </w:rPr>
        <w:tab/>
        <w:t>Notwithst</w:t>
      </w:r>
      <w:smartTag w:uri="urn:schemas-microsoft-com:office:smarttags" w:element="PersonName">
        <w:r>
          <w:rPr>
            <w:rFonts w:ascii="Arial" w:hAnsi="Arial" w:cs="Arial"/>
          </w:rPr>
          <w:t>and</w:t>
        </w:r>
      </w:smartTag>
      <w:r>
        <w:rPr>
          <w:rFonts w:ascii="Arial" w:hAnsi="Arial" w:cs="Arial"/>
        </w:rPr>
        <w:t xml:space="preserve">ing any other provision of the </w:t>
      </w:r>
      <w:r>
        <w:rPr>
          <w:rFonts w:ascii="Arial" w:hAnsi="Arial" w:cs="Arial"/>
          <w:b/>
          <w:bCs/>
        </w:rPr>
        <w:t>CUSC</w:t>
      </w:r>
      <w:r>
        <w:rPr>
          <w:rFonts w:ascii="Arial" w:hAnsi="Arial" w:cs="Arial"/>
        </w:rPr>
        <w:t xml:space="preserve">, the provisions of this Paragraph 6.15 shall continue to bind a person after its cessation as a </w:t>
      </w:r>
      <w:r>
        <w:rPr>
          <w:rFonts w:ascii="Arial" w:hAnsi="Arial" w:cs="Arial"/>
          <w:b/>
          <w:bCs/>
        </w:rPr>
        <w:t>CUSC Party</w:t>
      </w:r>
      <w:r>
        <w:rPr>
          <w:rFonts w:ascii="Arial" w:hAnsi="Arial" w:cs="Arial"/>
        </w:rPr>
        <w:t xml:space="preserve"> for whatever reason.  </w:t>
      </w:r>
      <w:bookmarkStart w:id="562" w:name="_Toc490940288"/>
    </w:p>
    <w:p w14:paraId="5E316BD3" w14:textId="77777777" w:rsidR="000535DE" w:rsidRPr="000535DE" w:rsidRDefault="000535DE" w:rsidP="000535DE">
      <w:pPr>
        <w:tabs>
          <w:tab w:val="left" w:pos="600"/>
          <w:tab w:val="right" w:pos="9576"/>
        </w:tabs>
        <w:spacing w:before="180"/>
        <w:rPr>
          <w:rFonts w:ascii="Arial" w:hAnsi="Arial"/>
          <w:spacing w:val="-4"/>
          <w:w w:val="105"/>
          <w:sz w:val="22"/>
          <w:szCs w:val="22"/>
        </w:rPr>
      </w:pPr>
      <w:r w:rsidRPr="000535DE">
        <w:rPr>
          <w:rFonts w:ascii="Arial" w:hAnsi="Arial"/>
          <w:spacing w:val="-20"/>
          <w:w w:val="105"/>
          <w:szCs w:val="22"/>
        </w:rPr>
        <w:t>6.15.12</w:t>
      </w:r>
      <w:r>
        <w:rPr>
          <w:spacing w:val="-20"/>
          <w:w w:val="105"/>
          <w:sz w:val="22"/>
          <w:szCs w:val="22"/>
        </w:rPr>
        <w:t xml:space="preserve">     </w:t>
      </w:r>
      <w:r w:rsidRPr="000535DE">
        <w:rPr>
          <w:rFonts w:ascii="Arial" w:hAnsi="Arial"/>
          <w:spacing w:val="-4"/>
          <w:w w:val="105"/>
          <w:sz w:val="22"/>
          <w:szCs w:val="22"/>
        </w:rPr>
        <w:t xml:space="preserve">Where </w:t>
      </w:r>
      <w:r w:rsidRPr="000535DE">
        <w:rPr>
          <w:rFonts w:ascii="Arial" w:hAnsi="Arial"/>
          <w:b/>
          <w:bCs/>
          <w:spacing w:val="-4"/>
          <w:w w:val="105"/>
          <w:sz w:val="22"/>
          <w:szCs w:val="22"/>
        </w:rPr>
        <w:t>The Company</w:t>
      </w:r>
      <w:r w:rsidRPr="000535DE">
        <w:rPr>
          <w:rFonts w:ascii="Arial" w:hAnsi="Arial"/>
          <w:spacing w:val="-4"/>
          <w:w w:val="105"/>
          <w:sz w:val="22"/>
          <w:szCs w:val="22"/>
        </w:rPr>
        <w:t xml:space="preserve"> </w:t>
      </w:r>
      <w:smartTag w:uri="urn:schemas-microsoft-com:office:smarttags" w:element="PersonName">
        <w:r w:rsidRPr="000535DE">
          <w:rPr>
            <w:rFonts w:ascii="Arial" w:hAnsi="Arial"/>
            <w:spacing w:val="-4"/>
            <w:w w:val="105"/>
            <w:sz w:val="22"/>
            <w:szCs w:val="22"/>
          </w:rPr>
          <w:t>and</w:t>
        </w:r>
      </w:smartTag>
      <w:r w:rsidRPr="000535DE">
        <w:rPr>
          <w:rFonts w:ascii="Arial" w:hAnsi="Arial"/>
          <w:spacing w:val="-4"/>
          <w:w w:val="105"/>
          <w:sz w:val="22"/>
          <w:szCs w:val="22"/>
        </w:rPr>
        <w:t xml:space="preserve"> a </w:t>
      </w:r>
      <w:r w:rsidRPr="000535DE">
        <w:rPr>
          <w:rFonts w:ascii="Arial" w:hAnsi="Arial"/>
          <w:b/>
          <w:bCs/>
          <w:spacing w:val="-4"/>
          <w:w w:val="105"/>
          <w:sz w:val="22"/>
          <w:szCs w:val="22"/>
        </w:rPr>
        <w:t>User</w:t>
      </w:r>
      <w:r w:rsidRPr="000535DE">
        <w:rPr>
          <w:rFonts w:ascii="Arial" w:hAnsi="Arial"/>
          <w:spacing w:val="-4"/>
          <w:w w:val="105"/>
          <w:sz w:val="22"/>
          <w:szCs w:val="22"/>
        </w:rPr>
        <w:t xml:space="preserve"> are parties to an </w:t>
      </w:r>
      <w:r w:rsidRPr="000535DE">
        <w:rPr>
          <w:rFonts w:ascii="Arial" w:hAnsi="Arial"/>
          <w:b/>
          <w:bCs/>
          <w:spacing w:val="-4"/>
          <w:w w:val="105"/>
          <w:sz w:val="22"/>
          <w:szCs w:val="22"/>
        </w:rPr>
        <w:t>Interface Agreement</w:t>
      </w:r>
      <w:r w:rsidRPr="000535DE">
        <w:rPr>
          <w:rFonts w:ascii="Arial" w:hAnsi="Arial"/>
          <w:spacing w:val="-4"/>
          <w:w w:val="105"/>
          <w:sz w:val="22"/>
          <w:szCs w:val="22"/>
        </w:rPr>
        <w:t xml:space="preserve"> in</w:t>
      </w:r>
    </w:p>
    <w:p w14:paraId="2902692D" w14:textId="77777777" w:rsidR="000535DE" w:rsidRPr="000535DE" w:rsidRDefault="000535DE" w:rsidP="000535DE">
      <w:pPr>
        <w:ind w:left="840" w:right="360"/>
        <w:jc w:val="both"/>
        <w:rPr>
          <w:rFonts w:ascii="Arial" w:hAnsi="Arial"/>
          <w:spacing w:val="-6"/>
          <w:w w:val="105"/>
          <w:sz w:val="22"/>
          <w:szCs w:val="22"/>
        </w:rPr>
      </w:pPr>
      <w:r w:rsidRPr="000535DE">
        <w:rPr>
          <w:rFonts w:ascii="Arial" w:hAnsi="Arial"/>
          <w:spacing w:val="-5"/>
          <w:w w:val="105"/>
          <w:sz w:val="22"/>
          <w:szCs w:val="22"/>
        </w:rPr>
        <w:t xml:space="preserve">relation to a connection under the </w:t>
      </w:r>
      <w:r w:rsidRPr="000535DE">
        <w:rPr>
          <w:rFonts w:ascii="Arial" w:hAnsi="Arial"/>
          <w:b/>
          <w:bCs/>
          <w:spacing w:val="-5"/>
          <w:w w:val="105"/>
          <w:sz w:val="22"/>
          <w:szCs w:val="22"/>
        </w:rPr>
        <w:t>CUSC</w:t>
      </w:r>
      <w:r w:rsidRPr="000535DE">
        <w:rPr>
          <w:rFonts w:ascii="Arial" w:hAnsi="Arial"/>
          <w:spacing w:val="-5"/>
          <w:w w:val="105"/>
          <w:sz w:val="22"/>
          <w:szCs w:val="22"/>
        </w:rPr>
        <w:t xml:space="preserve">, the confidentiality provision in that agreement shall be deemed to include the changes which have been </w:t>
      </w:r>
      <w:r w:rsidRPr="000535DE">
        <w:rPr>
          <w:rFonts w:ascii="Arial" w:hAnsi="Arial"/>
          <w:spacing w:val="-7"/>
          <w:w w:val="105"/>
          <w:sz w:val="22"/>
          <w:szCs w:val="22"/>
        </w:rPr>
        <w:t xml:space="preserve">made to this Paragraph 6.15 consequent to the introduction of the </w:t>
      </w:r>
      <w:r w:rsidRPr="000535DE">
        <w:rPr>
          <w:rFonts w:ascii="Arial" w:hAnsi="Arial"/>
          <w:b/>
          <w:bCs/>
          <w:spacing w:val="-7"/>
          <w:w w:val="105"/>
          <w:sz w:val="22"/>
          <w:szCs w:val="22"/>
        </w:rPr>
        <w:t xml:space="preserve">EMR </w:t>
      </w:r>
      <w:r w:rsidRPr="000535DE">
        <w:rPr>
          <w:rFonts w:ascii="Arial" w:hAnsi="Arial"/>
          <w:b/>
          <w:bCs/>
          <w:spacing w:val="-6"/>
          <w:w w:val="105"/>
          <w:sz w:val="22"/>
          <w:szCs w:val="22"/>
        </w:rPr>
        <w:t>Documents</w:t>
      </w:r>
      <w:r w:rsidRPr="000535DE">
        <w:rPr>
          <w:rFonts w:ascii="Arial" w:hAnsi="Arial"/>
          <w:spacing w:val="-6"/>
          <w:w w:val="105"/>
          <w:sz w:val="22"/>
          <w:szCs w:val="22"/>
        </w:rPr>
        <w:t>.</w:t>
      </w:r>
    </w:p>
    <w:p w14:paraId="5C89AFEC" w14:textId="77777777" w:rsidR="000535DE" w:rsidRDefault="000535DE" w:rsidP="00CA2ECB">
      <w:pPr>
        <w:pStyle w:val="Heading4"/>
        <w:widowControl/>
        <w:ind w:left="851" w:hanging="851"/>
        <w:jc w:val="both"/>
        <w:rPr>
          <w:rFonts w:ascii="Arial" w:hAnsi="Arial" w:cs="Arial"/>
        </w:rPr>
      </w:pPr>
    </w:p>
    <w:p w14:paraId="292EE300" w14:textId="77777777" w:rsidR="00CA2ECB" w:rsidRDefault="00CA2ECB" w:rsidP="00704700">
      <w:pPr>
        <w:pStyle w:val="Heading3"/>
        <w:ind w:left="567" w:hanging="567"/>
      </w:pPr>
      <w:bookmarkStart w:id="563" w:name="_DV_M288"/>
      <w:bookmarkEnd w:id="563"/>
      <w:r>
        <w:lastRenderedPageBreak/>
        <w:t>DATA</w:t>
      </w:r>
    </w:p>
    <w:p w14:paraId="06C750EB" w14:textId="77777777" w:rsidR="00CA2ECB" w:rsidRDefault="00CA2ECB" w:rsidP="00CA2ECB">
      <w:pPr>
        <w:pStyle w:val="clauseindent"/>
        <w:widowControl/>
        <w:jc w:val="both"/>
        <w:rPr>
          <w:rFonts w:ascii="Arial" w:hAnsi="Arial" w:cs="Arial"/>
          <w:b/>
          <w:bCs/>
          <w:i/>
          <w:iCs/>
        </w:rPr>
      </w:pPr>
      <w:bookmarkStart w:id="564" w:name="_DV_M289"/>
      <w:bookmarkEnd w:id="564"/>
      <w:r>
        <w:rPr>
          <w:rFonts w:ascii="Arial" w:hAnsi="Arial" w:cs="Arial"/>
        </w:rPr>
        <w:t xml:space="preserve">Data of a technical or operational nature collected recorded or otherwise generated pursuant to the </w:t>
      </w:r>
      <w:r>
        <w:rPr>
          <w:rFonts w:ascii="Arial" w:hAnsi="Arial" w:cs="Arial"/>
          <w:b/>
          <w:bCs/>
        </w:rPr>
        <w:t>CUSC</w:t>
      </w:r>
      <w:r>
        <w:rPr>
          <w:rFonts w:ascii="Arial" w:hAnsi="Arial" w:cs="Arial"/>
        </w:rPr>
        <w:t xml:space="preserve"> or</w:t>
      </w:r>
      <w:r>
        <w:rPr>
          <w:rFonts w:ascii="Arial" w:hAnsi="Arial" w:cs="Arial"/>
          <w:b/>
          <w:bCs/>
          <w:i/>
          <w:iCs/>
        </w:rPr>
        <w:t xml:space="preserve"> </w:t>
      </w:r>
      <w:r>
        <w:rPr>
          <w:rFonts w:ascii="Arial" w:hAnsi="Arial" w:cs="Arial"/>
        </w:rPr>
        <w:t xml:space="preserve">any relevant </w:t>
      </w:r>
      <w:r>
        <w:rPr>
          <w:rFonts w:ascii="Arial" w:hAnsi="Arial" w:cs="Arial"/>
          <w:b/>
          <w:bCs/>
        </w:rPr>
        <w:t>Bilateral Agreement</w:t>
      </w:r>
      <w:r>
        <w:rPr>
          <w:rFonts w:ascii="Arial" w:hAnsi="Arial" w:cs="Arial"/>
        </w:rPr>
        <w:t xml:space="preserve"> shall be deemed data lodged pursuant to the </w:t>
      </w:r>
      <w:r>
        <w:rPr>
          <w:rFonts w:ascii="Arial" w:hAnsi="Arial" w:cs="Arial"/>
          <w:b/>
          <w:bCs/>
        </w:rPr>
        <w:t>Grid Code</w:t>
      </w:r>
      <w:r>
        <w:rPr>
          <w:rFonts w:ascii="Arial" w:hAnsi="Arial" w:cs="Arial"/>
        </w:rPr>
        <w:t xml:space="preserve"> to the extent that the </w:t>
      </w:r>
      <w:r>
        <w:rPr>
          <w:rFonts w:ascii="Arial" w:hAnsi="Arial" w:cs="Arial"/>
          <w:b/>
          <w:bCs/>
        </w:rPr>
        <w:t>Grid Code</w:t>
      </w:r>
      <w:r>
        <w:rPr>
          <w:rFonts w:ascii="Arial" w:hAnsi="Arial" w:cs="Arial"/>
        </w:rPr>
        <w:t xml:space="preserve"> makes provision </w:t>
      </w:r>
      <w:r w:rsidR="000535DE">
        <w:rPr>
          <w:rFonts w:ascii="Arial" w:hAnsi="Arial" w:cs="Arial"/>
        </w:rPr>
        <w:t>therefore</w:t>
      </w:r>
      <w:r>
        <w:rPr>
          <w:rFonts w:ascii="Arial" w:hAnsi="Arial" w:cs="Arial"/>
        </w:rPr>
        <w:t xml:space="preserve">. </w:t>
      </w:r>
      <w:r>
        <w:rPr>
          <w:rFonts w:ascii="Arial" w:hAnsi="Arial" w:cs="Arial"/>
          <w:b/>
          <w:bCs/>
          <w:i/>
          <w:iCs/>
        </w:rPr>
        <w:t xml:space="preserve"> </w:t>
      </w:r>
    </w:p>
    <w:p w14:paraId="2777F9A6" w14:textId="77777777" w:rsidR="00CA2ECB" w:rsidRDefault="00CA2ECB" w:rsidP="00704700">
      <w:pPr>
        <w:pStyle w:val="Heading3"/>
        <w:ind w:left="567" w:hanging="567"/>
      </w:pPr>
      <w:bookmarkStart w:id="565" w:name="_DV_M290"/>
      <w:bookmarkEnd w:id="565"/>
      <w:r>
        <w:t>Not Used</w:t>
      </w:r>
    </w:p>
    <w:p w14:paraId="40B12A93" w14:textId="77777777" w:rsidR="00CA2ECB" w:rsidRDefault="00CA2ECB" w:rsidP="00704700">
      <w:pPr>
        <w:pStyle w:val="Heading3"/>
        <w:ind w:left="567" w:hanging="567"/>
      </w:pPr>
      <w:bookmarkStart w:id="566" w:name="_DV_M291"/>
      <w:bookmarkEnd w:id="566"/>
      <w:r>
        <w:t>INTELLECTUAL PROPERTY</w:t>
      </w:r>
      <w:bookmarkEnd w:id="562"/>
    </w:p>
    <w:p w14:paraId="67BB1800" w14:textId="77777777" w:rsidR="00CA2ECB" w:rsidRDefault="00CA2ECB" w:rsidP="00CA2ECB">
      <w:pPr>
        <w:pStyle w:val="clauseindent"/>
        <w:widowControl/>
        <w:jc w:val="both"/>
        <w:rPr>
          <w:rFonts w:ascii="Arial" w:hAnsi="Arial" w:cs="Arial"/>
        </w:rPr>
      </w:pPr>
      <w:bookmarkStart w:id="567" w:name="_DV_M292"/>
      <w:bookmarkEnd w:id="567"/>
      <w:r>
        <w:rPr>
          <w:rFonts w:ascii="Arial" w:hAnsi="Arial" w:cs="Arial"/>
        </w:rPr>
        <w:t xml:space="preserve">Subject to Paragraph 8.15.7, all </w:t>
      </w:r>
      <w:r>
        <w:rPr>
          <w:rFonts w:ascii="Arial" w:hAnsi="Arial" w:cs="Arial"/>
          <w:b/>
          <w:bCs/>
        </w:rPr>
        <w:t>Intellectual Property</w:t>
      </w:r>
      <w:r>
        <w:rPr>
          <w:rFonts w:ascii="Arial" w:hAnsi="Arial" w:cs="Arial"/>
        </w:rPr>
        <w:t xml:space="preserve"> relating to the subject matter of the </w:t>
      </w:r>
      <w:r>
        <w:rPr>
          <w:rFonts w:ascii="Arial" w:hAnsi="Arial" w:cs="Arial"/>
          <w:b/>
          <w:bCs/>
        </w:rPr>
        <w:t>CUSC</w:t>
      </w:r>
      <w:r>
        <w:rPr>
          <w:rFonts w:ascii="Arial" w:hAnsi="Arial" w:cs="Arial"/>
        </w:rPr>
        <w:t xml:space="preserve"> or 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conceived, originated, devised, developed or created by a </w:t>
      </w:r>
      <w:r>
        <w:rPr>
          <w:rFonts w:ascii="Arial" w:hAnsi="Arial" w:cs="Arial"/>
          <w:b/>
          <w:bCs/>
        </w:rPr>
        <w:t>CUSC Party</w:t>
      </w:r>
      <w:r>
        <w:rPr>
          <w:rFonts w:ascii="Arial" w:hAnsi="Arial" w:cs="Arial"/>
        </w:rPr>
        <w:t xml:space="preserve">, its officers, employees, agents or consultants during the currency of the </w:t>
      </w:r>
      <w:r>
        <w:rPr>
          <w:rFonts w:ascii="Arial" w:hAnsi="Arial" w:cs="Arial"/>
          <w:b/>
          <w:bCs/>
        </w:rPr>
        <w:t>CUSC</w:t>
      </w:r>
      <w:r>
        <w:rPr>
          <w:rFonts w:ascii="Arial" w:hAnsi="Arial" w:cs="Arial"/>
        </w:rPr>
        <w:t xml:space="preserve"> or any </w:t>
      </w:r>
      <w:r>
        <w:rPr>
          <w:rFonts w:ascii="Arial" w:hAnsi="Arial" w:cs="Arial"/>
          <w:b/>
          <w:bCs/>
        </w:rPr>
        <w:t xml:space="preserve">Bilateral Agreement </w:t>
      </w:r>
      <w:r>
        <w:rPr>
          <w:rFonts w:ascii="Arial" w:hAnsi="Arial" w:cs="Arial"/>
        </w:rPr>
        <w:t>or</w:t>
      </w:r>
      <w:r>
        <w:rPr>
          <w:rFonts w:ascii="Arial" w:hAnsi="Arial" w:cs="Arial"/>
          <w:b/>
          <w:bCs/>
        </w:rPr>
        <w:t xml:space="preserve"> Mandatory Services Agreement</w:t>
      </w:r>
      <w:r>
        <w:rPr>
          <w:rFonts w:ascii="Arial" w:hAnsi="Arial" w:cs="Arial"/>
        </w:rPr>
        <w:t xml:space="preserve"> shall vest in such </w:t>
      </w:r>
      <w:r>
        <w:rPr>
          <w:rFonts w:ascii="Arial" w:hAnsi="Arial" w:cs="Arial"/>
          <w:b/>
          <w:bCs/>
        </w:rPr>
        <w:t>CUSC Party</w:t>
      </w:r>
      <w:r>
        <w:rPr>
          <w:rFonts w:ascii="Arial" w:hAnsi="Arial" w:cs="Arial"/>
        </w:rPr>
        <w:t xml:space="preserve"> as sole beneficial owner thereof save where the </w:t>
      </w:r>
      <w:r>
        <w:rPr>
          <w:rFonts w:ascii="Arial" w:hAnsi="Arial" w:cs="Arial"/>
          <w:b/>
          <w:bCs/>
        </w:rPr>
        <w:t>CUSC Parties</w:t>
      </w:r>
      <w:r>
        <w:rPr>
          <w:rFonts w:ascii="Arial" w:hAnsi="Arial" w:cs="Arial"/>
        </w:rPr>
        <w:t xml:space="preserve"> agree in writing otherwise.</w:t>
      </w:r>
    </w:p>
    <w:p w14:paraId="0F94A699" w14:textId="77777777" w:rsidR="00CA2ECB" w:rsidRDefault="00CA2ECB" w:rsidP="00704700">
      <w:pPr>
        <w:pStyle w:val="Heading3"/>
        <w:ind w:left="567" w:hanging="567"/>
      </w:pPr>
      <w:bookmarkStart w:id="568" w:name="_DV_M293"/>
      <w:bookmarkStart w:id="569" w:name="_Toc490940289"/>
      <w:bookmarkEnd w:id="568"/>
      <w:r>
        <w:t>FORCE MAJEURE</w:t>
      </w:r>
      <w:bookmarkEnd w:id="569"/>
    </w:p>
    <w:p w14:paraId="54C7F2F4" w14:textId="77777777" w:rsidR="00CA2ECB" w:rsidRDefault="00CA2ECB" w:rsidP="00CA2ECB">
      <w:pPr>
        <w:pStyle w:val="clauseindent"/>
        <w:widowControl/>
        <w:jc w:val="both"/>
        <w:rPr>
          <w:rFonts w:ascii="Arial" w:hAnsi="Arial" w:cs="Arial"/>
        </w:rPr>
      </w:pPr>
      <w:bookmarkStart w:id="570" w:name="_DV_M294"/>
      <w:bookmarkEnd w:id="570"/>
      <w:r>
        <w:rPr>
          <w:rFonts w:ascii="Arial" w:hAnsi="Arial" w:cs="Arial"/>
        </w:rPr>
        <w:t xml:space="preserve">If any </w:t>
      </w:r>
      <w:r>
        <w:rPr>
          <w:rFonts w:ascii="Arial" w:hAnsi="Arial" w:cs="Arial"/>
          <w:b/>
          <w:bCs/>
        </w:rPr>
        <w:t>CUSC Party</w:t>
      </w:r>
      <w:r>
        <w:rPr>
          <w:rFonts w:ascii="Arial" w:hAnsi="Arial" w:cs="Arial"/>
        </w:rPr>
        <w:t xml:space="preserve"> (the "</w:t>
      </w:r>
      <w:r>
        <w:rPr>
          <w:rFonts w:ascii="Arial" w:hAnsi="Arial" w:cs="Arial"/>
          <w:b/>
          <w:bCs/>
        </w:rPr>
        <w:t>Non-Performing Party</w:t>
      </w:r>
      <w:r>
        <w:rPr>
          <w:rFonts w:ascii="Arial" w:hAnsi="Arial" w:cs="Arial"/>
        </w:rPr>
        <w:t xml:space="preserve">") shall be unable to carry out any of its obligations under the </w:t>
      </w:r>
      <w:r>
        <w:rPr>
          <w:rFonts w:ascii="Arial" w:hAnsi="Arial" w:cs="Arial"/>
          <w:b/>
          <w:bCs/>
        </w:rPr>
        <w:t>CUSC,</w:t>
      </w:r>
      <w:r>
        <w:rPr>
          <w:rFonts w:ascii="Arial" w:hAnsi="Arial" w:cs="Arial"/>
        </w:rPr>
        <w:t xml:space="preserve"> the relevant </w:t>
      </w:r>
      <w:r>
        <w:rPr>
          <w:rFonts w:ascii="Arial" w:hAnsi="Arial" w:cs="Arial"/>
          <w:b/>
          <w:bCs/>
        </w:rPr>
        <w:t xml:space="preserve">Bilateral Agreement </w:t>
      </w:r>
      <w:r>
        <w:rPr>
          <w:rFonts w:ascii="Arial" w:hAnsi="Arial" w:cs="Arial"/>
        </w:rPr>
        <w:t>and/or</w:t>
      </w:r>
      <w:r>
        <w:rPr>
          <w:rFonts w:ascii="Arial" w:hAnsi="Arial" w:cs="Arial"/>
          <w:b/>
          <w:bCs/>
        </w:rPr>
        <w:t xml:space="preserve"> Mandatory Services Agreement</w:t>
      </w:r>
      <w:r>
        <w:rPr>
          <w:rFonts w:ascii="Arial" w:hAnsi="Arial" w:cs="Arial"/>
        </w:rPr>
        <w:t xml:space="preserve"> due to a circumstance of </w:t>
      </w:r>
      <w:r>
        <w:rPr>
          <w:rFonts w:ascii="Arial" w:hAnsi="Arial" w:cs="Arial"/>
          <w:b/>
          <w:bCs/>
        </w:rPr>
        <w:t>Force Majeure</w:t>
      </w:r>
      <w:r>
        <w:rPr>
          <w:rFonts w:ascii="Arial" w:hAnsi="Arial" w:cs="Arial"/>
        </w:rPr>
        <w:t xml:space="preserve"> the </w:t>
      </w:r>
      <w:r>
        <w:rPr>
          <w:rFonts w:ascii="Arial" w:hAnsi="Arial" w:cs="Arial"/>
          <w:b/>
          <w:bCs/>
        </w:rPr>
        <w:t>CUSC</w:t>
      </w:r>
      <w:r>
        <w:rPr>
          <w:rFonts w:ascii="Arial" w:hAnsi="Arial" w:cs="Arial"/>
        </w:rPr>
        <w:t xml:space="preserve"> and the relevant </w:t>
      </w:r>
      <w:r>
        <w:rPr>
          <w:rFonts w:ascii="Arial" w:hAnsi="Arial" w:cs="Arial"/>
          <w:b/>
          <w:bCs/>
        </w:rPr>
        <w:t xml:space="preserve">Bilateral Agreements </w:t>
      </w:r>
      <w:r>
        <w:rPr>
          <w:rFonts w:ascii="Arial" w:hAnsi="Arial" w:cs="Arial"/>
        </w:rPr>
        <w:t xml:space="preserve">or </w:t>
      </w:r>
      <w:r>
        <w:rPr>
          <w:rFonts w:ascii="Arial" w:hAnsi="Arial" w:cs="Arial"/>
          <w:b/>
          <w:bCs/>
        </w:rPr>
        <w:t>Mandatory Services Agreements</w:t>
      </w:r>
      <w:r>
        <w:rPr>
          <w:rFonts w:ascii="Arial" w:hAnsi="Arial" w:cs="Arial"/>
        </w:rPr>
        <w:t xml:space="preserve"> shall remain in effect but:</w:t>
      </w:r>
    </w:p>
    <w:p w14:paraId="15C05D66" w14:textId="77777777" w:rsidR="00CA2ECB" w:rsidRDefault="00CA2ECB" w:rsidP="00CA2ECB">
      <w:pPr>
        <w:pStyle w:val="Unnumbered"/>
        <w:keepNext w:val="0"/>
        <w:widowControl/>
        <w:ind w:left="1702" w:hanging="851"/>
        <w:rPr>
          <w:rFonts w:ascii="Arial" w:hAnsi="Arial" w:cs="Arial"/>
          <w:b w:val="0"/>
          <w:bCs w:val="0"/>
          <w:i w:val="0"/>
          <w:iCs w:val="0"/>
        </w:rPr>
      </w:pPr>
      <w:bookmarkStart w:id="571" w:name="_DV_M295"/>
      <w:bookmarkEnd w:id="571"/>
      <w:r>
        <w:rPr>
          <w:rFonts w:ascii="Arial" w:hAnsi="Arial" w:cs="Arial"/>
          <w:b w:val="0"/>
          <w:bCs w:val="0"/>
          <w:i w:val="0"/>
          <w:iCs w:val="0"/>
        </w:rPr>
        <w:t>6.19.1</w:t>
      </w:r>
      <w:r>
        <w:rPr>
          <w:rFonts w:ascii="Arial" w:hAnsi="Arial" w:cs="Arial"/>
          <w:i w:val="0"/>
          <w:iCs w:val="0"/>
        </w:rPr>
        <w:tab/>
      </w:r>
      <w:r>
        <w:rPr>
          <w:rFonts w:ascii="Arial" w:hAnsi="Arial" w:cs="Arial"/>
          <w:b w:val="0"/>
          <w:bCs w:val="0"/>
          <w:i w:val="0"/>
          <w:iCs w:val="0"/>
        </w:rPr>
        <w:t>the</w:t>
      </w:r>
      <w:r>
        <w:rPr>
          <w:rFonts w:ascii="Arial" w:hAnsi="Arial" w:cs="Arial"/>
          <w:i w:val="0"/>
          <w:iCs w:val="0"/>
        </w:rPr>
        <w:t xml:space="preserve"> Non-Performing Party's </w:t>
      </w:r>
      <w:r>
        <w:rPr>
          <w:rFonts w:ascii="Arial" w:hAnsi="Arial" w:cs="Arial"/>
          <w:b w:val="0"/>
          <w:bCs w:val="0"/>
          <w:i w:val="0"/>
          <w:iCs w:val="0"/>
        </w:rPr>
        <w:t>relevant obligations</w:t>
      </w:r>
      <w:r>
        <w:rPr>
          <w:rFonts w:ascii="Arial" w:hAnsi="Arial" w:cs="Arial"/>
          <w:i w:val="0"/>
          <w:iCs w:val="0"/>
        </w:rPr>
        <w:t xml:space="preserve">; </w:t>
      </w:r>
    </w:p>
    <w:p w14:paraId="0FCBD4F8"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572" w:name="_DV_M296"/>
      <w:bookmarkEnd w:id="572"/>
      <w:r>
        <w:rPr>
          <w:rFonts w:ascii="Arial" w:hAnsi="Arial" w:cs="Arial"/>
          <w:b w:val="0"/>
          <w:bCs w:val="0"/>
          <w:i w:val="0"/>
          <w:iCs w:val="0"/>
        </w:rPr>
        <w:t>6.19.2</w:t>
      </w:r>
      <w:r>
        <w:rPr>
          <w:rFonts w:ascii="Arial" w:hAnsi="Arial" w:cs="Arial"/>
          <w:b w:val="0"/>
          <w:bCs w:val="0"/>
          <w:i w:val="0"/>
          <w:iCs w:val="0"/>
        </w:rPr>
        <w:tab/>
        <w:t xml:space="preserve">the obligations of each of the other </w:t>
      </w:r>
      <w:r>
        <w:rPr>
          <w:rFonts w:ascii="Arial" w:hAnsi="Arial" w:cs="Arial"/>
          <w:i w:val="0"/>
          <w:iCs w:val="0"/>
        </w:rPr>
        <w:t>CUSC Parties</w:t>
      </w:r>
      <w:r>
        <w:rPr>
          <w:rFonts w:ascii="Arial" w:hAnsi="Arial" w:cs="Arial"/>
          <w:b w:val="0"/>
          <w:bCs w:val="0"/>
          <w:i w:val="0"/>
          <w:iCs w:val="0"/>
        </w:rPr>
        <w:t xml:space="preserve"> owed to the </w:t>
      </w:r>
      <w:r>
        <w:rPr>
          <w:rFonts w:ascii="Arial" w:hAnsi="Arial" w:cs="Arial"/>
          <w:i w:val="0"/>
          <w:iCs w:val="0"/>
        </w:rPr>
        <w:t>Non-Performing Party</w:t>
      </w:r>
      <w:r>
        <w:rPr>
          <w:rFonts w:ascii="Arial" w:hAnsi="Arial" w:cs="Arial"/>
          <w:b w:val="0"/>
          <w:bCs w:val="0"/>
          <w:i w:val="0"/>
          <w:iCs w:val="0"/>
        </w:rPr>
        <w:t xml:space="preserve"> under the </w:t>
      </w:r>
      <w:r>
        <w:rPr>
          <w:rFonts w:ascii="Arial" w:hAnsi="Arial" w:cs="Arial"/>
          <w:i w:val="0"/>
          <w:iCs w:val="0"/>
        </w:rPr>
        <w:t>CUSC</w:t>
      </w:r>
      <w:r>
        <w:rPr>
          <w:rFonts w:ascii="Arial" w:hAnsi="Arial" w:cs="Arial"/>
          <w:b w:val="0"/>
          <w:bCs w:val="0"/>
          <w:i w:val="0"/>
          <w:iCs w:val="0"/>
        </w:rPr>
        <w:t xml:space="preserve"> and/or the relevant </w:t>
      </w:r>
      <w:r>
        <w:rPr>
          <w:rFonts w:ascii="Arial" w:hAnsi="Arial" w:cs="Arial"/>
          <w:i w:val="0"/>
          <w:iCs w:val="0"/>
        </w:rPr>
        <w:t xml:space="preserve">Bilateral Agreements </w:t>
      </w:r>
      <w:r>
        <w:rPr>
          <w:rFonts w:ascii="Arial" w:hAnsi="Arial" w:cs="Arial"/>
          <w:b w:val="0"/>
          <w:bCs w:val="0"/>
          <w:i w:val="0"/>
          <w:iCs w:val="0"/>
        </w:rPr>
        <w:t xml:space="preserve">or </w:t>
      </w:r>
      <w:r>
        <w:rPr>
          <w:rFonts w:ascii="Arial" w:hAnsi="Arial" w:cs="Arial"/>
          <w:i w:val="0"/>
          <w:iCs w:val="0"/>
        </w:rPr>
        <w:t>Mandatory Services Agreements</w:t>
      </w:r>
      <w:r>
        <w:rPr>
          <w:rFonts w:ascii="Arial" w:hAnsi="Arial" w:cs="Arial"/>
          <w:b w:val="0"/>
          <w:bCs w:val="0"/>
          <w:i w:val="0"/>
          <w:iCs w:val="0"/>
        </w:rPr>
        <w:t xml:space="preserve"> as the case may be; and </w:t>
      </w:r>
    </w:p>
    <w:p w14:paraId="19B5E971"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573" w:name="_DV_M297"/>
      <w:bookmarkEnd w:id="573"/>
      <w:r>
        <w:rPr>
          <w:rFonts w:ascii="Arial" w:hAnsi="Arial" w:cs="Arial"/>
          <w:b w:val="0"/>
          <w:bCs w:val="0"/>
          <w:i w:val="0"/>
          <w:iCs w:val="0"/>
        </w:rPr>
        <w:t>6.19.3</w:t>
      </w:r>
      <w:r>
        <w:rPr>
          <w:rFonts w:ascii="Arial" w:hAnsi="Arial" w:cs="Arial"/>
          <w:b w:val="0"/>
          <w:bCs w:val="0"/>
          <w:i w:val="0"/>
          <w:iCs w:val="0"/>
        </w:rPr>
        <w:tab/>
        <w:t xml:space="preserve">any other obligations of such other </w:t>
      </w:r>
      <w:r>
        <w:rPr>
          <w:rFonts w:ascii="Arial" w:hAnsi="Arial" w:cs="Arial"/>
          <w:i w:val="0"/>
          <w:iCs w:val="0"/>
        </w:rPr>
        <w:t>CUSC Parties</w:t>
      </w:r>
      <w:r>
        <w:rPr>
          <w:rFonts w:ascii="Arial" w:hAnsi="Arial" w:cs="Arial"/>
          <w:b w:val="0"/>
          <w:bCs w:val="0"/>
          <w:i w:val="0"/>
          <w:iCs w:val="0"/>
        </w:rPr>
        <w:t xml:space="preserve"> under the </w:t>
      </w:r>
      <w:r>
        <w:rPr>
          <w:rFonts w:ascii="Arial" w:hAnsi="Arial" w:cs="Arial"/>
          <w:i w:val="0"/>
          <w:iCs w:val="0"/>
        </w:rPr>
        <w:t>CUSC</w:t>
      </w:r>
      <w:r>
        <w:rPr>
          <w:rFonts w:ascii="Arial" w:hAnsi="Arial" w:cs="Arial"/>
          <w:b w:val="0"/>
          <w:bCs w:val="0"/>
          <w:i w:val="0"/>
          <w:iCs w:val="0"/>
        </w:rPr>
        <w:t xml:space="preserve"> owed between themselves which the relevant </w:t>
      </w:r>
      <w:r>
        <w:rPr>
          <w:rFonts w:ascii="Arial" w:hAnsi="Arial" w:cs="Arial"/>
          <w:i w:val="0"/>
          <w:iCs w:val="0"/>
        </w:rPr>
        <w:t>CUSC</w:t>
      </w:r>
      <w:r>
        <w:rPr>
          <w:rFonts w:ascii="Arial" w:hAnsi="Arial" w:cs="Arial"/>
          <w:b w:val="0"/>
          <w:bCs w:val="0"/>
          <w:i w:val="0"/>
          <w:iCs w:val="0"/>
        </w:rPr>
        <w:t xml:space="preserve"> </w:t>
      </w:r>
      <w:r>
        <w:rPr>
          <w:rFonts w:ascii="Arial" w:hAnsi="Arial" w:cs="Arial"/>
          <w:i w:val="0"/>
          <w:iCs w:val="0"/>
        </w:rPr>
        <w:t>Party</w:t>
      </w:r>
      <w:r>
        <w:rPr>
          <w:rFonts w:ascii="Arial" w:hAnsi="Arial" w:cs="Arial"/>
          <w:b w:val="0"/>
          <w:bCs w:val="0"/>
          <w:i w:val="0"/>
          <w:iCs w:val="0"/>
        </w:rPr>
        <w:t xml:space="preserve"> is unable to carry out directly as a result of the suspension of the </w:t>
      </w:r>
      <w:r>
        <w:rPr>
          <w:rFonts w:ascii="Arial" w:hAnsi="Arial" w:cs="Arial"/>
          <w:i w:val="0"/>
          <w:iCs w:val="0"/>
        </w:rPr>
        <w:t>Non-Performing Party's</w:t>
      </w:r>
      <w:r>
        <w:rPr>
          <w:rFonts w:ascii="Arial" w:hAnsi="Arial" w:cs="Arial"/>
          <w:b w:val="0"/>
          <w:bCs w:val="0"/>
          <w:i w:val="0"/>
          <w:iCs w:val="0"/>
        </w:rPr>
        <w:t xml:space="preserve"> obligations</w:t>
      </w:r>
    </w:p>
    <w:p w14:paraId="72C94221" w14:textId="77777777" w:rsidR="00CA2ECB" w:rsidRDefault="00CA2ECB" w:rsidP="00CA2ECB">
      <w:pPr>
        <w:pStyle w:val="Unnumbered"/>
        <w:keepNext w:val="0"/>
        <w:widowControl/>
        <w:jc w:val="both"/>
        <w:rPr>
          <w:rFonts w:ascii="Arial" w:hAnsi="Arial" w:cs="Arial"/>
          <w:b w:val="0"/>
          <w:bCs w:val="0"/>
          <w:i w:val="0"/>
          <w:iCs w:val="0"/>
        </w:rPr>
      </w:pPr>
      <w:bookmarkStart w:id="574" w:name="_DV_M298"/>
      <w:bookmarkEnd w:id="574"/>
      <w:r>
        <w:rPr>
          <w:rFonts w:ascii="Arial" w:hAnsi="Arial" w:cs="Arial"/>
          <w:b w:val="0"/>
          <w:bCs w:val="0"/>
          <w:i w:val="0"/>
          <w:iCs w:val="0"/>
        </w:rPr>
        <w:t xml:space="preserve">shall be suspended for a period equal to the circumstance of </w:t>
      </w:r>
      <w:r>
        <w:rPr>
          <w:rFonts w:ascii="Arial" w:hAnsi="Arial" w:cs="Arial"/>
          <w:i w:val="0"/>
          <w:iCs w:val="0"/>
        </w:rPr>
        <w:t>Force</w:t>
      </w:r>
      <w:r>
        <w:rPr>
          <w:rFonts w:ascii="Arial" w:hAnsi="Arial" w:cs="Arial"/>
          <w:b w:val="0"/>
          <w:bCs w:val="0"/>
          <w:i w:val="0"/>
          <w:iCs w:val="0"/>
        </w:rPr>
        <w:t xml:space="preserve"> </w:t>
      </w:r>
      <w:r>
        <w:rPr>
          <w:rFonts w:ascii="Arial" w:hAnsi="Arial" w:cs="Arial"/>
          <w:i w:val="0"/>
          <w:iCs w:val="0"/>
        </w:rPr>
        <w:t>Majeure</w:t>
      </w:r>
      <w:r>
        <w:rPr>
          <w:rFonts w:ascii="Arial" w:hAnsi="Arial" w:cs="Arial"/>
          <w:b w:val="0"/>
          <w:bCs w:val="0"/>
          <w:i w:val="0"/>
          <w:iCs w:val="0"/>
        </w:rPr>
        <w:t xml:space="preserve"> provided that:</w:t>
      </w:r>
    </w:p>
    <w:p w14:paraId="2DFAE107" w14:textId="77777777" w:rsidR="00CA2ECB" w:rsidRDefault="00CA2ECB" w:rsidP="00CA2ECB">
      <w:pPr>
        <w:pStyle w:val="Heading5"/>
        <w:widowControl/>
        <w:numPr>
          <w:ilvl w:val="0"/>
          <w:numId w:val="0"/>
        </w:numPr>
        <w:ind w:left="2553" w:hanging="852"/>
        <w:jc w:val="both"/>
        <w:rPr>
          <w:rFonts w:ascii="Arial" w:hAnsi="Arial" w:cs="Arial"/>
        </w:rPr>
      </w:pPr>
      <w:bookmarkStart w:id="575" w:name="_DV_M299"/>
      <w:bookmarkEnd w:id="575"/>
      <w:r>
        <w:rPr>
          <w:rFonts w:ascii="Arial" w:hAnsi="Arial" w:cs="Arial"/>
        </w:rPr>
        <w:t xml:space="preserve">(a) </w:t>
      </w:r>
      <w:r>
        <w:rPr>
          <w:rFonts w:ascii="Arial" w:hAnsi="Arial" w:cs="Arial"/>
        </w:rPr>
        <w:tab/>
        <w:t xml:space="preserve">the suspension of performance is of no greater scope and of no longer duration than is required by the </w:t>
      </w:r>
      <w:r>
        <w:rPr>
          <w:rFonts w:ascii="Arial" w:hAnsi="Arial" w:cs="Arial"/>
          <w:b/>
          <w:bCs/>
        </w:rPr>
        <w:t>Force Majeure</w:t>
      </w:r>
      <w:r>
        <w:rPr>
          <w:rFonts w:ascii="Arial" w:hAnsi="Arial" w:cs="Arial"/>
        </w:rPr>
        <w:t xml:space="preserve">; </w:t>
      </w:r>
    </w:p>
    <w:p w14:paraId="0C9798E5" w14:textId="77777777" w:rsidR="00CA2ECB" w:rsidRDefault="00CA2ECB" w:rsidP="00CA2ECB">
      <w:pPr>
        <w:pStyle w:val="Heading5"/>
        <w:widowControl/>
        <w:numPr>
          <w:ilvl w:val="0"/>
          <w:numId w:val="0"/>
        </w:numPr>
        <w:ind w:left="2553" w:hanging="852"/>
        <w:jc w:val="both"/>
        <w:rPr>
          <w:rFonts w:ascii="Arial" w:hAnsi="Arial" w:cs="Arial"/>
        </w:rPr>
      </w:pPr>
      <w:bookmarkStart w:id="576" w:name="_DV_M300"/>
      <w:bookmarkEnd w:id="576"/>
      <w:r>
        <w:rPr>
          <w:rFonts w:ascii="Arial" w:hAnsi="Arial" w:cs="Arial"/>
        </w:rPr>
        <w:t xml:space="preserve">(b) </w:t>
      </w:r>
      <w:r>
        <w:rPr>
          <w:rFonts w:ascii="Arial" w:hAnsi="Arial" w:cs="Arial"/>
        </w:rPr>
        <w:tab/>
        <w:t xml:space="preserve">no obligations of any </w:t>
      </w:r>
      <w:r>
        <w:rPr>
          <w:rFonts w:ascii="Arial" w:hAnsi="Arial" w:cs="Arial"/>
          <w:b/>
          <w:bCs/>
        </w:rPr>
        <w:t>CUSC Party</w:t>
      </w:r>
      <w:r>
        <w:rPr>
          <w:rFonts w:ascii="Arial" w:hAnsi="Arial" w:cs="Arial"/>
        </w:rPr>
        <w:t xml:space="preserve"> that arose before the </w:t>
      </w:r>
      <w:r>
        <w:rPr>
          <w:rFonts w:ascii="Arial" w:hAnsi="Arial" w:cs="Arial"/>
          <w:b/>
          <w:bCs/>
        </w:rPr>
        <w:t>Force Majeure</w:t>
      </w:r>
      <w:r>
        <w:rPr>
          <w:rFonts w:ascii="Arial" w:hAnsi="Arial" w:cs="Arial"/>
        </w:rPr>
        <w:t xml:space="preserve"> causing the suspension of performance are excused as a result of the </w:t>
      </w:r>
      <w:r>
        <w:rPr>
          <w:rFonts w:ascii="Arial" w:hAnsi="Arial" w:cs="Arial"/>
          <w:b/>
          <w:bCs/>
        </w:rPr>
        <w:t>Force Majeure</w:t>
      </w:r>
      <w:r>
        <w:rPr>
          <w:rFonts w:ascii="Arial" w:hAnsi="Arial" w:cs="Arial"/>
        </w:rPr>
        <w:t xml:space="preserve">; </w:t>
      </w:r>
    </w:p>
    <w:p w14:paraId="2ED14A61" w14:textId="77777777" w:rsidR="00CA2ECB" w:rsidRDefault="00CA2ECB" w:rsidP="00CA2ECB">
      <w:pPr>
        <w:pStyle w:val="Heading5"/>
        <w:widowControl/>
        <w:numPr>
          <w:ilvl w:val="0"/>
          <w:numId w:val="0"/>
        </w:numPr>
        <w:ind w:left="2553" w:hanging="852"/>
        <w:rPr>
          <w:rFonts w:ascii="Arial" w:hAnsi="Arial" w:cs="Arial"/>
        </w:rPr>
      </w:pPr>
      <w:bookmarkStart w:id="577" w:name="_DV_M301"/>
      <w:bookmarkEnd w:id="577"/>
      <w:r>
        <w:rPr>
          <w:rFonts w:ascii="Arial" w:hAnsi="Arial" w:cs="Arial"/>
        </w:rPr>
        <w:lastRenderedPageBreak/>
        <w:t>(c )</w:t>
      </w:r>
      <w:r>
        <w:rPr>
          <w:rFonts w:ascii="Arial" w:hAnsi="Arial" w:cs="Arial"/>
        </w:rPr>
        <w:tab/>
        <w:t xml:space="preserve">the </w:t>
      </w:r>
      <w:r>
        <w:rPr>
          <w:rFonts w:ascii="Arial" w:hAnsi="Arial" w:cs="Arial"/>
          <w:b/>
          <w:bCs/>
        </w:rPr>
        <w:t>Non-Performing Party</w:t>
      </w:r>
      <w:r>
        <w:rPr>
          <w:rFonts w:ascii="Arial" w:hAnsi="Arial" w:cs="Arial"/>
        </w:rPr>
        <w:t xml:space="preserve"> gives the other </w:t>
      </w:r>
      <w:r>
        <w:rPr>
          <w:rFonts w:ascii="Arial" w:hAnsi="Arial" w:cs="Arial"/>
          <w:b/>
          <w:bCs/>
        </w:rPr>
        <w:t>CUSC Parties</w:t>
      </w:r>
      <w:r>
        <w:rPr>
          <w:rFonts w:ascii="Arial" w:hAnsi="Arial" w:cs="Arial"/>
        </w:rPr>
        <w:t xml:space="preserve"> prompt notice describing the circumstance of </w:t>
      </w:r>
      <w:r>
        <w:rPr>
          <w:rFonts w:ascii="Arial" w:hAnsi="Arial" w:cs="Arial"/>
          <w:b/>
          <w:bCs/>
        </w:rPr>
        <w:t>Force Majeure</w:t>
      </w:r>
      <w:r>
        <w:rPr>
          <w:rFonts w:ascii="Arial" w:hAnsi="Arial" w:cs="Arial"/>
        </w:rPr>
        <w:t xml:space="preserve">, including the nature of the occurrence and its expected duration, and continues to furnish regular reports with respect thereto during the period of </w:t>
      </w:r>
      <w:r>
        <w:rPr>
          <w:rFonts w:ascii="Arial" w:hAnsi="Arial" w:cs="Arial"/>
          <w:b/>
          <w:bCs/>
        </w:rPr>
        <w:t>Force Majeure</w:t>
      </w:r>
      <w:r>
        <w:rPr>
          <w:rFonts w:ascii="Arial" w:hAnsi="Arial" w:cs="Arial"/>
        </w:rPr>
        <w:t xml:space="preserve">; </w:t>
      </w:r>
    </w:p>
    <w:p w14:paraId="2E1F4621" w14:textId="77777777" w:rsidR="00CA2ECB" w:rsidRDefault="00CA2ECB" w:rsidP="00CA2ECB">
      <w:pPr>
        <w:pStyle w:val="Heading5"/>
        <w:widowControl/>
        <w:numPr>
          <w:ilvl w:val="0"/>
          <w:numId w:val="0"/>
        </w:numPr>
        <w:ind w:left="2553" w:hanging="852"/>
        <w:jc w:val="both"/>
        <w:rPr>
          <w:rFonts w:ascii="Arial" w:hAnsi="Arial" w:cs="Arial"/>
        </w:rPr>
      </w:pPr>
      <w:bookmarkStart w:id="578" w:name="_DV_M302"/>
      <w:bookmarkEnd w:id="578"/>
      <w:r>
        <w:rPr>
          <w:rFonts w:ascii="Arial" w:hAnsi="Arial" w:cs="Arial"/>
        </w:rPr>
        <w:t>(d)</w:t>
      </w:r>
      <w:r>
        <w:rPr>
          <w:rFonts w:ascii="Arial" w:hAnsi="Arial" w:cs="Arial"/>
        </w:rPr>
        <w:tab/>
        <w:t xml:space="preserve">the </w:t>
      </w:r>
      <w:r>
        <w:rPr>
          <w:rFonts w:ascii="Arial" w:hAnsi="Arial" w:cs="Arial"/>
          <w:b/>
          <w:bCs/>
        </w:rPr>
        <w:t>Non-Performing Party</w:t>
      </w:r>
      <w:r>
        <w:rPr>
          <w:rFonts w:ascii="Arial" w:hAnsi="Arial" w:cs="Arial"/>
        </w:rPr>
        <w:t xml:space="preserve"> uses all reasonable efforts to remedy its inability to perform; and </w:t>
      </w:r>
    </w:p>
    <w:p w14:paraId="00D22022" w14:textId="77777777" w:rsidR="00CA2ECB" w:rsidRDefault="00CA2ECB" w:rsidP="00CA2ECB">
      <w:pPr>
        <w:pStyle w:val="Heading5"/>
        <w:widowControl/>
        <w:numPr>
          <w:ilvl w:val="0"/>
          <w:numId w:val="0"/>
        </w:numPr>
        <w:spacing w:after="0"/>
        <w:ind w:left="2553" w:hanging="852"/>
        <w:jc w:val="both"/>
        <w:rPr>
          <w:rFonts w:ascii="Arial" w:hAnsi="Arial" w:cs="Arial"/>
        </w:rPr>
      </w:pPr>
      <w:bookmarkStart w:id="579" w:name="_DV_M303"/>
      <w:bookmarkEnd w:id="579"/>
      <w:r>
        <w:rPr>
          <w:rFonts w:ascii="Arial" w:hAnsi="Arial" w:cs="Arial"/>
        </w:rPr>
        <w:t xml:space="preserve">(e) </w:t>
      </w:r>
      <w:r>
        <w:rPr>
          <w:rFonts w:ascii="Arial" w:hAnsi="Arial" w:cs="Arial"/>
        </w:rPr>
        <w:tab/>
        <w:t xml:space="preserve">as soon as practicable after the event which constitutes </w:t>
      </w:r>
      <w:r>
        <w:rPr>
          <w:rFonts w:ascii="Arial" w:hAnsi="Arial" w:cs="Arial"/>
          <w:b/>
          <w:bCs/>
        </w:rPr>
        <w:t>Force Majeure</w:t>
      </w:r>
      <w:r>
        <w:rPr>
          <w:rFonts w:ascii="Arial" w:hAnsi="Arial" w:cs="Arial"/>
        </w:rPr>
        <w:t xml:space="preserve"> the </w:t>
      </w:r>
      <w:r>
        <w:rPr>
          <w:rFonts w:ascii="Arial" w:hAnsi="Arial" w:cs="Arial"/>
          <w:b/>
          <w:bCs/>
        </w:rPr>
        <w:t>CUSC Parties</w:t>
      </w:r>
      <w:r>
        <w:rPr>
          <w:rFonts w:ascii="Arial" w:hAnsi="Arial" w:cs="Arial"/>
        </w:rPr>
        <w:t xml:space="preserve"> shall discuss how best to continue their operations so far as possible in accordance with the </w:t>
      </w:r>
      <w:r>
        <w:rPr>
          <w:rFonts w:ascii="Arial" w:hAnsi="Arial" w:cs="Arial"/>
          <w:b/>
          <w:bCs/>
        </w:rPr>
        <w:t>CUSC</w:t>
      </w:r>
      <w:r>
        <w:rPr>
          <w:rFonts w:ascii="Arial" w:hAnsi="Arial" w:cs="Arial"/>
        </w:rPr>
        <w:t xml:space="preserve">, any </w:t>
      </w:r>
      <w:r>
        <w:rPr>
          <w:rFonts w:ascii="Arial" w:hAnsi="Arial" w:cs="Arial"/>
          <w:b/>
          <w:bCs/>
        </w:rPr>
        <w:t xml:space="preserve">Bilateral Agreements </w:t>
      </w:r>
      <w:r>
        <w:rPr>
          <w:rFonts w:ascii="Arial" w:hAnsi="Arial" w:cs="Arial"/>
        </w:rPr>
        <w:t>or</w:t>
      </w:r>
      <w:r>
        <w:rPr>
          <w:rFonts w:ascii="Arial" w:hAnsi="Arial" w:cs="Arial"/>
          <w:b/>
          <w:bCs/>
        </w:rPr>
        <w:t xml:space="preserve"> Mandatory Services Agreements</w:t>
      </w:r>
      <w:r>
        <w:rPr>
          <w:rFonts w:ascii="Arial" w:hAnsi="Arial" w:cs="Arial"/>
        </w:rPr>
        <w:t xml:space="preserve"> and the </w:t>
      </w:r>
      <w:r>
        <w:rPr>
          <w:rFonts w:ascii="Arial" w:hAnsi="Arial" w:cs="Arial"/>
          <w:b/>
          <w:bCs/>
        </w:rPr>
        <w:t>Grid Code</w:t>
      </w:r>
      <w:r>
        <w:rPr>
          <w:rFonts w:ascii="Arial" w:hAnsi="Arial" w:cs="Arial"/>
        </w:rPr>
        <w:t>.</w:t>
      </w:r>
      <w:bookmarkStart w:id="580" w:name="_Toc490940290"/>
    </w:p>
    <w:p w14:paraId="1827580D" w14:textId="77777777" w:rsidR="00CA2ECB" w:rsidRDefault="00CA2ECB" w:rsidP="00CA2ECB">
      <w:pPr>
        <w:pStyle w:val="NormalIndent"/>
        <w:widowControl/>
        <w:rPr>
          <w:rFonts w:ascii="Arial" w:hAnsi="Arial" w:cs="Arial"/>
        </w:rPr>
      </w:pPr>
    </w:p>
    <w:p w14:paraId="386997D5" w14:textId="77777777" w:rsidR="00CA2ECB" w:rsidRDefault="00CA2ECB" w:rsidP="00704700">
      <w:pPr>
        <w:pStyle w:val="Heading3"/>
        <w:ind w:left="567" w:hanging="567"/>
      </w:pPr>
      <w:bookmarkStart w:id="581" w:name="_DV_M304"/>
      <w:bookmarkEnd w:id="581"/>
      <w:r>
        <w:t>WAIVER</w:t>
      </w:r>
      <w:bookmarkEnd w:id="580"/>
    </w:p>
    <w:p w14:paraId="45F292B1" w14:textId="77777777" w:rsidR="00CA2ECB" w:rsidRDefault="00CA2ECB" w:rsidP="00CA2ECB">
      <w:pPr>
        <w:pStyle w:val="clauseindent"/>
        <w:widowControl/>
        <w:spacing w:after="0"/>
        <w:jc w:val="both"/>
        <w:rPr>
          <w:rFonts w:ascii="Arial" w:hAnsi="Arial" w:cs="Arial"/>
        </w:rPr>
      </w:pPr>
      <w:bookmarkStart w:id="582" w:name="_DV_M305"/>
      <w:bookmarkEnd w:id="582"/>
      <w:r>
        <w:rPr>
          <w:rFonts w:ascii="Arial" w:hAnsi="Arial" w:cs="Arial"/>
        </w:rPr>
        <w:t xml:space="preserve">No delay by or omission of a </w:t>
      </w:r>
      <w:r>
        <w:rPr>
          <w:rFonts w:ascii="Arial" w:hAnsi="Arial" w:cs="Arial"/>
          <w:b/>
          <w:bCs/>
        </w:rPr>
        <w:t>CUSC Party</w:t>
      </w:r>
      <w:r>
        <w:rPr>
          <w:rFonts w:ascii="Arial" w:hAnsi="Arial" w:cs="Arial"/>
        </w:rPr>
        <w:t xml:space="preserve"> in exercising any right power, privilege</w:t>
      </w:r>
      <w:r>
        <w:rPr>
          <w:rFonts w:ascii="Arial" w:hAnsi="Arial" w:cs="Arial"/>
          <w:b/>
          <w:bCs/>
        </w:rPr>
        <w:t xml:space="preserve"> </w:t>
      </w:r>
      <w:r>
        <w:rPr>
          <w:rFonts w:ascii="Arial" w:hAnsi="Arial" w:cs="Arial"/>
        </w:rPr>
        <w:t xml:space="preserve">or remedy under this </w:t>
      </w:r>
      <w:r>
        <w:rPr>
          <w:rFonts w:ascii="Arial" w:hAnsi="Arial" w:cs="Arial"/>
          <w:b/>
          <w:bCs/>
        </w:rPr>
        <w:t>CUSC</w:t>
      </w:r>
      <w:r>
        <w:rPr>
          <w:rFonts w:ascii="Arial" w:hAnsi="Arial" w:cs="Arial"/>
        </w:rPr>
        <w:t xml:space="preserve">, any </w:t>
      </w:r>
      <w:r>
        <w:rPr>
          <w:rFonts w:ascii="Arial" w:hAnsi="Arial" w:cs="Arial"/>
          <w:b/>
          <w:bCs/>
        </w:rPr>
        <w:t>Bilateral Agreement</w:t>
      </w:r>
      <w:r>
        <w:rPr>
          <w:rFonts w:ascii="Arial" w:hAnsi="Arial" w:cs="Arial"/>
        </w:rPr>
        <w:t xml:space="preserve"> or any </w:t>
      </w:r>
      <w:r>
        <w:rPr>
          <w:rFonts w:ascii="Arial" w:hAnsi="Arial" w:cs="Arial"/>
          <w:b/>
          <w:bCs/>
        </w:rPr>
        <w:t>Construction Agreement</w:t>
      </w:r>
      <w:r>
        <w:rPr>
          <w:rFonts w:ascii="Arial" w:hAnsi="Arial" w:cs="Arial"/>
        </w:rPr>
        <w:t xml:space="preserve"> or any </w:t>
      </w:r>
      <w:r>
        <w:rPr>
          <w:rFonts w:ascii="Arial" w:hAnsi="Arial" w:cs="Arial"/>
          <w:b/>
          <w:bCs/>
        </w:rPr>
        <w:t>Mandatory Services Agreement</w:t>
      </w:r>
      <w:r>
        <w:rPr>
          <w:rFonts w:ascii="Arial" w:hAnsi="Arial" w:cs="Arial"/>
        </w:rPr>
        <w:t xml:space="preserve"> or the </w:t>
      </w:r>
      <w:r>
        <w:rPr>
          <w:rFonts w:ascii="Arial" w:hAnsi="Arial" w:cs="Arial"/>
          <w:b/>
          <w:bCs/>
        </w:rPr>
        <w:t>Grid Code</w:t>
      </w:r>
      <w:r>
        <w:rPr>
          <w:rFonts w:ascii="Arial" w:hAnsi="Arial" w:cs="Arial"/>
        </w:rPr>
        <w:t xml:space="preserve"> shall operate to impair such right, power, privilege or remedy or be construed as a waiver thereof. Any single or partial exercise of any such right, power, privilege or remedy shall not preclude any other or future exercise thereof or the exercise of any other right, power, privilege or remedy.</w:t>
      </w:r>
    </w:p>
    <w:p w14:paraId="05F27D66" w14:textId="77777777" w:rsidR="00CA2ECB" w:rsidRDefault="00CA2ECB" w:rsidP="00CA2ECB">
      <w:pPr>
        <w:pStyle w:val="NormalIndent"/>
        <w:widowControl/>
        <w:rPr>
          <w:rFonts w:ascii="Arial" w:hAnsi="Arial" w:cs="Arial"/>
          <w:b/>
          <w:bCs/>
          <w:i/>
          <w:iCs/>
        </w:rPr>
      </w:pPr>
    </w:p>
    <w:p w14:paraId="42C17783" w14:textId="77777777" w:rsidR="00CA2ECB" w:rsidRDefault="00CA2ECB" w:rsidP="00704700">
      <w:pPr>
        <w:pStyle w:val="Heading3"/>
        <w:ind w:left="567" w:hanging="567"/>
      </w:pPr>
      <w:bookmarkStart w:id="583" w:name="_DV_M306"/>
      <w:bookmarkStart w:id="584" w:name="_Toc490940291"/>
      <w:bookmarkEnd w:id="583"/>
      <w:r>
        <w:t>NOTICES</w:t>
      </w:r>
      <w:bookmarkEnd w:id="584"/>
    </w:p>
    <w:p w14:paraId="1312C50B" w14:textId="77777777" w:rsidR="00CA2ECB" w:rsidRDefault="00CA2ECB" w:rsidP="00CA2ECB">
      <w:pPr>
        <w:pStyle w:val="Heading4"/>
        <w:widowControl/>
        <w:ind w:left="1702" w:hanging="854"/>
        <w:rPr>
          <w:rFonts w:ascii="Arial" w:hAnsi="Arial" w:cs="Arial"/>
        </w:rPr>
      </w:pPr>
      <w:bookmarkStart w:id="585" w:name="_DV_M307"/>
      <w:bookmarkEnd w:id="585"/>
      <w:r>
        <w:rPr>
          <w:rFonts w:ascii="Arial" w:hAnsi="Arial" w:cs="Arial"/>
        </w:rPr>
        <w:t>6.21.1.</w:t>
      </w:r>
      <w:r>
        <w:rPr>
          <w:rFonts w:ascii="Arial" w:hAnsi="Arial" w:cs="Arial"/>
        </w:rPr>
        <w:tab/>
        <w:t xml:space="preserve">Save to the extent otherwise expressly provided in the </w:t>
      </w:r>
      <w:r>
        <w:rPr>
          <w:rFonts w:ascii="Arial" w:hAnsi="Arial" w:cs="Arial"/>
          <w:b/>
          <w:bCs/>
        </w:rPr>
        <w:t>CUSC</w:t>
      </w:r>
      <w:r>
        <w:rPr>
          <w:rFonts w:ascii="Arial" w:hAnsi="Arial" w:cs="Arial"/>
        </w:rPr>
        <w:t xml:space="preserve">, any </w:t>
      </w:r>
      <w:r>
        <w:rPr>
          <w:rFonts w:ascii="Arial" w:hAnsi="Arial" w:cs="Arial"/>
          <w:b/>
          <w:bCs/>
        </w:rPr>
        <w:t xml:space="preserve">Mandatory Services Agreement </w:t>
      </w:r>
      <w:r>
        <w:rPr>
          <w:rFonts w:ascii="Arial" w:hAnsi="Arial" w:cs="Arial"/>
        </w:rPr>
        <w:t xml:space="preserve">or </w:t>
      </w:r>
      <w:r>
        <w:rPr>
          <w:rFonts w:ascii="Arial" w:hAnsi="Arial" w:cs="Arial"/>
          <w:b/>
          <w:bCs/>
        </w:rPr>
        <w:t>Bilateral Agreement</w:t>
      </w:r>
      <w:r>
        <w:rPr>
          <w:rFonts w:ascii="Arial" w:hAnsi="Arial" w:cs="Arial"/>
        </w:rPr>
        <w:t>,</w:t>
      </w:r>
      <w:r>
        <w:rPr>
          <w:rFonts w:ascii="Arial" w:hAnsi="Arial" w:cs="Arial"/>
          <w:b/>
          <w:bCs/>
        </w:rPr>
        <w:t xml:space="preserve"> </w:t>
      </w:r>
      <w:r>
        <w:rPr>
          <w:rFonts w:ascii="Arial" w:hAnsi="Arial" w:cs="Arial"/>
        </w:rPr>
        <w:t xml:space="preserve">any notice or other communication to be given by one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to another under, or in connection with the matters contemplated by, the </w:t>
      </w:r>
      <w:r>
        <w:rPr>
          <w:rFonts w:ascii="Arial" w:hAnsi="Arial" w:cs="Arial"/>
          <w:b/>
          <w:bCs/>
        </w:rPr>
        <w:t>CUSC</w:t>
      </w:r>
      <w:r>
        <w:rPr>
          <w:rFonts w:ascii="Arial" w:hAnsi="Arial" w:cs="Arial"/>
        </w:rPr>
        <w:t xml:space="preserve"> shall be addressed to the recipient and sent to the address, or facsimile number of such other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as that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may have notified the other for the purpose and marked for the attention of the company secretary or to such other address, and/or facsimile number and/or marked for such other attention as such other </w:t>
      </w:r>
      <w:r>
        <w:rPr>
          <w:rFonts w:ascii="Arial" w:hAnsi="Arial" w:cs="Arial"/>
          <w:b/>
          <w:bCs/>
        </w:rPr>
        <w:t>CUSC Party</w:t>
      </w:r>
      <w:r>
        <w:rPr>
          <w:rFonts w:ascii="Arial" w:hAnsi="Arial" w:cs="Arial"/>
        </w:rPr>
        <w:t xml:space="preserve"> may from time to time specify by notice given in accordance with this Paragraph 6.21 to the </w:t>
      </w:r>
      <w:r>
        <w:rPr>
          <w:rFonts w:ascii="Arial" w:hAnsi="Arial" w:cs="Arial"/>
          <w:b/>
          <w:bCs/>
        </w:rPr>
        <w:t>CUSC Party</w:t>
      </w:r>
      <w:r>
        <w:rPr>
          <w:rFonts w:ascii="Arial" w:hAnsi="Arial" w:cs="Arial"/>
        </w:rPr>
        <w:t xml:space="preserve"> giving the relevant notice or other communication to it. </w:t>
      </w:r>
    </w:p>
    <w:p w14:paraId="521DF26A" w14:textId="77777777" w:rsidR="00CA2ECB" w:rsidRDefault="00CA2ECB" w:rsidP="00CA2ECB">
      <w:pPr>
        <w:pStyle w:val="Heading4"/>
        <w:widowControl/>
        <w:ind w:left="1702" w:hanging="854"/>
        <w:jc w:val="both"/>
        <w:rPr>
          <w:rFonts w:ascii="Arial" w:hAnsi="Arial" w:cs="Arial"/>
        </w:rPr>
      </w:pPr>
      <w:bookmarkStart w:id="586" w:name="_DV_M308"/>
      <w:bookmarkEnd w:id="586"/>
      <w:r>
        <w:rPr>
          <w:rFonts w:ascii="Arial" w:hAnsi="Arial" w:cs="Arial"/>
        </w:rPr>
        <w:t>6.21.2</w:t>
      </w:r>
      <w:r>
        <w:rPr>
          <w:rFonts w:ascii="Arial" w:hAnsi="Arial" w:cs="Arial"/>
        </w:rPr>
        <w:tab/>
        <w:t xml:space="preserve">Save as otherwise expressly provided in the </w:t>
      </w:r>
      <w:r>
        <w:rPr>
          <w:rFonts w:ascii="Arial" w:hAnsi="Arial" w:cs="Arial"/>
          <w:b/>
          <w:bCs/>
        </w:rPr>
        <w:t>CUSC</w:t>
      </w:r>
      <w:r>
        <w:rPr>
          <w:rFonts w:ascii="Arial" w:hAnsi="Arial" w:cs="Arial"/>
        </w:rPr>
        <w:t xml:space="preserve">, any notice or other communication to be given by any </w:t>
      </w:r>
      <w:r>
        <w:rPr>
          <w:rFonts w:ascii="Arial" w:hAnsi="Arial" w:cs="Arial"/>
          <w:b/>
          <w:bCs/>
        </w:rPr>
        <w:t>CUSC Party</w:t>
      </w:r>
      <w:r>
        <w:rPr>
          <w:rFonts w:ascii="Arial" w:hAnsi="Arial" w:cs="Arial"/>
        </w:rPr>
        <w:t xml:space="preserve"> to any other </w:t>
      </w:r>
      <w:r>
        <w:rPr>
          <w:rFonts w:ascii="Arial" w:hAnsi="Arial" w:cs="Arial"/>
          <w:b/>
          <w:bCs/>
        </w:rPr>
        <w:t>CUSC Party</w:t>
      </w:r>
      <w:r>
        <w:rPr>
          <w:rFonts w:ascii="Arial" w:hAnsi="Arial" w:cs="Arial"/>
        </w:rPr>
        <w:t xml:space="preserve"> under, or in connection with the matters contemplated by, the </w:t>
      </w:r>
      <w:r>
        <w:rPr>
          <w:rFonts w:ascii="Arial" w:hAnsi="Arial" w:cs="Arial"/>
          <w:b/>
          <w:bCs/>
        </w:rPr>
        <w:t>CUSC</w:t>
      </w:r>
      <w:r>
        <w:rPr>
          <w:rFonts w:ascii="Arial" w:hAnsi="Arial" w:cs="Arial"/>
        </w:rPr>
        <w:t xml:space="preserve"> shall be in writing and shall be given by letter delivered by hand or sent by first class prepaid post (airmail if overseas) or telex or facsimile, and shall be deemed to have been received: </w:t>
      </w:r>
    </w:p>
    <w:p w14:paraId="61E9A7EB" w14:textId="77777777" w:rsidR="00CA2ECB" w:rsidRDefault="00CA2ECB" w:rsidP="00CA2ECB">
      <w:pPr>
        <w:pStyle w:val="clauseindent"/>
        <w:widowControl/>
        <w:ind w:left="2835" w:hanging="1133"/>
        <w:jc w:val="both"/>
        <w:rPr>
          <w:rFonts w:ascii="Arial" w:hAnsi="Arial" w:cs="Arial"/>
        </w:rPr>
      </w:pPr>
      <w:bookmarkStart w:id="587" w:name="_DV_M309"/>
      <w:bookmarkEnd w:id="587"/>
      <w:r>
        <w:rPr>
          <w:rFonts w:ascii="Arial" w:hAnsi="Arial" w:cs="Arial"/>
        </w:rPr>
        <w:lastRenderedPageBreak/>
        <w:t>6.21.2.1</w:t>
      </w:r>
      <w:r>
        <w:rPr>
          <w:rFonts w:ascii="Arial" w:hAnsi="Arial" w:cs="Arial"/>
        </w:rPr>
        <w:tab/>
        <w:t>in the case of delivery by hand, when delivered; or</w:t>
      </w:r>
    </w:p>
    <w:p w14:paraId="5BDBD349" w14:textId="77777777" w:rsidR="00CA2ECB" w:rsidRDefault="00CA2ECB" w:rsidP="00CA2ECB">
      <w:pPr>
        <w:pStyle w:val="clauseindent"/>
        <w:widowControl/>
        <w:ind w:left="2835" w:hanging="1133"/>
        <w:jc w:val="both"/>
        <w:rPr>
          <w:rFonts w:ascii="Arial" w:hAnsi="Arial" w:cs="Arial"/>
        </w:rPr>
      </w:pPr>
      <w:bookmarkStart w:id="588" w:name="_DV_M310"/>
      <w:bookmarkEnd w:id="588"/>
      <w:r>
        <w:rPr>
          <w:rFonts w:ascii="Arial" w:hAnsi="Arial" w:cs="Arial"/>
        </w:rPr>
        <w:t>6.21.2.2</w:t>
      </w:r>
      <w:r>
        <w:rPr>
          <w:rFonts w:ascii="Arial" w:hAnsi="Arial" w:cs="Arial"/>
        </w:rPr>
        <w:tab/>
        <w:t>in the case of first class prepaid post, on the second day following the day of posting or (if sent airmail from overseas)</w:t>
      </w:r>
      <w:r>
        <w:rPr>
          <w:rFonts w:ascii="Arial" w:hAnsi="Arial" w:cs="Arial"/>
          <w:b/>
          <w:bCs/>
        </w:rPr>
        <w:t xml:space="preserve"> </w:t>
      </w:r>
      <w:r>
        <w:rPr>
          <w:rFonts w:ascii="Arial" w:hAnsi="Arial" w:cs="Arial"/>
        </w:rPr>
        <w:t xml:space="preserve">on the fifth day following the day of posting; or </w:t>
      </w:r>
    </w:p>
    <w:p w14:paraId="1B458D76" w14:textId="77777777" w:rsidR="00CA2ECB" w:rsidRDefault="00CA2ECB" w:rsidP="00CA2ECB">
      <w:pPr>
        <w:pStyle w:val="clauseindent"/>
        <w:widowControl/>
        <w:ind w:left="2835" w:hanging="1133"/>
        <w:jc w:val="both"/>
        <w:rPr>
          <w:rFonts w:ascii="Arial" w:hAnsi="Arial" w:cs="Arial"/>
        </w:rPr>
      </w:pPr>
      <w:bookmarkStart w:id="589" w:name="_DV_M311"/>
      <w:bookmarkEnd w:id="589"/>
      <w:r>
        <w:rPr>
          <w:rFonts w:ascii="Arial" w:hAnsi="Arial" w:cs="Arial"/>
        </w:rPr>
        <w:t>6.21.2.3</w:t>
      </w:r>
      <w:r>
        <w:rPr>
          <w:rFonts w:ascii="Arial" w:hAnsi="Arial" w:cs="Arial"/>
        </w:rPr>
        <w:tab/>
        <w:t xml:space="preserve">in the case of telex, on the transmission of the automatic answer back of the address (where such transmission occurs before 17.00 hours on day of transmission) and in any other case on the day following the day of transmission; or </w:t>
      </w:r>
    </w:p>
    <w:p w14:paraId="56509798" w14:textId="77777777" w:rsidR="00CA2ECB" w:rsidRDefault="00CA2ECB" w:rsidP="00CA2ECB">
      <w:pPr>
        <w:widowControl/>
        <w:ind w:left="2835" w:hanging="1134"/>
        <w:jc w:val="both"/>
        <w:rPr>
          <w:rFonts w:ascii="Arial" w:hAnsi="Arial" w:cs="Arial"/>
        </w:rPr>
      </w:pPr>
      <w:bookmarkStart w:id="590" w:name="_DV_M312"/>
      <w:bookmarkEnd w:id="590"/>
      <w:r>
        <w:rPr>
          <w:rFonts w:ascii="Arial" w:hAnsi="Arial" w:cs="Arial"/>
        </w:rPr>
        <w:t xml:space="preserve">6.21.2.4 </w:t>
      </w:r>
      <w:r>
        <w:rPr>
          <w:rFonts w:ascii="Arial" w:hAnsi="Arial" w:cs="Arial"/>
        </w:rPr>
        <w:tab/>
      </w:r>
      <w:bookmarkStart w:id="591" w:name="_DV_M313"/>
      <w:bookmarkStart w:id="592" w:name="_Toc490940292"/>
      <w:bookmarkEnd w:id="591"/>
      <w:r>
        <w:rPr>
          <w:rFonts w:ascii="Arial" w:hAnsi="Arial" w:cs="Arial"/>
        </w:rPr>
        <w:t>in the case of facsimile, on acknowledgement by the addressee’s facsimile receiving equipment (where such acknowledgement occurs before 17.00 hours on the day of acknowledgement) and in any other case on the day of acknowledgement.</w:t>
      </w:r>
    </w:p>
    <w:p w14:paraId="6CD4971B" w14:textId="77777777" w:rsidR="001F69F2" w:rsidRDefault="001F69F2" w:rsidP="00CA2ECB">
      <w:pPr>
        <w:widowControl/>
        <w:ind w:left="2835" w:hanging="1134"/>
        <w:jc w:val="both"/>
        <w:rPr>
          <w:rFonts w:ascii="Arial" w:hAnsi="Arial" w:cs="Arial"/>
        </w:rPr>
      </w:pPr>
    </w:p>
    <w:p w14:paraId="32B5CE70" w14:textId="77777777" w:rsidR="001F69F2" w:rsidRDefault="00EA3FC6" w:rsidP="00BF0C9A">
      <w:pPr>
        <w:widowControl/>
        <w:ind w:left="1701" w:hanging="981"/>
        <w:jc w:val="both"/>
        <w:rPr>
          <w:rFonts w:ascii="Arial" w:hAnsi="Arial" w:cs="Arial"/>
        </w:rPr>
      </w:pPr>
      <w:r>
        <w:rPr>
          <w:rFonts w:ascii="Arial" w:hAnsi="Arial" w:cs="Arial"/>
        </w:rPr>
        <w:t xml:space="preserve">   </w:t>
      </w:r>
      <w:r w:rsidR="001F69F2">
        <w:rPr>
          <w:rFonts w:ascii="Arial" w:hAnsi="Arial" w:cs="Arial"/>
        </w:rPr>
        <w:t>6.21.3</w:t>
      </w:r>
      <w:r>
        <w:rPr>
          <w:rFonts w:ascii="Arial" w:hAnsi="Arial" w:cs="Arial"/>
        </w:rPr>
        <w:tab/>
      </w:r>
      <w:r w:rsidR="001F69F2" w:rsidRPr="001F69F2">
        <w:rPr>
          <w:rFonts w:ascii="Arial" w:hAnsi="Arial" w:cs="Arial"/>
        </w:rPr>
        <w:t>Where CUSC expressly provides for notices or other communication to be by electronic means or a CUSC Party otherwise agrees this with another CUSC Party, the electronic communication shall be addressed and sent to the address provided for this purpose and shall, subject to Paragraph 6.21.4, be deemed to have been received one hour after it has been sent in the absence of an undeliverable return receipt received by the sender during that period.</w:t>
      </w:r>
    </w:p>
    <w:p w14:paraId="03BD5A42" w14:textId="77777777" w:rsidR="001F69F2" w:rsidRPr="001F69F2" w:rsidRDefault="001F69F2" w:rsidP="00BF0C9A">
      <w:pPr>
        <w:widowControl/>
        <w:ind w:left="1440" w:hanging="1440"/>
        <w:jc w:val="both"/>
        <w:rPr>
          <w:rFonts w:ascii="Arial" w:hAnsi="Arial" w:cs="Arial"/>
        </w:rPr>
      </w:pPr>
    </w:p>
    <w:p w14:paraId="123C58F7" w14:textId="77777777" w:rsidR="001F69F2" w:rsidRDefault="001F69F2" w:rsidP="00BF0C9A">
      <w:pPr>
        <w:widowControl/>
        <w:ind w:left="1701" w:hanging="780"/>
        <w:jc w:val="both"/>
        <w:rPr>
          <w:rFonts w:ascii="Arial" w:hAnsi="Arial" w:cs="Arial"/>
        </w:rPr>
      </w:pPr>
      <w:r w:rsidRPr="001F69F2">
        <w:rPr>
          <w:rFonts w:ascii="Arial" w:hAnsi="Arial" w:cs="Arial"/>
        </w:rPr>
        <w:t>6.21.4</w:t>
      </w:r>
      <w:r w:rsidR="00C30193">
        <w:rPr>
          <w:rFonts w:ascii="Arial" w:hAnsi="Arial" w:cs="Arial"/>
        </w:rPr>
        <w:tab/>
      </w:r>
      <w:r w:rsidRPr="001F69F2">
        <w:rPr>
          <w:rFonts w:ascii="Arial" w:hAnsi="Arial" w:cs="Arial"/>
        </w:rPr>
        <w:t>If the time at which any notice or communication sent by e-mail is deemed to have been received falls after 17.00 hours on a day, the notice or communication shall be deemed to have been received at the start of the next Business Day.</w:t>
      </w:r>
    </w:p>
    <w:p w14:paraId="302DBE0B" w14:textId="77777777" w:rsidR="001F69F2" w:rsidRPr="001F69F2" w:rsidRDefault="001F69F2" w:rsidP="00BF0C9A">
      <w:pPr>
        <w:widowControl/>
        <w:ind w:left="1440" w:hanging="1440"/>
        <w:jc w:val="both"/>
        <w:rPr>
          <w:rFonts w:ascii="Arial" w:hAnsi="Arial" w:cs="Arial"/>
        </w:rPr>
      </w:pPr>
    </w:p>
    <w:p w14:paraId="65E07C51" w14:textId="77777777" w:rsidR="001F69F2" w:rsidRDefault="00EA3FC6" w:rsidP="00BF0C9A">
      <w:pPr>
        <w:widowControl/>
        <w:ind w:left="1701" w:hanging="981"/>
        <w:jc w:val="both"/>
        <w:rPr>
          <w:rFonts w:ascii="Arial" w:hAnsi="Arial" w:cs="Arial"/>
        </w:rPr>
      </w:pPr>
      <w:r>
        <w:rPr>
          <w:rFonts w:ascii="Arial" w:hAnsi="Arial" w:cs="Arial"/>
        </w:rPr>
        <w:t xml:space="preserve">   </w:t>
      </w:r>
      <w:r w:rsidR="001F69F2" w:rsidRPr="001F69F2">
        <w:rPr>
          <w:rFonts w:ascii="Arial" w:hAnsi="Arial" w:cs="Arial"/>
        </w:rPr>
        <w:t xml:space="preserve">6.21.5 </w:t>
      </w:r>
      <w:r>
        <w:rPr>
          <w:rFonts w:ascii="Arial" w:hAnsi="Arial" w:cs="Arial"/>
        </w:rPr>
        <w:tab/>
      </w:r>
      <w:r w:rsidR="001F69F2" w:rsidRPr="001F69F2">
        <w:rPr>
          <w:rFonts w:ascii="Arial" w:hAnsi="Arial" w:cs="Arial"/>
        </w:rPr>
        <w:t>Where a notice or communication is sent by e-mail, the CUSC Party giving the notice or communication shall (but without prejudice to Paragraph 6.21.3), if requested by the recipient CUSC Party resend, as soon as reasonably practicable, the notice or communication by e-mail</w:t>
      </w:r>
    </w:p>
    <w:p w14:paraId="700E24D6" w14:textId="77777777" w:rsidR="00CA2ECB" w:rsidRDefault="00CA2ECB" w:rsidP="00CA2ECB">
      <w:pPr>
        <w:pStyle w:val="NormalIndent"/>
        <w:widowControl/>
        <w:ind w:left="1701"/>
        <w:rPr>
          <w:rFonts w:ascii="Arial" w:hAnsi="Arial" w:cs="Arial"/>
          <w:b/>
          <w:bCs/>
        </w:rPr>
      </w:pPr>
    </w:p>
    <w:p w14:paraId="69A817C8" w14:textId="77777777" w:rsidR="00CA2ECB" w:rsidRDefault="00CA2ECB" w:rsidP="00CA2ECB">
      <w:pPr>
        <w:pStyle w:val="Heading4"/>
        <w:widowControl/>
        <w:ind w:left="1701" w:hanging="850"/>
        <w:jc w:val="both"/>
        <w:rPr>
          <w:rFonts w:ascii="Arial" w:hAnsi="Arial" w:cs="Arial"/>
        </w:rPr>
      </w:pPr>
      <w:bookmarkStart w:id="593" w:name="_DV_M314"/>
      <w:bookmarkEnd w:id="593"/>
      <w:r>
        <w:rPr>
          <w:rFonts w:ascii="Arial" w:hAnsi="Arial" w:cs="Arial"/>
        </w:rPr>
        <w:t>6.21.</w:t>
      </w:r>
      <w:r w:rsidR="001F69F2">
        <w:rPr>
          <w:rFonts w:ascii="Arial" w:hAnsi="Arial" w:cs="Arial"/>
        </w:rPr>
        <w:t>6</w:t>
      </w:r>
      <w:r>
        <w:rPr>
          <w:rFonts w:ascii="Arial" w:hAnsi="Arial" w:cs="Arial"/>
        </w:rPr>
        <w:tab/>
        <w:t xml:space="preserve">This Paragraph shall apply only to </w:t>
      </w:r>
      <w:r>
        <w:rPr>
          <w:rFonts w:ascii="Arial" w:hAnsi="Arial" w:cs="Arial"/>
          <w:b/>
          <w:bCs/>
        </w:rPr>
        <w:t>Users</w:t>
      </w:r>
      <w:r>
        <w:rPr>
          <w:rFonts w:ascii="Arial" w:hAnsi="Arial" w:cs="Arial"/>
        </w:rPr>
        <w:t xml:space="preserve"> acting in their capacity as </w:t>
      </w:r>
      <w:r>
        <w:rPr>
          <w:rFonts w:ascii="Arial" w:hAnsi="Arial" w:cs="Arial"/>
          <w:b/>
          <w:bCs/>
        </w:rPr>
        <w:t>Trading Parties</w:t>
      </w:r>
      <w:r>
        <w:rPr>
          <w:rFonts w:ascii="Arial" w:hAnsi="Arial" w:cs="Arial"/>
        </w:rPr>
        <w:t xml:space="preserve"> (as defined in the </w:t>
      </w:r>
      <w:r>
        <w:rPr>
          <w:rFonts w:ascii="Arial" w:hAnsi="Arial" w:cs="Arial"/>
          <w:b/>
          <w:bCs/>
        </w:rPr>
        <w:t>Balancing and Settlement</w:t>
      </w:r>
      <w:r>
        <w:rPr>
          <w:rFonts w:ascii="Arial" w:hAnsi="Arial" w:cs="Arial"/>
        </w:rPr>
        <w:t xml:space="preserve"> </w:t>
      </w:r>
      <w:r>
        <w:rPr>
          <w:rFonts w:ascii="Arial" w:hAnsi="Arial" w:cs="Arial"/>
          <w:b/>
          <w:bCs/>
        </w:rPr>
        <w:t>Code</w:t>
      </w:r>
      <w:r>
        <w:rPr>
          <w:rFonts w:ascii="Arial" w:hAnsi="Arial" w:cs="Arial"/>
        </w:rPr>
        <w:t xml:space="preserve">) who are responsible for </w:t>
      </w:r>
      <w:r>
        <w:rPr>
          <w:rFonts w:ascii="Arial" w:hAnsi="Arial" w:cs="Arial"/>
          <w:b/>
          <w:bCs/>
        </w:rPr>
        <w:t>Small Power</w:t>
      </w:r>
      <w:r>
        <w:rPr>
          <w:rFonts w:ascii="Arial" w:hAnsi="Arial" w:cs="Arial"/>
        </w:rPr>
        <w:t xml:space="preserve"> </w:t>
      </w:r>
      <w:r>
        <w:rPr>
          <w:rFonts w:ascii="Arial" w:hAnsi="Arial" w:cs="Arial"/>
          <w:b/>
          <w:bCs/>
        </w:rPr>
        <w:t>Stations</w:t>
      </w:r>
      <w:r>
        <w:rPr>
          <w:rFonts w:ascii="Arial" w:hAnsi="Arial" w:cs="Arial"/>
        </w:rPr>
        <w:t xml:space="preserve"> which are </w:t>
      </w:r>
      <w:r>
        <w:rPr>
          <w:rFonts w:ascii="Arial" w:hAnsi="Arial" w:cs="Arial"/>
          <w:b/>
          <w:bCs/>
        </w:rPr>
        <w:t>Embedded</w:t>
      </w:r>
      <w:r>
        <w:rPr>
          <w:rFonts w:ascii="Arial" w:hAnsi="Arial" w:cs="Arial"/>
        </w:rPr>
        <w:t xml:space="preserve">.  In addition to the other provisions of this Paragraph 6.21 of the </w:t>
      </w:r>
      <w:r>
        <w:rPr>
          <w:rFonts w:ascii="Arial" w:hAnsi="Arial" w:cs="Arial"/>
          <w:b/>
          <w:bCs/>
        </w:rPr>
        <w:t>CUSC</w:t>
      </w:r>
      <w:r>
        <w:rPr>
          <w:rFonts w:ascii="Arial" w:hAnsi="Arial" w:cs="Arial"/>
        </w:rPr>
        <w:t xml:space="preserve">, any notice or other communications to be served upon the </w:t>
      </w:r>
      <w:r>
        <w:rPr>
          <w:rFonts w:ascii="Arial" w:hAnsi="Arial" w:cs="Arial"/>
          <w:b/>
          <w:bCs/>
        </w:rPr>
        <w:t>User</w:t>
      </w:r>
      <w:r>
        <w:rPr>
          <w:rFonts w:ascii="Arial" w:hAnsi="Arial" w:cs="Arial"/>
        </w:rPr>
        <w:t xml:space="preserve"> under the provisions of Paragraph 5.4 shall in each case be served by any one of the senior managers of </w:t>
      </w:r>
      <w:r>
        <w:rPr>
          <w:rFonts w:ascii="Arial" w:hAnsi="Arial" w:cs="Arial"/>
          <w:b/>
          <w:bCs/>
        </w:rPr>
        <w:t xml:space="preserve">The Company </w:t>
      </w:r>
      <w:r>
        <w:rPr>
          <w:rFonts w:ascii="Arial" w:hAnsi="Arial" w:cs="Arial"/>
        </w:rPr>
        <w:t xml:space="preserve">whose names, posts, locations, telephone and facsimile numbers have been provided to the </w:t>
      </w:r>
      <w:r>
        <w:rPr>
          <w:rFonts w:ascii="Arial" w:hAnsi="Arial" w:cs="Arial"/>
          <w:b/>
          <w:bCs/>
        </w:rPr>
        <w:t>User</w:t>
      </w:r>
      <w:r>
        <w:rPr>
          <w:rFonts w:ascii="Arial" w:hAnsi="Arial" w:cs="Arial"/>
        </w:rPr>
        <w:t xml:space="preserve"> by </w:t>
      </w:r>
      <w:r>
        <w:rPr>
          <w:rFonts w:ascii="Arial" w:hAnsi="Arial" w:cs="Arial"/>
          <w:b/>
          <w:bCs/>
        </w:rPr>
        <w:t>The Company</w:t>
      </w:r>
      <w:r>
        <w:rPr>
          <w:rFonts w:ascii="Arial" w:hAnsi="Arial" w:cs="Arial"/>
        </w:rPr>
        <w:t xml:space="preserve"> for that purpose.  In the case where an application, notice or other communication is to </w:t>
      </w:r>
      <w:r>
        <w:rPr>
          <w:rFonts w:ascii="Arial" w:hAnsi="Arial" w:cs="Arial"/>
        </w:rPr>
        <w:lastRenderedPageBreak/>
        <w:t xml:space="preserve">be made by the </w:t>
      </w:r>
      <w:r>
        <w:rPr>
          <w:rFonts w:ascii="Arial" w:hAnsi="Arial" w:cs="Arial"/>
          <w:b/>
          <w:bCs/>
        </w:rPr>
        <w:t>User</w:t>
      </w:r>
      <w:r>
        <w:rPr>
          <w:rFonts w:ascii="Arial" w:hAnsi="Arial" w:cs="Arial"/>
        </w:rPr>
        <w:t xml:space="preserve"> to </w:t>
      </w:r>
      <w:r>
        <w:rPr>
          <w:rFonts w:ascii="Arial" w:hAnsi="Arial" w:cs="Arial"/>
          <w:b/>
          <w:bCs/>
        </w:rPr>
        <w:t xml:space="preserve">The Company </w:t>
      </w:r>
      <w:r>
        <w:rPr>
          <w:rFonts w:ascii="Arial" w:hAnsi="Arial" w:cs="Arial"/>
        </w:rPr>
        <w:t xml:space="preserve">under the provisions of Section 5 such application, notice or other communication shall be made by any one of the senior managers whose names, posts, location, telephone and facsimile numbers have been provided to </w:t>
      </w:r>
      <w:r>
        <w:rPr>
          <w:rFonts w:ascii="Arial" w:hAnsi="Arial" w:cs="Arial"/>
          <w:b/>
          <w:bCs/>
        </w:rPr>
        <w:t xml:space="preserve">The Company </w:t>
      </w:r>
      <w:r>
        <w:rPr>
          <w:rFonts w:ascii="Arial" w:hAnsi="Arial" w:cs="Arial"/>
        </w:rPr>
        <w:t xml:space="preserve">by the </w:t>
      </w:r>
      <w:r>
        <w:rPr>
          <w:rFonts w:ascii="Arial" w:hAnsi="Arial" w:cs="Arial"/>
          <w:b/>
          <w:bCs/>
        </w:rPr>
        <w:t>User</w:t>
      </w:r>
      <w:r>
        <w:rPr>
          <w:rFonts w:ascii="Arial" w:hAnsi="Arial" w:cs="Arial"/>
        </w:rPr>
        <w:t xml:space="preserve"> for that purpose.  Both parties shall be under an obligation to keep each other notified in writing of changes to the lists of senior managers exchanged between them.</w:t>
      </w:r>
    </w:p>
    <w:p w14:paraId="70A53F2D" w14:textId="77777777" w:rsidR="00CA2ECB" w:rsidRDefault="00CA2ECB" w:rsidP="00704700">
      <w:pPr>
        <w:pStyle w:val="Heading3"/>
        <w:ind w:left="567" w:hanging="567"/>
      </w:pPr>
      <w:bookmarkStart w:id="594" w:name="_DV_M315"/>
      <w:bookmarkEnd w:id="594"/>
      <w:r>
        <w:t>THIRD PARTY RIGHTS</w:t>
      </w:r>
    </w:p>
    <w:p w14:paraId="0E75944B" w14:textId="77777777" w:rsidR="00CA2ECB" w:rsidRPr="00971EAC" w:rsidRDefault="00CA2ECB" w:rsidP="00CA2ECB">
      <w:pPr>
        <w:pStyle w:val="NormalIndent"/>
        <w:widowControl/>
        <w:numPr>
          <w:ilvl w:val="2"/>
          <w:numId w:val="14"/>
        </w:numPr>
        <w:jc w:val="both"/>
        <w:rPr>
          <w:rFonts w:ascii="Arial" w:hAnsi="Arial" w:cs="Arial"/>
        </w:rPr>
      </w:pPr>
      <w:bookmarkStart w:id="595" w:name="_DV_M316"/>
      <w:bookmarkEnd w:id="595"/>
      <w:r w:rsidRPr="00971EAC">
        <w:rPr>
          <w:rFonts w:ascii="Arial" w:hAnsi="Arial" w:cs="Arial"/>
        </w:rPr>
        <w:t xml:space="preserve">Subject to the remainder of this Paragraph 6.22, a </w:t>
      </w:r>
      <w:r w:rsidRPr="00971EAC">
        <w:rPr>
          <w:rFonts w:ascii="Arial" w:hAnsi="Arial" w:cs="Arial"/>
          <w:b/>
          <w:bCs/>
        </w:rPr>
        <w:t>Relevant Transmission Licensee</w:t>
      </w:r>
      <w:r w:rsidRPr="00971EAC">
        <w:rPr>
          <w:rFonts w:ascii="Arial" w:hAnsi="Arial" w:cs="Arial"/>
        </w:rPr>
        <w:t xml:space="preserve"> may rely upon and enforce the terms of Paragraph 6.12.3, against a </w:t>
      </w:r>
      <w:r w:rsidRPr="00971EAC">
        <w:rPr>
          <w:rFonts w:ascii="Arial" w:hAnsi="Arial" w:cs="Arial"/>
          <w:b/>
          <w:bCs/>
        </w:rPr>
        <w:t xml:space="preserve">CUSC Party </w:t>
      </w:r>
      <w:r w:rsidRPr="00971EAC">
        <w:rPr>
          <w:rFonts w:ascii="Arial" w:hAnsi="Arial" w:cs="Arial"/>
        </w:rPr>
        <w:t xml:space="preserve">(other than </w:t>
      </w:r>
      <w:r>
        <w:rPr>
          <w:rFonts w:ascii="Arial" w:hAnsi="Arial" w:cs="Arial"/>
          <w:b/>
          <w:bCs/>
        </w:rPr>
        <w:t>The Company</w:t>
      </w:r>
      <w:r w:rsidRPr="00971EAC">
        <w:rPr>
          <w:rFonts w:ascii="Arial" w:hAnsi="Arial" w:cs="Arial"/>
        </w:rPr>
        <w:t>) as specified therein.</w:t>
      </w:r>
    </w:p>
    <w:p w14:paraId="4FC6A6EF" w14:textId="77777777" w:rsidR="00CA2ECB" w:rsidRPr="00971EAC" w:rsidRDefault="00CA2ECB" w:rsidP="00CA2ECB">
      <w:pPr>
        <w:pStyle w:val="NormalIndent"/>
        <w:widowControl/>
        <w:ind w:left="850"/>
        <w:jc w:val="both"/>
        <w:rPr>
          <w:rFonts w:ascii="Arial" w:hAnsi="Arial" w:cs="Arial"/>
        </w:rPr>
      </w:pPr>
    </w:p>
    <w:p w14:paraId="12FF06AE" w14:textId="352CC7F9" w:rsidR="00CA2ECB" w:rsidRPr="00971EAC" w:rsidRDefault="00CA2ECB" w:rsidP="00CA2ECB">
      <w:pPr>
        <w:pStyle w:val="NormalIndent"/>
        <w:widowControl/>
        <w:numPr>
          <w:ilvl w:val="2"/>
          <w:numId w:val="14"/>
        </w:numPr>
        <w:jc w:val="both"/>
        <w:rPr>
          <w:rFonts w:ascii="Arial" w:hAnsi="Arial" w:cs="Arial"/>
        </w:rPr>
      </w:pPr>
      <w:bookmarkStart w:id="596" w:name="_DV_M317"/>
      <w:bookmarkEnd w:id="596"/>
      <w:r w:rsidRPr="00971EAC">
        <w:rPr>
          <w:rFonts w:ascii="Arial" w:hAnsi="Arial" w:cs="Arial"/>
        </w:rPr>
        <w:t xml:space="preserve">The third party rights referred to in Paragraph 6.22.1 (and any other terms of the </w:t>
      </w:r>
      <w:r w:rsidRPr="00971EAC">
        <w:rPr>
          <w:rFonts w:ascii="Arial" w:hAnsi="Arial" w:cs="Arial"/>
          <w:b/>
          <w:bCs/>
        </w:rPr>
        <w:t>CUSC</w:t>
      </w:r>
      <w:r w:rsidRPr="00971EAC">
        <w:rPr>
          <w:rFonts w:ascii="Arial" w:hAnsi="Arial" w:cs="Arial"/>
        </w:rPr>
        <w:t xml:space="preserve"> which expressly provide that a third party may in </w:t>
      </w:r>
      <w:r w:rsidR="003D1C2A">
        <w:rPr>
          <w:rFonts w:ascii="Arial" w:hAnsi="Arial" w:cs="Arial"/>
        </w:rPr>
        <w:t xml:space="preserve">their </w:t>
      </w:r>
      <w:r w:rsidRPr="00971EAC">
        <w:rPr>
          <w:rFonts w:ascii="Arial" w:hAnsi="Arial" w:cs="Arial"/>
        </w:rPr>
        <w:t xml:space="preserve">own right enforce a term of the </w:t>
      </w:r>
      <w:r w:rsidRPr="00971EAC">
        <w:rPr>
          <w:rFonts w:ascii="Arial" w:hAnsi="Arial" w:cs="Arial"/>
          <w:b/>
          <w:bCs/>
        </w:rPr>
        <w:t>CUSC</w:t>
      </w:r>
      <w:r w:rsidRPr="00971EAC">
        <w:rPr>
          <w:rFonts w:ascii="Arial" w:hAnsi="Arial" w:cs="Arial"/>
        </w:rPr>
        <w:t xml:space="preserve">) may only be enforced by the relevant third party subject to and in accordance with the provisions of the Contracts (Rights of Third Parties) Act 1999 and all other relevant terms of this </w:t>
      </w:r>
      <w:r w:rsidRPr="00971EAC">
        <w:rPr>
          <w:rFonts w:ascii="Arial" w:hAnsi="Arial" w:cs="Arial"/>
          <w:b/>
          <w:bCs/>
        </w:rPr>
        <w:t>CUSC</w:t>
      </w:r>
      <w:r w:rsidRPr="00971EAC">
        <w:rPr>
          <w:rFonts w:ascii="Arial" w:hAnsi="Arial" w:cs="Arial"/>
        </w:rPr>
        <w:t>.</w:t>
      </w:r>
    </w:p>
    <w:p w14:paraId="5CAFEB3F" w14:textId="77777777" w:rsidR="00CA2ECB" w:rsidRPr="00971EAC" w:rsidRDefault="00CA2ECB" w:rsidP="00CA2ECB">
      <w:pPr>
        <w:pStyle w:val="NormalIndent"/>
        <w:widowControl/>
        <w:tabs>
          <w:tab w:val="left" w:pos="1701"/>
        </w:tabs>
        <w:ind w:left="0"/>
        <w:jc w:val="both"/>
        <w:rPr>
          <w:rFonts w:ascii="Arial" w:hAnsi="Arial" w:cs="Arial"/>
        </w:rPr>
      </w:pPr>
    </w:p>
    <w:p w14:paraId="63E0A5E7" w14:textId="77777777" w:rsidR="00CA2ECB" w:rsidRPr="00971EAC" w:rsidRDefault="00CA2ECB" w:rsidP="00CA2ECB">
      <w:pPr>
        <w:pStyle w:val="NormalIndent"/>
        <w:widowControl/>
        <w:numPr>
          <w:ilvl w:val="2"/>
          <w:numId w:val="14"/>
        </w:numPr>
        <w:jc w:val="both"/>
        <w:rPr>
          <w:rFonts w:ascii="Arial" w:hAnsi="Arial" w:cs="Arial"/>
        </w:rPr>
      </w:pPr>
      <w:bookmarkStart w:id="597" w:name="_DV_M318"/>
      <w:bookmarkEnd w:id="597"/>
      <w:r w:rsidRPr="00971EAC">
        <w:rPr>
          <w:rFonts w:ascii="Arial" w:hAnsi="Arial" w:cs="Arial"/>
        </w:rPr>
        <w:t xml:space="preserve">Notwithstanding any other provisions of the </w:t>
      </w:r>
      <w:r w:rsidRPr="00971EAC">
        <w:rPr>
          <w:rFonts w:ascii="Arial" w:hAnsi="Arial" w:cs="Arial"/>
          <w:b/>
          <w:bCs/>
        </w:rPr>
        <w:t>CUSC</w:t>
      </w:r>
      <w:r w:rsidRPr="00971EAC">
        <w:rPr>
          <w:rFonts w:ascii="Arial" w:hAnsi="Arial" w:cs="Arial"/>
        </w:rPr>
        <w:t xml:space="preserve">, the </w:t>
      </w:r>
      <w:r w:rsidRPr="00971EAC">
        <w:rPr>
          <w:rFonts w:ascii="Arial" w:hAnsi="Arial" w:cs="Arial"/>
          <w:b/>
          <w:bCs/>
        </w:rPr>
        <w:t xml:space="preserve">CUSC Parties </w:t>
      </w:r>
      <w:r w:rsidRPr="00971EAC">
        <w:rPr>
          <w:rFonts w:ascii="Arial" w:hAnsi="Arial" w:cs="Arial"/>
        </w:rPr>
        <w:t xml:space="preserve">may (pursuant to section 8), amend the </w:t>
      </w:r>
      <w:r w:rsidRPr="00971EAC">
        <w:rPr>
          <w:rFonts w:ascii="Arial" w:hAnsi="Arial" w:cs="Arial"/>
          <w:b/>
          <w:bCs/>
        </w:rPr>
        <w:t>CUSC</w:t>
      </w:r>
      <w:r w:rsidRPr="00971EAC">
        <w:rPr>
          <w:rFonts w:ascii="Arial" w:hAnsi="Arial" w:cs="Arial"/>
        </w:rPr>
        <w:t xml:space="preserve"> without recourse to the consent of a third party and accordingly, section 2(1) of the Contracts (Rights of Third Parties) Act 1999 shall not apply, save that, where and to the extent that any amendment to the </w:t>
      </w:r>
      <w:r w:rsidRPr="00971EAC">
        <w:rPr>
          <w:rFonts w:ascii="Arial" w:hAnsi="Arial" w:cs="Arial"/>
          <w:b/>
          <w:bCs/>
        </w:rPr>
        <w:t>CUSC</w:t>
      </w:r>
      <w:r w:rsidRPr="00971EAC">
        <w:rPr>
          <w:rFonts w:ascii="Arial" w:hAnsi="Arial" w:cs="Arial"/>
        </w:rPr>
        <w:t xml:space="preserve"> would have an impact on the rights of third parties conferred under Paragraph 6.22.1, then </w:t>
      </w:r>
      <w:r>
        <w:rPr>
          <w:rFonts w:ascii="Arial" w:hAnsi="Arial" w:cs="Arial"/>
          <w:b/>
          <w:bCs/>
        </w:rPr>
        <w:t>The Company</w:t>
      </w:r>
      <w:r w:rsidRPr="00971EAC">
        <w:rPr>
          <w:rFonts w:ascii="Arial" w:hAnsi="Arial" w:cs="Arial"/>
          <w:b/>
          <w:bCs/>
        </w:rPr>
        <w:t xml:space="preserve"> </w:t>
      </w:r>
      <w:r w:rsidRPr="00971EAC">
        <w:rPr>
          <w:rFonts w:ascii="Arial" w:hAnsi="Arial" w:cs="Arial"/>
        </w:rPr>
        <w:t xml:space="preserve">shall bring such impact to the attention of </w:t>
      </w:r>
      <w:r w:rsidRPr="00971EAC">
        <w:rPr>
          <w:rFonts w:ascii="Arial" w:hAnsi="Arial" w:cs="Arial"/>
          <w:b/>
          <w:bCs/>
        </w:rPr>
        <w:t>CUSC Parties</w:t>
      </w:r>
      <w:r w:rsidRPr="00971EAC">
        <w:rPr>
          <w:rFonts w:ascii="Arial" w:hAnsi="Arial" w:cs="Arial"/>
        </w:rPr>
        <w:t xml:space="preserve"> and third persons to the extent that such impact is not already brought to their attention in an </w:t>
      </w:r>
      <w:r w:rsidRPr="00971EAC">
        <w:rPr>
          <w:rFonts w:ascii="Arial" w:hAnsi="Arial" w:cs="Arial"/>
          <w:b/>
          <w:bCs/>
        </w:rPr>
        <w:t xml:space="preserve">Amendment Proposal </w:t>
      </w:r>
      <w:r w:rsidRPr="00971EAC">
        <w:rPr>
          <w:rFonts w:ascii="Arial" w:hAnsi="Arial" w:cs="Arial"/>
        </w:rPr>
        <w:t xml:space="preserve">by the </w:t>
      </w:r>
      <w:r w:rsidRPr="00971EAC">
        <w:rPr>
          <w:rFonts w:ascii="Arial" w:hAnsi="Arial" w:cs="Arial"/>
          <w:b/>
          <w:bCs/>
        </w:rPr>
        <w:t>Proposer</w:t>
      </w:r>
      <w:r w:rsidRPr="00971EAC">
        <w:rPr>
          <w:rFonts w:ascii="Arial" w:hAnsi="Arial" w:cs="Arial"/>
        </w:rPr>
        <w:t>.</w:t>
      </w:r>
    </w:p>
    <w:p w14:paraId="3C497CD7" w14:textId="77777777" w:rsidR="00CA2ECB" w:rsidRPr="00971EAC" w:rsidRDefault="00CA2ECB" w:rsidP="00CA2ECB">
      <w:pPr>
        <w:pStyle w:val="NormalIndent"/>
        <w:widowControl/>
        <w:tabs>
          <w:tab w:val="left" w:pos="1701"/>
        </w:tabs>
        <w:ind w:left="0"/>
        <w:jc w:val="both"/>
        <w:rPr>
          <w:rFonts w:ascii="Arial" w:hAnsi="Arial" w:cs="Arial"/>
        </w:rPr>
      </w:pPr>
    </w:p>
    <w:p w14:paraId="6A47097D" w14:textId="77777777" w:rsidR="00CA2ECB" w:rsidRPr="00971EAC" w:rsidRDefault="00CA2ECB" w:rsidP="00CA2ECB">
      <w:pPr>
        <w:pStyle w:val="NormalIndent"/>
        <w:widowControl/>
        <w:numPr>
          <w:ilvl w:val="2"/>
          <w:numId w:val="14"/>
        </w:numPr>
        <w:jc w:val="both"/>
        <w:rPr>
          <w:rFonts w:ascii="Arial" w:hAnsi="Arial" w:cs="Arial"/>
        </w:rPr>
      </w:pPr>
      <w:bookmarkStart w:id="598" w:name="_DV_M319"/>
      <w:bookmarkEnd w:id="598"/>
      <w:r w:rsidRPr="00971EAC">
        <w:rPr>
          <w:rFonts w:ascii="Arial" w:hAnsi="Arial" w:cs="Arial"/>
        </w:rPr>
        <w:t xml:space="preserve">Except as provided in Paragraph 6.22.1 (or insofar as the </w:t>
      </w:r>
      <w:r w:rsidRPr="00971EAC">
        <w:rPr>
          <w:rFonts w:ascii="Arial" w:hAnsi="Arial" w:cs="Arial"/>
          <w:b/>
          <w:bCs/>
        </w:rPr>
        <w:t xml:space="preserve">CUSC </w:t>
      </w:r>
      <w:r w:rsidRPr="00971EAC">
        <w:rPr>
          <w:rFonts w:ascii="Arial" w:hAnsi="Arial" w:cs="Arial"/>
        </w:rPr>
        <w:t xml:space="preserve">otherwise expressly provides that a third party may in its  own right enforce a term of the </w:t>
      </w:r>
      <w:r w:rsidRPr="00971EAC">
        <w:rPr>
          <w:rFonts w:ascii="Arial" w:hAnsi="Arial" w:cs="Arial"/>
          <w:b/>
          <w:bCs/>
        </w:rPr>
        <w:t>CUSC</w:t>
      </w:r>
      <w:r w:rsidRPr="00971EAC">
        <w:rPr>
          <w:rFonts w:ascii="Arial" w:hAnsi="Arial" w:cs="Arial"/>
        </w:rPr>
        <w:t xml:space="preserve">), a person who is not a </w:t>
      </w:r>
      <w:r w:rsidRPr="00971EAC">
        <w:rPr>
          <w:rFonts w:ascii="Arial" w:hAnsi="Arial" w:cs="Arial"/>
          <w:b/>
          <w:bCs/>
        </w:rPr>
        <w:t xml:space="preserve">CUSC Party </w:t>
      </w:r>
      <w:r w:rsidRPr="00971EAC">
        <w:rPr>
          <w:rFonts w:ascii="Arial" w:hAnsi="Arial" w:cs="Arial"/>
        </w:rPr>
        <w:t xml:space="preserve">has no right under the Contracts (Rights of Third Parties) Act 1999 to rely upon or enforce any term of the </w:t>
      </w:r>
      <w:r w:rsidRPr="00971EAC">
        <w:rPr>
          <w:rFonts w:ascii="Arial" w:hAnsi="Arial" w:cs="Arial"/>
          <w:b/>
          <w:bCs/>
        </w:rPr>
        <w:t>CUSC</w:t>
      </w:r>
      <w:r w:rsidRPr="00971EAC">
        <w:rPr>
          <w:rFonts w:ascii="Arial" w:hAnsi="Arial" w:cs="Arial"/>
        </w:rPr>
        <w:t xml:space="preserve"> but this does not affect any right or remedy of a third party which exists or is available apart from that Act.</w:t>
      </w:r>
    </w:p>
    <w:p w14:paraId="4243E1E4" w14:textId="77777777" w:rsidR="00CA2ECB" w:rsidRPr="00971EAC" w:rsidRDefault="00CA2ECB" w:rsidP="00CA2ECB">
      <w:pPr>
        <w:pStyle w:val="NormalIndent"/>
        <w:widowControl/>
        <w:jc w:val="both"/>
        <w:rPr>
          <w:rFonts w:ascii="Arial" w:hAnsi="Arial" w:cs="Arial"/>
          <w:b/>
          <w:bCs/>
          <w:i/>
          <w:iCs/>
        </w:rPr>
      </w:pPr>
    </w:p>
    <w:p w14:paraId="413DCDBB" w14:textId="77777777" w:rsidR="00CA2ECB" w:rsidRDefault="00CA2ECB" w:rsidP="00704700">
      <w:pPr>
        <w:pStyle w:val="Heading3"/>
        <w:ind w:left="567" w:hanging="567"/>
      </w:pPr>
      <w:bookmarkStart w:id="599" w:name="_DV_M320"/>
      <w:bookmarkEnd w:id="599"/>
      <w:r>
        <w:t>JURISDICTION</w:t>
      </w:r>
      <w:bookmarkEnd w:id="592"/>
    </w:p>
    <w:p w14:paraId="7B0A59F8" w14:textId="77777777" w:rsidR="00CA2ECB" w:rsidRDefault="00CA2ECB" w:rsidP="00CA2ECB">
      <w:pPr>
        <w:pStyle w:val="Heading4"/>
        <w:widowControl/>
        <w:ind w:left="1702" w:hanging="851"/>
        <w:jc w:val="both"/>
      </w:pPr>
      <w:bookmarkStart w:id="600" w:name="_DV_M321"/>
      <w:bookmarkEnd w:id="600"/>
      <w:r>
        <w:t xml:space="preserve"> </w:t>
      </w:r>
      <w:r>
        <w:rPr>
          <w:rFonts w:ascii="Arial" w:hAnsi="Arial" w:cs="Arial"/>
        </w:rPr>
        <w:t>6.23.1</w:t>
      </w:r>
      <w:r>
        <w:rPr>
          <w:rFonts w:ascii="Arial" w:hAnsi="Arial" w:cs="Arial"/>
        </w:rPr>
        <w:tab/>
        <w:t xml:space="preserve">Subject and without prejudice to Section 7 and to Paragraph 6.23.4 below, all the </w:t>
      </w:r>
      <w:r>
        <w:rPr>
          <w:rFonts w:ascii="Arial" w:hAnsi="Arial" w:cs="Arial"/>
          <w:b/>
          <w:bCs/>
        </w:rPr>
        <w:t>CUSC Parties</w:t>
      </w:r>
      <w:r>
        <w:t xml:space="preserve"> </w:t>
      </w:r>
      <w:r>
        <w:rPr>
          <w:rFonts w:ascii="Arial" w:hAnsi="Arial" w:cs="Arial"/>
        </w:rPr>
        <w:t xml:space="preserve">irrevocably agree that only </w:t>
      </w:r>
      <w:r>
        <w:rPr>
          <w:rFonts w:ascii="Arial" w:hAnsi="Arial" w:cs="Arial"/>
        </w:rPr>
        <w:lastRenderedPageBreak/>
        <w:t xml:space="preserve">the courts of England and Wales and the courts of Scotland are to have jurisdiction to settle any disputes which may arise out of or in connection with the </w:t>
      </w:r>
      <w:r>
        <w:rPr>
          <w:rFonts w:ascii="Arial" w:hAnsi="Arial" w:cs="Arial"/>
          <w:b/>
          <w:bCs/>
        </w:rPr>
        <w:t>CUSC</w:t>
      </w:r>
      <w:r>
        <w:t xml:space="preserve"> </w:t>
      </w:r>
      <w:r>
        <w:rPr>
          <w:rFonts w:ascii="Arial" w:hAnsi="Arial" w:cs="Arial"/>
        </w:rPr>
        <w:t>including the</w:t>
      </w:r>
      <w:r>
        <w:rPr>
          <w:b/>
          <w:bCs/>
        </w:rPr>
        <w:t xml:space="preserve"> </w:t>
      </w:r>
      <w:r>
        <w:rPr>
          <w:rFonts w:ascii="Arial" w:hAnsi="Arial" w:cs="Arial"/>
          <w:b/>
          <w:bCs/>
        </w:rPr>
        <w:t>Grid Code</w:t>
      </w:r>
      <w:r>
        <w:t xml:space="preserve"> </w:t>
      </w:r>
      <w:r>
        <w:rPr>
          <w:rFonts w:ascii="Arial" w:hAnsi="Arial" w:cs="Arial"/>
        </w:rPr>
        <w:t xml:space="preserve">and any </w:t>
      </w:r>
      <w:r>
        <w:rPr>
          <w:rFonts w:ascii="Arial" w:hAnsi="Arial" w:cs="Arial"/>
          <w:b/>
          <w:bCs/>
        </w:rPr>
        <w:t>Bilateral Agreement</w:t>
      </w:r>
      <w:r>
        <w:t xml:space="preserve"> </w:t>
      </w:r>
      <w:r>
        <w:rPr>
          <w:rFonts w:ascii="Arial" w:hAnsi="Arial" w:cs="Arial"/>
        </w:rPr>
        <w:t>or</w:t>
      </w:r>
      <w:r>
        <w:t xml:space="preserve"> </w:t>
      </w:r>
      <w:r>
        <w:rPr>
          <w:rFonts w:ascii="Arial" w:hAnsi="Arial" w:cs="Arial"/>
          <w:b/>
          <w:bCs/>
        </w:rPr>
        <w:t xml:space="preserve">Mandatory Services Agreement </w:t>
      </w:r>
      <w:r>
        <w:rPr>
          <w:rFonts w:ascii="Arial" w:hAnsi="Arial" w:cs="Arial"/>
        </w:rPr>
        <w:t xml:space="preserve">and that accordingly any suit, action or proceeding (together in this Paragraph 6.23 referred to as </w:t>
      </w:r>
      <w:r>
        <w:t>"</w:t>
      </w:r>
      <w:r>
        <w:rPr>
          <w:rFonts w:ascii="Arial" w:hAnsi="Arial" w:cs="Arial"/>
          <w:b/>
          <w:bCs/>
        </w:rPr>
        <w:t>Proceedings</w:t>
      </w:r>
      <w:r>
        <w:t xml:space="preserve">") </w:t>
      </w:r>
      <w:r>
        <w:rPr>
          <w:rFonts w:ascii="Arial" w:hAnsi="Arial" w:cs="Arial"/>
        </w:rPr>
        <w:t>arising out of or in connection with the</w:t>
      </w:r>
      <w:r>
        <w:t xml:space="preserve"> </w:t>
      </w:r>
      <w:r>
        <w:rPr>
          <w:rFonts w:ascii="Arial" w:hAnsi="Arial" w:cs="Arial"/>
          <w:b/>
          <w:bCs/>
        </w:rPr>
        <w:t>CUSC</w:t>
      </w:r>
      <w:r>
        <w:t xml:space="preserve"> </w:t>
      </w:r>
      <w:r>
        <w:rPr>
          <w:rFonts w:ascii="Arial" w:hAnsi="Arial" w:cs="Arial"/>
        </w:rPr>
        <w:t>and any</w:t>
      </w:r>
      <w:r>
        <w:t xml:space="preserve"> </w:t>
      </w:r>
      <w:r>
        <w:rPr>
          <w:rFonts w:ascii="Arial" w:hAnsi="Arial" w:cs="Arial"/>
          <w:b/>
          <w:bCs/>
        </w:rPr>
        <w:t>Bilateral Agreement</w:t>
      </w:r>
      <w:r>
        <w:t xml:space="preserve"> </w:t>
      </w:r>
      <w:r>
        <w:rPr>
          <w:rFonts w:ascii="Arial" w:hAnsi="Arial" w:cs="Arial"/>
        </w:rPr>
        <w:t>or</w:t>
      </w:r>
      <w:r>
        <w:t xml:space="preserve"> </w:t>
      </w:r>
      <w:r>
        <w:rPr>
          <w:rFonts w:ascii="Arial" w:hAnsi="Arial" w:cs="Arial"/>
          <w:b/>
          <w:bCs/>
        </w:rPr>
        <w:t>Mandatory Services Agreement</w:t>
      </w:r>
      <w:r>
        <w:t xml:space="preserve"> </w:t>
      </w:r>
      <w:r>
        <w:rPr>
          <w:rFonts w:ascii="Arial" w:hAnsi="Arial" w:cs="Arial"/>
        </w:rPr>
        <w:t>may be brought in such courts</w:t>
      </w:r>
      <w:r>
        <w:t xml:space="preserve">. </w:t>
      </w:r>
    </w:p>
    <w:p w14:paraId="572A7388" w14:textId="77777777" w:rsidR="00CA2ECB" w:rsidRDefault="00CA2ECB" w:rsidP="00CA2ECB">
      <w:pPr>
        <w:pStyle w:val="Heading4"/>
        <w:widowControl/>
        <w:ind w:left="1702" w:hanging="851"/>
        <w:jc w:val="both"/>
        <w:rPr>
          <w:rFonts w:ascii="Arial" w:hAnsi="Arial" w:cs="Arial"/>
        </w:rPr>
      </w:pPr>
      <w:bookmarkStart w:id="601" w:name="_DV_M322"/>
      <w:bookmarkEnd w:id="601"/>
      <w:r>
        <w:rPr>
          <w:rFonts w:ascii="Arial" w:hAnsi="Arial" w:cs="Arial"/>
        </w:rPr>
        <w:t>6.23.2</w:t>
      </w:r>
      <w:r>
        <w:rPr>
          <w:rFonts w:ascii="Arial" w:hAnsi="Arial" w:cs="Arial"/>
        </w:rPr>
        <w:tab/>
        <w:t xml:space="preserve">Each </w:t>
      </w:r>
      <w:r>
        <w:rPr>
          <w:rFonts w:ascii="Arial" w:hAnsi="Arial" w:cs="Arial"/>
          <w:b/>
          <w:bCs/>
        </w:rPr>
        <w:t>CUSC Party</w:t>
      </w:r>
      <w:r>
        <w:rPr>
          <w:rFonts w:ascii="Arial" w:hAnsi="Arial" w:cs="Arial"/>
        </w:rPr>
        <w:t xml:space="preserve"> irrevocably waives any objection which it may have now or hereafter to the laying of the venue of any </w:t>
      </w:r>
      <w:r>
        <w:rPr>
          <w:rFonts w:ascii="Arial" w:hAnsi="Arial" w:cs="Arial"/>
          <w:b/>
          <w:bCs/>
        </w:rPr>
        <w:t xml:space="preserve">Proceedings </w:t>
      </w:r>
      <w:r>
        <w:rPr>
          <w:rFonts w:ascii="Arial" w:hAnsi="Arial" w:cs="Arial"/>
        </w:rPr>
        <w:t xml:space="preserve">in any such court as is referred to in this Paragraph 6.23 and any claim that any such </w:t>
      </w:r>
      <w:r>
        <w:rPr>
          <w:rFonts w:ascii="Arial" w:hAnsi="Arial" w:cs="Arial"/>
          <w:b/>
          <w:bCs/>
        </w:rPr>
        <w:t>Proceedings</w:t>
      </w:r>
      <w:r>
        <w:rPr>
          <w:rFonts w:ascii="Arial" w:hAnsi="Arial" w:cs="Arial"/>
        </w:rPr>
        <w:t xml:space="preserve"> have been brought in an inconvenient forum and further irrevocably agrees that judgement in any </w:t>
      </w:r>
      <w:r>
        <w:rPr>
          <w:rFonts w:ascii="Arial" w:hAnsi="Arial" w:cs="Arial"/>
          <w:b/>
          <w:bCs/>
        </w:rPr>
        <w:t>Proceedings</w:t>
      </w:r>
      <w:r>
        <w:rPr>
          <w:rFonts w:ascii="Arial" w:hAnsi="Arial" w:cs="Arial"/>
        </w:rPr>
        <w:t xml:space="preserve"> brought in the courts of England and Wales or the courts of Scotland shall be conclusive and binding upon such </w:t>
      </w:r>
      <w:r>
        <w:rPr>
          <w:rFonts w:ascii="Arial" w:hAnsi="Arial" w:cs="Arial"/>
          <w:b/>
          <w:bCs/>
        </w:rPr>
        <w:t>CUSC Party</w:t>
      </w:r>
      <w:r>
        <w:rPr>
          <w:rFonts w:ascii="Arial" w:hAnsi="Arial" w:cs="Arial"/>
        </w:rPr>
        <w:t xml:space="preserve"> and may be enforced in the courts of any other jurisdiction.  </w:t>
      </w:r>
    </w:p>
    <w:p w14:paraId="129F0CBD" w14:textId="77777777" w:rsidR="00CA2ECB" w:rsidRDefault="00CA2ECB" w:rsidP="00CA2ECB">
      <w:pPr>
        <w:pStyle w:val="Heading4"/>
        <w:widowControl/>
        <w:ind w:left="1702" w:hanging="851"/>
        <w:jc w:val="both"/>
        <w:rPr>
          <w:rFonts w:ascii="Arial" w:hAnsi="Arial" w:cs="Arial"/>
        </w:rPr>
      </w:pPr>
      <w:bookmarkStart w:id="602" w:name="_DV_M323"/>
      <w:bookmarkEnd w:id="602"/>
      <w:r>
        <w:rPr>
          <w:rFonts w:ascii="Arial" w:hAnsi="Arial" w:cs="Arial"/>
        </w:rPr>
        <w:t>6.23.3</w:t>
      </w:r>
      <w:r>
        <w:rPr>
          <w:rFonts w:ascii="Arial" w:hAnsi="Arial" w:cs="Arial"/>
        </w:rPr>
        <w:tab/>
        <w:t xml:space="preserve">Each </w:t>
      </w:r>
      <w:r>
        <w:rPr>
          <w:rFonts w:ascii="Arial" w:hAnsi="Arial" w:cs="Arial"/>
          <w:b/>
          <w:bCs/>
        </w:rPr>
        <w:t>CUSC Party</w:t>
      </w:r>
      <w:r>
        <w:rPr>
          <w:rFonts w:ascii="Arial" w:hAnsi="Arial" w:cs="Arial"/>
        </w:rPr>
        <w:t xml:space="preserve"> which is not incorporated in any part of </w:t>
      </w:r>
      <w:r>
        <w:rPr>
          <w:rFonts w:ascii="Arial" w:hAnsi="Arial" w:cs="Arial"/>
          <w:b/>
          <w:bCs/>
        </w:rPr>
        <w:t xml:space="preserve">Great Britain </w:t>
      </w:r>
      <w:r>
        <w:rPr>
          <w:rFonts w:ascii="Arial" w:hAnsi="Arial" w:cs="Arial"/>
        </w:rPr>
        <w:t xml:space="preserve">agrees that if it does not have, or shall cease to have, a place of business in </w:t>
      </w:r>
      <w:r>
        <w:rPr>
          <w:rFonts w:ascii="Arial" w:hAnsi="Arial" w:cs="Arial"/>
          <w:b/>
          <w:bCs/>
        </w:rPr>
        <w:t>Great Britain</w:t>
      </w:r>
      <w:r>
        <w:rPr>
          <w:rFonts w:ascii="Arial" w:hAnsi="Arial" w:cs="Arial"/>
          <w:b/>
          <w:bCs/>
          <w:i/>
          <w:iCs/>
        </w:rPr>
        <w:t xml:space="preserve"> </w:t>
      </w:r>
      <w:r>
        <w:rPr>
          <w:rFonts w:ascii="Arial" w:hAnsi="Arial" w:cs="Arial"/>
        </w:rPr>
        <w:t xml:space="preserve">it will promptly appoint, and shall at all times maintain, a person in </w:t>
      </w:r>
      <w:r>
        <w:rPr>
          <w:rFonts w:ascii="Arial" w:hAnsi="Arial" w:cs="Arial"/>
          <w:b/>
          <w:bCs/>
        </w:rPr>
        <w:t>Great</w:t>
      </w:r>
      <w:r>
        <w:rPr>
          <w:rFonts w:ascii="Arial" w:hAnsi="Arial" w:cs="Arial"/>
        </w:rPr>
        <w:t xml:space="preserve"> </w:t>
      </w:r>
      <w:r>
        <w:rPr>
          <w:rFonts w:ascii="Arial" w:hAnsi="Arial" w:cs="Arial"/>
          <w:b/>
          <w:bCs/>
        </w:rPr>
        <w:t>Britain</w:t>
      </w:r>
      <w:r>
        <w:rPr>
          <w:rFonts w:ascii="Arial" w:hAnsi="Arial" w:cs="Arial"/>
          <w:i/>
          <w:iCs/>
        </w:rPr>
        <w:t xml:space="preserve"> </w:t>
      </w:r>
      <w:r>
        <w:rPr>
          <w:rFonts w:ascii="Arial" w:hAnsi="Arial" w:cs="Arial"/>
        </w:rPr>
        <w:t xml:space="preserve">irrevocably to accept service of process on its behalf in any </w:t>
      </w:r>
      <w:r>
        <w:rPr>
          <w:rFonts w:ascii="Arial" w:hAnsi="Arial" w:cs="Arial"/>
          <w:b/>
          <w:bCs/>
        </w:rPr>
        <w:t>Proceedings</w:t>
      </w:r>
      <w:r>
        <w:rPr>
          <w:rFonts w:ascii="Arial" w:hAnsi="Arial" w:cs="Arial"/>
        </w:rPr>
        <w:t xml:space="preserve"> in </w:t>
      </w:r>
      <w:r>
        <w:rPr>
          <w:rFonts w:ascii="Arial" w:hAnsi="Arial" w:cs="Arial"/>
          <w:b/>
          <w:bCs/>
        </w:rPr>
        <w:t>Great</w:t>
      </w:r>
      <w:r>
        <w:rPr>
          <w:rFonts w:ascii="Arial" w:hAnsi="Arial" w:cs="Arial"/>
        </w:rPr>
        <w:t xml:space="preserve"> </w:t>
      </w:r>
      <w:r>
        <w:rPr>
          <w:rFonts w:ascii="Arial" w:hAnsi="Arial" w:cs="Arial"/>
          <w:b/>
          <w:bCs/>
        </w:rPr>
        <w:t>Britain</w:t>
      </w:r>
      <w:r>
        <w:rPr>
          <w:rFonts w:ascii="Arial" w:hAnsi="Arial" w:cs="Arial"/>
        </w:rPr>
        <w:t xml:space="preserve">.  </w:t>
      </w:r>
    </w:p>
    <w:p w14:paraId="7AB86A73" w14:textId="77777777" w:rsidR="00CA2ECB" w:rsidRPr="00971EAC" w:rsidRDefault="00CA2ECB" w:rsidP="00CA2ECB">
      <w:pPr>
        <w:pStyle w:val="NormalIndent"/>
        <w:widowControl/>
        <w:spacing w:after="240"/>
        <w:jc w:val="both"/>
        <w:rPr>
          <w:rFonts w:ascii="Arial" w:hAnsi="Arial" w:cs="Arial"/>
          <w:b/>
          <w:bCs/>
          <w:i/>
          <w:iCs/>
        </w:rPr>
      </w:pPr>
      <w:bookmarkStart w:id="603" w:name="_DV_M324"/>
      <w:bookmarkEnd w:id="603"/>
      <w:r w:rsidRPr="00971EAC">
        <w:rPr>
          <w:rFonts w:ascii="Arial" w:hAnsi="Arial" w:cs="Arial"/>
        </w:rPr>
        <w:t xml:space="preserve">For the avoidance of doubt nothing contained in Paragraphs 6.23.1 to 6.23.3 above shall be taken as permitting a </w:t>
      </w:r>
      <w:r w:rsidRPr="00971EAC">
        <w:rPr>
          <w:rFonts w:ascii="Arial" w:hAnsi="Arial" w:cs="Arial"/>
          <w:b/>
          <w:bCs/>
        </w:rPr>
        <w:t>CUSC</w:t>
      </w:r>
      <w:r w:rsidRPr="00971EAC">
        <w:rPr>
          <w:rFonts w:ascii="Arial" w:hAnsi="Arial" w:cs="Arial"/>
        </w:rPr>
        <w:t xml:space="preserve"> </w:t>
      </w:r>
      <w:r w:rsidRPr="00971EAC">
        <w:rPr>
          <w:rFonts w:ascii="Arial" w:hAnsi="Arial" w:cs="Arial"/>
          <w:b/>
          <w:bCs/>
        </w:rPr>
        <w:t>Party</w:t>
      </w:r>
      <w:r w:rsidRPr="00971EAC">
        <w:rPr>
          <w:rFonts w:ascii="Arial" w:hAnsi="Arial" w:cs="Arial"/>
        </w:rPr>
        <w:t xml:space="preserve"> to commence </w:t>
      </w:r>
      <w:r w:rsidRPr="00971EAC">
        <w:rPr>
          <w:rFonts w:ascii="Arial" w:hAnsi="Arial" w:cs="Arial"/>
          <w:b/>
          <w:bCs/>
        </w:rPr>
        <w:t>Proceedings</w:t>
      </w:r>
      <w:r w:rsidRPr="00971EAC">
        <w:rPr>
          <w:rFonts w:ascii="Arial" w:hAnsi="Arial" w:cs="Arial"/>
        </w:rPr>
        <w:t xml:space="preserve"> in the courts where the </w:t>
      </w:r>
      <w:r w:rsidRPr="00971EAC">
        <w:rPr>
          <w:rFonts w:ascii="Arial" w:hAnsi="Arial" w:cs="Arial"/>
          <w:b/>
          <w:bCs/>
        </w:rPr>
        <w:t>CUSC</w:t>
      </w:r>
      <w:r w:rsidRPr="00971EAC">
        <w:rPr>
          <w:rFonts w:ascii="Arial" w:hAnsi="Arial" w:cs="Arial"/>
        </w:rPr>
        <w:t xml:space="preserve"> otherwise provides for </w:t>
      </w:r>
      <w:r w:rsidRPr="00971EAC">
        <w:rPr>
          <w:rFonts w:ascii="Arial" w:hAnsi="Arial" w:cs="Arial"/>
          <w:b/>
          <w:bCs/>
        </w:rPr>
        <w:t>Proceedings</w:t>
      </w:r>
      <w:r w:rsidRPr="00971EAC">
        <w:rPr>
          <w:rFonts w:ascii="Arial" w:hAnsi="Arial" w:cs="Arial"/>
        </w:rPr>
        <w:t xml:space="preserve"> to be referred to arbitration or to the </w:t>
      </w:r>
      <w:r w:rsidRPr="00971EAC">
        <w:rPr>
          <w:rFonts w:ascii="Arial" w:hAnsi="Arial" w:cs="Arial"/>
          <w:b/>
          <w:bCs/>
        </w:rPr>
        <w:t>Authority</w:t>
      </w:r>
      <w:r w:rsidRPr="00971EAC">
        <w:rPr>
          <w:rFonts w:ascii="Arial" w:hAnsi="Arial" w:cs="Arial"/>
        </w:rPr>
        <w:t>.</w:t>
      </w:r>
      <w:bookmarkStart w:id="604" w:name="_Toc490940293"/>
    </w:p>
    <w:p w14:paraId="0FD8BC09" w14:textId="77777777" w:rsidR="00CA2ECB" w:rsidRDefault="00CA2ECB" w:rsidP="00704700">
      <w:pPr>
        <w:pStyle w:val="Heading3"/>
        <w:ind w:left="567" w:hanging="567"/>
      </w:pPr>
      <w:bookmarkStart w:id="605" w:name="_DV_M325"/>
      <w:bookmarkEnd w:id="605"/>
      <w:r>
        <w:t>COUNTERPARTS</w:t>
      </w:r>
    </w:p>
    <w:p w14:paraId="08B25B4C" w14:textId="77777777" w:rsidR="00CA2ECB" w:rsidRDefault="00CA2ECB" w:rsidP="00CA2ECB">
      <w:pPr>
        <w:pStyle w:val="clauseindent"/>
        <w:widowControl/>
        <w:jc w:val="both"/>
        <w:rPr>
          <w:rFonts w:ascii="Arial" w:hAnsi="Arial" w:cs="Arial"/>
        </w:rPr>
      </w:pPr>
      <w:bookmarkStart w:id="606" w:name="_DV_M326"/>
      <w:bookmarkEnd w:id="606"/>
      <w:r>
        <w:rPr>
          <w:rFonts w:ascii="Arial" w:hAnsi="Arial" w:cs="Arial"/>
        </w:rPr>
        <w:t xml:space="preserve">Any </w:t>
      </w:r>
      <w:r>
        <w:rPr>
          <w:rFonts w:ascii="Arial" w:hAnsi="Arial" w:cs="Arial"/>
          <w:b/>
          <w:bCs/>
        </w:rPr>
        <w:t>Bilateral Agreement</w:t>
      </w:r>
      <w:r>
        <w:rPr>
          <w:rFonts w:ascii="Arial" w:hAnsi="Arial" w:cs="Arial"/>
        </w:rPr>
        <w:t xml:space="preserve"> or </w:t>
      </w:r>
      <w:r>
        <w:rPr>
          <w:rFonts w:ascii="Arial" w:hAnsi="Arial" w:cs="Arial"/>
          <w:b/>
          <w:bCs/>
        </w:rPr>
        <w:t xml:space="preserve">Mandatory Services Agreement </w:t>
      </w:r>
      <w:r>
        <w:rPr>
          <w:rFonts w:ascii="Arial" w:hAnsi="Arial" w:cs="Arial"/>
        </w:rPr>
        <w:t>or</w:t>
      </w:r>
      <w:r>
        <w:rPr>
          <w:rFonts w:ascii="Arial" w:hAnsi="Arial" w:cs="Arial"/>
          <w:b/>
          <w:bCs/>
        </w:rPr>
        <w:t xml:space="preserve"> Accession Agreement</w:t>
      </w:r>
      <w:r>
        <w:rPr>
          <w:rFonts w:ascii="Arial" w:hAnsi="Arial" w:cs="Arial"/>
        </w:rPr>
        <w:t xml:space="preserve"> may be executed in any number of counterparts and by the different parties on separate counterparts, each of which when executed and delivered shall constitute an original, but all the counterparts shall together constitute one and the same instrument.</w:t>
      </w:r>
    </w:p>
    <w:p w14:paraId="3D6524A9" w14:textId="77777777" w:rsidR="00CA2ECB" w:rsidRDefault="00CA2ECB" w:rsidP="00704700">
      <w:pPr>
        <w:pStyle w:val="Heading3"/>
        <w:ind w:left="567" w:hanging="567"/>
      </w:pPr>
      <w:bookmarkStart w:id="607" w:name="_DV_M327"/>
      <w:bookmarkEnd w:id="607"/>
      <w:r>
        <w:t>GOVERNING LAW</w:t>
      </w:r>
      <w:bookmarkEnd w:id="604"/>
    </w:p>
    <w:p w14:paraId="6C3C4E1E" w14:textId="77777777" w:rsidR="00CA2ECB" w:rsidRPr="00971EAC" w:rsidRDefault="00CA2ECB" w:rsidP="00CA2ECB">
      <w:pPr>
        <w:pStyle w:val="NormalIndent"/>
        <w:widowControl/>
        <w:jc w:val="both"/>
        <w:rPr>
          <w:rFonts w:ascii="Arial" w:hAnsi="Arial" w:cs="Arial"/>
          <w:b/>
          <w:bCs/>
        </w:rPr>
      </w:pPr>
      <w:bookmarkStart w:id="608" w:name="_DV_M328"/>
      <w:bookmarkEnd w:id="608"/>
      <w:r w:rsidRPr="00971EAC">
        <w:rPr>
          <w:rFonts w:ascii="Arial" w:hAnsi="Arial" w:cs="Arial"/>
        </w:rPr>
        <w:t>The</w:t>
      </w:r>
      <w:r w:rsidRPr="00971EAC">
        <w:rPr>
          <w:rFonts w:ascii="Arial" w:hAnsi="Arial" w:cs="Arial"/>
          <w:b/>
          <w:bCs/>
        </w:rPr>
        <w:t xml:space="preserve"> CUSC </w:t>
      </w:r>
      <w:r w:rsidRPr="00971EAC">
        <w:rPr>
          <w:rFonts w:ascii="Arial" w:hAnsi="Arial" w:cs="Arial"/>
        </w:rPr>
        <w:t xml:space="preserve">and each </w:t>
      </w:r>
      <w:r w:rsidRPr="00971EAC">
        <w:rPr>
          <w:rFonts w:ascii="Arial" w:hAnsi="Arial" w:cs="Arial"/>
          <w:b/>
          <w:bCs/>
        </w:rPr>
        <w:t xml:space="preserve">Bilateral Agreement </w:t>
      </w:r>
      <w:r w:rsidRPr="00971EAC">
        <w:rPr>
          <w:rFonts w:ascii="Arial" w:hAnsi="Arial" w:cs="Arial"/>
        </w:rPr>
        <w:t xml:space="preserve">and </w:t>
      </w:r>
      <w:r w:rsidRPr="00971EAC">
        <w:rPr>
          <w:rFonts w:ascii="Arial" w:hAnsi="Arial" w:cs="Arial"/>
          <w:b/>
          <w:bCs/>
        </w:rPr>
        <w:t>Mandatory Services Agreement</w:t>
      </w:r>
      <w:r w:rsidRPr="00971EAC">
        <w:rPr>
          <w:rFonts w:ascii="Arial" w:hAnsi="Arial" w:cs="Arial"/>
        </w:rPr>
        <w:t xml:space="preserve"> shall be governed by and construed in all respects in accordance with English law.</w:t>
      </w:r>
    </w:p>
    <w:p w14:paraId="608DD639" w14:textId="77777777" w:rsidR="00CA2ECB" w:rsidRDefault="00CA2ECB" w:rsidP="00CA2ECB">
      <w:pPr>
        <w:pStyle w:val="NormalIndent"/>
        <w:widowControl/>
        <w:ind w:hanging="851"/>
        <w:rPr>
          <w:rFonts w:ascii="Arial" w:hAnsi="Arial" w:cs="Arial"/>
          <w:b/>
          <w:bCs/>
        </w:rPr>
      </w:pPr>
    </w:p>
    <w:p w14:paraId="3C603654" w14:textId="77777777" w:rsidR="00CA2ECB" w:rsidRDefault="00CA2ECB" w:rsidP="00704700">
      <w:pPr>
        <w:pStyle w:val="Heading3"/>
        <w:ind w:left="567" w:hanging="567"/>
      </w:pPr>
      <w:bookmarkStart w:id="609" w:name="_DV_M329"/>
      <w:bookmarkStart w:id="610" w:name="_Toc490940294"/>
      <w:bookmarkEnd w:id="609"/>
      <w:r>
        <w:t xml:space="preserve">SEVERANCE OF TERMS </w:t>
      </w:r>
      <w:bookmarkEnd w:id="610"/>
    </w:p>
    <w:p w14:paraId="52110463" w14:textId="77777777" w:rsidR="00CA2ECB" w:rsidRDefault="00CA2ECB" w:rsidP="00CA2ECB">
      <w:pPr>
        <w:pStyle w:val="clauseindent"/>
        <w:widowControl/>
        <w:jc w:val="both"/>
        <w:rPr>
          <w:rFonts w:ascii="Arial" w:hAnsi="Arial" w:cs="Arial"/>
        </w:rPr>
      </w:pPr>
      <w:bookmarkStart w:id="611" w:name="_DV_M330"/>
      <w:bookmarkEnd w:id="611"/>
      <w:r>
        <w:rPr>
          <w:rFonts w:ascii="Arial" w:hAnsi="Arial" w:cs="Arial"/>
        </w:rPr>
        <w:t xml:space="preserve">If any provision of the </w:t>
      </w:r>
      <w:r>
        <w:rPr>
          <w:rFonts w:ascii="Arial" w:hAnsi="Arial" w:cs="Arial"/>
          <w:b/>
          <w:bCs/>
        </w:rPr>
        <w:t xml:space="preserve">CUSC </w:t>
      </w:r>
      <w:r>
        <w:rPr>
          <w:rFonts w:ascii="Arial" w:hAnsi="Arial" w:cs="Arial"/>
        </w:rPr>
        <w:t>or</w:t>
      </w:r>
      <w:r>
        <w:rPr>
          <w:rFonts w:ascii="Arial" w:hAnsi="Arial" w:cs="Arial"/>
          <w:b/>
          <w:bCs/>
          <w:i/>
          <w:iCs/>
        </w:rPr>
        <w:t xml:space="preserve"> </w:t>
      </w:r>
      <w:r>
        <w:rPr>
          <w:rFonts w:ascii="Arial" w:hAnsi="Arial" w:cs="Arial"/>
        </w:rPr>
        <w:t xml:space="preserve">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is or becomes or is declared invalid, unenforceable or illegal by the courts of any competent jurisdiction to which it is subject </w:t>
      </w:r>
      <w:r>
        <w:rPr>
          <w:rFonts w:ascii="Arial" w:hAnsi="Arial" w:cs="Arial"/>
        </w:rPr>
        <w:lastRenderedPageBreak/>
        <w:t xml:space="preserve">or by order of any other </w:t>
      </w:r>
      <w:r>
        <w:rPr>
          <w:rFonts w:ascii="Arial" w:hAnsi="Arial" w:cs="Arial"/>
          <w:b/>
          <w:bCs/>
        </w:rPr>
        <w:t>Competent Authority</w:t>
      </w:r>
      <w:r>
        <w:rPr>
          <w:rFonts w:ascii="Arial" w:hAnsi="Arial" w:cs="Arial"/>
        </w:rPr>
        <w:t xml:space="preserve"> such invalidity, unenforceability or illegality shall not prejudice or affect the remaining provisions of the </w:t>
      </w:r>
      <w:r>
        <w:rPr>
          <w:rFonts w:ascii="Arial" w:hAnsi="Arial" w:cs="Arial"/>
          <w:b/>
          <w:bCs/>
        </w:rPr>
        <w:t xml:space="preserve">CUSC </w:t>
      </w:r>
      <w:r>
        <w:rPr>
          <w:rFonts w:ascii="Arial" w:hAnsi="Arial" w:cs="Arial"/>
        </w:rPr>
        <w:t xml:space="preserve">or 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which shall continue in full force and effect notwithstanding such invalidity, unenforceability or illegality.</w:t>
      </w:r>
    </w:p>
    <w:p w14:paraId="71E23BEE" w14:textId="77777777" w:rsidR="00CA2ECB" w:rsidRDefault="00CA2ECB" w:rsidP="00704700">
      <w:pPr>
        <w:pStyle w:val="Heading3"/>
        <w:ind w:left="567" w:hanging="567"/>
      </w:pPr>
      <w:bookmarkStart w:id="612" w:name="_DV_M331"/>
      <w:bookmarkStart w:id="613" w:name="_Toc490940295"/>
      <w:bookmarkEnd w:id="612"/>
      <w:r>
        <w:t>LANGUAGE</w:t>
      </w:r>
      <w:bookmarkEnd w:id="613"/>
    </w:p>
    <w:p w14:paraId="0F21FDDE" w14:textId="77777777" w:rsidR="00CA2ECB" w:rsidRPr="00971EAC" w:rsidRDefault="00CA2ECB" w:rsidP="00CA2ECB">
      <w:pPr>
        <w:pStyle w:val="NormalIndent"/>
        <w:widowControl/>
        <w:jc w:val="both"/>
        <w:rPr>
          <w:rFonts w:ascii="Arial" w:hAnsi="Arial" w:cs="Arial"/>
          <w:b/>
          <w:bCs/>
        </w:rPr>
      </w:pPr>
      <w:bookmarkStart w:id="614" w:name="_DV_M332"/>
      <w:bookmarkEnd w:id="614"/>
      <w:r w:rsidRPr="00971EAC">
        <w:rPr>
          <w:rFonts w:ascii="Arial" w:hAnsi="Arial" w:cs="Arial"/>
        </w:rPr>
        <w:t xml:space="preserve">Each notice, instrument, certificate or other document to be given by one </w:t>
      </w:r>
      <w:r w:rsidRPr="00971EAC">
        <w:rPr>
          <w:rFonts w:ascii="Arial" w:hAnsi="Arial" w:cs="Arial"/>
          <w:b/>
          <w:bCs/>
        </w:rPr>
        <w:t>CUSC Party</w:t>
      </w:r>
      <w:r w:rsidRPr="00971EAC">
        <w:rPr>
          <w:rFonts w:ascii="Arial" w:hAnsi="Arial" w:cs="Arial"/>
        </w:rPr>
        <w:t xml:space="preserve"> to another under the </w:t>
      </w:r>
      <w:r w:rsidRPr="00971EAC">
        <w:rPr>
          <w:rFonts w:ascii="Arial" w:hAnsi="Arial" w:cs="Arial"/>
          <w:b/>
          <w:bCs/>
        </w:rPr>
        <w:t xml:space="preserve">CUSC </w:t>
      </w:r>
      <w:r w:rsidRPr="00971EAC">
        <w:rPr>
          <w:rFonts w:ascii="Arial" w:hAnsi="Arial" w:cs="Arial"/>
        </w:rPr>
        <w:t>shall be in the English language.</w:t>
      </w:r>
    </w:p>
    <w:p w14:paraId="2614F069" w14:textId="77777777" w:rsidR="00CA2ECB" w:rsidRDefault="00CA2ECB" w:rsidP="00CA2ECB">
      <w:pPr>
        <w:widowControl/>
        <w:rPr>
          <w:rFonts w:ascii="Arial" w:hAnsi="Arial" w:cs="Arial"/>
        </w:rPr>
      </w:pPr>
    </w:p>
    <w:p w14:paraId="0C57BFEB" w14:textId="77777777" w:rsidR="00CA2ECB" w:rsidRDefault="00CA2ECB" w:rsidP="00704700">
      <w:pPr>
        <w:pStyle w:val="Heading3"/>
        <w:ind w:left="567" w:hanging="567"/>
      </w:pPr>
      <w:bookmarkStart w:id="615" w:name="_DV_M333"/>
      <w:bookmarkEnd w:id="615"/>
      <w:r>
        <w:t>MCUSA</w:t>
      </w:r>
    </w:p>
    <w:p w14:paraId="1D6A50B2" w14:textId="77777777" w:rsidR="00CA2ECB" w:rsidRDefault="00CA2ECB" w:rsidP="00CA2ECB">
      <w:pPr>
        <w:widowControl/>
        <w:ind w:left="851"/>
        <w:jc w:val="both"/>
        <w:rPr>
          <w:rFonts w:ascii="Arial" w:hAnsi="Arial" w:cs="Arial"/>
        </w:rPr>
      </w:pPr>
      <w:bookmarkStart w:id="616" w:name="_DV_M334"/>
      <w:bookmarkEnd w:id="616"/>
      <w:r>
        <w:rPr>
          <w:rFonts w:ascii="Arial" w:hAnsi="Arial" w:cs="Arial"/>
        </w:rPr>
        <w:t xml:space="preserve">The </w:t>
      </w:r>
      <w:r>
        <w:rPr>
          <w:rFonts w:ascii="Arial" w:hAnsi="Arial" w:cs="Arial"/>
          <w:b/>
          <w:bCs/>
        </w:rPr>
        <w:t>CUSC Parties</w:t>
      </w:r>
      <w:r>
        <w:rPr>
          <w:rFonts w:ascii="Arial" w:hAnsi="Arial" w:cs="Arial"/>
        </w:rPr>
        <w:t xml:space="preserve"> agree that for the purposes of cross references in documents existing as at the date of the introduction of the </w:t>
      </w:r>
      <w:r>
        <w:rPr>
          <w:rFonts w:ascii="Arial" w:hAnsi="Arial" w:cs="Arial"/>
          <w:b/>
          <w:bCs/>
        </w:rPr>
        <w:t>CUSC</w:t>
      </w:r>
      <w:r>
        <w:rPr>
          <w:rFonts w:ascii="Arial" w:hAnsi="Arial" w:cs="Arial"/>
        </w:rPr>
        <w:t xml:space="preserve">, the </w:t>
      </w:r>
      <w:r>
        <w:rPr>
          <w:rFonts w:ascii="Arial" w:hAnsi="Arial" w:cs="Arial"/>
          <w:b/>
          <w:bCs/>
        </w:rPr>
        <w:t>CUSC</w:t>
      </w:r>
      <w:r>
        <w:rPr>
          <w:rFonts w:ascii="Arial" w:hAnsi="Arial" w:cs="Arial"/>
        </w:rPr>
        <w:t xml:space="preserve">, </w:t>
      </w:r>
      <w:r>
        <w:rPr>
          <w:rFonts w:ascii="Arial" w:hAnsi="Arial" w:cs="Arial"/>
          <w:b/>
          <w:bCs/>
        </w:rPr>
        <w:t xml:space="preserve">Bilateral Agreements, Construction Agreements </w:t>
      </w:r>
      <w:r>
        <w:rPr>
          <w:rFonts w:ascii="Arial" w:hAnsi="Arial" w:cs="Arial"/>
        </w:rPr>
        <w:t xml:space="preserve">and Agreements to Vary shall be regarded as the </w:t>
      </w:r>
      <w:r>
        <w:rPr>
          <w:rFonts w:ascii="Arial" w:hAnsi="Arial" w:cs="Arial"/>
          <w:b/>
          <w:bCs/>
        </w:rPr>
        <w:t>MCUSA</w:t>
      </w:r>
      <w:r>
        <w:rPr>
          <w:rFonts w:ascii="Arial" w:hAnsi="Arial" w:cs="Arial"/>
        </w:rPr>
        <w:t xml:space="preserve"> and the relevant “</w:t>
      </w:r>
      <w:r>
        <w:rPr>
          <w:rFonts w:ascii="Arial" w:hAnsi="Arial" w:cs="Arial"/>
          <w:b/>
          <w:bCs/>
        </w:rPr>
        <w:t>Supplemental Agreements</w:t>
      </w:r>
      <w:r>
        <w:rPr>
          <w:rFonts w:ascii="Arial" w:hAnsi="Arial" w:cs="Arial"/>
        </w:rPr>
        <w:t>” and any relevant Agreements for Construction Works and relevant Agreements to Vary.</w:t>
      </w:r>
    </w:p>
    <w:p w14:paraId="12A68A98" w14:textId="77777777" w:rsidR="00CA2ECB" w:rsidRDefault="00CA2ECB" w:rsidP="00CA2ECB">
      <w:pPr>
        <w:widowControl/>
        <w:ind w:left="851"/>
        <w:rPr>
          <w:rFonts w:ascii="Arial" w:hAnsi="Arial" w:cs="Arial"/>
        </w:rPr>
      </w:pPr>
    </w:p>
    <w:p w14:paraId="1A1F991A" w14:textId="77777777" w:rsidR="009C04FC" w:rsidRDefault="009C04FC" w:rsidP="00CA2ECB">
      <w:pPr>
        <w:widowControl/>
        <w:ind w:left="851"/>
        <w:rPr>
          <w:rFonts w:ascii="Arial" w:hAnsi="Arial" w:cs="Arial"/>
        </w:rPr>
      </w:pPr>
    </w:p>
    <w:p w14:paraId="4941308B" w14:textId="77777777" w:rsidR="009C04FC" w:rsidRDefault="009C04FC" w:rsidP="00CA2ECB">
      <w:pPr>
        <w:widowControl/>
        <w:ind w:left="851"/>
        <w:rPr>
          <w:rFonts w:ascii="Arial" w:hAnsi="Arial" w:cs="Arial"/>
        </w:rPr>
      </w:pPr>
    </w:p>
    <w:p w14:paraId="64F023E1" w14:textId="77777777" w:rsidR="009C04FC" w:rsidRDefault="009C04FC" w:rsidP="00CA2ECB">
      <w:pPr>
        <w:widowControl/>
        <w:ind w:left="851"/>
        <w:rPr>
          <w:rFonts w:ascii="Arial" w:hAnsi="Arial" w:cs="Arial"/>
        </w:rPr>
      </w:pPr>
    </w:p>
    <w:p w14:paraId="6B9D5157" w14:textId="77777777" w:rsidR="00CA2ECB" w:rsidRDefault="00CA2ECB" w:rsidP="00704700">
      <w:pPr>
        <w:pStyle w:val="Heading3"/>
        <w:ind w:left="567" w:hanging="567"/>
      </w:pPr>
      <w:bookmarkStart w:id="617" w:name="_DV_M335"/>
      <w:bookmarkEnd w:id="617"/>
      <w:r>
        <w:t xml:space="preserve">BSC </w:t>
      </w:r>
    </w:p>
    <w:p w14:paraId="0D46784F" w14:textId="77777777" w:rsidR="00CA2ECB" w:rsidRDefault="00CA2ECB" w:rsidP="00CA2ECB">
      <w:pPr>
        <w:pStyle w:val="Unnumbered"/>
        <w:widowControl/>
        <w:jc w:val="both"/>
        <w:rPr>
          <w:rFonts w:ascii="Arial" w:hAnsi="Arial" w:cs="Arial"/>
          <w:b w:val="0"/>
          <w:bCs w:val="0"/>
          <w:i w:val="0"/>
          <w:iCs w:val="0"/>
        </w:rPr>
      </w:pPr>
      <w:bookmarkStart w:id="618" w:name="_DV_M336"/>
      <w:bookmarkEnd w:id="618"/>
      <w:r>
        <w:rPr>
          <w:rFonts w:ascii="Arial" w:hAnsi="Arial" w:cs="Arial"/>
          <w:b w:val="0"/>
          <w:bCs w:val="0"/>
          <w:i w:val="0"/>
          <w:iCs w:val="0"/>
        </w:rPr>
        <w:t xml:space="preserve">Each and every </w:t>
      </w:r>
      <w:r>
        <w:rPr>
          <w:rFonts w:ascii="Arial" w:hAnsi="Arial" w:cs="Arial"/>
          <w:i w:val="0"/>
          <w:iCs w:val="0"/>
        </w:rPr>
        <w:t>User</w:t>
      </w:r>
      <w:r>
        <w:rPr>
          <w:rFonts w:ascii="Arial" w:hAnsi="Arial" w:cs="Arial"/>
          <w:b w:val="0"/>
          <w:bCs w:val="0"/>
          <w:i w:val="0"/>
          <w:iCs w:val="0"/>
        </w:rPr>
        <w:t xml:space="preserve"> connected to or using the </w:t>
      </w:r>
      <w:r>
        <w:rPr>
          <w:rFonts w:ascii="Arial" w:hAnsi="Arial" w:cs="Arial"/>
          <w:i w:val="0"/>
          <w:iCs w:val="0"/>
        </w:rPr>
        <w:t>National Electricity Transmission System</w:t>
      </w:r>
      <w:r>
        <w:rPr>
          <w:rFonts w:ascii="Arial" w:hAnsi="Arial" w:cs="Arial"/>
          <w:b w:val="0"/>
          <w:bCs w:val="0"/>
          <w:i w:val="0"/>
          <w:iCs w:val="0"/>
        </w:rPr>
        <w:t xml:space="preserve"> shall be a </w:t>
      </w:r>
      <w:r>
        <w:rPr>
          <w:rFonts w:ascii="Arial" w:hAnsi="Arial" w:cs="Arial"/>
          <w:i w:val="0"/>
          <w:iCs w:val="0"/>
        </w:rPr>
        <w:t>BSC Party</w:t>
      </w:r>
      <w:r>
        <w:rPr>
          <w:rFonts w:ascii="Arial" w:hAnsi="Arial" w:cs="Arial"/>
          <w:b w:val="0"/>
          <w:bCs w:val="0"/>
          <w:i w:val="0"/>
          <w:iCs w:val="0"/>
        </w:rPr>
        <w:t xml:space="preserve"> except for:</w:t>
      </w:r>
    </w:p>
    <w:p w14:paraId="6382325C" w14:textId="77777777" w:rsidR="00CA2ECB" w:rsidRDefault="00CA2ECB" w:rsidP="00CA2ECB">
      <w:pPr>
        <w:pStyle w:val="Unnumbered"/>
        <w:widowControl/>
        <w:tabs>
          <w:tab w:val="left" w:pos="1701"/>
        </w:tabs>
        <w:ind w:left="1701" w:hanging="850"/>
        <w:jc w:val="both"/>
        <w:rPr>
          <w:rFonts w:ascii="Arial" w:hAnsi="Arial" w:cs="Arial"/>
          <w:i w:val="0"/>
          <w:iCs w:val="0"/>
        </w:rPr>
      </w:pPr>
      <w:bookmarkStart w:id="619" w:name="_DV_M337"/>
      <w:bookmarkEnd w:id="619"/>
      <w:r>
        <w:rPr>
          <w:rFonts w:ascii="Arial" w:hAnsi="Arial" w:cs="Arial"/>
          <w:b w:val="0"/>
          <w:bCs w:val="0"/>
          <w:i w:val="0"/>
          <w:iCs w:val="0"/>
        </w:rPr>
        <w:t xml:space="preserve">6.29.1 </w:t>
      </w:r>
      <w:r>
        <w:rPr>
          <w:rFonts w:ascii="Arial" w:hAnsi="Arial" w:cs="Arial"/>
          <w:b w:val="0"/>
          <w:bCs w:val="0"/>
          <w:i w:val="0"/>
          <w:iCs w:val="0"/>
        </w:rPr>
        <w:tab/>
      </w:r>
      <w:r>
        <w:rPr>
          <w:rFonts w:ascii="Arial" w:hAnsi="Arial" w:cs="Arial"/>
          <w:i w:val="0"/>
          <w:iCs w:val="0"/>
        </w:rPr>
        <w:t>Non-Embedded Customers</w:t>
      </w:r>
      <w:r>
        <w:rPr>
          <w:rFonts w:ascii="Arial" w:hAnsi="Arial" w:cs="Arial"/>
          <w:b w:val="0"/>
          <w:bCs w:val="0"/>
          <w:i w:val="0"/>
          <w:iCs w:val="0"/>
        </w:rPr>
        <w:t xml:space="preserve"> being supplied by a </w:t>
      </w:r>
      <w:r>
        <w:rPr>
          <w:rFonts w:ascii="Arial" w:hAnsi="Arial" w:cs="Arial"/>
          <w:i w:val="0"/>
          <w:iCs w:val="0"/>
        </w:rPr>
        <w:t>Trading Party</w:t>
      </w:r>
      <w:r>
        <w:rPr>
          <w:rFonts w:ascii="Arial" w:hAnsi="Arial" w:cs="Arial"/>
          <w:b w:val="0"/>
          <w:bCs w:val="0"/>
          <w:i w:val="0"/>
          <w:iCs w:val="0"/>
        </w:rPr>
        <w:t xml:space="preserve">; </w:t>
      </w:r>
    </w:p>
    <w:p w14:paraId="14D2CE17" w14:textId="77777777" w:rsidR="00CA2ECB" w:rsidRDefault="00CA2ECB" w:rsidP="00CA2ECB">
      <w:pPr>
        <w:pStyle w:val="Unnumbered"/>
        <w:widowControl/>
        <w:ind w:left="1701" w:hanging="850"/>
        <w:rPr>
          <w:rFonts w:ascii="Arial" w:hAnsi="Arial" w:cs="Arial"/>
          <w:i w:val="0"/>
          <w:iCs w:val="0"/>
        </w:rPr>
      </w:pPr>
      <w:bookmarkStart w:id="620" w:name="_DV_M338"/>
      <w:bookmarkEnd w:id="620"/>
      <w:r>
        <w:rPr>
          <w:rFonts w:ascii="Arial" w:hAnsi="Arial" w:cs="Arial"/>
          <w:b w:val="0"/>
          <w:bCs w:val="0"/>
          <w:i w:val="0"/>
          <w:iCs w:val="0"/>
        </w:rPr>
        <w:t>6.29.2</w:t>
      </w:r>
      <w:r>
        <w:rPr>
          <w:rFonts w:ascii="Arial" w:hAnsi="Arial" w:cs="Arial"/>
          <w:i w:val="0"/>
          <w:iCs w:val="0"/>
        </w:rPr>
        <w:tab/>
      </w:r>
      <w:r>
        <w:rPr>
          <w:rFonts w:ascii="Arial" w:hAnsi="Arial" w:cs="Arial"/>
          <w:b w:val="0"/>
          <w:bCs w:val="0"/>
          <w:i w:val="0"/>
          <w:iCs w:val="0"/>
        </w:rPr>
        <w:t xml:space="preserve">A </w:t>
      </w:r>
      <w:r>
        <w:rPr>
          <w:rFonts w:ascii="Arial" w:hAnsi="Arial" w:cs="Arial"/>
          <w:i w:val="0"/>
          <w:iCs w:val="0"/>
        </w:rPr>
        <w:t xml:space="preserve">User </w:t>
      </w:r>
      <w:r>
        <w:rPr>
          <w:rFonts w:ascii="Arial" w:hAnsi="Arial" w:cs="Arial"/>
          <w:b w:val="0"/>
          <w:bCs w:val="0"/>
          <w:i w:val="0"/>
          <w:iCs w:val="0"/>
        </w:rPr>
        <w:t>acting in the category of</w:t>
      </w:r>
      <w:r>
        <w:rPr>
          <w:rFonts w:ascii="Arial" w:hAnsi="Arial" w:cs="Arial"/>
          <w:i w:val="0"/>
          <w:iCs w:val="0"/>
        </w:rPr>
        <w:t xml:space="preserve"> Exempt Power Station  </w:t>
      </w:r>
      <w:r>
        <w:rPr>
          <w:rFonts w:ascii="Arial" w:hAnsi="Arial" w:cs="Arial"/>
          <w:b w:val="0"/>
          <w:bCs w:val="0"/>
          <w:i w:val="0"/>
          <w:iCs w:val="0"/>
        </w:rPr>
        <w:t>where another party is responsible under the</w:t>
      </w:r>
      <w:r>
        <w:rPr>
          <w:rFonts w:ascii="Arial" w:hAnsi="Arial" w:cs="Arial"/>
          <w:i w:val="0"/>
          <w:iCs w:val="0"/>
        </w:rPr>
        <w:t xml:space="preserve"> </w:t>
      </w:r>
      <w:r>
        <w:rPr>
          <w:rFonts w:ascii="Arial" w:hAnsi="Arial" w:cs="Arial"/>
          <w:b w:val="0"/>
          <w:bCs w:val="0"/>
          <w:i w:val="0"/>
          <w:iCs w:val="0"/>
        </w:rPr>
        <w:t>BSC for the export from such</w:t>
      </w:r>
      <w:r>
        <w:rPr>
          <w:rFonts w:ascii="Arial" w:hAnsi="Arial" w:cs="Arial"/>
          <w:i w:val="0"/>
          <w:iCs w:val="0"/>
        </w:rPr>
        <w:t xml:space="preserve"> Exempt Power Station;</w:t>
      </w:r>
    </w:p>
    <w:p w14:paraId="7638F396" w14:textId="77777777" w:rsidR="00CA2ECB" w:rsidRDefault="00CA2ECB" w:rsidP="00CA2ECB">
      <w:pPr>
        <w:pStyle w:val="Unnumbered"/>
        <w:widowControl/>
        <w:ind w:left="1701" w:hanging="850"/>
        <w:rPr>
          <w:rFonts w:ascii="Arial" w:hAnsi="Arial" w:cs="Arial"/>
          <w:b w:val="0"/>
          <w:bCs w:val="0"/>
          <w:i w:val="0"/>
          <w:iCs w:val="0"/>
        </w:rPr>
      </w:pPr>
      <w:bookmarkStart w:id="621" w:name="_DV_M339"/>
      <w:bookmarkEnd w:id="621"/>
      <w:r>
        <w:rPr>
          <w:rFonts w:ascii="Arial" w:hAnsi="Arial" w:cs="Arial"/>
          <w:b w:val="0"/>
          <w:bCs w:val="0"/>
          <w:i w:val="0"/>
          <w:iCs w:val="0"/>
        </w:rPr>
        <w:t>6.29.3</w:t>
      </w:r>
      <w:r>
        <w:rPr>
          <w:rFonts w:ascii="Arial" w:hAnsi="Arial" w:cs="Arial"/>
          <w:b w:val="0"/>
          <w:bCs w:val="0"/>
          <w:i w:val="0"/>
          <w:iCs w:val="0"/>
        </w:rPr>
        <w:tab/>
        <w:t xml:space="preserve">A </w:t>
      </w:r>
      <w:r>
        <w:rPr>
          <w:rFonts w:ascii="Arial" w:hAnsi="Arial" w:cs="Arial"/>
          <w:i w:val="0"/>
          <w:iCs w:val="0"/>
        </w:rPr>
        <w:t>User</w:t>
      </w:r>
      <w:r>
        <w:rPr>
          <w:rFonts w:ascii="Arial" w:hAnsi="Arial" w:cs="Arial"/>
          <w:b w:val="0"/>
          <w:bCs w:val="0"/>
          <w:i w:val="0"/>
          <w:iCs w:val="0"/>
        </w:rPr>
        <w:t xml:space="preserve"> acting in the category of an </w:t>
      </w:r>
      <w:r>
        <w:rPr>
          <w:rFonts w:ascii="Arial" w:hAnsi="Arial" w:cs="Arial"/>
          <w:i w:val="0"/>
          <w:iCs w:val="0"/>
        </w:rPr>
        <w:t xml:space="preserve">Embedded </w:t>
      </w:r>
      <w:proofErr w:type="spellStart"/>
      <w:r>
        <w:rPr>
          <w:rFonts w:ascii="Arial" w:hAnsi="Arial" w:cs="Arial"/>
          <w:i w:val="0"/>
          <w:iCs w:val="0"/>
        </w:rPr>
        <w:t>Exemptable</w:t>
      </w:r>
      <w:proofErr w:type="spellEnd"/>
      <w:r>
        <w:rPr>
          <w:rFonts w:ascii="Arial" w:hAnsi="Arial" w:cs="Arial"/>
          <w:i w:val="0"/>
          <w:iCs w:val="0"/>
        </w:rPr>
        <w:t xml:space="preserve"> Large Power Station</w:t>
      </w:r>
      <w:r>
        <w:rPr>
          <w:rFonts w:ascii="Arial" w:hAnsi="Arial" w:cs="Arial"/>
          <w:b w:val="0"/>
          <w:bCs w:val="0"/>
          <w:i w:val="0"/>
          <w:iCs w:val="0"/>
        </w:rPr>
        <w:t xml:space="preserve"> where another party is responsible under the </w:t>
      </w:r>
      <w:r>
        <w:rPr>
          <w:rFonts w:ascii="Arial" w:hAnsi="Arial" w:cs="Arial"/>
          <w:i w:val="0"/>
          <w:iCs w:val="0"/>
        </w:rPr>
        <w:t>BSC</w:t>
      </w:r>
      <w:r>
        <w:rPr>
          <w:rFonts w:ascii="Arial" w:hAnsi="Arial" w:cs="Arial"/>
          <w:b w:val="0"/>
          <w:bCs w:val="0"/>
          <w:i w:val="0"/>
          <w:iCs w:val="0"/>
        </w:rPr>
        <w:t xml:space="preserve"> for the export from such </w:t>
      </w:r>
      <w:r>
        <w:rPr>
          <w:rFonts w:ascii="Arial" w:hAnsi="Arial" w:cs="Arial"/>
          <w:i w:val="0"/>
          <w:iCs w:val="0"/>
        </w:rPr>
        <w:t xml:space="preserve">Embedded </w:t>
      </w:r>
      <w:proofErr w:type="spellStart"/>
      <w:r>
        <w:rPr>
          <w:rFonts w:ascii="Arial" w:hAnsi="Arial" w:cs="Arial"/>
          <w:i w:val="0"/>
          <w:iCs w:val="0"/>
        </w:rPr>
        <w:t>Exemptable</w:t>
      </w:r>
      <w:proofErr w:type="spellEnd"/>
      <w:r>
        <w:rPr>
          <w:rFonts w:ascii="Arial" w:hAnsi="Arial" w:cs="Arial"/>
          <w:i w:val="0"/>
          <w:iCs w:val="0"/>
        </w:rPr>
        <w:t xml:space="preserve"> Large Power Station</w:t>
      </w:r>
      <w:r>
        <w:rPr>
          <w:rFonts w:ascii="Arial" w:hAnsi="Arial" w:cs="Arial"/>
          <w:b w:val="0"/>
          <w:bCs w:val="0"/>
          <w:i w:val="0"/>
          <w:iCs w:val="0"/>
        </w:rPr>
        <w:t>.</w:t>
      </w:r>
    </w:p>
    <w:p w14:paraId="01E5BA48" w14:textId="77777777" w:rsidR="00CA2ECB" w:rsidRDefault="00CA2ECB" w:rsidP="00CA2ECB">
      <w:pPr>
        <w:widowControl/>
      </w:pPr>
    </w:p>
    <w:p w14:paraId="65280823" w14:textId="77777777" w:rsidR="00CA2ECB" w:rsidRDefault="00CA2ECB" w:rsidP="00704700">
      <w:pPr>
        <w:pStyle w:val="Heading3"/>
        <w:ind w:left="567" w:hanging="567"/>
      </w:pPr>
      <w:bookmarkStart w:id="622" w:name="_DV_M340"/>
      <w:bookmarkEnd w:id="622"/>
      <w:r>
        <w:t>Transmission Entry Capacity</w:t>
      </w:r>
    </w:p>
    <w:p w14:paraId="4BCD1875" w14:textId="77777777" w:rsidR="00CA2ECB" w:rsidRPr="00971EAC" w:rsidRDefault="00CA2ECB" w:rsidP="00CA2ECB">
      <w:pPr>
        <w:pStyle w:val="NormalIndent"/>
        <w:widowControl/>
        <w:rPr>
          <w:rFonts w:ascii="Arial" w:hAnsi="Arial" w:cs="Arial"/>
        </w:rPr>
      </w:pPr>
      <w:bookmarkStart w:id="623" w:name="_DV_M341"/>
      <w:bookmarkEnd w:id="623"/>
      <w:r w:rsidRPr="00971EAC">
        <w:rPr>
          <w:rFonts w:ascii="Arial" w:hAnsi="Arial" w:cs="Arial"/>
        </w:rPr>
        <w:t>6.30.1</w:t>
      </w:r>
      <w:r w:rsidRPr="00971EAC">
        <w:rPr>
          <w:rFonts w:ascii="Arial" w:hAnsi="Arial" w:cs="Arial"/>
        </w:rPr>
        <w:tab/>
        <w:t xml:space="preserve">Decrease in </w:t>
      </w:r>
      <w:r w:rsidRPr="00971EAC">
        <w:rPr>
          <w:rStyle w:val="StyleHeading3NotLatinBoldChar"/>
        </w:rPr>
        <w:t>Transmission Entry Capacity</w:t>
      </w:r>
    </w:p>
    <w:p w14:paraId="16302702" w14:textId="77777777" w:rsidR="00CA2ECB" w:rsidRPr="00AA22BA" w:rsidRDefault="00CA2ECB" w:rsidP="00CA2ECB">
      <w:pPr>
        <w:pStyle w:val="Heading3"/>
        <w:widowControl/>
        <w:numPr>
          <w:ilvl w:val="0"/>
          <w:numId w:val="0"/>
        </w:numPr>
        <w:tabs>
          <w:tab w:val="num" w:pos="851"/>
        </w:tabs>
        <w:spacing w:after="0"/>
        <w:ind w:left="1701" w:hanging="850"/>
        <w:jc w:val="both"/>
      </w:pPr>
    </w:p>
    <w:p w14:paraId="50553DC9" w14:textId="77777777" w:rsidR="00CA2ECB" w:rsidRPr="00971EAC" w:rsidRDefault="00CA2ECB" w:rsidP="00CA2ECB">
      <w:pPr>
        <w:pStyle w:val="NormalIndent"/>
        <w:widowControl/>
        <w:ind w:left="2694" w:hanging="993"/>
        <w:rPr>
          <w:rFonts w:ascii="Arial" w:hAnsi="Arial" w:cs="Arial"/>
        </w:rPr>
      </w:pPr>
      <w:bookmarkStart w:id="624" w:name="_DV_M342"/>
      <w:bookmarkEnd w:id="624"/>
      <w:r w:rsidRPr="00971EAC">
        <w:rPr>
          <w:rFonts w:ascii="Arial" w:hAnsi="Arial" w:cs="Arial"/>
        </w:rPr>
        <w:t>6.30.1.1</w:t>
      </w:r>
      <w:r w:rsidRPr="00971EAC">
        <w:rPr>
          <w:rFonts w:ascii="Arial" w:hAnsi="Arial" w:cs="Arial"/>
        </w:rPr>
        <w:tab/>
        <w:t xml:space="preserve">Subject to payment of the </w:t>
      </w:r>
      <w:r w:rsidR="004B4B5B" w:rsidRPr="00971EAC">
        <w:rPr>
          <w:rFonts w:ascii="Arial" w:hAnsi="Arial" w:cs="Arial"/>
          <w:b/>
          <w:bCs/>
        </w:rPr>
        <w:t>Cancellation Charge</w:t>
      </w:r>
      <w:r w:rsidRPr="00971EAC">
        <w:rPr>
          <w:rFonts w:ascii="Arial" w:hAnsi="Arial" w:cs="Arial"/>
        </w:rPr>
        <w:t xml:space="preserve">, each </w:t>
      </w:r>
      <w:r w:rsidRPr="00971EAC">
        <w:rPr>
          <w:rFonts w:ascii="Arial" w:hAnsi="Arial" w:cs="Arial"/>
          <w:b/>
        </w:rPr>
        <w:t>User</w:t>
      </w:r>
      <w:r w:rsidRPr="00971EAC">
        <w:rPr>
          <w:rFonts w:ascii="Arial" w:hAnsi="Arial" w:cs="Arial"/>
        </w:rPr>
        <w:t xml:space="preserve"> shall be entitled to decrease the </w:t>
      </w:r>
      <w:r w:rsidRPr="00971EAC">
        <w:rPr>
          <w:rStyle w:val="StyleHeading3NotLatinBoldChar"/>
        </w:rPr>
        <w:t>Transmission Entry Capacity</w:t>
      </w:r>
      <w:r w:rsidRPr="00971EAC">
        <w:rPr>
          <w:rFonts w:ascii="Arial" w:hAnsi="Arial" w:cs="Arial"/>
        </w:rPr>
        <w:t xml:space="preserve"> for the </w:t>
      </w:r>
      <w:r w:rsidRPr="00971EAC">
        <w:rPr>
          <w:rStyle w:val="StyleHeading3NotLatinBoldChar"/>
        </w:rPr>
        <w:t>Connection Site</w:t>
      </w:r>
      <w:r w:rsidR="004B4B5B" w:rsidRPr="00971EAC">
        <w:rPr>
          <w:rStyle w:val="StyleHeading3NotLatinBoldChar"/>
        </w:rPr>
        <w:t xml:space="preserve"> </w:t>
      </w:r>
      <w:r w:rsidR="004B4B5B" w:rsidRPr="00971EAC">
        <w:rPr>
          <w:rStyle w:val="StyleHeading3NotLatinBoldChar"/>
          <w:b w:val="0"/>
        </w:rPr>
        <w:t xml:space="preserve">or site of </w:t>
      </w:r>
      <w:r w:rsidR="004B4B5B" w:rsidRPr="00971EAC">
        <w:rPr>
          <w:rStyle w:val="StyleHeading3NotLatinBoldChar"/>
        </w:rPr>
        <w:t>Connection</w:t>
      </w:r>
      <w:r w:rsidRPr="00971EAC">
        <w:rPr>
          <w:rFonts w:ascii="Arial" w:hAnsi="Arial" w:cs="Arial"/>
        </w:rPr>
        <w:t xml:space="preserve"> once the </w:t>
      </w:r>
      <w:r w:rsidRPr="00971EAC">
        <w:rPr>
          <w:rFonts w:ascii="Arial" w:hAnsi="Arial" w:cs="Arial"/>
          <w:b/>
          <w:bCs/>
        </w:rPr>
        <w:t>Power Station</w:t>
      </w:r>
      <w:r w:rsidRPr="00971EAC">
        <w:rPr>
          <w:rFonts w:ascii="Arial" w:hAnsi="Arial" w:cs="Arial"/>
        </w:rPr>
        <w:t xml:space="preserve"> to which it relates has been </w:t>
      </w:r>
      <w:r w:rsidRPr="00971EAC">
        <w:rPr>
          <w:rFonts w:ascii="Arial" w:hAnsi="Arial" w:cs="Arial"/>
          <w:b/>
          <w:bCs/>
        </w:rPr>
        <w:t>Commissioned</w:t>
      </w:r>
      <w:r w:rsidRPr="00971EAC">
        <w:rPr>
          <w:rFonts w:ascii="Arial" w:hAnsi="Arial" w:cs="Arial"/>
        </w:rPr>
        <w:t xml:space="preserve"> upon giving </w:t>
      </w:r>
      <w:r w:rsidRPr="00971EAC">
        <w:rPr>
          <w:rStyle w:val="StyleHeading3CharChar"/>
          <w:rFonts w:ascii="Arial" w:hAnsi="Arial" w:cs="Arial"/>
        </w:rPr>
        <w:t xml:space="preserve">The </w:t>
      </w:r>
      <w:r w:rsidRPr="00971EAC">
        <w:rPr>
          <w:rStyle w:val="StyleHeading3CharChar"/>
          <w:rFonts w:ascii="Arial" w:hAnsi="Arial" w:cs="Arial"/>
        </w:rPr>
        <w:lastRenderedPageBreak/>
        <w:t>Company</w:t>
      </w:r>
      <w:r w:rsidRPr="00971EAC">
        <w:rPr>
          <w:rFonts w:ascii="Arial" w:hAnsi="Arial" w:cs="Arial"/>
        </w:rPr>
        <w:t xml:space="preserve"> not less than</w:t>
      </w:r>
      <w:r w:rsidR="004B4B5B" w:rsidRPr="00971EAC">
        <w:rPr>
          <w:rFonts w:ascii="Arial" w:hAnsi="Arial" w:cs="Arial"/>
        </w:rPr>
        <w:t xml:space="preserve"> five </w:t>
      </w:r>
      <w:r w:rsidR="004B4B5B" w:rsidRPr="00971EAC">
        <w:rPr>
          <w:rFonts w:ascii="Arial" w:hAnsi="Arial" w:cs="Arial"/>
          <w:b/>
        </w:rPr>
        <w:t xml:space="preserve">Business </w:t>
      </w:r>
      <w:proofErr w:type="spellStart"/>
      <w:r w:rsidR="004B4B5B" w:rsidRPr="00971EAC">
        <w:rPr>
          <w:rFonts w:ascii="Arial" w:hAnsi="Arial" w:cs="Arial"/>
          <w:b/>
        </w:rPr>
        <w:t xml:space="preserve">Days </w:t>
      </w:r>
      <w:r w:rsidR="004B4B5B" w:rsidRPr="00971EAC">
        <w:rPr>
          <w:rFonts w:ascii="Arial" w:hAnsi="Arial" w:cs="Arial"/>
        </w:rPr>
        <w:t>notice</w:t>
      </w:r>
      <w:proofErr w:type="spellEnd"/>
      <w:r w:rsidR="004B4B5B" w:rsidRPr="00971EAC">
        <w:rPr>
          <w:rFonts w:ascii="Arial" w:hAnsi="Arial" w:cs="Arial"/>
        </w:rPr>
        <w:t xml:space="preserve"> in writing</w:t>
      </w:r>
      <w:r w:rsidRPr="00971EAC">
        <w:rPr>
          <w:rFonts w:ascii="Arial" w:hAnsi="Arial" w:cs="Arial"/>
          <w:b/>
          <w:bCs/>
        </w:rPr>
        <w:t>.</w:t>
      </w:r>
    </w:p>
    <w:p w14:paraId="71301B7D" w14:textId="77777777" w:rsidR="00CA2ECB" w:rsidRPr="00971EAC" w:rsidRDefault="00CA2ECB" w:rsidP="00CA2ECB">
      <w:pPr>
        <w:pStyle w:val="NormalIndent"/>
        <w:widowControl/>
        <w:ind w:left="2694" w:hanging="993"/>
        <w:rPr>
          <w:rFonts w:ascii="Arial" w:hAnsi="Arial" w:cs="Arial"/>
        </w:rPr>
      </w:pPr>
    </w:p>
    <w:p w14:paraId="5D9B7196" w14:textId="77777777" w:rsidR="00CA2ECB" w:rsidRPr="00971EAC" w:rsidRDefault="00CA2ECB" w:rsidP="00CA2ECB">
      <w:pPr>
        <w:pStyle w:val="NormalIndent"/>
        <w:widowControl/>
        <w:ind w:left="2694" w:hanging="993"/>
        <w:rPr>
          <w:rFonts w:ascii="Arial" w:hAnsi="Arial" w:cs="Arial"/>
        </w:rPr>
      </w:pPr>
      <w:bookmarkStart w:id="625" w:name="_DV_M343"/>
      <w:bookmarkEnd w:id="625"/>
      <w:r w:rsidRPr="00971EAC">
        <w:rPr>
          <w:rFonts w:ascii="Arial" w:hAnsi="Arial" w:cs="Arial"/>
        </w:rPr>
        <w:t>6.30.1.2</w:t>
      </w:r>
      <w:r w:rsidRPr="00971EAC">
        <w:rPr>
          <w:rFonts w:ascii="Arial" w:hAnsi="Arial" w:cs="Arial"/>
        </w:rPr>
        <w:tab/>
      </w:r>
      <w:r w:rsidRPr="00971EAC">
        <w:rPr>
          <w:rStyle w:val="StyleHeading3CharChar"/>
          <w:rFonts w:ascii="Arial" w:hAnsi="Arial" w:cs="Arial"/>
        </w:rPr>
        <w:t>The Company</w:t>
      </w:r>
      <w:r w:rsidRPr="00971EAC">
        <w:rPr>
          <w:rStyle w:val="StyleHeading3NotLatinBoldChar"/>
        </w:rPr>
        <w:t xml:space="preserve"> </w:t>
      </w:r>
      <w:r w:rsidRPr="00971EAC">
        <w:rPr>
          <w:rFonts w:ascii="Arial" w:hAnsi="Arial" w:cs="Arial"/>
        </w:rPr>
        <w:t xml:space="preserve">shall as soon as practicable after receipt of such notice issue a revised Appendix C for the purposes of the relevant </w:t>
      </w:r>
      <w:r w:rsidRPr="00971EAC">
        <w:rPr>
          <w:rStyle w:val="StyleHeading3NotLatinBoldChar"/>
        </w:rPr>
        <w:t>Bilateral Agreement</w:t>
      </w:r>
      <w:r w:rsidRPr="00971EAC">
        <w:rPr>
          <w:rFonts w:ascii="Arial" w:hAnsi="Arial" w:cs="Arial"/>
        </w:rPr>
        <w:t xml:space="preserve"> reflecting the decrease in the </w:t>
      </w:r>
      <w:r w:rsidRPr="00971EAC">
        <w:rPr>
          <w:rStyle w:val="StyleHeading3NotLatinBoldChar"/>
        </w:rPr>
        <w:t>Transmission Entry Capacity</w:t>
      </w:r>
      <w:r w:rsidRPr="00971EAC">
        <w:rPr>
          <w:rFonts w:ascii="Arial" w:hAnsi="Arial" w:cs="Arial"/>
        </w:rPr>
        <w:t>.</w:t>
      </w:r>
    </w:p>
    <w:p w14:paraId="2F6165FA" w14:textId="77777777" w:rsidR="00CA2ECB" w:rsidRPr="00971EAC" w:rsidRDefault="00CA2ECB" w:rsidP="00CA2ECB">
      <w:pPr>
        <w:pStyle w:val="NormalIndent"/>
        <w:widowControl/>
        <w:ind w:left="2694" w:hanging="993"/>
        <w:rPr>
          <w:rFonts w:ascii="Arial" w:hAnsi="Arial" w:cs="Arial"/>
        </w:rPr>
      </w:pPr>
    </w:p>
    <w:p w14:paraId="46920388" w14:textId="77777777" w:rsidR="00CA2ECB" w:rsidRPr="00971EAC" w:rsidRDefault="00CA2ECB" w:rsidP="00CA2ECB">
      <w:pPr>
        <w:pStyle w:val="NormalIndent"/>
        <w:widowControl/>
        <w:numPr>
          <w:ilvl w:val="3"/>
          <w:numId w:val="46"/>
        </w:numPr>
        <w:rPr>
          <w:rFonts w:ascii="Arial" w:hAnsi="Arial" w:cs="Arial"/>
        </w:rPr>
      </w:pPr>
      <w:bookmarkStart w:id="626" w:name="_DV_M344"/>
      <w:bookmarkEnd w:id="626"/>
      <w:r w:rsidRPr="00971EAC">
        <w:rPr>
          <w:rFonts w:ascii="Arial" w:hAnsi="Arial" w:cs="Arial"/>
        </w:rPr>
        <w:t xml:space="preserve">The decrease in the </w:t>
      </w:r>
      <w:r w:rsidRPr="00971EAC">
        <w:rPr>
          <w:rStyle w:val="StyleHeading3NotLatinBoldChar"/>
        </w:rPr>
        <w:t>Transmission Entry Capacity</w:t>
      </w:r>
      <w:r w:rsidRPr="00971EAC">
        <w:rPr>
          <w:rFonts w:ascii="Arial" w:hAnsi="Arial" w:cs="Arial"/>
        </w:rPr>
        <w:t xml:space="preserve"> shall take effect on the first of April following the expiry of the notice period stated in the notice from the </w:t>
      </w:r>
      <w:r w:rsidRPr="00971EAC">
        <w:rPr>
          <w:rFonts w:ascii="Arial" w:hAnsi="Arial" w:cs="Arial"/>
          <w:b/>
          <w:bCs/>
        </w:rPr>
        <w:t>User.</w:t>
      </w:r>
    </w:p>
    <w:p w14:paraId="6A9E5ED5" w14:textId="77777777" w:rsidR="00CA2ECB" w:rsidRPr="00971EAC" w:rsidRDefault="00CA2ECB" w:rsidP="00CA2ECB">
      <w:pPr>
        <w:pStyle w:val="NormalIndent"/>
        <w:widowControl/>
        <w:ind w:left="1701"/>
        <w:rPr>
          <w:rFonts w:ascii="Arial" w:hAnsi="Arial" w:cs="Arial"/>
        </w:rPr>
      </w:pPr>
    </w:p>
    <w:p w14:paraId="58A8F6D5" w14:textId="77777777" w:rsidR="00CA2ECB" w:rsidRPr="004B4B5B" w:rsidRDefault="004B4B5B" w:rsidP="004B4B5B">
      <w:pPr>
        <w:pStyle w:val="NormalIndent"/>
        <w:widowControl/>
        <w:numPr>
          <w:ilvl w:val="3"/>
          <w:numId w:val="46"/>
        </w:numPr>
        <w:jc w:val="both"/>
        <w:rPr>
          <w:rFonts w:ascii="Arial" w:hAnsi="Arial" w:cs="Arial"/>
        </w:rPr>
      </w:pPr>
      <w:bookmarkStart w:id="627" w:name="_DV_M345"/>
      <w:bookmarkEnd w:id="627"/>
      <w:r w:rsidRPr="00971EAC">
        <w:rPr>
          <w:rFonts w:ascii="Arial" w:hAnsi="Arial" w:cs="Arial"/>
        </w:rPr>
        <w:t>I</w:t>
      </w:r>
      <w:r w:rsidR="00CA2ECB" w:rsidRPr="00971EAC">
        <w:rPr>
          <w:rFonts w:ascii="Arial" w:hAnsi="Arial" w:cs="Arial"/>
        </w:rPr>
        <w:t xml:space="preserve">n addition to its obligation to pay the </w:t>
      </w:r>
      <w:r w:rsidR="00CA2ECB" w:rsidRPr="00971EAC">
        <w:rPr>
          <w:rFonts w:ascii="Arial" w:hAnsi="Arial" w:cs="Arial"/>
          <w:b/>
          <w:bCs/>
        </w:rPr>
        <w:t>Use of System Charges</w:t>
      </w:r>
      <w:r w:rsidR="00CA2ECB" w:rsidRPr="00971EAC">
        <w:rPr>
          <w:rFonts w:ascii="Arial" w:hAnsi="Arial" w:cs="Arial"/>
        </w:rPr>
        <w:t xml:space="preserve"> until the reduction in </w:t>
      </w:r>
      <w:r w:rsidR="00CA2ECB" w:rsidRPr="00971EAC">
        <w:rPr>
          <w:rFonts w:ascii="Arial" w:hAnsi="Arial" w:cs="Arial"/>
          <w:b/>
          <w:bCs/>
        </w:rPr>
        <w:t>Transmission Entry Capacity</w:t>
      </w:r>
      <w:r w:rsidR="00CA2ECB" w:rsidRPr="00971EAC">
        <w:rPr>
          <w:rFonts w:ascii="Arial" w:hAnsi="Arial" w:cs="Arial"/>
        </w:rPr>
        <w:t xml:space="preserve"> takes effect, the </w:t>
      </w:r>
      <w:r w:rsidR="00CA2ECB" w:rsidRPr="00971EAC">
        <w:rPr>
          <w:rFonts w:ascii="Arial" w:hAnsi="Arial" w:cs="Arial"/>
          <w:b/>
          <w:bCs/>
        </w:rPr>
        <w:t>User</w:t>
      </w:r>
      <w:r w:rsidR="00CA2ECB" w:rsidRPr="00971EAC">
        <w:rPr>
          <w:rFonts w:ascii="Arial" w:hAnsi="Arial" w:cs="Arial"/>
        </w:rPr>
        <w:t xml:space="preserve"> shall</w:t>
      </w:r>
      <w:r w:rsidRPr="00971EAC">
        <w:rPr>
          <w:rFonts w:ascii="Arial" w:hAnsi="Arial" w:cs="Arial"/>
        </w:rPr>
        <w:t>, depending on the length of notice given,</w:t>
      </w:r>
      <w:r w:rsidR="00CA2ECB" w:rsidRPr="00971EAC">
        <w:rPr>
          <w:rFonts w:ascii="Arial" w:hAnsi="Arial" w:cs="Arial"/>
        </w:rPr>
        <w:t xml:space="preserve"> pay to </w:t>
      </w:r>
      <w:r w:rsidR="00CA2ECB" w:rsidRPr="00971EAC">
        <w:rPr>
          <w:rFonts w:ascii="Arial" w:hAnsi="Arial" w:cs="Arial"/>
          <w:b/>
          <w:bCs/>
        </w:rPr>
        <w:t>The Company</w:t>
      </w:r>
      <w:r w:rsidRPr="00971EAC">
        <w:rPr>
          <w:rFonts w:ascii="Arial" w:hAnsi="Arial" w:cs="Arial"/>
        </w:rPr>
        <w:t xml:space="preserve"> the</w:t>
      </w:r>
      <w:r w:rsidRPr="00971EAC">
        <w:rPr>
          <w:rFonts w:ascii="Arial" w:hAnsi="Arial" w:cs="Arial"/>
          <w:b/>
          <w:bCs/>
        </w:rPr>
        <w:t xml:space="preserve"> Cancellation</w:t>
      </w:r>
      <w:r w:rsidR="00CA2ECB" w:rsidRPr="00971EAC">
        <w:rPr>
          <w:rFonts w:ascii="Arial" w:hAnsi="Arial" w:cs="Arial"/>
          <w:b/>
          <w:bCs/>
        </w:rPr>
        <w:t xml:space="preserve"> Charge.</w:t>
      </w:r>
      <w:r w:rsidR="00CA2ECB" w:rsidRPr="00971EAC">
        <w:rPr>
          <w:rFonts w:ascii="Arial" w:hAnsi="Arial" w:cs="Arial"/>
        </w:rPr>
        <w:t xml:space="preserve"> </w:t>
      </w:r>
      <w:r w:rsidR="00CA2ECB" w:rsidRPr="00971EAC">
        <w:rPr>
          <w:rFonts w:ascii="Arial" w:hAnsi="Arial" w:cs="Arial"/>
          <w:b/>
          <w:bCs/>
        </w:rPr>
        <w:t>The Company</w:t>
      </w:r>
      <w:r w:rsidR="00CA2ECB" w:rsidRPr="00971EAC">
        <w:rPr>
          <w:rFonts w:ascii="Arial" w:hAnsi="Arial" w:cs="Arial"/>
        </w:rPr>
        <w:t xml:space="preserve"> shall calculate any </w:t>
      </w:r>
      <w:r w:rsidRPr="00971EAC">
        <w:rPr>
          <w:rFonts w:ascii="Arial" w:hAnsi="Arial" w:cs="Arial"/>
          <w:b/>
          <w:bCs/>
        </w:rPr>
        <w:t>Cancellation</w:t>
      </w:r>
      <w:r w:rsidR="00CA2ECB" w:rsidRPr="00971EAC">
        <w:rPr>
          <w:rFonts w:ascii="Arial" w:hAnsi="Arial" w:cs="Arial"/>
          <w:b/>
          <w:bCs/>
        </w:rPr>
        <w:t xml:space="preserve"> Charge</w:t>
      </w:r>
      <w:r w:rsidR="00CA2ECB" w:rsidRPr="00971EAC">
        <w:rPr>
          <w:rFonts w:ascii="Arial" w:hAnsi="Arial" w:cs="Arial"/>
        </w:rPr>
        <w:t xml:space="preserve"> due from the </w:t>
      </w:r>
      <w:r w:rsidR="00CA2ECB" w:rsidRPr="00971EAC">
        <w:rPr>
          <w:rFonts w:ascii="Arial" w:hAnsi="Arial" w:cs="Arial"/>
          <w:b/>
          <w:bCs/>
        </w:rPr>
        <w:t>User</w:t>
      </w:r>
      <w:r w:rsidR="00CA2ECB" w:rsidRPr="00971EAC">
        <w:rPr>
          <w:rFonts w:ascii="Arial" w:hAnsi="Arial" w:cs="Arial"/>
        </w:rPr>
        <w:t xml:space="preserve"> on receipt of the notice of reduction of </w:t>
      </w:r>
      <w:r w:rsidR="00CA2ECB" w:rsidRPr="00971EAC">
        <w:rPr>
          <w:rFonts w:ascii="Arial" w:hAnsi="Arial" w:cs="Arial"/>
          <w:b/>
          <w:bCs/>
        </w:rPr>
        <w:t>Transmission Entry Capacity</w:t>
      </w:r>
      <w:r w:rsidR="00CA2ECB" w:rsidRPr="00971EAC">
        <w:rPr>
          <w:rFonts w:ascii="Arial" w:hAnsi="Arial" w:cs="Arial"/>
        </w:rPr>
        <w:t xml:space="preserve"> from the </w:t>
      </w:r>
      <w:r w:rsidR="00CA2ECB" w:rsidRPr="00971EAC">
        <w:rPr>
          <w:rFonts w:ascii="Arial" w:hAnsi="Arial" w:cs="Arial"/>
          <w:b/>
          <w:bCs/>
        </w:rPr>
        <w:t>User</w:t>
      </w:r>
      <w:r w:rsidRPr="00971EAC">
        <w:rPr>
          <w:rFonts w:ascii="Arial" w:hAnsi="Arial" w:cs="Arial"/>
        </w:rPr>
        <w:t xml:space="preserve"> and advise the </w:t>
      </w:r>
      <w:r w:rsidRPr="00971EAC">
        <w:rPr>
          <w:rFonts w:ascii="Arial" w:hAnsi="Arial" w:cs="Arial"/>
          <w:b/>
        </w:rPr>
        <w:t>User</w:t>
      </w:r>
      <w:r w:rsidRPr="00971EAC">
        <w:rPr>
          <w:rFonts w:ascii="Arial" w:hAnsi="Arial" w:cs="Arial"/>
        </w:rPr>
        <w:t xml:space="preserve"> accordingly. Unless a </w:t>
      </w:r>
      <w:r w:rsidRPr="00971EAC">
        <w:rPr>
          <w:rFonts w:ascii="Arial" w:hAnsi="Arial" w:cs="Arial"/>
          <w:b/>
        </w:rPr>
        <w:t>User</w:t>
      </w:r>
      <w:r w:rsidRPr="00971EAC">
        <w:rPr>
          <w:rFonts w:ascii="Arial" w:hAnsi="Arial" w:cs="Arial"/>
        </w:rPr>
        <w:t xml:space="preserve"> wishes to make alternative arrangements regarding earlier payment, </w:t>
      </w:r>
      <w:r w:rsidRPr="00971EAC">
        <w:rPr>
          <w:rFonts w:ascii="Arial" w:hAnsi="Arial" w:cs="Arial"/>
          <w:b/>
        </w:rPr>
        <w:t>The Company</w:t>
      </w:r>
      <w:r w:rsidRPr="00971EAC">
        <w:rPr>
          <w:rFonts w:ascii="Arial" w:hAnsi="Arial" w:cs="Arial"/>
        </w:rPr>
        <w:t xml:space="preserve"> shall invoice the </w:t>
      </w:r>
      <w:r w:rsidRPr="00971EAC">
        <w:rPr>
          <w:rFonts w:ascii="Arial" w:hAnsi="Arial" w:cs="Arial"/>
          <w:b/>
          <w:bCs/>
        </w:rPr>
        <w:t xml:space="preserve">User </w:t>
      </w:r>
      <w:r w:rsidRPr="00971EAC">
        <w:rPr>
          <w:rFonts w:ascii="Arial" w:hAnsi="Arial" w:cs="Arial"/>
        </w:rPr>
        <w:t xml:space="preserve">for the </w:t>
      </w:r>
      <w:r w:rsidRPr="00971EAC">
        <w:rPr>
          <w:rFonts w:ascii="Arial Bold" w:hAnsi="Arial Bold" w:cs="Arial"/>
          <w:b/>
        </w:rPr>
        <w:t>Cancellation</w:t>
      </w:r>
      <w:r w:rsidRPr="00971EAC">
        <w:rPr>
          <w:rFonts w:ascii="Arial" w:hAnsi="Arial" w:cs="Arial"/>
          <w:b/>
        </w:rPr>
        <w:t xml:space="preserve"> Charge</w:t>
      </w:r>
      <w:r w:rsidRPr="00971EAC">
        <w:rPr>
          <w:rFonts w:ascii="Arial" w:hAnsi="Arial" w:cs="Arial"/>
        </w:rPr>
        <w:t xml:space="preserve"> by (but no earlier than) 28 days prior to the end of the </w:t>
      </w:r>
      <w:r w:rsidRPr="00971EAC">
        <w:rPr>
          <w:rFonts w:ascii="Arial" w:hAnsi="Arial" w:cs="Arial"/>
          <w:b/>
        </w:rPr>
        <w:t>Financial Year</w:t>
      </w:r>
      <w:r w:rsidRPr="00971EAC">
        <w:rPr>
          <w:rFonts w:ascii="Arial" w:hAnsi="Arial" w:cs="Arial"/>
        </w:rPr>
        <w:t xml:space="preserve"> in which the decrease in </w:t>
      </w:r>
      <w:r w:rsidRPr="00971EAC">
        <w:rPr>
          <w:rFonts w:ascii="Arial" w:hAnsi="Arial" w:cs="Arial"/>
          <w:b/>
        </w:rPr>
        <w:t>Transmission Entry Capacity</w:t>
      </w:r>
      <w:r w:rsidRPr="00971EAC">
        <w:rPr>
          <w:rFonts w:ascii="Arial" w:hAnsi="Arial" w:cs="Arial"/>
        </w:rPr>
        <w:t xml:space="preserve">  is to take effect. The </w:t>
      </w:r>
      <w:r w:rsidRPr="00971EAC">
        <w:rPr>
          <w:rFonts w:ascii="Arial" w:hAnsi="Arial" w:cs="Arial"/>
          <w:b/>
          <w:bCs/>
        </w:rPr>
        <w:t>Cancellation Charge</w:t>
      </w:r>
      <w:r w:rsidRPr="00971EAC">
        <w:rPr>
          <w:rFonts w:ascii="Arial" w:hAnsi="Arial" w:cs="Arial"/>
        </w:rPr>
        <w:t xml:space="preserve"> shall be payable within 28 days of the date of </w:t>
      </w:r>
      <w:r w:rsidRPr="00971EAC">
        <w:rPr>
          <w:rFonts w:ascii="Arial" w:hAnsi="Arial" w:cs="Arial"/>
          <w:b/>
          <w:bCs/>
        </w:rPr>
        <w:t>The Company’s</w:t>
      </w:r>
      <w:r w:rsidRPr="00971EAC">
        <w:rPr>
          <w:rFonts w:ascii="Arial" w:hAnsi="Arial" w:cs="Arial"/>
        </w:rPr>
        <w:t xml:space="preserve"> invoice in respect thereof.</w:t>
      </w:r>
      <w:r w:rsidRPr="004B4B5B">
        <w:rPr>
          <w:rFonts w:ascii="Arial" w:hAnsi="Arial" w:cs="Arial"/>
        </w:rPr>
        <w:t xml:space="preserve">   </w:t>
      </w:r>
    </w:p>
    <w:p w14:paraId="651220F8" w14:textId="77777777" w:rsidR="00CA2ECB" w:rsidRPr="00971EAC" w:rsidRDefault="00CA2ECB" w:rsidP="00CA2ECB">
      <w:pPr>
        <w:pStyle w:val="NormalIndent"/>
        <w:widowControl/>
        <w:ind w:left="2694" w:hanging="993"/>
        <w:rPr>
          <w:rFonts w:ascii="Arial" w:hAnsi="Arial" w:cs="Arial"/>
        </w:rPr>
      </w:pPr>
    </w:p>
    <w:p w14:paraId="0387B0E6" w14:textId="77777777" w:rsidR="00CA2ECB" w:rsidRDefault="00CA2ECB" w:rsidP="00CA2ECB">
      <w:pPr>
        <w:pStyle w:val="Heading3"/>
        <w:widowControl/>
        <w:numPr>
          <w:ilvl w:val="0"/>
          <w:numId w:val="0"/>
        </w:numPr>
        <w:tabs>
          <w:tab w:val="num" w:pos="851"/>
        </w:tabs>
        <w:spacing w:after="0"/>
        <w:ind w:left="851" w:hanging="851"/>
        <w:jc w:val="both"/>
      </w:pPr>
    </w:p>
    <w:p w14:paraId="079A2320" w14:textId="77777777" w:rsidR="00CA2ECB" w:rsidRPr="00971EAC" w:rsidRDefault="00CA2ECB" w:rsidP="00CA2ECB">
      <w:pPr>
        <w:pStyle w:val="NormalIndent"/>
        <w:widowControl/>
        <w:rPr>
          <w:rFonts w:ascii="Arial" w:hAnsi="Arial" w:cs="Arial"/>
        </w:rPr>
      </w:pPr>
      <w:bookmarkStart w:id="628" w:name="_DV_M346"/>
      <w:bookmarkEnd w:id="628"/>
      <w:r w:rsidRPr="00971EAC">
        <w:rPr>
          <w:rFonts w:ascii="Arial" w:hAnsi="Arial" w:cs="Arial"/>
        </w:rPr>
        <w:t>6.30.2</w:t>
      </w:r>
      <w:r w:rsidRPr="00971EAC">
        <w:rPr>
          <w:rFonts w:ascii="Arial" w:hAnsi="Arial" w:cs="Arial"/>
        </w:rPr>
        <w:tab/>
        <w:t>Increase in</w:t>
      </w:r>
      <w:r w:rsidRPr="00971EAC">
        <w:rPr>
          <w:rFonts w:ascii="Arial Bold" w:hAnsi="Arial Bold" w:cs="Arial"/>
        </w:rPr>
        <w:t xml:space="preserve"> </w:t>
      </w:r>
      <w:r w:rsidRPr="00971EAC">
        <w:rPr>
          <w:rStyle w:val="StyleHeading3NotLatinBoldChar"/>
          <w:rFonts w:ascii="Arial Bold" w:hAnsi="Arial Bold"/>
        </w:rPr>
        <w:t>Transmission Entry Capacity</w:t>
      </w:r>
    </w:p>
    <w:p w14:paraId="3F42459C" w14:textId="77777777" w:rsidR="00CA2ECB" w:rsidRPr="00971EAC" w:rsidRDefault="00CA2ECB" w:rsidP="00CA2ECB">
      <w:pPr>
        <w:pStyle w:val="NormalIndent"/>
        <w:widowControl/>
        <w:rPr>
          <w:rFonts w:ascii="Arial" w:hAnsi="Arial" w:cs="Arial"/>
        </w:rPr>
      </w:pPr>
    </w:p>
    <w:p w14:paraId="6C755A58" w14:textId="77777777" w:rsidR="00CA2ECB" w:rsidRPr="00971EAC" w:rsidRDefault="00CA2ECB" w:rsidP="00CA2ECB">
      <w:pPr>
        <w:pStyle w:val="NormalIndent"/>
        <w:widowControl/>
        <w:ind w:left="1701"/>
        <w:rPr>
          <w:rFonts w:ascii="Arial" w:hAnsi="Arial" w:cs="Arial"/>
        </w:rPr>
      </w:pPr>
      <w:bookmarkStart w:id="629" w:name="_DV_M347"/>
      <w:bookmarkEnd w:id="629"/>
      <w:r w:rsidRPr="00971EAC">
        <w:rPr>
          <w:rFonts w:ascii="Arial" w:hAnsi="Arial" w:cs="Arial"/>
        </w:rPr>
        <w:t xml:space="preserve">Each </w:t>
      </w:r>
      <w:r w:rsidRPr="00971EAC">
        <w:rPr>
          <w:rStyle w:val="StyleHeading3NotLatinBoldChar"/>
        </w:rPr>
        <w:t>User</w:t>
      </w:r>
      <w:r w:rsidRPr="00971EAC">
        <w:rPr>
          <w:rFonts w:ascii="Arial" w:hAnsi="Arial" w:cs="Arial"/>
        </w:rPr>
        <w:t xml:space="preserve"> shall be entitled to request an increase in its </w:t>
      </w:r>
      <w:r w:rsidRPr="00971EAC">
        <w:rPr>
          <w:rStyle w:val="StyleHeading3NotLatinBoldChar"/>
        </w:rPr>
        <w:t>Transmission Entry Capacity</w:t>
      </w:r>
      <w:r w:rsidRPr="00971EAC">
        <w:rPr>
          <w:rFonts w:ascii="Arial" w:hAnsi="Arial" w:cs="Arial"/>
        </w:rPr>
        <w:t xml:space="preserve"> for a </w:t>
      </w:r>
      <w:r w:rsidRPr="00971EAC">
        <w:rPr>
          <w:rStyle w:val="StyleHeading3NotLatinBoldChar"/>
        </w:rPr>
        <w:t>Connection Site</w:t>
      </w:r>
      <w:r w:rsidRPr="00971EAC">
        <w:rPr>
          <w:rFonts w:ascii="Arial" w:hAnsi="Arial" w:cs="Arial"/>
        </w:rPr>
        <w:t xml:space="preserve"> up to a maximum of the </w:t>
      </w:r>
      <w:r w:rsidRPr="00971EAC">
        <w:rPr>
          <w:rStyle w:val="StyleHeading3NotLatinBoldChar"/>
        </w:rPr>
        <w:t>Connection Entry Capacity</w:t>
      </w:r>
      <w:r w:rsidRPr="00971EAC">
        <w:rPr>
          <w:rFonts w:ascii="Arial" w:hAnsi="Arial" w:cs="Arial"/>
        </w:rPr>
        <w:t xml:space="preserve"> for the </w:t>
      </w:r>
      <w:r w:rsidRPr="00971EAC">
        <w:rPr>
          <w:rStyle w:val="StyleHeading3NotLatinBoldChar"/>
        </w:rPr>
        <w:t>Connection Site</w:t>
      </w:r>
      <w:r w:rsidRPr="00971EAC">
        <w:rPr>
          <w:rFonts w:ascii="Arial" w:hAnsi="Arial" w:cs="Arial"/>
        </w:rPr>
        <w:t xml:space="preserve"> and such request shall be deemed to be a </w:t>
      </w:r>
      <w:r w:rsidRPr="00971EAC">
        <w:rPr>
          <w:rStyle w:val="StyleHeading3NotLatinBoldChar"/>
        </w:rPr>
        <w:t>Modification</w:t>
      </w:r>
      <w:r w:rsidRPr="00971EAC">
        <w:rPr>
          <w:rFonts w:ascii="Arial" w:hAnsi="Arial" w:cs="Arial"/>
        </w:rPr>
        <w:t xml:space="preserve"> for the purposes of the </w:t>
      </w:r>
      <w:r w:rsidRPr="00971EAC">
        <w:rPr>
          <w:rStyle w:val="StyleHeading3NotLatinBoldChar"/>
        </w:rPr>
        <w:t>CUSC</w:t>
      </w:r>
      <w:r w:rsidRPr="00971EAC">
        <w:rPr>
          <w:rFonts w:ascii="Arial" w:hAnsi="Arial" w:cs="Arial"/>
        </w:rPr>
        <w:t xml:space="preserve"> but with the words “as soon as practicable… not more than 3 months after” being read in the context of such </w:t>
      </w:r>
      <w:r w:rsidRPr="00971EAC">
        <w:rPr>
          <w:rStyle w:val="StyleHeading3NotLatinBoldChar"/>
        </w:rPr>
        <w:t>Modification</w:t>
      </w:r>
      <w:r w:rsidRPr="00971EAC">
        <w:rPr>
          <w:rFonts w:ascii="Arial" w:hAnsi="Arial" w:cs="Arial"/>
        </w:rPr>
        <w:t xml:space="preserve"> as being “within 28 days where practicable and in any event not more than 3 </w:t>
      </w:r>
      <w:r w:rsidRPr="00971EAC">
        <w:rPr>
          <w:rFonts w:ascii="Arial" w:hAnsi="Arial" w:cs="Arial"/>
        </w:rPr>
        <w:lastRenderedPageBreak/>
        <w:t xml:space="preserve">months (save where the </w:t>
      </w:r>
      <w:r w:rsidRPr="00971EAC">
        <w:rPr>
          <w:rStyle w:val="StyleHeading3NotLatinBoldChar"/>
        </w:rPr>
        <w:t xml:space="preserve">Authority </w:t>
      </w:r>
      <w:r w:rsidRPr="00971EAC">
        <w:rPr>
          <w:rFonts w:ascii="Arial" w:hAnsi="Arial" w:cs="Arial"/>
        </w:rPr>
        <w:t>consents to a longer period) after”.</w:t>
      </w:r>
    </w:p>
    <w:p w14:paraId="6D17D8A7" w14:textId="77777777" w:rsidR="00CA2ECB" w:rsidRPr="00AA22BA" w:rsidRDefault="00CA2ECB" w:rsidP="00CA2ECB">
      <w:pPr>
        <w:pStyle w:val="Heading3"/>
        <w:widowControl/>
        <w:numPr>
          <w:ilvl w:val="0"/>
          <w:numId w:val="0"/>
        </w:numPr>
        <w:tabs>
          <w:tab w:val="num" w:pos="851"/>
        </w:tabs>
        <w:spacing w:after="0"/>
        <w:ind w:left="1702" w:hanging="855"/>
        <w:jc w:val="both"/>
      </w:pPr>
    </w:p>
    <w:p w14:paraId="46DF7415" w14:textId="77777777" w:rsidR="00CA2ECB" w:rsidRPr="00971EAC" w:rsidRDefault="00CA2ECB" w:rsidP="00CA2ECB">
      <w:pPr>
        <w:pStyle w:val="NormalIndent"/>
        <w:widowControl/>
        <w:ind w:left="1701" w:hanging="850"/>
        <w:rPr>
          <w:rFonts w:ascii="Arial" w:hAnsi="Arial" w:cs="Arial"/>
          <w:b/>
          <w:bCs/>
        </w:rPr>
      </w:pPr>
      <w:bookmarkStart w:id="630" w:name="_DV_M348"/>
      <w:bookmarkEnd w:id="630"/>
      <w:r w:rsidRPr="00971EAC">
        <w:rPr>
          <w:rFonts w:ascii="Arial" w:hAnsi="Arial" w:cs="Arial"/>
        </w:rPr>
        <w:t>6.30.3</w:t>
      </w:r>
      <w:r w:rsidRPr="00971EAC">
        <w:rPr>
          <w:rFonts w:ascii="Arial" w:hAnsi="Arial" w:cs="Arial"/>
        </w:rPr>
        <w:tab/>
      </w:r>
      <w:r w:rsidRPr="00971EAC">
        <w:rPr>
          <w:rFonts w:ascii="Arial" w:hAnsi="Arial" w:cs="Arial"/>
          <w:b/>
          <w:bCs/>
        </w:rPr>
        <w:t>Exchange Rate Requests</w:t>
      </w:r>
    </w:p>
    <w:p w14:paraId="05751563" w14:textId="77777777" w:rsidR="00CA2ECB" w:rsidRPr="00AA22BA" w:rsidRDefault="00CA2ECB" w:rsidP="00CA2ECB">
      <w:pPr>
        <w:pStyle w:val="Heading3"/>
        <w:widowControl/>
        <w:numPr>
          <w:ilvl w:val="0"/>
          <w:numId w:val="0"/>
        </w:numPr>
        <w:tabs>
          <w:tab w:val="num" w:pos="851"/>
          <w:tab w:val="left" w:pos="1701"/>
        </w:tabs>
        <w:spacing w:after="0"/>
        <w:ind w:left="3402" w:hanging="1701"/>
        <w:jc w:val="both"/>
        <w:rPr>
          <w:b w:val="0"/>
          <w:bCs w:val="0"/>
        </w:rPr>
      </w:pPr>
    </w:p>
    <w:p w14:paraId="77C21C93" w14:textId="71150AEC" w:rsidR="00CA2ECB" w:rsidRPr="00971EAC" w:rsidRDefault="00CA2ECB" w:rsidP="00CA2ECB">
      <w:pPr>
        <w:pStyle w:val="NormalIndent"/>
        <w:widowControl/>
        <w:ind w:left="2835" w:hanging="1134"/>
        <w:rPr>
          <w:rStyle w:val="StyleHeading3CharChar"/>
          <w:rFonts w:ascii="Arial" w:hAnsi="Arial" w:cs="Arial"/>
        </w:rPr>
      </w:pPr>
      <w:bookmarkStart w:id="631" w:name="_DV_M349"/>
      <w:bookmarkEnd w:id="631"/>
      <w:r w:rsidRPr="0E1DE9A1">
        <w:rPr>
          <w:rStyle w:val="StyleHeading3CharChar"/>
          <w:rFonts w:ascii="Arial" w:hAnsi="Arial" w:cs="Arial"/>
        </w:rPr>
        <w:t>6.30.3.1</w:t>
      </w:r>
      <w:r>
        <w:tab/>
      </w:r>
      <w:r w:rsidRPr="0E1DE9A1">
        <w:rPr>
          <w:rStyle w:val="StyleHeading3CharChar"/>
          <w:rFonts w:ascii="Arial" w:hAnsi="Arial" w:cs="Arial"/>
        </w:rPr>
        <w:t xml:space="preserve">The Company </w:t>
      </w:r>
      <w:r w:rsidRPr="0E1DE9A1">
        <w:rPr>
          <w:rFonts w:ascii="Arial" w:hAnsi="Arial" w:cs="Arial"/>
        </w:rPr>
        <w:t xml:space="preserve">shall establish and maintain a </w:t>
      </w:r>
      <w:r w:rsidRPr="0E1DE9A1">
        <w:rPr>
          <w:rStyle w:val="StyleHeading3CharChar"/>
          <w:rFonts w:ascii="Arial" w:hAnsi="Arial" w:cs="Arial"/>
        </w:rPr>
        <w:t>TEC Register</w:t>
      </w:r>
      <w:r w:rsidRPr="0E1DE9A1">
        <w:rPr>
          <w:rFonts w:ascii="Arial" w:hAnsi="Arial" w:cs="Arial"/>
        </w:rPr>
        <w:t xml:space="preserve"> published on </w:t>
      </w:r>
      <w:r w:rsidRPr="0E1DE9A1">
        <w:rPr>
          <w:rStyle w:val="StyleHeading3CharChar"/>
          <w:rFonts w:ascii="Arial" w:hAnsi="Arial" w:cs="Arial"/>
        </w:rPr>
        <w:t>The Company Website</w:t>
      </w:r>
      <w:r w:rsidRPr="0E1DE9A1">
        <w:rPr>
          <w:rFonts w:ascii="Arial" w:hAnsi="Arial" w:cs="Arial"/>
        </w:rPr>
        <w:t xml:space="preserve"> recording the details set out in 6.30.3.2.</w:t>
      </w:r>
    </w:p>
    <w:p w14:paraId="6CCF3AA5"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6509C6E6" w14:textId="4D60812F" w:rsidR="00CA2ECB" w:rsidRPr="00971EAC" w:rsidRDefault="579E7D02" w:rsidP="00CA2ECB">
      <w:pPr>
        <w:pStyle w:val="NormalIndent"/>
        <w:widowControl/>
        <w:ind w:left="2835" w:hanging="1134"/>
        <w:rPr>
          <w:rStyle w:val="StyleHeading3CharChar"/>
          <w:rFonts w:ascii="Arial" w:hAnsi="Arial" w:cs="Arial"/>
        </w:rPr>
      </w:pPr>
      <w:bookmarkStart w:id="632" w:name="_DV_M350"/>
      <w:bookmarkEnd w:id="632"/>
      <w:r w:rsidRPr="7CFA61A9">
        <w:rPr>
          <w:rStyle w:val="StyleHeading3CharChar"/>
          <w:rFonts w:ascii="Arial" w:hAnsi="Arial" w:cs="Arial"/>
        </w:rPr>
        <w:t>6.30.3.2</w:t>
      </w:r>
      <w:r w:rsidR="00CA2ECB">
        <w:tab/>
      </w:r>
      <w:r w:rsidRPr="7CFA61A9">
        <w:rPr>
          <w:rFonts w:ascii="Arial" w:hAnsi="Arial" w:cs="Arial"/>
        </w:rPr>
        <w:t xml:space="preserve">The </w:t>
      </w:r>
      <w:r w:rsidRPr="7CFA61A9">
        <w:rPr>
          <w:rStyle w:val="StyleHeading3CharChar"/>
          <w:rFonts w:ascii="Arial" w:hAnsi="Arial" w:cs="Arial"/>
        </w:rPr>
        <w:t>TEC Register</w:t>
      </w:r>
      <w:r w:rsidRPr="7CFA61A9">
        <w:rPr>
          <w:rFonts w:ascii="Arial" w:hAnsi="Arial" w:cs="Arial"/>
        </w:rPr>
        <w:t xml:space="preserve"> shall set out the name of the </w:t>
      </w:r>
      <w:r w:rsidRPr="7CFA61A9">
        <w:rPr>
          <w:rStyle w:val="StyleHeading3CharChar"/>
          <w:rFonts w:ascii="Arial" w:hAnsi="Arial" w:cs="Arial"/>
        </w:rPr>
        <w:t>User</w:t>
      </w:r>
      <w:r w:rsidRPr="7CFA61A9">
        <w:rPr>
          <w:rFonts w:ascii="Arial" w:hAnsi="Arial" w:cs="Arial"/>
        </w:rPr>
        <w:t xml:space="preserve">, the </w:t>
      </w:r>
      <w:r w:rsidRPr="7CFA61A9">
        <w:rPr>
          <w:rStyle w:val="StyleHeading3CharChar"/>
          <w:rFonts w:ascii="Arial" w:hAnsi="Arial" w:cs="Arial"/>
        </w:rPr>
        <w:t xml:space="preserve">Connection Site </w:t>
      </w:r>
      <w:r w:rsidRPr="7CFA61A9">
        <w:rPr>
          <w:rFonts w:ascii="Arial" w:hAnsi="Arial" w:cs="Arial"/>
        </w:rPr>
        <w:t xml:space="preserve">(or in the case of an </w:t>
      </w:r>
      <w:r w:rsidRPr="7CFA61A9">
        <w:rPr>
          <w:rStyle w:val="StyleHeading3CharChar"/>
          <w:rFonts w:ascii="Arial" w:hAnsi="Arial" w:cs="Arial"/>
        </w:rPr>
        <w:t>Embedded Generator</w:t>
      </w:r>
      <w:r w:rsidRPr="7CFA61A9">
        <w:rPr>
          <w:rFonts w:ascii="Arial" w:hAnsi="Arial" w:cs="Arial"/>
        </w:rPr>
        <w:t xml:space="preserve"> site of connection), the </w:t>
      </w:r>
      <w:r w:rsidRPr="7CFA61A9">
        <w:rPr>
          <w:rStyle w:val="StyleHeading3CharChar"/>
          <w:rFonts w:ascii="Arial" w:hAnsi="Arial" w:cs="Arial"/>
        </w:rPr>
        <w:t>Transmission Entry Capacity</w:t>
      </w:r>
      <w:r w:rsidRPr="7CFA61A9">
        <w:rPr>
          <w:rFonts w:ascii="Arial" w:hAnsi="Arial" w:cs="Arial"/>
        </w:rPr>
        <w:t xml:space="preserve">, the year of connection to (or in the case of an </w:t>
      </w:r>
      <w:r w:rsidRPr="7CFA61A9">
        <w:rPr>
          <w:rStyle w:val="StyleHeading3CharChar"/>
          <w:rFonts w:ascii="Arial" w:hAnsi="Arial" w:cs="Arial"/>
        </w:rPr>
        <w:t>Embedded Generator</w:t>
      </w:r>
      <w:r w:rsidRPr="7CFA61A9">
        <w:rPr>
          <w:rFonts w:ascii="Arial" w:hAnsi="Arial" w:cs="Arial"/>
        </w:rPr>
        <w:t xml:space="preserve"> the year of the use of) the </w:t>
      </w:r>
      <w:r w:rsidRPr="7CFA61A9">
        <w:rPr>
          <w:rStyle w:val="StyleHeading3CharChar"/>
          <w:rFonts w:ascii="Arial" w:hAnsi="Arial" w:cs="Arial"/>
        </w:rPr>
        <w:t>National Electricity Transmission System</w:t>
      </w:r>
      <w:r w:rsidRPr="7CFA61A9">
        <w:rPr>
          <w:rFonts w:ascii="Arial" w:hAnsi="Arial" w:cs="Arial"/>
        </w:rPr>
        <w:t xml:space="preserve"> in respect of any </w:t>
      </w:r>
      <w:r w:rsidRPr="7CFA61A9">
        <w:rPr>
          <w:rStyle w:val="StyleHeading3CharChar"/>
          <w:rFonts w:ascii="Arial" w:hAnsi="Arial" w:cs="Arial"/>
        </w:rPr>
        <w:t>Bilateral Agreements</w:t>
      </w:r>
      <w:r w:rsidRPr="7CFA61A9">
        <w:rPr>
          <w:rFonts w:ascii="Arial" w:hAnsi="Arial" w:cs="Arial"/>
        </w:rPr>
        <w:t xml:space="preserve"> </w:t>
      </w:r>
      <w:ins w:id="633" w:author="Angela Quinn (NESO)" w:date="2024-10-18T08:32:00Z">
        <w:r w:rsidR="66E93342" w:rsidRPr="7CFA61A9">
          <w:rPr>
            <w:rFonts w:ascii="Arial" w:hAnsi="Arial" w:cs="Arial"/>
          </w:rPr>
          <w:t xml:space="preserve">(and whether they are </w:t>
        </w:r>
      </w:ins>
      <w:ins w:id="634" w:author="Angela Quinn (NESO)" w:date="2024-10-18T08:33:00Z">
        <w:r w:rsidR="66E93342" w:rsidRPr="7CFA61A9">
          <w:rPr>
            <w:rFonts w:ascii="Arial" w:hAnsi="Arial" w:cs="Arial"/>
            <w:b/>
            <w:bCs/>
          </w:rPr>
          <w:t>Gate 1 Agreements</w:t>
        </w:r>
        <w:r w:rsidR="66E93342" w:rsidRPr="7CFA61A9">
          <w:rPr>
            <w:rFonts w:ascii="Arial" w:hAnsi="Arial" w:cs="Arial"/>
          </w:rPr>
          <w:t xml:space="preserve"> or </w:t>
        </w:r>
        <w:r w:rsidR="66E93342" w:rsidRPr="7CFA61A9">
          <w:rPr>
            <w:rFonts w:ascii="Arial" w:hAnsi="Arial" w:cs="Arial"/>
            <w:b/>
            <w:bCs/>
          </w:rPr>
          <w:t>Gate 2 Agreements</w:t>
        </w:r>
        <w:r w:rsidR="66E93342" w:rsidRPr="7CFA61A9">
          <w:rPr>
            <w:rFonts w:ascii="Arial" w:hAnsi="Arial" w:cs="Arial"/>
          </w:rPr>
          <w:t xml:space="preserve">) </w:t>
        </w:r>
      </w:ins>
      <w:r w:rsidRPr="7CFA61A9">
        <w:rPr>
          <w:rFonts w:ascii="Arial" w:hAnsi="Arial" w:cs="Arial"/>
        </w:rPr>
        <w:t xml:space="preserve">or agreements to change a </w:t>
      </w:r>
      <w:r w:rsidRPr="7CFA61A9">
        <w:rPr>
          <w:rStyle w:val="StyleHeading3CharChar"/>
          <w:rFonts w:ascii="Arial" w:hAnsi="Arial" w:cs="Arial"/>
        </w:rPr>
        <w:t>User’s Transmission Entry Capacity</w:t>
      </w:r>
      <w:r w:rsidRPr="7CFA61A9">
        <w:rPr>
          <w:rFonts w:ascii="Arial" w:hAnsi="Arial" w:cs="Arial"/>
        </w:rPr>
        <w:t>.</w:t>
      </w:r>
    </w:p>
    <w:p w14:paraId="4320423E"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479A1273" w14:textId="77777777" w:rsidR="00CA2ECB" w:rsidRPr="00971EAC" w:rsidRDefault="00CA2ECB" w:rsidP="00CA2ECB">
      <w:pPr>
        <w:pStyle w:val="NormalIndent"/>
        <w:widowControl/>
        <w:ind w:left="2835" w:hanging="1134"/>
        <w:rPr>
          <w:rStyle w:val="StyleHeading3CharChar"/>
          <w:rFonts w:ascii="Arial" w:hAnsi="Arial" w:cs="Arial"/>
        </w:rPr>
      </w:pPr>
      <w:bookmarkStart w:id="635" w:name="_DV_M351"/>
      <w:bookmarkEnd w:id="635"/>
      <w:r w:rsidRPr="00971EAC">
        <w:rPr>
          <w:rStyle w:val="StyleHeading3CharChar"/>
          <w:rFonts w:ascii="Arial" w:hAnsi="Arial" w:cs="Arial"/>
        </w:rPr>
        <w:t>6.30.3.3</w:t>
      </w:r>
      <w:r w:rsidRPr="00971EAC">
        <w:rPr>
          <w:rStyle w:val="StyleHeading3CharChar"/>
          <w:rFonts w:ascii="Arial" w:hAnsi="Arial" w:cs="Arial"/>
        </w:rPr>
        <w:tab/>
      </w:r>
      <w:r w:rsidRPr="00971EAC">
        <w:rPr>
          <w:rFonts w:ascii="Arial" w:hAnsi="Arial" w:cs="Arial"/>
        </w:rPr>
        <w:t xml:space="preserve">The details of the </w:t>
      </w:r>
      <w:r w:rsidRPr="00971EAC">
        <w:rPr>
          <w:rStyle w:val="StyleHeading3CharChar"/>
          <w:rFonts w:ascii="Arial" w:hAnsi="Arial" w:cs="Arial"/>
        </w:rPr>
        <w:t xml:space="preserve">Bilateral Agreement </w:t>
      </w:r>
      <w:r w:rsidRPr="00971EAC">
        <w:rPr>
          <w:rFonts w:ascii="Arial" w:hAnsi="Arial" w:cs="Arial"/>
        </w:rPr>
        <w:t xml:space="preserve">or agreements to change a </w:t>
      </w:r>
      <w:r w:rsidRPr="00971EAC">
        <w:rPr>
          <w:rStyle w:val="StyleHeading3CharChar"/>
          <w:rFonts w:ascii="Arial" w:hAnsi="Arial" w:cs="Arial"/>
        </w:rPr>
        <w:t>User’s Transmission Entry Capacity</w:t>
      </w:r>
      <w:r w:rsidRPr="00971EAC">
        <w:rPr>
          <w:rFonts w:ascii="Arial" w:hAnsi="Arial" w:cs="Arial"/>
        </w:rPr>
        <w:t xml:space="preserve"> shall be recorded on the </w:t>
      </w:r>
      <w:r w:rsidRPr="00971EAC">
        <w:rPr>
          <w:rStyle w:val="StyleHeading3CharChar"/>
          <w:rFonts w:ascii="Arial" w:hAnsi="Arial" w:cs="Arial"/>
        </w:rPr>
        <w:t>TEC Register</w:t>
      </w:r>
      <w:r w:rsidRPr="00971EAC">
        <w:rPr>
          <w:rFonts w:ascii="Arial" w:hAnsi="Arial" w:cs="Arial"/>
        </w:rPr>
        <w:t xml:space="preserve"> within 5 </w:t>
      </w:r>
      <w:r w:rsidRPr="00971EAC">
        <w:rPr>
          <w:rStyle w:val="StyleHeading3CharChar"/>
          <w:rFonts w:ascii="Arial" w:hAnsi="Arial" w:cs="Arial"/>
        </w:rPr>
        <w:t>Business Days</w:t>
      </w:r>
      <w:r w:rsidRPr="00971EAC">
        <w:rPr>
          <w:rFonts w:ascii="Arial" w:hAnsi="Arial" w:cs="Arial"/>
        </w:rPr>
        <w:t xml:space="preserve"> of the completion of such agreements.</w:t>
      </w:r>
    </w:p>
    <w:p w14:paraId="7CC29C04" w14:textId="77777777" w:rsidR="00CA2ECB"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50E84847" w14:textId="77777777" w:rsidR="00CA2ECB" w:rsidRPr="00971EAC" w:rsidRDefault="00CA2ECB" w:rsidP="00CA2ECB">
      <w:pPr>
        <w:pStyle w:val="NormalIndent"/>
        <w:widowControl/>
        <w:ind w:left="2835" w:hanging="1134"/>
        <w:rPr>
          <w:rStyle w:val="StyleHeading3CharChar"/>
          <w:rFonts w:ascii="Arial" w:hAnsi="Arial" w:cs="Arial"/>
        </w:rPr>
      </w:pPr>
      <w:bookmarkStart w:id="636" w:name="_DV_M352"/>
      <w:bookmarkEnd w:id="636"/>
      <w:r w:rsidRPr="00971EAC">
        <w:rPr>
          <w:rStyle w:val="StyleHeading3CharChar"/>
          <w:rFonts w:ascii="Arial" w:hAnsi="Arial" w:cs="Arial"/>
        </w:rPr>
        <w:t>6.30.3.4</w:t>
      </w:r>
      <w:r w:rsidRPr="00971EAC">
        <w:rPr>
          <w:rStyle w:val="StyleHeading3CharChar"/>
          <w:rFonts w:ascii="Arial" w:hAnsi="Arial" w:cs="Arial"/>
        </w:rPr>
        <w:tab/>
      </w:r>
      <w:r w:rsidRPr="00971EAC">
        <w:rPr>
          <w:rFonts w:ascii="Arial" w:hAnsi="Arial" w:cs="Arial"/>
        </w:rPr>
        <w:t xml:space="preserve">Subject to the payment of the fee as outlined in the </w:t>
      </w:r>
      <w:r w:rsidRPr="00971EAC">
        <w:rPr>
          <w:rStyle w:val="StyleHeading3CharChar"/>
          <w:rFonts w:ascii="Arial" w:hAnsi="Arial" w:cs="Arial"/>
        </w:rPr>
        <w:t>Charging Methodology Statements</w:t>
      </w:r>
      <w:r w:rsidRPr="00971EAC">
        <w:rPr>
          <w:rFonts w:ascii="Arial" w:hAnsi="Arial" w:cs="Arial"/>
        </w:rPr>
        <w:t xml:space="preserve">, </w:t>
      </w:r>
      <w:r w:rsidRPr="00971EAC">
        <w:rPr>
          <w:rStyle w:val="StyleHeading3CharChar"/>
          <w:rFonts w:ascii="Arial" w:hAnsi="Arial" w:cs="Arial"/>
        </w:rPr>
        <w:t xml:space="preserve">The Company </w:t>
      </w:r>
      <w:r w:rsidRPr="00971EAC">
        <w:rPr>
          <w:rFonts w:ascii="Arial" w:hAnsi="Arial" w:cs="Arial"/>
        </w:rPr>
        <w:t xml:space="preserve">shall, after receipt of an </w:t>
      </w:r>
      <w:r w:rsidRPr="00971EAC">
        <w:rPr>
          <w:rStyle w:val="StyleHeading3CharChar"/>
          <w:rFonts w:ascii="Arial" w:hAnsi="Arial" w:cs="Arial"/>
        </w:rPr>
        <w:t xml:space="preserve">Exchange Rate Request </w:t>
      </w:r>
      <w:r w:rsidRPr="00971EAC">
        <w:rPr>
          <w:rFonts w:ascii="Arial" w:hAnsi="Arial" w:cs="Arial"/>
        </w:rPr>
        <w:t xml:space="preserve">calculate the </w:t>
      </w:r>
      <w:r w:rsidRPr="00971EAC">
        <w:rPr>
          <w:rStyle w:val="StyleHeading3CharChar"/>
          <w:rFonts w:ascii="Arial" w:hAnsi="Arial" w:cs="Arial"/>
        </w:rPr>
        <w:t>Exchange Rate</w:t>
      </w:r>
      <w:r w:rsidRPr="00971EAC">
        <w:rPr>
          <w:rFonts w:ascii="Arial" w:hAnsi="Arial" w:cs="Arial"/>
        </w:rPr>
        <w:t xml:space="preserve"> as soon as practicable but in any event not more than 3 months after such request is received.</w:t>
      </w:r>
    </w:p>
    <w:p w14:paraId="7A29AB53"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2B9E7FB2" w14:textId="77777777" w:rsidR="00CA2ECB" w:rsidRPr="00971EAC" w:rsidRDefault="00CA2ECB" w:rsidP="00CA2ECB">
      <w:pPr>
        <w:pStyle w:val="NormalIndent"/>
        <w:widowControl/>
        <w:ind w:left="2835" w:hanging="1134"/>
        <w:rPr>
          <w:rStyle w:val="StyleHeading3CharChar"/>
          <w:rFonts w:ascii="Arial" w:hAnsi="Arial" w:cs="Arial"/>
        </w:rPr>
      </w:pPr>
      <w:bookmarkStart w:id="637" w:name="_DV_M353"/>
      <w:bookmarkEnd w:id="637"/>
      <w:r w:rsidRPr="00971EAC">
        <w:rPr>
          <w:rStyle w:val="StyleHeading3CharChar"/>
          <w:rFonts w:ascii="Arial" w:hAnsi="Arial" w:cs="Arial"/>
        </w:rPr>
        <w:t>6.30.3.5</w:t>
      </w:r>
      <w:r w:rsidRPr="00971EAC">
        <w:rPr>
          <w:rStyle w:val="StyleHeading3CharChar"/>
          <w:rFonts w:ascii="Arial" w:hAnsi="Arial" w:cs="Arial"/>
        </w:rPr>
        <w:tab/>
      </w:r>
      <w:r w:rsidRPr="00971EAC">
        <w:rPr>
          <w:rFonts w:ascii="Arial" w:hAnsi="Arial" w:cs="Arial"/>
        </w:rPr>
        <w:t xml:space="preserve">In the event that the parties which to proceed with a </w:t>
      </w:r>
      <w:r w:rsidRPr="00971EAC">
        <w:rPr>
          <w:rStyle w:val="StyleHeading3CharChar"/>
          <w:rFonts w:ascii="Arial" w:hAnsi="Arial" w:cs="Arial"/>
        </w:rPr>
        <w:t>TEC Trade</w:t>
      </w:r>
      <w:r w:rsidRPr="00971EAC">
        <w:rPr>
          <w:rFonts w:ascii="Arial" w:hAnsi="Arial" w:cs="Arial"/>
        </w:rPr>
        <w:t xml:space="preserve"> on the basis of the </w:t>
      </w:r>
      <w:r w:rsidRPr="00971EAC">
        <w:rPr>
          <w:rStyle w:val="StyleHeading3CharChar"/>
          <w:rFonts w:ascii="Arial" w:hAnsi="Arial" w:cs="Arial"/>
        </w:rPr>
        <w:t>Exchange Rate</w:t>
      </w:r>
      <w:r w:rsidRPr="00971EAC">
        <w:rPr>
          <w:rFonts w:ascii="Arial" w:hAnsi="Arial" w:cs="Arial"/>
        </w:rPr>
        <w:t xml:space="preserve"> then the </w:t>
      </w:r>
      <w:r w:rsidRPr="00971EAC">
        <w:rPr>
          <w:rStyle w:val="StyleHeading3CharChar"/>
          <w:rFonts w:ascii="Arial" w:hAnsi="Arial" w:cs="Arial"/>
        </w:rPr>
        <w:t>User</w:t>
      </w:r>
      <w:r w:rsidRPr="00971EAC">
        <w:rPr>
          <w:rFonts w:ascii="Arial" w:hAnsi="Arial" w:cs="Arial"/>
        </w:rPr>
        <w:t xml:space="preserve"> shall notify </w:t>
      </w:r>
      <w:r w:rsidRPr="00971EAC">
        <w:rPr>
          <w:rStyle w:val="StyleHeading3CharChar"/>
          <w:rFonts w:ascii="Arial" w:hAnsi="Arial" w:cs="Arial"/>
        </w:rPr>
        <w:t>The Company</w:t>
      </w:r>
      <w:r w:rsidRPr="00971EAC">
        <w:rPr>
          <w:rFonts w:ascii="Arial" w:hAnsi="Arial" w:cs="Arial"/>
        </w:rPr>
        <w:t xml:space="preserve"> and effective from the following 1 April, </w:t>
      </w:r>
      <w:r w:rsidRPr="00971EAC">
        <w:rPr>
          <w:rStyle w:val="StyleHeading3CharChar"/>
          <w:rFonts w:ascii="Arial" w:hAnsi="Arial" w:cs="Arial"/>
        </w:rPr>
        <w:t>The Company</w:t>
      </w:r>
      <w:r w:rsidRPr="00971EAC">
        <w:rPr>
          <w:rFonts w:ascii="Arial" w:hAnsi="Arial" w:cs="Arial"/>
        </w:rPr>
        <w:t xml:space="preserve"> shall revise the </w:t>
      </w:r>
      <w:r w:rsidRPr="00971EAC">
        <w:rPr>
          <w:rStyle w:val="StyleHeading3CharChar"/>
          <w:rFonts w:ascii="Arial" w:hAnsi="Arial" w:cs="Arial"/>
        </w:rPr>
        <w:t xml:space="preserve">Bilateral Agreements </w:t>
      </w:r>
      <w:r w:rsidRPr="00971EAC">
        <w:rPr>
          <w:rFonts w:ascii="Arial" w:hAnsi="Arial" w:cs="Arial"/>
        </w:rPr>
        <w:t xml:space="preserve">(as appropriate) provided. </w:t>
      </w:r>
    </w:p>
    <w:p w14:paraId="7A95A2E8" w14:textId="77777777" w:rsidR="00CA2ECB" w:rsidRPr="00AA22BA" w:rsidRDefault="00CA2ECB" w:rsidP="00CA2ECB">
      <w:pPr>
        <w:pStyle w:val="Heading3"/>
        <w:widowControl/>
        <w:numPr>
          <w:ilvl w:val="0"/>
          <w:numId w:val="0"/>
        </w:numPr>
        <w:tabs>
          <w:tab w:val="num" w:pos="851"/>
        </w:tabs>
        <w:spacing w:after="0"/>
        <w:ind w:left="851" w:hanging="851"/>
        <w:jc w:val="both"/>
      </w:pPr>
    </w:p>
    <w:p w14:paraId="599796EA" w14:textId="77777777" w:rsidR="00CA2ECB" w:rsidRDefault="00CA2ECB" w:rsidP="00CA2ECB">
      <w:pPr>
        <w:pStyle w:val="Heading3"/>
        <w:rPr>
          <w:caps/>
        </w:rPr>
      </w:pPr>
      <w:bookmarkStart w:id="638" w:name="_DV_M354"/>
      <w:bookmarkEnd w:id="638"/>
      <w:r>
        <w:t>Short Term Transmission Entry Capacity</w:t>
      </w:r>
    </w:p>
    <w:p w14:paraId="278579EF" w14:textId="77777777" w:rsidR="00CA2ECB" w:rsidRDefault="00CA2ECB" w:rsidP="00CA2ECB">
      <w:pPr>
        <w:widowControl/>
        <w:rPr>
          <w:rFonts w:ascii="Arial" w:hAnsi="Arial" w:cs="Arial"/>
        </w:rPr>
      </w:pPr>
    </w:p>
    <w:p w14:paraId="46A38104" w14:textId="77777777" w:rsidR="00CA2ECB" w:rsidRDefault="00CA2ECB" w:rsidP="00CA2ECB">
      <w:pPr>
        <w:widowControl/>
        <w:rPr>
          <w:rFonts w:ascii="Arial" w:hAnsi="Arial" w:cs="Arial"/>
          <w:b/>
          <w:bCs/>
        </w:rPr>
      </w:pPr>
      <w:bookmarkStart w:id="639" w:name="_DV_M355"/>
      <w:bookmarkEnd w:id="639"/>
      <w:r>
        <w:rPr>
          <w:rFonts w:ascii="Arial" w:hAnsi="Arial" w:cs="Arial"/>
          <w:b/>
          <w:bCs/>
        </w:rPr>
        <w:t>6.31.1</w:t>
      </w:r>
      <w:r>
        <w:rPr>
          <w:rFonts w:ascii="Arial" w:hAnsi="Arial" w:cs="Arial"/>
          <w:b/>
          <w:bCs/>
        </w:rPr>
        <w:tab/>
        <w:t>Background</w:t>
      </w:r>
    </w:p>
    <w:p w14:paraId="09996354" w14:textId="77777777" w:rsidR="00CA2ECB" w:rsidRDefault="00CA2ECB" w:rsidP="00CA2ECB">
      <w:pPr>
        <w:widowControl/>
        <w:rPr>
          <w:rFonts w:ascii="Arial" w:hAnsi="Arial" w:cs="Arial"/>
        </w:rPr>
      </w:pPr>
    </w:p>
    <w:p w14:paraId="5C843E11" w14:textId="77777777" w:rsidR="00CA2ECB" w:rsidRDefault="00CA2ECB" w:rsidP="00CA2ECB">
      <w:pPr>
        <w:pStyle w:val="BodyTextIndent"/>
        <w:widowControl/>
        <w:rPr>
          <w:i w:val="0"/>
          <w:iCs w:val="0"/>
          <w:sz w:val="24"/>
          <w:szCs w:val="24"/>
        </w:rPr>
      </w:pPr>
      <w:bookmarkStart w:id="640" w:name="_DV_M356"/>
      <w:bookmarkEnd w:id="640"/>
      <w:r>
        <w:rPr>
          <w:i w:val="0"/>
          <w:iCs w:val="0"/>
          <w:sz w:val="24"/>
          <w:szCs w:val="24"/>
        </w:rPr>
        <w:lastRenderedPageBreak/>
        <w:t xml:space="preserve">A </w:t>
      </w:r>
      <w:r>
        <w:rPr>
          <w:b/>
          <w:bCs/>
          <w:i w:val="0"/>
          <w:iCs w:val="0"/>
          <w:sz w:val="24"/>
          <w:szCs w:val="24"/>
        </w:rPr>
        <w:t xml:space="preserve">User, </w:t>
      </w:r>
      <w:r>
        <w:rPr>
          <w:i w:val="0"/>
          <w:iCs w:val="0"/>
          <w:sz w:val="24"/>
          <w:szCs w:val="24"/>
        </w:rPr>
        <w:t xml:space="preserve">who is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 </w:t>
      </w:r>
      <w:r>
        <w:rPr>
          <w:b/>
          <w:bCs/>
          <w:i w:val="0"/>
          <w:iCs w:val="0"/>
          <w:sz w:val="24"/>
          <w:szCs w:val="24"/>
        </w:rPr>
        <w:t>STTEC Request</w:t>
      </w:r>
      <w:r>
        <w:rPr>
          <w:i w:val="0"/>
          <w:iCs w:val="0"/>
          <w:sz w:val="24"/>
          <w:szCs w:val="24"/>
        </w:rPr>
        <w:t xml:space="preserve"> to </w:t>
      </w:r>
      <w:r>
        <w:rPr>
          <w:b/>
          <w:bCs/>
          <w:i w:val="0"/>
          <w:iCs w:val="0"/>
          <w:sz w:val="24"/>
          <w:szCs w:val="24"/>
        </w:rPr>
        <w:t>The Company</w:t>
      </w:r>
      <w:r>
        <w:rPr>
          <w:i w:val="0"/>
          <w:iCs w:val="0"/>
          <w:sz w:val="24"/>
          <w:szCs w:val="24"/>
        </w:rPr>
        <w:t xml:space="preserve"> in accordance with this Paragraph of the </w:t>
      </w:r>
      <w:r>
        <w:rPr>
          <w:b/>
          <w:bCs/>
          <w:i w:val="0"/>
          <w:iCs w:val="0"/>
          <w:sz w:val="24"/>
          <w:szCs w:val="24"/>
        </w:rPr>
        <w:t>CUSC</w:t>
      </w:r>
      <w:r>
        <w:rPr>
          <w:i w:val="0"/>
          <w:iCs w:val="0"/>
          <w:sz w:val="24"/>
          <w:szCs w:val="24"/>
        </w:rPr>
        <w:t>.</w:t>
      </w:r>
    </w:p>
    <w:p w14:paraId="584E06FD" w14:textId="77777777" w:rsidR="00CA2ECB" w:rsidRDefault="00CA2ECB" w:rsidP="00CA2ECB">
      <w:pPr>
        <w:pStyle w:val="BodyTextIndent"/>
        <w:widowControl/>
        <w:rPr>
          <w:i w:val="0"/>
          <w:iCs w:val="0"/>
          <w:sz w:val="24"/>
          <w:szCs w:val="24"/>
        </w:rPr>
      </w:pPr>
    </w:p>
    <w:p w14:paraId="446EF891" w14:textId="77777777" w:rsidR="00CA2ECB" w:rsidRDefault="00CA2ECB" w:rsidP="00CA2ECB">
      <w:pPr>
        <w:pStyle w:val="BodyTextIndent"/>
        <w:widowControl/>
        <w:ind w:hanging="720"/>
        <w:rPr>
          <w:i w:val="0"/>
          <w:iCs w:val="0"/>
          <w:sz w:val="24"/>
          <w:szCs w:val="24"/>
        </w:rPr>
      </w:pPr>
      <w:bookmarkStart w:id="641" w:name="_DV_M357"/>
      <w:bookmarkEnd w:id="641"/>
      <w:r>
        <w:rPr>
          <w:b/>
          <w:bCs/>
          <w:i w:val="0"/>
          <w:iCs w:val="0"/>
          <w:sz w:val="24"/>
          <w:szCs w:val="24"/>
        </w:rPr>
        <w:t>6.31.2</w:t>
      </w:r>
      <w:r>
        <w:rPr>
          <w:b/>
          <w:bCs/>
          <w:i w:val="0"/>
          <w:iCs w:val="0"/>
          <w:sz w:val="24"/>
          <w:szCs w:val="24"/>
        </w:rPr>
        <w:tab/>
        <w:t>Form of STTEC Request</w:t>
      </w:r>
    </w:p>
    <w:p w14:paraId="7042B8A7" w14:textId="77777777" w:rsidR="00CA2ECB" w:rsidRDefault="00CA2ECB" w:rsidP="00CA2ECB">
      <w:pPr>
        <w:pStyle w:val="BodyTextIndent"/>
        <w:widowControl/>
        <w:rPr>
          <w:i w:val="0"/>
          <w:iCs w:val="0"/>
          <w:sz w:val="24"/>
          <w:szCs w:val="24"/>
        </w:rPr>
      </w:pPr>
    </w:p>
    <w:p w14:paraId="4AB2C0AD" w14:textId="77777777" w:rsidR="00CA2ECB" w:rsidRDefault="00CA2ECB" w:rsidP="00CA2ECB">
      <w:pPr>
        <w:pStyle w:val="BodyTextIndent"/>
        <w:widowControl/>
        <w:tabs>
          <w:tab w:val="left" w:pos="1161"/>
        </w:tabs>
        <w:ind w:left="1161" w:hanging="1161"/>
        <w:rPr>
          <w:i w:val="0"/>
          <w:iCs w:val="0"/>
          <w:sz w:val="24"/>
          <w:szCs w:val="24"/>
        </w:rPr>
      </w:pPr>
      <w:bookmarkStart w:id="642" w:name="_DV_M358"/>
      <w:bookmarkEnd w:id="642"/>
      <w:r>
        <w:rPr>
          <w:i w:val="0"/>
          <w:iCs w:val="0"/>
          <w:sz w:val="24"/>
          <w:szCs w:val="24"/>
        </w:rPr>
        <w:t>6.31.2.1</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 xml:space="preserve">must be received by </w:t>
      </w:r>
      <w:r>
        <w:rPr>
          <w:b/>
          <w:bCs/>
          <w:i w:val="0"/>
          <w:iCs w:val="0"/>
          <w:sz w:val="24"/>
          <w:szCs w:val="24"/>
        </w:rPr>
        <w:t>The Company</w:t>
      </w:r>
      <w:r>
        <w:rPr>
          <w:i w:val="0"/>
          <w:iCs w:val="0"/>
          <w:sz w:val="24"/>
          <w:szCs w:val="24"/>
        </w:rPr>
        <w:t xml:space="preserve"> by the relevant date specified in Paragraph 6.31.6.5.</w:t>
      </w:r>
    </w:p>
    <w:p w14:paraId="469676CD" w14:textId="77777777" w:rsidR="00CA2ECB" w:rsidRDefault="00CA2ECB" w:rsidP="00CA2ECB">
      <w:pPr>
        <w:pStyle w:val="BodyTextIndent"/>
        <w:widowControl/>
        <w:rPr>
          <w:i w:val="0"/>
          <w:iCs w:val="0"/>
          <w:sz w:val="24"/>
          <w:szCs w:val="24"/>
        </w:rPr>
      </w:pPr>
    </w:p>
    <w:p w14:paraId="15587B08" w14:textId="77777777" w:rsidR="00CA2ECB" w:rsidRDefault="00CA2ECB" w:rsidP="00CA2ECB">
      <w:pPr>
        <w:pStyle w:val="BodyTextIndent"/>
        <w:widowControl/>
        <w:tabs>
          <w:tab w:val="left" w:pos="1134"/>
        </w:tabs>
        <w:ind w:left="1161" w:hanging="1161"/>
        <w:rPr>
          <w:i w:val="0"/>
          <w:iCs w:val="0"/>
          <w:sz w:val="24"/>
          <w:szCs w:val="24"/>
        </w:rPr>
      </w:pPr>
      <w:bookmarkStart w:id="643" w:name="_DV_M359"/>
      <w:bookmarkEnd w:id="643"/>
      <w:r>
        <w:rPr>
          <w:i w:val="0"/>
          <w:iCs w:val="0"/>
          <w:sz w:val="24"/>
          <w:szCs w:val="24"/>
        </w:rPr>
        <w:t>6.31.2.2</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be made by email and confirmed by fax and must attach the </w:t>
      </w:r>
      <w:r>
        <w:rPr>
          <w:b/>
          <w:bCs/>
          <w:i w:val="0"/>
          <w:iCs w:val="0"/>
          <w:sz w:val="24"/>
          <w:szCs w:val="24"/>
        </w:rPr>
        <w:t>STTEC</w:t>
      </w:r>
      <w:r>
        <w:rPr>
          <w:i w:val="0"/>
          <w:iCs w:val="0"/>
          <w:sz w:val="24"/>
          <w:szCs w:val="24"/>
        </w:rPr>
        <w:t xml:space="preserve"> </w:t>
      </w:r>
      <w:r>
        <w:rPr>
          <w:b/>
          <w:bCs/>
          <w:i w:val="0"/>
          <w:iCs w:val="0"/>
          <w:sz w:val="24"/>
          <w:szCs w:val="24"/>
        </w:rPr>
        <w:t>Request Form</w:t>
      </w:r>
      <w:r>
        <w:rPr>
          <w:i w:val="0"/>
          <w:iCs w:val="0"/>
          <w:sz w:val="24"/>
          <w:szCs w:val="24"/>
        </w:rPr>
        <w:t xml:space="preserve"> duly completed and signed on behalf of the </w:t>
      </w:r>
      <w:r>
        <w:rPr>
          <w:b/>
          <w:bCs/>
          <w:i w:val="0"/>
          <w:iCs w:val="0"/>
          <w:sz w:val="24"/>
          <w:szCs w:val="24"/>
        </w:rPr>
        <w:t>User</w:t>
      </w:r>
      <w:r>
        <w:rPr>
          <w:i w:val="0"/>
          <w:iCs w:val="0"/>
          <w:sz w:val="24"/>
          <w:szCs w:val="24"/>
        </w:rPr>
        <w:t>.</w:t>
      </w:r>
    </w:p>
    <w:p w14:paraId="7E748C3D" w14:textId="77777777" w:rsidR="00CA2ECB" w:rsidRDefault="00CA2ECB" w:rsidP="00CA2ECB">
      <w:pPr>
        <w:pStyle w:val="BodyTextIndent"/>
        <w:widowControl/>
        <w:ind w:hanging="1161"/>
        <w:rPr>
          <w:i w:val="0"/>
          <w:iCs w:val="0"/>
          <w:sz w:val="24"/>
          <w:szCs w:val="24"/>
        </w:rPr>
      </w:pPr>
    </w:p>
    <w:p w14:paraId="5834F20D" w14:textId="77777777" w:rsidR="00CA2ECB" w:rsidRDefault="00CA2ECB" w:rsidP="00CA2ECB">
      <w:pPr>
        <w:pStyle w:val="BodyTextIndent"/>
        <w:widowControl/>
        <w:tabs>
          <w:tab w:val="left" w:pos="1134"/>
        </w:tabs>
        <w:ind w:left="1161" w:hanging="1161"/>
        <w:rPr>
          <w:b/>
          <w:bCs/>
          <w:i w:val="0"/>
          <w:iCs w:val="0"/>
          <w:sz w:val="24"/>
          <w:szCs w:val="24"/>
        </w:rPr>
      </w:pPr>
      <w:bookmarkStart w:id="644" w:name="_DV_M360"/>
      <w:bookmarkEnd w:id="644"/>
      <w:r>
        <w:rPr>
          <w:i w:val="0"/>
          <w:iCs w:val="0"/>
          <w:sz w:val="24"/>
          <w:szCs w:val="24"/>
        </w:rPr>
        <w:t>6.31.2.3.</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shall not be deemed received by </w:t>
      </w:r>
      <w:r>
        <w:rPr>
          <w:b/>
          <w:bCs/>
          <w:i w:val="0"/>
          <w:iCs w:val="0"/>
          <w:sz w:val="24"/>
          <w:szCs w:val="24"/>
        </w:rPr>
        <w:t>The Company</w:t>
      </w:r>
      <w:r>
        <w:rPr>
          <w:i w:val="0"/>
          <w:iCs w:val="0"/>
          <w:sz w:val="24"/>
          <w:szCs w:val="24"/>
        </w:rPr>
        <w:t xml:space="preserve"> until the non-refundable </w:t>
      </w:r>
      <w:r>
        <w:rPr>
          <w:b/>
          <w:bCs/>
          <w:i w:val="0"/>
          <w:iCs w:val="0"/>
          <w:sz w:val="24"/>
          <w:szCs w:val="24"/>
        </w:rPr>
        <w:t>STTEC</w:t>
      </w:r>
      <w:r>
        <w:rPr>
          <w:i w:val="0"/>
          <w:iCs w:val="0"/>
          <w:sz w:val="24"/>
          <w:szCs w:val="24"/>
        </w:rPr>
        <w:t xml:space="preserve"> </w:t>
      </w:r>
      <w:r>
        <w:rPr>
          <w:b/>
          <w:bCs/>
          <w:i w:val="0"/>
          <w:iCs w:val="0"/>
          <w:sz w:val="24"/>
          <w:szCs w:val="24"/>
        </w:rPr>
        <w:t xml:space="preserve">Request Fee </w:t>
      </w:r>
      <w:r>
        <w:rPr>
          <w:i w:val="0"/>
          <w:iCs w:val="0"/>
          <w:sz w:val="24"/>
          <w:szCs w:val="24"/>
        </w:rPr>
        <w:t xml:space="preserve">has been paid to </w:t>
      </w:r>
      <w:r>
        <w:rPr>
          <w:b/>
          <w:bCs/>
          <w:i w:val="0"/>
          <w:iCs w:val="0"/>
          <w:sz w:val="24"/>
          <w:szCs w:val="24"/>
        </w:rPr>
        <w:t>The Company</w:t>
      </w:r>
      <w:r>
        <w:rPr>
          <w:i w:val="0"/>
          <w:iCs w:val="0"/>
          <w:sz w:val="24"/>
          <w:szCs w:val="24"/>
        </w:rPr>
        <w:t xml:space="preserve"> and until the faxed copy of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is received in accordance with Paragraph 6.21.2.4 of the </w:t>
      </w:r>
      <w:r>
        <w:rPr>
          <w:b/>
          <w:bCs/>
          <w:i w:val="0"/>
          <w:iCs w:val="0"/>
          <w:sz w:val="24"/>
          <w:szCs w:val="24"/>
        </w:rPr>
        <w:t>CUSC</w:t>
      </w:r>
      <w:r>
        <w:rPr>
          <w:i w:val="0"/>
          <w:iCs w:val="0"/>
          <w:sz w:val="24"/>
          <w:szCs w:val="24"/>
        </w:rPr>
        <w:t>.</w:t>
      </w:r>
    </w:p>
    <w:p w14:paraId="0236BA2A" w14:textId="77777777" w:rsidR="00CA2ECB" w:rsidRDefault="00CA2ECB" w:rsidP="00CA2ECB">
      <w:pPr>
        <w:pStyle w:val="BodyTextIndent"/>
        <w:widowControl/>
        <w:ind w:hanging="1161"/>
        <w:rPr>
          <w:i w:val="0"/>
          <w:iCs w:val="0"/>
          <w:sz w:val="24"/>
          <w:szCs w:val="24"/>
        </w:rPr>
      </w:pPr>
    </w:p>
    <w:p w14:paraId="08907DC8" w14:textId="77777777" w:rsidR="00CA2ECB" w:rsidRDefault="00CA2ECB" w:rsidP="00CA2ECB">
      <w:pPr>
        <w:pStyle w:val="BodyTextIndent"/>
        <w:widowControl/>
        <w:tabs>
          <w:tab w:val="left" w:pos="1134"/>
        </w:tabs>
        <w:ind w:left="1161" w:hanging="1161"/>
        <w:rPr>
          <w:i w:val="0"/>
          <w:iCs w:val="0"/>
          <w:sz w:val="24"/>
          <w:szCs w:val="24"/>
        </w:rPr>
      </w:pPr>
      <w:bookmarkStart w:id="645" w:name="_DV_M361"/>
      <w:bookmarkEnd w:id="645"/>
      <w:r>
        <w:rPr>
          <w:i w:val="0"/>
          <w:iCs w:val="0"/>
          <w:sz w:val="24"/>
          <w:szCs w:val="24"/>
        </w:rPr>
        <w:t>6.31.2.4</w:t>
      </w:r>
      <w:r>
        <w:rPr>
          <w:i w:val="0"/>
          <w:iCs w:val="0"/>
          <w:sz w:val="24"/>
          <w:szCs w:val="24"/>
        </w:rPr>
        <w:tab/>
        <w:t xml:space="preserve">The </w:t>
      </w:r>
      <w:r>
        <w:rPr>
          <w:b/>
          <w:bCs/>
          <w:i w:val="0"/>
          <w:iCs w:val="0"/>
          <w:sz w:val="24"/>
          <w:szCs w:val="24"/>
        </w:rPr>
        <w:t>STTEC Request</w:t>
      </w:r>
      <w:r>
        <w:rPr>
          <w:i w:val="0"/>
          <w:iCs w:val="0"/>
          <w:sz w:val="24"/>
          <w:szCs w:val="24"/>
        </w:rPr>
        <w:t xml:space="preserve"> must specify whether it is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or an </w:t>
      </w:r>
      <w:r>
        <w:rPr>
          <w:b/>
          <w:bCs/>
          <w:i w:val="0"/>
          <w:iCs w:val="0"/>
          <w:sz w:val="24"/>
          <w:szCs w:val="24"/>
        </w:rPr>
        <w:t>Application for a STTEC Offer</w:t>
      </w:r>
      <w:r>
        <w:rPr>
          <w:i w:val="0"/>
          <w:iCs w:val="0"/>
          <w:sz w:val="24"/>
          <w:szCs w:val="24"/>
        </w:rPr>
        <w:t>.</w:t>
      </w:r>
    </w:p>
    <w:p w14:paraId="2A360EB1" w14:textId="77777777" w:rsidR="00CA2ECB" w:rsidRDefault="00CA2ECB" w:rsidP="00CA2ECB">
      <w:pPr>
        <w:pStyle w:val="BodyTextIndent"/>
        <w:widowControl/>
        <w:ind w:hanging="1161"/>
        <w:rPr>
          <w:i w:val="0"/>
          <w:iCs w:val="0"/>
          <w:sz w:val="24"/>
          <w:szCs w:val="24"/>
        </w:rPr>
      </w:pPr>
    </w:p>
    <w:p w14:paraId="76DE6D23" w14:textId="77777777" w:rsidR="00CA2ECB" w:rsidRDefault="00CA2ECB" w:rsidP="00CA2ECB">
      <w:pPr>
        <w:pStyle w:val="BodyTextIndent"/>
        <w:widowControl/>
        <w:tabs>
          <w:tab w:val="left" w:pos="1134"/>
        </w:tabs>
        <w:ind w:left="1161" w:hanging="1161"/>
        <w:rPr>
          <w:i w:val="0"/>
          <w:iCs w:val="0"/>
          <w:sz w:val="24"/>
          <w:szCs w:val="24"/>
        </w:rPr>
      </w:pPr>
      <w:bookmarkStart w:id="646" w:name="_DV_M362"/>
      <w:bookmarkEnd w:id="646"/>
      <w:r>
        <w:rPr>
          <w:i w:val="0"/>
          <w:iCs w:val="0"/>
          <w:sz w:val="24"/>
          <w:szCs w:val="24"/>
        </w:rPr>
        <w:t>6.31.2.5</w:t>
      </w:r>
      <w:r>
        <w:rPr>
          <w:i w:val="0"/>
          <w:iCs w:val="0"/>
          <w:sz w:val="24"/>
          <w:szCs w:val="24"/>
        </w:rPr>
        <w:tab/>
        <w:t xml:space="preserve">Each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state one </w:t>
      </w:r>
      <w:r>
        <w:rPr>
          <w:b/>
          <w:bCs/>
          <w:i w:val="0"/>
          <w:iCs w:val="0"/>
          <w:sz w:val="24"/>
          <w:szCs w:val="24"/>
        </w:rPr>
        <w:t>STTEC Period</w:t>
      </w:r>
      <w:r>
        <w:rPr>
          <w:i w:val="0"/>
          <w:iCs w:val="0"/>
          <w:sz w:val="24"/>
          <w:szCs w:val="24"/>
        </w:rPr>
        <w:t xml:space="preserve"> only.</w:t>
      </w:r>
    </w:p>
    <w:p w14:paraId="4E0DC84B" w14:textId="77777777" w:rsidR="00CA2ECB" w:rsidRDefault="00CA2ECB" w:rsidP="00CA2ECB">
      <w:pPr>
        <w:pStyle w:val="BodyTextIndent"/>
        <w:widowControl/>
        <w:ind w:hanging="1161"/>
        <w:rPr>
          <w:i w:val="0"/>
          <w:iCs w:val="0"/>
          <w:sz w:val="24"/>
          <w:szCs w:val="24"/>
        </w:rPr>
      </w:pPr>
    </w:p>
    <w:p w14:paraId="01C9CF20" w14:textId="77777777" w:rsidR="00CA2ECB" w:rsidRDefault="00CA2ECB" w:rsidP="00CA2ECB">
      <w:pPr>
        <w:pStyle w:val="BodyTextIndent"/>
        <w:widowControl/>
        <w:tabs>
          <w:tab w:val="left" w:pos="1134"/>
        </w:tabs>
        <w:ind w:left="1161" w:hanging="1161"/>
        <w:rPr>
          <w:i w:val="0"/>
          <w:iCs w:val="0"/>
          <w:sz w:val="24"/>
          <w:szCs w:val="24"/>
        </w:rPr>
      </w:pPr>
      <w:bookmarkStart w:id="647" w:name="_DV_M363"/>
      <w:bookmarkEnd w:id="647"/>
      <w:r>
        <w:rPr>
          <w:i w:val="0"/>
          <w:iCs w:val="0"/>
          <w:sz w:val="24"/>
          <w:szCs w:val="24"/>
        </w:rPr>
        <w:t>6.31.2.6.</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be for a </w:t>
      </w:r>
      <w:r>
        <w:rPr>
          <w:b/>
          <w:bCs/>
          <w:i w:val="0"/>
          <w:iCs w:val="0"/>
          <w:sz w:val="24"/>
          <w:szCs w:val="24"/>
        </w:rPr>
        <w:t>STTEC Period</w:t>
      </w:r>
      <w:r>
        <w:rPr>
          <w:i w:val="0"/>
          <w:iCs w:val="0"/>
          <w:sz w:val="24"/>
          <w:szCs w:val="24"/>
        </w:rPr>
        <w:t xml:space="preserve"> within a 12 month period of receipt by </w:t>
      </w:r>
      <w:r>
        <w:rPr>
          <w:b/>
          <w:bCs/>
          <w:i w:val="0"/>
          <w:iCs w:val="0"/>
          <w:sz w:val="24"/>
          <w:szCs w:val="24"/>
        </w:rPr>
        <w:t>The Company</w:t>
      </w:r>
      <w:r>
        <w:rPr>
          <w:i w:val="0"/>
          <w:iCs w:val="0"/>
          <w:sz w:val="24"/>
          <w:szCs w:val="24"/>
        </w:rPr>
        <w:t xml:space="preserve"> of the </w:t>
      </w:r>
      <w:r>
        <w:rPr>
          <w:b/>
          <w:bCs/>
          <w:i w:val="0"/>
          <w:iCs w:val="0"/>
          <w:sz w:val="24"/>
          <w:szCs w:val="24"/>
        </w:rPr>
        <w:t xml:space="preserve">STTEC Request </w:t>
      </w:r>
      <w:r>
        <w:rPr>
          <w:i w:val="0"/>
          <w:iCs w:val="0"/>
          <w:sz w:val="24"/>
          <w:szCs w:val="24"/>
        </w:rPr>
        <w:t xml:space="preserve">and the </w:t>
      </w:r>
      <w:r>
        <w:rPr>
          <w:b/>
          <w:bCs/>
          <w:i w:val="0"/>
          <w:iCs w:val="0"/>
          <w:sz w:val="24"/>
          <w:szCs w:val="24"/>
        </w:rPr>
        <w:t>STTEC Period</w:t>
      </w:r>
      <w:r>
        <w:rPr>
          <w:i w:val="0"/>
          <w:iCs w:val="0"/>
          <w:sz w:val="24"/>
          <w:szCs w:val="24"/>
        </w:rPr>
        <w:t xml:space="preserve"> must not include any days within more than one </w:t>
      </w:r>
      <w:r>
        <w:rPr>
          <w:b/>
          <w:bCs/>
          <w:i w:val="0"/>
          <w:iCs w:val="0"/>
          <w:sz w:val="24"/>
          <w:szCs w:val="24"/>
        </w:rPr>
        <w:t>Financial Year</w:t>
      </w:r>
      <w:r>
        <w:rPr>
          <w:i w:val="0"/>
          <w:iCs w:val="0"/>
          <w:sz w:val="24"/>
          <w:szCs w:val="24"/>
        </w:rPr>
        <w:t xml:space="preserve">.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include the minimum and maximum level of MW for the </w:t>
      </w:r>
      <w:r>
        <w:rPr>
          <w:b/>
          <w:bCs/>
          <w:i w:val="0"/>
          <w:iCs w:val="0"/>
          <w:sz w:val="24"/>
          <w:szCs w:val="24"/>
        </w:rPr>
        <w:t>STTEC Period</w:t>
      </w:r>
      <w:r>
        <w:rPr>
          <w:i w:val="0"/>
          <w:iCs w:val="0"/>
          <w:sz w:val="24"/>
          <w:szCs w:val="24"/>
        </w:rPr>
        <w:t>.</w:t>
      </w:r>
    </w:p>
    <w:p w14:paraId="361BA4FD" w14:textId="77777777" w:rsidR="00CA2ECB" w:rsidRDefault="00CA2ECB" w:rsidP="00CA2ECB">
      <w:pPr>
        <w:pStyle w:val="BodyTextIndent"/>
        <w:widowControl/>
        <w:ind w:hanging="1161"/>
        <w:rPr>
          <w:i w:val="0"/>
          <w:iCs w:val="0"/>
          <w:sz w:val="24"/>
          <w:szCs w:val="24"/>
        </w:rPr>
      </w:pPr>
    </w:p>
    <w:p w14:paraId="5D9557C0" w14:textId="77777777" w:rsidR="00CA2ECB" w:rsidRDefault="00CA2ECB" w:rsidP="00CA2ECB">
      <w:pPr>
        <w:pStyle w:val="BodyTextIndent"/>
        <w:widowControl/>
        <w:tabs>
          <w:tab w:val="left" w:pos="1134"/>
        </w:tabs>
        <w:ind w:left="1161" w:hanging="1161"/>
        <w:rPr>
          <w:i w:val="0"/>
          <w:iCs w:val="0"/>
          <w:sz w:val="24"/>
          <w:szCs w:val="24"/>
        </w:rPr>
      </w:pPr>
      <w:bookmarkStart w:id="648" w:name="_DV_M364"/>
      <w:bookmarkEnd w:id="648"/>
      <w:r>
        <w:rPr>
          <w:i w:val="0"/>
          <w:iCs w:val="0"/>
          <w:sz w:val="24"/>
          <w:szCs w:val="24"/>
        </w:rPr>
        <w:t>6.31.2.7</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 s Transmission Entry Capacity</w:t>
      </w:r>
      <w:r>
        <w:rPr>
          <w:i w:val="0"/>
          <w:iCs w:val="0"/>
          <w:sz w:val="24"/>
          <w:szCs w:val="24"/>
        </w:rPr>
        <w:t xml:space="preserve"> plus the maximum figure requested (plus any </w:t>
      </w:r>
      <w:r>
        <w:rPr>
          <w:b/>
          <w:bCs/>
          <w:i w:val="0"/>
          <w:iCs w:val="0"/>
          <w:sz w:val="24"/>
          <w:szCs w:val="24"/>
        </w:rPr>
        <w:t>STTEC</w:t>
      </w:r>
      <w:r>
        <w:rPr>
          <w:i w:val="0"/>
          <w:iCs w:val="0"/>
          <w:sz w:val="24"/>
          <w:szCs w:val="24"/>
        </w:rPr>
        <w:t xml:space="preserve"> previously granted for any part of the </w:t>
      </w:r>
      <w:r>
        <w:rPr>
          <w:b/>
          <w:bCs/>
          <w:i w:val="0"/>
          <w:iCs w:val="0"/>
          <w:sz w:val="24"/>
          <w:szCs w:val="24"/>
        </w:rPr>
        <w:t>STTEC Period</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4554496D" w14:textId="77777777" w:rsidR="00CA2ECB" w:rsidRDefault="00CA2ECB" w:rsidP="00CA2ECB">
      <w:pPr>
        <w:pStyle w:val="BodyTextIndent"/>
        <w:widowControl/>
        <w:rPr>
          <w:i w:val="0"/>
          <w:iCs w:val="0"/>
          <w:sz w:val="24"/>
          <w:szCs w:val="24"/>
        </w:rPr>
      </w:pPr>
    </w:p>
    <w:p w14:paraId="4D91AAEC" w14:textId="77777777" w:rsidR="00CA2ECB" w:rsidRDefault="00CA2ECB" w:rsidP="00CA2ECB">
      <w:pPr>
        <w:pStyle w:val="BodyTextIndent"/>
        <w:widowControl/>
        <w:ind w:hanging="720"/>
        <w:rPr>
          <w:b/>
          <w:bCs/>
          <w:i w:val="0"/>
          <w:iCs w:val="0"/>
          <w:sz w:val="24"/>
          <w:szCs w:val="24"/>
        </w:rPr>
      </w:pPr>
      <w:bookmarkStart w:id="649" w:name="_DV_M365"/>
      <w:bookmarkEnd w:id="649"/>
      <w:r>
        <w:rPr>
          <w:b/>
          <w:bCs/>
          <w:i w:val="0"/>
          <w:iCs w:val="0"/>
          <w:sz w:val="24"/>
          <w:szCs w:val="24"/>
        </w:rPr>
        <w:t>6.31.3</w:t>
      </w:r>
      <w:r>
        <w:rPr>
          <w:b/>
          <w:bCs/>
          <w:i w:val="0"/>
          <w:iCs w:val="0"/>
          <w:sz w:val="24"/>
          <w:szCs w:val="24"/>
        </w:rPr>
        <w:tab/>
        <w:t>Assessment by The Company of STTEC</w:t>
      </w:r>
      <w:r>
        <w:rPr>
          <w:i w:val="0"/>
          <w:iCs w:val="0"/>
          <w:sz w:val="24"/>
          <w:szCs w:val="24"/>
        </w:rPr>
        <w:t xml:space="preserve"> </w:t>
      </w:r>
      <w:r>
        <w:rPr>
          <w:b/>
          <w:bCs/>
          <w:i w:val="0"/>
          <w:iCs w:val="0"/>
          <w:sz w:val="24"/>
          <w:szCs w:val="24"/>
        </w:rPr>
        <w:t>Requests</w:t>
      </w:r>
    </w:p>
    <w:p w14:paraId="6856EEC8" w14:textId="77777777" w:rsidR="00CA2ECB" w:rsidRDefault="00CA2ECB" w:rsidP="00CA2ECB">
      <w:pPr>
        <w:pStyle w:val="BodyTextIndent"/>
        <w:widowControl/>
        <w:rPr>
          <w:i w:val="0"/>
          <w:iCs w:val="0"/>
          <w:sz w:val="24"/>
          <w:szCs w:val="24"/>
        </w:rPr>
      </w:pPr>
    </w:p>
    <w:p w14:paraId="6A1360B2" w14:textId="77777777" w:rsidR="00CA2ECB" w:rsidRDefault="00CA2ECB" w:rsidP="00CA2ECB">
      <w:pPr>
        <w:pStyle w:val="BodyTextIndent"/>
        <w:widowControl/>
        <w:tabs>
          <w:tab w:val="left" w:pos="1134"/>
        </w:tabs>
        <w:ind w:left="1161" w:hanging="1161"/>
        <w:rPr>
          <w:i w:val="0"/>
          <w:iCs w:val="0"/>
          <w:sz w:val="24"/>
          <w:szCs w:val="24"/>
        </w:rPr>
      </w:pPr>
      <w:bookmarkStart w:id="650" w:name="_DV_M366"/>
      <w:bookmarkEnd w:id="650"/>
      <w:r>
        <w:rPr>
          <w:i w:val="0"/>
          <w:iCs w:val="0"/>
          <w:sz w:val="24"/>
          <w:szCs w:val="24"/>
        </w:rPr>
        <w:t>6.31.3.1</w:t>
      </w:r>
      <w:r>
        <w:rPr>
          <w:i w:val="0"/>
          <w:iCs w:val="0"/>
          <w:sz w:val="24"/>
          <w:szCs w:val="24"/>
        </w:rPr>
        <w:tab/>
      </w:r>
      <w:r>
        <w:rPr>
          <w:b/>
          <w:bCs/>
          <w:i w:val="0"/>
          <w:iCs w:val="0"/>
          <w:sz w:val="24"/>
          <w:szCs w:val="24"/>
        </w:rPr>
        <w:t>The Company</w:t>
      </w:r>
      <w:r>
        <w:rPr>
          <w:i w:val="0"/>
          <w:iCs w:val="0"/>
          <w:sz w:val="24"/>
          <w:szCs w:val="24"/>
        </w:rPr>
        <w:t xml:space="preserve"> may reject any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that is not made in accordance with the provisions of this Paragraph 6.31.</w:t>
      </w:r>
    </w:p>
    <w:p w14:paraId="0471780A" w14:textId="77777777" w:rsidR="00CA2ECB" w:rsidRDefault="00CA2ECB" w:rsidP="00CA2ECB">
      <w:pPr>
        <w:pStyle w:val="BodyTextIndent"/>
        <w:widowControl/>
        <w:rPr>
          <w:i w:val="0"/>
          <w:iCs w:val="0"/>
          <w:sz w:val="24"/>
          <w:szCs w:val="24"/>
        </w:rPr>
      </w:pPr>
    </w:p>
    <w:p w14:paraId="1016D647" w14:textId="77777777" w:rsidR="00CA2ECB" w:rsidRDefault="00CA2ECB" w:rsidP="00CA2ECB">
      <w:pPr>
        <w:pStyle w:val="BodyTextIndent"/>
        <w:widowControl/>
        <w:tabs>
          <w:tab w:val="left" w:pos="1134"/>
        </w:tabs>
        <w:ind w:left="1161" w:hanging="1161"/>
        <w:rPr>
          <w:i w:val="0"/>
          <w:iCs w:val="0"/>
          <w:sz w:val="24"/>
          <w:szCs w:val="24"/>
        </w:rPr>
      </w:pPr>
      <w:bookmarkStart w:id="651" w:name="_DV_M367"/>
      <w:bookmarkEnd w:id="651"/>
      <w:r>
        <w:rPr>
          <w:i w:val="0"/>
          <w:iCs w:val="0"/>
          <w:sz w:val="24"/>
          <w:szCs w:val="24"/>
        </w:rPr>
        <w:t>6.31.3.2</w:t>
      </w:r>
      <w:r>
        <w:rPr>
          <w:i w:val="0"/>
          <w:iCs w:val="0"/>
          <w:sz w:val="24"/>
          <w:szCs w:val="24"/>
        </w:rPr>
        <w:tab/>
      </w:r>
      <w:r>
        <w:rPr>
          <w:b/>
          <w:bCs/>
          <w:i w:val="0"/>
          <w:iCs w:val="0"/>
          <w:sz w:val="24"/>
          <w:szCs w:val="24"/>
        </w:rPr>
        <w:t>The Company</w:t>
      </w:r>
      <w:r>
        <w:rPr>
          <w:i w:val="0"/>
          <w:iCs w:val="0"/>
          <w:sz w:val="24"/>
          <w:szCs w:val="24"/>
        </w:rPr>
        <w:t xml:space="preserve"> will assess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STTEC</w:t>
      </w:r>
      <w:r>
        <w:rPr>
          <w:i w:val="0"/>
          <w:iCs w:val="0"/>
          <w:sz w:val="24"/>
          <w:szCs w:val="24"/>
        </w:rPr>
        <w:t xml:space="preserve"> </w:t>
      </w:r>
      <w:r>
        <w:rPr>
          <w:b/>
          <w:bCs/>
          <w:i w:val="0"/>
          <w:iCs w:val="0"/>
          <w:sz w:val="24"/>
          <w:szCs w:val="24"/>
        </w:rPr>
        <w:t xml:space="preserve">Requests </w:t>
      </w:r>
      <w:r>
        <w:rPr>
          <w:i w:val="0"/>
          <w:iCs w:val="0"/>
          <w:sz w:val="24"/>
          <w:szCs w:val="24"/>
        </w:rPr>
        <w:t xml:space="preserve">at its absolute discretion. </w:t>
      </w:r>
    </w:p>
    <w:p w14:paraId="57270F93" w14:textId="77777777" w:rsidR="00CA2ECB" w:rsidRDefault="00CA2ECB" w:rsidP="00CA2ECB">
      <w:pPr>
        <w:pStyle w:val="BodyTextIndent"/>
        <w:widowControl/>
        <w:rPr>
          <w:i w:val="0"/>
          <w:iCs w:val="0"/>
          <w:sz w:val="24"/>
          <w:szCs w:val="24"/>
        </w:rPr>
      </w:pPr>
    </w:p>
    <w:p w14:paraId="108D5392" w14:textId="77777777" w:rsidR="00CA2ECB" w:rsidRDefault="00CA2ECB" w:rsidP="00CA2ECB">
      <w:pPr>
        <w:pStyle w:val="BodyTextIndent"/>
        <w:widowControl/>
        <w:tabs>
          <w:tab w:val="left" w:pos="1134"/>
        </w:tabs>
        <w:ind w:left="1161" w:hanging="1161"/>
        <w:rPr>
          <w:i w:val="0"/>
          <w:iCs w:val="0"/>
          <w:sz w:val="24"/>
          <w:szCs w:val="24"/>
        </w:rPr>
      </w:pPr>
      <w:bookmarkStart w:id="652" w:name="_DV_M368"/>
      <w:bookmarkEnd w:id="652"/>
      <w:r>
        <w:rPr>
          <w:i w:val="0"/>
          <w:iCs w:val="0"/>
          <w:sz w:val="24"/>
          <w:szCs w:val="24"/>
        </w:rPr>
        <w:t>6.31.3.3</w:t>
      </w:r>
      <w:r>
        <w:rPr>
          <w:i w:val="0"/>
          <w:iCs w:val="0"/>
          <w:sz w:val="24"/>
          <w:szCs w:val="24"/>
        </w:rPr>
        <w:tab/>
      </w:r>
      <w:r>
        <w:rPr>
          <w:b/>
          <w:bCs/>
          <w:i w:val="0"/>
          <w:iCs w:val="0"/>
          <w:sz w:val="24"/>
          <w:szCs w:val="24"/>
        </w:rPr>
        <w:t>The Company</w:t>
      </w:r>
      <w:r>
        <w:rPr>
          <w:i w:val="0"/>
          <w:iCs w:val="0"/>
          <w:sz w:val="24"/>
          <w:szCs w:val="24"/>
        </w:rPr>
        <w:t xml:space="preserve"> will start assessing a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 xml:space="preserve">no later than the relevant date specified in Paragraph 6.31.6.5. </w:t>
      </w:r>
    </w:p>
    <w:p w14:paraId="18CBC15D" w14:textId="77777777" w:rsidR="00CA2ECB" w:rsidRDefault="00CA2ECB" w:rsidP="00CA2ECB">
      <w:pPr>
        <w:pStyle w:val="BodyTextIndent"/>
        <w:widowControl/>
        <w:rPr>
          <w:i w:val="0"/>
          <w:iCs w:val="0"/>
          <w:sz w:val="24"/>
          <w:szCs w:val="24"/>
        </w:rPr>
      </w:pPr>
    </w:p>
    <w:p w14:paraId="5BC5BE89" w14:textId="77777777" w:rsidR="00CA2ECB" w:rsidRDefault="00CA2ECB" w:rsidP="00CA2ECB">
      <w:pPr>
        <w:pStyle w:val="BodyTextIndent"/>
        <w:widowControl/>
        <w:tabs>
          <w:tab w:val="left" w:pos="1134"/>
        </w:tabs>
        <w:ind w:left="1161" w:hanging="1161"/>
        <w:rPr>
          <w:i w:val="0"/>
          <w:iCs w:val="0"/>
          <w:sz w:val="24"/>
          <w:szCs w:val="24"/>
        </w:rPr>
      </w:pPr>
      <w:bookmarkStart w:id="653" w:name="_DV_M369"/>
      <w:bookmarkEnd w:id="653"/>
      <w:r>
        <w:rPr>
          <w:i w:val="0"/>
          <w:iCs w:val="0"/>
          <w:sz w:val="24"/>
          <w:szCs w:val="24"/>
        </w:rPr>
        <w:t>6.31.3.4</w:t>
      </w:r>
      <w:r>
        <w:rPr>
          <w:i w:val="0"/>
          <w:iCs w:val="0"/>
          <w:sz w:val="24"/>
          <w:szCs w:val="24"/>
        </w:rPr>
        <w:tab/>
        <w:t xml:space="preserve">If </w:t>
      </w:r>
      <w:r>
        <w:rPr>
          <w:b/>
          <w:bCs/>
          <w:i w:val="0"/>
          <w:iCs w:val="0"/>
          <w:sz w:val="24"/>
          <w:szCs w:val="24"/>
        </w:rPr>
        <w:t>The Company</w:t>
      </w:r>
      <w:r>
        <w:rPr>
          <w:i w:val="0"/>
          <w:iCs w:val="0"/>
          <w:sz w:val="24"/>
          <w:szCs w:val="24"/>
        </w:rPr>
        <w:t xml:space="preserve"> has received more than one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for a </w:t>
      </w:r>
      <w:r>
        <w:rPr>
          <w:b/>
          <w:bCs/>
          <w:i w:val="0"/>
          <w:iCs w:val="0"/>
          <w:sz w:val="24"/>
          <w:szCs w:val="24"/>
        </w:rPr>
        <w:t>STTEC Period</w:t>
      </w:r>
      <w:r>
        <w:rPr>
          <w:i w:val="0"/>
          <w:iCs w:val="0"/>
          <w:sz w:val="24"/>
          <w:szCs w:val="24"/>
        </w:rPr>
        <w:t xml:space="preserve"> with the same start date, </w:t>
      </w:r>
      <w:r>
        <w:rPr>
          <w:b/>
          <w:bCs/>
          <w:i w:val="0"/>
          <w:iCs w:val="0"/>
          <w:sz w:val="24"/>
          <w:szCs w:val="24"/>
        </w:rPr>
        <w:t>The Company</w:t>
      </w:r>
      <w:r>
        <w:rPr>
          <w:i w:val="0"/>
          <w:iCs w:val="0"/>
          <w:sz w:val="24"/>
          <w:szCs w:val="24"/>
        </w:rPr>
        <w:t xml:space="preserve"> will:</w:t>
      </w:r>
    </w:p>
    <w:p w14:paraId="4C2B7EFC" w14:textId="77777777" w:rsidR="00CA2ECB" w:rsidRDefault="00CA2ECB" w:rsidP="00CA2ECB">
      <w:pPr>
        <w:pStyle w:val="BodyTextIndent"/>
        <w:widowControl/>
        <w:ind w:left="1161" w:hanging="1161"/>
        <w:rPr>
          <w:i w:val="0"/>
          <w:iCs w:val="0"/>
          <w:sz w:val="24"/>
          <w:szCs w:val="24"/>
        </w:rPr>
      </w:pPr>
    </w:p>
    <w:p w14:paraId="3BB374FF"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654" w:name="_DV_M370"/>
      <w:bookmarkEnd w:id="654"/>
      <w:r>
        <w:rPr>
          <w:i w:val="0"/>
          <w:iCs w:val="0"/>
          <w:sz w:val="24"/>
          <w:szCs w:val="24"/>
        </w:rPr>
        <w:lastRenderedPageBreak/>
        <w:tab/>
        <w:t>(i)</w:t>
      </w:r>
      <w:r>
        <w:rPr>
          <w:i w:val="0"/>
          <w:iCs w:val="0"/>
          <w:sz w:val="24"/>
          <w:szCs w:val="24"/>
        </w:rPr>
        <w:tab/>
        <w:t xml:space="preserve">assess any </w:t>
      </w:r>
      <w:r>
        <w:rPr>
          <w:b/>
          <w:bCs/>
          <w:i w:val="0"/>
          <w:iCs w:val="0"/>
          <w:sz w:val="24"/>
          <w:szCs w:val="24"/>
        </w:rPr>
        <w:t>Requests for a STTEC Authorisation</w:t>
      </w:r>
      <w:r>
        <w:rPr>
          <w:i w:val="0"/>
          <w:iCs w:val="0"/>
          <w:sz w:val="24"/>
          <w:szCs w:val="24"/>
        </w:rPr>
        <w:t xml:space="preserve"> before assessing any </w:t>
      </w:r>
      <w:r>
        <w:rPr>
          <w:b/>
          <w:bCs/>
          <w:i w:val="0"/>
          <w:iCs w:val="0"/>
          <w:sz w:val="24"/>
          <w:szCs w:val="24"/>
        </w:rPr>
        <w:t>Applications for a STTEC Offer</w:t>
      </w:r>
      <w:r>
        <w:rPr>
          <w:i w:val="0"/>
          <w:iCs w:val="0"/>
          <w:sz w:val="24"/>
          <w:szCs w:val="24"/>
        </w:rPr>
        <w:t>;</w:t>
      </w:r>
    </w:p>
    <w:p w14:paraId="6E9C203E" w14:textId="77777777" w:rsidR="00CA2ECB" w:rsidRDefault="00CA2ECB" w:rsidP="00CA2ECB">
      <w:pPr>
        <w:pStyle w:val="BodyTextIndent"/>
        <w:widowControl/>
        <w:tabs>
          <w:tab w:val="left" w:pos="1161"/>
          <w:tab w:val="left" w:pos="1935"/>
        </w:tabs>
        <w:ind w:left="1935" w:hanging="1935"/>
        <w:rPr>
          <w:i w:val="0"/>
          <w:iCs w:val="0"/>
          <w:sz w:val="24"/>
          <w:szCs w:val="24"/>
        </w:rPr>
      </w:pPr>
    </w:p>
    <w:p w14:paraId="768DE0E8"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655" w:name="_DV_M371"/>
      <w:bookmarkEnd w:id="655"/>
      <w:r>
        <w:rPr>
          <w:i w:val="0"/>
          <w:iCs w:val="0"/>
          <w:sz w:val="24"/>
          <w:szCs w:val="24"/>
        </w:rPr>
        <w:tab/>
        <w:t>(ii)</w:t>
      </w:r>
      <w:r>
        <w:rPr>
          <w:i w:val="0"/>
          <w:iCs w:val="0"/>
          <w:sz w:val="24"/>
          <w:szCs w:val="24"/>
        </w:rPr>
        <w:tab/>
        <w:t xml:space="preserve">assess </w:t>
      </w:r>
      <w:r>
        <w:rPr>
          <w:b/>
          <w:bCs/>
          <w:i w:val="0"/>
          <w:iCs w:val="0"/>
          <w:sz w:val="24"/>
          <w:szCs w:val="24"/>
        </w:rPr>
        <w:t>Requests for a STTEC Authorisation</w:t>
      </w:r>
      <w:r>
        <w:rPr>
          <w:i w:val="0"/>
          <w:iCs w:val="0"/>
          <w:sz w:val="24"/>
          <w:szCs w:val="24"/>
        </w:rPr>
        <w:t xml:space="preserve"> on a first come first served basis such that the </w:t>
      </w:r>
      <w:r>
        <w:rPr>
          <w:b/>
          <w:bCs/>
          <w:i w:val="0"/>
          <w:iCs w:val="0"/>
          <w:sz w:val="24"/>
          <w:szCs w:val="24"/>
        </w:rPr>
        <w:t>Request for a STTEC Authorisatio</w:t>
      </w:r>
      <w:r>
        <w:rPr>
          <w:i w:val="0"/>
          <w:iCs w:val="0"/>
          <w:sz w:val="24"/>
          <w:szCs w:val="24"/>
        </w:rPr>
        <w:t xml:space="preserve">n received earliest in time by </w:t>
      </w:r>
      <w:r>
        <w:rPr>
          <w:b/>
          <w:bCs/>
          <w:i w:val="0"/>
          <w:iCs w:val="0"/>
          <w:sz w:val="24"/>
          <w:szCs w:val="24"/>
        </w:rPr>
        <w:t>The Company</w:t>
      </w:r>
      <w:r>
        <w:rPr>
          <w:i w:val="0"/>
          <w:iCs w:val="0"/>
          <w:sz w:val="24"/>
          <w:szCs w:val="24"/>
        </w:rPr>
        <w:t xml:space="preserve"> (as recorded by </w:t>
      </w:r>
      <w:r>
        <w:rPr>
          <w:b/>
          <w:bCs/>
          <w:i w:val="0"/>
          <w:iCs w:val="0"/>
          <w:sz w:val="24"/>
          <w:szCs w:val="24"/>
        </w:rPr>
        <w:t>The Company</w:t>
      </w:r>
      <w:r>
        <w:rPr>
          <w:i w:val="0"/>
          <w:iCs w:val="0"/>
          <w:sz w:val="24"/>
          <w:szCs w:val="24"/>
        </w:rPr>
        <w:t xml:space="preserve">) will be assessed first and then the </w:t>
      </w:r>
      <w:r>
        <w:rPr>
          <w:b/>
          <w:bCs/>
          <w:i w:val="0"/>
          <w:iCs w:val="0"/>
          <w:sz w:val="24"/>
          <w:szCs w:val="24"/>
        </w:rPr>
        <w:t>Request for a STTEC Authorisation</w:t>
      </w:r>
      <w:r>
        <w:rPr>
          <w:i w:val="0"/>
          <w:iCs w:val="0"/>
          <w:sz w:val="24"/>
          <w:szCs w:val="24"/>
        </w:rPr>
        <w:t xml:space="preserve"> received next in time after that, and so on;</w:t>
      </w:r>
    </w:p>
    <w:p w14:paraId="3BFA242F" w14:textId="77777777" w:rsidR="00CA2ECB" w:rsidRDefault="00CA2ECB" w:rsidP="00CA2ECB">
      <w:pPr>
        <w:pStyle w:val="BodyTextIndent"/>
        <w:widowControl/>
        <w:rPr>
          <w:i w:val="0"/>
          <w:iCs w:val="0"/>
          <w:sz w:val="24"/>
          <w:szCs w:val="24"/>
        </w:rPr>
      </w:pPr>
    </w:p>
    <w:p w14:paraId="064AFB51"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656" w:name="_DV_M372"/>
      <w:bookmarkEnd w:id="656"/>
      <w:r>
        <w:rPr>
          <w:i w:val="0"/>
          <w:iCs w:val="0"/>
          <w:sz w:val="24"/>
          <w:szCs w:val="24"/>
        </w:rPr>
        <w:tab/>
        <w:t>(iii)</w:t>
      </w:r>
      <w:r>
        <w:rPr>
          <w:i w:val="0"/>
          <w:iCs w:val="0"/>
          <w:sz w:val="24"/>
          <w:szCs w:val="24"/>
        </w:rPr>
        <w:tab/>
        <w:t xml:space="preserve">assess </w:t>
      </w:r>
      <w:r>
        <w:rPr>
          <w:b/>
          <w:bCs/>
          <w:i w:val="0"/>
          <w:iCs w:val="0"/>
          <w:sz w:val="24"/>
          <w:szCs w:val="24"/>
        </w:rPr>
        <w:t>Applications for a STTEC Offer</w:t>
      </w:r>
      <w:r>
        <w:rPr>
          <w:i w:val="0"/>
          <w:iCs w:val="0"/>
          <w:sz w:val="24"/>
          <w:szCs w:val="24"/>
        </w:rPr>
        <w:t xml:space="preserve"> on a first come first served basis such that the </w:t>
      </w:r>
      <w:r>
        <w:rPr>
          <w:b/>
          <w:bCs/>
          <w:i w:val="0"/>
          <w:iCs w:val="0"/>
          <w:sz w:val="24"/>
          <w:szCs w:val="24"/>
        </w:rPr>
        <w:t>Application for a STTEC Offer</w:t>
      </w:r>
      <w:r>
        <w:rPr>
          <w:i w:val="0"/>
          <w:iCs w:val="0"/>
          <w:sz w:val="24"/>
          <w:szCs w:val="24"/>
        </w:rPr>
        <w:t xml:space="preserve"> received earliest in time by</w:t>
      </w:r>
      <w:r>
        <w:rPr>
          <w:b/>
          <w:bCs/>
          <w:i w:val="0"/>
          <w:iCs w:val="0"/>
          <w:sz w:val="24"/>
          <w:szCs w:val="24"/>
        </w:rPr>
        <w:t xml:space="preserve"> The Company</w:t>
      </w:r>
      <w:r>
        <w:rPr>
          <w:i w:val="0"/>
          <w:iCs w:val="0"/>
          <w:sz w:val="24"/>
          <w:szCs w:val="24"/>
        </w:rPr>
        <w:t xml:space="preserve"> (as recorded by </w:t>
      </w:r>
      <w:r>
        <w:rPr>
          <w:b/>
          <w:bCs/>
          <w:i w:val="0"/>
          <w:iCs w:val="0"/>
          <w:sz w:val="24"/>
          <w:szCs w:val="24"/>
        </w:rPr>
        <w:t>The Company</w:t>
      </w:r>
      <w:r>
        <w:rPr>
          <w:i w:val="0"/>
          <w:iCs w:val="0"/>
          <w:sz w:val="24"/>
          <w:szCs w:val="24"/>
        </w:rPr>
        <w:t xml:space="preserve">) will be assessed first and then the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received next in time after that, and so on.</w:t>
      </w:r>
    </w:p>
    <w:p w14:paraId="0597F68C" w14:textId="77777777" w:rsidR="00CA2ECB" w:rsidRDefault="00CA2ECB" w:rsidP="00CA2ECB">
      <w:pPr>
        <w:pStyle w:val="BodyTextIndent"/>
        <w:widowControl/>
        <w:tabs>
          <w:tab w:val="left" w:pos="1161"/>
          <w:tab w:val="left" w:pos="1935"/>
        </w:tabs>
        <w:ind w:left="1935" w:hanging="1935"/>
        <w:rPr>
          <w:i w:val="0"/>
          <w:iCs w:val="0"/>
          <w:sz w:val="24"/>
          <w:szCs w:val="24"/>
        </w:rPr>
      </w:pPr>
    </w:p>
    <w:p w14:paraId="31D9FB1A" w14:textId="77777777" w:rsidR="00CA2ECB" w:rsidRDefault="00CA2ECB" w:rsidP="00CA2ECB">
      <w:pPr>
        <w:pStyle w:val="BodyTextIndent"/>
        <w:widowControl/>
        <w:tabs>
          <w:tab w:val="left" w:pos="1134"/>
        </w:tabs>
        <w:ind w:left="1161" w:hanging="1161"/>
        <w:rPr>
          <w:i w:val="0"/>
          <w:iCs w:val="0"/>
          <w:sz w:val="24"/>
          <w:szCs w:val="24"/>
        </w:rPr>
      </w:pPr>
      <w:bookmarkStart w:id="657" w:name="_DV_M373"/>
      <w:bookmarkEnd w:id="657"/>
      <w:r>
        <w:rPr>
          <w:i w:val="0"/>
          <w:iCs w:val="0"/>
          <w:sz w:val="24"/>
          <w:szCs w:val="24"/>
        </w:rPr>
        <w:t>6.31.3.5.</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 xml:space="preserve">Requests </w:t>
      </w:r>
      <w:r>
        <w:rPr>
          <w:i w:val="0"/>
          <w:iCs w:val="0"/>
          <w:sz w:val="24"/>
          <w:szCs w:val="24"/>
        </w:rPr>
        <w:t>or</w:t>
      </w:r>
      <w:r>
        <w:rPr>
          <w:b/>
          <w:bCs/>
          <w:i w:val="0"/>
          <w:iCs w:val="0"/>
          <w:sz w:val="24"/>
          <w:szCs w:val="24"/>
        </w:rPr>
        <w:t xml:space="preserve"> LDTEC Requests</w:t>
      </w:r>
      <w:r>
        <w:rPr>
          <w:i w:val="0"/>
          <w:iCs w:val="0"/>
          <w:sz w:val="24"/>
          <w:szCs w:val="24"/>
        </w:rPr>
        <w:t>.</w:t>
      </w:r>
    </w:p>
    <w:p w14:paraId="1282EEA9" w14:textId="77777777" w:rsidR="00CA2ECB" w:rsidRDefault="00CA2ECB" w:rsidP="00CA2ECB">
      <w:pPr>
        <w:pStyle w:val="BodyTextIndent"/>
        <w:widowControl/>
        <w:ind w:left="0"/>
        <w:rPr>
          <w:i w:val="0"/>
          <w:iCs w:val="0"/>
          <w:sz w:val="24"/>
          <w:szCs w:val="24"/>
        </w:rPr>
      </w:pPr>
    </w:p>
    <w:p w14:paraId="440A978B" w14:textId="77777777" w:rsidR="00CA2ECB" w:rsidRDefault="00CA2ECB" w:rsidP="00CA2ECB">
      <w:pPr>
        <w:pStyle w:val="BodyTextIndent"/>
        <w:widowControl/>
        <w:ind w:hanging="720"/>
        <w:rPr>
          <w:b/>
          <w:bCs/>
          <w:i w:val="0"/>
          <w:iCs w:val="0"/>
          <w:sz w:val="24"/>
          <w:szCs w:val="24"/>
        </w:rPr>
      </w:pPr>
      <w:bookmarkStart w:id="658" w:name="_DV_M374"/>
      <w:bookmarkEnd w:id="658"/>
      <w:r>
        <w:rPr>
          <w:b/>
          <w:bCs/>
          <w:i w:val="0"/>
          <w:iCs w:val="0"/>
          <w:sz w:val="24"/>
          <w:szCs w:val="24"/>
        </w:rPr>
        <w:t>6.31.4</w:t>
      </w:r>
      <w:r>
        <w:rPr>
          <w:b/>
          <w:bCs/>
          <w:i w:val="0"/>
          <w:iCs w:val="0"/>
          <w:sz w:val="24"/>
          <w:szCs w:val="24"/>
        </w:rPr>
        <w:tab/>
        <w:t xml:space="preserve">Notification by The Company </w:t>
      </w:r>
    </w:p>
    <w:p w14:paraId="65649AA4" w14:textId="77777777" w:rsidR="00CA2ECB" w:rsidRDefault="00CA2ECB" w:rsidP="00CA2ECB">
      <w:pPr>
        <w:pStyle w:val="BodyTextIndent"/>
        <w:widowControl/>
        <w:rPr>
          <w:i w:val="0"/>
          <w:iCs w:val="0"/>
          <w:sz w:val="24"/>
          <w:szCs w:val="24"/>
        </w:rPr>
      </w:pPr>
    </w:p>
    <w:p w14:paraId="5F8D7C0A" w14:textId="77777777" w:rsidR="00CA2ECB" w:rsidRDefault="00CA2ECB" w:rsidP="00CA2ECB">
      <w:pPr>
        <w:pStyle w:val="BodyTextIndent"/>
        <w:widowControl/>
        <w:tabs>
          <w:tab w:val="left" w:pos="1161"/>
        </w:tabs>
        <w:ind w:left="1161" w:hanging="1161"/>
        <w:rPr>
          <w:i w:val="0"/>
          <w:iCs w:val="0"/>
          <w:sz w:val="24"/>
          <w:szCs w:val="24"/>
        </w:rPr>
      </w:pPr>
      <w:bookmarkStart w:id="659" w:name="_DV_M375"/>
      <w:bookmarkEnd w:id="659"/>
      <w:r>
        <w:rPr>
          <w:i w:val="0"/>
          <w:iCs w:val="0"/>
          <w:sz w:val="24"/>
          <w:szCs w:val="24"/>
        </w:rPr>
        <w:t>6.31.4.1</w:t>
      </w:r>
      <w:r>
        <w:rPr>
          <w:i w:val="0"/>
          <w:iCs w:val="0"/>
          <w:sz w:val="24"/>
          <w:szCs w:val="24"/>
        </w:rPr>
        <w:tab/>
        <w:t xml:space="preserve">Each </w:t>
      </w:r>
      <w:r>
        <w:rPr>
          <w:b/>
          <w:bCs/>
          <w:i w:val="0"/>
          <w:iCs w:val="0"/>
          <w:sz w:val="24"/>
          <w:szCs w:val="24"/>
        </w:rPr>
        <w:t>User</w:t>
      </w:r>
      <w:r>
        <w:rPr>
          <w:i w:val="0"/>
          <w:iCs w:val="0"/>
          <w:sz w:val="24"/>
          <w:szCs w:val="24"/>
        </w:rPr>
        <w:t xml:space="preserve"> confirms and agrees that</w:t>
      </w:r>
      <w:r>
        <w:rPr>
          <w:b/>
          <w:bCs/>
          <w:i w:val="0"/>
          <w:iCs w:val="0"/>
          <w:sz w:val="24"/>
          <w:szCs w:val="24"/>
        </w:rPr>
        <w:t xml:space="preserve"> The Company</w:t>
      </w:r>
      <w:r>
        <w:rPr>
          <w:i w:val="0"/>
          <w:iCs w:val="0"/>
          <w:sz w:val="24"/>
          <w:szCs w:val="24"/>
        </w:rPr>
        <w:t xml:space="preserve"> shall have no liability to it for any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which</w:t>
      </w:r>
      <w:r>
        <w:rPr>
          <w:b/>
          <w:bCs/>
          <w:i w:val="0"/>
          <w:iCs w:val="0"/>
          <w:sz w:val="24"/>
          <w:szCs w:val="24"/>
        </w:rPr>
        <w:t xml:space="preserve"> The Company</w:t>
      </w:r>
      <w:r>
        <w:rPr>
          <w:i w:val="0"/>
          <w:iCs w:val="0"/>
          <w:sz w:val="24"/>
          <w:szCs w:val="24"/>
        </w:rPr>
        <w:t xml:space="preserve"> does not grant in accordance with this Paragraph 6.31.</w:t>
      </w:r>
    </w:p>
    <w:p w14:paraId="51DC6C24" w14:textId="77777777" w:rsidR="00CA2ECB" w:rsidRDefault="00CA2ECB" w:rsidP="00CA2ECB">
      <w:pPr>
        <w:pStyle w:val="BodyTextIndent"/>
        <w:widowControl/>
        <w:ind w:left="0"/>
        <w:rPr>
          <w:i w:val="0"/>
          <w:iCs w:val="0"/>
          <w:sz w:val="24"/>
          <w:szCs w:val="24"/>
        </w:rPr>
      </w:pPr>
    </w:p>
    <w:p w14:paraId="102D791F" w14:textId="77777777" w:rsidR="00CA2ECB" w:rsidRDefault="00CA2ECB" w:rsidP="00CA2ECB">
      <w:pPr>
        <w:pStyle w:val="BodyTextIndent"/>
        <w:widowControl/>
        <w:tabs>
          <w:tab w:val="left" w:pos="1134"/>
        </w:tabs>
        <w:ind w:left="1134" w:hanging="1134"/>
        <w:rPr>
          <w:i w:val="0"/>
          <w:iCs w:val="0"/>
          <w:sz w:val="24"/>
          <w:szCs w:val="24"/>
        </w:rPr>
      </w:pPr>
      <w:bookmarkStart w:id="660" w:name="_DV_M376"/>
      <w:bookmarkEnd w:id="660"/>
      <w:r>
        <w:rPr>
          <w:i w:val="0"/>
          <w:iCs w:val="0"/>
          <w:sz w:val="24"/>
          <w:szCs w:val="24"/>
        </w:rPr>
        <w:t>6.31.4.2</w:t>
      </w:r>
      <w:r>
        <w:rPr>
          <w:i w:val="0"/>
          <w:iCs w:val="0"/>
          <w:sz w:val="24"/>
          <w:szCs w:val="24"/>
        </w:rPr>
        <w:tab/>
      </w:r>
      <w:r>
        <w:rPr>
          <w:b/>
          <w:bCs/>
          <w:i w:val="0"/>
          <w:iCs w:val="0"/>
          <w:sz w:val="24"/>
          <w:szCs w:val="24"/>
        </w:rPr>
        <w:t>The Company</w:t>
      </w:r>
      <w:r>
        <w:rPr>
          <w:i w:val="0"/>
          <w:iCs w:val="0"/>
          <w:sz w:val="24"/>
          <w:szCs w:val="24"/>
        </w:rPr>
        <w:t xml:space="preserve"> is not obliged to grant any </w:t>
      </w:r>
      <w:r>
        <w:rPr>
          <w:b/>
          <w:bCs/>
          <w:i w:val="0"/>
          <w:iCs w:val="0"/>
          <w:sz w:val="24"/>
          <w:szCs w:val="24"/>
        </w:rPr>
        <w:t>STTEC Request</w:t>
      </w:r>
      <w:r>
        <w:rPr>
          <w:i w:val="0"/>
          <w:iCs w:val="0"/>
          <w:sz w:val="24"/>
          <w:szCs w:val="24"/>
        </w:rPr>
        <w:t xml:space="preserve"> submitted.</w:t>
      </w:r>
    </w:p>
    <w:p w14:paraId="3B8C5E26" w14:textId="77777777" w:rsidR="00CA2ECB" w:rsidRDefault="00CA2ECB" w:rsidP="00CA2ECB">
      <w:pPr>
        <w:pStyle w:val="BodyTextIndent"/>
        <w:widowControl/>
        <w:rPr>
          <w:i w:val="0"/>
          <w:iCs w:val="0"/>
          <w:sz w:val="24"/>
          <w:szCs w:val="24"/>
        </w:rPr>
      </w:pPr>
    </w:p>
    <w:p w14:paraId="1304A103" w14:textId="77777777" w:rsidR="00CA2ECB" w:rsidRDefault="00CA2ECB" w:rsidP="00CA2ECB">
      <w:pPr>
        <w:pStyle w:val="BodyTextIndent"/>
        <w:widowControl/>
        <w:tabs>
          <w:tab w:val="left" w:pos="1134"/>
        </w:tabs>
        <w:ind w:left="1161" w:hanging="1161"/>
        <w:rPr>
          <w:i w:val="0"/>
          <w:iCs w:val="0"/>
          <w:sz w:val="24"/>
          <w:szCs w:val="24"/>
        </w:rPr>
      </w:pPr>
      <w:bookmarkStart w:id="661" w:name="_DV_M377"/>
      <w:bookmarkEnd w:id="661"/>
      <w:r>
        <w:rPr>
          <w:i w:val="0"/>
          <w:iCs w:val="0"/>
          <w:sz w:val="24"/>
          <w:szCs w:val="24"/>
        </w:rPr>
        <w:t>6.31.4.3</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will only be granted at a level within the maximum and minimum range in MW submitted by the </w:t>
      </w:r>
      <w:r>
        <w:rPr>
          <w:b/>
          <w:bCs/>
          <w:i w:val="0"/>
          <w:iCs w:val="0"/>
          <w:sz w:val="24"/>
          <w:szCs w:val="24"/>
        </w:rPr>
        <w:t>User</w:t>
      </w:r>
      <w:r>
        <w:rPr>
          <w:i w:val="0"/>
          <w:iCs w:val="0"/>
          <w:sz w:val="24"/>
          <w:szCs w:val="24"/>
        </w:rPr>
        <w:t>.</w:t>
      </w:r>
    </w:p>
    <w:p w14:paraId="33A1B553" w14:textId="77777777" w:rsidR="00CA2ECB" w:rsidRDefault="00CA2ECB" w:rsidP="00CA2ECB">
      <w:pPr>
        <w:pStyle w:val="BodyTextIndent"/>
        <w:widowControl/>
        <w:rPr>
          <w:i w:val="0"/>
          <w:iCs w:val="0"/>
          <w:sz w:val="24"/>
          <w:szCs w:val="24"/>
        </w:rPr>
      </w:pPr>
    </w:p>
    <w:p w14:paraId="5DB604B2" w14:textId="77777777" w:rsidR="00CA2ECB" w:rsidRDefault="00CA2ECB" w:rsidP="00CA2ECB">
      <w:pPr>
        <w:pStyle w:val="BodyTextIndent"/>
        <w:widowControl/>
        <w:tabs>
          <w:tab w:val="left" w:pos="1134"/>
        </w:tabs>
        <w:ind w:left="1161" w:hanging="1161"/>
        <w:rPr>
          <w:i w:val="0"/>
          <w:iCs w:val="0"/>
          <w:sz w:val="24"/>
          <w:szCs w:val="24"/>
        </w:rPr>
      </w:pPr>
      <w:bookmarkStart w:id="662" w:name="_DV_M378"/>
      <w:bookmarkEnd w:id="662"/>
      <w:r>
        <w:rPr>
          <w:i w:val="0"/>
          <w:iCs w:val="0"/>
          <w:sz w:val="24"/>
          <w:szCs w:val="24"/>
        </w:rPr>
        <w:t>6.31.4.4</w:t>
      </w:r>
      <w:r>
        <w:rPr>
          <w:i w:val="0"/>
          <w:iCs w:val="0"/>
          <w:sz w:val="24"/>
          <w:szCs w:val="24"/>
        </w:rPr>
        <w:tab/>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will be granted for a uniform amount of MW for the </w:t>
      </w:r>
      <w:r>
        <w:rPr>
          <w:b/>
          <w:bCs/>
          <w:i w:val="0"/>
          <w:iCs w:val="0"/>
          <w:sz w:val="24"/>
          <w:szCs w:val="24"/>
        </w:rPr>
        <w:t>STTEC Period</w:t>
      </w:r>
      <w:r>
        <w:rPr>
          <w:i w:val="0"/>
          <w:iCs w:val="0"/>
          <w:sz w:val="24"/>
          <w:szCs w:val="24"/>
        </w:rPr>
        <w:t>.</w:t>
      </w:r>
    </w:p>
    <w:p w14:paraId="2ADF0ECF" w14:textId="77777777" w:rsidR="00CA2ECB" w:rsidRDefault="00CA2ECB" w:rsidP="00CA2ECB">
      <w:pPr>
        <w:pStyle w:val="BodyTextIndent"/>
        <w:widowControl/>
        <w:rPr>
          <w:i w:val="0"/>
          <w:iCs w:val="0"/>
          <w:sz w:val="24"/>
          <w:szCs w:val="24"/>
        </w:rPr>
      </w:pPr>
    </w:p>
    <w:p w14:paraId="4A47F57D" w14:textId="77777777" w:rsidR="00CA2ECB" w:rsidRDefault="00CA2ECB" w:rsidP="00CA2ECB">
      <w:pPr>
        <w:pStyle w:val="BodyTextIndent"/>
        <w:widowControl/>
        <w:tabs>
          <w:tab w:val="left" w:pos="1134"/>
        </w:tabs>
        <w:ind w:left="1161" w:hanging="1161"/>
        <w:rPr>
          <w:i w:val="0"/>
          <w:iCs w:val="0"/>
          <w:sz w:val="24"/>
          <w:szCs w:val="24"/>
        </w:rPr>
      </w:pPr>
      <w:bookmarkStart w:id="663" w:name="_DV_M379"/>
      <w:bookmarkEnd w:id="663"/>
      <w:r>
        <w:rPr>
          <w:i w:val="0"/>
          <w:iCs w:val="0"/>
          <w:sz w:val="24"/>
          <w:szCs w:val="24"/>
        </w:rPr>
        <w:t>6.31.4.5</w:t>
      </w:r>
      <w:r>
        <w:rPr>
          <w:i w:val="0"/>
          <w:iCs w:val="0"/>
          <w:sz w:val="24"/>
          <w:szCs w:val="24"/>
        </w:rPr>
        <w:tab/>
        <w:t xml:space="preserve">No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will be granted if the maximum figure in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would together with the </w:t>
      </w:r>
      <w:r>
        <w:rPr>
          <w:b/>
          <w:bCs/>
          <w:i w:val="0"/>
          <w:iCs w:val="0"/>
          <w:sz w:val="24"/>
          <w:szCs w:val="24"/>
        </w:rPr>
        <w:t>User's</w:t>
      </w:r>
      <w:r>
        <w:rPr>
          <w:i w:val="0"/>
          <w:iCs w:val="0"/>
          <w:sz w:val="24"/>
          <w:szCs w:val="24"/>
        </w:rPr>
        <w:t xml:space="preserve"> </w:t>
      </w:r>
      <w:r>
        <w:rPr>
          <w:b/>
          <w:bCs/>
          <w:i w:val="0"/>
          <w:iCs w:val="0"/>
          <w:sz w:val="24"/>
          <w:szCs w:val="24"/>
        </w:rPr>
        <w:t>Transmission Entry Capacity</w:t>
      </w:r>
      <w:r>
        <w:rPr>
          <w:i w:val="0"/>
          <w:iCs w:val="0"/>
          <w:sz w:val="24"/>
          <w:szCs w:val="24"/>
        </w:rPr>
        <w:t xml:space="preserve"> (plus any </w:t>
      </w:r>
      <w:r>
        <w:rPr>
          <w:b/>
          <w:bCs/>
          <w:i w:val="0"/>
          <w:iCs w:val="0"/>
          <w:sz w:val="24"/>
          <w:szCs w:val="24"/>
        </w:rPr>
        <w:t>STTEC</w:t>
      </w:r>
      <w:r>
        <w:rPr>
          <w:i w:val="0"/>
          <w:iCs w:val="0"/>
          <w:sz w:val="24"/>
          <w:szCs w:val="24"/>
        </w:rPr>
        <w:t xml:space="preserve"> previously granted for any part of the </w:t>
      </w:r>
      <w:r>
        <w:rPr>
          <w:b/>
          <w:bCs/>
          <w:i w:val="0"/>
          <w:iCs w:val="0"/>
          <w:sz w:val="24"/>
          <w:szCs w:val="24"/>
        </w:rPr>
        <w:t>STTEC Period</w:t>
      </w:r>
      <w:r>
        <w:rPr>
          <w:i w:val="0"/>
          <w:iCs w:val="0"/>
          <w:sz w:val="24"/>
          <w:szCs w:val="24"/>
        </w:rPr>
        <w:t xml:space="preserve">) exceeds the total station </w:t>
      </w:r>
      <w:r>
        <w:rPr>
          <w:b/>
          <w:bCs/>
          <w:i w:val="0"/>
          <w:iCs w:val="0"/>
          <w:sz w:val="24"/>
          <w:szCs w:val="24"/>
        </w:rPr>
        <w:t>Connection Entry Capacity</w:t>
      </w:r>
      <w:r>
        <w:rPr>
          <w:i w:val="0"/>
          <w:iCs w:val="0"/>
          <w:sz w:val="24"/>
          <w:szCs w:val="24"/>
        </w:rPr>
        <w:t>.</w:t>
      </w:r>
    </w:p>
    <w:p w14:paraId="45A19187" w14:textId="77777777" w:rsidR="00CA2ECB" w:rsidRDefault="00CA2ECB" w:rsidP="00CA2ECB">
      <w:pPr>
        <w:pStyle w:val="BodyTextIndent"/>
        <w:widowControl/>
        <w:rPr>
          <w:i w:val="0"/>
          <w:iCs w:val="0"/>
          <w:sz w:val="24"/>
          <w:szCs w:val="24"/>
        </w:rPr>
      </w:pPr>
    </w:p>
    <w:p w14:paraId="6258CF11" w14:textId="77777777" w:rsidR="00CA2ECB" w:rsidRDefault="00CA2ECB" w:rsidP="00CA2ECB">
      <w:pPr>
        <w:pStyle w:val="BodyTextIndent"/>
        <w:widowControl/>
        <w:tabs>
          <w:tab w:val="left" w:pos="1134"/>
        </w:tabs>
        <w:ind w:left="1161" w:hanging="1161"/>
        <w:rPr>
          <w:i w:val="0"/>
          <w:iCs w:val="0"/>
          <w:sz w:val="24"/>
          <w:szCs w:val="24"/>
        </w:rPr>
      </w:pPr>
      <w:bookmarkStart w:id="664" w:name="_DV_M380"/>
      <w:bookmarkEnd w:id="664"/>
      <w:r>
        <w:rPr>
          <w:i w:val="0"/>
          <w:iCs w:val="0"/>
          <w:sz w:val="24"/>
          <w:szCs w:val="24"/>
        </w:rPr>
        <w:t>6.31.4.6</w:t>
      </w:r>
      <w:r>
        <w:rPr>
          <w:i w:val="0"/>
          <w:iCs w:val="0"/>
          <w:sz w:val="24"/>
          <w:szCs w:val="24"/>
        </w:rPr>
        <w:tab/>
      </w:r>
      <w:r>
        <w:rPr>
          <w:b/>
          <w:bCs/>
          <w:i w:val="0"/>
          <w:iCs w:val="0"/>
          <w:sz w:val="24"/>
          <w:szCs w:val="24"/>
        </w:rPr>
        <w:t>The Company</w:t>
      </w:r>
      <w:r>
        <w:rPr>
          <w:i w:val="0"/>
          <w:iCs w:val="0"/>
          <w:sz w:val="24"/>
          <w:szCs w:val="24"/>
        </w:rPr>
        <w:t xml:space="preserve"> shall notify a </w:t>
      </w:r>
      <w:r>
        <w:rPr>
          <w:b/>
          <w:bCs/>
          <w:i w:val="0"/>
          <w:iCs w:val="0"/>
          <w:sz w:val="24"/>
          <w:szCs w:val="24"/>
        </w:rPr>
        <w:t>User</w:t>
      </w:r>
      <w:r>
        <w:rPr>
          <w:i w:val="0"/>
          <w:iCs w:val="0"/>
          <w:sz w:val="24"/>
          <w:szCs w:val="24"/>
        </w:rPr>
        <w:t xml:space="preserve"> who has made a </w:t>
      </w:r>
      <w:r>
        <w:rPr>
          <w:b/>
          <w:bCs/>
          <w:i w:val="0"/>
          <w:iCs w:val="0"/>
          <w:sz w:val="24"/>
          <w:szCs w:val="24"/>
        </w:rPr>
        <w:t>STTEC Request</w:t>
      </w:r>
      <w:r>
        <w:rPr>
          <w:i w:val="0"/>
          <w:iCs w:val="0"/>
          <w:sz w:val="24"/>
          <w:szCs w:val="24"/>
        </w:rPr>
        <w:t xml:space="preserve"> by no later than the relevant date referred to </w:t>
      </w:r>
      <w:proofErr w:type="spellStart"/>
      <w:r>
        <w:rPr>
          <w:i w:val="0"/>
          <w:iCs w:val="0"/>
          <w:sz w:val="24"/>
          <w:szCs w:val="24"/>
        </w:rPr>
        <w:t>at</w:t>
      </w:r>
      <w:proofErr w:type="spellEnd"/>
      <w:r>
        <w:rPr>
          <w:i w:val="0"/>
          <w:iCs w:val="0"/>
          <w:sz w:val="24"/>
          <w:szCs w:val="24"/>
        </w:rPr>
        <w:t xml:space="preserve"> Paragraph 6.31.6.6, whether or not </w:t>
      </w:r>
      <w:r>
        <w:rPr>
          <w:b/>
          <w:bCs/>
          <w:i w:val="0"/>
          <w:iCs w:val="0"/>
          <w:sz w:val="24"/>
          <w:szCs w:val="24"/>
        </w:rPr>
        <w:t>The Company</w:t>
      </w:r>
      <w:r>
        <w:rPr>
          <w:i w:val="0"/>
          <w:iCs w:val="0"/>
          <w:sz w:val="24"/>
          <w:szCs w:val="24"/>
        </w:rPr>
        <w:t xml:space="preserve"> grants the </w:t>
      </w:r>
      <w:r>
        <w:rPr>
          <w:b/>
          <w:bCs/>
          <w:i w:val="0"/>
          <w:iCs w:val="0"/>
          <w:sz w:val="24"/>
          <w:szCs w:val="24"/>
        </w:rPr>
        <w:t>User's STTEC Request</w:t>
      </w:r>
      <w:r>
        <w:rPr>
          <w:i w:val="0"/>
          <w:iCs w:val="0"/>
          <w:sz w:val="24"/>
          <w:szCs w:val="24"/>
        </w:rPr>
        <w:t>.</w:t>
      </w:r>
    </w:p>
    <w:p w14:paraId="040CB604" w14:textId="77777777" w:rsidR="00CA2ECB" w:rsidRDefault="00CA2ECB" w:rsidP="00CA2ECB">
      <w:pPr>
        <w:pStyle w:val="BodyTextIndent"/>
        <w:widowControl/>
        <w:tabs>
          <w:tab w:val="left" w:pos="774"/>
        </w:tabs>
        <w:ind w:left="1419" w:hanging="1419"/>
        <w:rPr>
          <w:i w:val="0"/>
          <w:iCs w:val="0"/>
          <w:sz w:val="24"/>
          <w:szCs w:val="24"/>
        </w:rPr>
      </w:pPr>
    </w:p>
    <w:p w14:paraId="76AF6E13" w14:textId="77777777" w:rsidR="00CA2ECB" w:rsidRDefault="00CA2ECB" w:rsidP="00CA2ECB">
      <w:pPr>
        <w:pStyle w:val="BodyTextIndent"/>
        <w:widowControl/>
        <w:tabs>
          <w:tab w:val="left" w:pos="774"/>
        </w:tabs>
        <w:ind w:left="1419" w:hanging="1419"/>
        <w:rPr>
          <w:b/>
          <w:bCs/>
          <w:i w:val="0"/>
          <w:iCs w:val="0"/>
          <w:sz w:val="24"/>
          <w:szCs w:val="24"/>
        </w:rPr>
      </w:pPr>
      <w:bookmarkStart w:id="665" w:name="_DV_M381"/>
      <w:bookmarkEnd w:id="665"/>
      <w:r>
        <w:rPr>
          <w:b/>
          <w:bCs/>
          <w:i w:val="0"/>
          <w:iCs w:val="0"/>
          <w:sz w:val="24"/>
          <w:szCs w:val="24"/>
        </w:rPr>
        <w:t>6.31.5</w:t>
      </w:r>
      <w:r>
        <w:rPr>
          <w:b/>
          <w:bCs/>
          <w:i w:val="0"/>
          <w:iCs w:val="0"/>
          <w:sz w:val="24"/>
          <w:szCs w:val="24"/>
        </w:rPr>
        <w:tab/>
        <w:t>Charging, Invoicing and Payment</w:t>
      </w:r>
    </w:p>
    <w:p w14:paraId="431EB8B4" w14:textId="77777777" w:rsidR="00CA2ECB" w:rsidRDefault="00CA2ECB" w:rsidP="00CA2ECB">
      <w:pPr>
        <w:pStyle w:val="BodyTextIndent"/>
        <w:widowControl/>
        <w:tabs>
          <w:tab w:val="left" w:pos="774"/>
        </w:tabs>
        <w:ind w:left="1419" w:hanging="1419"/>
        <w:rPr>
          <w:i w:val="0"/>
          <w:iCs w:val="0"/>
          <w:sz w:val="24"/>
          <w:szCs w:val="24"/>
        </w:rPr>
      </w:pPr>
    </w:p>
    <w:p w14:paraId="0CA09727" w14:textId="77777777" w:rsidR="00CA2ECB" w:rsidRDefault="00CA2ECB" w:rsidP="00CA2ECB">
      <w:pPr>
        <w:pStyle w:val="BodyTextIndent"/>
        <w:widowControl/>
        <w:tabs>
          <w:tab w:val="left" w:pos="1161"/>
        </w:tabs>
        <w:ind w:left="1161" w:hanging="1161"/>
        <w:rPr>
          <w:i w:val="0"/>
          <w:iCs w:val="0"/>
          <w:sz w:val="24"/>
          <w:szCs w:val="24"/>
        </w:rPr>
      </w:pPr>
      <w:bookmarkStart w:id="666" w:name="_DV_M382"/>
      <w:bookmarkEnd w:id="666"/>
      <w:r>
        <w:rPr>
          <w:i w:val="0"/>
          <w:iCs w:val="0"/>
          <w:sz w:val="24"/>
          <w:szCs w:val="24"/>
        </w:rPr>
        <w:t>6.31.5.1</w:t>
      </w:r>
      <w:r>
        <w:rPr>
          <w:i w:val="0"/>
          <w:iCs w:val="0"/>
          <w:sz w:val="24"/>
          <w:szCs w:val="24"/>
        </w:rPr>
        <w:tab/>
        <w:t xml:space="preserve">Each </w:t>
      </w:r>
      <w:r>
        <w:rPr>
          <w:b/>
          <w:bCs/>
          <w:i w:val="0"/>
          <w:iCs w:val="0"/>
          <w:sz w:val="24"/>
          <w:szCs w:val="24"/>
        </w:rPr>
        <w:t>User</w:t>
      </w:r>
      <w:r>
        <w:rPr>
          <w:i w:val="0"/>
          <w:iCs w:val="0"/>
          <w:sz w:val="24"/>
          <w:szCs w:val="24"/>
        </w:rPr>
        <w:t xml:space="preserve"> must pay the </w:t>
      </w:r>
      <w:r>
        <w:rPr>
          <w:b/>
          <w:bCs/>
          <w:i w:val="0"/>
          <w:iCs w:val="0"/>
          <w:sz w:val="24"/>
          <w:szCs w:val="24"/>
        </w:rPr>
        <w:t>STTEC Charge</w:t>
      </w:r>
      <w:r>
        <w:rPr>
          <w:i w:val="0"/>
          <w:iCs w:val="0"/>
          <w:sz w:val="24"/>
          <w:szCs w:val="24"/>
        </w:rPr>
        <w:t xml:space="preserve"> even if the </w:t>
      </w:r>
      <w:r>
        <w:rPr>
          <w:b/>
          <w:bCs/>
          <w:i w:val="0"/>
          <w:iCs w:val="0"/>
          <w:sz w:val="24"/>
          <w:szCs w:val="24"/>
        </w:rPr>
        <w:t>User</w:t>
      </w:r>
      <w:r>
        <w:rPr>
          <w:i w:val="0"/>
          <w:iCs w:val="0"/>
          <w:sz w:val="24"/>
          <w:szCs w:val="24"/>
        </w:rPr>
        <w:t xml:space="preserve"> does not use the corresponding </w:t>
      </w:r>
      <w:r>
        <w:rPr>
          <w:b/>
          <w:bCs/>
          <w:i w:val="0"/>
          <w:iCs w:val="0"/>
          <w:sz w:val="24"/>
          <w:szCs w:val="24"/>
        </w:rPr>
        <w:t>STTEC</w:t>
      </w:r>
      <w:r>
        <w:rPr>
          <w:i w:val="0"/>
          <w:iCs w:val="0"/>
          <w:sz w:val="24"/>
          <w:szCs w:val="24"/>
        </w:rPr>
        <w:t>.</w:t>
      </w:r>
    </w:p>
    <w:p w14:paraId="07D36AC5" w14:textId="77777777" w:rsidR="00CA2ECB" w:rsidRDefault="00CA2ECB" w:rsidP="00CA2ECB">
      <w:pPr>
        <w:pStyle w:val="BodyTextIndent"/>
        <w:widowControl/>
        <w:tabs>
          <w:tab w:val="left" w:pos="774"/>
        </w:tabs>
        <w:rPr>
          <w:i w:val="0"/>
          <w:iCs w:val="0"/>
          <w:sz w:val="24"/>
          <w:szCs w:val="24"/>
        </w:rPr>
      </w:pPr>
    </w:p>
    <w:p w14:paraId="54B3B280" w14:textId="77777777" w:rsidR="00CA2ECB" w:rsidRDefault="00CA2ECB" w:rsidP="00CA2ECB">
      <w:pPr>
        <w:pStyle w:val="BodyTextIndent"/>
        <w:widowControl/>
        <w:tabs>
          <w:tab w:val="left" w:pos="1134"/>
        </w:tabs>
        <w:ind w:left="1161" w:hanging="1161"/>
        <w:rPr>
          <w:i w:val="0"/>
          <w:iCs w:val="0"/>
          <w:sz w:val="24"/>
          <w:szCs w:val="24"/>
        </w:rPr>
      </w:pPr>
      <w:bookmarkStart w:id="667" w:name="_DV_M383"/>
      <w:bookmarkEnd w:id="667"/>
      <w:r>
        <w:rPr>
          <w:i w:val="0"/>
          <w:iCs w:val="0"/>
          <w:sz w:val="24"/>
          <w:szCs w:val="24"/>
        </w:rPr>
        <w:t>6.31.5.2</w:t>
      </w:r>
      <w:r>
        <w:rPr>
          <w:i w:val="0"/>
          <w:iCs w:val="0"/>
          <w:sz w:val="24"/>
          <w:szCs w:val="24"/>
        </w:rPr>
        <w:tab/>
        <w:t xml:space="preserve">The provisions of Section 3 shall apply in respect of the </w:t>
      </w:r>
      <w:r>
        <w:rPr>
          <w:b/>
          <w:bCs/>
          <w:i w:val="0"/>
          <w:iCs w:val="0"/>
          <w:sz w:val="24"/>
          <w:szCs w:val="24"/>
        </w:rPr>
        <w:t>STTEC</w:t>
      </w:r>
      <w:r>
        <w:rPr>
          <w:i w:val="0"/>
          <w:iCs w:val="0"/>
          <w:sz w:val="24"/>
          <w:szCs w:val="24"/>
        </w:rPr>
        <w:t xml:space="preserve"> </w:t>
      </w:r>
      <w:r>
        <w:rPr>
          <w:b/>
          <w:bCs/>
          <w:i w:val="0"/>
          <w:iCs w:val="0"/>
          <w:sz w:val="24"/>
          <w:szCs w:val="24"/>
        </w:rPr>
        <w:t>Charge</w:t>
      </w:r>
      <w:r>
        <w:rPr>
          <w:i w:val="0"/>
          <w:iCs w:val="0"/>
          <w:sz w:val="24"/>
          <w:szCs w:val="24"/>
        </w:rPr>
        <w:t>.</w:t>
      </w:r>
    </w:p>
    <w:p w14:paraId="0CD3B56A" w14:textId="77777777" w:rsidR="00CA2ECB" w:rsidRDefault="00CA2ECB" w:rsidP="00CA2ECB">
      <w:pPr>
        <w:pStyle w:val="BodyTextIndent"/>
        <w:widowControl/>
        <w:tabs>
          <w:tab w:val="left" w:pos="774"/>
        </w:tabs>
        <w:rPr>
          <w:i w:val="0"/>
          <w:iCs w:val="0"/>
          <w:sz w:val="24"/>
          <w:szCs w:val="24"/>
        </w:rPr>
      </w:pPr>
    </w:p>
    <w:p w14:paraId="30E35FFA" w14:textId="77777777" w:rsidR="00CA2ECB" w:rsidRDefault="00CA2ECB" w:rsidP="00CA2ECB">
      <w:pPr>
        <w:pStyle w:val="BodyTextIndent"/>
        <w:widowControl/>
        <w:tabs>
          <w:tab w:val="left" w:pos="1134"/>
        </w:tabs>
        <w:ind w:left="1161" w:hanging="1161"/>
        <w:rPr>
          <w:i w:val="0"/>
          <w:iCs w:val="0"/>
          <w:sz w:val="24"/>
          <w:szCs w:val="24"/>
        </w:rPr>
      </w:pPr>
      <w:bookmarkStart w:id="668" w:name="_DV_M384"/>
      <w:bookmarkEnd w:id="668"/>
      <w:r>
        <w:rPr>
          <w:i w:val="0"/>
          <w:iCs w:val="0"/>
          <w:sz w:val="24"/>
          <w:szCs w:val="24"/>
        </w:rPr>
        <w:t>6.31.5.3</w:t>
      </w:r>
      <w:r>
        <w:rPr>
          <w:i w:val="0"/>
          <w:iCs w:val="0"/>
          <w:sz w:val="24"/>
          <w:szCs w:val="24"/>
        </w:rPr>
        <w:tab/>
        <w:t xml:space="preserve">The provisions of Section 6.6 shall apply in respect of payment of the </w:t>
      </w:r>
      <w:r>
        <w:rPr>
          <w:b/>
          <w:bCs/>
          <w:i w:val="0"/>
          <w:iCs w:val="0"/>
          <w:sz w:val="24"/>
          <w:szCs w:val="24"/>
        </w:rPr>
        <w:t>STTEC Charge</w:t>
      </w:r>
      <w:r>
        <w:rPr>
          <w:i w:val="0"/>
          <w:iCs w:val="0"/>
          <w:sz w:val="24"/>
          <w:szCs w:val="24"/>
        </w:rPr>
        <w:t>.</w:t>
      </w:r>
    </w:p>
    <w:p w14:paraId="1DE5C3B4" w14:textId="77777777" w:rsidR="00CA2ECB" w:rsidRDefault="00CA2ECB" w:rsidP="00CA2ECB">
      <w:pPr>
        <w:pStyle w:val="BodyTextIndent"/>
        <w:widowControl/>
        <w:tabs>
          <w:tab w:val="left" w:pos="774"/>
        </w:tabs>
        <w:rPr>
          <w:i w:val="0"/>
          <w:iCs w:val="0"/>
          <w:sz w:val="24"/>
          <w:szCs w:val="24"/>
        </w:rPr>
      </w:pPr>
    </w:p>
    <w:p w14:paraId="1291879E" w14:textId="77777777" w:rsidR="00CA2ECB" w:rsidRDefault="00CA2ECB" w:rsidP="00CA2ECB">
      <w:pPr>
        <w:pStyle w:val="BodyTextIndent"/>
        <w:widowControl/>
        <w:tabs>
          <w:tab w:val="left" w:pos="774"/>
        </w:tabs>
        <w:rPr>
          <w:i w:val="0"/>
          <w:iCs w:val="0"/>
          <w:sz w:val="24"/>
          <w:szCs w:val="24"/>
        </w:rPr>
      </w:pPr>
    </w:p>
    <w:p w14:paraId="740C66DA" w14:textId="77777777" w:rsidR="00CA2ECB" w:rsidRDefault="00CA2ECB" w:rsidP="00CA2ECB">
      <w:pPr>
        <w:pStyle w:val="BodyTextIndent"/>
        <w:widowControl/>
        <w:tabs>
          <w:tab w:val="left" w:pos="774"/>
        </w:tabs>
        <w:ind w:hanging="720"/>
        <w:rPr>
          <w:b/>
          <w:bCs/>
          <w:i w:val="0"/>
          <w:iCs w:val="0"/>
          <w:sz w:val="24"/>
          <w:szCs w:val="24"/>
        </w:rPr>
      </w:pPr>
      <w:bookmarkStart w:id="669" w:name="_DV_M385"/>
      <w:bookmarkEnd w:id="669"/>
      <w:r>
        <w:rPr>
          <w:b/>
          <w:bCs/>
          <w:i w:val="0"/>
          <w:iCs w:val="0"/>
          <w:sz w:val="24"/>
          <w:szCs w:val="24"/>
        </w:rPr>
        <w:t>6.31.6</w:t>
      </w:r>
      <w:r>
        <w:rPr>
          <w:b/>
          <w:bCs/>
          <w:i w:val="0"/>
          <w:iCs w:val="0"/>
          <w:sz w:val="24"/>
          <w:szCs w:val="24"/>
        </w:rPr>
        <w:tab/>
        <w:t>General</w:t>
      </w:r>
    </w:p>
    <w:p w14:paraId="1AD2AAB7" w14:textId="77777777" w:rsidR="00CA2ECB" w:rsidRDefault="00CA2ECB" w:rsidP="00CA2ECB">
      <w:pPr>
        <w:pStyle w:val="BodyTextIndent"/>
        <w:widowControl/>
        <w:tabs>
          <w:tab w:val="left" w:pos="774"/>
        </w:tabs>
        <w:rPr>
          <w:i w:val="0"/>
          <w:iCs w:val="0"/>
          <w:sz w:val="24"/>
          <w:szCs w:val="24"/>
        </w:rPr>
      </w:pPr>
    </w:p>
    <w:p w14:paraId="1EEBE927" w14:textId="77777777" w:rsidR="00CA2ECB" w:rsidRDefault="00CA2ECB" w:rsidP="00CA2ECB">
      <w:pPr>
        <w:pStyle w:val="BodyTextIndent"/>
        <w:widowControl/>
        <w:tabs>
          <w:tab w:val="left" w:pos="1134"/>
        </w:tabs>
        <w:ind w:left="1161" w:hanging="1161"/>
        <w:rPr>
          <w:i w:val="0"/>
          <w:iCs w:val="0"/>
          <w:sz w:val="24"/>
          <w:szCs w:val="24"/>
        </w:rPr>
      </w:pPr>
      <w:bookmarkStart w:id="670" w:name="_DV_M386"/>
      <w:bookmarkEnd w:id="670"/>
      <w:r>
        <w:rPr>
          <w:i w:val="0"/>
          <w:iCs w:val="0"/>
          <w:sz w:val="24"/>
          <w:szCs w:val="24"/>
        </w:rPr>
        <w:t>6.31.6.1</w:t>
      </w:r>
      <w:r>
        <w:rPr>
          <w:i w:val="0"/>
          <w:iCs w:val="0"/>
          <w:sz w:val="24"/>
          <w:szCs w:val="24"/>
        </w:rPr>
        <w:tab/>
        <w:t xml:space="preserve">Each </w:t>
      </w:r>
      <w:r>
        <w:rPr>
          <w:b/>
          <w:bCs/>
          <w:i w:val="0"/>
          <w:iCs w:val="0"/>
          <w:sz w:val="24"/>
          <w:szCs w:val="24"/>
        </w:rPr>
        <w:t>Request for a STTEC</w:t>
      </w:r>
      <w:r>
        <w:rPr>
          <w:i w:val="0"/>
          <w:iCs w:val="0"/>
          <w:sz w:val="24"/>
          <w:szCs w:val="24"/>
        </w:rPr>
        <w:t xml:space="preserve"> </w:t>
      </w:r>
      <w:r>
        <w:rPr>
          <w:b/>
          <w:bCs/>
          <w:i w:val="0"/>
          <w:iCs w:val="0"/>
          <w:sz w:val="24"/>
          <w:szCs w:val="24"/>
        </w:rPr>
        <w:t>Authorisation</w:t>
      </w:r>
      <w:r>
        <w:rPr>
          <w:i w:val="0"/>
          <w:iCs w:val="0"/>
          <w:sz w:val="24"/>
          <w:szCs w:val="24"/>
        </w:rPr>
        <w:t xml:space="preserve"> will constitute an unconditional and irrevocable offer by the </w:t>
      </w:r>
      <w:r>
        <w:rPr>
          <w:b/>
          <w:bCs/>
          <w:i w:val="0"/>
          <w:iCs w:val="0"/>
          <w:sz w:val="24"/>
          <w:szCs w:val="24"/>
        </w:rPr>
        <w:t>User</w:t>
      </w:r>
      <w:r>
        <w:rPr>
          <w:i w:val="0"/>
          <w:iCs w:val="0"/>
          <w:sz w:val="24"/>
          <w:szCs w:val="24"/>
        </w:rPr>
        <w:t xml:space="preserve"> to</w:t>
      </w:r>
      <w:r>
        <w:rPr>
          <w:b/>
          <w:bCs/>
          <w:i w:val="0"/>
          <w:iCs w:val="0"/>
          <w:sz w:val="24"/>
          <w:szCs w:val="24"/>
        </w:rPr>
        <w:t xml:space="preserve"> The Company</w:t>
      </w:r>
      <w:r>
        <w:rPr>
          <w:i w:val="0"/>
          <w:iCs w:val="0"/>
          <w:sz w:val="24"/>
          <w:szCs w:val="24"/>
        </w:rPr>
        <w:t xml:space="preserve"> to buy </w:t>
      </w:r>
      <w:r>
        <w:rPr>
          <w:b/>
          <w:bCs/>
          <w:i w:val="0"/>
          <w:iCs w:val="0"/>
          <w:sz w:val="24"/>
          <w:szCs w:val="24"/>
        </w:rPr>
        <w:t xml:space="preserve">Short Term Capacity </w:t>
      </w:r>
      <w:r>
        <w:rPr>
          <w:i w:val="0"/>
          <w:iCs w:val="0"/>
          <w:sz w:val="24"/>
          <w:szCs w:val="24"/>
        </w:rPr>
        <w:t xml:space="preserve">(on a station basis) up to the quantity (in whole MW) stated in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for the </w:t>
      </w:r>
      <w:r>
        <w:rPr>
          <w:b/>
          <w:bCs/>
          <w:i w:val="0"/>
          <w:iCs w:val="0"/>
          <w:sz w:val="24"/>
          <w:szCs w:val="24"/>
        </w:rPr>
        <w:t>STTEC Period</w:t>
      </w:r>
      <w:r>
        <w:rPr>
          <w:i w:val="0"/>
          <w:iCs w:val="0"/>
          <w:sz w:val="24"/>
          <w:szCs w:val="24"/>
        </w:rPr>
        <w:t xml:space="preserve"> and at the relevant price per MW set out in the </w:t>
      </w:r>
      <w:r>
        <w:rPr>
          <w:b/>
          <w:bCs/>
          <w:i w:val="0"/>
          <w:iCs w:val="0"/>
          <w:sz w:val="24"/>
          <w:szCs w:val="24"/>
        </w:rPr>
        <w:t>Statement of Use of System Charges</w:t>
      </w:r>
      <w:r>
        <w:rPr>
          <w:i w:val="0"/>
          <w:iCs w:val="0"/>
          <w:sz w:val="24"/>
          <w:szCs w:val="24"/>
        </w:rPr>
        <w:t xml:space="preserve"> and upon the terms and conditions of </w:t>
      </w:r>
      <w:r>
        <w:rPr>
          <w:b/>
          <w:bCs/>
          <w:i w:val="0"/>
          <w:iCs w:val="0"/>
          <w:sz w:val="24"/>
          <w:szCs w:val="24"/>
        </w:rPr>
        <w:t>CUSC</w:t>
      </w:r>
      <w:r>
        <w:rPr>
          <w:i w:val="0"/>
          <w:iCs w:val="0"/>
          <w:sz w:val="24"/>
          <w:szCs w:val="24"/>
        </w:rPr>
        <w:t xml:space="preserve">.  A </w:t>
      </w:r>
      <w:r>
        <w:rPr>
          <w:b/>
          <w:bCs/>
          <w:i w:val="0"/>
          <w:iCs w:val="0"/>
          <w:sz w:val="24"/>
          <w:szCs w:val="24"/>
        </w:rPr>
        <w:t>Request for a STTEC</w:t>
      </w:r>
      <w:r>
        <w:rPr>
          <w:i w:val="0"/>
          <w:iCs w:val="0"/>
          <w:sz w:val="24"/>
          <w:szCs w:val="24"/>
        </w:rPr>
        <w:t xml:space="preserve"> </w:t>
      </w:r>
      <w:r>
        <w:rPr>
          <w:b/>
          <w:bCs/>
          <w:i w:val="0"/>
          <w:iCs w:val="0"/>
          <w:sz w:val="24"/>
          <w:szCs w:val="24"/>
        </w:rPr>
        <w:t>Authorisation</w:t>
      </w:r>
      <w:r>
        <w:rPr>
          <w:i w:val="0"/>
          <w:iCs w:val="0"/>
          <w:sz w:val="24"/>
          <w:szCs w:val="24"/>
        </w:rPr>
        <w:t xml:space="preserve"> is capable of being accepted by </w:t>
      </w:r>
      <w:r>
        <w:rPr>
          <w:b/>
          <w:bCs/>
          <w:i w:val="0"/>
          <w:iCs w:val="0"/>
          <w:sz w:val="24"/>
          <w:szCs w:val="24"/>
        </w:rPr>
        <w:t>The Company</w:t>
      </w:r>
      <w:r>
        <w:rPr>
          <w:i w:val="0"/>
          <w:iCs w:val="0"/>
          <w:sz w:val="24"/>
          <w:szCs w:val="24"/>
        </w:rPr>
        <w:t>.  Notification by</w:t>
      </w:r>
      <w:r>
        <w:rPr>
          <w:b/>
          <w:bCs/>
          <w:i w:val="0"/>
          <w:iCs w:val="0"/>
          <w:sz w:val="24"/>
          <w:szCs w:val="24"/>
        </w:rPr>
        <w:t xml:space="preserve"> The Company</w:t>
      </w:r>
      <w:r>
        <w:rPr>
          <w:i w:val="0"/>
          <w:iCs w:val="0"/>
          <w:sz w:val="24"/>
          <w:szCs w:val="24"/>
        </w:rPr>
        <w:t xml:space="preserve"> that it has granted the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in accordance with Paragraph 6.31.4.6 constitutes acceptance by </w:t>
      </w:r>
      <w:r>
        <w:rPr>
          <w:b/>
          <w:bCs/>
          <w:i w:val="0"/>
          <w:iCs w:val="0"/>
          <w:sz w:val="24"/>
          <w:szCs w:val="24"/>
        </w:rPr>
        <w:t>The Company</w:t>
      </w:r>
      <w:r>
        <w:rPr>
          <w:i w:val="0"/>
          <w:iCs w:val="0"/>
          <w:sz w:val="24"/>
          <w:szCs w:val="24"/>
        </w:rPr>
        <w:t xml:space="preserve"> of the </w:t>
      </w:r>
      <w:r>
        <w:rPr>
          <w:b/>
          <w:bCs/>
          <w:i w:val="0"/>
          <w:iCs w:val="0"/>
          <w:sz w:val="24"/>
          <w:szCs w:val="24"/>
        </w:rPr>
        <w:t>Request for a STTEC Authorisation</w:t>
      </w:r>
      <w:r>
        <w:rPr>
          <w:i w:val="0"/>
          <w:iCs w:val="0"/>
          <w:sz w:val="24"/>
          <w:szCs w:val="24"/>
        </w:rPr>
        <w:t xml:space="preserve">.  The notification of </w:t>
      </w:r>
      <w:r>
        <w:rPr>
          <w:b/>
          <w:bCs/>
          <w:i w:val="0"/>
          <w:iCs w:val="0"/>
          <w:sz w:val="24"/>
          <w:szCs w:val="24"/>
        </w:rPr>
        <w:t xml:space="preserve">STTEC Authorisation </w:t>
      </w:r>
      <w:r>
        <w:rPr>
          <w:i w:val="0"/>
          <w:iCs w:val="0"/>
          <w:sz w:val="24"/>
          <w:szCs w:val="24"/>
        </w:rPr>
        <w:t>will:-</w:t>
      </w:r>
    </w:p>
    <w:p w14:paraId="5B5C3942" w14:textId="77777777" w:rsidR="00CA2ECB" w:rsidRDefault="00CA2ECB" w:rsidP="00CA2ECB">
      <w:pPr>
        <w:pStyle w:val="BodyTextIndent"/>
        <w:widowControl/>
        <w:rPr>
          <w:i w:val="0"/>
          <w:iCs w:val="0"/>
          <w:sz w:val="24"/>
          <w:szCs w:val="24"/>
        </w:rPr>
      </w:pPr>
    </w:p>
    <w:p w14:paraId="7C0D8CBD"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71" w:name="_DV_M387"/>
      <w:bookmarkEnd w:id="671"/>
      <w:r>
        <w:rPr>
          <w:i w:val="0"/>
          <w:iCs w:val="0"/>
          <w:sz w:val="24"/>
          <w:szCs w:val="24"/>
        </w:rPr>
        <w:tab/>
        <w:t>(i)</w:t>
      </w:r>
      <w:r>
        <w:rPr>
          <w:i w:val="0"/>
          <w:iCs w:val="0"/>
          <w:sz w:val="24"/>
          <w:szCs w:val="24"/>
        </w:rPr>
        <w:tab/>
        <w:t xml:space="preserve">state the level in MW (within the maximum and minimum range requested by the </w:t>
      </w:r>
      <w:r>
        <w:rPr>
          <w:b/>
          <w:bCs/>
          <w:i w:val="0"/>
          <w:iCs w:val="0"/>
          <w:sz w:val="24"/>
          <w:szCs w:val="24"/>
        </w:rPr>
        <w:t>User</w:t>
      </w:r>
      <w:r>
        <w:rPr>
          <w:i w:val="0"/>
          <w:iCs w:val="0"/>
          <w:sz w:val="24"/>
          <w:szCs w:val="24"/>
        </w:rPr>
        <w:t xml:space="preserve">) granted for the </w:t>
      </w:r>
      <w:r>
        <w:rPr>
          <w:b/>
          <w:bCs/>
          <w:i w:val="0"/>
          <w:iCs w:val="0"/>
          <w:sz w:val="24"/>
          <w:szCs w:val="24"/>
        </w:rPr>
        <w:t>STTEC Period</w:t>
      </w:r>
      <w:r>
        <w:rPr>
          <w:i w:val="0"/>
          <w:iCs w:val="0"/>
          <w:sz w:val="24"/>
          <w:szCs w:val="24"/>
        </w:rPr>
        <w:t>;</w:t>
      </w:r>
    </w:p>
    <w:p w14:paraId="2EDD20DA" w14:textId="77777777" w:rsidR="00CA2ECB" w:rsidRDefault="00CA2ECB" w:rsidP="00CA2ECB">
      <w:pPr>
        <w:pStyle w:val="BodyTextIndent"/>
        <w:widowControl/>
        <w:tabs>
          <w:tab w:val="left" w:pos="1161"/>
        </w:tabs>
        <w:ind w:left="1806" w:hanging="1806"/>
        <w:rPr>
          <w:i w:val="0"/>
          <w:iCs w:val="0"/>
          <w:sz w:val="24"/>
          <w:szCs w:val="24"/>
        </w:rPr>
      </w:pPr>
    </w:p>
    <w:p w14:paraId="74421E23"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72" w:name="_DV_M388"/>
      <w:bookmarkEnd w:id="672"/>
      <w:r>
        <w:rPr>
          <w:i w:val="0"/>
          <w:iCs w:val="0"/>
          <w:sz w:val="24"/>
          <w:szCs w:val="24"/>
        </w:rPr>
        <w:tab/>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STTEC</w:t>
      </w:r>
      <w:r>
        <w:rPr>
          <w:i w:val="0"/>
          <w:iCs w:val="0"/>
          <w:sz w:val="24"/>
          <w:szCs w:val="24"/>
        </w:rPr>
        <w:t xml:space="preserve"> and the </w:t>
      </w:r>
      <w:r>
        <w:rPr>
          <w:b/>
          <w:bCs/>
          <w:i w:val="0"/>
          <w:iCs w:val="0"/>
          <w:sz w:val="24"/>
          <w:szCs w:val="24"/>
        </w:rPr>
        <w:t>STTEC Period</w:t>
      </w:r>
      <w:r>
        <w:rPr>
          <w:i w:val="0"/>
          <w:iCs w:val="0"/>
          <w:sz w:val="24"/>
          <w:szCs w:val="24"/>
        </w:rPr>
        <w:t xml:space="preserve"> for which this applies and </w:t>
      </w:r>
      <w:r>
        <w:rPr>
          <w:b/>
          <w:bCs/>
          <w:i w:val="0"/>
          <w:iCs w:val="0"/>
          <w:sz w:val="24"/>
          <w:szCs w:val="24"/>
        </w:rPr>
        <w:t>The Company</w:t>
      </w:r>
      <w:r>
        <w:rPr>
          <w:i w:val="0"/>
          <w:iCs w:val="0"/>
          <w:sz w:val="24"/>
          <w:szCs w:val="24"/>
        </w:rPr>
        <w:t xml:space="preserve"> and the </w:t>
      </w:r>
      <w:r>
        <w:rPr>
          <w:b/>
          <w:bCs/>
          <w:i w:val="0"/>
          <w:iCs w:val="0"/>
          <w:sz w:val="24"/>
          <w:szCs w:val="24"/>
        </w:rPr>
        <w:t>User</w:t>
      </w:r>
      <w:r>
        <w:rPr>
          <w:i w:val="0"/>
          <w:iCs w:val="0"/>
          <w:sz w:val="24"/>
          <w:szCs w:val="24"/>
        </w:rPr>
        <w:t xml:space="preserve"> agree that Appendix C to the relevant </w:t>
      </w:r>
      <w:r>
        <w:rPr>
          <w:b/>
          <w:bCs/>
          <w:i w:val="0"/>
          <w:iCs w:val="0"/>
          <w:sz w:val="24"/>
          <w:szCs w:val="24"/>
        </w:rPr>
        <w:t>Bilateral Agreement</w:t>
      </w:r>
      <w:r>
        <w:rPr>
          <w:i w:val="0"/>
          <w:iCs w:val="0"/>
          <w:sz w:val="24"/>
          <w:szCs w:val="24"/>
        </w:rPr>
        <w:t xml:space="preserve"> will be deemed to be that notified in accordance with this Paragraph 6.31.6 for the </w:t>
      </w:r>
      <w:r>
        <w:rPr>
          <w:b/>
          <w:bCs/>
          <w:i w:val="0"/>
          <w:iCs w:val="0"/>
          <w:sz w:val="24"/>
          <w:szCs w:val="24"/>
        </w:rPr>
        <w:t>STTEC Period</w:t>
      </w:r>
      <w:r>
        <w:rPr>
          <w:i w:val="0"/>
          <w:iCs w:val="0"/>
          <w:sz w:val="24"/>
          <w:szCs w:val="24"/>
        </w:rPr>
        <w:t xml:space="preserve">, unless otherwise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STTEC Period</w:t>
      </w:r>
      <w:r>
        <w:rPr>
          <w:i w:val="0"/>
          <w:iCs w:val="0"/>
          <w:sz w:val="24"/>
          <w:szCs w:val="24"/>
        </w:rPr>
        <w:t xml:space="preserve"> the provisions in Appendix C that relate to such </w:t>
      </w:r>
      <w:r>
        <w:rPr>
          <w:b/>
          <w:bCs/>
          <w:i w:val="0"/>
          <w:iCs w:val="0"/>
          <w:sz w:val="24"/>
          <w:szCs w:val="24"/>
        </w:rPr>
        <w:t>STTEC</w:t>
      </w:r>
      <w:r>
        <w:rPr>
          <w:i w:val="0"/>
          <w:iCs w:val="0"/>
          <w:sz w:val="24"/>
          <w:szCs w:val="24"/>
        </w:rPr>
        <w:t xml:space="preserve"> for that </w:t>
      </w:r>
      <w:r>
        <w:rPr>
          <w:b/>
          <w:bCs/>
          <w:i w:val="0"/>
          <w:iCs w:val="0"/>
          <w:sz w:val="24"/>
          <w:szCs w:val="24"/>
        </w:rPr>
        <w:t>STTEC Period</w:t>
      </w:r>
      <w:r>
        <w:rPr>
          <w:i w:val="0"/>
          <w:iCs w:val="0"/>
          <w:sz w:val="24"/>
          <w:szCs w:val="24"/>
        </w:rPr>
        <w:t xml:space="preserve"> shall cease to have effect;</w:t>
      </w:r>
    </w:p>
    <w:p w14:paraId="278B27D7" w14:textId="77777777" w:rsidR="00CA2ECB" w:rsidRDefault="00CA2ECB" w:rsidP="00CA2ECB">
      <w:pPr>
        <w:pStyle w:val="BodyTextIndent"/>
        <w:widowControl/>
        <w:tabs>
          <w:tab w:val="left" w:pos="1161"/>
        </w:tabs>
        <w:ind w:left="1806" w:hanging="1806"/>
        <w:rPr>
          <w:i w:val="0"/>
          <w:iCs w:val="0"/>
          <w:sz w:val="24"/>
          <w:szCs w:val="24"/>
        </w:rPr>
      </w:pPr>
    </w:p>
    <w:p w14:paraId="2084382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73" w:name="_DV_M389"/>
      <w:bookmarkEnd w:id="673"/>
      <w:r>
        <w:rPr>
          <w:i w:val="0"/>
          <w:iCs w:val="0"/>
          <w:sz w:val="24"/>
          <w:szCs w:val="24"/>
        </w:rPr>
        <w:tab/>
        <w:t>(iii)</w:t>
      </w:r>
      <w:r>
        <w:rPr>
          <w:i w:val="0"/>
          <w:iCs w:val="0"/>
          <w:sz w:val="24"/>
          <w:szCs w:val="24"/>
        </w:rPr>
        <w:tab/>
        <w:t xml:space="preserve">state the </w:t>
      </w:r>
      <w:r>
        <w:rPr>
          <w:b/>
          <w:bCs/>
          <w:i w:val="0"/>
          <w:iCs w:val="0"/>
          <w:sz w:val="24"/>
          <w:szCs w:val="24"/>
        </w:rPr>
        <w:t>STTEC Charge</w:t>
      </w:r>
      <w:r>
        <w:rPr>
          <w:i w:val="0"/>
          <w:iCs w:val="0"/>
          <w:sz w:val="24"/>
          <w:szCs w:val="24"/>
        </w:rPr>
        <w:t>.</w:t>
      </w:r>
    </w:p>
    <w:p w14:paraId="0B6AE9DE" w14:textId="77777777" w:rsidR="00CA2ECB" w:rsidRDefault="00CA2ECB" w:rsidP="00CA2ECB">
      <w:pPr>
        <w:pStyle w:val="BodyTextIndent"/>
        <w:widowControl/>
        <w:tabs>
          <w:tab w:val="left" w:pos="1161"/>
        </w:tabs>
        <w:ind w:left="1806" w:hanging="1806"/>
        <w:rPr>
          <w:i w:val="0"/>
          <w:iCs w:val="0"/>
          <w:sz w:val="24"/>
          <w:szCs w:val="24"/>
        </w:rPr>
      </w:pPr>
    </w:p>
    <w:p w14:paraId="1F9A97E2" w14:textId="77777777" w:rsidR="00CA2ECB" w:rsidRDefault="00CA2ECB" w:rsidP="00CA2ECB">
      <w:pPr>
        <w:pStyle w:val="BodyTextIndent"/>
        <w:widowControl/>
        <w:tabs>
          <w:tab w:val="left" w:pos="1161"/>
        </w:tabs>
        <w:ind w:left="1161" w:hanging="1161"/>
        <w:rPr>
          <w:i w:val="0"/>
          <w:iCs w:val="0"/>
          <w:sz w:val="24"/>
          <w:szCs w:val="24"/>
        </w:rPr>
      </w:pPr>
      <w:bookmarkStart w:id="674" w:name="_DV_M390"/>
      <w:bookmarkEnd w:id="674"/>
      <w:r>
        <w:rPr>
          <w:i w:val="0"/>
          <w:iCs w:val="0"/>
          <w:sz w:val="24"/>
          <w:szCs w:val="24"/>
        </w:rPr>
        <w:t>6.31.6.2</w:t>
      </w:r>
      <w:r>
        <w:rPr>
          <w:i w:val="0"/>
          <w:iCs w:val="0"/>
          <w:sz w:val="24"/>
          <w:szCs w:val="24"/>
        </w:rPr>
        <w:tab/>
        <w:t xml:space="preserve">Each </w:t>
      </w:r>
      <w:r>
        <w:rPr>
          <w:b/>
          <w:bCs/>
          <w:i w:val="0"/>
          <w:iCs w:val="0"/>
          <w:sz w:val="24"/>
          <w:szCs w:val="24"/>
        </w:rPr>
        <w:t>Application for a STTEC Offer</w:t>
      </w:r>
      <w:r>
        <w:rPr>
          <w:i w:val="0"/>
          <w:iCs w:val="0"/>
          <w:sz w:val="24"/>
          <w:szCs w:val="24"/>
        </w:rPr>
        <w:t xml:space="preserve"> is an application for the right to buy </w:t>
      </w:r>
      <w:r>
        <w:rPr>
          <w:b/>
          <w:bCs/>
          <w:i w:val="0"/>
          <w:iCs w:val="0"/>
          <w:sz w:val="24"/>
          <w:szCs w:val="24"/>
        </w:rPr>
        <w:t>Short Term Capacity</w:t>
      </w:r>
      <w:r>
        <w:rPr>
          <w:i w:val="0"/>
          <w:iCs w:val="0"/>
          <w:sz w:val="24"/>
          <w:szCs w:val="24"/>
        </w:rPr>
        <w:t xml:space="preserve"> (on a station basis) up to the quantity (in whole MW) stated in the </w:t>
      </w:r>
      <w:r>
        <w:rPr>
          <w:b/>
          <w:bCs/>
          <w:i w:val="0"/>
          <w:iCs w:val="0"/>
          <w:sz w:val="24"/>
          <w:szCs w:val="24"/>
        </w:rPr>
        <w:t>STTEC Request</w:t>
      </w:r>
      <w:r>
        <w:rPr>
          <w:i w:val="0"/>
          <w:iCs w:val="0"/>
          <w:sz w:val="24"/>
          <w:szCs w:val="24"/>
        </w:rPr>
        <w:t xml:space="preserve"> for the </w:t>
      </w:r>
      <w:r>
        <w:rPr>
          <w:b/>
          <w:bCs/>
          <w:i w:val="0"/>
          <w:iCs w:val="0"/>
          <w:sz w:val="24"/>
          <w:szCs w:val="24"/>
        </w:rPr>
        <w:t>STTEC Period</w:t>
      </w:r>
      <w:r>
        <w:rPr>
          <w:i w:val="0"/>
          <w:iCs w:val="0"/>
          <w:sz w:val="24"/>
          <w:szCs w:val="24"/>
        </w:rPr>
        <w:t xml:space="preserve"> at the relevant price per MW set out in the </w:t>
      </w:r>
      <w:r>
        <w:rPr>
          <w:b/>
          <w:bCs/>
          <w:i w:val="0"/>
          <w:iCs w:val="0"/>
          <w:sz w:val="24"/>
          <w:szCs w:val="24"/>
        </w:rPr>
        <w:t>Statement of Use System Charges</w:t>
      </w:r>
      <w:r>
        <w:rPr>
          <w:i w:val="0"/>
          <w:iCs w:val="0"/>
          <w:sz w:val="24"/>
          <w:szCs w:val="24"/>
        </w:rPr>
        <w:t xml:space="preserve"> and upon the terms and conditions of </w:t>
      </w:r>
      <w:r>
        <w:rPr>
          <w:b/>
          <w:bCs/>
          <w:i w:val="0"/>
          <w:iCs w:val="0"/>
          <w:sz w:val="24"/>
          <w:szCs w:val="24"/>
        </w:rPr>
        <w:t>CUSC</w:t>
      </w:r>
      <w:r>
        <w:rPr>
          <w:i w:val="0"/>
          <w:iCs w:val="0"/>
          <w:sz w:val="24"/>
          <w:szCs w:val="24"/>
        </w:rPr>
        <w:t xml:space="preserve">.  Once an </w:t>
      </w:r>
      <w:r>
        <w:rPr>
          <w:b/>
          <w:bCs/>
          <w:i w:val="0"/>
          <w:iCs w:val="0"/>
          <w:sz w:val="24"/>
          <w:szCs w:val="24"/>
        </w:rPr>
        <w:t xml:space="preserve">Application for a STTEC Offer </w:t>
      </w:r>
      <w:r>
        <w:rPr>
          <w:i w:val="0"/>
          <w:iCs w:val="0"/>
          <w:sz w:val="24"/>
          <w:szCs w:val="24"/>
        </w:rPr>
        <w:t xml:space="preserve">has been received by </w:t>
      </w:r>
      <w:r>
        <w:rPr>
          <w:b/>
          <w:bCs/>
          <w:i w:val="0"/>
          <w:iCs w:val="0"/>
          <w:sz w:val="24"/>
          <w:szCs w:val="24"/>
        </w:rPr>
        <w:t xml:space="preserve">The Company </w:t>
      </w:r>
      <w:r>
        <w:rPr>
          <w:i w:val="0"/>
          <w:iCs w:val="0"/>
          <w:sz w:val="24"/>
          <w:szCs w:val="24"/>
        </w:rPr>
        <w:t xml:space="preserve">it cannot be withdrawn without the written consent of </w:t>
      </w:r>
      <w:r>
        <w:rPr>
          <w:b/>
          <w:bCs/>
          <w:i w:val="0"/>
          <w:iCs w:val="0"/>
          <w:sz w:val="24"/>
          <w:szCs w:val="24"/>
        </w:rPr>
        <w:t>The Company</w:t>
      </w:r>
      <w:r>
        <w:rPr>
          <w:i w:val="0"/>
          <w:iCs w:val="0"/>
          <w:sz w:val="24"/>
          <w:szCs w:val="24"/>
        </w:rPr>
        <w:t>.</w:t>
      </w:r>
      <w:r>
        <w:rPr>
          <w:b/>
          <w:bCs/>
          <w:i w:val="0"/>
          <w:iCs w:val="0"/>
          <w:sz w:val="24"/>
          <w:szCs w:val="24"/>
        </w:rPr>
        <w:t xml:space="preserve"> </w:t>
      </w:r>
      <w:r>
        <w:rPr>
          <w:i w:val="0"/>
          <w:iCs w:val="0"/>
          <w:sz w:val="24"/>
          <w:szCs w:val="24"/>
        </w:rPr>
        <w:t xml:space="preserve">Notification by </w:t>
      </w:r>
      <w:r>
        <w:rPr>
          <w:b/>
          <w:bCs/>
          <w:i w:val="0"/>
          <w:iCs w:val="0"/>
          <w:sz w:val="24"/>
          <w:szCs w:val="24"/>
        </w:rPr>
        <w:t>The Company</w:t>
      </w:r>
      <w:r>
        <w:rPr>
          <w:i w:val="0"/>
          <w:iCs w:val="0"/>
          <w:sz w:val="24"/>
          <w:szCs w:val="24"/>
        </w:rPr>
        <w:t xml:space="preserve"> that it has granted the </w:t>
      </w:r>
      <w:r>
        <w:rPr>
          <w:b/>
          <w:bCs/>
          <w:i w:val="0"/>
          <w:iCs w:val="0"/>
          <w:sz w:val="24"/>
          <w:szCs w:val="24"/>
        </w:rPr>
        <w:t>Application for a STTEC Offer</w:t>
      </w:r>
      <w:r>
        <w:rPr>
          <w:i w:val="0"/>
          <w:iCs w:val="0"/>
          <w:sz w:val="24"/>
          <w:szCs w:val="24"/>
        </w:rPr>
        <w:t xml:space="preserve"> in accordance with Paragraph 6.31.4.5 will constitute a </w:t>
      </w:r>
      <w:r>
        <w:rPr>
          <w:b/>
          <w:bCs/>
          <w:i w:val="0"/>
          <w:iCs w:val="0"/>
          <w:sz w:val="24"/>
          <w:szCs w:val="24"/>
        </w:rPr>
        <w:t>STTEC Offer</w:t>
      </w:r>
      <w:r>
        <w:rPr>
          <w:i w:val="0"/>
          <w:iCs w:val="0"/>
          <w:sz w:val="24"/>
          <w:szCs w:val="24"/>
        </w:rPr>
        <w:t>.</w:t>
      </w:r>
    </w:p>
    <w:p w14:paraId="08C16F5A" w14:textId="77777777" w:rsidR="00CA2ECB" w:rsidRDefault="00CA2ECB" w:rsidP="00CA2ECB">
      <w:pPr>
        <w:pStyle w:val="BodyTextIndent"/>
        <w:widowControl/>
        <w:rPr>
          <w:i w:val="0"/>
          <w:iCs w:val="0"/>
          <w:sz w:val="24"/>
          <w:szCs w:val="24"/>
        </w:rPr>
      </w:pPr>
    </w:p>
    <w:p w14:paraId="7FD996A6" w14:textId="77777777" w:rsidR="00CA2ECB" w:rsidRDefault="00CA2ECB" w:rsidP="00CA2ECB">
      <w:pPr>
        <w:pStyle w:val="BodyTextIndent"/>
        <w:widowControl/>
        <w:tabs>
          <w:tab w:val="left" w:pos="1161"/>
        </w:tabs>
        <w:ind w:hanging="720"/>
        <w:rPr>
          <w:i w:val="0"/>
          <w:iCs w:val="0"/>
          <w:sz w:val="24"/>
          <w:szCs w:val="24"/>
        </w:rPr>
      </w:pPr>
      <w:bookmarkStart w:id="675" w:name="_DV_M391"/>
      <w:bookmarkEnd w:id="675"/>
      <w:r>
        <w:rPr>
          <w:i w:val="0"/>
          <w:iCs w:val="0"/>
          <w:sz w:val="24"/>
          <w:szCs w:val="24"/>
        </w:rPr>
        <w:t>6.31.6.3</w:t>
      </w:r>
      <w:r>
        <w:rPr>
          <w:i w:val="0"/>
          <w:iCs w:val="0"/>
          <w:sz w:val="24"/>
          <w:szCs w:val="24"/>
        </w:rPr>
        <w:tab/>
        <w:t xml:space="preserve">A </w:t>
      </w:r>
      <w:r>
        <w:rPr>
          <w:b/>
          <w:bCs/>
          <w:i w:val="0"/>
          <w:iCs w:val="0"/>
          <w:sz w:val="24"/>
          <w:szCs w:val="24"/>
        </w:rPr>
        <w:t>STTEC Offer</w:t>
      </w:r>
      <w:r>
        <w:rPr>
          <w:i w:val="0"/>
          <w:iCs w:val="0"/>
          <w:sz w:val="24"/>
          <w:szCs w:val="24"/>
        </w:rPr>
        <w:t xml:space="preserve"> shall:</w:t>
      </w:r>
    </w:p>
    <w:p w14:paraId="59755F08" w14:textId="77777777" w:rsidR="00CA2ECB" w:rsidRDefault="00CA2ECB" w:rsidP="00CA2ECB">
      <w:pPr>
        <w:pStyle w:val="BodyTextIndent"/>
        <w:widowControl/>
        <w:rPr>
          <w:i w:val="0"/>
          <w:iCs w:val="0"/>
          <w:sz w:val="24"/>
          <w:szCs w:val="24"/>
        </w:rPr>
      </w:pPr>
    </w:p>
    <w:p w14:paraId="06CB922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76" w:name="_DV_M392"/>
      <w:bookmarkEnd w:id="676"/>
      <w:r>
        <w:rPr>
          <w:i w:val="0"/>
          <w:iCs w:val="0"/>
          <w:sz w:val="24"/>
          <w:szCs w:val="24"/>
        </w:rPr>
        <w:lastRenderedPageBreak/>
        <w:tab/>
        <w:t>(i)</w:t>
      </w:r>
      <w:r>
        <w:rPr>
          <w:i w:val="0"/>
          <w:iCs w:val="0"/>
          <w:sz w:val="24"/>
          <w:szCs w:val="24"/>
        </w:rPr>
        <w:tab/>
        <w:t xml:space="preserve">state the level in MW of </w:t>
      </w:r>
      <w:r>
        <w:rPr>
          <w:b/>
          <w:bCs/>
          <w:i w:val="0"/>
          <w:iCs w:val="0"/>
          <w:sz w:val="24"/>
          <w:szCs w:val="24"/>
        </w:rPr>
        <w:t xml:space="preserve">STTEC </w:t>
      </w:r>
      <w:r>
        <w:rPr>
          <w:i w:val="0"/>
          <w:iCs w:val="0"/>
          <w:sz w:val="24"/>
          <w:szCs w:val="24"/>
        </w:rPr>
        <w:t xml:space="preserve">(within the maximum and minimum range requested by the </w:t>
      </w:r>
      <w:r>
        <w:rPr>
          <w:b/>
          <w:bCs/>
          <w:i w:val="0"/>
          <w:iCs w:val="0"/>
          <w:sz w:val="24"/>
          <w:szCs w:val="24"/>
        </w:rPr>
        <w:t>User</w:t>
      </w:r>
      <w:r>
        <w:rPr>
          <w:i w:val="0"/>
          <w:iCs w:val="0"/>
          <w:sz w:val="24"/>
          <w:szCs w:val="24"/>
        </w:rPr>
        <w:t xml:space="preserve">) offered for the </w:t>
      </w:r>
      <w:r>
        <w:rPr>
          <w:b/>
          <w:bCs/>
          <w:i w:val="0"/>
          <w:iCs w:val="0"/>
          <w:sz w:val="24"/>
          <w:szCs w:val="24"/>
        </w:rPr>
        <w:t>STTEC Period</w:t>
      </w:r>
      <w:r>
        <w:rPr>
          <w:i w:val="0"/>
          <w:iCs w:val="0"/>
          <w:sz w:val="24"/>
          <w:szCs w:val="24"/>
        </w:rPr>
        <w:t>;</w:t>
      </w:r>
    </w:p>
    <w:p w14:paraId="4AB25FEB" w14:textId="77777777" w:rsidR="00CA2ECB" w:rsidRDefault="00CA2ECB" w:rsidP="00CA2ECB">
      <w:pPr>
        <w:pStyle w:val="BodyTextIndent"/>
        <w:widowControl/>
        <w:tabs>
          <w:tab w:val="left" w:pos="1161"/>
        </w:tabs>
        <w:ind w:left="1806" w:hanging="1806"/>
        <w:rPr>
          <w:i w:val="0"/>
          <w:iCs w:val="0"/>
          <w:sz w:val="24"/>
          <w:szCs w:val="24"/>
        </w:rPr>
      </w:pPr>
    </w:p>
    <w:p w14:paraId="3816A95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77" w:name="_DV_M393"/>
      <w:bookmarkEnd w:id="677"/>
      <w:r>
        <w:rPr>
          <w:i w:val="0"/>
          <w:iCs w:val="0"/>
          <w:sz w:val="24"/>
          <w:szCs w:val="24"/>
        </w:rPr>
        <w:tab/>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STTEC</w:t>
      </w:r>
      <w:r>
        <w:rPr>
          <w:i w:val="0"/>
          <w:iCs w:val="0"/>
          <w:sz w:val="24"/>
          <w:szCs w:val="24"/>
        </w:rPr>
        <w:t xml:space="preserve"> and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for which this applies and </w:t>
      </w:r>
      <w:r>
        <w:rPr>
          <w:b/>
          <w:bCs/>
          <w:i w:val="0"/>
          <w:iCs w:val="0"/>
          <w:sz w:val="24"/>
          <w:szCs w:val="24"/>
        </w:rPr>
        <w:t>The Company</w:t>
      </w:r>
      <w:r>
        <w:rPr>
          <w:i w:val="0"/>
          <w:iCs w:val="0"/>
          <w:sz w:val="24"/>
          <w:szCs w:val="24"/>
        </w:rPr>
        <w:t xml:space="preserve"> and the </w:t>
      </w:r>
      <w:r>
        <w:rPr>
          <w:b/>
          <w:bCs/>
          <w:i w:val="0"/>
          <w:iCs w:val="0"/>
          <w:sz w:val="24"/>
          <w:szCs w:val="24"/>
        </w:rPr>
        <w:t>User</w:t>
      </w:r>
      <w:r>
        <w:rPr>
          <w:i w:val="0"/>
          <w:iCs w:val="0"/>
          <w:sz w:val="24"/>
          <w:szCs w:val="24"/>
        </w:rPr>
        <w:t xml:space="preserve"> agree that, if the </w:t>
      </w:r>
      <w:r>
        <w:rPr>
          <w:b/>
          <w:bCs/>
          <w:i w:val="0"/>
          <w:iCs w:val="0"/>
          <w:sz w:val="24"/>
          <w:szCs w:val="24"/>
        </w:rPr>
        <w:t>User</w:t>
      </w:r>
      <w:r>
        <w:rPr>
          <w:i w:val="0"/>
          <w:iCs w:val="0"/>
          <w:sz w:val="24"/>
          <w:szCs w:val="24"/>
        </w:rPr>
        <w:t xml:space="preserve"> accepts the </w:t>
      </w:r>
      <w:r>
        <w:rPr>
          <w:b/>
          <w:bCs/>
          <w:i w:val="0"/>
          <w:iCs w:val="0"/>
          <w:sz w:val="24"/>
          <w:szCs w:val="24"/>
        </w:rPr>
        <w:t>STTEC Offer</w:t>
      </w:r>
      <w:r>
        <w:rPr>
          <w:i w:val="0"/>
          <w:iCs w:val="0"/>
          <w:sz w:val="24"/>
          <w:szCs w:val="24"/>
        </w:rPr>
        <w:t xml:space="preserve"> in accordance with Paragraph 6.31.6.4, Appendix C to the relevant </w:t>
      </w:r>
      <w:r>
        <w:rPr>
          <w:b/>
          <w:bCs/>
          <w:i w:val="0"/>
          <w:iCs w:val="0"/>
          <w:sz w:val="24"/>
          <w:szCs w:val="24"/>
        </w:rPr>
        <w:t>Bilateral Agreement</w:t>
      </w:r>
      <w:r>
        <w:rPr>
          <w:i w:val="0"/>
          <w:iCs w:val="0"/>
          <w:sz w:val="24"/>
          <w:szCs w:val="24"/>
        </w:rPr>
        <w:t xml:space="preserve"> will be deemed to be that notified in accordance with this Paragraph 6.31 for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unless otherwise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the provisions in Appendix C that relate to such </w:t>
      </w:r>
      <w:r>
        <w:rPr>
          <w:b/>
          <w:bCs/>
          <w:i w:val="0"/>
          <w:iCs w:val="0"/>
          <w:sz w:val="24"/>
          <w:szCs w:val="24"/>
        </w:rPr>
        <w:t>STTEC</w:t>
      </w:r>
      <w:r>
        <w:rPr>
          <w:i w:val="0"/>
          <w:iCs w:val="0"/>
          <w:sz w:val="24"/>
          <w:szCs w:val="24"/>
        </w:rPr>
        <w:t xml:space="preserve"> for that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shall cease to have effect;</w:t>
      </w:r>
    </w:p>
    <w:p w14:paraId="586B48D1" w14:textId="77777777" w:rsidR="00CA2ECB" w:rsidRDefault="00CA2ECB" w:rsidP="00CA2ECB">
      <w:pPr>
        <w:pStyle w:val="BodyTextIndent"/>
        <w:widowControl/>
        <w:tabs>
          <w:tab w:val="left" w:pos="1161"/>
        </w:tabs>
        <w:ind w:left="1806" w:hanging="1806"/>
        <w:rPr>
          <w:i w:val="0"/>
          <w:iCs w:val="0"/>
          <w:sz w:val="24"/>
          <w:szCs w:val="24"/>
        </w:rPr>
      </w:pPr>
    </w:p>
    <w:p w14:paraId="26D56E71" w14:textId="77777777" w:rsidR="00CA2ECB" w:rsidRDefault="00CA2ECB" w:rsidP="00CA2ECB">
      <w:pPr>
        <w:pStyle w:val="BodyTextIndent"/>
        <w:widowControl/>
        <w:numPr>
          <w:ilvl w:val="0"/>
          <w:numId w:val="26"/>
        </w:numPr>
        <w:tabs>
          <w:tab w:val="num" w:pos="1843"/>
        </w:tabs>
        <w:ind w:left="1806" w:hanging="645"/>
        <w:rPr>
          <w:i w:val="0"/>
          <w:iCs w:val="0"/>
          <w:sz w:val="24"/>
          <w:szCs w:val="24"/>
        </w:rPr>
      </w:pPr>
      <w:bookmarkStart w:id="678" w:name="_DV_M394"/>
      <w:bookmarkEnd w:id="678"/>
      <w:r>
        <w:rPr>
          <w:i w:val="0"/>
          <w:iCs w:val="0"/>
          <w:sz w:val="24"/>
          <w:szCs w:val="24"/>
        </w:rPr>
        <w:t xml:space="preserve">state the </w:t>
      </w:r>
      <w:r>
        <w:rPr>
          <w:b/>
          <w:bCs/>
          <w:i w:val="0"/>
          <w:iCs w:val="0"/>
          <w:sz w:val="24"/>
          <w:szCs w:val="24"/>
        </w:rPr>
        <w:t>STTEC Charge</w:t>
      </w:r>
      <w:r>
        <w:rPr>
          <w:i w:val="0"/>
          <w:iCs w:val="0"/>
          <w:sz w:val="24"/>
          <w:szCs w:val="24"/>
        </w:rPr>
        <w:t>.</w:t>
      </w:r>
    </w:p>
    <w:p w14:paraId="64FAA9D5" w14:textId="77777777" w:rsidR="00CA2ECB" w:rsidRDefault="00CA2ECB" w:rsidP="00CA2ECB">
      <w:pPr>
        <w:pStyle w:val="BodyTextIndent"/>
        <w:widowControl/>
        <w:tabs>
          <w:tab w:val="left" w:pos="1161"/>
        </w:tabs>
        <w:ind w:left="1806" w:hanging="1806"/>
        <w:rPr>
          <w:i w:val="0"/>
          <w:iCs w:val="0"/>
          <w:sz w:val="24"/>
          <w:szCs w:val="24"/>
        </w:rPr>
      </w:pPr>
    </w:p>
    <w:p w14:paraId="7F5246D6" w14:textId="77777777" w:rsidR="00CA2ECB" w:rsidRDefault="00CA2ECB" w:rsidP="00CA2ECB">
      <w:pPr>
        <w:pStyle w:val="BodyTextIndent"/>
        <w:widowControl/>
        <w:numPr>
          <w:ilvl w:val="0"/>
          <w:numId w:val="26"/>
        </w:numPr>
        <w:tabs>
          <w:tab w:val="num" w:pos="1843"/>
        </w:tabs>
        <w:ind w:left="1843" w:hanging="682"/>
        <w:rPr>
          <w:i w:val="0"/>
          <w:iCs w:val="0"/>
          <w:sz w:val="24"/>
          <w:szCs w:val="24"/>
        </w:rPr>
      </w:pPr>
      <w:bookmarkStart w:id="679" w:name="_DV_M395"/>
      <w:bookmarkEnd w:id="679"/>
      <w:r>
        <w:rPr>
          <w:i w:val="0"/>
          <w:iCs w:val="0"/>
          <w:sz w:val="24"/>
          <w:szCs w:val="24"/>
        </w:rPr>
        <w:t xml:space="preserve">be open for acceptance by the </w:t>
      </w:r>
      <w:r>
        <w:rPr>
          <w:b/>
          <w:bCs/>
          <w:i w:val="0"/>
          <w:iCs w:val="0"/>
          <w:sz w:val="24"/>
          <w:szCs w:val="24"/>
        </w:rPr>
        <w:t>User</w:t>
      </w:r>
      <w:r>
        <w:rPr>
          <w:i w:val="0"/>
          <w:iCs w:val="0"/>
          <w:sz w:val="24"/>
          <w:szCs w:val="24"/>
        </w:rPr>
        <w:t xml:space="preserve"> within 24 hours of receipt of the faxed copy of the </w:t>
      </w:r>
      <w:r>
        <w:rPr>
          <w:b/>
          <w:bCs/>
          <w:i w:val="0"/>
          <w:iCs w:val="0"/>
          <w:sz w:val="24"/>
          <w:szCs w:val="24"/>
        </w:rPr>
        <w:t>STTEC Offer</w:t>
      </w:r>
      <w:r>
        <w:rPr>
          <w:i w:val="0"/>
          <w:iCs w:val="0"/>
          <w:sz w:val="24"/>
          <w:szCs w:val="24"/>
        </w:rPr>
        <w:t>.</w:t>
      </w:r>
    </w:p>
    <w:p w14:paraId="1274869E" w14:textId="77777777" w:rsidR="00CA2ECB" w:rsidRDefault="00CA2ECB" w:rsidP="00CA2ECB">
      <w:pPr>
        <w:pStyle w:val="BodyTextIndent"/>
        <w:widowControl/>
        <w:rPr>
          <w:i w:val="0"/>
          <w:iCs w:val="0"/>
          <w:sz w:val="24"/>
          <w:szCs w:val="24"/>
        </w:rPr>
      </w:pPr>
    </w:p>
    <w:p w14:paraId="1B5D0D14" w14:textId="77777777" w:rsidR="00CA2ECB" w:rsidRDefault="00CA2ECB" w:rsidP="00CA2ECB">
      <w:pPr>
        <w:pStyle w:val="BodyTextIndent"/>
        <w:widowControl/>
        <w:tabs>
          <w:tab w:val="left" w:pos="1134"/>
        </w:tabs>
        <w:ind w:left="1161" w:hanging="1161"/>
        <w:rPr>
          <w:i w:val="0"/>
          <w:iCs w:val="0"/>
          <w:sz w:val="24"/>
          <w:szCs w:val="24"/>
        </w:rPr>
      </w:pPr>
      <w:bookmarkStart w:id="680" w:name="_DV_M396"/>
      <w:bookmarkEnd w:id="680"/>
      <w:r>
        <w:rPr>
          <w:i w:val="0"/>
          <w:iCs w:val="0"/>
          <w:sz w:val="24"/>
          <w:szCs w:val="24"/>
        </w:rPr>
        <w:t>6.31.6.4</w:t>
      </w:r>
      <w:r>
        <w:rPr>
          <w:i w:val="0"/>
          <w:iCs w:val="0"/>
          <w:sz w:val="24"/>
          <w:szCs w:val="24"/>
        </w:rPr>
        <w:tab/>
        <w:t xml:space="preserve">A </w:t>
      </w:r>
      <w:r>
        <w:rPr>
          <w:b/>
          <w:bCs/>
          <w:i w:val="0"/>
          <w:iCs w:val="0"/>
          <w:sz w:val="24"/>
          <w:szCs w:val="24"/>
        </w:rPr>
        <w:t>User</w:t>
      </w:r>
      <w:r>
        <w:rPr>
          <w:i w:val="0"/>
          <w:iCs w:val="0"/>
          <w:sz w:val="24"/>
          <w:szCs w:val="24"/>
        </w:rPr>
        <w:t xml:space="preserve"> may accept a </w:t>
      </w:r>
      <w:r>
        <w:rPr>
          <w:b/>
          <w:bCs/>
          <w:i w:val="0"/>
          <w:iCs w:val="0"/>
          <w:sz w:val="24"/>
          <w:szCs w:val="24"/>
        </w:rPr>
        <w:t>STTEC Offer</w:t>
      </w:r>
      <w:r>
        <w:rPr>
          <w:i w:val="0"/>
          <w:iCs w:val="0"/>
          <w:sz w:val="24"/>
          <w:szCs w:val="24"/>
        </w:rPr>
        <w:t xml:space="preserve"> within 24 hours of receipt of the faxed copy of the </w:t>
      </w:r>
      <w:r>
        <w:rPr>
          <w:b/>
          <w:bCs/>
          <w:i w:val="0"/>
          <w:iCs w:val="0"/>
          <w:sz w:val="24"/>
          <w:szCs w:val="24"/>
        </w:rPr>
        <w:t>STTEC Offer</w:t>
      </w:r>
      <w:r>
        <w:rPr>
          <w:i w:val="0"/>
          <w:iCs w:val="0"/>
          <w:sz w:val="24"/>
          <w:szCs w:val="24"/>
        </w:rPr>
        <w:t xml:space="preserve">.  Acceptance of a </w:t>
      </w:r>
      <w:r>
        <w:rPr>
          <w:b/>
          <w:bCs/>
          <w:i w:val="0"/>
          <w:iCs w:val="0"/>
          <w:sz w:val="24"/>
          <w:szCs w:val="24"/>
        </w:rPr>
        <w:t>STTEC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executing and faxing back the Appendix C sent to the </w:t>
      </w:r>
      <w:r>
        <w:rPr>
          <w:b/>
          <w:bCs/>
          <w:i w:val="0"/>
          <w:iCs w:val="0"/>
          <w:sz w:val="24"/>
          <w:szCs w:val="24"/>
        </w:rPr>
        <w:t>User</w:t>
      </w:r>
      <w:r>
        <w:rPr>
          <w:i w:val="0"/>
          <w:iCs w:val="0"/>
          <w:sz w:val="24"/>
          <w:szCs w:val="24"/>
        </w:rPr>
        <w:t xml:space="preserve"> as part of the </w:t>
      </w:r>
      <w:r>
        <w:rPr>
          <w:b/>
          <w:bCs/>
          <w:i w:val="0"/>
          <w:iCs w:val="0"/>
          <w:sz w:val="24"/>
          <w:szCs w:val="24"/>
        </w:rPr>
        <w:t>STTEC Offer.</w:t>
      </w:r>
      <w:r>
        <w:rPr>
          <w:i w:val="0"/>
          <w:iCs w:val="0"/>
          <w:sz w:val="24"/>
          <w:szCs w:val="24"/>
        </w:rPr>
        <w:t xml:space="preserve">  A </w:t>
      </w:r>
      <w:r>
        <w:rPr>
          <w:b/>
          <w:bCs/>
          <w:i w:val="0"/>
          <w:iCs w:val="0"/>
          <w:sz w:val="24"/>
          <w:szCs w:val="24"/>
        </w:rPr>
        <w:t>STTEC Offer</w:t>
      </w:r>
      <w:r>
        <w:rPr>
          <w:i w:val="0"/>
          <w:iCs w:val="0"/>
          <w:sz w:val="24"/>
          <w:szCs w:val="24"/>
        </w:rPr>
        <w:t xml:space="preserve"> lapses if not accepted within such period.</w:t>
      </w:r>
    </w:p>
    <w:p w14:paraId="5BCB7C26" w14:textId="77777777" w:rsidR="00CA2ECB" w:rsidRDefault="00CA2ECB" w:rsidP="00CA2ECB">
      <w:pPr>
        <w:pStyle w:val="BodyTextIndent"/>
        <w:widowControl/>
        <w:rPr>
          <w:i w:val="0"/>
          <w:iCs w:val="0"/>
          <w:sz w:val="24"/>
          <w:szCs w:val="24"/>
        </w:rPr>
      </w:pPr>
    </w:p>
    <w:p w14:paraId="2866AD60" w14:textId="77777777" w:rsidR="00CA2ECB" w:rsidRDefault="00CA2ECB" w:rsidP="00CA2ECB">
      <w:pPr>
        <w:pStyle w:val="BodyTextIndent"/>
        <w:widowControl/>
        <w:tabs>
          <w:tab w:val="left" w:pos="1161"/>
        </w:tabs>
        <w:ind w:left="1161" w:hanging="1161"/>
        <w:rPr>
          <w:i w:val="0"/>
          <w:iCs w:val="0"/>
          <w:sz w:val="24"/>
          <w:szCs w:val="24"/>
        </w:rPr>
      </w:pPr>
      <w:bookmarkStart w:id="681" w:name="_DV_M397"/>
      <w:bookmarkEnd w:id="681"/>
      <w:r>
        <w:rPr>
          <w:i w:val="0"/>
          <w:iCs w:val="0"/>
          <w:sz w:val="24"/>
          <w:szCs w:val="24"/>
        </w:rPr>
        <w:t>6.31.6.5</w:t>
      </w:r>
      <w:r>
        <w:rPr>
          <w:i w:val="0"/>
          <w:iCs w:val="0"/>
          <w:sz w:val="24"/>
          <w:szCs w:val="24"/>
        </w:rPr>
        <w:tab/>
        <w:t>The dates referred to at Paragraphs 6.31.2.1 and 6.31.3.3 are:-</w:t>
      </w:r>
    </w:p>
    <w:p w14:paraId="0616011D" w14:textId="77777777" w:rsidR="00CA2ECB" w:rsidRDefault="00CA2ECB" w:rsidP="00CA2ECB">
      <w:pPr>
        <w:pStyle w:val="BodyTextIndent"/>
        <w:widowControl/>
        <w:tabs>
          <w:tab w:val="left" w:pos="774"/>
        </w:tabs>
        <w:rPr>
          <w:i w:val="0"/>
          <w:iCs w:val="0"/>
          <w:sz w:val="24"/>
          <w:szCs w:val="24"/>
        </w:rPr>
      </w:pPr>
    </w:p>
    <w:p w14:paraId="153562B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82" w:name="_DV_M398"/>
      <w:bookmarkEnd w:id="682"/>
      <w:r>
        <w:rPr>
          <w:i w:val="0"/>
          <w:iCs w:val="0"/>
          <w:sz w:val="24"/>
          <w:szCs w:val="24"/>
        </w:rPr>
        <w:tab/>
        <w:t>(i)</w:t>
      </w:r>
      <w:r>
        <w:rPr>
          <w:i w:val="0"/>
          <w:iCs w:val="0"/>
          <w:sz w:val="24"/>
          <w:szCs w:val="24"/>
        </w:rPr>
        <w:tab/>
        <w:t xml:space="preserve">in the case of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six weeks before the start date for the </w:t>
      </w:r>
      <w:r>
        <w:rPr>
          <w:b/>
          <w:bCs/>
          <w:i w:val="0"/>
          <w:iCs w:val="0"/>
          <w:sz w:val="24"/>
          <w:szCs w:val="24"/>
        </w:rPr>
        <w:t>STTEC Period</w:t>
      </w:r>
      <w:r>
        <w:rPr>
          <w:i w:val="0"/>
          <w:iCs w:val="0"/>
          <w:sz w:val="24"/>
          <w:szCs w:val="24"/>
        </w:rPr>
        <w:t xml:space="preserve">; and </w:t>
      </w:r>
    </w:p>
    <w:p w14:paraId="3C18F4A0" w14:textId="77777777" w:rsidR="00CA2ECB" w:rsidRDefault="00CA2ECB" w:rsidP="00CA2ECB">
      <w:pPr>
        <w:pStyle w:val="BodyTextIndent"/>
        <w:widowControl/>
        <w:tabs>
          <w:tab w:val="left" w:pos="1161"/>
        </w:tabs>
        <w:ind w:left="1806" w:hanging="1806"/>
        <w:rPr>
          <w:i w:val="0"/>
          <w:iCs w:val="0"/>
          <w:sz w:val="24"/>
          <w:szCs w:val="24"/>
        </w:rPr>
      </w:pPr>
    </w:p>
    <w:p w14:paraId="246D786A" w14:textId="77777777" w:rsidR="00CA2ECB" w:rsidRDefault="00CA2ECB" w:rsidP="00CA2ECB">
      <w:pPr>
        <w:pStyle w:val="BodyTextIndent"/>
        <w:widowControl/>
        <w:tabs>
          <w:tab w:val="left" w:pos="1806"/>
        </w:tabs>
        <w:ind w:left="1806" w:hanging="645"/>
        <w:rPr>
          <w:i w:val="0"/>
          <w:iCs w:val="0"/>
          <w:sz w:val="24"/>
          <w:szCs w:val="24"/>
        </w:rPr>
      </w:pPr>
      <w:bookmarkStart w:id="683" w:name="_DV_M399"/>
      <w:bookmarkEnd w:id="683"/>
      <w:r>
        <w:rPr>
          <w:i w:val="0"/>
          <w:iCs w:val="0"/>
          <w:sz w:val="24"/>
          <w:szCs w:val="24"/>
        </w:rPr>
        <w:t>(ii)</w:t>
      </w:r>
      <w:r>
        <w:rPr>
          <w:i w:val="0"/>
          <w:iCs w:val="0"/>
          <w:sz w:val="24"/>
          <w:szCs w:val="24"/>
        </w:rPr>
        <w:tab/>
        <w:t xml:space="preserve">in the case of an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two weeks before the start date for the </w:t>
      </w:r>
      <w:r>
        <w:rPr>
          <w:b/>
          <w:bCs/>
          <w:i w:val="0"/>
          <w:iCs w:val="0"/>
          <w:sz w:val="24"/>
          <w:szCs w:val="24"/>
        </w:rPr>
        <w:t>STTEC Period</w:t>
      </w:r>
      <w:r>
        <w:rPr>
          <w:i w:val="0"/>
          <w:iCs w:val="0"/>
          <w:sz w:val="24"/>
          <w:szCs w:val="24"/>
        </w:rPr>
        <w:t>.</w:t>
      </w:r>
    </w:p>
    <w:p w14:paraId="16B14FA1" w14:textId="77777777" w:rsidR="00CA2ECB" w:rsidRDefault="00CA2ECB" w:rsidP="00CA2ECB">
      <w:pPr>
        <w:pStyle w:val="BodyTextIndent"/>
        <w:widowControl/>
        <w:tabs>
          <w:tab w:val="left" w:pos="774"/>
          <w:tab w:val="left" w:pos="1161"/>
        </w:tabs>
        <w:ind w:left="780"/>
        <w:rPr>
          <w:i w:val="0"/>
          <w:iCs w:val="0"/>
          <w:sz w:val="24"/>
          <w:szCs w:val="24"/>
        </w:rPr>
      </w:pPr>
    </w:p>
    <w:p w14:paraId="2B489427" w14:textId="77777777" w:rsidR="00CA2ECB" w:rsidRDefault="00CA2ECB" w:rsidP="00CA2ECB">
      <w:pPr>
        <w:pStyle w:val="BodyTextIndent"/>
        <w:widowControl/>
        <w:tabs>
          <w:tab w:val="left" w:pos="774"/>
          <w:tab w:val="left" w:pos="1161"/>
        </w:tabs>
        <w:ind w:hanging="720"/>
        <w:rPr>
          <w:i w:val="0"/>
          <w:iCs w:val="0"/>
          <w:sz w:val="24"/>
          <w:szCs w:val="24"/>
        </w:rPr>
      </w:pPr>
      <w:bookmarkStart w:id="684" w:name="_DV_M400"/>
      <w:bookmarkEnd w:id="684"/>
      <w:r>
        <w:rPr>
          <w:i w:val="0"/>
          <w:iCs w:val="0"/>
          <w:sz w:val="24"/>
          <w:szCs w:val="24"/>
        </w:rPr>
        <w:t>6.31.6.6</w:t>
      </w:r>
      <w:r>
        <w:rPr>
          <w:i w:val="0"/>
          <w:iCs w:val="0"/>
          <w:sz w:val="24"/>
          <w:szCs w:val="24"/>
        </w:rPr>
        <w:tab/>
        <w:t xml:space="preserve">The date referred to </w:t>
      </w:r>
      <w:proofErr w:type="spellStart"/>
      <w:r>
        <w:rPr>
          <w:i w:val="0"/>
          <w:iCs w:val="0"/>
          <w:sz w:val="24"/>
          <w:szCs w:val="24"/>
        </w:rPr>
        <w:t>at</w:t>
      </w:r>
      <w:proofErr w:type="spellEnd"/>
      <w:r>
        <w:rPr>
          <w:i w:val="0"/>
          <w:iCs w:val="0"/>
          <w:sz w:val="24"/>
          <w:szCs w:val="24"/>
        </w:rPr>
        <w:t xml:space="preserve"> Paragraph 6.31.4.6 is:- </w:t>
      </w:r>
    </w:p>
    <w:p w14:paraId="1A686CA5" w14:textId="77777777" w:rsidR="00CA2ECB" w:rsidRDefault="00CA2ECB" w:rsidP="00CA2ECB">
      <w:pPr>
        <w:pStyle w:val="BodyTextIndent"/>
        <w:widowControl/>
        <w:tabs>
          <w:tab w:val="left" w:pos="774"/>
        </w:tabs>
        <w:ind w:left="0"/>
        <w:rPr>
          <w:i w:val="0"/>
          <w:iCs w:val="0"/>
          <w:sz w:val="24"/>
          <w:szCs w:val="24"/>
        </w:rPr>
      </w:pPr>
    </w:p>
    <w:p w14:paraId="331CAC91"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85" w:name="_DV_M401"/>
      <w:bookmarkEnd w:id="685"/>
      <w:r>
        <w:rPr>
          <w:i w:val="0"/>
          <w:iCs w:val="0"/>
          <w:sz w:val="24"/>
          <w:szCs w:val="24"/>
        </w:rPr>
        <w:tab/>
        <w:t>(i)</w:t>
      </w:r>
      <w:r>
        <w:rPr>
          <w:i w:val="0"/>
          <w:iCs w:val="0"/>
          <w:sz w:val="24"/>
          <w:szCs w:val="24"/>
        </w:rPr>
        <w:tab/>
        <w:t xml:space="preserve">in the case of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four weeks before the start date for the </w:t>
      </w:r>
      <w:r>
        <w:rPr>
          <w:b/>
          <w:bCs/>
          <w:i w:val="0"/>
          <w:iCs w:val="0"/>
          <w:sz w:val="24"/>
          <w:szCs w:val="24"/>
        </w:rPr>
        <w:t>STTEC Period</w:t>
      </w:r>
      <w:r>
        <w:rPr>
          <w:i w:val="0"/>
          <w:iCs w:val="0"/>
          <w:sz w:val="24"/>
          <w:szCs w:val="24"/>
        </w:rPr>
        <w:t>;</w:t>
      </w:r>
    </w:p>
    <w:p w14:paraId="6E14FA1C" w14:textId="77777777" w:rsidR="00CA2ECB" w:rsidRDefault="00CA2ECB" w:rsidP="00CA2ECB">
      <w:pPr>
        <w:pStyle w:val="BodyTextIndent"/>
        <w:widowControl/>
        <w:tabs>
          <w:tab w:val="left" w:pos="774"/>
        </w:tabs>
        <w:ind w:left="1419" w:hanging="1419"/>
        <w:rPr>
          <w:i w:val="0"/>
          <w:iCs w:val="0"/>
          <w:sz w:val="24"/>
          <w:szCs w:val="24"/>
        </w:rPr>
      </w:pPr>
    </w:p>
    <w:p w14:paraId="35CBF04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86" w:name="_DV_M402"/>
      <w:bookmarkEnd w:id="686"/>
      <w:r>
        <w:rPr>
          <w:i w:val="0"/>
          <w:iCs w:val="0"/>
          <w:sz w:val="24"/>
          <w:szCs w:val="24"/>
        </w:rPr>
        <w:tab/>
        <w:t>(ii)</w:t>
      </w:r>
      <w:r>
        <w:rPr>
          <w:i w:val="0"/>
          <w:iCs w:val="0"/>
          <w:sz w:val="24"/>
          <w:szCs w:val="24"/>
        </w:rPr>
        <w:tab/>
        <w:t xml:space="preserve">in the case of an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seven days before the start date for the </w:t>
      </w:r>
      <w:r>
        <w:rPr>
          <w:b/>
          <w:bCs/>
          <w:i w:val="0"/>
          <w:iCs w:val="0"/>
          <w:sz w:val="24"/>
          <w:szCs w:val="24"/>
        </w:rPr>
        <w:t>STTEC Period</w:t>
      </w:r>
      <w:r>
        <w:rPr>
          <w:i w:val="0"/>
          <w:iCs w:val="0"/>
          <w:sz w:val="24"/>
          <w:szCs w:val="24"/>
        </w:rPr>
        <w:t>.</w:t>
      </w:r>
    </w:p>
    <w:p w14:paraId="6BCE4B47" w14:textId="77777777" w:rsidR="00CA2ECB" w:rsidRDefault="00CA2ECB" w:rsidP="00CA2ECB">
      <w:pPr>
        <w:pStyle w:val="BodyTextIndent"/>
        <w:widowControl/>
        <w:tabs>
          <w:tab w:val="left" w:pos="774"/>
        </w:tabs>
        <w:ind w:left="0"/>
        <w:rPr>
          <w:i w:val="0"/>
          <w:iCs w:val="0"/>
          <w:sz w:val="24"/>
          <w:szCs w:val="24"/>
        </w:rPr>
      </w:pPr>
    </w:p>
    <w:p w14:paraId="642AE16B" w14:textId="77777777" w:rsidR="00CA2ECB" w:rsidRDefault="00CA2ECB" w:rsidP="00CA2ECB">
      <w:pPr>
        <w:pStyle w:val="BodyTextIndent"/>
        <w:widowControl/>
        <w:tabs>
          <w:tab w:val="left" w:pos="1161"/>
        </w:tabs>
        <w:ind w:left="1161" w:hanging="1161"/>
        <w:rPr>
          <w:i w:val="0"/>
          <w:iCs w:val="0"/>
          <w:sz w:val="24"/>
          <w:szCs w:val="24"/>
        </w:rPr>
      </w:pPr>
      <w:bookmarkStart w:id="687" w:name="_DV_M403"/>
      <w:bookmarkEnd w:id="687"/>
      <w:r>
        <w:rPr>
          <w:i w:val="0"/>
          <w:iCs w:val="0"/>
          <w:sz w:val="24"/>
          <w:szCs w:val="24"/>
        </w:rPr>
        <w:t>6.31.6.7</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STTEC Authorisations</w:t>
      </w:r>
      <w:r>
        <w:rPr>
          <w:i w:val="0"/>
          <w:iCs w:val="0"/>
          <w:sz w:val="24"/>
          <w:szCs w:val="24"/>
        </w:rPr>
        <w:t xml:space="preserve">, and </w:t>
      </w:r>
      <w:r>
        <w:rPr>
          <w:b/>
          <w:bCs/>
          <w:i w:val="0"/>
          <w:iCs w:val="0"/>
          <w:sz w:val="24"/>
          <w:szCs w:val="24"/>
        </w:rPr>
        <w:t>STTEC Offers</w:t>
      </w:r>
      <w:r>
        <w:rPr>
          <w:i w:val="0"/>
          <w:iCs w:val="0"/>
          <w:sz w:val="24"/>
          <w:szCs w:val="24"/>
        </w:rPr>
        <w:t xml:space="preserve"> which are accepted:-</w:t>
      </w:r>
    </w:p>
    <w:p w14:paraId="5C16C52C" w14:textId="77777777" w:rsidR="00CA2ECB" w:rsidRDefault="00CA2ECB" w:rsidP="00CA2ECB">
      <w:pPr>
        <w:pStyle w:val="BodyTextIndent"/>
        <w:widowControl/>
        <w:tabs>
          <w:tab w:val="left" w:pos="774"/>
        </w:tabs>
        <w:rPr>
          <w:i w:val="0"/>
          <w:iCs w:val="0"/>
          <w:sz w:val="24"/>
          <w:szCs w:val="24"/>
        </w:rPr>
      </w:pPr>
    </w:p>
    <w:p w14:paraId="70971A20"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688" w:name="_DV_M404"/>
      <w:bookmarkEnd w:id="688"/>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STTEC Period</w:t>
      </w:r>
      <w:r>
        <w:rPr>
          <w:i w:val="0"/>
          <w:iCs w:val="0"/>
          <w:sz w:val="24"/>
          <w:szCs w:val="24"/>
        </w:rPr>
        <w:t>;</w:t>
      </w:r>
    </w:p>
    <w:p w14:paraId="6FD2221A" w14:textId="77777777" w:rsidR="00CA2ECB" w:rsidRDefault="00CA2ECB" w:rsidP="00CA2ECB">
      <w:pPr>
        <w:pStyle w:val="BodyTextIndent"/>
        <w:widowControl/>
        <w:tabs>
          <w:tab w:val="left" w:pos="1843"/>
        </w:tabs>
        <w:ind w:left="1161" w:hanging="1161"/>
        <w:rPr>
          <w:i w:val="0"/>
          <w:iCs w:val="0"/>
          <w:sz w:val="24"/>
          <w:szCs w:val="24"/>
        </w:rPr>
      </w:pPr>
    </w:p>
    <w:p w14:paraId="6B732F9C"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89" w:name="_DV_M405"/>
      <w:bookmarkEnd w:id="689"/>
      <w:r>
        <w:rPr>
          <w:i w:val="0"/>
          <w:iCs w:val="0"/>
          <w:sz w:val="24"/>
          <w:szCs w:val="24"/>
        </w:rPr>
        <w:tab/>
        <w:t>2.</w:t>
      </w:r>
      <w:r>
        <w:rPr>
          <w:i w:val="0"/>
          <w:iCs w:val="0"/>
          <w:sz w:val="24"/>
          <w:szCs w:val="24"/>
        </w:rPr>
        <w:tab/>
        <w:t>maximum and minimum amount in MW requested;</w:t>
      </w:r>
    </w:p>
    <w:p w14:paraId="3CF670BA" w14:textId="77777777" w:rsidR="00CA2ECB" w:rsidRDefault="00CA2ECB" w:rsidP="00CA2ECB">
      <w:pPr>
        <w:pStyle w:val="BodyTextIndent"/>
        <w:widowControl/>
        <w:tabs>
          <w:tab w:val="left" w:pos="1843"/>
        </w:tabs>
        <w:ind w:left="1161" w:hanging="1161"/>
        <w:rPr>
          <w:i w:val="0"/>
          <w:iCs w:val="0"/>
          <w:sz w:val="24"/>
          <w:szCs w:val="24"/>
        </w:rPr>
      </w:pPr>
    </w:p>
    <w:p w14:paraId="554F6F8D"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90" w:name="_DV_M406"/>
      <w:bookmarkEnd w:id="690"/>
      <w:r>
        <w:rPr>
          <w:i w:val="0"/>
          <w:iCs w:val="0"/>
          <w:sz w:val="24"/>
          <w:szCs w:val="24"/>
        </w:rPr>
        <w:tab/>
        <w:t>3.</w:t>
      </w:r>
      <w:r>
        <w:rPr>
          <w:i w:val="0"/>
          <w:iCs w:val="0"/>
          <w:sz w:val="24"/>
          <w:szCs w:val="24"/>
        </w:rPr>
        <w:tab/>
        <w:t xml:space="preserve">identity of the </w:t>
      </w:r>
      <w:r>
        <w:rPr>
          <w:b/>
          <w:bCs/>
          <w:i w:val="0"/>
          <w:iCs w:val="0"/>
          <w:sz w:val="24"/>
          <w:szCs w:val="24"/>
        </w:rPr>
        <w:t>User</w:t>
      </w:r>
      <w:r>
        <w:rPr>
          <w:i w:val="0"/>
          <w:iCs w:val="0"/>
          <w:sz w:val="24"/>
          <w:szCs w:val="24"/>
        </w:rPr>
        <w:t>;</w:t>
      </w:r>
    </w:p>
    <w:p w14:paraId="63776836" w14:textId="77777777" w:rsidR="00CA2ECB" w:rsidRDefault="00CA2ECB" w:rsidP="00CA2ECB">
      <w:pPr>
        <w:pStyle w:val="BodyTextIndent"/>
        <w:widowControl/>
        <w:tabs>
          <w:tab w:val="left" w:pos="1843"/>
        </w:tabs>
        <w:ind w:left="1161" w:hanging="1161"/>
        <w:rPr>
          <w:i w:val="0"/>
          <w:iCs w:val="0"/>
          <w:sz w:val="24"/>
          <w:szCs w:val="24"/>
        </w:rPr>
      </w:pPr>
    </w:p>
    <w:p w14:paraId="76E5C059"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91" w:name="_DV_M407"/>
      <w:bookmarkEnd w:id="691"/>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67110347" w14:textId="77777777" w:rsidR="00CA2ECB" w:rsidRDefault="00CA2ECB" w:rsidP="00CA2ECB">
      <w:pPr>
        <w:pStyle w:val="BodyTextIndent"/>
        <w:widowControl/>
        <w:ind w:left="1161" w:hanging="1161"/>
        <w:rPr>
          <w:i w:val="0"/>
          <w:iCs w:val="0"/>
          <w:sz w:val="24"/>
          <w:szCs w:val="24"/>
        </w:rPr>
      </w:pPr>
    </w:p>
    <w:p w14:paraId="12B798D5" w14:textId="77777777" w:rsidR="00CA2ECB" w:rsidRDefault="00CA2ECB" w:rsidP="00CA2ECB">
      <w:pPr>
        <w:pStyle w:val="BodyTextIndent"/>
        <w:widowControl/>
        <w:tabs>
          <w:tab w:val="left" w:pos="1134"/>
        </w:tabs>
        <w:ind w:left="1134" w:hanging="1134"/>
        <w:rPr>
          <w:i w:val="0"/>
          <w:iCs w:val="0"/>
          <w:sz w:val="24"/>
          <w:szCs w:val="24"/>
        </w:rPr>
      </w:pPr>
      <w:bookmarkStart w:id="692" w:name="_DV_M408"/>
      <w:bookmarkEnd w:id="692"/>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286ED548" w14:textId="77777777" w:rsidR="00CA2ECB" w:rsidRDefault="00CA2ECB" w:rsidP="00CA2ECB">
      <w:pPr>
        <w:pStyle w:val="BodyTextIndent"/>
        <w:widowControl/>
        <w:tabs>
          <w:tab w:val="left" w:pos="774"/>
        </w:tabs>
        <w:ind w:left="1419" w:hanging="1419"/>
        <w:rPr>
          <w:i w:val="0"/>
          <w:iCs w:val="0"/>
          <w:sz w:val="24"/>
          <w:szCs w:val="24"/>
        </w:rPr>
      </w:pPr>
    </w:p>
    <w:p w14:paraId="3EF903F2" w14:textId="77777777" w:rsidR="00CA2ECB" w:rsidRDefault="00CA2ECB" w:rsidP="00CA2ECB">
      <w:pPr>
        <w:pStyle w:val="BodyTextIndent"/>
        <w:widowControl/>
        <w:tabs>
          <w:tab w:val="left" w:pos="1161"/>
        </w:tabs>
        <w:ind w:left="1161" w:hanging="1161"/>
        <w:rPr>
          <w:i w:val="0"/>
          <w:iCs w:val="0"/>
          <w:sz w:val="24"/>
          <w:szCs w:val="24"/>
        </w:rPr>
      </w:pPr>
      <w:bookmarkStart w:id="693" w:name="_DV_M409"/>
      <w:bookmarkEnd w:id="693"/>
      <w:r>
        <w:rPr>
          <w:i w:val="0"/>
          <w:iCs w:val="0"/>
          <w:sz w:val="24"/>
          <w:szCs w:val="24"/>
        </w:rPr>
        <w:t>6.31.6.8</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Requests for a STTEC Authorisation</w:t>
      </w:r>
      <w:r>
        <w:rPr>
          <w:i w:val="0"/>
          <w:iCs w:val="0"/>
          <w:sz w:val="24"/>
          <w:szCs w:val="24"/>
        </w:rPr>
        <w:t xml:space="preserve"> and </w:t>
      </w:r>
      <w:r>
        <w:rPr>
          <w:b/>
          <w:bCs/>
          <w:i w:val="0"/>
          <w:iCs w:val="0"/>
          <w:sz w:val="24"/>
          <w:szCs w:val="24"/>
        </w:rPr>
        <w:t>Applications for a STTEC Offer</w:t>
      </w:r>
      <w:r>
        <w:rPr>
          <w:i w:val="0"/>
          <w:iCs w:val="0"/>
          <w:sz w:val="24"/>
          <w:szCs w:val="24"/>
        </w:rPr>
        <w:t xml:space="preserve"> which in either case are not granted and </w:t>
      </w:r>
      <w:r>
        <w:rPr>
          <w:b/>
          <w:bCs/>
          <w:i w:val="0"/>
          <w:iCs w:val="0"/>
          <w:sz w:val="24"/>
          <w:szCs w:val="24"/>
        </w:rPr>
        <w:t>STTEC Offers</w:t>
      </w:r>
      <w:r>
        <w:rPr>
          <w:i w:val="0"/>
          <w:iCs w:val="0"/>
          <w:sz w:val="24"/>
          <w:szCs w:val="24"/>
        </w:rPr>
        <w:t xml:space="preserve"> which are not accepted:-</w:t>
      </w:r>
    </w:p>
    <w:p w14:paraId="72193E1E" w14:textId="77777777" w:rsidR="00CA2ECB" w:rsidRDefault="00CA2ECB" w:rsidP="00CA2ECB">
      <w:pPr>
        <w:pStyle w:val="BodyTextIndent"/>
        <w:widowControl/>
        <w:tabs>
          <w:tab w:val="left" w:pos="774"/>
        </w:tabs>
        <w:ind w:left="1419" w:hanging="1419"/>
        <w:rPr>
          <w:i w:val="0"/>
          <w:iCs w:val="0"/>
          <w:sz w:val="24"/>
          <w:szCs w:val="24"/>
        </w:rPr>
      </w:pPr>
    </w:p>
    <w:p w14:paraId="4D70F19E"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94" w:name="_DV_M410"/>
      <w:bookmarkEnd w:id="694"/>
      <w:r>
        <w:rPr>
          <w:i w:val="0"/>
          <w:iCs w:val="0"/>
          <w:sz w:val="24"/>
          <w:szCs w:val="24"/>
        </w:rPr>
        <w:tab/>
        <w:t>1.</w:t>
      </w:r>
      <w:r>
        <w:rPr>
          <w:i w:val="0"/>
          <w:iCs w:val="0"/>
          <w:sz w:val="24"/>
          <w:szCs w:val="24"/>
        </w:rPr>
        <w:tab/>
        <w:t xml:space="preserve">details of the </w:t>
      </w:r>
      <w:r>
        <w:rPr>
          <w:b/>
          <w:bCs/>
          <w:i w:val="0"/>
          <w:iCs w:val="0"/>
          <w:sz w:val="24"/>
          <w:szCs w:val="24"/>
        </w:rPr>
        <w:t>STTEC Period</w:t>
      </w:r>
      <w:r>
        <w:rPr>
          <w:i w:val="0"/>
          <w:iCs w:val="0"/>
          <w:sz w:val="24"/>
          <w:szCs w:val="24"/>
        </w:rPr>
        <w:t>;</w:t>
      </w:r>
    </w:p>
    <w:p w14:paraId="00F229D2" w14:textId="77777777" w:rsidR="00CA2ECB" w:rsidRDefault="00CA2ECB" w:rsidP="00CA2ECB">
      <w:pPr>
        <w:pStyle w:val="BodyTextIndent"/>
        <w:widowControl/>
        <w:tabs>
          <w:tab w:val="left" w:pos="1161"/>
        </w:tabs>
        <w:ind w:left="2193" w:hanging="2193"/>
        <w:rPr>
          <w:i w:val="0"/>
          <w:iCs w:val="0"/>
          <w:sz w:val="24"/>
          <w:szCs w:val="24"/>
        </w:rPr>
      </w:pPr>
    </w:p>
    <w:p w14:paraId="653B149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95" w:name="_DV_M411"/>
      <w:bookmarkEnd w:id="695"/>
      <w:r>
        <w:rPr>
          <w:i w:val="0"/>
          <w:iCs w:val="0"/>
          <w:sz w:val="24"/>
          <w:szCs w:val="24"/>
        </w:rPr>
        <w:tab/>
        <w:t>2.</w:t>
      </w:r>
      <w:r>
        <w:rPr>
          <w:i w:val="0"/>
          <w:iCs w:val="0"/>
          <w:sz w:val="24"/>
          <w:szCs w:val="24"/>
        </w:rPr>
        <w:tab/>
        <w:t>maximum and minimum amount in MW requested,</w:t>
      </w:r>
    </w:p>
    <w:p w14:paraId="26919A48" w14:textId="77777777" w:rsidR="00CA2ECB" w:rsidRDefault="00CA2ECB" w:rsidP="00CA2ECB">
      <w:pPr>
        <w:pStyle w:val="BodyTextIndent"/>
        <w:widowControl/>
        <w:tabs>
          <w:tab w:val="left" w:pos="1161"/>
        </w:tabs>
        <w:ind w:left="1419" w:hanging="1419"/>
        <w:rPr>
          <w:i w:val="0"/>
          <w:iCs w:val="0"/>
          <w:sz w:val="24"/>
          <w:szCs w:val="24"/>
        </w:rPr>
      </w:pPr>
    </w:p>
    <w:p w14:paraId="3AD88EA7" w14:textId="77777777" w:rsidR="00CA2ECB" w:rsidRDefault="00CA2ECB" w:rsidP="00CA2ECB">
      <w:pPr>
        <w:pStyle w:val="BodyTextIndent"/>
        <w:widowControl/>
        <w:tabs>
          <w:tab w:val="left" w:pos="1161"/>
        </w:tabs>
        <w:ind w:left="1134" w:hanging="1134"/>
        <w:rPr>
          <w:i w:val="0"/>
          <w:iCs w:val="0"/>
          <w:sz w:val="24"/>
          <w:szCs w:val="24"/>
        </w:rPr>
      </w:pPr>
      <w:bookmarkStart w:id="696" w:name="_DV_M412"/>
      <w:bookmarkEnd w:id="696"/>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20E575FC" w14:textId="77777777" w:rsidR="00CA2ECB" w:rsidRDefault="00CA2ECB" w:rsidP="00CA2ECB">
      <w:pPr>
        <w:pStyle w:val="BodyTextIndent"/>
        <w:widowControl/>
        <w:tabs>
          <w:tab w:val="left" w:pos="1161"/>
        </w:tabs>
        <w:rPr>
          <w:i w:val="0"/>
          <w:iCs w:val="0"/>
          <w:sz w:val="24"/>
          <w:szCs w:val="24"/>
        </w:rPr>
      </w:pPr>
    </w:p>
    <w:p w14:paraId="1DEC0BCE" w14:textId="77777777" w:rsidR="00CA2ECB" w:rsidRDefault="00CA2ECB" w:rsidP="00CA2ECB">
      <w:pPr>
        <w:pStyle w:val="BodyTextIndent"/>
        <w:widowControl/>
        <w:tabs>
          <w:tab w:val="left" w:pos="1161"/>
        </w:tabs>
        <w:rPr>
          <w:i w:val="0"/>
          <w:iCs w:val="0"/>
          <w:sz w:val="24"/>
          <w:szCs w:val="24"/>
        </w:rPr>
      </w:pPr>
    </w:p>
    <w:p w14:paraId="038DADB7" w14:textId="77777777" w:rsidR="00CA2ECB" w:rsidRDefault="00CA2ECB" w:rsidP="00CA2ECB">
      <w:pPr>
        <w:pStyle w:val="BodyTextIndent"/>
        <w:widowControl/>
        <w:numPr>
          <w:ilvl w:val="3"/>
          <w:numId w:val="30"/>
        </w:numPr>
        <w:tabs>
          <w:tab w:val="left" w:pos="1134"/>
          <w:tab w:val="left" w:pos="1161"/>
        </w:tabs>
        <w:rPr>
          <w:i w:val="0"/>
          <w:iCs w:val="0"/>
          <w:sz w:val="24"/>
          <w:szCs w:val="24"/>
        </w:rPr>
      </w:pPr>
      <w:bookmarkStart w:id="697" w:name="_DV_M413"/>
      <w:bookmarkEnd w:id="697"/>
      <w:r>
        <w:rPr>
          <w:i w:val="0"/>
          <w:iCs w:val="0"/>
          <w:sz w:val="24"/>
          <w:szCs w:val="24"/>
        </w:rPr>
        <w:t xml:space="preserve">The </w:t>
      </w:r>
      <w:r>
        <w:rPr>
          <w:b/>
          <w:bCs/>
          <w:i w:val="0"/>
          <w:iCs w:val="0"/>
          <w:sz w:val="24"/>
          <w:szCs w:val="24"/>
        </w:rPr>
        <w:t>User</w:t>
      </w:r>
      <w:r>
        <w:rPr>
          <w:i w:val="0"/>
          <w:iCs w:val="0"/>
          <w:sz w:val="24"/>
          <w:szCs w:val="24"/>
        </w:rPr>
        <w:t xml:space="preserve"> consents to the publication by </w:t>
      </w:r>
      <w:r>
        <w:rPr>
          <w:b/>
          <w:bCs/>
          <w:i w:val="0"/>
          <w:iCs w:val="0"/>
          <w:sz w:val="24"/>
          <w:szCs w:val="24"/>
        </w:rPr>
        <w:t>The Company</w:t>
      </w:r>
      <w:r>
        <w:rPr>
          <w:i w:val="0"/>
          <w:iCs w:val="0"/>
          <w:sz w:val="24"/>
          <w:szCs w:val="24"/>
        </w:rPr>
        <w:t xml:space="preserve"> of the information referred to above.</w:t>
      </w:r>
    </w:p>
    <w:p w14:paraId="6D4DEAB8" w14:textId="77777777" w:rsidR="00CA2ECB" w:rsidRDefault="00CA2ECB" w:rsidP="00CA2ECB">
      <w:pPr>
        <w:pStyle w:val="BodyTextIndent"/>
        <w:widowControl/>
        <w:tabs>
          <w:tab w:val="left" w:pos="1134"/>
          <w:tab w:val="left" w:pos="1161"/>
        </w:tabs>
        <w:ind w:left="1134" w:hanging="1134"/>
        <w:rPr>
          <w:i w:val="0"/>
          <w:iCs w:val="0"/>
          <w:sz w:val="24"/>
          <w:szCs w:val="24"/>
        </w:rPr>
      </w:pPr>
    </w:p>
    <w:p w14:paraId="6132793F" w14:textId="77777777" w:rsidR="00CA2ECB" w:rsidRDefault="00CA2ECB" w:rsidP="00CA2ECB">
      <w:pPr>
        <w:pStyle w:val="Heading3"/>
        <w:rPr>
          <w:caps/>
          <w:color w:val="FF0000"/>
          <w:u w:val="single"/>
        </w:rPr>
      </w:pPr>
      <w:bookmarkStart w:id="698" w:name="_DV_M414"/>
      <w:bookmarkEnd w:id="698"/>
      <w:r>
        <w:t>Limited Duration Transmission Entry Capacity</w:t>
      </w:r>
    </w:p>
    <w:p w14:paraId="68624F02" w14:textId="77777777" w:rsidR="00CA2ECB" w:rsidRDefault="00CA2ECB" w:rsidP="00CA2ECB">
      <w:pPr>
        <w:widowControl/>
        <w:ind w:left="1134" w:hanging="1134"/>
        <w:rPr>
          <w:rFonts w:ascii="Arial" w:hAnsi="Arial" w:cs="Arial"/>
          <w:color w:val="FF0000"/>
          <w:u w:val="single"/>
        </w:rPr>
      </w:pPr>
    </w:p>
    <w:p w14:paraId="1E7DF9DD" w14:textId="77777777" w:rsidR="00CA2ECB" w:rsidRDefault="00CA2ECB" w:rsidP="00CA2ECB">
      <w:pPr>
        <w:widowControl/>
        <w:ind w:left="1134" w:hanging="1134"/>
        <w:rPr>
          <w:rFonts w:ascii="Arial" w:hAnsi="Arial" w:cs="Arial"/>
          <w:b/>
          <w:bCs/>
        </w:rPr>
      </w:pPr>
      <w:bookmarkStart w:id="699" w:name="_DV_M415"/>
      <w:bookmarkEnd w:id="699"/>
      <w:r>
        <w:rPr>
          <w:rFonts w:ascii="Arial" w:hAnsi="Arial" w:cs="Arial"/>
          <w:b/>
          <w:bCs/>
        </w:rPr>
        <w:t>6.32.1</w:t>
      </w:r>
      <w:r>
        <w:rPr>
          <w:rFonts w:ascii="Arial" w:hAnsi="Arial" w:cs="Arial"/>
          <w:b/>
          <w:bCs/>
        </w:rPr>
        <w:tab/>
        <w:t>Background</w:t>
      </w:r>
    </w:p>
    <w:p w14:paraId="61E7499B" w14:textId="77777777" w:rsidR="00CA2ECB" w:rsidRDefault="00CA2ECB" w:rsidP="00CA2ECB">
      <w:pPr>
        <w:widowControl/>
        <w:ind w:left="1134" w:hanging="1134"/>
      </w:pPr>
    </w:p>
    <w:p w14:paraId="00FFB39A" w14:textId="77777777" w:rsidR="00CA2ECB" w:rsidRDefault="00CA2ECB" w:rsidP="00CA2ECB">
      <w:pPr>
        <w:pStyle w:val="BodyTextIndent"/>
        <w:widowControl/>
        <w:ind w:left="1134"/>
        <w:rPr>
          <w:i w:val="0"/>
          <w:iCs w:val="0"/>
          <w:sz w:val="24"/>
          <w:szCs w:val="24"/>
        </w:rPr>
      </w:pPr>
      <w:bookmarkStart w:id="700" w:name="_DV_M416"/>
      <w:bookmarkEnd w:id="700"/>
      <w:r>
        <w:rPr>
          <w:i w:val="0"/>
          <w:iCs w:val="0"/>
          <w:sz w:val="24"/>
          <w:szCs w:val="24"/>
        </w:rPr>
        <w:t xml:space="preserve">A </w:t>
      </w:r>
      <w:r>
        <w:rPr>
          <w:b/>
          <w:bCs/>
          <w:i w:val="0"/>
          <w:iCs w:val="0"/>
          <w:sz w:val="24"/>
          <w:szCs w:val="24"/>
        </w:rPr>
        <w:t xml:space="preserve">User, </w:t>
      </w:r>
      <w:r>
        <w:rPr>
          <w:i w:val="0"/>
          <w:iCs w:val="0"/>
          <w:sz w:val="24"/>
          <w:szCs w:val="24"/>
        </w:rPr>
        <w:t xml:space="preserve">who is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an </w:t>
      </w:r>
      <w:r>
        <w:rPr>
          <w:b/>
          <w:bCs/>
          <w:i w:val="0"/>
          <w:iCs w:val="0"/>
          <w:sz w:val="24"/>
          <w:szCs w:val="24"/>
        </w:rPr>
        <w:t>LDTEC Request</w:t>
      </w:r>
      <w:r>
        <w:rPr>
          <w:i w:val="0"/>
          <w:iCs w:val="0"/>
          <w:sz w:val="24"/>
          <w:szCs w:val="24"/>
        </w:rPr>
        <w:t xml:space="preserve"> to </w:t>
      </w:r>
      <w:r>
        <w:rPr>
          <w:b/>
          <w:bCs/>
          <w:i w:val="0"/>
          <w:iCs w:val="0"/>
          <w:sz w:val="24"/>
          <w:szCs w:val="24"/>
        </w:rPr>
        <w:t>NGC</w:t>
      </w:r>
      <w:r>
        <w:rPr>
          <w:i w:val="0"/>
          <w:iCs w:val="0"/>
          <w:sz w:val="24"/>
          <w:szCs w:val="24"/>
        </w:rPr>
        <w:t xml:space="preserve"> in accordance with this Paragraph of the </w:t>
      </w:r>
      <w:r>
        <w:rPr>
          <w:b/>
          <w:bCs/>
          <w:i w:val="0"/>
          <w:iCs w:val="0"/>
          <w:sz w:val="24"/>
          <w:szCs w:val="24"/>
        </w:rPr>
        <w:t>CUSC</w:t>
      </w:r>
      <w:r>
        <w:rPr>
          <w:i w:val="0"/>
          <w:iCs w:val="0"/>
          <w:sz w:val="24"/>
          <w:szCs w:val="24"/>
        </w:rPr>
        <w:t>.</w:t>
      </w:r>
    </w:p>
    <w:p w14:paraId="6C99CAD2" w14:textId="77777777" w:rsidR="00CA2ECB" w:rsidRDefault="00CA2ECB" w:rsidP="00CA2ECB">
      <w:pPr>
        <w:pStyle w:val="BodyTextIndent"/>
        <w:widowControl/>
        <w:ind w:left="1134" w:hanging="1134"/>
        <w:rPr>
          <w:i w:val="0"/>
          <w:iCs w:val="0"/>
        </w:rPr>
      </w:pPr>
    </w:p>
    <w:p w14:paraId="6306DD1D" w14:textId="77777777" w:rsidR="00CA2ECB" w:rsidRDefault="00CA2ECB" w:rsidP="00CA2ECB">
      <w:pPr>
        <w:pStyle w:val="BodyTextIndent"/>
        <w:widowControl/>
        <w:ind w:left="1134" w:hanging="1134"/>
        <w:rPr>
          <w:i w:val="0"/>
          <w:iCs w:val="0"/>
          <w:sz w:val="24"/>
          <w:szCs w:val="24"/>
        </w:rPr>
      </w:pPr>
      <w:bookmarkStart w:id="701" w:name="_DV_M417"/>
      <w:bookmarkEnd w:id="701"/>
      <w:r>
        <w:rPr>
          <w:b/>
          <w:bCs/>
          <w:i w:val="0"/>
          <w:iCs w:val="0"/>
          <w:sz w:val="24"/>
          <w:szCs w:val="24"/>
        </w:rPr>
        <w:t>6.32.2</w:t>
      </w:r>
      <w:r>
        <w:rPr>
          <w:b/>
          <w:bCs/>
          <w:i w:val="0"/>
          <w:iCs w:val="0"/>
          <w:sz w:val="24"/>
          <w:szCs w:val="24"/>
        </w:rPr>
        <w:tab/>
        <w:t>Form of LDTEC Request</w:t>
      </w:r>
    </w:p>
    <w:p w14:paraId="195D8C76" w14:textId="77777777" w:rsidR="00CA2ECB" w:rsidRDefault="00CA2ECB" w:rsidP="00CA2ECB">
      <w:pPr>
        <w:pStyle w:val="BodyTextIndent"/>
        <w:widowControl/>
        <w:ind w:left="1134" w:hanging="1134"/>
        <w:rPr>
          <w:i w:val="0"/>
          <w:iCs w:val="0"/>
          <w:sz w:val="24"/>
          <w:szCs w:val="24"/>
        </w:rPr>
      </w:pPr>
    </w:p>
    <w:p w14:paraId="34E24610" w14:textId="77777777" w:rsidR="00CA2ECB" w:rsidRDefault="00CA2ECB" w:rsidP="00CA2ECB">
      <w:pPr>
        <w:pStyle w:val="BodyTextIndent"/>
        <w:widowControl/>
        <w:tabs>
          <w:tab w:val="left" w:pos="1161"/>
        </w:tabs>
        <w:ind w:left="1134" w:hanging="1134"/>
        <w:rPr>
          <w:b/>
          <w:bCs/>
          <w:i w:val="0"/>
          <w:iCs w:val="0"/>
          <w:sz w:val="24"/>
          <w:szCs w:val="24"/>
        </w:rPr>
      </w:pPr>
      <w:bookmarkStart w:id="702" w:name="_DV_M418"/>
      <w:bookmarkEnd w:id="702"/>
      <w:r>
        <w:rPr>
          <w:i w:val="0"/>
          <w:iCs w:val="0"/>
          <w:sz w:val="24"/>
          <w:szCs w:val="24"/>
        </w:rPr>
        <w:t>6.32.2.1</w:t>
      </w:r>
      <w:r>
        <w:rPr>
          <w:i w:val="0"/>
          <w:iCs w:val="0"/>
          <w:sz w:val="24"/>
          <w:szCs w:val="24"/>
        </w:rPr>
        <w:tab/>
        <w:t xml:space="preserve">An </w:t>
      </w:r>
      <w:r>
        <w:rPr>
          <w:b/>
          <w:bCs/>
          <w:i w:val="0"/>
          <w:iCs w:val="0"/>
          <w:sz w:val="24"/>
          <w:szCs w:val="24"/>
        </w:rPr>
        <w:t>LDTEC Request</w:t>
      </w:r>
      <w:r>
        <w:rPr>
          <w:i w:val="0"/>
          <w:iCs w:val="0"/>
          <w:sz w:val="24"/>
          <w:szCs w:val="24"/>
        </w:rPr>
        <w:t xml:space="preserve"> must be received by </w:t>
      </w:r>
      <w:r>
        <w:rPr>
          <w:b/>
          <w:bCs/>
          <w:i w:val="0"/>
          <w:iCs w:val="0"/>
          <w:sz w:val="24"/>
          <w:szCs w:val="24"/>
        </w:rPr>
        <w:t xml:space="preserve">NGC </w:t>
      </w:r>
      <w:r>
        <w:rPr>
          <w:i w:val="0"/>
          <w:iCs w:val="0"/>
          <w:sz w:val="24"/>
          <w:szCs w:val="24"/>
        </w:rPr>
        <w:t>no later than:</w:t>
      </w:r>
    </w:p>
    <w:p w14:paraId="67A69A51" w14:textId="77777777" w:rsidR="00CA2ECB" w:rsidRDefault="00CA2ECB" w:rsidP="00CA2ECB">
      <w:pPr>
        <w:pStyle w:val="BodyTextIndent"/>
        <w:widowControl/>
        <w:tabs>
          <w:tab w:val="left" w:pos="1161"/>
        </w:tabs>
        <w:ind w:left="1161" w:hanging="1161"/>
        <w:rPr>
          <w:i w:val="0"/>
          <w:iCs w:val="0"/>
          <w:color w:val="FF0000"/>
          <w:u w:val="single"/>
        </w:rPr>
      </w:pPr>
    </w:p>
    <w:p w14:paraId="7D7B12B4" w14:textId="77777777" w:rsidR="00CA2ECB" w:rsidRDefault="00CA2ECB" w:rsidP="00CA2ECB">
      <w:pPr>
        <w:pStyle w:val="BodyTextIndent"/>
        <w:widowControl/>
        <w:tabs>
          <w:tab w:val="left" w:pos="1134"/>
          <w:tab w:val="left" w:pos="1170"/>
        </w:tabs>
        <w:ind w:left="1890" w:hanging="1890"/>
        <w:rPr>
          <w:b/>
          <w:bCs/>
          <w:i w:val="0"/>
          <w:iCs w:val="0"/>
          <w:sz w:val="24"/>
          <w:szCs w:val="24"/>
        </w:rPr>
      </w:pPr>
      <w:bookmarkStart w:id="703" w:name="_DV_M419"/>
      <w:bookmarkEnd w:id="703"/>
      <w:r>
        <w:rPr>
          <w:i w:val="0"/>
          <w:iCs w:val="0"/>
          <w:sz w:val="24"/>
          <w:szCs w:val="24"/>
        </w:rPr>
        <w:tab/>
        <w:t>(i)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9 months or exceeds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75897833" w14:textId="77777777" w:rsidR="00CA2ECB" w:rsidRDefault="00CA2ECB" w:rsidP="00CA2ECB">
      <w:pPr>
        <w:pStyle w:val="BodyTextIndent"/>
        <w:widowControl/>
        <w:tabs>
          <w:tab w:val="left" w:pos="1170"/>
          <w:tab w:val="left" w:pos="1890"/>
        </w:tabs>
        <w:ind w:left="1890" w:hanging="1890"/>
        <w:rPr>
          <w:i w:val="0"/>
          <w:iCs w:val="0"/>
          <w:color w:val="FF0000"/>
          <w:u w:val="single"/>
        </w:rPr>
      </w:pPr>
    </w:p>
    <w:p w14:paraId="35D543A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04" w:name="_DV_M420"/>
      <w:bookmarkEnd w:id="704"/>
      <w:r>
        <w:rPr>
          <w:i w:val="0"/>
          <w:iCs w:val="0"/>
          <w:color w:val="FF0000"/>
        </w:rPr>
        <w:tab/>
      </w:r>
      <w:r>
        <w:rPr>
          <w:i w:val="0"/>
          <w:iCs w:val="0"/>
          <w:sz w:val="24"/>
          <w:szCs w:val="24"/>
        </w:rPr>
        <w:t>(ii)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6 months or exceeds 6 months but is less than 9 months, 5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519017C8" w14:textId="77777777" w:rsidR="00CA2ECB" w:rsidRDefault="00CA2ECB" w:rsidP="00CA2ECB">
      <w:pPr>
        <w:pStyle w:val="BodyTextIndent"/>
        <w:widowControl/>
        <w:tabs>
          <w:tab w:val="left" w:pos="1170"/>
          <w:tab w:val="left" w:pos="1890"/>
        </w:tabs>
        <w:ind w:left="1890" w:hanging="1890"/>
        <w:rPr>
          <w:i w:val="0"/>
          <w:iCs w:val="0"/>
          <w:sz w:val="24"/>
          <w:szCs w:val="24"/>
        </w:rPr>
      </w:pPr>
    </w:p>
    <w:p w14:paraId="1FED3883"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05" w:name="_DV_M421"/>
      <w:bookmarkEnd w:id="705"/>
      <w:r>
        <w:rPr>
          <w:i w:val="0"/>
          <w:iCs w:val="0"/>
          <w:sz w:val="24"/>
          <w:szCs w:val="24"/>
        </w:rPr>
        <w:tab/>
        <w:t>(iii)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3 months or exceeds 3 months but is less than 6 months, 4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LDTEC Period;</w:t>
      </w:r>
    </w:p>
    <w:p w14:paraId="6A9DBFCC" w14:textId="77777777" w:rsidR="00CA2ECB" w:rsidRDefault="00CA2ECB" w:rsidP="00CA2ECB">
      <w:pPr>
        <w:pStyle w:val="BodyTextIndent"/>
        <w:widowControl/>
        <w:tabs>
          <w:tab w:val="left" w:pos="1170"/>
          <w:tab w:val="left" w:pos="1890"/>
        </w:tabs>
        <w:ind w:left="1890" w:hanging="1890"/>
        <w:rPr>
          <w:i w:val="0"/>
          <w:iCs w:val="0"/>
          <w:sz w:val="24"/>
          <w:szCs w:val="24"/>
        </w:rPr>
      </w:pPr>
    </w:p>
    <w:p w14:paraId="40D3D684"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706" w:name="_DV_M422"/>
      <w:bookmarkEnd w:id="706"/>
      <w:r>
        <w:rPr>
          <w:i w:val="0"/>
          <w:iCs w:val="0"/>
          <w:sz w:val="24"/>
          <w:szCs w:val="24"/>
        </w:rPr>
        <w:lastRenderedPageBreak/>
        <w:tab/>
        <w:t>(iv)</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less than 3 months, 3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19D964E4" w14:textId="77777777" w:rsidR="00CA2ECB" w:rsidRDefault="00CA2ECB" w:rsidP="00CA2ECB">
      <w:pPr>
        <w:pStyle w:val="BodyTextIndent"/>
        <w:widowControl/>
        <w:tabs>
          <w:tab w:val="left" w:pos="1161"/>
        </w:tabs>
        <w:ind w:left="1161" w:hanging="1161"/>
        <w:rPr>
          <w:i w:val="0"/>
          <w:iCs w:val="0"/>
          <w:color w:val="FF0000"/>
          <w:u w:val="single"/>
        </w:rPr>
      </w:pPr>
    </w:p>
    <w:p w14:paraId="440037A0" w14:textId="77777777" w:rsidR="00CA2ECB" w:rsidRDefault="00CA2ECB" w:rsidP="00CA2ECB">
      <w:pPr>
        <w:pStyle w:val="BodyTextIndent"/>
        <w:widowControl/>
        <w:tabs>
          <w:tab w:val="left" w:pos="1134"/>
        </w:tabs>
        <w:ind w:left="1161" w:hanging="1161"/>
        <w:rPr>
          <w:i w:val="0"/>
          <w:iCs w:val="0"/>
          <w:sz w:val="24"/>
          <w:szCs w:val="24"/>
        </w:rPr>
      </w:pPr>
      <w:bookmarkStart w:id="707" w:name="_DV_M423"/>
      <w:bookmarkEnd w:id="707"/>
      <w:r>
        <w:rPr>
          <w:i w:val="0"/>
          <w:iCs w:val="0"/>
          <w:sz w:val="24"/>
          <w:szCs w:val="24"/>
        </w:rPr>
        <w:t>6.32.2.2</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be made by email and confirmed by fax and must attach the </w:t>
      </w:r>
      <w:r>
        <w:rPr>
          <w:b/>
          <w:bCs/>
          <w:i w:val="0"/>
          <w:iCs w:val="0"/>
          <w:sz w:val="24"/>
          <w:szCs w:val="24"/>
        </w:rPr>
        <w:t>LDTEC</w:t>
      </w:r>
      <w:r>
        <w:rPr>
          <w:i w:val="0"/>
          <w:iCs w:val="0"/>
          <w:sz w:val="24"/>
          <w:szCs w:val="24"/>
        </w:rPr>
        <w:t xml:space="preserve"> </w:t>
      </w:r>
      <w:r>
        <w:rPr>
          <w:b/>
          <w:bCs/>
          <w:i w:val="0"/>
          <w:iCs w:val="0"/>
          <w:sz w:val="24"/>
          <w:szCs w:val="24"/>
        </w:rPr>
        <w:t>Request Form</w:t>
      </w:r>
      <w:r>
        <w:rPr>
          <w:i w:val="0"/>
          <w:iCs w:val="0"/>
          <w:sz w:val="24"/>
          <w:szCs w:val="24"/>
        </w:rPr>
        <w:t xml:space="preserve"> duly completed and signed on behalf of the </w:t>
      </w:r>
      <w:r>
        <w:rPr>
          <w:b/>
          <w:bCs/>
          <w:i w:val="0"/>
          <w:iCs w:val="0"/>
          <w:sz w:val="24"/>
          <w:szCs w:val="24"/>
        </w:rPr>
        <w:t>User</w:t>
      </w:r>
      <w:r>
        <w:rPr>
          <w:i w:val="0"/>
          <w:iCs w:val="0"/>
          <w:sz w:val="24"/>
          <w:szCs w:val="24"/>
        </w:rPr>
        <w:t>.</w:t>
      </w:r>
    </w:p>
    <w:p w14:paraId="5762C2D3" w14:textId="77777777" w:rsidR="00CA2ECB" w:rsidRDefault="00CA2ECB" w:rsidP="00CA2ECB">
      <w:pPr>
        <w:pStyle w:val="BodyTextIndent"/>
        <w:widowControl/>
        <w:ind w:hanging="1161"/>
        <w:rPr>
          <w:i w:val="0"/>
          <w:iCs w:val="0"/>
          <w:sz w:val="24"/>
          <w:szCs w:val="24"/>
        </w:rPr>
      </w:pPr>
    </w:p>
    <w:p w14:paraId="02D9005B" w14:textId="77777777" w:rsidR="00CA2ECB" w:rsidRDefault="00CA2ECB" w:rsidP="00CA2ECB">
      <w:pPr>
        <w:pStyle w:val="BodyTextIndent"/>
        <w:widowControl/>
        <w:tabs>
          <w:tab w:val="left" w:pos="1134"/>
        </w:tabs>
        <w:ind w:left="1161" w:hanging="1161"/>
        <w:rPr>
          <w:b/>
          <w:bCs/>
          <w:i w:val="0"/>
          <w:iCs w:val="0"/>
          <w:sz w:val="24"/>
          <w:szCs w:val="24"/>
        </w:rPr>
      </w:pPr>
      <w:bookmarkStart w:id="708" w:name="_DV_M424"/>
      <w:bookmarkEnd w:id="708"/>
      <w:r>
        <w:rPr>
          <w:i w:val="0"/>
          <w:iCs w:val="0"/>
          <w:sz w:val="24"/>
          <w:szCs w:val="24"/>
        </w:rPr>
        <w:t>6.32.2.3.</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shall not be deemed received by </w:t>
      </w:r>
      <w:r>
        <w:rPr>
          <w:b/>
          <w:bCs/>
          <w:i w:val="0"/>
          <w:iCs w:val="0"/>
          <w:sz w:val="24"/>
          <w:szCs w:val="24"/>
        </w:rPr>
        <w:t>NGC</w:t>
      </w:r>
      <w:r>
        <w:rPr>
          <w:i w:val="0"/>
          <w:iCs w:val="0"/>
          <w:sz w:val="24"/>
          <w:szCs w:val="24"/>
        </w:rPr>
        <w:t xml:space="preserve"> until the </w:t>
      </w:r>
      <w:r>
        <w:rPr>
          <w:b/>
          <w:bCs/>
          <w:i w:val="0"/>
          <w:iCs w:val="0"/>
          <w:sz w:val="24"/>
          <w:szCs w:val="24"/>
        </w:rPr>
        <w:t>LDTEC</w:t>
      </w:r>
      <w:r>
        <w:rPr>
          <w:i w:val="0"/>
          <w:iCs w:val="0"/>
          <w:sz w:val="24"/>
          <w:szCs w:val="24"/>
        </w:rPr>
        <w:t xml:space="preserve"> </w:t>
      </w:r>
      <w:r>
        <w:rPr>
          <w:b/>
          <w:bCs/>
          <w:i w:val="0"/>
          <w:iCs w:val="0"/>
          <w:sz w:val="24"/>
          <w:szCs w:val="24"/>
        </w:rPr>
        <w:t xml:space="preserve">Request Fee </w:t>
      </w:r>
      <w:r>
        <w:rPr>
          <w:i w:val="0"/>
          <w:iCs w:val="0"/>
          <w:sz w:val="24"/>
          <w:szCs w:val="24"/>
        </w:rPr>
        <w:t xml:space="preserve">has been paid to </w:t>
      </w:r>
      <w:r>
        <w:rPr>
          <w:b/>
          <w:bCs/>
          <w:i w:val="0"/>
          <w:iCs w:val="0"/>
          <w:sz w:val="24"/>
          <w:szCs w:val="24"/>
        </w:rPr>
        <w:t>NGC</w:t>
      </w:r>
      <w:r>
        <w:rPr>
          <w:i w:val="0"/>
          <w:iCs w:val="0"/>
          <w:sz w:val="24"/>
          <w:szCs w:val="24"/>
        </w:rPr>
        <w:t xml:space="preserve"> and until the faxed copy of the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is received in accordance with Paragraph 6.32.2.2 of the </w:t>
      </w:r>
      <w:r>
        <w:rPr>
          <w:b/>
          <w:bCs/>
          <w:i w:val="0"/>
          <w:iCs w:val="0"/>
          <w:sz w:val="24"/>
          <w:szCs w:val="24"/>
        </w:rPr>
        <w:t>CUSC</w:t>
      </w:r>
      <w:r>
        <w:rPr>
          <w:i w:val="0"/>
          <w:iCs w:val="0"/>
          <w:sz w:val="24"/>
          <w:szCs w:val="24"/>
        </w:rPr>
        <w:t>.</w:t>
      </w:r>
    </w:p>
    <w:p w14:paraId="59EF6585" w14:textId="77777777" w:rsidR="00CA2ECB" w:rsidRDefault="00CA2ECB" w:rsidP="00CA2ECB">
      <w:pPr>
        <w:pStyle w:val="BodyTextIndent"/>
        <w:widowControl/>
        <w:ind w:hanging="1161"/>
        <w:rPr>
          <w:i w:val="0"/>
          <w:iCs w:val="0"/>
          <w:sz w:val="24"/>
          <w:szCs w:val="24"/>
        </w:rPr>
      </w:pPr>
    </w:p>
    <w:p w14:paraId="50167D94" w14:textId="77777777" w:rsidR="00CA2ECB" w:rsidRDefault="00CA2ECB" w:rsidP="00CA2ECB">
      <w:pPr>
        <w:pStyle w:val="BodyTextIndent"/>
        <w:widowControl/>
        <w:tabs>
          <w:tab w:val="left" w:pos="1134"/>
        </w:tabs>
        <w:ind w:left="1161" w:hanging="1161"/>
        <w:rPr>
          <w:i w:val="0"/>
          <w:iCs w:val="0"/>
          <w:sz w:val="24"/>
          <w:szCs w:val="24"/>
        </w:rPr>
      </w:pPr>
      <w:bookmarkStart w:id="709" w:name="_DV_M425"/>
      <w:bookmarkEnd w:id="709"/>
      <w:r>
        <w:rPr>
          <w:i w:val="0"/>
          <w:iCs w:val="0"/>
          <w:sz w:val="24"/>
          <w:szCs w:val="24"/>
        </w:rPr>
        <w:t>6.32.2.4</w:t>
      </w:r>
      <w:r>
        <w:rPr>
          <w:i w:val="0"/>
          <w:iCs w:val="0"/>
          <w:sz w:val="24"/>
          <w:szCs w:val="24"/>
        </w:rPr>
        <w:tab/>
        <w:t xml:space="preserve">Each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state whether it is for an </w:t>
      </w:r>
      <w:r>
        <w:rPr>
          <w:b/>
          <w:bCs/>
          <w:i w:val="0"/>
          <w:iCs w:val="0"/>
          <w:sz w:val="24"/>
          <w:szCs w:val="24"/>
        </w:rPr>
        <w:t xml:space="preserve">LDTEC Block Offer </w:t>
      </w:r>
      <w:r>
        <w:rPr>
          <w:i w:val="0"/>
          <w:iCs w:val="0"/>
          <w:sz w:val="24"/>
          <w:szCs w:val="24"/>
        </w:rPr>
        <w:t xml:space="preserve">only, an </w:t>
      </w:r>
      <w:r>
        <w:rPr>
          <w:b/>
          <w:bCs/>
          <w:i w:val="0"/>
          <w:iCs w:val="0"/>
          <w:sz w:val="24"/>
          <w:szCs w:val="24"/>
        </w:rPr>
        <w:t>LDTEC Indicative Block Offer</w:t>
      </w:r>
      <w:r>
        <w:rPr>
          <w:i w:val="0"/>
          <w:iCs w:val="0"/>
          <w:sz w:val="24"/>
          <w:szCs w:val="24"/>
        </w:rPr>
        <w:t xml:space="preserve"> only or for both an </w:t>
      </w:r>
      <w:r>
        <w:rPr>
          <w:b/>
          <w:bCs/>
          <w:i w:val="0"/>
          <w:iCs w:val="0"/>
          <w:sz w:val="24"/>
          <w:szCs w:val="24"/>
        </w:rPr>
        <w:t xml:space="preserve">LDTEC Block Offer </w:t>
      </w:r>
      <w:r>
        <w:rPr>
          <w:i w:val="0"/>
          <w:iCs w:val="0"/>
          <w:sz w:val="24"/>
          <w:szCs w:val="24"/>
        </w:rPr>
        <w:t xml:space="preserve">and an </w:t>
      </w:r>
      <w:r>
        <w:rPr>
          <w:b/>
          <w:bCs/>
          <w:i w:val="0"/>
          <w:iCs w:val="0"/>
          <w:sz w:val="24"/>
          <w:szCs w:val="24"/>
        </w:rPr>
        <w:t>LDTEC Indicative Block Offer</w:t>
      </w:r>
      <w:r>
        <w:rPr>
          <w:i w:val="0"/>
          <w:iCs w:val="0"/>
          <w:sz w:val="24"/>
          <w:szCs w:val="24"/>
        </w:rPr>
        <w:t xml:space="preserve"> and must specify one </w:t>
      </w:r>
      <w:r>
        <w:rPr>
          <w:b/>
          <w:bCs/>
          <w:i w:val="0"/>
          <w:iCs w:val="0"/>
          <w:sz w:val="24"/>
          <w:szCs w:val="24"/>
        </w:rPr>
        <w:t>LDTEC Period</w:t>
      </w:r>
      <w:r>
        <w:rPr>
          <w:i w:val="0"/>
          <w:iCs w:val="0"/>
          <w:sz w:val="24"/>
          <w:szCs w:val="24"/>
        </w:rPr>
        <w:t xml:space="preserve"> only.</w:t>
      </w:r>
    </w:p>
    <w:p w14:paraId="09DC7494" w14:textId="77777777" w:rsidR="00CA2ECB" w:rsidRDefault="00CA2ECB" w:rsidP="00CA2ECB">
      <w:pPr>
        <w:pStyle w:val="BodyTextIndent"/>
        <w:widowControl/>
        <w:ind w:hanging="1161"/>
        <w:rPr>
          <w:i w:val="0"/>
          <w:iCs w:val="0"/>
          <w:color w:val="FF0000"/>
          <w:u w:val="single"/>
        </w:rPr>
      </w:pPr>
    </w:p>
    <w:p w14:paraId="69711520" w14:textId="77777777" w:rsidR="00CA2ECB" w:rsidRDefault="00CA2ECB" w:rsidP="00CA2ECB">
      <w:pPr>
        <w:pStyle w:val="BodyTextIndent"/>
        <w:widowControl/>
        <w:tabs>
          <w:tab w:val="left" w:pos="1134"/>
        </w:tabs>
        <w:ind w:left="1161" w:hanging="1161"/>
        <w:rPr>
          <w:i w:val="0"/>
          <w:iCs w:val="0"/>
          <w:sz w:val="24"/>
          <w:szCs w:val="24"/>
        </w:rPr>
      </w:pPr>
      <w:bookmarkStart w:id="710" w:name="_DV_M426"/>
      <w:bookmarkEnd w:id="710"/>
      <w:r>
        <w:rPr>
          <w:i w:val="0"/>
          <w:iCs w:val="0"/>
          <w:sz w:val="24"/>
          <w:szCs w:val="24"/>
        </w:rPr>
        <w:t>6.32.2.5.</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cannot be made prior to the start of the </w:t>
      </w:r>
      <w:r>
        <w:rPr>
          <w:b/>
          <w:bCs/>
          <w:i w:val="0"/>
          <w:iCs w:val="0"/>
          <w:sz w:val="24"/>
          <w:szCs w:val="24"/>
        </w:rPr>
        <w:t>Financial Year</w:t>
      </w:r>
      <w:r>
        <w:rPr>
          <w:i w:val="0"/>
          <w:iCs w:val="0"/>
          <w:sz w:val="24"/>
          <w:szCs w:val="24"/>
        </w:rPr>
        <w:t xml:space="preserve"> to which it relates. The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state 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and include the minimum and maximum level of MW for the </w:t>
      </w:r>
      <w:r>
        <w:rPr>
          <w:b/>
          <w:bCs/>
          <w:i w:val="0"/>
          <w:iCs w:val="0"/>
          <w:sz w:val="24"/>
          <w:szCs w:val="24"/>
        </w:rPr>
        <w:t>LDTEC Period</w:t>
      </w:r>
      <w:r>
        <w:rPr>
          <w:i w:val="0"/>
          <w:iCs w:val="0"/>
          <w:sz w:val="24"/>
          <w:szCs w:val="24"/>
        </w:rPr>
        <w:t xml:space="preserve"> which, for the avoidance of doubt, must be the same for any </w:t>
      </w:r>
      <w:r>
        <w:rPr>
          <w:b/>
          <w:bCs/>
          <w:i w:val="0"/>
          <w:iCs w:val="0"/>
          <w:sz w:val="24"/>
          <w:szCs w:val="24"/>
        </w:rPr>
        <w:t>LDTEC Block Offer</w:t>
      </w:r>
      <w:r>
        <w:rPr>
          <w:i w:val="0"/>
          <w:iCs w:val="0"/>
          <w:sz w:val="24"/>
          <w:szCs w:val="24"/>
        </w:rPr>
        <w:t xml:space="preserve"> and </w:t>
      </w:r>
      <w:r>
        <w:rPr>
          <w:b/>
          <w:bCs/>
          <w:i w:val="0"/>
          <w:iCs w:val="0"/>
          <w:sz w:val="24"/>
          <w:szCs w:val="24"/>
        </w:rPr>
        <w:t>LDTEC Indicative Block Offer</w:t>
      </w:r>
      <w:r>
        <w:rPr>
          <w:i w:val="0"/>
          <w:iCs w:val="0"/>
          <w:sz w:val="24"/>
          <w:szCs w:val="24"/>
        </w:rPr>
        <w:t xml:space="preserve"> in the same </w:t>
      </w:r>
      <w:r>
        <w:rPr>
          <w:b/>
          <w:bCs/>
          <w:i w:val="0"/>
          <w:iCs w:val="0"/>
          <w:sz w:val="24"/>
          <w:szCs w:val="24"/>
        </w:rPr>
        <w:t>LDTEC Request</w:t>
      </w:r>
      <w:r>
        <w:rPr>
          <w:i w:val="0"/>
          <w:iCs w:val="0"/>
          <w:sz w:val="24"/>
          <w:szCs w:val="24"/>
        </w:rPr>
        <w:t>.</w:t>
      </w:r>
    </w:p>
    <w:p w14:paraId="324451C8" w14:textId="77777777" w:rsidR="00CA2ECB" w:rsidRDefault="00CA2ECB" w:rsidP="00CA2ECB">
      <w:pPr>
        <w:pStyle w:val="BodyTextIndent"/>
        <w:widowControl/>
        <w:ind w:hanging="1161"/>
        <w:rPr>
          <w:i w:val="0"/>
          <w:iCs w:val="0"/>
          <w:sz w:val="24"/>
          <w:szCs w:val="24"/>
        </w:rPr>
      </w:pPr>
    </w:p>
    <w:p w14:paraId="02022161" w14:textId="77777777" w:rsidR="00CA2ECB" w:rsidRDefault="00CA2ECB" w:rsidP="00CA2ECB">
      <w:pPr>
        <w:pStyle w:val="BodyTextIndent"/>
        <w:widowControl/>
        <w:tabs>
          <w:tab w:val="left" w:pos="1134"/>
        </w:tabs>
        <w:ind w:left="1161" w:hanging="1161"/>
        <w:rPr>
          <w:i w:val="0"/>
          <w:iCs w:val="0"/>
          <w:sz w:val="24"/>
          <w:szCs w:val="24"/>
        </w:rPr>
      </w:pPr>
      <w:bookmarkStart w:id="711" w:name="_DV_M427"/>
      <w:bookmarkEnd w:id="711"/>
      <w:r>
        <w:rPr>
          <w:i w:val="0"/>
          <w:iCs w:val="0"/>
          <w:sz w:val="24"/>
          <w:szCs w:val="24"/>
        </w:rPr>
        <w:t>6.32.2.6</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User’s Transmission Entry Capacity</w:t>
      </w:r>
      <w:r>
        <w:rPr>
          <w:i w:val="0"/>
          <w:iCs w:val="0"/>
          <w:sz w:val="24"/>
          <w:szCs w:val="24"/>
        </w:rPr>
        <w:t xml:space="preserve"> plus the maximum MW figure requested in any </w:t>
      </w:r>
      <w:r>
        <w:rPr>
          <w:b/>
          <w:bCs/>
          <w:i w:val="0"/>
          <w:iCs w:val="0"/>
          <w:sz w:val="24"/>
          <w:szCs w:val="24"/>
        </w:rPr>
        <w:t>LDTEC Request</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previously granted for any part of the </w:t>
      </w:r>
      <w:r>
        <w:rPr>
          <w:b/>
          <w:bCs/>
          <w:i w:val="0"/>
          <w:iCs w:val="0"/>
          <w:sz w:val="24"/>
          <w:szCs w:val="24"/>
        </w:rPr>
        <w:t>LDTEC Period</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26C730CD" w14:textId="77777777" w:rsidR="00CA2ECB" w:rsidRDefault="00CA2ECB" w:rsidP="00CA2ECB">
      <w:pPr>
        <w:pStyle w:val="BodyTextIndent"/>
        <w:widowControl/>
        <w:rPr>
          <w:i w:val="0"/>
          <w:iCs w:val="0"/>
          <w:sz w:val="24"/>
          <w:szCs w:val="24"/>
        </w:rPr>
      </w:pPr>
    </w:p>
    <w:p w14:paraId="42A7E28B" w14:textId="77777777" w:rsidR="00CA2ECB" w:rsidRDefault="00CA2ECB" w:rsidP="00CA2ECB">
      <w:pPr>
        <w:pStyle w:val="BodyTextIndent"/>
        <w:widowControl/>
        <w:ind w:left="1134" w:hanging="1134"/>
        <w:rPr>
          <w:b/>
          <w:bCs/>
          <w:i w:val="0"/>
          <w:iCs w:val="0"/>
          <w:sz w:val="24"/>
          <w:szCs w:val="24"/>
        </w:rPr>
      </w:pPr>
      <w:bookmarkStart w:id="712" w:name="_DV_M428"/>
      <w:bookmarkEnd w:id="712"/>
      <w:r>
        <w:rPr>
          <w:b/>
          <w:bCs/>
          <w:i w:val="0"/>
          <w:iCs w:val="0"/>
          <w:sz w:val="24"/>
          <w:szCs w:val="24"/>
        </w:rPr>
        <w:t>6.32.3</w:t>
      </w:r>
      <w:r>
        <w:rPr>
          <w:b/>
          <w:bCs/>
          <w:i w:val="0"/>
          <w:iCs w:val="0"/>
          <w:sz w:val="24"/>
          <w:szCs w:val="24"/>
        </w:rPr>
        <w:tab/>
        <w:t>Assessment by NGC of LDTEC</w:t>
      </w:r>
      <w:r>
        <w:rPr>
          <w:i w:val="0"/>
          <w:iCs w:val="0"/>
          <w:sz w:val="24"/>
          <w:szCs w:val="24"/>
        </w:rPr>
        <w:t xml:space="preserve"> </w:t>
      </w:r>
      <w:r>
        <w:rPr>
          <w:b/>
          <w:bCs/>
          <w:i w:val="0"/>
          <w:iCs w:val="0"/>
          <w:sz w:val="24"/>
          <w:szCs w:val="24"/>
        </w:rPr>
        <w:t>Requests</w:t>
      </w:r>
    </w:p>
    <w:p w14:paraId="3DAAD692" w14:textId="77777777" w:rsidR="00CA2ECB" w:rsidRDefault="00CA2ECB" w:rsidP="00CA2ECB">
      <w:pPr>
        <w:pStyle w:val="BodyTextIndent"/>
        <w:widowControl/>
        <w:rPr>
          <w:i w:val="0"/>
          <w:iCs w:val="0"/>
          <w:sz w:val="24"/>
          <w:szCs w:val="24"/>
        </w:rPr>
      </w:pPr>
    </w:p>
    <w:p w14:paraId="5DF68457" w14:textId="77777777" w:rsidR="00CA2ECB" w:rsidRDefault="00CA2ECB" w:rsidP="00CA2ECB">
      <w:pPr>
        <w:pStyle w:val="BodyTextIndent"/>
        <w:widowControl/>
        <w:tabs>
          <w:tab w:val="left" w:pos="1134"/>
        </w:tabs>
        <w:ind w:left="1161" w:hanging="1161"/>
        <w:rPr>
          <w:i w:val="0"/>
          <w:iCs w:val="0"/>
          <w:sz w:val="24"/>
          <w:szCs w:val="24"/>
        </w:rPr>
      </w:pPr>
      <w:bookmarkStart w:id="713" w:name="_DV_M429"/>
      <w:bookmarkEnd w:id="713"/>
      <w:r>
        <w:rPr>
          <w:i w:val="0"/>
          <w:iCs w:val="0"/>
          <w:sz w:val="24"/>
          <w:szCs w:val="24"/>
        </w:rPr>
        <w:t>6.32.3.1</w:t>
      </w:r>
      <w:r>
        <w:rPr>
          <w:i w:val="0"/>
          <w:iCs w:val="0"/>
          <w:sz w:val="24"/>
          <w:szCs w:val="24"/>
        </w:rPr>
        <w:tab/>
      </w:r>
      <w:r>
        <w:rPr>
          <w:b/>
          <w:bCs/>
          <w:i w:val="0"/>
          <w:iCs w:val="0"/>
          <w:sz w:val="24"/>
          <w:szCs w:val="24"/>
        </w:rPr>
        <w:t>NGC</w:t>
      </w:r>
      <w:r>
        <w:rPr>
          <w:i w:val="0"/>
          <w:iCs w:val="0"/>
          <w:sz w:val="24"/>
          <w:szCs w:val="24"/>
        </w:rPr>
        <w:t xml:space="preserve"> may reject any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that is not made in accordance with the provisions of this Paragraph 6.32.</w:t>
      </w:r>
    </w:p>
    <w:p w14:paraId="553FED9F" w14:textId="77777777" w:rsidR="00CA2ECB" w:rsidRDefault="00CA2ECB" w:rsidP="00CA2ECB">
      <w:pPr>
        <w:pStyle w:val="BodyTextIndent"/>
        <w:widowControl/>
        <w:rPr>
          <w:i w:val="0"/>
          <w:iCs w:val="0"/>
          <w:sz w:val="24"/>
          <w:szCs w:val="24"/>
        </w:rPr>
      </w:pPr>
    </w:p>
    <w:p w14:paraId="108BDBCF" w14:textId="77777777" w:rsidR="00CA2ECB" w:rsidRDefault="00CA2ECB" w:rsidP="00CA2ECB">
      <w:pPr>
        <w:pStyle w:val="BodyTextIndent"/>
        <w:widowControl/>
        <w:tabs>
          <w:tab w:val="left" w:pos="1134"/>
        </w:tabs>
        <w:ind w:left="1161" w:hanging="1161"/>
        <w:rPr>
          <w:i w:val="0"/>
          <w:iCs w:val="0"/>
          <w:sz w:val="24"/>
          <w:szCs w:val="24"/>
        </w:rPr>
      </w:pPr>
      <w:bookmarkStart w:id="714" w:name="_DV_M430"/>
      <w:bookmarkEnd w:id="714"/>
      <w:r>
        <w:rPr>
          <w:i w:val="0"/>
          <w:iCs w:val="0"/>
          <w:sz w:val="24"/>
          <w:szCs w:val="24"/>
        </w:rPr>
        <w:t>6.32.3.2</w:t>
      </w:r>
      <w:r>
        <w:rPr>
          <w:i w:val="0"/>
          <w:iCs w:val="0"/>
          <w:sz w:val="24"/>
          <w:szCs w:val="24"/>
        </w:rPr>
        <w:tab/>
      </w:r>
      <w:r>
        <w:rPr>
          <w:b/>
          <w:bCs/>
          <w:i w:val="0"/>
          <w:iCs w:val="0"/>
          <w:sz w:val="24"/>
          <w:szCs w:val="24"/>
        </w:rPr>
        <w:t>NGC</w:t>
      </w:r>
      <w:r>
        <w:rPr>
          <w:i w:val="0"/>
          <w:iCs w:val="0"/>
          <w:sz w:val="24"/>
          <w:szCs w:val="24"/>
        </w:rPr>
        <w:t xml:space="preserve"> will assess </w:t>
      </w:r>
      <w:r>
        <w:rPr>
          <w:b/>
          <w:bCs/>
          <w:i w:val="0"/>
          <w:iCs w:val="0"/>
          <w:sz w:val="24"/>
          <w:szCs w:val="24"/>
        </w:rPr>
        <w:t>LDTEC</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LDTEC</w:t>
      </w:r>
      <w:r>
        <w:rPr>
          <w:i w:val="0"/>
          <w:iCs w:val="0"/>
          <w:sz w:val="24"/>
          <w:szCs w:val="24"/>
        </w:rPr>
        <w:t xml:space="preserve"> </w:t>
      </w:r>
      <w:r>
        <w:rPr>
          <w:b/>
          <w:bCs/>
          <w:i w:val="0"/>
          <w:iCs w:val="0"/>
          <w:sz w:val="24"/>
          <w:szCs w:val="24"/>
        </w:rPr>
        <w:t xml:space="preserve">Requests </w:t>
      </w:r>
      <w:r>
        <w:rPr>
          <w:i w:val="0"/>
          <w:iCs w:val="0"/>
          <w:sz w:val="24"/>
          <w:szCs w:val="24"/>
        </w:rPr>
        <w:t xml:space="preserve">at its absolute discretion. </w:t>
      </w:r>
    </w:p>
    <w:p w14:paraId="607C4F04" w14:textId="77777777" w:rsidR="00CA2ECB" w:rsidRDefault="00CA2ECB" w:rsidP="00CA2ECB">
      <w:pPr>
        <w:pStyle w:val="BodyTextIndent"/>
        <w:widowControl/>
        <w:rPr>
          <w:i w:val="0"/>
          <w:iCs w:val="0"/>
          <w:sz w:val="24"/>
          <w:szCs w:val="24"/>
        </w:rPr>
      </w:pPr>
    </w:p>
    <w:p w14:paraId="1BF03CD9" w14:textId="77777777" w:rsidR="00CA2ECB" w:rsidRDefault="00CA2ECB" w:rsidP="00CA2ECB">
      <w:pPr>
        <w:pStyle w:val="BodyTextIndent"/>
        <w:widowControl/>
        <w:tabs>
          <w:tab w:val="left" w:pos="1134"/>
        </w:tabs>
        <w:ind w:left="1161" w:hanging="1161"/>
        <w:rPr>
          <w:i w:val="0"/>
          <w:iCs w:val="0"/>
          <w:sz w:val="24"/>
          <w:szCs w:val="24"/>
        </w:rPr>
      </w:pPr>
      <w:bookmarkStart w:id="715" w:name="_DV_M431"/>
      <w:bookmarkEnd w:id="715"/>
      <w:r>
        <w:rPr>
          <w:i w:val="0"/>
          <w:iCs w:val="0"/>
          <w:sz w:val="24"/>
          <w:szCs w:val="24"/>
        </w:rPr>
        <w:t>6.32.3.3</w:t>
      </w:r>
      <w:r>
        <w:rPr>
          <w:i w:val="0"/>
          <w:iCs w:val="0"/>
          <w:sz w:val="24"/>
          <w:szCs w:val="24"/>
        </w:rPr>
        <w:tab/>
        <w:t xml:space="preserve">Subject to Paragraphs 6.32.3.4 and 6.32.3.5, </w:t>
      </w:r>
      <w:r>
        <w:rPr>
          <w:b/>
          <w:bCs/>
          <w:i w:val="0"/>
          <w:iCs w:val="0"/>
          <w:sz w:val="24"/>
          <w:szCs w:val="24"/>
        </w:rPr>
        <w:t>NGC</w:t>
      </w:r>
      <w:r>
        <w:rPr>
          <w:i w:val="0"/>
          <w:iCs w:val="0"/>
          <w:sz w:val="24"/>
          <w:szCs w:val="24"/>
        </w:rPr>
        <w:t xml:space="preserve"> will start assessing an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no later than:</w:t>
      </w:r>
    </w:p>
    <w:p w14:paraId="6A5B15FD" w14:textId="77777777" w:rsidR="00CA2ECB" w:rsidRDefault="00CA2ECB" w:rsidP="00CA2ECB">
      <w:pPr>
        <w:pStyle w:val="BodyTextIndent"/>
        <w:widowControl/>
        <w:tabs>
          <w:tab w:val="left" w:pos="1134"/>
        </w:tabs>
        <w:ind w:left="1161" w:hanging="1161"/>
        <w:rPr>
          <w:i w:val="0"/>
          <w:iCs w:val="0"/>
          <w:sz w:val="24"/>
          <w:szCs w:val="24"/>
        </w:rPr>
      </w:pPr>
    </w:p>
    <w:p w14:paraId="43677DDA"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16" w:name="_DV_M432"/>
      <w:bookmarkEnd w:id="716"/>
      <w:r>
        <w:rPr>
          <w:i w:val="0"/>
          <w:iCs w:val="0"/>
          <w:sz w:val="24"/>
          <w:szCs w:val="24"/>
        </w:rPr>
        <w:tab/>
        <w:t>(i)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9 months or exceeds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7453E018" w14:textId="77777777" w:rsidR="00CA2ECB" w:rsidRDefault="00CA2ECB" w:rsidP="00CA2ECB">
      <w:pPr>
        <w:pStyle w:val="BodyTextIndent"/>
        <w:widowControl/>
        <w:tabs>
          <w:tab w:val="left" w:pos="1170"/>
          <w:tab w:val="left" w:pos="1890"/>
        </w:tabs>
        <w:ind w:left="1890" w:hanging="1890"/>
        <w:rPr>
          <w:i w:val="0"/>
          <w:iCs w:val="0"/>
          <w:sz w:val="24"/>
          <w:szCs w:val="24"/>
        </w:rPr>
      </w:pPr>
    </w:p>
    <w:p w14:paraId="50C8F8F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17" w:name="_DV_M433"/>
      <w:bookmarkEnd w:id="717"/>
      <w:r>
        <w:rPr>
          <w:i w:val="0"/>
          <w:iCs w:val="0"/>
          <w:sz w:val="24"/>
          <w:szCs w:val="24"/>
        </w:rPr>
        <w:tab/>
        <w:t>(ii)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6 months or exceeds 6 months but is less than 9 months, 5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49052747" w14:textId="77777777" w:rsidR="00CA2ECB" w:rsidRDefault="00CA2ECB" w:rsidP="00CA2ECB">
      <w:pPr>
        <w:pStyle w:val="BodyTextIndent"/>
        <w:widowControl/>
        <w:tabs>
          <w:tab w:val="left" w:pos="1170"/>
          <w:tab w:val="left" w:pos="1890"/>
        </w:tabs>
        <w:ind w:left="1890" w:hanging="1890"/>
        <w:rPr>
          <w:i w:val="0"/>
          <w:iCs w:val="0"/>
          <w:sz w:val="24"/>
          <w:szCs w:val="24"/>
        </w:rPr>
      </w:pPr>
    </w:p>
    <w:p w14:paraId="65C0A40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18" w:name="_DV_M434"/>
      <w:bookmarkEnd w:id="718"/>
      <w:r>
        <w:rPr>
          <w:i w:val="0"/>
          <w:iCs w:val="0"/>
          <w:sz w:val="24"/>
          <w:szCs w:val="24"/>
        </w:rPr>
        <w:tab/>
        <w:t>(iii)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3 months or exceeds 3 months but is less than 6 months, 4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LDTEC Period;</w:t>
      </w:r>
    </w:p>
    <w:p w14:paraId="2A62C86A" w14:textId="77777777" w:rsidR="00CA2ECB" w:rsidRDefault="00CA2ECB" w:rsidP="00CA2ECB">
      <w:pPr>
        <w:pStyle w:val="BodyTextIndent"/>
        <w:widowControl/>
        <w:tabs>
          <w:tab w:val="left" w:pos="1170"/>
          <w:tab w:val="left" w:pos="1890"/>
        </w:tabs>
        <w:ind w:left="1890" w:hanging="1890"/>
        <w:rPr>
          <w:i w:val="0"/>
          <w:iCs w:val="0"/>
          <w:sz w:val="24"/>
          <w:szCs w:val="24"/>
        </w:rPr>
      </w:pPr>
    </w:p>
    <w:p w14:paraId="2AAF52BE"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719" w:name="_DV_M435"/>
      <w:bookmarkEnd w:id="719"/>
      <w:r>
        <w:rPr>
          <w:i w:val="0"/>
          <w:iCs w:val="0"/>
          <w:sz w:val="24"/>
          <w:szCs w:val="24"/>
        </w:rPr>
        <w:tab/>
        <w:t>(iv)</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less than 3 months, 3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2305FA66" w14:textId="77777777" w:rsidR="00CA2ECB" w:rsidRDefault="00CA2ECB" w:rsidP="00CA2ECB">
      <w:pPr>
        <w:pStyle w:val="BodyTextIndent"/>
        <w:widowControl/>
        <w:tabs>
          <w:tab w:val="left" w:pos="1170"/>
          <w:tab w:val="left" w:pos="1890"/>
        </w:tabs>
        <w:ind w:left="1890" w:hanging="1890"/>
        <w:rPr>
          <w:i w:val="0"/>
          <w:iCs w:val="0"/>
          <w:sz w:val="24"/>
          <w:szCs w:val="24"/>
        </w:rPr>
      </w:pPr>
    </w:p>
    <w:p w14:paraId="3763D773" w14:textId="77777777" w:rsidR="00CA2ECB" w:rsidRDefault="00CA2ECB" w:rsidP="00CA2ECB">
      <w:pPr>
        <w:pStyle w:val="BodyTextIndent"/>
        <w:widowControl/>
        <w:numPr>
          <w:ilvl w:val="3"/>
          <w:numId w:val="32"/>
        </w:numPr>
        <w:tabs>
          <w:tab w:val="left" w:pos="1134"/>
        </w:tabs>
        <w:rPr>
          <w:i w:val="0"/>
          <w:iCs w:val="0"/>
          <w:sz w:val="24"/>
          <w:szCs w:val="24"/>
        </w:rPr>
      </w:pPr>
      <w:bookmarkStart w:id="720" w:name="_DV_M436"/>
      <w:bookmarkEnd w:id="720"/>
      <w:r>
        <w:rPr>
          <w:i w:val="0"/>
          <w:iCs w:val="0"/>
          <w:sz w:val="24"/>
          <w:szCs w:val="24"/>
        </w:rPr>
        <w:t xml:space="preserve">If </w:t>
      </w:r>
      <w:r>
        <w:rPr>
          <w:b/>
          <w:bCs/>
          <w:i w:val="0"/>
          <w:iCs w:val="0"/>
          <w:sz w:val="24"/>
          <w:szCs w:val="24"/>
        </w:rPr>
        <w:t>NGC</w:t>
      </w:r>
      <w:r>
        <w:rPr>
          <w:i w:val="0"/>
          <w:iCs w:val="0"/>
          <w:sz w:val="24"/>
          <w:szCs w:val="24"/>
        </w:rPr>
        <w:t xml:space="preserve"> receives more than one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for an </w:t>
      </w:r>
      <w:r>
        <w:rPr>
          <w:b/>
          <w:bCs/>
          <w:i w:val="0"/>
          <w:iCs w:val="0"/>
          <w:sz w:val="24"/>
          <w:szCs w:val="24"/>
        </w:rPr>
        <w:t>LDTEC Period</w:t>
      </w:r>
      <w:r>
        <w:rPr>
          <w:i w:val="0"/>
          <w:iCs w:val="0"/>
          <w:sz w:val="24"/>
          <w:szCs w:val="24"/>
        </w:rPr>
        <w:t xml:space="preserve"> or a </w:t>
      </w:r>
      <w:r>
        <w:rPr>
          <w:b/>
          <w:bCs/>
          <w:i w:val="0"/>
          <w:iCs w:val="0"/>
          <w:sz w:val="24"/>
          <w:szCs w:val="24"/>
        </w:rPr>
        <w:t>STTEC Request</w:t>
      </w:r>
      <w:r>
        <w:rPr>
          <w:i w:val="0"/>
          <w:iCs w:val="0"/>
          <w:sz w:val="24"/>
          <w:szCs w:val="24"/>
        </w:rPr>
        <w:t xml:space="preserve"> or a </w:t>
      </w:r>
      <w:r>
        <w:rPr>
          <w:b/>
          <w:bCs/>
          <w:i w:val="0"/>
          <w:iCs w:val="0"/>
          <w:sz w:val="24"/>
          <w:szCs w:val="24"/>
        </w:rPr>
        <w:t>TEC Increase Request</w:t>
      </w:r>
      <w:r>
        <w:rPr>
          <w:i w:val="0"/>
          <w:iCs w:val="0"/>
          <w:sz w:val="24"/>
          <w:szCs w:val="24"/>
        </w:rPr>
        <w:t xml:space="preserve"> which </w:t>
      </w:r>
      <w:r>
        <w:rPr>
          <w:b/>
          <w:bCs/>
          <w:i w:val="0"/>
          <w:iCs w:val="0"/>
          <w:sz w:val="24"/>
          <w:szCs w:val="24"/>
        </w:rPr>
        <w:t>NGC</w:t>
      </w:r>
      <w:r>
        <w:rPr>
          <w:i w:val="0"/>
          <w:iCs w:val="0"/>
          <w:sz w:val="24"/>
          <w:szCs w:val="24"/>
        </w:rPr>
        <w:t xml:space="preserve"> believes will impact on each other, </w:t>
      </w:r>
      <w:r>
        <w:rPr>
          <w:b/>
          <w:bCs/>
          <w:i w:val="0"/>
          <w:iCs w:val="0"/>
          <w:sz w:val="24"/>
          <w:szCs w:val="24"/>
        </w:rPr>
        <w:t>NGC</w:t>
      </w:r>
      <w:r>
        <w:rPr>
          <w:i w:val="0"/>
          <w:iCs w:val="0"/>
          <w:sz w:val="24"/>
          <w:szCs w:val="24"/>
        </w:rPr>
        <w:t xml:space="preserve"> will assess such requests and the capacity available on the </w:t>
      </w:r>
      <w:r>
        <w:rPr>
          <w:b/>
          <w:bCs/>
          <w:i w:val="0"/>
          <w:iCs w:val="0"/>
          <w:sz w:val="24"/>
          <w:szCs w:val="24"/>
        </w:rPr>
        <w:t xml:space="preserve">National Electricity Transmission System </w:t>
      </w:r>
      <w:r>
        <w:rPr>
          <w:i w:val="0"/>
          <w:iCs w:val="0"/>
          <w:sz w:val="24"/>
          <w:szCs w:val="24"/>
        </w:rPr>
        <w:t xml:space="preserve">on a first come first served basis such that the request received earliest in time by </w:t>
      </w:r>
      <w:r>
        <w:rPr>
          <w:b/>
          <w:bCs/>
          <w:i w:val="0"/>
          <w:iCs w:val="0"/>
          <w:sz w:val="24"/>
          <w:szCs w:val="24"/>
        </w:rPr>
        <w:t>NGC</w:t>
      </w:r>
      <w:r>
        <w:rPr>
          <w:i w:val="0"/>
          <w:iCs w:val="0"/>
          <w:sz w:val="24"/>
          <w:szCs w:val="24"/>
        </w:rPr>
        <w:t xml:space="preserve"> (as recorded by </w:t>
      </w:r>
      <w:r>
        <w:rPr>
          <w:b/>
          <w:bCs/>
          <w:i w:val="0"/>
          <w:iCs w:val="0"/>
          <w:sz w:val="24"/>
          <w:szCs w:val="24"/>
        </w:rPr>
        <w:t>NGC</w:t>
      </w:r>
      <w:r>
        <w:rPr>
          <w:i w:val="0"/>
          <w:iCs w:val="0"/>
          <w:sz w:val="24"/>
          <w:szCs w:val="24"/>
        </w:rPr>
        <w:t>) will be considered first in terms of capacity available and then the request received next in time after that, and so on.</w:t>
      </w:r>
    </w:p>
    <w:p w14:paraId="0C4D19B1" w14:textId="77777777" w:rsidR="00CA2ECB" w:rsidRDefault="00CA2ECB" w:rsidP="00CA2ECB">
      <w:pPr>
        <w:pStyle w:val="BodyTextIndent"/>
        <w:widowControl/>
        <w:tabs>
          <w:tab w:val="left" w:pos="1134"/>
        </w:tabs>
        <w:ind w:left="0"/>
        <w:rPr>
          <w:i w:val="0"/>
          <w:iCs w:val="0"/>
          <w:sz w:val="24"/>
          <w:szCs w:val="24"/>
        </w:rPr>
      </w:pPr>
    </w:p>
    <w:p w14:paraId="04DF56A6" w14:textId="77777777" w:rsidR="00CA2ECB" w:rsidRDefault="00CA2ECB" w:rsidP="00CA2ECB">
      <w:pPr>
        <w:pStyle w:val="BodyTextIndent"/>
        <w:widowControl/>
        <w:tabs>
          <w:tab w:val="left" w:pos="1134"/>
        </w:tabs>
        <w:ind w:left="1080" w:hanging="1080"/>
        <w:rPr>
          <w:i w:val="0"/>
          <w:iCs w:val="0"/>
          <w:sz w:val="24"/>
          <w:szCs w:val="24"/>
        </w:rPr>
      </w:pPr>
      <w:bookmarkStart w:id="721" w:name="_DV_M437"/>
      <w:bookmarkEnd w:id="721"/>
      <w:r>
        <w:rPr>
          <w:i w:val="0"/>
          <w:iCs w:val="0"/>
          <w:sz w:val="24"/>
          <w:szCs w:val="24"/>
        </w:rPr>
        <w:t>6.32.3.5</w:t>
      </w:r>
      <w:r>
        <w:rPr>
          <w:i w:val="0"/>
          <w:iCs w:val="0"/>
          <w:sz w:val="24"/>
          <w:szCs w:val="24"/>
        </w:rPr>
        <w:tab/>
        <w:t>Where Paragraph 6.32.3.4 applies and the</w:t>
      </w:r>
      <w:r>
        <w:rPr>
          <w:b/>
          <w:bCs/>
          <w:i w:val="0"/>
          <w:iCs w:val="0"/>
          <w:sz w:val="24"/>
          <w:szCs w:val="24"/>
        </w:rPr>
        <w:t xml:space="preserve"> TEC Increase Request </w:t>
      </w:r>
      <w:r>
        <w:rPr>
          <w:i w:val="0"/>
          <w:iCs w:val="0"/>
          <w:sz w:val="24"/>
          <w:szCs w:val="24"/>
        </w:rPr>
        <w:t>was received</w:t>
      </w:r>
      <w:r>
        <w:rPr>
          <w:b/>
          <w:bCs/>
          <w:i w:val="0"/>
          <w:iCs w:val="0"/>
          <w:sz w:val="24"/>
          <w:szCs w:val="24"/>
        </w:rPr>
        <w:t xml:space="preserve"> </w:t>
      </w:r>
      <w:r>
        <w:rPr>
          <w:i w:val="0"/>
          <w:iCs w:val="0"/>
          <w:sz w:val="24"/>
          <w:szCs w:val="24"/>
        </w:rPr>
        <w:t>before the</w:t>
      </w:r>
      <w:r>
        <w:rPr>
          <w:b/>
          <w:bCs/>
          <w:i w:val="0"/>
          <w:iCs w:val="0"/>
          <w:sz w:val="24"/>
          <w:szCs w:val="24"/>
        </w:rPr>
        <w:t xml:space="preserve"> LDTEC Request NGC </w:t>
      </w:r>
      <w:r>
        <w:rPr>
          <w:i w:val="0"/>
          <w:iCs w:val="0"/>
          <w:sz w:val="24"/>
          <w:szCs w:val="24"/>
        </w:rPr>
        <w:t>shall be entitled to suspend the assessment and</w:t>
      </w:r>
      <w:r>
        <w:rPr>
          <w:b/>
          <w:bCs/>
          <w:i w:val="0"/>
          <w:iCs w:val="0"/>
          <w:sz w:val="24"/>
          <w:szCs w:val="24"/>
        </w:rPr>
        <w:t xml:space="preserve"> </w:t>
      </w:r>
      <w:r>
        <w:rPr>
          <w:i w:val="0"/>
          <w:iCs w:val="0"/>
          <w:sz w:val="24"/>
          <w:szCs w:val="24"/>
        </w:rPr>
        <w:t>making of the</w:t>
      </w:r>
      <w:r>
        <w:rPr>
          <w:b/>
          <w:bCs/>
          <w:i w:val="0"/>
          <w:iCs w:val="0"/>
          <w:sz w:val="24"/>
          <w:szCs w:val="24"/>
        </w:rPr>
        <w:t xml:space="preserve"> LDTEC Offer </w:t>
      </w:r>
      <w:r>
        <w:rPr>
          <w:i w:val="0"/>
          <w:iCs w:val="0"/>
          <w:sz w:val="24"/>
          <w:szCs w:val="24"/>
        </w:rPr>
        <w:t>in respect of such</w:t>
      </w:r>
      <w:r>
        <w:rPr>
          <w:b/>
          <w:bCs/>
          <w:i w:val="0"/>
          <w:iCs w:val="0"/>
          <w:sz w:val="24"/>
          <w:szCs w:val="24"/>
        </w:rPr>
        <w:t xml:space="preserve"> LDTEC Request </w:t>
      </w:r>
      <w:r>
        <w:rPr>
          <w:i w:val="0"/>
          <w:iCs w:val="0"/>
          <w:sz w:val="24"/>
          <w:szCs w:val="24"/>
        </w:rPr>
        <w:t>as necessary to enable it to make an offer in respect of the</w:t>
      </w:r>
      <w:r>
        <w:rPr>
          <w:b/>
          <w:bCs/>
          <w:i w:val="0"/>
          <w:iCs w:val="0"/>
          <w:sz w:val="24"/>
          <w:szCs w:val="24"/>
        </w:rPr>
        <w:t xml:space="preserve"> TEC Increase Request.</w:t>
      </w:r>
    </w:p>
    <w:p w14:paraId="070BCC64" w14:textId="77777777" w:rsidR="00CA2ECB" w:rsidRDefault="00CA2ECB" w:rsidP="00CA2ECB">
      <w:pPr>
        <w:pStyle w:val="BodyTextIndent"/>
        <w:widowControl/>
        <w:tabs>
          <w:tab w:val="left" w:pos="1134"/>
        </w:tabs>
        <w:ind w:left="1161" w:hanging="1161"/>
        <w:rPr>
          <w:i w:val="0"/>
          <w:iCs w:val="0"/>
          <w:sz w:val="24"/>
          <w:szCs w:val="24"/>
        </w:rPr>
      </w:pPr>
    </w:p>
    <w:p w14:paraId="6AACC0A3" w14:textId="77777777" w:rsidR="00CA2ECB" w:rsidRDefault="00CA2ECB" w:rsidP="00CA2ECB">
      <w:pPr>
        <w:pStyle w:val="BodyTextIndent"/>
        <w:widowControl/>
        <w:tabs>
          <w:tab w:val="left" w:pos="1134"/>
        </w:tabs>
        <w:ind w:left="1161" w:hanging="1161"/>
        <w:rPr>
          <w:i w:val="0"/>
          <w:iCs w:val="0"/>
          <w:sz w:val="24"/>
          <w:szCs w:val="24"/>
        </w:rPr>
      </w:pPr>
      <w:bookmarkStart w:id="722" w:name="_DV_M438"/>
      <w:bookmarkEnd w:id="722"/>
      <w:r>
        <w:rPr>
          <w:i w:val="0"/>
          <w:iCs w:val="0"/>
          <w:sz w:val="24"/>
          <w:szCs w:val="24"/>
        </w:rPr>
        <w:t>6.32.3.6</w:t>
      </w:r>
      <w:r>
        <w:rPr>
          <w:i w:val="0"/>
          <w:iCs w:val="0"/>
          <w:sz w:val="24"/>
          <w:szCs w:val="24"/>
        </w:rPr>
        <w:tab/>
        <w:t xml:space="preserve">Where the circumstances in Paragraph 6.32.3.5 apply </w:t>
      </w:r>
      <w:r>
        <w:rPr>
          <w:b/>
          <w:bCs/>
          <w:i w:val="0"/>
          <w:iCs w:val="0"/>
          <w:sz w:val="24"/>
          <w:szCs w:val="24"/>
        </w:rPr>
        <w:t>NGC</w:t>
      </w:r>
      <w:r>
        <w:rPr>
          <w:i w:val="0"/>
          <w:iCs w:val="0"/>
          <w:sz w:val="24"/>
          <w:szCs w:val="24"/>
        </w:rPr>
        <w:t xml:space="preserve"> shall as soon as practicable advise the </w:t>
      </w:r>
      <w:r>
        <w:rPr>
          <w:b/>
          <w:bCs/>
          <w:i w:val="0"/>
          <w:iCs w:val="0"/>
          <w:sz w:val="24"/>
          <w:szCs w:val="24"/>
        </w:rPr>
        <w:t xml:space="preserve">User </w:t>
      </w:r>
      <w:r>
        <w:rPr>
          <w:i w:val="0"/>
          <w:iCs w:val="0"/>
          <w:sz w:val="24"/>
          <w:szCs w:val="24"/>
        </w:rPr>
        <w:t xml:space="preserve">of such suspension giving an indication of the timescale for the </w:t>
      </w:r>
      <w:r>
        <w:rPr>
          <w:b/>
          <w:bCs/>
          <w:i w:val="0"/>
          <w:iCs w:val="0"/>
          <w:sz w:val="24"/>
          <w:szCs w:val="24"/>
        </w:rPr>
        <w:t>LDTEC Offer</w:t>
      </w:r>
      <w:r>
        <w:rPr>
          <w:i w:val="0"/>
          <w:iCs w:val="0"/>
          <w:sz w:val="24"/>
          <w:szCs w:val="24"/>
        </w:rPr>
        <w:t xml:space="preserve">. The </w:t>
      </w:r>
      <w:r>
        <w:rPr>
          <w:b/>
          <w:bCs/>
          <w:i w:val="0"/>
          <w:iCs w:val="0"/>
          <w:sz w:val="24"/>
          <w:szCs w:val="24"/>
        </w:rPr>
        <w:t>User</w:t>
      </w:r>
      <w:r>
        <w:rPr>
          <w:i w:val="0"/>
          <w:iCs w:val="0"/>
          <w:sz w:val="24"/>
          <w:szCs w:val="24"/>
        </w:rPr>
        <w:t xml:space="preserve"> shall be entitled to withdraw its </w:t>
      </w:r>
      <w:r>
        <w:rPr>
          <w:b/>
          <w:bCs/>
          <w:i w:val="0"/>
          <w:iCs w:val="0"/>
          <w:sz w:val="24"/>
          <w:szCs w:val="24"/>
        </w:rPr>
        <w:t>LDTEC Request</w:t>
      </w:r>
      <w:r>
        <w:rPr>
          <w:i w:val="0"/>
          <w:iCs w:val="0"/>
          <w:sz w:val="24"/>
          <w:szCs w:val="24"/>
        </w:rPr>
        <w:t xml:space="preserve"> in such circumstances.</w:t>
      </w:r>
    </w:p>
    <w:p w14:paraId="006722C8" w14:textId="77777777" w:rsidR="00CA2ECB" w:rsidRDefault="00CA2ECB" w:rsidP="00CA2ECB">
      <w:pPr>
        <w:pStyle w:val="BodyTextIndent"/>
        <w:widowControl/>
        <w:tabs>
          <w:tab w:val="left" w:pos="1134"/>
        </w:tabs>
        <w:ind w:left="1161" w:hanging="1161"/>
        <w:rPr>
          <w:i w:val="0"/>
          <w:iCs w:val="0"/>
          <w:sz w:val="24"/>
          <w:szCs w:val="24"/>
        </w:rPr>
      </w:pPr>
    </w:p>
    <w:p w14:paraId="0FAE05E9" w14:textId="77777777" w:rsidR="00CA2ECB" w:rsidRDefault="00CA2ECB" w:rsidP="00CA2ECB">
      <w:pPr>
        <w:pStyle w:val="BodyTextIndent"/>
        <w:widowControl/>
        <w:tabs>
          <w:tab w:val="left" w:pos="1134"/>
        </w:tabs>
        <w:ind w:left="1161" w:hanging="1161"/>
        <w:rPr>
          <w:i w:val="0"/>
          <w:iCs w:val="0"/>
          <w:sz w:val="24"/>
          <w:szCs w:val="24"/>
        </w:rPr>
      </w:pPr>
      <w:bookmarkStart w:id="723" w:name="_DV_M439"/>
      <w:bookmarkEnd w:id="723"/>
      <w:r>
        <w:rPr>
          <w:i w:val="0"/>
          <w:iCs w:val="0"/>
          <w:sz w:val="24"/>
          <w:szCs w:val="24"/>
        </w:rPr>
        <w:t>6.32.3.7</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or </w:t>
      </w:r>
      <w:r>
        <w:rPr>
          <w:b/>
          <w:bCs/>
          <w:i w:val="0"/>
          <w:iCs w:val="0"/>
          <w:sz w:val="24"/>
          <w:szCs w:val="24"/>
        </w:rPr>
        <w:t>LDTEC Requests</w:t>
      </w:r>
      <w:r>
        <w:rPr>
          <w:i w:val="0"/>
          <w:iCs w:val="0"/>
          <w:sz w:val="24"/>
          <w:szCs w:val="24"/>
        </w:rPr>
        <w:t>.</w:t>
      </w:r>
    </w:p>
    <w:p w14:paraId="2225786A" w14:textId="77777777" w:rsidR="00CA2ECB" w:rsidRDefault="00CA2ECB" w:rsidP="00CA2ECB">
      <w:pPr>
        <w:pStyle w:val="BodyTextIndent"/>
        <w:widowControl/>
        <w:ind w:hanging="720"/>
        <w:rPr>
          <w:b/>
          <w:bCs/>
          <w:i w:val="0"/>
          <w:iCs w:val="0"/>
          <w:sz w:val="24"/>
          <w:szCs w:val="24"/>
        </w:rPr>
      </w:pPr>
    </w:p>
    <w:p w14:paraId="12894845" w14:textId="77777777" w:rsidR="00CA2ECB" w:rsidRDefault="00CA2ECB" w:rsidP="00CA2ECB">
      <w:pPr>
        <w:pStyle w:val="BodyTextIndent"/>
        <w:widowControl/>
        <w:ind w:left="1134" w:hanging="1134"/>
        <w:rPr>
          <w:b/>
          <w:bCs/>
          <w:i w:val="0"/>
          <w:iCs w:val="0"/>
          <w:sz w:val="24"/>
          <w:szCs w:val="24"/>
        </w:rPr>
      </w:pPr>
      <w:bookmarkStart w:id="724" w:name="_DV_M440"/>
      <w:bookmarkEnd w:id="724"/>
      <w:r>
        <w:rPr>
          <w:b/>
          <w:bCs/>
          <w:i w:val="0"/>
          <w:iCs w:val="0"/>
          <w:sz w:val="24"/>
          <w:szCs w:val="24"/>
        </w:rPr>
        <w:t>6.32.4</w:t>
      </w:r>
      <w:r>
        <w:rPr>
          <w:b/>
          <w:bCs/>
          <w:i w:val="0"/>
          <w:iCs w:val="0"/>
          <w:sz w:val="24"/>
          <w:szCs w:val="24"/>
        </w:rPr>
        <w:tab/>
        <w:t xml:space="preserve">Notification by NGC </w:t>
      </w:r>
    </w:p>
    <w:p w14:paraId="37A628E1" w14:textId="77777777" w:rsidR="00CA2ECB" w:rsidRDefault="00CA2ECB" w:rsidP="00CA2ECB">
      <w:pPr>
        <w:pStyle w:val="BodyTextIndent"/>
        <w:widowControl/>
        <w:rPr>
          <w:i w:val="0"/>
          <w:iCs w:val="0"/>
          <w:sz w:val="24"/>
          <w:szCs w:val="24"/>
        </w:rPr>
      </w:pPr>
    </w:p>
    <w:p w14:paraId="7C7B00D9" w14:textId="77777777" w:rsidR="00CA2ECB" w:rsidRDefault="00CA2ECB" w:rsidP="00CA2ECB">
      <w:pPr>
        <w:pStyle w:val="BodyTextIndent"/>
        <w:widowControl/>
        <w:tabs>
          <w:tab w:val="left" w:pos="1161"/>
        </w:tabs>
        <w:ind w:left="1161" w:hanging="1161"/>
        <w:rPr>
          <w:i w:val="0"/>
          <w:iCs w:val="0"/>
          <w:sz w:val="24"/>
          <w:szCs w:val="24"/>
        </w:rPr>
      </w:pPr>
      <w:bookmarkStart w:id="725" w:name="_DV_M441"/>
      <w:bookmarkEnd w:id="725"/>
      <w:r>
        <w:rPr>
          <w:i w:val="0"/>
          <w:iCs w:val="0"/>
          <w:sz w:val="24"/>
          <w:szCs w:val="24"/>
        </w:rPr>
        <w:t>6.32.4.1</w:t>
      </w:r>
      <w:r>
        <w:rPr>
          <w:i w:val="0"/>
          <w:iCs w:val="0"/>
          <w:sz w:val="24"/>
          <w:szCs w:val="24"/>
        </w:rPr>
        <w:tab/>
        <w:t xml:space="preserve">Each </w:t>
      </w:r>
      <w:r>
        <w:rPr>
          <w:b/>
          <w:bCs/>
          <w:i w:val="0"/>
          <w:iCs w:val="0"/>
          <w:sz w:val="24"/>
          <w:szCs w:val="24"/>
        </w:rPr>
        <w:t>User</w:t>
      </w:r>
      <w:r>
        <w:rPr>
          <w:i w:val="0"/>
          <w:iCs w:val="0"/>
          <w:sz w:val="24"/>
          <w:szCs w:val="24"/>
        </w:rPr>
        <w:t xml:space="preserve"> confirms and agrees that </w:t>
      </w:r>
      <w:r>
        <w:rPr>
          <w:b/>
          <w:bCs/>
          <w:i w:val="0"/>
          <w:iCs w:val="0"/>
          <w:sz w:val="24"/>
          <w:szCs w:val="24"/>
        </w:rPr>
        <w:t>NGC</w:t>
      </w:r>
      <w:r>
        <w:rPr>
          <w:i w:val="0"/>
          <w:iCs w:val="0"/>
          <w:sz w:val="24"/>
          <w:szCs w:val="24"/>
        </w:rPr>
        <w:t xml:space="preserve"> shall have no liability to it for any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which </w:t>
      </w:r>
      <w:r>
        <w:rPr>
          <w:b/>
          <w:bCs/>
          <w:i w:val="0"/>
          <w:iCs w:val="0"/>
          <w:sz w:val="24"/>
          <w:szCs w:val="24"/>
        </w:rPr>
        <w:t>NGC</w:t>
      </w:r>
      <w:r>
        <w:rPr>
          <w:i w:val="0"/>
          <w:iCs w:val="0"/>
          <w:sz w:val="24"/>
          <w:szCs w:val="24"/>
        </w:rPr>
        <w:t xml:space="preserve"> does not grant in accordance with this Paragraph 6.32.</w:t>
      </w:r>
    </w:p>
    <w:p w14:paraId="15DC7F1E" w14:textId="77777777" w:rsidR="00CA2ECB" w:rsidRDefault="00CA2ECB" w:rsidP="00CA2ECB">
      <w:pPr>
        <w:pStyle w:val="BodyTextIndent"/>
        <w:widowControl/>
        <w:ind w:left="0"/>
        <w:rPr>
          <w:i w:val="0"/>
          <w:iCs w:val="0"/>
          <w:sz w:val="24"/>
          <w:szCs w:val="24"/>
        </w:rPr>
      </w:pPr>
    </w:p>
    <w:p w14:paraId="47056628" w14:textId="77777777" w:rsidR="00CA2ECB" w:rsidRDefault="00CA2ECB" w:rsidP="00CA2ECB">
      <w:pPr>
        <w:pStyle w:val="BodyTextIndent"/>
        <w:widowControl/>
        <w:tabs>
          <w:tab w:val="left" w:pos="1161"/>
        </w:tabs>
        <w:ind w:left="0"/>
        <w:rPr>
          <w:i w:val="0"/>
          <w:iCs w:val="0"/>
          <w:sz w:val="24"/>
          <w:szCs w:val="24"/>
        </w:rPr>
      </w:pPr>
      <w:bookmarkStart w:id="726" w:name="_DV_M442"/>
      <w:bookmarkEnd w:id="726"/>
      <w:r>
        <w:rPr>
          <w:i w:val="0"/>
          <w:iCs w:val="0"/>
          <w:sz w:val="24"/>
          <w:szCs w:val="24"/>
        </w:rPr>
        <w:t>6.32.4.2</w:t>
      </w:r>
      <w:r>
        <w:rPr>
          <w:i w:val="0"/>
          <w:iCs w:val="0"/>
          <w:sz w:val="24"/>
          <w:szCs w:val="24"/>
        </w:rPr>
        <w:tab/>
      </w:r>
      <w:r>
        <w:rPr>
          <w:b/>
          <w:bCs/>
          <w:i w:val="0"/>
          <w:iCs w:val="0"/>
          <w:sz w:val="24"/>
          <w:szCs w:val="24"/>
        </w:rPr>
        <w:t>NGC</w:t>
      </w:r>
      <w:r>
        <w:rPr>
          <w:i w:val="0"/>
          <w:iCs w:val="0"/>
          <w:sz w:val="24"/>
          <w:szCs w:val="24"/>
        </w:rPr>
        <w:t xml:space="preserve"> is not obliged to grant any </w:t>
      </w:r>
      <w:r>
        <w:rPr>
          <w:b/>
          <w:bCs/>
          <w:i w:val="0"/>
          <w:iCs w:val="0"/>
          <w:sz w:val="24"/>
          <w:szCs w:val="24"/>
        </w:rPr>
        <w:t>LDTEC Request</w:t>
      </w:r>
      <w:r>
        <w:rPr>
          <w:i w:val="0"/>
          <w:iCs w:val="0"/>
          <w:sz w:val="24"/>
          <w:szCs w:val="24"/>
        </w:rPr>
        <w:t xml:space="preserve"> submitted.</w:t>
      </w:r>
    </w:p>
    <w:p w14:paraId="352CF894" w14:textId="77777777" w:rsidR="00CA2ECB" w:rsidRDefault="00CA2ECB" w:rsidP="00CA2ECB">
      <w:pPr>
        <w:pStyle w:val="BodyTextIndent"/>
        <w:widowControl/>
        <w:rPr>
          <w:i w:val="0"/>
          <w:iCs w:val="0"/>
          <w:sz w:val="24"/>
          <w:szCs w:val="24"/>
        </w:rPr>
      </w:pPr>
    </w:p>
    <w:p w14:paraId="19491CC3" w14:textId="77777777" w:rsidR="00CA2ECB" w:rsidRDefault="00CA2ECB" w:rsidP="00CA2ECB">
      <w:pPr>
        <w:pStyle w:val="BodyTextIndent"/>
        <w:widowControl/>
        <w:tabs>
          <w:tab w:val="left" w:pos="1134"/>
        </w:tabs>
        <w:ind w:left="1161" w:hanging="1161"/>
        <w:rPr>
          <w:i w:val="0"/>
          <w:iCs w:val="0"/>
          <w:sz w:val="24"/>
          <w:szCs w:val="24"/>
        </w:rPr>
      </w:pPr>
      <w:bookmarkStart w:id="727" w:name="_DV_M443"/>
      <w:bookmarkEnd w:id="727"/>
      <w:r>
        <w:rPr>
          <w:i w:val="0"/>
          <w:iCs w:val="0"/>
          <w:sz w:val="24"/>
          <w:szCs w:val="24"/>
        </w:rPr>
        <w:t>6.32.4.3</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will only be granted within the maximum and minimum range in MW submitted by the </w:t>
      </w:r>
      <w:r>
        <w:rPr>
          <w:b/>
          <w:bCs/>
          <w:i w:val="0"/>
          <w:iCs w:val="0"/>
          <w:sz w:val="24"/>
          <w:szCs w:val="24"/>
        </w:rPr>
        <w:t>User</w:t>
      </w:r>
      <w:r>
        <w:rPr>
          <w:i w:val="0"/>
          <w:iCs w:val="0"/>
          <w:sz w:val="24"/>
          <w:szCs w:val="24"/>
        </w:rPr>
        <w:t>.</w:t>
      </w:r>
    </w:p>
    <w:p w14:paraId="24E113E6" w14:textId="77777777" w:rsidR="00CA2ECB" w:rsidRDefault="00CA2ECB" w:rsidP="00CA2ECB">
      <w:pPr>
        <w:pStyle w:val="BodyTextIndent"/>
        <w:widowControl/>
        <w:rPr>
          <w:i w:val="0"/>
          <w:iCs w:val="0"/>
          <w:sz w:val="24"/>
          <w:szCs w:val="24"/>
        </w:rPr>
      </w:pPr>
    </w:p>
    <w:p w14:paraId="69C514BA" w14:textId="77777777" w:rsidR="00CA2ECB" w:rsidRDefault="00CA2ECB" w:rsidP="00CA2ECB">
      <w:pPr>
        <w:pStyle w:val="BodyTextIndent"/>
        <w:widowControl/>
        <w:tabs>
          <w:tab w:val="left" w:pos="1134"/>
        </w:tabs>
        <w:ind w:left="1161" w:hanging="1161"/>
        <w:rPr>
          <w:i w:val="0"/>
          <w:iCs w:val="0"/>
          <w:sz w:val="24"/>
          <w:szCs w:val="24"/>
        </w:rPr>
      </w:pPr>
      <w:bookmarkStart w:id="728" w:name="_DV_M444"/>
      <w:bookmarkEnd w:id="728"/>
      <w:r>
        <w:rPr>
          <w:i w:val="0"/>
          <w:iCs w:val="0"/>
          <w:sz w:val="24"/>
          <w:szCs w:val="24"/>
        </w:rPr>
        <w:t>6.32.4.5</w:t>
      </w:r>
      <w:r>
        <w:rPr>
          <w:i w:val="0"/>
          <w:iCs w:val="0"/>
          <w:sz w:val="24"/>
          <w:szCs w:val="24"/>
        </w:rPr>
        <w:tab/>
        <w:t xml:space="preserve">No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will be granted if the maximum MW figure in the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would together with the </w:t>
      </w:r>
      <w:r>
        <w:rPr>
          <w:b/>
          <w:bCs/>
          <w:i w:val="0"/>
          <w:iCs w:val="0"/>
          <w:sz w:val="24"/>
          <w:szCs w:val="24"/>
        </w:rPr>
        <w:t>User’s</w:t>
      </w:r>
      <w:r>
        <w:rPr>
          <w:i w:val="0"/>
          <w:iCs w:val="0"/>
          <w:sz w:val="24"/>
          <w:szCs w:val="24"/>
        </w:rPr>
        <w:t xml:space="preserve"> </w:t>
      </w:r>
      <w:r>
        <w:rPr>
          <w:b/>
          <w:bCs/>
          <w:i w:val="0"/>
          <w:iCs w:val="0"/>
          <w:sz w:val="24"/>
          <w:szCs w:val="24"/>
        </w:rPr>
        <w:t>Transmission Entry Capacity</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LDTEC</w:t>
      </w:r>
      <w:r>
        <w:rPr>
          <w:i w:val="0"/>
          <w:iCs w:val="0"/>
          <w:sz w:val="24"/>
          <w:szCs w:val="24"/>
        </w:rPr>
        <w:t xml:space="preserve"> previously granted for any part of the </w:t>
      </w:r>
      <w:r>
        <w:rPr>
          <w:b/>
          <w:bCs/>
          <w:i w:val="0"/>
          <w:iCs w:val="0"/>
          <w:sz w:val="24"/>
          <w:szCs w:val="24"/>
        </w:rPr>
        <w:t>LDTEC Period</w:t>
      </w:r>
      <w:r>
        <w:rPr>
          <w:i w:val="0"/>
          <w:iCs w:val="0"/>
          <w:sz w:val="24"/>
          <w:szCs w:val="24"/>
        </w:rPr>
        <w:t xml:space="preserve">) exceed the total station </w:t>
      </w:r>
      <w:r>
        <w:rPr>
          <w:b/>
          <w:bCs/>
          <w:i w:val="0"/>
          <w:iCs w:val="0"/>
          <w:sz w:val="24"/>
          <w:szCs w:val="24"/>
        </w:rPr>
        <w:t>Connection Entry Capacity</w:t>
      </w:r>
      <w:r>
        <w:rPr>
          <w:i w:val="0"/>
          <w:iCs w:val="0"/>
          <w:sz w:val="24"/>
          <w:szCs w:val="24"/>
        </w:rPr>
        <w:t>.</w:t>
      </w:r>
    </w:p>
    <w:p w14:paraId="48B909EC" w14:textId="77777777" w:rsidR="00CA2ECB" w:rsidRDefault="00CA2ECB" w:rsidP="00CA2ECB">
      <w:pPr>
        <w:pStyle w:val="BodyTextIndent"/>
        <w:widowControl/>
        <w:rPr>
          <w:i w:val="0"/>
          <w:iCs w:val="0"/>
          <w:sz w:val="24"/>
          <w:szCs w:val="24"/>
        </w:rPr>
      </w:pPr>
    </w:p>
    <w:p w14:paraId="7DBE8137" w14:textId="77777777" w:rsidR="00CA2ECB" w:rsidRDefault="00CA2ECB" w:rsidP="00CA2ECB">
      <w:pPr>
        <w:pStyle w:val="BodyTextIndent"/>
        <w:widowControl/>
        <w:tabs>
          <w:tab w:val="left" w:pos="1134"/>
        </w:tabs>
        <w:ind w:left="1161" w:hanging="1161"/>
        <w:rPr>
          <w:i w:val="0"/>
          <w:iCs w:val="0"/>
          <w:sz w:val="24"/>
          <w:szCs w:val="24"/>
        </w:rPr>
      </w:pPr>
      <w:bookmarkStart w:id="729" w:name="_DV_M445"/>
      <w:bookmarkEnd w:id="729"/>
      <w:r>
        <w:rPr>
          <w:i w:val="0"/>
          <w:iCs w:val="0"/>
          <w:sz w:val="24"/>
          <w:szCs w:val="24"/>
        </w:rPr>
        <w:lastRenderedPageBreak/>
        <w:t>6.32.4.6</w:t>
      </w:r>
      <w:r>
        <w:rPr>
          <w:i w:val="0"/>
          <w:iCs w:val="0"/>
          <w:sz w:val="24"/>
          <w:szCs w:val="24"/>
        </w:rPr>
        <w:tab/>
      </w:r>
      <w:r>
        <w:rPr>
          <w:b/>
          <w:bCs/>
          <w:i w:val="0"/>
          <w:iCs w:val="0"/>
          <w:sz w:val="24"/>
          <w:szCs w:val="24"/>
        </w:rPr>
        <w:t>NGC</w:t>
      </w:r>
      <w:r>
        <w:rPr>
          <w:i w:val="0"/>
          <w:iCs w:val="0"/>
          <w:sz w:val="24"/>
          <w:szCs w:val="24"/>
        </w:rPr>
        <w:t xml:space="preserve"> shall no later than seven days and one </w:t>
      </w:r>
      <w:r>
        <w:rPr>
          <w:b/>
          <w:bCs/>
          <w:i w:val="0"/>
          <w:iCs w:val="0"/>
          <w:sz w:val="24"/>
          <w:szCs w:val="24"/>
        </w:rPr>
        <w:t xml:space="preserve">Business Day </w:t>
      </w:r>
      <w:r>
        <w:rPr>
          <w:i w:val="0"/>
          <w:iCs w:val="0"/>
          <w:sz w:val="24"/>
          <w:szCs w:val="24"/>
        </w:rPr>
        <w:t xml:space="preserve">before the start date for the </w:t>
      </w:r>
      <w:r>
        <w:rPr>
          <w:b/>
          <w:bCs/>
          <w:i w:val="0"/>
          <w:iCs w:val="0"/>
          <w:sz w:val="24"/>
          <w:szCs w:val="24"/>
        </w:rPr>
        <w:t>LDTEC Period</w:t>
      </w:r>
      <w:r>
        <w:rPr>
          <w:i w:val="0"/>
          <w:iCs w:val="0"/>
          <w:sz w:val="24"/>
          <w:szCs w:val="24"/>
        </w:rPr>
        <w:t xml:space="preserve">, either make an </w:t>
      </w:r>
      <w:r>
        <w:rPr>
          <w:b/>
          <w:bCs/>
          <w:i w:val="0"/>
          <w:iCs w:val="0"/>
          <w:sz w:val="24"/>
          <w:szCs w:val="24"/>
        </w:rPr>
        <w:t>LDTEC Offer</w:t>
      </w:r>
      <w:r>
        <w:rPr>
          <w:i w:val="0"/>
          <w:iCs w:val="0"/>
          <w:sz w:val="24"/>
          <w:szCs w:val="24"/>
        </w:rPr>
        <w:t xml:space="preserve"> in response to the </w:t>
      </w:r>
      <w:r>
        <w:rPr>
          <w:b/>
          <w:bCs/>
          <w:i w:val="0"/>
          <w:iCs w:val="0"/>
          <w:sz w:val="24"/>
          <w:szCs w:val="24"/>
        </w:rPr>
        <w:t xml:space="preserve">User’s LDTEC Request </w:t>
      </w:r>
      <w:r>
        <w:rPr>
          <w:i w:val="0"/>
          <w:iCs w:val="0"/>
          <w:sz w:val="24"/>
          <w:szCs w:val="24"/>
        </w:rPr>
        <w:t xml:space="preserve">or notify such </w:t>
      </w:r>
      <w:r>
        <w:rPr>
          <w:b/>
          <w:bCs/>
          <w:i w:val="0"/>
          <w:iCs w:val="0"/>
          <w:sz w:val="24"/>
          <w:szCs w:val="24"/>
        </w:rPr>
        <w:t>User</w:t>
      </w:r>
      <w:r>
        <w:rPr>
          <w:i w:val="0"/>
          <w:iCs w:val="0"/>
          <w:sz w:val="24"/>
          <w:szCs w:val="24"/>
        </w:rPr>
        <w:t xml:space="preserve"> that it does not intend to grant an </w:t>
      </w:r>
      <w:r>
        <w:rPr>
          <w:b/>
          <w:bCs/>
          <w:i w:val="0"/>
          <w:iCs w:val="0"/>
          <w:sz w:val="24"/>
          <w:szCs w:val="24"/>
        </w:rPr>
        <w:t>LDTEC Request</w:t>
      </w:r>
      <w:r>
        <w:rPr>
          <w:i w:val="0"/>
          <w:iCs w:val="0"/>
          <w:sz w:val="24"/>
          <w:szCs w:val="24"/>
        </w:rPr>
        <w:t>.</w:t>
      </w:r>
    </w:p>
    <w:p w14:paraId="10701D0F" w14:textId="77777777" w:rsidR="00CA2ECB" w:rsidRDefault="00CA2ECB" w:rsidP="00CA2ECB">
      <w:pPr>
        <w:pStyle w:val="BodyTextIndent"/>
        <w:widowControl/>
        <w:tabs>
          <w:tab w:val="left" w:pos="774"/>
        </w:tabs>
        <w:ind w:left="1419" w:hanging="1419"/>
        <w:rPr>
          <w:i w:val="0"/>
          <w:iCs w:val="0"/>
          <w:color w:val="FF0000"/>
          <w:u w:val="single"/>
        </w:rPr>
      </w:pPr>
    </w:p>
    <w:p w14:paraId="38178884" w14:textId="77777777" w:rsidR="00CA2ECB" w:rsidRDefault="00CA2ECB" w:rsidP="00CA2ECB">
      <w:pPr>
        <w:pStyle w:val="BodyTextIndent"/>
        <w:widowControl/>
        <w:ind w:left="1134" w:hanging="1134"/>
        <w:rPr>
          <w:b/>
          <w:bCs/>
          <w:i w:val="0"/>
          <w:iCs w:val="0"/>
          <w:sz w:val="24"/>
          <w:szCs w:val="24"/>
        </w:rPr>
      </w:pPr>
      <w:bookmarkStart w:id="730" w:name="_DV_M446"/>
      <w:bookmarkEnd w:id="730"/>
      <w:r>
        <w:rPr>
          <w:b/>
          <w:bCs/>
          <w:i w:val="0"/>
          <w:iCs w:val="0"/>
          <w:sz w:val="24"/>
          <w:szCs w:val="24"/>
        </w:rPr>
        <w:t>6.32.5</w:t>
      </w:r>
      <w:r>
        <w:rPr>
          <w:b/>
          <w:bCs/>
          <w:i w:val="0"/>
          <w:iCs w:val="0"/>
          <w:sz w:val="24"/>
          <w:szCs w:val="24"/>
        </w:rPr>
        <w:tab/>
        <w:t>Charging, Invoicing and Payment</w:t>
      </w:r>
    </w:p>
    <w:p w14:paraId="79DCEF0A" w14:textId="77777777" w:rsidR="00CA2ECB" w:rsidRDefault="00CA2ECB" w:rsidP="00CA2ECB">
      <w:pPr>
        <w:pStyle w:val="BodyTextIndent"/>
        <w:widowControl/>
        <w:tabs>
          <w:tab w:val="left" w:pos="774"/>
        </w:tabs>
        <w:ind w:left="1419" w:hanging="1419"/>
        <w:rPr>
          <w:i w:val="0"/>
          <w:iCs w:val="0"/>
          <w:sz w:val="24"/>
          <w:szCs w:val="24"/>
        </w:rPr>
      </w:pPr>
    </w:p>
    <w:p w14:paraId="2BCB5097" w14:textId="77777777" w:rsidR="00CA2ECB" w:rsidRDefault="00CA2ECB" w:rsidP="00CA2ECB">
      <w:pPr>
        <w:pStyle w:val="BodyTextIndent"/>
        <w:widowControl/>
        <w:tabs>
          <w:tab w:val="left" w:pos="1161"/>
        </w:tabs>
        <w:ind w:left="1161" w:hanging="1161"/>
        <w:rPr>
          <w:i w:val="0"/>
          <w:iCs w:val="0"/>
          <w:sz w:val="24"/>
          <w:szCs w:val="24"/>
        </w:rPr>
      </w:pPr>
      <w:bookmarkStart w:id="731" w:name="_DV_M447"/>
      <w:bookmarkEnd w:id="731"/>
      <w:r>
        <w:rPr>
          <w:i w:val="0"/>
          <w:iCs w:val="0"/>
          <w:sz w:val="24"/>
          <w:szCs w:val="24"/>
        </w:rPr>
        <w:t>6.32.5.1</w:t>
      </w:r>
      <w:r>
        <w:rPr>
          <w:i w:val="0"/>
          <w:iCs w:val="0"/>
          <w:sz w:val="24"/>
          <w:szCs w:val="24"/>
        </w:rPr>
        <w:tab/>
        <w:t xml:space="preserve">Each </w:t>
      </w:r>
      <w:r>
        <w:rPr>
          <w:b/>
          <w:bCs/>
          <w:i w:val="0"/>
          <w:iCs w:val="0"/>
          <w:sz w:val="24"/>
          <w:szCs w:val="24"/>
        </w:rPr>
        <w:t>User</w:t>
      </w:r>
      <w:r>
        <w:rPr>
          <w:i w:val="0"/>
          <w:iCs w:val="0"/>
          <w:sz w:val="24"/>
          <w:szCs w:val="24"/>
        </w:rPr>
        <w:t xml:space="preserve"> must pay the </w:t>
      </w:r>
      <w:r>
        <w:rPr>
          <w:b/>
          <w:bCs/>
          <w:i w:val="0"/>
          <w:iCs w:val="0"/>
          <w:sz w:val="24"/>
          <w:szCs w:val="24"/>
        </w:rPr>
        <w:t>LDTEC Charge</w:t>
      </w:r>
      <w:r>
        <w:rPr>
          <w:i w:val="0"/>
          <w:iCs w:val="0"/>
          <w:sz w:val="24"/>
          <w:szCs w:val="24"/>
        </w:rPr>
        <w:t xml:space="preserve"> even if the </w:t>
      </w:r>
      <w:r>
        <w:rPr>
          <w:b/>
          <w:bCs/>
          <w:i w:val="0"/>
          <w:iCs w:val="0"/>
          <w:sz w:val="24"/>
          <w:szCs w:val="24"/>
        </w:rPr>
        <w:t>User</w:t>
      </w:r>
      <w:r>
        <w:rPr>
          <w:i w:val="0"/>
          <w:iCs w:val="0"/>
          <w:sz w:val="24"/>
          <w:szCs w:val="24"/>
        </w:rPr>
        <w:t xml:space="preserve"> does not use the corresponding </w:t>
      </w:r>
      <w:r>
        <w:rPr>
          <w:b/>
          <w:bCs/>
          <w:i w:val="0"/>
          <w:iCs w:val="0"/>
          <w:sz w:val="24"/>
          <w:szCs w:val="24"/>
        </w:rPr>
        <w:t>LDTEC</w:t>
      </w:r>
      <w:r>
        <w:rPr>
          <w:i w:val="0"/>
          <w:iCs w:val="0"/>
          <w:sz w:val="24"/>
          <w:szCs w:val="24"/>
        </w:rPr>
        <w:t>.</w:t>
      </w:r>
    </w:p>
    <w:p w14:paraId="31DF715F" w14:textId="77777777" w:rsidR="00CA2ECB" w:rsidRDefault="00CA2ECB" w:rsidP="00CA2ECB">
      <w:pPr>
        <w:pStyle w:val="BodyTextIndent"/>
        <w:widowControl/>
        <w:tabs>
          <w:tab w:val="left" w:pos="774"/>
        </w:tabs>
        <w:rPr>
          <w:i w:val="0"/>
          <w:iCs w:val="0"/>
          <w:sz w:val="24"/>
          <w:szCs w:val="24"/>
        </w:rPr>
      </w:pPr>
    </w:p>
    <w:p w14:paraId="640D0C0C" w14:textId="77777777" w:rsidR="00CA2ECB" w:rsidRDefault="00CA2ECB" w:rsidP="00CA2ECB">
      <w:pPr>
        <w:pStyle w:val="BodyTextIndent"/>
        <w:widowControl/>
        <w:tabs>
          <w:tab w:val="left" w:pos="1134"/>
        </w:tabs>
        <w:ind w:left="1161" w:hanging="1161"/>
        <w:rPr>
          <w:i w:val="0"/>
          <w:iCs w:val="0"/>
          <w:sz w:val="24"/>
          <w:szCs w:val="24"/>
        </w:rPr>
      </w:pPr>
      <w:bookmarkStart w:id="732" w:name="_DV_M448"/>
      <w:bookmarkEnd w:id="732"/>
      <w:r>
        <w:rPr>
          <w:i w:val="0"/>
          <w:iCs w:val="0"/>
          <w:sz w:val="24"/>
          <w:szCs w:val="24"/>
        </w:rPr>
        <w:t>6.32.5.2</w:t>
      </w:r>
      <w:r>
        <w:rPr>
          <w:i w:val="0"/>
          <w:iCs w:val="0"/>
          <w:sz w:val="24"/>
          <w:szCs w:val="24"/>
        </w:rPr>
        <w:tab/>
        <w:t xml:space="preserve">The provisions of Section 3 shall apply in respect of the </w:t>
      </w:r>
      <w:r>
        <w:rPr>
          <w:b/>
          <w:bCs/>
          <w:i w:val="0"/>
          <w:iCs w:val="0"/>
          <w:sz w:val="24"/>
          <w:szCs w:val="24"/>
        </w:rPr>
        <w:t>LDTEC</w:t>
      </w:r>
      <w:r>
        <w:rPr>
          <w:i w:val="0"/>
          <w:iCs w:val="0"/>
          <w:sz w:val="24"/>
          <w:szCs w:val="24"/>
        </w:rPr>
        <w:t xml:space="preserve"> </w:t>
      </w:r>
      <w:r>
        <w:rPr>
          <w:b/>
          <w:bCs/>
          <w:i w:val="0"/>
          <w:iCs w:val="0"/>
          <w:sz w:val="24"/>
          <w:szCs w:val="24"/>
        </w:rPr>
        <w:t>Charge</w:t>
      </w:r>
      <w:r>
        <w:rPr>
          <w:i w:val="0"/>
          <w:iCs w:val="0"/>
          <w:sz w:val="24"/>
          <w:szCs w:val="24"/>
        </w:rPr>
        <w:t>.</w:t>
      </w:r>
    </w:p>
    <w:p w14:paraId="63940D96" w14:textId="77777777" w:rsidR="00CA2ECB" w:rsidRDefault="00CA2ECB" w:rsidP="00CA2ECB">
      <w:pPr>
        <w:pStyle w:val="BodyTextIndent"/>
        <w:widowControl/>
        <w:tabs>
          <w:tab w:val="left" w:pos="774"/>
        </w:tabs>
        <w:rPr>
          <w:i w:val="0"/>
          <w:iCs w:val="0"/>
          <w:sz w:val="24"/>
          <w:szCs w:val="24"/>
        </w:rPr>
      </w:pPr>
    </w:p>
    <w:p w14:paraId="41DA1C8B" w14:textId="77777777" w:rsidR="00CA2ECB" w:rsidRDefault="00CA2ECB" w:rsidP="00CA2ECB">
      <w:pPr>
        <w:pStyle w:val="BodyTextIndent"/>
        <w:widowControl/>
        <w:tabs>
          <w:tab w:val="left" w:pos="1134"/>
        </w:tabs>
        <w:ind w:left="1161" w:hanging="1161"/>
        <w:rPr>
          <w:i w:val="0"/>
          <w:iCs w:val="0"/>
          <w:sz w:val="24"/>
          <w:szCs w:val="24"/>
        </w:rPr>
      </w:pPr>
      <w:bookmarkStart w:id="733" w:name="_DV_M449"/>
      <w:bookmarkEnd w:id="733"/>
      <w:r>
        <w:rPr>
          <w:i w:val="0"/>
          <w:iCs w:val="0"/>
          <w:sz w:val="24"/>
          <w:szCs w:val="24"/>
        </w:rPr>
        <w:t>6.32.5.3</w:t>
      </w:r>
      <w:r>
        <w:rPr>
          <w:i w:val="0"/>
          <w:iCs w:val="0"/>
          <w:sz w:val="24"/>
          <w:szCs w:val="24"/>
        </w:rPr>
        <w:tab/>
        <w:t xml:space="preserve">The provisions of Section 6.6 shall apply in respect of payment of the </w:t>
      </w:r>
      <w:r>
        <w:rPr>
          <w:b/>
          <w:bCs/>
          <w:i w:val="0"/>
          <w:iCs w:val="0"/>
          <w:sz w:val="24"/>
          <w:szCs w:val="24"/>
        </w:rPr>
        <w:t>LDTEC Charge</w:t>
      </w:r>
      <w:r>
        <w:rPr>
          <w:i w:val="0"/>
          <w:iCs w:val="0"/>
          <w:sz w:val="24"/>
          <w:szCs w:val="24"/>
        </w:rPr>
        <w:t>.</w:t>
      </w:r>
    </w:p>
    <w:p w14:paraId="6785CD4C" w14:textId="77777777" w:rsidR="00CA2ECB" w:rsidRDefault="00CA2ECB" w:rsidP="00CA2ECB">
      <w:pPr>
        <w:pStyle w:val="BodyTextIndent"/>
        <w:widowControl/>
        <w:tabs>
          <w:tab w:val="left" w:pos="1134"/>
        </w:tabs>
        <w:ind w:left="1161" w:hanging="1161"/>
        <w:rPr>
          <w:i w:val="0"/>
          <w:iCs w:val="0"/>
          <w:sz w:val="24"/>
          <w:szCs w:val="24"/>
        </w:rPr>
      </w:pPr>
    </w:p>
    <w:p w14:paraId="1321BD6B" w14:textId="77777777" w:rsidR="00CA2ECB" w:rsidRDefault="00CA2ECB" w:rsidP="00CA2ECB">
      <w:pPr>
        <w:pStyle w:val="BodyTextIndent"/>
        <w:widowControl/>
        <w:tabs>
          <w:tab w:val="left" w:pos="1134"/>
        </w:tabs>
        <w:ind w:left="1134" w:hanging="1134"/>
        <w:rPr>
          <w:b/>
          <w:bCs/>
          <w:i w:val="0"/>
          <w:iCs w:val="0"/>
          <w:sz w:val="24"/>
          <w:szCs w:val="24"/>
        </w:rPr>
      </w:pPr>
      <w:bookmarkStart w:id="734" w:name="_DV_M450"/>
      <w:bookmarkEnd w:id="734"/>
      <w:r>
        <w:rPr>
          <w:b/>
          <w:bCs/>
          <w:i w:val="0"/>
          <w:iCs w:val="0"/>
          <w:sz w:val="24"/>
          <w:szCs w:val="24"/>
        </w:rPr>
        <w:t>6.32.6</w:t>
      </w:r>
      <w:r>
        <w:rPr>
          <w:b/>
          <w:bCs/>
          <w:i w:val="0"/>
          <w:iCs w:val="0"/>
          <w:sz w:val="24"/>
          <w:szCs w:val="24"/>
        </w:rPr>
        <w:tab/>
        <w:t>LDTEC Offers</w:t>
      </w:r>
    </w:p>
    <w:p w14:paraId="106C7F6D" w14:textId="77777777" w:rsidR="00CA2ECB" w:rsidRDefault="00CA2ECB" w:rsidP="00CA2ECB">
      <w:pPr>
        <w:pStyle w:val="BodyTextIndent"/>
        <w:widowControl/>
        <w:rPr>
          <w:i w:val="0"/>
          <w:iCs w:val="0"/>
          <w:sz w:val="24"/>
          <w:szCs w:val="24"/>
        </w:rPr>
      </w:pPr>
    </w:p>
    <w:p w14:paraId="2D612C00" w14:textId="77777777" w:rsidR="00CA2ECB" w:rsidRDefault="00CA2ECB" w:rsidP="00CA2ECB">
      <w:pPr>
        <w:pStyle w:val="BodyTextIndent"/>
        <w:widowControl/>
        <w:tabs>
          <w:tab w:val="left" w:pos="1161"/>
        </w:tabs>
        <w:ind w:hanging="720"/>
        <w:rPr>
          <w:i w:val="0"/>
          <w:iCs w:val="0"/>
          <w:sz w:val="24"/>
          <w:szCs w:val="24"/>
        </w:rPr>
      </w:pPr>
      <w:bookmarkStart w:id="735" w:name="_DV_M451"/>
      <w:bookmarkEnd w:id="735"/>
      <w:r>
        <w:rPr>
          <w:i w:val="0"/>
          <w:iCs w:val="0"/>
          <w:sz w:val="24"/>
          <w:szCs w:val="24"/>
        </w:rPr>
        <w:t>6.32.6.1</w:t>
      </w:r>
      <w:r>
        <w:rPr>
          <w:i w:val="0"/>
          <w:iCs w:val="0"/>
          <w:sz w:val="24"/>
          <w:szCs w:val="24"/>
        </w:rPr>
        <w:tab/>
        <w:t xml:space="preserve">An </w:t>
      </w:r>
      <w:r>
        <w:rPr>
          <w:b/>
          <w:bCs/>
          <w:i w:val="0"/>
          <w:iCs w:val="0"/>
          <w:sz w:val="24"/>
          <w:szCs w:val="24"/>
        </w:rPr>
        <w:t>LDTEC Block Offer</w:t>
      </w:r>
      <w:r>
        <w:rPr>
          <w:i w:val="0"/>
          <w:iCs w:val="0"/>
          <w:sz w:val="24"/>
          <w:szCs w:val="24"/>
        </w:rPr>
        <w:t xml:space="preserve"> shall:</w:t>
      </w:r>
    </w:p>
    <w:p w14:paraId="03E1C6B5" w14:textId="77777777" w:rsidR="00CA2ECB" w:rsidRDefault="00CA2ECB" w:rsidP="00CA2ECB">
      <w:pPr>
        <w:pStyle w:val="BodyTextIndent"/>
        <w:widowControl/>
        <w:rPr>
          <w:i w:val="0"/>
          <w:iCs w:val="0"/>
          <w:sz w:val="24"/>
          <w:szCs w:val="24"/>
        </w:rPr>
      </w:pPr>
    </w:p>
    <w:p w14:paraId="0790C4E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36" w:name="_DV_M452"/>
      <w:bookmarkEnd w:id="736"/>
      <w:r>
        <w:rPr>
          <w:i w:val="0"/>
          <w:iCs w:val="0"/>
          <w:sz w:val="24"/>
          <w:szCs w:val="24"/>
        </w:rPr>
        <w:tab/>
        <w:t>(i)</w:t>
      </w:r>
      <w:r>
        <w:rPr>
          <w:i w:val="0"/>
          <w:iCs w:val="0"/>
          <w:sz w:val="24"/>
          <w:szCs w:val="24"/>
        </w:rPr>
        <w:tab/>
        <w:t xml:space="preserve">state the </w:t>
      </w:r>
      <w:r>
        <w:rPr>
          <w:b/>
          <w:bCs/>
          <w:i w:val="0"/>
          <w:iCs w:val="0"/>
          <w:sz w:val="24"/>
          <w:szCs w:val="24"/>
        </w:rPr>
        <w:t>LDTEC Profile</w:t>
      </w:r>
      <w:r>
        <w:rPr>
          <w:i w:val="0"/>
          <w:iCs w:val="0"/>
          <w:sz w:val="24"/>
          <w:szCs w:val="24"/>
        </w:rPr>
        <w:t xml:space="preserve"> ;</w:t>
      </w:r>
    </w:p>
    <w:p w14:paraId="57DE9FC4" w14:textId="77777777" w:rsidR="00CA2ECB" w:rsidRDefault="00CA2ECB" w:rsidP="00CA2ECB">
      <w:pPr>
        <w:pStyle w:val="BodyTextIndent"/>
        <w:widowControl/>
        <w:tabs>
          <w:tab w:val="left" w:pos="1161"/>
        </w:tabs>
        <w:ind w:left="1806" w:hanging="1806"/>
        <w:rPr>
          <w:i w:val="0"/>
          <w:iCs w:val="0"/>
          <w:color w:val="FF0000"/>
          <w:u w:val="single"/>
        </w:rPr>
      </w:pPr>
    </w:p>
    <w:p w14:paraId="12A417D8" w14:textId="77777777" w:rsidR="00CA2ECB" w:rsidRDefault="00CA2ECB" w:rsidP="00CA2ECB">
      <w:pPr>
        <w:pStyle w:val="BodyTextIndent"/>
        <w:widowControl/>
        <w:tabs>
          <w:tab w:val="left" w:pos="1161"/>
          <w:tab w:val="left" w:pos="1843"/>
        </w:tabs>
        <w:ind w:left="1806" w:hanging="672"/>
        <w:rPr>
          <w:i w:val="0"/>
          <w:iCs w:val="0"/>
          <w:sz w:val="24"/>
          <w:szCs w:val="24"/>
        </w:rPr>
      </w:pPr>
      <w:bookmarkStart w:id="737" w:name="_DV_M453"/>
      <w:bookmarkEnd w:id="737"/>
      <w:r>
        <w:rPr>
          <w:i w:val="0"/>
          <w:iCs w:val="0"/>
          <w:sz w:val="24"/>
          <w:szCs w:val="24"/>
        </w:rPr>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 xml:space="preserve">LDTEC Profile </w:t>
      </w:r>
      <w:r>
        <w:rPr>
          <w:i w:val="0"/>
          <w:iCs w:val="0"/>
          <w:sz w:val="24"/>
          <w:szCs w:val="24"/>
        </w:rPr>
        <w:t xml:space="preserve">and 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for which this applies; and </w:t>
      </w:r>
    </w:p>
    <w:p w14:paraId="3C3373B0" w14:textId="77777777" w:rsidR="00CA2ECB" w:rsidRDefault="00CA2ECB" w:rsidP="00CA2ECB">
      <w:pPr>
        <w:pStyle w:val="BodyTextIndent"/>
        <w:widowControl/>
        <w:tabs>
          <w:tab w:val="left" w:pos="1161"/>
          <w:tab w:val="left" w:pos="1843"/>
        </w:tabs>
        <w:ind w:left="1806" w:hanging="672"/>
        <w:rPr>
          <w:i w:val="0"/>
          <w:iCs w:val="0"/>
          <w:sz w:val="24"/>
          <w:szCs w:val="24"/>
        </w:rPr>
      </w:pPr>
    </w:p>
    <w:p w14:paraId="1CEA05F3" w14:textId="77777777" w:rsidR="00CA2ECB" w:rsidRDefault="00CA2ECB" w:rsidP="00CA2ECB">
      <w:pPr>
        <w:pStyle w:val="BodyTextIndent"/>
        <w:widowControl/>
        <w:numPr>
          <w:ilvl w:val="0"/>
          <w:numId w:val="34"/>
        </w:numPr>
        <w:tabs>
          <w:tab w:val="left" w:pos="1854"/>
          <w:tab w:val="num" w:pos="2041"/>
        </w:tabs>
        <w:rPr>
          <w:i w:val="0"/>
          <w:iCs w:val="0"/>
          <w:sz w:val="24"/>
          <w:szCs w:val="24"/>
        </w:rPr>
      </w:pPr>
      <w:bookmarkStart w:id="738" w:name="_DV_M454"/>
      <w:bookmarkEnd w:id="738"/>
      <w:r>
        <w:rPr>
          <w:i w:val="0"/>
          <w:iCs w:val="0"/>
          <w:sz w:val="24"/>
          <w:szCs w:val="24"/>
        </w:rPr>
        <w:t xml:space="preserve">be open for acceptance by the </w:t>
      </w:r>
      <w:r>
        <w:rPr>
          <w:b/>
          <w:bCs/>
          <w:i w:val="0"/>
          <w:iCs w:val="0"/>
          <w:sz w:val="24"/>
          <w:szCs w:val="24"/>
        </w:rPr>
        <w:t>User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Offer</w:t>
      </w:r>
      <w:r>
        <w:rPr>
          <w:i w:val="0"/>
          <w:iCs w:val="0"/>
          <w:sz w:val="24"/>
          <w:szCs w:val="24"/>
        </w:rPr>
        <w:t>.</w:t>
      </w:r>
    </w:p>
    <w:p w14:paraId="58F2FB0A" w14:textId="77777777" w:rsidR="00CA2ECB" w:rsidRDefault="00CA2ECB" w:rsidP="00CA2ECB">
      <w:pPr>
        <w:pStyle w:val="BodyTextIndent"/>
        <w:widowControl/>
        <w:tabs>
          <w:tab w:val="left" w:pos="1161"/>
        </w:tabs>
        <w:ind w:left="1161"/>
        <w:rPr>
          <w:i w:val="0"/>
          <w:iCs w:val="0"/>
          <w:sz w:val="24"/>
          <w:szCs w:val="24"/>
        </w:rPr>
      </w:pPr>
    </w:p>
    <w:p w14:paraId="7C959E93" w14:textId="77777777" w:rsidR="00CA2ECB" w:rsidRDefault="00CA2ECB" w:rsidP="00CA2ECB">
      <w:pPr>
        <w:pStyle w:val="BodyTextIndent"/>
        <w:widowControl/>
        <w:tabs>
          <w:tab w:val="left" w:pos="1161"/>
        </w:tabs>
        <w:ind w:hanging="720"/>
        <w:rPr>
          <w:i w:val="0"/>
          <w:iCs w:val="0"/>
          <w:sz w:val="24"/>
          <w:szCs w:val="24"/>
        </w:rPr>
      </w:pPr>
      <w:bookmarkStart w:id="739" w:name="_DV_M455"/>
      <w:bookmarkEnd w:id="739"/>
      <w:r>
        <w:rPr>
          <w:i w:val="0"/>
          <w:iCs w:val="0"/>
          <w:sz w:val="24"/>
          <w:szCs w:val="24"/>
        </w:rPr>
        <w:t>6.32.6.2</w:t>
      </w:r>
      <w:r>
        <w:rPr>
          <w:i w:val="0"/>
          <w:iCs w:val="0"/>
          <w:sz w:val="24"/>
          <w:szCs w:val="24"/>
        </w:rPr>
        <w:tab/>
        <w:t xml:space="preserve">An </w:t>
      </w:r>
      <w:r>
        <w:rPr>
          <w:b/>
          <w:bCs/>
          <w:i w:val="0"/>
          <w:iCs w:val="0"/>
          <w:sz w:val="24"/>
          <w:szCs w:val="24"/>
        </w:rPr>
        <w:t>LDTEC Indicative Block Offer</w:t>
      </w:r>
      <w:r>
        <w:rPr>
          <w:i w:val="0"/>
          <w:iCs w:val="0"/>
          <w:sz w:val="24"/>
          <w:szCs w:val="24"/>
        </w:rPr>
        <w:t xml:space="preserve"> shall:</w:t>
      </w:r>
    </w:p>
    <w:p w14:paraId="12F1557B" w14:textId="77777777" w:rsidR="00CA2ECB" w:rsidRDefault="00CA2ECB" w:rsidP="00CA2ECB">
      <w:pPr>
        <w:pStyle w:val="BodyTextIndent"/>
        <w:widowControl/>
        <w:rPr>
          <w:i w:val="0"/>
          <w:iCs w:val="0"/>
          <w:color w:val="FF0000"/>
          <w:u w:val="single"/>
        </w:rPr>
      </w:pPr>
    </w:p>
    <w:p w14:paraId="4F690EB3"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40" w:name="_DV_M456"/>
      <w:bookmarkEnd w:id="740"/>
      <w:r>
        <w:rPr>
          <w:i w:val="0"/>
          <w:iCs w:val="0"/>
          <w:sz w:val="24"/>
          <w:szCs w:val="24"/>
        </w:rPr>
        <w:tab/>
        <w:t>(i)</w:t>
      </w:r>
      <w:r>
        <w:rPr>
          <w:i w:val="0"/>
          <w:iCs w:val="0"/>
          <w:sz w:val="24"/>
          <w:szCs w:val="24"/>
        </w:rPr>
        <w:tab/>
        <w:t xml:space="preserve">state the </w:t>
      </w:r>
      <w:r>
        <w:rPr>
          <w:b/>
          <w:bCs/>
          <w:i w:val="0"/>
          <w:iCs w:val="0"/>
          <w:sz w:val="24"/>
          <w:szCs w:val="24"/>
        </w:rPr>
        <w:t>LDTEC Indicative Profile</w:t>
      </w:r>
      <w:r>
        <w:rPr>
          <w:i w:val="0"/>
          <w:iCs w:val="0"/>
          <w:sz w:val="24"/>
          <w:szCs w:val="24"/>
        </w:rPr>
        <w:t xml:space="preserve"> ;</w:t>
      </w:r>
    </w:p>
    <w:p w14:paraId="0C65B9A7" w14:textId="77777777" w:rsidR="00CA2ECB" w:rsidRDefault="00CA2ECB" w:rsidP="00CA2ECB">
      <w:pPr>
        <w:pStyle w:val="BodyTextIndent"/>
        <w:widowControl/>
        <w:tabs>
          <w:tab w:val="left" w:pos="1161"/>
        </w:tabs>
        <w:ind w:left="1806" w:hanging="1806"/>
        <w:rPr>
          <w:i w:val="0"/>
          <w:iCs w:val="0"/>
          <w:sz w:val="24"/>
          <w:szCs w:val="24"/>
        </w:rPr>
      </w:pPr>
    </w:p>
    <w:p w14:paraId="3590003A" w14:textId="77777777" w:rsidR="00CA2ECB" w:rsidRDefault="00CA2ECB" w:rsidP="00CA2ECB">
      <w:pPr>
        <w:pStyle w:val="BodyTextIndent"/>
        <w:widowControl/>
        <w:numPr>
          <w:ilvl w:val="0"/>
          <w:numId w:val="31"/>
        </w:numPr>
        <w:tabs>
          <w:tab w:val="left" w:pos="1854"/>
        </w:tabs>
        <w:rPr>
          <w:b/>
          <w:bCs/>
          <w:i w:val="0"/>
          <w:iCs w:val="0"/>
          <w:sz w:val="24"/>
          <w:szCs w:val="24"/>
        </w:rPr>
      </w:pPr>
      <w:bookmarkStart w:id="741" w:name="_DV_M457"/>
      <w:bookmarkEnd w:id="741"/>
      <w:r>
        <w:rPr>
          <w:i w:val="0"/>
          <w:iCs w:val="0"/>
          <w:sz w:val="24"/>
          <w:szCs w:val="24"/>
        </w:rPr>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 xml:space="preserve">LDTEC Indicative Profile </w:t>
      </w:r>
      <w:r>
        <w:rPr>
          <w:i w:val="0"/>
          <w:iCs w:val="0"/>
          <w:sz w:val="24"/>
          <w:szCs w:val="24"/>
        </w:rPr>
        <w:t xml:space="preserve"> and</w:t>
      </w:r>
      <w:r>
        <w:rPr>
          <w:b/>
          <w:bCs/>
          <w:i w:val="0"/>
          <w:iCs w:val="0"/>
          <w:sz w:val="24"/>
          <w:szCs w:val="24"/>
        </w:rPr>
        <w:t xml:space="preserve"> </w:t>
      </w:r>
      <w:r>
        <w:rPr>
          <w:i w:val="0"/>
          <w:iCs w:val="0"/>
          <w:sz w:val="24"/>
          <w:szCs w:val="24"/>
        </w:rPr>
        <w:t xml:space="preserve">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for which this applies;</w:t>
      </w:r>
    </w:p>
    <w:p w14:paraId="706592A0" w14:textId="77777777" w:rsidR="00CA2ECB" w:rsidRDefault="00CA2ECB" w:rsidP="00CA2ECB">
      <w:pPr>
        <w:pStyle w:val="BodyTextIndent"/>
        <w:widowControl/>
        <w:tabs>
          <w:tab w:val="left" w:pos="1161"/>
          <w:tab w:val="left" w:pos="1843"/>
        </w:tabs>
        <w:ind w:left="1134"/>
        <w:rPr>
          <w:b/>
          <w:bCs/>
          <w:i w:val="0"/>
          <w:iCs w:val="0"/>
          <w:sz w:val="24"/>
          <w:szCs w:val="24"/>
        </w:rPr>
      </w:pPr>
    </w:p>
    <w:p w14:paraId="03B6F100" w14:textId="77777777" w:rsidR="00CA2ECB" w:rsidRDefault="00CA2ECB" w:rsidP="00CA2ECB">
      <w:pPr>
        <w:pStyle w:val="BodyTextIndent"/>
        <w:widowControl/>
        <w:numPr>
          <w:ilvl w:val="0"/>
          <w:numId w:val="31"/>
        </w:numPr>
        <w:tabs>
          <w:tab w:val="left" w:pos="1854"/>
        </w:tabs>
        <w:rPr>
          <w:i w:val="0"/>
          <w:iCs w:val="0"/>
          <w:sz w:val="24"/>
          <w:szCs w:val="24"/>
        </w:rPr>
      </w:pPr>
      <w:bookmarkStart w:id="742" w:name="_DV_M458"/>
      <w:bookmarkEnd w:id="742"/>
      <w:r>
        <w:rPr>
          <w:i w:val="0"/>
          <w:iCs w:val="0"/>
          <w:sz w:val="24"/>
          <w:szCs w:val="24"/>
        </w:rPr>
        <w:t xml:space="preserve">state the </w:t>
      </w:r>
      <w:r>
        <w:rPr>
          <w:b/>
          <w:bCs/>
          <w:i w:val="0"/>
          <w:iCs w:val="0"/>
          <w:sz w:val="24"/>
          <w:szCs w:val="24"/>
        </w:rPr>
        <w:t xml:space="preserve">Available LDTEC </w:t>
      </w:r>
      <w:r>
        <w:rPr>
          <w:i w:val="0"/>
          <w:iCs w:val="0"/>
          <w:sz w:val="24"/>
          <w:szCs w:val="24"/>
        </w:rPr>
        <w:t>for the first</w:t>
      </w:r>
      <w:r>
        <w:rPr>
          <w:b/>
          <w:bCs/>
          <w:i w:val="0"/>
          <w:iCs w:val="0"/>
          <w:sz w:val="24"/>
          <w:szCs w:val="24"/>
        </w:rPr>
        <w:t xml:space="preserve"> </w:t>
      </w:r>
      <w:r>
        <w:rPr>
          <w:i w:val="0"/>
          <w:iCs w:val="0"/>
          <w:sz w:val="24"/>
          <w:szCs w:val="24"/>
        </w:rPr>
        <w:t>seven</w:t>
      </w:r>
      <w:r>
        <w:rPr>
          <w:b/>
          <w:bCs/>
          <w:i w:val="0"/>
          <w:iCs w:val="0"/>
          <w:sz w:val="24"/>
          <w:szCs w:val="24"/>
        </w:rPr>
        <w:t xml:space="preserve"> LDTEC Weeks </w:t>
      </w:r>
      <w:r>
        <w:rPr>
          <w:i w:val="0"/>
          <w:iCs w:val="0"/>
          <w:sz w:val="24"/>
          <w:szCs w:val="24"/>
        </w:rPr>
        <w:t>within the</w:t>
      </w:r>
      <w:r>
        <w:rPr>
          <w:b/>
          <w:bCs/>
          <w:i w:val="0"/>
          <w:iCs w:val="0"/>
          <w:sz w:val="24"/>
          <w:szCs w:val="24"/>
        </w:rPr>
        <w:t xml:space="preserve"> LDTEC Indicative Profile; </w:t>
      </w:r>
      <w:r>
        <w:rPr>
          <w:i w:val="0"/>
          <w:iCs w:val="0"/>
          <w:sz w:val="24"/>
          <w:szCs w:val="24"/>
        </w:rPr>
        <w:t xml:space="preserve">and </w:t>
      </w:r>
    </w:p>
    <w:p w14:paraId="1C483DA2" w14:textId="77777777" w:rsidR="00CA2ECB" w:rsidRDefault="00CA2ECB" w:rsidP="00CA2ECB">
      <w:pPr>
        <w:pStyle w:val="BodyTextIndent"/>
        <w:widowControl/>
        <w:tabs>
          <w:tab w:val="left" w:pos="1161"/>
        </w:tabs>
        <w:ind w:left="0"/>
        <w:rPr>
          <w:i w:val="0"/>
          <w:iCs w:val="0"/>
          <w:sz w:val="24"/>
          <w:szCs w:val="24"/>
        </w:rPr>
      </w:pPr>
    </w:p>
    <w:p w14:paraId="1A711EE9" w14:textId="77777777" w:rsidR="00CA2ECB" w:rsidRDefault="00CA2ECB" w:rsidP="00CA2ECB">
      <w:pPr>
        <w:pStyle w:val="BodyTextIndent"/>
        <w:widowControl/>
        <w:numPr>
          <w:ilvl w:val="0"/>
          <w:numId w:val="31"/>
        </w:numPr>
        <w:tabs>
          <w:tab w:val="left" w:pos="1854"/>
        </w:tabs>
        <w:rPr>
          <w:i w:val="0"/>
          <w:iCs w:val="0"/>
          <w:sz w:val="24"/>
          <w:szCs w:val="24"/>
        </w:rPr>
      </w:pPr>
      <w:bookmarkStart w:id="743" w:name="_DV_M459"/>
      <w:bookmarkEnd w:id="743"/>
      <w:r>
        <w:rPr>
          <w:i w:val="0"/>
          <w:iCs w:val="0"/>
          <w:sz w:val="24"/>
          <w:szCs w:val="24"/>
        </w:rPr>
        <w:t xml:space="preserve">and be open for acceptance by the </w:t>
      </w:r>
      <w:r>
        <w:rPr>
          <w:b/>
          <w:bCs/>
          <w:i w:val="0"/>
          <w:iCs w:val="0"/>
          <w:sz w:val="24"/>
          <w:szCs w:val="24"/>
        </w:rPr>
        <w:t>User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Offer</w:t>
      </w:r>
      <w:r>
        <w:rPr>
          <w:i w:val="0"/>
          <w:iCs w:val="0"/>
          <w:sz w:val="24"/>
          <w:szCs w:val="24"/>
        </w:rPr>
        <w:t>.</w:t>
      </w:r>
    </w:p>
    <w:p w14:paraId="00BB86D2" w14:textId="77777777" w:rsidR="00CA2ECB" w:rsidRDefault="00CA2ECB" w:rsidP="00CA2ECB">
      <w:pPr>
        <w:pStyle w:val="BodyTextIndent"/>
        <w:widowControl/>
        <w:rPr>
          <w:i w:val="0"/>
          <w:iCs w:val="0"/>
          <w:sz w:val="24"/>
          <w:szCs w:val="24"/>
        </w:rPr>
      </w:pPr>
    </w:p>
    <w:p w14:paraId="352FE647" w14:textId="77777777" w:rsidR="00CA2ECB" w:rsidRDefault="00CA2ECB" w:rsidP="00CA2ECB">
      <w:pPr>
        <w:pStyle w:val="BodyTextIndent"/>
        <w:widowControl/>
        <w:tabs>
          <w:tab w:val="left" w:pos="1134"/>
        </w:tabs>
        <w:ind w:left="1161" w:hanging="1161"/>
        <w:rPr>
          <w:i w:val="0"/>
          <w:iCs w:val="0"/>
          <w:sz w:val="24"/>
          <w:szCs w:val="24"/>
        </w:rPr>
      </w:pPr>
      <w:bookmarkStart w:id="744" w:name="_DV_M460"/>
      <w:bookmarkEnd w:id="744"/>
      <w:r>
        <w:rPr>
          <w:i w:val="0"/>
          <w:iCs w:val="0"/>
          <w:sz w:val="24"/>
          <w:szCs w:val="24"/>
        </w:rPr>
        <w:t>6.32.6.3</w:t>
      </w:r>
      <w:r>
        <w:rPr>
          <w:i w:val="0"/>
          <w:iCs w:val="0"/>
          <w:sz w:val="24"/>
          <w:szCs w:val="24"/>
        </w:rPr>
        <w:tab/>
        <w:t xml:space="preserve">Where the </w:t>
      </w:r>
      <w:r>
        <w:rPr>
          <w:b/>
          <w:bCs/>
          <w:i w:val="0"/>
          <w:iCs w:val="0"/>
          <w:sz w:val="24"/>
          <w:szCs w:val="24"/>
        </w:rPr>
        <w:t xml:space="preserve">LDTEC Offer </w:t>
      </w:r>
      <w:r>
        <w:rPr>
          <w:i w:val="0"/>
          <w:iCs w:val="0"/>
          <w:sz w:val="24"/>
          <w:szCs w:val="24"/>
        </w:rPr>
        <w:t xml:space="preserve">comprises both an </w:t>
      </w:r>
      <w:r>
        <w:rPr>
          <w:b/>
          <w:bCs/>
          <w:i w:val="0"/>
          <w:iCs w:val="0"/>
          <w:sz w:val="24"/>
          <w:szCs w:val="24"/>
        </w:rPr>
        <w:t>LDTEC Block Offer</w:t>
      </w:r>
      <w:r>
        <w:rPr>
          <w:i w:val="0"/>
          <w:iCs w:val="0"/>
          <w:sz w:val="24"/>
          <w:szCs w:val="24"/>
        </w:rPr>
        <w:t xml:space="preserve"> and an </w:t>
      </w:r>
      <w:r>
        <w:rPr>
          <w:b/>
          <w:bCs/>
          <w:i w:val="0"/>
          <w:iCs w:val="0"/>
          <w:sz w:val="24"/>
          <w:szCs w:val="24"/>
        </w:rPr>
        <w:t xml:space="preserve">LDTEC Indicative Block Offer </w:t>
      </w:r>
      <w:r>
        <w:rPr>
          <w:i w:val="0"/>
          <w:iCs w:val="0"/>
          <w:sz w:val="24"/>
          <w:szCs w:val="24"/>
        </w:rPr>
        <w:t xml:space="preserve">a </w:t>
      </w:r>
      <w:r>
        <w:rPr>
          <w:b/>
          <w:bCs/>
          <w:i w:val="0"/>
          <w:iCs w:val="0"/>
          <w:sz w:val="24"/>
          <w:szCs w:val="24"/>
        </w:rPr>
        <w:t>User</w:t>
      </w:r>
      <w:r>
        <w:rPr>
          <w:i w:val="0"/>
          <w:iCs w:val="0"/>
          <w:sz w:val="24"/>
          <w:szCs w:val="24"/>
        </w:rPr>
        <w:t xml:space="preserve"> may only accept one or the other but not both.</w:t>
      </w:r>
    </w:p>
    <w:p w14:paraId="09A21048" w14:textId="77777777" w:rsidR="00CA2ECB" w:rsidRDefault="00CA2ECB" w:rsidP="00CA2ECB">
      <w:pPr>
        <w:pStyle w:val="BodyTextIndent"/>
        <w:widowControl/>
        <w:tabs>
          <w:tab w:val="left" w:pos="1134"/>
        </w:tabs>
        <w:ind w:left="1161" w:hanging="1161"/>
        <w:rPr>
          <w:i w:val="0"/>
          <w:iCs w:val="0"/>
          <w:sz w:val="24"/>
          <w:szCs w:val="24"/>
        </w:rPr>
      </w:pPr>
    </w:p>
    <w:p w14:paraId="29575B02" w14:textId="77777777" w:rsidR="00CA2ECB" w:rsidRDefault="00CA2ECB" w:rsidP="00CA2ECB">
      <w:pPr>
        <w:pStyle w:val="BodyTextIndent"/>
        <w:widowControl/>
        <w:numPr>
          <w:ilvl w:val="3"/>
          <w:numId w:val="33"/>
        </w:numPr>
        <w:tabs>
          <w:tab w:val="left" w:pos="1134"/>
        </w:tabs>
        <w:rPr>
          <w:i w:val="0"/>
          <w:iCs w:val="0"/>
          <w:sz w:val="24"/>
          <w:szCs w:val="24"/>
        </w:rPr>
      </w:pPr>
      <w:bookmarkStart w:id="745" w:name="_DV_M461"/>
      <w:bookmarkEnd w:id="745"/>
      <w:r>
        <w:rPr>
          <w:i w:val="0"/>
          <w:iCs w:val="0"/>
          <w:sz w:val="24"/>
          <w:szCs w:val="24"/>
        </w:rPr>
        <w:lastRenderedPageBreak/>
        <w:t xml:space="preserve">A </w:t>
      </w:r>
      <w:r>
        <w:rPr>
          <w:b/>
          <w:bCs/>
          <w:i w:val="0"/>
          <w:iCs w:val="0"/>
          <w:sz w:val="24"/>
          <w:szCs w:val="24"/>
        </w:rPr>
        <w:t>User</w:t>
      </w:r>
      <w:r>
        <w:rPr>
          <w:i w:val="0"/>
          <w:iCs w:val="0"/>
          <w:sz w:val="24"/>
          <w:szCs w:val="24"/>
        </w:rPr>
        <w:t xml:space="preserve"> may accept an </w:t>
      </w:r>
      <w:r>
        <w:rPr>
          <w:b/>
          <w:bCs/>
          <w:i w:val="0"/>
          <w:iCs w:val="0"/>
          <w:sz w:val="24"/>
          <w:szCs w:val="24"/>
        </w:rPr>
        <w:t>LDTEC Block Offer</w:t>
      </w:r>
      <w:r>
        <w:rPr>
          <w:i w:val="0"/>
          <w:iCs w:val="0"/>
          <w:sz w:val="24"/>
          <w:szCs w:val="24"/>
        </w:rPr>
        <w:t xml:space="preserve"> within one </w:t>
      </w:r>
      <w:r>
        <w:rPr>
          <w:b/>
          <w:bCs/>
          <w:i w:val="0"/>
          <w:iCs w:val="0"/>
          <w:sz w:val="24"/>
          <w:szCs w:val="24"/>
        </w:rPr>
        <w:t xml:space="preserve">Business Day </w:t>
      </w:r>
      <w:r>
        <w:rPr>
          <w:i w:val="0"/>
          <w:iCs w:val="0"/>
          <w:sz w:val="24"/>
          <w:szCs w:val="24"/>
        </w:rPr>
        <w:t xml:space="preserve">of receipt of the faxed copy of the </w:t>
      </w:r>
      <w:r>
        <w:rPr>
          <w:b/>
          <w:bCs/>
          <w:i w:val="0"/>
          <w:iCs w:val="0"/>
          <w:sz w:val="24"/>
          <w:szCs w:val="24"/>
        </w:rPr>
        <w:t>LDTEC Block Offer</w:t>
      </w:r>
      <w:r>
        <w:rPr>
          <w:i w:val="0"/>
          <w:iCs w:val="0"/>
          <w:sz w:val="24"/>
          <w:szCs w:val="24"/>
        </w:rPr>
        <w:t xml:space="preserve">.  Acceptance of an </w:t>
      </w:r>
      <w:r>
        <w:rPr>
          <w:b/>
          <w:bCs/>
          <w:i w:val="0"/>
          <w:iCs w:val="0"/>
          <w:sz w:val="24"/>
          <w:szCs w:val="24"/>
        </w:rPr>
        <w:t>LDTEC Block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executing and faxing back the accepted </w:t>
      </w:r>
      <w:r>
        <w:rPr>
          <w:b/>
          <w:bCs/>
          <w:i w:val="0"/>
          <w:iCs w:val="0"/>
          <w:sz w:val="24"/>
          <w:szCs w:val="24"/>
        </w:rPr>
        <w:t xml:space="preserve">LDTEC Block Offer </w:t>
      </w:r>
      <w:r>
        <w:rPr>
          <w:i w:val="0"/>
          <w:iCs w:val="0"/>
          <w:sz w:val="24"/>
          <w:szCs w:val="24"/>
        </w:rPr>
        <w:t xml:space="preserve">in which the </w:t>
      </w:r>
      <w:r>
        <w:rPr>
          <w:b/>
          <w:bCs/>
          <w:i w:val="0"/>
          <w:iCs w:val="0"/>
          <w:sz w:val="24"/>
          <w:szCs w:val="24"/>
        </w:rPr>
        <w:t>User</w:t>
      </w:r>
      <w:r>
        <w:rPr>
          <w:i w:val="0"/>
          <w:iCs w:val="0"/>
          <w:sz w:val="24"/>
          <w:szCs w:val="24"/>
        </w:rPr>
        <w:t xml:space="preserve"> shall</w:t>
      </w:r>
      <w:r>
        <w:rPr>
          <w:b/>
          <w:bCs/>
          <w:i w:val="0"/>
          <w:iCs w:val="0"/>
          <w:sz w:val="24"/>
          <w:szCs w:val="24"/>
        </w:rPr>
        <w:t xml:space="preserve"> </w:t>
      </w:r>
      <w:r>
        <w:rPr>
          <w:i w:val="0"/>
          <w:iCs w:val="0"/>
          <w:sz w:val="24"/>
          <w:szCs w:val="24"/>
        </w:rPr>
        <w:t xml:space="preserve">have either confirmed acceptance of the </w:t>
      </w:r>
      <w:r>
        <w:rPr>
          <w:b/>
          <w:bCs/>
          <w:i w:val="0"/>
          <w:iCs w:val="0"/>
          <w:sz w:val="24"/>
          <w:szCs w:val="24"/>
        </w:rPr>
        <w:t>LDTEC Profile</w:t>
      </w:r>
      <w:r>
        <w:rPr>
          <w:i w:val="0"/>
          <w:iCs w:val="0"/>
          <w:sz w:val="24"/>
          <w:szCs w:val="24"/>
        </w:rPr>
        <w:t xml:space="preserve"> in full or confirmed acceptance of the </w:t>
      </w:r>
      <w:r>
        <w:rPr>
          <w:b/>
          <w:bCs/>
          <w:i w:val="0"/>
          <w:iCs w:val="0"/>
          <w:sz w:val="24"/>
          <w:szCs w:val="24"/>
        </w:rPr>
        <w:t xml:space="preserve">LDTEC Profile </w:t>
      </w:r>
      <w:r>
        <w:rPr>
          <w:i w:val="0"/>
          <w:iCs w:val="0"/>
          <w:sz w:val="24"/>
          <w:szCs w:val="24"/>
        </w:rPr>
        <w:t xml:space="preserve">with a cap throughout the profile at a specific MW figure (not exceeding the maximum MW figure in the </w:t>
      </w:r>
      <w:r>
        <w:rPr>
          <w:b/>
          <w:bCs/>
          <w:i w:val="0"/>
          <w:iCs w:val="0"/>
          <w:sz w:val="24"/>
          <w:szCs w:val="24"/>
        </w:rPr>
        <w:t>LDTEC Profile</w:t>
      </w:r>
      <w:r>
        <w:rPr>
          <w:i w:val="0"/>
          <w:iCs w:val="0"/>
          <w:sz w:val="24"/>
          <w:szCs w:val="24"/>
        </w:rPr>
        <w:t xml:space="preserve">). An </w:t>
      </w:r>
      <w:r>
        <w:rPr>
          <w:b/>
          <w:bCs/>
          <w:i w:val="0"/>
          <w:iCs w:val="0"/>
          <w:sz w:val="24"/>
          <w:szCs w:val="24"/>
        </w:rPr>
        <w:t>LDTEC Block Offer</w:t>
      </w:r>
      <w:r>
        <w:rPr>
          <w:i w:val="0"/>
          <w:iCs w:val="0"/>
          <w:sz w:val="24"/>
          <w:szCs w:val="24"/>
        </w:rPr>
        <w:t xml:space="preserve"> lapses if not accepted within such period.</w:t>
      </w:r>
    </w:p>
    <w:p w14:paraId="174B2A71" w14:textId="77777777" w:rsidR="00CA2ECB" w:rsidRDefault="00CA2ECB" w:rsidP="00CA2ECB">
      <w:pPr>
        <w:pStyle w:val="BodyTextIndent"/>
        <w:widowControl/>
        <w:tabs>
          <w:tab w:val="left" w:pos="1134"/>
        </w:tabs>
        <w:ind w:left="0"/>
        <w:rPr>
          <w:i w:val="0"/>
          <w:iCs w:val="0"/>
          <w:sz w:val="24"/>
          <w:szCs w:val="24"/>
        </w:rPr>
      </w:pPr>
    </w:p>
    <w:p w14:paraId="39A7F08E" w14:textId="77777777" w:rsidR="00CA2ECB" w:rsidRDefault="00CA2ECB" w:rsidP="00CA2ECB">
      <w:pPr>
        <w:pStyle w:val="BodyTextIndent"/>
        <w:widowControl/>
        <w:tabs>
          <w:tab w:val="left" w:pos="1134"/>
        </w:tabs>
        <w:ind w:left="1161" w:hanging="1161"/>
        <w:rPr>
          <w:i w:val="0"/>
          <w:iCs w:val="0"/>
          <w:sz w:val="24"/>
          <w:szCs w:val="24"/>
        </w:rPr>
      </w:pPr>
      <w:bookmarkStart w:id="746" w:name="_DV_M462"/>
      <w:bookmarkEnd w:id="746"/>
      <w:r>
        <w:rPr>
          <w:i w:val="0"/>
          <w:iCs w:val="0"/>
          <w:sz w:val="24"/>
          <w:szCs w:val="24"/>
        </w:rPr>
        <w:t>6.32.6.5</w:t>
      </w:r>
      <w:r>
        <w:rPr>
          <w:i w:val="0"/>
          <w:iCs w:val="0"/>
          <w:sz w:val="24"/>
          <w:szCs w:val="24"/>
        </w:rPr>
        <w:tab/>
        <w:t xml:space="preserve">A </w:t>
      </w:r>
      <w:r>
        <w:rPr>
          <w:b/>
          <w:bCs/>
          <w:i w:val="0"/>
          <w:iCs w:val="0"/>
          <w:sz w:val="24"/>
          <w:szCs w:val="24"/>
        </w:rPr>
        <w:t>User</w:t>
      </w:r>
      <w:r>
        <w:rPr>
          <w:i w:val="0"/>
          <w:iCs w:val="0"/>
          <w:sz w:val="24"/>
          <w:szCs w:val="24"/>
        </w:rPr>
        <w:t xml:space="preserve"> may accept an </w:t>
      </w:r>
      <w:r>
        <w:rPr>
          <w:b/>
          <w:bCs/>
          <w:i w:val="0"/>
          <w:iCs w:val="0"/>
          <w:sz w:val="24"/>
          <w:szCs w:val="24"/>
        </w:rPr>
        <w:t>LDTEC Indicative Block Offer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Indicative Block Offer</w:t>
      </w:r>
      <w:r>
        <w:rPr>
          <w:i w:val="0"/>
          <w:iCs w:val="0"/>
          <w:sz w:val="24"/>
          <w:szCs w:val="24"/>
        </w:rPr>
        <w:t xml:space="preserve">.  Acceptance of an </w:t>
      </w:r>
      <w:r>
        <w:rPr>
          <w:b/>
          <w:bCs/>
          <w:i w:val="0"/>
          <w:iCs w:val="0"/>
          <w:sz w:val="24"/>
          <w:szCs w:val="24"/>
        </w:rPr>
        <w:t>LDTEC Indicative Block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accepting the </w:t>
      </w:r>
      <w:r>
        <w:rPr>
          <w:b/>
          <w:bCs/>
          <w:i w:val="0"/>
          <w:iCs w:val="0"/>
          <w:sz w:val="24"/>
          <w:szCs w:val="24"/>
        </w:rPr>
        <w:t xml:space="preserve">LDTEC Indicative Block Offer </w:t>
      </w:r>
      <w:r>
        <w:rPr>
          <w:i w:val="0"/>
          <w:iCs w:val="0"/>
          <w:sz w:val="24"/>
          <w:szCs w:val="24"/>
        </w:rPr>
        <w:t xml:space="preserve">in which the </w:t>
      </w:r>
      <w:r>
        <w:rPr>
          <w:b/>
          <w:bCs/>
          <w:i w:val="0"/>
          <w:iCs w:val="0"/>
          <w:sz w:val="24"/>
          <w:szCs w:val="24"/>
        </w:rPr>
        <w:t>User</w:t>
      </w:r>
      <w:r>
        <w:rPr>
          <w:i w:val="0"/>
          <w:iCs w:val="0"/>
          <w:sz w:val="24"/>
          <w:szCs w:val="24"/>
        </w:rPr>
        <w:t xml:space="preserve"> shall</w:t>
      </w:r>
      <w:r>
        <w:rPr>
          <w:b/>
          <w:bCs/>
          <w:i w:val="0"/>
          <w:iCs w:val="0"/>
          <w:sz w:val="24"/>
          <w:szCs w:val="24"/>
        </w:rPr>
        <w:t xml:space="preserve"> </w:t>
      </w:r>
      <w:r>
        <w:rPr>
          <w:i w:val="0"/>
          <w:iCs w:val="0"/>
          <w:sz w:val="24"/>
          <w:szCs w:val="24"/>
        </w:rPr>
        <w:t xml:space="preserve">have completed the </w:t>
      </w:r>
      <w:r>
        <w:rPr>
          <w:b/>
          <w:bCs/>
          <w:i w:val="0"/>
          <w:iCs w:val="0"/>
          <w:sz w:val="24"/>
          <w:szCs w:val="24"/>
        </w:rPr>
        <w:t>Requested</w:t>
      </w:r>
      <w:r>
        <w:rPr>
          <w:i w:val="0"/>
          <w:iCs w:val="0"/>
          <w:sz w:val="24"/>
          <w:szCs w:val="24"/>
        </w:rPr>
        <w:t xml:space="preserve"> </w:t>
      </w:r>
      <w:r>
        <w:rPr>
          <w:b/>
          <w:bCs/>
          <w:i w:val="0"/>
          <w:iCs w:val="0"/>
          <w:sz w:val="24"/>
          <w:szCs w:val="24"/>
        </w:rPr>
        <w:t>LDTEC</w:t>
      </w:r>
      <w:r>
        <w:rPr>
          <w:i w:val="0"/>
          <w:iCs w:val="0"/>
          <w:sz w:val="24"/>
          <w:szCs w:val="24"/>
        </w:rPr>
        <w:t xml:space="preserve"> figure in MW (which figure shall not exceed the maximum level of MW in the </w:t>
      </w:r>
      <w:r>
        <w:rPr>
          <w:b/>
          <w:bCs/>
          <w:i w:val="0"/>
          <w:iCs w:val="0"/>
          <w:sz w:val="24"/>
          <w:szCs w:val="24"/>
        </w:rPr>
        <w:t>LDTEC Request</w:t>
      </w:r>
      <w:r>
        <w:rPr>
          <w:i w:val="0"/>
          <w:iCs w:val="0"/>
          <w:sz w:val="24"/>
          <w:szCs w:val="24"/>
        </w:rPr>
        <w:t xml:space="preserve">). An </w:t>
      </w:r>
      <w:r>
        <w:rPr>
          <w:b/>
          <w:bCs/>
          <w:i w:val="0"/>
          <w:iCs w:val="0"/>
          <w:sz w:val="24"/>
          <w:szCs w:val="24"/>
        </w:rPr>
        <w:t>LDTEC Indicative Block Offer</w:t>
      </w:r>
      <w:r>
        <w:rPr>
          <w:i w:val="0"/>
          <w:iCs w:val="0"/>
          <w:sz w:val="24"/>
          <w:szCs w:val="24"/>
        </w:rPr>
        <w:t xml:space="preserve"> lapses if not accepted within such period.</w:t>
      </w:r>
    </w:p>
    <w:p w14:paraId="7AC43BF4" w14:textId="77777777" w:rsidR="00CA2ECB" w:rsidRDefault="00CA2ECB" w:rsidP="00CA2ECB">
      <w:pPr>
        <w:pStyle w:val="BodyTextIndent"/>
        <w:widowControl/>
        <w:tabs>
          <w:tab w:val="left" w:pos="1170"/>
        </w:tabs>
        <w:ind w:left="0"/>
        <w:rPr>
          <w:i w:val="0"/>
          <w:iCs w:val="0"/>
          <w:sz w:val="24"/>
          <w:szCs w:val="24"/>
        </w:rPr>
      </w:pPr>
    </w:p>
    <w:p w14:paraId="553D095C" w14:textId="77777777" w:rsidR="00CA2ECB" w:rsidRDefault="00CA2ECB" w:rsidP="00CA2ECB">
      <w:pPr>
        <w:pStyle w:val="BodyTextIndent"/>
        <w:widowControl/>
        <w:tabs>
          <w:tab w:val="left" w:pos="774"/>
        </w:tabs>
        <w:ind w:left="1419" w:hanging="1419"/>
        <w:rPr>
          <w:b/>
          <w:bCs/>
          <w:i w:val="0"/>
          <w:iCs w:val="0"/>
          <w:sz w:val="24"/>
          <w:szCs w:val="24"/>
        </w:rPr>
      </w:pPr>
      <w:bookmarkStart w:id="747" w:name="_DV_M463"/>
      <w:bookmarkEnd w:id="747"/>
      <w:r>
        <w:rPr>
          <w:b/>
          <w:bCs/>
          <w:i w:val="0"/>
          <w:iCs w:val="0"/>
          <w:sz w:val="24"/>
          <w:szCs w:val="24"/>
        </w:rPr>
        <w:t xml:space="preserve">Notification of weekly available LDTEC </w:t>
      </w:r>
    </w:p>
    <w:p w14:paraId="219CE2DE" w14:textId="77777777" w:rsidR="00CA2ECB" w:rsidRDefault="00CA2ECB" w:rsidP="00CA2ECB">
      <w:pPr>
        <w:pStyle w:val="BodyTextIndent"/>
        <w:widowControl/>
        <w:tabs>
          <w:tab w:val="left" w:pos="774"/>
        </w:tabs>
        <w:ind w:left="1419" w:hanging="1419"/>
        <w:rPr>
          <w:i w:val="0"/>
          <w:iCs w:val="0"/>
          <w:sz w:val="24"/>
          <w:szCs w:val="24"/>
        </w:rPr>
      </w:pPr>
    </w:p>
    <w:p w14:paraId="1AB82D53" w14:textId="77777777" w:rsidR="00CA2ECB" w:rsidRDefault="00CA2ECB" w:rsidP="00CA2ECB">
      <w:pPr>
        <w:pStyle w:val="BodyTextIndent"/>
        <w:widowControl/>
        <w:tabs>
          <w:tab w:val="left" w:pos="1161"/>
        </w:tabs>
        <w:ind w:left="1161" w:hanging="1161"/>
        <w:rPr>
          <w:i w:val="0"/>
          <w:iCs w:val="0"/>
          <w:sz w:val="24"/>
          <w:szCs w:val="24"/>
        </w:rPr>
      </w:pPr>
      <w:bookmarkStart w:id="748" w:name="_DV_M464"/>
      <w:bookmarkEnd w:id="748"/>
      <w:r>
        <w:rPr>
          <w:i w:val="0"/>
          <w:iCs w:val="0"/>
          <w:sz w:val="24"/>
          <w:szCs w:val="24"/>
        </w:rPr>
        <w:t>6.32.6.6</w:t>
      </w:r>
      <w:r>
        <w:rPr>
          <w:i w:val="0"/>
          <w:iCs w:val="0"/>
          <w:sz w:val="24"/>
          <w:szCs w:val="24"/>
        </w:rPr>
        <w:tab/>
        <w:t xml:space="preserve">Where </w:t>
      </w:r>
      <w:r>
        <w:rPr>
          <w:b/>
          <w:bCs/>
          <w:i w:val="0"/>
          <w:iCs w:val="0"/>
          <w:sz w:val="24"/>
          <w:szCs w:val="24"/>
        </w:rPr>
        <w:t>NGC</w:t>
      </w:r>
      <w:r>
        <w:rPr>
          <w:i w:val="0"/>
          <w:iCs w:val="0"/>
          <w:sz w:val="24"/>
          <w:szCs w:val="24"/>
        </w:rPr>
        <w:t xml:space="preserve"> has made an </w:t>
      </w:r>
      <w:r>
        <w:rPr>
          <w:b/>
          <w:bCs/>
          <w:i w:val="0"/>
          <w:iCs w:val="0"/>
          <w:sz w:val="24"/>
          <w:szCs w:val="24"/>
        </w:rPr>
        <w:t>LDTEC indicative Block Offer</w:t>
      </w:r>
      <w:r>
        <w:rPr>
          <w:i w:val="0"/>
          <w:iCs w:val="0"/>
          <w:sz w:val="24"/>
          <w:szCs w:val="24"/>
        </w:rPr>
        <w:t xml:space="preserve"> to a </w:t>
      </w:r>
      <w:r>
        <w:rPr>
          <w:b/>
          <w:bCs/>
          <w:i w:val="0"/>
          <w:iCs w:val="0"/>
          <w:sz w:val="24"/>
          <w:szCs w:val="24"/>
        </w:rPr>
        <w:t>User</w:t>
      </w:r>
      <w:r>
        <w:rPr>
          <w:i w:val="0"/>
          <w:iCs w:val="0"/>
          <w:sz w:val="24"/>
          <w:szCs w:val="24"/>
        </w:rPr>
        <w:t xml:space="preserve"> and this has been accepted in accordance with Paragraph 6.31.6.5 </w:t>
      </w:r>
      <w:r>
        <w:rPr>
          <w:b/>
          <w:bCs/>
          <w:i w:val="0"/>
          <w:iCs w:val="0"/>
          <w:sz w:val="24"/>
          <w:szCs w:val="24"/>
        </w:rPr>
        <w:t>NGC</w:t>
      </w:r>
      <w:r>
        <w:rPr>
          <w:i w:val="0"/>
          <w:iCs w:val="0"/>
          <w:sz w:val="24"/>
          <w:szCs w:val="24"/>
        </w:rPr>
        <w:t xml:space="preserve"> will by 17.00 on the Friday prior to the eighth </w:t>
      </w:r>
      <w:r>
        <w:rPr>
          <w:b/>
          <w:bCs/>
          <w:i w:val="0"/>
          <w:iCs w:val="0"/>
          <w:sz w:val="24"/>
          <w:szCs w:val="24"/>
        </w:rPr>
        <w:t>LDTEC</w:t>
      </w:r>
      <w:r>
        <w:rPr>
          <w:i w:val="0"/>
          <w:iCs w:val="0"/>
          <w:sz w:val="24"/>
          <w:szCs w:val="24"/>
        </w:rPr>
        <w:t xml:space="preserve"> </w:t>
      </w:r>
      <w:r>
        <w:rPr>
          <w:b/>
          <w:bCs/>
          <w:i w:val="0"/>
          <w:iCs w:val="0"/>
          <w:sz w:val="24"/>
          <w:szCs w:val="24"/>
        </w:rPr>
        <w:t xml:space="preserve">Week </w:t>
      </w:r>
      <w:r>
        <w:rPr>
          <w:i w:val="0"/>
          <w:iCs w:val="0"/>
          <w:sz w:val="24"/>
          <w:szCs w:val="24"/>
        </w:rPr>
        <w:t xml:space="preserve">and each subsequent Friday during the </w:t>
      </w:r>
      <w:r>
        <w:rPr>
          <w:b/>
          <w:bCs/>
          <w:i w:val="0"/>
          <w:iCs w:val="0"/>
          <w:sz w:val="24"/>
          <w:szCs w:val="24"/>
        </w:rPr>
        <w:t>LDTEC Period</w:t>
      </w:r>
      <w:r>
        <w:rPr>
          <w:i w:val="0"/>
          <w:iCs w:val="0"/>
          <w:sz w:val="24"/>
          <w:szCs w:val="24"/>
        </w:rPr>
        <w:t xml:space="preserve"> send to the </w:t>
      </w:r>
      <w:r>
        <w:rPr>
          <w:b/>
          <w:bCs/>
          <w:i w:val="0"/>
          <w:iCs w:val="0"/>
          <w:sz w:val="24"/>
          <w:szCs w:val="24"/>
        </w:rPr>
        <w:t>User</w:t>
      </w:r>
      <w:r>
        <w:rPr>
          <w:i w:val="0"/>
          <w:iCs w:val="0"/>
          <w:sz w:val="24"/>
          <w:szCs w:val="24"/>
        </w:rPr>
        <w:t xml:space="preserve"> by email an </w:t>
      </w:r>
      <w:r>
        <w:rPr>
          <w:b/>
          <w:bCs/>
          <w:i w:val="0"/>
          <w:iCs w:val="0"/>
          <w:sz w:val="24"/>
          <w:szCs w:val="24"/>
        </w:rPr>
        <w:t>LDTEC Availability Notification</w:t>
      </w:r>
      <w:r>
        <w:rPr>
          <w:i w:val="0"/>
          <w:iCs w:val="0"/>
          <w:sz w:val="24"/>
          <w:szCs w:val="24"/>
        </w:rPr>
        <w:t xml:space="preserve"> which will state the </w:t>
      </w:r>
      <w:r>
        <w:rPr>
          <w:b/>
          <w:bCs/>
          <w:i w:val="0"/>
          <w:iCs w:val="0"/>
          <w:sz w:val="24"/>
          <w:szCs w:val="24"/>
        </w:rPr>
        <w:t>Available LDTEC</w:t>
      </w:r>
      <w:r>
        <w:rPr>
          <w:i w:val="0"/>
          <w:iCs w:val="0"/>
          <w:sz w:val="24"/>
          <w:szCs w:val="24"/>
        </w:rPr>
        <w:t xml:space="preserve"> up to the </w:t>
      </w:r>
      <w:r>
        <w:rPr>
          <w:b/>
          <w:bCs/>
          <w:i w:val="0"/>
          <w:iCs w:val="0"/>
          <w:sz w:val="24"/>
          <w:szCs w:val="24"/>
        </w:rPr>
        <w:t>Requested</w:t>
      </w:r>
      <w:r>
        <w:rPr>
          <w:i w:val="0"/>
          <w:iCs w:val="0"/>
          <w:sz w:val="24"/>
          <w:szCs w:val="24"/>
        </w:rPr>
        <w:t xml:space="preserve"> </w:t>
      </w:r>
      <w:r>
        <w:rPr>
          <w:b/>
          <w:bCs/>
          <w:i w:val="0"/>
          <w:iCs w:val="0"/>
          <w:sz w:val="24"/>
          <w:szCs w:val="24"/>
        </w:rPr>
        <w:t>LDTEC</w:t>
      </w:r>
      <w:r>
        <w:rPr>
          <w:i w:val="0"/>
          <w:iCs w:val="0"/>
          <w:sz w:val="24"/>
          <w:szCs w:val="24"/>
        </w:rPr>
        <w:t xml:space="preserve"> for the </w:t>
      </w:r>
      <w:r>
        <w:rPr>
          <w:b/>
          <w:bCs/>
          <w:i w:val="0"/>
          <w:iCs w:val="0"/>
          <w:sz w:val="24"/>
          <w:szCs w:val="24"/>
        </w:rPr>
        <w:t xml:space="preserve">LDTEC Week </w:t>
      </w:r>
      <w:r>
        <w:rPr>
          <w:i w:val="0"/>
          <w:iCs w:val="0"/>
          <w:sz w:val="24"/>
          <w:szCs w:val="24"/>
        </w:rPr>
        <w:t>eight weeks</w:t>
      </w:r>
      <w:r>
        <w:rPr>
          <w:b/>
          <w:bCs/>
          <w:i w:val="0"/>
          <w:iCs w:val="0"/>
          <w:sz w:val="24"/>
          <w:szCs w:val="24"/>
        </w:rPr>
        <w:t xml:space="preserve"> </w:t>
      </w:r>
      <w:r>
        <w:rPr>
          <w:i w:val="0"/>
          <w:iCs w:val="0"/>
          <w:sz w:val="24"/>
          <w:szCs w:val="24"/>
        </w:rPr>
        <w:t>ahead.</w:t>
      </w:r>
    </w:p>
    <w:p w14:paraId="26AF985A" w14:textId="77777777" w:rsidR="00CA2ECB" w:rsidRDefault="00CA2ECB" w:rsidP="00CA2ECB">
      <w:pPr>
        <w:pStyle w:val="BodyTextIndent"/>
        <w:widowControl/>
        <w:tabs>
          <w:tab w:val="left" w:pos="1170"/>
        </w:tabs>
        <w:ind w:left="0"/>
        <w:rPr>
          <w:i w:val="0"/>
          <w:iCs w:val="0"/>
          <w:sz w:val="24"/>
          <w:szCs w:val="24"/>
        </w:rPr>
      </w:pPr>
    </w:p>
    <w:p w14:paraId="39748E4F" w14:textId="77777777" w:rsidR="00CA2ECB" w:rsidRDefault="00CA2ECB" w:rsidP="00CA2ECB">
      <w:pPr>
        <w:pStyle w:val="BodyTextIndent"/>
        <w:widowControl/>
        <w:tabs>
          <w:tab w:val="left" w:pos="1134"/>
        </w:tabs>
        <w:ind w:left="1161" w:hanging="1161"/>
        <w:rPr>
          <w:i w:val="0"/>
          <w:iCs w:val="0"/>
          <w:sz w:val="24"/>
          <w:szCs w:val="24"/>
        </w:rPr>
      </w:pPr>
      <w:bookmarkStart w:id="749" w:name="_DV_M465"/>
      <w:bookmarkEnd w:id="749"/>
      <w:r>
        <w:rPr>
          <w:i w:val="0"/>
          <w:iCs w:val="0"/>
          <w:sz w:val="24"/>
          <w:szCs w:val="24"/>
        </w:rPr>
        <w:t>6.32.6.7</w:t>
      </w:r>
      <w:r>
        <w:rPr>
          <w:i w:val="0"/>
          <w:iCs w:val="0"/>
          <w:sz w:val="24"/>
          <w:szCs w:val="24"/>
        </w:rPr>
        <w:tab/>
        <w:t xml:space="preserve">If the </w:t>
      </w:r>
      <w:r>
        <w:rPr>
          <w:b/>
          <w:bCs/>
          <w:i w:val="0"/>
          <w:iCs w:val="0"/>
          <w:sz w:val="24"/>
          <w:szCs w:val="24"/>
        </w:rPr>
        <w:t>User</w:t>
      </w:r>
      <w:r>
        <w:rPr>
          <w:i w:val="0"/>
          <w:iCs w:val="0"/>
          <w:sz w:val="24"/>
          <w:szCs w:val="24"/>
        </w:rPr>
        <w:t xml:space="preserve"> accepts the </w:t>
      </w:r>
      <w:r>
        <w:rPr>
          <w:b/>
          <w:bCs/>
          <w:i w:val="0"/>
          <w:iCs w:val="0"/>
          <w:sz w:val="24"/>
          <w:szCs w:val="24"/>
        </w:rPr>
        <w:t>LDTEC Offer</w:t>
      </w:r>
      <w:r>
        <w:rPr>
          <w:i w:val="0"/>
          <w:iCs w:val="0"/>
          <w:sz w:val="24"/>
          <w:szCs w:val="24"/>
        </w:rPr>
        <w:t xml:space="preserve"> made in accordance with Paragraph 6.32.6.4 or 6.32.6.5, for the </w:t>
      </w:r>
      <w:r>
        <w:rPr>
          <w:b/>
          <w:bCs/>
          <w:i w:val="0"/>
          <w:iCs w:val="0"/>
          <w:sz w:val="24"/>
          <w:szCs w:val="24"/>
        </w:rPr>
        <w:t>LDTEC Period</w:t>
      </w:r>
      <w:r>
        <w:rPr>
          <w:i w:val="0"/>
          <w:iCs w:val="0"/>
          <w:sz w:val="24"/>
          <w:szCs w:val="24"/>
        </w:rPr>
        <w:t xml:space="preserve"> Appendix C to the relevant </w:t>
      </w:r>
      <w:r>
        <w:rPr>
          <w:b/>
          <w:bCs/>
          <w:i w:val="0"/>
          <w:iCs w:val="0"/>
          <w:sz w:val="24"/>
          <w:szCs w:val="24"/>
        </w:rPr>
        <w:t>Bilateral Agreement</w:t>
      </w:r>
      <w:r>
        <w:rPr>
          <w:i w:val="0"/>
          <w:iCs w:val="0"/>
          <w:sz w:val="24"/>
          <w:szCs w:val="24"/>
        </w:rPr>
        <w:t xml:space="preserve"> will be that accepted by the </w:t>
      </w:r>
      <w:r>
        <w:rPr>
          <w:b/>
          <w:bCs/>
          <w:i w:val="0"/>
          <w:iCs w:val="0"/>
          <w:sz w:val="24"/>
          <w:szCs w:val="24"/>
        </w:rPr>
        <w:t>User</w:t>
      </w:r>
      <w:r>
        <w:rPr>
          <w:i w:val="0"/>
          <w:iCs w:val="0"/>
          <w:sz w:val="24"/>
          <w:szCs w:val="24"/>
        </w:rPr>
        <w:t xml:space="preserve"> in accordance with Paragraph 6.32.6.4 or 6.32.6.5 as appropriate unless otherwise subsequently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LDTEC Period</w:t>
      </w:r>
      <w:r>
        <w:rPr>
          <w:i w:val="0"/>
          <w:iCs w:val="0"/>
          <w:sz w:val="24"/>
          <w:szCs w:val="24"/>
        </w:rPr>
        <w:t xml:space="preserve"> such Appendix C as it relates to that </w:t>
      </w:r>
      <w:r>
        <w:rPr>
          <w:b/>
          <w:bCs/>
          <w:i w:val="0"/>
          <w:iCs w:val="0"/>
          <w:sz w:val="24"/>
          <w:szCs w:val="24"/>
        </w:rPr>
        <w:t xml:space="preserve">LDTEC </w:t>
      </w:r>
      <w:r>
        <w:rPr>
          <w:i w:val="0"/>
          <w:iCs w:val="0"/>
          <w:sz w:val="24"/>
          <w:szCs w:val="24"/>
        </w:rPr>
        <w:t>shall cease to have effect.</w:t>
      </w:r>
    </w:p>
    <w:p w14:paraId="47844FD4" w14:textId="77777777" w:rsidR="00CA2ECB" w:rsidRDefault="00CA2ECB" w:rsidP="00CA2ECB">
      <w:pPr>
        <w:pStyle w:val="BodyTextIndent"/>
        <w:widowControl/>
        <w:tabs>
          <w:tab w:val="left" w:pos="774"/>
        </w:tabs>
        <w:ind w:left="0"/>
        <w:rPr>
          <w:i w:val="0"/>
          <w:iCs w:val="0"/>
          <w:sz w:val="24"/>
          <w:szCs w:val="24"/>
        </w:rPr>
      </w:pPr>
    </w:p>
    <w:p w14:paraId="39F75DC5" w14:textId="77777777" w:rsidR="00CA2ECB" w:rsidRDefault="00CA2ECB" w:rsidP="00CA2ECB">
      <w:pPr>
        <w:pStyle w:val="BodyTextIndent"/>
        <w:widowControl/>
        <w:tabs>
          <w:tab w:val="left" w:pos="0"/>
        </w:tabs>
        <w:ind w:left="1134" w:hanging="1134"/>
        <w:rPr>
          <w:b/>
          <w:bCs/>
          <w:i w:val="0"/>
          <w:iCs w:val="0"/>
          <w:sz w:val="24"/>
          <w:szCs w:val="24"/>
        </w:rPr>
      </w:pPr>
      <w:bookmarkStart w:id="750" w:name="_DV_M466"/>
      <w:bookmarkEnd w:id="750"/>
      <w:r>
        <w:rPr>
          <w:b/>
          <w:bCs/>
          <w:i w:val="0"/>
          <w:iCs w:val="0"/>
          <w:sz w:val="24"/>
          <w:szCs w:val="24"/>
        </w:rPr>
        <w:t>6.32.7</w:t>
      </w:r>
      <w:r>
        <w:rPr>
          <w:b/>
          <w:bCs/>
          <w:i w:val="0"/>
          <w:iCs w:val="0"/>
          <w:sz w:val="24"/>
          <w:szCs w:val="24"/>
        </w:rPr>
        <w:tab/>
        <w:t>LDTEC reporting provisions</w:t>
      </w:r>
    </w:p>
    <w:p w14:paraId="61D51BAA" w14:textId="77777777" w:rsidR="00CA2ECB" w:rsidRDefault="00CA2ECB" w:rsidP="00CA2ECB">
      <w:pPr>
        <w:pStyle w:val="BodyTextIndent"/>
        <w:widowControl/>
        <w:tabs>
          <w:tab w:val="left" w:pos="774"/>
        </w:tabs>
        <w:ind w:left="0"/>
        <w:rPr>
          <w:i w:val="0"/>
          <w:iCs w:val="0"/>
          <w:sz w:val="24"/>
          <w:szCs w:val="24"/>
        </w:rPr>
      </w:pPr>
    </w:p>
    <w:p w14:paraId="47934570" w14:textId="77777777" w:rsidR="00CA2ECB" w:rsidRDefault="00CA2ECB" w:rsidP="00CA2ECB">
      <w:pPr>
        <w:pStyle w:val="BodyTextIndent"/>
        <w:widowControl/>
        <w:tabs>
          <w:tab w:val="left" w:pos="1161"/>
        </w:tabs>
        <w:ind w:left="1161" w:hanging="1161"/>
        <w:rPr>
          <w:i w:val="0"/>
          <w:iCs w:val="0"/>
          <w:sz w:val="24"/>
          <w:szCs w:val="24"/>
        </w:rPr>
      </w:pPr>
      <w:bookmarkStart w:id="751" w:name="_DV_M467"/>
      <w:bookmarkEnd w:id="751"/>
      <w:r>
        <w:rPr>
          <w:i w:val="0"/>
          <w:iCs w:val="0"/>
          <w:sz w:val="24"/>
          <w:szCs w:val="24"/>
        </w:rPr>
        <w:t>6.32.7.1</w:t>
      </w:r>
      <w:r>
        <w:rPr>
          <w:i w:val="0"/>
          <w:iCs w:val="0"/>
          <w:sz w:val="24"/>
          <w:szCs w:val="24"/>
        </w:rPr>
        <w:tab/>
      </w:r>
      <w:r>
        <w:rPr>
          <w:b/>
          <w:bCs/>
          <w:i w:val="0"/>
          <w:iCs w:val="0"/>
          <w:sz w:val="24"/>
          <w:szCs w:val="24"/>
        </w:rPr>
        <w:t>NGC</w:t>
      </w:r>
      <w:r>
        <w:rPr>
          <w:i w:val="0"/>
          <w:iCs w:val="0"/>
          <w:sz w:val="24"/>
          <w:szCs w:val="24"/>
        </w:rPr>
        <w:t xml:space="preserve"> may publish the following information in respect of </w:t>
      </w:r>
      <w:r>
        <w:rPr>
          <w:b/>
          <w:bCs/>
          <w:i w:val="0"/>
          <w:iCs w:val="0"/>
          <w:sz w:val="24"/>
          <w:szCs w:val="24"/>
        </w:rPr>
        <w:t>LDTEC Requests</w:t>
      </w:r>
      <w:r>
        <w:rPr>
          <w:i w:val="0"/>
          <w:iCs w:val="0"/>
          <w:sz w:val="24"/>
          <w:szCs w:val="24"/>
        </w:rPr>
        <w:t xml:space="preserve"> which are accepted:-</w:t>
      </w:r>
    </w:p>
    <w:p w14:paraId="77DBBD1D" w14:textId="77777777" w:rsidR="00CA2ECB" w:rsidRDefault="00CA2ECB" w:rsidP="00CA2ECB">
      <w:pPr>
        <w:pStyle w:val="BodyTextIndent"/>
        <w:widowControl/>
        <w:tabs>
          <w:tab w:val="left" w:pos="774"/>
        </w:tabs>
        <w:rPr>
          <w:i w:val="0"/>
          <w:iCs w:val="0"/>
          <w:sz w:val="24"/>
          <w:szCs w:val="24"/>
        </w:rPr>
      </w:pPr>
    </w:p>
    <w:p w14:paraId="43F30329"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752" w:name="_DV_M468"/>
      <w:bookmarkEnd w:id="752"/>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LDTEC Period</w:t>
      </w:r>
      <w:r>
        <w:rPr>
          <w:i w:val="0"/>
          <w:iCs w:val="0"/>
          <w:sz w:val="24"/>
          <w:szCs w:val="24"/>
        </w:rPr>
        <w:t>;</w:t>
      </w:r>
    </w:p>
    <w:p w14:paraId="5CCD1F06" w14:textId="77777777" w:rsidR="00CA2ECB" w:rsidRDefault="00CA2ECB" w:rsidP="00CA2ECB">
      <w:pPr>
        <w:pStyle w:val="BodyTextIndent"/>
        <w:widowControl/>
        <w:tabs>
          <w:tab w:val="left" w:pos="1843"/>
        </w:tabs>
        <w:ind w:left="1161" w:hanging="1161"/>
        <w:rPr>
          <w:i w:val="0"/>
          <w:iCs w:val="0"/>
          <w:sz w:val="24"/>
          <w:szCs w:val="24"/>
        </w:rPr>
      </w:pPr>
    </w:p>
    <w:p w14:paraId="442C0EEF"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53" w:name="_DV_M469"/>
      <w:bookmarkEnd w:id="753"/>
      <w:r>
        <w:rPr>
          <w:i w:val="0"/>
          <w:iCs w:val="0"/>
          <w:sz w:val="24"/>
          <w:szCs w:val="24"/>
        </w:rPr>
        <w:tab/>
        <w:t>2.</w:t>
      </w:r>
      <w:r>
        <w:rPr>
          <w:i w:val="0"/>
          <w:iCs w:val="0"/>
          <w:sz w:val="24"/>
          <w:szCs w:val="24"/>
        </w:rPr>
        <w:tab/>
        <w:t>maximum and minimum amount in MW requested;</w:t>
      </w:r>
    </w:p>
    <w:p w14:paraId="6945B3EC" w14:textId="77777777" w:rsidR="00CA2ECB" w:rsidRDefault="00CA2ECB" w:rsidP="00CA2ECB">
      <w:pPr>
        <w:pStyle w:val="BodyTextIndent"/>
        <w:widowControl/>
        <w:tabs>
          <w:tab w:val="left" w:pos="1843"/>
        </w:tabs>
        <w:ind w:left="1161" w:hanging="1161"/>
        <w:rPr>
          <w:i w:val="0"/>
          <w:iCs w:val="0"/>
          <w:color w:val="FF0000"/>
          <w:u w:val="single"/>
        </w:rPr>
      </w:pPr>
    </w:p>
    <w:p w14:paraId="3214616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54" w:name="_DV_M470"/>
      <w:bookmarkEnd w:id="754"/>
      <w:r>
        <w:rPr>
          <w:i w:val="0"/>
          <w:iCs w:val="0"/>
          <w:sz w:val="24"/>
          <w:szCs w:val="24"/>
        </w:rPr>
        <w:tab/>
        <w:t>3.</w:t>
      </w:r>
      <w:r>
        <w:rPr>
          <w:i w:val="0"/>
          <w:iCs w:val="0"/>
          <w:sz w:val="24"/>
          <w:szCs w:val="24"/>
        </w:rPr>
        <w:tab/>
        <w:t xml:space="preserve">identity of the </w:t>
      </w:r>
      <w:r>
        <w:rPr>
          <w:b/>
          <w:bCs/>
          <w:i w:val="0"/>
          <w:iCs w:val="0"/>
          <w:sz w:val="24"/>
          <w:szCs w:val="24"/>
        </w:rPr>
        <w:t>User</w:t>
      </w:r>
      <w:r>
        <w:rPr>
          <w:i w:val="0"/>
          <w:iCs w:val="0"/>
          <w:sz w:val="24"/>
          <w:szCs w:val="24"/>
        </w:rPr>
        <w:t>;</w:t>
      </w:r>
    </w:p>
    <w:p w14:paraId="52EA02F0" w14:textId="77777777" w:rsidR="00CA2ECB" w:rsidRDefault="00CA2ECB" w:rsidP="00CA2ECB">
      <w:pPr>
        <w:pStyle w:val="BodyTextIndent"/>
        <w:widowControl/>
        <w:tabs>
          <w:tab w:val="left" w:pos="1843"/>
        </w:tabs>
        <w:ind w:left="1161" w:hanging="1161"/>
        <w:rPr>
          <w:i w:val="0"/>
          <w:iCs w:val="0"/>
          <w:sz w:val="24"/>
          <w:szCs w:val="24"/>
        </w:rPr>
      </w:pPr>
    </w:p>
    <w:p w14:paraId="767F8C7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55" w:name="_DV_M471"/>
      <w:bookmarkEnd w:id="755"/>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163BFAC3" w14:textId="77777777" w:rsidR="00CA2ECB" w:rsidRDefault="00CA2ECB" w:rsidP="00CA2ECB">
      <w:pPr>
        <w:pStyle w:val="BodyTextIndent"/>
        <w:widowControl/>
        <w:ind w:left="1161" w:hanging="1161"/>
        <w:rPr>
          <w:i w:val="0"/>
          <w:iCs w:val="0"/>
          <w:sz w:val="24"/>
          <w:szCs w:val="24"/>
        </w:rPr>
      </w:pPr>
    </w:p>
    <w:p w14:paraId="160FBC5F" w14:textId="77777777" w:rsidR="00CA2ECB" w:rsidRDefault="00CA2ECB" w:rsidP="00CA2ECB">
      <w:pPr>
        <w:pStyle w:val="BodyTextIndent"/>
        <w:widowControl/>
        <w:tabs>
          <w:tab w:val="left" w:pos="1134"/>
        </w:tabs>
        <w:ind w:left="1134" w:hanging="1134"/>
        <w:rPr>
          <w:i w:val="0"/>
          <w:iCs w:val="0"/>
          <w:sz w:val="24"/>
          <w:szCs w:val="24"/>
        </w:rPr>
      </w:pPr>
      <w:bookmarkStart w:id="756" w:name="_DV_M472"/>
      <w:bookmarkEnd w:id="756"/>
      <w:r>
        <w:rPr>
          <w:i w:val="0"/>
          <w:iCs w:val="0"/>
          <w:sz w:val="24"/>
          <w:szCs w:val="24"/>
        </w:rPr>
        <w:lastRenderedPageBreak/>
        <w:tab/>
        <w:t xml:space="preserve">in such form and manner as shall be prescribed by </w:t>
      </w:r>
      <w:r>
        <w:rPr>
          <w:b/>
          <w:bCs/>
          <w:i w:val="0"/>
          <w:iCs w:val="0"/>
          <w:sz w:val="24"/>
          <w:szCs w:val="24"/>
        </w:rPr>
        <w:t>NGC</w:t>
      </w:r>
      <w:r>
        <w:rPr>
          <w:i w:val="0"/>
          <w:iCs w:val="0"/>
          <w:sz w:val="24"/>
          <w:szCs w:val="24"/>
        </w:rPr>
        <w:t xml:space="preserve"> from time to time.</w:t>
      </w:r>
    </w:p>
    <w:p w14:paraId="74BA3E75" w14:textId="77777777" w:rsidR="00CA2ECB" w:rsidRDefault="00CA2ECB" w:rsidP="00CA2ECB">
      <w:pPr>
        <w:pStyle w:val="BodyTextIndent"/>
        <w:widowControl/>
        <w:tabs>
          <w:tab w:val="left" w:pos="774"/>
        </w:tabs>
        <w:ind w:left="1419" w:hanging="1419"/>
        <w:rPr>
          <w:i w:val="0"/>
          <w:iCs w:val="0"/>
          <w:sz w:val="24"/>
          <w:szCs w:val="24"/>
        </w:rPr>
      </w:pPr>
    </w:p>
    <w:p w14:paraId="27FB0651" w14:textId="77777777" w:rsidR="00CA2ECB" w:rsidRDefault="00CA2ECB" w:rsidP="00CA2ECB">
      <w:pPr>
        <w:pStyle w:val="BodyTextIndent"/>
        <w:widowControl/>
        <w:tabs>
          <w:tab w:val="left" w:pos="1161"/>
        </w:tabs>
        <w:ind w:left="1161" w:hanging="1161"/>
        <w:rPr>
          <w:i w:val="0"/>
          <w:iCs w:val="0"/>
          <w:sz w:val="24"/>
          <w:szCs w:val="24"/>
        </w:rPr>
      </w:pPr>
      <w:bookmarkStart w:id="757" w:name="_DV_M473"/>
      <w:bookmarkEnd w:id="757"/>
      <w:r>
        <w:rPr>
          <w:i w:val="0"/>
          <w:iCs w:val="0"/>
          <w:sz w:val="24"/>
          <w:szCs w:val="24"/>
        </w:rPr>
        <w:t>6.32.7.2</w:t>
      </w:r>
      <w:r>
        <w:rPr>
          <w:i w:val="0"/>
          <w:iCs w:val="0"/>
          <w:sz w:val="24"/>
          <w:szCs w:val="24"/>
        </w:rPr>
        <w:tab/>
      </w:r>
      <w:r>
        <w:rPr>
          <w:b/>
          <w:bCs/>
          <w:i w:val="0"/>
          <w:iCs w:val="0"/>
          <w:sz w:val="24"/>
          <w:szCs w:val="24"/>
        </w:rPr>
        <w:t>NGC</w:t>
      </w:r>
      <w:r>
        <w:rPr>
          <w:i w:val="0"/>
          <w:iCs w:val="0"/>
          <w:sz w:val="24"/>
          <w:szCs w:val="24"/>
        </w:rPr>
        <w:t xml:space="preserve"> may publish the following information in respect of </w:t>
      </w:r>
      <w:r>
        <w:rPr>
          <w:b/>
          <w:bCs/>
          <w:i w:val="0"/>
          <w:iCs w:val="0"/>
          <w:sz w:val="24"/>
          <w:szCs w:val="24"/>
        </w:rPr>
        <w:t xml:space="preserve">LDTEC Requests </w:t>
      </w:r>
      <w:r>
        <w:rPr>
          <w:i w:val="0"/>
          <w:iCs w:val="0"/>
          <w:sz w:val="24"/>
          <w:szCs w:val="24"/>
        </w:rPr>
        <w:t xml:space="preserve">which in either case are not withdrawn and not granted and </w:t>
      </w:r>
      <w:r>
        <w:rPr>
          <w:b/>
          <w:bCs/>
          <w:i w:val="0"/>
          <w:iCs w:val="0"/>
          <w:sz w:val="24"/>
          <w:szCs w:val="24"/>
        </w:rPr>
        <w:t>LDTEC Offers</w:t>
      </w:r>
      <w:r>
        <w:rPr>
          <w:i w:val="0"/>
          <w:iCs w:val="0"/>
          <w:sz w:val="24"/>
          <w:szCs w:val="24"/>
        </w:rPr>
        <w:t xml:space="preserve"> which are not accepted:-</w:t>
      </w:r>
    </w:p>
    <w:p w14:paraId="642E15FC" w14:textId="77777777" w:rsidR="00CA2ECB" w:rsidRDefault="00CA2ECB" w:rsidP="00CA2ECB">
      <w:pPr>
        <w:pStyle w:val="BodyTextIndent"/>
        <w:widowControl/>
        <w:tabs>
          <w:tab w:val="left" w:pos="774"/>
        </w:tabs>
        <w:ind w:left="1419" w:hanging="1419"/>
        <w:rPr>
          <w:i w:val="0"/>
          <w:iCs w:val="0"/>
          <w:sz w:val="24"/>
          <w:szCs w:val="24"/>
        </w:rPr>
      </w:pPr>
    </w:p>
    <w:p w14:paraId="570E461A"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58" w:name="_DV_M474"/>
      <w:bookmarkEnd w:id="758"/>
      <w:r>
        <w:rPr>
          <w:i w:val="0"/>
          <w:iCs w:val="0"/>
          <w:sz w:val="24"/>
          <w:szCs w:val="24"/>
        </w:rPr>
        <w:tab/>
        <w:t>1.</w:t>
      </w:r>
      <w:r>
        <w:rPr>
          <w:i w:val="0"/>
          <w:iCs w:val="0"/>
          <w:sz w:val="24"/>
          <w:szCs w:val="24"/>
        </w:rPr>
        <w:tab/>
        <w:t xml:space="preserve">details of the </w:t>
      </w:r>
      <w:r>
        <w:rPr>
          <w:b/>
          <w:bCs/>
          <w:i w:val="0"/>
          <w:iCs w:val="0"/>
          <w:sz w:val="24"/>
          <w:szCs w:val="24"/>
        </w:rPr>
        <w:t>LDTEC Period</w:t>
      </w:r>
      <w:r>
        <w:rPr>
          <w:i w:val="0"/>
          <w:iCs w:val="0"/>
          <w:sz w:val="24"/>
          <w:szCs w:val="24"/>
        </w:rPr>
        <w:t>;</w:t>
      </w:r>
    </w:p>
    <w:p w14:paraId="59A44051" w14:textId="77777777" w:rsidR="00CA2ECB" w:rsidRDefault="00CA2ECB" w:rsidP="00CA2ECB">
      <w:pPr>
        <w:pStyle w:val="BodyTextIndent"/>
        <w:widowControl/>
        <w:tabs>
          <w:tab w:val="left" w:pos="1161"/>
        </w:tabs>
        <w:ind w:left="2193" w:hanging="2193"/>
        <w:rPr>
          <w:i w:val="0"/>
          <w:iCs w:val="0"/>
          <w:sz w:val="24"/>
          <w:szCs w:val="24"/>
        </w:rPr>
      </w:pPr>
    </w:p>
    <w:p w14:paraId="0D443A59"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59" w:name="_DV_M475"/>
      <w:bookmarkEnd w:id="759"/>
      <w:r>
        <w:rPr>
          <w:i w:val="0"/>
          <w:iCs w:val="0"/>
          <w:sz w:val="24"/>
          <w:szCs w:val="24"/>
        </w:rPr>
        <w:tab/>
        <w:t>2.</w:t>
      </w:r>
      <w:r>
        <w:rPr>
          <w:i w:val="0"/>
          <w:iCs w:val="0"/>
          <w:sz w:val="24"/>
          <w:szCs w:val="24"/>
        </w:rPr>
        <w:tab/>
        <w:t>maximum and minimum amount in MW requested,</w:t>
      </w:r>
    </w:p>
    <w:p w14:paraId="0D7F106C" w14:textId="77777777" w:rsidR="00CA2ECB" w:rsidRDefault="00CA2ECB" w:rsidP="00CA2ECB">
      <w:pPr>
        <w:pStyle w:val="BodyTextIndent"/>
        <w:widowControl/>
        <w:tabs>
          <w:tab w:val="left" w:pos="1161"/>
        </w:tabs>
        <w:ind w:left="1419" w:hanging="1419"/>
        <w:rPr>
          <w:i w:val="0"/>
          <w:iCs w:val="0"/>
          <w:sz w:val="24"/>
          <w:szCs w:val="24"/>
        </w:rPr>
      </w:pPr>
    </w:p>
    <w:p w14:paraId="5EA5B987" w14:textId="77777777" w:rsidR="00CA2ECB" w:rsidRDefault="00CA2ECB" w:rsidP="00CA2ECB">
      <w:pPr>
        <w:pStyle w:val="BodyTextIndent"/>
        <w:widowControl/>
        <w:tabs>
          <w:tab w:val="left" w:pos="1161"/>
        </w:tabs>
        <w:ind w:left="1134" w:hanging="1134"/>
        <w:rPr>
          <w:i w:val="0"/>
          <w:iCs w:val="0"/>
          <w:sz w:val="24"/>
          <w:szCs w:val="24"/>
        </w:rPr>
      </w:pPr>
      <w:bookmarkStart w:id="760" w:name="_DV_M476"/>
      <w:bookmarkEnd w:id="760"/>
      <w:r>
        <w:rPr>
          <w:i w:val="0"/>
          <w:iCs w:val="0"/>
          <w:sz w:val="24"/>
          <w:szCs w:val="24"/>
        </w:rPr>
        <w:tab/>
        <w:t xml:space="preserve">in such form and manner as shall be prescribed by </w:t>
      </w:r>
      <w:r>
        <w:rPr>
          <w:b/>
          <w:bCs/>
          <w:i w:val="0"/>
          <w:iCs w:val="0"/>
          <w:sz w:val="24"/>
          <w:szCs w:val="24"/>
        </w:rPr>
        <w:t>NGC</w:t>
      </w:r>
      <w:r>
        <w:rPr>
          <w:i w:val="0"/>
          <w:iCs w:val="0"/>
          <w:sz w:val="24"/>
          <w:szCs w:val="24"/>
        </w:rPr>
        <w:t xml:space="preserve"> from time to time.</w:t>
      </w:r>
    </w:p>
    <w:p w14:paraId="16CB5606" w14:textId="77777777" w:rsidR="00CA2ECB" w:rsidRDefault="00CA2ECB" w:rsidP="00CA2ECB">
      <w:pPr>
        <w:pStyle w:val="BodyTextIndent"/>
        <w:widowControl/>
        <w:tabs>
          <w:tab w:val="left" w:pos="1161"/>
        </w:tabs>
        <w:rPr>
          <w:i w:val="0"/>
          <w:iCs w:val="0"/>
          <w:sz w:val="24"/>
          <w:szCs w:val="24"/>
        </w:rPr>
      </w:pPr>
    </w:p>
    <w:p w14:paraId="11AFDFD3" w14:textId="77777777" w:rsidR="00CA2ECB" w:rsidRDefault="00CA2ECB" w:rsidP="00CA2ECB">
      <w:pPr>
        <w:pStyle w:val="BodyTextIndent"/>
        <w:widowControl/>
        <w:tabs>
          <w:tab w:val="left" w:pos="1134"/>
          <w:tab w:val="left" w:pos="1161"/>
        </w:tabs>
        <w:ind w:left="1134" w:hanging="1134"/>
        <w:rPr>
          <w:i w:val="0"/>
          <w:iCs w:val="0"/>
          <w:sz w:val="24"/>
          <w:szCs w:val="24"/>
        </w:rPr>
      </w:pPr>
      <w:bookmarkStart w:id="761" w:name="_DV_M477"/>
      <w:bookmarkEnd w:id="761"/>
      <w:r>
        <w:rPr>
          <w:i w:val="0"/>
          <w:iCs w:val="0"/>
          <w:sz w:val="24"/>
          <w:szCs w:val="24"/>
        </w:rPr>
        <w:t>6.32.7.3</w:t>
      </w:r>
      <w:r>
        <w:rPr>
          <w:i w:val="0"/>
          <w:iCs w:val="0"/>
          <w:sz w:val="24"/>
          <w:szCs w:val="24"/>
        </w:rPr>
        <w:tab/>
        <w:t xml:space="preserve">The </w:t>
      </w:r>
      <w:r>
        <w:rPr>
          <w:b/>
          <w:bCs/>
          <w:i w:val="0"/>
          <w:iCs w:val="0"/>
          <w:sz w:val="24"/>
          <w:szCs w:val="24"/>
        </w:rPr>
        <w:t>User</w:t>
      </w:r>
      <w:r>
        <w:rPr>
          <w:i w:val="0"/>
          <w:iCs w:val="0"/>
          <w:sz w:val="24"/>
          <w:szCs w:val="24"/>
        </w:rPr>
        <w:t xml:space="preserve"> consents to the publication by </w:t>
      </w:r>
      <w:r>
        <w:rPr>
          <w:b/>
          <w:bCs/>
          <w:i w:val="0"/>
          <w:iCs w:val="0"/>
          <w:sz w:val="24"/>
          <w:szCs w:val="24"/>
        </w:rPr>
        <w:t>NGC</w:t>
      </w:r>
      <w:r>
        <w:rPr>
          <w:i w:val="0"/>
          <w:iCs w:val="0"/>
          <w:sz w:val="24"/>
          <w:szCs w:val="24"/>
        </w:rPr>
        <w:t xml:space="preserve"> of the information referred to above.</w:t>
      </w:r>
    </w:p>
    <w:p w14:paraId="232A6B9C" w14:textId="77777777" w:rsidR="00CA2ECB" w:rsidRDefault="00CA2ECB" w:rsidP="00CA2ECB">
      <w:pPr>
        <w:pStyle w:val="Heading3"/>
        <w:widowControl/>
        <w:numPr>
          <w:ilvl w:val="0"/>
          <w:numId w:val="0"/>
        </w:numPr>
        <w:tabs>
          <w:tab w:val="num" w:pos="851"/>
          <w:tab w:val="left" w:pos="1134"/>
        </w:tabs>
        <w:spacing w:after="0"/>
        <w:ind w:left="1134" w:hanging="1134"/>
        <w:jc w:val="both"/>
      </w:pPr>
      <w:bookmarkStart w:id="762" w:name="_DV_M478"/>
      <w:bookmarkEnd w:id="762"/>
      <w:r>
        <w:tab/>
      </w:r>
    </w:p>
    <w:p w14:paraId="2D6EFDDD" w14:textId="77777777" w:rsidR="00CA2ECB" w:rsidRDefault="00CA2ECB" w:rsidP="0042186A">
      <w:pPr>
        <w:pStyle w:val="Heading3"/>
        <w:ind w:left="567" w:hanging="567"/>
      </w:pPr>
      <w:bookmarkStart w:id="763" w:name="_DV_M479"/>
      <w:bookmarkEnd w:id="763"/>
      <w:r>
        <w:t>Change from “NGC” to “The Company”</w:t>
      </w:r>
    </w:p>
    <w:p w14:paraId="160DD7FC" w14:textId="77777777" w:rsidR="00CA2ECB" w:rsidRPr="00971EAC" w:rsidRDefault="00CA2ECB" w:rsidP="00CA2ECB">
      <w:pPr>
        <w:pStyle w:val="NormalIndent"/>
        <w:widowControl/>
        <w:rPr>
          <w:rFonts w:ascii="Arial" w:hAnsi="Arial" w:cs="Arial"/>
        </w:rPr>
      </w:pPr>
      <w:bookmarkStart w:id="764" w:name="_DV_M480"/>
      <w:bookmarkEnd w:id="764"/>
      <w:r w:rsidRPr="00971EAC">
        <w:rPr>
          <w:rFonts w:ascii="Arial" w:hAnsi="Arial" w:cs="Arial"/>
        </w:rPr>
        <w:t xml:space="preserve">The </w:t>
      </w:r>
      <w:r w:rsidRPr="00971EAC">
        <w:rPr>
          <w:rStyle w:val="StyleHeading3NotLatinBoldChar"/>
        </w:rPr>
        <w:t>CUSC Parties</w:t>
      </w:r>
      <w:r w:rsidRPr="00971EAC">
        <w:rPr>
          <w:rFonts w:ascii="Arial" w:hAnsi="Arial" w:cs="Arial"/>
        </w:rPr>
        <w:t xml:space="preserve"> agree that references to “</w:t>
      </w:r>
      <w:r w:rsidRPr="00971EAC">
        <w:rPr>
          <w:rStyle w:val="StyleHeading3NotLatinBoldChar"/>
        </w:rPr>
        <w:t>NGC</w:t>
      </w:r>
      <w:r w:rsidRPr="00971EAC">
        <w:rPr>
          <w:rFonts w:ascii="Arial" w:hAnsi="Arial" w:cs="Arial"/>
        </w:rPr>
        <w:t xml:space="preserve">” in any relevant document as at the time and date for implementation of the </w:t>
      </w:r>
      <w:r w:rsidRPr="00971EAC">
        <w:rPr>
          <w:rStyle w:val="StyleHeading3NotLatinBoldChar"/>
        </w:rPr>
        <w:t>Authority’s</w:t>
      </w:r>
      <w:r w:rsidRPr="00971EAC">
        <w:rPr>
          <w:rFonts w:ascii="Arial" w:hAnsi="Arial" w:cs="Arial"/>
        </w:rPr>
        <w:t xml:space="preserve"> direction under </w:t>
      </w:r>
      <w:r w:rsidRPr="00971EAC">
        <w:rPr>
          <w:rStyle w:val="StyleHeading3NotLatinBoldChar"/>
        </w:rPr>
        <w:t>CUSC</w:t>
      </w:r>
      <w:r w:rsidRPr="00971EAC">
        <w:rPr>
          <w:rFonts w:ascii="Arial" w:hAnsi="Arial" w:cs="Arial"/>
        </w:rPr>
        <w:t xml:space="preserve"> Paragraph 8.23.1 approving the </w:t>
      </w:r>
      <w:r w:rsidRPr="00971EAC">
        <w:rPr>
          <w:rStyle w:val="StyleHeading3NotLatinBoldChar"/>
        </w:rPr>
        <w:t>Proposed Amendment</w:t>
      </w:r>
      <w:r w:rsidRPr="00971EAC">
        <w:rPr>
          <w:rFonts w:ascii="Arial" w:hAnsi="Arial" w:cs="Arial"/>
        </w:rPr>
        <w:t xml:space="preserve"> in respect of the change from “</w:t>
      </w:r>
      <w:r w:rsidRPr="00971EAC">
        <w:rPr>
          <w:rStyle w:val="StyleHeading3NotLatinBoldChar"/>
        </w:rPr>
        <w:t>NGC</w:t>
      </w:r>
      <w:r w:rsidRPr="00971EAC">
        <w:rPr>
          <w:rFonts w:ascii="Arial" w:hAnsi="Arial" w:cs="Arial"/>
        </w:rPr>
        <w:t>” to “</w:t>
      </w:r>
      <w:r w:rsidRPr="00971EAC">
        <w:rPr>
          <w:rStyle w:val="StyleHeading3NotLatinBoldChar"/>
        </w:rPr>
        <w:t>The Company</w:t>
      </w:r>
      <w:r w:rsidRPr="00971EAC">
        <w:rPr>
          <w:rFonts w:ascii="Arial" w:hAnsi="Arial" w:cs="Arial"/>
        </w:rPr>
        <w:t>” shall be read as reference to “</w:t>
      </w:r>
      <w:r w:rsidRPr="00971EAC">
        <w:rPr>
          <w:rStyle w:val="StyleHeading3NotLatinBoldChar"/>
        </w:rPr>
        <w:t>The Company</w:t>
      </w:r>
      <w:r w:rsidRPr="00971EAC">
        <w:rPr>
          <w:rFonts w:ascii="Arial" w:hAnsi="Arial" w:cs="Arial"/>
        </w:rPr>
        <w:t>”.</w:t>
      </w:r>
    </w:p>
    <w:p w14:paraId="2C23AA13" w14:textId="77777777" w:rsidR="00CA2ECB" w:rsidRDefault="00CA2ECB" w:rsidP="00CA2ECB">
      <w:pPr>
        <w:pStyle w:val="BodyTextIndent"/>
        <w:widowControl/>
        <w:ind w:left="1134" w:hanging="1134"/>
        <w:rPr>
          <w:b/>
          <w:bCs/>
          <w:i w:val="0"/>
          <w:iCs w:val="0"/>
          <w:sz w:val="24"/>
          <w:szCs w:val="24"/>
        </w:rPr>
      </w:pPr>
    </w:p>
    <w:p w14:paraId="6F407856" w14:textId="77777777" w:rsidR="00CA2ECB" w:rsidRDefault="00CA2ECB" w:rsidP="0042186A">
      <w:pPr>
        <w:pStyle w:val="Heading3"/>
        <w:ind w:left="567" w:hanging="567"/>
      </w:pPr>
      <w:bookmarkStart w:id="765" w:name="_DV_M481"/>
      <w:bookmarkEnd w:id="765"/>
      <w:r>
        <w:t>Temporary TEC Exchanges</w:t>
      </w:r>
    </w:p>
    <w:p w14:paraId="1755687E" w14:textId="77777777" w:rsidR="00CA2ECB" w:rsidRDefault="00CA2ECB" w:rsidP="00CA2ECB">
      <w:pPr>
        <w:pStyle w:val="BodyTextIndent"/>
        <w:widowControl/>
        <w:ind w:left="1134" w:hanging="1134"/>
        <w:rPr>
          <w:b/>
          <w:bCs/>
          <w:i w:val="0"/>
          <w:iCs w:val="0"/>
          <w:sz w:val="24"/>
          <w:szCs w:val="24"/>
        </w:rPr>
      </w:pPr>
    </w:p>
    <w:p w14:paraId="429656F5" w14:textId="77777777" w:rsidR="00CA2ECB" w:rsidRDefault="00CA2ECB" w:rsidP="00CA2ECB">
      <w:pPr>
        <w:widowControl/>
        <w:tabs>
          <w:tab w:val="left" w:pos="1134"/>
        </w:tabs>
        <w:rPr>
          <w:rFonts w:ascii="Arial" w:hAnsi="Arial" w:cs="Arial"/>
          <w:b/>
          <w:bCs/>
        </w:rPr>
      </w:pPr>
      <w:bookmarkStart w:id="766" w:name="_DV_M482"/>
      <w:bookmarkEnd w:id="766"/>
      <w:r>
        <w:rPr>
          <w:rFonts w:ascii="Arial" w:hAnsi="Arial" w:cs="Arial"/>
          <w:b/>
          <w:bCs/>
        </w:rPr>
        <w:t>6.34.1</w:t>
      </w:r>
      <w:r>
        <w:rPr>
          <w:rFonts w:ascii="Arial" w:hAnsi="Arial" w:cs="Arial"/>
          <w:b/>
          <w:bCs/>
        </w:rPr>
        <w:tab/>
        <w:t>Background</w:t>
      </w:r>
    </w:p>
    <w:p w14:paraId="1C92BCCA" w14:textId="77777777" w:rsidR="00CA2ECB" w:rsidRDefault="00CA2ECB" w:rsidP="00CA2ECB">
      <w:pPr>
        <w:widowControl/>
        <w:rPr>
          <w:rFonts w:ascii="Arial" w:hAnsi="Arial" w:cs="Arial"/>
        </w:rPr>
      </w:pPr>
    </w:p>
    <w:p w14:paraId="4461454F" w14:textId="77777777" w:rsidR="00CA2ECB" w:rsidRDefault="00CA2ECB" w:rsidP="00CA2ECB">
      <w:pPr>
        <w:pStyle w:val="BodyTextIndent"/>
        <w:widowControl/>
        <w:tabs>
          <w:tab w:val="left" w:pos="1134"/>
        </w:tabs>
        <w:ind w:left="1170" w:hanging="1170"/>
        <w:rPr>
          <w:i w:val="0"/>
          <w:iCs w:val="0"/>
          <w:sz w:val="24"/>
          <w:szCs w:val="24"/>
        </w:rPr>
      </w:pPr>
      <w:bookmarkStart w:id="767" w:name="_DV_M483"/>
      <w:bookmarkEnd w:id="767"/>
      <w:r>
        <w:rPr>
          <w:i w:val="0"/>
          <w:iCs w:val="0"/>
          <w:sz w:val="24"/>
          <w:szCs w:val="24"/>
        </w:rPr>
        <w:tab/>
        <w:t xml:space="preserve">Two </w:t>
      </w:r>
      <w:r>
        <w:rPr>
          <w:b/>
          <w:bCs/>
          <w:i w:val="0"/>
          <w:iCs w:val="0"/>
          <w:sz w:val="24"/>
          <w:szCs w:val="24"/>
        </w:rPr>
        <w:t xml:space="preserve">Users </w:t>
      </w:r>
      <w:r>
        <w:rPr>
          <w:i w:val="0"/>
          <w:iCs w:val="0"/>
          <w:sz w:val="24"/>
          <w:szCs w:val="24"/>
        </w:rPr>
        <w:t xml:space="preserve">that are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 </w:t>
      </w:r>
      <w:r>
        <w:rPr>
          <w:b/>
          <w:bCs/>
          <w:i w:val="0"/>
          <w:iCs w:val="0"/>
          <w:sz w:val="24"/>
          <w:szCs w:val="24"/>
        </w:rPr>
        <w:t xml:space="preserve">Temporary TEC Exchange </w:t>
      </w:r>
      <w:r>
        <w:rPr>
          <w:i w:val="0"/>
          <w:iCs w:val="0"/>
          <w:sz w:val="24"/>
          <w:szCs w:val="24"/>
        </w:rPr>
        <w:t xml:space="preserve">in accordance with this Paragraph of the </w:t>
      </w:r>
      <w:r>
        <w:rPr>
          <w:b/>
          <w:bCs/>
          <w:i w:val="0"/>
          <w:iCs w:val="0"/>
          <w:sz w:val="24"/>
          <w:szCs w:val="24"/>
        </w:rPr>
        <w:t>CUSC</w:t>
      </w:r>
      <w:r>
        <w:rPr>
          <w:i w:val="0"/>
          <w:iCs w:val="0"/>
          <w:sz w:val="24"/>
          <w:szCs w:val="24"/>
        </w:rPr>
        <w:t>.</w:t>
      </w:r>
    </w:p>
    <w:p w14:paraId="62ACBCD1" w14:textId="77777777" w:rsidR="00CA2ECB" w:rsidRDefault="00CA2ECB" w:rsidP="00CA2ECB">
      <w:pPr>
        <w:pStyle w:val="BodyTextIndent"/>
        <w:widowControl/>
        <w:tabs>
          <w:tab w:val="left" w:pos="1134"/>
        </w:tabs>
        <w:ind w:left="0"/>
        <w:rPr>
          <w:b/>
          <w:bCs/>
          <w:i w:val="0"/>
          <w:iCs w:val="0"/>
          <w:sz w:val="24"/>
          <w:szCs w:val="24"/>
        </w:rPr>
      </w:pPr>
    </w:p>
    <w:p w14:paraId="17D484F4" w14:textId="77777777" w:rsidR="00CA2ECB" w:rsidRDefault="00CA2ECB" w:rsidP="00CA2ECB">
      <w:pPr>
        <w:pStyle w:val="BodyTextIndent"/>
        <w:widowControl/>
        <w:tabs>
          <w:tab w:val="left" w:pos="1134"/>
        </w:tabs>
        <w:ind w:left="0"/>
        <w:rPr>
          <w:i w:val="0"/>
          <w:iCs w:val="0"/>
          <w:sz w:val="24"/>
          <w:szCs w:val="24"/>
        </w:rPr>
      </w:pPr>
      <w:bookmarkStart w:id="768" w:name="_DV_M484"/>
      <w:bookmarkEnd w:id="768"/>
      <w:r>
        <w:rPr>
          <w:b/>
          <w:bCs/>
          <w:i w:val="0"/>
          <w:iCs w:val="0"/>
          <w:sz w:val="24"/>
          <w:szCs w:val="24"/>
        </w:rPr>
        <w:t>6.34.2</w:t>
      </w:r>
      <w:r>
        <w:rPr>
          <w:b/>
          <w:bCs/>
          <w:i w:val="0"/>
          <w:iCs w:val="0"/>
          <w:sz w:val="24"/>
          <w:szCs w:val="24"/>
        </w:rPr>
        <w:tab/>
        <w:t>Form of Temporary TEC Exchange Rate Request</w:t>
      </w:r>
    </w:p>
    <w:p w14:paraId="4EFD551D" w14:textId="77777777" w:rsidR="00CA2ECB" w:rsidRDefault="00CA2ECB" w:rsidP="00CA2ECB">
      <w:pPr>
        <w:pStyle w:val="BodyTextIndent"/>
        <w:widowControl/>
        <w:rPr>
          <w:i w:val="0"/>
          <w:iCs w:val="0"/>
          <w:sz w:val="24"/>
          <w:szCs w:val="24"/>
        </w:rPr>
      </w:pPr>
    </w:p>
    <w:p w14:paraId="67B71685" w14:textId="77777777" w:rsidR="00CA2ECB" w:rsidRDefault="00CA2ECB" w:rsidP="00CA2ECB">
      <w:pPr>
        <w:pStyle w:val="BodyTextIndent"/>
        <w:widowControl/>
        <w:tabs>
          <w:tab w:val="left" w:pos="1161"/>
        </w:tabs>
        <w:ind w:left="1161" w:hanging="1161"/>
        <w:rPr>
          <w:b/>
          <w:bCs/>
          <w:i w:val="0"/>
          <w:iCs w:val="0"/>
          <w:sz w:val="24"/>
          <w:szCs w:val="24"/>
        </w:rPr>
      </w:pPr>
      <w:bookmarkStart w:id="769" w:name="_DV_M485"/>
      <w:bookmarkEnd w:id="769"/>
      <w:r>
        <w:rPr>
          <w:i w:val="0"/>
          <w:iCs w:val="0"/>
          <w:sz w:val="24"/>
          <w:szCs w:val="24"/>
        </w:rPr>
        <w:t>6.34.2.1</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must be received by </w:t>
      </w:r>
      <w:r>
        <w:rPr>
          <w:b/>
          <w:bCs/>
          <w:i w:val="0"/>
          <w:iCs w:val="0"/>
          <w:sz w:val="24"/>
          <w:szCs w:val="24"/>
        </w:rPr>
        <w:t xml:space="preserve">The Company </w:t>
      </w:r>
      <w:r>
        <w:rPr>
          <w:i w:val="0"/>
          <w:iCs w:val="0"/>
          <w:sz w:val="24"/>
          <w:szCs w:val="24"/>
        </w:rPr>
        <w:t>no later than:</w:t>
      </w:r>
    </w:p>
    <w:p w14:paraId="75E7D61D" w14:textId="77777777" w:rsidR="00CA2ECB" w:rsidRDefault="00CA2ECB" w:rsidP="00CA2ECB">
      <w:pPr>
        <w:pStyle w:val="BodyTextIndent"/>
        <w:widowControl/>
        <w:tabs>
          <w:tab w:val="left" w:pos="1161"/>
        </w:tabs>
        <w:ind w:left="1161" w:hanging="1161"/>
        <w:rPr>
          <w:i w:val="0"/>
          <w:iCs w:val="0"/>
          <w:sz w:val="24"/>
          <w:szCs w:val="24"/>
        </w:rPr>
      </w:pPr>
    </w:p>
    <w:p w14:paraId="5A0E02A8"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70" w:name="_DV_M486"/>
      <w:bookmarkEnd w:id="770"/>
      <w:r>
        <w:rPr>
          <w:i w:val="0"/>
          <w:iCs w:val="0"/>
          <w:sz w:val="24"/>
          <w:szCs w:val="24"/>
        </w:rPr>
        <w:tab/>
        <w:t>(i)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9 months or more, 10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6688C510" w14:textId="77777777" w:rsidR="00CA2ECB" w:rsidRDefault="00CA2ECB" w:rsidP="00CA2ECB">
      <w:pPr>
        <w:pStyle w:val="BodyTextIndent"/>
        <w:widowControl/>
        <w:tabs>
          <w:tab w:val="left" w:pos="1170"/>
          <w:tab w:val="left" w:pos="1890"/>
        </w:tabs>
        <w:ind w:left="1890" w:hanging="1890"/>
        <w:rPr>
          <w:i w:val="0"/>
          <w:iCs w:val="0"/>
          <w:sz w:val="24"/>
          <w:szCs w:val="24"/>
        </w:rPr>
      </w:pPr>
    </w:p>
    <w:p w14:paraId="27FCF571"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71" w:name="_DV_M487"/>
      <w:bookmarkEnd w:id="771"/>
      <w:r>
        <w:rPr>
          <w:i w:val="0"/>
          <w:iCs w:val="0"/>
          <w:sz w:val="24"/>
          <w:szCs w:val="24"/>
        </w:rPr>
        <w:tab/>
        <w:t>(ii)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6 months or more but is less than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2E60C8D8" w14:textId="77777777" w:rsidR="00CA2ECB" w:rsidRDefault="00CA2ECB" w:rsidP="00CA2ECB">
      <w:pPr>
        <w:pStyle w:val="BodyTextIndent"/>
        <w:widowControl/>
        <w:tabs>
          <w:tab w:val="left" w:pos="1170"/>
          <w:tab w:val="left" w:pos="1890"/>
        </w:tabs>
        <w:ind w:left="1890" w:hanging="1890"/>
        <w:rPr>
          <w:i w:val="0"/>
          <w:iCs w:val="0"/>
          <w:sz w:val="24"/>
          <w:szCs w:val="24"/>
        </w:rPr>
      </w:pPr>
    </w:p>
    <w:p w14:paraId="5205C34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72" w:name="_DV_M488"/>
      <w:bookmarkEnd w:id="772"/>
      <w:r>
        <w:rPr>
          <w:i w:val="0"/>
          <w:iCs w:val="0"/>
          <w:sz w:val="24"/>
          <w:szCs w:val="24"/>
        </w:rPr>
        <w:lastRenderedPageBreak/>
        <w:tab/>
        <w:t>(iii)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3 months or more but is less than 6 months, 6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Temporary TEC Exchange Period;</w:t>
      </w:r>
    </w:p>
    <w:p w14:paraId="42229A6C" w14:textId="77777777" w:rsidR="00CA2ECB" w:rsidRDefault="00CA2ECB" w:rsidP="00CA2ECB">
      <w:pPr>
        <w:pStyle w:val="BodyTextIndent"/>
        <w:widowControl/>
        <w:tabs>
          <w:tab w:val="left" w:pos="1170"/>
          <w:tab w:val="left" w:pos="1890"/>
        </w:tabs>
        <w:ind w:left="1890" w:hanging="1890"/>
        <w:rPr>
          <w:i w:val="0"/>
          <w:iCs w:val="0"/>
          <w:sz w:val="24"/>
          <w:szCs w:val="24"/>
        </w:rPr>
      </w:pPr>
    </w:p>
    <w:p w14:paraId="448AEA37"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773" w:name="_DV_M489"/>
      <w:bookmarkEnd w:id="773"/>
      <w:r>
        <w:rPr>
          <w:i w:val="0"/>
          <w:iCs w:val="0"/>
          <w:sz w:val="24"/>
          <w:szCs w:val="24"/>
        </w:rPr>
        <w:tab/>
        <w:t>(iv)</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less than 3 months, 4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204816AD" w14:textId="77777777" w:rsidR="00CA2ECB" w:rsidRDefault="00CA2ECB" w:rsidP="00CA2ECB">
      <w:pPr>
        <w:pStyle w:val="BodyTextIndent"/>
        <w:widowControl/>
        <w:tabs>
          <w:tab w:val="left" w:pos="1161"/>
        </w:tabs>
        <w:ind w:left="1161" w:hanging="1161"/>
        <w:rPr>
          <w:i w:val="0"/>
          <w:iCs w:val="0"/>
          <w:sz w:val="24"/>
          <w:szCs w:val="24"/>
        </w:rPr>
      </w:pPr>
    </w:p>
    <w:p w14:paraId="089AA465" w14:textId="77777777" w:rsidR="00CA2ECB" w:rsidRDefault="00CA2ECB" w:rsidP="00CA2ECB">
      <w:pPr>
        <w:pStyle w:val="BodyTextIndent"/>
        <w:widowControl/>
        <w:tabs>
          <w:tab w:val="left" w:pos="1134"/>
        </w:tabs>
        <w:ind w:left="1161" w:hanging="1161"/>
        <w:rPr>
          <w:i w:val="0"/>
          <w:iCs w:val="0"/>
          <w:sz w:val="24"/>
          <w:szCs w:val="24"/>
        </w:rPr>
      </w:pPr>
      <w:bookmarkStart w:id="774" w:name="_DV_M490"/>
      <w:bookmarkEnd w:id="774"/>
      <w:r>
        <w:rPr>
          <w:i w:val="0"/>
          <w:iCs w:val="0"/>
          <w:sz w:val="24"/>
          <w:szCs w:val="24"/>
        </w:rPr>
        <w:t>6.34.2.2</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must be made by email and confirmed by fax and must attach the </w:t>
      </w:r>
      <w:r>
        <w:rPr>
          <w:b/>
          <w:bCs/>
          <w:i w:val="0"/>
          <w:iCs w:val="0"/>
          <w:sz w:val="24"/>
          <w:szCs w:val="24"/>
        </w:rPr>
        <w:t>Temporary TEC Exchange Rate Request Form</w:t>
      </w:r>
      <w:r>
        <w:rPr>
          <w:i w:val="0"/>
          <w:iCs w:val="0"/>
          <w:sz w:val="24"/>
          <w:szCs w:val="24"/>
        </w:rPr>
        <w:t xml:space="preserve"> duly completed and signed by the </w:t>
      </w:r>
      <w:r>
        <w:rPr>
          <w:b/>
          <w:bCs/>
          <w:i w:val="0"/>
          <w:iCs w:val="0"/>
          <w:sz w:val="24"/>
          <w:szCs w:val="24"/>
        </w:rPr>
        <w:t>Joint Temporary TEC Exchange Users</w:t>
      </w:r>
      <w:r>
        <w:rPr>
          <w:i w:val="0"/>
          <w:iCs w:val="0"/>
          <w:sz w:val="24"/>
          <w:szCs w:val="24"/>
        </w:rPr>
        <w:t>.</w:t>
      </w:r>
    </w:p>
    <w:p w14:paraId="2FA17D5A" w14:textId="77777777" w:rsidR="00CA2ECB" w:rsidRDefault="00CA2ECB" w:rsidP="00CA2ECB">
      <w:pPr>
        <w:pStyle w:val="BodyTextIndent"/>
        <w:widowControl/>
        <w:ind w:hanging="1161"/>
        <w:rPr>
          <w:i w:val="0"/>
          <w:iCs w:val="0"/>
          <w:sz w:val="24"/>
          <w:szCs w:val="24"/>
        </w:rPr>
      </w:pPr>
    </w:p>
    <w:p w14:paraId="6152A42F" w14:textId="77777777" w:rsidR="00CA2ECB" w:rsidRDefault="00CA2ECB" w:rsidP="00CA2ECB">
      <w:pPr>
        <w:pStyle w:val="BodyTextIndent"/>
        <w:widowControl/>
        <w:tabs>
          <w:tab w:val="left" w:pos="1134"/>
        </w:tabs>
        <w:ind w:left="1161" w:hanging="1161"/>
        <w:rPr>
          <w:b/>
          <w:bCs/>
          <w:i w:val="0"/>
          <w:iCs w:val="0"/>
          <w:sz w:val="24"/>
          <w:szCs w:val="24"/>
        </w:rPr>
      </w:pPr>
      <w:bookmarkStart w:id="775" w:name="_DV_M491"/>
      <w:bookmarkEnd w:id="775"/>
      <w:r>
        <w:rPr>
          <w:i w:val="0"/>
          <w:iCs w:val="0"/>
          <w:sz w:val="24"/>
          <w:szCs w:val="24"/>
        </w:rPr>
        <w:t>6.34.2.3</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shall not be deemed received by </w:t>
      </w:r>
      <w:r>
        <w:rPr>
          <w:b/>
          <w:bCs/>
          <w:i w:val="0"/>
          <w:iCs w:val="0"/>
          <w:sz w:val="24"/>
          <w:szCs w:val="24"/>
        </w:rPr>
        <w:t>The Company</w:t>
      </w:r>
      <w:r>
        <w:rPr>
          <w:i w:val="0"/>
          <w:iCs w:val="0"/>
          <w:sz w:val="24"/>
          <w:szCs w:val="24"/>
        </w:rPr>
        <w:t xml:space="preserve"> until the </w:t>
      </w:r>
      <w:r>
        <w:rPr>
          <w:b/>
          <w:bCs/>
          <w:i w:val="0"/>
          <w:iCs w:val="0"/>
          <w:sz w:val="24"/>
          <w:szCs w:val="24"/>
        </w:rPr>
        <w:t xml:space="preserve">Temporary TEC Exchange Rate Request Fee </w:t>
      </w:r>
      <w:r>
        <w:rPr>
          <w:i w:val="0"/>
          <w:iCs w:val="0"/>
          <w:sz w:val="24"/>
          <w:szCs w:val="24"/>
        </w:rPr>
        <w:t xml:space="preserve">has been paid to </w:t>
      </w:r>
      <w:r>
        <w:rPr>
          <w:b/>
          <w:bCs/>
          <w:i w:val="0"/>
          <w:iCs w:val="0"/>
          <w:sz w:val="24"/>
          <w:szCs w:val="24"/>
        </w:rPr>
        <w:t>The Company</w:t>
      </w:r>
      <w:r>
        <w:rPr>
          <w:i w:val="0"/>
          <w:iCs w:val="0"/>
          <w:sz w:val="24"/>
          <w:szCs w:val="24"/>
        </w:rPr>
        <w:t xml:space="preserve"> and until the faxed copy of the </w:t>
      </w:r>
      <w:r>
        <w:rPr>
          <w:b/>
          <w:bCs/>
          <w:i w:val="0"/>
          <w:iCs w:val="0"/>
          <w:sz w:val="24"/>
          <w:szCs w:val="24"/>
        </w:rPr>
        <w:t xml:space="preserve">Temporary TEC Exchange Rate Request </w:t>
      </w:r>
      <w:r>
        <w:rPr>
          <w:i w:val="0"/>
          <w:iCs w:val="0"/>
          <w:sz w:val="24"/>
          <w:szCs w:val="24"/>
        </w:rPr>
        <w:t xml:space="preserve">is received in accordance with Paragraph 6.34.2.2 of the </w:t>
      </w:r>
      <w:r>
        <w:rPr>
          <w:b/>
          <w:bCs/>
          <w:i w:val="0"/>
          <w:iCs w:val="0"/>
          <w:sz w:val="24"/>
          <w:szCs w:val="24"/>
        </w:rPr>
        <w:t>CUSC</w:t>
      </w:r>
      <w:r>
        <w:rPr>
          <w:i w:val="0"/>
          <w:iCs w:val="0"/>
          <w:sz w:val="24"/>
          <w:szCs w:val="24"/>
        </w:rPr>
        <w:t>.</w:t>
      </w:r>
    </w:p>
    <w:p w14:paraId="3A718BA5" w14:textId="77777777" w:rsidR="00CA2ECB" w:rsidRDefault="00CA2ECB" w:rsidP="00CA2ECB">
      <w:pPr>
        <w:pStyle w:val="BodyTextIndent"/>
        <w:widowControl/>
        <w:ind w:hanging="1161"/>
        <w:rPr>
          <w:i w:val="0"/>
          <w:iCs w:val="0"/>
          <w:sz w:val="24"/>
          <w:szCs w:val="24"/>
        </w:rPr>
      </w:pPr>
    </w:p>
    <w:p w14:paraId="31071A59" w14:textId="77777777" w:rsidR="00CA2ECB" w:rsidRDefault="00CA2ECB" w:rsidP="00CA2ECB">
      <w:pPr>
        <w:pStyle w:val="BodyTextIndent"/>
        <w:widowControl/>
        <w:tabs>
          <w:tab w:val="left" w:pos="1134"/>
        </w:tabs>
        <w:ind w:left="1161" w:hanging="1161"/>
        <w:rPr>
          <w:i w:val="0"/>
          <w:iCs w:val="0"/>
          <w:sz w:val="24"/>
          <w:szCs w:val="24"/>
        </w:rPr>
      </w:pPr>
      <w:bookmarkStart w:id="776" w:name="_DV_M492"/>
      <w:bookmarkEnd w:id="776"/>
      <w:r>
        <w:rPr>
          <w:i w:val="0"/>
          <w:iCs w:val="0"/>
          <w:sz w:val="24"/>
          <w:szCs w:val="24"/>
        </w:rPr>
        <w:t>6.34.2.4</w:t>
      </w:r>
      <w:r>
        <w:rPr>
          <w:i w:val="0"/>
          <w:iCs w:val="0"/>
          <w:sz w:val="24"/>
          <w:szCs w:val="24"/>
        </w:rPr>
        <w:tab/>
        <w:t xml:space="preserve">Each </w:t>
      </w:r>
      <w:r>
        <w:rPr>
          <w:b/>
          <w:bCs/>
          <w:i w:val="0"/>
          <w:iCs w:val="0"/>
          <w:sz w:val="24"/>
          <w:szCs w:val="24"/>
        </w:rPr>
        <w:t xml:space="preserve">Temporary TEC Exchange Rate Request </w:t>
      </w:r>
      <w:r>
        <w:rPr>
          <w:i w:val="0"/>
          <w:iCs w:val="0"/>
          <w:sz w:val="24"/>
          <w:szCs w:val="24"/>
        </w:rPr>
        <w:t xml:space="preserve">must state one </w:t>
      </w:r>
      <w:r>
        <w:rPr>
          <w:b/>
          <w:bCs/>
          <w:i w:val="0"/>
          <w:iCs w:val="0"/>
          <w:sz w:val="24"/>
          <w:szCs w:val="24"/>
        </w:rPr>
        <w:t>Temporary TEC Exchange Period</w:t>
      </w:r>
      <w:r>
        <w:rPr>
          <w:i w:val="0"/>
          <w:iCs w:val="0"/>
          <w:sz w:val="24"/>
          <w:szCs w:val="24"/>
        </w:rPr>
        <w:t xml:space="preserve"> only.  Each </w:t>
      </w:r>
      <w:r>
        <w:rPr>
          <w:b/>
          <w:bCs/>
          <w:i w:val="0"/>
          <w:iCs w:val="0"/>
          <w:sz w:val="24"/>
          <w:szCs w:val="24"/>
        </w:rPr>
        <w:t>Temporary TEC Exchange Rate Request</w:t>
      </w:r>
      <w:r>
        <w:rPr>
          <w:i w:val="0"/>
          <w:iCs w:val="0"/>
          <w:sz w:val="24"/>
          <w:szCs w:val="24"/>
        </w:rPr>
        <w:t xml:space="preserve"> must be by reference to whole MW only.</w:t>
      </w:r>
    </w:p>
    <w:p w14:paraId="788AA743" w14:textId="77777777" w:rsidR="00CA2ECB" w:rsidRDefault="00CA2ECB" w:rsidP="00CA2ECB">
      <w:pPr>
        <w:pStyle w:val="BodyTextIndent"/>
        <w:widowControl/>
        <w:ind w:hanging="1161"/>
        <w:rPr>
          <w:i w:val="0"/>
          <w:iCs w:val="0"/>
          <w:sz w:val="24"/>
          <w:szCs w:val="24"/>
        </w:rPr>
      </w:pPr>
    </w:p>
    <w:p w14:paraId="7A3FBADC" w14:textId="77777777" w:rsidR="00CA2ECB" w:rsidRDefault="00CA2ECB" w:rsidP="00CA2ECB">
      <w:pPr>
        <w:pStyle w:val="BodyTextIndent"/>
        <w:widowControl/>
        <w:numPr>
          <w:ilvl w:val="3"/>
          <w:numId w:val="39"/>
        </w:numPr>
        <w:tabs>
          <w:tab w:val="num" w:pos="1170"/>
        </w:tabs>
        <w:ind w:left="1170" w:hanging="1170"/>
        <w:rPr>
          <w:i w:val="0"/>
          <w:iCs w:val="0"/>
          <w:sz w:val="24"/>
          <w:szCs w:val="24"/>
        </w:rPr>
      </w:pPr>
      <w:bookmarkStart w:id="777" w:name="_DV_M493"/>
      <w:bookmarkEnd w:id="777"/>
      <w:r>
        <w:rPr>
          <w:i w:val="0"/>
          <w:iCs w:val="0"/>
          <w:sz w:val="24"/>
          <w:szCs w:val="24"/>
        </w:rPr>
        <w:t xml:space="preserve">A </w:t>
      </w:r>
      <w:r>
        <w:rPr>
          <w:b/>
          <w:bCs/>
          <w:i w:val="0"/>
          <w:iCs w:val="0"/>
          <w:sz w:val="24"/>
          <w:szCs w:val="24"/>
        </w:rPr>
        <w:t xml:space="preserve">Temporary TEC Exchange Rate Request </w:t>
      </w:r>
      <w:r>
        <w:rPr>
          <w:i w:val="0"/>
          <w:iCs w:val="0"/>
          <w:sz w:val="24"/>
          <w:szCs w:val="24"/>
        </w:rPr>
        <w:t xml:space="preserve">cannot be made prior to the start of the </w:t>
      </w:r>
      <w:r>
        <w:rPr>
          <w:b/>
          <w:bCs/>
          <w:i w:val="0"/>
          <w:iCs w:val="0"/>
          <w:sz w:val="24"/>
          <w:szCs w:val="24"/>
        </w:rPr>
        <w:t>Financial Year</w:t>
      </w:r>
      <w:r>
        <w:rPr>
          <w:i w:val="0"/>
          <w:iCs w:val="0"/>
          <w:sz w:val="24"/>
          <w:szCs w:val="24"/>
        </w:rPr>
        <w:t xml:space="preserve"> to which it relates.</w:t>
      </w:r>
    </w:p>
    <w:p w14:paraId="79F07E22" w14:textId="77777777" w:rsidR="00CA2ECB" w:rsidRDefault="00CA2ECB" w:rsidP="00CA2ECB">
      <w:pPr>
        <w:pStyle w:val="BodyTextIndent"/>
        <w:widowControl/>
        <w:tabs>
          <w:tab w:val="left" w:pos="1134"/>
        </w:tabs>
        <w:ind w:left="0"/>
        <w:rPr>
          <w:i w:val="0"/>
          <w:iCs w:val="0"/>
          <w:sz w:val="24"/>
          <w:szCs w:val="24"/>
        </w:rPr>
      </w:pPr>
    </w:p>
    <w:p w14:paraId="1A23D411" w14:textId="77777777" w:rsidR="00CA2ECB" w:rsidRDefault="00CA2ECB" w:rsidP="00CA2ECB">
      <w:pPr>
        <w:pStyle w:val="BodyTextIndent"/>
        <w:widowControl/>
        <w:tabs>
          <w:tab w:val="left" w:pos="1134"/>
        </w:tabs>
        <w:ind w:left="1161" w:hanging="1161"/>
        <w:rPr>
          <w:i w:val="0"/>
          <w:iCs w:val="0"/>
          <w:sz w:val="24"/>
          <w:szCs w:val="24"/>
        </w:rPr>
      </w:pPr>
      <w:bookmarkStart w:id="778" w:name="_DV_M494"/>
      <w:bookmarkEnd w:id="778"/>
      <w:r>
        <w:rPr>
          <w:i w:val="0"/>
          <w:iCs w:val="0"/>
          <w:sz w:val="24"/>
          <w:szCs w:val="24"/>
        </w:rPr>
        <w:t>6.34.2.6</w:t>
      </w:r>
      <w:r>
        <w:rPr>
          <w:i w:val="0"/>
          <w:iCs w:val="0"/>
          <w:sz w:val="24"/>
          <w:szCs w:val="24"/>
        </w:rPr>
        <w:tab/>
        <w:t xml:space="preserve">A </w:t>
      </w:r>
      <w:r>
        <w:rPr>
          <w:b/>
          <w:bCs/>
          <w:i w:val="0"/>
          <w:iCs w:val="0"/>
          <w:sz w:val="24"/>
          <w:szCs w:val="24"/>
        </w:rPr>
        <w:t>Temporary TEC Exchange Rate Request</w:t>
      </w:r>
      <w:r>
        <w:rPr>
          <w:i w:val="0"/>
          <w:iCs w:val="0"/>
          <w:sz w:val="24"/>
          <w:szCs w:val="24"/>
        </w:rPr>
        <w:t xml:space="preserve"> cannot be made unless </w:t>
      </w:r>
      <w:r>
        <w:rPr>
          <w:b/>
          <w:bCs/>
          <w:i w:val="0"/>
          <w:iCs w:val="0"/>
          <w:sz w:val="24"/>
          <w:szCs w:val="24"/>
        </w:rPr>
        <w:t>The Company</w:t>
      </w:r>
      <w:r>
        <w:rPr>
          <w:i w:val="0"/>
          <w:iCs w:val="0"/>
          <w:sz w:val="24"/>
          <w:szCs w:val="24"/>
        </w:rPr>
        <w:t xml:space="preserve"> has published within that </w:t>
      </w:r>
      <w:r>
        <w:rPr>
          <w:b/>
          <w:bCs/>
          <w:i w:val="0"/>
          <w:iCs w:val="0"/>
          <w:sz w:val="24"/>
          <w:szCs w:val="24"/>
        </w:rPr>
        <w:t>Financial Year</w:t>
      </w:r>
      <w:r>
        <w:rPr>
          <w:i w:val="0"/>
          <w:iCs w:val="0"/>
          <w:sz w:val="24"/>
          <w:szCs w:val="24"/>
        </w:rPr>
        <w:t xml:space="preserve"> a </w:t>
      </w:r>
      <w:r>
        <w:rPr>
          <w:b/>
          <w:bCs/>
          <w:i w:val="0"/>
          <w:iCs w:val="0"/>
          <w:sz w:val="24"/>
          <w:szCs w:val="24"/>
        </w:rPr>
        <w:t>Temporary TEC Exchange Notification of Interest Form</w:t>
      </w:r>
      <w:r>
        <w:rPr>
          <w:i w:val="0"/>
          <w:iCs w:val="0"/>
          <w:sz w:val="24"/>
          <w:szCs w:val="24"/>
        </w:rPr>
        <w:t xml:space="preserve"> from the </w:t>
      </w:r>
      <w:r>
        <w:rPr>
          <w:b/>
          <w:bCs/>
          <w:i w:val="0"/>
          <w:iCs w:val="0"/>
          <w:sz w:val="24"/>
          <w:szCs w:val="24"/>
        </w:rPr>
        <w:t>Temporary TEC Exchange Donor User</w:t>
      </w:r>
      <w:r>
        <w:rPr>
          <w:i w:val="0"/>
          <w:iCs w:val="0"/>
          <w:sz w:val="24"/>
          <w:szCs w:val="24"/>
        </w:rPr>
        <w:t>.</w:t>
      </w:r>
    </w:p>
    <w:p w14:paraId="6B8B5170" w14:textId="77777777" w:rsidR="00CA2ECB" w:rsidRDefault="00CA2ECB" w:rsidP="00CA2ECB">
      <w:pPr>
        <w:pStyle w:val="BodyTextIndent"/>
        <w:widowControl/>
        <w:tabs>
          <w:tab w:val="left" w:pos="1134"/>
        </w:tabs>
        <w:ind w:left="0"/>
        <w:rPr>
          <w:i w:val="0"/>
          <w:iCs w:val="0"/>
          <w:sz w:val="24"/>
          <w:szCs w:val="24"/>
        </w:rPr>
      </w:pPr>
    </w:p>
    <w:p w14:paraId="5AC0178B" w14:textId="77777777" w:rsidR="00CA2ECB" w:rsidRDefault="00CA2ECB" w:rsidP="00CA2ECB">
      <w:pPr>
        <w:pStyle w:val="BodyTextIndent"/>
        <w:widowControl/>
        <w:tabs>
          <w:tab w:val="left" w:pos="1134"/>
        </w:tabs>
        <w:ind w:left="1161" w:hanging="1161"/>
        <w:rPr>
          <w:i w:val="0"/>
          <w:iCs w:val="0"/>
          <w:sz w:val="24"/>
          <w:szCs w:val="24"/>
        </w:rPr>
      </w:pPr>
      <w:bookmarkStart w:id="779" w:name="_DV_M495"/>
      <w:bookmarkEnd w:id="779"/>
      <w:r>
        <w:rPr>
          <w:i w:val="0"/>
          <w:iCs w:val="0"/>
          <w:sz w:val="24"/>
          <w:szCs w:val="24"/>
        </w:rPr>
        <w:t>6.34.2.7</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User’s Transmission Entry Capacity</w:t>
      </w:r>
      <w:r>
        <w:rPr>
          <w:i w:val="0"/>
          <w:iCs w:val="0"/>
          <w:sz w:val="24"/>
          <w:szCs w:val="24"/>
        </w:rPr>
        <w:t xml:space="preserve"> plus any </w:t>
      </w:r>
      <w:r>
        <w:rPr>
          <w:b/>
          <w:bCs/>
          <w:i w:val="0"/>
          <w:iCs w:val="0"/>
          <w:sz w:val="24"/>
          <w:szCs w:val="24"/>
        </w:rPr>
        <w:t>Temporary</w:t>
      </w:r>
      <w:r>
        <w:rPr>
          <w:i w:val="0"/>
          <w:iCs w:val="0"/>
          <w:sz w:val="24"/>
          <w:szCs w:val="24"/>
        </w:rPr>
        <w:t xml:space="preserve"> </w:t>
      </w:r>
      <w:r>
        <w:rPr>
          <w:b/>
          <w:bCs/>
          <w:i w:val="0"/>
          <w:iCs w:val="0"/>
          <w:sz w:val="24"/>
          <w:szCs w:val="24"/>
        </w:rPr>
        <w:t>Received TEC</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less any </w:t>
      </w:r>
      <w:r>
        <w:rPr>
          <w:b/>
          <w:bCs/>
          <w:i w:val="0"/>
          <w:iCs w:val="0"/>
          <w:sz w:val="24"/>
          <w:szCs w:val="24"/>
        </w:rPr>
        <w:t>Temporary Donated TEC</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16541208" w14:textId="77777777" w:rsidR="00CA2ECB" w:rsidRDefault="00CA2ECB" w:rsidP="00CA2ECB">
      <w:pPr>
        <w:pStyle w:val="BodyTextIndent"/>
        <w:widowControl/>
        <w:tabs>
          <w:tab w:val="left" w:pos="1134"/>
        </w:tabs>
        <w:ind w:left="0"/>
        <w:rPr>
          <w:i w:val="0"/>
          <w:iCs w:val="0"/>
          <w:sz w:val="24"/>
          <w:szCs w:val="24"/>
        </w:rPr>
      </w:pPr>
    </w:p>
    <w:p w14:paraId="32446AEA" w14:textId="77777777" w:rsidR="00CA2ECB" w:rsidRDefault="00CA2ECB" w:rsidP="00CA2ECB">
      <w:pPr>
        <w:pStyle w:val="BodyTextIndent"/>
        <w:widowControl/>
        <w:tabs>
          <w:tab w:val="left" w:pos="1134"/>
        </w:tabs>
        <w:ind w:left="1161" w:hanging="1161"/>
        <w:rPr>
          <w:i w:val="0"/>
          <w:iCs w:val="0"/>
          <w:sz w:val="24"/>
          <w:szCs w:val="24"/>
        </w:rPr>
      </w:pPr>
      <w:bookmarkStart w:id="780" w:name="_DV_M496"/>
      <w:bookmarkEnd w:id="780"/>
      <w:r>
        <w:rPr>
          <w:i w:val="0"/>
          <w:iCs w:val="0"/>
          <w:sz w:val="24"/>
          <w:szCs w:val="24"/>
        </w:rPr>
        <w:t>6.34.2.8</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can be withdrawn at any time upon written notice from the </w:t>
      </w:r>
      <w:r>
        <w:rPr>
          <w:b/>
          <w:bCs/>
          <w:i w:val="0"/>
          <w:iCs w:val="0"/>
          <w:sz w:val="24"/>
          <w:szCs w:val="24"/>
        </w:rPr>
        <w:t>Joint Temporary TEC Exchange Users</w:t>
      </w:r>
      <w:r>
        <w:rPr>
          <w:i w:val="0"/>
          <w:iCs w:val="0"/>
          <w:sz w:val="24"/>
          <w:szCs w:val="24"/>
        </w:rPr>
        <w:t>.</w:t>
      </w:r>
    </w:p>
    <w:p w14:paraId="05C65AB8" w14:textId="77777777" w:rsidR="00CA2ECB" w:rsidRDefault="00CA2ECB" w:rsidP="00CA2ECB">
      <w:pPr>
        <w:pStyle w:val="BodyTextIndent"/>
        <w:widowControl/>
        <w:tabs>
          <w:tab w:val="left" w:pos="1134"/>
        </w:tabs>
        <w:ind w:left="0"/>
        <w:rPr>
          <w:i w:val="0"/>
          <w:iCs w:val="0"/>
          <w:sz w:val="24"/>
          <w:szCs w:val="24"/>
        </w:rPr>
      </w:pPr>
    </w:p>
    <w:p w14:paraId="2592F1CD" w14:textId="77777777" w:rsidR="00CA2ECB" w:rsidRDefault="00CA2ECB" w:rsidP="00CA2ECB">
      <w:pPr>
        <w:pStyle w:val="BodyTextIndent"/>
        <w:widowControl/>
        <w:tabs>
          <w:tab w:val="left" w:pos="1134"/>
        </w:tabs>
        <w:ind w:left="1161" w:hanging="1161"/>
        <w:rPr>
          <w:i w:val="0"/>
          <w:iCs w:val="0"/>
          <w:sz w:val="24"/>
          <w:szCs w:val="24"/>
        </w:rPr>
      </w:pPr>
      <w:bookmarkStart w:id="781" w:name="_DV_M497"/>
      <w:bookmarkEnd w:id="781"/>
      <w:r>
        <w:rPr>
          <w:i w:val="0"/>
          <w:iCs w:val="0"/>
          <w:sz w:val="24"/>
          <w:szCs w:val="24"/>
        </w:rPr>
        <w:t>6.34.2.9</w:t>
      </w:r>
      <w:r>
        <w:rPr>
          <w:i w:val="0"/>
          <w:iCs w:val="0"/>
          <w:sz w:val="24"/>
          <w:szCs w:val="24"/>
        </w:rPr>
        <w:tab/>
        <w:t xml:space="preserve">The </w:t>
      </w:r>
      <w:r>
        <w:rPr>
          <w:b/>
          <w:bCs/>
          <w:i w:val="0"/>
          <w:iCs w:val="0"/>
          <w:sz w:val="24"/>
          <w:szCs w:val="24"/>
        </w:rPr>
        <w:t>Temporary Donated TEC</w:t>
      </w:r>
      <w:r>
        <w:rPr>
          <w:i w:val="0"/>
          <w:iCs w:val="0"/>
          <w:sz w:val="24"/>
          <w:szCs w:val="24"/>
        </w:rPr>
        <w:t xml:space="preserve"> stated in a </w:t>
      </w:r>
      <w:r>
        <w:rPr>
          <w:b/>
          <w:bCs/>
          <w:i w:val="0"/>
          <w:iCs w:val="0"/>
          <w:sz w:val="24"/>
          <w:szCs w:val="24"/>
        </w:rPr>
        <w:t>Temporary TEC Exchange Rate</w:t>
      </w:r>
      <w:r>
        <w:rPr>
          <w:i w:val="0"/>
          <w:iCs w:val="0"/>
          <w:sz w:val="24"/>
          <w:szCs w:val="24"/>
        </w:rPr>
        <w:t xml:space="preserve"> </w:t>
      </w:r>
      <w:r>
        <w:rPr>
          <w:b/>
          <w:bCs/>
          <w:i w:val="0"/>
          <w:iCs w:val="0"/>
          <w:sz w:val="24"/>
          <w:szCs w:val="24"/>
        </w:rPr>
        <w:t>Request</w:t>
      </w:r>
      <w:r>
        <w:rPr>
          <w:i w:val="0"/>
          <w:iCs w:val="0"/>
          <w:sz w:val="24"/>
          <w:szCs w:val="24"/>
        </w:rPr>
        <w:t xml:space="preserve"> shall not exceed the </w:t>
      </w:r>
      <w:r>
        <w:rPr>
          <w:b/>
          <w:bCs/>
          <w:i w:val="0"/>
          <w:iCs w:val="0"/>
          <w:sz w:val="24"/>
          <w:szCs w:val="24"/>
        </w:rPr>
        <w:t>Transmission Entry Capacity</w:t>
      </w:r>
      <w:r>
        <w:rPr>
          <w:i w:val="0"/>
          <w:iCs w:val="0"/>
          <w:sz w:val="24"/>
          <w:szCs w:val="24"/>
        </w:rPr>
        <w:t xml:space="preserve"> of the </w:t>
      </w:r>
      <w:r>
        <w:rPr>
          <w:b/>
          <w:bCs/>
          <w:i w:val="0"/>
          <w:iCs w:val="0"/>
          <w:sz w:val="24"/>
          <w:szCs w:val="24"/>
        </w:rPr>
        <w:t>Temporary TEC Exchange Donor User</w:t>
      </w:r>
      <w:r>
        <w:rPr>
          <w:i w:val="0"/>
          <w:iCs w:val="0"/>
          <w:sz w:val="24"/>
          <w:szCs w:val="24"/>
        </w:rPr>
        <w:t>.</w:t>
      </w:r>
    </w:p>
    <w:p w14:paraId="11531EB7" w14:textId="77777777" w:rsidR="00CA2ECB" w:rsidRDefault="00CA2ECB" w:rsidP="00CA2ECB">
      <w:pPr>
        <w:pStyle w:val="BodyTextIndent"/>
        <w:widowControl/>
        <w:tabs>
          <w:tab w:val="left" w:pos="1134"/>
        </w:tabs>
        <w:ind w:left="0"/>
        <w:rPr>
          <w:i w:val="0"/>
          <w:iCs w:val="0"/>
          <w:sz w:val="24"/>
          <w:szCs w:val="24"/>
        </w:rPr>
      </w:pPr>
    </w:p>
    <w:p w14:paraId="3CCE12C5" w14:textId="77777777" w:rsidR="00CA2ECB" w:rsidRDefault="00CA2ECB" w:rsidP="00CA2ECB">
      <w:pPr>
        <w:pStyle w:val="BodyTextIndent"/>
        <w:widowControl/>
        <w:ind w:left="1134" w:hanging="1134"/>
        <w:rPr>
          <w:b/>
          <w:bCs/>
          <w:i w:val="0"/>
          <w:iCs w:val="0"/>
          <w:sz w:val="24"/>
          <w:szCs w:val="24"/>
        </w:rPr>
      </w:pPr>
      <w:bookmarkStart w:id="782" w:name="_DV_M498"/>
      <w:bookmarkEnd w:id="782"/>
      <w:r>
        <w:rPr>
          <w:b/>
          <w:bCs/>
          <w:i w:val="0"/>
          <w:iCs w:val="0"/>
          <w:sz w:val="24"/>
          <w:szCs w:val="24"/>
        </w:rPr>
        <w:t>6.34.3</w:t>
      </w:r>
      <w:r>
        <w:rPr>
          <w:b/>
          <w:bCs/>
          <w:i w:val="0"/>
          <w:iCs w:val="0"/>
          <w:sz w:val="24"/>
          <w:szCs w:val="24"/>
        </w:rPr>
        <w:tab/>
        <w:t>Assessment by The Company of Temporary TEC Exchange Rate Requests</w:t>
      </w:r>
    </w:p>
    <w:p w14:paraId="48B2E390" w14:textId="77777777" w:rsidR="00CA2ECB" w:rsidRDefault="00CA2ECB" w:rsidP="00CA2ECB">
      <w:pPr>
        <w:pStyle w:val="BodyTextIndent"/>
        <w:widowControl/>
        <w:rPr>
          <w:i w:val="0"/>
          <w:iCs w:val="0"/>
          <w:sz w:val="24"/>
          <w:szCs w:val="24"/>
        </w:rPr>
      </w:pPr>
    </w:p>
    <w:p w14:paraId="11D0D68B" w14:textId="77777777" w:rsidR="00CA2ECB" w:rsidRDefault="00CA2ECB" w:rsidP="00CA2ECB">
      <w:pPr>
        <w:pStyle w:val="BodyTextIndent"/>
        <w:widowControl/>
        <w:tabs>
          <w:tab w:val="left" w:pos="1134"/>
        </w:tabs>
        <w:ind w:left="1161" w:hanging="1161"/>
        <w:rPr>
          <w:i w:val="0"/>
          <w:iCs w:val="0"/>
          <w:sz w:val="24"/>
          <w:szCs w:val="24"/>
        </w:rPr>
      </w:pPr>
      <w:bookmarkStart w:id="783" w:name="_DV_M499"/>
      <w:bookmarkEnd w:id="783"/>
      <w:r>
        <w:rPr>
          <w:i w:val="0"/>
          <w:iCs w:val="0"/>
          <w:sz w:val="24"/>
          <w:szCs w:val="24"/>
        </w:rPr>
        <w:lastRenderedPageBreak/>
        <w:t>6.34.3.1</w:t>
      </w:r>
      <w:r>
        <w:rPr>
          <w:i w:val="0"/>
          <w:iCs w:val="0"/>
          <w:sz w:val="24"/>
          <w:szCs w:val="24"/>
        </w:rPr>
        <w:tab/>
      </w:r>
      <w:r>
        <w:rPr>
          <w:b/>
          <w:bCs/>
          <w:i w:val="0"/>
          <w:iCs w:val="0"/>
          <w:sz w:val="24"/>
          <w:szCs w:val="24"/>
        </w:rPr>
        <w:t>The Company</w:t>
      </w:r>
      <w:r>
        <w:rPr>
          <w:i w:val="0"/>
          <w:iCs w:val="0"/>
          <w:sz w:val="24"/>
          <w:szCs w:val="24"/>
        </w:rPr>
        <w:t xml:space="preserve"> may reject any </w:t>
      </w:r>
      <w:r>
        <w:rPr>
          <w:b/>
          <w:bCs/>
          <w:i w:val="0"/>
          <w:iCs w:val="0"/>
          <w:sz w:val="24"/>
          <w:szCs w:val="24"/>
        </w:rPr>
        <w:t xml:space="preserve">Temporary TEC Exchange Rate Request </w:t>
      </w:r>
      <w:r>
        <w:rPr>
          <w:i w:val="0"/>
          <w:iCs w:val="0"/>
          <w:sz w:val="24"/>
          <w:szCs w:val="24"/>
        </w:rPr>
        <w:t>that is not made in accordance with the provisions of this Paragraph 6.34.</w:t>
      </w:r>
    </w:p>
    <w:p w14:paraId="13C35410" w14:textId="77777777" w:rsidR="00CA2ECB" w:rsidRDefault="00CA2ECB" w:rsidP="00CA2ECB">
      <w:pPr>
        <w:pStyle w:val="BodyTextIndent"/>
        <w:widowControl/>
        <w:rPr>
          <w:i w:val="0"/>
          <w:iCs w:val="0"/>
          <w:sz w:val="24"/>
          <w:szCs w:val="24"/>
        </w:rPr>
      </w:pPr>
    </w:p>
    <w:p w14:paraId="477C9AD1" w14:textId="77777777" w:rsidR="00CA2ECB" w:rsidRDefault="00CA2ECB" w:rsidP="00CA2ECB">
      <w:pPr>
        <w:pStyle w:val="BodyTextIndent"/>
        <w:widowControl/>
        <w:tabs>
          <w:tab w:val="left" w:pos="1134"/>
        </w:tabs>
        <w:ind w:left="1161" w:hanging="1161"/>
        <w:rPr>
          <w:i w:val="0"/>
          <w:iCs w:val="0"/>
          <w:sz w:val="24"/>
          <w:szCs w:val="24"/>
        </w:rPr>
      </w:pPr>
      <w:bookmarkStart w:id="784" w:name="_DV_M500"/>
      <w:bookmarkEnd w:id="784"/>
      <w:r>
        <w:rPr>
          <w:i w:val="0"/>
          <w:iCs w:val="0"/>
          <w:sz w:val="24"/>
          <w:szCs w:val="24"/>
        </w:rPr>
        <w:t>6.34.3.2</w:t>
      </w:r>
      <w:r>
        <w:rPr>
          <w:i w:val="0"/>
          <w:iCs w:val="0"/>
          <w:sz w:val="24"/>
          <w:szCs w:val="24"/>
        </w:rPr>
        <w:tab/>
      </w:r>
      <w:r>
        <w:rPr>
          <w:b/>
          <w:bCs/>
          <w:i w:val="0"/>
          <w:iCs w:val="0"/>
          <w:sz w:val="24"/>
          <w:szCs w:val="24"/>
        </w:rPr>
        <w:t>The Company</w:t>
      </w:r>
      <w:r>
        <w:rPr>
          <w:i w:val="0"/>
          <w:iCs w:val="0"/>
          <w:sz w:val="24"/>
          <w:szCs w:val="24"/>
        </w:rPr>
        <w:t xml:space="preserve"> will assess </w:t>
      </w:r>
      <w:r>
        <w:rPr>
          <w:b/>
          <w:bCs/>
          <w:i w:val="0"/>
          <w:iCs w:val="0"/>
          <w:sz w:val="24"/>
          <w:szCs w:val="24"/>
        </w:rPr>
        <w:t>Temporary TEC Exchange Rate</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Temporary TEC Exchange Rate</w:t>
      </w:r>
      <w:r>
        <w:rPr>
          <w:i w:val="0"/>
          <w:iCs w:val="0"/>
          <w:sz w:val="24"/>
          <w:szCs w:val="24"/>
        </w:rPr>
        <w:t xml:space="preserve"> </w:t>
      </w:r>
      <w:r>
        <w:rPr>
          <w:b/>
          <w:bCs/>
          <w:i w:val="0"/>
          <w:iCs w:val="0"/>
          <w:sz w:val="24"/>
          <w:szCs w:val="24"/>
        </w:rPr>
        <w:t xml:space="preserve">Requests </w:t>
      </w:r>
      <w:r>
        <w:rPr>
          <w:i w:val="0"/>
          <w:iCs w:val="0"/>
          <w:sz w:val="24"/>
          <w:szCs w:val="24"/>
        </w:rPr>
        <w:t>at its absolute discretion.</w:t>
      </w:r>
    </w:p>
    <w:p w14:paraId="124C15D3" w14:textId="77777777" w:rsidR="00CA2ECB" w:rsidRDefault="00CA2ECB" w:rsidP="00CA2ECB">
      <w:pPr>
        <w:pStyle w:val="BodyTextIndent"/>
        <w:widowControl/>
        <w:rPr>
          <w:i w:val="0"/>
          <w:iCs w:val="0"/>
          <w:sz w:val="24"/>
          <w:szCs w:val="24"/>
        </w:rPr>
      </w:pPr>
    </w:p>
    <w:p w14:paraId="0BEE0796" w14:textId="77777777" w:rsidR="00CA2ECB" w:rsidRDefault="00CA2ECB" w:rsidP="00CA2ECB">
      <w:pPr>
        <w:pStyle w:val="BodyTextIndent"/>
        <w:widowControl/>
        <w:tabs>
          <w:tab w:val="left" w:pos="1134"/>
        </w:tabs>
        <w:ind w:left="1161" w:hanging="1161"/>
        <w:rPr>
          <w:i w:val="0"/>
          <w:iCs w:val="0"/>
          <w:sz w:val="24"/>
          <w:szCs w:val="24"/>
        </w:rPr>
      </w:pPr>
      <w:bookmarkStart w:id="785" w:name="_DV_M501"/>
      <w:bookmarkEnd w:id="785"/>
      <w:r>
        <w:rPr>
          <w:i w:val="0"/>
          <w:iCs w:val="0"/>
          <w:sz w:val="24"/>
          <w:szCs w:val="24"/>
        </w:rPr>
        <w:t>6.34.3.3</w:t>
      </w:r>
      <w:r>
        <w:rPr>
          <w:i w:val="0"/>
          <w:iCs w:val="0"/>
          <w:sz w:val="24"/>
          <w:szCs w:val="24"/>
        </w:rPr>
        <w:tab/>
        <w:t xml:space="preserve">Subject to Paragraph 6.34.3.4 and 6.34.3.5 </w:t>
      </w:r>
      <w:r>
        <w:rPr>
          <w:b/>
          <w:bCs/>
          <w:i w:val="0"/>
          <w:iCs w:val="0"/>
          <w:sz w:val="24"/>
          <w:szCs w:val="24"/>
        </w:rPr>
        <w:t>The Company</w:t>
      </w:r>
      <w:r>
        <w:rPr>
          <w:i w:val="0"/>
          <w:iCs w:val="0"/>
          <w:sz w:val="24"/>
          <w:szCs w:val="24"/>
        </w:rPr>
        <w:t xml:space="preserve"> will start assessing an </w:t>
      </w:r>
      <w:r>
        <w:rPr>
          <w:b/>
          <w:bCs/>
          <w:i w:val="0"/>
          <w:iCs w:val="0"/>
          <w:sz w:val="24"/>
          <w:szCs w:val="24"/>
        </w:rPr>
        <w:t xml:space="preserve">Temporary TEC Exchange Rate Request </w:t>
      </w:r>
      <w:r>
        <w:rPr>
          <w:i w:val="0"/>
          <w:iCs w:val="0"/>
          <w:sz w:val="24"/>
          <w:szCs w:val="24"/>
        </w:rPr>
        <w:t>no later than:</w:t>
      </w:r>
    </w:p>
    <w:p w14:paraId="45A5C75B" w14:textId="77777777" w:rsidR="00CA2ECB" w:rsidRDefault="00CA2ECB" w:rsidP="00CA2ECB">
      <w:pPr>
        <w:pStyle w:val="BodyTextIndent"/>
        <w:widowControl/>
        <w:tabs>
          <w:tab w:val="left" w:pos="1134"/>
        </w:tabs>
        <w:ind w:left="1161" w:hanging="1161"/>
        <w:rPr>
          <w:i w:val="0"/>
          <w:iCs w:val="0"/>
          <w:sz w:val="24"/>
          <w:szCs w:val="24"/>
        </w:rPr>
      </w:pPr>
    </w:p>
    <w:p w14:paraId="03DDBAF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86" w:name="_DV_M502"/>
      <w:bookmarkEnd w:id="786"/>
      <w:r>
        <w:rPr>
          <w:i w:val="0"/>
          <w:iCs w:val="0"/>
          <w:sz w:val="24"/>
          <w:szCs w:val="24"/>
        </w:rPr>
        <w:tab/>
        <w:t>(i)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9 months or more, 10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6C594A99" w14:textId="77777777" w:rsidR="00CA2ECB" w:rsidRDefault="00CA2ECB" w:rsidP="00CA2ECB">
      <w:pPr>
        <w:pStyle w:val="BodyTextIndent"/>
        <w:widowControl/>
        <w:tabs>
          <w:tab w:val="left" w:pos="1170"/>
          <w:tab w:val="left" w:pos="1890"/>
        </w:tabs>
        <w:ind w:left="1890" w:hanging="1890"/>
        <w:rPr>
          <w:i w:val="0"/>
          <w:iCs w:val="0"/>
          <w:sz w:val="24"/>
          <w:szCs w:val="24"/>
        </w:rPr>
      </w:pPr>
    </w:p>
    <w:p w14:paraId="388FBF6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87" w:name="_DV_M503"/>
      <w:bookmarkEnd w:id="787"/>
      <w:r>
        <w:rPr>
          <w:i w:val="0"/>
          <w:iCs w:val="0"/>
          <w:sz w:val="24"/>
          <w:szCs w:val="24"/>
        </w:rPr>
        <w:tab/>
        <w:t>(ii)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6 months or more but is less than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7DADA003" w14:textId="77777777" w:rsidR="00CA2ECB" w:rsidRDefault="00CA2ECB" w:rsidP="00CA2ECB">
      <w:pPr>
        <w:pStyle w:val="BodyTextIndent"/>
        <w:widowControl/>
        <w:tabs>
          <w:tab w:val="left" w:pos="1170"/>
          <w:tab w:val="left" w:pos="1890"/>
        </w:tabs>
        <w:ind w:left="1890" w:hanging="1890"/>
        <w:rPr>
          <w:i w:val="0"/>
          <w:iCs w:val="0"/>
          <w:sz w:val="24"/>
          <w:szCs w:val="24"/>
        </w:rPr>
      </w:pPr>
    </w:p>
    <w:p w14:paraId="08E080A4"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88" w:name="_DV_M504"/>
      <w:bookmarkEnd w:id="788"/>
      <w:r>
        <w:rPr>
          <w:i w:val="0"/>
          <w:iCs w:val="0"/>
          <w:sz w:val="24"/>
          <w:szCs w:val="24"/>
        </w:rPr>
        <w:tab/>
        <w:t>(iii)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3 months or more but is less than 6 months, 6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Temporary TEC Exchange Period;</w:t>
      </w:r>
    </w:p>
    <w:p w14:paraId="27B3B646" w14:textId="77777777" w:rsidR="00CA2ECB" w:rsidRDefault="00CA2ECB" w:rsidP="00CA2ECB">
      <w:pPr>
        <w:pStyle w:val="BodyTextIndent"/>
        <w:widowControl/>
        <w:tabs>
          <w:tab w:val="left" w:pos="1170"/>
          <w:tab w:val="left" w:pos="1890"/>
        </w:tabs>
        <w:ind w:left="1890" w:hanging="1890"/>
        <w:rPr>
          <w:i w:val="0"/>
          <w:iCs w:val="0"/>
          <w:sz w:val="24"/>
          <w:szCs w:val="24"/>
        </w:rPr>
      </w:pPr>
    </w:p>
    <w:p w14:paraId="346452BA"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789" w:name="_DV_M505"/>
      <w:bookmarkEnd w:id="789"/>
      <w:r>
        <w:rPr>
          <w:i w:val="0"/>
          <w:iCs w:val="0"/>
          <w:sz w:val="24"/>
          <w:szCs w:val="24"/>
        </w:rPr>
        <w:tab/>
        <w:t>(iv)</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less than 3 months, 4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07C6855C" w14:textId="77777777" w:rsidR="00CA2ECB" w:rsidRDefault="00CA2ECB" w:rsidP="00CA2ECB">
      <w:pPr>
        <w:pStyle w:val="BodyTextIndent"/>
        <w:widowControl/>
        <w:tabs>
          <w:tab w:val="left" w:pos="1170"/>
          <w:tab w:val="left" w:pos="1890"/>
        </w:tabs>
        <w:ind w:left="1890" w:hanging="1890"/>
        <w:rPr>
          <w:i w:val="0"/>
          <w:iCs w:val="0"/>
          <w:sz w:val="24"/>
          <w:szCs w:val="24"/>
        </w:rPr>
      </w:pPr>
    </w:p>
    <w:p w14:paraId="65F6E174" w14:textId="77777777" w:rsidR="00CA2ECB" w:rsidRDefault="00CA2ECB" w:rsidP="00CA2ECB">
      <w:pPr>
        <w:pStyle w:val="BodyTextIndent"/>
        <w:widowControl/>
        <w:tabs>
          <w:tab w:val="left" w:pos="1134"/>
        </w:tabs>
        <w:ind w:left="1161" w:hanging="1161"/>
        <w:rPr>
          <w:i w:val="0"/>
          <w:iCs w:val="0"/>
          <w:sz w:val="24"/>
          <w:szCs w:val="24"/>
        </w:rPr>
      </w:pPr>
      <w:bookmarkStart w:id="790" w:name="_DV_M506"/>
      <w:bookmarkEnd w:id="790"/>
      <w:r>
        <w:rPr>
          <w:i w:val="0"/>
          <w:iCs w:val="0"/>
          <w:sz w:val="24"/>
          <w:szCs w:val="24"/>
        </w:rPr>
        <w:t>6.34.3.4</w:t>
      </w:r>
      <w:r>
        <w:rPr>
          <w:i w:val="0"/>
          <w:iCs w:val="0"/>
          <w:sz w:val="24"/>
          <w:szCs w:val="24"/>
        </w:rPr>
        <w:tab/>
        <w:t xml:space="preserve">If </w:t>
      </w:r>
      <w:r>
        <w:rPr>
          <w:b/>
          <w:bCs/>
          <w:i w:val="0"/>
          <w:iCs w:val="0"/>
          <w:sz w:val="24"/>
          <w:szCs w:val="24"/>
        </w:rPr>
        <w:t>The Company</w:t>
      </w:r>
      <w:r>
        <w:rPr>
          <w:i w:val="0"/>
          <w:iCs w:val="0"/>
          <w:sz w:val="24"/>
          <w:szCs w:val="24"/>
        </w:rPr>
        <w:t xml:space="preserve"> receives more than one </w:t>
      </w:r>
      <w:r>
        <w:rPr>
          <w:b/>
          <w:bCs/>
          <w:i w:val="0"/>
          <w:iCs w:val="0"/>
          <w:sz w:val="24"/>
          <w:szCs w:val="24"/>
        </w:rPr>
        <w:t xml:space="preserve">Temporary TEC Exchange Rate Request </w:t>
      </w:r>
      <w:r>
        <w:rPr>
          <w:i w:val="0"/>
          <w:iCs w:val="0"/>
          <w:sz w:val="24"/>
          <w:szCs w:val="24"/>
        </w:rPr>
        <w:t xml:space="preserve">for a </w:t>
      </w:r>
      <w:r>
        <w:rPr>
          <w:b/>
          <w:bCs/>
          <w:i w:val="0"/>
          <w:iCs w:val="0"/>
          <w:sz w:val="24"/>
          <w:szCs w:val="24"/>
        </w:rPr>
        <w:t>Temporary TEC Exchange Period</w:t>
      </w:r>
      <w:r>
        <w:rPr>
          <w:i w:val="0"/>
          <w:iCs w:val="0"/>
          <w:sz w:val="24"/>
          <w:szCs w:val="24"/>
        </w:rPr>
        <w:t xml:space="preserve"> or a </w:t>
      </w:r>
      <w:r>
        <w:rPr>
          <w:b/>
          <w:bCs/>
          <w:i w:val="0"/>
          <w:iCs w:val="0"/>
          <w:sz w:val="24"/>
          <w:szCs w:val="24"/>
        </w:rPr>
        <w:t>STTEC Request</w:t>
      </w:r>
      <w:r>
        <w:rPr>
          <w:i w:val="0"/>
          <w:iCs w:val="0"/>
          <w:sz w:val="24"/>
          <w:szCs w:val="24"/>
        </w:rPr>
        <w:t xml:space="preserve"> or an </w:t>
      </w:r>
      <w:r>
        <w:rPr>
          <w:b/>
          <w:bCs/>
          <w:i w:val="0"/>
          <w:iCs w:val="0"/>
          <w:sz w:val="24"/>
          <w:szCs w:val="24"/>
        </w:rPr>
        <w:t xml:space="preserve">LDTEC Request </w:t>
      </w:r>
      <w:r>
        <w:rPr>
          <w:i w:val="0"/>
          <w:iCs w:val="0"/>
          <w:sz w:val="24"/>
          <w:szCs w:val="24"/>
        </w:rPr>
        <w:t xml:space="preserve">or a </w:t>
      </w:r>
      <w:r>
        <w:rPr>
          <w:b/>
          <w:bCs/>
          <w:i w:val="0"/>
          <w:iCs w:val="0"/>
          <w:sz w:val="24"/>
          <w:szCs w:val="24"/>
        </w:rPr>
        <w:t>TEC Increase Request</w:t>
      </w:r>
      <w:r>
        <w:rPr>
          <w:i w:val="0"/>
          <w:iCs w:val="0"/>
          <w:sz w:val="24"/>
          <w:szCs w:val="24"/>
        </w:rPr>
        <w:t xml:space="preserve"> which </w:t>
      </w:r>
      <w:r>
        <w:rPr>
          <w:b/>
          <w:bCs/>
          <w:i w:val="0"/>
          <w:iCs w:val="0"/>
          <w:sz w:val="24"/>
          <w:szCs w:val="24"/>
        </w:rPr>
        <w:t>The Company</w:t>
      </w:r>
      <w:r>
        <w:rPr>
          <w:i w:val="0"/>
          <w:iCs w:val="0"/>
          <w:sz w:val="24"/>
          <w:szCs w:val="24"/>
        </w:rPr>
        <w:t xml:space="preserve"> believes will impact on each other, </w:t>
      </w:r>
      <w:r>
        <w:rPr>
          <w:b/>
          <w:bCs/>
          <w:i w:val="0"/>
          <w:iCs w:val="0"/>
          <w:sz w:val="24"/>
          <w:szCs w:val="24"/>
        </w:rPr>
        <w:t>The Company</w:t>
      </w:r>
      <w:r>
        <w:rPr>
          <w:i w:val="0"/>
          <w:iCs w:val="0"/>
          <w:sz w:val="24"/>
          <w:szCs w:val="24"/>
        </w:rPr>
        <w:t xml:space="preserve"> will assess such requests and the capacity available on the </w:t>
      </w:r>
      <w:r>
        <w:rPr>
          <w:b/>
          <w:bCs/>
          <w:i w:val="0"/>
          <w:iCs w:val="0"/>
          <w:sz w:val="24"/>
          <w:szCs w:val="24"/>
        </w:rPr>
        <w:t xml:space="preserve">National Electricity Transmission System </w:t>
      </w:r>
      <w:r>
        <w:rPr>
          <w:i w:val="0"/>
          <w:iCs w:val="0"/>
          <w:sz w:val="24"/>
          <w:szCs w:val="24"/>
        </w:rPr>
        <w:t xml:space="preserve">on a first come first served basis such that the request received earliest in time by </w:t>
      </w:r>
      <w:r>
        <w:rPr>
          <w:b/>
          <w:bCs/>
          <w:i w:val="0"/>
          <w:iCs w:val="0"/>
          <w:sz w:val="24"/>
          <w:szCs w:val="24"/>
        </w:rPr>
        <w:t>The Company</w:t>
      </w:r>
      <w:r>
        <w:rPr>
          <w:i w:val="0"/>
          <w:iCs w:val="0"/>
          <w:sz w:val="24"/>
          <w:szCs w:val="24"/>
        </w:rPr>
        <w:t xml:space="preserve"> (as recorded by </w:t>
      </w:r>
      <w:r>
        <w:rPr>
          <w:b/>
          <w:bCs/>
          <w:i w:val="0"/>
          <w:iCs w:val="0"/>
          <w:sz w:val="24"/>
          <w:szCs w:val="24"/>
        </w:rPr>
        <w:t>The Company</w:t>
      </w:r>
      <w:r>
        <w:rPr>
          <w:i w:val="0"/>
          <w:iCs w:val="0"/>
          <w:sz w:val="24"/>
          <w:szCs w:val="24"/>
        </w:rPr>
        <w:t>) will be considered first in terms of capacity available and then the request received next in time after that, and so on.</w:t>
      </w:r>
    </w:p>
    <w:p w14:paraId="4B340079" w14:textId="77777777" w:rsidR="00CA2ECB" w:rsidRDefault="00CA2ECB" w:rsidP="00CA2ECB">
      <w:pPr>
        <w:pStyle w:val="BodyTextIndent"/>
        <w:widowControl/>
        <w:tabs>
          <w:tab w:val="left" w:pos="1134"/>
        </w:tabs>
        <w:ind w:left="0"/>
        <w:rPr>
          <w:i w:val="0"/>
          <w:iCs w:val="0"/>
          <w:sz w:val="24"/>
          <w:szCs w:val="24"/>
        </w:rPr>
      </w:pPr>
    </w:p>
    <w:p w14:paraId="2502F9ED" w14:textId="77777777" w:rsidR="00CA2ECB" w:rsidRDefault="00CA2ECB" w:rsidP="00CA2ECB">
      <w:pPr>
        <w:pStyle w:val="BodyTextIndent"/>
        <w:widowControl/>
        <w:tabs>
          <w:tab w:val="left" w:pos="1134"/>
        </w:tabs>
        <w:ind w:left="1080" w:hanging="1080"/>
        <w:rPr>
          <w:i w:val="0"/>
          <w:iCs w:val="0"/>
          <w:sz w:val="24"/>
          <w:szCs w:val="24"/>
        </w:rPr>
      </w:pPr>
      <w:bookmarkStart w:id="791" w:name="_DV_M507"/>
      <w:bookmarkEnd w:id="791"/>
      <w:r>
        <w:rPr>
          <w:i w:val="0"/>
          <w:iCs w:val="0"/>
          <w:sz w:val="24"/>
          <w:szCs w:val="24"/>
        </w:rPr>
        <w:t>6.34.3.5</w:t>
      </w:r>
      <w:r>
        <w:rPr>
          <w:i w:val="0"/>
          <w:iCs w:val="0"/>
          <w:sz w:val="24"/>
          <w:szCs w:val="24"/>
        </w:rPr>
        <w:tab/>
        <w:t xml:space="preserve">Where Paragraph 6.34.3.4 </w:t>
      </w:r>
      <w:r>
        <w:rPr>
          <w:b/>
          <w:bCs/>
          <w:i w:val="0"/>
          <w:iCs w:val="0"/>
          <w:sz w:val="24"/>
          <w:szCs w:val="24"/>
        </w:rPr>
        <w:t>The Company</w:t>
      </w:r>
      <w:r>
        <w:rPr>
          <w:i w:val="0"/>
          <w:iCs w:val="0"/>
          <w:sz w:val="24"/>
          <w:szCs w:val="24"/>
        </w:rPr>
        <w:t xml:space="preserve"> shall be entitled to suspend the assessment and</w:t>
      </w:r>
      <w:r>
        <w:rPr>
          <w:b/>
          <w:bCs/>
          <w:i w:val="0"/>
          <w:iCs w:val="0"/>
          <w:sz w:val="24"/>
          <w:szCs w:val="24"/>
        </w:rPr>
        <w:t xml:space="preserve"> </w:t>
      </w:r>
      <w:r>
        <w:rPr>
          <w:i w:val="0"/>
          <w:iCs w:val="0"/>
          <w:sz w:val="24"/>
          <w:szCs w:val="24"/>
        </w:rPr>
        <w:t>making of the</w:t>
      </w:r>
      <w:r>
        <w:rPr>
          <w:b/>
          <w:bCs/>
          <w:i w:val="0"/>
          <w:iCs w:val="0"/>
          <w:sz w:val="24"/>
          <w:szCs w:val="24"/>
        </w:rPr>
        <w:t xml:space="preserve"> Temporary TEC Exchange Rate Offer </w:t>
      </w:r>
      <w:r>
        <w:rPr>
          <w:i w:val="0"/>
          <w:iCs w:val="0"/>
          <w:sz w:val="24"/>
          <w:szCs w:val="24"/>
        </w:rPr>
        <w:t>in respect of such</w:t>
      </w:r>
      <w:r>
        <w:rPr>
          <w:b/>
          <w:bCs/>
          <w:i w:val="0"/>
          <w:iCs w:val="0"/>
          <w:sz w:val="24"/>
          <w:szCs w:val="24"/>
        </w:rPr>
        <w:t xml:space="preserve"> Temporary TEC Exchange Rate Request </w:t>
      </w:r>
      <w:r>
        <w:rPr>
          <w:i w:val="0"/>
          <w:iCs w:val="0"/>
          <w:sz w:val="24"/>
          <w:szCs w:val="24"/>
        </w:rPr>
        <w:t xml:space="preserve">or the </w:t>
      </w:r>
      <w:r>
        <w:rPr>
          <w:b/>
          <w:bCs/>
          <w:i w:val="0"/>
          <w:iCs w:val="0"/>
          <w:sz w:val="24"/>
          <w:szCs w:val="24"/>
        </w:rPr>
        <w:t>LDTEC Offer</w:t>
      </w:r>
      <w:r>
        <w:rPr>
          <w:i w:val="0"/>
          <w:iCs w:val="0"/>
          <w:sz w:val="24"/>
          <w:szCs w:val="24"/>
        </w:rPr>
        <w:t xml:space="preserve"> in respect of such </w:t>
      </w:r>
      <w:r>
        <w:rPr>
          <w:b/>
          <w:bCs/>
          <w:i w:val="0"/>
          <w:iCs w:val="0"/>
          <w:sz w:val="24"/>
          <w:szCs w:val="24"/>
        </w:rPr>
        <w:t>LDTEC Request</w:t>
      </w:r>
      <w:r>
        <w:rPr>
          <w:i w:val="0"/>
          <w:iCs w:val="0"/>
          <w:sz w:val="24"/>
          <w:szCs w:val="24"/>
        </w:rPr>
        <w:t xml:space="preserve"> or the </w:t>
      </w:r>
      <w:r>
        <w:rPr>
          <w:b/>
          <w:bCs/>
          <w:i w:val="0"/>
          <w:iCs w:val="0"/>
          <w:sz w:val="24"/>
          <w:szCs w:val="24"/>
        </w:rPr>
        <w:t>STTEC Offer</w:t>
      </w:r>
      <w:r>
        <w:rPr>
          <w:i w:val="0"/>
          <w:iCs w:val="0"/>
          <w:sz w:val="24"/>
          <w:szCs w:val="24"/>
        </w:rPr>
        <w:t xml:space="preserve"> in respect of such </w:t>
      </w:r>
      <w:r>
        <w:rPr>
          <w:b/>
          <w:bCs/>
          <w:i w:val="0"/>
          <w:iCs w:val="0"/>
          <w:sz w:val="24"/>
          <w:szCs w:val="24"/>
        </w:rPr>
        <w:t>STTEC Request</w:t>
      </w:r>
      <w:r>
        <w:rPr>
          <w:i w:val="0"/>
          <w:iCs w:val="0"/>
          <w:sz w:val="24"/>
          <w:szCs w:val="24"/>
        </w:rPr>
        <w:t xml:space="preserve"> or the </w:t>
      </w:r>
      <w:r>
        <w:rPr>
          <w:b/>
          <w:bCs/>
          <w:i w:val="0"/>
          <w:iCs w:val="0"/>
          <w:sz w:val="24"/>
          <w:szCs w:val="24"/>
        </w:rPr>
        <w:t>Offer</w:t>
      </w:r>
      <w:r>
        <w:rPr>
          <w:i w:val="0"/>
          <w:iCs w:val="0"/>
          <w:sz w:val="24"/>
          <w:szCs w:val="24"/>
        </w:rPr>
        <w:t xml:space="preserve"> in respect of such </w:t>
      </w:r>
      <w:r>
        <w:rPr>
          <w:b/>
          <w:bCs/>
          <w:i w:val="0"/>
          <w:iCs w:val="0"/>
          <w:sz w:val="24"/>
          <w:szCs w:val="24"/>
        </w:rPr>
        <w:t>TEC Increase Request.</w:t>
      </w:r>
    </w:p>
    <w:p w14:paraId="7E3AB603" w14:textId="77777777" w:rsidR="00CA2ECB" w:rsidRDefault="00CA2ECB" w:rsidP="00CA2ECB">
      <w:pPr>
        <w:pStyle w:val="BodyTextIndent"/>
        <w:widowControl/>
        <w:tabs>
          <w:tab w:val="left" w:pos="1134"/>
        </w:tabs>
        <w:ind w:left="1161" w:hanging="1161"/>
        <w:rPr>
          <w:i w:val="0"/>
          <w:iCs w:val="0"/>
          <w:sz w:val="24"/>
          <w:szCs w:val="24"/>
        </w:rPr>
      </w:pPr>
    </w:p>
    <w:p w14:paraId="2D6584C8" w14:textId="77777777" w:rsidR="00CA2ECB" w:rsidRDefault="00CA2ECB" w:rsidP="00CA2ECB">
      <w:pPr>
        <w:pStyle w:val="BodyTextIndent"/>
        <w:widowControl/>
        <w:tabs>
          <w:tab w:val="left" w:pos="1134"/>
        </w:tabs>
        <w:ind w:left="1161" w:hanging="1161"/>
        <w:rPr>
          <w:i w:val="0"/>
          <w:iCs w:val="0"/>
          <w:sz w:val="24"/>
          <w:szCs w:val="24"/>
        </w:rPr>
      </w:pPr>
      <w:bookmarkStart w:id="792" w:name="_DV_M508"/>
      <w:bookmarkEnd w:id="792"/>
      <w:r>
        <w:rPr>
          <w:i w:val="0"/>
          <w:iCs w:val="0"/>
          <w:sz w:val="24"/>
          <w:szCs w:val="24"/>
        </w:rPr>
        <w:lastRenderedPageBreak/>
        <w:t>6.34.3.6</w:t>
      </w:r>
      <w:r>
        <w:rPr>
          <w:i w:val="0"/>
          <w:iCs w:val="0"/>
          <w:sz w:val="24"/>
          <w:szCs w:val="24"/>
        </w:rPr>
        <w:tab/>
        <w:t xml:space="preserve">Where the circumstances in Paragraph 6.34.3.5 apply </w:t>
      </w:r>
      <w:r>
        <w:rPr>
          <w:b/>
          <w:bCs/>
          <w:i w:val="0"/>
          <w:iCs w:val="0"/>
          <w:sz w:val="24"/>
          <w:szCs w:val="24"/>
        </w:rPr>
        <w:t>The Company</w:t>
      </w:r>
      <w:r>
        <w:rPr>
          <w:i w:val="0"/>
          <w:iCs w:val="0"/>
          <w:sz w:val="24"/>
          <w:szCs w:val="24"/>
        </w:rPr>
        <w:t xml:space="preserve"> shall as soon as practicable advise the </w:t>
      </w:r>
      <w:r>
        <w:rPr>
          <w:b/>
          <w:bCs/>
          <w:i w:val="0"/>
          <w:iCs w:val="0"/>
          <w:sz w:val="24"/>
          <w:szCs w:val="24"/>
        </w:rPr>
        <w:t xml:space="preserve">Joint Temporary TEC Exchange Users </w:t>
      </w:r>
      <w:r>
        <w:rPr>
          <w:i w:val="0"/>
          <w:iCs w:val="0"/>
          <w:sz w:val="24"/>
          <w:szCs w:val="24"/>
        </w:rPr>
        <w:t xml:space="preserve">of such suspension giving an indication of the timescale for the </w:t>
      </w:r>
      <w:r>
        <w:rPr>
          <w:b/>
          <w:bCs/>
          <w:i w:val="0"/>
          <w:iCs w:val="0"/>
          <w:sz w:val="24"/>
          <w:szCs w:val="24"/>
        </w:rPr>
        <w:t>Temporary Exchange Rate Offer</w:t>
      </w:r>
      <w:r>
        <w:rPr>
          <w:i w:val="0"/>
          <w:iCs w:val="0"/>
          <w:sz w:val="24"/>
          <w:szCs w:val="24"/>
        </w:rPr>
        <w:t xml:space="preserve">. Where both </w:t>
      </w:r>
      <w:r>
        <w:rPr>
          <w:b/>
          <w:bCs/>
          <w:i w:val="0"/>
          <w:iCs w:val="0"/>
          <w:sz w:val="24"/>
          <w:szCs w:val="24"/>
        </w:rPr>
        <w:t>Joint Temporary TEC Exchange Users</w:t>
      </w:r>
      <w:r>
        <w:rPr>
          <w:i w:val="0"/>
          <w:iCs w:val="0"/>
          <w:sz w:val="24"/>
          <w:szCs w:val="24"/>
        </w:rPr>
        <w:t xml:space="preserve"> agree, the </w:t>
      </w:r>
      <w:r>
        <w:rPr>
          <w:b/>
          <w:bCs/>
          <w:i w:val="0"/>
          <w:iCs w:val="0"/>
          <w:sz w:val="24"/>
          <w:szCs w:val="24"/>
        </w:rPr>
        <w:t>Temporary TEC Exchange Rate Request</w:t>
      </w:r>
      <w:r>
        <w:rPr>
          <w:i w:val="0"/>
          <w:iCs w:val="0"/>
          <w:sz w:val="24"/>
          <w:szCs w:val="24"/>
        </w:rPr>
        <w:t xml:space="preserve"> can be withdrawn</w:t>
      </w:r>
      <w:r>
        <w:rPr>
          <w:b/>
          <w:bCs/>
          <w:i w:val="0"/>
          <w:iCs w:val="0"/>
          <w:sz w:val="24"/>
          <w:szCs w:val="24"/>
        </w:rPr>
        <w:t xml:space="preserve"> </w:t>
      </w:r>
      <w:r>
        <w:rPr>
          <w:i w:val="0"/>
          <w:iCs w:val="0"/>
          <w:sz w:val="24"/>
          <w:szCs w:val="24"/>
        </w:rPr>
        <w:t>in such circumstances.</w:t>
      </w:r>
    </w:p>
    <w:p w14:paraId="2AA3B184" w14:textId="77777777" w:rsidR="00CA2ECB" w:rsidRDefault="00CA2ECB" w:rsidP="00CA2ECB">
      <w:pPr>
        <w:pStyle w:val="BodyTextIndent"/>
        <w:widowControl/>
        <w:tabs>
          <w:tab w:val="left" w:pos="1134"/>
        </w:tabs>
        <w:ind w:left="1161" w:hanging="1161"/>
        <w:rPr>
          <w:i w:val="0"/>
          <w:iCs w:val="0"/>
          <w:sz w:val="24"/>
          <w:szCs w:val="24"/>
        </w:rPr>
      </w:pPr>
    </w:p>
    <w:p w14:paraId="64DDEC05" w14:textId="77777777" w:rsidR="00CA2ECB" w:rsidRDefault="00CA2ECB" w:rsidP="00CA2ECB">
      <w:pPr>
        <w:pStyle w:val="BodyTextIndent"/>
        <w:widowControl/>
        <w:tabs>
          <w:tab w:val="left" w:pos="1134"/>
        </w:tabs>
        <w:ind w:left="1161" w:hanging="1161"/>
        <w:rPr>
          <w:i w:val="0"/>
          <w:iCs w:val="0"/>
          <w:sz w:val="24"/>
          <w:szCs w:val="24"/>
        </w:rPr>
      </w:pPr>
      <w:bookmarkStart w:id="793" w:name="_DV_M509"/>
      <w:bookmarkEnd w:id="793"/>
      <w:r>
        <w:rPr>
          <w:i w:val="0"/>
          <w:iCs w:val="0"/>
          <w:sz w:val="24"/>
          <w:szCs w:val="24"/>
        </w:rPr>
        <w:t>6.34.3.7</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or </w:t>
      </w:r>
      <w:r>
        <w:rPr>
          <w:b/>
          <w:bCs/>
          <w:i w:val="0"/>
          <w:iCs w:val="0"/>
          <w:sz w:val="24"/>
          <w:szCs w:val="24"/>
        </w:rPr>
        <w:t xml:space="preserve">LDTEC Requests </w:t>
      </w:r>
      <w:r>
        <w:rPr>
          <w:i w:val="0"/>
          <w:iCs w:val="0"/>
          <w:sz w:val="24"/>
          <w:szCs w:val="24"/>
        </w:rPr>
        <w:t>or</w:t>
      </w:r>
      <w:r>
        <w:rPr>
          <w:b/>
          <w:bCs/>
          <w:i w:val="0"/>
          <w:iCs w:val="0"/>
          <w:sz w:val="24"/>
          <w:szCs w:val="24"/>
        </w:rPr>
        <w:t xml:space="preserve"> Temporary TEC Exchange Rate Requests</w:t>
      </w:r>
      <w:r>
        <w:rPr>
          <w:i w:val="0"/>
          <w:iCs w:val="0"/>
          <w:sz w:val="24"/>
          <w:szCs w:val="24"/>
        </w:rPr>
        <w:t>.</w:t>
      </w:r>
    </w:p>
    <w:p w14:paraId="30B45834" w14:textId="77777777" w:rsidR="00CA2ECB" w:rsidRDefault="00CA2ECB" w:rsidP="00CA2ECB">
      <w:pPr>
        <w:pStyle w:val="BodyTextIndent"/>
        <w:widowControl/>
        <w:ind w:left="1134" w:hanging="1134"/>
        <w:rPr>
          <w:b/>
          <w:bCs/>
          <w:i w:val="0"/>
          <w:iCs w:val="0"/>
          <w:sz w:val="24"/>
          <w:szCs w:val="24"/>
        </w:rPr>
      </w:pPr>
    </w:p>
    <w:p w14:paraId="11A89B4F" w14:textId="77777777" w:rsidR="00CA2ECB" w:rsidRDefault="00CA2ECB" w:rsidP="00CA2ECB">
      <w:pPr>
        <w:pStyle w:val="BodyTextIndent"/>
        <w:widowControl/>
        <w:ind w:left="1134" w:hanging="1134"/>
        <w:rPr>
          <w:b/>
          <w:bCs/>
          <w:i w:val="0"/>
          <w:iCs w:val="0"/>
          <w:sz w:val="24"/>
          <w:szCs w:val="24"/>
        </w:rPr>
      </w:pPr>
      <w:bookmarkStart w:id="794" w:name="_DV_M510"/>
      <w:bookmarkEnd w:id="794"/>
      <w:r>
        <w:rPr>
          <w:b/>
          <w:bCs/>
          <w:i w:val="0"/>
          <w:iCs w:val="0"/>
          <w:sz w:val="24"/>
          <w:szCs w:val="24"/>
        </w:rPr>
        <w:t>6.34.4</w:t>
      </w:r>
      <w:r>
        <w:rPr>
          <w:b/>
          <w:bCs/>
          <w:i w:val="0"/>
          <w:iCs w:val="0"/>
          <w:sz w:val="24"/>
          <w:szCs w:val="24"/>
        </w:rPr>
        <w:tab/>
        <w:t xml:space="preserve">Notification by The Company </w:t>
      </w:r>
    </w:p>
    <w:p w14:paraId="0C5AE611" w14:textId="77777777" w:rsidR="00CA2ECB" w:rsidRDefault="00CA2ECB" w:rsidP="00CA2ECB">
      <w:pPr>
        <w:pStyle w:val="BodyTextIndent"/>
        <w:widowControl/>
        <w:rPr>
          <w:i w:val="0"/>
          <w:iCs w:val="0"/>
          <w:sz w:val="24"/>
          <w:szCs w:val="24"/>
        </w:rPr>
      </w:pPr>
    </w:p>
    <w:p w14:paraId="1638CEC7" w14:textId="77777777" w:rsidR="00CA2ECB" w:rsidRDefault="00CA2ECB" w:rsidP="00CA2ECB">
      <w:pPr>
        <w:pStyle w:val="BodyTextIndent"/>
        <w:widowControl/>
        <w:tabs>
          <w:tab w:val="left" w:pos="1161"/>
        </w:tabs>
        <w:ind w:left="1161" w:hanging="1161"/>
        <w:rPr>
          <w:i w:val="0"/>
          <w:iCs w:val="0"/>
          <w:sz w:val="24"/>
          <w:szCs w:val="24"/>
        </w:rPr>
      </w:pPr>
      <w:bookmarkStart w:id="795" w:name="_DV_M511"/>
      <w:bookmarkEnd w:id="795"/>
      <w:r>
        <w:rPr>
          <w:i w:val="0"/>
          <w:iCs w:val="0"/>
          <w:sz w:val="24"/>
          <w:szCs w:val="24"/>
        </w:rPr>
        <w:t>6.34.4.1</w:t>
      </w:r>
      <w:r>
        <w:rPr>
          <w:i w:val="0"/>
          <w:iCs w:val="0"/>
          <w:sz w:val="24"/>
          <w:szCs w:val="24"/>
        </w:rPr>
        <w:tab/>
        <w:t xml:space="preserve">Each </w:t>
      </w:r>
      <w:r>
        <w:rPr>
          <w:b/>
          <w:bCs/>
          <w:i w:val="0"/>
          <w:iCs w:val="0"/>
          <w:sz w:val="24"/>
          <w:szCs w:val="24"/>
        </w:rPr>
        <w:t>User</w:t>
      </w:r>
      <w:r>
        <w:rPr>
          <w:i w:val="0"/>
          <w:iCs w:val="0"/>
          <w:sz w:val="24"/>
          <w:szCs w:val="24"/>
        </w:rPr>
        <w:t xml:space="preserve"> confirms and agrees that </w:t>
      </w:r>
      <w:r>
        <w:rPr>
          <w:b/>
          <w:bCs/>
          <w:i w:val="0"/>
          <w:iCs w:val="0"/>
          <w:sz w:val="24"/>
          <w:szCs w:val="24"/>
        </w:rPr>
        <w:t>The Company</w:t>
      </w:r>
      <w:r>
        <w:rPr>
          <w:i w:val="0"/>
          <w:iCs w:val="0"/>
          <w:sz w:val="24"/>
          <w:szCs w:val="24"/>
        </w:rPr>
        <w:t xml:space="preserve"> shall have no liability to it for any </w:t>
      </w:r>
      <w:r>
        <w:rPr>
          <w:b/>
          <w:bCs/>
          <w:i w:val="0"/>
          <w:iCs w:val="0"/>
          <w:sz w:val="24"/>
          <w:szCs w:val="24"/>
        </w:rPr>
        <w:t xml:space="preserve">Temporary TEC Exchange Rate Request </w:t>
      </w:r>
      <w:r>
        <w:rPr>
          <w:i w:val="0"/>
          <w:iCs w:val="0"/>
          <w:sz w:val="24"/>
          <w:szCs w:val="24"/>
        </w:rPr>
        <w:t xml:space="preserve">which </w:t>
      </w:r>
      <w:r>
        <w:rPr>
          <w:b/>
          <w:bCs/>
          <w:i w:val="0"/>
          <w:iCs w:val="0"/>
          <w:sz w:val="24"/>
          <w:szCs w:val="24"/>
        </w:rPr>
        <w:t>The Company</w:t>
      </w:r>
      <w:r>
        <w:rPr>
          <w:i w:val="0"/>
          <w:iCs w:val="0"/>
          <w:sz w:val="24"/>
          <w:szCs w:val="24"/>
        </w:rPr>
        <w:t xml:space="preserve"> does not grant in accordance with this Paragraph 6.34.</w:t>
      </w:r>
    </w:p>
    <w:p w14:paraId="1C616F67" w14:textId="77777777" w:rsidR="00CA2ECB" w:rsidRDefault="00CA2ECB" w:rsidP="00CA2ECB">
      <w:pPr>
        <w:pStyle w:val="BodyTextIndent"/>
        <w:widowControl/>
        <w:ind w:left="0"/>
        <w:rPr>
          <w:i w:val="0"/>
          <w:iCs w:val="0"/>
          <w:sz w:val="24"/>
          <w:szCs w:val="24"/>
        </w:rPr>
      </w:pPr>
    </w:p>
    <w:p w14:paraId="60FB845A" w14:textId="77777777" w:rsidR="00CA2ECB" w:rsidRDefault="00CA2ECB" w:rsidP="00CA2ECB">
      <w:pPr>
        <w:pStyle w:val="BodyTextIndent"/>
        <w:widowControl/>
        <w:tabs>
          <w:tab w:val="left" w:pos="1161"/>
        </w:tabs>
        <w:ind w:left="1170" w:hanging="1170"/>
        <w:rPr>
          <w:i w:val="0"/>
          <w:iCs w:val="0"/>
          <w:sz w:val="24"/>
          <w:szCs w:val="24"/>
        </w:rPr>
      </w:pPr>
      <w:bookmarkStart w:id="796" w:name="_DV_M512"/>
      <w:bookmarkEnd w:id="796"/>
      <w:r>
        <w:rPr>
          <w:i w:val="0"/>
          <w:iCs w:val="0"/>
          <w:sz w:val="24"/>
          <w:szCs w:val="24"/>
        </w:rPr>
        <w:t>6.34.4.2</w:t>
      </w:r>
      <w:r>
        <w:rPr>
          <w:i w:val="0"/>
          <w:iCs w:val="0"/>
          <w:sz w:val="24"/>
          <w:szCs w:val="24"/>
        </w:rPr>
        <w:tab/>
      </w:r>
      <w:r>
        <w:rPr>
          <w:b/>
          <w:bCs/>
          <w:i w:val="0"/>
          <w:iCs w:val="0"/>
          <w:sz w:val="24"/>
          <w:szCs w:val="24"/>
        </w:rPr>
        <w:t>The Company</w:t>
      </w:r>
      <w:r>
        <w:rPr>
          <w:i w:val="0"/>
          <w:iCs w:val="0"/>
          <w:sz w:val="24"/>
          <w:szCs w:val="24"/>
        </w:rPr>
        <w:t xml:space="preserve"> is not obliged to grant any </w:t>
      </w:r>
      <w:r>
        <w:rPr>
          <w:b/>
          <w:bCs/>
          <w:i w:val="0"/>
          <w:iCs w:val="0"/>
          <w:sz w:val="24"/>
          <w:szCs w:val="24"/>
        </w:rPr>
        <w:t xml:space="preserve">Temporary TEC Exchange Rate Request </w:t>
      </w:r>
      <w:r>
        <w:rPr>
          <w:i w:val="0"/>
          <w:iCs w:val="0"/>
          <w:sz w:val="24"/>
          <w:szCs w:val="24"/>
        </w:rPr>
        <w:t>submitted.</w:t>
      </w:r>
    </w:p>
    <w:p w14:paraId="2C116AE8" w14:textId="77777777" w:rsidR="00CA2ECB" w:rsidRDefault="00CA2ECB" w:rsidP="00CA2ECB">
      <w:pPr>
        <w:pStyle w:val="BodyTextIndent"/>
        <w:widowControl/>
        <w:rPr>
          <w:i w:val="0"/>
          <w:iCs w:val="0"/>
          <w:sz w:val="24"/>
          <w:szCs w:val="24"/>
        </w:rPr>
      </w:pPr>
    </w:p>
    <w:p w14:paraId="333F0393" w14:textId="77777777" w:rsidR="00CA2ECB" w:rsidRDefault="00CA2ECB" w:rsidP="00CA2ECB">
      <w:pPr>
        <w:pStyle w:val="BodyTextIndent"/>
        <w:widowControl/>
        <w:tabs>
          <w:tab w:val="left" w:pos="1134"/>
        </w:tabs>
        <w:ind w:left="1161" w:hanging="1161"/>
        <w:rPr>
          <w:i w:val="0"/>
          <w:iCs w:val="0"/>
          <w:sz w:val="24"/>
          <w:szCs w:val="24"/>
        </w:rPr>
      </w:pPr>
      <w:bookmarkStart w:id="797" w:name="_DV_M513"/>
      <w:bookmarkEnd w:id="797"/>
      <w:r>
        <w:rPr>
          <w:i w:val="0"/>
          <w:iCs w:val="0"/>
          <w:sz w:val="24"/>
          <w:szCs w:val="24"/>
        </w:rPr>
        <w:t>6.34.4.3</w:t>
      </w:r>
      <w:r>
        <w:rPr>
          <w:i w:val="0"/>
          <w:iCs w:val="0"/>
          <w:sz w:val="24"/>
          <w:szCs w:val="24"/>
        </w:rPr>
        <w:tab/>
        <w:t xml:space="preserve">Any </w:t>
      </w:r>
      <w:r>
        <w:rPr>
          <w:b/>
          <w:bCs/>
          <w:i w:val="0"/>
          <w:iCs w:val="0"/>
          <w:sz w:val="24"/>
          <w:szCs w:val="24"/>
        </w:rPr>
        <w:t xml:space="preserve">Temporary TEC Exchange Rate Request </w:t>
      </w:r>
      <w:r>
        <w:rPr>
          <w:i w:val="0"/>
          <w:iCs w:val="0"/>
          <w:sz w:val="24"/>
          <w:szCs w:val="24"/>
        </w:rPr>
        <w:t>will only be granted provided that during the</w:t>
      </w:r>
      <w:r>
        <w:rPr>
          <w:b/>
          <w:bCs/>
          <w:i w:val="0"/>
          <w:iCs w:val="0"/>
          <w:sz w:val="24"/>
          <w:szCs w:val="24"/>
        </w:rPr>
        <w:t xml:space="preserve"> Temporary TEC Exchange Period</w:t>
      </w:r>
      <w:r>
        <w:rPr>
          <w:i w:val="0"/>
          <w:iCs w:val="0"/>
          <w:sz w:val="24"/>
          <w:szCs w:val="24"/>
        </w:rPr>
        <w:t xml:space="preserve"> the </w:t>
      </w:r>
      <w:r>
        <w:rPr>
          <w:b/>
          <w:bCs/>
          <w:i w:val="0"/>
          <w:iCs w:val="0"/>
          <w:sz w:val="24"/>
          <w:szCs w:val="24"/>
        </w:rPr>
        <w:t>User’s Transmission Entry Capacity</w:t>
      </w:r>
      <w:r>
        <w:rPr>
          <w:i w:val="0"/>
          <w:iCs w:val="0"/>
          <w:sz w:val="24"/>
          <w:szCs w:val="24"/>
        </w:rPr>
        <w:t xml:space="preserve"> plus the </w:t>
      </w:r>
      <w:r>
        <w:rPr>
          <w:b/>
          <w:bCs/>
          <w:i w:val="0"/>
          <w:iCs w:val="0"/>
          <w:sz w:val="24"/>
          <w:szCs w:val="24"/>
        </w:rPr>
        <w:t>Temporary Received TEC</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less any </w:t>
      </w:r>
      <w:r>
        <w:rPr>
          <w:b/>
          <w:bCs/>
          <w:i w:val="0"/>
          <w:iCs w:val="0"/>
          <w:sz w:val="24"/>
          <w:szCs w:val="24"/>
        </w:rPr>
        <w:t>Temporary Donated TEC</w:t>
      </w:r>
      <w:r>
        <w:rPr>
          <w:i w:val="0"/>
          <w:iCs w:val="0"/>
          <w:sz w:val="24"/>
          <w:szCs w:val="24"/>
        </w:rPr>
        <w:t xml:space="preserve"> does not exceed its total station </w:t>
      </w:r>
      <w:r>
        <w:rPr>
          <w:b/>
          <w:bCs/>
          <w:i w:val="0"/>
          <w:iCs w:val="0"/>
          <w:sz w:val="24"/>
          <w:szCs w:val="24"/>
        </w:rPr>
        <w:t>Connection Entry Capacity</w:t>
      </w:r>
      <w:r>
        <w:rPr>
          <w:i w:val="0"/>
          <w:iCs w:val="0"/>
          <w:sz w:val="24"/>
          <w:szCs w:val="24"/>
        </w:rPr>
        <w:t>.</w:t>
      </w:r>
    </w:p>
    <w:p w14:paraId="1378E836" w14:textId="77777777" w:rsidR="00CA2ECB" w:rsidRDefault="00CA2ECB" w:rsidP="00CA2ECB">
      <w:pPr>
        <w:pStyle w:val="BodyTextIndent"/>
        <w:widowControl/>
        <w:rPr>
          <w:i w:val="0"/>
          <w:iCs w:val="0"/>
          <w:sz w:val="24"/>
          <w:szCs w:val="24"/>
        </w:rPr>
      </w:pPr>
    </w:p>
    <w:p w14:paraId="20710FE0" w14:textId="77777777" w:rsidR="00CA2ECB" w:rsidRDefault="00CA2ECB" w:rsidP="00CA2ECB">
      <w:pPr>
        <w:pStyle w:val="BodyTextIndent"/>
        <w:widowControl/>
        <w:tabs>
          <w:tab w:val="left" w:pos="1134"/>
        </w:tabs>
        <w:ind w:left="1161" w:hanging="1161"/>
        <w:rPr>
          <w:i w:val="0"/>
          <w:iCs w:val="0"/>
          <w:sz w:val="24"/>
          <w:szCs w:val="24"/>
        </w:rPr>
      </w:pPr>
      <w:bookmarkStart w:id="798" w:name="_DV_M514"/>
      <w:bookmarkEnd w:id="798"/>
      <w:r>
        <w:rPr>
          <w:i w:val="0"/>
          <w:iCs w:val="0"/>
          <w:sz w:val="24"/>
          <w:szCs w:val="24"/>
        </w:rPr>
        <w:t>6.34.4.4</w:t>
      </w:r>
      <w:r>
        <w:rPr>
          <w:i w:val="0"/>
          <w:iCs w:val="0"/>
          <w:sz w:val="24"/>
          <w:szCs w:val="24"/>
        </w:rPr>
        <w:tab/>
      </w:r>
      <w:r>
        <w:rPr>
          <w:b/>
          <w:bCs/>
          <w:i w:val="0"/>
          <w:iCs w:val="0"/>
          <w:sz w:val="24"/>
          <w:szCs w:val="24"/>
        </w:rPr>
        <w:t>The Company</w:t>
      </w:r>
      <w:r>
        <w:rPr>
          <w:i w:val="0"/>
          <w:iCs w:val="0"/>
          <w:sz w:val="24"/>
          <w:szCs w:val="24"/>
        </w:rPr>
        <w:t xml:space="preserve"> shall no later than seven days and one </w:t>
      </w:r>
      <w:r>
        <w:rPr>
          <w:b/>
          <w:bCs/>
          <w:i w:val="0"/>
          <w:iCs w:val="0"/>
          <w:sz w:val="24"/>
          <w:szCs w:val="24"/>
        </w:rPr>
        <w:t xml:space="preserve">Business Day </w:t>
      </w:r>
      <w:r>
        <w:rPr>
          <w:i w:val="0"/>
          <w:iCs w:val="0"/>
          <w:sz w:val="24"/>
          <w:szCs w:val="24"/>
        </w:rPr>
        <w:t xml:space="preserve">before the start date for the </w:t>
      </w:r>
      <w:r>
        <w:rPr>
          <w:b/>
          <w:bCs/>
          <w:i w:val="0"/>
          <w:iCs w:val="0"/>
          <w:sz w:val="24"/>
          <w:szCs w:val="24"/>
        </w:rPr>
        <w:t>Temporary TEC Exchange Period</w:t>
      </w:r>
      <w:r>
        <w:rPr>
          <w:i w:val="0"/>
          <w:iCs w:val="0"/>
          <w:sz w:val="24"/>
          <w:szCs w:val="24"/>
        </w:rPr>
        <w:t xml:space="preserve">, by 17:00 on a </w:t>
      </w:r>
      <w:r>
        <w:rPr>
          <w:b/>
          <w:bCs/>
          <w:i w:val="0"/>
          <w:iCs w:val="0"/>
          <w:sz w:val="24"/>
          <w:szCs w:val="24"/>
        </w:rPr>
        <w:t xml:space="preserve">Business Day </w:t>
      </w:r>
      <w:r>
        <w:rPr>
          <w:i w:val="0"/>
          <w:iCs w:val="0"/>
          <w:sz w:val="24"/>
          <w:szCs w:val="24"/>
        </w:rPr>
        <w:t xml:space="preserve">either make an </w:t>
      </w:r>
      <w:r>
        <w:rPr>
          <w:b/>
          <w:bCs/>
          <w:i w:val="0"/>
          <w:iCs w:val="0"/>
          <w:sz w:val="24"/>
          <w:szCs w:val="24"/>
        </w:rPr>
        <w:t>Temporary TEC Exchange Rate Offer</w:t>
      </w:r>
      <w:r>
        <w:rPr>
          <w:i w:val="0"/>
          <w:iCs w:val="0"/>
          <w:sz w:val="24"/>
          <w:szCs w:val="24"/>
        </w:rPr>
        <w:t xml:space="preserve"> in response to the </w:t>
      </w:r>
      <w:r>
        <w:rPr>
          <w:b/>
          <w:bCs/>
          <w:i w:val="0"/>
          <w:iCs w:val="0"/>
          <w:sz w:val="24"/>
          <w:szCs w:val="24"/>
        </w:rPr>
        <w:t xml:space="preserve">Temporary TEC Exchange Rate Request </w:t>
      </w:r>
      <w:r>
        <w:rPr>
          <w:i w:val="0"/>
          <w:iCs w:val="0"/>
          <w:sz w:val="24"/>
          <w:szCs w:val="24"/>
        </w:rPr>
        <w:t xml:space="preserve">or notify the </w:t>
      </w:r>
      <w:r>
        <w:rPr>
          <w:b/>
          <w:bCs/>
          <w:i w:val="0"/>
          <w:iCs w:val="0"/>
          <w:sz w:val="24"/>
          <w:szCs w:val="24"/>
        </w:rPr>
        <w:t>Joint Temporary TEC Exchange Users</w:t>
      </w:r>
      <w:r>
        <w:rPr>
          <w:i w:val="0"/>
          <w:iCs w:val="0"/>
          <w:sz w:val="24"/>
          <w:szCs w:val="24"/>
        </w:rPr>
        <w:t xml:space="preserve"> that it does not intend to grant a </w:t>
      </w:r>
      <w:r>
        <w:rPr>
          <w:b/>
          <w:bCs/>
          <w:i w:val="0"/>
          <w:iCs w:val="0"/>
          <w:sz w:val="24"/>
          <w:szCs w:val="24"/>
        </w:rPr>
        <w:t>Temporary TEC Exchange Rate Request</w:t>
      </w:r>
      <w:r>
        <w:rPr>
          <w:i w:val="0"/>
          <w:iCs w:val="0"/>
          <w:sz w:val="24"/>
          <w:szCs w:val="24"/>
        </w:rPr>
        <w:t>.</w:t>
      </w:r>
    </w:p>
    <w:p w14:paraId="2C7AB6F4" w14:textId="77777777" w:rsidR="00CA2ECB" w:rsidRDefault="00CA2ECB" w:rsidP="00CA2ECB">
      <w:pPr>
        <w:pStyle w:val="BodyTextIndent"/>
        <w:widowControl/>
        <w:ind w:left="1134" w:hanging="1134"/>
        <w:rPr>
          <w:b/>
          <w:bCs/>
          <w:i w:val="0"/>
          <w:iCs w:val="0"/>
          <w:sz w:val="24"/>
          <w:szCs w:val="24"/>
        </w:rPr>
      </w:pPr>
    </w:p>
    <w:p w14:paraId="7AC9796A" w14:textId="77777777" w:rsidR="00CA2ECB" w:rsidRDefault="00CA2ECB" w:rsidP="00CA2ECB">
      <w:pPr>
        <w:pStyle w:val="BodyTextIndent"/>
        <w:widowControl/>
        <w:ind w:left="1134" w:hanging="1134"/>
        <w:rPr>
          <w:b/>
          <w:bCs/>
          <w:i w:val="0"/>
          <w:iCs w:val="0"/>
          <w:sz w:val="24"/>
          <w:szCs w:val="24"/>
        </w:rPr>
      </w:pPr>
      <w:bookmarkStart w:id="799" w:name="_DV_M515"/>
      <w:bookmarkEnd w:id="799"/>
      <w:r>
        <w:rPr>
          <w:b/>
          <w:bCs/>
          <w:i w:val="0"/>
          <w:iCs w:val="0"/>
          <w:sz w:val="24"/>
          <w:szCs w:val="24"/>
        </w:rPr>
        <w:t>6.34.5</w:t>
      </w:r>
      <w:r>
        <w:rPr>
          <w:b/>
          <w:bCs/>
          <w:i w:val="0"/>
          <w:iCs w:val="0"/>
          <w:sz w:val="24"/>
          <w:szCs w:val="24"/>
        </w:rPr>
        <w:tab/>
        <w:t>Charging, Invoicing and Payment</w:t>
      </w:r>
    </w:p>
    <w:p w14:paraId="1E43E25A" w14:textId="77777777" w:rsidR="00CA2ECB" w:rsidRDefault="00CA2ECB" w:rsidP="00CA2ECB">
      <w:pPr>
        <w:pStyle w:val="BodyTextIndent"/>
        <w:widowControl/>
        <w:tabs>
          <w:tab w:val="left" w:pos="774"/>
        </w:tabs>
        <w:ind w:left="1419" w:hanging="1419"/>
        <w:rPr>
          <w:i w:val="0"/>
          <w:iCs w:val="0"/>
          <w:sz w:val="24"/>
          <w:szCs w:val="24"/>
        </w:rPr>
      </w:pPr>
    </w:p>
    <w:p w14:paraId="2D4F6080" w14:textId="77777777" w:rsidR="00CA2ECB" w:rsidRDefault="00CA2ECB" w:rsidP="00CA2ECB">
      <w:pPr>
        <w:pStyle w:val="BodyTextIndent"/>
        <w:widowControl/>
        <w:tabs>
          <w:tab w:val="left" w:pos="1161"/>
        </w:tabs>
        <w:ind w:left="1161" w:hanging="1161"/>
        <w:rPr>
          <w:i w:val="0"/>
          <w:iCs w:val="0"/>
          <w:sz w:val="24"/>
          <w:szCs w:val="24"/>
        </w:rPr>
      </w:pPr>
      <w:bookmarkStart w:id="800" w:name="_DV_M516"/>
      <w:bookmarkEnd w:id="800"/>
      <w:r>
        <w:rPr>
          <w:i w:val="0"/>
          <w:iCs w:val="0"/>
          <w:sz w:val="24"/>
          <w:szCs w:val="24"/>
        </w:rPr>
        <w:t>6.34.5.1</w:t>
      </w:r>
      <w:r>
        <w:rPr>
          <w:i w:val="0"/>
          <w:iCs w:val="0"/>
          <w:sz w:val="24"/>
          <w:szCs w:val="24"/>
        </w:rPr>
        <w:tab/>
        <w:t xml:space="preserve">Each </w:t>
      </w:r>
      <w:r>
        <w:rPr>
          <w:b/>
          <w:bCs/>
          <w:i w:val="0"/>
          <w:iCs w:val="0"/>
          <w:sz w:val="24"/>
          <w:szCs w:val="24"/>
        </w:rPr>
        <w:t>Temporary TEC Exchange Recipient User</w:t>
      </w:r>
      <w:r>
        <w:rPr>
          <w:i w:val="0"/>
          <w:iCs w:val="0"/>
          <w:sz w:val="24"/>
          <w:szCs w:val="24"/>
        </w:rPr>
        <w:t xml:space="preserve"> must pay the </w:t>
      </w:r>
      <w:r>
        <w:rPr>
          <w:b/>
          <w:bCs/>
          <w:i w:val="0"/>
          <w:iCs w:val="0"/>
          <w:sz w:val="24"/>
          <w:szCs w:val="24"/>
        </w:rPr>
        <w:t xml:space="preserve">LDTEC Charge </w:t>
      </w:r>
      <w:r>
        <w:rPr>
          <w:i w:val="0"/>
          <w:iCs w:val="0"/>
          <w:sz w:val="24"/>
          <w:szCs w:val="24"/>
        </w:rPr>
        <w:t xml:space="preserve">in respect of the </w:t>
      </w:r>
      <w:r>
        <w:rPr>
          <w:b/>
          <w:bCs/>
          <w:i w:val="0"/>
          <w:iCs w:val="0"/>
          <w:sz w:val="24"/>
          <w:szCs w:val="24"/>
        </w:rPr>
        <w:t xml:space="preserve">Temporary Received TEC </w:t>
      </w:r>
      <w:r>
        <w:rPr>
          <w:i w:val="0"/>
          <w:iCs w:val="0"/>
          <w:sz w:val="24"/>
          <w:szCs w:val="24"/>
        </w:rPr>
        <w:t xml:space="preserve">even if the </w:t>
      </w:r>
      <w:r>
        <w:rPr>
          <w:b/>
          <w:bCs/>
          <w:i w:val="0"/>
          <w:iCs w:val="0"/>
          <w:sz w:val="24"/>
          <w:szCs w:val="24"/>
        </w:rPr>
        <w:t>User</w:t>
      </w:r>
      <w:r>
        <w:rPr>
          <w:i w:val="0"/>
          <w:iCs w:val="0"/>
          <w:sz w:val="24"/>
          <w:szCs w:val="24"/>
        </w:rPr>
        <w:t xml:space="preserve"> does not use the corresponding </w:t>
      </w:r>
      <w:r>
        <w:rPr>
          <w:b/>
          <w:bCs/>
          <w:i w:val="0"/>
          <w:iCs w:val="0"/>
          <w:sz w:val="24"/>
          <w:szCs w:val="24"/>
        </w:rPr>
        <w:t>Temporary Received TEC</w:t>
      </w:r>
      <w:r>
        <w:rPr>
          <w:i w:val="0"/>
          <w:iCs w:val="0"/>
          <w:sz w:val="24"/>
          <w:szCs w:val="24"/>
        </w:rPr>
        <w:t>.</w:t>
      </w:r>
    </w:p>
    <w:p w14:paraId="5935E51E" w14:textId="77777777" w:rsidR="00CA2ECB" w:rsidRDefault="00CA2ECB" w:rsidP="00CA2ECB">
      <w:pPr>
        <w:pStyle w:val="BodyTextIndent"/>
        <w:widowControl/>
        <w:tabs>
          <w:tab w:val="left" w:pos="774"/>
        </w:tabs>
        <w:rPr>
          <w:i w:val="0"/>
          <w:iCs w:val="0"/>
          <w:sz w:val="24"/>
          <w:szCs w:val="24"/>
        </w:rPr>
      </w:pPr>
    </w:p>
    <w:p w14:paraId="03A388D8" w14:textId="77777777" w:rsidR="00CA2ECB" w:rsidRDefault="00CA2ECB" w:rsidP="00CA2ECB">
      <w:pPr>
        <w:pStyle w:val="BodyTextIndent"/>
        <w:widowControl/>
        <w:tabs>
          <w:tab w:val="left" w:pos="1134"/>
        </w:tabs>
        <w:ind w:left="1134" w:hanging="1134"/>
        <w:rPr>
          <w:b/>
          <w:bCs/>
          <w:i w:val="0"/>
          <w:iCs w:val="0"/>
          <w:sz w:val="24"/>
          <w:szCs w:val="24"/>
        </w:rPr>
      </w:pPr>
      <w:bookmarkStart w:id="801" w:name="_DV_M517"/>
      <w:bookmarkEnd w:id="801"/>
      <w:r>
        <w:rPr>
          <w:b/>
          <w:bCs/>
          <w:i w:val="0"/>
          <w:iCs w:val="0"/>
          <w:sz w:val="24"/>
          <w:szCs w:val="24"/>
        </w:rPr>
        <w:t>6.34.6</w:t>
      </w:r>
      <w:r>
        <w:rPr>
          <w:b/>
          <w:bCs/>
          <w:i w:val="0"/>
          <w:iCs w:val="0"/>
          <w:sz w:val="24"/>
          <w:szCs w:val="24"/>
        </w:rPr>
        <w:tab/>
        <w:t>Temporary TEC Exchange Rate Offers</w:t>
      </w:r>
    </w:p>
    <w:p w14:paraId="33C56AE3" w14:textId="77777777" w:rsidR="00CA2ECB" w:rsidRDefault="00CA2ECB" w:rsidP="00CA2ECB">
      <w:pPr>
        <w:pStyle w:val="BodyTextIndent"/>
        <w:widowControl/>
        <w:rPr>
          <w:i w:val="0"/>
          <w:iCs w:val="0"/>
          <w:sz w:val="24"/>
          <w:szCs w:val="24"/>
        </w:rPr>
      </w:pPr>
    </w:p>
    <w:p w14:paraId="37A24495" w14:textId="77777777" w:rsidR="00CA2ECB" w:rsidRDefault="00CA2ECB" w:rsidP="00CA2ECB">
      <w:pPr>
        <w:pStyle w:val="BodyTextIndent"/>
        <w:widowControl/>
        <w:tabs>
          <w:tab w:val="left" w:pos="1161"/>
        </w:tabs>
        <w:ind w:hanging="720"/>
        <w:rPr>
          <w:i w:val="0"/>
          <w:iCs w:val="0"/>
          <w:sz w:val="24"/>
          <w:szCs w:val="24"/>
        </w:rPr>
      </w:pPr>
      <w:bookmarkStart w:id="802" w:name="_DV_M518"/>
      <w:bookmarkEnd w:id="802"/>
      <w:r>
        <w:rPr>
          <w:i w:val="0"/>
          <w:iCs w:val="0"/>
          <w:sz w:val="24"/>
          <w:szCs w:val="24"/>
        </w:rPr>
        <w:t>6.34.6.1</w:t>
      </w:r>
      <w:r>
        <w:rPr>
          <w:i w:val="0"/>
          <w:iCs w:val="0"/>
          <w:sz w:val="24"/>
          <w:szCs w:val="24"/>
        </w:rPr>
        <w:tab/>
        <w:t xml:space="preserve">A </w:t>
      </w:r>
      <w:r>
        <w:rPr>
          <w:b/>
          <w:bCs/>
          <w:i w:val="0"/>
          <w:iCs w:val="0"/>
          <w:sz w:val="24"/>
          <w:szCs w:val="24"/>
        </w:rPr>
        <w:t xml:space="preserve">Temporary TEC Exchange Rate Offer </w:t>
      </w:r>
      <w:r>
        <w:rPr>
          <w:i w:val="0"/>
          <w:iCs w:val="0"/>
          <w:sz w:val="24"/>
          <w:szCs w:val="24"/>
        </w:rPr>
        <w:t>shall:</w:t>
      </w:r>
    </w:p>
    <w:p w14:paraId="672DD1DB" w14:textId="77777777" w:rsidR="00CA2ECB" w:rsidRDefault="00CA2ECB" w:rsidP="00CA2ECB">
      <w:pPr>
        <w:pStyle w:val="BodyTextIndent"/>
        <w:widowControl/>
        <w:rPr>
          <w:i w:val="0"/>
          <w:iCs w:val="0"/>
          <w:sz w:val="24"/>
          <w:szCs w:val="24"/>
        </w:rPr>
      </w:pPr>
    </w:p>
    <w:p w14:paraId="63D8B492"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803" w:name="_DV_M519"/>
      <w:bookmarkEnd w:id="803"/>
      <w:r>
        <w:rPr>
          <w:i w:val="0"/>
          <w:iCs w:val="0"/>
          <w:sz w:val="24"/>
          <w:szCs w:val="24"/>
        </w:rPr>
        <w:tab/>
        <w:t>(i)</w:t>
      </w:r>
      <w:r>
        <w:rPr>
          <w:i w:val="0"/>
          <w:iCs w:val="0"/>
          <w:sz w:val="24"/>
          <w:szCs w:val="24"/>
        </w:rPr>
        <w:tab/>
        <w:t xml:space="preserve">be made to both the </w:t>
      </w:r>
      <w:r>
        <w:rPr>
          <w:b/>
          <w:bCs/>
          <w:i w:val="0"/>
          <w:iCs w:val="0"/>
          <w:sz w:val="24"/>
          <w:szCs w:val="24"/>
        </w:rPr>
        <w:t>Temporary TEC Exchange Donor User</w:t>
      </w:r>
      <w:r>
        <w:rPr>
          <w:i w:val="0"/>
          <w:iCs w:val="0"/>
          <w:sz w:val="24"/>
          <w:szCs w:val="24"/>
        </w:rPr>
        <w:t xml:space="preserve"> and the </w:t>
      </w:r>
      <w:r>
        <w:rPr>
          <w:b/>
          <w:bCs/>
          <w:i w:val="0"/>
          <w:iCs w:val="0"/>
          <w:sz w:val="24"/>
          <w:szCs w:val="24"/>
        </w:rPr>
        <w:t>Temporary TEC Exchange Recipient User</w:t>
      </w:r>
      <w:r>
        <w:rPr>
          <w:i w:val="0"/>
          <w:iCs w:val="0"/>
          <w:sz w:val="24"/>
          <w:szCs w:val="24"/>
        </w:rPr>
        <w:t xml:space="preserve"> and state the </w:t>
      </w:r>
      <w:r>
        <w:rPr>
          <w:b/>
          <w:bCs/>
          <w:i w:val="0"/>
          <w:iCs w:val="0"/>
          <w:sz w:val="24"/>
          <w:szCs w:val="24"/>
        </w:rPr>
        <w:t xml:space="preserve">Temporary Donated TEC </w:t>
      </w:r>
      <w:r>
        <w:rPr>
          <w:i w:val="0"/>
          <w:iCs w:val="0"/>
          <w:sz w:val="24"/>
          <w:szCs w:val="24"/>
        </w:rPr>
        <w:t xml:space="preserve">and </w:t>
      </w:r>
      <w:r>
        <w:rPr>
          <w:b/>
          <w:bCs/>
          <w:i w:val="0"/>
          <w:iCs w:val="0"/>
          <w:sz w:val="24"/>
          <w:szCs w:val="24"/>
        </w:rPr>
        <w:t>Temporary TEC Exchange Rate</w:t>
      </w:r>
      <w:r>
        <w:rPr>
          <w:i w:val="0"/>
          <w:iCs w:val="0"/>
          <w:sz w:val="24"/>
          <w:szCs w:val="24"/>
        </w:rPr>
        <w:t>;</w:t>
      </w:r>
    </w:p>
    <w:p w14:paraId="0B94221B" w14:textId="77777777" w:rsidR="00CA2ECB" w:rsidRDefault="00CA2ECB" w:rsidP="00CA2ECB">
      <w:pPr>
        <w:pStyle w:val="BodyTextIndent"/>
        <w:widowControl/>
        <w:tabs>
          <w:tab w:val="left" w:pos="1161"/>
          <w:tab w:val="left" w:pos="1800"/>
        </w:tabs>
        <w:ind w:left="1806" w:hanging="1806"/>
        <w:rPr>
          <w:i w:val="0"/>
          <w:iCs w:val="0"/>
          <w:sz w:val="24"/>
          <w:szCs w:val="24"/>
        </w:rPr>
      </w:pPr>
    </w:p>
    <w:p w14:paraId="4CED09D9"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804" w:name="_DV_M520"/>
      <w:bookmarkEnd w:id="804"/>
      <w:r>
        <w:rPr>
          <w:i w:val="0"/>
          <w:iCs w:val="0"/>
          <w:sz w:val="24"/>
          <w:szCs w:val="24"/>
        </w:rPr>
        <w:tab/>
        <w:t>(ii)</w:t>
      </w:r>
      <w:r>
        <w:rPr>
          <w:i w:val="0"/>
          <w:iCs w:val="0"/>
          <w:sz w:val="24"/>
          <w:szCs w:val="24"/>
        </w:rPr>
        <w:tab/>
      </w:r>
      <w:r>
        <w:rPr>
          <w:i w:val="0"/>
          <w:iCs w:val="0"/>
          <w:sz w:val="24"/>
          <w:szCs w:val="24"/>
        </w:rPr>
        <w:tab/>
        <w:t xml:space="preserve">include in the offer sent to the </w:t>
      </w:r>
      <w:r>
        <w:rPr>
          <w:b/>
          <w:bCs/>
          <w:i w:val="0"/>
          <w:iCs w:val="0"/>
          <w:sz w:val="24"/>
          <w:szCs w:val="24"/>
        </w:rPr>
        <w:t>Temporary TEC Exchange Donor User</w:t>
      </w:r>
      <w:r>
        <w:rPr>
          <w:i w:val="0"/>
          <w:iCs w:val="0"/>
          <w:sz w:val="24"/>
          <w:szCs w:val="24"/>
        </w:rPr>
        <w:t xml:space="preserve"> a revised Appendix C to the relevant </w:t>
      </w:r>
      <w:r>
        <w:rPr>
          <w:b/>
          <w:bCs/>
          <w:i w:val="0"/>
          <w:iCs w:val="0"/>
          <w:sz w:val="24"/>
          <w:szCs w:val="24"/>
        </w:rPr>
        <w:t xml:space="preserve">Bilateral </w:t>
      </w:r>
      <w:r>
        <w:rPr>
          <w:b/>
          <w:bCs/>
          <w:i w:val="0"/>
          <w:iCs w:val="0"/>
          <w:sz w:val="24"/>
          <w:szCs w:val="24"/>
        </w:rPr>
        <w:lastRenderedPageBreak/>
        <w:t xml:space="preserve">Connection Agreement </w:t>
      </w:r>
      <w:r>
        <w:rPr>
          <w:i w:val="0"/>
          <w:iCs w:val="0"/>
          <w:sz w:val="24"/>
          <w:szCs w:val="24"/>
        </w:rPr>
        <w:t xml:space="preserve">or </w:t>
      </w:r>
      <w:r>
        <w:rPr>
          <w:b/>
          <w:bCs/>
          <w:i w:val="0"/>
          <w:iCs w:val="0"/>
          <w:sz w:val="24"/>
          <w:szCs w:val="24"/>
        </w:rPr>
        <w:t>Bilateral Embedded Generation Agreement</w:t>
      </w:r>
      <w:r>
        <w:rPr>
          <w:i w:val="0"/>
          <w:iCs w:val="0"/>
          <w:sz w:val="24"/>
          <w:szCs w:val="24"/>
        </w:rPr>
        <w:t xml:space="preserve"> (as appropriate) of the </w:t>
      </w:r>
      <w:r>
        <w:rPr>
          <w:b/>
          <w:bCs/>
          <w:i w:val="0"/>
          <w:iCs w:val="0"/>
          <w:sz w:val="24"/>
          <w:szCs w:val="24"/>
        </w:rPr>
        <w:t>Temporary TEC Exchange Donor User</w:t>
      </w:r>
      <w:r>
        <w:rPr>
          <w:i w:val="0"/>
          <w:iCs w:val="0"/>
          <w:sz w:val="24"/>
          <w:szCs w:val="24"/>
        </w:rPr>
        <w:t xml:space="preserve"> which will detail the </w:t>
      </w:r>
      <w:r>
        <w:rPr>
          <w:b/>
          <w:bCs/>
          <w:i w:val="0"/>
          <w:iCs w:val="0"/>
          <w:sz w:val="24"/>
          <w:szCs w:val="24"/>
        </w:rPr>
        <w:t>Temporary Donated TEC</w:t>
      </w:r>
      <w:r>
        <w:rPr>
          <w:i w:val="0"/>
          <w:iCs w:val="0"/>
          <w:sz w:val="24"/>
          <w:szCs w:val="24"/>
        </w:rPr>
        <w:t xml:space="preserve"> and the </w:t>
      </w:r>
      <w:r>
        <w:rPr>
          <w:b/>
          <w:bCs/>
          <w:i w:val="0"/>
          <w:iCs w:val="0"/>
          <w:sz w:val="24"/>
          <w:szCs w:val="24"/>
        </w:rPr>
        <w:t>Temporary TEC Exchange Period</w:t>
      </w:r>
      <w:r>
        <w:rPr>
          <w:i w:val="0"/>
          <w:iCs w:val="0"/>
          <w:sz w:val="24"/>
          <w:szCs w:val="24"/>
        </w:rPr>
        <w:t xml:space="preserve"> for which this applies; </w:t>
      </w:r>
    </w:p>
    <w:p w14:paraId="3C9FB1D5" w14:textId="77777777" w:rsidR="00CA2ECB" w:rsidRDefault="00CA2ECB" w:rsidP="00CA2ECB">
      <w:pPr>
        <w:pStyle w:val="BodyTextIndent"/>
        <w:widowControl/>
        <w:tabs>
          <w:tab w:val="left" w:pos="1161"/>
          <w:tab w:val="left" w:pos="1800"/>
        </w:tabs>
        <w:ind w:left="1806" w:hanging="1806"/>
        <w:rPr>
          <w:i w:val="0"/>
          <w:iCs w:val="0"/>
          <w:sz w:val="24"/>
          <w:szCs w:val="24"/>
        </w:rPr>
      </w:pPr>
    </w:p>
    <w:p w14:paraId="557616B6"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805" w:name="_DV_M521"/>
      <w:bookmarkEnd w:id="805"/>
      <w:r>
        <w:rPr>
          <w:i w:val="0"/>
          <w:iCs w:val="0"/>
          <w:sz w:val="24"/>
          <w:szCs w:val="24"/>
        </w:rPr>
        <w:tab/>
        <w:t>(</w:t>
      </w:r>
      <w:proofErr w:type="spellStart"/>
      <w:r>
        <w:rPr>
          <w:i w:val="0"/>
          <w:iCs w:val="0"/>
          <w:sz w:val="24"/>
          <w:szCs w:val="24"/>
        </w:rPr>
        <w:t>iiii</w:t>
      </w:r>
      <w:proofErr w:type="spellEnd"/>
      <w:r>
        <w:rPr>
          <w:i w:val="0"/>
          <w:iCs w:val="0"/>
          <w:sz w:val="24"/>
          <w:szCs w:val="24"/>
        </w:rPr>
        <w:t>)</w:t>
      </w:r>
      <w:r>
        <w:rPr>
          <w:i w:val="0"/>
          <w:iCs w:val="0"/>
          <w:sz w:val="24"/>
          <w:szCs w:val="24"/>
        </w:rPr>
        <w:tab/>
      </w:r>
      <w:r>
        <w:rPr>
          <w:i w:val="0"/>
          <w:iCs w:val="0"/>
          <w:sz w:val="24"/>
          <w:szCs w:val="24"/>
        </w:rPr>
        <w:tab/>
        <w:t>include in the offer sent to the Te</w:t>
      </w:r>
      <w:r>
        <w:rPr>
          <w:b/>
          <w:bCs/>
          <w:i w:val="0"/>
          <w:iCs w:val="0"/>
          <w:sz w:val="24"/>
          <w:szCs w:val="24"/>
        </w:rPr>
        <w:t>mporary TEC Exchange Recipient User</w:t>
      </w:r>
      <w:r>
        <w:rPr>
          <w:i w:val="0"/>
          <w:iCs w:val="0"/>
          <w:sz w:val="24"/>
          <w:szCs w:val="24"/>
        </w:rPr>
        <w:t xml:space="preserv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of the </w:t>
      </w:r>
      <w:r>
        <w:rPr>
          <w:b/>
          <w:bCs/>
          <w:i w:val="0"/>
          <w:iCs w:val="0"/>
          <w:sz w:val="24"/>
          <w:szCs w:val="24"/>
        </w:rPr>
        <w:t xml:space="preserve">Temporary TEC Exchange Recipient User </w:t>
      </w:r>
      <w:r>
        <w:rPr>
          <w:i w:val="0"/>
          <w:iCs w:val="0"/>
          <w:sz w:val="24"/>
          <w:szCs w:val="24"/>
        </w:rPr>
        <w:t xml:space="preserve">which will detail the </w:t>
      </w:r>
      <w:r>
        <w:rPr>
          <w:b/>
          <w:bCs/>
          <w:i w:val="0"/>
          <w:iCs w:val="0"/>
          <w:sz w:val="24"/>
          <w:szCs w:val="24"/>
        </w:rPr>
        <w:t>Temporary Received TEC</w:t>
      </w:r>
      <w:r>
        <w:rPr>
          <w:i w:val="0"/>
          <w:iCs w:val="0"/>
          <w:sz w:val="24"/>
          <w:szCs w:val="24"/>
        </w:rPr>
        <w:t xml:space="preserve"> and the </w:t>
      </w:r>
      <w:r>
        <w:rPr>
          <w:b/>
          <w:bCs/>
          <w:i w:val="0"/>
          <w:iCs w:val="0"/>
          <w:sz w:val="24"/>
          <w:szCs w:val="24"/>
        </w:rPr>
        <w:t>Temporary TEC Exchange Period</w:t>
      </w:r>
      <w:r>
        <w:rPr>
          <w:i w:val="0"/>
          <w:iCs w:val="0"/>
          <w:sz w:val="24"/>
          <w:szCs w:val="24"/>
        </w:rPr>
        <w:t xml:space="preserve"> for which this applies; and </w:t>
      </w:r>
    </w:p>
    <w:p w14:paraId="2E523842" w14:textId="77777777" w:rsidR="00CA2ECB" w:rsidRDefault="00CA2ECB" w:rsidP="00CA2ECB">
      <w:pPr>
        <w:pStyle w:val="BodyTextIndent"/>
        <w:widowControl/>
        <w:tabs>
          <w:tab w:val="left" w:pos="1161"/>
          <w:tab w:val="left" w:pos="1800"/>
        </w:tabs>
        <w:ind w:left="1806" w:hanging="1806"/>
        <w:rPr>
          <w:i w:val="0"/>
          <w:iCs w:val="0"/>
          <w:sz w:val="24"/>
          <w:szCs w:val="24"/>
        </w:rPr>
      </w:pPr>
    </w:p>
    <w:p w14:paraId="23450449"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806" w:name="_DV_M522"/>
      <w:bookmarkEnd w:id="806"/>
      <w:r>
        <w:rPr>
          <w:i w:val="0"/>
          <w:iCs w:val="0"/>
          <w:sz w:val="24"/>
          <w:szCs w:val="24"/>
        </w:rPr>
        <w:tab/>
        <w:t>(iv)</w:t>
      </w:r>
      <w:r>
        <w:rPr>
          <w:i w:val="0"/>
          <w:iCs w:val="0"/>
          <w:sz w:val="24"/>
          <w:szCs w:val="24"/>
        </w:rPr>
        <w:tab/>
        <w:t xml:space="preserve">be open for acceptance by receipt of the faxed copy of the </w:t>
      </w:r>
      <w:r>
        <w:rPr>
          <w:b/>
          <w:bCs/>
          <w:i w:val="0"/>
          <w:iCs w:val="0"/>
          <w:sz w:val="24"/>
          <w:szCs w:val="24"/>
        </w:rPr>
        <w:t>Temporary TEC Exchange Rate Offer</w:t>
      </w:r>
      <w:r>
        <w:rPr>
          <w:i w:val="0"/>
          <w:iCs w:val="0"/>
          <w:sz w:val="24"/>
          <w:szCs w:val="24"/>
        </w:rPr>
        <w:t xml:space="preserve"> up to 17:00 the following </w:t>
      </w:r>
      <w:r>
        <w:rPr>
          <w:b/>
          <w:bCs/>
          <w:i w:val="0"/>
          <w:iCs w:val="0"/>
          <w:sz w:val="24"/>
          <w:szCs w:val="24"/>
        </w:rPr>
        <w:t>Business Day</w:t>
      </w:r>
      <w:r>
        <w:rPr>
          <w:i w:val="0"/>
          <w:iCs w:val="0"/>
          <w:sz w:val="24"/>
          <w:szCs w:val="24"/>
        </w:rPr>
        <w:t>.</w:t>
      </w:r>
    </w:p>
    <w:p w14:paraId="29C222DD" w14:textId="77777777" w:rsidR="00CA2ECB" w:rsidRDefault="00CA2ECB" w:rsidP="00CA2ECB">
      <w:pPr>
        <w:pStyle w:val="BodyTextIndent"/>
        <w:widowControl/>
        <w:rPr>
          <w:i w:val="0"/>
          <w:iCs w:val="0"/>
          <w:sz w:val="24"/>
          <w:szCs w:val="24"/>
        </w:rPr>
      </w:pPr>
    </w:p>
    <w:p w14:paraId="17C0308F" w14:textId="77777777" w:rsidR="00CA2ECB" w:rsidRDefault="00CA2ECB" w:rsidP="00CA2ECB">
      <w:pPr>
        <w:pStyle w:val="BodyTextIndent"/>
        <w:widowControl/>
        <w:tabs>
          <w:tab w:val="left" w:pos="1134"/>
        </w:tabs>
        <w:ind w:left="1161" w:hanging="1161"/>
        <w:rPr>
          <w:i w:val="0"/>
          <w:iCs w:val="0"/>
          <w:sz w:val="24"/>
          <w:szCs w:val="24"/>
        </w:rPr>
      </w:pPr>
      <w:bookmarkStart w:id="807" w:name="_DV_M523"/>
      <w:bookmarkEnd w:id="807"/>
      <w:r>
        <w:rPr>
          <w:i w:val="0"/>
          <w:iCs w:val="0"/>
          <w:sz w:val="24"/>
          <w:szCs w:val="24"/>
        </w:rPr>
        <w:t>6.34.6.2</w:t>
      </w:r>
      <w:r>
        <w:rPr>
          <w:i w:val="0"/>
          <w:iCs w:val="0"/>
          <w:sz w:val="24"/>
          <w:szCs w:val="24"/>
        </w:rPr>
        <w:tab/>
        <w:t xml:space="preserve">A </w:t>
      </w:r>
      <w:r>
        <w:rPr>
          <w:b/>
          <w:bCs/>
          <w:i w:val="0"/>
          <w:iCs w:val="0"/>
          <w:sz w:val="24"/>
          <w:szCs w:val="24"/>
        </w:rPr>
        <w:t>Temporary TEC Exchange Rate Offer</w:t>
      </w:r>
      <w:r>
        <w:rPr>
          <w:i w:val="0"/>
          <w:iCs w:val="0"/>
          <w:sz w:val="24"/>
          <w:szCs w:val="24"/>
        </w:rPr>
        <w:t xml:space="preserve"> must be accepted by both the </w:t>
      </w:r>
      <w:r>
        <w:rPr>
          <w:b/>
          <w:bCs/>
          <w:i w:val="0"/>
          <w:iCs w:val="0"/>
          <w:sz w:val="24"/>
          <w:szCs w:val="24"/>
        </w:rPr>
        <w:t>Joint Temporary TEC Exchange Users</w:t>
      </w:r>
      <w:r>
        <w:rPr>
          <w:i w:val="0"/>
          <w:iCs w:val="0"/>
          <w:sz w:val="24"/>
          <w:szCs w:val="24"/>
        </w:rPr>
        <w:t xml:space="preserve"> within the timescales in Paragraph 6.34.6.2(iii).  Acceptance of a </w:t>
      </w:r>
      <w:r>
        <w:rPr>
          <w:b/>
          <w:bCs/>
          <w:i w:val="0"/>
          <w:iCs w:val="0"/>
          <w:sz w:val="24"/>
          <w:szCs w:val="24"/>
        </w:rPr>
        <w:t xml:space="preserve">Temporary TEC Exchange Rate Offer </w:t>
      </w:r>
      <w:r>
        <w:rPr>
          <w:i w:val="0"/>
          <w:iCs w:val="0"/>
          <w:sz w:val="24"/>
          <w:szCs w:val="24"/>
        </w:rPr>
        <w:t xml:space="preserve">shall be made by executing and faxing back the accepted </w:t>
      </w:r>
      <w:r>
        <w:rPr>
          <w:b/>
          <w:bCs/>
          <w:i w:val="0"/>
          <w:iCs w:val="0"/>
          <w:sz w:val="24"/>
          <w:szCs w:val="24"/>
        </w:rPr>
        <w:t>Temporary TEC Exchange Rate Offer</w:t>
      </w:r>
      <w:r>
        <w:rPr>
          <w:i w:val="0"/>
          <w:iCs w:val="0"/>
          <w:sz w:val="24"/>
          <w:szCs w:val="24"/>
        </w:rPr>
        <w:t xml:space="preserve">.  A </w:t>
      </w:r>
      <w:r>
        <w:rPr>
          <w:b/>
          <w:bCs/>
          <w:i w:val="0"/>
          <w:iCs w:val="0"/>
          <w:sz w:val="24"/>
          <w:szCs w:val="24"/>
        </w:rPr>
        <w:t>Temporary TEC Exchange Rate Offer</w:t>
      </w:r>
      <w:r>
        <w:rPr>
          <w:i w:val="0"/>
          <w:iCs w:val="0"/>
          <w:sz w:val="24"/>
          <w:szCs w:val="24"/>
        </w:rPr>
        <w:t xml:space="preserve"> lapses if not accepted by both </w:t>
      </w:r>
      <w:r>
        <w:rPr>
          <w:b/>
          <w:bCs/>
          <w:i w:val="0"/>
          <w:iCs w:val="0"/>
          <w:sz w:val="24"/>
          <w:szCs w:val="24"/>
        </w:rPr>
        <w:t>Temporary TEC Exchange Users</w:t>
      </w:r>
      <w:r>
        <w:rPr>
          <w:i w:val="0"/>
          <w:iCs w:val="0"/>
          <w:sz w:val="24"/>
          <w:szCs w:val="24"/>
        </w:rPr>
        <w:t xml:space="preserve"> within such period.</w:t>
      </w:r>
    </w:p>
    <w:p w14:paraId="4313A13C" w14:textId="77777777" w:rsidR="00CA2ECB" w:rsidRDefault="00CA2ECB" w:rsidP="00CA2ECB">
      <w:pPr>
        <w:pStyle w:val="BodyTextIndent"/>
        <w:widowControl/>
        <w:tabs>
          <w:tab w:val="left" w:pos="1170"/>
        </w:tabs>
        <w:ind w:left="0"/>
        <w:rPr>
          <w:i w:val="0"/>
          <w:iCs w:val="0"/>
          <w:sz w:val="24"/>
          <w:szCs w:val="24"/>
        </w:rPr>
      </w:pPr>
    </w:p>
    <w:p w14:paraId="631D58FB" w14:textId="77777777" w:rsidR="00CA2ECB" w:rsidRDefault="00CA2ECB" w:rsidP="00CA2ECB">
      <w:pPr>
        <w:pStyle w:val="BodyTextIndent"/>
        <w:widowControl/>
        <w:tabs>
          <w:tab w:val="left" w:pos="1134"/>
        </w:tabs>
        <w:ind w:left="1161" w:hanging="1161"/>
        <w:rPr>
          <w:i w:val="0"/>
          <w:iCs w:val="0"/>
          <w:sz w:val="24"/>
          <w:szCs w:val="24"/>
        </w:rPr>
      </w:pPr>
      <w:bookmarkStart w:id="808" w:name="_DV_M524"/>
      <w:bookmarkEnd w:id="808"/>
      <w:r>
        <w:rPr>
          <w:i w:val="0"/>
          <w:iCs w:val="0"/>
          <w:sz w:val="24"/>
          <w:szCs w:val="24"/>
        </w:rPr>
        <w:t>6.34.6.3</w:t>
      </w:r>
      <w:r>
        <w:rPr>
          <w:i w:val="0"/>
          <w:iCs w:val="0"/>
          <w:sz w:val="24"/>
          <w:szCs w:val="24"/>
        </w:rPr>
        <w:tab/>
        <w:t xml:space="preserve">If the </w:t>
      </w:r>
      <w:r>
        <w:rPr>
          <w:b/>
          <w:bCs/>
          <w:i w:val="0"/>
          <w:iCs w:val="0"/>
          <w:sz w:val="24"/>
          <w:szCs w:val="24"/>
        </w:rPr>
        <w:t>Temporary TEC Exchange Rate Offer</w:t>
      </w:r>
      <w:r>
        <w:rPr>
          <w:i w:val="0"/>
          <w:iCs w:val="0"/>
          <w:sz w:val="24"/>
          <w:szCs w:val="24"/>
        </w:rPr>
        <w:t xml:space="preserve"> is accepted in accordance with Paragraph 6.34.6.2, for the </w:t>
      </w:r>
      <w:r>
        <w:rPr>
          <w:b/>
          <w:bCs/>
          <w:i w:val="0"/>
          <w:iCs w:val="0"/>
          <w:sz w:val="24"/>
          <w:szCs w:val="24"/>
        </w:rPr>
        <w:t>Temporary TEC Exchange Period</w:t>
      </w:r>
      <w:r>
        <w:rPr>
          <w:i w:val="0"/>
          <w:iCs w:val="0"/>
          <w:sz w:val="24"/>
          <w:szCs w:val="24"/>
        </w:rPr>
        <w:t xml:space="preserve"> Appendix C to the relevant </w:t>
      </w:r>
      <w:r>
        <w:rPr>
          <w:b/>
          <w:bCs/>
          <w:i w:val="0"/>
          <w:iCs w:val="0"/>
          <w:sz w:val="24"/>
          <w:szCs w:val="24"/>
        </w:rPr>
        <w:t>Bilateral Agreements</w:t>
      </w:r>
      <w:r>
        <w:rPr>
          <w:i w:val="0"/>
          <w:iCs w:val="0"/>
          <w:sz w:val="24"/>
          <w:szCs w:val="24"/>
        </w:rPr>
        <w:t xml:space="preserve"> will be that accepted by the </w:t>
      </w:r>
      <w:r>
        <w:rPr>
          <w:b/>
          <w:bCs/>
          <w:i w:val="0"/>
          <w:iCs w:val="0"/>
          <w:sz w:val="24"/>
          <w:szCs w:val="24"/>
        </w:rPr>
        <w:t>Joint Temporary TEC Exchange Users</w:t>
      </w:r>
      <w:r>
        <w:rPr>
          <w:i w:val="0"/>
          <w:iCs w:val="0"/>
          <w:sz w:val="24"/>
          <w:szCs w:val="24"/>
        </w:rPr>
        <w:t xml:space="preserve">, unless otherwise subsequently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Temporary TEC Exchange Period</w:t>
      </w:r>
      <w:r>
        <w:rPr>
          <w:i w:val="0"/>
          <w:iCs w:val="0"/>
          <w:sz w:val="24"/>
          <w:szCs w:val="24"/>
        </w:rPr>
        <w:t xml:space="preserve"> such Appendix C as it relates to that </w:t>
      </w:r>
      <w:r>
        <w:rPr>
          <w:b/>
          <w:bCs/>
          <w:i w:val="0"/>
          <w:iCs w:val="0"/>
          <w:sz w:val="24"/>
          <w:szCs w:val="24"/>
        </w:rPr>
        <w:t xml:space="preserve">Temporary TEC Exchange Period </w:t>
      </w:r>
      <w:r>
        <w:rPr>
          <w:i w:val="0"/>
          <w:iCs w:val="0"/>
          <w:sz w:val="24"/>
          <w:szCs w:val="24"/>
        </w:rPr>
        <w:t>shall cease to have effect.</w:t>
      </w:r>
    </w:p>
    <w:p w14:paraId="77EB7B62" w14:textId="77777777" w:rsidR="00CA2ECB" w:rsidRDefault="00CA2ECB" w:rsidP="00CA2ECB">
      <w:pPr>
        <w:pStyle w:val="BodyTextIndent"/>
        <w:widowControl/>
        <w:tabs>
          <w:tab w:val="left" w:pos="1170"/>
        </w:tabs>
        <w:ind w:left="0"/>
        <w:rPr>
          <w:i w:val="0"/>
          <w:iCs w:val="0"/>
          <w:sz w:val="24"/>
          <w:szCs w:val="24"/>
        </w:rPr>
      </w:pPr>
    </w:p>
    <w:p w14:paraId="1FE95584" w14:textId="77777777" w:rsidR="00CA2ECB" w:rsidRDefault="00CA2ECB" w:rsidP="00CA2ECB">
      <w:pPr>
        <w:pStyle w:val="BodyTextIndent"/>
        <w:widowControl/>
        <w:tabs>
          <w:tab w:val="left" w:pos="774"/>
        </w:tabs>
        <w:ind w:left="0"/>
        <w:rPr>
          <w:i w:val="0"/>
          <w:iCs w:val="0"/>
          <w:sz w:val="24"/>
          <w:szCs w:val="24"/>
        </w:rPr>
      </w:pPr>
    </w:p>
    <w:p w14:paraId="5582669E" w14:textId="77777777" w:rsidR="00CA2ECB" w:rsidRDefault="00CA2ECB" w:rsidP="00CA2ECB">
      <w:pPr>
        <w:pStyle w:val="BodyTextIndent"/>
        <w:widowControl/>
        <w:tabs>
          <w:tab w:val="left" w:pos="0"/>
        </w:tabs>
        <w:ind w:left="1134" w:hanging="1134"/>
        <w:rPr>
          <w:b/>
          <w:bCs/>
          <w:i w:val="0"/>
          <w:iCs w:val="0"/>
          <w:sz w:val="24"/>
          <w:szCs w:val="24"/>
        </w:rPr>
      </w:pPr>
      <w:bookmarkStart w:id="809" w:name="_DV_M525"/>
      <w:bookmarkEnd w:id="809"/>
      <w:r>
        <w:rPr>
          <w:b/>
          <w:bCs/>
          <w:i w:val="0"/>
          <w:iCs w:val="0"/>
          <w:sz w:val="24"/>
          <w:szCs w:val="24"/>
        </w:rPr>
        <w:t>6.34.7</w:t>
      </w:r>
      <w:r>
        <w:rPr>
          <w:b/>
          <w:bCs/>
          <w:i w:val="0"/>
          <w:iCs w:val="0"/>
          <w:sz w:val="24"/>
          <w:szCs w:val="24"/>
        </w:rPr>
        <w:tab/>
        <w:t>Temporary TEC Exchange reporting and information provisions</w:t>
      </w:r>
    </w:p>
    <w:p w14:paraId="06A7A80C" w14:textId="77777777" w:rsidR="00CA2ECB" w:rsidRDefault="00CA2ECB" w:rsidP="00CA2ECB">
      <w:pPr>
        <w:pStyle w:val="BodyTextIndent"/>
        <w:widowControl/>
        <w:tabs>
          <w:tab w:val="left" w:pos="774"/>
        </w:tabs>
        <w:ind w:left="0"/>
        <w:rPr>
          <w:i w:val="0"/>
          <w:iCs w:val="0"/>
          <w:sz w:val="24"/>
          <w:szCs w:val="24"/>
        </w:rPr>
      </w:pPr>
    </w:p>
    <w:p w14:paraId="68E6965E" w14:textId="77777777" w:rsidR="00CA2ECB" w:rsidRDefault="00CA2ECB" w:rsidP="00CA2ECB">
      <w:pPr>
        <w:pStyle w:val="BodyTextIndent"/>
        <w:widowControl/>
        <w:tabs>
          <w:tab w:val="left" w:pos="1161"/>
        </w:tabs>
        <w:ind w:left="1161" w:hanging="1161"/>
        <w:rPr>
          <w:i w:val="0"/>
          <w:iCs w:val="0"/>
          <w:sz w:val="24"/>
          <w:szCs w:val="24"/>
        </w:rPr>
      </w:pPr>
      <w:bookmarkStart w:id="810" w:name="_DV_M526"/>
      <w:bookmarkEnd w:id="810"/>
      <w:r>
        <w:rPr>
          <w:i w:val="0"/>
          <w:iCs w:val="0"/>
          <w:sz w:val="24"/>
          <w:szCs w:val="24"/>
        </w:rPr>
        <w:t>6.34.7.1</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 Offers</w:t>
      </w:r>
      <w:r>
        <w:rPr>
          <w:i w:val="0"/>
          <w:iCs w:val="0"/>
          <w:sz w:val="24"/>
          <w:szCs w:val="24"/>
        </w:rPr>
        <w:t xml:space="preserve"> which are accepted:-</w:t>
      </w:r>
    </w:p>
    <w:p w14:paraId="71239552" w14:textId="77777777" w:rsidR="00CA2ECB" w:rsidRDefault="00CA2ECB" w:rsidP="00CA2ECB">
      <w:pPr>
        <w:pStyle w:val="BodyTextIndent"/>
        <w:widowControl/>
        <w:tabs>
          <w:tab w:val="left" w:pos="774"/>
        </w:tabs>
        <w:rPr>
          <w:i w:val="0"/>
          <w:iCs w:val="0"/>
          <w:sz w:val="24"/>
          <w:szCs w:val="24"/>
        </w:rPr>
      </w:pPr>
    </w:p>
    <w:p w14:paraId="7D2470AF"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811" w:name="_DV_M527"/>
      <w:bookmarkEnd w:id="811"/>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7A03DA30" w14:textId="77777777" w:rsidR="00CA2ECB" w:rsidRDefault="00CA2ECB" w:rsidP="00CA2ECB">
      <w:pPr>
        <w:pStyle w:val="BodyTextIndent"/>
        <w:widowControl/>
        <w:tabs>
          <w:tab w:val="left" w:pos="1843"/>
        </w:tabs>
        <w:ind w:left="1161" w:hanging="1161"/>
        <w:rPr>
          <w:i w:val="0"/>
          <w:iCs w:val="0"/>
          <w:sz w:val="24"/>
          <w:szCs w:val="24"/>
        </w:rPr>
      </w:pPr>
    </w:p>
    <w:p w14:paraId="00D663F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12" w:name="_DV_M528"/>
      <w:bookmarkEnd w:id="812"/>
      <w:r>
        <w:rPr>
          <w:i w:val="0"/>
          <w:iCs w:val="0"/>
          <w:sz w:val="24"/>
          <w:szCs w:val="24"/>
        </w:rPr>
        <w:tab/>
        <w:t>2.</w:t>
      </w:r>
      <w:r>
        <w:rPr>
          <w:i w:val="0"/>
          <w:iCs w:val="0"/>
          <w:sz w:val="24"/>
          <w:szCs w:val="24"/>
        </w:rPr>
        <w:tab/>
        <w:t xml:space="preserve">details of the </w:t>
      </w:r>
      <w:r>
        <w:rPr>
          <w:b/>
          <w:bCs/>
          <w:i w:val="0"/>
          <w:iCs w:val="0"/>
          <w:sz w:val="24"/>
          <w:szCs w:val="24"/>
        </w:rPr>
        <w:t xml:space="preserve">Temporary Donated TEC </w:t>
      </w:r>
      <w:r>
        <w:rPr>
          <w:i w:val="0"/>
          <w:iCs w:val="0"/>
          <w:sz w:val="24"/>
          <w:szCs w:val="24"/>
        </w:rPr>
        <w:t>and</w:t>
      </w:r>
      <w:r>
        <w:rPr>
          <w:b/>
          <w:bCs/>
          <w:i w:val="0"/>
          <w:iCs w:val="0"/>
          <w:sz w:val="24"/>
          <w:szCs w:val="24"/>
        </w:rPr>
        <w:t xml:space="preserve"> Temporary Received TEC</w:t>
      </w:r>
      <w:r>
        <w:rPr>
          <w:i w:val="0"/>
          <w:iCs w:val="0"/>
          <w:sz w:val="24"/>
          <w:szCs w:val="24"/>
        </w:rPr>
        <w:t>;</w:t>
      </w:r>
    </w:p>
    <w:p w14:paraId="3BC4DBCF" w14:textId="77777777" w:rsidR="00CA2ECB" w:rsidRDefault="00CA2ECB" w:rsidP="00CA2ECB">
      <w:pPr>
        <w:pStyle w:val="BodyTextIndent"/>
        <w:widowControl/>
        <w:tabs>
          <w:tab w:val="left" w:pos="1843"/>
        </w:tabs>
        <w:ind w:left="1161" w:hanging="1161"/>
        <w:rPr>
          <w:i w:val="0"/>
          <w:iCs w:val="0"/>
          <w:sz w:val="24"/>
          <w:szCs w:val="24"/>
        </w:rPr>
      </w:pPr>
    </w:p>
    <w:p w14:paraId="0A316414"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13" w:name="_DV_M529"/>
      <w:bookmarkEnd w:id="813"/>
      <w:r>
        <w:rPr>
          <w:i w:val="0"/>
          <w:iCs w:val="0"/>
          <w:sz w:val="24"/>
          <w:szCs w:val="24"/>
        </w:rPr>
        <w:tab/>
        <w:t>3.</w:t>
      </w:r>
      <w:r>
        <w:rPr>
          <w:i w:val="0"/>
          <w:iCs w:val="0"/>
          <w:sz w:val="24"/>
          <w:szCs w:val="24"/>
        </w:rPr>
        <w:tab/>
        <w:t xml:space="preserve">the identity of the </w:t>
      </w:r>
      <w:r>
        <w:rPr>
          <w:b/>
          <w:bCs/>
          <w:i w:val="0"/>
          <w:iCs w:val="0"/>
          <w:sz w:val="24"/>
          <w:szCs w:val="24"/>
          <w:lang w:val="en-US"/>
        </w:rPr>
        <w:t xml:space="preserve">Temporary TEC Exchange Donor User </w:t>
      </w:r>
      <w:r>
        <w:rPr>
          <w:i w:val="0"/>
          <w:iCs w:val="0"/>
          <w:sz w:val="24"/>
          <w:szCs w:val="24"/>
          <w:lang w:val="en-US"/>
        </w:rPr>
        <w:t>and the</w:t>
      </w:r>
      <w:r>
        <w:rPr>
          <w:b/>
          <w:bCs/>
          <w:i w:val="0"/>
          <w:iCs w:val="0"/>
          <w:sz w:val="24"/>
          <w:szCs w:val="24"/>
          <w:lang w:val="en-US"/>
        </w:rPr>
        <w:t xml:space="preserve"> Temporary TEC Exchange Recipient User</w:t>
      </w:r>
      <w:r>
        <w:rPr>
          <w:i w:val="0"/>
          <w:iCs w:val="0"/>
          <w:sz w:val="24"/>
          <w:szCs w:val="24"/>
          <w:lang w:val="en-US"/>
        </w:rPr>
        <w:t>;</w:t>
      </w:r>
    </w:p>
    <w:p w14:paraId="23D903F9" w14:textId="77777777" w:rsidR="00CA2ECB" w:rsidRDefault="00CA2ECB" w:rsidP="00CA2ECB">
      <w:pPr>
        <w:pStyle w:val="BodyTextIndent"/>
        <w:widowControl/>
        <w:tabs>
          <w:tab w:val="left" w:pos="1843"/>
        </w:tabs>
        <w:ind w:left="1161" w:hanging="1161"/>
        <w:rPr>
          <w:i w:val="0"/>
          <w:iCs w:val="0"/>
          <w:sz w:val="24"/>
          <w:szCs w:val="24"/>
        </w:rPr>
      </w:pPr>
    </w:p>
    <w:p w14:paraId="577A1D7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14" w:name="_DV_M530"/>
      <w:bookmarkEnd w:id="814"/>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02C9D01A" w14:textId="77777777" w:rsidR="00CA2ECB" w:rsidRDefault="00CA2ECB" w:rsidP="00CA2ECB">
      <w:pPr>
        <w:pStyle w:val="BodyTextIndent"/>
        <w:widowControl/>
        <w:ind w:left="1161" w:hanging="1161"/>
        <w:rPr>
          <w:i w:val="0"/>
          <w:iCs w:val="0"/>
          <w:sz w:val="24"/>
          <w:szCs w:val="24"/>
        </w:rPr>
      </w:pPr>
    </w:p>
    <w:p w14:paraId="134135D0" w14:textId="77777777" w:rsidR="00CA2ECB" w:rsidRDefault="00CA2ECB" w:rsidP="00CA2ECB">
      <w:pPr>
        <w:pStyle w:val="BodyTextIndent"/>
        <w:widowControl/>
        <w:tabs>
          <w:tab w:val="left" w:pos="1134"/>
        </w:tabs>
        <w:ind w:left="1134" w:hanging="1134"/>
        <w:rPr>
          <w:i w:val="0"/>
          <w:iCs w:val="0"/>
          <w:sz w:val="24"/>
          <w:szCs w:val="24"/>
        </w:rPr>
      </w:pPr>
      <w:bookmarkStart w:id="815" w:name="_DV_M531"/>
      <w:bookmarkEnd w:id="815"/>
      <w:r>
        <w:rPr>
          <w:i w:val="0"/>
          <w:iCs w:val="0"/>
          <w:sz w:val="24"/>
          <w:szCs w:val="24"/>
        </w:rPr>
        <w:lastRenderedPageBreak/>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47BA212A" w14:textId="77777777" w:rsidR="00CA2ECB" w:rsidRDefault="00CA2ECB" w:rsidP="00CA2ECB">
      <w:pPr>
        <w:pStyle w:val="BodyTextIndent"/>
        <w:widowControl/>
        <w:tabs>
          <w:tab w:val="left" w:pos="774"/>
        </w:tabs>
        <w:ind w:left="1419" w:hanging="1419"/>
        <w:rPr>
          <w:i w:val="0"/>
          <w:iCs w:val="0"/>
          <w:sz w:val="24"/>
          <w:szCs w:val="24"/>
        </w:rPr>
      </w:pPr>
    </w:p>
    <w:p w14:paraId="4A97265E"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816" w:name="_DV_M532"/>
      <w:bookmarkEnd w:id="816"/>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w:t>
      </w:r>
      <w:r>
        <w:rPr>
          <w:i w:val="0"/>
          <w:iCs w:val="0"/>
          <w:sz w:val="24"/>
          <w:szCs w:val="24"/>
        </w:rPr>
        <w:t xml:space="preserve"> </w:t>
      </w:r>
      <w:r>
        <w:rPr>
          <w:b/>
          <w:bCs/>
          <w:i w:val="0"/>
          <w:iCs w:val="0"/>
          <w:sz w:val="24"/>
          <w:szCs w:val="24"/>
        </w:rPr>
        <w:t>Offers</w:t>
      </w:r>
      <w:r>
        <w:rPr>
          <w:i w:val="0"/>
          <w:iCs w:val="0"/>
          <w:sz w:val="24"/>
          <w:szCs w:val="24"/>
        </w:rPr>
        <w:t xml:space="preserve"> which are made are not accepted:-</w:t>
      </w:r>
    </w:p>
    <w:p w14:paraId="23A7C362" w14:textId="77777777" w:rsidR="00CA2ECB" w:rsidRDefault="00CA2ECB" w:rsidP="00CA2ECB">
      <w:pPr>
        <w:pStyle w:val="BodyTextIndent"/>
        <w:widowControl/>
        <w:tabs>
          <w:tab w:val="left" w:pos="1134"/>
          <w:tab w:val="left" w:pos="1161"/>
        </w:tabs>
        <w:ind w:left="0"/>
        <w:rPr>
          <w:i w:val="0"/>
          <w:iCs w:val="0"/>
          <w:sz w:val="24"/>
          <w:szCs w:val="24"/>
        </w:rPr>
      </w:pPr>
    </w:p>
    <w:p w14:paraId="75FF5B44"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817" w:name="_DV_M533"/>
      <w:bookmarkEnd w:id="817"/>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605D49A5" w14:textId="77777777" w:rsidR="00CA2ECB" w:rsidRDefault="00CA2ECB" w:rsidP="00CA2ECB">
      <w:pPr>
        <w:pStyle w:val="BodyTextIndent"/>
        <w:widowControl/>
        <w:tabs>
          <w:tab w:val="left" w:pos="1843"/>
        </w:tabs>
        <w:ind w:left="1161" w:hanging="1161"/>
        <w:rPr>
          <w:i w:val="0"/>
          <w:iCs w:val="0"/>
          <w:sz w:val="24"/>
          <w:szCs w:val="24"/>
        </w:rPr>
      </w:pPr>
    </w:p>
    <w:p w14:paraId="75DF283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18" w:name="_DV_M534"/>
      <w:bookmarkEnd w:id="818"/>
      <w:r>
        <w:rPr>
          <w:i w:val="0"/>
          <w:iCs w:val="0"/>
          <w:sz w:val="24"/>
          <w:szCs w:val="24"/>
        </w:rPr>
        <w:tab/>
        <w:t>2.</w:t>
      </w:r>
      <w:r>
        <w:rPr>
          <w:i w:val="0"/>
          <w:iCs w:val="0"/>
          <w:sz w:val="24"/>
          <w:szCs w:val="24"/>
        </w:rPr>
        <w:tab/>
        <w:t xml:space="preserve">details of the </w:t>
      </w:r>
      <w:r>
        <w:rPr>
          <w:b/>
          <w:bCs/>
          <w:i w:val="0"/>
          <w:iCs w:val="0"/>
          <w:sz w:val="24"/>
          <w:szCs w:val="24"/>
        </w:rPr>
        <w:t xml:space="preserve">Temporary Donated TEC </w:t>
      </w:r>
      <w:r>
        <w:rPr>
          <w:i w:val="0"/>
          <w:iCs w:val="0"/>
          <w:sz w:val="24"/>
          <w:szCs w:val="24"/>
        </w:rPr>
        <w:t>and</w:t>
      </w:r>
      <w:r>
        <w:rPr>
          <w:b/>
          <w:bCs/>
          <w:i w:val="0"/>
          <w:iCs w:val="0"/>
          <w:sz w:val="24"/>
          <w:szCs w:val="24"/>
        </w:rPr>
        <w:t xml:space="preserve"> Temporary Received TEC</w:t>
      </w:r>
      <w:r>
        <w:rPr>
          <w:i w:val="0"/>
          <w:iCs w:val="0"/>
          <w:sz w:val="24"/>
          <w:szCs w:val="24"/>
        </w:rPr>
        <w:t>;</w:t>
      </w:r>
    </w:p>
    <w:p w14:paraId="0D16A7B1" w14:textId="77777777" w:rsidR="00CA2ECB" w:rsidRDefault="00CA2ECB" w:rsidP="00CA2ECB">
      <w:pPr>
        <w:pStyle w:val="BodyTextIndent"/>
        <w:widowControl/>
        <w:tabs>
          <w:tab w:val="left" w:pos="1843"/>
        </w:tabs>
        <w:ind w:left="1161" w:hanging="1161"/>
        <w:rPr>
          <w:i w:val="0"/>
          <w:iCs w:val="0"/>
          <w:sz w:val="24"/>
          <w:szCs w:val="24"/>
        </w:rPr>
      </w:pPr>
    </w:p>
    <w:p w14:paraId="392BDF6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19" w:name="_DV_M535"/>
      <w:bookmarkEnd w:id="819"/>
      <w:r>
        <w:rPr>
          <w:i w:val="0"/>
          <w:iCs w:val="0"/>
          <w:sz w:val="24"/>
          <w:szCs w:val="24"/>
        </w:rPr>
        <w:tab/>
        <w:t>3.</w:t>
      </w:r>
      <w:r>
        <w:rPr>
          <w:i w:val="0"/>
          <w:iCs w:val="0"/>
          <w:sz w:val="24"/>
          <w:szCs w:val="24"/>
        </w:rPr>
        <w:tab/>
        <w:t xml:space="preserve">the identity of the </w:t>
      </w:r>
      <w:r>
        <w:rPr>
          <w:b/>
          <w:bCs/>
          <w:i w:val="0"/>
          <w:iCs w:val="0"/>
          <w:sz w:val="24"/>
          <w:szCs w:val="24"/>
          <w:lang w:val="en-US"/>
        </w:rPr>
        <w:t>Temporary TEC Exchange Donor User</w:t>
      </w:r>
      <w:r>
        <w:rPr>
          <w:i w:val="0"/>
          <w:iCs w:val="0"/>
          <w:sz w:val="24"/>
          <w:szCs w:val="24"/>
          <w:lang w:val="en-US"/>
        </w:rPr>
        <w:t>;</w:t>
      </w:r>
    </w:p>
    <w:p w14:paraId="63258146" w14:textId="77777777" w:rsidR="00CA2ECB" w:rsidRDefault="00CA2ECB" w:rsidP="00CA2ECB">
      <w:pPr>
        <w:pStyle w:val="BodyTextIndent"/>
        <w:widowControl/>
        <w:tabs>
          <w:tab w:val="left" w:pos="1843"/>
        </w:tabs>
        <w:ind w:left="1161" w:hanging="1161"/>
        <w:rPr>
          <w:i w:val="0"/>
          <w:iCs w:val="0"/>
          <w:sz w:val="24"/>
          <w:szCs w:val="24"/>
        </w:rPr>
      </w:pPr>
    </w:p>
    <w:p w14:paraId="30DD4FFE"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20" w:name="_DV_M536"/>
      <w:bookmarkEnd w:id="820"/>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35529CE3" w14:textId="77777777" w:rsidR="00CA2ECB" w:rsidRDefault="00CA2ECB" w:rsidP="00CA2ECB">
      <w:pPr>
        <w:pStyle w:val="BodyTextIndent"/>
        <w:widowControl/>
        <w:ind w:left="1161" w:hanging="1161"/>
        <w:rPr>
          <w:i w:val="0"/>
          <w:iCs w:val="0"/>
          <w:sz w:val="24"/>
          <w:szCs w:val="24"/>
        </w:rPr>
      </w:pPr>
    </w:p>
    <w:p w14:paraId="3D599398" w14:textId="77777777" w:rsidR="00CA2ECB" w:rsidRDefault="00CA2ECB" w:rsidP="00CA2ECB">
      <w:pPr>
        <w:pStyle w:val="BodyTextIndent"/>
        <w:widowControl/>
        <w:tabs>
          <w:tab w:val="left" w:pos="1134"/>
        </w:tabs>
        <w:ind w:left="1134" w:hanging="1134"/>
        <w:rPr>
          <w:i w:val="0"/>
          <w:iCs w:val="0"/>
          <w:sz w:val="24"/>
          <w:szCs w:val="24"/>
        </w:rPr>
      </w:pPr>
      <w:bookmarkStart w:id="821" w:name="_DV_M537"/>
      <w:bookmarkEnd w:id="821"/>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308013F9" w14:textId="77777777" w:rsidR="00CA2ECB" w:rsidRDefault="00CA2ECB" w:rsidP="00CA2ECB">
      <w:pPr>
        <w:pStyle w:val="BodyTextIndent"/>
        <w:widowControl/>
        <w:tabs>
          <w:tab w:val="left" w:pos="1134"/>
          <w:tab w:val="left" w:pos="1161"/>
        </w:tabs>
        <w:ind w:left="0"/>
        <w:rPr>
          <w:i w:val="0"/>
          <w:iCs w:val="0"/>
          <w:sz w:val="24"/>
          <w:szCs w:val="24"/>
        </w:rPr>
      </w:pPr>
    </w:p>
    <w:p w14:paraId="3C8B048F"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822" w:name="_DV_M538"/>
      <w:bookmarkEnd w:id="822"/>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 Offers</w:t>
      </w:r>
      <w:r>
        <w:rPr>
          <w:i w:val="0"/>
          <w:iCs w:val="0"/>
          <w:sz w:val="24"/>
          <w:szCs w:val="24"/>
        </w:rPr>
        <w:t xml:space="preserve"> not made:-</w:t>
      </w:r>
    </w:p>
    <w:p w14:paraId="3C3AB844" w14:textId="77777777" w:rsidR="00CA2ECB" w:rsidRDefault="00CA2ECB" w:rsidP="00CA2ECB">
      <w:pPr>
        <w:pStyle w:val="BodyTextIndent"/>
        <w:widowControl/>
        <w:tabs>
          <w:tab w:val="left" w:pos="1134"/>
          <w:tab w:val="left" w:pos="1161"/>
        </w:tabs>
        <w:ind w:left="0"/>
        <w:rPr>
          <w:i w:val="0"/>
          <w:iCs w:val="0"/>
          <w:sz w:val="24"/>
          <w:szCs w:val="24"/>
        </w:rPr>
      </w:pPr>
    </w:p>
    <w:p w14:paraId="33BBEC22"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823" w:name="_DV_M539"/>
      <w:bookmarkEnd w:id="823"/>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4B5EAF9D" w14:textId="77777777" w:rsidR="00CA2ECB" w:rsidRDefault="00CA2ECB" w:rsidP="00CA2ECB">
      <w:pPr>
        <w:pStyle w:val="BodyTextIndent"/>
        <w:widowControl/>
        <w:tabs>
          <w:tab w:val="left" w:pos="1843"/>
        </w:tabs>
        <w:ind w:left="1161" w:hanging="1161"/>
        <w:rPr>
          <w:i w:val="0"/>
          <w:iCs w:val="0"/>
          <w:sz w:val="24"/>
          <w:szCs w:val="24"/>
        </w:rPr>
      </w:pPr>
    </w:p>
    <w:p w14:paraId="0A83FD05"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24" w:name="_DV_M540"/>
      <w:bookmarkEnd w:id="824"/>
      <w:r>
        <w:rPr>
          <w:i w:val="0"/>
          <w:iCs w:val="0"/>
          <w:sz w:val="24"/>
          <w:szCs w:val="24"/>
        </w:rPr>
        <w:tab/>
        <w:t>2.</w:t>
      </w:r>
      <w:r>
        <w:rPr>
          <w:i w:val="0"/>
          <w:iCs w:val="0"/>
          <w:sz w:val="24"/>
          <w:szCs w:val="24"/>
        </w:rPr>
        <w:tab/>
        <w:t xml:space="preserve">details of the </w:t>
      </w:r>
      <w:r>
        <w:rPr>
          <w:b/>
          <w:bCs/>
          <w:i w:val="0"/>
          <w:iCs w:val="0"/>
          <w:sz w:val="24"/>
          <w:szCs w:val="24"/>
        </w:rPr>
        <w:t>Temporary Donated TEC</w:t>
      </w:r>
      <w:r>
        <w:rPr>
          <w:i w:val="0"/>
          <w:iCs w:val="0"/>
          <w:sz w:val="24"/>
          <w:szCs w:val="24"/>
        </w:rPr>
        <w:t>;</w:t>
      </w:r>
    </w:p>
    <w:p w14:paraId="048E5A46" w14:textId="77777777" w:rsidR="00CA2ECB" w:rsidRDefault="00CA2ECB" w:rsidP="00CA2ECB">
      <w:pPr>
        <w:pStyle w:val="BodyTextIndent"/>
        <w:widowControl/>
        <w:tabs>
          <w:tab w:val="left" w:pos="1843"/>
        </w:tabs>
        <w:ind w:left="1161" w:hanging="1161"/>
        <w:rPr>
          <w:i w:val="0"/>
          <w:iCs w:val="0"/>
          <w:sz w:val="24"/>
          <w:szCs w:val="24"/>
        </w:rPr>
      </w:pPr>
    </w:p>
    <w:p w14:paraId="6429DE6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25" w:name="_DV_M541"/>
      <w:bookmarkEnd w:id="825"/>
      <w:r>
        <w:rPr>
          <w:i w:val="0"/>
          <w:iCs w:val="0"/>
          <w:sz w:val="24"/>
          <w:szCs w:val="24"/>
        </w:rPr>
        <w:tab/>
        <w:t>3.</w:t>
      </w:r>
      <w:r>
        <w:rPr>
          <w:i w:val="0"/>
          <w:iCs w:val="0"/>
          <w:sz w:val="24"/>
          <w:szCs w:val="24"/>
        </w:rPr>
        <w:tab/>
        <w:t xml:space="preserve">the identity of the </w:t>
      </w:r>
      <w:r>
        <w:rPr>
          <w:b/>
          <w:bCs/>
          <w:i w:val="0"/>
          <w:iCs w:val="0"/>
          <w:sz w:val="24"/>
          <w:szCs w:val="24"/>
          <w:lang w:val="en-US"/>
        </w:rPr>
        <w:t>Temporary TEC Exchange Donor User</w:t>
      </w:r>
      <w:r>
        <w:rPr>
          <w:i w:val="0"/>
          <w:iCs w:val="0"/>
          <w:sz w:val="24"/>
          <w:szCs w:val="24"/>
          <w:lang w:val="en-US"/>
        </w:rPr>
        <w:t>;</w:t>
      </w:r>
    </w:p>
    <w:p w14:paraId="354637B7" w14:textId="77777777" w:rsidR="00CA2ECB" w:rsidRDefault="00CA2ECB" w:rsidP="00CA2ECB">
      <w:pPr>
        <w:pStyle w:val="BodyTextIndent"/>
        <w:widowControl/>
        <w:tabs>
          <w:tab w:val="left" w:pos="1843"/>
        </w:tabs>
        <w:ind w:left="1161" w:hanging="1161"/>
        <w:rPr>
          <w:i w:val="0"/>
          <w:iCs w:val="0"/>
          <w:sz w:val="24"/>
          <w:szCs w:val="24"/>
        </w:rPr>
      </w:pPr>
    </w:p>
    <w:p w14:paraId="61D42B9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26" w:name="_DV_M542"/>
      <w:bookmarkEnd w:id="826"/>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23991DF8" w14:textId="77777777" w:rsidR="00CA2ECB" w:rsidRDefault="00CA2ECB" w:rsidP="00CA2ECB">
      <w:pPr>
        <w:pStyle w:val="BodyTextIndent"/>
        <w:widowControl/>
        <w:ind w:left="1161" w:hanging="1161"/>
        <w:rPr>
          <w:i w:val="0"/>
          <w:iCs w:val="0"/>
          <w:sz w:val="24"/>
          <w:szCs w:val="24"/>
        </w:rPr>
      </w:pPr>
    </w:p>
    <w:p w14:paraId="441F6BF7" w14:textId="77777777" w:rsidR="00CA2ECB" w:rsidRDefault="00CA2ECB" w:rsidP="00CA2ECB">
      <w:pPr>
        <w:pStyle w:val="BodyTextIndent"/>
        <w:widowControl/>
        <w:tabs>
          <w:tab w:val="left" w:pos="1134"/>
        </w:tabs>
        <w:ind w:left="1134" w:hanging="1134"/>
        <w:rPr>
          <w:i w:val="0"/>
          <w:iCs w:val="0"/>
          <w:sz w:val="24"/>
          <w:szCs w:val="24"/>
        </w:rPr>
      </w:pPr>
      <w:bookmarkStart w:id="827" w:name="_DV_M543"/>
      <w:bookmarkEnd w:id="827"/>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047DB767" w14:textId="77777777" w:rsidR="00CA2ECB" w:rsidRDefault="00CA2ECB" w:rsidP="00CA2ECB">
      <w:pPr>
        <w:pStyle w:val="BodyTextIndent"/>
        <w:widowControl/>
        <w:tabs>
          <w:tab w:val="left" w:pos="1134"/>
          <w:tab w:val="left" w:pos="1161"/>
        </w:tabs>
        <w:ind w:left="0"/>
        <w:rPr>
          <w:i w:val="0"/>
          <w:iCs w:val="0"/>
          <w:sz w:val="24"/>
          <w:szCs w:val="24"/>
        </w:rPr>
      </w:pPr>
    </w:p>
    <w:p w14:paraId="65F1A7A2"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828" w:name="_DV_M544"/>
      <w:bookmarkEnd w:id="828"/>
      <w:r>
        <w:rPr>
          <w:i w:val="0"/>
          <w:iCs w:val="0"/>
          <w:sz w:val="24"/>
          <w:szCs w:val="24"/>
        </w:rPr>
        <w:t xml:space="preserve">The </w:t>
      </w:r>
      <w:r>
        <w:rPr>
          <w:b/>
          <w:bCs/>
          <w:i w:val="0"/>
          <w:iCs w:val="0"/>
          <w:sz w:val="24"/>
          <w:szCs w:val="24"/>
          <w:lang w:val="en-US"/>
        </w:rPr>
        <w:t xml:space="preserve">Temporary TEC Exchange Donor User </w:t>
      </w:r>
      <w:r>
        <w:rPr>
          <w:i w:val="0"/>
          <w:iCs w:val="0"/>
          <w:sz w:val="24"/>
          <w:szCs w:val="24"/>
          <w:lang w:val="en-US"/>
        </w:rPr>
        <w:t>and the</w:t>
      </w:r>
      <w:r>
        <w:rPr>
          <w:b/>
          <w:bCs/>
          <w:i w:val="0"/>
          <w:iCs w:val="0"/>
          <w:sz w:val="24"/>
          <w:szCs w:val="24"/>
          <w:lang w:val="en-US"/>
        </w:rPr>
        <w:t xml:space="preserve"> Temporary TEC Exchange Recipient User</w:t>
      </w:r>
      <w:r>
        <w:rPr>
          <w:i w:val="0"/>
          <w:iCs w:val="0"/>
          <w:sz w:val="24"/>
          <w:szCs w:val="24"/>
        </w:rPr>
        <w:t xml:space="preserve"> consent to the publication by </w:t>
      </w:r>
      <w:r>
        <w:rPr>
          <w:b/>
          <w:bCs/>
          <w:i w:val="0"/>
          <w:iCs w:val="0"/>
          <w:sz w:val="24"/>
          <w:szCs w:val="24"/>
        </w:rPr>
        <w:t>The Company</w:t>
      </w:r>
      <w:r>
        <w:rPr>
          <w:i w:val="0"/>
          <w:iCs w:val="0"/>
          <w:sz w:val="24"/>
          <w:szCs w:val="24"/>
        </w:rPr>
        <w:t xml:space="preserve"> of the information referred to above.</w:t>
      </w:r>
    </w:p>
    <w:p w14:paraId="02B8DB0E" w14:textId="77777777" w:rsidR="00CA2ECB" w:rsidRDefault="00CA2ECB" w:rsidP="00CA2ECB">
      <w:pPr>
        <w:pStyle w:val="BodyTextIndent"/>
        <w:widowControl/>
        <w:tabs>
          <w:tab w:val="left" w:pos="1134"/>
          <w:tab w:val="left" w:pos="1161"/>
        </w:tabs>
        <w:ind w:left="0"/>
        <w:rPr>
          <w:i w:val="0"/>
          <w:iCs w:val="0"/>
          <w:sz w:val="24"/>
          <w:szCs w:val="24"/>
        </w:rPr>
      </w:pPr>
    </w:p>
    <w:p w14:paraId="08B85C77"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829" w:name="_DV_M545"/>
      <w:bookmarkEnd w:id="829"/>
      <w:r>
        <w:rPr>
          <w:i w:val="0"/>
          <w:iCs w:val="0"/>
          <w:sz w:val="24"/>
          <w:szCs w:val="24"/>
        </w:rPr>
        <w:t xml:space="preserve">A </w:t>
      </w:r>
      <w:r>
        <w:rPr>
          <w:b/>
          <w:bCs/>
          <w:i w:val="0"/>
          <w:iCs w:val="0"/>
          <w:sz w:val="24"/>
          <w:szCs w:val="24"/>
        </w:rPr>
        <w:t>User</w:t>
      </w:r>
      <w:r>
        <w:rPr>
          <w:i w:val="0"/>
          <w:iCs w:val="0"/>
          <w:sz w:val="24"/>
          <w:szCs w:val="24"/>
        </w:rPr>
        <w:t xml:space="preserve"> may also from time to time request that </w:t>
      </w:r>
      <w:r>
        <w:rPr>
          <w:b/>
          <w:bCs/>
          <w:i w:val="0"/>
          <w:iCs w:val="0"/>
          <w:sz w:val="24"/>
          <w:szCs w:val="24"/>
        </w:rPr>
        <w:t>The Company</w:t>
      </w:r>
      <w:r>
        <w:rPr>
          <w:i w:val="0"/>
          <w:iCs w:val="0"/>
          <w:sz w:val="24"/>
          <w:szCs w:val="24"/>
        </w:rPr>
        <w:t xml:space="preserve"> advise other </w:t>
      </w:r>
      <w:r>
        <w:rPr>
          <w:b/>
          <w:bCs/>
          <w:i w:val="0"/>
          <w:iCs w:val="0"/>
          <w:sz w:val="24"/>
          <w:szCs w:val="24"/>
        </w:rPr>
        <w:t>Users</w:t>
      </w:r>
      <w:r>
        <w:rPr>
          <w:i w:val="0"/>
          <w:iCs w:val="0"/>
          <w:sz w:val="24"/>
          <w:szCs w:val="24"/>
        </w:rPr>
        <w:t xml:space="preserve"> that such </w:t>
      </w:r>
      <w:r>
        <w:rPr>
          <w:b/>
          <w:bCs/>
          <w:i w:val="0"/>
          <w:iCs w:val="0"/>
          <w:sz w:val="24"/>
          <w:szCs w:val="24"/>
        </w:rPr>
        <w:t>User</w:t>
      </w:r>
      <w:r>
        <w:rPr>
          <w:i w:val="0"/>
          <w:iCs w:val="0"/>
          <w:sz w:val="24"/>
          <w:szCs w:val="24"/>
        </w:rPr>
        <w:t xml:space="preserve"> is interested in making a </w:t>
      </w:r>
      <w:r>
        <w:rPr>
          <w:b/>
          <w:bCs/>
          <w:i w:val="0"/>
          <w:iCs w:val="0"/>
          <w:sz w:val="24"/>
          <w:szCs w:val="24"/>
        </w:rPr>
        <w:t>Temporary TEC Exchange</w:t>
      </w:r>
      <w:r>
        <w:rPr>
          <w:i w:val="0"/>
          <w:iCs w:val="0"/>
          <w:sz w:val="24"/>
          <w:szCs w:val="24"/>
        </w:rPr>
        <w:t xml:space="preserve">.  Such request must be sent by email and a fax copy made using the </w:t>
      </w:r>
      <w:r>
        <w:rPr>
          <w:b/>
          <w:bCs/>
          <w:i w:val="0"/>
          <w:iCs w:val="0"/>
          <w:sz w:val="24"/>
          <w:szCs w:val="24"/>
        </w:rPr>
        <w:t>Temporary TEC Exchange Notification of Interest Form</w:t>
      </w:r>
      <w:r>
        <w:rPr>
          <w:i w:val="0"/>
          <w:iCs w:val="0"/>
          <w:sz w:val="24"/>
          <w:szCs w:val="24"/>
        </w:rPr>
        <w:t>.</w:t>
      </w:r>
    </w:p>
    <w:p w14:paraId="23BFF370" w14:textId="77777777" w:rsidR="00CA2ECB" w:rsidRDefault="00CA2ECB" w:rsidP="00CA2ECB">
      <w:pPr>
        <w:pStyle w:val="BodyTextIndent"/>
        <w:widowControl/>
        <w:tabs>
          <w:tab w:val="left" w:pos="1134"/>
          <w:tab w:val="left" w:pos="1161"/>
        </w:tabs>
        <w:ind w:left="0"/>
        <w:rPr>
          <w:i w:val="0"/>
          <w:iCs w:val="0"/>
          <w:sz w:val="24"/>
          <w:szCs w:val="24"/>
        </w:rPr>
      </w:pPr>
    </w:p>
    <w:p w14:paraId="15EACE9F"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830" w:name="_DV_M546"/>
      <w:bookmarkEnd w:id="830"/>
      <w:r>
        <w:rPr>
          <w:b/>
          <w:bCs/>
          <w:i w:val="0"/>
          <w:iCs w:val="0"/>
          <w:sz w:val="24"/>
          <w:szCs w:val="24"/>
        </w:rPr>
        <w:t>The Company</w:t>
      </w:r>
      <w:r>
        <w:rPr>
          <w:i w:val="0"/>
          <w:iCs w:val="0"/>
          <w:sz w:val="24"/>
          <w:szCs w:val="24"/>
        </w:rPr>
        <w:t xml:space="preserve"> shall publish such </w:t>
      </w:r>
      <w:r>
        <w:rPr>
          <w:b/>
          <w:bCs/>
          <w:i w:val="0"/>
          <w:iCs w:val="0"/>
          <w:sz w:val="24"/>
          <w:szCs w:val="24"/>
        </w:rPr>
        <w:t xml:space="preserve">Temporary TEC Exchange Notification of Interest Form </w:t>
      </w:r>
      <w:r>
        <w:rPr>
          <w:i w:val="0"/>
          <w:iCs w:val="0"/>
          <w:sz w:val="24"/>
          <w:szCs w:val="24"/>
        </w:rPr>
        <w:t xml:space="preserve">on its </w:t>
      </w:r>
      <w:r>
        <w:rPr>
          <w:b/>
          <w:bCs/>
          <w:i w:val="0"/>
          <w:iCs w:val="0"/>
          <w:sz w:val="24"/>
          <w:szCs w:val="24"/>
        </w:rPr>
        <w:t xml:space="preserve">TEC Register </w:t>
      </w:r>
      <w:r>
        <w:rPr>
          <w:i w:val="0"/>
          <w:iCs w:val="0"/>
          <w:sz w:val="24"/>
          <w:szCs w:val="24"/>
        </w:rPr>
        <w:t xml:space="preserve">within 10 </w:t>
      </w:r>
      <w:r>
        <w:rPr>
          <w:b/>
          <w:bCs/>
          <w:i w:val="0"/>
          <w:iCs w:val="0"/>
          <w:sz w:val="24"/>
          <w:szCs w:val="24"/>
        </w:rPr>
        <w:t>Business Days</w:t>
      </w:r>
      <w:r>
        <w:rPr>
          <w:i w:val="0"/>
          <w:iCs w:val="0"/>
          <w:sz w:val="24"/>
          <w:szCs w:val="24"/>
        </w:rPr>
        <w:t xml:space="preserve"> of its receipt.  </w:t>
      </w:r>
    </w:p>
    <w:p w14:paraId="6C05642A" w14:textId="77777777" w:rsidR="00CA2ECB" w:rsidRDefault="00CA2ECB" w:rsidP="00CA2ECB">
      <w:pPr>
        <w:pStyle w:val="BodyTextIndent"/>
        <w:widowControl/>
        <w:ind w:left="1134" w:hanging="1134"/>
        <w:rPr>
          <w:b/>
          <w:bCs/>
          <w:i w:val="0"/>
          <w:iCs w:val="0"/>
          <w:sz w:val="24"/>
          <w:szCs w:val="24"/>
        </w:rPr>
      </w:pPr>
    </w:p>
    <w:p w14:paraId="25E0A2DF" w14:textId="79B346F4" w:rsidR="00CA2ECB" w:rsidRDefault="0042186A" w:rsidP="0042186A">
      <w:pPr>
        <w:pStyle w:val="Heading3"/>
        <w:ind w:left="567" w:hanging="567"/>
      </w:pPr>
      <w:bookmarkStart w:id="831" w:name="_DV_M547"/>
      <w:bookmarkEnd w:id="831"/>
      <w:r>
        <w:tab/>
      </w:r>
      <w:r w:rsidR="00CA2ECB">
        <w:t xml:space="preserve">Embedded Generator MW Register </w:t>
      </w:r>
    </w:p>
    <w:p w14:paraId="35D50DC5" w14:textId="77777777" w:rsidR="00655E9A" w:rsidRPr="00655E9A" w:rsidRDefault="00655E9A" w:rsidP="00CA2ECB">
      <w:pPr>
        <w:widowControl/>
        <w:numPr>
          <w:ilvl w:val="2"/>
          <w:numId w:val="41"/>
        </w:numPr>
        <w:tabs>
          <w:tab w:val="num" w:pos="1134"/>
        </w:tabs>
        <w:ind w:left="1134" w:hanging="1140"/>
        <w:jc w:val="both"/>
        <w:rPr>
          <w:rFonts w:ascii="Arial" w:hAnsi="Arial" w:cs="Arial"/>
        </w:rPr>
      </w:pPr>
      <w:bookmarkStart w:id="832" w:name="_DV_M548"/>
      <w:bookmarkEnd w:id="832"/>
      <w:r>
        <w:rPr>
          <w:rFonts w:ascii="Arial" w:hAnsi="Arial" w:cs="Arial"/>
          <w:b/>
          <w:bCs/>
        </w:rPr>
        <w:t xml:space="preserve">     </w:t>
      </w:r>
      <w:r w:rsidR="00CA2ECB">
        <w:rPr>
          <w:rFonts w:ascii="Arial" w:hAnsi="Arial" w:cs="Arial"/>
          <w:b/>
          <w:bCs/>
        </w:rPr>
        <w:t>The Company</w:t>
      </w:r>
      <w:r w:rsidR="00CA2ECB">
        <w:rPr>
          <w:rFonts w:ascii="Arial" w:hAnsi="Arial" w:cs="Arial"/>
        </w:rPr>
        <w:t xml:space="preserve"> shall establish and maintain the </w:t>
      </w:r>
      <w:r>
        <w:rPr>
          <w:rFonts w:ascii="Arial" w:hAnsi="Arial" w:cs="Arial"/>
          <w:b/>
          <w:bCs/>
        </w:rPr>
        <w:t>Embedded</w:t>
      </w:r>
    </w:p>
    <w:p w14:paraId="497E005A" w14:textId="77777777" w:rsidR="00CA2ECB" w:rsidRDefault="00655E9A" w:rsidP="00655E9A">
      <w:pPr>
        <w:tabs>
          <w:tab w:val="num" w:pos="1134"/>
        </w:tabs>
        <w:ind w:left="-6"/>
        <w:jc w:val="both"/>
        <w:rPr>
          <w:rFonts w:ascii="Arial" w:hAnsi="Arial" w:cs="Arial"/>
        </w:rPr>
      </w:pPr>
      <w:r>
        <w:rPr>
          <w:rFonts w:ascii="Arial" w:hAnsi="Arial" w:cs="Arial"/>
          <w:b/>
          <w:bCs/>
        </w:rPr>
        <w:tab/>
      </w:r>
      <w:r w:rsidR="00CA2ECB">
        <w:rPr>
          <w:rFonts w:ascii="Arial" w:hAnsi="Arial" w:cs="Arial"/>
          <w:b/>
          <w:bCs/>
        </w:rPr>
        <w:t xml:space="preserve">Generator MW Register </w:t>
      </w:r>
      <w:r w:rsidR="00CA2ECB">
        <w:rPr>
          <w:rFonts w:ascii="Arial" w:hAnsi="Arial" w:cs="Arial"/>
        </w:rPr>
        <w:t>published on</w:t>
      </w:r>
      <w:r w:rsidR="00CA2ECB">
        <w:rPr>
          <w:rFonts w:ascii="Arial" w:hAnsi="Arial" w:cs="Arial"/>
          <w:b/>
          <w:bCs/>
        </w:rPr>
        <w:t xml:space="preserve"> The Company Website </w:t>
      </w:r>
      <w:r>
        <w:rPr>
          <w:rFonts w:ascii="Arial" w:hAnsi="Arial" w:cs="Arial"/>
          <w:b/>
          <w:bCs/>
        </w:rPr>
        <w:lastRenderedPageBreak/>
        <w:tab/>
      </w:r>
      <w:r w:rsidR="00CA2ECB">
        <w:rPr>
          <w:rFonts w:ascii="Arial" w:hAnsi="Arial" w:cs="Arial"/>
        </w:rPr>
        <w:t>recording the details set out in 6.34.2.</w:t>
      </w:r>
    </w:p>
    <w:p w14:paraId="01E068F9" w14:textId="77777777" w:rsidR="00CA2ECB" w:rsidRDefault="00CA2ECB" w:rsidP="00CA2ECB">
      <w:pPr>
        <w:widowControl/>
        <w:tabs>
          <w:tab w:val="left" w:pos="-1440"/>
        </w:tabs>
        <w:ind w:left="1134" w:hanging="1134"/>
        <w:rPr>
          <w:rFonts w:ascii="Arial" w:hAnsi="Arial" w:cs="Arial"/>
        </w:rPr>
      </w:pPr>
    </w:p>
    <w:p w14:paraId="1927B7A1" w14:textId="77777777" w:rsidR="00CA2ECB" w:rsidRDefault="00CA2ECB" w:rsidP="00CA2ECB">
      <w:pPr>
        <w:widowControl/>
        <w:numPr>
          <w:ilvl w:val="2"/>
          <w:numId w:val="41"/>
        </w:numPr>
        <w:tabs>
          <w:tab w:val="num" w:pos="1134"/>
        </w:tabs>
        <w:ind w:left="1134" w:hanging="1134"/>
        <w:jc w:val="both"/>
        <w:rPr>
          <w:rFonts w:ascii="Arial" w:hAnsi="Arial" w:cs="Arial"/>
        </w:rPr>
      </w:pPr>
      <w:bookmarkStart w:id="833" w:name="_DV_M549"/>
      <w:bookmarkEnd w:id="833"/>
      <w:r>
        <w:rPr>
          <w:rFonts w:ascii="Arial" w:hAnsi="Arial" w:cs="Arial"/>
        </w:rPr>
        <w:t xml:space="preserve">The </w:t>
      </w:r>
      <w:r>
        <w:rPr>
          <w:rFonts w:ascii="Arial" w:hAnsi="Arial" w:cs="Arial"/>
          <w:b/>
          <w:bCs/>
        </w:rPr>
        <w:t>Embedded Generator MW Register</w:t>
      </w:r>
      <w:r>
        <w:rPr>
          <w:rFonts w:ascii="Arial" w:hAnsi="Arial" w:cs="Arial"/>
        </w:rPr>
        <w:t xml:space="preserve"> shall set out: </w:t>
      </w:r>
    </w:p>
    <w:p w14:paraId="23BC648C" w14:textId="4831F2E2" w:rsidR="00CA2ECB" w:rsidRDefault="00CA2ECB" w:rsidP="00CA2ECB">
      <w:pPr>
        <w:widowControl/>
        <w:numPr>
          <w:ilvl w:val="0"/>
          <w:numId w:val="40"/>
        </w:numPr>
        <w:ind w:left="1560" w:hanging="426"/>
        <w:jc w:val="both"/>
        <w:rPr>
          <w:rFonts w:ascii="Arial" w:hAnsi="Arial" w:cs="Arial"/>
        </w:rPr>
      </w:pPr>
      <w:bookmarkStart w:id="834" w:name="_DV_M550"/>
      <w:bookmarkEnd w:id="834"/>
      <w:r w:rsidRPr="62221ABE">
        <w:rPr>
          <w:rFonts w:ascii="Arial" w:hAnsi="Arial" w:cs="Arial"/>
        </w:rPr>
        <w:t xml:space="preserve">the name of </w:t>
      </w:r>
      <w:r w:rsidRPr="62221ABE">
        <w:rPr>
          <w:rFonts w:ascii="Arial" w:hAnsi="Arial" w:cs="Arial"/>
          <w:b/>
          <w:bCs/>
        </w:rPr>
        <w:t xml:space="preserve">Embedded </w:t>
      </w:r>
      <w:proofErr w:type="spellStart"/>
      <w:r w:rsidRPr="62221ABE">
        <w:rPr>
          <w:rFonts w:ascii="Arial" w:hAnsi="Arial" w:cs="Arial"/>
          <w:b/>
          <w:bCs/>
        </w:rPr>
        <w:t>Generator’s</w:t>
      </w:r>
      <w:proofErr w:type="spellEnd"/>
      <w:r w:rsidRPr="62221ABE">
        <w:rPr>
          <w:rFonts w:ascii="Arial" w:hAnsi="Arial" w:cs="Arial"/>
          <w:b/>
          <w:bCs/>
        </w:rPr>
        <w:t xml:space="preserve"> </w:t>
      </w:r>
      <w:r w:rsidRPr="62221ABE">
        <w:rPr>
          <w:rFonts w:ascii="Arial" w:hAnsi="Arial" w:cs="Arial"/>
        </w:rPr>
        <w:t xml:space="preserve">who have a </w:t>
      </w:r>
      <w:r w:rsidRPr="62221ABE">
        <w:rPr>
          <w:rFonts w:ascii="Arial" w:hAnsi="Arial" w:cs="Arial"/>
          <w:b/>
          <w:bCs/>
        </w:rPr>
        <w:t>BELLA</w:t>
      </w:r>
      <w:r w:rsidRPr="62221ABE">
        <w:rPr>
          <w:rFonts w:ascii="Arial" w:hAnsi="Arial" w:cs="Arial"/>
        </w:rPr>
        <w:t xml:space="preserve"> </w:t>
      </w:r>
      <w:ins w:id="835" w:author="Angela Quinn (NESO)" w:date="2024-10-18T08:34:00Z">
        <w:r w:rsidR="001B70A9" w:rsidRPr="62221ABE">
          <w:rPr>
            <w:rFonts w:ascii="Arial" w:hAnsi="Arial" w:cs="Arial"/>
          </w:rPr>
          <w:t xml:space="preserve">(and whether </w:t>
        </w:r>
        <w:r w:rsidR="00174A38" w:rsidRPr="62221ABE">
          <w:rPr>
            <w:rFonts w:ascii="Arial" w:hAnsi="Arial" w:cs="Arial"/>
          </w:rPr>
          <w:t xml:space="preserve">it is a </w:t>
        </w:r>
        <w:r w:rsidR="00174A38" w:rsidRPr="62221ABE">
          <w:rPr>
            <w:rFonts w:ascii="Arial" w:hAnsi="Arial" w:cs="Arial"/>
            <w:b/>
            <w:bCs/>
          </w:rPr>
          <w:t>Gate 1</w:t>
        </w:r>
      </w:ins>
      <w:ins w:id="836" w:author="Angela Quinn (NESO)" w:date="2024-10-18T08:35:00Z">
        <w:r w:rsidR="00174A38" w:rsidRPr="62221ABE">
          <w:rPr>
            <w:rFonts w:ascii="Arial" w:hAnsi="Arial" w:cs="Arial"/>
            <w:b/>
            <w:bCs/>
          </w:rPr>
          <w:t xml:space="preserve"> Agreement</w:t>
        </w:r>
      </w:ins>
      <w:ins w:id="837" w:author="Angela Quinn (NESO)" w:date="2024-10-18T08:34:00Z">
        <w:r w:rsidR="00174A38" w:rsidRPr="62221ABE">
          <w:rPr>
            <w:rFonts w:ascii="Arial" w:hAnsi="Arial" w:cs="Arial"/>
          </w:rPr>
          <w:t xml:space="preserve"> or </w:t>
        </w:r>
        <w:r w:rsidR="00174A38" w:rsidRPr="62221ABE">
          <w:rPr>
            <w:rFonts w:ascii="Arial" w:hAnsi="Arial" w:cs="Arial"/>
            <w:b/>
            <w:bCs/>
          </w:rPr>
          <w:t>Gate 2 Agreement</w:t>
        </w:r>
        <w:r w:rsidR="00174A38" w:rsidRPr="62221ABE">
          <w:rPr>
            <w:rFonts w:ascii="Arial" w:hAnsi="Arial" w:cs="Arial"/>
          </w:rPr>
          <w:t xml:space="preserve">) </w:t>
        </w:r>
      </w:ins>
      <w:r w:rsidRPr="62221ABE">
        <w:rPr>
          <w:rFonts w:ascii="Arial" w:hAnsi="Arial" w:cs="Arial"/>
        </w:rPr>
        <w:t xml:space="preserve">or who are a </w:t>
      </w:r>
      <w:r w:rsidRPr="62221ABE">
        <w:rPr>
          <w:rFonts w:ascii="Arial" w:hAnsi="Arial" w:cs="Arial"/>
          <w:b/>
          <w:bCs/>
        </w:rPr>
        <w:t xml:space="preserve">Relevant Embedded </w:t>
      </w:r>
      <w:del w:id="838" w:author="Angela Quinn (NESO)" w:date="2024-10-31T13:30:00Z">
        <w:r w:rsidRPr="62221ABE" w:rsidDel="00CA2ECB">
          <w:rPr>
            <w:rFonts w:ascii="Arial" w:hAnsi="Arial" w:cs="Arial"/>
            <w:b/>
            <w:bCs/>
          </w:rPr>
          <w:delText xml:space="preserve">Medium Power Station </w:delText>
        </w:r>
        <w:r w:rsidRPr="62221ABE" w:rsidDel="00CA2ECB">
          <w:rPr>
            <w:rFonts w:ascii="Arial" w:hAnsi="Arial" w:cs="Arial"/>
          </w:rPr>
          <w:delText xml:space="preserve">or a </w:delText>
        </w:r>
        <w:r w:rsidRPr="62221ABE" w:rsidDel="00CA2ECB">
          <w:rPr>
            <w:rFonts w:ascii="Arial" w:hAnsi="Arial" w:cs="Arial"/>
            <w:b/>
            <w:bCs/>
          </w:rPr>
          <w:delText xml:space="preserve">Relevant Embedded Small </w:delText>
        </w:r>
      </w:del>
      <w:r w:rsidRPr="62221ABE">
        <w:rPr>
          <w:rFonts w:ascii="Arial" w:hAnsi="Arial" w:cs="Arial"/>
          <w:b/>
          <w:bCs/>
        </w:rPr>
        <w:t>Power Station</w:t>
      </w:r>
      <w:r w:rsidRPr="62221ABE">
        <w:rPr>
          <w:rFonts w:ascii="Arial" w:hAnsi="Arial" w:cs="Arial"/>
        </w:rPr>
        <w:t xml:space="preserve">, </w:t>
      </w:r>
    </w:p>
    <w:p w14:paraId="0D6A1D2A" w14:textId="77777777" w:rsidR="00CA2ECB" w:rsidRDefault="00CA2ECB" w:rsidP="00CA2ECB">
      <w:pPr>
        <w:widowControl/>
        <w:numPr>
          <w:ilvl w:val="0"/>
          <w:numId w:val="40"/>
        </w:numPr>
        <w:ind w:left="1560" w:hanging="426"/>
        <w:jc w:val="both"/>
        <w:rPr>
          <w:rFonts w:ascii="Arial" w:hAnsi="Arial" w:cs="Arial"/>
        </w:rPr>
      </w:pPr>
      <w:bookmarkStart w:id="839" w:name="_DV_M551"/>
      <w:bookmarkEnd w:id="839"/>
      <w:r>
        <w:rPr>
          <w:rFonts w:ascii="Arial" w:hAnsi="Arial" w:cs="Arial"/>
        </w:rPr>
        <w:t xml:space="preserve">the site of connection to the </w:t>
      </w:r>
      <w:r>
        <w:rPr>
          <w:rFonts w:ascii="Arial" w:hAnsi="Arial" w:cs="Arial"/>
          <w:b/>
          <w:bCs/>
        </w:rPr>
        <w:t>Distribution System</w:t>
      </w:r>
      <w:r>
        <w:rPr>
          <w:rFonts w:ascii="Arial" w:hAnsi="Arial" w:cs="Arial"/>
        </w:rPr>
        <w:t xml:space="preserve"> and the relevant </w:t>
      </w:r>
      <w:r>
        <w:rPr>
          <w:rFonts w:ascii="Arial" w:hAnsi="Arial" w:cs="Arial"/>
          <w:b/>
          <w:bCs/>
        </w:rPr>
        <w:t>Grid Supply Point</w:t>
      </w:r>
      <w:r>
        <w:rPr>
          <w:rFonts w:ascii="Arial" w:hAnsi="Arial" w:cs="Arial"/>
        </w:rPr>
        <w:t>,</w:t>
      </w:r>
    </w:p>
    <w:p w14:paraId="3AED809E" w14:textId="77777777" w:rsidR="00CA2ECB" w:rsidRDefault="00CA2ECB" w:rsidP="00CA2ECB">
      <w:pPr>
        <w:widowControl/>
        <w:numPr>
          <w:ilvl w:val="0"/>
          <w:numId w:val="40"/>
        </w:numPr>
        <w:ind w:left="1134" w:firstLine="0"/>
        <w:jc w:val="both"/>
        <w:rPr>
          <w:rFonts w:ascii="Arial" w:hAnsi="Arial" w:cs="Arial"/>
        </w:rPr>
      </w:pPr>
      <w:bookmarkStart w:id="840" w:name="_DV_M552"/>
      <w:bookmarkEnd w:id="840"/>
      <w:r>
        <w:rPr>
          <w:rFonts w:ascii="Arial" w:hAnsi="Arial" w:cs="Arial"/>
        </w:rPr>
        <w:t xml:space="preserve">the proposed year of connection to the </w:t>
      </w:r>
      <w:r>
        <w:rPr>
          <w:rFonts w:ascii="Arial" w:hAnsi="Arial" w:cs="Arial"/>
          <w:b/>
          <w:bCs/>
        </w:rPr>
        <w:t>Distribution System</w:t>
      </w:r>
      <w:r>
        <w:rPr>
          <w:rFonts w:ascii="Arial" w:hAnsi="Arial" w:cs="Arial"/>
        </w:rPr>
        <w:t xml:space="preserve"> and</w:t>
      </w:r>
      <w:r>
        <w:rPr>
          <w:rFonts w:ascii="Arial" w:hAnsi="Arial" w:cs="Arial"/>
          <w:b/>
          <w:bCs/>
        </w:rPr>
        <w:t xml:space="preserve"> </w:t>
      </w:r>
    </w:p>
    <w:p w14:paraId="446BF541" w14:textId="77777777" w:rsidR="00CA2ECB" w:rsidRDefault="00CA2ECB" w:rsidP="00CA2ECB">
      <w:pPr>
        <w:widowControl/>
        <w:numPr>
          <w:ilvl w:val="0"/>
          <w:numId w:val="40"/>
        </w:numPr>
        <w:ind w:left="1560" w:hanging="426"/>
        <w:jc w:val="both"/>
        <w:rPr>
          <w:rFonts w:ascii="Arial" w:hAnsi="Arial" w:cs="Arial"/>
        </w:rPr>
      </w:pPr>
      <w:bookmarkStart w:id="841" w:name="_DV_M553"/>
      <w:bookmarkEnd w:id="841"/>
      <w:r>
        <w:rPr>
          <w:rFonts w:ascii="Arial" w:hAnsi="Arial" w:cs="Arial"/>
        </w:rPr>
        <w:t xml:space="preserve">the maximum output of the </w:t>
      </w:r>
      <w:r>
        <w:rPr>
          <w:rFonts w:ascii="Arial" w:hAnsi="Arial" w:cs="Arial"/>
          <w:b/>
          <w:bCs/>
        </w:rPr>
        <w:t xml:space="preserve">Embedded Generator’s </w:t>
      </w:r>
      <w:r>
        <w:rPr>
          <w:rFonts w:ascii="Arial" w:hAnsi="Arial" w:cs="Arial"/>
        </w:rPr>
        <w:t xml:space="preserve">in MW’s as set out in the </w:t>
      </w:r>
      <w:r>
        <w:rPr>
          <w:rFonts w:ascii="Arial" w:hAnsi="Arial" w:cs="Arial"/>
          <w:b/>
          <w:bCs/>
        </w:rPr>
        <w:t xml:space="preserve">BELLA </w:t>
      </w:r>
      <w:r>
        <w:rPr>
          <w:rFonts w:ascii="Arial" w:hAnsi="Arial" w:cs="Arial"/>
        </w:rPr>
        <w:t xml:space="preserve">or provided by the </w:t>
      </w:r>
      <w:r>
        <w:rPr>
          <w:rFonts w:ascii="Arial" w:hAnsi="Arial" w:cs="Arial"/>
          <w:b/>
          <w:bCs/>
        </w:rPr>
        <w:t>Authorised Electricity Operator</w:t>
      </w:r>
      <w:r>
        <w:rPr>
          <w:rFonts w:ascii="Arial" w:hAnsi="Arial" w:cs="Arial"/>
        </w:rPr>
        <w:t xml:space="preserve"> to whose </w:t>
      </w:r>
      <w:r>
        <w:rPr>
          <w:rFonts w:ascii="Arial" w:hAnsi="Arial" w:cs="Arial"/>
          <w:b/>
          <w:bCs/>
        </w:rPr>
        <w:t>Distribution System</w:t>
      </w:r>
      <w:r>
        <w:rPr>
          <w:rFonts w:ascii="Arial" w:hAnsi="Arial" w:cs="Arial"/>
        </w:rPr>
        <w:t xml:space="preserve"> that </w:t>
      </w:r>
      <w:r>
        <w:rPr>
          <w:rFonts w:ascii="Arial" w:hAnsi="Arial" w:cs="Arial"/>
          <w:b/>
          <w:bCs/>
        </w:rPr>
        <w:t>Embedded Generator</w:t>
      </w:r>
      <w:r>
        <w:rPr>
          <w:rFonts w:ascii="Arial" w:hAnsi="Arial" w:cs="Arial"/>
        </w:rPr>
        <w:t xml:space="preserve"> is to connect. </w:t>
      </w:r>
    </w:p>
    <w:p w14:paraId="7CAC9FDE" w14:textId="77777777" w:rsidR="00CA2ECB" w:rsidRDefault="00CA2ECB" w:rsidP="00CA2ECB">
      <w:pPr>
        <w:widowControl/>
        <w:tabs>
          <w:tab w:val="left" w:pos="-1440"/>
        </w:tabs>
        <w:ind w:left="714" w:hanging="731"/>
        <w:rPr>
          <w:rFonts w:ascii="Arial" w:hAnsi="Arial" w:cs="Arial"/>
        </w:rPr>
      </w:pPr>
    </w:p>
    <w:p w14:paraId="057DFF03" w14:textId="77777777" w:rsidR="00CA2ECB" w:rsidRDefault="00CA2ECB" w:rsidP="00CA2ECB">
      <w:pPr>
        <w:widowControl/>
        <w:numPr>
          <w:ilvl w:val="2"/>
          <w:numId w:val="41"/>
        </w:numPr>
        <w:tabs>
          <w:tab w:val="num" w:pos="1134"/>
        </w:tabs>
        <w:ind w:left="1134" w:hanging="1140"/>
        <w:jc w:val="both"/>
        <w:rPr>
          <w:rFonts w:ascii="Arial" w:hAnsi="Arial" w:cs="Arial"/>
        </w:rPr>
      </w:pPr>
      <w:bookmarkStart w:id="842" w:name="_DV_M554"/>
      <w:bookmarkEnd w:id="842"/>
      <w:r>
        <w:rPr>
          <w:rFonts w:ascii="Arial" w:hAnsi="Arial" w:cs="Arial"/>
          <w:b/>
          <w:bCs/>
        </w:rPr>
        <w:t>The Company</w:t>
      </w:r>
      <w:r>
        <w:rPr>
          <w:rFonts w:ascii="Arial" w:hAnsi="Arial" w:cs="Arial"/>
        </w:rPr>
        <w:t xml:space="preserve"> shall record the details of any new </w:t>
      </w:r>
      <w:r>
        <w:rPr>
          <w:rFonts w:ascii="Arial" w:hAnsi="Arial" w:cs="Arial"/>
          <w:b/>
          <w:bCs/>
        </w:rPr>
        <w:t xml:space="preserve">BELLA’s </w:t>
      </w:r>
      <w:r>
        <w:rPr>
          <w:rFonts w:ascii="Arial" w:hAnsi="Arial" w:cs="Arial"/>
        </w:rPr>
        <w:t xml:space="preserve">or any changes to existing </w:t>
      </w:r>
      <w:r>
        <w:rPr>
          <w:rFonts w:ascii="Arial" w:hAnsi="Arial" w:cs="Arial"/>
          <w:b/>
          <w:bCs/>
        </w:rPr>
        <w:t xml:space="preserve">BELLA’s </w:t>
      </w:r>
      <w:r>
        <w:rPr>
          <w:rFonts w:ascii="Arial" w:hAnsi="Arial" w:cs="Arial"/>
        </w:rPr>
        <w:t xml:space="preserve">on the </w:t>
      </w:r>
      <w:r>
        <w:rPr>
          <w:rFonts w:ascii="Arial" w:hAnsi="Arial" w:cs="Arial"/>
          <w:b/>
          <w:bCs/>
        </w:rPr>
        <w:t xml:space="preserve">Embedded Generator MW Register </w:t>
      </w:r>
      <w:r>
        <w:rPr>
          <w:rFonts w:ascii="Arial" w:hAnsi="Arial" w:cs="Arial"/>
        </w:rPr>
        <w:t xml:space="preserve">within 5 </w:t>
      </w:r>
      <w:r>
        <w:rPr>
          <w:rFonts w:ascii="Arial" w:hAnsi="Arial" w:cs="Arial"/>
          <w:b/>
          <w:bCs/>
        </w:rPr>
        <w:t xml:space="preserve">Business Days </w:t>
      </w:r>
      <w:r>
        <w:rPr>
          <w:rFonts w:ascii="Arial" w:hAnsi="Arial" w:cs="Arial"/>
        </w:rPr>
        <w:t xml:space="preserve">of such agreements </w:t>
      </w:r>
      <w:r>
        <w:rPr>
          <w:rFonts w:ascii="Arial" w:hAnsi="Arial" w:cs="Arial"/>
          <w:u w:val="single"/>
        </w:rPr>
        <w:t xml:space="preserve">being entered into by </w:t>
      </w:r>
      <w:r>
        <w:rPr>
          <w:rFonts w:ascii="Arial" w:hAnsi="Arial" w:cs="Arial"/>
          <w:b/>
          <w:bCs/>
          <w:u w:val="single"/>
        </w:rPr>
        <w:t>The Company</w:t>
      </w:r>
      <w:r>
        <w:rPr>
          <w:rFonts w:ascii="Arial" w:hAnsi="Arial" w:cs="Arial"/>
        </w:rPr>
        <w:t xml:space="preserve">. </w:t>
      </w:r>
    </w:p>
    <w:p w14:paraId="4DACD734" w14:textId="77777777" w:rsidR="00CA2ECB" w:rsidRDefault="00CA2ECB" w:rsidP="00CA2ECB">
      <w:pPr>
        <w:widowControl/>
        <w:tabs>
          <w:tab w:val="left" w:pos="-1440"/>
        </w:tabs>
        <w:ind w:left="-6" w:hanging="731"/>
        <w:rPr>
          <w:rFonts w:ascii="Arial" w:hAnsi="Arial" w:cs="Arial"/>
        </w:rPr>
      </w:pPr>
    </w:p>
    <w:p w14:paraId="7AC8B9CF" w14:textId="5A77A84B" w:rsidR="00CA2ECB" w:rsidRDefault="00CA2ECB" w:rsidP="00CA2ECB">
      <w:pPr>
        <w:widowControl/>
        <w:numPr>
          <w:ilvl w:val="2"/>
          <w:numId w:val="41"/>
        </w:numPr>
        <w:tabs>
          <w:tab w:val="num" w:pos="1134"/>
        </w:tabs>
        <w:ind w:left="1134" w:hanging="1140"/>
        <w:jc w:val="both"/>
        <w:rPr>
          <w:rFonts w:ascii="Arial" w:hAnsi="Arial" w:cs="Arial"/>
        </w:rPr>
      </w:pPr>
      <w:bookmarkStart w:id="843" w:name="_DV_M555"/>
      <w:bookmarkEnd w:id="843"/>
      <w:r w:rsidRPr="62221ABE">
        <w:rPr>
          <w:rFonts w:ascii="Arial" w:hAnsi="Arial" w:cs="Arial"/>
          <w:b/>
          <w:bCs/>
        </w:rPr>
        <w:t>The Company</w:t>
      </w:r>
      <w:r w:rsidRPr="62221ABE">
        <w:rPr>
          <w:rFonts w:ascii="Arial" w:hAnsi="Arial" w:cs="Arial"/>
        </w:rPr>
        <w:t xml:space="preserve"> shall record the details provided by the </w:t>
      </w:r>
      <w:r w:rsidRPr="62221ABE">
        <w:rPr>
          <w:rFonts w:ascii="Arial" w:hAnsi="Arial" w:cs="Arial"/>
          <w:b/>
          <w:bCs/>
        </w:rPr>
        <w:t>Authorised Electricity Operator</w:t>
      </w:r>
      <w:r w:rsidRPr="62221ABE">
        <w:rPr>
          <w:rFonts w:ascii="Arial" w:hAnsi="Arial" w:cs="Arial"/>
        </w:rPr>
        <w:t xml:space="preserve"> in respect of a</w:t>
      </w:r>
      <w:r w:rsidRPr="62221ABE">
        <w:rPr>
          <w:rFonts w:ascii="Arial" w:hAnsi="Arial" w:cs="Arial"/>
          <w:b/>
          <w:bCs/>
        </w:rPr>
        <w:t xml:space="preserve"> Relevant Embedded </w:t>
      </w:r>
      <w:del w:id="844" w:author="Angela Quinn (NESO)" w:date="2024-10-31T13:30:00Z">
        <w:r w:rsidRPr="62221ABE" w:rsidDel="00CA2ECB">
          <w:rPr>
            <w:rFonts w:ascii="Arial" w:hAnsi="Arial" w:cs="Arial"/>
            <w:b/>
            <w:bCs/>
          </w:rPr>
          <w:delText xml:space="preserve">Medium Power Station </w:delText>
        </w:r>
        <w:r w:rsidRPr="62221ABE" w:rsidDel="00CA2ECB">
          <w:rPr>
            <w:rFonts w:ascii="Arial" w:hAnsi="Arial" w:cs="Arial"/>
          </w:rPr>
          <w:delText xml:space="preserve">or a </w:delText>
        </w:r>
        <w:r w:rsidRPr="62221ABE" w:rsidDel="00CA2ECB">
          <w:rPr>
            <w:rFonts w:ascii="Arial" w:hAnsi="Arial" w:cs="Arial"/>
            <w:b/>
            <w:bCs/>
          </w:rPr>
          <w:delText xml:space="preserve">Relevant Embedded Small </w:delText>
        </w:r>
      </w:del>
      <w:r w:rsidRPr="62221ABE">
        <w:rPr>
          <w:rFonts w:ascii="Arial" w:hAnsi="Arial" w:cs="Arial"/>
          <w:b/>
          <w:bCs/>
        </w:rPr>
        <w:t>Power Station</w:t>
      </w:r>
      <w:r w:rsidRPr="62221ABE">
        <w:rPr>
          <w:rFonts w:ascii="Arial" w:hAnsi="Arial" w:cs="Arial"/>
        </w:rPr>
        <w:t xml:space="preserve"> or any changes on the </w:t>
      </w:r>
      <w:r w:rsidRPr="62221ABE">
        <w:rPr>
          <w:rFonts w:ascii="Arial" w:hAnsi="Arial" w:cs="Arial"/>
          <w:b/>
          <w:bCs/>
        </w:rPr>
        <w:t xml:space="preserve">Embedded Generator MW Register </w:t>
      </w:r>
      <w:r w:rsidRPr="62221ABE">
        <w:rPr>
          <w:rFonts w:ascii="Arial" w:hAnsi="Arial" w:cs="Arial"/>
        </w:rPr>
        <w:t xml:space="preserve">within 5 </w:t>
      </w:r>
      <w:r w:rsidRPr="62221ABE">
        <w:rPr>
          <w:rFonts w:ascii="Arial" w:hAnsi="Arial" w:cs="Arial"/>
          <w:b/>
          <w:bCs/>
        </w:rPr>
        <w:t xml:space="preserve">Business Days </w:t>
      </w:r>
      <w:r w:rsidRPr="62221ABE">
        <w:rPr>
          <w:rFonts w:ascii="Arial" w:hAnsi="Arial" w:cs="Arial"/>
        </w:rPr>
        <w:t xml:space="preserve">of </w:t>
      </w:r>
      <w:del w:id="845" w:author="Angela Quinn (NESO)" w:date="2024-10-18T08:36:00Z">
        <w:r w:rsidRPr="62221ABE" w:rsidDel="00CA2ECB">
          <w:rPr>
            <w:rFonts w:ascii="Arial" w:hAnsi="Arial" w:cs="Arial"/>
            <w:rPrChange w:id="846" w:author="Angela Quinn (NESO)" w:date="2024-10-31T13:31:00Z">
              <w:rPr>
                <w:rFonts w:ascii="Arial" w:hAnsi="Arial" w:cs="Arial"/>
                <w:u w:val="single"/>
              </w:rPr>
            </w:rPrChange>
          </w:rPr>
          <w:delText xml:space="preserve">of </w:delText>
        </w:r>
      </w:del>
      <w:r w:rsidRPr="62221ABE">
        <w:rPr>
          <w:rFonts w:ascii="Arial" w:hAnsi="Arial" w:cs="Arial"/>
          <w:rPrChange w:id="847" w:author="Angela Quinn (NESO)" w:date="2024-10-31T13:31:00Z">
            <w:rPr>
              <w:rFonts w:ascii="Arial" w:hAnsi="Arial" w:cs="Arial"/>
              <w:u w:val="single"/>
            </w:rPr>
          </w:rPrChange>
        </w:rPr>
        <w:t>the relevant agreements being entered into</w:t>
      </w:r>
      <w:r w:rsidRPr="62221ABE">
        <w:rPr>
          <w:rFonts w:ascii="Arial" w:hAnsi="Arial" w:cs="Arial"/>
          <w:u w:val="single"/>
        </w:rPr>
        <w:t xml:space="preserve"> </w:t>
      </w:r>
      <w:r w:rsidRPr="62221ABE">
        <w:rPr>
          <w:rFonts w:ascii="Arial" w:hAnsi="Arial" w:cs="Arial"/>
        </w:rPr>
        <w:t>relating to such</w:t>
      </w:r>
      <w:r w:rsidRPr="62221ABE">
        <w:rPr>
          <w:rFonts w:ascii="Arial" w:hAnsi="Arial" w:cs="Arial"/>
          <w:b/>
          <w:bCs/>
        </w:rPr>
        <w:t xml:space="preserve"> Relevant Embedded </w:t>
      </w:r>
      <w:del w:id="848" w:author="Angela Quinn (NESO)" w:date="2024-10-31T13:30:00Z">
        <w:r w:rsidRPr="62221ABE" w:rsidDel="00CA2ECB">
          <w:rPr>
            <w:rFonts w:ascii="Arial" w:hAnsi="Arial" w:cs="Arial"/>
            <w:b/>
            <w:bCs/>
          </w:rPr>
          <w:delText xml:space="preserve">Medium Power Station </w:delText>
        </w:r>
        <w:r w:rsidRPr="62221ABE" w:rsidDel="00CA2ECB">
          <w:rPr>
            <w:rFonts w:ascii="Arial" w:hAnsi="Arial" w:cs="Arial"/>
          </w:rPr>
          <w:delText xml:space="preserve">or </w:delText>
        </w:r>
        <w:r w:rsidRPr="62221ABE" w:rsidDel="00CA2ECB">
          <w:rPr>
            <w:rFonts w:ascii="Arial" w:hAnsi="Arial" w:cs="Arial"/>
            <w:b/>
            <w:bCs/>
          </w:rPr>
          <w:delText>Relevant Embedded Small</w:delText>
        </w:r>
      </w:del>
      <w:r w:rsidRPr="62221ABE">
        <w:rPr>
          <w:rFonts w:ascii="Arial" w:hAnsi="Arial" w:cs="Arial"/>
          <w:b/>
          <w:bCs/>
        </w:rPr>
        <w:t xml:space="preserve"> Power Station</w:t>
      </w:r>
      <w:r w:rsidRPr="62221ABE">
        <w:rPr>
          <w:rFonts w:ascii="Arial" w:hAnsi="Arial" w:cs="Arial"/>
        </w:rPr>
        <w:t xml:space="preserve"> </w:t>
      </w:r>
      <w:r w:rsidRPr="006F66C0">
        <w:rPr>
          <w:rFonts w:ascii="Arial" w:hAnsi="Arial" w:cs="Arial"/>
          <w:u w:val="single"/>
        </w:rPr>
        <w:t xml:space="preserve">between the </w:t>
      </w:r>
      <w:r w:rsidRPr="006F66C0">
        <w:rPr>
          <w:rFonts w:ascii="Arial" w:hAnsi="Arial" w:cs="Arial"/>
          <w:b/>
          <w:u w:val="single"/>
        </w:rPr>
        <w:t xml:space="preserve">Authorised Electricity Operator </w:t>
      </w:r>
      <w:r w:rsidRPr="006F66C0">
        <w:rPr>
          <w:rFonts w:ascii="Arial" w:hAnsi="Arial" w:cs="Arial"/>
          <w:u w:val="single"/>
        </w:rPr>
        <w:t xml:space="preserve">and </w:t>
      </w:r>
      <w:r w:rsidRPr="006F66C0">
        <w:rPr>
          <w:rFonts w:ascii="Arial" w:hAnsi="Arial" w:cs="Arial"/>
          <w:b/>
          <w:u w:val="single"/>
        </w:rPr>
        <w:t>The Company</w:t>
      </w:r>
      <w:r w:rsidRPr="006F66C0">
        <w:rPr>
          <w:rFonts w:ascii="Arial" w:hAnsi="Arial" w:cs="Arial"/>
          <w:u w:val="single"/>
        </w:rPr>
        <w:t>.</w:t>
      </w:r>
      <w:r w:rsidRPr="62221ABE">
        <w:rPr>
          <w:rFonts w:ascii="Arial" w:hAnsi="Arial" w:cs="Arial"/>
        </w:rPr>
        <w:t xml:space="preserve"> </w:t>
      </w:r>
    </w:p>
    <w:p w14:paraId="018D24D4" w14:textId="2BE0A383" w:rsidR="00CA2ECB" w:rsidRDefault="0042186A" w:rsidP="0042186A">
      <w:pPr>
        <w:pStyle w:val="Heading3"/>
        <w:widowControl/>
        <w:numPr>
          <w:ilvl w:val="0"/>
          <w:numId w:val="0"/>
        </w:numPr>
        <w:tabs>
          <w:tab w:val="num" w:pos="0"/>
        </w:tabs>
        <w:ind w:left="567" w:hanging="567"/>
        <w:jc w:val="both"/>
      </w:pPr>
      <w:r>
        <w:tab/>
      </w:r>
    </w:p>
    <w:p w14:paraId="1ECA786A" w14:textId="63ED9A3A" w:rsidR="00CA2ECB" w:rsidRDefault="0042186A" w:rsidP="0042186A">
      <w:pPr>
        <w:pStyle w:val="Heading3"/>
        <w:tabs>
          <w:tab w:val="num" w:pos="0"/>
        </w:tabs>
        <w:ind w:left="567" w:hanging="567"/>
      </w:pPr>
      <w:bookmarkStart w:id="849" w:name="_DV_M556"/>
      <w:bookmarkEnd w:id="849"/>
      <w:r>
        <w:tab/>
      </w:r>
      <w:r w:rsidR="00CA2ECB">
        <w:t>Transmission Works Register</w:t>
      </w:r>
    </w:p>
    <w:p w14:paraId="587A321B" w14:textId="49BD233E" w:rsidR="00CA2ECB" w:rsidRPr="00971EAC" w:rsidRDefault="00CA2ECB" w:rsidP="00CA2ECB">
      <w:pPr>
        <w:pStyle w:val="NormalIndent"/>
        <w:widowControl/>
        <w:ind w:hanging="851"/>
        <w:rPr>
          <w:rFonts w:ascii="Arial" w:hAnsi="Arial" w:cs="Arial"/>
        </w:rPr>
      </w:pPr>
      <w:bookmarkStart w:id="850" w:name="_DV_M557"/>
      <w:bookmarkEnd w:id="850"/>
      <w:r w:rsidRPr="00971EAC">
        <w:rPr>
          <w:rFonts w:ascii="Arial" w:hAnsi="Arial" w:cs="Arial"/>
        </w:rPr>
        <w:t>6.36.1</w:t>
      </w:r>
      <w:r w:rsidRPr="00971EAC">
        <w:rPr>
          <w:rFonts w:ascii="Arial" w:hAnsi="Arial" w:cs="Arial"/>
        </w:rPr>
        <w:tab/>
      </w:r>
      <w:r w:rsidRPr="00971EAC">
        <w:rPr>
          <w:rFonts w:ascii="Arial" w:hAnsi="Arial" w:cs="Arial"/>
          <w:b/>
          <w:bCs/>
        </w:rPr>
        <w:t>The Company</w:t>
      </w:r>
      <w:r w:rsidRPr="00971EAC">
        <w:rPr>
          <w:rFonts w:ascii="Arial" w:hAnsi="Arial" w:cs="Arial"/>
        </w:rPr>
        <w:t xml:space="preserve"> shall establish and maintain a </w:t>
      </w:r>
      <w:r w:rsidRPr="00971EAC">
        <w:rPr>
          <w:rFonts w:ascii="Arial" w:hAnsi="Arial" w:cs="Arial"/>
          <w:b/>
          <w:bCs/>
        </w:rPr>
        <w:t>Transmission Works Register</w:t>
      </w:r>
      <w:r w:rsidRPr="00971EAC">
        <w:rPr>
          <w:rFonts w:ascii="Arial" w:hAnsi="Arial" w:cs="Arial"/>
        </w:rPr>
        <w:t xml:space="preserve"> in respect of </w:t>
      </w:r>
      <w:r w:rsidRPr="00971EAC">
        <w:rPr>
          <w:rFonts w:ascii="Arial" w:hAnsi="Arial" w:cs="Arial"/>
          <w:b/>
          <w:bCs/>
        </w:rPr>
        <w:t xml:space="preserve">Transmission Works </w:t>
      </w:r>
      <w:r w:rsidRPr="00971EAC">
        <w:rPr>
          <w:rFonts w:ascii="Arial" w:hAnsi="Arial" w:cs="Arial"/>
        </w:rPr>
        <w:t xml:space="preserve"> </w:t>
      </w:r>
      <w:bookmarkStart w:id="851" w:name="_DV_M558"/>
      <w:bookmarkEnd w:id="851"/>
      <w:r w:rsidRPr="00971EAC">
        <w:rPr>
          <w:rFonts w:ascii="Arial" w:hAnsi="Arial" w:cs="Arial"/>
        </w:rPr>
        <w:t>set out in</w:t>
      </w:r>
      <w:ins w:id="852" w:author="Angela Quinn (NESO)" w:date="2024-10-18T08:43:00Z">
        <w:r w:rsidR="001C51B0">
          <w:rPr>
            <w:rFonts w:ascii="Arial" w:hAnsi="Arial" w:cs="Arial"/>
          </w:rPr>
          <w:t xml:space="preserve"> (where they are </w:t>
        </w:r>
        <w:r w:rsidR="001C51B0" w:rsidRPr="001C51B0">
          <w:rPr>
            <w:rFonts w:ascii="Arial" w:hAnsi="Arial" w:cs="Arial"/>
            <w:b/>
            <w:bCs/>
          </w:rPr>
          <w:t>Gate 2 Agreements</w:t>
        </w:r>
        <w:r w:rsidR="001C51B0">
          <w:rPr>
            <w:rFonts w:ascii="Arial" w:hAnsi="Arial" w:cs="Arial"/>
          </w:rPr>
          <w:t>)</w:t>
        </w:r>
      </w:ins>
      <w:r w:rsidRPr="00971EAC">
        <w:rPr>
          <w:rFonts w:ascii="Arial" w:hAnsi="Arial" w:cs="Arial"/>
        </w:rPr>
        <w:t xml:space="preserve"> </w:t>
      </w:r>
      <w:r w:rsidRPr="00971EAC">
        <w:rPr>
          <w:rFonts w:ascii="Arial" w:hAnsi="Arial" w:cs="Arial"/>
          <w:b/>
          <w:bCs/>
        </w:rPr>
        <w:t>Generators’</w:t>
      </w:r>
      <w:r w:rsidRPr="00971EAC">
        <w:rPr>
          <w:rFonts w:ascii="Arial" w:hAnsi="Arial" w:cs="Arial"/>
        </w:rPr>
        <w:t xml:space="preserve"> and </w:t>
      </w:r>
      <w:r w:rsidRPr="00971EAC">
        <w:rPr>
          <w:rFonts w:ascii="Arial" w:hAnsi="Arial" w:cs="Arial"/>
          <w:b/>
          <w:bCs/>
        </w:rPr>
        <w:t>Interconnector Owners’ Construction Agreements</w:t>
      </w:r>
      <w:r w:rsidRPr="00971EAC">
        <w:rPr>
          <w:rFonts w:ascii="Arial" w:hAnsi="Arial" w:cs="Arial"/>
        </w:rPr>
        <w:t xml:space="preserve"> and/or set out in the relevant </w:t>
      </w:r>
      <w:r w:rsidRPr="00971EAC">
        <w:rPr>
          <w:rFonts w:ascii="Arial" w:hAnsi="Arial" w:cs="Arial"/>
          <w:b/>
          <w:bCs/>
        </w:rPr>
        <w:t>Construction Agreement</w:t>
      </w:r>
      <w:r w:rsidRPr="00971EAC">
        <w:rPr>
          <w:rFonts w:ascii="Arial" w:hAnsi="Arial" w:cs="Arial"/>
        </w:rPr>
        <w:t xml:space="preserve"> with the owner/operator of the </w:t>
      </w:r>
      <w:r w:rsidRPr="00971EAC">
        <w:rPr>
          <w:rFonts w:ascii="Arial" w:hAnsi="Arial" w:cs="Arial"/>
          <w:b/>
          <w:bCs/>
        </w:rPr>
        <w:t>Distribution System</w:t>
      </w:r>
      <w:r w:rsidRPr="00971EAC">
        <w:rPr>
          <w:rFonts w:ascii="Arial" w:hAnsi="Arial" w:cs="Arial"/>
        </w:rPr>
        <w:t xml:space="preserve"> in respect of an </w:t>
      </w:r>
      <w:r w:rsidRPr="00971EAC">
        <w:rPr>
          <w:rFonts w:ascii="Arial" w:hAnsi="Arial" w:cs="Arial"/>
          <w:b/>
          <w:bCs/>
        </w:rPr>
        <w:t xml:space="preserve">Embedded </w:t>
      </w:r>
      <w:proofErr w:type="spellStart"/>
      <w:r w:rsidRPr="00971EAC">
        <w:rPr>
          <w:rFonts w:ascii="Arial" w:hAnsi="Arial" w:cs="Arial"/>
          <w:b/>
          <w:bCs/>
        </w:rPr>
        <w:t>Exemptable</w:t>
      </w:r>
      <w:proofErr w:type="spellEnd"/>
      <w:r w:rsidRPr="00971EAC">
        <w:rPr>
          <w:rFonts w:ascii="Arial" w:hAnsi="Arial" w:cs="Arial"/>
          <w:b/>
          <w:bCs/>
        </w:rPr>
        <w:t xml:space="preserve"> Large Power Station</w:t>
      </w:r>
      <w:r w:rsidRPr="00971EAC">
        <w:rPr>
          <w:rFonts w:ascii="Arial" w:hAnsi="Arial" w:cs="Arial"/>
        </w:rPr>
        <w:t xml:space="preserve"> which is the subject of a </w:t>
      </w:r>
      <w:r w:rsidRPr="00971EAC">
        <w:rPr>
          <w:rFonts w:ascii="Arial" w:hAnsi="Arial" w:cs="Arial"/>
          <w:b/>
          <w:bCs/>
        </w:rPr>
        <w:t>BELLA</w:t>
      </w:r>
      <w:r w:rsidRPr="00971EAC">
        <w:rPr>
          <w:rFonts w:ascii="Arial" w:hAnsi="Arial" w:cs="Arial"/>
        </w:rPr>
        <w:t xml:space="preserve"> (until such </w:t>
      </w:r>
      <w:r w:rsidRPr="00971EAC">
        <w:rPr>
          <w:rFonts w:ascii="Arial" w:hAnsi="Arial" w:cs="Arial"/>
          <w:b/>
          <w:bCs/>
        </w:rPr>
        <w:t>Transmission Works</w:t>
      </w:r>
      <w:r w:rsidRPr="00971EAC">
        <w:rPr>
          <w:rFonts w:ascii="Arial" w:hAnsi="Arial" w:cs="Arial"/>
        </w:rPr>
        <w:t xml:space="preserve"> are completed) which it shall publish on </w:t>
      </w:r>
      <w:r w:rsidRPr="00971EAC">
        <w:rPr>
          <w:rFonts w:ascii="Arial" w:hAnsi="Arial" w:cs="Arial"/>
          <w:b/>
          <w:bCs/>
        </w:rPr>
        <w:t>The Company Website</w:t>
      </w:r>
      <w:r w:rsidRPr="00971EAC">
        <w:rPr>
          <w:rFonts w:ascii="Arial" w:hAnsi="Arial" w:cs="Arial"/>
        </w:rPr>
        <w:t xml:space="preserve"> recording the details set out in Paragraph 6.36.2.</w:t>
      </w:r>
    </w:p>
    <w:p w14:paraId="62E1129B" w14:textId="77777777" w:rsidR="00CA2ECB" w:rsidRPr="00971EAC" w:rsidRDefault="00CA2ECB" w:rsidP="00CA2ECB">
      <w:pPr>
        <w:pStyle w:val="NormalIndent"/>
        <w:widowControl/>
        <w:ind w:hanging="851"/>
        <w:rPr>
          <w:rFonts w:ascii="Arial" w:hAnsi="Arial" w:cs="Arial"/>
        </w:rPr>
      </w:pPr>
    </w:p>
    <w:p w14:paraId="6F93AFE7" w14:textId="77777777" w:rsidR="00CA2ECB" w:rsidRPr="00971EAC" w:rsidRDefault="00CA2ECB" w:rsidP="00CA2ECB">
      <w:pPr>
        <w:pStyle w:val="NormalIndent"/>
        <w:widowControl/>
        <w:ind w:hanging="851"/>
        <w:rPr>
          <w:rFonts w:ascii="Arial" w:hAnsi="Arial" w:cs="Arial"/>
        </w:rPr>
      </w:pPr>
      <w:bookmarkStart w:id="853" w:name="_DV_M559"/>
      <w:bookmarkEnd w:id="853"/>
      <w:r w:rsidRPr="00971EAC">
        <w:rPr>
          <w:rFonts w:ascii="Arial" w:hAnsi="Arial" w:cs="Arial"/>
        </w:rPr>
        <w:t>6.36.2</w:t>
      </w:r>
      <w:r w:rsidRPr="00971EAC">
        <w:rPr>
          <w:rFonts w:ascii="Arial" w:hAnsi="Arial" w:cs="Arial"/>
        </w:rPr>
        <w:tab/>
        <w:t xml:space="preserve">The </w:t>
      </w:r>
      <w:r w:rsidRPr="00971EAC">
        <w:rPr>
          <w:rFonts w:ascii="Arial" w:hAnsi="Arial" w:cs="Arial"/>
          <w:b/>
          <w:bCs/>
        </w:rPr>
        <w:t>Transmission Works Register</w:t>
      </w:r>
      <w:r w:rsidRPr="00971EAC">
        <w:rPr>
          <w:rFonts w:ascii="Arial" w:hAnsi="Arial" w:cs="Arial"/>
        </w:rPr>
        <w:t xml:space="preserve"> shall in respect of each such </w:t>
      </w:r>
      <w:r w:rsidRPr="00971EAC">
        <w:rPr>
          <w:rFonts w:ascii="Arial" w:hAnsi="Arial" w:cs="Arial"/>
          <w:b/>
          <w:bCs/>
        </w:rPr>
        <w:t>Construction Agreement</w:t>
      </w:r>
      <w:r w:rsidRPr="00971EAC">
        <w:rPr>
          <w:rFonts w:ascii="Arial" w:hAnsi="Arial" w:cs="Arial"/>
        </w:rPr>
        <w:t xml:space="preserve"> set out the name of </w:t>
      </w:r>
      <w:r w:rsidRPr="00971EAC">
        <w:rPr>
          <w:rFonts w:ascii="Arial" w:hAnsi="Arial" w:cs="Arial"/>
          <w:b/>
          <w:bCs/>
        </w:rPr>
        <w:t>the</w:t>
      </w:r>
      <w:r w:rsidRPr="00971EAC">
        <w:rPr>
          <w:rFonts w:ascii="Arial" w:hAnsi="Arial" w:cs="Arial"/>
        </w:rPr>
        <w:t xml:space="preserve"> Generator or </w:t>
      </w:r>
      <w:r w:rsidRPr="00971EAC">
        <w:rPr>
          <w:rFonts w:ascii="Arial" w:hAnsi="Arial" w:cs="Arial"/>
          <w:b/>
          <w:bCs/>
        </w:rPr>
        <w:t>Interconnector Owner</w:t>
      </w:r>
      <w:r w:rsidRPr="00971EAC">
        <w:rPr>
          <w:rFonts w:ascii="Arial" w:hAnsi="Arial" w:cs="Arial"/>
        </w:rPr>
        <w:t xml:space="preserve">, the </w:t>
      </w:r>
      <w:r w:rsidRPr="00971EAC">
        <w:rPr>
          <w:rFonts w:ascii="Arial" w:hAnsi="Arial" w:cs="Arial"/>
          <w:b/>
          <w:bCs/>
        </w:rPr>
        <w:t>Connection Site</w:t>
      </w:r>
      <w:r w:rsidRPr="00971EAC">
        <w:rPr>
          <w:rFonts w:ascii="Arial" w:hAnsi="Arial" w:cs="Arial"/>
        </w:rPr>
        <w:t xml:space="preserve"> or, where applicable, the </w:t>
      </w:r>
      <w:r w:rsidRPr="00971EAC">
        <w:rPr>
          <w:rFonts w:ascii="Arial" w:hAnsi="Arial" w:cs="Arial"/>
          <w:b/>
          <w:bCs/>
        </w:rPr>
        <w:t>Transmission Interface Site</w:t>
      </w:r>
      <w:r w:rsidRPr="00971EAC">
        <w:rPr>
          <w:rFonts w:ascii="Arial" w:hAnsi="Arial" w:cs="Arial"/>
        </w:rPr>
        <w:t xml:space="preserve"> (or in the case of an </w:t>
      </w:r>
      <w:r w:rsidRPr="00971EAC">
        <w:rPr>
          <w:rFonts w:ascii="Arial" w:hAnsi="Arial" w:cs="Arial"/>
          <w:b/>
          <w:bCs/>
        </w:rPr>
        <w:t>Embedded Generator</w:t>
      </w:r>
      <w:r w:rsidRPr="00971EAC">
        <w:rPr>
          <w:rFonts w:ascii="Arial" w:hAnsi="Arial" w:cs="Arial"/>
        </w:rPr>
        <w:t xml:space="preserve"> the site of connection), the </w:t>
      </w:r>
      <w:r w:rsidRPr="00971EAC">
        <w:rPr>
          <w:rFonts w:ascii="Arial" w:hAnsi="Arial" w:cs="Arial"/>
          <w:b/>
          <w:bCs/>
        </w:rPr>
        <w:t>Completion Date(s)</w:t>
      </w:r>
      <w:r w:rsidRPr="00971EAC">
        <w:rPr>
          <w:rFonts w:ascii="Arial" w:hAnsi="Arial" w:cs="Arial"/>
        </w:rPr>
        <w:t xml:space="preserve">, and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which relate to such </w:t>
      </w:r>
      <w:r w:rsidRPr="00971EAC">
        <w:rPr>
          <w:rFonts w:ascii="Arial" w:hAnsi="Arial" w:cs="Arial"/>
          <w:b/>
          <w:bCs/>
        </w:rPr>
        <w:t>Construction</w:t>
      </w:r>
      <w:r w:rsidRPr="00971EAC">
        <w:rPr>
          <w:rFonts w:ascii="Arial" w:hAnsi="Arial" w:cs="Arial"/>
        </w:rPr>
        <w:t xml:space="preserve"> </w:t>
      </w:r>
      <w:r w:rsidRPr="00971EAC">
        <w:rPr>
          <w:rFonts w:ascii="Arial" w:hAnsi="Arial" w:cs="Arial"/>
          <w:b/>
          <w:bCs/>
        </w:rPr>
        <w:t>Agreement</w:t>
      </w:r>
      <w:r w:rsidRPr="00971EAC">
        <w:rPr>
          <w:rFonts w:ascii="Arial" w:hAnsi="Arial" w:cs="Arial"/>
        </w:rPr>
        <w:t xml:space="preserve"> (each as amended from time to time).</w:t>
      </w:r>
    </w:p>
    <w:p w14:paraId="0FD02AD4" w14:textId="77777777" w:rsidR="00CA2ECB" w:rsidRPr="00971EAC" w:rsidRDefault="00CA2ECB" w:rsidP="00CA2ECB">
      <w:pPr>
        <w:pStyle w:val="NormalIndent"/>
        <w:widowControl/>
        <w:ind w:hanging="851"/>
        <w:rPr>
          <w:rFonts w:ascii="Arial" w:hAnsi="Arial" w:cs="Arial"/>
        </w:rPr>
      </w:pPr>
    </w:p>
    <w:p w14:paraId="4007CEDF" w14:textId="77777777" w:rsidR="00CA2ECB" w:rsidRPr="00971EAC" w:rsidRDefault="00CA2ECB" w:rsidP="00CA2ECB">
      <w:pPr>
        <w:pStyle w:val="NormalIndent"/>
        <w:widowControl/>
        <w:ind w:hanging="851"/>
        <w:rPr>
          <w:rFonts w:ascii="Arial" w:hAnsi="Arial" w:cs="Arial"/>
        </w:rPr>
      </w:pPr>
      <w:bookmarkStart w:id="854" w:name="_DV_M560"/>
      <w:bookmarkEnd w:id="854"/>
      <w:r w:rsidRPr="00971EAC">
        <w:rPr>
          <w:rFonts w:ascii="Arial" w:hAnsi="Arial" w:cs="Arial"/>
        </w:rPr>
        <w:lastRenderedPageBreak/>
        <w:t>6.36.3</w:t>
      </w:r>
      <w:r w:rsidRPr="00971EAC">
        <w:rPr>
          <w:rFonts w:ascii="Arial" w:hAnsi="Arial" w:cs="Arial"/>
        </w:rPr>
        <w:tab/>
        <w:t xml:space="preserve">The details referred to a Paragraph 6.36.2 shall be recorded on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t>
      </w:r>
      <w:r w:rsidRPr="00971EAC">
        <w:rPr>
          <w:rFonts w:ascii="Arial" w:hAnsi="Arial" w:cs="Arial"/>
          <w:b/>
          <w:bCs/>
        </w:rPr>
        <w:t>Register</w:t>
      </w:r>
      <w:r w:rsidRPr="00971EAC">
        <w:rPr>
          <w:rFonts w:ascii="Arial" w:hAnsi="Arial" w:cs="Arial"/>
        </w:rPr>
        <w:t xml:space="preserve"> within 10 </w:t>
      </w:r>
      <w:r w:rsidRPr="00971EAC">
        <w:rPr>
          <w:rFonts w:ascii="Arial" w:hAnsi="Arial" w:cs="Arial"/>
          <w:b/>
          <w:bCs/>
        </w:rPr>
        <w:t>Business</w:t>
      </w:r>
      <w:r w:rsidRPr="00971EAC">
        <w:rPr>
          <w:rFonts w:ascii="Arial" w:hAnsi="Arial" w:cs="Arial"/>
        </w:rPr>
        <w:t xml:space="preserve"> </w:t>
      </w:r>
      <w:r w:rsidRPr="00971EAC">
        <w:rPr>
          <w:rFonts w:ascii="Arial" w:hAnsi="Arial" w:cs="Arial"/>
          <w:b/>
          <w:bCs/>
        </w:rPr>
        <w:t>Days</w:t>
      </w:r>
      <w:r w:rsidRPr="00971EAC">
        <w:rPr>
          <w:rFonts w:ascii="Arial" w:hAnsi="Arial" w:cs="Arial"/>
        </w:rPr>
        <w:t xml:space="preserve"> of the completion of such agreements or any changes to an existing agreement if such change affects any item in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t>
      </w:r>
      <w:r w:rsidRPr="00971EAC">
        <w:rPr>
          <w:rFonts w:ascii="Arial" w:hAnsi="Arial" w:cs="Arial"/>
          <w:b/>
          <w:bCs/>
        </w:rPr>
        <w:t>Register</w:t>
      </w:r>
      <w:r w:rsidRPr="00971EAC">
        <w:rPr>
          <w:rFonts w:ascii="Arial" w:hAnsi="Arial" w:cs="Arial"/>
        </w:rPr>
        <w:t>.</w:t>
      </w:r>
    </w:p>
    <w:p w14:paraId="06982246" w14:textId="77777777" w:rsidR="00CA2ECB" w:rsidRDefault="00CA2ECB" w:rsidP="00CA2ECB">
      <w:pPr>
        <w:widowControl/>
        <w:ind w:left="-6"/>
        <w:jc w:val="both"/>
        <w:rPr>
          <w:rFonts w:ascii="Arial" w:hAnsi="Arial" w:cs="Arial"/>
          <w:b/>
          <w:bCs/>
        </w:rPr>
      </w:pPr>
    </w:p>
    <w:p w14:paraId="658E3D9A" w14:textId="77777777" w:rsidR="00CA2ECB" w:rsidRDefault="00CA2ECB" w:rsidP="00CA2ECB">
      <w:pPr>
        <w:pStyle w:val="Heading3"/>
        <w:widowControl/>
        <w:numPr>
          <w:ilvl w:val="0"/>
          <w:numId w:val="0"/>
        </w:numPr>
        <w:tabs>
          <w:tab w:val="num" w:pos="851"/>
        </w:tabs>
        <w:ind w:left="851" w:hanging="851"/>
        <w:jc w:val="both"/>
      </w:pPr>
    </w:p>
    <w:p w14:paraId="10C93B6D" w14:textId="77777777" w:rsidR="00667963" w:rsidRPr="00824DE7" w:rsidRDefault="00667963" w:rsidP="0042186A">
      <w:pPr>
        <w:tabs>
          <w:tab w:val="num" w:pos="0"/>
        </w:tabs>
        <w:ind w:left="567" w:hanging="567"/>
        <w:rPr>
          <w:rFonts w:ascii="Arial" w:hAnsi="Arial" w:cs="Arial"/>
          <w:b/>
          <w:bCs/>
        </w:rPr>
      </w:pPr>
      <w:r w:rsidRPr="00824DE7">
        <w:rPr>
          <w:rFonts w:ascii="Arial" w:hAnsi="Arial" w:cs="Arial"/>
          <w:b/>
          <w:bCs/>
        </w:rPr>
        <w:t xml:space="preserve">6.37 </w:t>
      </w:r>
      <w:r>
        <w:rPr>
          <w:rFonts w:ascii="Arial" w:hAnsi="Arial" w:cs="Arial"/>
          <w:b/>
          <w:bCs/>
        </w:rPr>
        <w:t xml:space="preserve">    </w:t>
      </w:r>
      <w:r w:rsidRPr="00824DE7">
        <w:rPr>
          <w:rFonts w:ascii="Arial" w:hAnsi="Arial" w:cs="Arial"/>
          <w:b/>
          <w:bCs/>
        </w:rPr>
        <w:t>GC0156 Cost Recovery Claims</w:t>
      </w:r>
    </w:p>
    <w:p w14:paraId="12F97767" w14:textId="77777777" w:rsidR="00667963" w:rsidRPr="00824DE7" w:rsidRDefault="00667963" w:rsidP="00667963">
      <w:pPr>
        <w:tabs>
          <w:tab w:val="left" w:pos="6670"/>
        </w:tabs>
        <w:rPr>
          <w:rFonts w:ascii="Arial" w:hAnsi="Arial" w:cs="Arial"/>
        </w:rPr>
      </w:pPr>
      <w:r>
        <w:rPr>
          <w:rFonts w:ascii="Arial" w:hAnsi="Arial" w:cs="Arial"/>
        </w:rPr>
        <w:tab/>
      </w:r>
    </w:p>
    <w:p w14:paraId="076663BE" w14:textId="77777777" w:rsidR="00667963" w:rsidRPr="00824DE7" w:rsidRDefault="00667963" w:rsidP="00667963">
      <w:pPr>
        <w:ind w:left="851" w:hanging="851"/>
        <w:rPr>
          <w:rFonts w:ascii="Arial" w:hAnsi="Arial" w:cs="Arial"/>
        </w:rPr>
      </w:pPr>
      <w:r w:rsidRPr="00824DE7">
        <w:rPr>
          <w:rFonts w:ascii="Arial" w:hAnsi="Arial" w:cs="Arial"/>
        </w:rPr>
        <w:t xml:space="preserve">6.37.1  All </w:t>
      </w:r>
      <w:r w:rsidRPr="00AE45A7">
        <w:rPr>
          <w:rFonts w:ascii="Arial" w:hAnsi="Arial" w:cs="Arial"/>
          <w:b/>
          <w:bCs/>
        </w:rPr>
        <w:t>CUSC Users</w:t>
      </w:r>
      <w:r w:rsidRPr="00824DE7">
        <w:rPr>
          <w:rFonts w:ascii="Arial" w:hAnsi="Arial" w:cs="Arial"/>
        </w:rPr>
        <w:t xml:space="preserve"> that are </w:t>
      </w:r>
      <w:r w:rsidRPr="00AE45A7">
        <w:rPr>
          <w:rFonts w:ascii="Arial" w:hAnsi="Arial" w:cs="Arial"/>
          <w:b/>
          <w:bCs/>
        </w:rPr>
        <w:t>Generators</w:t>
      </w:r>
      <w:r w:rsidRPr="00824DE7">
        <w:rPr>
          <w:rFonts w:ascii="Arial" w:hAnsi="Arial" w:cs="Arial"/>
        </w:rPr>
        <w:t xml:space="preserve"> that are not </w:t>
      </w:r>
      <w:r w:rsidRPr="00AE45A7">
        <w:rPr>
          <w:rFonts w:ascii="Arial" w:hAnsi="Arial" w:cs="Arial"/>
          <w:b/>
          <w:bCs/>
        </w:rPr>
        <w:t>Restoration Contractors</w:t>
      </w:r>
      <w:r w:rsidRPr="00824DE7">
        <w:rPr>
          <w:rFonts w:ascii="Arial" w:hAnsi="Arial" w:cs="Arial"/>
        </w:rPr>
        <w:t xml:space="preserve">  (as defined in the </w:t>
      </w:r>
      <w:r w:rsidRPr="00CF4D2A">
        <w:rPr>
          <w:rFonts w:ascii="Arial" w:hAnsi="Arial" w:cs="Arial"/>
          <w:b/>
          <w:bCs/>
        </w:rPr>
        <w:t>Grid Code</w:t>
      </w:r>
      <w:r w:rsidRPr="00824DE7">
        <w:rPr>
          <w:rFonts w:ascii="Arial" w:hAnsi="Arial" w:cs="Arial"/>
        </w:rPr>
        <w:t xml:space="preserve">) may submit claims during the annual claims submission month for the recovery of the cost of compliance with the new obligations imposed on them via </w:t>
      </w:r>
      <w:r w:rsidRPr="00CF4D2A">
        <w:rPr>
          <w:rFonts w:ascii="Arial" w:hAnsi="Arial" w:cs="Arial"/>
          <w:b/>
          <w:bCs/>
        </w:rPr>
        <w:t>Grid Code</w:t>
      </w:r>
      <w:r w:rsidRPr="00824DE7">
        <w:rPr>
          <w:rFonts w:ascii="Arial" w:hAnsi="Arial" w:cs="Arial"/>
        </w:rPr>
        <w:t xml:space="preserve"> modification GC0156.  Claims will be assessed by </w:t>
      </w:r>
      <w:r w:rsidRPr="00CF4D2A">
        <w:rPr>
          <w:rFonts w:ascii="Arial" w:hAnsi="Arial" w:cs="Arial"/>
          <w:b/>
          <w:bCs/>
        </w:rPr>
        <w:t>The Company</w:t>
      </w:r>
      <w:r w:rsidRPr="00824DE7">
        <w:rPr>
          <w:rFonts w:ascii="Arial" w:hAnsi="Arial" w:cs="Arial"/>
        </w:rPr>
        <w:t xml:space="preserve"> as described in paragraph 6.37.5.  All costs that are assessed as being payable shall be paid out as described in paragraph 6.37.7.  </w:t>
      </w:r>
    </w:p>
    <w:p w14:paraId="7E0D21C6" w14:textId="77777777" w:rsidR="00667963" w:rsidRPr="00824DE7" w:rsidRDefault="00667963" w:rsidP="00667963">
      <w:pPr>
        <w:rPr>
          <w:rFonts w:ascii="Arial" w:hAnsi="Arial" w:cs="Arial"/>
        </w:rPr>
      </w:pPr>
    </w:p>
    <w:p w14:paraId="58D59A25" w14:textId="77777777" w:rsidR="00667963" w:rsidRPr="00824DE7" w:rsidRDefault="00667963" w:rsidP="00667963">
      <w:pPr>
        <w:rPr>
          <w:rFonts w:ascii="Arial" w:hAnsi="Arial" w:cs="Arial"/>
        </w:rPr>
      </w:pPr>
    </w:p>
    <w:p w14:paraId="158768F7" w14:textId="77777777" w:rsidR="00667963" w:rsidRPr="00824DE7" w:rsidRDefault="00667963" w:rsidP="00667963">
      <w:pPr>
        <w:ind w:left="851" w:hanging="851"/>
        <w:rPr>
          <w:rFonts w:ascii="Arial" w:hAnsi="Arial" w:cs="Arial"/>
        </w:rPr>
      </w:pPr>
      <w:r w:rsidRPr="00824DE7">
        <w:rPr>
          <w:rFonts w:ascii="Arial" w:hAnsi="Arial" w:cs="Arial"/>
        </w:rPr>
        <w:t xml:space="preserve">6.37.2  </w:t>
      </w:r>
      <w:r w:rsidRPr="00C61853">
        <w:rPr>
          <w:rFonts w:ascii="Arial" w:hAnsi="Arial" w:cs="Arial"/>
          <w:b/>
          <w:bCs/>
        </w:rPr>
        <w:t>Generators</w:t>
      </w:r>
      <w:r w:rsidRPr="00824DE7">
        <w:rPr>
          <w:rFonts w:ascii="Arial" w:hAnsi="Arial" w:cs="Arial"/>
        </w:rPr>
        <w:t xml:space="preserve"> that first sign a new </w:t>
      </w:r>
      <w:r w:rsidRPr="00C61853">
        <w:rPr>
          <w:rFonts w:ascii="Arial" w:hAnsi="Arial" w:cs="Arial"/>
          <w:b/>
          <w:bCs/>
        </w:rPr>
        <w:t>Bilateral Agreement</w:t>
      </w:r>
      <w:r w:rsidRPr="00824DE7">
        <w:rPr>
          <w:rFonts w:ascii="Arial" w:hAnsi="Arial" w:cs="Arial"/>
        </w:rPr>
        <w:t xml:space="preserve"> with </w:t>
      </w:r>
      <w:r w:rsidRPr="00C61853">
        <w:rPr>
          <w:rFonts w:ascii="Arial" w:hAnsi="Arial" w:cs="Arial"/>
          <w:b/>
          <w:bCs/>
        </w:rPr>
        <w:t>The Company</w:t>
      </w:r>
      <w:r w:rsidRPr="00824DE7">
        <w:rPr>
          <w:rFonts w:ascii="Arial" w:hAnsi="Arial" w:cs="Arial"/>
        </w:rPr>
        <w:t xml:space="preserve"> after the date of implementation of </w:t>
      </w:r>
      <w:r w:rsidRPr="00332039">
        <w:rPr>
          <w:rFonts w:ascii="Arial" w:hAnsi="Arial" w:cs="Arial"/>
          <w:b/>
          <w:bCs/>
        </w:rPr>
        <w:t>Grid Code</w:t>
      </w:r>
      <w:r w:rsidRPr="00824DE7">
        <w:rPr>
          <w:rFonts w:ascii="Arial" w:hAnsi="Arial" w:cs="Arial"/>
        </w:rPr>
        <w:t xml:space="preserve"> GC0156, are not permitted to submit a claim</w:t>
      </w:r>
    </w:p>
    <w:p w14:paraId="06D29850" w14:textId="77777777" w:rsidR="00667963" w:rsidRPr="00824DE7" w:rsidRDefault="00667963" w:rsidP="00667963">
      <w:pPr>
        <w:rPr>
          <w:rFonts w:ascii="Arial" w:hAnsi="Arial" w:cs="Arial"/>
        </w:rPr>
      </w:pPr>
    </w:p>
    <w:p w14:paraId="5829DA9A" w14:textId="77777777" w:rsidR="00667963" w:rsidRPr="00824DE7" w:rsidRDefault="00667963" w:rsidP="00667963">
      <w:pPr>
        <w:ind w:left="851" w:hanging="851"/>
        <w:rPr>
          <w:rFonts w:ascii="Arial" w:hAnsi="Arial" w:cs="Arial"/>
        </w:rPr>
      </w:pPr>
      <w:r w:rsidRPr="00824DE7">
        <w:rPr>
          <w:rFonts w:ascii="Arial" w:hAnsi="Arial" w:cs="Arial"/>
        </w:rPr>
        <w:t xml:space="preserve">6.37.4 The claims submission month will initially be September in each year, save that claims shall not be possible in September 2023.  However, in 2026, the claims submission month will be December 2026, and this will be the last ever claims window.  From 31st December 2026, no more claims will be accepted.  </w:t>
      </w:r>
    </w:p>
    <w:p w14:paraId="58B41FDC" w14:textId="77777777" w:rsidR="00667963" w:rsidRPr="00824DE7" w:rsidRDefault="00667963" w:rsidP="00667963">
      <w:pPr>
        <w:ind w:left="851" w:hanging="851"/>
        <w:rPr>
          <w:rFonts w:ascii="Arial" w:hAnsi="Arial" w:cs="Arial"/>
        </w:rPr>
      </w:pPr>
    </w:p>
    <w:p w14:paraId="11371391" w14:textId="77777777" w:rsidR="00667963" w:rsidRPr="00824DE7" w:rsidRDefault="00667963" w:rsidP="00667963">
      <w:pPr>
        <w:ind w:left="851" w:hanging="851"/>
        <w:rPr>
          <w:rFonts w:ascii="Arial" w:hAnsi="Arial" w:cs="Arial"/>
        </w:rPr>
      </w:pPr>
      <w:r w:rsidRPr="00824DE7">
        <w:rPr>
          <w:rFonts w:ascii="Arial" w:hAnsi="Arial" w:cs="Arial"/>
        </w:rPr>
        <w:t xml:space="preserve">6.37.5 The claims assessment process will involve a case-by-case assessment of claims for capital expenditure incurred in complying with the new obligations, with accompanying evidence to demonstrate that the costs incurred were necessary, reasonable, efficiently-incurred, and proportionate.  </w:t>
      </w:r>
    </w:p>
    <w:p w14:paraId="08F65096" w14:textId="77777777" w:rsidR="00667963" w:rsidRPr="00824DE7" w:rsidRDefault="00667963" w:rsidP="00667963">
      <w:pPr>
        <w:ind w:left="851" w:hanging="851"/>
        <w:rPr>
          <w:rFonts w:ascii="Arial" w:hAnsi="Arial" w:cs="Arial"/>
        </w:rPr>
      </w:pPr>
    </w:p>
    <w:p w14:paraId="6C7E32BA" w14:textId="77777777" w:rsidR="00667963" w:rsidRPr="00824DE7" w:rsidRDefault="00667963" w:rsidP="00667963">
      <w:pPr>
        <w:ind w:left="851" w:hanging="851"/>
        <w:rPr>
          <w:rFonts w:ascii="Arial" w:hAnsi="Arial" w:cs="Arial"/>
        </w:rPr>
      </w:pPr>
      <w:r w:rsidRPr="00824DE7">
        <w:rPr>
          <w:rFonts w:ascii="Arial" w:hAnsi="Arial" w:cs="Arial"/>
        </w:rPr>
        <w:t xml:space="preserve">6.37.6 </w:t>
      </w:r>
      <w:r w:rsidRPr="00332039">
        <w:rPr>
          <w:rFonts w:ascii="Arial" w:hAnsi="Arial" w:cs="Arial"/>
          <w:b/>
          <w:bCs/>
        </w:rPr>
        <w:t>The Company</w:t>
      </w:r>
      <w:r w:rsidRPr="00824DE7">
        <w:rPr>
          <w:rFonts w:ascii="Arial" w:hAnsi="Arial" w:cs="Arial"/>
        </w:rPr>
        <w:t xml:space="preserve"> will recover the costs of successful claims via </w:t>
      </w:r>
      <w:r w:rsidRPr="00332039">
        <w:rPr>
          <w:rFonts w:ascii="Arial" w:hAnsi="Arial" w:cs="Arial"/>
          <w:b/>
          <w:bCs/>
        </w:rPr>
        <w:t>Balancing Services Use of System Charges.</w:t>
      </w:r>
    </w:p>
    <w:p w14:paraId="406CF82A" w14:textId="77777777" w:rsidR="00667963" w:rsidRPr="00824DE7" w:rsidRDefault="00667963" w:rsidP="00667963">
      <w:pPr>
        <w:ind w:left="851" w:hanging="851"/>
        <w:rPr>
          <w:rFonts w:ascii="Arial" w:hAnsi="Arial" w:cs="Arial"/>
        </w:rPr>
      </w:pPr>
    </w:p>
    <w:p w14:paraId="2F7940FF" w14:textId="77777777" w:rsidR="00667963" w:rsidRPr="00824DE7" w:rsidRDefault="00667963" w:rsidP="00667963">
      <w:pPr>
        <w:ind w:left="851" w:hanging="851"/>
        <w:rPr>
          <w:rFonts w:ascii="Arial" w:hAnsi="Arial" w:cs="Arial"/>
        </w:rPr>
      </w:pPr>
      <w:r w:rsidRPr="00824DE7">
        <w:rPr>
          <w:rFonts w:ascii="Arial" w:hAnsi="Arial" w:cs="Arial"/>
        </w:rPr>
        <w:t xml:space="preserve">6.37.7  When a claim is approved, </w:t>
      </w:r>
      <w:r w:rsidRPr="00C9465E">
        <w:rPr>
          <w:rFonts w:ascii="Arial" w:hAnsi="Arial" w:cs="Arial"/>
          <w:b/>
          <w:bCs/>
        </w:rPr>
        <w:t>The Company</w:t>
      </w:r>
      <w:r w:rsidRPr="00824DE7">
        <w:rPr>
          <w:rFonts w:ascii="Arial" w:hAnsi="Arial" w:cs="Arial"/>
        </w:rPr>
        <w:t xml:space="preserve"> will pay the claim over the following 12 month period that begins in April the year after the submission of the claim, in 12 equal monthly amounts.  If a claim is approved after April in the calendar year after the submission of the claim, payment of the claim will be made in equal monthly amounts over the months remaining to the following March, inclusive.   </w:t>
      </w:r>
    </w:p>
    <w:p w14:paraId="59BF3307" w14:textId="77777777" w:rsidR="00667963" w:rsidRPr="00824DE7" w:rsidRDefault="00667963" w:rsidP="00667963">
      <w:pPr>
        <w:rPr>
          <w:rFonts w:ascii="Arial" w:hAnsi="Arial" w:cs="Arial"/>
        </w:rPr>
      </w:pPr>
    </w:p>
    <w:p w14:paraId="17157CD2" w14:textId="77777777" w:rsidR="00667963" w:rsidRPr="003F562A" w:rsidRDefault="03DD89F4" w:rsidP="00667963">
      <w:pPr>
        <w:ind w:left="851" w:hanging="851"/>
        <w:rPr>
          <w:rFonts w:ascii="Arial" w:hAnsi="Arial" w:cs="Arial"/>
        </w:rPr>
      </w:pPr>
      <w:r w:rsidRPr="57F2BD47">
        <w:rPr>
          <w:rFonts w:ascii="Arial" w:hAnsi="Arial" w:cs="Arial"/>
        </w:rPr>
        <w:t xml:space="preserve">6.37.8  Each claimant shall use reasonable endeavours, exercising </w:t>
      </w:r>
      <w:r w:rsidRPr="57F2BD47">
        <w:rPr>
          <w:rFonts w:ascii="Arial" w:hAnsi="Arial" w:cs="Arial"/>
          <w:b/>
          <w:bCs/>
        </w:rPr>
        <w:t>Good Industry Practice</w:t>
      </w:r>
      <w:r w:rsidRPr="57F2BD47">
        <w:rPr>
          <w:rFonts w:ascii="Arial" w:hAnsi="Arial" w:cs="Arial"/>
        </w:rPr>
        <w:t xml:space="preserve">, to identify if compliance with the GC0156 </w:t>
      </w:r>
      <w:r w:rsidRPr="57F2BD47">
        <w:rPr>
          <w:rFonts w:ascii="Arial" w:hAnsi="Arial" w:cs="Arial"/>
          <w:b/>
          <w:bCs/>
        </w:rPr>
        <w:t>Grid Code</w:t>
      </w:r>
      <w:r w:rsidRPr="57F2BD47">
        <w:rPr>
          <w:rFonts w:ascii="Arial" w:hAnsi="Arial" w:cs="Arial"/>
        </w:rPr>
        <w:t xml:space="preserve"> requirements could be achieved at a materially lower cost by meeting a lesser technical requirement (such as by providing resilience at their asset for fewer than 72 hours) and if so, then they shall advise </w:t>
      </w:r>
      <w:r w:rsidRPr="57F2BD47">
        <w:rPr>
          <w:rFonts w:ascii="Arial" w:hAnsi="Arial" w:cs="Arial"/>
          <w:b/>
          <w:bCs/>
        </w:rPr>
        <w:lastRenderedPageBreak/>
        <w:t>The Company</w:t>
      </w:r>
      <w:r w:rsidRPr="57F2BD47">
        <w:rPr>
          <w:rFonts w:ascii="Arial" w:hAnsi="Arial" w:cs="Arial"/>
        </w:rPr>
        <w:t xml:space="preserve"> accordingly and liaise with </w:t>
      </w:r>
      <w:r w:rsidRPr="57F2BD47">
        <w:rPr>
          <w:rFonts w:ascii="Arial" w:hAnsi="Arial" w:cs="Arial"/>
          <w:b/>
          <w:bCs/>
        </w:rPr>
        <w:t>The Company</w:t>
      </w:r>
      <w:r w:rsidRPr="57F2BD47">
        <w:rPr>
          <w:rFonts w:ascii="Arial" w:hAnsi="Arial" w:cs="Arial"/>
        </w:rPr>
        <w:t xml:space="preserve"> about possible solutions associated with a request to </w:t>
      </w:r>
      <w:r w:rsidRPr="57F2BD47">
        <w:rPr>
          <w:rFonts w:ascii="Arial" w:hAnsi="Arial" w:cs="Arial"/>
          <w:b/>
          <w:bCs/>
        </w:rPr>
        <w:t>The Authority</w:t>
      </w:r>
      <w:r w:rsidRPr="57F2BD47">
        <w:rPr>
          <w:rFonts w:ascii="Arial" w:hAnsi="Arial" w:cs="Arial"/>
        </w:rPr>
        <w:t xml:space="preserve"> for a derogation against the </w:t>
      </w:r>
      <w:r w:rsidRPr="57F2BD47">
        <w:rPr>
          <w:rFonts w:ascii="Arial" w:hAnsi="Arial" w:cs="Arial"/>
          <w:b/>
          <w:bCs/>
        </w:rPr>
        <w:t>Grid Code</w:t>
      </w:r>
      <w:r w:rsidRPr="57F2BD47">
        <w:rPr>
          <w:rFonts w:ascii="Arial" w:hAnsi="Arial" w:cs="Arial"/>
        </w:rPr>
        <w:t xml:space="preserve"> to the lesser level of resilience.  If appropriate, </w:t>
      </w:r>
      <w:r w:rsidRPr="57F2BD47">
        <w:rPr>
          <w:rFonts w:ascii="Arial" w:hAnsi="Arial" w:cs="Arial"/>
          <w:b/>
          <w:bCs/>
        </w:rPr>
        <w:t>The Company</w:t>
      </w:r>
      <w:r w:rsidRPr="57F2BD47">
        <w:rPr>
          <w:rFonts w:ascii="Arial" w:hAnsi="Arial" w:cs="Arial"/>
        </w:rPr>
        <w:t xml:space="preserve"> shall seek a derogation from </w:t>
      </w:r>
      <w:r w:rsidRPr="57F2BD47">
        <w:rPr>
          <w:rFonts w:ascii="Arial" w:hAnsi="Arial" w:cs="Arial"/>
          <w:b/>
          <w:bCs/>
        </w:rPr>
        <w:t>The Authority</w:t>
      </w:r>
      <w:r w:rsidRPr="57F2BD47">
        <w:rPr>
          <w:rFonts w:ascii="Arial" w:hAnsi="Arial" w:cs="Arial"/>
        </w:rPr>
        <w:t xml:space="preserve"> on that basis. If the derogation request has been denied, or has not been granted by 1st December 2026, then a claim can be submitted before 31st December 2026 for assessment by </w:t>
      </w:r>
      <w:r w:rsidRPr="57F2BD47">
        <w:rPr>
          <w:rFonts w:ascii="Arial" w:hAnsi="Arial" w:cs="Arial"/>
          <w:b/>
          <w:bCs/>
        </w:rPr>
        <w:t>The Company</w:t>
      </w:r>
      <w:r w:rsidRPr="57F2BD47">
        <w:rPr>
          <w:rFonts w:ascii="Arial" w:hAnsi="Arial" w:cs="Arial"/>
        </w:rPr>
        <w:t xml:space="preserve"> as per </w:t>
      </w:r>
      <w:r w:rsidRPr="003F562A">
        <w:rPr>
          <w:rFonts w:ascii="Arial" w:hAnsi="Arial" w:cs="Arial"/>
        </w:rPr>
        <w:t xml:space="preserve">this section 6.37.  </w:t>
      </w:r>
    </w:p>
    <w:p w14:paraId="64F0F8DC" w14:textId="3A94422D" w:rsidR="00667963" w:rsidRPr="003F562A" w:rsidRDefault="00667963" w:rsidP="57F2BD47">
      <w:pPr>
        <w:widowControl/>
        <w:ind w:left="851" w:hanging="851"/>
        <w:rPr>
          <w:rFonts w:ascii="Arial" w:hAnsi="Arial" w:cs="Arial"/>
        </w:rPr>
      </w:pPr>
    </w:p>
    <w:p w14:paraId="31CF412C" w14:textId="4239D890" w:rsidR="00667963" w:rsidRPr="003F562A" w:rsidRDefault="0D707041" w:rsidP="0042186A">
      <w:pPr>
        <w:pStyle w:val="Heading3"/>
        <w:widowControl/>
        <w:numPr>
          <w:ilvl w:val="0"/>
          <w:numId w:val="0"/>
        </w:numPr>
        <w:tabs>
          <w:tab w:val="num" w:pos="0"/>
        </w:tabs>
        <w:ind w:left="567" w:hanging="567"/>
        <w:jc w:val="both"/>
        <w:rPr>
          <w:b w:val="0"/>
          <w:bCs w:val="0"/>
        </w:rPr>
      </w:pPr>
      <w:r w:rsidRPr="003F562A">
        <w:t xml:space="preserve">6.38 </w:t>
      </w:r>
      <w:r w:rsidR="003F562A">
        <w:tab/>
      </w:r>
      <w:r w:rsidRPr="003F562A">
        <w:t xml:space="preserve">Directions related to national security </w:t>
      </w:r>
    </w:p>
    <w:p w14:paraId="40F2949D" w14:textId="0DBC388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6.38.1 The </w:t>
      </w:r>
      <w:r w:rsidRPr="003F562A">
        <w:t>Secretary of State</w:t>
      </w:r>
      <w:r w:rsidRPr="003F562A">
        <w:rPr>
          <w:b w:val="0"/>
          <w:bCs w:val="0"/>
        </w:rPr>
        <w:t xml:space="preserve"> may issue a direction to </w:t>
      </w:r>
      <w:r w:rsidRPr="003F562A">
        <w:t xml:space="preserve">The Company </w:t>
      </w:r>
      <w:proofErr w:type="spellStart"/>
      <w:r w:rsidRPr="003F562A">
        <w:rPr>
          <w:b w:val="0"/>
          <w:bCs w:val="0"/>
        </w:rPr>
        <w:t>as</w:t>
      </w:r>
      <w:proofErr w:type="spellEnd"/>
      <w:r w:rsidRPr="003F562A">
        <w:rPr>
          <w:b w:val="0"/>
          <w:bCs w:val="0"/>
        </w:rPr>
        <w:t xml:space="preserve"> referred to in condition B4 of </w:t>
      </w:r>
      <w:r w:rsidRPr="003F562A">
        <w:t xml:space="preserve">The Company’s ESO Licence </w:t>
      </w:r>
      <w:r w:rsidRPr="003F562A">
        <w:rPr>
          <w:b w:val="0"/>
          <w:bCs w:val="0"/>
        </w:rPr>
        <w:t xml:space="preserve">where in the opinion of the </w:t>
      </w:r>
      <w:r w:rsidRPr="003F562A">
        <w:t xml:space="preserve">Secretary of State </w:t>
      </w:r>
      <w:r w:rsidRPr="003F562A">
        <w:rPr>
          <w:b w:val="0"/>
          <w:bCs w:val="0"/>
        </w:rPr>
        <w:t>there is a risk relating to national security that may detrimentally impact the resilience, safety or security of the energy system, or the continuity of essential services, and it is in the interest of national security that a direction should be issued to The Company.</w:t>
      </w:r>
    </w:p>
    <w:p w14:paraId="620B11DF" w14:textId="08033A0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6.38.2 </w:t>
      </w:r>
      <w:r w:rsidRPr="003F562A">
        <w:t>The Company</w:t>
      </w:r>
      <w:r w:rsidRPr="003F562A">
        <w:rPr>
          <w:b w:val="0"/>
          <w:bCs w:val="0"/>
        </w:rPr>
        <w:t xml:space="preserve"> must comply with any such direction that has been issued by the </w:t>
      </w:r>
      <w:r w:rsidRPr="003F562A">
        <w:t xml:space="preserve">Secretary of State. Users </w:t>
      </w:r>
      <w:r w:rsidRPr="003F562A">
        <w:rPr>
          <w:b w:val="0"/>
          <w:bCs w:val="0"/>
        </w:rPr>
        <w:t xml:space="preserve">should note that </w:t>
      </w:r>
      <w:r w:rsidRPr="003F562A">
        <w:t>The Company</w:t>
      </w:r>
      <w:r w:rsidRPr="003F562A">
        <w:rPr>
          <w:b w:val="0"/>
          <w:bCs w:val="0"/>
        </w:rPr>
        <w:t xml:space="preserve"> is not required to comply with any other obligation in the </w:t>
      </w:r>
      <w:r w:rsidRPr="003F562A">
        <w:t>ESO licence</w:t>
      </w:r>
      <w:r w:rsidRPr="003F562A">
        <w:rPr>
          <w:b w:val="0"/>
          <w:bCs w:val="0"/>
        </w:rPr>
        <w:t xml:space="preserve">, where and to the extent that compliance with that obligation would be inconsistent with the requirement to comply with such a direction, for the period set out in the direction. This includes the requirement set out in condition E3 of </w:t>
      </w:r>
      <w:r w:rsidRPr="003F562A">
        <w:t xml:space="preserve">The Company’s ESO licence </w:t>
      </w:r>
      <w:r w:rsidRPr="003F562A">
        <w:rPr>
          <w:b w:val="0"/>
          <w:bCs w:val="0"/>
        </w:rPr>
        <w:t xml:space="preserve">to comply with this </w:t>
      </w:r>
      <w:r w:rsidRPr="003F562A">
        <w:t xml:space="preserve">Grid Code. </w:t>
      </w:r>
    </w:p>
    <w:p w14:paraId="4E2C6ED0" w14:textId="164AA316"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6.38.3 </w:t>
      </w:r>
      <w:r w:rsidRPr="003F562A">
        <w:t>The Company</w:t>
      </w:r>
      <w:r w:rsidRPr="003F562A">
        <w:rPr>
          <w:b w:val="0"/>
          <w:bCs w:val="0"/>
        </w:rPr>
        <w:t xml:space="preserve"> is required under condition B4 of its </w:t>
      </w:r>
      <w:r w:rsidRPr="003F562A">
        <w:t xml:space="preserve">ESO Licence </w:t>
      </w:r>
      <w:r w:rsidRPr="003F562A">
        <w:rPr>
          <w:b w:val="0"/>
          <w:bCs w:val="0"/>
        </w:rPr>
        <w:t xml:space="preserve">to inform the </w:t>
      </w:r>
      <w:r w:rsidRPr="003F562A">
        <w:t xml:space="preserve">Secretary of State </w:t>
      </w:r>
      <w:r w:rsidRPr="003F562A">
        <w:rPr>
          <w:b w:val="0"/>
          <w:bCs w:val="0"/>
        </w:rPr>
        <w:t xml:space="preserve">of any conflict with the obligations as identified in 6.38.2 as soon as reasonably practicable after the conflict is identified. </w:t>
      </w:r>
      <w:r w:rsidRPr="003F562A">
        <w:t xml:space="preserve">The Company </w:t>
      </w:r>
      <w:r w:rsidRPr="003F562A">
        <w:rPr>
          <w:b w:val="0"/>
          <w:bCs w:val="0"/>
        </w:rPr>
        <w:t xml:space="preserve">will include in such a notice, details of any identified impact or non-compliance that will be caused or will be likely to be caused to </w:t>
      </w:r>
      <w:r w:rsidRPr="003F562A">
        <w:t>Users</w:t>
      </w:r>
      <w:r w:rsidRPr="003F562A">
        <w:rPr>
          <w:b w:val="0"/>
          <w:bCs w:val="0"/>
        </w:rPr>
        <w:t xml:space="preserve">, and in such a case will also seek clarification of whether this can be shared with the affected </w:t>
      </w:r>
      <w:r w:rsidRPr="003F562A">
        <w:t>User</w:t>
      </w:r>
      <w:r w:rsidRPr="003F562A">
        <w:rPr>
          <w:b w:val="0"/>
          <w:bCs w:val="0"/>
        </w:rPr>
        <w:t xml:space="preserve">. </w:t>
      </w:r>
    </w:p>
    <w:p w14:paraId="5E0F977B" w14:textId="465B902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6.38.4 Where reasonably practicable and subject to the agreement of the </w:t>
      </w:r>
      <w:r w:rsidRPr="003F562A">
        <w:t>Secretary of State</w:t>
      </w:r>
      <w:r w:rsidRPr="003F562A">
        <w:rPr>
          <w:b w:val="0"/>
          <w:bCs w:val="0"/>
        </w:rPr>
        <w:t xml:space="preserve"> to share any such specific details, </w:t>
      </w:r>
      <w:r w:rsidRPr="003F562A">
        <w:t xml:space="preserve">The Company </w:t>
      </w:r>
      <w:r w:rsidRPr="003F562A">
        <w:rPr>
          <w:b w:val="0"/>
          <w:bCs w:val="0"/>
        </w:rPr>
        <w:t xml:space="preserve">will inform affected </w:t>
      </w:r>
      <w:r w:rsidRPr="003F562A">
        <w:t xml:space="preserve">Users </w:t>
      </w:r>
      <w:r w:rsidRPr="003F562A">
        <w:rPr>
          <w:b w:val="0"/>
          <w:bCs w:val="0"/>
        </w:rPr>
        <w:t xml:space="preserve">as identified in 6.38.3 of what actions </w:t>
      </w:r>
      <w:r w:rsidRPr="003F562A">
        <w:t xml:space="preserve">The Company </w:t>
      </w:r>
      <w:r w:rsidRPr="003F562A">
        <w:rPr>
          <w:b w:val="0"/>
          <w:bCs w:val="0"/>
        </w:rPr>
        <w:t xml:space="preserve">will or has taken, or not taken, to comply with a direction or amended direction (including when such a direction is revoked) and what identified impact or non-compliance this will or is likely to cause to the </w:t>
      </w:r>
      <w:r w:rsidRPr="003F562A">
        <w:t xml:space="preserve">User. </w:t>
      </w:r>
    </w:p>
    <w:p w14:paraId="401666DA" w14:textId="42D89BAB"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6.38.5 </w:t>
      </w:r>
      <w:r w:rsidRPr="003F562A">
        <w:t xml:space="preserve">The Company's </w:t>
      </w:r>
      <w:r w:rsidRPr="003F562A">
        <w:rPr>
          <w:b w:val="0"/>
          <w:bCs w:val="0"/>
        </w:rPr>
        <w:t xml:space="preserve">obligations under this code and any contracts made under this code shall be suspended without liability where and to the extent that compliance with any such obligation would be inconsistent with the requirement upon </w:t>
      </w:r>
      <w:r w:rsidRPr="003F562A">
        <w:t xml:space="preserve">The Company </w:t>
      </w:r>
      <w:r w:rsidRPr="003F562A">
        <w:rPr>
          <w:b w:val="0"/>
          <w:bCs w:val="0"/>
        </w:rPr>
        <w:t xml:space="preserve">to comply with a direction. </w:t>
      </w:r>
    </w:p>
    <w:p w14:paraId="5AAF77EA" w14:textId="628EF701"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6.38.6 A </w:t>
      </w:r>
      <w:r w:rsidRPr="003F562A">
        <w:t xml:space="preserve">User's </w:t>
      </w:r>
      <w:r w:rsidRPr="003F562A">
        <w:rPr>
          <w:b w:val="0"/>
          <w:bCs w:val="0"/>
        </w:rPr>
        <w:t xml:space="preserve">obligations under this code and any contracts made under this code shall be suspended without liability where and to the extent that the </w:t>
      </w:r>
      <w:r w:rsidRPr="003F562A">
        <w:rPr>
          <w:b w:val="0"/>
          <w:bCs w:val="0"/>
        </w:rPr>
        <w:lastRenderedPageBreak/>
        <w:t xml:space="preserve">User is unable to comply with any such obligation as a result of any action taken, or not taken, by </w:t>
      </w:r>
      <w:r w:rsidRPr="003F562A">
        <w:t xml:space="preserve">The Company </w:t>
      </w:r>
      <w:r w:rsidRPr="003F562A">
        <w:rPr>
          <w:b w:val="0"/>
          <w:bCs w:val="0"/>
        </w:rPr>
        <w:t xml:space="preserve">to comply with a direction. </w:t>
      </w:r>
    </w:p>
    <w:p w14:paraId="09B12519" w14:textId="4555DE6E"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6.38.7 The </w:t>
      </w:r>
      <w:r w:rsidRPr="003F562A">
        <w:t xml:space="preserve">Secretary of State </w:t>
      </w:r>
      <w:r w:rsidRPr="003F562A">
        <w:rPr>
          <w:b w:val="0"/>
          <w:bCs w:val="0"/>
        </w:rPr>
        <w:t xml:space="preserve">may at any time amend or revoke any direction issued to </w:t>
      </w:r>
      <w:r w:rsidRPr="003F562A">
        <w:t xml:space="preserve">The Company </w:t>
      </w:r>
      <w:proofErr w:type="spellStart"/>
      <w:r w:rsidRPr="003F562A">
        <w:rPr>
          <w:b w:val="0"/>
          <w:bCs w:val="0"/>
        </w:rPr>
        <w:t>as</w:t>
      </w:r>
      <w:proofErr w:type="spellEnd"/>
      <w:r w:rsidRPr="003F562A">
        <w:rPr>
          <w:b w:val="0"/>
          <w:bCs w:val="0"/>
        </w:rPr>
        <w:t xml:space="preserve"> referred to in condition B4 of </w:t>
      </w:r>
      <w:r w:rsidRPr="003F562A">
        <w:t xml:space="preserve">The Company’s ESO Licence. </w:t>
      </w:r>
    </w:p>
    <w:p w14:paraId="086FAD09" w14:textId="080F4462"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6.38.8   Each </w:t>
      </w:r>
      <w:r w:rsidRPr="003F562A">
        <w:t xml:space="preserve">Existing CUSC Contract </w:t>
      </w:r>
      <w:r w:rsidRPr="003F562A">
        <w:rPr>
          <w:b w:val="0"/>
          <w:bCs w:val="0"/>
        </w:rPr>
        <w:t xml:space="preserve">shall be read and construed, with effect from the date on which </w:t>
      </w:r>
      <w:r w:rsidRPr="003F562A">
        <w:t xml:space="preserve">The Company </w:t>
      </w:r>
      <w:r w:rsidRPr="003F562A">
        <w:rPr>
          <w:b w:val="0"/>
          <w:bCs w:val="0"/>
        </w:rPr>
        <w:t xml:space="preserve">was designated as the </w:t>
      </w:r>
      <w:r w:rsidRPr="003F562A">
        <w:t>ISOP</w:t>
      </w:r>
      <w:r w:rsidRPr="003F562A">
        <w:rPr>
          <w:b w:val="0"/>
          <w:bCs w:val="0"/>
        </w:rPr>
        <w:t xml:space="preserve">, as if the defined terms within it, and the effect of those defined terms, had been amended in accordance with the changes to its corresponding proforma exhibit to the </w:t>
      </w:r>
      <w:r w:rsidRPr="003F562A">
        <w:t>CUSC</w:t>
      </w:r>
      <w:r w:rsidRPr="003F562A">
        <w:rPr>
          <w:b w:val="0"/>
          <w:bCs w:val="0"/>
        </w:rPr>
        <w:t xml:space="preserve">. Each </w:t>
      </w:r>
      <w:r w:rsidRPr="003F562A">
        <w:t xml:space="preserve">User </w:t>
      </w:r>
      <w:r w:rsidRPr="003F562A">
        <w:rPr>
          <w:b w:val="0"/>
          <w:bCs w:val="0"/>
        </w:rPr>
        <w:t xml:space="preserve">acknowledges and agrees that the provisions of this paragraph shall apply notwithstanding the provisions in the </w:t>
      </w:r>
      <w:r w:rsidRPr="003F562A">
        <w:t xml:space="preserve">Existing CUSC Contract </w:t>
      </w:r>
      <w:r w:rsidRPr="003F562A">
        <w:rPr>
          <w:b w:val="0"/>
          <w:bCs w:val="0"/>
        </w:rPr>
        <w:t xml:space="preserve">as to variation of those agreements. </w:t>
      </w:r>
    </w:p>
    <w:p w14:paraId="7B21AC08" w14:textId="1B946C6C" w:rsidR="00667963" w:rsidRPr="003F562A" w:rsidRDefault="0D707041" w:rsidP="57F2BD47">
      <w:pPr>
        <w:pStyle w:val="Heading3"/>
        <w:widowControl/>
        <w:numPr>
          <w:ilvl w:val="0"/>
          <w:numId w:val="0"/>
        </w:numPr>
        <w:tabs>
          <w:tab w:val="num" w:pos="851"/>
        </w:tabs>
        <w:ind w:left="851" w:hanging="851"/>
        <w:jc w:val="both"/>
      </w:pPr>
      <w:r w:rsidRPr="003F562A">
        <w:rPr>
          <w:b w:val="0"/>
          <w:bCs w:val="0"/>
        </w:rPr>
        <w:t xml:space="preserve">6.38.9   The term </w:t>
      </w:r>
      <w:r w:rsidRPr="003F562A">
        <w:t>“Existing CUSC Contract”</w:t>
      </w:r>
      <w:r w:rsidRPr="003F562A">
        <w:rPr>
          <w:b w:val="0"/>
          <w:bCs w:val="0"/>
        </w:rPr>
        <w:t xml:space="preserve"> means any one or more, as applicable for a particular </w:t>
      </w:r>
      <w:r w:rsidRPr="003F562A">
        <w:t>User</w:t>
      </w:r>
      <w:r w:rsidRPr="003F562A">
        <w:rPr>
          <w:b w:val="0"/>
          <w:bCs w:val="0"/>
        </w:rPr>
        <w:t xml:space="preserve">, of those contracts made under the CUSC and including but not limited to a </w:t>
      </w:r>
      <w:r w:rsidRPr="003F562A">
        <w:t xml:space="preserve">Bilateral Connection Agreement, Bilateral Embedded Generation Agreement, Construction Agreement, Mandatory Services Agreement, Use of System Supply Confirmation Notice </w:t>
      </w:r>
      <w:r w:rsidRPr="003F562A">
        <w:rPr>
          <w:b w:val="0"/>
          <w:bCs w:val="0"/>
        </w:rPr>
        <w:t>and</w:t>
      </w:r>
      <w:r w:rsidRPr="003F562A">
        <w:t xml:space="preserve"> Use of System Interconnector Confirmation Notice. </w:t>
      </w:r>
    </w:p>
    <w:p w14:paraId="1E1CA50A" w14:textId="1606179F" w:rsidR="00667963" w:rsidRDefault="0D707041" w:rsidP="0042186A">
      <w:pPr>
        <w:pStyle w:val="Heading3"/>
        <w:widowControl/>
        <w:numPr>
          <w:ilvl w:val="0"/>
          <w:numId w:val="0"/>
        </w:numPr>
        <w:tabs>
          <w:tab w:val="num" w:pos="0"/>
        </w:tabs>
        <w:ind w:left="567" w:hanging="567"/>
        <w:jc w:val="both"/>
      </w:pPr>
      <w:r w:rsidRPr="005B7449">
        <w:t xml:space="preserve">6.39 Advisory and Information Requests </w:t>
      </w:r>
    </w:p>
    <w:p w14:paraId="51F88D1C" w14:textId="4035DB10"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6.39.1 </w:t>
      </w:r>
      <w:r w:rsidR="003F562A">
        <w:rPr>
          <w:b w:val="0"/>
          <w:bCs w:val="0"/>
        </w:rPr>
        <w:tab/>
      </w:r>
      <w:r w:rsidRPr="005B7449">
        <w:t xml:space="preserve">The Company </w:t>
      </w:r>
      <w:r w:rsidRPr="57F2BD47">
        <w:rPr>
          <w:b w:val="0"/>
          <w:bCs w:val="0"/>
        </w:rPr>
        <w:t xml:space="preserve">is required to provide advice, </w:t>
      </w:r>
      <w:proofErr w:type="gramStart"/>
      <w:r w:rsidRPr="57F2BD47">
        <w:rPr>
          <w:b w:val="0"/>
          <w:bCs w:val="0"/>
        </w:rPr>
        <w:t>analysis</w:t>
      </w:r>
      <w:proofErr w:type="gramEnd"/>
      <w:r w:rsidRPr="57F2BD47">
        <w:rPr>
          <w:b w:val="0"/>
          <w:bCs w:val="0"/>
        </w:rPr>
        <w:t xml:space="preserve"> or information to the </w:t>
      </w:r>
      <w:r w:rsidRPr="005B7449">
        <w:t>Authority</w:t>
      </w:r>
      <w:r w:rsidRPr="57F2BD47">
        <w:rPr>
          <w:b w:val="0"/>
          <w:bCs w:val="0"/>
        </w:rPr>
        <w:t xml:space="preserve"> or to a </w:t>
      </w:r>
      <w:r w:rsidRPr="005B7449">
        <w:t xml:space="preserve">Minister of the Crown </w:t>
      </w:r>
      <w:r w:rsidRPr="57F2BD47">
        <w:rPr>
          <w:b w:val="0"/>
          <w:bCs w:val="0"/>
        </w:rPr>
        <w:t xml:space="preserve">when requested in accordance with section 171 of the Energy Act 2023 and condition D1 of the </w:t>
      </w:r>
      <w:r w:rsidRPr="005B7449">
        <w:t xml:space="preserve">ESO Licence </w:t>
      </w:r>
      <w:r w:rsidRPr="57F2BD47">
        <w:rPr>
          <w:b w:val="0"/>
          <w:bCs w:val="0"/>
        </w:rPr>
        <w:t xml:space="preserve">and </w:t>
      </w:r>
      <w:r w:rsidRPr="005B7449">
        <w:t>GSP Licence</w:t>
      </w:r>
      <w:r w:rsidRPr="57F2BD47">
        <w:rPr>
          <w:b w:val="0"/>
          <w:bCs w:val="0"/>
        </w:rPr>
        <w:t xml:space="preserve">. </w:t>
      </w:r>
    </w:p>
    <w:p w14:paraId="7081BCF3" w14:textId="6D21CAFA"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6.39.2 </w:t>
      </w:r>
      <w:r w:rsidR="003F562A">
        <w:rPr>
          <w:b w:val="0"/>
          <w:bCs w:val="0"/>
        </w:rPr>
        <w:tab/>
      </w:r>
      <w:r w:rsidRPr="005B7449">
        <w:t>The Company</w:t>
      </w:r>
      <w:r w:rsidRPr="57F2BD47">
        <w:rPr>
          <w:b w:val="0"/>
          <w:bCs w:val="0"/>
        </w:rPr>
        <w:t xml:space="preserve"> may by notice request from </w:t>
      </w:r>
      <w:r w:rsidRPr="005B7449">
        <w:t xml:space="preserve">Users </w:t>
      </w:r>
      <w:r w:rsidRPr="57F2BD47">
        <w:rPr>
          <w:b w:val="0"/>
          <w:bCs w:val="0"/>
        </w:rPr>
        <w:t xml:space="preserve">such information as it reasonably requires in connection with the exercise of any of its functions, in accordance with section 172 of the Energy Act 2023. It will do so by the issue of an </w:t>
      </w:r>
      <w:r w:rsidRPr="005B7449">
        <w:t>Information Request Notice</w:t>
      </w:r>
      <w:r w:rsidRPr="57F2BD47">
        <w:rPr>
          <w:b w:val="0"/>
          <w:bCs w:val="0"/>
        </w:rPr>
        <w:t xml:space="preserve">. The purposes of this may include to assist in the fulfilment of a request for advice, analysis or information as set out in 6.39.1. </w:t>
      </w:r>
    </w:p>
    <w:p w14:paraId="48D457D7" w14:textId="4474D4AD" w:rsidR="00667963"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6.39.3 </w:t>
      </w:r>
      <w:r w:rsidR="003F562A">
        <w:rPr>
          <w:b w:val="0"/>
          <w:bCs w:val="0"/>
        </w:rPr>
        <w:tab/>
      </w:r>
      <w:r w:rsidRPr="57F2BD47">
        <w:rPr>
          <w:b w:val="0"/>
          <w:bCs w:val="0"/>
        </w:rPr>
        <w:t xml:space="preserve">The Company is required by condition D2 of the </w:t>
      </w:r>
      <w:r w:rsidRPr="005B7449">
        <w:t xml:space="preserve">ESO Licence </w:t>
      </w:r>
      <w:r w:rsidRPr="57F2BD47">
        <w:rPr>
          <w:b w:val="0"/>
          <w:bCs w:val="0"/>
        </w:rPr>
        <w:t xml:space="preserve">and </w:t>
      </w:r>
      <w:r w:rsidRPr="005B7449">
        <w:t xml:space="preserve">GSP Licence </w:t>
      </w:r>
      <w:r w:rsidRPr="57F2BD47">
        <w:rPr>
          <w:b w:val="0"/>
          <w:bCs w:val="0"/>
        </w:rPr>
        <w:t xml:space="preserve">to prepare, submit for approval by the </w:t>
      </w:r>
      <w:r w:rsidRPr="005B7449">
        <w:t xml:space="preserve">Authority </w:t>
      </w:r>
      <w:r w:rsidRPr="57F2BD47">
        <w:rPr>
          <w:b w:val="0"/>
          <w:bCs w:val="0"/>
        </w:rPr>
        <w:t xml:space="preserve">and publish on its website once approved an </w:t>
      </w:r>
      <w:r w:rsidRPr="005B7449">
        <w:t xml:space="preserve">Information Request Statement </w:t>
      </w:r>
      <w:r w:rsidRPr="57F2BD47">
        <w:rPr>
          <w:b w:val="0"/>
          <w:bCs w:val="0"/>
        </w:rPr>
        <w:t xml:space="preserve">that sets out further detail on the process </w:t>
      </w:r>
      <w:r w:rsidRPr="005B7449">
        <w:t xml:space="preserve">The Company </w:t>
      </w:r>
      <w:r w:rsidRPr="57F2BD47">
        <w:rPr>
          <w:b w:val="0"/>
          <w:bCs w:val="0"/>
        </w:rPr>
        <w:t xml:space="preserve">expects to follow when requesting information from other parties. </w:t>
      </w:r>
    </w:p>
    <w:p w14:paraId="5B48916E" w14:textId="1C4A17D6" w:rsidR="00667963" w:rsidRPr="005B7449" w:rsidRDefault="00A1430C" w:rsidP="57F2BD47">
      <w:pPr>
        <w:pStyle w:val="Heading3"/>
        <w:widowControl/>
        <w:numPr>
          <w:ilvl w:val="0"/>
          <w:numId w:val="0"/>
        </w:numPr>
        <w:tabs>
          <w:tab w:val="num" w:pos="851"/>
        </w:tabs>
        <w:ind w:left="851" w:hanging="851"/>
        <w:jc w:val="both"/>
        <w:rPr>
          <w:b w:val="0"/>
          <w:bCs w:val="0"/>
        </w:rPr>
      </w:pPr>
      <w:r>
        <w:rPr>
          <w:b w:val="0"/>
          <w:bCs w:val="0"/>
        </w:rPr>
        <w:tab/>
      </w:r>
      <w:r w:rsidR="0D707041" w:rsidRPr="57F2BD47">
        <w:rPr>
          <w:b w:val="0"/>
          <w:bCs w:val="0"/>
        </w:rPr>
        <w:t xml:space="preserve">The </w:t>
      </w:r>
      <w:r w:rsidR="0D707041" w:rsidRPr="005B7449">
        <w:t>Information Request Statement</w:t>
      </w:r>
      <w:r w:rsidR="0D707041" w:rsidRPr="57F2BD47">
        <w:rPr>
          <w:b w:val="0"/>
          <w:bCs w:val="0"/>
        </w:rPr>
        <w:t xml:space="preserve"> must include, but need not be limited to, the following matters as set out in condition D2.5 of the </w:t>
      </w:r>
      <w:r w:rsidR="0D707041" w:rsidRPr="005B7449">
        <w:t xml:space="preserve">ESO Licence </w:t>
      </w:r>
      <w:r w:rsidR="0D707041" w:rsidRPr="57F2BD47">
        <w:rPr>
          <w:b w:val="0"/>
          <w:bCs w:val="0"/>
        </w:rPr>
        <w:t xml:space="preserve">and </w:t>
      </w:r>
      <w:r w:rsidR="0D707041" w:rsidRPr="005B7449">
        <w:t>GSP Licence</w:t>
      </w:r>
      <w:r w:rsidR="0D707041" w:rsidRPr="57F2BD47">
        <w:rPr>
          <w:b w:val="0"/>
          <w:bCs w:val="0"/>
        </w:rPr>
        <w:t xml:space="preserve">: </w:t>
      </w:r>
    </w:p>
    <w:p w14:paraId="6F85E2B8" w14:textId="31809DC3" w:rsidR="00667963" w:rsidRPr="005B7449" w:rsidRDefault="0D707041" w:rsidP="005B7449">
      <w:pPr>
        <w:pStyle w:val="Heading3"/>
        <w:widowControl/>
        <w:numPr>
          <w:ilvl w:val="0"/>
          <w:numId w:val="0"/>
        </w:numPr>
        <w:tabs>
          <w:tab w:val="num" w:pos="1418"/>
        </w:tabs>
        <w:ind w:left="1418" w:hanging="567"/>
        <w:jc w:val="both"/>
        <w:rPr>
          <w:b w:val="0"/>
          <w:bCs w:val="0"/>
        </w:rPr>
      </w:pPr>
      <w:r w:rsidRPr="57F2BD47">
        <w:rPr>
          <w:b w:val="0"/>
          <w:bCs w:val="0"/>
        </w:rPr>
        <w:t>(a)</w:t>
      </w:r>
      <w:r w:rsidR="00AA3906">
        <w:rPr>
          <w:b w:val="0"/>
          <w:bCs w:val="0"/>
        </w:rPr>
        <w:tab/>
      </w:r>
      <w:r w:rsidRPr="57F2BD47">
        <w:rPr>
          <w:b w:val="0"/>
          <w:bCs w:val="0"/>
        </w:rPr>
        <w:t xml:space="preserve">the process </w:t>
      </w:r>
      <w:r w:rsidRPr="005B7449">
        <w:t xml:space="preserve">The Company </w:t>
      </w:r>
      <w:r w:rsidRPr="57F2BD47">
        <w:rPr>
          <w:b w:val="0"/>
          <w:bCs w:val="0"/>
        </w:rPr>
        <w:t xml:space="preserve">expects to follow when issuing an </w:t>
      </w:r>
      <w:r w:rsidRPr="005B7449">
        <w:t>Information Request Notice</w:t>
      </w:r>
      <w:r w:rsidRPr="57F2BD47">
        <w:rPr>
          <w:b w:val="0"/>
          <w:bCs w:val="0"/>
        </w:rPr>
        <w:t xml:space="preserve">, including any further detail around </w:t>
      </w:r>
      <w:r w:rsidRPr="57F2BD47">
        <w:rPr>
          <w:b w:val="0"/>
          <w:bCs w:val="0"/>
        </w:rPr>
        <w:lastRenderedPageBreak/>
        <w:t xml:space="preserve">the expected engagement between </w:t>
      </w:r>
      <w:r w:rsidRPr="005B7449">
        <w:t xml:space="preserve">The Company </w:t>
      </w:r>
      <w:r w:rsidRPr="57F2BD47">
        <w:rPr>
          <w:b w:val="0"/>
          <w:bCs w:val="0"/>
        </w:rPr>
        <w:t xml:space="preserve">and recipient of an </w:t>
      </w:r>
      <w:r w:rsidRPr="005B7449">
        <w:t>Information Request Notice</w:t>
      </w:r>
      <w:r w:rsidRPr="57F2BD47">
        <w:rPr>
          <w:b w:val="0"/>
          <w:bCs w:val="0"/>
        </w:rPr>
        <w:t xml:space="preserve">; and </w:t>
      </w:r>
    </w:p>
    <w:p w14:paraId="3295246D" w14:textId="2E311743" w:rsidR="00667963" w:rsidRPr="005B7449" w:rsidRDefault="0D707041" w:rsidP="005B7449">
      <w:pPr>
        <w:pStyle w:val="Heading3"/>
        <w:widowControl/>
        <w:numPr>
          <w:ilvl w:val="0"/>
          <w:numId w:val="0"/>
        </w:numPr>
        <w:tabs>
          <w:tab w:val="num" w:pos="1418"/>
        </w:tabs>
        <w:ind w:left="1418" w:hanging="567"/>
        <w:jc w:val="both"/>
        <w:rPr>
          <w:b w:val="0"/>
          <w:bCs w:val="0"/>
        </w:rPr>
      </w:pPr>
      <w:r w:rsidRPr="57F2BD47">
        <w:rPr>
          <w:b w:val="0"/>
          <w:bCs w:val="0"/>
        </w:rPr>
        <w:t>(b)</w:t>
      </w:r>
      <w:r w:rsidR="00AA3906">
        <w:rPr>
          <w:b w:val="0"/>
          <w:bCs w:val="0"/>
        </w:rPr>
        <w:tab/>
      </w:r>
      <w:r w:rsidRPr="57F2BD47">
        <w:rPr>
          <w:b w:val="0"/>
          <w:bCs w:val="0"/>
        </w:rPr>
        <w:t xml:space="preserve">the details to be included in an </w:t>
      </w:r>
      <w:r w:rsidRPr="005B7449">
        <w:t xml:space="preserve">Information Request Notice </w:t>
      </w:r>
      <w:r w:rsidRPr="57F2BD47">
        <w:rPr>
          <w:b w:val="0"/>
          <w:bCs w:val="0"/>
        </w:rPr>
        <w:t xml:space="preserve">issued by </w:t>
      </w:r>
      <w:r w:rsidRPr="005B7449">
        <w:t>The Company</w:t>
      </w:r>
      <w:r w:rsidRPr="57F2BD47">
        <w:rPr>
          <w:b w:val="0"/>
          <w:bCs w:val="0"/>
        </w:rPr>
        <w:t xml:space="preserve">. </w:t>
      </w:r>
    </w:p>
    <w:p w14:paraId="2AFE0D62" w14:textId="2C562704"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6.39.4</w:t>
      </w:r>
      <w:r w:rsidR="00A31F69">
        <w:rPr>
          <w:b w:val="0"/>
          <w:bCs w:val="0"/>
        </w:rPr>
        <w:tab/>
      </w:r>
      <w:r w:rsidRPr="00A31F69">
        <w:rPr>
          <w:b w:val="0"/>
          <w:bCs w:val="0"/>
        </w:rPr>
        <w:t>A</w:t>
      </w:r>
      <w:r w:rsidRPr="005B7449">
        <w:t> User</w:t>
      </w:r>
      <w:r w:rsidRPr="57F2BD47">
        <w:rPr>
          <w:b w:val="0"/>
          <w:bCs w:val="0"/>
        </w:rPr>
        <w:t xml:space="preserve"> to whom a request is made under 6.39.2 must, so far as reasonably practicable, provide the requested information within such reasonable period, and in such reasonable form and manner, as may be specified in the </w:t>
      </w:r>
      <w:r w:rsidRPr="005B7449">
        <w:t>Information Request Notice</w:t>
      </w:r>
      <w:r w:rsidRPr="57F2BD47">
        <w:rPr>
          <w:b w:val="0"/>
          <w:bCs w:val="0"/>
        </w:rPr>
        <w:t xml:space="preserve">. </w:t>
      </w:r>
    </w:p>
    <w:p w14:paraId="7593B620" w14:textId="510FD46D" w:rsidR="00667963" w:rsidRPr="005B7449" w:rsidRDefault="0D707041" w:rsidP="57F2BD47">
      <w:pPr>
        <w:pStyle w:val="Heading3"/>
        <w:widowControl/>
        <w:numPr>
          <w:ilvl w:val="0"/>
          <w:numId w:val="0"/>
        </w:numPr>
        <w:tabs>
          <w:tab w:val="num" w:pos="851"/>
        </w:tabs>
        <w:ind w:left="851" w:hanging="851"/>
        <w:jc w:val="both"/>
        <w:rPr>
          <w:b w:val="0"/>
          <w:bCs w:val="0"/>
        </w:rPr>
      </w:pPr>
      <w:r w:rsidRPr="005B7449">
        <w:rPr>
          <w:b w:val="0"/>
          <w:bCs w:val="0"/>
        </w:rPr>
        <w:t xml:space="preserve">6.39.5 </w:t>
      </w:r>
      <w:r w:rsidR="003F562A">
        <w:rPr>
          <w:b w:val="0"/>
          <w:bCs w:val="0"/>
        </w:rPr>
        <w:tab/>
      </w:r>
      <w:r w:rsidRPr="57F2BD47">
        <w:t xml:space="preserve">The Company </w:t>
      </w:r>
      <w:r w:rsidRPr="005B7449">
        <w:rPr>
          <w:b w:val="0"/>
          <w:bCs w:val="0"/>
        </w:rPr>
        <w:t xml:space="preserve">must, unless the </w:t>
      </w:r>
      <w:r w:rsidRPr="57F2BD47">
        <w:t xml:space="preserve">Authority </w:t>
      </w:r>
      <w:r w:rsidRPr="005B7449">
        <w:rPr>
          <w:b w:val="0"/>
          <w:bCs w:val="0"/>
        </w:rPr>
        <w:t xml:space="preserve">otherwise consents, </w:t>
      </w:r>
      <w:r w:rsidRPr="57F2BD47">
        <w:rPr>
          <w:b w:val="0"/>
          <w:bCs w:val="0"/>
        </w:rPr>
        <w:t>maintain</w:t>
      </w:r>
      <w:r w:rsidRPr="005B7449">
        <w:rPr>
          <w:b w:val="0"/>
          <w:bCs w:val="0"/>
        </w:rPr>
        <w:t xml:space="preserve"> for a period of 6 years and provide to the </w:t>
      </w:r>
      <w:r w:rsidRPr="57F2BD47">
        <w:t xml:space="preserve">Authority </w:t>
      </w:r>
      <w:r w:rsidRPr="005B7449">
        <w:rPr>
          <w:b w:val="0"/>
          <w:bCs w:val="0"/>
        </w:rPr>
        <w:t xml:space="preserve">where </w:t>
      </w:r>
      <w:r w:rsidRPr="57F2BD47">
        <w:rPr>
          <w:b w:val="0"/>
          <w:bCs w:val="0"/>
        </w:rPr>
        <w:t xml:space="preserve">required a record of information requests as detailed in condition D2.12 of the </w:t>
      </w:r>
      <w:r w:rsidRPr="005B7449">
        <w:t xml:space="preserve">ESO Licence </w:t>
      </w:r>
      <w:r w:rsidRPr="57F2BD47">
        <w:rPr>
          <w:b w:val="0"/>
          <w:bCs w:val="0"/>
        </w:rPr>
        <w:t xml:space="preserve">and </w:t>
      </w:r>
      <w:r w:rsidRPr="005B7449">
        <w:t xml:space="preserve">GSP Licence </w:t>
      </w:r>
      <w:r w:rsidRPr="57F2BD47">
        <w:rPr>
          <w:b w:val="0"/>
          <w:bCs w:val="0"/>
        </w:rPr>
        <w:t xml:space="preserve">including </w:t>
      </w:r>
    </w:p>
    <w:p w14:paraId="5B6D08B9" w14:textId="2D5D0DD8" w:rsidR="00667963" w:rsidRDefault="0D707041" w:rsidP="003F562A">
      <w:pPr>
        <w:pStyle w:val="Heading3"/>
        <w:widowControl/>
        <w:numPr>
          <w:ilvl w:val="0"/>
          <w:numId w:val="0"/>
        </w:numPr>
        <w:tabs>
          <w:tab w:val="num" w:pos="1418"/>
        </w:tabs>
        <w:ind w:left="1418" w:hanging="567"/>
        <w:jc w:val="both"/>
        <w:rPr>
          <w:b w:val="0"/>
          <w:bCs w:val="0"/>
        </w:rPr>
      </w:pPr>
      <w:r w:rsidRPr="57F2BD47">
        <w:rPr>
          <w:b w:val="0"/>
          <w:bCs w:val="0"/>
        </w:rPr>
        <w:t>(a)</w:t>
      </w:r>
      <w:r w:rsidR="003F562A">
        <w:rPr>
          <w:b w:val="0"/>
          <w:bCs w:val="0"/>
        </w:rPr>
        <w:tab/>
      </w:r>
      <w:r w:rsidRPr="57F2BD47">
        <w:rPr>
          <w:b w:val="0"/>
          <w:bCs w:val="0"/>
        </w:rPr>
        <w:t xml:space="preserve">a copy of the </w:t>
      </w:r>
      <w:r w:rsidRPr="005B7449">
        <w:t>Information Request Notice</w:t>
      </w:r>
      <w:r w:rsidRPr="57F2BD47">
        <w:rPr>
          <w:b w:val="0"/>
          <w:bCs w:val="0"/>
        </w:rPr>
        <w:t xml:space="preserve">; </w:t>
      </w:r>
    </w:p>
    <w:p w14:paraId="456EA4A8" w14:textId="33DD3C9D" w:rsidR="00667963" w:rsidRPr="005B7449" w:rsidRDefault="0D707041" w:rsidP="003F562A">
      <w:pPr>
        <w:pStyle w:val="Heading3"/>
        <w:widowControl/>
        <w:numPr>
          <w:ilvl w:val="0"/>
          <w:numId w:val="0"/>
        </w:numPr>
        <w:tabs>
          <w:tab w:val="num" w:pos="1418"/>
        </w:tabs>
        <w:ind w:left="1418" w:hanging="567"/>
        <w:jc w:val="both"/>
        <w:rPr>
          <w:b w:val="0"/>
          <w:bCs w:val="0"/>
        </w:rPr>
      </w:pPr>
      <w:r w:rsidRPr="005B7449">
        <w:rPr>
          <w:b w:val="0"/>
          <w:bCs w:val="0"/>
        </w:rPr>
        <w:t>(b)</w:t>
      </w:r>
      <w:r w:rsidR="003F562A">
        <w:rPr>
          <w:b w:val="0"/>
          <w:bCs w:val="0"/>
        </w:rPr>
        <w:tab/>
      </w:r>
      <w:r w:rsidRPr="005B7449">
        <w:rPr>
          <w:b w:val="0"/>
          <w:bCs w:val="0"/>
        </w:rPr>
        <w:t xml:space="preserve">any </w:t>
      </w:r>
      <w:r w:rsidRPr="57F2BD47">
        <w:rPr>
          <w:b w:val="0"/>
          <w:bCs w:val="0"/>
        </w:rPr>
        <w:t>subsequent</w:t>
      </w:r>
      <w:r w:rsidRPr="005B7449">
        <w:rPr>
          <w:b w:val="0"/>
          <w:bCs w:val="0"/>
        </w:rPr>
        <w:t xml:space="preserve"> variations to the original information </w:t>
      </w:r>
      <w:r w:rsidRPr="57F2BD47">
        <w:rPr>
          <w:b w:val="0"/>
          <w:bCs w:val="0"/>
        </w:rPr>
        <w:t xml:space="preserve">requested; </w:t>
      </w:r>
    </w:p>
    <w:p w14:paraId="19AFBCB3" w14:textId="52C8FC88"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(c)</w:t>
      </w:r>
      <w:r w:rsidR="003F562A">
        <w:rPr>
          <w:b w:val="0"/>
          <w:bCs w:val="0"/>
        </w:rPr>
        <w:tab/>
      </w:r>
      <w:r w:rsidR="003F562A">
        <w:rPr>
          <w:b w:val="0"/>
          <w:bCs w:val="0"/>
        </w:rPr>
        <w:tab/>
      </w:r>
      <w:r w:rsidRPr="57F2BD47">
        <w:rPr>
          <w:b w:val="0"/>
          <w:bCs w:val="0"/>
        </w:rPr>
        <w:t xml:space="preserve">the recipient’s response to the notice, including any refusal or challenges to the notice or requested information; </w:t>
      </w:r>
    </w:p>
    <w:p w14:paraId="17E5FA99" w14:textId="4923C050"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(d)</w:t>
      </w:r>
      <w:r w:rsidR="003F562A">
        <w:rPr>
          <w:b w:val="0"/>
          <w:bCs w:val="0"/>
        </w:rPr>
        <w:tab/>
      </w:r>
      <w:r w:rsidRPr="57F2BD47">
        <w:rPr>
          <w:b w:val="0"/>
          <w:bCs w:val="0"/>
        </w:rPr>
        <w:t xml:space="preserve">the time taken for the recipient to provide the requested information; </w:t>
      </w:r>
    </w:p>
    <w:p w14:paraId="6059DEFC" w14:textId="3249EA6E"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(e)</w:t>
      </w:r>
      <w:r w:rsidR="003F562A">
        <w:rPr>
          <w:b w:val="0"/>
          <w:bCs w:val="0"/>
        </w:rPr>
        <w:tab/>
      </w:r>
      <w:r w:rsidRPr="57F2BD47">
        <w:rPr>
          <w:b w:val="0"/>
          <w:bCs w:val="0"/>
        </w:rPr>
        <w:t xml:space="preserve">the manner and form the information was provided in; and </w:t>
      </w:r>
    </w:p>
    <w:p w14:paraId="15678211" w14:textId="58B355B3" w:rsidR="00667963" w:rsidRDefault="0D707041" w:rsidP="003F562A">
      <w:pPr>
        <w:pStyle w:val="Heading3"/>
        <w:widowControl/>
        <w:numPr>
          <w:ilvl w:val="0"/>
          <w:numId w:val="0"/>
        </w:numPr>
        <w:tabs>
          <w:tab w:val="num" w:pos="1418"/>
        </w:tabs>
        <w:ind w:left="1418" w:hanging="567"/>
        <w:jc w:val="both"/>
        <w:rPr>
          <w:b w:val="0"/>
          <w:bCs w:val="0"/>
        </w:rPr>
        <w:sectPr w:rsidR="00667963">
          <w:headerReference w:type="default" r:id="rId13"/>
          <w:footerReference w:type="default" r:id="rId14"/>
          <w:pgSz w:w="11907" w:h="16840"/>
          <w:pgMar w:top="1418" w:right="1701" w:bottom="1418" w:left="1701" w:header="720" w:footer="720" w:gutter="0"/>
          <w:paperSrc w:first="259" w:other="259"/>
          <w:pgNumType w:start="3"/>
          <w:cols w:space="720"/>
          <w:noEndnote/>
          <w:docGrid w:linePitch="326"/>
        </w:sectPr>
      </w:pPr>
      <w:r w:rsidRPr="57F2BD47">
        <w:rPr>
          <w:b w:val="0"/>
          <w:bCs w:val="0"/>
        </w:rPr>
        <w:t xml:space="preserve">(f) </w:t>
      </w:r>
      <w:r w:rsidR="003F562A">
        <w:rPr>
          <w:b w:val="0"/>
          <w:bCs w:val="0"/>
        </w:rPr>
        <w:tab/>
      </w:r>
      <w:r w:rsidRPr="57F2BD47">
        <w:rPr>
          <w:b w:val="0"/>
          <w:bCs w:val="0"/>
        </w:rPr>
        <w:t xml:space="preserve">the information provided in response to the notice, and whether such information complied, in </w:t>
      </w:r>
      <w:r w:rsidRPr="005B7449">
        <w:t xml:space="preserve">The Company’s </w:t>
      </w:r>
      <w:r w:rsidRPr="57F2BD47">
        <w:rPr>
          <w:b w:val="0"/>
          <w:bCs w:val="0"/>
        </w:rPr>
        <w:t xml:space="preserve">view, with the </w:t>
      </w:r>
      <w:r w:rsidRPr="005B7449">
        <w:t>Information Request Notice</w:t>
      </w:r>
      <w:r w:rsidRPr="57F2BD47">
        <w:rPr>
          <w:b w:val="0"/>
          <w:bCs w:val="0"/>
        </w:rPr>
        <w:t>.</w:t>
      </w:r>
    </w:p>
    <w:p w14:paraId="3EF58737" w14:textId="77777777" w:rsidR="00CA2ECB" w:rsidRDefault="00CA2ECB" w:rsidP="00CA2ECB">
      <w:pPr>
        <w:pStyle w:val="BodyText"/>
        <w:widowControl/>
        <w:jc w:val="center"/>
        <w:rPr>
          <w:rFonts w:ascii="Arial" w:hAnsi="Arial" w:cs="Arial"/>
          <w:b/>
          <w:bCs/>
          <w:sz w:val="28"/>
          <w:szCs w:val="28"/>
          <w:u w:val="single"/>
        </w:rPr>
      </w:pPr>
      <w:bookmarkStart w:id="855" w:name="_DV_M561"/>
      <w:bookmarkEnd w:id="855"/>
      <w:r>
        <w:rPr>
          <w:rFonts w:ascii="Arial" w:hAnsi="Arial" w:cs="Arial"/>
          <w:b/>
          <w:bCs/>
          <w:sz w:val="28"/>
          <w:szCs w:val="28"/>
          <w:u w:val="single"/>
        </w:rPr>
        <w:lastRenderedPageBreak/>
        <w:t>Communications Plant (CC.6.5) - Appendix 1</w:t>
      </w:r>
    </w:p>
    <w:p w14:paraId="6C5115EE" w14:textId="77777777" w:rsidR="00CA2ECB" w:rsidRDefault="00CA2ECB" w:rsidP="00CA2ECB">
      <w:pPr>
        <w:pStyle w:val="BodyText"/>
        <w:widowControl/>
        <w:jc w:val="center"/>
        <w:rPr>
          <w:rFonts w:ascii="Arial" w:hAnsi="Arial" w:cs="Arial"/>
          <w:i/>
          <w:iCs/>
        </w:rPr>
      </w:pPr>
      <w:bookmarkStart w:id="856" w:name="_DV_M562"/>
      <w:bookmarkEnd w:id="856"/>
      <w:r>
        <w:rPr>
          <w:rFonts w:ascii="Arial" w:hAnsi="Arial" w:cs="Arial"/>
          <w:b/>
          <w:bCs/>
          <w:sz w:val="28"/>
          <w:szCs w:val="28"/>
          <w:u w:val="single"/>
        </w:rPr>
        <w:t>Power Station Located Adjacent to the  Transmission Substation</w:t>
      </w:r>
    </w:p>
    <w:p w14:paraId="7DC33A34" w14:textId="77777777" w:rsidR="00CA2ECB" w:rsidRDefault="00CA2ECB" w:rsidP="00CA2ECB">
      <w:pPr>
        <w:widowControl/>
        <w:jc w:val="both"/>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7A3C050A"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459CC8B6"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2ACCD6A5"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0F533A55"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06F17FD0"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79C0F320"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412F010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B9A388E"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16789D6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2C3ADE4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Substation Exchange.</w:t>
            </w:r>
          </w:p>
        </w:tc>
        <w:tc>
          <w:tcPr>
            <w:tcW w:w="2791" w:type="dxa"/>
            <w:tcBorders>
              <w:top w:val="single" w:sz="6" w:space="0" w:color="000000"/>
              <w:left w:val="single" w:sz="6" w:space="0" w:color="000000"/>
              <w:bottom w:val="single" w:sz="6" w:space="0" w:color="000000"/>
              <w:right w:val="single" w:sz="6" w:space="0" w:color="000000"/>
            </w:tcBorders>
          </w:tcPr>
          <w:p w14:paraId="696DC7D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substation exchange.</w:t>
            </w:r>
          </w:p>
        </w:tc>
        <w:tc>
          <w:tcPr>
            <w:tcW w:w="2791" w:type="dxa"/>
            <w:tcBorders>
              <w:top w:val="single" w:sz="6" w:space="0" w:color="000000"/>
              <w:left w:val="single" w:sz="6" w:space="0" w:color="000000"/>
              <w:bottom w:val="single" w:sz="6" w:space="0" w:color="000000"/>
              <w:right w:val="nil"/>
            </w:tcBorders>
          </w:tcPr>
          <w:p w14:paraId="33988DF3"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7E8A6D0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1F84B56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Where the power station is located immediately adjacent to the Transmission substation.</w:t>
            </w:r>
          </w:p>
        </w:tc>
      </w:tr>
      <w:tr w:rsidR="00CA2ECB" w14:paraId="20413BA0"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346A176"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City">
              <w:smartTag w:uri="urn:schemas-microsoft-com:office:smarttags" w:element="place">
                <w:r>
                  <w:rPr>
                    <w:rFonts w:ascii="Arial" w:hAnsi="Arial" w:cs="Arial"/>
                    <w:sz w:val="14"/>
                    <w:szCs w:val="14"/>
                  </w:rPr>
                  <w:t>Bell</w:t>
                </w:r>
              </w:smartTag>
            </w:smartTag>
          </w:p>
          <w:p w14:paraId="07AD0FC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1541F11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Substation Exchange.</w:t>
            </w:r>
          </w:p>
        </w:tc>
        <w:tc>
          <w:tcPr>
            <w:tcW w:w="2791" w:type="dxa"/>
            <w:tcBorders>
              <w:top w:val="single" w:sz="6" w:space="0" w:color="000000"/>
              <w:left w:val="single" w:sz="6" w:space="0" w:color="000000"/>
              <w:bottom w:val="single" w:sz="6" w:space="0" w:color="000000"/>
              <w:right w:val="single" w:sz="6" w:space="0" w:color="000000"/>
            </w:tcBorders>
          </w:tcPr>
          <w:p w14:paraId="1DCB165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substation exchange.</w:t>
            </w:r>
          </w:p>
        </w:tc>
        <w:tc>
          <w:tcPr>
            <w:tcW w:w="2791" w:type="dxa"/>
            <w:tcBorders>
              <w:top w:val="single" w:sz="6" w:space="0" w:color="000000"/>
              <w:left w:val="single" w:sz="6" w:space="0" w:color="000000"/>
              <w:bottom w:val="single" w:sz="6" w:space="0" w:color="000000"/>
              <w:right w:val="nil"/>
            </w:tcBorders>
          </w:tcPr>
          <w:p w14:paraId="1324BB4F"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033285E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44482F09" w14:textId="77777777" w:rsidR="00CA2ECB" w:rsidRDefault="00CA2ECB" w:rsidP="00CA2ECB">
            <w:pPr>
              <w:widowControl/>
              <w:spacing w:after="58"/>
              <w:rPr>
                <w:rFonts w:ascii="Arial" w:hAnsi="Arial" w:cs="Arial"/>
                <w:sz w:val="14"/>
                <w:szCs w:val="14"/>
              </w:rPr>
            </w:pPr>
          </w:p>
        </w:tc>
      </w:tr>
      <w:tr w:rsidR="00CA2ECB" w14:paraId="35F006DB"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01991AF5"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69ABD47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00029A3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7EE2419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User shall provide their own off site communications paths. Data and speech required by The Company shall be cabled from the User site to the Transmission  Substation Exchange.</w:t>
            </w:r>
          </w:p>
        </w:tc>
        <w:tc>
          <w:tcPr>
            <w:tcW w:w="2791" w:type="dxa"/>
            <w:tcBorders>
              <w:top w:val="single" w:sz="6" w:space="0" w:color="000000"/>
              <w:left w:val="single" w:sz="6" w:space="0" w:color="000000"/>
              <w:bottom w:val="single" w:sz="6" w:space="0" w:color="000000"/>
              <w:right w:val="nil"/>
            </w:tcBorders>
          </w:tcPr>
          <w:p w14:paraId="48FBE88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Wiring to be provided by User.</w:t>
            </w:r>
          </w:p>
        </w:tc>
        <w:tc>
          <w:tcPr>
            <w:tcW w:w="2791" w:type="dxa"/>
            <w:tcBorders>
              <w:top w:val="nil"/>
              <w:left w:val="single" w:sz="6" w:space="0" w:color="000000"/>
              <w:bottom w:val="single" w:sz="6" w:space="0" w:color="000000"/>
              <w:right w:val="single" w:sz="6" w:space="0" w:color="000000"/>
            </w:tcBorders>
          </w:tcPr>
          <w:p w14:paraId="03141ED8" w14:textId="77777777" w:rsidR="00CA2ECB" w:rsidRDefault="00CA2ECB" w:rsidP="00CA2ECB">
            <w:pPr>
              <w:widowControl/>
              <w:spacing w:after="58"/>
              <w:rPr>
                <w:rFonts w:ascii="Arial" w:hAnsi="Arial" w:cs="Arial"/>
                <w:sz w:val="14"/>
                <w:szCs w:val="14"/>
              </w:rPr>
            </w:pPr>
          </w:p>
        </w:tc>
      </w:tr>
      <w:tr w:rsidR="00CA2ECB" w14:paraId="5E64F4CE"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443D6DA"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49964B2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25CCF3F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42B8802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3B1868A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327483E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3AF4DA3C" w14:textId="77777777" w:rsidR="00CA2ECB" w:rsidRDefault="00CA2ECB" w:rsidP="00CA2ECB">
            <w:pPr>
              <w:widowControl/>
              <w:spacing w:after="58"/>
              <w:rPr>
                <w:rFonts w:ascii="Arial" w:hAnsi="Arial" w:cs="Arial"/>
                <w:sz w:val="14"/>
                <w:szCs w:val="14"/>
              </w:rPr>
            </w:pPr>
          </w:p>
        </w:tc>
      </w:tr>
      <w:tr w:rsidR="00CA2ECB" w14:paraId="41BDC51A"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21067D6"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2A6C7740"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1E27AB6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72E7E13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44B6ECE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38ABBE3A"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2FAD7C2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2D80D024" w14:textId="77777777" w:rsidR="00CA2ECB" w:rsidRDefault="00CA2ECB" w:rsidP="00CA2ECB">
            <w:pPr>
              <w:widowControl/>
              <w:spacing w:after="58"/>
              <w:rPr>
                <w:rFonts w:ascii="Arial" w:hAnsi="Arial" w:cs="Arial"/>
                <w:sz w:val="14"/>
                <w:szCs w:val="14"/>
              </w:rPr>
            </w:pPr>
          </w:p>
        </w:tc>
      </w:tr>
      <w:tr w:rsidR="00CA2ECB" w14:paraId="00D72EC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83F4FFD"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1FEC52B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482DD3A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211C943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606EDBD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17F3D8F7" w14:textId="77777777" w:rsidR="00CA2ECB" w:rsidRDefault="00CA2ECB" w:rsidP="00CA2ECB">
            <w:pPr>
              <w:widowControl/>
              <w:spacing w:after="58"/>
              <w:rPr>
                <w:rFonts w:ascii="Arial" w:hAnsi="Arial" w:cs="Arial"/>
                <w:sz w:val="14"/>
                <w:szCs w:val="14"/>
              </w:rPr>
            </w:pPr>
          </w:p>
        </w:tc>
      </w:tr>
    </w:tbl>
    <w:p w14:paraId="5A2996B3" w14:textId="77777777" w:rsidR="00CA2ECB" w:rsidRDefault="00CA2ECB" w:rsidP="00CA2ECB">
      <w:pPr>
        <w:pStyle w:val="BodyText"/>
        <w:widowControl/>
        <w:jc w:val="center"/>
        <w:rPr>
          <w:rFonts w:ascii="Arial" w:hAnsi="Arial" w:cs="Arial"/>
          <w:b/>
          <w:bCs/>
          <w:sz w:val="28"/>
          <w:szCs w:val="28"/>
          <w:u w:val="single"/>
        </w:rPr>
      </w:pPr>
    </w:p>
    <w:p w14:paraId="08874326" w14:textId="77777777" w:rsidR="00CA2ECB" w:rsidRDefault="00CA2ECB" w:rsidP="00CA2ECB">
      <w:pPr>
        <w:pStyle w:val="BodyText"/>
        <w:widowControl/>
        <w:jc w:val="center"/>
        <w:rPr>
          <w:rFonts w:ascii="Arial" w:hAnsi="Arial" w:cs="Arial"/>
          <w:b/>
          <w:bCs/>
          <w:sz w:val="28"/>
          <w:szCs w:val="28"/>
          <w:u w:val="single"/>
        </w:rPr>
      </w:pPr>
      <w:bookmarkStart w:id="857" w:name="_DV_M563"/>
      <w:bookmarkEnd w:id="857"/>
      <w:r>
        <w:rPr>
          <w:rFonts w:ascii="Arial" w:hAnsi="Arial" w:cs="Arial"/>
          <w:b/>
          <w:bCs/>
          <w:sz w:val="28"/>
          <w:szCs w:val="28"/>
          <w:u w:val="single"/>
        </w:rPr>
        <w:br w:type="page"/>
      </w:r>
      <w:r>
        <w:rPr>
          <w:rFonts w:ascii="Arial" w:hAnsi="Arial" w:cs="Arial"/>
          <w:b/>
          <w:bCs/>
          <w:sz w:val="28"/>
          <w:szCs w:val="28"/>
          <w:u w:val="single"/>
        </w:rPr>
        <w:lastRenderedPageBreak/>
        <w:t>Communications Plant (CC.6.5) - Appendix 1</w:t>
      </w:r>
    </w:p>
    <w:p w14:paraId="4827B9E2" w14:textId="77777777" w:rsidR="00CA2ECB" w:rsidRDefault="00CA2ECB" w:rsidP="00CA2ECB">
      <w:pPr>
        <w:pStyle w:val="BodyText"/>
        <w:widowControl/>
        <w:jc w:val="center"/>
        <w:rPr>
          <w:rFonts w:ascii="Arial" w:hAnsi="Arial" w:cs="Arial"/>
          <w:i/>
          <w:iCs/>
        </w:rPr>
      </w:pPr>
      <w:bookmarkStart w:id="858" w:name="_DV_M564"/>
      <w:bookmarkEnd w:id="858"/>
      <w:r>
        <w:rPr>
          <w:rFonts w:ascii="Arial" w:hAnsi="Arial" w:cs="Arial"/>
          <w:b/>
          <w:bCs/>
          <w:sz w:val="28"/>
          <w:szCs w:val="28"/>
          <w:u w:val="single"/>
        </w:rPr>
        <w:t>Power Station Not Located Adjacent to the Transmission Substation</w:t>
      </w:r>
    </w:p>
    <w:p w14:paraId="3712EBF8" w14:textId="77777777" w:rsidR="00CA2ECB" w:rsidRDefault="00CA2ECB" w:rsidP="00CA2ECB">
      <w:pPr>
        <w:pStyle w:val="BodyText"/>
        <w:widowControl/>
        <w:jc w:val="center"/>
        <w:rPr>
          <w:rFonts w:ascii="Arial" w:hAnsi="Arial" w:cs="Arial"/>
          <w:b/>
          <w:bCs/>
          <w:sz w:val="28"/>
          <w:szCs w:val="28"/>
          <w:u w:val="single"/>
        </w:rPr>
      </w:pPr>
    </w:p>
    <w:p w14:paraId="6BF34CE7" w14:textId="77777777" w:rsidR="00CA2ECB" w:rsidRDefault="00CA2ECB" w:rsidP="00CA2ECB">
      <w:pPr>
        <w:widowControl/>
        <w:jc w:val="center"/>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7A9C8460"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6FDA2284" w14:textId="77777777" w:rsidR="00CA2ECB" w:rsidRDefault="00CA2ECB" w:rsidP="00CA2ECB">
            <w:pPr>
              <w:widowControl/>
              <w:spacing w:before="120" w:after="58"/>
              <w:rPr>
                <w:rFonts w:ascii="Arial" w:hAnsi="Arial" w:cs="Arial"/>
                <w:b/>
                <w:bCs/>
                <w:sz w:val="14"/>
                <w:szCs w:val="14"/>
              </w:rPr>
            </w:pPr>
            <w:r>
              <w:rPr>
                <w:rFonts w:ascii="Arial" w:hAnsi="Arial" w:cs="Arial"/>
                <w:sz w:val="20"/>
                <w:szCs w:val="20"/>
              </w:rPr>
              <w:br w:type="page"/>
            </w: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1E6B11A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0C91C6B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4F81C634"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409DA3AA"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6A99257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18F4BFC"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5162FF2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5DE357A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Remote Telephone Equipment (RTE) unit.</w:t>
            </w:r>
          </w:p>
        </w:tc>
        <w:tc>
          <w:tcPr>
            <w:tcW w:w="2791" w:type="dxa"/>
            <w:tcBorders>
              <w:top w:val="single" w:sz="6" w:space="0" w:color="000000"/>
              <w:left w:val="single" w:sz="6" w:space="0" w:color="000000"/>
              <w:bottom w:val="single" w:sz="6" w:space="0" w:color="000000"/>
              <w:right w:val="single" w:sz="6" w:space="0" w:color="000000"/>
            </w:tcBorders>
          </w:tcPr>
          <w:p w14:paraId="75A59ADE"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6D333F9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621C6BB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775DF55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Where the Power Station is not located immediately adjacent to the Transmission substation.</w:t>
            </w:r>
          </w:p>
        </w:tc>
      </w:tr>
      <w:tr w:rsidR="00CA2ECB" w14:paraId="0C5E9F0C"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03EA4E4"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City">
              <w:smartTag w:uri="urn:schemas-microsoft-com:office:smarttags" w:element="place">
                <w:r>
                  <w:rPr>
                    <w:rFonts w:ascii="Arial" w:hAnsi="Arial" w:cs="Arial"/>
                    <w:sz w:val="14"/>
                    <w:szCs w:val="14"/>
                  </w:rPr>
                  <w:t>Bell</w:t>
                </w:r>
              </w:smartTag>
            </w:smartTag>
          </w:p>
          <w:p w14:paraId="4E4878D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4D5000C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RTE unit.</w:t>
            </w:r>
          </w:p>
        </w:tc>
        <w:tc>
          <w:tcPr>
            <w:tcW w:w="2791" w:type="dxa"/>
            <w:tcBorders>
              <w:top w:val="single" w:sz="6" w:space="0" w:color="000000"/>
              <w:left w:val="single" w:sz="6" w:space="0" w:color="000000"/>
              <w:bottom w:val="single" w:sz="6" w:space="0" w:color="000000"/>
              <w:right w:val="single" w:sz="6" w:space="0" w:color="000000"/>
            </w:tcBorders>
          </w:tcPr>
          <w:p w14:paraId="1139DE9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741DA8C3"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30E0337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2423CC3A" w14:textId="77777777" w:rsidR="00CA2ECB" w:rsidRDefault="00CA2ECB" w:rsidP="00CA2ECB">
            <w:pPr>
              <w:widowControl/>
              <w:spacing w:after="58"/>
              <w:rPr>
                <w:rFonts w:ascii="Arial" w:hAnsi="Arial" w:cs="Arial"/>
                <w:sz w:val="14"/>
                <w:szCs w:val="14"/>
              </w:rPr>
            </w:pPr>
          </w:p>
        </w:tc>
      </w:tr>
      <w:tr w:rsidR="00CA2ECB" w14:paraId="0F47D899"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50837E6"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4755304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2A2AA0D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4069FC2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Duplicate offsite communications are preferred for security of data and speech transmission. If two outlet cables do not exist then the matter must be resolved on a site specific basis, to the satisfaction of The Company.</w:t>
            </w:r>
          </w:p>
        </w:tc>
        <w:tc>
          <w:tcPr>
            <w:tcW w:w="2791" w:type="dxa"/>
            <w:tcBorders>
              <w:top w:val="single" w:sz="6" w:space="0" w:color="000000"/>
              <w:left w:val="single" w:sz="6" w:space="0" w:color="000000"/>
              <w:bottom w:val="single" w:sz="6" w:space="0" w:color="000000"/>
              <w:right w:val="nil"/>
            </w:tcBorders>
          </w:tcPr>
          <w:p w14:paraId="3CFC258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own outlet cables.</w:t>
            </w:r>
          </w:p>
        </w:tc>
        <w:tc>
          <w:tcPr>
            <w:tcW w:w="2791" w:type="dxa"/>
            <w:tcBorders>
              <w:top w:val="nil"/>
              <w:left w:val="single" w:sz="6" w:space="0" w:color="000000"/>
              <w:bottom w:val="single" w:sz="6" w:space="0" w:color="000000"/>
              <w:right w:val="single" w:sz="6" w:space="0" w:color="000000"/>
            </w:tcBorders>
          </w:tcPr>
          <w:p w14:paraId="3038D4C8" w14:textId="77777777" w:rsidR="00CA2ECB" w:rsidRDefault="00CA2ECB" w:rsidP="00CA2ECB">
            <w:pPr>
              <w:widowControl/>
              <w:spacing w:after="58"/>
              <w:rPr>
                <w:rFonts w:ascii="Arial" w:hAnsi="Arial" w:cs="Arial"/>
                <w:sz w:val="14"/>
                <w:szCs w:val="14"/>
              </w:rPr>
            </w:pPr>
          </w:p>
        </w:tc>
      </w:tr>
      <w:tr w:rsidR="00CA2ECB" w14:paraId="4483F4A2"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24D1430"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720C4E8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5D2D69C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323F13B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38E41DF6"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225E2EFA" w14:textId="77777777" w:rsidR="00CA2ECB" w:rsidRDefault="00CA2ECB" w:rsidP="00CA2ECB">
            <w:pPr>
              <w:widowControl/>
              <w:spacing w:before="120"/>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123CE0AC" w14:textId="77777777" w:rsidR="00CA2ECB" w:rsidRDefault="00CA2ECB" w:rsidP="00CA2ECB">
            <w:pPr>
              <w:widowControl/>
              <w:spacing w:after="58"/>
              <w:rPr>
                <w:rFonts w:ascii="Arial" w:hAnsi="Arial" w:cs="Arial"/>
                <w:sz w:val="14"/>
                <w:szCs w:val="14"/>
              </w:rPr>
            </w:pPr>
          </w:p>
        </w:tc>
      </w:tr>
      <w:tr w:rsidR="00CA2ECB" w14:paraId="6C47E24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54CD600"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3FBA8E19"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72EA359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1E16B9E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68E6708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6B774820"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5A16DB1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39E04871" w14:textId="77777777" w:rsidR="00CA2ECB" w:rsidRDefault="00CA2ECB" w:rsidP="00CA2ECB">
            <w:pPr>
              <w:widowControl/>
              <w:spacing w:after="58"/>
              <w:rPr>
                <w:rFonts w:ascii="Arial" w:hAnsi="Arial" w:cs="Arial"/>
                <w:sz w:val="14"/>
                <w:szCs w:val="14"/>
              </w:rPr>
            </w:pPr>
          </w:p>
        </w:tc>
      </w:tr>
      <w:tr w:rsidR="00CA2ECB" w14:paraId="00A2D71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CC0A5B9"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25A25B4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6094D86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493E11C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6D3CC18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4ED947C3" w14:textId="77777777" w:rsidR="00CA2ECB" w:rsidRDefault="00CA2ECB" w:rsidP="00CA2ECB">
            <w:pPr>
              <w:widowControl/>
              <w:spacing w:after="58"/>
              <w:rPr>
                <w:rFonts w:ascii="Arial" w:hAnsi="Arial" w:cs="Arial"/>
                <w:sz w:val="14"/>
                <w:szCs w:val="14"/>
              </w:rPr>
            </w:pPr>
          </w:p>
        </w:tc>
      </w:tr>
    </w:tbl>
    <w:p w14:paraId="02223944" w14:textId="77777777" w:rsidR="00CA2ECB" w:rsidRDefault="00CA2ECB" w:rsidP="00CA2ECB">
      <w:pPr>
        <w:widowControl/>
        <w:jc w:val="both"/>
        <w:rPr>
          <w:rFonts w:ascii="Arial" w:hAnsi="Arial" w:cs="Arial"/>
          <w:sz w:val="16"/>
          <w:szCs w:val="16"/>
        </w:rPr>
      </w:pPr>
    </w:p>
    <w:p w14:paraId="75FBAA1C" w14:textId="77777777" w:rsidR="00CA2ECB" w:rsidRDefault="00CA2ECB" w:rsidP="00CA2ECB">
      <w:pPr>
        <w:pStyle w:val="BodyText"/>
        <w:widowControl/>
        <w:jc w:val="center"/>
        <w:rPr>
          <w:rFonts w:ascii="Arial" w:hAnsi="Arial" w:cs="Arial"/>
          <w:b/>
          <w:bCs/>
          <w:sz w:val="28"/>
          <w:szCs w:val="28"/>
          <w:u w:val="single"/>
        </w:rPr>
      </w:pPr>
      <w:bookmarkStart w:id="859" w:name="_DV_M565"/>
      <w:bookmarkEnd w:id="859"/>
      <w:r>
        <w:rPr>
          <w:rFonts w:ascii="Arial" w:hAnsi="Arial" w:cs="Arial"/>
          <w:b/>
          <w:bCs/>
          <w:sz w:val="28"/>
          <w:szCs w:val="28"/>
          <w:u w:val="single"/>
        </w:rPr>
        <w:lastRenderedPageBreak/>
        <w:t>Communications Plant (CC.6.5) - Appendix 1</w:t>
      </w:r>
    </w:p>
    <w:p w14:paraId="52B9F9A7" w14:textId="77777777" w:rsidR="00CA2ECB" w:rsidRDefault="00CA2ECB" w:rsidP="00CA2ECB">
      <w:pPr>
        <w:pStyle w:val="BodyText"/>
        <w:widowControl/>
        <w:jc w:val="center"/>
        <w:rPr>
          <w:rFonts w:ascii="Arial" w:hAnsi="Arial" w:cs="Arial"/>
          <w:i/>
          <w:iCs/>
        </w:rPr>
      </w:pPr>
      <w:bookmarkStart w:id="860" w:name="_DV_M566"/>
      <w:bookmarkEnd w:id="860"/>
      <w:r>
        <w:rPr>
          <w:rFonts w:ascii="Arial" w:hAnsi="Arial" w:cs="Arial"/>
          <w:b/>
          <w:bCs/>
          <w:sz w:val="28"/>
          <w:szCs w:val="28"/>
          <w:u w:val="single"/>
        </w:rPr>
        <w:t>Demand</w:t>
      </w:r>
    </w:p>
    <w:p w14:paraId="43AB688A" w14:textId="77777777" w:rsidR="00CA2ECB" w:rsidRDefault="00CA2ECB" w:rsidP="00CA2ECB">
      <w:pPr>
        <w:widowControl/>
        <w:jc w:val="both"/>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2028A92D"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21D64D0D"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3556BA2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5B310AA4"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03721B8F"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4B97F897"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7E1481B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2EEE18A"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314F3BD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47B725E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Remote Telephone Equipment (RTE) unit.</w:t>
            </w:r>
          </w:p>
        </w:tc>
        <w:tc>
          <w:tcPr>
            <w:tcW w:w="2791" w:type="dxa"/>
            <w:tcBorders>
              <w:top w:val="single" w:sz="6" w:space="0" w:color="000000"/>
              <w:left w:val="single" w:sz="6" w:space="0" w:color="000000"/>
              <w:bottom w:val="single" w:sz="6" w:space="0" w:color="000000"/>
              <w:right w:val="single" w:sz="6" w:space="0" w:color="000000"/>
            </w:tcBorders>
          </w:tcPr>
          <w:p w14:paraId="583612B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2D78E3BA"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11C529F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53E7C8F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Demand Control Points (as defined in the Grid Code)</w:t>
            </w:r>
          </w:p>
        </w:tc>
      </w:tr>
      <w:tr w:rsidR="00CA2ECB" w14:paraId="2268F75B"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73C14436"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City">
              <w:smartTag w:uri="urn:schemas-microsoft-com:office:smarttags" w:element="place">
                <w:r>
                  <w:rPr>
                    <w:rFonts w:ascii="Arial" w:hAnsi="Arial" w:cs="Arial"/>
                    <w:sz w:val="14"/>
                    <w:szCs w:val="14"/>
                  </w:rPr>
                  <w:t>Bell</w:t>
                </w:r>
              </w:smartTag>
            </w:smartTag>
          </w:p>
          <w:p w14:paraId="5862B9D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5E80281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RTE unit.</w:t>
            </w:r>
          </w:p>
        </w:tc>
        <w:tc>
          <w:tcPr>
            <w:tcW w:w="2791" w:type="dxa"/>
            <w:tcBorders>
              <w:top w:val="single" w:sz="6" w:space="0" w:color="000000"/>
              <w:left w:val="single" w:sz="6" w:space="0" w:color="000000"/>
              <w:bottom w:val="single" w:sz="6" w:space="0" w:color="000000"/>
              <w:right w:val="single" w:sz="6" w:space="0" w:color="000000"/>
            </w:tcBorders>
          </w:tcPr>
          <w:p w14:paraId="758E38D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6C287FE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68C09AD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4001DC30" w14:textId="77777777" w:rsidR="00CA2ECB" w:rsidRDefault="00CA2ECB" w:rsidP="00CA2ECB">
            <w:pPr>
              <w:widowControl/>
              <w:spacing w:after="58"/>
              <w:rPr>
                <w:rFonts w:ascii="Arial" w:hAnsi="Arial" w:cs="Arial"/>
                <w:sz w:val="14"/>
                <w:szCs w:val="14"/>
              </w:rPr>
            </w:pPr>
          </w:p>
        </w:tc>
      </w:tr>
      <w:tr w:rsidR="00CA2ECB" w14:paraId="5E6B0C2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FE61056"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280D888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2A3AD83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2E84980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Duplicate offsite communications are preferred for security of data and speech transmission. If two outlet cables do not exist then the matter must be resolved on a site specific basis, to the satisfaction of The Company.</w:t>
            </w:r>
          </w:p>
        </w:tc>
        <w:tc>
          <w:tcPr>
            <w:tcW w:w="2791" w:type="dxa"/>
            <w:tcBorders>
              <w:top w:val="single" w:sz="6" w:space="0" w:color="000000"/>
              <w:left w:val="single" w:sz="6" w:space="0" w:color="000000"/>
              <w:bottom w:val="single" w:sz="6" w:space="0" w:color="000000"/>
              <w:right w:val="nil"/>
            </w:tcBorders>
          </w:tcPr>
          <w:p w14:paraId="2FC948A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own outlet cables.</w:t>
            </w:r>
          </w:p>
        </w:tc>
        <w:tc>
          <w:tcPr>
            <w:tcW w:w="2791" w:type="dxa"/>
            <w:tcBorders>
              <w:top w:val="nil"/>
              <w:left w:val="single" w:sz="6" w:space="0" w:color="000000"/>
              <w:bottom w:val="single" w:sz="6" w:space="0" w:color="000000"/>
              <w:right w:val="single" w:sz="6" w:space="0" w:color="000000"/>
            </w:tcBorders>
          </w:tcPr>
          <w:p w14:paraId="57F49E55" w14:textId="77777777" w:rsidR="00CA2ECB" w:rsidRDefault="00CA2ECB" w:rsidP="00CA2ECB">
            <w:pPr>
              <w:widowControl/>
              <w:spacing w:after="58"/>
              <w:rPr>
                <w:rFonts w:ascii="Arial" w:hAnsi="Arial" w:cs="Arial"/>
                <w:sz w:val="14"/>
                <w:szCs w:val="14"/>
              </w:rPr>
            </w:pPr>
          </w:p>
        </w:tc>
      </w:tr>
      <w:tr w:rsidR="00CA2ECB" w14:paraId="072F8475"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BBE15E0"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565A06D1" w14:textId="77777777" w:rsidR="00CA2ECB" w:rsidRDefault="00CA2ECB" w:rsidP="00CA2ECB">
            <w:pPr>
              <w:widowControl/>
              <w:spacing w:before="120"/>
              <w:rPr>
                <w:rFonts w:ascii="Arial" w:hAnsi="Arial" w:cs="Arial"/>
                <w:sz w:val="14"/>
                <w:szCs w:val="14"/>
              </w:rPr>
            </w:pPr>
            <w:r>
              <w:rPr>
                <w:rFonts w:ascii="Arial" w:hAnsi="Arial" w:cs="Arial"/>
                <w:sz w:val="14"/>
                <w:szCs w:val="14"/>
              </w:rPr>
              <w:t>(If required by The Company)</w:t>
            </w:r>
          </w:p>
          <w:p w14:paraId="56C474F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49C7F6EE"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1758E214"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47E5D608"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5750D6A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5347DE7F" w14:textId="77777777" w:rsidR="00CA2ECB" w:rsidRDefault="00CA2ECB" w:rsidP="00CA2ECB">
            <w:pPr>
              <w:widowControl/>
              <w:spacing w:after="58"/>
              <w:rPr>
                <w:rFonts w:ascii="Arial" w:hAnsi="Arial" w:cs="Arial"/>
                <w:sz w:val="14"/>
                <w:szCs w:val="14"/>
              </w:rPr>
            </w:pPr>
          </w:p>
        </w:tc>
      </w:tr>
      <w:tr w:rsidR="00CA2ECB" w14:paraId="50F39F6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4F93992"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2822714E"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4C6179F4"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52905D7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075E26D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42052866"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5AEBBB8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20860828" w14:textId="77777777" w:rsidR="00CA2ECB" w:rsidRDefault="00CA2ECB" w:rsidP="00CA2ECB">
            <w:pPr>
              <w:widowControl/>
              <w:spacing w:after="58"/>
              <w:rPr>
                <w:rFonts w:ascii="Arial" w:hAnsi="Arial" w:cs="Arial"/>
                <w:sz w:val="14"/>
                <w:szCs w:val="14"/>
              </w:rPr>
            </w:pPr>
          </w:p>
        </w:tc>
      </w:tr>
      <w:tr w:rsidR="00CA2ECB" w14:paraId="19DB1009"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D370717"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3317BA9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305D5C3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08A86AE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4019D21F"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399EBD90" w14:textId="77777777" w:rsidR="00CA2ECB" w:rsidRDefault="00CA2ECB" w:rsidP="00CA2ECB">
            <w:pPr>
              <w:widowControl/>
              <w:spacing w:after="58"/>
              <w:rPr>
                <w:rFonts w:ascii="Arial" w:hAnsi="Arial" w:cs="Arial"/>
                <w:sz w:val="14"/>
                <w:szCs w:val="14"/>
              </w:rPr>
            </w:pPr>
          </w:p>
        </w:tc>
      </w:tr>
    </w:tbl>
    <w:p w14:paraId="0402F121" w14:textId="77777777" w:rsidR="00CA2ECB" w:rsidRDefault="00CA2ECB" w:rsidP="00CA2ECB">
      <w:pPr>
        <w:widowControl/>
        <w:jc w:val="both"/>
        <w:rPr>
          <w:rFonts w:ascii="Arial" w:hAnsi="Arial" w:cs="Arial"/>
          <w:sz w:val="20"/>
          <w:szCs w:val="20"/>
        </w:rPr>
        <w:sectPr w:rsidR="00CA2ECB">
          <w:headerReference w:type="default" r:id="rId15"/>
          <w:footerReference w:type="default" r:id="rId16"/>
          <w:pgSz w:w="16840" w:h="11907" w:orient="landscape"/>
          <w:pgMar w:top="1701" w:right="1418" w:bottom="1701" w:left="1418" w:header="720" w:footer="720" w:gutter="0"/>
          <w:paperSrc w:first="259" w:other="259"/>
          <w:cols w:space="720"/>
          <w:noEndnote/>
          <w:docGrid w:linePitch="326"/>
        </w:sectPr>
      </w:pPr>
    </w:p>
    <w:p w14:paraId="7FE939E1" w14:textId="77777777" w:rsidR="00CA2ECB" w:rsidRDefault="00CA2ECB" w:rsidP="00CA2ECB">
      <w:pPr>
        <w:pStyle w:val="BodyText"/>
        <w:widowControl/>
        <w:jc w:val="center"/>
        <w:rPr>
          <w:rFonts w:ascii="Arial" w:hAnsi="Arial" w:cs="Arial"/>
          <w:b/>
          <w:bCs/>
          <w:sz w:val="28"/>
          <w:szCs w:val="28"/>
          <w:u w:val="single"/>
        </w:rPr>
      </w:pPr>
      <w:bookmarkStart w:id="861" w:name="_DV_M567"/>
      <w:bookmarkEnd w:id="861"/>
      <w:r>
        <w:rPr>
          <w:rFonts w:ascii="Arial" w:hAnsi="Arial" w:cs="Arial"/>
          <w:b/>
          <w:bCs/>
          <w:sz w:val="28"/>
          <w:szCs w:val="28"/>
          <w:u w:val="single"/>
        </w:rPr>
        <w:lastRenderedPageBreak/>
        <w:t>Appendix 2</w:t>
      </w:r>
    </w:p>
    <w:p w14:paraId="315E641A" w14:textId="77777777" w:rsidR="00CA2ECB" w:rsidRDefault="00CA2ECB" w:rsidP="00CA2ECB">
      <w:pPr>
        <w:pStyle w:val="BodyText"/>
        <w:widowControl/>
        <w:jc w:val="center"/>
        <w:rPr>
          <w:rFonts w:ascii="Arial" w:hAnsi="Arial" w:cs="Arial"/>
          <w:b/>
          <w:bCs/>
          <w:sz w:val="28"/>
          <w:szCs w:val="28"/>
          <w:u w:val="single"/>
        </w:rPr>
      </w:pPr>
      <w:bookmarkStart w:id="862" w:name="_DV_M568"/>
      <w:bookmarkEnd w:id="862"/>
      <w:r>
        <w:rPr>
          <w:rFonts w:ascii="Arial" w:hAnsi="Arial" w:cs="Arial"/>
          <w:b/>
          <w:bCs/>
          <w:sz w:val="28"/>
          <w:szCs w:val="28"/>
          <w:u w:val="single"/>
        </w:rPr>
        <w:t>Operating Metering (CC.6.5.6)</w:t>
      </w:r>
    </w:p>
    <w:tbl>
      <w:tblPr>
        <w:tblW w:w="0" w:type="auto"/>
        <w:tblInd w:w="120" w:type="dxa"/>
        <w:tblLayout w:type="fixed"/>
        <w:tblCellMar>
          <w:left w:w="120" w:type="dxa"/>
          <w:right w:w="120" w:type="dxa"/>
        </w:tblCellMar>
        <w:tblLook w:val="0000" w:firstRow="0" w:lastRow="0" w:firstColumn="0" w:lastColumn="0" w:noHBand="0" w:noVBand="0"/>
      </w:tblPr>
      <w:tblGrid>
        <w:gridCol w:w="2808"/>
        <w:gridCol w:w="2250"/>
        <w:gridCol w:w="1170"/>
        <w:gridCol w:w="3762"/>
        <w:gridCol w:w="1170"/>
        <w:gridCol w:w="3374"/>
      </w:tblGrid>
      <w:tr w:rsidR="00CA2ECB" w14:paraId="00F4D79C"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D32FA90"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Description</w:t>
            </w:r>
          </w:p>
        </w:tc>
        <w:tc>
          <w:tcPr>
            <w:tcW w:w="2250" w:type="dxa"/>
            <w:tcBorders>
              <w:top w:val="single" w:sz="6" w:space="0" w:color="000000"/>
              <w:left w:val="single" w:sz="6" w:space="0" w:color="000000"/>
              <w:bottom w:val="single" w:sz="6" w:space="0" w:color="000000"/>
              <w:right w:val="single" w:sz="6" w:space="0" w:color="000000"/>
            </w:tcBorders>
          </w:tcPr>
          <w:p w14:paraId="77C313DE"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Source</w:t>
            </w:r>
          </w:p>
        </w:tc>
        <w:tc>
          <w:tcPr>
            <w:tcW w:w="1170" w:type="dxa"/>
            <w:tcBorders>
              <w:top w:val="single" w:sz="6" w:space="0" w:color="000000"/>
              <w:left w:val="single" w:sz="6" w:space="0" w:color="000000"/>
              <w:bottom w:val="single" w:sz="6" w:space="0" w:color="000000"/>
              <w:right w:val="single" w:sz="6" w:space="0" w:color="000000"/>
            </w:tcBorders>
          </w:tcPr>
          <w:p w14:paraId="11DE1646"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Type</w:t>
            </w:r>
          </w:p>
        </w:tc>
        <w:tc>
          <w:tcPr>
            <w:tcW w:w="3762" w:type="dxa"/>
            <w:tcBorders>
              <w:top w:val="single" w:sz="6" w:space="0" w:color="000000"/>
              <w:left w:val="single" w:sz="6" w:space="0" w:color="000000"/>
              <w:bottom w:val="single" w:sz="6" w:space="0" w:color="000000"/>
              <w:right w:val="single" w:sz="6" w:space="0" w:color="000000"/>
            </w:tcBorders>
          </w:tcPr>
          <w:p w14:paraId="10094131"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Work</w:t>
            </w:r>
          </w:p>
        </w:tc>
        <w:tc>
          <w:tcPr>
            <w:tcW w:w="1170" w:type="dxa"/>
            <w:tcBorders>
              <w:top w:val="single" w:sz="6" w:space="0" w:color="000000"/>
              <w:left w:val="single" w:sz="6" w:space="0" w:color="000000"/>
              <w:bottom w:val="single" w:sz="6" w:space="0" w:color="000000"/>
              <w:right w:val="single" w:sz="6" w:space="0" w:color="000000"/>
            </w:tcBorders>
          </w:tcPr>
          <w:p w14:paraId="4E16AC66"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Provided by</w:t>
            </w:r>
          </w:p>
        </w:tc>
        <w:tc>
          <w:tcPr>
            <w:tcW w:w="3374" w:type="dxa"/>
            <w:tcBorders>
              <w:top w:val="single" w:sz="6" w:space="0" w:color="000000"/>
              <w:left w:val="single" w:sz="6" w:space="0" w:color="000000"/>
              <w:bottom w:val="single" w:sz="6" w:space="0" w:color="000000"/>
              <w:right w:val="single" w:sz="6" w:space="0" w:color="000000"/>
            </w:tcBorders>
          </w:tcPr>
          <w:p w14:paraId="56E0965A"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Notes</w:t>
            </w:r>
          </w:p>
        </w:tc>
      </w:tr>
      <w:tr w:rsidR="00CA2ECB" w14:paraId="2CBF4CF3" w14:textId="77777777" w:rsidTr="00CA2ECB">
        <w:trPr>
          <w:trHeight w:val="763"/>
        </w:trPr>
        <w:tc>
          <w:tcPr>
            <w:tcW w:w="2808" w:type="dxa"/>
            <w:tcBorders>
              <w:top w:val="single" w:sz="6" w:space="0" w:color="000000"/>
              <w:left w:val="single" w:sz="6" w:space="0" w:color="000000"/>
              <w:bottom w:val="single" w:sz="6" w:space="0" w:color="000000"/>
              <w:right w:val="single" w:sz="6" w:space="0" w:color="000000"/>
            </w:tcBorders>
          </w:tcPr>
          <w:p w14:paraId="4C00382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MW and MVAr for Balancing Mechanism Unit.</w:t>
            </w:r>
          </w:p>
        </w:tc>
        <w:tc>
          <w:tcPr>
            <w:tcW w:w="2250" w:type="dxa"/>
            <w:tcBorders>
              <w:top w:val="single" w:sz="6" w:space="0" w:color="000000"/>
              <w:left w:val="single" w:sz="6" w:space="0" w:color="000000"/>
              <w:bottom w:val="single" w:sz="6" w:space="0" w:color="000000"/>
              <w:right w:val="single" w:sz="6" w:space="0" w:color="000000"/>
            </w:tcBorders>
          </w:tcPr>
          <w:p w14:paraId="3F7686F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Settlement Metering (FMS).</w:t>
            </w:r>
          </w:p>
        </w:tc>
        <w:tc>
          <w:tcPr>
            <w:tcW w:w="1170" w:type="dxa"/>
            <w:tcBorders>
              <w:top w:val="single" w:sz="6" w:space="0" w:color="000000"/>
              <w:left w:val="single" w:sz="6" w:space="0" w:color="000000"/>
              <w:bottom w:val="single" w:sz="6" w:space="0" w:color="000000"/>
              <w:right w:val="single" w:sz="6" w:space="0" w:color="000000"/>
            </w:tcBorders>
          </w:tcPr>
          <w:p w14:paraId="41244E0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28D33BE4"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dedicated outputs from the FMS (Final Metering Scheme) ‘check’ meters. Supply and install wiring to the OMS-FE.</w:t>
            </w:r>
          </w:p>
        </w:tc>
        <w:tc>
          <w:tcPr>
            <w:tcW w:w="1170" w:type="dxa"/>
            <w:tcBorders>
              <w:top w:val="single" w:sz="6" w:space="0" w:color="000000"/>
              <w:left w:val="single" w:sz="6" w:space="0" w:color="000000"/>
              <w:bottom w:val="single" w:sz="6" w:space="0" w:color="000000"/>
              <w:right w:val="single" w:sz="6" w:space="0" w:color="000000"/>
            </w:tcBorders>
          </w:tcPr>
          <w:p w14:paraId="4AAD544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7686CEF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Despatch Instructions and Ancillary Services Monitoring (ASM). For information, FMS meters are required under the Balancing and Settlement Code. Refer to the BSC.</w:t>
            </w:r>
          </w:p>
        </w:tc>
      </w:tr>
      <w:tr w:rsidR="00CA2ECB" w14:paraId="32802C6F"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41F7D12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Individual alternator MW and MVAr (applicable to multi-shaft machines).</w:t>
            </w:r>
          </w:p>
        </w:tc>
        <w:tc>
          <w:tcPr>
            <w:tcW w:w="2250" w:type="dxa"/>
            <w:tcBorders>
              <w:top w:val="single" w:sz="6" w:space="0" w:color="000000"/>
              <w:left w:val="single" w:sz="6" w:space="0" w:color="000000"/>
              <w:bottom w:val="single" w:sz="6" w:space="0" w:color="000000"/>
              <w:right w:val="single" w:sz="6" w:space="0" w:color="000000"/>
            </w:tcBorders>
          </w:tcPr>
          <w:p w14:paraId="5B1ECA6F"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Transducer or high accuracy output from User metering.</w:t>
            </w:r>
          </w:p>
        </w:tc>
        <w:tc>
          <w:tcPr>
            <w:tcW w:w="1170" w:type="dxa"/>
            <w:tcBorders>
              <w:top w:val="single" w:sz="6" w:space="0" w:color="000000"/>
              <w:left w:val="single" w:sz="6" w:space="0" w:color="000000"/>
              <w:bottom w:val="single" w:sz="6" w:space="0" w:color="000000"/>
              <w:right w:val="single" w:sz="6" w:space="0" w:color="000000"/>
            </w:tcBorders>
          </w:tcPr>
          <w:p w14:paraId="4748F04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543763A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MW and MVAr transducer or high accuracy outputs. Supply and install wiring to the OMS-FE /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6BF6176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5AEC337D"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Used for Network Modelling and ASM. If the User chooses to use transducers, the quality is to be agreed with The Company. </w:t>
            </w:r>
            <w:smartTag w:uri="urn:schemas-microsoft-com:office:smarttags" w:element="City">
              <w:smartTag w:uri="urn:schemas-microsoft-com:office:smarttags" w:element="place">
                <w:r>
                  <w:rPr>
                    <w:rFonts w:ascii="Arial" w:hAnsi="Arial" w:cs="Arial"/>
                    <w:color w:val="000000"/>
                    <w:sz w:val="14"/>
                    <w:szCs w:val="14"/>
                  </w:rPr>
                  <w:t>LV</w:t>
                </w:r>
              </w:smartTag>
            </w:smartTag>
            <w:r>
              <w:rPr>
                <w:rFonts w:ascii="Arial" w:hAnsi="Arial" w:cs="Arial"/>
                <w:color w:val="000000"/>
                <w:sz w:val="14"/>
                <w:szCs w:val="14"/>
              </w:rPr>
              <w:t xml:space="preserve"> monitoring is acceptable.</w:t>
            </w:r>
          </w:p>
        </w:tc>
      </w:tr>
      <w:tr w:rsidR="00CA2ECB" w14:paraId="3497B782"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7A3578F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Individual unit transformer MW and MVAr.</w:t>
            </w:r>
          </w:p>
        </w:tc>
        <w:tc>
          <w:tcPr>
            <w:tcW w:w="2250" w:type="dxa"/>
            <w:tcBorders>
              <w:top w:val="single" w:sz="6" w:space="0" w:color="000000"/>
              <w:left w:val="single" w:sz="6" w:space="0" w:color="000000"/>
              <w:bottom w:val="single" w:sz="6" w:space="0" w:color="000000"/>
              <w:right w:val="single" w:sz="6" w:space="0" w:color="000000"/>
            </w:tcBorders>
          </w:tcPr>
          <w:p w14:paraId="706F538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Transducer or high accuracy output from User metering.</w:t>
            </w:r>
          </w:p>
        </w:tc>
        <w:tc>
          <w:tcPr>
            <w:tcW w:w="1170" w:type="dxa"/>
            <w:tcBorders>
              <w:top w:val="single" w:sz="6" w:space="0" w:color="000000"/>
              <w:left w:val="single" w:sz="6" w:space="0" w:color="000000"/>
              <w:bottom w:val="single" w:sz="6" w:space="0" w:color="000000"/>
              <w:right w:val="single" w:sz="6" w:space="0" w:color="000000"/>
            </w:tcBorders>
          </w:tcPr>
          <w:p w14:paraId="79E374B8"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2601B699"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MW and MVAr transducer or high accuracy outputs. Supply and install wiring to the OMS-FE /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2AC6D9E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29A185D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Network Modelling. If the User chooses to use transducers, the quality is to be agreed with The Company.</w:t>
            </w:r>
          </w:p>
        </w:tc>
      </w:tr>
      <w:tr w:rsidR="00CA2ECB" w14:paraId="0FDF7933"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3B67D77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Voltage for each generator connection to the Transmission substation.</w:t>
            </w:r>
          </w:p>
        </w:tc>
        <w:tc>
          <w:tcPr>
            <w:tcW w:w="2250" w:type="dxa"/>
            <w:tcBorders>
              <w:top w:val="single" w:sz="6" w:space="0" w:color="000000"/>
              <w:left w:val="single" w:sz="6" w:space="0" w:color="000000"/>
              <w:bottom w:val="single" w:sz="6" w:space="0" w:color="000000"/>
              <w:right w:val="single" w:sz="6" w:space="0" w:color="000000"/>
            </w:tcBorders>
          </w:tcPr>
          <w:p w14:paraId="19C2810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Single Phase VT (usually a CVT)</w:t>
            </w:r>
          </w:p>
        </w:tc>
        <w:tc>
          <w:tcPr>
            <w:tcW w:w="1170" w:type="dxa"/>
            <w:tcBorders>
              <w:top w:val="single" w:sz="6" w:space="0" w:color="000000"/>
              <w:left w:val="single" w:sz="6" w:space="0" w:color="000000"/>
              <w:bottom w:val="single" w:sz="6" w:space="0" w:color="000000"/>
              <w:right w:val="single" w:sz="6" w:space="0" w:color="000000"/>
            </w:tcBorders>
          </w:tcPr>
          <w:p w14:paraId="55DD6A6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AC Waveform</w:t>
            </w:r>
          </w:p>
        </w:tc>
        <w:tc>
          <w:tcPr>
            <w:tcW w:w="3762" w:type="dxa"/>
            <w:tcBorders>
              <w:top w:val="single" w:sz="6" w:space="0" w:color="000000"/>
              <w:left w:val="single" w:sz="6" w:space="0" w:color="000000"/>
              <w:bottom w:val="single" w:sz="6" w:space="0" w:color="000000"/>
              <w:right w:val="single" w:sz="6" w:space="0" w:color="000000"/>
            </w:tcBorders>
          </w:tcPr>
          <w:p w14:paraId="2A47980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VT secondary output (single phase). Supply and install transducer and wiring to the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179F4D1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555DF07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For indication purposes. To feed Substation Voltage Selection Scheme. The Company to install Voltage Selection Scheme at Transmission substation as required.</w:t>
            </w:r>
          </w:p>
        </w:tc>
      </w:tr>
      <w:tr w:rsidR="00CA2ECB" w14:paraId="7A037EB4"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B395D3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Frequency for each Balancing Mechanism Unit.</w:t>
            </w:r>
          </w:p>
        </w:tc>
        <w:tc>
          <w:tcPr>
            <w:tcW w:w="2250" w:type="dxa"/>
            <w:tcBorders>
              <w:top w:val="single" w:sz="6" w:space="0" w:color="000000"/>
              <w:left w:val="single" w:sz="6" w:space="0" w:color="000000"/>
              <w:bottom w:val="single" w:sz="6" w:space="0" w:color="000000"/>
              <w:right w:val="single" w:sz="6" w:space="0" w:color="000000"/>
            </w:tcBorders>
          </w:tcPr>
          <w:p w14:paraId="32B8D51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High accuracy VT output (single phase).</w:t>
            </w:r>
          </w:p>
        </w:tc>
        <w:tc>
          <w:tcPr>
            <w:tcW w:w="1170" w:type="dxa"/>
            <w:tcBorders>
              <w:top w:val="single" w:sz="6" w:space="0" w:color="000000"/>
              <w:left w:val="single" w:sz="6" w:space="0" w:color="000000"/>
              <w:bottom w:val="single" w:sz="6" w:space="0" w:color="000000"/>
              <w:right w:val="single" w:sz="6" w:space="0" w:color="000000"/>
            </w:tcBorders>
          </w:tcPr>
          <w:p w14:paraId="77D4180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AC Waveform</w:t>
            </w:r>
          </w:p>
        </w:tc>
        <w:tc>
          <w:tcPr>
            <w:tcW w:w="3762" w:type="dxa"/>
            <w:tcBorders>
              <w:top w:val="single" w:sz="6" w:space="0" w:color="000000"/>
              <w:left w:val="single" w:sz="6" w:space="0" w:color="000000"/>
              <w:bottom w:val="single" w:sz="6" w:space="0" w:color="000000"/>
              <w:right w:val="single" w:sz="6" w:space="0" w:color="000000"/>
            </w:tcBorders>
          </w:tcPr>
          <w:p w14:paraId="1EAB306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high accuracy VT secondary output (single phase). Supply and install wiring to the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286D4B38"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03EB6EB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ASM.</w:t>
            </w:r>
          </w:p>
        </w:tc>
      </w:tr>
      <w:tr w:rsidR="00CA2ECB" w14:paraId="75B2BF5E"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7320B4E0"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All generator circuit(s) </w:t>
            </w:r>
            <w:smartTag w:uri="urn:schemas-microsoft-com:office:smarttags" w:element="City">
              <w:smartTag w:uri="urn:schemas-microsoft-com:office:smarttags" w:element="place">
                <w:r>
                  <w:rPr>
                    <w:rFonts w:ascii="Arial" w:hAnsi="Arial" w:cs="Arial"/>
                    <w:color w:val="000000"/>
                    <w:sz w:val="14"/>
                    <w:szCs w:val="14"/>
                  </w:rPr>
                  <w:t>LV</w:t>
                </w:r>
              </w:smartTag>
            </w:smartTag>
            <w:r>
              <w:rPr>
                <w:rFonts w:ascii="Arial" w:hAnsi="Arial" w:cs="Arial"/>
                <w:color w:val="000000"/>
                <w:sz w:val="14"/>
                <w:szCs w:val="14"/>
              </w:rPr>
              <w:t xml:space="preserve"> circuit breaker(s) and disconnector(s)</w:t>
            </w:r>
          </w:p>
        </w:tc>
        <w:tc>
          <w:tcPr>
            <w:tcW w:w="2250" w:type="dxa"/>
            <w:tcBorders>
              <w:top w:val="single" w:sz="6" w:space="0" w:color="000000"/>
              <w:left w:val="single" w:sz="6" w:space="0" w:color="000000"/>
              <w:bottom w:val="single" w:sz="6" w:space="0" w:color="000000"/>
              <w:right w:val="single" w:sz="6" w:space="0" w:color="000000"/>
            </w:tcBorders>
          </w:tcPr>
          <w:p w14:paraId="48C7EE6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39110CE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5E29CC7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0494FDE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62DDE54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7116C49A"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656477C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transformer circuit breaker(s).</w:t>
            </w:r>
          </w:p>
        </w:tc>
        <w:tc>
          <w:tcPr>
            <w:tcW w:w="2250" w:type="dxa"/>
            <w:tcBorders>
              <w:top w:val="single" w:sz="6" w:space="0" w:color="000000"/>
              <w:left w:val="single" w:sz="6" w:space="0" w:color="000000"/>
              <w:bottom w:val="single" w:sz="6" w:space="0" w:color="000000"/>
              <w:right w:val="single" w:sz="6" w:space="0" w:color="000000"/>
            </w:tcBorders>
          </w:tcPr>
          <w:p w14:paraId="5A53E63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5FB4569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246A29E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17D58CD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7688970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63AD175A"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118138D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All generator circuit(s) HV circuit breaker(s) and disconnector(s).</w:t>
            </w:r>
          </w:p>
        </w:tc>
        <w:tc>
          <w:tcPr>
            <w:tcW w:w="2250" w:type="dxa"/>
            <w:tcBorders>
              <w:top w:val="single" w:sz="6" w:space="0" w:color="000000"/>
              <w:left w:val="single" w:sz="6" w:space="0" w:color="000000"/>
              <w:bottom w:val="single" w:sz="6" w:space="0" w:color="000000"/>
              <w:right w:val="single" w:sz="6" w:space="0" w:color="000000"/>
            </w:tcBorders>
          </w:tcPr>
          <w:p w14:paraId="256F45F0"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38DABEE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3AD9D4DF"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51C830A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07FF2EA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0D3A87D1"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265C65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Each generator transformer Tap Position Indication (TPI)</w:t>
            </w:r>
          </w:p>
        </w:tc>
        <w:tc>
          <w:tcPr>
            <w:tcW w:w="2250" w:type="dxa"/>
            <w:tcBorders>
              <w:top w:val="single" w:sz="6" w:space="0" w:color="000000"/>
              <w:left w:val="single" w:sz="6" w:space="0" w:color="000000"/>
              <w:bottom w:val="single" w:sz="6" w:space="0" w:color="000000"/>
              <w:right w:val="single" w:sz="6" w:space="0" w:color="000000"/>
            </w:tcBorders>
          </w:tcPr>
          <w:p w14:paraId="1577C27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tap changer auxiliary contact arm.</w:t>
            </w:r>
          </w:p>
        </w:tc>
        <w:tc>
          <w:tcPr>
            <w:tcW w:w="1170" w:type="dxa"/>
            <w:tcBorders>
              <w:top w:val="single" w:sz="6" w:space="0" w:color="000000"/>
              <w:left w:val="single" w:sz="6" w:space="0" w:color="000000"/>
              <w:bottom w:val="single" w:sz="6" w:space="0" w:color="000000"/>
              <w:right w:val="single" w:sz="6" w:space="0" w:color="000000"/>
            </w:tcBorders>
          </w:tcPr>
          <w:p w14:paraId="2E6D140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Tap Position Indication</w:t>
            </w:r>
          </w:p>
        </w:tc>
        <w:tc>
          <w:tcPr>
            <w:tcW w:w="3762" w:type="dxa"/>
            <w:tcBorders>
              <w:top w:val="single" w:sz="6" w:space="0" w:color="000000"/>
              <w:left w:val="single" w:sz="6" w:space="0" w:color="000000"/>
              <w:bottom w:val="single" w:sz="6" w:space="0" w:color="000000"/>
              <w:right w:val="single" w:sz="6" w:space="0" w:color="000000"/>
            </w:tcBorders>
          </w:tcPr>
          <w:p w14:paraId="29A6EAA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&gt;one out of (up to) 19' position indications or TPI transducer indication. Wire out and cable between dedicated auxiliary contact arm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0384B76D"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transformer tap-changer.</w:t>
            </w:r>
          </w:p>
        </w:tc>
        <w:tc>
          <w:tcPr>
            <w:tcW w:w="3374" w:type="dxa"/>
            <w:tcBorders>
              <w:top w:val="single" w:sz="6" w:space="0" w:color="000000"/>
              <w:left w:val="single" w:sz="6" w:space="0" w:color="000000"/>
              <w:bottom w:val="single" w:sz="6" w:space="0" w:color="000000"/>
              <w:right w:val="single" w:sz="6" w:space="0" w:color="000000"/>
            </w:tcBorders>
          </w:tcPr>
          <w:p w14:paraId="157D9144"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Network Modelling and ASM.</w:t>
            </w:r>
          </w:p>
        </w:tc>
      </w:tr>
    </w:tbl>
    <w:p w14:paraId="1979138D" w14:textId="77777777" w:rsidR="00CA2ECB" w:rsidRDefault="00CA2ECB" w:rsidP="00CA2ECB">
      <w:pPr>
        <w:pStyle w:val="BodyText"/>
        <w:widowControl/>
        <w:tabs>
          <w:tab w:val="center" w:pos="4513"/>
        </w:tabs>
        <w:spacing w:after="0"/>
        <w:jc w:val="both"/>
      </w:pPr>
    </w:p>
    <w:p w14:paraId="54EFCBA8" w14:textId="77777777" w:rsidR="00CA2ECB" w:rsidRDefault="00CA2ECB" w:rsidP="00CA2ECB">
      <w:pPr>
        <w:pStyle w:val="BodyText"/>
        <w:widowControl/>
        <w:tabs>
          <w:tab w:val="center" w:pos="4513"/>
        </w:tabs>
        <w:spacing w:after="0"/>
        <w:jc w:val="center"/>
      </w:pPr>
      <w:bookmarkStart w:id="863" w:name="_DV_M569"/>
      <w:bookmarkEnd w:id="863"/>
      <w:r>
        <w:rPr>
          <w:rFonts w:ascii="Arial" w:hAnsi="Arial" w:cs="Arial"/>
          <w:b/>
          <w:bCs/>
        </w:rPr>
        <w:t xml:space="preserve">END OF SECTION </w:t>
      </w:r>
      <w:bookmarkStart w:id="864" w:name="_DV_X0"/>
      <w:r>
        <w:rPr>
          <w:rFonts w:ascii="Arial" w:hAnsi="Arial" w:cs="Arial"/>
          <w:b/>
          <w:bCs/>
        </w:rPr>
        <w:t>6</w:t>
      </w:r>
      <w:bookmarkEnd w:id="864"/>
    </w:p>
    <w:p w14:paraId="0E64D828" w14:textId="77777777" w:rsidR="00CA2ECB" w:rsidRDefault="00CA2ECB" w:rsidP="00CA2ECB"/>
    <w:p w14:paraId="4DC52E21" w14:textId="77777777" w:rsidR="006A4386" w:rsidRDefault="006A4386"/>
    <w:sectPr w:rsidR="006A4386" w:rsidSect="00CA2ECB">
      <w:headerReference w:type="default" r:id="rId17"/>
      <w:footerReference w:type="default" r:id="rId18"/>
      <w:pgSz w:w="16840" w:h="11907" w:orient="landscape"/>
      <w:pgMar w:top="1701" w:right="1418" w:bottom="1701" w:left="1418"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1C7D6" w14:textId="77777777" w:rsidR="009D769C" w:rsidRDefault="009D769C" w:rsidP="00684C89">
      <w:pPr>
        <w:pStyle w:val="clauseindent"/>
      </w:pPr>
      <w:r>
        <w:separator/>
      </w:r>
    </w:p>
  </w:endnote>
  <w:endnote w:type="continuationSeparator" w:id="0">
    <w:p w14:paraId="6AB62663" w14:textId="77777777" w:rsidR="009D769C" w:rsidRDefault="009D769C" w:rsidP="00684C89">
      <w:pPr>
        <w:pStyle w:val="clauseindent"/>
      </w:pPr>
      <w:r>
        <w:continuationSeparator/>
      </w:r>
    </w:p>
  </w:endnote>
  <w:endnote w:type="continuationNotice" w:id="1">
    <w:p w14:paraId="312B8CA2" w14:textId="77777777" w:rsidR="009D769C" w:rsidRDefault="009D76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MT">
    <w:altName w:val="Ebrima"/>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CD5A9" w14:textId="794A232C" w:rsidR="00C30193" w:rsidRDefault="57F2BD47" w:rsidP="005B7449">
    <w:pPr>
      <w:pStyle w:val="Footer"/>
      <w:widowControl/>
      <w:spacing w:line="259" w:lineRule="auto"/>
      <w:jc w:val="right"/>
      <w:rPr>
        <w:rStyle w:val="PageNumber"/>
        <w:rFonts w:ascii="Arial" w:hAnsi="Arial" w:cs="Arial"/>
        <w:sz w:val="20"/>
        <w:szCs w:val="20"/>
      </w:rPr>
    </w:pPr>
    <w:r w:rsidRPr="57F2BD47">
      <w:rPr>
        <w:rStyle w:val="PageNumber"/>
        <w:rFonts w:ascii="Arial" w:hAnsi="Arial" w:cs="Arial"/>
        <w:sz w:val="20"/>
        <w:szCs w:val="20"/>
      </w:rPr>
      <w:t xml:space="preserve">V1.34 – </w:t>
    </w:r>
    <w:r w:rsidR="0098310C">
      <w:rPr>
        <w:rStyle w:val="PageNumber"/>
        <w:rFonts w:ascii="Arial" w:hAnsi="Arial" w:cs="Arial"/>
        <w:sz w:val="20"/>
        <w:szCs w:val="20"/>
      </w:rPr>
      <w:t xml:space="preserve">01 </w:t>
    </w:r>
    <w:r w:rsidR="00C97536">
      <w:rPr>
        <w:rStyle w:val="PageNumber"/>
        <w:rFonts w:ascii="Arial" w:hAnsi="Arial" w:cs="Arial"/>
        <w:sz w:val="20"/>
        <w:szCs w:val="20"/>
      </w:rPr>
      <w:t>October 2024</w:t>
    </w:r>
  </w:p>
  <w:p w14:paraId="0E3D6C8F" w14:textId="77777777" w:rsidR="00C30193" w:rsidRDefault="00C30193">
    <w:pPr>
      <w:pStyle w:val="Footer"/>
      <w:widowControl/>
      <w:rPr>
        <w:rStyle w:val="PageNumbe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D1E93" w14:textId="7B258582" w:rsidR="00C30193" w:rsidRDefault="00C30193">
    <w:pPr>
      <w:pStyle w:val="Footer"/>
      <w:widowControl/>
      <w:tabs>
        <w:tab w:val="clear" w:pos="8306"/>
        <w:tab w:val="left" w:pos="4111"/>
        <w:tab w:val="right" w:pos="8550"/>
      </w:tabs>
      <w:rPr>
        <w:rFonts w:ascii="Arial" w:hAnsi="Arial" w:cs="Arial"/>
      </w:rPr>
    </w:pPr>
    <w:r>
      <w:rPr>
        <w:rStyle w:val="PageNumber"/>
        <w:rFonts w:ascii="Arial" w:hAnsi="Arial" w:cs="Arial"/>
        <w:sz w:val="20"/>
        <w:szCs w:val="20"/>
      </w:rPr>
      <w:tab/>
      <w:t>6-</w:t>
    </w:r>
    <w:r>
      <w:rPr>
        <w:rStyle w:val="PageNumber"/>
        <w:rFonts w:ascii="Arial" w:hAnsi="Arial" w:cs="Arial"/>
        <w:noProof/>
        <w:sz w:val="20"/>
        <w:szCs w:val="20"/>
      </w:rPr>
      <w:fldChar w:fldCharType="begin"/>
    </w:r>
    <w:r>
      <w:rPr>
        <w:rStyle w:val="PageNumber"/>
        <w:rFonts w:ascii="Arial" w:hAnsi="Arial" w:cs="Arial"/>
        <w:noProof/>
        <w:sz w:val="20"/>
        <w:szCs w:val="20"/>
      </w:rPr>
      <w:instrText xml:space="preserve"> PAGE </w:instrText>
    </w:r>
    <w:r>
      <w:rPr>
        <w:rStyle w:val="PageNumber"/>
        <w:rFonts w:ascii="Arial" w:hAnsi="Arial" w:cs="Arial"/>
        <w:noProof/>
        <w:sz w:val="20"/>
        <w:szCs w:val="20"/>
      </w:rPr>
      <w:fldChar w:fldCharType="separate"/>
    </w:r>
    <w:r w:rsidR="00452C2D">
      <w:rPr>
        <w:rStyle w:val="PageNumber"/>
        <w:rFonts w:ascii="Arial" w:hAnsi="Arial" w:cs="Arial"/>
        <w:noProof/>
        <w:sz w:val="20"/>
        <w:szCs w:val="20"/>
      </w:rPr>
      <w:t>53</w:t>
    </w:r>
    <w:r>
      <w:rPr>
        <w:rStyle w:val="PageNumber"/>
        <w:rFonts w:ascii="Arial" w:hAnsi="Arial" w:cs="Arial"/>
        <w:noProof/>
        <w:sz w:val="20"/>
        <w:szCs w:val="20"/>
      </w:rPr>
      <w:fldChar w:fldCharType="end"/>
    </w:r>
    <w:r>
      <w:rPr>
        <w:rFonts w:ascii="Arial" w:hAnsi="Arial" w:cs="Arial"/>
      </w:rPr>
      <w:t xml:space="preserve"> </w:t>
    </w:r>
    <w:r>
      <w:rPr>
        <w:rFonts w:ascii="Arial" w:hAnsi="Arial" w:cs="Arial"/>
      </w:rPr>
      <w:tab/>
    </w:r>
    <w:r>
      <w:rPr>
        <w:rStyle w:val="PageNumber"/>
        <w:rFonts w:ascii="Arial" w:hAnsi="Arial" w:cs="Arial"/>
        <w:sz w:val="20"/>
        <w:szCs w:val="20"/>
      </w:rPr>
      <w:t>v1.</w:t>
    </w:r>
    <w:r w:rsidR="00C163A2">
      <w:rPr>
        <w:rStyle w:val="PageNumber"/>
        <w:rFonts w:ascii="Arial" w:hAnsi="Arial" w:cs="Arial"/>
        <w:sz w:val="20"/>
        <w:szCs w:val="20"/>
      </w:rPr>
      <w:t>3</w:t>
    </w:r>
    <w:r w:rsidR="00B223E2">
      <w:rPr>
        <w:rStyle w:val="PageNumber"/>
        <w:rFonts w:ascii="Arial" w:hAnsi="Arial" w:cs="Arial"/>
        <w:sz w:val="20"/>
        <w:szCs w:val="20"/>
      </w:rPr>
      <w:t>4</w:t>
    </w:r>
    <w:r>
      <w:rPr>
        <w:rStyle w:val="PageNumber"/>
        <w:rFonts w:ascii="Arial" w:hAnsi="Arial" w:cs="Arial"/>
        <w:sz w:val="20"/>
        <w:szCs w:val="20"/>
      </w:rPr>
      <w:t xml:space="preserve"> </w:t>
    </w:r>
    <w:r w:rsidR="00226FF5">
      <w:rPr>
        <w:rStyle w:val="PageNumber"/>
        <w:rFonts w:ascii="Arial" w:hAnsi="Arial" w:cs="Arial"/>
        <w:sz w:val="20"/>
        <w:szCs w:val="20"/>
      </w:rPr>
      <w:t xml:space="preserve">– </w:t>
    </w:r>
    <w:r w:rsidR="00B223E2">
      <w:rPr>
        <w:rStyle w:val="PageNumber"/>
        <w:rFonts w:ascii="Arial" w:hAnsi="Arial" w:cs="Arial"/>
        <w:sz w:val="20"/>
        <w:szCs w:val="20"/>
      </w:rPr>
      <w:t>01 October</w:t>
    </w:r>
    <w:r w:rsidR="00566689">
      <w:rPr>
        <w:rStyle w:val="PageNumber"/>
        <w:rFonts w:ascii="Arial" w:hAnsi="Arial" w:cs="Arial"/>
        <w:sz w:val="20"/>
        <w:szCs w:val="20"/>
      </w:rPr>
      <w:t xml:space="preserve"> 20</w:t>
    </w:r>
    <w:r w:rsidR="00415379">
      <w:rPr>
        <w:rStyle w:val="PageNumber"/>
        <w:rFonts w:ascii="Arial" w:hAnsi="Arial" w:cs="Arial"/>
        <w:sz w:val="20"/>
        <w:szCs w:val="20"/>
      </w:rPr>
      <w:t>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9FB03" w14:textId="524DD737" w:rsidR="00C30193" w:rsidRDefault="00C30193">
    <w:pPr>
      <w:pStyle w:val="Footer"/>
      <w:widowControl/>
      <w:tabs>
        <w:tab w:val="clear" w:pos="8306"/>
        <w:tab w:val="left" w:pos="6521"/>
        <w:tab w:val="right" w:pos="14034"/>
      </w:tabs>
      <w:rPr>
        <w:rFonts w:ascii="Times New Roman" w:hAnsi="Times New Roman"/>
      </w:rPr>
    </w:pPr>
    <w:r>
      <w:rPr>
        <w:rStyle w:val="PageNumber"/>
        <w:rFonts w:ascii="Times New Roman" w:hAnsi="Times New Roman" w:cs="Times New Roman"/>
        <w:sz w:val="20"/>
        <w:szCs w:val="20"/>
      </w:rPr>
      <w:tab/>
      <w:t>6-</w:t>
    </w:r>
    <w:r>
      <w:rPr>
        <w:rStyle w:val="PageNumber"/>
        <w:rFonts w:ascii="Times New Roman" w:hAnsi="Times New Roman" w:cs="Times New Roman"/>
        <w:noProof/>
        <w:sz w:val="20"/>
        <w:szCs w:val="20"/>
      </w:rPr>
      <w:fldChar w:fldCharType="begin"/>
    </w:r>
    <w:r>
      <w:rPr>
        <w:rStyle w:val="PageNumber"/>
        <w:rFonts w:ascii="Times New Roman" w:hAnsi="Times New Roman" w:cs="Times New Roman"/>
        <w:noProof/>
        <w:sz w:val="20"/>
        <w:szCs w:val="20"/>
      </w:rPr>
      <w:instrText xml:space="preserve"> PAGE </w:instrText>
    </w:r>
    <w:r>
      <w:rPr>
        <w:rStyle w:val="PageNumber"/>
        <w:rFonts w:ascii="Times New Roman" w:hAnsi="Times New Roman" w:cs="Times New Roman"/>
        <w:noProof/>
        <w:sz w:val="20"/>
        <w:szCs w:val="20"/>
      </w:rPr>
      <w:fldChar w:fldCharType="separate"/>
    </w:r>
    <w:r w:rsidR="00452C2D">
      <w:rPr>
        <w:rStyle w:val="PageNumber"/>
        <w:rFonts w:ascii="Times New Roman" w:hAnsi="Times New Roman" w:cs="Times New Roman"/>
        <w:noProof/>
        <w:sz w:val="20"/>
        <w:szCs w:val="20"/>
      </w:rPr>
      <w:t>61</w:t>
    </w:r>
    <w:r>
      <w:rPr>
        <w:rStyle w:val="PageNumber"/>
        <w:rFonts w:ascii="Times New Roman" w:hAnsi="Times New Roman" w:cs="Times New Roman"/>
        <w:noProof/>
        <w:sz w:val="20"/>
        <w:szCs w:val="20"/>
      </w:rPr>
      <w:fldChar w:fldCharType="end"/>
    </w:r>
    <w:r>
      <w:rPr>
        <w:rFonts w:ascii="Times New Roman" w:hAnsi="Times New Roman"/>
      </w:rPr>
      <w:t xml:space="preserve"> </w:t>
    </w:r>
    <w:r>
      <w:rPr>
        <w:rFonts w:ascii="Times New Roman" w:hAnsi="Times New Roman"/>
      </w:rPr>
      <w:tab/>
    </w:r>
    <w:r w:rsidR="0047593D">
      <w:rPr>
        <w:rStyle w:val="PageNumber"/>
        <w:rFonts w:ascii="Arial" w:hAnsi="Arial" w:cs="Arial"/>
        <w:sz w:val="20"/>
        <w:szCs w:val="20"/>
      </w:rPr>
      <w:t>v1.3</w:t>
    </w:r>
    <w:r w:rsidR="0058270C">
      <w:rPr>
        <w:rStyle w:val="PageNumber"/>
        <w:rFonts w:ascii="Arial" w:hAnsi="Arial" w:cs="Arial"/>
        <w:sz w:val="20"/>
        <w:szCs w:val="20"/>
      </w:rPr>
      <w:t>4</w:t>
    </w:r>
    <w:r w:rsidR="0047593D">
      <w:rPr>
        <w:rStyle w:val="PageNumber"/>
        <w:rFonts w:ascii="Arial" w:hAnsi="Arial" w:cs="Arial"/>
        <w:sz w:val="20"/>
        <w:szCs w:val="20"/>
      </w:rPr>
      <w:t xml:space="preserve"> </w:t>
    </w:r>
    <w:r w:rsidR="0058270C">
      <w:rPr>
        <w:rStyle w:val="PageNumber"/>
        <w:rFonts w:ascii="Arial" w:hAnsi="Arial" w:cs="Arial"/>
        <w:sz w:val="20"/>
        <w:szCs w:val="20"/>
      </w:rPr>
      <w:t>01 October 2024</w:t>
    </w:r>
  </w:p>
  <w:p w14:paraId="7D6F79D4" w14:textId="77777777" w:rsidR="00C30193" w:rsidRDefault="00C30193">
    <w:pPr>
      <w:pStyle w:val="Footer"/>
      <w:widowControl/>
      <w:rPr>
        <w:rStyle w:val="PageNumber"/>
        <w:rFonts w:ascii="Times New Roman" w:hAnsi="Times New Roman" w:cs="Times New Roman"/>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7069544"/>
      <w:docPartObj>
        <w:docPartGallery w:val="Page Numbers (Bottom of Page)"/>
        <w:docPartUnique/>
      </w:docPartObj>
    </w:sdtPr>
    <w:sdtEndPr>
      <w:rPr>
        <w:noProof/>
      </w:rPr>
    </w:sdtEndPr>
    <w:sdtContent>
      <w:p w14:paraId="6877B512" w14:textId="1685920B" w:rsidR="006D5F56" w:rsidRDefault="006D5F56">
        <w:pPr>
          <w:pStyle w:val="Footer"/>
          <w:jc w:val="center"/>
        </w:pPr>
        <w:r>
          <w:t>6-</w:t>
        </w:r>
        <w:r>
          <w:fldChar w:fldCharType="begin"/>
        </w:r>
        <w:r>
          <w:instrText xml:space="preserve"> PAGE   \* MERGEFORMAT </w:instrText>
        </w:r>
        <w:r>
          <w:fldChar w:fldCharType="separate"/>
        </w:r>
        <w:r>
          <w:rPr>
            <w:noProof/>
          </w:rPr>
          <w:t>2</w:t>
        </w:r>
        <w:r>
          <w:rPr>
            <w:noProof/>
          </w:rPr>
          <w:fldChar w:fldCharType="end"/>
        </w:r>
        <w:r>
          <w:rPr>
            <w:noProof/>
          </w:rPr>
          <w:t xml:space="preserve"> </w:t>
        </w:r>
      </w:p>
    </w:sdtContent>
  </w:sdt>
  <w:p w14:paraId="4AEA8374" w14:textId="45C7F1E9" w:rsidR="00C30193" w:rsidRDefault="006D5F56" w:rsidP="00A03353">
    <w:pPr>
      <w:widowControl/>
      <w:jc w:val="right"/>
      <w:rPr>
        <w:rFonts w:ascii="Times New Roman" w:hAnsi="Times New Roman"/>
      </w:rPr>
    </w:pPr>
    <w:r>
      <w:rPr>
        <w:rStyle w:val="PageNumber"/>
        <w:rFonts w:ascii="Arial" w:hAnsi="Arial" w:cs="Arial"/>
        <w:sz w:val="20"/>
        <w:szCs w:val="20"/>
      </w:rPr>
      <w:t>v1.34 01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B47B0A" w14:textId="77777777" w:rsidR="009D769C" w:rsidRDefault="009D769C" w:rsidP="00684C89">
      <w:pPr>
        <w:pStyle w:val="clauseindent"/>
      </w:pPr>
      <w:r>
        <w:separator/>
      </w:r>
    </w:p>
  </w:footnote>
  <w:footnote w:type="continuationSeparator" w:id="0">
    <w:p w14:paraId="19C26FB1" w14:textId="77777777" w:rsidR="009D769C" w:rsidRDefault="009D769C" w:rsidP="00684C89">
      <w:pPr>
        <w:pStyle w:val="clauseindent"/>
      </w:pPr>
      <w:r>
        <w:continuationSeparator/>
      </w:r>
    </w:p>
  </w:footnote>
  <w:footnote w:type="continuationNotice" w:id="1">
    <w:p w14:paraId="66284A2A" w14:textId="77777777" w:rsidR="009D769C" w:rsidRDefault="009D76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3F5CD" w14:textId="00239318" w:rsidR="00C30193" w:rsidRDefault="57F2BD47">
    <w:pPr>
      <w:pStyle w:val="Header"/>
      <w:widowControl/>
      <w:rPr>
        <w:rFonts w:ascii="Arial" w:hAnsi="Arial" w:cs="Arial"/>
        <w:sz w:val="20"/>
        <w:szCs w:val="20"/>
      </w:rPr>
    </w:pPr>
    <w:r w:rsidRPr="57F2BD47">
      <w:rPr>
        <w:rFonts w:ascii="Arial" w:hAnsi="Arial" w:cs="Arial"/>
        <w:sz w:val="20"/>
        <w:szCs w:val="20"/>
      </w:rPr>
      <w:t>CUSC v1.34</w:t>
    </w:r>
  </w:p>
  <w:p w14:paraId="34998AFF" w14:textId="77777777" w:rsidR="00C30193" w:rsidRDefault="00C30193">
    <w:pPr>
      <w:pStyle w:val="Header"/>
      <w:widowControl/>
      <w:rPr>
        <w:rFonts w:ascii="Arial" w:hAnsi="Arial" w:cs="Arial"/>
        <w:sz w:val="20"/>
        <w:szCs w:val="20"/>
      </w:rPr>
    </w:pPr>
  </w:p>
  <w:p w14:paraId="01762418" w14:textId="77777777" w:rsidR="00C30193" w:rsidRDefault="00C30193">
    <w:pPr>
      <w:pStyle w:val="Header"/>
      <w:widowControl/>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C9822" w14:textId="2C34485F" w:rsidR="00C30193" w:rsidRDefault="346C006A">
    <w:pPr>
      <w:pStyle w:val="Header"/>
      <w:widowControl/>
      <w:rPr>
        <w:rFonts w:ascii="Arial" w:hAnsi="Arial" w:cs="Arial"/>
        <w:sz w:val="20"/>
        <w:szCs w:val="20"/>
      </w:rPr>
    </w:pPr>
    <w:r w:rsidRPr="346C006A">
      <w:rPr>
        <w:rFonts w:ascii="Arial" w:hAnsi="Arial" w:cs="Arial"/>
        <w:sz w:val="20"/>
        <w:szCs w:val="20"/>
      </w:rPr>
      <w:t>CUSC v1.34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F3895" w14:textId="3E845833" w:rsidR="00C30193" w:rsidRDefault="00C30193">
    <w:pPr>
      <w:pStyle w:val="Header"/>
      <w:widowControl/>
      <w:rPr>
        <w:rFonts w:ascii="Arial" w:hAnsi="Arial" w:cs="Arial"/>
        <w:sz w:val="20"/>
        <w:szCs w:val="20"/>
      </w:rPr>
    </w:pPr>
    <w:r>
      <w:rPr>
        <w:rFonts w:ascii="Arial" w:hAnsi="Arial" w:cs="Arial"/>
        <w:sz w:val="20"/>
        <w:szCs w:val="20"/>
      </w:rPr>
      <w:t>C</w:t>
    </w:r>
    <w:r w:rsidR="00452C2D">
      <w:rPr>
        <w:rFonts w:ascii="Arial" w:hAnsi="Arial" w:cs="Arial"/>
        <w:sz w:val="20"/>
        <w:szCs w:val="20"/>
      </w:rPr>
      <w:t>USC v1.</w:t>
    </w:r>
    <w:r w:rsidR="0047593D">
      <w:rPr>
        <w:rFonts w:ascii="Arial" w:hAnsi="Arial" w:cs="Arial"/>
        <w:sz w:val="20"/>
        <w:szCs w:val="20"/>
      </w:rPr>
      <w:t>3</w:t>
    </w:r>
    <w:r w:rsidR="00E44211">
      <w:rPr>
        <w:rFonts w:ascii="Arial" w:hAnsi="Arial" w:cs="Arial"/>
        <w:sz w:val="20"/>
        <w:szCs w:val="20"/>
      </w:rPr>
      <w:t>3</w:t>
    </w:r>
  </w:p>
  <w:p w14:paraId="603A8032" w14:textId="77777777" w:rsidR="00C30193" w:rsidRDefault="00C30193">
    <w:pPr>
      <w:pStyle w:val="Header"/>
      <w:widowControl/>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9FBF4" w14:textId="13330A87" w:rsidR="00C30193" w:rsidRPr="00A03353" w:rsidRDefault="00C30193">
    <w:pPr>
      <w:widowControl/>
      <w:rPr>
        <w:rFonts w:ascii="Arial" w:hAnsi="Arial" w:cs="Arial"/>
        <w:sz w:val="20"/>
        <w:szCs w:val="20"/>
      </w:rPr>
    </w:pPr>
    <w:r w:rsidRPr="00A03353">
      <w:rPr>
        <w:rFonts w:ascii="Arial" w:hAnsi="Arial" w:cs="Arial"/>
        <w:sz w:val="20"/>
        <w:szCs w:val="20"/>
      </w:rPr>
      <w:t>CUSC v1.</w:t>
    </w:r>
    <w:r w:rsidR="0047593D">
      <w:rPr>
        <w:rFonts w:ascii="Arial" w:hAnsi="Arial" w:cs="Arial"/>
        <w:sz w:val="20"/>
        <w:szCs w:val="20"/>
      </w:rPr>
      <w:t>3</w:t>
    </w:r>
    <w:r w:rsidR="00E44211">
      <w:rPr>
        <w:rFonts w:ascii="Arial" w:hAnsi="Arial" w:cs="Arial"/>
        <w:sz w:val="20"/>
        <w:szCs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99222D6E"/>
    <w:lvl w:ilvl="0">
      <w:start w:val="1"/>
      <w:numFmt w:val="decimal"/>
      <w:pStyle w:val="ListNumber5"/>
      <w:lvlText w:val="%1."/>
      <w:lvlJc w:val="left"/>
      <w:pPr>
        <w:widowControl w:val="0"/>
        <w:tabs>
          <w:tab w:val="num" w:pos="1492"/>
        </w:tabs>
        <w:autoSpaceDE w:val="0"/>
        <w:autoSpaceDN w:val="0"/>
        <w:adjustRightInd w:val="0"/>
        <w:ind w:left="1492" w:hanging="360"/>
      </w:pPr>
      <w:rPr>
        <w:rFonts w:ascii="Times New Roman" w:hAnsi="Times New Roman" w:cs="Times New Roman"/>
        <w:sz w:val="24"/>
        <w:szCs w:val="24"/>
      </w:rPr>
    </w:lvl>
  </w:abstractNum>
  <w:abstractNum w:abstractNumId="1" w15:restartNumberingAfterBreak="0">
    <w:nsid w:val="00000003"/>
    <w:multiLevelType w:val="singleLevel"/>
    <w:tmpl w:val="BCB88676"/>
    <w:lvl w:ilvl="0">
      <w:start w:val="1"/>
      <w:numFmt w:val="decimal"/>
      <w:pStyle w:val="ListNumber4"/>
      <w:lvlText w:val="%1."/>
      <w:lvlJc w:val="left"/>
      <w:pPr>
        <w:widowControl w:val="0"/>
        <w:tabs>
          <w:tab w:val="num" w:pos="1209"/>
        </w:tabs>
        <w:autoSpaceDE w:val="0"/>
        <w:autoSpaceDN w:val="0"/>
        <w:adjustRightInd w:val="0"/>
        <w:ind w:left="1209" w:hanging="360"/>
      </w:pPr>
      <w:rPr>
        <w:rFonts w:ascii="Times New Roman" w:hAnsi="Times New Roman" w:cs="Times New Roman"/>
        <w:sz w:val="24"/>
        <w:szCs w:val="24"/>
      </w:rPr>
    </w:lvl>
  </w:abstractNum>
  <w:abstractNum w:abstractNumId="2" w15:restartNumberingAfterBreak="0">
    <w:nsid w:val="00000004"/>
    <w:multiLevelType w:val="singleLevel"/>
    <w:tmpl w:val="EB1C1D84"/>
    <w:lvl w:ilvl="0">
      <w:start w:val="1"/>
      <w:numFmt w:val="decimal"/>
      <w:pStyle w:val="ListNumber3"/>
      <w:lvlText w:val="%1."/>
      <w:lvlJc w:val="left"/>
      <w:pPr>
        <w:widowControl w:val="0"/>
        <w:tabs>
          <w:tab w:val="num" w:pos="926"/>
        </w:tabs>
        <w:autoSpaceDE w:val="0"/>
        <w:autoSpaceDN w:val="0"/>
        <w:adjustRightInd w:val="0"/>
        <w:ind w:left="926" w:hanging="360"/>
      </w:pPr>
      <w:rPr>
        <w:rFonts w:ascii="Times New Roman" w:hAnsi="Times New Roman" w:cs="Times New Roman"/>
        <w:sz w:val="24"/>
        <w:szCs w:val="24"/>
      </w:rPr>
    </w:lvl>
  </w:abstractNum>
  <w:abstractNum w:abstractNumId="3" w15:restartNumberingAfterBreak="0">
    <w:nsid w:val="00000005"/>
    <w:multiLevelType w:val="singleLevel"/>
    <w:tmpl w:val="FCE44594"/>
    <w:lvl w:ilvl="0">
      <w:start w:val="1"/>
      <w:numFmt w:val="decimal"/>
      <w:pStyle w:val="ListNumber2"/>
      <w:lvlText w:val="%1."/>
      <w:lvlJc w:val="left"/>
      <w:pPr>
        <w:widowControl w:val="0"/>
        <w:tabs>
          <w:tab w:val="num" w:pos="643"/>
        </w:tabs>
        <w:autoSpaceDE w:val="0"/>
        <w:autoSpaceDN w:val="0"/>
        <w:adjustRightInd w:val="0"/>
        <w:ind w:left="643" w:hanging="360"/>
      </w:pPr>
      <w:rPr>
        <w:rFonts w:ascii="Times New Roman" w:hAnsi="Times New Roman" w:cs="Times New Roman"/>
        <w:sz w:val="24"/>
        <w:szCs w:val="24"/>
      </w:rPr>
    </w:lvl>
  </w:abstractNum>
  <w:abstractNum w:abstractNumId="4" w15:restartNumberingAfterBreak="0">
    <w:nsid w:val="00000006"/>
    <w:multiLevelType w:val="singleLevel"/>
    <w:tmpl w:val="4A506506"/>
    <w:lvl w:ilvl="0">
      <w:start w:val="1"/>
      <w:numFmt w:val="bullet"/>
      <w:pStyle w:val="ListBullet5"/>
      <w:lvlText w:val=""/>
      <w:lvlJc w:val="left"/>
      <w:pPr>
        <w:widowControl w:val="0"/>
        <w:tabs>
          <w:tab w:val="num" w:pos="1492"/>
        </w:tabs>
        <w:autoSpaceDE w:val="0"/>
        <w:autoSpaceDN w:val="0"/>
        <w:adjustRightInd w:val="0"/>
        <w:ind w:left="1492" w:hanging="360"/>
      </w:pPr>
      <w:rPr>
        <w:rFonts w:ascii="Symbol" w:hAnsi="Symbol" w:cs="Symbol"/>
        <w:sz w:val="24"/>
        <w:szCs w:val="24"/>
      </w:rPr>
    </w:lvl>
  </w:abstractNum>
  <w:abstractNum w:abstractNumId="5" w15:restartNumberingAfterBreak="0">
    <w:nsid w:val="00000007"/>
    <w:multiLevelType w:val="singleLevel"/>
    <w:tmpl w:val="766A3E96"/>
    <w:lvl w:ilvl="0">
      <w:start w:val="1"/>
      <w:numFmt w:val="bullet"/>
      <w:pStyle w:val="ListBullet4"/>
      <w:lvlText w:val=""/>
      <w:lvlJc w:val="left"/>
      <w:pPr>
        <w:widowControl w:val="0"/>
        <w:tabs>
          <w:tab w:val="num" w:pos="1209"/>
        </w:tabs>
        <w:autoSpaceDE w:val="0"/>
        <w:autoSpaceDN w:val="0"/>
        <w:adjustRightInd w:val="0"/>
        <w:ind w:left="1209" w:hanging="360"/>
      </w:pPr>
      <w:rPr>
        <w:rFonts w:ascii="Symbol" w:hAnsi="Symbol" w:cs="Symbol"/>
        <w:sz w:val="24"/>
        <w:szCs w:val="24"/>
      </w:rPr>
    </w:lvl>
  </w:abstractNum>
  <w:abstractNum w:abstractNumId="6" w15:restartNumberingAfterBreak="0">
    <w:nsid w:val="00000008"/>
    <w:multiLevelType w:val="singleLevel"/>
    <w:tmpl w:val="23FCEA90"/>
    <w:lvl w:ilvl="0">
      <w:start w:val="1"/>
      <w:numFmt w:val="bullet"/>
      <w:pStyle w:val="ListBullet3"/>
      <w:lvlText w:val=""/>
      <w:lvlJc w:val="left"/>
      <w:pPr>
        <w:widowControl w:val="0"/>
        <w:tabs>
          <w:tab w:val="num" w:pos="926"/>
        </w:tabs>
        <w:autoSpaceDE w:val="0"/>
        <w:autoSpaceDN w:val="0"/>
        <w:adjustRightInd w:val="0"/>
        <w:ind w:left="926" w:hanging="360"/>
      </w:pPr>
      <w:rPr>
        <w:rFonts w:ascii="Symbol" w:hAnsi="Symbol" w:cs="Symbol"/>
        <w:sz w:val="24"/>
        <w:szCs w:val="24"/>
      </w:rPr>
    </w:lvl>
  </w:abstractNum>
  <w:abstractNum w:abstractNumId="7" w15:restartNumberingAfterBreak="0">
    <w:nsid w:val="00000009"/>
    <w:multiLevelType w:val="singleLevel"/>
    <w:tmpl w:val="49C09E70"/>
    <w:lvl w:ilvl="0">
      <w:start w:val="1"/>
      <w:numFmt w:val="bullet"/>
      <w:pStyle w:val="ListBullet2"/>
      <w:lvlText w:val=""/>
      <w:lvlJc w:val="left"/>
      <w:pPr>
        <w:widowControl w:val="0"/>
        <w:tabs>
          <w:tab w:val="num" w:pos="643"/>
        </w:tabs>
        <w:autoSpaceDE w:val="0"/>
        <w:autoSpaceDN w:val="0"/>
        <w:adjustRightInd w:val="0"/>
        <w:ind w:left="643" w:hanging="360"/>
      </w:pPr>
      <w:rPr>
        <w:rFonts w:ascii="Symbol" w:hAnsi="Symbol" w:cs="Symbol"/>
        <w:sz w:val="24"/>
        <w:szCs w:val="24"/>
      </w:rPr>
    </w:lvl>
  </w:abstractNum>
  <w:abstractNum w:abstractNumId="8" w15:restartNumberingAfterBreak="0">
    <w:nsid w:val="0000000A"/>
    <w:multiLevelType w:val="singleLevel"/>
    <w:tmpl w:val="FB5A3E08"/>
    <w:lvl w:ilvl="0">
      <w:start w:val="1"/>
      <w:numFmt w:val="decimal"/>
      <w:pStyle w:val="ListNumber"/>
      <w:lvlText w:val="%1."/>
      <w:lvlJc w:val="left"/>
      <w:pPr>
        <w:widowControl w:val="0"/>
        <w:tabs>
          <w:tab w:val="num" w:pos="360"/>
        </w:tabs>
        <w:autoSpaceDE w:val="0"/>
        <w:autoSpaceDN w:val="0"/>
        <w:adjustRightInd w:val="0"/>
        <w:ind w:left="360" w:hanging="360"/>
      </w:pPr>
      <w:rPr>
        <w:rFonts w:ascii="Times New Roman" w:hAnsi="Times New Roman" w:cs="Times New Roman"/>
        <w:sz w:val="24"/>
        <w:szCs w:val="24"/>
      </w:rPr>
    </w:lvl>
  </w:abstractNum>
  <w:abstractNum w:abstractNumId="9" w15:restartNumberingAfterBreak="0">
    <w:nsid w:val="0000000B"/>
    <w:multiLevelType w:val="singleLevel"/>
    <w:tmpl w:val="000869AC"/>
    <w:lvl w:ilvl="0">
      <w:start w:val="1"/>
      <w:numFmt w:val="bullet"/>
      <w:pStyle w:val="ListBullet"/>
      <w:lvlText w:val=""/>
      <w:lvlJc w:val="left"/>
      <w:pPr>
        <w:widowControl w:val="0"/>
        <w:tabs>
          <w:tab w:val="num" w:pos="360"/>
        </w:tabs>
        <w:autoSpaceDE w:val="0"/>
        <w:autoSpaceDN w:val="0"/>
        <w:adjustRightInd w:val="0"/>
        <w:ind w:left="360" w:hanging="360"/>
      </w:pPr>
      <w:rPr>
        <w:rFonts w:ascii="Symbol" w:hAnsi="Symbol" w:cs="Symbol"/>
        <w:sz w:val="24"/>
        <w:szCs w:val="24"/>
      </w:rPr>
    </w:lvl>
  </w:abstractNum>
  <w:abstractNum w:abstractNumId="10" w15:restartNumberingAfterBreak="0">
    <w:nsid w:val="0000000C"/>
    <w:multiLevelType w:val="multilevel"/>
    <w:tmpl w:val="71309734"/>
    <w:lvl w:ilvl="0">
      <w:start w:val="1"/>
      <w:numFmt w:val="none"/>
      <w:pStyle w:val="Heading2"/>
      <w:suff w:val="nothing"/>
      <w:lvlText w:val="6."/>
      <w:lvlJc w:val="left"/>
      <w:pPr>
        <w:widowControl w:val="0"/>
        <w:autoSpaceDE w:val="0"/>
        <w:autoSpaceDN w:val="0"/>
        <w:adjustRightInd w:val="0"/>
      </w:pPr>
      <w:rPr>
        <w:rFonts w:ascii="Arial" w:hAnsi="Arial" w:cs="Arial"/>
        <w:b/>
        <w:bCs/>
        <w:sz w:val="24"/>
        <w:szCs w:val="24"/>
      </w:rPr>
    </w:lvl>
    <w:lvl w:ilvl="1">
      <w:start w:val="6"/>
      <w:numFmt w:val="decimal"/>
      <w:lvlText w:val="%2."/>
      <w:lvlJc w:val="left"/>
      <w:pPr>
        <w:widowControl w:val="0"/>
        <w:tabs>
          <w:tab w:val="num" w:pos="0"/>
        </w:tabs>
        <w:autoSpaceDE w:val="0"/>
        <w:autoSpaceDN w:val="0"/>
        <w:adjustRightInd w:val="0"/>
        <w:ind w:left="851"/>
      </w:pPr>
      <w:rPr>
        <w:rFonts w:ascii="Arial" w:hAnsi="Arial" w:cs="Arial"/>
        <w:b/>
        <w:bCs/>
        <w:sz w:val="24"/>
        <w:szCs w:val="24"/>
      </w:rPr>
    </w:lvl>
    <w:lvl w:ilvl="2">
      <w:start w:val="1"/>
      <w:numFmt w:val="decimal"/>
      <w:pStyle w:val="StyleHeading3LatinBoldJustified"/>
      <w:lvlText w:val="%3%2.36.1"/>
      <w:lvlJc w:val="left"/>
      <w:pPr>
        <w:widowControl w:val="0"/>
        <w:tabs>
          <w:tab w:val="num" w:pos="-425"/>
        </w:tabs>
        <w:autoSpaceDE w:val="0"/>
        <w:autoSpaceDN w:val="0"/>
        <w:adjustRightInd w:val="0"/>
        <w:ind w:left="426"/>
      </w:pPr>
      <w:rPr>
        <w:rFonts w:ascii="Arial" w:hAnsi="Arial" w:cs="Arial"/>
        <w:b w:val="0"/>
        <w:bCs w:val="0"/>
        <w:sz w:val="24"/>
        <w:szCs w:val="24"/>
      </w:rPr>
    </w:lvl>
    <w:lvl w:ilvl="3">
      <w:start w:val="1"/>
      <w:numFmt w:val="decimal"/>
      <w:lvlText w:val="%2.%3.7"/>
      <w:lvlJc w:val="left"/>
      <w:pPr>
        <w:widowControl w:val="0"/>
        <w:tabs>
          <w:tab w:val="num" w:pos="2422"/>
        </w:tabs>
        <w:autoSpaceDE w:val="0"/>
        <w:autoSpaceDN w:val="0"/>
        <w:adjustRightInd w:val="0"/>
        <w:ind w:left="1702"/>
      </w:pPr>
      <w:rPr>
        <w:rFonts w:ascii="Garamond MT" w:hAnsi="Garamond MT" w:cs="Garamond MT"/>
        <w:sz w:val="24"/>
        <w:szCs w:val="24"/>
      </w:rPr>
    </w:lvl>
    <w:lvl w:ilvl="4">
      <w:start w:val="1"/>
      <w:numFmt w:val="lowerLetter"/>
      <w:lvlText w:val="(%5)"/>
      <w:lvlJc w:val="left"/>
      <w:pPr>
        <w:widowControl w:val="0"/>
        <w:tabs>
          <w:tab w:val="num" w:pos="-708"/>
        </w:tabs>
        <w:autoSpaceDE w:val="0"/>
        <w:autoSpaceDN w:val="0"/>
        <w:adjustRightInd w:val="0"/>
        <w:ind w:left="1844"/>
      </w:pPr>
      <w:rPr>
        <w:rFonts w:ascii="Garamond MT" w:hAnsi="Garamond MT" w:cs="Garamond MT"/>
        <w:sz w:val="24"/>
        <w:szCs w:val="24"/>
      </w:rPr>
    </w:lvl>
    <w:lvl w:ilvl="5">
      <w:start w:val="1"/>
      <w:numFmt w:val="lowerRoman"/>
      <w:lvlText w:val="(%6)"/>
      <w:lvlJc w:val="left"/>
      <w:pPr>
        <w:widowControl w:val="0"/>
        <w:tabs>
          <w:tab w:val="num" w:pos="0"/>
        </w:tabs>
        <w:autoSpaceDE w:val="0"/>
        <w:autoSpaceDN w:val="0"/>
        <w:adjustRightInd w:val="0"/>
        <w:ind w:left="3403"/>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11" w15:restartNumberingAfterBreak="0">
    <w:nsid w:val="0000000D"/>
    <w:multiLevelType w:val="singleLevel"/>
    <w:tmpl w:val="00000000"/>
    <w:lvl w:ilvl="0">
      <w:start w:val="1"/>
      <w:numFmt w:val="decimal"/>
      <w:pStyle w:val="1"/>
      <w:lvlText w:val="%1."/>
      <w:lvlJc w:val="left"/>
      <w:pPr>
        <w:widowControl w:val="0"/>
        <w:tabs>
          <w:tab w:val="num" w:pos="720"/>
        </w:tabs>
        <w:autoSpaceDE w:val="0"/>
        <w:autoSpaceDN w:val="0"/>
        <w:adjustRightInd w:val="0"/>
      </w:pPr>
      <w:rPr>
        <w:rFonts w:ascii="Arial Narrow" w:hAnsi="Arial Narrow" w:cs="Arial Narrow"/>
        <w:sz w:val="20"/>
        <w:szCs w:val="20"/>
      </w:rPr>
    </w:lvl>
  </w:abstractNum>
  <w:abstractNum w:abstractNumId="12" w15:restartNumberingAfterBreak="0">
    <w:nsid w:val="0000000E"/>
    <w:multiLevelType w:val="multilevel"/>
    <w:tmpl w:val="781E76C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57"/>
        </w:tabs>
        <w:autoSpaceDE w:val="0"/>
        <w:autoSpaceDN w:val="0"/>
        <w:adjustRightInd w:val="0"/>
        <w:ind w:left="357" w:hanging="360"/>
      </w:pPr>
      <w:rPr>
        <w:rFonts w:ascii="Garamond MT" w:hAnsi="Garamond MT" w:cs="Garamond MT"/>
        <w:sz w:val="24"/>
        <w:szCs w:val="24"/>
      </w:rPr>
    </w:lvl>
    <w:lvl w:ilvl="2">
      <w:start w:val="1"/>
      <w:numFmt w:val="decimal"/>
      <w:lvlText w:val="%1.35.%3"/>
      <w:lvlJc w:val="left"/>
      <w:pPr>
        <w:widowControl w:val="0"/>
        <w:tabs>
          <w:tab w:val="num" w:pos="714"/>
        </w:tabs>
        <w:autoSpaceDE w:val="0"/>
        <w:autoSpaceDN w:val="0"/>
        <w:adjustRightInd w:val="0"/>
        <w:ind w:left="714" w:hanging="720"/>
      </w:pPr>
      <w:rPr>
        <w:rFonts w:ascii="Arial" w:hAnsi="Arial" w:cs="Arial" w:hint="default"/>
        <w:sz w:val="24"/>
        <w:szCs w:val="24"/>
      </w:rPr>
    </w:lvl>
    <w:lvl w:ilvl="3">
      <w:start w:val="1"/>
      <w:numFmt w:val="decimal"/>
      <w:lvlText w:val="%1.%2.%3.%4"/>
      <w:lvlJc w:val="left"/>
      <w:pPr>
        <w:widowControl w:val="0"/>
        <w:tabs>
          <w:tab w:val="num" w:pos="711"/>
        </w:tabs>
        <w:autoSpaceDE w:val="0"/>
        <w:autoSpaceDN w:val="0"/>
        <w:adjustRightInd w:val="0"/>
        <w:ind w:left="711" w:hanging="720"/>
      </w:pPr>
      <w:rPr>
        <w:rFonts w:ascii="Garamond MT" w:hAnsi="Garamond MT" w:cs="Garamond MT"/>
        <w:sz w:val="24"/>
        <w:szCs w:val="24"/>
      </w:rPr>
    </w:lvl>
    <w:lvl w:ilvl="4">
      <w:start w:val="1"/>
      <w:numFmt w:val="decimal"/>
      <w:lvlText w:val="%1.%2.%3.%4.%5"/>
      <w:lvlJc w:val="left"/>
      <w:pPr>
        <w:widowControl w:val="0"/>
        <w:tabs>
          <w:tab w:val="num" w:pos="1068"/>
        </w:tabs>
        <w:autoSpaceDE w:val="0"/>
        <w:autoSpaceDN w:val="0"/>
        <w:adjustRightInd w:val="0"/>
        <w:ind w:left="1068" w:hanging="1080"/>
      </w:pPr>
      <w:rPr>
        <w:rFonts w:ascii="Garamond MT" w:hAnsi="Garamond MT" w:cs="Garamond MT"/>
        <w:sz w:val="24"/>
        <w:szCs w:val="24"/>
      </w:rPr>
    </w:lvl>
    <w:lvl w:ilvl="5">
      <w:start w:val="1"/>
      <w:numFmt w:val="decimal"/>
      <w:lvlText w:val="%1.%2.%3.%4.%5.%6"/>
      <w:lvlJc w:val="left"/>
      <w:pPr>
        <w:widowControl w:val="0"/>
        <w:tabs>
          <w:tab w:val="num" w:pos="1065"/>
        </w:tabs>
        <w:autoSpaceDE w:val="0"/>
        <w:autoSpaceDN w:val="0"/>
        <w:adjustRightInd w:val="0"/>
        <w:ind w:left="1065" w:hanging="1080"/>
      </w:pPr>
      <w:rPr>
        <w:rFonts w:ascii="Garamond MT" w:hAnsi="Garamond MT" w:cs="Garamond MT"/>
        <w:sz w:val="24"/>
        <w:szCs w:val="24"/>
      </w:rPr>
    </w:lvl>
    <w:lvl w:ilvl="6">
      <w:start w:val="1"/>
      <w:numFmt w:val="decimal"/>
      <w:lvlText w:val="%1.%2.%3.%4.%5.%6.%7"/>
      <w:lvlJc w:val="left"/>
      <w:pPr>
        <w:widowControl w:val="0"/>
        <w:tabs>
          <w:tab w:val="num" w:pos="1422"/>
        </w:tabs>
        <w:autoSpaceDE w:val="0"/>
        <w:autoSpaceDN w:val="0"/>
        <w:adjustRightInd w:val="0"/>
        <w:ind w:left="1422" w:hanging="1440"/>
      </w:pPr>
      <w:rPr>
        <w:rFonts w:ascii="Garamond MT" w:hAnsi="Garamond MT" w:cs="Garamond MT"/>
        <w:sz w:val="24"/>
        <w:szCs w:val="24"/>
      </w:rPr>
    </w:lvl>
    <w:lvl w:ilvl="7">
      <w:start w:val="1"/>
      <w:numFmt w:val="decimal"/>
      <w:lvlText w:val="%1.%2.%3.%4.%5.%6.%7.%8"/>
      <w:lvlJc w:val="left"/>
      <w:pPr>
        <w:widowControl w:val="0"/>
        <w:tabs>
          <w:tab w:val="num" w:pos="1419"/>
        </w:tabs>
        <w:autoSpaceDE w:val="0"/>
        <w:autoSpaceDN w:val="0"/>
        <w:adjustRightInd w:val="0"/>
        <w:ind w:left="1419" w:hanging="1440"/>
      </w:pPr>
      <w:rPr>
        <w:rFonts w:ascii="Garamond MT" w:hAnsi="Garamond MT" w:cs="Garamond MT"/>
        <w:sz w:val="24"/>
        <w:szCs w:val="24"/>
      </w:rPr>
    </w:lvl>
    <w:lvl w:ilvl="8">
      <w:start w:val="1"/>
      <w:numFmt w:val="decimal"/>
      <w:lvlText w:val="%1.%2.%3.%4.%5.%6.%7.%8.%9"/>
      <w:lvlJc w:val="left"/>
      <w:pPr>
        <w:widowControl w:val="0"/>
        <w:tabs>
          <w:tab w:val="num" w:pos="1776"/>
        </w:tabs>
        <w:autoSpaceDE w:val="0"/>
        <w:autoSpaceDN w:val="0"/>
        <w:adjustRightInd w:val="0"/>
        <w:ind w:left="1776" w:hanging="1800"/>
      </w:pPr>
      <w:rPr>
        <w:rFonts w:ascii="Garamond MT" w:hAnsi="Garamond MT" w:cs="Garamond MT"/>
        <w:sz w:val="24"/>
        <w:szCs w:val="24"/>
      </w:rPr>
    </w:lvl>
  </w:abstractNum>
  <w:abstractNum w:abstractNumId="13" w15:restartNumberingAfterBreak="0">
    <w:nsid w:val="0000000F"/>
    <w:multiLevelType w:val="singleLevel"/>
    <w:tmpl w:val="83FAAE74"/>
    <w:lvl w:ilvl="0">
      <w:start w:val="1"/>
      <w:numFmt w:val="lowerRoman"/>
      <w:lvlText w:val="(%1)"/>
      <w:lvlJc w:val="left"/>
      <w:pPr>
        <w:widowControl w:val="0"/>
        <w:tabs>
          <w:tab w:val="num" w:pos="2160"/>
        </w:tabs>
        <w:autoSpaceDE w:val="0"/>
        <w:autoSpaceDN w:val="0"/>
        <w:adjustRightInd w:val="0"/>
        <w:ind w:left="2160" w:hanging="720"/>
      </w:pPr>
      <w:rPr>
        <w:rFonts w:ascii="Arial" w:hAnsi="Arial" w:cs="Arial"/>
        <w:sz w:val="24"/>
        <w:szCs w:val="24"/>
      </w:rPr>
    </w:lvl>
  </w:abstractNum>
  <w:abstractNum w:abstractNumId="14" w15:restartNumberingAfterBreak="0">
    <w:nsid w:val="00000010"/>
    <w:multiLevelType w:val="multilevel"/>
    <w:tmpl w:val="7EE831DE"/>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
      <w:numFmt w:val="decimal"/>
      <w:lvlText w:val="%1.%2"/>
      <w:lvlJc w:val="left"/>
      <w:pPr>
        <w:widowControl w:val="0"/>
        <w:tabs>
          <w:tab w:val="num" w:pos="785"/>
        </w:tabs>
        <w:autoSpaceDE w:val="0"/>
        <w:autoSpaceDN w:val="0"/>
        <w:adjustRightInd w:val="0"/>
        <w:ind w:left="785" w:hanging="360"/>
      </w:pPr>
      <w:rPr>
        <w:rFonts w:ascii="Garamond MT" w:hAnsi="Garamond MT" w:cs="Garamond MT"/>
        <w:sz w:val="24"/>
        <w:szCs w:val="24"/>
      </w:rPr>
    </w:lvl>
    <w:lvl w:ilvl="2">
      <w:start w:val="5"/>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15" w15:restartNumberingAfterBreak="0">
    <w:nsid w:val="00000011"/>
    <w:multiLevelType w:val="hybridMultilevel"/>
    <w:tmpl w:val="FF96D3B2"/>
    <w:lvl w:ilvl="0" w:tplc="FFFFFFFF">
      <w:start w:val="2"/>
      <w:numFmt w:val="lowerRoman"/>
      <w:lvlText w:val="(%1)"/>
      <w:lvlJc w:val="left"/>
      <w:pPr>
        <w:widowControl w:val="0"/>
        <w:tabs>
          <w:tab w:val="num" w:pos="1854"/>
        </w:tabs>
        <w:autoSpaceDE w:val="0"/>
        <w:autoSpaceDN w:val="0"/>
        <w:adjustRightInd w:val="0"/>
        <w:ind w:left="1854" w:hanging="720"/>
      </w:pPr>
      <w:rPr>
        <w:rFonts w:ascii="Garamond MT" w:hAnsi="Garamond MT" w:cs="Garamond MT"/>
        <w:b w:val="0"/>
        <w:bCs w:val="0"/>
        <w:sz w:val="24"/>
        <w:szCs w:val="24"/>
      </w:rPr>
    </w:lvl>
    <w:lvl w:ilvl="1" w:tplc="FFFFFFFF">
      <w:start w:val="1"/>
      <w:numFmt w:val="lowerLetter"/>
      <w:lvlText w:val="%2."/>
      <w:lvlJc w:val="left"/>
      <w:pPr>
        <w:widowControl w:val="0"/>
        <w:tabs>
          <w:tab w:val="num" w:pos="2214"/>
        </w:tabs>
        <w:autoSpaceDE w:val="0"/>
        <w:autoSpaceDN w:val="0"/>
        <w:adjustRightInd w:val="0"/>
        <w:ind w:left="2214" w:hanging="360"/>
      </w:pPr>
      <w:rPr>
        <w:rFonts w:ascii="Garamond MT" w:hAnsi="Garamond MT" w:cs="Garamond MT"/>
        <w:sz w:val="24"/>
        <w:szCs w:val="24"/>
      </w:rPr>
    </w:lvl>
    <w:lvl w:ilvl="2" w:tplc="FFFFFFFF">
      <w:start w:val="1"/>
      <w:numFmt w:val="lowerRoman"/>
      <w:lvlText w:val="%3."/>
      <w:lvlJc w:val="right"/>
      <w:pPr>
        <w:widowControl w:val="0"/>
        <w:tabs>
          <w:tab w:val="num" w:pos="2934"/>
        </w:tabs>
        <w:autoSpaceDE w:val="0"/>
        <w:autoSpaceDN w:val="0"/>
        <w:adjustRightInd w:val="0"/>
        <w:ind w:left="2934" w:hanging="180"/>
      </w:pPr>
      <w:rPr>
        <w:rFonts w:ascii="Garamond MT" w:hAnsi="Garamond MT" w:cs="Garamond MT"/>
        <w:sz w:val="24"/>
        <w:szCs w:val="24"/>
      </w:rPr>
    </w:lvl>
    <w:lvl w:ilvl="3" w:tplc="FFFFFFFF">
      <w:start w:val="1"/>
      <w:numFmt w:val="decimal"/>
      <w:lvlText w:val="%4."/>
      <w:lvlJc w:val="left"/>
      <w:pPr>
        <w:widowControl w:val="0"/>
        <w:tabs>
          <w:tab w:val="num" w:pos="3654"/>
        </w:tabs>
        <w:autoSpaceDE w:val="0"/>
        <w:autoSpaceDN w:val="0"/>
        <w:adjustRightInd w:val="0"/>
        <w:ind w:left="3654" w:hanging="360"/>
      </w:pPr>
      <w:rPr>
        <w:rFonts w:ascii="Garamond MT" w:hAnsi="Garamond MT" w:cs="Garamond MT"/>
        <w:sz w:val="24"/>
        <w:szCs w:val="24"/>
      </w:rPr>
    </w:lvl>
    <w:lvl w:ilvl="4" w:tplc="FFFFFFFF">
      <w:start w:val="1"/>
      <w:numFmt w:val="lowerLetter"/>
      <w:lvlText w:val="%5."/>
      <w:lvlJc w:val="left"/>
      <w:pPr>
        <w:widowControl w:val="0"/>
        <w:tabs>
          <w:tab w:val="num" w:pos="4374"/>
        </w:tabs>
        <w:autoSpaceDE w:val="0"/>
        <w:autoSpaceDN w:val="0"/>
        <w:adjustRightInd w:val="0"/>
        <w:ind w:left="4374" w:hanging="360"/>
      </w:pPr>
      <w:rPr>
        <w:rFonts w:ascii="Garamond MT" w:hAnsi="Garamond MT" w:cs="Garamond MT"/>
        <w:sz w:val="24"/>
        <w:szCs w:val="24"/>
      </w:rPr>
    </w:lvl>
    <w:lvl w:ilvl="5" w:tplc="FFFFFFFF">
      <w:start w:val="1"/>
      <w:numFmt w:val="lowerRoman"/>
      <w:lvlText w:val="%6."/>
      <w:lvlJc w:val="right"/>
      <w:pPr>
        <w:widowControl w:val="0"/>
        <w:tabs>
          <w:tab w:val="num" w:pos="5094"/>
        </w:tabs>
        <w:autoSpaceDE w:val="0"/>
        <w:autoSpaceDN w:val="0"/>
        <w:adjustRightInd w:val="0"/>
        <w:ind w:left="5094" w:hanging="180"/>
      </w:pPr>
      <w:rPr>
        <w:rFonts w:ascii="Garamond MT" w:hAnsi="Garamond MT" w:cs="Garamond MT"/>
        <w:sz w:val="24"/>
        <w:szCs w:val="24"/>
      </w:rPr>
    </w:lvl>
    <w:lvl w:ilvl="6" w:tplc="FFFFFFFF">
      <w:start w:val="1"/>
      <w:numFmt w:val="decimal"/>
      <w:lvlText w:val="%7."/>
      <w:lvlJc w:val="left"/>
      <w:pPr>
        <w:widowControl w:val="0"/>
        <w:tabs>
          <w:tab w:val="num" w:pos="5814"/>
        </w:tabs>
        <w:autoSpaceDE w:val="0"/>
        <w:autoSpaceDN w:val="0"/>
        <w:adjustRightInd w:val="0"/>
        <w:ind w:left="5814" w:hanging="360"/>
      </w:pPr>
      <w:rPr>
        <w:rFonts w:ascii="Garamond MT" w:hAnsi="Garamond MT" w:cs="Garamond MT"/>
        <w:sz w:val="24"/>
        <w:szCs w:val="24"/>
      </w:rPr>
    </w:lvl>
    <w:lvl w:ilvl="7" w:tplc="FFFFFFFF">
      <w:start w:val="1"/>
      <w:numFmt w:val="lowerLetter"/>
      <w:lvlText w:val="%8."/>
      <w:lvlJc w:val="left"/>
      <w:pPr>
        <w:widowControl w:val="0"/>
        <w:tabs>
          <w:tab w:val="num" w:pos="6534"/>
        </w:tabs>
        <w:autoSpaceDE w:val="0"/>
        <w:autoSpaceDN w:val="0"/>
        <w:adjustRightInd w:val="0"/>
        <w:ind w:left="6534" w:hanging="360"/>
      </w:pPr>
      <w:rPr>
        <w:rFonts w:ascii="Garamond MT" w:hAnsi="Garamond MT" w:cs="Garamond MT"/>
        <w:sz w:val="24"/>
        <w:szCs w:val="24"/>
      </w:rPr>
    </w:lvl>
    <w:lvl w:ilvl="8" w:tplc="FFFFFFFF">
      <w:start w:val="1"/>
      <w:numFmt w:val="lowerRoman"/>
      <w:lvlText w:val="%9."/>
      <w:lvlJc w:val="right"/>
      <w:pPr>
        <w:widowControl w:val="0"/>
        <w:tabs>
          <w:tab w:val="num" w:pos="7254"/>
        </w:tabs>
        <w:autoSpaceDE w:val="0"/>
        <w:autoSpaceDN w:val="0"/>
        <w:adjustRightInd w:val="0"/>
        <w:ind w:left="7254" w:hanging="180"/>
      </w:pPr>
      <w:rPr>
        <w:rFonts w:ascii="Garamond MT" w:hAnsi="Garamond MT" w:cs="Garamond MT"/>
        <w:sz w:val="24"/>
        <w:szCs w:val="24"/>
      </w:rPr>
    </w:lvl>
  </w:abstractNum>
  <w:abstractNum w:abstractNumId="16" w15:restartNumberingAfterBreak="0">
    <w:nsid w:val="00000012"/>
    <w:multiLevelType w:val="multilevel"/>
    <w:tmpl w:val="710663A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1"/>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6"/>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9"/>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17" w15:restartNumberingAfterBreak="0">
    <w:nsid w:val="00000013"/>
    <w:multiLevelType w:val="multilevel"/>
    <w:tmpl w:val="B6B618F2"/>
    <w:lvl w:ilvl="0">
      <w:start w:val="6"/>
      <w:numFmt w:val="decimal"/>
      <w:lvlText w:val="%1"/>
      <w:lvlJc w:val="left"/>
      <w:pPr>
        <w:widowControl w:val="0"/>
        <w:tabs>
          <w:tab w:val="num" w:pos="525"/>
        </w:tabs>
        <w:autoSpaceDE w:val="0"/>
        <w:autoSpaceDN w:val="0"/>
        <w:adjustRightInd w:val="0"/>
        <w:ind w:left="525" w:hanging="525"/>
      </w:pPr>
      <w:rPr>
        <w:rFonts w:ascii="Garamond MT" w:hAnsi="Garamond MT" w:cs="Garamond MT"/>
        <w:sz w:val="24"/>
        <w:szCs w:val="24"/>
      </w:rPr>
    </w:lvl>
    <w:lvl w:ilvl="1">
      <w:start w:val="8"/>
      <w:numFmt w:val="decimal"/>
      <w:lvlText w:val="%1.%2"/>
      <w:lvlJc w:val="left"/>
      <w:pPr>
        <w:widowControl w:val="0"/>
        <w:tabs>
          <w:tab w:val="num" w:pos="950"/>
        </w:tabs>
        <w:autoSpaceDE w:val="0"/>
        <w:autoSpaceDN w:val="0"/>
        <w:adjustRightInd w:val="0"/>
        <w:ind w:left="950" w:hanging="525"/>
      </w:pPr>
      <w:rPr>
        <w:rFonts w:ascii="Garamond MT" w:hAnsi="Garamond MT" w:cs="Garamond MT"/>
        <w:sz w:val="24"/>
        <w:szCs w:val="24"/>
      </w:rPr>
    </w:lvl>
    <w:lvl w:ilvl="2">
      <w:start w:val="1"/>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18" w15:restartNumberingAfterBreak="0">
    <w:nsid w:val="00000014"/>
    <w:multiLevelType w:val="hybridMultilevel"/>
    <w:tmpl w:val="D4C8ACA6"/>
    <w:lvl w:ilvl="0" w:tplc="FFFFFFFF">
      <w:start w:val="1"/>
      <w:numFmt w:val="lowerLetter"/>
      <w:lvlText w:val="(%1)"/>
      <w:lvlJc w:val="left"/>
      <w:pPr>
        <w:widowControl w:val="0"/>
        <w:autoSpaceDE w:val="0"/>
        <w:autoSpaceDN w:val="0"/>
        <w:adjustRightInd w:val="0"/>
        <w:ind w:left="2066" w:hanging="360"/>
      </w:pPr>
      <w:rPr>
        <w:rFonts w:ascii="Garamond MT" w:hAnsi="Garamond MT" w:cs="Garamond MT"/>
        <w:sz w:val="24"/>
        <w:szCs w:val="24"/>
      </w:rPr>
    </w:lvl>
    <w:lvl w:ilvl="1" w:tplc="FFFFFFFF">
      <w:start w:val="1"/>
      <w:numFmt w:val="lowerLetter"/>
      <w:lvlText w:val="%2."/>
      <w:lvlJc w:val="left"/>
      <w:pPr>
        <w:widowControl w:val="0"/>
        <w:autoSpaceDE w:val="0"/>
        <w:autoSpaceDN w:val="0"/>
        <w:adjustRightInd w:val="0"/>
        <w:ind w:left="1440" w:hanging="360"/>
      </w:pPr>
      <w:rPr>
        <w:rFonts w:ascii="Garamond MT" w:hAnsi="Garamond MT" w:cs="Garamond MT"/>
        <w:sz w:val="24"/>
        <w:szCs w:val="24"/>
      </w:rPr>
    </w:lvl>
    <w:lvl w:ilvl="2" w:tplc="FFFFFFFF">
      <w:start w:val="1"/>
      <w:numFmt w:val="lowerRoman"/>
      <w:lvlText w:val="%3."/>
      <w:lvlJc w:val="right"/>
      <w:pPr>
        <w:widowControl w:val="0"/>
        <w:autoSpaceDE w:val="0"/>
        <w:autoSpaceDN w:val="0"/>
        <w:adjustRightInd w:val="0"/>
        <w:ind w:left="2160" w:hanging="180"/>
      </w:pPr>
      <w:rPr>
        <w:rFonts w:ascii="Garamond MT" w:hAnsi="Garamond MT" w:cs="Garamond MT"/>
        <w:sz w:val="24"/>
        <w:szCs w:val="24"/>
      </w:rPr>
    </w:lvl>
    <w:lvl w:ilvl="3" w:tplc="FFFFFFFF">
      <w:start w:val="1"/>
      <w:numFmt w:val="decimal"/>
      <w:lvlText w:val="%4."/>
      <w:lvlJc w:val="left"/>
      <w:pPr>
        <w:widowControl w:val="0"/>
        <w:autoSpaceDE w:val="0"/>
        <w:autoSpaceDN w:val="0"/>
        <w:adjustRightInd w:val="0"/>
        <w:ind w:left="2880" w:hanging="360"/>
      </w:pPr>
      <w:rPr>
        <w:rFonts w:ascii="Garamond MT" w:hAnsi="Garamond MT" w:cs="Garamond MT"/>
        <w:sz w:val="24"/>
        <w:szCs w:val="24"/>
      </w:rPr>
    </w:lvl>
    <w:lvl w:ilvl="4" w:tplc="FFFFFFFF">
      <w:start w:val="1"/>
      <w:numFmt w:val="lowerLetter"/>
      <w:lvlText w:val="%5."/>
      <w:lvlJc w:val="left"/>
      <w:pPr>
        <w:widowControl w:val="0"/>
        <w:autoSpaceDE w:val="0"/>
        <w:autoSpaceDN w:val="0"/>
        <w:adjustRightInd w:val="0"/>
        <w:ind w:left="3600" w:hanging="360"/>
      </w:pPr>
      <w:rPr>
        <w:rFonts w:ascii="Garamond MT" w:hAnsi="Garamond MT" w:cs="Garamond MT"/>
        <w:sz w:val="24"/>
        <w:szCs w:val="24"/>
      </w:rPr>
    </w:lvl>
    <w:lvl w:ilvl="5" w:tplc="FFFFFFFF">
      <w:start w:val="1"/>
      <w:numFmt w:val="lowerRoman"/>
      <w:lvlText w:val="%6."/>
      <w:lvlJc w:val="right"/>
      <w:pPr>
        <w:widowControl w:val="0"/>
        <w:autoSpaceDE w:val="0"/>
        <w:autoSpaceDN w:val="0"/>
        <w:adjustRightInd w:val="0"/>
        <w:ind w:left="4320" w:hanging="180"/>
      </w:pPr>
      <w:rPr>
        <w:rFonts w:ascii="Garamond MT" w:hAnsi="Garamond MT" w:cs="Garamond MT"/>
        <w:sz w:val="24"/>
        <w:szCs w:val="24"/>
      </w:rPr>
    </w:lvl>
    <w:lvl w:ilvl="6" w:tplc="FFFFFFFF">
      <w:start w:val="1"/>
      <w:numFmt w:val="decimal"/>
      <w:lvlText w:val="%7."/>
      <w:lvlJc w:val="left"/>
      <w:pPr>
        <w:widowControl w:val="0"/>
        <w:autoSpaceDE w:val="0"/>
        <w:autoSpaceDN w:val="0"/>
        <w:adjustRightInd w:val="0"/>
        <w:ind w:left="5040" w:hanging="360"/>
      </w:pPr>
      <w:rPr>
        <w:rFonts w:ascii="Garamond MT" w:hAnsi="Garamond MT" w:cs="Garamond MT"/>
        <w:sz w:val="24"/>
        <w:szCs w:val="24"/>
      </w:rPr>
    </w:lvl>
    <w:lvl w:ilvl="7" w:tplc="FFFFFFFF">
      <w:start w:val="1"/>
      <w:numFmt w:val="lowerLetter"/>
      <w:lvlText w:val="%8."/>
      <w:lvlJc w:val="left"/>
      <w:pPr>
        <w:widowControl w:val="0"/>
        <w:autoSpaceDE w:val="0"/>
        <w:autoSpaceDN w:val="0"/>
        <w:adjustRightInd w:val="0"/>
        <w:ind w:left="5760" w:hanging="360"/>
      </w:pPr>
      <w:rPr>
        <w:rFonts w:ascii="Garamond MT" w:hAnsi="Garamond MT" w:cs="Garamond MT"/>
        <w:sz w:val="24"/>
        <w:szCs w:val="24"/>
      </w:rPr>
    </w:lvl>
    <w:lvl w:ilvl="8" w:tplc="FFFFFFFF">
      <w:start w:val="1"/>
      <w:numFmt w:val="lowerRoman"/>
      <w:lvlText w:val="%9."/>
      <w:lvlJc w:val="right"/>
      <w:pPr>
        <w:widowControl w:val="0"/>
        <w:autoSpaceDE w:val="0"/>
        <w:autoSpaceDN w:val="0"/>
        <w:adjustRightInd w:val="0"/>
        <w:ind w:left="6480" w:hanging="180"/>
      </w:pPr>
      <w:rPr>
        <w:rFonts w:ascii="Garamond MT" w:hAnsi="Garamond MT" w:cs="Garamond MT"/>
        <w:sz w:val="24"/>
        <w:szCs w:val="24"/>
      </w:rPr>
    </w:lvl>
  </w:abstractNum>
  <w:abstractNum w:abstractNumId="19" w15:restartNumberingAfterBreak="0">
    <w:nsid w:val="00000015"/>
    <w:multiLevelType w:val="multilevel"/>
    <w:tmpl w:val="01F689C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7"/>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2"/>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0" w15:restartNumberingAfterBreak="0">
    <w:nsid w:val="00000017"/>
    <w:multiLevelType w:val="multilevel"/>
    <w:tmpl w:val="43E86BE0"/>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2"/>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5"/>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1" w15:restartNumberingAfterBreak="0">
    <w:nsid w:val="00000019"/>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22" w15:restartNumberingAfterBreak="0">
    <w:nsid w:val="0000001A"/>
    <w:multiLevelType w:val="multilevel"/>
    <w:tmpl w:val="81AC3342"/>
    <w:lvl w:ilvl="0">
      <w:start w:val="6"/>
      <w:numFmt w:val="decimal"/>
      <w:lvlText w:val="%1"/>
      <w:lvlJc w:val="left"/>
      <w:pPr>
        <w:widowControl w:val="0"/>
        <w:tabs>
          <w:tab w:val="num" w:pos="540"/>
        </w:tabs>
        <w:autoSpaceDE w:val="0"/>
        <w:autoSpaceDN w:val="0"/>
        <w:adjustRightInd w:val="0"/>
        <w:ind w:left="540" w:hanging="540"/>
      </w:pPr>
      <w:rPr>
        <w:rFonts w:ascii="Garamond MT" w:hAnsi="Garamond MT" w:cs="Garamond MT"/>
        <w:sz w:val="24"/>
        <w:szCs w:val="24"/>
      </w:rPr>
    </w:lvl>
    <w:lvl w:ilvl="1">
      <w:start w:val="7"/>
      <w:numFmt w:val="decimal"/>
      <w:lvlText w:val="%1.%2"/>
      <w:lvlJc w:val="left"/>
      <w:pPr>
        <w:widowControl w:val="0"/>
        <w:tabs>
          <w:tab w:val="num" w:pos="965"/>
        </w:tabs>
        <w:autoSpaceDE w:val="0"/>
        <w:autoSpaceDN w:val="0"/>
        <w:adjustRightInd w:val="0"/>
        <w:ind w:left="965" w:hanging="540"/>
      </w:pPr>
      <w:rPr>
        <w:rFonts w:ascii="Garamond MT" w:hAnsi="Garamond MT" w:cs="Garamond MT"/>
        <w:sz w:val="24"/>
        <w:szCs w:val="24"/>
      </w:rPr>
    </w:lvl>
    <w:lvl w:ilvl="2">
      <w:start w:val="3"/>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23" w15:restartNumberingAfterBreak="0">
    <w:nsid w:val="0000001B"/>
    <w:multiLevelType w:val="multilevel"/>
    <w:tmpl w:val="39968FAE"/>
    <w:lvl w:ilvl="0">
      <w:start w:val="1"/>
      <w:numFmt w:val="lowerLetter"/>
      <w:lvlText w:val="(%1)"/>
      <w:lvlJc w:val="left"/>
      <w:pPr>
        <w:widowControl w:val="0"/>
        <w:tabs>
          <w:tab w:val="num" w:pos="2271"/>
        </w:tabs>
        <w:autoSpaceDE w:val="0"/>
        <w:autoSpaceDN w:val="0"/>
        <w:adjustRightInd w:val="0"/>
        <w:ind w:left="2271" w:hanging="570"/>
      </w:pPr>
      <w:rPr>
        <w:rFonts w:ascii="Arial" w:hAnsi="Arial" w:cs="Arial"/>
        <w:sz w:val="24"/>
        <w:szCs w:val="24"/>
      </w:rPr>
    </w:lvl>
    <w:lvl w:ilvl="1">
      <w:start w:val="1"/>
      <w:numFmt w:val="decimal"/>
      <w:lvlText w:val="%2."/>
      <w:lvlJc w:val="left"/>
      <w:pPr>
        <w:widowControl w:val="0"/>
        <w:tabs>
          <w:tab w:val="num" w:pos="0"/>
        </w:tabs>
        <w:autoSpaceDE w:val="0"/>
        <w:autoSpaceDN w:val="0"/>
        <w:adjustRightInd w:val="0"/>
        <w:ind w:left="851"/>
      </w:pPr>
      <w:rPr>
        <w:rFonts w:ascii="Garamond MT" w:hAnsi="Garamond MT" w:cs="Garamond MT"/>
        <w:sz w:val="24"/>
        <w:szCs w:val="24"/>
      </w:rPr>
    </w:lvl>
    <w:lvl w:ilvl="2">
      <w:start w:val="1"/>
      <w:numFmt w:val="decimal"/>
      <w:lvlText w:val="%2.%3"/>
      <w:lvlJc w:val="left"/>
      <w:pPr>
        <w:widowControl w:val="0"/>
        <w:tabs>
          <w:tab w:val="num" w:pos="0"/>
        </w:tabs>
        <w:autoSpaceDE w:val="0"/>
        <w:autoSpaceDN w:val="0"/>
        <w:adjustRightInd w:val="0"/>
        <w:ind w:left="851"/>
      </w:pPr>
      <w:rPr>
        <w:rFonts w:ascii="Garamond MT" w:hAnsi="Garamond MT" w:cs="Garamond MT"/>
        <w:sz w:val="24"/>
        <w:szCs w:val="24"/>
      </w:rPr>
    </w:lvl>
    <w:lvl w:ilvl="3">
      <w:start w:val="1"/>
      <w:numFmt w:val="decimal"/>
      <w:lvlText w:val="%2.%3.7"/>
      <w:lvlJc w:val="left"/>
      <w:pPr>
        <w:widowControl w:val="0"/>
        <w:tabs>
          <w:tab w:val="num" w:pos="2422"/>
        </w:tabs>
        <w:autoSpaceDE w:val="0"/>
        <w:autoSpaceDN w:val="0"/>
        <w:adjustRightInd w:val="0"/>
        <w:ind w:left="1702"/>
      </w:pPr>
      <w:rPr>
        <w:rFonts w:ascii="Garamond MT" w:hAnsi="Garamond MT" w:cs="Garamond MT"/>
        <w:sz w:val="24"/>
        <w:szCs w:val="24"/>
      </w:rPr>
    </w:lvl>
    <w:lvl w:ilvl="4">
      <w:start w:val="1"/>
      <w:numFmt w:val="lowerLetter"/>
      <w:lvlText w:val="(%5)"/>
      <w:lvlJc w:val="left"/>
      <w:pPr>
        <w:widowControl w:val="0"/>
        <w:tabs>
          <w:tab w:val="num" w:pos="0"/>
        </w:tabs>
        <w:autoSpaceDE w:val="0"/>
        <w:autoSpaceDN w:val="0"/>
        <w:adjustRightInd w:val="0"/>
        <w:ind w:left="2552"/>
      </w:pPr>
      <w:rPr>
        <w:rFonts w:ascii="Garamond MT" w:hAnsi="Garamond MT" w:cs="Garamond MT"/>
        <w:sz w:val="24"/>
        <w:szCs w:val="24"/>
      </w:rPr>
    </w:lvl>
    <w:lvl w:ilvl="5">
      <w:start w:val="1"/>
      <w:numFmt w:val="lowerRoman"/>
      <w:lvlText w:val="(%6)"/>
      <w:lvlJc w:val="left"/>
      <w:pPr>
        <w:widowControl w:val="0"/>
        <w:tabs>
          <w:tab w:val="num" w:pos="0"/>
        </w:tabs>
        <w:autoSpaceDE w:val="0"/>
        <w:autoSpaceDN w:val="0"/>
        <w:adjustRightInd w:val="0"/>
        <w:ind w:left="3403"/>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24" w15:restartNumberingAfterBreak="0">
    <w:nsid w:val="0000001D"/>
    <w:multiLevelType w:val="multilevel"/>
    <w:tmpl w:val="7A860970"/>
    <w:lvl w:ilvl="0">
      <w:start w:val="6"/>
      <w:numFmt w:val="decimal"/>
      <w:lvlText w:val="%1"/>
      <w:lvlJc w:val="left"/>
      <w:pPr>
        <w:widowControl w:val="0"/>
        <w:tabs>
          <w:tab w:val="num" w:pos="615"/>
        </w:tabs>
        <w:autoSpaceDE w:val="0"/>
        <w:autoSpaceDN w:val="0"/>
        <w:adjustRightInd w:val="0"/>
        <w:ind w:left="615" w:hanging="615"/>
      </w:pPr>
      <w:rPr>
        <w:rFonts w:ascii="Garamond MT" w:hAnsi="Garamond MT" w:cs="Garamond MT"/>
        <w:sz w:val="24"/>
        <w:szCs w:val="24"/>
      </w:rPr>
    </w:lvl>
    <w:lvl w:ilvl="1">
      <w:start w:val="5"/>
      <w:numFmt w:val="decimal"/>
      <w:lvlText w:val="%1.%2"/>
      <w:lvlJc w:val="left"/>
      <w:pPr>
        <w:widowControl w:val="0"/>
        <w:tabs>
          <w:tab w:val="num" w:pos="615"/>
        </w:tabs>
        <w:autoSpaceDE w:val="0"/>
        <w:autoSpaceDN w:val="0"/>
        <w:adjustRightInd w:val="0"/>
        <w:ind w:left="615" w:hanging="615"/>
      </w:pPr>
      <w:rPr>
        <w:rFonts w:ascii="Garamond MT" w:hAnsi="Garamond MT" w:cs="Garamond MT"/>
        <w:sz w:val="24"/>
        <w:szCs w:val="24"/>
      </w:rPr>
    </w:lvl>
    <w:lvl w:ilvl="2">
      <w:start w:val="6"/>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1"/>
      <w:numFmt w:val="decimal"/>
      <w:lvlText w:val="%1.%2.%3.%4"/>
      <w:lvlJc w:val="left"/>
      <w:pPr>
        <w:widowControl w:val="0"/>
        <w:tabs>
          <w:tab w:val="num" w:pos="720"/>
        </w:tabs>
        <w:autoSpaceDE w:val="0"/>
        <w:autoSpaceDN w:val="0"/>
        <w:adjustRightInd w:val="0"/>
        <w:ind w:left="720"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5" w15:restartNumberingAfterBreak="0">
    <w:nsid w:val="0000001E"/>
    <w:multiLevelType w:val="multilevel"/>
    <w:tmpl w:val="A26C9DF4"/>
    <w:lvl w:ilvl="0">
      <w:start w:val="6"/>
      <w:numFmt w:val="decimal"/>
      <w:lvlText w:val="%1"/>
      <w:lvlJc w:val="left"/>
      <w:pPr>
        <w:widowControl w:val="0"/>
        <w:tabs>
          <w:tab w:val="num" w:pos="870"/>
        </w:tabs>
        <w:autoSpaceDE w:val="0"/>
        <w:autoSpaceDN w:val="0"/>
        <w:adjustRightInd w:val="0"/>
        <w:ind w:left="870" w:hanging="870"/>
      </w:pPr>
      <w:rPr>
        <w:rFonts w:ascii="Garamond MT" w:hAnsi="Garamond MT" w:cs="Garamond MT"/>
        <w:sz w:val="24"/>
        <w:szCs w:val="24"/>
      </w:rPr>
    </w:lvl>
    <w:lvl w:ilvl="1">
      <w:start w:val="32"/>
      <w:numFmt w:val="decimal"/>
      <w:lvlText w:val="%1.%2"/>
      <w:lvlJc w:val="left"/>
      <w:pPr>
        <w:widowControl w:val="0"/>
        <w:tabs>
          <w:tab w:val="num" w:pos="870"/>
        </w:tabs>
        <w:autoSpaceDE w:val="0"/>
        <w:autoSpaceDN w:val="0"/>
        <w:adjustRightInd w:val="0"/>
        <w:ind w:left="870" w:hanging="870"/>
      </w:pPr>
      <w:rPr>
        <w:rFonts w:ascii="Garamond MT" w:hAnsi="Garamond MT" w:cs="Garamond MT"/>
        <w:sz w:val="24"/>
        <w:szCs w:val="24"/>
      </w:rPr>
    </w:lvl>
    <w:lvl w:ilvl="2">
      <w:start w:val="3"/>
      <w:numFmt w:val="decimal"/>
      <w:lvlText w:val="%1.%2.%3"/>
      <w:lvlJc w:val="left"/>
      <w:pPr>
        <w:widowControl w:val="0"/>
        <w:tabs>
          <w:tab w:val="num" w:pos="870"/>
        </w:tabs>
        <w:autoSpaceDE w:val="0"/>
        <w:autoSpaceDN w:val="0"/>
        <w:adjustRightInd w:val="0"/>
        <w:ind w:left="870" w:hanging="870"/>
      </w:pPr>
      <w:rPr>
        <w:rFonts w:ascii="Garamond MT" w:hAnsi="Garamond MT" w:cs="Garamond MT"/>
        <w:sz w:val="24"/>
        <w:szCs w:val="24"/>
      </w:rPr>
    </w:lvl>
    <w:lvl w:ilvl="3">
      <w:start w:val="4"/>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6" w15:restartNumberingAfterBreak="0">
    <w:nsid w:val="0000001F"/>
    <w:multiLevelType w:val="multilevel"/>
    <w:tmpl w:val="FE8860AA"/>
    <w:lvl w:ilvl="0">
      <w:start w:val="4"/>
      <w:numFmt w:val="lowerRoman"/>
      <w:lvlText w:val="(%1)"/>
      <w:lvlJc w:val="left"/>
      <w:pPr>
        <w:widowControl w:val="0"/>
        <w:tabs>
          <w:tab w:val="num" w:pos="1854"/>
        </w:tabs>
        <w:autoSpaceDE w:val="0"/>
        <w:autoSpaceDN w:val="0"/>
        <w:adjustRightInd w:val="0"/>
        <w:ind w:left="1854" w:hanging="720"/>
      </w:pPr>
      <w:rPr>
        <w:rFonts w:ascii="Garamond MT" w:hAnsi="Garamond MT" w:cs="Garamond MT"/>
        <w:sz w:val="24"/>
        <w:szCs w:val="24"/>
      </w:rPr>
    </w:lvl>
    <w:lvl w:ilvl="1">
      <w:start w:val="1"/>
      <w:numFmt w:val="lowerLetter"/>
      <w:lvlText w:val="%2."/>
      <w:lvlJc w:val="left"/>
      <w:pPr>
        <w:widowControl w:val="0"/>
        <w:tabs>
          <w:tab w:val="num" w:pos="2214"/>
        </w:tabs>
        <w:autoSpaceDE w:val="0"/>
        <w:autoSpaceDN w:val="0"/>
        <w:adjustRightInd w:val="0"/>
        <w:ind w:left="2214" w:hanging="360"/>
      </w:pPr>
      <w:rPr>
        <w:rFonts w:ascii="Garamond MT" w:hAnsi="Garamond MT" w:cs="Garamond MT"/>
        <w:sz w:val="24"/>
        <w:szCs w:val="24"/>
      </w:rPr>
    </w:lvl>
    <w:lvl w:ilvl="2">
      <w:start w:val="1"/>
      <w:numFmt w:val="lowerRoman"/>
      <w:lvlText w:val="%3."/>
      <w:lvlJc w:val="right"/>
      <w:pPr>
        <w:widowControl w:val="0"/>
        <w:tabs>
          <w:tab w:val="num" w:pos="2934"/>
        </w:tabs>
        <w:autoSpaceDE w:val="0"/>
        <w:autoSpaceDN w:val="0"/>
        <w:adjustRightInd w:val="0"/>
        <w:ind w:left="2934" w:hanging="180"/>
      </w:pPr>
      <w:rPr>
        <w:rFonts w:ascii="Garamond MT" w:hAnsi="Garamond MT" w:cs="Garamond MT"/>
        <w:sz w:val="24"/>
        <w:szCs w:val="24"/>
      </w:rPr>
    </w:lvl>
    <w:lvl w:ilvl="3">
      <w:start w:val="1"/>
      <w:numFmt w:val="decimal"/>
      <w:lvlText w:val="%4."/>
      <w:lvlJc w:val="left"/>
      <w:pPr>
        <w:widowControl w:val="0"/>
        <w:tabs>
          <w:tab w:val="num" w:pos="3654"/>
        </w:tabs>
        <w:autoSpaceDE w:val="0"/>
        <w:autoSpaceDN w:val="0"/>
        <w:adjustRightInd w:val="0"/>
        <w:ind w:left="3654" w:hanging="360"/>
      </w:pPr>
      <w:rPr>
        <w:rFonts w:ascii="Garamond MT" w:hAnsi="Garamond MT" w:cs="Garamond MT"/>
        <w:sz w:val="24"/>
        <w:szCs w:val="24"/>
      </w:rPr>
    </w:lvl>
    <w:lvl w:ilvl="4">
      <w:start w:val="1"/>
      <w:numFmt w:val="lowerLetter"/>
      <w:lvlText w:val="%5."/>
      <w:lvlJc w:val="left"/>
      <w:pPr>
        <w:widowControl w:val="0"/>
        <w:tabs>
          <w:tab w:val="num" w:pos="4374"/>
        </w:tabs>
        <w:autoSpaceDE w:val="0"/>
        <w:autoSpaceDN w:val="0"/>
        <w:adjustRightInd w:val="0"/>
        <w:ind w:left="4374" w:hanging="360"/>
      </w:pPr>
      <w:rPr>
        <w:rFonts w:ascii="Garamond MT" w:hAnsi="Garamond MT" w:cs="Garamond MT"/>
        <w:sz w:val="24"/>
        <w:szCs w:val="24"/>
      </w:rPr>
    </w:lvl>
    <w:lvl w:ilvl="5">
      <w:start w:val="1"/>
      <w:numFmt w:val="lowerRoman"/>
      <w:lvlText w:val="%6."/>
      <w:lvlJc w:val="right"/>
      <w:pPr>
        <w:widowControl w:val="0"/>
        <w:tabs>
          <w:tab w:val="num" w:pos="5094"/>
        </w:tabs>
        <w:autoSpaceDE w:val="0"/>
        <w:autoSpaceDN w:val="0"/>
        <w:adjustRightInd w:val="0"/>
        <w:ind w:left="5094" w:hanging="180"/>
      </w:pPr>
      <w:rPr>
        <w:rFonts w:ascii="Garamond MT" w:hAnsi="Garamond MT" w:cs="Garamond MT"/>
        <w:sz w:val="24"/>
        <w:szCs w:val="24"/>
      </w:rPr>
    </w:lvl>
    <w:lvl w:ilvl="6">
      <w:start w:val="1"/>
      <w:numFmt w:val="decimal"/>
      <w:lvlText w:val="%7."/>
      <w:lvlJc w:val="left"/>
      <w:pPr>
        <w:widowControl w:val="0"/>
        <w:tabs>
          <w:tab w:val="num" w:pos="5814"/>
        </w:tabs>
        <w:autoSpaceDE w:val="0"/>
        <w:autoSpaceDN w:val="0"/>
        <w:adjustRightInd w:val="0"/>
        <w:ind w:left="5814" w:hanging="360"/>
      </w:pPr>
      <w:rPr>
        <w:rFonts w:ascii="Garamond MT" w:hAnsi="Garamond MT" w:cs="Garamond MT"/>
        <w:sz w:val="24"/>
        <w:szCs w:val="24"/>
      </w:rPr>
    </w:lvl>
    <w:lvl w:ilvl="7">
      <w:start w:val="1"/>
      <w:numFmt w:val="lowerLetter"/>
      <w:lvlText w:val="%8."/>
      <w:lvlJc w:val="left"/>
      <w:pPr>
        <w:widowControl w:val="0"/>
        <w:tabs>
          <w:tab w:val="num" w:pos="6534"/>
        </w:tabs>
        <w:autoSpaceDE w:val="0"/>
        <w:autoSpaceDN w:val="0"/>
        <w:adjustRightInd w:val="0"/>
        <w:ind w:left="6534" w:hanging="360"/>
      </w:pPr>
      <w:rPr>
        <w:rFonts w:ascii="Garamond MT" w:hAnsi="Garamond MT" w:cs="Garamond MT"/>
        <w:sz w:val="24"/>
        <w:szCs w:val="24"/>
      </w:rPr>
    </w:lvl>
    <w:lvl w:ilvl="8">
      <w:start w:val="1"/>
      <w:numFmt w:val="lowerRoman"/>
      <w:lvlText w:val="%9."/>
      <w:lvlJc w:val="right"/>
      <w:pPr>
        <w:widowControl w:val="0"/>
        <w:tabs>
          <w:tab w:val="num" w:pos="7254"/>
        </w:tabs>
        <w:autoSpaceDE w:val="0"/>
        <w:autoSpaceDN w:val="0"/>
        <w:adjustRightInd w:val="0"/>
        <w:ind w:left="7254" w:hanging="180"/>
      </w:pPr>
      <w:rPr>
        <w:rFonts w:ascii="Garamond MT" w:hAnsi="Garamond MT" w:cs="Garamond MT"/>
        <w:sz w:val="24"/>
        <w:szCs w:val="24"/>
      </w:rPr>
    </w:lvl>
  </w:abstractNum>
  <w:abstractNum w:abstractNumId="27" w15:restartNumberingAfterBreak="0">
    <w:nsid w:val="00000020"/>
    <w:multiLevelType w:val="multilevel"/>
    <w:tmpl w:val="8B5812CC"/>
    <w:lvl w:ilvl="0">
      <w:start w:val="1"/>
      <w:numFmt w:val="decimal"/>
      <w:suff w:val="nothing"/>
      <w:lvlText w:val="%1."/>
      <w:lvlJc w:val="left"/>
      <w:pPr>
        <w:ind w:left="426" w:firstLine="0"/>
      </w:pPr>
      <w:rPr>
        <w:rFonts w:hint="default"/>
        <w:sz w:val="24"/>
        <w:szCs w:val="24"/>
      </w:rPr>
    </w:lvl>
    <w:lvl w:ilvl="1">
      <w:start w:val="1"/>
      <w:numFmt w:val="decimal"/>
      <w:pStyle w:val="Heading3"/>
      <w:lvlText w:val="%1.%2."/>
      <w:lvlJc w:val="left"/>
      <w:pPr>
        <w:tabs>
          <w:tab w:val="num" w:pos="426"/>
        </w:tabs>
        <w:ind w:left="1277" w:firstLine="0"/>
      </w:pPr>
      <w:rPr>
        <w:rFonts w:hint="default"/>
        <w:b/>
        <w:bCs/>
        <w:i w:val="0"/>
        <w:iCs w:val="0"/>
        <w:color w:val="000000"/>
        <w:sz w:val="24"/>
        <w:szCs w:val="24"/>
      </w:rPr>
    </w:lvl>
    <w:lvl w:ilvl="2">
      <w:start w:val="1"/>
      <w:numFmt w:val="decimal"/>
      <w:pStyle w:val="StyleHeading3"/>
      <w:lvlText w:val="%1.%2.%3."/>
      <w:lvlJc w:val="left"/>
      <w:pPr>
        <w:tabs>
          <w:tab w:val="num" w:pos="0"/>
        </w:tabs>
        <w:ind w:left="851" w:firstLine="0"/>
      </w:pPr>
      <w:rPr>
        <w:rFonts w:hint="default"/>
        <w:b w:val="0"/>
        <w:bCs w:val="0"/>
        <w:sz w:val="24"/>
        <w:szCs w:val="24"/>
      </w:rPr>
    </w:lvl>
    <w:lvl w:ilvl="3">
      <w:start w:val="3"/>
      <w:numFmt w:val="lowerLetter"/>
      <w:lvlText w:val="(%4)"/>
      <w:lvlJc w:val="left"/>
      <w:pPr>
        <w:ind w:left="2488" w:hanging="360"/>
      </w:pPr>
      <w:rPr>
        <w:rFonts w:ascii="Arial" w:hAnsi="Arial" w:cs="Arial" w:hint="default"/>
        <w:sz w:val="24"/>
        <w:szCs w:val="24"/>
      </w:rPr>
    </w:lvl>
    <w:lvl w:ilvl="4">
      <w:start w:val="1"/>
      <w:numFmt w:val="decimal"/>
      <w:pStyle w:val="Heading5"/>
      <w:lvlText w:val="%1.%2.%3.%4.%5."/>
      <w:lvlJc w:val="left"/>
      <w:pPr>
        <w:tabs>
          <w:tab w:val="num" w:pos="-709"/>
        </w:tabs>
        <w:ind w:left="1843" w:firstLine="0"/>
      </w:pPr>
      <w:rPr>
        <w:rFonts w:hint="default"/>
        <w:sz w:val="24"/>
        <w:szCs w:val="24"/>
      </w:rPr>
    </w:lvl>
    <w:lvl w:ilvl="5">
      <w:start w:val="1"/>
      <w:numFmt w:val="decimal"/>
      <w:pStyle w:val="Heading6"/>
      <w:lvlText w:val="%1.%2.%3.%4.%5.%6."/>
      <w:lvlJc w:val="left"/>
      <w:pPr>
        <w:tabs>
          <w:tab w:val="num" w:pos="426"/>
        </w:tabs>
        <w:ind w:left="3829" w:firstLine="0"/>
      </w:pPr>
      <w:rPr>
        <w:rFonts w:hint="default"/>
        <w:sz w:val="24"/>
        <w:szCs w:val="24"/>
      </w:rPr>
    </w:lvl>
    <w:lvl w:ilvl="6">
      <w:start w:val="1"/>
      <w:numFmt w:val="decimal"/>
      <w:pStyle w:val="Heading7"/>
      <w:suff w:val="nothing"/>
      <w:lvlText w:val="%1.%2.%3.%4.%5.%6.%7."/>
      <w:lvlJc w:val="left"/>
      <w:pPr>
        <w:ind w:left="426" w:firstLine="0"/>
      </w:pPr>
      <w:rPr>
        <w:rFonts w:hint="default"/>
        <w:sz w:val="24"/>
        <w:szCs w:val="24"/>
      </w:rPr>
    </w:lvl>
    <w:lvl w:ilvl="7">
      <w:start w:val="1"/>
      <w:numFmt w:val="decimal"/>
      <w:pStyle w:val="Heading8"/>
      <w:suff w:val="nothing"/>
      <w:lvlText w:val="%1.%2.%3.%4.%5.%6.%7.%8."/>
      <w:lvlJc w:val="left"/>
      <w:pPr>
        <w:ind w:left="426" w:firstLine="0"/>
      </w:pPr>
      <w:rPr>
        <w:rFonts w:hint="default"/>
        <w:sz w:val="24"/>
        <w:szCs w:val="24"/>
      </w:rPr>
    </w:lvl>
    <w:lvl w:ilvl="8">
      <w:start w:val="1"/>
      <w:numFmt w:val="decimal"/>
      <w:pStyle w:val="Heading9"/>
      <w:suff w:val="nothing"/>
      <w:lvlText w:val="%1.%2.%3.%4.%5.%6.%7.%8.%9."/>
      <w:lvlJc w:val="left"/>
      <w:pPr>
        <w:ind w:left="426" w:firstLine="0"/>
      </w:pPr>
      <w:rPr>
        <w:rFonts w:hint="default"/>
        <w:sz w:val="24"/>
        <w:szCs w:val="24"/>
      </w:rPr>
    </w:lvl>
  </w:abstractNum>
  <w:abstractNum w:abstractNumId="28" w15:restartNumberingAfterBreak="0">
    <w:nsid w:val="00000021"/>
    <w:multiLevelType w:val="multilevel"/>
    <w:tmpl w:val="672EDE6E"/>
    <w:lvl w:ilvl="0">
      <w:start w:val="6"/>
      <w:numFmt w:val="decimal"/>
      <w:lvlText w:val="%1"/>
      <w:lvlJc w:val="left"/>
      <w:pPr>
        <w:widowControl w:val="0"/>
        <w:tabs>
          <w:tab w:val="num" w:pos="735"/>
        </w:tabs>
        <w:autoSpaceDE w:val="0"/>
        <w:autoSpaceDN w:val="0"/>
        <w:adjustRightInd w:val="0"/>
        <w:ind w:left="735" w:hanging="735"/>
      </w:pPr>
      <w:rPr>
        <w:rFonts w:ascii="Garamond MT" w:hAnsi="Garamond MT" w:cs="Garamond MT"/>
        <w:sz w:val="24"/>
        <w:szCs w:val="24"/>
      </w:rPr>
    </w:lvl>
    <w:lvl w:ilvl="1">
      <w:start w:val="12"/>
      <w:numFmt w:val="decimal"/>
      <w:lvlText w:val="%1.%2"/>
      <w:lvlJc w:val="left"/>
      <w:pPr>
        <w:widowControl w:val="0"/>
        <w:tabs>
          <w:tab w:val="num" w:pos="1302"/>
        </w:tabs>
        <w:autoSpaceDE w:val="0"/>
        <w:autoSpaceDN w:val="0"/>
        <w:adjustRightInd w:val="0"/>
        <w:ind w:left="1302" w:hanging="735"/>
      </w:pPr>
      <w:rPr>
        <w:rFonts w:ascii="Garamond MT" w:hAnsi="Garamond MT" w:cs="Garamond MT"/>
        <w:sz w:val="24"/>
        <w:szCs w:val="24"/>
      </w:rPr>
    </w:lvl>
    <w:lvl w:ilvl="2">
      <w:start w:val="1"/>
      <w:numFmt w:val="decimal"/>
      <w:lvlText w:val="%1.%2.%3"/>
      <w:lvlJc w:val="left"/>
      <w:pPr>
        <w:widowControl w:val="0"/>
        <w:tabs>
          <w:tab w:val="num" w:pos="1869"/>
        </w:tabs>
        <w:autoSpaceDE w:val="0"/>
        <w:autoSpaceDN w:val="0"/>
        <w:adjustRightInd w:val="0"/>
        <w:ind w:left="1869" w:hanging="735"/>
      </w:pPr>
      <w:rPr>
        <w:rFonts w:ascii="Arial" w:hAnsi="Arial" w:cs="Arial" w:hint="default"/>
        <w:sz w:val="24"/>
        <w:szCs w:val="24"/>
      </w:rPr>
    </w:lvl>
    <w:lvl w:ilvl="3">
      <w:start w:val="2"/>
      <w:numFmt w:val="decimal"/>
      <w:lvlText w:val="%1.%2.%3.%4"/>
      <w:lvlJc w:val="left"/>
      <w:pPr>
        <w:widowControl w:val="0"/>
        <w:tabs>
          <w:tab w:val="num" w:pos="2781"/>
        </w:tabs>
        <w:autoSpaceDE w:val="0"/>
        <w:autoSpaceDN w:val="0"/>
        <w:adjustRightInd w:val="0"/>
        <w:ind w:left="2781" w:hanging="1080"/>
      </w:pPr>
      <w:rPr>
        <w:rFonts w:ascii="Arial" w:hAnsi="Arial" w:cs="Arial" w:hint="default"/>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sz w:val="24"/>
        <w:szCs w:val="24"/>
      </w:rPr>
    </w:lvl>
    <w:lvl w:ilvl="6">
      <w:start w:val="1"/>
      <w:numFmt w:val="decimal"/>
      <w:lvlText w:val="%1.%2.%3.%4.%5.%6.%7"/>
      <w:lvlJc w:val="left"/>
      <w:pPr>
        <w:widowControl w:val="0"/>
        <w:tabs>
          <w:tab w:val="num" w:pos="5202"/>
        </w:tabs>
        <w:autoSpaceDE w:val="0"/>
        <w:autoSpaceDN w:val="0"/>
        <w:adjustRightInd w:val="0"/>
        <w:ind w:left="5202" w:hanging="1800"/>
      </w:pPr>
      <w:rPr>
        <w:rFonts w:ascii="Garamond MT" w:hAnsi="Garamond MT" w:cs="Garamond MT"/>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sz w:val="24"/>
        <w:szCs w:val="24"/>
      </w:rPr>
    </w:lvl>
    <w:lvl w:ilvl="8">
      <w:start w:val="1"/>
      <w:numFmt w:val="decimal"/>
      <w:lvlText w:val="%1.%2.%3.%4.%5.%6.%7.%8.%9"/>
      <w:lvlJc w:val="left"/>
      <w:pPr>
        <w:widowControl w:val="0"/>
        <w:tabs>
          <w:tab w:val="num" w:pos="6696"/>
        </w:tabs>
        <w:autoSpaceDE w:val="0"/>
        <w:autoSpaceDN w:val="0"/>
        <w:adjustRightInd w:val="0"/>
        <w:ind w:left="6696" w:hanging="2160"/>
      </w:pPr>
      <w:rPr>
        <w:rFonts w:ascii="Garamond MT" w:hAnsi="Garamond MT" w:cs="Garamond MT"/>
        <w:sz w:val="24"/>
        <w:szCs w:val="24"/>
      </w:rPr>
    </w:lvl>
  </w:abstractNum>
  <w:abstractNum w:abstractNumId="29" w15:restartNumberingAfterBreak="0">
    <w:nsid w:val="00000022"/>
    <w:multiLevelType w:val="multilevel"/>
    <w:tmpl w:val="CC08F92A"/>
    <w:lvl w:ilvl="0">
      <w:start w:val="6"/>
      <w:numFmt w:val="decimal"/>
      <w:lvlText w:val="%1"/>
      <w:lvlJc w:val="left"/>
      <w:pPr>
        <w:widowControl w:val="0"/>
        <w:tabs>
          <w:tab w:val="num" w:pos="615"/>
        </w:tabs>
        <w:autoSpaceDE w:val="0"/>
        <w:autoSpaceDN w:val="0"/>
        <w:adjustRightInd w:val="0"/>
        <w:ind w:left="615" w:hanging="615"/>
      </w:pPr>
      <w:rPr>
        <w:rFonts w:ascii="Garamond MT" w:hAnsi="Garamond MT" w:cs="Garamond MT"/>
        <w:sz w:val="24"/>
        <w:szCs w:val="24"/>
      </w:rPr>
    </w:lvl>
    <w:lvl w:ilvl="1">
      <w:start w:val="5"/>
      <w:numFmt w:val="decimal"/>
      <w:lvlText w:val="%1.%2"/>
      <w:lvlJc w:val="left"/>
      <w:pPr>
        <w:widowControl w:val="0"/>
        <w:tabs>
          <w:tab w:val="num" w:pos="615"/>
        </w:tabs>
        <w:autoSpaceDE w:val="0"/>
        <w:autoSpaceDN w:val="0"/>
        <w:adjustRightInd w:val="0"/>
        <w:ind w:left="615" w:hanging="615"/>
      </w:pPr>
      <w:rPr>
        <w:rFonts w:ascii="Garamond MT" w:hAnsi="Garamond MT" w:cs="Garamond MT"/>
        <w:sz w:val="24"/>
        <w:szCs w:val="24"/>
      </w:rPr>
    </w:lvl>
    <w:lvl w:ilvl="2">
      <w:start w:val="5"/>
      <w:numFmt w:val="decimal"/>
      <w:lvlText w:val="%1.%2.%3"/>
      <w:lvlJc w:val="left"/>
      <w:pPr>
        <w:widowControl w:val="0"/>
        <w:tabs>
          <w:tab w:val="num" w:pos="720"/>
        </w:tabs>
        <w:autoSpaceDE w:val="0"/>
        <w:autoSpaceDN w:val="0"/>
        <w:adjustRightInd w:val="0"/>
        <w:ind w:left="720" w:hanging="720"/>
      </w:pPr>
      <w:rPr>
        <w:rFonts w:ascii="Arial" w:hAnsi="Arial" w:cs="Arial" w:hint="default"/>
        <w:sz w:val="24"/>
        <w:szCs w:val="24"/>
      </w:rPr>
    </w:lvl>
    <w:lvl w:ilvl="3">
      <w:start w:val="5"/>
      <w:numFmt w:val="decimal"/>
      <w:lvlText w:val="%1.%2.%3.%4"/>
      <w:lvlJc w:val="left"/>
      <w:pPr>
        <w:widowControl w:val="0"/>
        <w:tabs>
          <w:tab w:val="num" w:pos="720"/>
        </w:tabs>
        <w:autoSpaceDE w:val="0"/>
        <w:autoSpaceDN w:val="0"/>
        <w:adjustRightInd w:val="0"/>
        <w:ind w:left="720"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0" w15:restartNumberingAfterBreak="0">
    <w:nsid w:val="00000023"/>
    <w:multiLevelType w:val="multilevel"/>
    <w:tmpl w:val="F58ECF10"/>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5"/>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5"/>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1"/>
      <w:numFmt w:val="decimal"/>
      <w:lvlText w:val="%1.%2.%3.%4"/>
      <w:lvlJc w:val="left"/>
      <w:pPr>
        <w:widowControl w:val="0"/>
        <w:tabs>
          <w:tab w:val="num" w:pos="1288"/>
        </w:tabs>
        <w:autoSpaceDE w:val="0"/>
        <w:autoSpaceDN w:val="0"/>
        <w:adjustRightInd w:val="0"/>
        <w:ind w:left="1288"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1" w15:restartNumberingAfterBreak="0">
    <w:nsid w:val="00000024"/>
    <w:multiLevelType w:val="multilevel"/>
    <w:tmpl w:val="1C123558"/>
    <w:lvl w:ilvl="0">
      <w:start w:val="6"/>
      <w:numFmt w:val="decimal"/>
      <w:lvlText w:val="%1"/>
      <w:lvlJc w:val="left"/>
      <w:pPr>
        <w:widowControl w:val="0"/>
        <w:tabs>
          <w:tab w:val="num" w:pos="870"/>
        </w:tabs>
        <w:autoSpaceDE w:val="0"/>
        <w:autoSpaceDN w:val="0"/>
        <w:adjustRightInd w:val="0"/>
        <w:ind w:left="870" w:hanging="870"/>
      </w:pPr>
      <w:rPr>
        <w:rFonts w:ascii="Garamond MT" w:hAnsi="Garamond MT" w:cs="Garamond MT"/>
        <w:sz w:val="24"/>
        <w:szCs w:val="24"/>
      </w:rPr>
    </w:lvl>
    <w:lvl w:ilvl="1">
      <w:start w:val="32"/>
      <w:numFmt w:val="decimal"/>
      <w:lvlText w:val="%1.%2"/>
      <w:lvlJc w:val="left"/>
      <w:pPr>
        <w:widowControl w:val="0"/>
        <w:tabs>
          <w:tab w:val="num" w:pos="870"/>
        </w:tabs>
        <w:autoSpaceDE w:val="0"/>
        <w:autoSpaceDN w:val="0"/>
        <w:adjustRightInd w:val="0"/>
        <w:ind w:left="870" w:hanging="870"/>
      </w:pPr>
      <w:rPr>
        <w:rFonts w:ascii="Garamond MT" w:hAnsi="Garamond MT" w:cs="Garamond MT"/>
        <w:sz w:val="24"/>
        <w:szCs w:val="24"/>
      </w:rPr>
    </w:lvl>
    <w:lvl w:ilvl="2">
      <w:start w:val="6"/>
      <w:numFmt w:val="decimal"/>
      <w:lvlText w:val="%1.%2.%3"/>
      <w:lvlJc w:val="left"/>
      <w:pPr>
        <w:widowControl w:val="0"/>
        <w:tabs>
          <w:tab w:val="num" w:pos="870"/>
        </w:tabs>
        <w:autoSpaceDE w:val="0"/>
        <w:autoSpaceDN w:val="0"/>
        <w:adjustRightInd w:val="0"/>
        <w:ind w:left="870" w:hanging="870"/>
      </w:pPr>
      <w:rPr>
        <w:rFonts w:ascii="Garamond MT" w:hAnsi="Garamond MT" w:cs="Garamond MT"/>
        <w:sz w:val="24"/>
        <w:szCs w:val="24"/>
      </w:rPr>
    </w:lvl>
    <w:lvl w:ilvl="3">
      <w:start w:val="4"/>
      <w:numFmt w:val="decimal"/>
      <w:lvlText w:val="%1.%2.%3.%4"/>
      <w:lvlJc w:val="left"/>
      <w:pPr>
        <w:widowControl w:val="0"/>
        <w:tabs>
          <w:tab w:val="num" w:pos="1080"/>
        </w:tabs>
        <w:autoSpaceDE w:val="0"/>
        <w:autoSpaceDN w:val="0"/>
        <w:adjustRightInd w:val="0"/>
        <w:ind w:left="1080" w:hanging="1080"/>
      </w:pPr>
      <w:rPr>
        <w:rFonts w:ascii="Garamond MT" w:hAnsi="Garamond MT" w:cs="Garamond M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2" w15:restartNumberingAfterBreak="0">
    <w:nsid w:val="00000025"/>
    <w:multiLevelType w:val="multilevel"/>
    <w:tmpl w:val="9E3E4E8A"/>
    <w:lvl w:ilvl="0">
      <w:start w:val="6"/>
      <w:numFmt w:val="decimal"/>
      <w:lvlText w:val="%1"/>
      <w:lvlJc w:val="left"/>
      <w:pPr>
        <w:widowControl w:val="0"/>
        <w:tabs>
          <w:tab w:val="num" w:pos="855"/>
        </w:tabs>
        <w:autoSpaceDE w:val="0"/>
        <w:autoSpaceDN w:val="0"/>
        <w:adjustRightInd w:val="0"/>
        <w:ind w:left="855" w:hanging="855"/>
      </w:pPr>
      <w:rPr>
        <w:rFonts w:ascii="Garamond MT" w:hAnsi="Garamond MT" w:cs="Garamond MT"/>
        <w:sz w:val="24"/>
        <w:szCs w:val="24"/>
      </w:rPr>
    </w:lvl>
    <w:lvl w:ilvl="1">
      <w:start w:val="29"/>
      <w:numFmt w:val="decimal"/>
      <w:lvlText w:val="%1.%2"/>
      <w:lvlJc w:val="left"/>
      <w:pPr>
        <w:widowControl w:val="0"/>
        <w:tabs>
          <w:tab w:val="num" w:pos="855"/>
        </w:tabs>
        <w:autoSpaceDE w:val="0"/>
        <w:autoSpaceDN w:val="0"/>
        <w:adjustRightInd w:val="0"/>
        <w:ind w:left="855" w:hanging="855"/>
      </w:pPr>
      <w:rPr>
        <w:rFonts w:ascii="Arial" w:hAnsi="Arial" w:cs="Arial" w:hint="default"/>
        <w:sz w:val="24"/>
        <w:szCs w:val="24"/>
      </w:rPr>
    </w:lvl>
    <w:lvl w:ilvl="2">
      <w:start w:val="1"/>
      <w:numFmt w:val="decimal"/>
      <w:lvlText w:val="%1.%2.%3"/>
      <w:lvlJc w:val="left"/>
      <w:pPr>
        <w:widowControl w:val="0"/>
        <w:tabs>
          <w:tab w:val="num" w:pos="855"/>
        </w:tabs>
        <w:autoSpaceDE w:val="0"/>
        <w:autoSpaceDN w:val="0"/>
        <w:adjustRightInd w:val="0"/>
        <w:ind w:left="855" w:hanging="855"/>
      </w:pPr>
      <w:rPr>
        <w:rFonts w:ascii="Garamond MT" w:hAnsi="Garamond MT" w:cs="Garamond MT"/>
        <w:sz w:val="24"/>
        <w:szCs w:val="24"/>
      </w:rPr>
    </w:lvl>
    <w:lvl w:ilvl="3">
      <w:start w:val="1"/>
      <w:numFmt w:val="decimal"/>
      <w:lvlText w:val="%1.%2.%3.%4"/>
      <w:lvlJc w:val="left"/>
      <w:pPr>
        <w:widowControl w:val="0"/>
        <w:tabs>
          <w:tab w:val="num" w:pos="855"/>
        </w:tabs>
        <w:autoSpaceDE w:val="0"/>
        <w:autoSpaceDN w:val="0"/>
        <w:adjustRightInd w:val="0"/>
        <w:ind w:left="855" w:hanging="855"/>
      </w:pPr>
      <w:rPr>
        <w:rFonts w:ascii="Garamond MT" w:hAnsi="Garamond MT" w:cs="Garamond M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3" w15:restartNumberingAfterBreak="0">
    <w:nsid w:val="00000026"/>
    <w:multiLevelType w:val="multilevel"/>
    <w:tmpl w:val="5C92B648"/>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0"/>
      <w:numFmt w:val="decimal"/>
      <w:lvlText w:val="%1.%2"/>
      <w:lvlJc w:val="left"/>
      <w:pPr>
        <w:widowControl w:val="0"/>
        <w:tabs>
          <w:tab w:val="num" w:pos="927"/>
        </w:tabs>
        <w:autoSpaceDE w:val="0"/>
        <w:autoSpaceDN w:val="0"/>
        <w:adjustRightInd w:val="0"/>
        <w:ind w:left="927" w:hanging="360"/>
      </w:pPr>
      <w:rPr>
        <w:rFonts w:ascii="Garamond MT" w:hAnsi="Garamond MT" w:cs="Garamond MT"/>
        <w:sz w:val="24"/>
        <w:szCs w:val="24"/>
      </w:rPr>
    </w:lvl>
    <w:lvl w:ilvl="2">
      <w:start w:val="1"/>
      <w:numFmt w:val="decimal"/>
      <w:lvlText w:val="%1.%2.%3"/>
      <w:lvlJc w:val="left"/>
      <w:pPr>
        <w:widowControl w:val="0"/>
        <w:tabs>
          <w:tab w:val="num" w:pos="1854"/>
        </w:tabs>
        <w:autoSpaceDE w:val="0"/>
        <w:autoSpaceDN w:val="0"/>
        <w:adjustRightInd w:val="0"/>
        <w:ind w:left="1854" w:hanging="720"/>
      </w:pPr>
      <w:rPr>
        <w:rFonts w:ascii="Garamond MT" w:hAnsi="Garamond MT" w:cs="Garamond MT"/>
        <w:sz w:val="24"/>
        <w:szCs w:val="24"/>
      </w:rPr>
    </w:lvl>
    <w:lvl w:ilvl="3">
      <w:start w:val="3"/>
      <w:numFmt w:val="decimal"/>
      <w:lvlText w:val="%1.%2.%3.%4"/>
      <w:lvlJc w:val="left"/>
      <w:pPr>
        <w:widowControl w:val="0"/>
        <w:tabs>
          <w:tab w:val="num" w:pos="2781"/>
        </w:tabs>
        <w:autoSpaceDE w:val="0"/>
        <w:autoSpaceDN w:val="0"/>
        <w:adjustRightInd w:val="0"/>
        <w:ind w:left="2781" w:hanging="1080"/>
      </w:pPr>
      <w:rPr>
        <w:rFonts w:ascii="Arial" w:hAnsi="Arial" w:cs="Arial" w:hint="default"/>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sz w:val="24"/>
        <w:szCs w:val="24"/>
      </w:rPr>
    </w:lvl>
    <w:lvl w:ilvl="6">
      <w:start w:val="1"/>
      <w:numFmt w:val="decimal"/>
      <w:lvlText w:val="%1.%2.%3.%4.%5.%6.%7"/>
      <w:lvlJc w:val="left"/>
      <w:pPr>
        <w:widowControl w:val="0"/>
        <w:tabs>
          <w:tab w:val="num" w:pos="4842"/>
        </w:tabs>
        <w:autoSpaceDE w:val="0"/>
        <w:autoSpaceDN w:val="0"/>
        <w:adjustRightInd w:val="0"/>
        <w:ind w:left="4842" w:hanging="1440"/>
      </w:pPr>
      <w:rPr>
        <w:rFonts w:ascii="Garamond MT" w:hAnsi="Garamond MT" w:cs="Garamond MT"/>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sz w:val="24"/>
        <w:szCs w:val="24"/>
      </w:rPr>
    </w:lvl>
    <w:lvl w:ilvl="8">
      <w:start w:val="1"/>
      <w:numFmt w:val="decimal"/>
      <w:lvlText w:val="%1.%2.%3.%4.%5.%6.%7.%8.%9"/>
      <w:lvlJc w:val="left"/>
      <w:pPr>
        <w:widowControl w:val="0"/>
        <w:tabs>
          <w:tab w:val="num" w:pos="6336"/>
        </w:tabs>
        <w:autoSpaceDE w:val="0"/>
        <w:autoSpaceDN w:val="0"/>
        <w:adjustRightInd w:val="0"/>
        <w:ind w:left="6336" w:hanging="1800"/>
      </w:pPr>
      <w:rPr>
        <w:rFonts w:ascii="Garamond MT" w:hAnsi="Garamond MT" w:cs="Garamond MT"/>
        <w:sz w:val="24"/>
        <w:szCs w:val="24"/>
      </w:rPr>
    </w:lvl>
  </w:abstractNum>
  <w:abstractNum w:abstractNumId="34" w15:restartNumberingAfterBreak="0">
    <w:nsid w:val="00000027"/>
    <w:multiLevelType w:val="hybridMultilevel"/>
    <w:tmpl w:val="B42C7926"/>
    <w:lvl w:ilvl="0" w:tplc="FFFFFFFF">
      <w:numFmt w:val="bullet"/>
      <w:lvlText w:val="-"/>
      <w:lvlJc w:val="left"/>
      <w:pPr>
        <w:widowControl w:val="0"/>
        <w:tabs>
          <w:tab w:val="num" w:pos="1584"/>
        </w:tabs>
        <w:autoSpaceDE w:val="0"/>
        <w:autoSpaceDN w:val="0"/>
        <w:adjustRightInd w:val="0"/>
        <w:ind w:left="1584" w:hanging="870"/>
      </w:pPr>
      <w:rPr>
        <w:rFonts w:ascii="Arial" w:hAnsi="Arial" w:cs="Arial"/>
        <w:sz w:val="24"/>
        <w:szCs w:val="24"/>
      </w:rPr>
    </w:lvl>
    <w:lvl w:ilvl="1" w:tplc="FFFFFFFF">
      <w:start w:val="1"/>
      <w:numFmt w:val="bullet"/>
      <w:lvlText w:val="o"/>
      <w:lvlJc w:val="left"/>
      <w:pPr>
        <w:widowControl w:val="0"/>
        <w:tabs>
          <w:tab w:val="num" w:pos="1794"/>
        </w:tabs>
        <w:autoSpaceDE w:val="0"/>
        <w:autoSpaceDN w:val="0"/>
        <w:adjustRightInd w:val="0"/>
        <w:ind w:left="1794" w:hanging="360"/>
      </w:pPr>
      <w:rPr>
        <w:rFonts w:ascii="Courier New" w:hAnsi="Courier New" w:cs="Courier New"/>
        <w:sz w:val="24"/>
        <w:szCs w:val="24"/>
      </w:rPr>
    </w:lvl>
    <w:lvl w:ilvl="2" w:tplc="FFFFFFFF">
      <w:start w:val="1"/>
      <w:numFmt w:val="bullet"/>
      <w:lvlText w:val=""/>
      <w:lvlJc w:val="left"/>
      <w:pPr>
        <w:widowControl w:val="0"/>
        <w:tabs>
          <w:tab w:val="num" w:pos="2514"/>
        </w:tabs>
        <w:autoSpaceDE w:val="0"/>
        <w:autoSpaceDN w:val="0"/>
        <w:adjustRightInd w:val="0"/>
        <w:ind w:left="2514" w:hanging="360"/>
      </w:pPr>
      <w:rPr>
        <w:rFonts w:ascii="Wingdings" w:hAnsi="Wingdings" w:cs="Wingdings"/>
        <w:sz w:val="24"/>
        <w:szCs w:val="24"/>
      </w:rPr>
    </w:lvl>
    <w:lvl w:ilvl="3" w:tplc="FFFFFFFF">
      <w:start w:val="1"/>
      <w:numFmt w:val="bullet"/>
      <w:lvlText w:val=""/>
      <w:lvlJc w:val="left"/>
      <w:pPr>
        <w:widowControl w:val="0"/>
        <w:tabs>
          <w:tab w:val="num" w:pos="3234"/>
        </w:tabs>
        <w:autoSpaceDE w:val="0"/>
        <w:autoSpaceDN w:val="0"/>
        <w:adjustRightInd w:val="0"/>
        <w:ind w:left="3234" w:hanging="360"/>
      </w:pPr>
      <w:rPr>
        <w:rFonts w:ascii="Symbol" w:hAnsi="Symbol" w:cs="Symbol"/>
        <w:sz w:val="24"/>
        <w:szCs w:val="24"/>
      </w:rPr>
    </w:lvl>
    <w:lvl w:ilvl="4" w:tplc="FFFFFFFF">
      <w:start w:val="1"/>
      <w:numFmt w:val="bullet"/>
      <w:lvlText w:val="o"/>
      <w:lvlJc w:val="left"/>
      <w:pPr>
        <w:widowControl w:val="0"/>
        <w:tabs>
          <w:tab w:val="num" w:pos="3954"/>
        </w:tabs>
        <w:autoSpaceDE w:val="0"/>
        <w:autoSpaceDN w:val="0"/>
        <w:adjustRightInd w:val="0"/>
        <w:ind w:left="3954" w:hanging="360"/>
      </w:pPr>
      <w:rPr>
        <w:rFonts w:ascii="Courier New" w:hAnsi="Courier New" w:cs="Courier New"/>
        <w:sz w:val="24"/>
        <w:szCs w:val="24"/>
      </w:rPr>
    </w:lvl>
    <w:lvl w:ilvl="5" w:tplc="FFFFFFFF">
      <w:start w:val="1"/>
      <w:numFmt w:val="bullet"/>
      <w:lvlText w:val=""/>
      <w:lvlJc w:val="left"/>
      <w:pPr>
        <w:widowControl w:val="0"/>
        <w:tabs>
          <w:tab w:val="num" w:pos="4674"/>
        </w:tabs>
        <w:autoSpaceDE w:val="0"/>
        <w:autoSpaceDN w:val="0"/>
        <w:adjustRightInd w:val="0"/>
        <w:ind w:left="4674" w:hanging="360"/>
      </w:pPr>
      <w:rPr>
        <w:rFonts w:ascii="Wingdings" w:hAnsi="Wingdings" w:cs="Wingdings"/>
        <w:sz w:val="24"/>
        <w:szCs w:val="24"/>
      </w:rPr>
    </w:lvl>
    <w:lvl w:ilvl="6" w:tplc="FFFFFFFF">
      <w:start w:val="1"/>
      <w:numFmt w:val="bullet"/>
      <w:lvlText w:val=""/>
      <w:lvlJc w:val="left"/>
      <w:pPr>
        <w:widowControl w:val="0"/>
        <w:tabs>
          <w:tab w:val="num" w:pos="5394"/>
        </w:tabs>
        <w:autoSpaceDE w:val="0"/>
        <w:autoSpaceDN w:val="0"/>
        <w:adjustRightInd w:val="0"/>
        <w:ind w:left="5394" w:hanging="360"/>
      </w:pPr>
      <w:rPr>
        <w:rFonts w:ascii="Symbol" w:hAnsi="Symbol" w:cs="Symbol"/>
        <w:sz w:val="24"/>
        <w:szCs w:val="24"/>
      </w:rPr>
    </w:lvl>
    <w:lvl w:ilvl="7" w:tplc="FFFFFFFF">
      <w:start w:val="1"/>
      <w:numFmt w:val="bullet"/>
      <w:lvlText w:val="o"/>
      <w:lvlJc w:val="left"/>
      <w:pPr>
        <w:widowControl w:val="0"/>
        <w:tabs>
          <w:tab w:val="num" w:pos="6114"/>
        </w:tabs>
        <w:autoSpaceDE w:val="0"/>
        <w:autoSpaceDN w:val="0"/>
        <w:adjustRightInd w:val="0"/>
        <w:ind w:left="6114" w:hanging="360"/>
      </w:pPr>
      <w:rPr>
        <w:rFonts w:ascii="Courier New" w:hAnsi="Courier New" w:cs="Courier New"/>
        <w:sz w:val="24"/>
        <w:szCs w:val="24"/>
      </w:rPr>
    </w:lvl>
    <w:lvl w:ilvl="8" w:tplc="FFFFFFFF">
      <w:start w:val="1"/>
      <w:numFmt w:val="bullet"/>
      <w:lvlText w:val=""/>
      <w:lvlJc w:val="left"/>
      <w:pPr>
        <w:widowControl w:val="0"/>
        <w:tabs>
          <w:tab w:val="num" w:pos="6834"/>
        </w:tabs>
        <w:autoSpaceDE w:val="0"/>
        <w:autoSpaceDN w:val="0"/>
        <w:adjustRightInd w:val="0"/>
        <w:ind w:left="6834" w:hanging="360"/>
      </w:pPr>
      <w:rPr>
        <w:rFonts w:ascii="Wingdings" w:hAnsi="Wingdings" w:cs="Wingdings"/>
        <w:sz w:val="24"/>
        <w:szCs w:val="24"/>
      </w:rPr>
    </w:lvl>
  </w:abstractNum>
  <w:abstractNum w:abstractNumId="35" w15:restartNumberingAfterBreak="0">
    <w:nsid w:val="00000028"/>
    <w:multiLevelType w:val="multilevel"/>
    <w:tmpl w:val="5284FF2A"/>
    <w:lvl w:ilvl="0">
      <w:start w:val="3"/>
      <w:numFmt w:val="lowerRoman"/>
      <w:lvlText w:val="(%1)"/>
      <w:lvlJc w:val="left"/>
      <w:pPr>
        <w:widowControl w:val="0"/>
        <w:tabs>
          <w:tab w:val="num" w:pos="1500"/>
        </w:tabs>
        <w:autoSpaceDE w:val="0"/>
        <w:autoSpaceDN w:val="0"/>
        <w:adjustRightInd w:val="0"/>
        <w:ind w:left="1500" w:hanging="720"/>
      </w:pPr>
      <w:rPr>
        <w:rFonts w:ascii="Garamond MT" w:hAnsi="Garamond MT" w:cs="Garamond MT"/>
        <w:sz w:val="24"/>
        <w:szCs w:val="24"/>
      </w:rPr>
    </w:lvl>
    <w:lvl w:ilvl="1">
      <w:start w:val="1"/>
      <w:numFmt w:val="lowerLetter"/>
      <w:lvlText w:val="%2."/>
      <w:lvlJc w:val="left"/>
      <w:pPr>
        <w:widowControl w:val="0"/>
        <w:tabs>
          <w:tab w:val="num" w:pos="1860"/>
        </w:tabs>
        <w:autoSpaceDE w:val="0"/>
        <w:autoSpaceDN w:val="0"/>
        <w:adjustRightInd w:val="0"/>
        <w:ind w:left="1860" w:hanging="360"/>
      </w:pPr>
      <w:rPr>
        <w:rFonts w:ascii="Garamond MT" w:hAnsi="Garamond MT" w:cs="Garamond MT"/>
        <w:sz w:val="24"/>
        <w:szCs w:val="24"/>
      </w:rPr>
    </w:lvl>
    <w:lvl w:ilvl="2">
      <w:start w:val="1"/>
      <w:numFmt w:val="lowerRoman"/>
      <w:lvlText w:val="%3."/>
      <w:lvlJc w:val="right"/>
      <w:pPr>
        <w:widowControl w:val="0"/>
        <w:tabs>
          <w:tab w:val="num" w:pos="2580"/>
        </w:tabs>
        <w:autoSpaceDE w:val="0"/>
        <w:autoSpaceDN w:val="0"/>
        <w:adjustRightInd w:val="0"/>
        <w:ind w:left="2580" w:hanging="180"/>
      </w:pPr>
      <w:rPr>
        <w:rFonts w:ascii="Garamond MT" w:hAnsi="Garamond MT" w:cs="Garamond MT"/>
        <w:sz w:val="24"/>
        <w:szCs w:val="24"/>
      </w:rPr>
    </w:lvl>
    <w:lvl w:ilvl="3">
      <w:start w:val="1"/>
      <w:numFmt w:val="decimal"/>
      <w:lvlText w:val="%4."/>
      <w:lvlJc w:val="left"/>
      <w:pPr>
        <w:widowControl w:val="0"/>
        <w:tabs>
          <w:tab w:val="num" w:pos="3300"/>
        </w:tabs>
        <w:autoSpaceDE w:val="0"/>
        <w:autoSpaceDN w:val="0"/>
        <w:adjustRightInd w:val="0"/>
        <w:ind w:left="3300" w:hanging="360"/>
      </w:pPr>
      <w:rPr>
        <w:rFonts w:ascii="Garamond MT" w:hAnsi="Garamond MT" w:cs="Garamond MT"/>
        <w:sz w:val="24"/>
        <w:szCs w:val="24"/>
      </w:rPr>
    </w:lvl>
    <w:lvl w:ilvl="4">
      <w:start w:val="1"/>
      <w:numFmt w:val="lowerLetter"/>
      <w:lvlText w:val="%5."/>
      <w:lvlJc w:val="left"/>
      <w:pPr>
        <w:widowControl w:val="0"/>
        <w:tabs>
          <w:tab w:val="num" w:pos="4020"/>
        </w:tabs>
        <w:autoSpaceDE w:val="0"/>
        <w:autoSpaceDN w:val="0"/>
        <w:adjustRightInd w:val="0"/>
        <w:ind w:left="4020" w:hanging="360"/>
      </w:pPr>
      <w:rPr>
        <w:rFonts w:ascii="Garamond MT" w:hAnsi="Garamond MT" w:cs="Garamond MT"/>
        <w:sz w:val="24"/>
        <w:szCs w:val="24"/>
      </w:rPr>
    </w:lvl>
    <w:lvl w:ilvl="5">
      <w:start w:val="1"/>
      <w:numFmt w:val="lowerRoman"/>
      <w:lvlText w:val="%6."/>
      <w:lvlJc w:val="right"/>
      <w:pPr>
        <w:widowControl w:val="0"/>
        <w:tabs>
          <w:tab w:val="num" w:pos="4740"/>
        </w:tabs>
        <w:autoSpaceDE w:val="0"/>
        <w:autoSpaceDN w:val="0"/>
        <w:adjustRightInd w:val="0"/>
        <w:ind w:left="4740" w:hanging="180"/>
      </w:pPr>
      <w:rPr>
        <w:rFonts w:ascii="Garamond MT" w:hAnsi="Garamond MT" w:cs="Garamond MT"/>
        <w:sz w:val="24"/>
        <w:szCs w:val="24"/>
      </w:rPr>
    </w:lvl>
    <w:lvl w:ilvl="6">
      <w:start w:val="1"/>
      <w:numFmt w:val="decimal"/>
      <w:lvlText w:val="%7."/>
      <w:lvlJc w:val="left"/>
      <w:pPr>
        <w:widowControl w:val="0"/>
        <w:tabs>
          <w:tab w:val="num" w:pos="5460"/>
        </w:tabs>
        <w:autoSpaceDE w:val="0"/>
        <w:autoSpaceDN w:val="0"/>
        <w:adjustRightInd w:val="0"/>
        <w:ind w:left="5460" w:hanging="360"/>
      </w:pPr>
      <w:rPr>
        <w:rFonts w:ascii="Garamond MT" w:hAnsi="Garamond MT" w:cs="Garamond MT"/>
        <w:sz w:val="24"/>
        <w:szCs w:val="24"/>
      </w:rPr>
    </w:lvl>
    <w:lvl w:ilvl="7">
      <w:start w:val="1"/>
      <w:numFmt w:val="lowerLetter"/>
      <w:lvlText w:val="%8."/>
      <w:lvlJc w:val="left"/>
      <w:pPr>
        <w:widowControl w:val="0"/>
        <w:tabs>
          <w:tab w:val="num" w:pos="6180"/>
        </w:tabs>
        <w:autoSpaceDE w:val="0"/>
        <w:autoSpaceDN w:val="0"/>
        <w:adjustRightInd w:val="0"/>
        <w:ind w:left="6180" w:hanging="360"/>
      </w:pPr>
      <w:rPr>
        <w:rFonts w:ascii="Garamond MT" w:hAnsi="Garamond MT" w:cs="Garamond MT"/>
        <w:sz w:val="24"/>
        <w:szCs w:val="24"/>
      </w:rPr>
    </w:lvl>
    <w:lvl w:ilvl="8">
      <w:start w:val="1"/>
      <w:numFmt w:val="lowerRoman"/>
      <w:lvlText w:val="%9."/>
      <w:lvlJc w:val="right"/>
      <w:pPr>
        <w:widowControl w:val="0"/>
        <w:tabs>
          <w:tab w:val="num" w:pos="6900"/>
        </w:tabs>
        <w:autoSpaceDE w:val="0"/>
        <w:autoSpaceDN w:val="0"/>
        <w:adjustRightInd w:val="0"/>
        <w:ind w:left="6900" w:hanging="180"/>
      </w:pPr>
      <w:rPr>
        <w:rFonts w:ascii="Garamond MT" w:hAnsi="Garamond MT" w:cs="Garamond MT"/>
        <w:sz w:val="24"/>
        <w:szCs w:val="24"/>
      </w:rPr>
    </w:lvl>
  </w:abstractNum>
  <w:abstractNum w:abstractNumId="36" w15:restartNumberingAfterBreak="0">
    <w:nsid w:val="00000029"/>
    <w:multiLevelType w:val="hybridMultilevel"/>
    <w:tmpl w:val="41943044"/>
    <w:lvl w:ilvl="0" w:tplc="21365A18">
      <w:start w:val="1"/>
      <w:numFmt w:val="lowerRoman"/>
      <w:lvlText w:val="(%1)"/>
      <w:lvlJc w:val="left"/>
      <w:pPr>
        <w:widowControl w:val="0"/>
        <w:tabs>
          <w:tab w:val="num" w:pos="2421"/>
        </w:tabs>
        <w:autoSpaceDE w:val="0"/>
        <w:autoSpaceDN w:val="0"/>
        <w:adjustRightInd w:val="0"/>
        <w:ind w:left="2421" w:hanging="720"/>
      </w:pPr>
      <w:rPr>
        <w:rFonts w:ascii="Arial" w:hAnsi="Arial" w:cs="Arial" w:hint="default"/>
        <w:sz w:val="24"/>
        <w:szCs w:val="24"/>
      </w:rPr>
    </w:lvl>
    <w:lvl w:ilvl="1" w:tplc="FFFFFFFF">
      <w:start w:val="1"/>
      <w:numFmt w:val="lowerLetter"/>
      <w:lvlText w:val="%2."/>
      <w:lvlJc w:val="left"/>
      <w:pPr>
        <w:widowControl w:val="0"/>
        <w:tabs>
          <w:tab w:val="num" w:pos="2781"/>
        </w:tabs>
        <w:autoSpaceDE w:val="0"/>
        <w:autoSpaceDN w:val="0"/>
        <w:adjustRightInd w:val="0"/>
        <w:ind w:left="2781" w:hanging="360"/>
      </w:pPr>
      <w:rPr>
        <w:rFonts w:ascii="Garamond MT" w:hAnsi="Garamond MT" w:cs="Garamond MT"/>
        <w:sz w:val="24"/>
        <w:szCs w:val="24"/>
      </w:rPr>
    </w:lvl>
    <w:lvl w:ilvl="2" w:tplc="FFFFFFFF">
      <w:start w:val="1"/>
      <w:numFmt w:val="lowerRoman"/>
      <w:lvlText w:val="%3."/>
      <w:lvlJc w:val="right"/>
      <w:pPr>
        <w:widowControl w:val="0"/>
        <w:tabs>
          <w:tab w:val="num" w:pos="3501"/>
        </w:tabs>
        <w:autoSpaceDE w:val="0"/>
        <w:autoSpaceDN w:val="0"/>
        <w:adjustRightInd w:val="0"/>
        <w:ind w:left="3501" w:hanging="180"/>
      </w:pPr>
      <w:rPr>
        <w:rFonts w:ascii="Garamond MT" w:hAnsi="Garamond MT" w:cs="Garamond MT"/>
        <w:sz w:val="24"/>
        <w:szCs w:val="24"/>
      </w:rPr>
    </w:lvl>
    <w:lvl w:ilvl="3" w:tplc="FFFFFFFF">
      <w:start w:val="1"/>
      <w:numFmt w:val="decimal"/>
      <w:lvlText w:val="%4."/>
      <w:lvlJc w:val="left"/>
      <w:pPr>
        <w:widowControl w:val="0"/>
        <w:tabs>
          <w:tab w:val="num" w:pos="4221"/>
        </w:tabs>
        <w:autoSpaceDE w:val="0"/>
        <w:autoSpaceDN w:val="0"/>
        <w:adjustRightInd w:val="0"/>
        <w:ind w:left="4221" w:hanging="360"/>
      </w:pPr>
      <w:rPr>
        <w:rFonts w:ascii="Garamond MT" w:hAnsi="Garamond MT" w:cs="Garamond MT"/>
        <w:sz w:val="24"/>
        <w:szCs w:val="24"/>
      </w:rPr>
    </w:lvl>
    <w:lvl w:ilvl="4" w:tplc="FFFFFFFF">
      <w:start w:val="1"/>
      <w:numFmt w:val="lowerLetter"/>
      <w:lvlText w:val="%5."/>
      <w:lvlJc w:val="left"/>
      <w:pPr>
        <w:widowControl w:val="0"/>
        <w:tabs>
          <w:tab w:val="num" w:pos="4941"/>
        </w:tabs>
        <w:autoSpaceDE w:val="0"/>
        <w:autoSpaceDN w:val="0"/>
        <w:adjustRightInd w:val="0"/>
        <w:ind w:left="4941" w:hanging="360"/>
      </w:pPr>
      <w:rPr>
        <w:rFonts w:ascii="Garamond MT" w:hAnsi="Garamond MT" w:cs="Garamond MT"/>
        <w:sz w:val="24"/>
        <w:szCs w:val="24"/>
      </w:rPr>
    </w:lvl>
    <w:lvl w:ilvl="5" w:tplc="FFFFFFFF">
      <w:start w:val="1"/>
      <w:numFmt w:val="lowerRoman"/>
      <w:lvlText w:val="%6."/>
      <w:lvlJc w:val="right"/>
      <w:pPr>
        <w:widowControl w:val="0"/>
        <w:tabs>
          <w:tab w:val="num" w:pos="5661"/>
        </w:tabs>
        <w:autoSpaceDE w:val="0"/>
        <w:autoSpaceDN w:val="0"/>
        <w:adjustRightInd w:val="0"/>
        <w:ind w:left="5661" w:hanging="180"/>
      </w:pPr>
      <w:rPr>
        <w:rFonts w:ascii="Garamond MT" w:hAnsi="Garamond MT" w:cs="Garamond MT"/>
        <w:sz w:val="24"/>
        <w:szCs w:val="24"/>
      </w:rPr>
    </w:lvl>
    <w:lvl w:ilvl="6" w:tplc="FFFFFFFF">
      <w:start w:val="1"/>
      <w:numFmt w:val="decimal"/>
      <w:lvlText w:val="%7."/>
      <w:lvlJc w:val="left"/>
      <w:pPr>
        <w:widowControl w:val="0"/>
        <w:tabs>
          <w:tab w:val="num" w:pos="6381"/>
        </w:tabs>
        <w:autoSpaceDE w:val="0"/>
        <w:autoSpaceDN w:val="0"/>
        <w:adjustRightInd w:val="0"/>
        <w:ind w:left="6381" w:hanging="360"/>
      </w:pPr>
      <w:rPr>
        <w:rFonts w:ascii="Garamond MT" w:hAnsi="Garamond MT" w:cs="Garamond MT"/>
        <w:sz w:val="24"/>
        <w:szCs w:val="24"/>
      </w:rPr>
    </w:lvl>
    <w:lvl w:ilvl="7" w:tplc="FFFFFFFF">
      <w:start w:val="1"/>
      <w:numFmt w:val="lowerLetter"/>
      <w:lvlText w:val="%8."/>
      <w:lvlJc w:val="left"/>
      <w:pPr>
        <w:widowControl w:val="0"/>
        <w:tabs>
          <w:tab w:val="num" w:pos="7101"/>
        </w:tabs>
        <w:autoSpaceDE w:val="0"/>
        <w:autoSpaceDN w:val="0"/>
        <w:adjustRightInd w:val="0"/>
        <w:ind w:left="7101" w:hanging="360"/>
      </w:pPr>
      <w:rPr>
        <w:rFonts w:ascii="Garamond MT" w:hAnsi="Garamond MT" w:cs="Garamond MT"/>
        <w:sz w:val="24"/>
        <w:szCs w:val="24"/>
      </w:rPr>
    </w:lvl>
    <w:lvl w:ilvl="8" w:tplc="FFFFFFFF">
      <w:start w:val="1"/>
      <w:numFmt w:val="lowerRoman"/>
      <w:lvlText w:val="%9."/>
      <w:lvlJc w:val="right"/>
      <w:pPr>
        <w:widowControl w:val="0"/>
        <w:tabs>
          <w:tab w:val="num" w:pos="7821"/>
        </w:tabs>
        <w:autoSpaceDE w:val="0"/>
        <w:autoSpaceDN w:val="0"/>
        <w:adjustRightInd w:val="0"/>
        <w:ind w:left="7821" w:hanging="180"/>
      </w:pPr>
      <w:rPr>
        <w:rFonts w:ascii="Garamond MT" w:hAnsi="Garamond MT" w:cs="Garamond MT"/>
        <w:sz w:val="24"/>
        <w:szCs w:val="24"/>
      </w:rPr>
    </w:lvl>
  </w:abstractNum>
  <w:abstractNum w:abstractNumId="37" w15:restartNumberingAfterBreak="0">
    <w:nsid w:val="0000002A"/>
    <w:multiLevelType w:val="multilevel"/>
    <w:tmpl w:val="906E7156"/>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22"/>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38" w15:restartNumberingAfterBreak="0">
    <w:nsid w:val="0000002B"/>
    <w:multiLevelType w:val="multilevel"/>
    <w:tmpl w:val="6082B39C"/>
    <w:lvl w:ilvl="0">
      <w:start w:val="6"/>
      <w:numFmt w:val="decimal"/>
      <w:lvlText w:val="%1"/>
      <w:lvlJc w:val="left"/>
      <w:pPr>
        <w:widowControl w:val="0"/>
        <w:tabs>
          <w:tab w:val="num" w:pos="720"/>
        </w:tabs>
        <w:autoSpaceDE w:val="0"/>
        <w:autoSpaceDN w:val="0"/>
        <w:adjustRightInd w:val="0"/>
        <w:ind w:left="720" w:hanging="720"/>
      </w:pPr>
      <w:rPr>
        <w:rFonts w:ascii="Garamond MT" w:hAnsi="Garamond MT" w:cs="Garamond MT"/>
        <w:b w:val="0"/>
        <w:bCs w:val="0"/>
        <w:sz w:val="24"/>
        <w:szCs w:val="24"/>
      </w:rPr>
    </w:lvl>
    <w:lvl w:ilvl="1">
      <w:start w:val="9"/>
      <w:numFmt w:val="decimal"/>
      <w:lvlText w:val="%1.%2"/>
      <w:lvlJc w:val="left"/>
      <w:pPr>
        <w:widowControl w:val="0"/>
        <w:tabs>
          <w:tab w:val="num" w:pos="1287"/>
        </w:tabs>
        <w:autoSpaceDE w:val="0"/>
        <w:autoSpaceDN w:val="0"/>
        <w:adjustRightInd w:val="0"/>
        <w:ind w:left="1287" w:hanging="720"/>
      </w:pPr>
      <w:rPr>
        <w:rFonts w:ascii="Garamond MT" w:hAnsi="Garamond MT" w:cs="Garamond MT"/>
        <w:b w:val="0"/>
        <w:bCs w:val="0"/>
        <w:sz w:val="24"/>
        <w:szCs w:val="24"/>
      </w:rPr>
    </w:lvl>
    <w:lvl w:ilvl="2">
      <w:start w:val="3"/>
      <w:numFmt w:val="decimal"/>
      <w:lvlText w:val="%1.%2.%3"/>
      <w:lvlJc w:val="left"/>
      <w:pPr>
        <w:widowControl w:val="0"/>
        <w:tabs>
          <w:tab w:val="num" w:pos="1854"/>
        </w:tabs>
        <w:autoSpaceDE w:val="0"/>
        <w:autoSpaceDN w:val="0"/>
        <w:adjustRightInd w:val="0"/>
        <w:ind w:left="1854" w:hanging="720"/>
      </w:pPr>
      <w:rPr>
        <w:rFonts w:ascii="Garamond MT" w:hAnsi="Garamond MT" w:cs="Garamond MT"/>
        <w:b w:val="0"/>
        <w:bCs w:val="0"/>
        <w:sz w:val="24"/>
        <w:szCs w:val="24"/>
      </w:rPr>
    </w:lvl>
    <w:lvl w:ilvl="3">
      <w:start w:val="2"/>
      <w:numFmt w:val="decimal"/>
      <w:lvlText w:val="%1.%2.%3.%4"/>
      <w:lvlJc w:val="left"/>
      <w:pPr>
        <w:widowControl w:val="0"/>
        <w:tabs>
          <w:tab w:val="num" w:pos="2781"/>
        </w:tabs>
        <w:autoSpaceDE w:val="0"/>
        <w:autoSpaceDN w:val="0"/>
        <w:adjustRightInd w:val="0"/>
        <w:ind w:left="2781" w:hanging="1080"/>
      </w:pPr>
      <w:rPr>
        <w:rFonts w:ascii="Arial" w:hAnsi="Arial" w:cs="Arial" w:hint="default"/>
        <w:b w:val="0"/>
        <w:bCs w:val="0"/>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b w:val="0"/>
        <w:bCs w:val="0"/>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b w:val="0"/>
        <w:bCs w:val="0"/>
        <w:sz w:val="24"/>
        <w:szCs w:val="24"/>
      </w:rPr>
    </w:lvl>
    <w:lvl w:ilvl="6">
      <w:start w:val="1"/>
      <w:numFmt w:val="decimal"/>
      <w:lvlText w:val="%1.%2.%3.%4.%5.%6.%7"/>
      <w:lvlJc w:val="left"/>
      <w:pPr>
        <w:widowControl w:val="0"/>
        <w:tabs>
          <w:tab w:val="num" w:pos="4842"/>
        </w:tabs>
        <w:autoSpaceDE w:val="0"/>
        <w:autoSpaceDN w:val="0"/>
        <w:adjustRightInd w:val="0"/>
        <w:ind w:left="4842" w:hanging="1440"/>
      </w:pPr>
      <w:rPr>
        <w:rFonts w:ascii="Garamond MT" w:hAnsi="Garamond MT" w:cs="Garamond MT"/>
        <w:b w:val="0"/>
        <w:bCs w:val="0"/>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b w:val="0"/>
        <w:bCs w:val="0"/>
        <w:sz w:val="24"/>
        <w:szCs w:val="24"/>
      </w:rPr>
    </w:lvl>
    <w:lvl w:ilvl="8">
      <w:start w:val="1"/>
      <w:numFmt w:val="decimal"/>
      <w:lvlText w:val="%1.%2.%3.%4.%5.%6.%7.%8.%9"/>
      <w:lvlJc w:val="left"/>
      <w:pPr>
        <w:widowControl w:val="0"/>
        <w:tabs>
          <w:tab w:val="num" w:pos="6336"/>
        </w:tabs>
        <w:autoSpaceDE w:val="0"/>
        <w:autoSpaceDN w:val="0"/>
        <w:adjustRightInd w:val="0"/>
        <w:ind w:left="6336" w:hanging="1800"/>
      </w:pPr>
      <w:rPr>
        <w:rFonts w:ascii="Garamond MT" w:hAnsi="Garamond MT" w:cs="Garamond MT"/>
        <w:b w:val="0"/>
        <w:bCs w:val="0"/>
        <w:sz w:val="24"/>
        <w:szCs w:val="24"/>
      </w:rPr>
    </w:lvl>
  </w:abstractNum>
  <w:abstractNum w:abstractNumId="39" w15:restartNumberingAfterBreak="0">
    <w:nsid w:val="0000002C"/>
    <w:multiLevelType w:val="multilevel"/>
    <w:tmpl w:val="531CD9EA"/>
    <w:lvl w:ilvl="0">
      <w:start w:val="6"/>
      <w:numFmt w:val="decimal"/>
      <w:lvlText w:val="%1"/>
      <w:lvlJc w:val="left"/>
      <w:pPr>
        <w:widowControl w:val="0"/>
        <w:tabs>
          <w:tab w:val="num" w:pos="465"/>
        </w:tabs>
        <w:autoSpaceDE w:val="0"/>
        <w:autoSpaceDN w:val="0"/>
        <w:adjustRightInd w:val="0"/>
        <w:ind w:left="465" w:hanging="465"/>
      </w:pPr>
      <w:rPr>
        <w:rFonts w:ascii="Garamond MT" w:hAnsi="Garamond MT" w:cs="Garamond MT"/>
        <w:sz w:val="24"/>
        <w:szCs w:val="24"/>
      </w:rPr>
    </w:lvl>
    <w:lvl w:ilvl="1">
      <w:start w:val="6"/>
      <w:numFmt w:val="decimal"/>
      <w:lvlText w:val="%1.%2"/>
      <w:lvlJc w:val="left"/>
      <w:pPr>
        <w:widowControl w:val="0"/>
        <w:tabs>
          <w:tab w:val="num" w:pos="1145"/>
        </w:tabs>
        <w:autoSpaceDE w:val="0"/>
        <w:autoSpaceDN w:val="0"/>
        <w:adjustRightInd w:val="0"/>
        <w:ind w:left="1145" w:hanging="720"/>
      </w:pPr>
      <w:rPr>
        <w:rFonts w:ascii="Garamond MT" w:hAnsi="Garamond MT" w:cs="Garamond MT"/>
        <w:sz w:val="24"/>
        <w:szCs w:val="24"/>
      </w:rPr>
    </w:lvl>
    <w:lvl w:ilvl="2">
      <w:start w:val="2"/>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4350"/>
        </w:tabs>
        <w:autoSpaceDE w:val="0"/>
        <w:autoSpaceDN w:val="0"/>
        <w:adjustRightInd w:val="0"/>
        <w:ind w:left="4350" w:hanging="180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560"/>
        </w:tabs>
        <w:autoSpaceDE w:val="0"/>
        <w:autoSpaceDN w:val="0"/>
        <w:adjustRightInd w:val="0"/>
        <w:ind w:left="5560" w:hanging="2160"/>
      </w:pPr>
      <w:rPr>
        <w:rFonts w:ascii="Garamond MT" w:hAnsi="Garamond MT" w:cs="Garamond MT"/>
        <w:sz w:val="24"/>
        <w:szCs w:val="24"/>
      </w:rPr>
    </w:lvl>
  </w:abstractNum>
  <w:abstractNum w:abstractNumId="40" w15:restartNumberingAfterBreak="0">
    <w:nsid w:val="0000002D"/>
    <w:multiLevelType w:val="hybridMultilevel"/>
    <w:tmpl w:val="95EADC8E"/>
    <w:lvl w:ilvl="0" w:tplc="DDFA5248">
      <w:start w:val="3"/>
      <w:numFmt w:val="lowerLetter"/>
      <w:lvlText w:val="(%1)"/>
      <w:lvlJc w:val="left"/>
      <w:pPr>
        <w:widowControl w:val="0"/>
        <w:tabs>
          <w:tab w:val="num" w:pos="2066"/>
        </w:tabs>
        <w:autoSpaceDE w:val="0"/>
        <w:autoSpaceDN w:val="0"/>
        <w:adjustRightInd w:val="0"/>
        <w:ind w:left="2066" w:hanging="360"/>
      </w:pPr>
      <w:rPr>
        <w:rFonts w:ascii="Arial" w:hAnsi="Arial" w:cs="Arial" w:hint="default"/>
        <w:sz w:val="24"/>
        <w:szCs w:val="24"/>
      </w:rPr>
    </w:lvl>
    <w:lvl w:ilvl="1" w:tplc="0809001B">
      <w:start w:val="1"/>
      <w:numFmt w:val="lowerRoman"/>
      <w:lvlText w:val="%2."/>
      <w:lvlJc w:val="right"/>
      <w:pPr>
        <w:ind w:left="2786" w:hanging="360"/>
      </w:pPr>
    </w:lvl>
    <w:lvl w:ilvl="2" w:tplc="FFFFFFFF">
      <w:start w:val="1"/>
      <w:numFmt w:val="lowerRoman"/>
      <w:lvlText w:val="%3."/>
      <w:lvlJc w:val="right"/>
      <w:pPr>
        <w:widowControl w:val="0"/>
        <w:tabs>
          <w:tab w:val="num" w:pos="3506"/>
        </w:tabs>
        <w:autoSpaceDE w:val="0"/>
        <w:autoSpaceDN w:val="0"/>
        <w:adjustRightInd w:val="0"/>
        <w:ind w:left="3506" w:hanging="180"/>
      </w:pPr>
      <w:rPr>
        <w:rFonts w:ascii="Garamond MT" w:hAnsi="Garamond MT" w:cs="Garamond MT"/>
        <w:sz w:val="24"/>
        <w:szCs w:val="24"/>
      </w:rPr>
    </w:lvl>
    <w:lvl w:ilvl="3" w:tplc="FFFFFFFF">
      <w:start w:val="1"/>
      <w:numFmt w:val="decimal"/>
      <w:lvlText w:val="%4."/>
      <w:lvlJc w:val="left"/>
      <w:pPr>
        <w:widowControl w:val="0"/>
        <w:tabs>
          <w:tab w:val="num" w:pos="4226"/>
        </w:tabs>
        <w:autoSpaceDE w:val="0"/>
        <w:autoSpaceDN w:val="0"/>
        <w:adjustRightInd w:val="0"/>
        <w:ind w:left="4226" w:hanging="360"/>
      </w:pPr>
      <w:rPr>
        <w:rFonts w:ascii="Garamond MT" w:hAnsi="Garamond MT" w:cs="Garamond MT"/>
        <w:sz w:val="24"/>
        <w:szCs w:val="24"/>
      </w:rPr>
    </w:lvl>
    <w:lvl w:ilvl="4" w:tplc="FFFFFFFF">
      <w:start w:val="1"/>
      <w:numFmt w:val="lowerLetter"/>
      <w:lvlText w:val="%5."/>
      <w:lvlJc w:val="left"/>
      <w:pPr>
        <w:widowControl w:val="0"/>
        <w:tabs>
          <w:tab w:val="num" w:pos="4946"/>
        </w:tabs>
        <w:autoSpaceDE w:val="0"/>
        <w:autoSpaceDN w:val="0"/>
        <w:adjustRightInd w:val="0"/>
        <w:ind w:left="4946" w:hanging="360"/>
      </w:pPr>
      <w:rPr>
        <w:rFonts w:ascii="Garamond MT" w:hAnsi="Garamond MT" w:cs="Garamond MT"/>
        <w:sz w:val="24"/>
        <w:szCs w:val="24"/>
      </w:rPr>
    </w:lvl>
    <w:lvl w:ilvl="5" w:tplc="FFFFFFFF">
      <w:start w:val="1"/>
      <w:numFmt w:val="lowerRoman"/>
      <w:lvlText w:val="%6."/>
      <w:lvlJc w:val="right"/>
      <w:pPr>
        <w:widowControl w:val="0"/>
        <w:tabs>
          <w:tab w:val="num" w:pos="5666"/>
        </w:tabs>
        <w:autoSpaceDE w:val="0"/>
        <w:autoSpaceDN w:val="0"/>
        <w:adjustRightInd w:val="0"/>
        <w:ind w:left="5666" w:hanging="180"/>
      </w:pPr>
      <w:rPr>
        <w:rFonts w:ascii="Garamond MT" w:hAnsi="Garamond MT" w:cs="Garamond MT"/>
        <w:sz w:val="24"/>
        <w:szCs w:val="24"/>
      </w:rPr>
    </w:lvl>
    <w:lvl w:ilvl="6" w:tplc="FFFFFFFF">
      <w:start w:val="1"/>
      <w:numFmt w:val="decimal"/>
      <w:lvlText w:val="%7."/>
      <w:lvlJc w:val="left"/>
      <w:pPr>
        <w:widowControl w:val="0"/>
        <w:tabs>
          <w:tab w:val="num" w:pos="6386"/>
        </w:tabs>
        <w:autoSpaceDE w:val="0"/>
        <w:autoSpaceDN w:val="0"/>
        <w:adjustRightInd w:val="0"/>
        <w:ind w:left="6386" w:hanging="360"/>
      </w:pPr>
      <w:rPr>
        <w:rFonts w:ascii="Garamond MT" w:hAnsi="Garamond MT" w:cs="Garamond MT"/>
        <w:sz w:val="24"/>
        <w:szCs w:val="24"/>
      </w:rPr>
    </w:lvl>
    <w:lvl w:ilvl="7" w:tplc="FFFFFFFF">
      <w:start w:val="1"/>
      <w:numFmt w:val="lowerLetter"/>
      <w:lvlText w:val="%8."/>
      <w:lvlJc w:val="left"/>
      <w:pPr>
        <w:widowControl w:val="0"/>
        <w:tabs>
          <w:tab w:val="num" w:pos="7106"/>
        </w:tabs>
        <w:autoSpaceDE w:val="0"/>
        <w:autoSpaceDN w:val="0"/>
        <w:adjustRightInd w:val="0"/>
        <w:ind w:left="7106" w:hanging="360"/>
      </w:pPr>
      <w:rPr>
        <w:rFonts w:ascii="Garamond MT" w:hAnsi="Garamond MT" w:cs="Garamond MT"/>
        <w:sz w:val="24"/>
        <w:szCs w:val="24"/>
      </w:rPr>
    </w:lvl>
    <w:lvl w:ilvl="8" w:tplc="FFFFFFFF">
      <w:start w:val="1"/>
      <w:numFmt w:val="lowerRoman"/>
      <w:lvlText w:val="%9."/>
      <w:lvlJc w:val="right"/>
      <w:pPr>
        <w:widowControl w:val="0"/>
        <w:tabs>
          <w:tab w:val="num" w:pos="7826"/>
        </w:tabs>
        <w:autoSpaceDE w:val="0"/>
        <w:autoSpaceDN w:val="0"/>
        <w:adjustRightInd w:val="0"/>
        <w:ind w:left="7826" w:hanging="180"/>
      </w:pPr>
      <w:rPr>
        <w:rFonts w:ascii="Garamond MT" w:hAnsi="Garamond MT" w:cs="Garamond MT"/>
        <w:sz w:val="24"/>
        <w:szCs w:val="24"/>
      </w:rPr>
    </w:lvl>
  </w:abstractNum>
  <w:abstractNum w:abstractNumId="41" w15:restartNumberingAfterBreak="0">
    <w:nsid w:val="0000002E"/>
    <w:multiLevelType w:val="multilevel"/>
    <w:tmpl w:val="6890D220"/>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5"/>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4"/>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2" w15:restartNumberingAfterBreak="0">
    <w:nsid w:val="0000002F"/>
    <w:multiLevelType w:val="multilevel"/>
    <w:tmpl w:val="DC462986"/>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3"/>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3" w15:restartNumberingAfterBreak="0">
    <w:nsid w:val="03344CE7"/>
    <w:multiLevelType w:val="multilevel"/>
    <w:tmpl w:val="F1F4BDE6"/>
    <w:lvl w:ilvl="0">
      <w:start w:val="1"/>
      <w:numFmt w:val="decimal"/>
      <w:lvlText w:val="%1."/>
      <w:lvlJc w:val="left"/>
      <w:pPr>
        <w:ind w:left="1032" w:hanging="360"/>
      </w:pPr>
    </w:lvl>
    <w:lvl w:ilvl="1">
      <w:start w:val="1"/>
      <w:numFmt w:val="decimal"/>
      <w:lvlText w:val="%1.%2."/>
      <w:lvlJc w:val="left"/>
      <w:pPr>
        <w:ind w:left="1752" w:hanging="360"/>
      </w:pPr>
    </w:lvl>
    <w:lvl w:ilvl="2">
      <w:start w:val="1"/>
      <w:numFmt w:val="decimal"/>
      <w:lvlText w:val="%1.%2.%3."/>
      <w:lvlJc w:val="left"/>
      <w:pPr>
        <w:ind w:left="2472" w:hanging="180"/>
      </w:pPr>
    </w:lvl>
    <w:lvl w:ilvl="3">
      <w:start w:val="1"/>
      <w:numFmt w:val="decimal"/>
      <w:lvlText w:val="%1.%2.%3.%4."/>
      <w:lvlJc w:val="left"/>
      <w:pPr>
        <w:ind w:left="3192" w:hanging="360"/>
      </w:pPr>
    </w:lvl>
    <w:lvl w:ilvl="4">
      <w:start w:val="1"/>
      <w:numFmt w:val="decimal"/>
      <w:lvlText w:val="%1.%2.%3.%4.%5."/>
      <w:lvlJc w:val="left"/>
      <w:pPr>
        <w:ind w:left="3912" w:hanging="360"/>
      </w:pPr>
    </w:lvl>
    <w:lvl w:ilvl="5">
      <w:start w:val="1"/>
      <w:numFmt w:val="decimal"/>
      <w:lvlText w:val="%1.%2.%3.%4.%5.%6."/>
      <w:lvlJc w:val="left"/>
      <w:pPr>
        <w:ind w:left="4632" w:hanging="180"/>
      </w:pPr>
    </w:lvl>
    <w:lvl w:ilvl="6">
      <w:start w:val="1"/>
      <w:numFmt w:val="decimal"/>
      <w:lvlText w:val="%1.%2.%3.%4.%5.%6.%7."/>
      <w:lvlJc w:val="left"/>
      <w:pPr>
        <w:ind w:left="5352" w:hanging="360"/>
      </w:pPr>
    </w:lvl>
    <w:lvl w:ilvl="7">
      <w:start w:val="1"/>
      <w:numFmt w:val="decimal"/>
      <w:lvlText w:val="%1.%2.%3.%4.%5.%6.%7.%8."/>
      <w:lvlJc w:val="left"/>
      <w:pPr>
        <w:ind w:left="6072" w:hanging="360"/>
      </w:pPr>
    </w:lvl>
    <w:lvl w:ilvl="8">
      <w:start w:val="1"/>
      <w:numFmt w:val="decimal"/>
      <w:lvlText w:val="%1.%2.%3.%4.%5.%6.%7.%8.%9."/>
      <w:lvlJc w:val="left"/>
      <w:pPr>
        <w:ind w:left="6792" w:hanging="180"/>
      </w:pPr>
    </w:lvl>
  </w:abstractNum>
  <w:abstractNum w:abstractNumId="44" w15:restartNumberingAfterBreak="0">
    <w:nsid w:val="05DD2881"/>
    <w:multiLevelType w:val="multilevel"/>
    <w:tmpl w:val="5A5C0472"/>
    <w:lvl w:ilvl="0">
      <w:start w:val="1"/>
      <w:numFmt w:val="decimal"/>
      <w:suff w:val="nothing"/>
      <w:lvlText w:val="%1."/>
      <w:lvlJc w:val="left"/>
      <w:pPr>
        <w:ind w:left="426" w:firstLine="0"/>
      </w:pPr>
      <w:rPr>
        <w:rFonts w:hint="default"/>
        <w:sz w:val="24"/>
        <w:szCs w:val="24"/>
      </w:rPr>
    </w:lvl>
    <w:lvl w:ilvl="1">
      <w:start w:val="1"/>
      <w:numFmt w:val="decimal"/>
      <w:lvlText w:val="%1.%2."/>
      <w:lvlJc w:val="left"/>
      <w:pPr>
        <w:tabs>
          <w:tab w:val="num" w:pos="426"/>
        </w:tabs>
        <w:ind w:left="1277" w:firstLine="0"/>
      </w:pPr>
      <w:rPr>
        <w:rFonts w:hint="default"/>
        <w:b/>
        <w:bCs/>
        <w:i w:val="0"/>
        <w:iCs w:val="0"/>
        <w:color w:val="000000"/>
        <w:sz w:val="24"/>
        <w:szCs w:val="24"/>
      </w:rPr>
    </w:lvl>
    <w:lvl w:ilvl="2">
      <w:start w:val="1"/>
      <w:numFmt w:val="decimal"/>
      <w:lvlText w:val="%1.%2.%3."/>
      <w:lvlJc w:val="left"/>
      <w:pPr>
        <w:tabs>
          <w:tab w:val="num" w:pos="0"/>
        </w:tabs>
        <w:ind w:left="851" w:firstLine="0"/>
      </w:pPr>
      <w:rPr>
        <w:rFonts w:hint="default"/>
        <w:b w:val="0"/>
        <w:bCs w:val="0"/>
        <w:sz w:val="24"/>
        <w:szCs w:val="24"/>
      </w:rPr>
    </w:lvl>
    <w:lvl w:ilvl="3">
      <w:start w:val="1"/>
      <w:numFmt w:val="lowerRoman"/>
      <w:lvlText w:val="%4."/>
      <w:lvlJc w:val="right"/>
      <w:pPr>
        <w:ind w:left="2488" w:hanging="360"/>
      </w:pPr>
      <w:rPr>
        <w:rFonts w:ascii="Garamond MT" w:hAnsi="Garamond MT" w:cs="Garamond MT"/>
        <w:sz w:val="24"/>
        <w:szCs w:val="24"/>
      </w:rPr>
    </w:lvl>
    <w:lvl w:ilvl="4">
      <w:start w:val="1"/>
      <w:numFmt w:val="decimal"/>
      <w:lvlText w:val="%1.%2.%3.%4.%5."/>
      <w:lvlJc w:val="left"/>
      <w:pPr>
        <w:tabs>
          <w:tab w:val="num" w:pos="-709"/>
        </w:tabs>
        <w:ind w:left="1843" w:firstLine="0"/>
      </w:pPr>
      <w:rPr>
        <w:rFonts w:hint="default"/>
        <w:sz w:val="24"/>
        <w:szCs w:val="24"/>
      </w:rPr>
    </w:lvl>
    <w:lvl w:ilvl="5">
      <w:start w:val="1"/>
      <w:numFmt w:val="decimal"/>
      <w:lvlText w:val="%1.%2.%3.%4.%5.%6."/>
      <w:lvlJc w:val="left"/>
      <w:pPr>
        <w:tabs>
          <w:tab w:val="num" w:pos="426"/>
        </w:tabs>
        <w:ind w:left="3829" w:firstLine="0"/>
      </w:pPr>
      <w:rPr>
        <w:rFonts w:hint="default"/>
        <w:sz w:val="24"/>
        <w:szCs w:val="24"/>
      </w:rPr>
    </w:lvl>
    <w:lvl w:ilvl="6">
      <w:start w:val="1"/>
      <w:numFmt w:val="decimal"/>
      <w:suff w:val="nothing"/>
      <w:lvlText w:val="%1.%2.%3.%4.%5.%6.%7."/>
      <w:lvlJc w:val="left"/>
      <w:pPr>
        <w:ind w:left="426" w:firstLine="0"/>
      </w:pPr>
      <w:rPr>
        <w:rFonts w:hint="default"/>
        <w:sz w:val="24"/>
        <w:szCs w:val="24"/>
      </w:rPr>
    </w:lvl>
    <w:lvl w:ilvl="7">
      <w:start w:val="1"/>
      <w:numFmt w:val="decimal"/>
      <w:suff w:val="nothing"/>
      <w:lvlText w:val="%1.%2.%3.%4.%5.%6.%7.%8."/>
      <w:lvlJc w:val="left"/>
      <w:pPr>
        <w:ind w:left="426" w:firstLine="0"/>
      </w:pPr>
      <w:rPr>
        <w:rFonts w:hint="default"/>
        <w:sz w:val="24"/>
        <w:szCs w:val="24"/>
      </w:rPr>
    </w:lvl>
    <w:lvl w:ilvl="8">
      <w:start w:val="1"/>
      <w:numFmt w:val="decimal"/>
      <w:suff w:val="nothing"/>
      <w:lvlText w:val="%1.%2.%3.%4.%5.%6.%7.%8.%9."/>
      <w:lvlJc w:val="left"/>
      <w:pPr>
        <w:ind w:left="426" w:firstLine="0"/>
      </w:pPr>
      <w:rPr>
        <w:rFonts w:hint="default"/>
        <w:sz w:val="24"/>
        <w:szCs w:val="24"/>
      </w:rPr>
    </w:lvl>
  </w:abstractNum>
  <w:abstractNum w:abstractNumId="45" w15:restartNumberingAfterBreak="0">
    <w:nsid w:val="12E50B46"/>
    <w:multiLevelType w:val="hybridMultilevel"/>
    <w:tmpl w:val="CDB4177C"/>
    <w:lvl w:ilvl="0" w:tplc="470CEA58">
      <w:start w:val="1"/>
      <w:numFmt w:val="lowerLetter"/>
      <w:lvlText w:val="(%1)"/>
      <w:lvlJc w:val="left"/>
      <w:pPr>
        <w:ind w:left="2551" w:hanging="850"/>
      </w:pPr>
      <w:rPr>
        <w:rFonts w:hint="default"/>
        <w:b w:val="0"/>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46" w15:restartNumberingAfterBreak="0">
    <w:nsid w:val="14BB748A"/>
    <w:multiLevelType w:val="hybridMultilevel"/>
    <w:tmpl w:val="2B8CF62E"/>
    <w:lvl w:ilvl="0" w:tplc="DDFA5248">
      <w:start w:val="3"/>
      <w:numFmt w:val="lowerLetter"/>
      <w:lvlText w:val="(%1)"/>
      <w:lvlJc w:val="left"/>
      <w:pPr>
        <w:ind w:left="2425" w:hanging="360"/>
      </w:pPr>
      <w:rPr>
        <w:rFonts w:ascii="Arial" w:hAnsi="Arial" w:cs="Arial" w:hint="default"/>
        <w:sz w:val="24"/>
        <w:szCs w:val="24"/>
      </w:rPr>
    </w:lvl>
    <w:lvl w:ilvl="1" w:tplc="08090019" w:tentative="1">
      <w:start w:val="1"/>
      <w:numFmt w:val="lowerLetter"/>
      <w:lvlText w:val="%2."/>
      <w:lvlJc w:val="left"/>
      <w:pPr>
        <w:ind w:left="3145" w:hanging="360"/>
      </w:pPr>
    </w:lvl>
    <w:lvl w:ilvl="2" w:tplc="0809001B" w:tentative="1">
      <w:start w:val="1"/>
      <w:numFmt w:val="lowerRoman"/>
      <w:lvlText w:val="%3."/>
      <w:lvlJc w:val="right"/>
      <w:pPr>
        <w:ind w:left="3865" w:hanging="180"/>
      </w:pPr>
    </w:lvl>
    <w:lvl w:ilvl="3" w:tplc="0809000F" w:tentative="1">
      <w:start w:val="1"/>
      <w:numFmt w:val="decimal"/>
      <w:lvlText w:val="%4."/>
      <w:lvlJc w:val="left"/>
      <w:pPr>
        <w:ind w:left="4585" w:hanging="360"/>
      </w:pPr>
    </w:lvl>
    <w:lvl w:ilvl="4" w:tplc="08090019" w:tentative="1">
      <w:start w:val="1"/>
      <w:numFmt w:val="lowerLetter"/>
      <w:lvlText w:val="%5."/>
      <w:lvlJc w:val="left"/>
      <w:pPr>
        <w:ind w:left="5305" w:hanging="360"/>
      </w:pPr>
    </w:lvl>
    <w:lvl w:ilvl="5" w:tplc="0809001B" w:tentative="1">
      <w:start w:val="1"/>
      <w:numFmt w:val="lowerRoman"/>
      <w:lvlText w:val="%6."/>
      <w:lvlJc w:val="right"/>
      <w:pPr>
        <w:ind w:left="6025" w:hanging="180"/>
      </w:pPr>
    </w:lvl>
    <w:lvl w:ilvl="6" w:tplc="0809000F" w:tentative="1">
      <w:start w:val="1"/>
      <w:numFmt w:val="decimal"/>
      <w:lvlText w:val="%7."/>
      <w:lvlJc w:val="left"/>
      <w:pPr>
        <w:ind w:left="6745" w:hanging="360"/>
      </w:pPr>
    </w:lvl>
    <w:lvl w:ilvl="7" w:tplc="08090019" w:tentative="1">
      <w:start w:val="1"/>
      <w:numFmt w:val="lowerLetter"/>
      <w:lvlText w:val="%8."/>
      <w:lvlJc w:val="left"/>
      <w:pPr>
        <w:ind w:left="7465" w:hanging="360"/>
      </w:pPr>
    </w:lvl>
    <w:lvl w:ilvl="8" w:tplc="0809001B" w:tentative="1">
      <w:start w:val="1"/>
      <w:numFmt w:val="lowerRoman"/>
      <w:lvlText w:val="%9."/>
      <w:lvlJc w:val="right"/>
      <w:pPr>
        <w:ind w:left="8185" w:hanging="180"/>
      </w:pPr>
    </w:lvl>
  </w:abstractNum>
  <w:abstractNum w:abstractNumId="47" w15:restartNumberingAfterBreak="0">
    <w:nsid w:val="1C1E5D27"/>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8" w15:restartNumberingAfterBreak="0">
    <w:nsid w:val="1CB51547"/>
    <w:multiLevelType w:val="hybridMultilevel"/>
    <w:tmpl w:val="0818CF30"/>
    <w:lvl w:ilvl="0" w:tplc="DDFA5248">
      <w:start w:val="3"/>
      <w:numFmt w:val="lowerLetter"/>
      <w:lvlText w:val="(%1)"/>
      <w:lvlJc w:val="left"/>
      <w:pPr>
        <w:ind w:left="1571" w:hanging="360"/>
      </w:pPr>
      <w:rPr>
        <w:rFonts w:ascii="Arial" w:hAnsi="Arial" w:cs="Arial" w:hint="default"/>
        <w:sz w:val="24"/>
        <w:szCs w:val="24"/>
      </w:r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49" w15:restartNumberingAfterBreak="0">
    <w:nsid w:val="2AA722C4"/>
    <w:multiLevelType w:val="multilevel"/>
    <w:tmpl w:val="59A6AF6C"/>
    <w:lvl w:ilvl="0">
      <w:start w:val="1"/>
      <w:numFmt w:val="decimal"/>
      <w:lvlText w:val="%1."/>
      <w:lvlJc w:val="left"/>
      <w:pPr>
        <w:ind w:left="426" w:hanging="360"/>
      </w:pPr>
    </w:lvl>
    <w:lvl w:ilvl="1">
      <w:start w:val="1"/>
      <w:numFmt w:val="lowerLetter"/>
      <w:lvlText w:val="%2."/>
      <w:lvlJc w:val="left"/>
      <w:pPr>
        <w:ind w:left="1277" w:hanging="360"/>
      </w:pPr>
    </w:lvl>
    <w:lvl w:ilvl="2">
      <w:start w:val="4"/>
      <w:numFmt w:val="decimal"/>
      <w:lvlText w:val="%3%2.1"/>
      <w:lvlJc w:val="left"/>
      <w:pPr>
        <w:ind w:left="852" w:hanging="180"/>
      </w:pPr>
    </w:lvl>
    <w:lvl w:ilvl="3">
      <w:start w:val="1"/>
      <w:numFmt w:val="decimal"/>
      <w:lvlText w:val="%4."/>
      <w:lvlJc w:val="left"/>
      <w:pPr>
        <w:ind w:left="2128" w:hanging="360"/>
      </w:pPr>
    </w:lvl>
    <w:lvl w:ilvl="4">
      <w:start w:val="1"/>
      <w:numFmt w:val="lowerLetter"/>
      <w:lvlText w:val="%5."/>
      <w:lvlJc w:val="left"/>
      <w:pPr>
        <w:ind w:left="1843" w:hanging="360"/>
      </w:pPr>
    </w:lvl>
    <w:lvl w:ilvl="5">
      <w:start w:val="1"/>
      <w:numFmt w:val="lowerRoman"/>
      <w:lvlText w:val="%6."/>
      <w:lvlJc w:val="right"/>
      <w:pPr>
        <w:ind w:left="3829" w:hanging="180"/>
      </w:pPr>
    </w:lvl>
    <w:lvl w:ilvl="6">
      <w:start w:val="1"/>
      <w:numFmt w:val="decimal"/>
      <w:lvlText w:val="%7."/>
      <w:lvlJc w:val="left"/>
      <w:pPr>
        <w:ind w:left="426" w:hanging="360"/>
      </w:pPr>
    </w:lvl>
    <w:lvl w:ilvl="7">
      <w:start w:val="1"/>
      <w:numFmt w:val="lowerLetter"/>
      <w:lvlText w:val="%8."/>
      <w:lvlJc w:val="left"/>
      <w:pPr>
        <w:ind w:left="426" w:hanging="360"/>
      </w:pPr>
    </w:lvl>
    <w:lvl w:ilvl="8">
      <w:start w:val="1"/>
      <w:numFmt w:val="lowerRoman"/>
      <w:lvlText w:val="%9."/>
      <w:lvlJc w:val="right"/>
      <w:pPr>
        <w:ind w:left="426" w:hanging="180"/>
      </w:pPr>
    </w:lvl>
  </w:abstractNum>
  <w:abstractNum w:abstractNumId="50" w15:restartNumberingAfterBreak="0">
    <w:nsid w:val="43C10C9C"/>
    <w:multiLevelType w:val="multilevel"/>
    <w:tmpl w:val="23C00210"/>
    <w:lvl w:ilvl="0">
      <w:start w:val="1"/>
      <w:numFmt w:val="decimal"/>
      <w:suff w:val="nothing"/>
      <w:lvlText w:val="%1."/>
      <w:lvlJc w:val="left"/>
      <w:pPr>
        <w:widowControl w:val="0"/>
        <w:autoSpaceDE w:val="0"/>
        <w:autoSpaceDN w:val="0"/>
        <w:adjustRightInd w:val="0"/>
        <w:ind w:left="426"/>
      </w:pPr>
      <w:rPr>
        <w:sz w:val="24"/>
        <w:szCs w:val="24"/>
      </w:rPr>
    </w:lvl>
    <w:lvl w:ilvl="1">
      <w:start w:val="1"/>
      <w:numFmt w:val="decimal"/>
      <w:lvlText w:val="%1.%2."/>
      <w:lvlJc w:val="left"/>
      <w:pPr>
        <w:widowControl w:val="0"/>
        <w:tabs>
          <w:tab w:val="num" w:pos="426"/>
        </w:tabs>
        <w:autoSpaceDE w:val="0"/>
        <w:autoSpaceDN w:val="0"/>
        <w:adjustRightInd w:val="0"/>
        <w:ind w:left="1277"/>
      </w:pPr>
      <w:rPr>
        <w:b/>
        <w:bCs/>
        <w:i w:val="0"/>
        <w:iCs w:val="0"/>
        <w:color w:val="000000"/>
        <w:sz w:val="24"/>
        <w:szCs w:val="24"/>
      </w:rPr>
    </w:lvl>
    <w:lvl w:ilvl="2">
      <w:start w:val="1"/>
      <w:numFmt w:val="decimal"/>
      <w:lvlText w:val="%1.%2.%3."/>
      <w:lvlJc w:val="left"/>
      <w:pPr>
        <w:widowControl w:val="0"/>
        <w:tabs>
          <w:tab w:val="num" w:pos="0"/>
        </w:tabs>
        <w:autoSpaceDE w:val="0"/>
        <w:autoSpaceDN w:val="0"/>
        <w:adjustRightInd w:val="0"/>
        <w:ind w:left="851"/>
      </w:pPr>
      <w:rPr>
        <w:b w:val="0"/>
        <w:bCs w:val="0"/>
        <w:sz w:val="24"/>
        <w:szCs w:val="24"/>
      </w:rPr>
    </w:lvl>
    <w:lvl w:ilvl="3">
      <w:start w:val="1"/>
      <w:numFmt w:val="lowerRoman"/>
      <w:lvlText w:val="%4."/>
      <w:lvlJc w:val="right"/>
      <w:pPr>
        <w:ind w:left="2488" w:hanging="360"/>
      </w:pPr>
      <w:rPr>
        <w:rFonts w:ascii="Garamond MT" w:hAnsi="Garamond MT" w:cs="Garamond MT"/>
        <w:sz w:val="24"/>
        <w:szCs w:val="24"/>
      </w:rPr>
    </w:lvl>
    <w:lvl w:ilvl="4">
      <w:start w:val="1"/>
      <w:numFmt w:val="decimal"/>
      <w:lvlText w:val="%1.%2.%3.%4.%5."/>
      <w:lvlJc w:val="left"/>
      <w:pPr>
        <w:widowControl w:val="0"/>
        <w:tabs>
          <w:tab w:val="num" w:pos="-709"/>
        </w:tabs>
        <w:autoSpaceDE w:val="0"/>
        <w:autoSpaceDN w:val="0"/>
        <w:adjustRightInd w:val="0"/>
        <w:ind w:left="1843"/>
      </w:pPr>
      <w:rPr>
        <w:sz w:val="24"/>
        <w:szCs w:val="24"/>
      </w:rPr>
    </w:lvl>
    <w:lvl w:ilvl="5">
      <w:start w:val="1"/>
      <w:numFmt w:val="decimal"/>
      <w:lvlText w:val="%1.%2.%3.%4.%5.%6."/>
      <w:lvlJc w:val="left"/>
      <w:pPr>
        <w:widowControl w:val="0"/>
        <w:tabs>
          <w:tab w:val="num" w:pos="426"/>
        </w:tabs>
        <w:autoSpaceDE w:val="0"/>
        <w:autoSpaceDN w:val="0"/>
        <w:adjustRightInd w:val="0"/>
        <w:ind w:left="3829"/>
      </w:pPr>
      <w:rPr>
        <w:sz w:val="24"/>
        <w:szCs w:val="24"/>
      </w:rPr>
    </w:lvl>
    <w:lvl w:ilvl="6">
      <w:start w:val="1"/>
      <w:numFmt w:val="decimal"/>
      <w:suff w:val="nothing"/>
      <w:lvlText w:val="%1.%2.%3.%4.%5.%6.%7."/>
      <w:lvlJc w:val="left"/>
      <w:pPr>
        <w:widowControl w:val="0"/>
        <w:autoSpaceDE w:val="0"/>
        <w:autoSpaceDN w:val="0"/>
        <w:adjustRightInd w:val="0"/>
        <w:ind w:left="426"/>
      </w:pPr>
      <w:rPr>
        <w:sz w:val="24"/>
        <w:szCs w:val="24"/>
      </w:rPr>
    </w:lvl>
    <w:lvl w:ilvl="7">
      <w:start w:val="1"/>
      <w:numFmt w:val="decimal"/>
      <w:suff w:val="nothing"/>
      <w:lvlText w:val="%1.%2.%3.%4.%5.%6.%7.%8."/>
      <w:lvlJc w:val="left"/>
      <w:pPr>
        <w:widowControl w:val="0"/>
        <w:autoSpaceDE w:val="0"/>
        <w:autoSpaceDN w:val="0"/>
        <w:adjustRightInd w:val="0"/>
        <w:ind w:left="426"/>
      </w:pPr>
      <w:rPr>
        <w:sz w:val="24"/>
        <w:szCs w:val="24"/>
      </w:rPr>
    </w:lvl>
    <w:lvl w:ilvl="8">
      <w:start w:val="1"/>
      <w:numFmt w:val="decimal"/>
      <w:suff w:val="nothing"/>
      <w:lvlText w:val="%1.%2.%3.%4.%5.%6.%7.%8.%9."/>
      <w:lvlJc w:val="left"/>
      <w:pPr>
        <w:widowControl w:val="0"/>
        <w:autoSpaceDE w:val="0"/>
        <w:autoSpaceDN w:val="0"/>
        <w:adjustRightInd w:val="0"/>
        <w:ind w:left="426"/>
      </w:pPr>
      <w:rPr>
        <w:sz w:val="24"/>
        <w:szCs w:val="24"/>
      </w:rPr>
    </w:lvl>
  </w:abstractNum>
  <w:abstractNum w:abstractNumId="51" w15:restartNumberingAfterBreak="0">
    <w:nsid w:val="67BF6607"/>
    <w:multiLevelType w:val="hybridMultilevel"/>
    <w:tmpl w:val="EB5CC9B0"/>
    <w:lvl w:ilvl="0" w:tplc="08090017">
      <w:start w:val="1"/>
      <w:numFmt w:val="lowerLetter"/>
      <w:lvlText w:val="%1)"/>
      <w:lvlJc w:val="left"/>
      <w:pPr>
        <w:ind w:left="2563" w:hanging="360"/>
      </w:pPr>
    </w:lvl>
    <w:lvl w:ilvl="1" w:tplc="08090019" w:tentative="1">
      <w:start w:val="1"/>
      <w:numFmt w:val="lowerLetter"/>
      <w:lvlText w:val="%2."/>
      <w:lvlJc w:val="left"/>
      <w:pPr>
        <w:ind w:left="3283" w:hanging="360"/>
      </w:pPr>
    </w:lvl>
    <w:lvl w:ilvl="2" w:tplc="0809001B" w:tentative="1">
      <w:start w:val="1"/>
      <w:numFmt w:val="lowerRoman"/>
      <w:lvlText w:val="%3."/>
      <w:lvlJc w:val="right"/>
      <w:pPr>
        <w:ind w:left="4003" w:hanging="180"/>
      </w:pPr>
    </w:lvl>
    <w:lvl w:ilvl="3" w:tplc="0809000F" w:tentative="1">
      <w:start w:val="1"/>
      <w:numFmt w:val="decimal"/>
      <w:lvlText w:val="%4."/>
      <w:lvlJc w:val="left"/>
      <w:pPr>
        <w:ind w:left="4723" w:hanging="360"/>
      </w:pPr>
    </w:lvl>
    <w:lvl w:ilvl="4" w:tplc="08090019" w:tentative="1">
      <w:start w:val="1"/>
      <w:numFmt w:val="lowerLetter"/>
      <w:lvlText w:val="%5."/>
      <w:lvlJc w:val="left"/>
      <w:pPr>
        <w:ind w:left="5443" w:hanging="360"/>
      </w:pPr>
    </w:lvl>
    <w:lvl w:ilvl="5" w:tplc="0809001B" w:tentative="1">
      <w:start w:val="1"/>
      <w:numFmt w:val="lowerRoman"/>
      <w:lvlText w:val="%6."/>
      <w:lvlJc w:val="right"/>
      <w:pPr>
        <w:ind w:left="6163" w:hanging="180"/>
      </w:pPr>
    </w:lvl>
    <w:lvl w:ilvl="6" w:tplc="0809000F" w:tentative="1">
      <w:start w:val="1"/>
      <w:numFmt w:val="decimal"/>
      <w:lvlText w:val="%7."/>
      <w:lvlJc w:val="left"/>
      <w:pPr>
        <w:ind w:left="6883" w:hanging="360"/>
      </w:pPr>
    </w:lvl>
    <w:lvl w:ilvl="7" w:tplc="08090019" w:tentative="1">
      <w:start w:val="1"/>
      <w:numFmt w:val="lowerLetter"/>
      <w:lvlText w:val="%8."/>
      <w:lvlJc w:val="left"/>
      <w:pPr>
        <w:ind w:left="7603" w:hanging="360"/>
      </w:pPr>
    </w:lvl>
    <w:lvl w:ilvl="8" w:tplc="0809001B" w:tentative="1">
      <w:start w:val="1"/>
      <w:numFmt w:val="lowerRoman"/>
      <w:lvlText w:val="%9."/>
      <w:lvlJc w:val="right"/>
      <w:pPr>
        <w:ind w:left="8323" w:hanging="180"/>
      </w:pPr>
    </w:lvl>
  </w:abstractNum>
  <w:abstractNum w:abstractNumId="52" w15:restartNumberingAfterBreak="0">
    <w:nsid w:val="71A45E2E"/>
    <w:multiLevelType w:val="hybridMultilevel"/>
    <w:tmpl w:val="7958B1BA"/>
    <w:lvl w:ilvl="0" w:tplc="3A1A58AE">
      <w:start w:val="1"/>
      <w:numFmt w:val="lowerLetter"/>
      <w:lvlText w:val="(%1)"/>
      <w:lvlJc w:val="left"/>
      <w:pPr>
        <w:ind w:left="2425" w:hanging="360"/>
      </w:pPr>
      <w:rPr>
        <w:rFonts w:ascii="Arial" w:hAnsi="Arial" w:cs="Arial" w:hint="default"/>
        <w:b w:val="0"/>
        <w:bCs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74C40190"/>
    <w:multiLevelType w:val="multilevel"/>
    <w:tmpl w:val="B6B6EB94"/>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1800" w:hanging="18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18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180"/>
      </w:pPr>
    </w:lvl>
  </w:abstractNum>
  <w:abstractNum w:abstractNumId="54" w15:restartNumberingAfterBreak="0">
    <w:nsid w:val="78EA6DDD"/>
    <w:multiLevelType w:val="hybridMultilevel"/>
    <w:tmpl w:val="6EB0E460"/>
    <w:lvl w:ilvl="0" w:tplc="553C4264">
      <w:start w:val="7"/>
      <w:numFmt w:val="lowerRoman"/>
      <w:lvlText w:val="(%1)"/>
      <w:lvlJc w:val="left"/>
      <w:pPr>
        <w:tabs>
          <w:tab w:val="num" w:pos="4080"/>
        </w:tabs>
        <w:ind w:left="4080" w:hanging="720"/>
      </w:pPr>
      <w:rPr>
        <w:rFonts w:hint="default"/>
      </w:rPr>
    </w:lvl>
    <w:lvl w:ilvl="1" w:tplc="08090019" w:tentative="1">
      <w:start w:val="1"/>
      <w:numFmt w:val="lowerLetter"/>
      <w:lvlText w:val="%2."/>
      <w:lvlJc w:val="left"/>
      <w:pPr>
        <w:tabs>
          <w:tab w:val="num" w:pos="4440"/>
        </w:tabs>
        <w:ind w:left="4440" w:hanging="360"/>
      </w:pPr>
    </w:lvl>
    <w:lvl w:ilvl="2" w:tplc="0809001B" w:tentative="1">
      <w:start w:val="1"/>
      <w:numFmt w:val="lowerRoman"/>
      <w:lvlText w:val="%3."/>
      <w:lvlJc w:val="right"/>
      <w:pPr>
        <w:tabs>
          <w:tab w:val="num" w:pos="5160"/>
        </w:tabs>
        <w:ind w:left="5160" w:hanging="180"/>
      </w:pPr>
    </w:lvl>
    <w:lvl w:ilvl="3" w:tplc="0809000F" w:tentative="1">
      <w:start w:val="1"/>
      <w:numFmt w:val="decimal"/>
      <w:lvlText w:val="%4."/>
      <w:lvlJc w:val="left"/>
      <w:pPr>
        <w:tabs>
          <w:tab w:val="num" w:pos="5880"/>
        </w:tabs>
        <w:ind w:left="5880" w:hanging="360"/>
      </w:pPr>
    </w:lvl>
    <w:lvl w:ilvl="4" w:tplc="08090019" w:tentative="1">
      <w:start w:val="1"/>
      <w:numFmt w:val="lowerLetter"/>
      <w:lvlText w:val="%5."/>
      <w:lvlJc w:val="left"/>
      <w:pPr>
        <w:tabs>
          <w:tab w:val="num" w:pos="6600"/>
        </w:tabs>
        <w:ind w:left="6600" w:hanging="360"/>
      </w:pPr>
    </w:lvl>
    <w:lvl w:ilvl="5" w:tplc="0809001B" w:tentative="1">
      <w:start w:val="1"/>
      <w:numFmt w:val="lowerRoman"/>
      <w:lvlText w:val="%6."/>
      <w:lvlJc w:val="right"/>
      <w:pPr>
        <w:tabs>
          <w:tab w:val="num" w:pos="7320"/>
        </w:tabs>
        <w:ind w:left="7320" w:hanging="180"/>
      </w:pPr>
    </w:lvl>
    <w:lvl w:ilvl="6" w:tplc="0809000F" w:tentative="1">
      <w:start w:val="1"/>
      <w:numFmt w:val="decimal"/>
      <w:lvlText w:val="%7."/>
      <w:lvlJc w:val="left"/>
      <w:pPr>
        <w:tabs>
          <w:tab w:val="num" w:pos="8040"/>
        </w:tabs>
        <w:ind w:left="8040" w:hanging="360"/>
      </w:pPr>
    </w:lvl>
    <w:lvl w:ilvl="7" w:tplc="08090019" w:tentative="1">
      <w:start w:val="1"/>
      <w:numFmt w:val="lowerLetter"/>
      <w:lvlText w:val="%8."/>
      <w:lvlJc w:val="left"/>
      <w:pPr>
        <w:tabs>
          <w:tab w:val="num" w:pos="8760"/>
        </w:tabs>
        <w:ind w:left="8760" w:hanging="360"/>
      </w:pPr>
    </w:lvl>
    <w:lvl w:ilvl="8" w:tplc="0809001B" w:tentative="1">
      <w:start w:val="1"/>
      <w:numFmt w:val="lowerRoman"/>
      <w:lvlText w:val="%9."/>
      <w:lvlJc w:val="right"/>
      <w:pPr>
        <w:tabs>
          <w:tab w:val="num" w:pos="9480"/>
        </w:tabs>
        <w:ind w:left="9480" w:hanging="180"/>
      </w:pPr>
    </w:lvl>
  </w:abstractNum>
  <w:abstractNum w:abstractNumId="55" w15:restartNumberingAfterBreak="0">
    <w:nsid w:val="7FC3298E"/>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num w:numId="1" w16cid:durableId="26226179">
    <w:abstractNumId w:val="53"/>
  </w:num>
  <w:num w:numId="2" w16cid:durableId="269894813">
    <w:abstractNumId w:val="43"/>
  </w:num>
  <w:num w:numId="3" w16cid:durableId="1101922982">
    <w:abstractNumId w:val="49"/>
  </w:num>
  <w:num w:numId="4" w16cid:durableId="1277562340">
    <w:abstractNumId w:val="32"/>
  </w:num>
  <w:num w:numId="5" w16cid:durableId="1961721563">
    <w:abstractNumId w:val="10"/>
  </w:num>
  <w:num w:numId="6" w16cid:durableId="148324583">
    <w:abstractNumId w:val="39"/>
  </w:num>
  <w:num w:numId="7" w16cid:durableId="489562975">
    <w:abstractNumId w:val="23"/>
  </w:num>
  <w:num w:numId="8" w16cid:durableId="2009206817">
    <w:abstractNumId w:val="17"/>
  </w:num>
  <w:num w:numId="9" w16cid:durableId="1622347219">
    <w:abstractNumId w:val="38"/>
  </w:num>
  <w:num w:numId="10" w16cid:durableId="804784978">
    <w:abstractNumId w:val="21"/>
  </w:num>
  <w:num w:numId="11" w16cid:durableId="1161585347">
    <w:abstractNumId w:val="28"/>
  </w:num>
  <w:num w:numId="12" w16cid:durableId="1271738878">
    <w:abstractNumId w:val="42"/>
  </w:num>
  <w:num w:numId="13" w16cid:durableId="1641765467">
    <w:abstractNumId w:val="41"/>
  </w:num>
  <w:num w:numId="14" w16cid:durableId="869950529">
    <w:abstractNumId w:val="37"/>
  </w:num>
  <w:num w:numId="15" w16cid:durableId="1672637323">
    <w:abstractNumId w:val="9"/>
  </w:num>
  <w:num w:numId="16" w16cid:durableId="1681004062">
    <w:abstractNumId w:val="7"/>
  </w:num>
  <w:num w:numId="17" w16cid:durableId="1174611959">
    <w:abstractNumId w:val="6"/>
  </w:num>
  <w:num w:numId="18" w16cid:durableId="643123349">
    <w:abstractNumId w:val="5"/>
  </w:num>
  <w:num w:numId="19" w16cid:durableId="1248343085">
    <w:abstractNumId w:val="4"/>
  </w:num>
  <w:num w:numId="20" w16cid:durableId="1156609470">
    <w:abstractNumId w:val="8"/>
  </w:num>
  <w:num w:numId="21" w16cid:durableId="1122578480">
    <w:abstractNumId w:val="3"/>
  </w:num>
  <w:num w:numId="22" w16cid:durableId="1507944369">
    <w:abstractNumId w:val="2"/>
  </w:num>
  <w:num w:numId="23" w16cid:durableId="1444570484">
    <w:abstractNumId w:val="1"/>
  </w:num>
  <w:num w:numId="24" w16cid:durableId="1712458001">
    <w:abstractNumId w:val="0"/>
  </w:num>
  <w:num w:numId="25" w16cid:durableId="517429820">
    <w:abstractNumId w:val="11"/>
    <w:lvlOverride w:ilvl="0">
      <w:startOverride w:val="1"/>
      <w:lvl w:ilvl="0">
        <w:start w:val="1"/>
        <w:numFmt w:val="decimal"/>
        <w:pStyle w:val="1"/>
        <w:lvlText w:val="%1."/>
        <w:lvlJc w:val="left"/>
        <w:pPr>
          <w:widowControl w:val="0"/>
          <w:autoSpaceDE w:val="0"/>
          <w:autoSpaceDN w:val="0"/>
          <w:adjustRightInd w:val="0"/>
        </w:pPr>
        <w:rPr>
          <w:rFonts w:ascii="Garamond MT" w:hAnsi="Garamond MT" w:cs="Garamond MT"/>
          <w:sz w:val="24"/>
          <w:szCs w:val="24"/>
        </w:rPr>
      </w:lvl>
    </w:lvlOverride>
  </w:num>
  <w:num w:numId="26" w16cid:durableId="1482966667">
    <w:abstractNumId w:val="35"/>
  </w:num>
  <w:num w:numId="27" w16cid:durableId="1795975521">
    <w:abstractNumId w:val="14"/>
  </w:num>
  <w:num w:numId="28" w16cid:durableId="2012367506">
    <w:abstractNumId w:val="36"/>
  </w:num>
  <w:num w:numId="29" w16cid:durableId="1576357396">
    <w:abstractNumId w:val="40"/>
  </w:num>
  <w:num w:numId="30" w16cid:durableId="1351178944">
    <w:abstractNumId w:val="16"/>
  </w:num>
  <w:num w:numId="31" w16cid:durableId="210308511">
    <w:abstractNumId w:val="15"/>
  </w:num>
  <w:num w:numId="32" w16cid:durableId="956761298">
    <w:abstractNumId w:val="25"/>
  </w:num>
  <w:num w:numId="33" w16cid:durableId="147554262">
    <w:abstractNumId w:val="31"/>
  </w:num>
  <w:num w:numId="34" w16cid:durableId="822039846">
    <w:abstractNumId w:val="26"/>
  </w:num>
  <w:num w:numId="35" w16cid:durableId="1955359159">
    <w:abstractNumId w:val="13"/>
  </w:num>
  <w:num w:numId="36" w16cid:durableId="1590843164">
    <w:abstractNumId w:val="30"/>
  </w:num>
  <w:num w:numId="37" w16cid:durableId="1457480774">
    <w:abstractNumId w:val="29"/>
  </w:num>
  <w:num w:numId="38" w16cid:durableId="1219701998">
    <w:abstractNumId w:val="19"/>
  </w:num>
  <w:num w:numId="39" w16cid:durableId="468785285">
    <w:abstractNumId w:val="20"/>
  </w:num>
  <w:num w:numId="40" w16cid:durableId="1612860943">
    <w:abstractNumId w:val="34"/>
  </w:num>
  <w:num w:numId="41" w16cid:durableId="337581604">
    <w:abstractNumId w:val="12"/>
  </w:num>
  <w:num w:numId="42" w16cid:durableId="853107164">
    <w:abstractNumId w:val="27"/>
  </w:num>
  <w:num w:numId="43" w16cid:durableId="1911035571">
    <w:abstractNumId w:val="22"/>
  </w:num>
  <w:num w:numId="44" w16cid:durableId="371344191">
    <w:abstractNumId w:val="24"/>
  </w:num>
  <w:num w:numId="45" w16cid:durableId="2012830803">
    <w:abstractNumId w:val="18"/>
  </w:num>
  <w:num w:numId="46" w16cid:durableId="382218113">
    <w:abstractNumId w:val="33"/>
  </w:num>
  <w:num w:numId="47" w16cid:durableId="789128343">
    <w:abstractNumId w:val="55"/>
  </w:num>
  <w:num w:numId="48" w16cid:durableId="948120924">
    <w:abstractNumId w:val="47"/>
  </w:num>
  <w:num w:numId="49" w16cid:durableId="1688677266">
    <w:abstractNumId w:val="54"/>
  </w:num>
  <w:num w:numId="50" w16cid:durableId="313291205">
    <w:abstractNumId w:val="51"/>
  </w:num>
  <w:num w:numId="51" w16cid:durableId="2028479443">
    <w:abstractNumId w:val="46"/>
  </w:num>
  <w:num w:numId="52" w16cid:durableId="2000763768">
    <w:abstractNumId w:val="45"/>
  </w:num>
  <w:num w:numId="53" w16cid:durableId="235214494">
    <w:abstractNumId w:val="52"/>
  </w:num>
  <w:num w:numId="54" w16cid:durableId="624313475">
    <w:abstractNumId w:val="48"/>
  </w:num>
  <w:num w:numId="55" w16cid:durableId="1705205933">
    <w:abstractNumId w:val="50"/>
  </w:num>
  <w:num w:numId="56" w16cid:durableId="1871993443">
    <w:abstractNumId w:val="27"/>
  </w:num>
  <w:num w:numId="57" w16cid:durableId="180121411">
    <w:abstractNumId w:val="44"/>
  </w:num>
  <w:num w:numId="58" w16cid:durableId="2012490294">
    <w:abstractNumId w:val="27"/>
    <w:lvlOverride w:ilvl="0">
      <w:startOverride w:val="6"/>
    </w:lvlOverride>
    <w:lvlOverride w:ilvl="1">
      <w:startOverride w:val="5"/>
    </w:lvlOverride>
    <w:lvlOverride w:ilvl="2">
      <w:startOverride w:val="1"/>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gela Quinn (NESO)">
    <w15:presenceInfo w15:providerId="AD" w15:userId="S::angela.quinn@uk.nationalgrid.com::296ec920-8dab-4760-82a1-80873ce31050"/>
  </w15:person>
  <w15:person w15:author="Lizzie Timmins (NESO)">
    <w15:presenceInfo w15:providerId="AD" w15:userId="S::Elizabeth.Timmins2@uk.nationalgrid.com::f973860e-8165-47fd-b728-de4cc0698fc7"/>
  </w15:person>
  <w15:person w15:author="Claire Goult (NESO)">
    <w15:presenceInfo w15:providerId="AD" w15:userId="S::Claire.Goult@uk.nationalgrid.com::16614453-ffb8-4a9f-ae14-f8ddad472eea"/>
  </w15:person>
  <w15:person w15:author="Elizabeth Timmins">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enbKdgMhJFrgM+5N7EIFLKPe5QTjLopfezM6zKyWD7hXyp34TB9uXumltGQp2FN+OxIMUovHxSnSP32ux1N4UQ==" w:salt="uLPQUYrOrpKNEIXDUDSe7w=="/>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ECB"/>
    <w:rsid w:val="00002600"/>
    <w:rsid w:val="000051AA"/>
    <w:rsid w:val="00005621"/>
    <w:rsid w:val="000065A3"/>
    <w:rsid w:val="00006FDE"/>
    <w:rsid w:val="00011F17"/>
    <w:rsid w:val="00012AE9"/>
    <w:rsid w:val="00013841"/>
    <w:rsid w:val="0001527C"/>
    <w:rsid w:val="000154F5"/>
    <w:rsid w:val="00016605"/>
    <w:rsid w:val="00017715"/>
    <w:rsid w:val="00017BE1"/>
    <w:rsid w:val="00020007"/>
    <w:rsid w:val="00020142"/>
    <w:rsid w:val="00022AD8"/>
    <w:rsid w:val="0002350B"/>
    <w:rsid w:val="0002489E"/>
    <w:rsid w:val="00024B21"/>
    <w:rsid w:val="00025C4B"/>
    <w:rsid w:val="00026487"/>
    <w:rsid w:val="000265E6"/>
    <w:rsid w:val="0002722A"/>
    <w:rsid w:val="00030238"/>
    <w:rsid w:val="00030743"/>
    <w:rsid w:val="0003112E"/>
    <w:rsid w:val="000319C0"/>
    <w:rsid w:val="00031E7C"/>
    <w:rsid w:val="00032091"/>
    <w:rsid w:val="0003353D"/>
    <w:rsid w:val="00034005"/>
    <w:rsid w:val="0004031B"/>
    <w:rsid w:val="00040507"/>
    <w:rsid w:val="00040B1E"/>
    <w:rsid w:val="00043E83"/>
    <w:rsid w:val="000449F7"/>
    <w:rsid w:val="00044A37"/>
    <w:rsid w:val="0004506F"/>
    <w:rsid w:val="000471C6"/>
    <w:rsid w:val="00052684"/>
    <w:rsid w:val="000535DE"/>
    <w:rsid w:val="00055182"/>
    <w:rsid w:val="00056367"/>
    <w:rsid w:val="0005639D"/>
    <w:rsid w:val="000567CE"/>
    <w:rsid w:val="00061406"/>
    <w:rsid w:val="00061669"/>
    <w:rsid w:val="000623AE"/>
    <w:rsid w:val="000651E2"/>
    <w:rsid w:val="000653BB"/>
    <w:rsid w:val="00065BE7"/>
    <w:rsid w:val="00065C12"/>
    <w:rsid w:val="00065E06"/>
    <w:rsid w:val="00070103"/>
    <w:rsid w:val="00070AA7"/>
    <w:rsid w:val="000716A1"/>
    <w:rsid w:val="00071797"/>
    <w:rsid w:val="00072371"/>
    <w:rsid w:val="00073507"/>
    <w:rsid w:val="00073C3B"/>
    <w:rsid w:val="00073C3D"/>
    <w:rsid w:val="00075922"/>
    <w:rsid w:val="00075ED1"/>
    <w:rsid w:val="00080DB1"/>
    <w:rsid w:val="00084189"/>
    <w:rsid w:val="000853AA"/>
    <w:rsid w:val="00085C3E"/>
    <w:rsid w:val="00086480"/>
    <w:rsid w:val="00090F85"/>
    <w:rsid w:val="0009105F"/>
    <w:rsid w:val="00092143"/>
    <w:rsid w:val="00093B9A"/>
    <w:rsid w:val="0009434C"/>
    <w:rsid w:val="00094BCA"/>
    <w:rsid w:val="00095307"/>
    <w:rsid w:val="00095AA8"/>
    <w:rsid w:val="00095BD9"/>
    <w:rsid w:val="00095C9A"/>
    <w:rsid w:val="00096D2C"/>
    <w:rsid w:val="00097BB1"/>
    <w:rsid w:val="000A028F"/>
    <w:rsid w:val="000A0DF6"/>
    <w:rsid w:val="000A1611"/>
    <w:rsid w:val="000A2588"/>
    <w:rsid w:val="000A2998"/>
    <w:rsid w:val="000A2BDC"/>
    <w:rsid w:val="000A2CDE"/>
    <w:rsid w:val="000A2D13"/>
    <w:rsid w:val="000A3222"/>
    <w:rsid w:val="000A377A"/>
    <w:rsid w:val="000A59D4"/>
    <w:rsid w:val="000B2D6A"/>
    <w:rsid w:val="000B3BE3"/>
    <w:rsid w:val="000B421C"/>
    <w:rsid w:val="000B44AF"/>
    <w:rsid w:val="000B5098"/>
    <w:rsid w:val="000C02EC"/>
    <w:rsid w:val="000C0B45"/>
    <w:rsid w:val="000C20EF"/>
    <w:rsid w:val="000C5AC9"/>
    <w:rsid w:val="000C6091"/>
    <w:rsid w:val="000C6767"/>
    <w:rsid w:val="000D0E2E"/>
    <w:rsid w:val="000D2328"/>
    <w:rsid w:val="000D27BF"/>
    <w:rsid w:val="000D2BB5"/>
    <w:rsid w:val="000D3A0D"/>
    <w:rsid w:val="000D455C"/>
    <w:rsid w:val="000D6723"/>
    <w:rsid w:val="000D6BC2"/>
    <w:rsid w:val="000E1A0A"/>
    <w:rsid w:val="000E32FD"/>
    <w:rsid w:val="000E4799"/>
    <w:rsid w:val="000E5D25"/>
    <w:rsid w:val="000E68CE"/>
    <w:rsid w:val="000E6AD1"/>
    <w:rsid w:val="000F3C01"/>
    <w:rsid w:val="000F5229"/>
    <w:rsid w:val="000F71E1"/>
    <w:rsid w:val="000F7237"/>
    <w:rsid w:val="00101D61"/>
    <w:rsid w:val="001022F7"/>
    <w:rsid w:val="00102B50"/>
    <w:rsid w:val="001034DE"/>
    <w:rsid w:val="001047ED"/>
    <w:rsid w:val="001048BC"/>
    <w:rsid w:val="00106384"/>
    <w:rsid w:val="00106DEA"/>
    <w:rsid w:val="00107BE4"/>
    <w:rsid w:val="00111BB1"/>
    <w:rsid w:val="00111DB5"/>
    <w:rsid w:val="00111E40"/>
    <w:rsid w:val="00113F90"/>
    <w:rsid w:val="00114FE3"/>
    <w:rsid w:val="00116C9A"/>
    <w:rsid w:val="001176A7"/>
    <w:rsid w:val="00120398"/>
    <w:rsid w:val="001217F1"/>
    <w:rsid w:val="00122674"/>
    <w:rsid w:val="0012556A"/>
    <w:rsid w:val="00125F43"/>
    <w:rsid w:val="001272C6"/>
    <w:rsid w:val="0012779E"/>
    <w:rsid w:val="00130444"/>
    <w:rsid w:val="001341C9"/>
    <w:rsid w:val="0013649A"/>
    <w:rsid w:val="0013669B"/>
    <w:rsid w:val="00137774"/>
    <w:rsid w:val="00137E68"/>
    <w:rsid w:val="0014080C"/>
    <w:rsid w:val="0014355E"/>
    <w:rsid w:val="001455CE"/>
    <w:rsid w:val="00147BE4"/>
    <w:rsid w:val="00147FF2"/>
    <w:rsid w:val="0015055E"/>
    <w:rsid w:val="0015078D"/>
    <w:rsid w:val="00150A67"/>
    <w:rsid w:val="0015399A"/>
    <w:rsid w:val="00153D9E"/>
    <w:rsid w:val="00154089"/>
    <w:rsid w:val="00154E32"/>
    <w:rsid w:val="00154E93"/>
    <w:rsid w:val="00156BE3"/>
    <w:rsid w:val="00161DCC"/>
    <w:rsid w:val="00163EF8"/>
    <w:rsid w:val="001641FC"/>
    <w:rsid w:val="00165B57"/>
    <w:rsid w:val="0016607C"/>
    <w:rsid w:val="00166BE3"/>
    <w:rsid w:val="00167D5C"/>
    <w:rsid w:val="001707AF"/>
    <w:rsid w:val="00170EAD"/>
    <w:rsid w:val="001726D3"/>
    <w:rsid w:val="00174A38"/>
    <w:rsid w:val="001752AF"/>
    <w:rsid w:val="00176CFB"/>
    <w:rsid w:val="00181125"/>
    <w:rsid w:val="00181156"/>
    <w:rsid w:val="0018183A"/>
    <w:rsid w:val="00181C32"/>
    <w:rsid w:val="001838D1"/>
    <w:rsid w:val="001848AA"/>
    <w:rsid w:val="00186C33"/>
    <w:rsid w:val="001876F6"/>
    <w:rsid w:val="00187A60"/>
    <w:rsid w:val="00187F9D"/>
    <w:rsid w:val="001908C6"/>
    <w:rsid w:val="001916D4"/>
    <w:rsid w:val="001921D3"/>
    <w:rsid w:val="00193868"/>
    <w:rsid w:val="0019457B"/>
    <w:rsid w:val="00195BB1"/>
    <w:rsid w:val="00195F96"/>
    <w:rsid w:val="00196F2F"/>
    <w:rsid w:val="001A10C6"/>
    <w:rsid w:val="001A2A06"/>
    <w:rsid w:val="001A2BD8"/>
    <w:rsid w:val="001A2E1E"/>
    <w:rsid w:val="001A39AB"/>
    <w:rsid w:val="001A3ADB"/>
    <w:rsid w:val="001A4C0F"/>
    <w:rsid w:val="001A4F04"/>
    <w:rsid w:val="001A5271"/>
    <w:rsid w:val="001A53F5"/>
    <w:rsid w:val="001B0326"/>
    <w:rsid w:val="001B0DAC"/>
    <w:rsid w:val="001B2A56"/>
    <w:rsid w:val="001B3867"/>
    <w:rsid w:val="001B3D38"/>
    <w:rsid w:val="001B6394"/>
    <w:rsid w:val="001B6C09"/>
    <w:rsid w:val="001B70A9"/>
    <w:rsid w:val="001B748D"/>
    <w:rsid w:val="001B78C0"/>
    <w:rsid w:val="001C2188"/>
    <w:rsid w:val="001C2698"/>
    <w:rsid w:val="001C458A"/>
    <w:rsid w:val="001C45CB"/>
    <w:rsid w:val="001C51B0"/>
    <w:rsid w:val="001C6831"/>
    <w:rsid w:val="001C6E36"/>
    <w:rsid w:val="001D0EAE"/>
    <w:rsid w:val="001D503D"/>
    <w:rsid w:val="001D5592"/>
    <w:rsid w:val="001D5B4E"/>
    <w:rsid w:val="001D5EB1"/>
    <w:rsid w:val="001D741B"/>
    <w:rsid w:val="001E13B4"/>
    <w:rsid w:val="001E180A"/>
    <w:rsid w:val="001E1D14"/>
    <w:rsid w:val="001E6CE9"/>
    <w:rsid w:val="001E6F31"/>
    <w:rsid w:val="001F1BD8"/>
    <w:rsid w:val="001F25F0"/>
    <w:rsid w:val="001F4EFF"/>
    <w:rsid w:val="001F5431"/>
    <w:rsid w:val="001F57F9"/>
    <w:rsid w:val="001F59A2"/>
    <w:rsid w:val="001F6798"/>
    <w:rsid w:val="001F69F2"/>
    <w:rsid w:val="00200496"/>
    <w:rsid w:val="00200710"/>
    <w:rsid w:val="00201978"/>
    <w:rsid w:val="002054C7"/>
    <w:rsid w:val="00205804"/>
    <w:rsid w:val="00206275"/>
    <w:rsid w:val="00207883"/>
    <w:rsid w:val="002121B1"/>
    <w:rsid w:val="00214708"/>
    <w:rsid w:val="002164E2"/>
    <w:rsid w:val="00223151"/>
    <w:rsid w:val="0022315D"/>
    <w:rsid w:val="002237A1"/>
    <w:rsid w:val="00226FF5"/>
    <w:rsid w:val="002279B1"/>
    <w:rsid w:val="00230D3F"/>
    <w:rsid w:val="002315FD"/>
    <w:rsid w:val="00231E51"/>
    <w:rsid w:val="00232FC2"/>
    <w:rsid w:val="00232FDC"/>
    <w:rsid w:val="00234735"/>
    <w:rsid w:val="00236C8C"/>
    <w:rsid w:val="002404C7"/>
    <w:rsid w:val="002405C5"/>
    <w:rsid w:val="00241590"/>
    <w:rsid w:val="002417E1"/>
    <w:rsid w:val="00241B39"/>
    <w:rsid w:val="00243637"/>
    <w:rsid w:val="00245786"/>
    <w:rsid w:val="00245CE4"/>
    <w:rsid w:val="002504DE"/>
    <w:rsid w:val="002539BB"/>
    <w:rsid w:val="002546A3"/>
    <w:rsid w:val="00254D28"/>
    <w:rsid w:val="00256C40"/>
    <w:rsid w:val="00257F38"/>
    <w:rsid w:val="002610DB"/>
    <w:rsid w:val="002613F9"/>
    <w:rsid w:val="0026144F"/>
    <w:rsid w:val="002634CC"/>
    <w:rsid w:val="00264240"/>
    <w:rsid w:val="002710DB"/>
    <w:rsid w:val="00271288"/>
    <w:rsid w:val="0027220B"/>
    <w:rsid w:val="0027251C"/>
    <w:rsid w:val="002727A2"/>
    <w:rsid w:val="0027383B"/>
    <w:rsid w:val="00274C93"/>
    <w:rsid w:val="002756D2"/>
    <w:rsid w:val="00284AF5"/>
    <w:rsid w:val="00286178"/>
    <w:rsid w:val="00286EF5"/>
    <w:rsid w:val="0029017B"/>
    <w:rsid w:val="00290678"/>
    <w:rsid w:val="00292FD3"/>
    <w:rsid w:val="002932F3"/>
    <w:rsid w:val="00295939"/>
    <w:rsid w:val="002966C8"/>
    <w:rsid w:val="00296B2C"/>
    <w:rsid w:val="002A0453"/>
    <w:rsid w:val="002A5420"/>
    <w:rsid w:val="002A66C4"/>
    <w:rsid w:val="002A6931"/>
    <w:rsid w:val="002A6AAB"/>
    <w:rsid w:val="002A774A"/>
    <w:rsid w:val="002B0D65"/>
    <w:rsid w:val="002B0EF7"/>
    <w:rsid w:val="002B582D"/>
    <w:rsid w:val="002B5A7A"/>
    <w:rsid w:val="002B6746"/>
    <w:rsid w:val="002B683A"/>
    <w:rsid w:val="002B731C"/>
    <w:rsid w:val="002C0C43"/>
    <w:rsid w:val="002C31DF"/>
    <w:rsid w:val="002C32C2"/>
    <w:rsid w:val="002C41D0"/>
    <w:rsid w:val="002C5306"/>
    <w:rsid w:val="002C6583"/>
    <w:rsid w:val="002C6724"/>
    <w:rsid w:val="002C6863"/>
    <w:rsid w:val="002C71B5"/>
    <w:rsid w:val="002C7719"/>
    <w:rsid w:val="002D204C"/>
    <w:rsid w:val="002D28A6"/>
    <w:rsid w:val="002D39D2"/>
    <w:rsid w:val="002D52EC"/>
    <w:rsid w:val="002D6A12"/>
    <w:rsid w:val="002D7AF1"/>
    <w:rsid w:val="002E0027"/>
    <w:rsid w:val="002E0A87"/>
    <w:rsid w:val="002E2177"/>
    <w:rsid w:val="002E217F"/>
    <w:rsid w:val="002E27B8"/>
    <w:rsid w:val="002E31EF"/>
    <w:rsid w:val="002E34FD"/>
    <w:rsid w:val="002E4D34"/>
    <w:rsid w:val="002E7171"/>
    <w:rsid w:val="002E7341"/>
    <w:rsid w:val="002F1F50"/>
    <w:rsid w:val="002F229A"/>
    <w:rsid w:val="002F2682"/>
    <w:rsid w:val="002F332A"/>
    <w:rsid w:val="002F3F7D"/>
    <w:rsid w:val="00301FD6"/>
    <w:rsid w:val="00302E57"/>
    <w:rsid w:val="0030644F"/>
    <w:rsid w:val="003125BD"/>
    <w:rsid w:val="00312C5D"/>
    <w:rsid w:val="0031627A"/>
    <w:rsid w:val="00316D1B"/>
    <w:rsid w:val="00316E00"/>
    <w:rsid w:val="00320E3B"/>
    <w:rsid w:val="00322858"/>
    <w:rsid w:val="00323FA7"/>
    <w:rsid w:val="00325888"/>
    <w:rsid w:val="00325B74"/>
    <w:rsid w:val="00325D90"/>
    <w:rsid w:val="00325F1F"/>
    <w:rsid w:val="0032654E"/>
    <w:rsid w:val="003273EF"/>
    <w:rsid w:val="00331FAC"/>
    <w:rsid w:val="00333CCF"/>
    <w:rsid w:val="0033662A"/>
    <w:rsid w:val="00341953"/>
    <w:rsid w:val="00343202"/>
    <w:rsid w:val="003439AC"/>
    <w:rsid w:val="00343D36"/>
    <w:rsid w:val="0034465B"/>
    <w:rsid w:val="00344B08"/>
    <w:rsid w:val="00344B91"/>
    <w:rsid w:val="00344D48"/>
    <w:rsid w:val="003456A2"/>
    <w:rsid w:val="00345D32"/>
    <w:rsid w:val="00346242"/>
    <w:rsid w:val="00346806"/>
    <w:rsid w:val="00350610"/>
    <w:rsid w:val="0035499E"/>
    <w:rsid w:val="00356932"/>
    <w:rsid w:val="00356B2C"/>
    <w:rsid w:val="0035750B"/>
    <w:rsid w:val="00357B19"/>
    <w:rsid w:val="00360CBC"/>
    <w:rsid w:val="00361782"/>
    <w:rsid w:val="00363D4E"/>
    <w:rsid w:val="003728C2"/>
    <w:rsid w:val="0037417B"/>
    <w:rsid w:val="0037518E"/>
    <w:rsid w:val="00375903"/>
    <w:rsid w:val="00375F40"/>
    <w:rsid w:val="00376715"/>
    <w:rsid w:val="00377F32"/>
    <w:rsid w:val="00383133"/>
    <w:rsid w:val="0038393F"/>
    <w:rsid w:val="003842C9"/>
    <w:rsid w:val="00384FFF"/>
    <w:rsid w:val="003857B7"/>
    <w:rsid w:val="00391019"/>
    <w:rsid w:val="00392188"/>
    <w:rsid w:val="003935C2"/>
    <w:rsid w:val="00394757"/>
    <w:rsid w:val="00394FE9"/>
    <w:rsid w:val="00395F98"/>
    <w:rsid w:val="003A1A94"/>
    <w:rsid w:val="003A2E7E"/>
    <w:rsid w:val="003A5D94"/>
    <w:rsid w:val="003A66EC"/>
    <w:rsid w:val="003A7185"/>
    <w:rsid w:val="003A74B8"/>
    <w:rsid w:val="003B066B"/>
    <w:rsid w:val="003B0C47"/>
    <w:rsid w:val="003B412F"/>
    <w:rsid w:val="003B5FA2"/>
    <w:rsid w:val="003B6ADC"/>
    <w:rsid w:val="003C11FF"/>
    <w:rsid w:val="003C1F3F"/>
    <w:rsid w:val="003C372A"/>
    <w:rsid w:val="003D1390"/>
    <w:rsid w:val="003D1C2A"/>
    <w:rsid w:val="003D2A23"/>
    <w:rsid w:val="003D6137"/>
    <w:rsid w:val="003D6163"/>
    <w:rsid w:val="003D6656"/>
    <w:rsid w:val="003D6EF1"/>
    <w:rsid w:val="003D7C18"/>
    <w:rsid w:val="003E0308"/>
    <w:rsid w:val="003E111F"/>
    <w:rsid w:val="003E2D8A"/>
    <w:rsid w:val="003E56FD"/>
    <w:rsid w:val="003E5CAA"/>
    <w:rsid w:val="003E63C6"/>
    <w:rsid w:val="003E6EB7"/>
    <w:rsid w:val="003F0AD3"/>
    <w:rsid w:val="003F38EB"/>
    <w:rsid w:val="003F4A85"/>
    <w:rsid w:val="003F562A"/>
    <w:rsid w:val="003F7BED"/>
    <w:rsid w:val="003F7E70"/>
    <w:rsid w:val="004004A5"/>
    <w:rsid w:val="00403178"/>
    <w:rsid w:val="00404A52"/>
    <w:rsid w:val="00405263"/>
    <w:rsid w:val="00406BC7"/>
    <w:rsid w:val="00407433"/>
    <w:rsid w:val="0040792B"/>
    <w:rsid w:val="004138CB"/>
    <w:rsid w:val="00415379"/>
    <w:rsid w:val="004166CE"/>
    <w:rsid w:val="00421030"/>
    <w:rsid w:val="0042186A"/>
    <w:rsid w:val="004218B8"/>
    <w:rsid w:val="00421C75"/>
    <w:rsid w:val="00421EB7"/>
    <w:rsid w:val="00422291"/>
    <w:rsid w:val="00423F50"/>
    <w:rsid w:val="00424253"/>
    <w:rsid w:val="004242DD"/>
    <w:rsid w:val="004248BD"/>
    <w:rsid w:val="00431122"/>
    <w:rsid w:val="004325A6"/>
    <w:rsid w:val="00434C04"/>
    <w:rsid w:val="00440765"/>
    <w:rsid w:val="00441A66"/>
    <w:rsid w:val="004443E0"/>
    <w:rsid w:val="00444C59"/>
    <w:rsid w:val="004473D1"/>
    <w:rsid w:val="00447ADB"/>
    <w:rsid w:val="00451A9F"/>
    <w:rsid w:val="00452C2D"/>
    <w:rsid w:val="0045707F"/>
    <w:rsid w:val="004573B7"/>
    <w:rsid w:val="00465617"/>
    <w:rsid w:val="00466EF2"/>
    <w:rsid w:val="0047007C"/>
    <w:rsid w:val="00471666"/>
    <w:rsid w:val="00471C23"/>
    <w:rsid w:val="00471DFA"/>
    <w:rsid w:val="0047384D"/>
    <w:rsid w:val="00473D3F"/>
    <w:rsid w:val="00474774"/>
    <w:rsid w:val="0047593D"/>
    <w:rsid w:val="00475DC1"/>
    <w:rsid w:val="004815D5"/>
    <w:rsid w:val="00482A53"/>
    <w:rsid w:val="00482EF5"/>
    <w:rsid w:val="00483C56"/>
    <w:rsid w:val="00483FA7"/>
    <w:rsid w:val="004867C2"/>
    <w:rsid w:val="00486F13"/>
    <w:rsid w:val="004872A4"/>
    <w:rsid w:val="004906B1"/>
    <w:rsid w:val="00490B88"/>
    <w:rsid w:val="00491670"/>
    <w:rsid w:val="0049244D"/>
    <w:rsid w:val="00492E39"/>
    <w:rsid w:val="0049523D"/>
    <w:rsid w:val="0049643C"/>
    <w:rsid w:val="00497674"/>
    <w:rsid w:val="004A0C48"/>
    <w:rsid w:val="004A114A"/>
    <w:rsid w:val="004A1FB0"/>
    <w:rsid w:val="004A3601"/>
    <w:rsid w:val="004A371B"/>
    <w:rsid w:val="004A7B56"/>
    <w:rsid w:val="004B04B2"/>
    <w:rsid w:val="004B04B6"/>
    <w:rsid w:val="004B087B"/>
    <w:rsid w:val="004B1BC2"/>
    <w:rsid w:val="004B39C3"/>
    <w:rsid w:val="004B3C6A"/>
    <w:rsid w:val="004B41C8"/>
    <w:rsid w:val="004B43B1"/>
    <w:rsid w:val="004B4B5B"/>
    <w:rsid w:val="004B4EBF"/>
    <w:rsid w:val="004C1675"/>
    <w:rsid w:val="004C263D"/>
    <w:rsid w:val="004C27AA"/>
    <w:rsid w:val="004C6079"/>
    <w:rsid w:val="004D1492"/>
    <w:rsid w:val="004D456F"/>
    <w:rsid w:val="004D5BDE"/>
    <w:rsid w:val="004D7893"/>
    <w:rsid w:val="004E050C"/>
    <w:rsid w:val="004E19FF"/>
    <w:rsid w:val="004E2007"/>
    <w:rsid w:val="004E6767"/>
    <w:rsid w:val="004F0744"/>
    <w:rsid w:val="004F10CE"/>
    <w:rsid w:val="004F1D20"/>
    <w:rsid w:val="004F224B"/>
    <w:rsid w:val="004F2574"/>
    <w:rsid w:val="004F4D8C"/>
    <w:rsid w:val="004F4E43"/>
    <w:rsid w:val="004F52A1"/>
    <w:rsid w:val="00500B9F"/>
    <w:rsid w:val="005010C7"/>
    <w:rsid w:val="00507533"/>
    <w:rsid w:val="00510332"/>
    <w:rsid w:val="00513C11"/>
    <w:rsid w:val="0051650C"/>
    <w:rsid w:val="00517153"/>
    <w:rsid w:val="005215B8"/>
    <w:rsid w:val="00521665"/>
    <w:rsid w:val="005227B6"/>
    <w:rsid w:val="00523DF3"/>
    <w:rsid w:val="00524B2B"/>
    <w:rsid w:val="00530B59"/>
    <w:rsid w:val="0053373B"/>
    <w:rsid w:val="005348FD"/>
    <w:rsid w:val="00541020"/>
    <w:rsid w:val="005446F2"/>
    <w:rsid w:val="00546662"/>
    <w:rsid w:val="00546B4F"/>
    <w:rsid w:val="00550AED"/>
    <w:rsid w:val="00550BFF"/>
    <w:rsid w:val="00551FFB"/>
    <w:rsid w:val="0055217C"/>
    <w:rsid w:val="00552A09"/>
    <w:rsid w:val="00552FE5"/>
    <w:rsid w:val="005545A1"/>
    <w:rsid w:val="00554848"/>
    <w:rsid w:val="00554CEB"/>
    <w:rsid w:val="0055584F"/>
    <w:rsid w:val="0055729B"/>
    <w:rsid w:val="00560A61"/>
    <w:rsid w:val="00563069"/>
    <w:rsid w:val="00563E39"/>
    <w:rsid w:val="00565252"/>
    <w:rsid w:val="00566661"/>
    <w:rsid w:val="00566689"/>
    <w:rsid w:val="00570612"/>
    <w:rsid w:val="00574926"/>
    <w:rsid w:val="00575253"/>
    <w:rsid w:val="00575D55"/>
    <w:rsid w:val="00576C9B"/>
    <w:rsid w:val="00576D2E"/>
    <w:rsid w:val="0058270C"/>
    <w:rsid w:val="005861D2"/>
    <w:rsid w:val="00586CC3"/>
    <w:rsid w:val="00587C69"/>
    <w:rsid w:val="00591582"/>
    <w:rsid w:val="00592E3C"/>
    <w:rsid w:val="0059517B"/>
    <w:rsid w:val="005955A7"/>
    <w:rsid w:val="005957C5"/>
    <w:rsid w:val="00597054"/>
    <w:rsid w:val="005977BA"/>
    <w:rsid w:val="00597A79"/>
    <w:rsid w:val="005A0B94"/>
    <w:rsid w:val="005A1A4E"/>
    <w:rsid w:val="005A1AFB"/>
    <w:rsid w:val="005A2CD8"/>
    <w:rsid w:val="005A2EEF"/>
    <w:rsid w:val="005A4338"/>
    <w:rsid w:val="005A4AB7"/>
    <w:rsid w:val="005A509C"/>
    <w:rsid w:val="005A5B3D"/>
    <w:rsid w:val="005A6027"/>
    <w:rsid w:val="005B1C6E"/>
    <w:rsid w:val="005B2D94"/>
    <w:rsid w:val="005B3509"/>
    <w:rsid w:val="005B50FC"/>
    <w:rsid w:val="005B5E59"/>
    <w:rsid w:val="005B7449"/>
    <w:rsid w:val="005C0666"/>
    <w:rsid w:val="005C11D5"/>
    <w:rsid w:val="005C2463"/>
    <w:rsid w:val="005C3117"/>
    <w:rsid w:val="005C4967"/>
    <w:rsid w:val="005C53F8"/>
    <w:rsid w:val="005C7335"/>
    <w:rsid w:val="005C79A4"/>
    <w:rsid w:val="005C7C7B"/>
    <w:rsid w:val="005C7D33"/>
    <w:rsid w:val="005D108C"/>
    <w:rsid w:val="005D1906"/>
    <w:rsid w:val="005D1FF8"/>
    <w:rsid w:val="005D4415"/>
    <w:rsid w:val="005D4DAA"/>
    <w:rsid w:val="005D62F2"/>
    <w:rsid w:val="005D65CB"/>
    <w:rsid w:val="005D6867"/>
    <w:rsid w:val="005D7435"/>
    <w:rsid w:val="005D7905"/>
    <w:rsid w:val="005D7D17"/>
    <w:rsid w:val="005E0428"/>
    <w:rsid w:val="005E05C8"/>
    <w:rsid w:val="005E1453"/>
    <w:rsid w:val="005E2A55"/>
    <w:rsid w:val="005E4394"/>
    <w:rsid w:val="005E50B7"/>
    <w:rsid w:val="005E72A7"/>
    <w:rsid w:val="005E7649"/>
    <w:rsid w:val="005E7B83"/>
    <w:rsid w:val="005F042F"/>
    <w:rsid w:val="005F0E41"/>
    <w:rsid w:val="005F1CF5"/>
    <w:rsid w:val="005F4598"/>
    <w:rsid w:val="005F728C"/>
    <w:rsid w:val="005F78CF"/>
    <w:rsid w:val="0060030B"/>
    <w:rsid w:val="0060055F"/>
    <w:rsid w:val="00600E8A"/>
    <w:rsid w:val="00601A82"/>
    <w:rsid w:val="00602B80"/>
    <w:rsid w:val="00603D1C"/>
    <w:rsid w:val="006043C7"/>
    <w:rsid w:val="00605D50"/>
    <w:rsid w:val="00606B4B"/>
    <w:rsid w:val="00607624"/>
    <w:rsid w:val="00607DD1"/>
    <w:rsid w:val="006135CA"/>
    <w:rsid w:val="00616202"/>
    <w:rsid w:val="00616C0F"/>
    <w:rsid w:val="00621CFF"/>
    <w:rsid w:val="00625556"/>
    <w:rsid w:val="006269EB"/>
    <w:rsid w:val="00626A81"/>
    <w:rsid w:val="00633166"/>
    <w:rsid w:val="0063593C"/>
    <w:rsid w:val="00636B4B"/>
    <w:rsid w:val="006371CB"/>
    <w:rsid w:val="00637B81"/>
    <w:rsid w:val="00641747"/>
    <w:rsid w:val="00643D1C"/>
    <w:rsid w:val="0064435F"/>
    <w:rsid w:val="00645EEE"/>
    <w:rsid w:val="00646567"/>
    <w:rsid w:val="00647393"/>
    <w:rsid w:val="00647551"/>
    <w:rsid w:val="00651B37"/>
    <w:rsid w:val="00652DF9"/>
    <w:rsid w:val="00653116"/>
    <w:rsid w:val="00653F9C"/>
    <w:rsid w:val="006540F7"/>
    <w:rsid w:val="00655E9A"/>
    <w:rsid w:val="00657311"/>
    <w:rsid w:val="00661A29"/>
    <w:rsid w:val="006620B9"/>
    <w:rsid w:val="00662ED8"/>
    <w:rsid w:val="0066386E"/>
    <w:rsid w:val="00663B2B"/>
    <w:rsid w:val="006644A0"/>
    <w:rsid w:val="00667963"/>
    <w:rsid w:val="006719F9"/>
    <w:rsid w:val="00672ACD"/>
    <w:rsid w:val="006734D7"/>
    <w:rsid w:val="006734ED"/>
    <w:rsid w:val="00674903"/>
    <w:rsid w:val="00681F2C"/>
    <w:rsid w:val="00682F27"/>
    <w:rsid w:val="00683DC5"/>
    <w:rsid w:val="00684C89"/>
    <w:rsid w:val="00685546"/>
    <w:rsid w:val="006878D9"/>
    <w:rsid w:val="006900E0"/>
    <w:rsid w:val="006959AC"/>
    <w:rsid w:val="00696521"/>
    <w:rsid w:val="00696F06"/>
    <w:rsid w:val="00697E3A"/>
    <w:rsid w:val="006A197E"/>
    <w:rsid w:val="006A278A"/>
    <w:rsid w:val="006A3752"/>
    <w:rsid w:val="006A3A25"/>
    <w:rsid w:val="006A4386"/>
    <w:rsid w:val="006A5219"/>
    <w:rsid w:val="006B0F27"/>
    <w:rsid w:val="006B1226"/>
    <w:rsid w:val="006B1F85"/>
    <w:rsid w:val="006B24C1"/>
    <w:rsid w:val="006B4167"/>
    <w:rsid w:val="006B4300"/>
    <w:rsid w:val="006B4863"/>
    <w:rsid w:val="006B561E"/>
    <w:rsid w:val="006B6B42"/>
    <w:rsid w:val="006B6C3E"/>
    <w:rsid w:val="006B7467"/>
    <w:rsid w:val="006B7F47"/>
    <w:rsid w:val="006C16EF"/>
    <w:rsid w:val="006C2F95"/>
    <w:rsid w:val="006C39E5"/>
    <w:rsid w:val="006C5B63"/>
    <w:rsid w:val="006C6A17"/>
    <w:rsid w:val="006C7F83"/>
    <w:rsid w:val="006D045D"/>
    <w:rsid w:val="006D18C7"/>
    <w:rsid w:val="006D33CC"/>
    <w:rsid w:val="006D51F0"/>
    <w:rsid w:val="006D5EF8"/>
    <w:rsid w:val="006D5F56"/>
    <w:rsid w:val="006D63A4"/>
    <w:rsid w:val="006D65EA"/>
    <w:rsid w:val="006D73E1"/>
    <w:rsid w:val="006D74CA"/>
    <w:rsid w:val="006D7DFA"/>
    <w:rsid w:val="006E23D3"/>
    <w:rsid w:val="006E32EF"/>
    <w:rsid w:val="006E358C"/>
    <w:rsid w:val="006E3D1B"/>
    <w:rsid w:val="006E5025"/>
    <w:rsid w:val="006E554D"/>
    <w:rsid w:val="006E5985"/>
    <w:rsid w:val="006E59FE"/>
    <w:rsid w:val="006E5C35"/>
    <w:rsid w:val="006F0386"/>
    <w:rsid w:val="006F03CD"/>
    <w:rsid w:val="006F0FA8"/>
    <w:rsid w:val="006F14BF"/>
    <w:rsid w:val="006F213F"/>
    <w:rsid w:val="006F2FA2"/>
    <w:rsid w:val="006F30B6"/>
    <w:rsid w:val="006F358C"/>
    <w:rsid w:val="006F3932"/>
    <w:rsid w:val="006F60A4"/>
    <w:rsid w:val="006F66C0"/>
    <w:rsid w:val="006F6C35"/>
    <w:rsid w:val="006F724B"/>
    <w:rsid w:val="006F73F1"/>
    <w:rsid w:val="006F7612"/>
    <w:rsid w:val="006F7F4B"/>
    <w:rsid w:val="00700731"/>
    <w:rsid w:val="0070178B"/>
    <w:rsid w:val="00701869"/>
    <w:rsid w:val="0070228B"/>
    <w:rsid w:val="00704700"/>
    <w:rsid w:val="0071031B"/>
    <w:rsid w:val="0071353E"/>
    <w:rsid w:val="00714132"/>
    <w:rsid w:val="00714521"/>
    <w:rsid w:val="00716934"/>
    <w:rsid w:val="0071796A"/>
    <w:rsid w:val="00721036"/>
    <w:rsid w:val="00722D4B"/>
    <w:rsid w:val="0072325E"/>
    <w:rsid w:val="00725CEB"/>
    <w:rsid w:val="00726A1A"/>
    <w:rsid w:val="00727508"/>
    <w:rsid w:val="00731A49"/>
    <w:rsid w:val="0073438C"/>
    <w:rsid w:val="007370E6"/>
    <w:rsid w:val="007378BC"/>
    <w:rsid w:val="00742A6F"/>
    <w:rsid w:val="007435D6"/>
    <w:rsid w:val="007444C1"/>
    <w:rsid w:val="00744A2D"/>
    <w:rsid w:val="00744C93"/>
    <w:rsid w:val="00746ACE"/>
    <w:rsid w:val="0074786A"/>
    <w:rsid w:val="007478CA"/>
    <w:rsid w:val="00752EF9"/>
    <w:rsid w:val="007537F3"/>
    <w:rsid w:val="0075582A"/>
    <w:rsid w:val="00756F23"/>
    <w:rsid w:val="00757191"/>
    <w:rsid w:val="00757D15"/>
    <w:rsid w:val="00760BF4"/>
    <w:rsid w:val="0076619A"/>
    <w:rsid w:val="00766537"/>
    <w:rsid w:val="00771689"/>
    <w:rsid w:val="00771769"/>
    <w:rsid w:val="00772189"/>
    <w:rsid w:val="00773891"/>
    <w:rsid w:val="00775860"/>
    <w:rsid w:val="00775A68"/>
    <w:rsid w:val="007774FD"/>
    <w:rsid w:val="00777514"/>
    <w:rsid w:val="00777549"/>
    <w:rsid w:val="0077794D"/>
    <w:rsid w:val="007823C4"/>
    <w:rsid w:val="007829AF"/>
    <w:rsid w:val="0078497A"/>
    <w:rsid w:val="00784C76"/>
    <w:rsid w:val="00785F3A"/>
    <w:rsid w:val="0078610B"/>
    <w:rsid w:val="00786AEB"/>
    <w:rsid w:val="0078742E"/>
    <w:rsid w:val="007903DC"/>
    <w:rsid w:val="007903ED"/>
    <w:rsid w:val="00790C32"/>
    <w:rsid w:val="007915D9"/>
    <w:rsid w:val="00795FDD"/>
    <w:rsid w:val="007966AD"/>
    <w:rsid w:val="007969CD"/>
    <w:rsid w:val="007A17A9"/>
    <w:rsid w:val="007A2CFD"/>
    <w:rsid w:val="007A3064"/>
    <w:rsid w:val="007A3F3F"/>
    <w:rsid w:val="007A4ACA"/>
    <w:rsid w:val="007A6B72"/>
    <w:rsid w:val="007A6F23"/>
    <w:rsid w:val="007A70D2"/>
    <w:rsid w:val="007A7C00"/>
    <w:rsid w:val="007B0B7E"/>
    <w:rsid w:val="007B23F0"/>
    <w:rsid w:val="007B271D"/>
    <w:rsid w:val="007B29A8"/>
    <w:rsid w:val="007B4479"/>
    <w:rsid w:val="007B4E30"/>
    <w:rsid w:val="007B738F"/>
    <w:rsid w:val="007C1506"/>
    <w:rsid w:val="007C2603"/>
    <w:rsid w:val="007C5811"/>
    <w:rsid w:val="007C720F"/>
    <w:rsid w:val="007C72D9"/>
    <w:rsid w:val="007D0CB1"/>
    <w:rsid w:val="007D106B"/>
    <w:rsid w:val="007D12A4"/>
    <w:rsid w:val="007D2726"/>
    <w:rsid w:val="007D494C"/>
    <w:rsid w:val="007D4C51"/>
    <w:rsid w:val="007D4E26"/>
    <w:rsid w:val="007D60DE"/>
    <w:rsid w:val="007E0B4D"/>
    <w:rsid w:val="007E0B98"/>
    <w:rsid w:val="007E1397"/>
    <w:rsid w:val="007E1464"/>
    <w:rsid w:val="007E1F0A"/>
    <w:rsid w:val="007E24B0"/>
    <w:rsid w:val="007E3371"/>
    <w:rsid w:val="007E5806"/>
    <w:rsid w:val="007E7977"/>
    <w:rsid w:val="007E7A4C"/>
    <w:rsid w:val="007E7CA7"/>
    <w:rsid w:val="007F2C57"/>
    <w:rsid w:val="007F2F11"/>
    <w:rsid w:val="007F44C0"/>
    <w:rsid w:val="007F5E01"/>
    <w:rsid w:val="007F6E14"/>
    <w:rsid w:val="007F7493"/>
    <w:rsid w:val="007F7A8D"/>
    <w:rsid w:val="008009D7"/>
    <w:rsid w:val="00800E60"/>
    <w:rsid w:val="0080254B"/>
    <w:rsid w:val="00804A55"/>
    <w:rsid w:val="008056C7"/>
    <w:rsid w:val="00805BC9"/>
    <w:rsid w:val="008062E7"/>
    <w:rsid w:val="008066DF"/>
    <w:rsid w:val="0080698A"/>
    <w:rsid w:val="00806E9F"/>
    <w:rsid w:val="00807525"/>
    <w:rsid w:val="0081101C"/>
    <w:rsid w:val="00813741"/>
    <w:rsid w:val="008138F7"/>
    <w:rsid w:val="00816450"/>
    <w:rsid w:val="00816C73"/>
    <w:rsid w:val="0081729A"/>
    <w:rsid w:val="00822066"/>
    <w:rsid w:val="0082217D"/>
    <w:rsid w:val="00823644"/>
    <w:rsid w:val="0082585E"/>
    <w:rsid w:val="00825896"/>
    <w:rsid w:val="00825F9A"/>
    <w:rsid w:val="00827319"/>
    <w:rsid w:val="00831327"/>
    <w:rsid w:val="00831722"/>
    <w:rsid w:val="008344F0"/>
    <w:rsid w:val="0083739A"/>
    <w:rsid w:val="008375CC"/>
    <w:rsid w:val="008402D2"/>
    <w:rsid w:val="008430AA"/>
    <w:rsid w:val="00843205"/>
    <w:rsid w:val="00845E85"/>
    <w:rsid w:val="00846C29"/>
    <w:rsid w:val="00846DB5"/>
    <w:rsid w:val="00846E2C"/>
    <w:rsid w:val="0084710D"/>
    <w:rsid w:val="00847558"/>
    <w:rsid w:val="00847728"/>
    <w:rsid w:val="00847D54"/>
    <w:rsid w:val="00847D60"/>
    <w:rsid w:val="00847F65"/>
    <w:rsid w:val="008508EA"/>
    <w:rsid w:val="00850B24"/>
    <w:rsid w:val="00853AFE"/>
    <w:rsid w:val="00853B69"/>
    <w:rsid w:val="00854DA6"/>
    <w:rsid w:val="00854DF8"/>
    <w:rsid w:val="00855A1A"/>
    <w:rsid w:val="008578BF"/>
    <w:rsid w:val="00857FA3"/>
    <w:rsid w:val="0086067D"/>
    <w:rsid w:val="00860DFC"/>
    <w:rsid w:val="00864061"/>
    <w:rsid w:val="00864BF3"/>
    <w:rsid w:val="008660F3"/>
    <w:rsid w:val="008668C6"/>
    <w:rsid w:val="00867CAD"/>
    <w:rsid w:val="00867F74"/>
    <w:rsid w:val="00871D19"/>
    <w:rsid w:val="008737C6"/>
    <w:rsid w:val="00873C3E"/>
    <w:rsid w:val="008760D3"/>
    <w:rsid w:val="008771C1"/>
    <w:rsid w:val="00877C18"/>
    <w:rsid w:val="0088181A"/>
    <w:rsid w:val="00882890"/>
    <w:rsid w:val="0088314C"/>
    <w:rsid w:val="0088319F"/>
    <w:rsid w:val="00886A39"/>
    <w:rsid w:val="00890F74"/>
    <w:rsid w:val="008911F5"/>
    <w:rsid w:val="0089156F"/>
    <w:rsid w:val="008944F9"/>
    <w:rsid w:val="00896954"/>
    <w:rsid w:val="008A0891"/>
    <w:rsid w:val="008A12ED"/>
    <w:rsid w:val="008A34B1"/>
    <w:rsid w:val="008A3679"/>
    <w:rsid w:val="008A3FF7"/>
    <w:rsid w:val="008A4FDE"/>
    <w:rsid w:val="008A4FF7"/>
    <w:rsid w:val="008A5EFE"/>
    <w:rsid w:val="008A6B30"/>
    <w:rsid w:val="008A74F5"/>
    <w:rsid w:val="008A7917"/>
    <w:rsid w:val="008B0F3B"/>
    <w:rsid w:val="008B1237"/>
    <w:rsid w:val="008B2A51"/>
    <w:rsid w:val="008B3856"/>
    <w:rsid w:val="008B3985"/>
    <w:rsid w:val="008B40CE"/>
    <w:rsid w:val="008B4246"/>
    <w:rsid w:val="008B51C1"/>
    <w:rsid w:val="008B5C1E"/>
    <w:rsid w:val="008B6C31"/>
    <w:rsid w:val="008B6E7E"/>
    <w:rsid w:val="008B78A2"/>
    <w:rsid w:val="008B7CDC"/>
    <w:rsid w:val="008C0FB2"/>
    <w:rsid w:val="008C2E33"/>
    <w:rsid w:val="008C6418"/>
    <w:rsid w:val="008C67A9"/>
    <w:rsid w:val="008C6C9E"/>
    <w:rsid w:val="008C7487"/>
    <w:rsid w:val="008C753D"/>
    <w:rsid w:val="008C7930"/>
    <w:rsid w:val="008D221F"/>
    <w:rsid w:val="008D35CC"/>
    <w:rsid w:val="008D3EB7"/>
    <w:rsid w:val="008D452B"/>
    <w:rsid w:val="008D5DE1"/>
    <w:rsid w:val="008E047F"/>
    <w:rsid w:val="008E15D9"/>
    <w:rsid w:val="008E1865"/>
    <w:rsid w:val="008E187F"/>
    <w:rsid w:val="008E3103"/>
    <w:rsid w:val="008E4E8F"/>
    <w:rsid w:val="008E5055"/>
    <w:rsid w:val="008E7C49"/>
    <w:rsid w:val="008F0093"/>
    <w:rsid w:val="008F1FAC"/>
    <w:rsid w:val="008F4104"/>
    <w:rsid w:val="008F6CC3"/>
    <w:rsid w:val="008F6EB5"/>
    <w:rsid w:val="008F7F8E"/>
    <w:rsid w:val="00900219"/>
    <w:rsid w:val="009016C0"/>
    <w:rsid w:val="0090226E"/>
    <w:rsid w:val="00904F08"/>
    <w:rsid w:val="00905715"/>
    <w:rsid w:val="0090584A"/>
    <w:rsid w:val="00911525"/>
    <w:rsid w:val="00911B03"/>
    <w:rsid w:val="009132E2"/>
    <w:rsid w:val="0091368F"/>
    <w:rsid w:val="00913763"/>
    <w:rsid w:val="00913C1D"/>
    <w:rsid w:val="00914481"/>
    <w:rsid w:val="0091453D"/>
    <w:rsid w:val="009150B7"/>
    <w:rsid w:val="009211C6"/>
    <w:rsid w:val="00923519"/>
    <w:rsid w:val="00923545"/>
    <w:rsid w:val="0092619C"/>
    <w:rsid w:val="00926E5A"/>
    <w:rsid w:val="009275E6"/>
    <w:rsid w:val="00927A79"/>
    <w:rsid w:val="00932331"/>
    <w:rsid w:val="0093365D"/>
    <w:rsid w:val="00934D82"/>
    <w:rsid w:val="00935854"/>
    <w:rsid w:val="00942263"/>
    <w:rsid w:val="0094290C"/>
    <w:rsid w:val="009442DA"/>
    <w:rsid w:val="009442EF"/>
    <w:rsid w:val="009456F5"/>
    <w:rsid w:val="0094592F"/>
    <w:rsid w:val="00945F1F"/>
    <w:rsid w:val="0094681A"/>
    <w:rsid w:val="00952EEA"/>
    <w:rsid w:val="0095415C"/>
    <w:rsid w:val="0095431C"/>
    <w:rsid w:val="009562C9"/>
    <w:rsid w:val="009566C8"/>
    <w:rsid w:val="0096393D"/>
    <w:rsid w:val="0096475C"/>
    <w:rsid w:val="00971747"/>
    <w:rsid w:val="00971EAC"/>
    <w:rsid w:val="00972D89"/>
    <w:rsid w:val="00973984"/>
    <w:rsid w:val="00974630"/>
    <w:rsid w:val="00975DD3"/>
    <w:rsid w:val="00977DA6"/>
    <w:rsid w:val="0098310C"/>
    <w:rsid w:val="009835F0"/>
    <w:rsid w:val="00985C6F"/>
    <w:rsid w:val="009908E5"/>
    <w:rsid w:val="009945D9"/>
    <w:rsid w:val="00995C4C"/>
    <w:rsid w:val="009969A4"/>
    <w:rsid w:val="0099790F"/>
    <w:rsid w:val="009A0A69"/>
    <w:rsid w:val="009A0B63"/>
    <w:rsid w:val="009A0B8A"/>
    <w:rsid w:val="009A3C7E"/>
    <w:rsid w:val="009A41B8"/>
    <w:rsid w:val="009A4588"/>
    <w:rsid w:val="009A490F"/>
    <w:rsid w:val="009A50FC"/>
    <w:rsid w:val="009A6CCE"/>
    <w:rsid w:val="009B0876"/>
    <w:rsid w:val="009B125F"/>
    <w:rsid w:val="009B2BC9"/>
    <w:rsid w:val="009C02D4"/>
    <w:rsid w:val="009C04FC"/>
    <w:rsid w:val="009C13E8"/>
    <w:rsid w:val="009C155B"/>
    <w:rsid w:val="009C34F8"/>
    <w:rsid w:val="009C44B5"/>
    <w:rsid w:val="009C7598"/>
    <w:rsid w:val="009D09FB"/>
    <w:rsid w:val="009D228C"/>
    <w:rsid w:val="009D2C92"/>
    <w:rsid w:val="009D34CE"/>
    <w:rsid w:val="009D4692"/>
    <w:rsid w:val="009D46C1"/>
    <w:rsid w:val="009D47FB"/>
    <w:rsid w:val="009D5398"/>
    <w:rsid w:val="009D70AF"/>
    <w:rsid w:val="009D712C"/>
    <w:rsid w:val="009D769C"/>
    <w:rsid w:val="009D7800"/>
    <w:rsid w:val="009E00A4"/>
    <w:rsid w:val="009E03CC"/>
    <w:rsid w:val="009E3C4D"/>
    <w:rsid w:val="009E3D5B"/>
    <w:rsid w:val="009E4067"/>
    <w:rsid w:val="009E58D0"/>
    <w:rsid w:val="009F03CF"/>
    <w:rsid w:val="009F2C1F"/>
    <w:rsid w:val="009F2D6E"/>
    <w:rsid w:val="009F57B0"/>
    <w:rsid w:val="009F5B7D"/>
    <w:rsid w:val="009F6F05"/>
    <w:rsid w:val="00A01A20"/>
    <w:rsid w:val="00A02E8D"/>
    <w:rsid w:val="00A03353"/>
    <w:rsid w:val="00A0335C"/>
    <w:rsid w:val="00A0431B"/>
    <w:rsid w:val="00A045F7"/>
    <w:rsid w:val="00A046C1"/>
    <w:rsid w:val="00A0723F"/>
    <w:rsid w:val="00A0735F"/>
    <w:rsid w:val="00A12426"/>
    <w:rsid w:val="00A13C24"/>
    <w:rsid w:val="00A13C3F"/>
    <w:rsid w:val="00A1427F"/>
    <w:rsid w:val="00A1430C"/>
    <w:rsid w:val="00A16F99"/>
    <w:rsid w:val="00A243CF"/>
    <w:rsid w:val="00A2541A"/>
    <w:rsid w:val="00A25FAC"/>
    <w:rsid w:val="00A26EBA"/>
    <w:rsid w:val="00A27AD2"/>
    <w:rsid w:val="00A31C25"/>
    <w:rsid w:val="00A31F69"/>
    <w:rsid w:val="00A32B31"/>
    <w:rsid w:val="00A33404"/>
    <w:rsid w:val="00A33BFC"/>
    <w:rsid w:val="00A33FAC"/>
    <w:rsid w:val="00A3443E"/>
    <w:rsid w:val="00A355B3"/>
    <w:rsid w:val="00A40423"/>
    <w:rsid w:val="00A4312A"/>
    <w:rsid w:val="00A444C4"/>
    <w:rsid w:val="00A47777"/>
    <w:rsid w:val="00A524A5"/>
    <w:rsid w:val="00A52983"/>
    <w:rsid w:val="00A5407B"/>
    <w:rsid w:val="00A540B6"/>
    <w:rsid w:val="00A550AB"/>
    <w:rsid w:val="00A557C8"/>
    <w:rsid w:val="00A61067"/>
    <w:rsid w:val="00A610D7"/>
    <w:rsid w:val="00A61936"/>
    <w:rsid w:val="00A621E2"/>
    <w:rsid w:val="00A6221E"/>
    <w:rsid w:val="00A62DC9"/>
    <w:rsid w:val="00A64600"/>
    <w:rsid w:val="00A648C3"/>
    <w:rsid w:val="00A64FC7"/>
    <w:rsid w:val="00A6550F"/>
    <w:rsid w:val="00A65822"/>
    <w:rsid w:val="00A661A0"/>
    <w:rsid w:val="00A709C9"/>
    <w:rsid w:val="00A71D47"/>
    <w:rsid w:val="00A720A3"/>
    <w:rsid w:val="00A72E77"/>
    <w:rsid w:val="00A75760"/>
    <w:rsid w:val="00A75F73"/>
    <w:rsid w:val="00A76831"/>
    <w:rsid w:val="00A776FE"/>
    <w:rsid w:val="00A77828"/>
    <w:rsid w:val="00A810E9"/>
    <w:rsid w:val="00A81641"/>
    <w:rsid w:val="00A81E49"/>
    <w:rsid w:val="00A82954"/>
    <w:rsid w:val="00A82DAC"/>
    <w:rsid w:val="00A8384D"/>
    <w:rsid w:val="00A83B2E"/>
    <w:rsid w:val="00A847AE"/>
    <w:rsid w:val="00A84FFC"/>
    <w:rsid w:val="00A86E3E"/>
    <w:rsid w:val="00A93C4B"/>
    <w:rsid w:val="00A945DD"/>
    <w:rsid w:val="00A96242"/>
    <w:rsid w:val="00A96C2B"/>
    <w:rsid w:val="00AA0104"/>
    <w:rsid w:val="00AA0AF9"/>
    <w:rsid w:val="00AA0F79"/>
    <w:rsid w:val="00AA12BD"/>
    <w:rsid w:val="00AA3906"/>
    <w:rsid w:val="00AA4489"/>
    <w:rsid w:val="00AA4AF1"/>
    <w:rsid w:val="00AA65A8"/>
    <w:rsid w:val="00AA6D00"/>
    <w:rsid w:val="00AB23B6"/>
    <w:rsid w:val="00AB263A"/>
    <w:rsid w:val="00AB38D6"/>
    <w:rsid w:val="00AB476E"/>
    <w:rsid w:val="00AB5A52"/>
    <w:rsid w:val="00AB5E30"/>
    <w:rsid w:val="00AB6092"/>
    <w:rsid w:val="00AB6E3E"/>
    <w:rsid w:val="00AB741D"/>
    <w:rsid w:val="00AB7444"/>
    <w:rsid w:val="00AC0A13"/>
    <w:rsid w:val="00AC15AA"/>
    <w:rsid w:val="00AC23EB"/>
    <w:rsid w:val="00AC2746"/>
    <w:rsid w:val="00AC346E"/>
    <w:rsid w:val="00AC540E"/>
    <w:rsid w:val="00AC5EAC"/>
    <w:rsid w:val="00AC600E"/>
    <w:rsid w:val="00AC618F"/>
    <w:rsid w:val="00AC6D3D"/>
    <w:rsid w:val="00AC71E0"/>
    <w:rsid w:val="00AD1ACC"/>
    <w:rsid w:val="00AD2818"/>
    <w:rsid w:val="00AD2A0B"/>
    <w:rsid w:val="00AD369F"/>
    <w:rsid w:val="00AD36CF"/>
    <w:rsid w:val="00AD3C9F"/>
    <w:rsid w:val="00AD44F8"/>
    <w:rsid w:val="00AD522B"/>
    <w:rsid w:val="00AD5284"/>
    <w:rsid w:val="00AD750B"/>
    <w:rsid w:val="00AD7518"/>
    <w:rsid w:val="00AD78B6"/>
    <w:rsid w:val="00AE0C81"/>
    <w:rsid w:val="00AE0E56"/>
    <w:rsid w:val="00AE1F43"/>
    <w:rsid w:val="00AE2264"/>
    <w:rsid w:val="00AE6ECD"/>
    <w:rsid w:val="00AF032F"/>
    <w:rsid w:val="00AF19F1"/>
    <w:rsid w:val="00AF317E"/>
    <w:rsid w:val="00AF3362"/>
    <w:rsid w:val="00AF46AA"/>
    <w:rsid w:val="00AF49A8"/>
    <w:rsid w:val="00AF5AA5"/>
    <w:rsid w:val="00AF6E2A"/>
    <w:rsid w:val="00B00CCB"/>
    <w:rsid w:val="00B03AD7"/>
    <w:rsid w:val="00B0612C"/>
    <w:rsid w:val="00B0633C"/>
    <w:rsid w:val="00B0688E"/>
    <w:rsid w:val="00B11162"/>
    <w:rsid w:val="00B12F97"/>
    <w:rsid w:val="00B14F6D"/>
    <w:rsid w:val="00B1637A"/>
    <w:rsid w:val="00B16CFC"/>
    <w:rsid w:val="00B17393"/>
    <w:rsid w:val="00B173A7"/>
    <w:rsid w:val="00B17E9C"/>
    <w:rsid w:val="00B223E2"/>
    <w:rsid w:val="00B23BFE"/>
    <w:rsid w:val="00B25B32"/>
    <w:rsid w:val="00B2673A"/>
    <w:rsid w:val="00B26FB0"/>
    <w:rsid w:val="00B275A5"/>
    <w:rsid w:val="00B30701"/>
    <w:rsid w:val="00B31A9B"/>
    <w:rsid w:val="00B32C59"/>
    <w:rsid w:val="00B32DAE"/>
    <w:rsid w:val="00B33421"/>
    <w:rsid w:val="00B37682"/>
    <w:rsid w:val="00B42693"/>
    <w:rsid w:val="00B44DF1"/>
    <w:rsid w:val="00B458A9"/>
    <w:rsid w:val="00B460F0"/>
    <w:rsid w:val="00B46BE3"/>
    <w:rsid w:val="00B53537"/>
    <w:rsid w:val="00B545BE"/>
    <w:rsid w:val="00B55928"/>
    <w:rsid w:val="00B565EB"/>
    <w:rsid w:val="00B57BEB"/>
    <w:rsid w:val="00B57C5E"/>
    <w:rsid w:val="00B6524B"/>
    <w:rsid w:val="00B66869"/>
    <w:rsid w:val="00B706FA"/>
    <w:rsid w:val="00B7155A"/>
    <w:rsid w:val="00B71A38"/>
    <w:rsid w:val="00B7295F"/>
    <w:rsid w:val="00B735F7"/>
    <w:rsid w:val="00B73601"/>
    <w:rsid w:val="00B74CD0"/>
    <w:rsid w:val="00B762F4"/>
    <w:rsid w:val="00B8041E"/>
    <w:rsid w:val="00B80E7C"/>
    <w:rsid w:val="00B81F3E"/>
    <w:rsid w:val="00B82425"/>
    <w:rsid w:val="00B82C43"/>
    <w:rsid w:val="00B82D22"/>
    <w:rsid w:val="00B84041"/>
    <w:rsid w:val="00B84A56"/>
    <w:rsid w:val="00B90109"/>
    <w:rsid w:val="00B91015"/>
    <w:rsid w:val="00B9211E"/>
    <w:rsid w:val="00B92D94"/>
    <w:rsid w:val="00B95645"/>
    <w:rsid w:val="00B95F46"/>
    <w:rsid w:val="00B967A4"/>
    <w:rsid w:val="00B970B7"/>
    <w:rsid w:val="00BA05AC"/>
    <w:rsid w:val="00BA0F30"/>
    <w:rsid w:val="00BA212C"/>
    <w:rsid w:val="00BA429E"/>
    <w:rsid w:val="00BA475E"/>
    <w:rsid w:val="00BA546E"/>
    <w:rsid w:val="00BB1C4C"/>
    <w:rsid w:val="00BB2C1A"/>
    <w:rsid w:val="00BB3CC5"/>
    <w:rsid w:val="00BB4634"/>
    <w:rsid w:val="00BB5801"/>
    <w:rsid w:val="00BB5823"/>
    <w:rsid w:val="00BB636B"/>
    <w:rsid w:val="00BB638B"/>
    <w:rsid w:val="00BB705F"/>
    <w:rsid w:val="00BC04C6"/>
    <w:rsid w:val="00BC2E95"/>
    <w:rsid w:val="00BC6442"/>
    <w:rsid w:val="00BC74A5"/>
    <w:rsid w:val="00BC767E"/>
    <w:rsid w:val="00BC7C53"/>
    <w:rsid w:val="00BD0228"/>
    <w:rsid w:val="00BD045E"/>
    <w:rsid w:val="00BD0522"/>
    <w:rsid w:val="00BD1020"/>
    <w:rsid w:val="00BD1222"/>
    <w:rsid w:val="00BD3764"/>
    <w:rsid w:val="00BD3BA6"/>
    <w:rsid w:val="00BD47AE"/>
    <w:rsid w:val="00BD5DCC"/>
    <w:rsid w:val="00BD5FDB"/>
    <w:rsid w:val="00BE0807"/>
    <w:rsid w:val="00BE2F6D"/>
    <w:rsid w:val="00BE6DB9"/>
    <w:rsid w:val="00BE7E45"/>
    <w:rsid w:val="00BF05C0"/>
    <w:rsid w:val="00BF0C9A"/>
    <w:rsid w:val="00BF3BD7"/>
    <w:rsid w:val="00BF5046"/>
    <w:rsid w:val="00BF5410"/>
    <w:rsid w:val="00BF7896"/>
    <w:rsid w:val="00BF7A56"/>
    <w:rsid w:val="00BF7FFC"/>
    <w:rsid w:val="00C01920"/>
    <w:rsid w:val="00C01B3E"/>
    <w:rsid w:val="00C026FC"/>
    <w:rsid w:val="00C03496"/>
    <w:rsid w:val="00C040B0"/>
    <w:rsid w:val="00C044D6"/>
    <w:rsid w:val="00C05F4A"/>
    <w:rsid w:val="00C1318D"/>
    <w:rsid w:val="00C150D2"/>
    <w:rsid w:val="00C15DAC"/>
    <w:rsid w:val="00C160D8"/>
    <w:rsid w:val="00C163A2"/>
    <w:rsid w:val="00C16FF6"/>
    <w:rsid w:val="00C17512"/>
    <w:rsid w:val="00C20A8C"/>
    <w:rsid w:val="00C2170F"/>
    <w:rsid w:val="00C230AD"/>
    <w:rsid w:val="00C23C6F"/>
    <w:rsid w:val="00C249F1"/>
    <w:rsid w:val="00C2737D"/>
    <w:rsid w:val="00C30193"/>
    <w:rsid w:val="00C341CB"/>
    <w:rsid w:val="00C3439A"/>
    <w:rsid w:val="00C34419"/>
    <w:rsid w:val="00C37944"/>
    <w:rsid w:val="00C4092D"/>
    <w:rsid w:val="00C41DFE"/>
    <w:rsid w:val="00C4672E"/>
    <w:rsid w:val="00C479F5"/>
    <w:rsid w:val="00C5375F"/>
    <w:rsid w:val="00C53AE4"/>
    <w:rsid w:val="00C54540"/>
    <w:rsid w:val="00C55BAC"/>
    <w:rsid w:val="00C55CFA"/>
    <w:rsid w:val="00C638C8"/>
    <w:rsid w:val="00C65BDF"/>
    <w:rsid w:val="00C66103"/>
    <w:rsid w:val="00C66199"/>
    <w:rsid w:val="00C717A1"/>
    <w:rsid w:val="00C7182F"/>
    <w:rsid w:val="00C72174"/>
    <w:rsid w:val="00C74036"/>
    <w:rsid w:val="00C74B1C"/>
    <w:rsid w:val="00C74BD7"/>
    <w:rsid w:val="00C74DDC"/>
    <w:rsid w:val="00C75AE8"/>
    <w:rsid w:val="00C77E4E"/>
    <w:rsid w:val="00C846CB"/>
    <w:rsid w:val="00C92B3A"/>
    <w:rsid w:val="00C93C76"/>
    <w:rsid w:val="00C968BF"/>
    <w:rsid w:val="00C97536"/>
    <w:rsid w:val="00C97A30"/>
    <w:rsid w:val="00CA01F2"/>
    <w:rsid w:val="00CA09C4"/>
    <w:rsid w:val="00CA2ECB"/>
    <w:rsid w:val="00CA36A5"/>
    <w:rsid w:val="00CA54F8"/>
    <w:rsid w:val="00CA55B8"/>
    <w:rsid w:val="00CA5D21"/>
    <w:rsid w:val="00CA7CF6"/>
    <w:rsid w:val="00CB1C83"/>
    <w:rsid w:val="00CB3A24"/>
    <w:rsid w:val="00CB3D58"/>
    <w:rsid w:val="00CC0EB0"/>
    <w:rsid w:val="00CC299D"/>
    <w:rsid w:val="00CC3A5E"/>
    <w:rsid w:val="00CC476F"/>
    <w:rsid w:val="00CC504D"/>
    <w:rsid w:val="00CC75ED"/>
    <w:rsid w:val="00CC7FD9"/>
    <w:rsid w:val="00CD158B"/>
    <w:rsid w:val="00CD34B2"/>
    <w:rsid w:val="00CD44D0"/>
    <w:rsid w:val="00CD5102"/>
    <w:rsid w:val="00CD5A77"/>
    <w:rsid w:val="00CD7EAE"/>
    <w:rsid w:val="00CE0CA8"/>
    <w:rsid w:val="00CE27F0"/>
    <w:rsid w:val="00CE2AF8"/>
    <w:rsid w:val="00CE3EBB"/>
    <w:rsid w:val="00CE48DC"/>
    <w:rsid w:val="00CE4A97"/>
    <w:rsid w:val="00CE525F"/>
    <w:rsid w:val="00CE6CC5"/>
    <w:rsid w:val="00CE6D0E"/>
    <w:rsid w:val="00CE77F8"/>
    <w:rsid w:val="00CE78D6"/>
    <w:rsid w:val="00CF0C29"/>
    <w:rsid w:val="00CF0DEA"/>
    <w:rsid w:val="00CF21AC"/>
    <w:rsid w:val="00CF2AE8"/>
    <w:rsid w:val="00CF5DF6"/>
    <w:rsid w:val="00CF7CFC"/>
    <w:rsid w:val="00D00ABB"/>
    <w:rsid w:val="00D03119"/>
    <w:rsid w:val="00D0569D"/>
    <w:rsid w:val="00D06EF8"/>
    <w:rsid w:val="00D12C60"/>
    <w:rsid w:val="00D14242"/>
    <w:rsid w:val="00D15534"/>
    <w:rsid w:val="00D17381"/>
    <w:rsid w:val="00D176C6"/>
    <w:rsid w:val="00D22210"/>
    <w:rsid w:val="00D2515B"/>
    <w:rsid w:val="00D25168"/>
    <w:rsid w:val="00D2571C"/>
    <w:rsid w:val="00D2684E"/>
    <w:rsid w:val="00D26B2C"/>
    <w:rsid w:val="00D26C6D"/>
    <w:rsid w:val="00D27767"/>
    <w:rsid w:val="00D27B82"/>
    <w:rsid w:val="00D30B81"/>
    <w:rsid w:val="00D32E1C"/>
    <w:rsid w:val="00D33473"/>
    <w:rsid w:val="00D343A3"/>
    <w:rsid w:val="00D350EA"/>
    <w:rsid w:val="00D35D10"/>
    <w:rsid w:val="00D36584"/>
    <w:rsid w:val="00D37423"/>
    <w:rsid w:val="00D37EB1"/>
    <w:rsid w:val="00D40AA4"/>
    <w:rsid w:val="00D41F4E"/>
    <w:rsid w:val="00D42CCB"/>
    <w:rsid w:val="00D42FED"/>
    <w:rsid w:val="00D4313D"/>
    <w:rsid w:val="00D4446A"/>
    <w:rsid w:val="00D448EC"/>
    <w:rsid w:val="00D44C2B"/>
    <w:rsid w:val="00D51F04"/>
    <w:rsid w:val="00D54DBA"/>
    <w:rsid w:val="00D56EBD"/>
    <w:rsid w:val="00D600D2"/>
    <w:rsid w:val="00D61449"/>
    <w:rsid w:val="00D61777"/>
    <w:rsid w:val="00D630B8"/>
    <w:rsid w:val="00D63717"/>
    <w:rsid w:val="00D6533E"/>
    <w:rsid w:val="00D70516"/>
    <w:rsid w:val="00D7053C"/>
    <w:rsid w:val="00D70E63"/>
    <w:rsid w:val="00D76213"/>
    <w:rsid w:val="00D76EED"/>
    <w:rsid w:val="00D82964"/>
    <w:rsid w:val="00D84CE0"/>
    <w:rsid w:val="00D86DE7"/>
    <w:rsid w:val="00D87CAD"/>
    <w:rsid w:val="00D87E3C"/>
    <w:rsid w:val="00D93FD2"/>
    <w:rsid w:val="00D95FCE"/>
    <w:rsid w:val="00D96BFD"/>
    <w:rsid w:val="00D96F9B"/>
    <w:rsid w:val="00DA1573"/>
    <w:rsid w:val="00DB1AD6"/>
    <w:rsid w:val="00DB227D"/>
    <w:rsid w:val="00DB41F6"/>
    <w:rsid w:val="00DB5231"/>
    <w:rsid w:val="00DB6744"/>
    <w:rsid w:val="00DC0E17"/>
    <w:rsid w:val="00DC1281"/>
    <w:rsid w:val="00DC1567"/>
    <w:rsid w:val="00DC2286"/>
    <w:rsid w:val="00DC2B49"/>
    <w:rsid w:val="00DC39DE"/>
    <w:rsid w:val="00DC3A23"/>
    <w:rsid w:val="00DC3CE4"/>
    <w:rsid w:val="00DC6664"/>
    <w:rsid w:val="00DC6AED"/>
    <w:rsid w:val="00DC7F48"/>
    <w:rsid w:val="00DD0254"/>
    <w:rsid w:val="00DD1BBD"/>
    <w:rsid w:val="00DD1C78"/>
    <w:rsid w:val="00DD39A5"/>
    <w:rsid w:val="00DD617D"/>
    <w:rsid w:val="00DD6E7F"/>
    <w:rsid w:val="00DD70A9"/>
    <w:rsid w:val="00DD73DC"/>
    <w:rsid w:val="00DE0A84"/>
    <w:rsid w:val="00DE0E60"/>
    <w:rsid w:val="00DE0FF5"/>
    <w:rsid w:val="00DE1547"/>
    <w:rsid w:val="00DE3D5D"/>
    <w:rsid w:val="00DE55A0"/>
    <w:rsid w:val="00DE56D4"/>
    <w:rsid w:val="00DE5778"/>
    <w:rsid w:val="00DE6D17"/>
    <w:rsid w:val="00DE6F48"/>
    <w:rsid w:val="00DE7A5F"/>
    <w:rsid w:val="00DF0B75"/>
    <w:rsid w:val="00DF4BD8"/>
    <w:rsid w:val="00DF5B3C"/>
    <w:rsid w:val="00DF62E1"/>
    <w:rsid w:val="00E0016A"/>
    <w:rsid w:val="00E01172"/>
    <w:rsid w:val="00E01D0C"/>
    <w:rsid w:val="00E0322F"/>
    <w:rsid w:val="00E049F7"/>
    <w:rsid w:val="00E04E87"/>
    <w:rsid w:val="00E04FDF"/>
    <w:rsid w:val="00E0584B"/>
    <w:rsid w:val="00E07899"/>
    <w:rsid w:val="00E07910"/>
    <w:rsid w:val="00E10235"/>
    <w:rsid w:val="00E1024D"/>
    <w:rsid w:val="00E10A34"/>
    <w:rsid w:val="00E10A94"/>
    <w:rsid w:val="00E118E6"/>
    <w:rsid w:val="00E15C3E"/>
    <w:rsid w:val="00E15CC6"/>
    <w:rsid w:val="00E16121"/>
    <w:rsid w:val="00E16C41"/>
    <w:rsid w:val="00E20CCD"/>
    <w:rsid w:val="00E22067"/>
    <w:rsid w:val="00E24C7E"/>
    <w:rsid w:val="00E264B4"/>
    <w:rsid w:val="00E26A1C"/>
    <w:rsid w:val="00E310D0"/>
    <w:rsid w:val="00E315A2"/>
    <w:rsid w:val="00E31790"/>
    <w:rsid w:val="00E35493"/>
    <w:rsid w:val="00E35BB7"/>
    <w:rsid w:val="00E41AD7"/>
    <w:rsid w:val="00E44211"/>
    <w:rsid w:val="00E5067D"/>
    <w:rsid w:val="00E54B26"/>
    <w:rsid w:val="00E551D9"/>
    <w:rsid w:val="00E55BB1"/>
    <w:rsid w:val="00E5604E"/>
    <w:rsid w:val="00E60CFB"/>
    <w:rsid w:val="00E612F7"/>
    <w:rsid w:val="00E61701"/>
    <w:rsid w:val="00E62FF1"/>
    <w:rsid w:val="00E7241D"/>
    <w:rsid w:val="00E72991"/>
    <w:rsid w:val="00E72B7E"/>
    <w:rsid w:val="00E73D68"/>
    <w:rsid w:val="00E74CDC"/>
    <w:rsid w:val="00E754B3"/>
    <w:rsid w:val="00E80315"/>
    <w:rsid w:val="00E80E28"/>
    <w:rsid w:val="00E815D6"/>
    <w:rsid w:val="00E849E2"/>
    <w:rsid w:val="00E93876"/>
    <w:rsid w:val="00E94429"/>
    <w:rsid w:val="00E96E30"/>
    <w:rsid w:val="00EA0845"/>
    <w:rsid w:val="00EA0BEA"/>
    <w:rsid w:val="00EA148C"/>
    <w:rsid w:val="00EA2D47"/>
    <w:rsid w:val="00EA3272"/>
    <w:rsid w:val="00EA3FC6"/>
    <w:rsid w:val="00EA4826"/>
    <w:rsid w:val="00EA4AB9"/>
    <w:rsid w:val="00EA4C8C"/>
    <w:rsid w:val="00EA4CFC"/>
    <w:rsid w:val="00EA5214"/>
    <w:rsid w:val="00EA701B"/>
    <w:rsid w:val="00EA75CA"/>
    <w:rsid w:val="00EB0F4D"/>
    <w:rsid w:val="00EB3CC4"/>
    <w:rsid w:val="00EC1C8B"/>
    <w:rsid w:val="00EC2B2C"/>
    <w:rsid w:val="00EC5051"/>
    <w:rsid w:val="00EC6C3A"/>
    <w:rsid w:val="00ED025F"/>
    <w:rsid w:val="00ED0520"/>
    <w:rsid w:val="00ED732D"/>
    <w:rsid w:val="00EE0723"/>
    <w:rsid w:val="00EE1891"/>
    <w:rsid w:val="00EE22B4"/>
    <w:rsid w:val="00EE3130"/>
    <w:rsid w:val="00EE3E45"/>
    <w:rsid w:val="00EE44CD"/>
    <w:rsid w:val="00EE465E"/>
    <w:rsid w:val="00EE6747"/>
    <w:rsid w:val="00EF1ABB"/>
    <w:rsid w:val="00EF1EFC"/>
    <w:rsid w:val="00EF5931"/>
    <w:rsid w:val="00EF6A4E"/>
    <w:rsid w:val="00EF6E05"/>
    <w:rsid w:val="00EF6E23"/>
    <w:rsid w:val="00EF7B44"/>
    <w:rsid w:val="00EF7CFE"/>
    <w:rsid w:val="00F03AA9"/>
    <w:rsid w:val="00F04573"/>
    <w:rsid w:val="00F15E23"/>
    <w:rsid w:val="00F16583"/>
    <w:rsid w:val="00F16DC1"/>
    <w:rsid w:val="00F22130"/>
    <w:rsid w:val="00F233EE"/>
    <w:rsid w:val="00F244C6"/>
    <w:rsid w:val="00F244F3"/>
    <w:rsid w:val="00F25B94"/>
    <w:rsid w:val="00F25CBD"/>
    <w:rsid w:val="00F25D89"/>
    <w:rsid w:val="00F26BCF"/>
    <w:rsid w:val="00F275D5"/>
    <w:rsid w:val="00F27EEF"/>
    <w:rsid w:val="00F28BF1"/>
    <w:rsid w:val="00F3069A"/>
    <w:rsid w:val="00F30E15"/>
    <w:rsid w:val="00F324D0"/>
    <w:rsid w:val="00F32902"/>
    <w:rsid w:val="00F34E34"/>
    <w:rsid w:val="00F35118"/>
    <w:rsid w:val="00F3577D"/>
    <w:rsid w:val="00F421C3"/>
    <w:rsid w:val="00F42373"/>
    <w:rsid w:val="00F42ECD"/>
    <w:rsid w:val="00F4317F"/>
    <w:rsid w:val="00F437FD"/>
    <w:rsid w:val="00F439F5"/>
    <w:rsid w:val="00F4692E"/>
    <w:rsid w:val="00F503D2"/>
    <w:rsid w:val="00F5094E"/>
    <w:rsid w:val="00F517DF"/>
    <w:rsid w:val="00F51B4A"/>
    <w:rsid w:val="00F55994"/>
    <w:rsid w:val="00F567F6"/>
    <w:rsid w:val="00F571CE"/>
    <w:rsid w:val="00F611AB"/>
    <w:rsid w:val="00F612BE"/>
    <w:rsid w:val="00F63D25"/>
    <w:rsid w:val="00F65F75"/>
    <w:rsid w:val="00F6692C"/>
    <w:rsid w:val="00F67573"/>
    <w:rsid w:val="00F679B5"/>
    <w:rsid w:val="00F70121"/>
    <w:rsid w:val="00F72241"/>
    <w:rsid w:val="00F736CA"/>
    <w:rsid w:val="00F755CF"/>
    <w:rsid w:val="00F75C65"/>
    <w:rsid w:val="00F84FEB"/>
    <w:rsid w:val="00F857FC"/>
    <w:rsid w:val="00F90F1F"/>
    <w:rsid w:val="00F923C3"/>
    <w:rsid w:val="00F93404"/>
    <w:rsid w:val="00F93B38"/>
    <w:rsid w:val="00F965F1"/>
    <w:rsid w:val="00F9675C"/>
    <w:rsid w:val="00FA1B14"/>
    <w:rsid w:val="00FA700B"/>
    <w:rsid w:val="00FB06A6"/>
    <w:rsid w:val="00FB0EEF"/>
    <w:rsid w:val="00FB7522"/>
    <w:rsid w:val="00FB7706"/>
    <w:rsid w:val="00FB7C95"/>
    <w:rsid w:val="00FC0225"/>
    <w:rsid w:val="00FC0334"/>
    <w:rsid w:val="00FC06A6"/>
    <w:rsid w:val="00FC16D5"/>
    <w:rsid w:val="00FC47BA"/>
    <w:rsid w:val="00FC56FC"/>
    <w:rsid w:val="00FC5CF1"/>
    <w:rsid w:val="00FC7553"/>
    <w:rsid w:val="00FD004C"/>
    <w:rsid w:val="00FD0D25"/>
    <w:rsid w:val="00FD4756"/>
    <w:rsid w:val="00FD7A82"/>
    <w:rsid w:val="00FE1561"/>
    <w:rsid w:val="00FE1D97"/>
    <w:rsid w:val="00FE209D"/>
    <w:rsid w:val="00FE224B"/>
    <w:rsid w:val="00FE22CB"/>
    <w:rsid w:val="00FE28ED"/>
    <w:rsid w:val="00FE4289"/>
    <w:rsid w:val="00FE4A4D"/>
    <w:rsid w:val="00FE4FD7"/>
    <w:rsid w:val="00FE5B5A"/>
    <w:rsid w:val="00FF14F1"/>
    <w:rsid w:val="00FF152E"/>
    <w:rsid w:val="00FF2714"/>
    <w:rsid w:val="00FF420A"/>
    <w:rsid w:val="00FF4DFF"/>
    <w:rsid w:val="00FF6069"/>
    <w:rsid w:val="00FF6423"/>
    <w:rsid w:val="00FF64E9"/>
    <w:rsid w:val="00FF69D9"/>
    <w:rsid w:val="00FF777E"/>
    <w:rsid w:val="00FF7BCA"/>
    <w:rsid w:val="012B402F"/>
    <w:rsid w:val="018E37D2"/>
    <w:rsid w:val="02EC6122"/>
    <w:rsid w:val="036AA217"/>
    <w:rsid w:val="03DD89F4"/>
    <w:rsid w:val="0498283F"/>
    <w:rsid w:val="068C551C"/>
    <w:rsid w:val="071D9A12"/>
    <w:rsid w:val="0740B19F"/>
    <w:rsid w:val="077DB052"/>
    <w:rsid w:val="0801C0A1"/>
    <w:rsid w:val="091C61AD"/>
    <w:rsid w:val="096F4437"/>
    <w:rsid w:val="097F5288"/>
    <w:rsid w:val="098A3EAD"/>
    <w:rsid w:val="09FBADF8"/>
    <w:rsid w:val="0A852405"/>
    <w:rsid w:val="0AA6FE18"/>
    <w:rsid w:val="0C29B527"/>
    <w:rsid w:val="0CA8AA03"/>
    <w:rsid w:val="0CD9E282"/>
    <w:rsid w:val="0D69E9FF"/>
    <w:rsid w:val="0D6C38D1"/>
    <w:rsid w:val="0D707041"/>
    <w:rsid w:val="0DA944AA"/>
    <w:rsid w:val="0E1DE9A1"/>
    <w:rsid w:val="0E7ED240"/>
    <w:rsid w:val="0EB9F09A"/>
    <w:rsid w:val="0F3BC488"/>
    <w:rsid w:val="0F3FCCF5"/>
    <w:rsid w:val="0F855ED7"/>
    <w:rsid w:val="0FB00B56"/>
    <w:rsid w:val="0FB34A59"/>
    <w:rsid w:val="0FB76756"/>
    <w:rsid w:val="0FC8E592"/>
    <w:rsid w:val="101E7ED7"/>
    <w:rsid w:val="102117D8"/>
    <w:rsid w:val="102B114C"/>
    <w:rsid w:val="105F85C8"/>
    <w:rsid w:val="1099FFE9"/>
    <w:rsid w:val="10D965E3"/>
    <w:rsid w:val="111E95B8"/>
    <w:rsid w:val="11281B42"/>
    <w:rsid w:val="117E2D0B"/>
    <w:rsid w:val="11ADF3C5"/>
    <w:rsid w:val="12239658"/>
    <w:rsid w:val="12721D44"/>
    <w:rsid w:val="1275F8AB"/>
    <w:rsid w:val="1356B5BA"/>
    <w:rsid w:val="139CE7D5"/>
    <w:rsid w:val="13DD4AA7"/>
    <w:rsid w:val="1409C6D2"/>
    <w:rsid w:val="140E866A"/>
    <w:rsid w:val="14E8379A"/>
    <w:rsid w:val="1586E50C"/>
    <w:rsid w:val="15A2F7F6"/>
    <w:rsid w:val="15B88DA0"/>
    <w:rsid w:val="15E0FAA5"/>
    <w:rsid w:val="16366C61"/>
    <w:rsid w:val="16448B6A"/>
    <w:rsid w:val="17040983"/>
    <w:rsid w:val="1805E8AA"/>
    <w:rsid w:val="1824BD61"/>
    <w:rsid w:val="184A2C3D"/>
    <w:rsid w:val="187BD3BD"/>
    <w:rsid w:val="189187EF"/>
    <w:rsid w:val="18AFFCFE"/>
    <w:rsid w:val="18ECA3DE"/>
    <w:rsid w:val="19159663"/>
    <w:rsid w:val="193E4344"/>
    <w:rsid w:val="1943CFBF"/>
    <w:rsid w:val="1A37D13C"/>
    <w:rsid w:val="1A3C9583"/>
    <w:rsid w:val="1A606723"/>
    <w:rsid w:val="1A6DB9AF"/>
    <w:rsid w:val="1B2B1803"/>
    <w:rsid w:val="1BA99475"/>
    <w:rsid w:val="1BEEA42B"/>
    <w:rsid w:val="1BFCBCEB"/>
    <w:rsid w:val="1C95DE4C"/>
    <w:rsid w:val="1D4E3699"/>
    <w:rsid w:val="1DD360ED"/>
    <w:rsid w:val="1E097DF3"/>
    <w:rsid w:val="1E13C7D0"/>
    <w:rsid w:val="1E271222"/>
    <w:rsid w:val="1E52DF44"/>
    <w:rsid w:val="1E562F63"/>
    <w:rsid w:val="1E606927"/>
    <w:rsid w:val="1EA8C279"/>
    <w:rsid w:val="1EEE4226"/>
    <w:rsid w:val="1F0F7514"/>
    <w:rsid w:val="1F22040E"/>
    <w:rsid w:val="1F48D49D"/>
    <w:rsid w:val="1FBEEBD6"/>
    <w:rsid w:val="1FFC7278"/>
    <w:rsid w:val="20CC142D"/>
    <w:rsid w:val="20E5D142"/>
    <w:rsid w:val="226C13C7"/>
    <w:rsid w:val="22E61F67"/>
    <w:rsid w:val="22EB28D0"/>
    <w:rsid w:val="2336A415"/>
    <w:rsid w:val="236F439F"/>
    <w:rsid w:val="23E5B9B2"/>
    <w:rsid w:val="243C7DCC"/>
    <w:rsid w:val="2451B3C7"/>
    <w:rsid w:val="24C32B82"/>
    <w:rsid w:val="24C498B3"/>
    <w:rsid w:val="24E87A79"/>
    <w:rsid w:val="24EC9E82"/>
    <w:rsid w:val="24F8922D"/>
    <w:rsid w:val="253CEDA3"/>
    <w:rsid w:val="25506AA7"/>
    <w:rsid w:val="2579F41F"/>
    <w:rsid w:val="25B24DC1"/>
    <w:rsid w:val="2663BA3A"/>
    <w:rsid w:val="26856AA8"/>
    <w:rsid w:val="26D51DA1"/>
    <w:rsid w:val="26E8E1DE"/>
    <w:rsid w:val="26F4D441"/>
    <w:rsid w:val="279B3D07"/>
    <w:rsid w:val="280A35FF"/>
    <w:rsid w:val="28A64960"/>
    <w:rsid w:val="293ED381"/>
    <w:rsid w:val="2990D9AA"/>
    <w:rsid w:val="29B2253D"/>
    <w:rsid w:val="29EC5009"/>
    <w:rsid w:val="29F23A73"/>
    <w:rsid w:val="29F60144"/>
    <w:rsid w:val="2A0CE684"/>
    <w:rsid w:val="2B765340"/>
    <w:rsid w:val="2B9ACDD0"/>
    <w:rsid w:val="2B9BDA8A"/>
    <w:rsid w:val="2BADBB8D"/>
    <w:rsid w:val="2BB4E69C"/>
    <w:rsid w:val="2C1C9AB4"/>
    <w:rsid w:val="2C6325CB"/>
    <w:rsid w:val="2CC618B7"/>
    <w:rsid w:val="2CEBA2BC"/>
    <w:rsid w:val="2D13B17F"/>
    <w:rsid w:val="2D936A6B"/>
    <w:rsid w:val="2DC89648"/>
    <w:rsid w:val="2E46C537"/>
    <w:rsid w:val="2E7D39F6"/>
    <w:rsid w:val="2E8B8768"/>
    <w:rsid w:val="2EB10AB4"/>
    <w:rsid w:val="2EB5501B"/>
    <w:rsid w:val="2EDDE36C"/>
    <w:rsid w:val="2EF3E088"/>
    <w:rsid w:val="30D1D4FE"/>
    <w:rsid w:val="30F3378D"/>
    <w:rsid w:val="31304E92"/>
    <w:rsid w:val="319FFE1E"/>
    <w:rsid w:val="31A383C2"/>
    <w:rsid w:val="326E1014"/>
    <w:rsid w:val="3290502E"/>
    <w:rsid w:val="32A649B1"/>
    <w:rsid w:val="32B2D7C0"/>
    <w:rsid w:val="33BBDCFA"/>
    <w:rsid w:val="34006B7D"/>
    <w:rsid w:val="3454F52A"/>
    <w:rsid w:val="34596A07"/>
    <w:rsid w:val="346C006A"/>
    <w:rsid w:val="3492D58F"/>
    <w:rsid w:val="34B5BA27"/>
    <w:rsid w:val="34CDC909"/>
    <w:rsid w:val="34DF16CE"/>
    <w:rsid w:val="35131EC8"/>
    <w:rsid w:val="355193EC"/>
    <w:rsid w:val="361ACB02"/>
    <w:rsid w:val="36211B7D"/>
    <w:rsid w:val="368D6678"/>
    <w:rsid w:val="379C1D34"/>
    <w:rsid w:val="380A5F1F"/>
    <w:rsid w:val="380BD292"/>
    <w:rsid w:val="386FDD99"/>
    <w:rsid w:val="3874789D"/>
    <w:rsid w:val="38EC26C0"/>
    <w:rsid w:val="394F9CEC"/>
    <w:rsid w:val="398B6167"/>
    <w:rsid w:val="3AB9AEAA"/>
    <w:rsid w:val="3ADDB6F9"/>
    <w:rsid w:val="3B7DD3E0"/>
    <w:rsid w:val="3BC017AC"/>
    <w:rsid w:val="3C320B98"/>
    <w:rsid w:val="3C33E688"/>
    <w:rsid w:val="3C6382EC"/>
    <w:rsid w:val="3C7A6C83"/>
    <w:rsid w:val="3CB5C8C0"/>
    <w:rsid w:val="3D367BC7"/>
    <w:rsid w:val="3DBF414A"/>
    <w:rsid w:val="3E156176"/>
    <w:rsid w:val="3E3A5EBB"/>
    <w:rsid w:val="3E9A8C1D"/>
    <w:rsid w:val="3EB08777"/>
    <w:rsid w:val="3EDED590"/>
    <w:rsid w:val="3F01BE2B"/>
    <w:rsid w:val="3F371CF3"/>
    <w:rsid w:val="3F4BEDEC"/>
    <w:rsid w:val="3F62CD4B"/>
    <w:rsid w:val="3F6F1DE1"/>
    <w:rsid w:val="3F889071"/>
    <w:rsid w:val="3F8D823E"/>
    <w:rsid w:val="40972792"/>
    <w:rsid w:val="40A54991"/>
    <w:rsid w:val="410ED67D"/>
    <w:rsid w:val="413AA4B0"/>
    <w:rsid w:val="42A83B7D"/>
    <w:rsid w:val="42ECA21A"/>
    <w:rsid w:val="43D291A8"/>
    <w:rsid w:val="4407B122"/>
    <w:rsid w:val="441CC432"/>
    <w:rsid w:val="44A0DA66"/>
    <w:rsid w:val="450B7465"/>
    <w:rsid w:val="45646726"/>
    <w:rsid w:val="45A799D5"/>
    <w:rsid w:val="4624A25D"/>
    <w:rsid w:val="4634DA41"/>
    <w:rsid w:val="46762094"/>
    <w:rsid w:val="46DF00FC"/>
    <w:rsid w:val="471B8DCA"/>
    <w:rsid w:val="477A4433"/>
    <w:rsid w:val="477B9651"/>
    <w:rsid w:val="47AABF3D"/>
    <w:rsid w:val="47D68AF2"/>
    <w:rsid w:val="482A669D"/>
    <w:rsid w:val="483CDBE5"/>
    <w:rsid w:val="48649FDE"/>
    <w:rsid w:val="48EA4F8F"/>
    <w:rsid w:val="4916D88B"/>
    <w:rsid w:val="49306DF1"/>
    <w:rsid w:val="49B28EF0"/>
    <w:rsid w:val="4A148365"/>
    <w:rsid w:val="4A766BC6"/>
    <w:rsid w:val="4AC98897"/>
    <w:rsid w:val="4AF1B899"/>
    <w:rsid w:val="4B7897D4"/>
    <w:rsid w:val="4BC1DB42"/>
    <w:rsid w:val="4C1C2CB8"/>
    <w:rsid w:val="4C1EBBF2"/>
    <w:rsid w:val="4C94B4B1"/>
    <w:rsid w:val="4D38CCB6"/>
    <w:rsid w:val="4DEDA86C"/>
    <w:rsid w:val="4E8A2CBF"/>
    <w:rsid w:val="4EAD0680"/>
    <w:rsid w:val="4ED7CD40"/>
    <w:rsid w:val="4EE99527"/>
    <w:rsid w:val="4F4BBF63"/>
    <w:rsid w:val="4F78219B"/>
    <w:rsid w:val="4F86AC87"/>
    <w:rsid w:val="4FBDBB47"/>
    <w:rsid w:val="4FE8E5D4"/>
    <w:rsid w:val="5023BF9A"/>
    <w:rsid w:val="508537A7"/>
    <w:rsid w:val="50DB84C7"/>
    <w:rsid w:val="5126D7C9"/>
    <w:rsid w:val="5158313D"/>
    <w:rsid w:val="520CE05B"/>
    <w:rsid w:val="521F7BF0"/>
    <w:rsid w:val="5281CFB1"/>
    <w:rsid w:val="5287D5FC"/>
    <w:rsid w:val="52CF113A"/>
    <w:rsid w:val="53AE8420"/>
    <w:rsid w:val="53E6DD9D"/>
    <w:rsid w:val="53FF9D11"/>
    <w:rsid w:val="547399F5"/>
    <w:rsid w:val="5524F6EB"/>
    <w:rsid w:val="55358737"/>
    <w:rsid w:val="5552972A"/>
    <w:rsid w:val="56267DEE"/>
    <w:rsid w:val="565E3C25"/>
    <w:rsid w:val="56D630FF"/>
    <w:rsid w:val="57298DF3"/>
    <w:rsid w:val="57468102"/>
    <w:rsid w:val="579E7D02"/>
    <w:rsid w:val="57F2BD47"/>
    <w:rsid w:val="584C875E"/>
    <w:rsid w:val="58C62C40"/>
    <w:rsid w:val="59769FBD"/>
    <w:rsid w:val="5B14965F"/>
    <w:rsid w:val="5BD7B64D"/>
    <w:rsid w:val="5C3407CD"/>
    <w:rsid w:val="5D0F92F2"/>
    <w:rsid w:val="5D521D2D"/>
    <w:rsid w:val="5DED71B6"/>
    <w:rsid w:val="5E4D2477"/>
    <w:rsid w:val="5F2AE242"/>
    <w:rsid w:val="5F794976"/>
    <w:rsid w:val="5FD0E871"/>
    <w:rsid w:val="606BE0AB"/>
    <w:rsid w:val="616E2221"/>
    <w:rsid w:val="61912DB0"/>
    <w:rsid w:val="61F57A4F"/>
    <w:rsid w:val="62221ABE"/>
    <w:rsid w:val="622D229E"/>
    <w:rsid w:val="6251ED8A"/>
    <w:rsid w:val="6283D929"/>
    <w:rsid w:val="64D25C62"/>
    <w:rsid w:val="656230C6"/>
    <w:rsid w:val="658ABEBB"/>
    <w:rsid w:val="666E0F42"/>
    <w:rsid w:val="6671E9C3"/>
    <w:rsid w:val="6698EAD0"/>
    <w:rsid w:val="66C6B042"/>
    <w:rsid w:val="66CE33F4"/>
    <w:rsid w:val="66E93342"/>
    <w:rsid w:val="6745F49D"/>
    <w:rsid w:val="676EB608"/>
    <w:rsid w:val="6818012E"/>
    <w:rsid w:val="68567802"/>
    <w:rsid w:val="68F2CEFC"/>
    <w:rsid w:val="691A1617"/>
    <w:rsid w:val="696B2A4A"/>
    <w:rsid w:val="69E470DC"/>
    <w:rsid w:val="69E99ED8"/>
    <w:rsid w:val="69F0D802"/>
    <w:rsid w:val="6A1B2635"/>
    <w:rsid w:val="6B1EA5A3"/>
    <w:rsid w:val="6B9C4756"/>
    <w:rsid w:val="6BC38B12"/>
    <w:rsid w:val="6C188805"/>
    <w:rsid w:val="6C66CD4E"/>
    <w:rsid w:val="6C76EA20"/>
    <w:rsid w:val="6C8049CA"/>
    <w:rsid w:val="6C80C615"/>
    <w:rsid w:val="6C936F7A"/>
    <w:rsid w:val="6D25DDDD"/>
    <w:rsid w:val="6D9C164E"/>
    <w:rsid w:val="6E7F9C06"/>
    <w:rsid w:val="6EAACFE0"/>
    <w:rsid w:val="6EDCFCE0"/>
    <w:rsid w:val="6FEB207D"/>
    <w:rsid w:val="7095A1A0"/>
    <w:rsid w:val="7139F3C8"/>
    <w:rsid w:val="713C4D87"/>
    <w:rsid w:val="721F531B"/>
    <w:rsid w:val="726DC65B"/>
    <w:rsid w:val="7272E468"/>
    <w:rsid w:val="730397D8"/>
    <w:rsid w:val="73163FB9"/>
    <w:rsid w:val="7385C735"/>
    <w:rsid w:val="73CD8BE8"/>
    <w:rsid w:val="7439F1F8"/>
    <w:rsid w:val="74417D98"/>
    <w:rsid w:val="74781374"/>
    <w:rsid w:val="747CC5C3"/>
    <w:rsid w:val="758D38CD"/>
    <w:rsid w:val="75A27E81"/>
    <w:rsid w:val="75D9599B"/>
    <w:rsid w:val="75DDA8B9"/>
    <w:rsid w:val="768172DB"/>
    <w:rsid w:val="7735D4A2"/>
    <w:rsid w:val="77C5DB94"/>
    <w:rsid w:val="7814C7CC"/>
    <w:rsid w:val="783FAC46"/>
    <w:rsid w:val="78D4B1C6"/>
    <w:rsid w:val="7958D33F"/>
    <w:rsid w:val="798644E2"/>
    <w:rsid w:val="799AC34D"/>
    <w:rsid w:val="799F77D1"/>
    <w:rsid w:val="79F3E1DD"/>
    <w:rsid w:val="7A04C766"/>
    <w:rsid w:val="7AA5A81B"/>
    <w:rsid w:val="7ADA6ACD"/>
    <w:rsid w:val="7BA6D0BF"/>
    <w:rsid w:val="7BEFC4AC"/>
    <w:rsid w:val="7C5FBBF1"/>
    <w:rsid w:val="7C7FE1FF"/>
    <w:rsid w:val="7CFA61A9"/>
    <w:rsid w:val="7D17569A"/>
    <w:rsid w:val="7D6E1C07"/>
    <w:rsid w:val="7D80B430"/>
    <w:rsid w:val="7D84D4C3"/>
    <w:rsid w:val="7D9216BA"/>
    <w:rsid w:val="7FDB8E60"/>
    <w:rsid w:val="7FF4625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PersonName"/>
  <w:shapeDefaults>
    <o:shapedefaults v:ext="edit" spidmax="2050"/>
    <o:shapelayout v:ext="edit">
      <o:idmap v:ext="edit" data="2"/>
    </o:shapelayout>
  </w:shapeDefaults>
  <w:decimalSymbol w:val="."/>
  <w:listSeparator w:val=","/>
  <w14:docId w14:val="1576E314"/>
  <w15:chartTrackingRefBased/>
  <w15:docId w15:val="{8C70A1F1-1790-4471-AD2A-C270E8E09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2ECB"/>
    <w:pPr>
      <w:widowControl w:val="0"/>
      <w:autoSpaceDE w:val="0"/>
      <w:autoSpaceDN w:val="0"/>
      <w:adjustRightInd w:val="0"/>
    </w:pPr>
    <w:rPr>
      <w:rFonts w:ascii="Garamond MT" w:hAnsi="Garamond MT" w:cs="Garamond MT"/>
      <w:sz w:val="24"/>
      <w:szCs w:val="24"/>
    </w:rPr>
  </w:style>
  <w:style w:type="paragraph" w:styleId="Heading1">
    <w:name w:val="heading 1"/>
    <w:aliases w:val="h1"/>
    <w:basedOn w:val="Normal"/>
    <w:next w:val="Heading2"/>
    <w:qFormat/>
    <w:rsid w:val="00CA2ECB"/>
    <w:pPr>
      <w:keepNext/>
      <w:pageBreakBefore/>
      <w:spacing w:before="240" w:after="240"/>
      <w:jc w:val="center"/>
      <w:outlineLvl w:val="0"/>
    </w:pPr>
    <w:rPr>
      <w:b/>
      <w:bCs/>
      <w:kern w:val="28"/>
      <w:sz w:val="28"/>
      <w:szCs w:val="28"/>
    </w:rPr>
  </w:style>
  <w:style w:type="paragraph" w:styleId="Heading2">
    <w:name w:val="heading 2"/>
    <w:aliases w:val="h2"/>
    <w:basedOn w:val="Normal"/>
    <w:next w:val="Heading3"/>
    <w:qFormat/>
    <w:rsid w:val="00CA2ECB"/>
    <w:pPr>
      <w:keepNext/>
      <w:numPr>
        <w:numId w:val="5"/>
      </w:numPr>
      <w:spacing w:before="240" w:after="240"/>
      <w:ind w:left="851"/>
      <w:outlineLvl w:val="1"/>
    </w:pPr>
    <w:rPr>
      <w:rFonts w:ascii="Arial" w:hAnsi="Arial" w:cs="Arial"/>
      <w:b/>
      <w:bCs/>
    </w:rPr>
  </w:style>
  <w:style w:type="paragraph" w:styleId="Heading3">
    <w:name w:val="heading 3"/>
    <w:aliases w:val="h3"/>
    <w:basedOn w:val="Normal"/>
    <w:qFormat/>
    <w:rsid w:val="00CA2ECB"/>
    <w:pPr>
      <w:numPr>
        <w:ilvl w:val="1"/>
        <w:numId w:val="56"/>
      </w:numPr>
      <w:spacing w:after="240"/>
      <w:outlineLvl w:val="2"/>
    </w:pPr>
    <w:rPr>
      <w:rFonts w:ascii="Arial" w:hAnsi="Arial" w:cs="Arial"/>
      <w:b/>
      <w:bCs/>
    </w:rPr>
  </w:style>
  <w:style w:type="paragraph" w:styleId="Heading4">
    <w:name w:val="heading 4"/>
    <w:aliases w:val="h4"/>
    <w:basedOn w:val="Normal"/>
    <w:qFormat/>
    <w:rsid w:val="00CA2ECB"/>
    <w:pPr>
      <w:spacing w:after="240"/>
      <w:outlineLvl w:val="3"/>
    </w:pPr>
  </w:style>
  <w:style w:type="paragraph" w:styleId="Heading5">
    <w:name w:val="heading 5"/>
    <w:aliases w:val="h5"/>
    <w:basedOn w:val="Normal"/>
    <w:qFormat/>
    <w:rsid w:val="00CA2ECB"/>
    <w:pPr>
      <w:numPr>
        <w:ilvl w:val="4"/>
        <w:numId w:val="56"/>
      </w:numPr>
      <w:spacing w:after="240"/>
      <w:outlineLvl w:val="4"/>
    </w:pPr>
  </w:style>
  <w:style w:type="paragraph" w:styleId="Heading6">
    <w:name w:val="heading 6"/>
    <w:aliases w:val="h6"/>
    <w:basedOn w:val="Normal"/>
    <w:next w:val="Normal"/>
    <w:qFormat/>
    <w:rsid w:val="00CA2ECB"/>
    <w:pPr>
      <w:numPr>
        <w:ilvl w:val="5"/>
        <w:numId w:val="56"/>
      </w:numPr>
      <w:spacing w:after="240"/>
      <w:outlineLvl w:val="5"/>
    </w:pPr>
  </w:style>
  <w:style w:type="paragraph" w:styleId="Heading7">
    <w:name w:val="heading 7"/>
    <w:aliases w:val="h7"/>
    <w:basedOn w:val="Normal"/>
    <w:next w:val="Normal"/>
    <w:qFormat/>
    <w:rsid w:val="00CA2ECB"/>
    <w:pPr>
      <w:numPr>
        <w:ilvl w:val="6"/>
        <w:numId w:val="56"/>
      </w:numPr>
      <w:spacing w:after="240"/>
      <w:outlineLvl w:val="6"/>
    </w:pPr>
  </w:style>
  <w:style w:type="paragraph" w:styleId="Heading8">
    <w:name w:val="heading 8"/>
    <w:aliases w:val="h8"/>
    <w:basedOn w:val="Normal"/>
    <w:next w:val="Normal"/>
    <w:qFormat/>
    <w:rsid w:val="00CA2ECB"/>
    <w:pPr>
      <w:numPr>
        <w:ilvl w:val="7"/>
        <w:numId w:val="56"/>
      </w:numPr>
      <w:spacing w:before="240" w:after="60"/>
      <w:outlineLvl w:val="7"/>
    </w:pPr>
  </w:style>
  <w:style w:type="paragraph" w:styleId="Heading9">
    <w:name w:val="heading 9"/>
    <w:aliases w:val="h9"/>
    <w:basedOn w:val="Normal"/>
    <w:next w:val="Normal"/>
    <w:qFormat/>
    <w:rsid w:val="00CA2ECB"/>
    <w:pPr>
      <w:numPr>
        <w:ilvl w:val="8"/>
        <w:numId w:val="56"/>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emiHidden/>
    <w:rsid w:val="00CA2ECB"/>
    <w:pPr>
      <w:ind w:left="851"/>
    </w:pPr>
    <w:rPr>
      <w14:shadow w14:blurRad="50800" w14:dist="38100" w14:dir="2700000" w14:sx="100000" w14:sy="100000" w14:kx="0" w14:ky="0" w14:algn="tl">
        <w14:srgbClr w14:val="000000">
          <w14:alpha w14:val="60000"/>
        </w14:srgbClr>
      </w14:shadow>
    </w:rPr>
  </w:style>
  <w:style w:type="paragraph" w:customStyle="1" w:styleId="subclauseindent">
    <w:name w:val="subclauseindent"/>
    <w:basedOn w:val="Normal"/>
    <w:rsid w:val="00CA2ECB"/>
    <w:pPr>
      <w:spacing w:after="240"/>
      <w:ind w:left="1701"/>
    </w:pPr>
  </w:style>
  <w:style w:type="paragraph" w:customStyle="1" w:styleId="subsubclauseindent">
    <w:name w:val="subsubclauseindent"/>
    <w:basedOn w:val="Normal"/>
    <w:rsid w:val="00CA2ECB"/>
    <w:pPr>
      <w:spacing w:after="240"/>
      <w:ind w:left="2552"/>
    </w:pPr>
  </w:style>
  <w:style w:type="paragraph" w:customStyle="1" w:styleId="clauseindent">
    <w:name w:val="clauseindent"/>
    <w:basedOn w:val="Normal"/>
    <w:rsid w:val="00CA2ECB"/>
    <w:pPr>
      <w:spacing w:after="240"/>
      <w:ind w:left="851"/>
    </w:pPr>
  </w:style>
  <w:style w:type="paragraph" w:styleId="BodyText">
    <w:name w:val="Body Text"/>
    <w:basedOn w:val="Normal"/>
    <w:semiHidden/>
    <w:rsid w:val="00CA2ECB"/>
    <w:pPr>
      <w:spacing w:after="240"/>
    </w:pPr>
  </w:style>
  <w:style w:type="paragraph" w:customStyle="1" w:styleId="Definition">
    <w:name w:val="Definition"/>
    <w:basedOn w:val="Normal"/>
    <w:rsid w:val="00CA2ECB"/>
    <w:pPr>
      <w:spacing w:after="240"/>
      <w:ind w:left="851"/>
    </w:pPr>
    <w:rPr>
      <w:b/>
      <w:bCs/>
    </w:rPr>
  </w:style>
  <w:style w:type="paragraph" w:customStyle="1" w:styleId="Unnumbered">
    <w:name w:val="Unnumbered"/>
    <w:basedOn w:val="Normal"/>
    <w:next w:val="Heading3"/>
    <w:rsid w:val="00CA2ECB"/>
    <w:pPr>
      <w:keepNext/>
      <w:spacing w:after="240"/>
      <w:ind w:left="851"/>
    </w:pPr>
    <w:rPr>
      <w:b/>
      <w:bCs/>
      <w:i/>
      <w:iCs/>
    </w:rPr>
  </w:style>
  <w:style w:type="paragraph" w:customStyle="1" w:styleId="TOCTitle">
    <w:name w:val="TOC Title"/>
    <w:basedOn w:val="Normal"/>
    <w:rsid w:val="00CA2ECB"/>
    <w:pPr>
      <w:keepLines/>
      <w:spacing w:before="240" w:after="240"/>
      <w:jc w:val="center"/>
    </w:pPr>
    <w:rPr>
      <w:b/>
      <w:bCs/>
      <w:sz w:val="28"/>
      <w:szCs w:val="28"/>
    </w:rPr>
  </w:style>
  <w:style w:type="paragraph" w:styleId="Header">
    <w:name w:val="header"/>
    <w:basedOn w:val="Normal"/>
    <w:semiHidden/>
    <w:rsid w:val="00CA2ECB"/>
    <w:pPr>
      <w:tabs>
        <w:tab w:val="center" w:pos="4153"/>
        <w:tab w:val="right" w:pos="8306"/>
      </w:tabs>
    </w:pPr>
  </w:style>
  <w:style w:type="character" w:styleId="PageNumber">
    <w:name w:val="page number"/>
    <w:semiHidden/>
    <w:rsid w:val="00CA2ECB"/>
    <w:rPr>
      <w:rFonts w:ascii="Garamond MT" w:hAnsi="Garamond MT" w:cs="Garamond MT"/>
      <w:sz w:val="24"/>
      <w:szCs w:val="24"/>
      <w:lang w:val="en-GB"/>
    </w:rPr>
  </w:style>
  <w:style w:type="paragraph" w:styleId="Footer">
    <w:name w:val="footer"/>
    <w:basedOn w:val="Normal"/>
    <w:link w:val="FooterChar"/>
    <w:uiPriority w:val="99"/>
    <w:rsid w:val="00CA2ECB"/>
    <w:pPr>
      <w:tabs>
        <w:tab w:val="right" w:pos="8306"/>
      </w:tabs>
    </w:pPr>
    <w:rPr>
      <w:sz w:val="20"/>
      <w:szCs w:val="20"/>
    </w:rPr>
  </w:style>
  <w:style w:type="paragraph" w:customStyle="1" w:styleId="Schedule">
    <w:name w:val="Schedule"/>
    <w:basedOn w:val="Normal"/>
    <w:next w:val="Normal"/>
    <w:rsid w:val="00CA2ECB"/>
    <w:pPr>
      <w:spacing w:after="240"/>
      <w:jc w:val="center"/>
    </w:pPr>
    <w:rPr>
      <w:b/>
      <w:bCs/>
    </w:rPr>
  </w:style>
  <w:style w:type="character" w:styleId="CommentReference">
    <w:name w:val="annotation reference"/>
    <w:semiHidden/>
    <w:rsid w:val="00CA2ECB"/>
    <w:rPr>
      <w:sz w:val="16"/>
      <w:szCs w:val="16"/>
    </w:rPr>
  </w:style>
  <w:style w:type="paragraph" w:customStyle="1" w:styleId="1">
    <w:name w:val="1"/>
    <w:aliases w:val="2,3"/>
    <w:basedOn w:val="Normal"/>
    <w:rsid w:val="00CA2ECB"/>
    <w:pPr>
      <w:numPr>
        <w:numId w:val="25"/>
      </w:numPr>
      <w:ind w:left="720" w:hanging="720"/>
      <w:jc w:val="both"/>
    </w:pPr>
    <w:rPr>
      <w:rFonts w:ascii="Times New Roman" w:hAnsi="Times New Roman" w:cs="Times New Roman"/>
      <w:lang w:val="en-US"/>
    </w:rPr>
  </w:style>
  <w:style w:type="paragraph" w:styleId="ListBullet">
    <w:name w:val="List Bullet"/>
    <w:aliases w:val="lb"/>
    <w:basedOn w:val="Normal"/>
    <w:autoRedefine/>
    <w:semiHidden/>
    <w:rsid w:val="00CA2ECB"/>
    <w:pPr>
      <w:numPr>
        <w:numId w:val="15"/>
      </w:numPr>
      <w:tabs>
        <w:tab w:val="clear" w:pos="360"/>
      </w:tabs>
      <w:jc w:val="both"/>
    </w:pPr>
    <w:rPr>
      <w:rFonts w:ascii="Times New Roman" w:hAnsi="Times New Roman" w:cs="Times New Roman"/>
    </w:rPr>
  </w:style>
  <w:style w:type="paragraph" w:styleId="ListBullet2">
    <w:name w:val="List Bullet 2"/>
    <w:aliases w:val="lb2"/>
    <w:basedOn w:val="Normal"/>
    <w:autoRedefine/>
    <w:semiHidden/>
    <w:rsid w:val="00CA2ECB"/>
    <w:pPr>
      <w:numPr>
        <w:numId w:val="16"/>
      </w:numPr>
      <w:tabs>
        <w:tab w:val="clear" w:pos="643"/>
      </w:tabs>
      <w:jc w:val="both"/>
    </w:pPr>
    <w:rPr>
      <w:rFonts w:ascii="Times New Roman" w:hAnsi="Times New Roman" w:cs="Times New Roman"/>
    </w:rPr>
  </w:style>
  <w:style w:type="paragraph" w:styleId="ListBullet3">
    <w:name w:val="List Bullet 3"/>
    <w:aliases w:val="lb3"/>
    <w:basedOn w:val="Normal"/>
    <w:autoRedefine/>
    <w:semiHidden/>
    <w:rsid w:val="00CA2ECB"/>
    <w:pPr>
      <w:numPr>
        <w:numId w:val="17"/>
      </w:numPr>
      <w:tabs>
        <w:tab w:val="clear" w:pos="926"/>
      </w:tabs>
      <w:jc w:val="both"/>
    </w:pPr>
    <w:rPr>
      <w:rFonts w:ascii="Times New Roman" w:hAnsi="Times New Roman" w:cs="Times New Roman"/>
    </w:rPr>
  </w:style>
  <w:style w:type="paragraph" w:styleId="ListBullet4">
    <w:name w:val="List Bullet 4"/>
    <w:aliases w:val="lb4"/>
    <w:basedOn w:val="Normal"/>
    <w:autoRedefine/>
    <w:semiHidden/>
    <w:rsid w:val="00CA2ECB"/>
    <w:pPr>
      <w:numPr>
        <w:numId w:val="18"/>
      </w:numPr>
      <w:tabs>
        <w:tab w:val="clear" w:pos="1209"/>
      </w:tabs>
      <w:jc w:val="both"/>
    </w:pPr>
    <w:rPr>
      <w:rFonts w:ascii="Times New Roman" w:hAnsi="Times New Roman" w:cs="Times New Roman"/>
    </w:rPr>
  </w:style>
  <w:style w:type="paragraph" w:styleId="ListBullet5">
    <w:name w:val="List Bullet 5"/>
    <w:aliases w:val="lb5"/>
    <w:basedOn w:val="Normal"/>
    <w:autoRedefine/>
    <w:semiHidden/>
    <w:rsid w:val="00CA2ECB"/>
    <w:pPr>
      <w:numPr>
        <w:numId w:val="19"/>
      </w:numPr>
      <w:tabs>
        <w:tab w:val="clear" w:pos="1492"/>
      </w:tabs>
      <w:jc w:val="both"/>
    </w:pPr>
    <w:rPr>
      <w:rFonts w:ascii="Times New Roman" w:hAnsi="Times New Roman" w:cs="Times New Roman"/>
    </w:rPr>
  </w:style>
  <w:style w:type="paragraph" w:styleId="ListNumber">
    <w:name w:val="List Number"/>
    <w:aliases w:val="ln"/>
    <w:basedOn w:val="Normal"/>
    <w:semiHidden/>
    <w:rsid w:val="00CA2ECB"/>
    <w:pPr>
      <w:numPr>
        <w:numId w:val="20"/>
      </w:numPr>
      <w:tabs>
        <w:tab w:val="clear" w:pos="360"/>
      </w:tabs>
      <w:jc w:val="both"/>
    </w:pPr>
    <w:rPr>
      <w:rFonts w:ascii="Times New Roman" w:hAnsi="Times New Roman" w:cs="Times New Roman"/>
    </w:rPr>
  </w:style>
  <w:style w:type="paragraph" w:styleId="ListNumber2">
    <w:name w:val="List Number 2"/>
    <w:aliases w:val="ln2"/>
    <w:basedOn w:val="Normal"/>
    <w:semiHidden/>
    <w:rsid w:val="00CA2ECB"/>
    <w:pPr>
      <w:numPr>
        <w:numId w:val="21"/>
      </w:numPr>
      <w:tabs>
        <w:tab w:val="clear" w:pos="643"/>
      </w:tabs>
      <w:jc w:val="both"/>
    </w:pPr>
    <w:rPr>
      <w:rFonts w:ascii="Times New Roman" w:hAnsi="Times New Roman" w:cs="Times New Roman"/>
    </w:rPr>
  </w:style>
  <w:style w:type="paragraph" w:styleId="ListNumber3">
    <w:name w:val="List Number 3"/>
    <w:aliases w:val="ln3"/>
    <w:basedOn w:val="Normal"/>
    <w:semiHidden/>
    <w:rsid w:val="00CA2ECB"/>
    <w:pPr>
      <w:numPr>
        <w:numId w:val="22"/>
      </w:numPr>
      <w:tabs>
        <w:tab w:val="clear" w:pos="926"/>
      </w:tabs>
      <w:jc w:val="both"/>
    </w:pPr>
    <w:rPr>
      <w:rFonts w:ascii="Times New Roman" w:hAnsi="Times New Roman" w:cs="Times New Roman"/>
    </w:rPr>
  </w:style>
  <w:style w:type="paragraph" w:styleId="ListNumber4">
    <w:name w:val="List Number 4"/>
    <w:aliases w:val="ln4"/>
    <w:basedOn w:val="Normal"/>
    <w:semiHidden/>
    <w:rsid w:val="00CA2ECB"/>
    <w:pPr>
      <w:numPr>
        <w:numId w:val="23"/>
      </w:numPr>
      <w:tabs>
        <w:tab w:val="clear" w:pos="1209"/>
      </w:tabs>
      <w:jc w:val="both"/>
    </w:pPr>
    <w:rPr>
      <w:rFonts w:ascii="Times New Roman" w:hAnsi="Times New Roman" w:cs="Times New Roman"/>
    </w:rPr>
  </w:style>
  <w:style w:type="paragraph" w:styleId="ListNumber5">
    <w:name w:val="List Number 5"/>
    <w:aliases w:val="ln5"/>
    <w:basedOn w:val="Normal"/>
    <w:semiHidden/>
    <w:rsid w:val="00CA2ECB"/>
    <w:pPr>
      <w:numPr>
        <w:numId w:val="24"/>
      </w:numPr>
      <w:tabs>
        <w:tab w:val="clear" w:pos="1492"/>
      </w:tabs>
      <w:jc w:val="both"/>
    </w:pPr>
    <w:rPr>
      <w:rFonts w:ascii="Times New Roman" w:hAnsi="Times New Roman" w:cs="Times New Roman"/>
    </w:rPr>
  </w:style>
  <w:style w:type="paragraph" w:styleId="BodyTextIndent">
    <w:name w:val="Body Text Indent"/>
    <w:aliases w:val="bti"/>
    <w:basedOn w:val="Normal"/>
    <w:semiHidden/>
    <w:rsid w:val="00CA2ECB"/>
    <w:pPr>
      <w:ind w:left="720"/>
      <w:jc w:val="both"/>
    </w:pPr>
    <w:rPr>
      <w:rFonts w:ascii="Arial" w:hAnsi="Arial" w:cs="Arial"/>
      <w:i/>
      <w:iCs/>
      <w:sz w:val="22"/>
      <w:szCs w:val="22"/>
    </w:rPr>
  </w:style>
  <w:style w:type="paragraph" w:styleId="BalloonText">
    <w:name w:val="Balloon Text"/>
    <w:basedOn w:val="Normal"/>
    <w:hidden/>
    <w:rsid w:val="00CA2ECB"/>
    <w:rPr>
      <w:rFonts w:ascii="Tahoma" w:hAnsi="Tahoma" w:cs="Tahoma"/>
      <w:sz w:val="16"/>
      <w:szCs w:val="16"/>
    </w:rPr>
  </w:style>
  <w:style w:type="paragraph" w:styleId="CommentText">
    <w:name w:val="annotation text"/>
    <w:basedOn w:val="Normal"/>
    <w:next w:val="TOC2"/>
    <w:semiHidden/>
    <w:rsid w:val="00CA2ECB"/>
    <w:pPr>
      <w:widowControl/>
    </w:pPr>
    <w:rPr>
      <w:rFonts w:ascii="Times New Roman" w:hAnsi="Times New Roman" w:cs="Times New Roman"/>
      <w:sz w:val="20"/>
      <w:szCs w:val="20"/>
      <w:lang w:val="en-US"/>
    </w:rPr>
  </w:style>
  <w:style w:type="paragraph" w:styleId="TOC2">
    <w:name w:val="toc 2"/>
    <w:basedOn w:val="Normal"/>
    <w:next w:val="TOC3"/>
    <w:hidden/>
    <w:semiHidden/>
    <w:rsid w:val="00CA2ECB"/>
    <w:pPr>
      <w:tabs>
        <w:tab w:val="right" w:leader="dot" w:pos="8312"/>
      </w:tabs>
      <w:spacing w:after="50"/>
      <w:ind w:left="567" w:hanging="567"/>
    </w:pPr>
  </w:style>
  <w:style w:type="paragraph" w:styleId="TOC3">
    <w:name w:val="toc 3"/>
    <w:basedOn w:val="Normal"/>
    <w:hidden/>
    <w:semiHidden/>
    <w:rsid w:val="00CA2ECB"/>
    <w:pPr>
      <w:tabs>
        <w:tab w:val="right" w:leader="dot" w:pos="8312"/>
      </w:tabs>
      <w:spacing w:after="50"/>
      <w:ind w:left="567"/>
    </w:pPr>
  </w:style>
  <w:style w:type="paragraph" w:styleId="CommentSubject">
    <w:name w:val="annotation subject"/>
    <w:basedOn w:val="CommentText"/>
    <w:next w:val="CommentText"/>
    <w:hidden/>
    <w:rsid w:val="00CA2ECB"/>
    <w:pPr>
      <w:widowControl w:val="0"/>
    </w:pPr>
    <w:rPr>
      <w:rFonts w:ascii="Garamond MT" w:hAnsi="Garamond MT" w:cs="Garamond MT"/>
      <w:b/>
      <w:bCs/>
      <w:lang w:val="en-GB"/>
    </w:rPr>
  </w:style>
  <w:style w:type="paragraph" w:customStyle="1" w:styleId="StyleHeading3LatinBoldJustified">
    <w:name w:val="Style Heading 3 + (Latin) Bold Justified"/>
    <w:basedOn w:val="Heading3"/>
    <w:rsid w:val="00CA2ECB"/>
    <w:pPr>
      <w:numPr>
        <w:ilvl w:val="2"/>
        <w:numId w:val="5"/>
      </w:numPr>
      <w:tabs>
        <w:tab w:val="clear" w:pos="-425"/>
      </w:tabs>
      <w:ind w:left="855"/>
      <w:jc w:val="both"/>
    </w:pPr>
    <w:rPr>
      <w:b w:val="0"/>
      <w:bCs w:val="0"/>
    </w:rPr>
  </w:style>
  <w:style w:type="paragraph" w:customStyle="1" w:styleId="StyleHeading3Left29px">
    <w:name w:val="Style Heading 3 + Left:  29 px"/>
    <w:basedOn w:val="Heading3"/>
    <w:rsid w:val="00CA2ECB"/>
  </w:style>
  <w:style w:type="paragraph" w:customStyle="1" w:styleId="StyleHeading3">
    <w:name w:val="Style Heading 3"/>
    <w:basedOn w:val="Heading3"/>
    <w:autoRedefine/>
    <w:rsid w:val="00CA2ECB"/>
    <w:pPr>
      <w:numPr>
        <w:ilvl w:val="2"/>
      </w:numPr>
      <w:tabs>
        <w:tab w:val="num" w:pos="870"/>
      </w:tabs>
      <w:ind w:left="870" w:hanging="870"/>
    </w:pPr>
    <w:rPr>
      <w:rFonts w:ascii="Arial Bold" w:hAnsi="Arial Bold" w:cs="Arial Bold"/>
    </w:rPr>
  </w:style>
  <w:style w:type="character" w:customStyle="1" w:styleId="CharChar1">
    <w:name w:val="Char Char1"/>
    <w:rsid w:val="00CA2ECB"/>
    <w:rPr>
      <w:rFonts w:ascii="Arial" w:hAnsi="Arial" w:cs="Arial"/>
      <w:b/>
      <w:bCs/>
      <w:sz w:val="24"/>
      <w:szCs w:val="24"/>
      <w:lang w:val="en-GB"/>
    </w:rPr>
  </w:style>
  <w:style w:type="character" w:customStyle="1" w:styleId="StyleHeading3CharChar">
    <w:name w:val="Style Heading 3 Char Char"/>
    <w:rsid w:val="00CA2ECB"/>
    <w:rPr>
      <w:rFonts w:ascii="Arial Bold" w:hAnsi="Arial Bold" w:cs="Arial Bold"/>
      <w:b/>
      <w:bCs/>
      <w:sz w:val="24"/>
      <w:szCs w:val="24"/>
      <w:lang w:val="en-GB"/>
    </w:rPr>
  </w:style>
  <w:style w:type="paragraph" w:customStyle="1" w:styleId="StyleHeading3NotLatinBold">
    <w:name w:val="Style Heading 3 + Not (Latin) Bold"/>
    <w:basedOn w:val="Heading3"/>
    <w:rsid w:val="00CA2ECB"/>
  </w:style>
  <w:style w:type="character" w:customStyle="1" w:styleId="StyleHeading3NotLatinBoldChar">
    <w:name w:val="Style Heading 3 + Not (Latin) Bold Char"/>
    <w:basedOn w:val="CharChar1"/>
    <w:rsid w:val="00CA2ECB"/>
    <w:rPr>
      <w:rFonts w:ascii="Arial" w:hAnsi="Arial" w:cs="Arial"/>
      <w:b/>
      <w:bCs/>
      <w:sz w:val="24"/>
      <w:szCs w:val="24"/>
      <w:lang w:val="en-GB"/>
    </w:rPr>
  </w:style>
  <w:style w:type="character" w:customStyle="1" w:styleId="CharChar">
    <w:name w:val="Char Char"/>
    <w:rsid w:val="00CA2ECB"/>
    <w:rPr>
      <w:rFonts w:ascii="Garamond MT" w:hAnsi="Garamond MT" w:cs="Garamond MT"/>
      <w:sz w:val="24"/>
      <w:szCs w:val="24"/>
      <w:lang w:val="en-GB"/>
      <w14:shadow w14:blurRad="50800" w14:dist="38100" w14:dir="2700000" w14:sx="100000" w14:sy="100000" w14:kx="0" w14:ky="0" w14:algn="tl">
        <w14:srgbClr w14:val="000000">
          <w14:alpha w14:val="60000"/>
        </w14:srgbClr>
      </w14:shadow>
    </w:rPr>
  </w:style>
  <w:style w:type="paragraph" w:styleId="ListParagraph">
    <w:name w:val="List Paragraph"/>
    <w:basedOn w:val="Normal"/>
    <w:qFormat/>
    <w:rsid w:val="00CA2ECB"/>
    <w:pPr>
      <w:ind w:left="720"/>
    </w:pPr>
  </w:style>
  <w:style w:type="paragraph" w:customStyle="1" w:styleId="DeltaViewTableHeading">
    <w:name w:val="DeltaView Table Heading"/>
    <w:basedOn w:val="Normal"/>
    <w:rsid w:val="00CA2ECB"/>
    <w:pPr>
      <w:widowControl/>
      <w:spacing w:after="120"/>
    </w:pPr>
    <w:rPr>
      <w:rFonts w:ascii="Arial" w:hAnsi="Arial" w:cs="Arial"/>
      <w:b/>
      <w:bCs/>
      <w:lang w:val="en-US"/>
    </w:rPr>
  </w:style>
  <w:style w:type="paragraph" w:customStyle="1" w:styleId="DeltaViewTableBody">
    <w:name w:val="DeltaView Table Body"/>
    <w:basedOn w:val="Normal"/>
    <w:rsid w:val="00CA2ECB"/>
    <w:pPr>
      <w:widowControl/>
    </w:pPr>
    <w:rPr>
      <w:rFonts w:ascii="Arial" w:hAnsi="Arial" w:cs="Arial"/>
      <w:lang w:val="en-US"/>
    </w:rPr>
  </w:style>
  <w:style w:type="paragraph" w:customStyle="1" w:styleId="DeltaViewAnnounce">
    <w:name w:val="DeltaView Announce"/>
    <w:rsid w:val="00CA2ECB"/>
    <w:pPr>
      <w:autoSpaceDE w:val="0"/>
      <w:autoSpaceDN w:val="0"/>
      <w:adjustRightInd w:val="0"/>
      <w:spacing w:before="100" w:beforeAutospacing="1" w:after="100" w:afterAutospacing="1"/>
    </w:pPr>
    <w:rPr>
      <w:rFonts w:ascii="Arial" w:hAnsi="Arial" w:cs="Arial"/>
      <w:sz w:val="24"/>
      <w:szCs w:val="24"/>
    </w:rPr>
  </w:style>
  <w:style w:type="character" w:customStyle="1" w:styleId="DeltaViewInsertion">
    <w:name w:val="DeltaView Insertion"/>
    <w:rsid w:val="00CA2ECB"/>
    <w:rPr>
      <w:color w:val="0000FF"/>
      <w:u w:val="double"/>
    </w:rPr>
  </w:style>
  <w:style w:type="character" w:customStyle="1" w:styleId="DeltaViewDeletion">
    <w:name w:val="DeltaView Deletion"/>
    <w:rsid w:val="00CA2ECB"/>
    <w:rPr>
      <w:strike/>
      <w:color w:val="FF0000"/>
    </w:rPr>
  </w:style>
  <w:style w:type="character" w:customStyle="1" w:styleId="DeltaViewMoveSource">
    <w:name w:val="DeltaView Move Source"/>
    <w:rsid w:val="00CA2ECB"/>
    <w:rPr>
      <w:strike/>
      <w:color w:val="00C000"/>
    </w:rPr>
  </w:style>
  <w:style w:type="character" w:customStyle="1" w:styleId="DeltaViewMoveDestination">
    <w:name w:val="DeltaView Move Destination"/>
    <w:rsid w:val="00CA2ECB"/>
    <w:rPr>
      <w:color w:val="00C000"/>
      <w:u w:val="double"/>
    </w:rPr>
  </w:style>
  <w:style w:type="character" w:customStyle="1" w:styleId="DeltaViewChangeNumber">
    <w:name w:val="DeltaView Change Number"/>
    <w:rsid w:val="00CA2ECB"/>
    <w:rPr>
      <w:color w:val="000000"/>
      <w:vertAlign w:val="superscript"/>
    </w:rPr>
  </w:style>
  <w:style w:type="character" w:customStyle="1" w:styleId="DeltaViewDelimiter">
    <w:name w:val="DeltaView Delimiter"/>
    <w:rsid w:val="00CA2ECB"/>
  </w:style>
  <w:style w:type="character" w:customStyle="1" w:styleId="DeltaViewFormatChange">
    <w:name w:val="DeltaView Format Change"/>
    <w:rsid w:val="00CA2ECB"/>
    <w:rPr>
      <w:color w:val="000000"/>
    </w:rPr>
  </w:style>
  <w:style w:type="character" w:customStyle="1" w:styleId="DeltaViewMovedDeletion">
    <w:name w:val="DeltaView Moved Deletion"/>
    <w:rsid w:val="00CA2ECB"/>
    <w:rPr>
      <w:strike/>
      <w:color w:val="C08080"/>
    </w:rPr>
  </w:style>
  <w:style w:type="character" w:customStyle="1" w:styleId="DeltaViewComment">
    <w:name w:val="DeltaView Comment"/>
    <w:rsid w:val="00CA2ECB"/>
    <w:rPr>
      <w:color w:val="000000"/>
    </w:rPr>
  </w:style>
  <w:style w:type="character" w:customStyle="1" w:styleId="DeltaViewStyleChangeText">
    <w:name w:val="DeltaView Style Change Text"/>
    <w:rsid w:val="00CA2ECB"/>
    <w:rPr>
      <w:color w:val="000000"/>
      <w:u w:val="double"/>
    </w:rPr>
  </w:style>
  <w:style w:type="character" w:customStyle="1" w:styleId="DeltaViewStyleChangeLabel">
    <w:name w:val="DeltaView Style Change Label"/>
    <w:rsid w:val="00CA2ECB"/>
    <w:rPr>
      <w:color w:val="000000"/>
    </w:rPr>
  </w:style>
  <w:style w:type="character" w:customStyle="1" w:styleId="DeltaViewInsertedComment">
    <w:name w:val="DeltaView Inserted Comment"/>
    <w:rsid w:val="00CA2ECB"/>
    <w:rPr>
      <w:color w:val="0000FF"/>
      <w:u w:val="double"/>
    </w:rPr>
  </w:style>
  <w:style w:type="character" w:customStyle="1" w:styleId="DeltaViewDeletedComment">
    <w:name w:val="DeltaView Deleted Comment"/>
    <w:rsid w:val="00CA2ECB"/>
    <w:rPr>
      <w:strike/>
      <w:color w:val="FF0000"/>
    </w:rPr>
  </w:style>
  <w:style w:type="character" w:styleId="Hyperlink">
    <w:name w:val="Hyperlink"/>
    <w:unhideWhenUsed/>
    <w:rsid w:val="00CA2ECB"/>
    <w:rPr>
      <w:color w:val="0000FF"/>
      <w:u w:val="single"/>
    </w:rPr>
  </w:style>
  <w:style w:type="paragraph" w:styleId="Revision">
    <w:name w:val="Revision"/>
    <w:hidden/>
    <w:uiPriority w:val="99"/>
    <w:semiHidden/>
    <w:rsid w:val="007966AD"/>
    <w:rPr>
      <w:rFonts w:ascii="Garamond MT" w:hAnsi="Garamond MT" w:cs="Garamond MT"/>
      <w:sz w:val="24"/>
      <w:szCs w:val="24"/>
    </w:rPr>
  </w:style>
  <w:style w:type="character" w:customStyle="1" w:styleId="FooterChar">
    <w:name w:val="Footer Char"/>
    <w:basedOn w:val="DefaultParagraphFont"/>
    <w:link w:val="Footer"/>
    <w:uiPriority w:val="99"/>
    <w:rsid w:val="006D5F56"/>
    <w:rPr>
      <w:rFonts w:ascii="Garamond MT" w:hAnsi="Garamond MT" w:cs="Garamond MT"/>
    </w:rPr>
  </w:style>
  <w:style w:type="character" w:styleId="UnresolvedMention">
    <w:name w:val="Unresolved Mention"/>
    <w:basedOn w:val="DefaultParagraphFont"/>
    <w:uiPriority w:val="99"/>
    <w:unhideWhenUsed/>
    <w:rsid w:val="002B5A7A"/>
    <w:rPr>
      <w:color w:val="605E5C"/>
      <w:shd w:val="clear" w:color="auto" w:fill="E1DFDD"/>
    </w:rPr>
  </w:style>
  <w:style w:type="character" w:styleId="Mention">
    <w:name w:val="Mention"/>
    <w:basedOn w:val="DefaultParagraphFont"/>
    <w:uiPriority w:val="99"/>
    <w:unhideWhenUsed/>
    <w:rsid w:val="002B5A7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6F3A43-4CDD-4CE7-8357-69E487B279DD}">
  <ds:schemaRefs>
    <ds:schemaRef ds:uri="http://schemas.microsoft.com/office/2006/metadata/properties"/>
    <ds:schemaRef ds:uri="http://schemas.microsoft.com/office/infopath/2007/PartnerControls"/>
    <ds:schemaRef ds:uri="97b6fe81-1556-4112-94ca-31043ca39b71"/>
    <ds:schemaRef ds:uri="f71abe4e-f5ff-49cd-8eff-5f4949acc510"/>
    <ds:schemaRef ds:uri="cadce026-d35b-4a62-a2ee-1436bb44fb55"/>
  </ds:schemaRefs>
</ds:datastoreItem>
</file>

<file path=customXml/itemProps2.xml><?xml version="1.0" encoding="utf-8"?>
<ds:datastoreItem xmlns:ds="http://schemas.openxmlformats.org/officeDocument/2006/customXml" ds:itemID="{0EE3EC4B-3ADB-4B1C-83AB-F5A7E219FB7A}">
  <ds:schemaRefs>
    <ds:schemaRef ds:uri="http://schemas.openxmlformats.org/officeDocument/2006/bibliography"/>
  </ds:schemaRefs>
</ds:datastoreItem>
</file>

<file path=customXml/itemProps3.xml><?xml version="1.0" encoding="utf-8"?>
<ds:datastoreItem xmlns:ds="http://schemas.openxmlformats.org/officeDocument/2006/customXml" ds:itemID="{7B31192F-689E-48F1-B08E-B60694C3BC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C1A676-56C4-46E7-BF4A-991B19B3A6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69</Pages>
  <Words>21222</Words>
  <Characters>120969</Characters>
  <Application>Microsoft Office Word</Application>
  <DocSecurity>8</DocSecurity>
  <Lines>1008</Lines>
  <Paragraphs>283</Paragraphs>
  <ScaleCrop>false</ScaleCrop>
  <Company>National Grid</Company>
  <LinksUpToDate>false</LinksUpToDate>
  <CharactersWithSpaces>141908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SECTION 6</dc:title>
  <dc:subject/>
  <dc:creator>Bali.virk</dc:creator>
  <cp:keywords/>
  <cp:lastModifiedBy>Milly Lewis</cp:lastModifiedBy>
  <cp:revision>254</cp:revision>
  <cp:lastPrinted>2024-01-19T22:46:00Z</cp:lastPrinted>
  <dcterms:created xsi:type="dcterms:W3CDTF">2024-10-19T07:25:00Z</dcterms:created>
  <dcterms:modified xsi:type="dcterms:W3CDTF">2024-11-08T15:42:00Z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y fmtid="{D5CDD505-2E9C-101B-9397-08002B2CF9AE}" pid="4" name="GrammarlyDocumentId">
    <vt:lpwstr>3882c1a53acd7955ce981eb3de5facd03464c668d2899f56eb4b6390e5e411ab</vt:lpwstr>
  </property>
  <property fmtid="{D5CDD505-2E9C-101B-9397-08002B2CF9AE}" pid="5" name="MSIP_Label_a4200942-dd40-4530-96b6-ebe359e8009d_Enabled">
    <vt:lpwstr>true</vt:lpwstr>
  </property>
  <property fmtid="{D5CDD505-2E9C-101B-9397-08002B2CF9AE}" pid="6" name="MSIP_Label_a4200942-dd40-4530-96b6-ebe359e8009d_SetDate">
    <vt:lpwstr>2024-10-21T14:38:07Z</vt:lpwstr>
  </property>
  <property fmtid="{D5CDD505-2E9C-101B-9397-08002B2CF9AE}" pid="7" name="MSIP_Label_a4200942-dd40-4530-96b6-ebe359e8009d_Method">
    <vt:lpwstr>Privileged</vt:lpwstr>
  </property>
  <property fmtid="{D5CDD505-2E9C-101B-9397-08002B2CF9AE}" pid="8" name="MSIP_Label_a4200942-dd40-4530-96b6-ebe359e8009d_Name">
    <vt:lpwstr>a4200942-dd40-4530-96b6-ebe359e8009d</vt:lpwstr>
  </property>
  <property fmtid="{D5CDD505-2E9C-101B-9397-08002B2CF9AE}" pid="9" name="MSIP_Label_a4200942-dd40-4530-96b6-ebe359e8009d_SiteId">
    <vt:lpwstr>953b0f83-1ce6-45c3-82c9-1d847e372339</vt:lpwstr>
  </property>
  <property fmtid="{D5CDD505-2E9C-101B-9397-08002B2CF9AE}" pid="10" name="MSIP_Label_a4200942-dd40-4530-96b6-ebe359e8009d_ActionId">
    <vt:lpwstr>e696cd17-d7df-43b8-aa2c-73338000b34a</vt:lpwstr>
  </property>
  <property fmtid="{D5CDD505-2E9C-101B-9397-08002B2CF9AE}" pid="11" name="MSIP_Label_a4200942-dd40-4530-96b6-ebe359e8009d_ContentBits">
    <vt:lpwstr>0</vt:lpwstr>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xd_Signature">
    <vt:bool>false</vt:bool>
  </property>
</Properties>
</file>