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CB877" w14:textId="77777777" w:rsidR="00811054" w:rsidRPr="000C4197" w:rsidRDefault="00811054" w:rsidP="000C4197">
      <w:pPr>
        <w:pStyle w:val="Checklist"/>
      </w:pPr>
      <w:r w:rsidRPr="000C4197">
        <w:t>Code Administrator Consultation Response Proforma</w:t>
      </w:r>
    </w:p>
    <w:p w14:paraId="4429700F" w14:textId="5FFA4AA4" w:rsidR="00811054" w:rsidRPr="00760AB5" w:rsidRDefault="00811054" w:rsidP="00811054">
      <w:pPr>
        <w:rPr>
          <w:rFonts w:cs="Arial"/>
          <w:b/>
          <w:color w:val="FF00FF" w:themeColor="accent1"/>
          <w:sz w:val="28"/>
        </w:rPr>
      </w:pPr>
      <w:bookmarkStart w:id="0" w:name="_Hlk31877162"/>
      <w:r w:rsidRPr="00811054">
        <w:rPr>
          <w:rFonts w:cs="Arial"/>
          <w:b/>
          <w:color w:val="3F0731" w:themeColor="text2"/>
          <w:sz w:val="28"/>
        </w:rPr>
        <w:t>GC</w:t>
      </w:r>
      <w:r w:rsidR="007773BB">
        <w:rPr>
          <w:rFonts w:cs="Arial"/>
          <w:b/>
          <w:color w:val="3F0731" w:themeColor="text2"/>
          <w:sz w:val="28"/>
        </w:rPr>
        <w:t>0175</w:t>
      </w:r>
      <w:r w:rsidRPr="00811054">
        <w:rPr>
          <w:rFonts w:cs="Arial"/>
          <w:b/>
          <w:color w:val="3F0731" w:themeColor="text2"/>
          <w:sz w:val="28"/>
        </w:rPr>
        <w:t xml:space="preserve">: </w:t>
      </w:r>
      <w:r w:rsidR="00801715">
        <w:rPr>
          <w:rFonts w:cs="Arial"/>
          <w:b/>
          <w:color w:val="3F0731" w:themeColor="text2"/>
          <w:sz w:val="28"/>
        </w:rPr>
        <w:t>Removing references to “Fax” or “Facsimile” within the Grid Code</w:t>
      </w:r>
    </w:p>
    <w:bookmarkEnd w:id="0"/>
    <w:p w14:paraId="5B155B73" w14:textId="77777777" w:rsidR="00811054" w:rsidRPr="00CF795B" w:rsidRDefault="00811054" w:rsidP="00811054">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5D6222AB" w14:textId="3A59BA7B" w:rsidR="00811054" w:rsidRPr="00CF795B" w:rsidRDefault="00811054" w:rsidP="00811054">
      <w:pPr>
        <w:pStyle w:val="BodyText"/>
        <w:ind w:right="-97"/>
        <w:jc w:val="both"/>
        <w:rPr>
          <w:rFonts w:cs="Arial"/>
          <w:spacing w:val="-3"/>
          <w:sz w:val="24"/>
        </w:rPr>
      </w:pPr>
      <w:r w:rsidRPr="00CF795B">
        <w:rPr>
          <w:rFonts w:cs="Arial"/>
          <w:spacing w:val="-3"/>
          <w:sz w:val="24"/>
        </w:rPr>
        <w:t xml:space="preserve">Please send your responses to </w:t>
      </w:r>
      <w:hyperlink r:id="rId11" w:history="1">
        <w:r w:rsidR="002B5181" w:rsidRPr="00C11EFC">
          <w:rPr>
            <w:rStyle w:val="Hyperlink"/>
            <w:rFonts w:cs="Arial"/>
            <w:sz w:val="24"/>
          </w:rPr>
          <w:t>grid.code@nationalenergyso.com</w:t>
        </w:r>
      </w:hyperlink>
      <w:r>
        <w:rPr>
          <w:rStyle w:val="CommentReference"/>
        </w:rPr>
        <w:t xml:space="preserve"> </w:t>
      </w:r>
      <w:r w:rsidRPr="00CF795B">
        <w:rPr>
          <w:rFonts w:cs="Arial"/>
          <w:spacing w:val="-3"/>
          <w:sz w:val="24"/>
        </w:rPr>
        <w:t xml:space="preserve">by </w:t>
      </w:r>
      <w:r w:rsidRPr="002B5181">
        <w:rPr>
          <w:rFonts w:cs="Arial"/>
          <w:b/>
          <w:spacing w:val="-3"/>
          <w:sz w:val="24"/>
        </w:rPr>
        <w:t>5pm</w:t>
      </w:r>
      <w:r w:rsidRPr="002B5181">
        <w:rPr>
          <w:rFonts w:cs="Arial"/>
          <w:spacing w:val="-3"/>
          <w:sz w:val="24"/>
        </w:rPr>
        <w:t xml:space="preserve"> on </w:t>
      </w:r>
      <w:r w:rsidR="002B5181" w:rsidRPr="002B5181">
        <w:rPr>
          <w:rFonts w:cs="Arial"/>
          <w:b/>
          <w:bCs/>
          <w:spacing w:val="-3"/>
          <w:sz w:val="24"/>
        </w:rPr>
        <w:t>29 November 2024</w:t>
      </w:r>
      <w:r w:rsidRPr="00CF795B">
        <w:rPr>
          <w:rFonts w:cs="Arial"/>
          <w:spacing w:val="-3"/>
          <w:sz w:val="24"/>
        </w:rPr>
        <w:t>.  Please note that any responses received after the deadline or sent to a different email address may not receive due consideration.</w:t>
      </w:r>
    </w:p>
    <w:p w14:paraId="51A731C5" w14:textId="13E16EEA" w:rsidR="00811054" w:rsidRPr="000C4197" w:rsidRDefault="00811054" w:rsidP="000C4197">
      <w:pPr>
        <w:jc w:val="both"/>
        <w:rPr>
          <w:rFonts w:cs="Arial"/>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002B5181">
        <w:rPr>
          <w:rFonts w:cs="Arial"/>
          <w:sz w:val="24"/>
        </w:rPr>
        <w:t xml:space="preserve"> Ren Walker </w:t>
      </w:r>
      <w:hyperlink r:id="rId12" w:history="1">
        <w:r w:rsidR="002B5181" w:rsidRPr="00C11EFC">
          <w:rPr>
            <w:rStyle w:val="Hyperlink"/>
            <w:rFonts w:cs="Arial"/>
            <w:sz w:val="24"/>
          </w:rPr>
          <w:t>lurrentia.walker@nationalenergyso.com</w:t>
        </w:r>
      </w:hyperlink>
      <w:r w:rsidR="002B5181">
        <w:rPr>
          <w:rFonts w:cs="Arial"/>
          <w:sz w:val="24"/>
        </w:rPr>
        <w:t xml:space="preserve"> </w:t>
      </w:r>
      <w:r w:rsidRPr="00CF795B">
        <w:rPr>
          <w:rFonts w:cs="Arial"/>
          <w:sz w:val="24"/>
        </w:rPr>
        <w:t xml:space="preserve"> </w:t>
      </w:r>
      <w:r w:rsidRPr="00CF795B">
        <w:rPr>
          <w:sz w:val="24"/>
        </w:rPr>
        <w:t xml:space="preserve">or </w:t>
      </w:r>
      <w:hyperlink r:id="rId13" w:history="1">
        <w:r w:rsidR="002B5181" w:rsidRPr="00C11EFC">
          <w:rPr>
            <w:rStyle w:val="Hyperlink"/>
            <w:rFonts w:cs="Arial"/>
            <w:sz w:val="24"/>
          </w:rPr>
          <w:t>grid.code@nationalenergyso.com</w:t>
        </w:r>
      </w:hyperlink>
      <w:r>
        <w:rPr>
          <w:rStyle w:val="CommentReference"/>
        </w:rPr>
        <w:t xml:space="preserve"> </w:t>
      </w:r>
    </w:p>
    <w:tbl>
      <w:tblPr>
        <w:tblpPr w:leftFromText="180" w:rightFromText="180" w:vertAnchor="text" w:horzAnchor="margin" w:tblpY="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5"/>
        <w:gridCol w:w="2920"/>
        <w:gridCol w:w="2921"/>
      </w:tblGrid>
      <w:tr w:rsidR="00811054" w:rsidRPr="00CF795B" w14:paraId="0B1D17B7" w14:textId="77777777" w:rsidTr="000C4197">
        <w:trPr>
          <w:trHeight w:val="290"/>
        </w:trPr>
        <w:tc>
          <w:tcPr>
            <w:tcW w:w="3085" w:type="dxa"/>
            <w:shd w:val="clear" w:color="auto" w:fill="650B4E" w:themeFill="text2" w:themeFillTint="E6"/>
          </w:tcPr>
          <w:p w14:paraId="162D3D6B" w14:textId="77777777" w:rsidR="00811054" w:rsidRPr="00CF795B" w:rsidRDefault="00811054" w:rsidP="000C4197">
            <w:pPr>
              <w:spacing w:after="0"/>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650B4E" w:themeFill="text2" w:themeFillTint="E6"/>
          </w:tcPr>
          <w:p w14:paraId="6099E618" w14:textId="77777777" w:rsidR="00811054" w:rsidRPr="00CF795B" w:rsidRDefault="00811054" w:rsidP="000C4197">
            <w:pPr>
              <w:spacing w:after="0"/>
              <w:rPr>
                <w:rFonts w:cs="Arial"/>
                <w:b/>
                <w:color w:val="FFFFFF" w:themeColor="background1"/>
                <w:sz w:val="24"/>
              </w:rPr>
            </w:pPr>
            <w:r>
              <w:rPr>
                <w:rFonts w:cs="Arial"/>
                <w:b/>
                <w:color w:val="FFFFFF" w:themeColor="background1"/>
                <w:sz w:val="24"/>
              </w:rPr>
              <w:t>Please enter your details</w:t>
            </w:r>
          </w:p>
        </w:tc>
      </w:tr>
      <w:tr w:rsidR="00811054" w:rsidRPr="00CF795B" w14:paraId="5B27C532" w14:textId="77777777" w:rsidTr="000C4197">
        <w:trPr>
          <w:trHeight w:val="238"/>
        </w:trPr>
        <w:tc>
          <w:tcPr>
            <w:tcW w:w="3085" w:type="dxa"/>
          </w:tcPr>
          <w:p w14:paraId="762377A8" w14:textId="77777777" w:rsidR="00811054" w:rsidRPr="00CF795B" w:rsidRDefault="00811054" w:rsidP="000C4197">
            <w:pPr>
              <w:spacing w:after="0"/>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73E527ECEE2A48B2BA25974E6EB67C2F"/>
            </w:placeholder>
            <w:showingPlcHdr/>
          </w:sdtPr>
          <w:sdtEndPr/>
          <w:sdtContent>
            <w:tc>
              <w:tcPr>
                <w:tcW w:w="5841" w:type="dxa"/>
                <w:gridSpan w:val="2"/>
              </w:tcPr>
              <w:p w14:paraId="49B2605E" w14:textId="77777777" w:rsidR="00811054" w:rsidRPr="00CF795B" w:rsidRDefault="00811054" w:rsidP="000C4197">
                <w:pPr>
                  <w:spacing w:after="0"/>
                  <w:rPr>
                    <w:sz w:val="24"/>
                  </w:rPr>
                </w:pPr>
                <w:r w:rsidRPr="004C39B5">
                  <w:rPr>
                    <w:rStyle w:val="PlaceholderText"/>
                  </w:rPr>
                  <w:t>Click or tap here to enter text.</w:t>
                </w:r>
              </w:p>
            </w:tc>
          </w:sdtContent>
        </w:sdt>
      </w:tr>
      <w:tr w:rsidR="00811054" w:rsidRPr="00CF795B" w14:paraId="270BD658" w14:textId="77777777" w:rsidTr="000C4197">
        <w:trPr>
          <w:trHeight w:val="238"/>
        </w:trPr>
        <w:tc>
          <w:tcPr>
            <w:tcW w:w="3085" w:type="dxa"/>
          </w:tcPr>
          <w:p w14:paraId="1FC50135" w14:textId="77777777" w:rsidR="00811054" w:rsidRPr="00FB6E46" w:rsidRDefault="00811054" w:rsidP="000C4197">
            <w:pPr>
              <w:spacing w:after="0"/>
              <w:rPr>
                <w:rFonts w:cs="Arial"/>
                <w:b/>
                <w:sz w:val="24"/>
              </w:rPr>
            </w:pPr>
            <w:r w:rsidRPr="00AC4CF2">
              <w:rPr>
                <w:rFonts w:cs="Arial"/>
                <w:b/>
                <w:sz w:val="24"/>
              </w:rPr>
              <w:t>Company name:</w:t>
            </w:r>
          </w:p>
        </w:tc>
        <w:sdt>
          <w:sdtPr>
            <w:rPr>
              <w:sz w:val="24"/>
            </w:rPr>
            <w:id w:val="-1333605531"/>
            <w:placeholder>
              <w:docPart w:val="BA26DC1F5ECA4F71BA38BE2F73310B62"/>
            </w:placeholder>
            <w:showingPlcHdr/>
          </w:sdtPr>
          <w:sdtEndPr/>
          <w:sdtContent>
            <w:tc>
              <w:tcPr>
                <w:tcW w:w="5841" w:type="dxa"/>
                <w:gridSpan w:val="2"/>
              </w:tcPr>
              <w:p w14:paraId="63CC1343" w14:textId="77777777" w:rsidR="00811054" w:rsidRDefault="00811054" w:rsidP="000C4197">
                <w:pPr>
                  <w:spacing w:after="0"/>
                  <w:rPr>
                    <w:sz w:val="24"/>
                  </w:rPr>
                </w:pPr>
                <w:r w:rsidRPr="004C39B5">
                  <w:rPr>
                    <w:rStyle w:val="PlaceholderText"/>
                  </w:rPr>
                  <w:t>Click or tap here to enter text.</w:t>
                </w:r>
              </w:p>
            </w:tc>
          </w:sdtContent>
        </w:sdt>
      </w:tr>
      <w:tr w:rsidR="00811054" w:rsidRPr="00CF795B" w14:paraId="5A78D1B6" w14:textId="77777777" w:rsidTr="000C4197">
        <w:trPr>
          <w:trHeight w:val="238"/>
        </w:trPr>
        <w:tc>
          <w:tcPr>
            <w:tcW w:w="3085" w:type="dxa"/>
          </w:tcPr>
          <w:p w14:paraId="0C2AC21E" w14:textId="77777777" w:rsidR="00811054" w:rsidRPr="00FB6E46" w:rsidRDefault="00811054" w:rsidP="000C4197">
            <w:pPr>
              <w:spacing w:after="0"/>
              <w:rPr>
                <w:rFonts w:cs="Arial"/>
                <w:b/>
                <w:sz w:val="24"/>
              </w:rPr>
            </w:pPr>
            <w:r>
              <w:rPr>
                <w:rFonts w:cs="Arial"/>
                <w:b/>
                <w:sz w:val="24"/>
              </w:rPr>
              <w:t>Email address:</w:t>
            </w:r>
          </w:p>
        </w:tc>
        <w:sdt>
          <w:sdtPr>
            <w:rPr>
              <w:sz w:val="24"/>
            </w:rPr>
            <w:id w:val="233060029"/>
            <w:placeholder>
              <w:docPart w:val="56765F3A391445028E46878546E30C73"/>
            </w:placeholder>
            <w:showingPlcHdr/>
          </w:sdtPr>
          <w:sdtEndPr/>
          <w:sdtContent>
            <w:tc>
              <w:tcPr>
                <w:tcW w:w="5841" w:type="dxa"/>
                <w:gridSpan w:val="2"/>
              </w:tcPr>
              <w:p w14:paraId="5F65ABB3" w14:textId="77777777" w:rsidR="00811054" w:rsidRDefault="00811054" w:rsidP="000C4197">
                <w:pPr>
                  <w:spacing w:after="0"/>
                  <w:rPr>
                    <w:sz w:val="24"/>
                  </w:rPr>
                </w:pPr>
                <w:r w:rsidRPr="004C39B5">
                  <w:rPr>
                    <w:rStyle w:val="PlaceholderText"/>
                  </w:rPr>
                  <w:t>Click or tap here to enter text.</w:t>
                </w:r>
              </w:p>
            </w:tc>
          </w:sdtContent>
        </w:sdt>
      </w:tr>
      <w:tr w:rsidR="00811054" w:rsidRPr="00CF795B" w14:paraId="6B0916C0" w14:textId="77777777" w:rsidTr="000C4197">
        <w:trPr>
          <w:trHeight w:val="238"/>
        </w:trPr>
        <w:tc>
          <w:tcPr>
            <w:tcW w:w="3085" w:type="dxa"/>
          </w:tcPr>
          <w:p w14:paraId="68120B3B" w14:textId="77777777" w:rsidR="00811054" w:rsidRPr="00FB6E46" w:rsidRDefault="00811054" w:rsidP="000C4197">
            <w:pPr>
              <w:spacing w:after="0"/>
              <w:rPr>
                <w:rFonts w:cs="Arial"/>
                <w:b/>
                <w:sz w:val="24"/>
              </w:rPr>
            </w:pPr>
            <w:r>
              <w:rPr>
                <w:rFonts w:cs="Arial"/>
                <w:b/>
                <w:sz w:val="24"/>
              </w:rPr>
              <w:t>Phone number:</w:t>
            </w:r>
          </w:p>
        </w:tc>
        <w:sdt>
          <w:sdtPr>
            <w:rPr>
              <w:sz w:val="24"/>
            </w:rPr>
            <w:id w:val="1902481430"/>
            <w:placeholder>
              <w:docPart w:val="56765F3A391445028E46878546E30C73"/>
            </w:placeholder>
            <w:showingPlcHdr/>
          </w:sdtPr>
          <w:sdtEndPr/>
          <w:sdtContent>
            <w:tc>
              <w:tcPr>
                <w:tcW w:w="5841" w:type="dxa"/>
                <w:gridSpan w:val="2"/>
              </w:tcPr>
              <w:p w14:paraId="1745C7A7" w14:textId="77777777" w:rsidR="00811054" w:rsidRDefault="00811054" w:rsidP="000C4197">
                <w:pPr>
                  <w:spacing w:after="0"/>
                  <w:rPr>
                    <w:sz w:val="24"/>
                  </w:rPr>
                </w:pPr>
                <w:r w:rsidRPr="004C39B5">
                  <w:rPr>
                    <w:rStyle w:val="PlaceholderText"/>
                  </w:rPr>
                  <w:t>Click or tap here to enter text.</w:t>
                </w:r>
              </w:p>
            </w:tc>
          </w:sdtContent>
        </w:sdt>
      </w:tr>
      <w:tr w:rsidR="00811054" w:rsidRPr="00CF795B" w14:paraId="0E0B31C9" w14:textId="77777777" w:rsidTr="000C4197">
        <w:trPr>
          <w:trHeight w:val="238"/>
        </w:trPr>
        <w:tc>
          <w:tcPr>
            <w:tcW w:w="3085" w:type="dxa"/>
          </w:tcPr>
          <w:p w14:paraId="56BAAFB8" w14:textId="77777777" w:rsidR="00811054" w:rsidRDefault="00811054" w:rsidP="000C4197">
            <w:pPr>
              <w:spacing w:after="0"/>
              <w:rPr>
                <w:rFonts w:cs="Arial"/>
                <w:b/>
                <w:sz w:val="24"/>
              </w:rPr>
            </w:pPr>
            <w:r w:rsidRPr="0079391E">
              <w:rPr>
                <w:rFonts w:cs="Arial"/>
                <w:b/>
                <w:sz w:val="24"/>
              </w:rPr>
              <w:t>Which best describes your organisation?</w:t>
            </w:r>
          </w:p>
        </w:tc>
        <w:tc>
          <w:tcPr>
            <w:tcW w:w="2920" w:type="dxa"/>
          </w:tcPr>
          <w:p w14:paraId="52F41C4E" w14:textId="77777777" w:rsidR="00811054" w:rsidRDefault="00E277E4" w:rsidP="000C4197">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sidRPr="009329E0">
              <w:rPr>
                <w:rFonts w:cstheme="minorHAnsi"/>
              </w:rPr>
              <w:t>Con</w:t>
            </w:r>
            <w:r w:rsidR="00811054">
              <w:rPr>
                <w:rFonts w:cstheme="minorHAnsi"/>
              </w:rPr>
              <w:t>sumer body</w:t>
            </w:r>
          </w:p>
          <w:p w14:paraId="79EEBCD7" w14:textId="77777777" w:rsidR="00811054" w:rsidRDefault="00E277E4" w:rsidP="000C4197">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Demand</w:t>
            </w:r>
          </w:p>
          <w:p w14:paraId="56CF8282" w14:textId="77777777" w:rsidR="00811054" w:rsidRDefault="00E277E4" w:rsidP="000C4197">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Distribution Network Operator</w:t>
            </w:r>
          </w:p>
          <w:p w14:paraId="71CE9F8C" w14:textId="77777777" w:rsidR="00811054" w:rsidRDefault="00E277E4" w:rsidP="000C4197">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Generator</w:t>
            </w:r>
          </w:p>
          <w:p w14:paraId="1ECBB466" w14:textId="77777777" w:rsidR="00811054" w:rsidRDefault="00E277E4" w:rsidP="000C4197">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Industry body</w:t>
            </w:r>
          </w:p>
          <w:p w14:paraId="07D46E52" w14:textId="77777777" w:rsidR="00811054" w:rsidRPr="001D1A18" w:rsidRDefault="00E277E4" w:rsidP="000C4197">
            <w:pPr>
              <w:spacing w:after="0"/>
              <w:rPr>
                <w:rFonts w:cstheme="minorHAnsi"/>
              </w:rPr>
            </w:pPr>
            <w:sdt>
              <w:sdtPr>
                <w:rPr>
                  <w:rFonts w:cstheme="minorHAnsi"/>
                </w:rPr>
                <w:id w:val="-1103410446"/>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Interconnector</w:t>
            </w:r>
          </w:p>
        </w:tc>
        <w:tc>
          <w:tcPr>
            <w:tcW w:w="2921" w:type="dxa"/>
          </w:tcPr>
          <w:p w14:paraId="7B98FB47" w14:textId="77777777" w:rsidR="00811054" w:rsidRDefault="00E277E4" w:rsidP="000C4197">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Storage</w:t>
            </w:r>
          </w:p>
          <w:p w14:paraId="36ECDB8A" w14:textId="77777777" w:rsidR="00811054" w:rsidRDefault="00E277E4" w:rsidP="000C4197">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Supplier</w:t>
            </w:r>
          </w:p>
          <w:p w14:paraId="37AF03A4" w14:textId="77777777" w:rsidR="00811054" w:rsidRDefault="00E277E4" w:rsidP="000C4197">
            <w:pPr>
              <w:spacing w:after="0"/>
              <w:rPr>
                <w:rFonts w:cstheme="minorHAnsi"/>
              </w:rPr>
            </w:pPr>
            <w:sdt>
              <w:sdtPr>
                <w:rPr>
                  <w:rFonts w:cstheme="minorHAnsi"/>
                </w:rPr>
                <w:id w:val="-212413657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System Operator</w:t>
            </w:r>
          </w:p>
          <w:p w14:paraId="502B817F" w14:textId="77777777" w:rsidR="00811054" w:rsidRDefault="00E277E4" w:rsidP="000C4197">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Transmission Owner</w:t>
            </w:r>
          </w:p>
          <w:p w14:paraId="3013B397" w14:textId="77777777" w:rsidR="00811054" w:rsidRDefault="00E277E4" w:rsidP="000C4197">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Virtual Lead Party</w:t>
            </w:r>
          </w:p>
          <w:p w14:paraId="7EDD6225" w14:textId="77777777" w:rsidR="00811054" w:rsidRDefault="00E277E4" w:rsidP="000C4197">
            <w:pPr>
              <w:spacing w:after="0"/>
              <w:rPr>
                <w:sz w:val="24"/>
              </w:rPr>
            </w:pPr>
            <w:sdt>
              <w:sdtPr>
                <w:rPr>
                  <w:rFonts w:cstheme="minorHAnsi"/>
                </w:rPr>
                <w:id w:val="1221096329"/>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Other</w:t>
            </w:r>
          </w:p>
        </w:tc>
      </w:tr>
    </w:tbl>
    <w:p w14:paraId="5E81A7BC" w14:textId="77777777" w:rsidR="00811054" w:rsidRDefault="00811054" w:rsidP="00811054">
      <w:pPr>
        <w:pStyle w:val="BodyText"/>
        <w:rPr>
          <w:rFonts w:cs="Arial"/>
          <w:b/>
          <w:sz w:val="24"/>
        </w:rPr>
      </w:pPr>
    </w:p>
    <w:p w14:paraId="78ACFFE9" w14:textId="77777777" w:rsidR="002B5181" w:rsidRDefault="002B5181" w:rsidP="00811054">
      <w:pPr>
        <w:pStyle w:val="BodyText"/>
        <w:rPr>
          <w:rFonts w:cs="Arial"/>
          <w:b/>
          <w:sz w:val="24"/>
        </w:rPr>
      </w:pPr>
    </w:p>
    <w:p w14:paraId="4E1B759A" w14:textId="77777777" w:rsidR="002B5181" w:rsidRDefault="002B5181" w:rsidP="00811054">
      <w:pPr>
        <w:pStyle w:val="BodyText"/>
        <w:rPr>
          <w:rFonts w:cs="Arial"/>
          <w:b/>
          <w:sz w:val="24"/>
        </w:rPr>
      </w:pPr>
    </w:p>
    <w:p w14:paraId="2EE8D71E" w14:textId="77777777" w:rsidR="002B5181" w:rsidRDefault="002B5181" w:rsidP="00811054">
      <w:pPr>
        <w:pStyle w:val="BodyText"/>
        <w:rPr>
          <w:rFonts w:cs="Arial"/>
          <w:b/>
          <w:sz w:val="24"/>
        </w:rPr>
      </w:pPr>
    </w:p>
    <w:p w14:paraId="25F2A3C7" w14:textId="77777777" w:rsidR="002B5181" w:rsidRDefault="002B5181" w:rsidP="00811054">
      <w:pPr>
        <w:pStyle w:val="BodyText"/>
        <w:rPr>
          <w:rFonts w:cs="Arial"/>
          <w:b/>
          <w:sz w:val="24"/>
        </w:rPr>
      </w:pPr>
    </w:p>
    <w:p w14:paraId="55DFEFF8" w14:textId="77777777" w:rsidR="002B5181" w:rsidRDefault="002B5181" w:rsidP="00811054">
      <w:pPr>
        <w:pStyle w:val="BodyText"/>
        <w:rPr>
          <w:rFonts w:cs="Arial"/>
          <w:b/>
          <w:sz w:val="24"/>
        </w:rPr>
      </w:pPr>
    </w:p>
    <w:p w14:paraId="79F981A8" w14:textId="77777777" w:rsidR="002B5181" w:rsidRDefault="002B5181" w:rsidP="00811054">
      <w:pPr>
        <w:pStyle w:val="BodyText"/>
        <w:rPr>
          <w:rFonts w:cs="Arial"/>
          <w:b/>
          <w:sz w:val="24"/>
        </w:rPr>
      </w:pPr>
    </w:p>
    <w:p w14:paraId="5A835471" w14:textId="77777777" w:rsidR="002B5181" w:rsidRDefault="002B5181" w:rsidP="00811054">
      <w:pPr>
        <w:pStyle w:val="BodyText"/>
        <w:rPr>
          <w:rFonts w:cs="Arial"/>
          <w:b/>
          <w:sz w:val="24"/>
        </w:rPr>
      </w:pPr>
    </w:p>
    <w:p w14:paraId="1577F9FB" w14:textId="77777777" w:rsidR="002B5181" w:rsidRDefault="002B5181" w:rsidP="00811054">
      <w:pPr>
        <w:pStyle w:val="BodyText"/>
        <w:rPr>
          <w:rFonts w:cs="Arial"/>
          <w:b/>
          <w:sz w:val="24"/>
        </w:rPr>
      </w:pPr>
    </w:p>
    <w:p w14:paraId="2D038BA6" w14:textId="77777777" w:rsidR="002B5181" w:rsidRDefault="002B5181" w:rsidP="00811054">
      <w:pPr>
        <w:pStyle w:val="BodyText"/>
        <w:rPr>
          <w:rFonts w:cs="Arial"/>
          <w:b/>
          <w:sz w:val="24"/>
        </w:rPr>
      </w:pPr>
    </w:p>
    <w:p w14:paraId="2F0CCE96" w14:textId="13D1605C" w:rsidR="00811054" w:rsidRDefault="00811054" w:rsidP="00811054">
      <w:pPr>
        <w:rPr>
          <w:rFonts w:cs="Arial"/>
          <w:b/>
          <w:sz w:val="24"/>
        </w:rPr>
      </w:pPr>
      <w:r>
        <w:rPr>
          <w:rFonts w:cs="Arial"/>
          <w:b/>
          <w:sz w:val="24"/>
        </w:rPr>
        <w:t>I wish my response to be:</w:t>
      </w:r>
    </w:p>
    <w:tbl>
      <w:tblPr>
        <w:tblStyle w:val="PlainTable1"/>
        <w:tblW w:w="8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660"/>
      </w:tblGrid>
      <w:tr w:rsidR="00811054" w:rsidRPr="009329E0" w14:paraId="7206C15D" w14:textId="77777777" w:rsidTr="000C4197">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2835" w:type="dxa"/>
            <w:tcBorders>
              <w:right w:val="single" w:sz="2" w:space="0" w:color="FF00FF" w:themeColor="accent1"/>
            </w:tcBorders>
            <w:hideMark/>
          </w:tcPr>
          <w:p w14:paraId="5FD028F8" w14:textId="369C8A16" w:rsidR="00811054" w:rsidRPr="000C4197" w:rsidRDefault="00811054" w:rsidP="009F1ACE">
            <w:pPr>
              <w:spacing w:line="240" w:lineRule="auto"/>
              <w:rPr>
                <w:rFonts w:cstheme="minorHAnsi"/>
                <w:b w:val="0"/>
                <w:bCs w:val="0"/>
              </w:rPr>
            </w:pPr>
            <w:r w:rsidRPr="00580906">
              <w:rPr>
                <w:rFonts w:cstheme="minorHAnsi"/>
                <w:b w:val="0"/>
                <w:bCs w:val="0"/>
              </w:rPr>
              <w:t>(Please mark the relevant box)</w:t>
            </w:r>
          </w:p>
          <w:p w14:paraId="4FC0A149" w14:textId="77777777" w:rsidR="00811054" w:rsidRPr="009329E0" w:rsidRDefault="00811054" w:rsidP="009F1ACE">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2BF85CA4" w14:textId="77777777" w:rsidR="00811054" w:rsidRPr="009329E0" w:rsidRDefault="00E277E4" w:rsidP="009F1ACE">
            <w:pPr>
              <w:spacing w:line="240" w:lineRule="auto"/>
              <w:cnfStyle w:val="100000000000" w:firstRow="1" w:lastRow="0" w:firstColumn="0" w:lastColumn="0" w:oddVBand="0" w:evenVBand="0" w:oddHBand="0" w:evenHBand="0" w:firstRowFirstColumn="0" w:firstRowLastColumn="0" w:lastRowFirstColumn="0" w:lastRowLastColumn="0"/>
              <w:rPr>
                <w:rFonts w:cstheme="minorHAnsi"/>
              </w:rPr>
            </w:pPr>
            <w:sdt>
              <w:sdtPr>
                <w:rPr>
                  <w:rFonts w:cstheme="minorHAnsi"/>
                </w:rPr>
                <w:id w:val="977498680"/>
                <w14:checkbox>
                  <w14:checked w14:val="0"/>
                  <w14:checkedState w14:val="2612" w14:font="MS Gothic"/>
                  <w14:uncheckedState w14:val="2610" w14:font="MS Gothic"/>
                </w14:checkbox>
              </w:sdtPr>
              <w:sdtEndPr/>
              <w:sdtContent>
                <w:r w:rsidR="00811054">
                  <w:rPr>
                    <w:rFonts w:ascii="MS Gothic" w:eastAsia="MS Gothic" w:hAnsi="MS Gothic" w:cstheme="minorHAnsi" w:hint="eastAsia"/>
                  </w:rPr>
                  <w:t>☐</w:t>
                </w:r>
              </w:sdtContent>
            </w:sdt>
            <w:r w:rsidR="00811054">
              <w:rPr>
                <w:rFonts w:cstheme="minorHAnsi"/>
              </w:rPr>
              <w:t xml:space="preserve"> </w:t>
            </w:r>
            <w:r w:rsidR="00811054" w:rsidRPr="009329E0">
              <w:rPr>
                <w:rFonts w:cstheme="minorHAnsi"/>
              </w:rPr>
              <w:t>Non-Confidential</w:t>
            </w:r>
            <w:r w:rsidR="00811054">
              <w:rPr>
                <w:rFonts w:cstheme="minorHAnsi"/>
              </w:rPr>
              <w:t xml:space="preserve"> </w:t>
            </w:r>
            <w:r w:rsidR="00811054" w:rsidRPr="00580906">
              <w:rPr>
                <w:rFonts w:cstheme="minorHAnsi"/>
                <w:b w:val="0"/>
                <w:bCs w:val="0"/>
                <w:i/>
                <w:iCs/>
              </w:rPr>
              <w:t>(</w:t>
            </w:r>
            <w:r w:rsidR="00811054">
              <w:rPr>
                <w:rFonts w:cstheme="minorHAnsi"/>
                <w:b w:val="0"/>
                <w:bCs w:val="0"/>
                <w:i/>
                <w:iCs/>
              </w:rPr>
              <w:t xml:space="preserve">this </w:t>
            </w:r>
            <w:r w:rsidR="00811054" w:rsidRPr="00580906">
              <w:rPr>
                <w:b w:val="0"/>
                <w:bCs w:val="0"/>
                <w:i/>
                <w:u w:val="single"/>
              </w:rPr>
              <w:t>will be shared</w:t>
            </w:r>
            <w:r w:rsidR="00811054" w:rsidRPr="00580906">
              <w:rPr>
                <w:b w:val="0"/>
                <w:bCs w:val="0"/>
                <w:i/>
              </w:rPr>
              <w:t xml:space="preserve"> </w:t>
            </w:r>
            <w:r w:rsidR="00811054">
              <w:rPr>
                <w:b w:val="0"/>
                <w:bCs w:val="0"/>
                <w:i/>
              </w:rPr>
              <w:t xml:space="preserve">with </w:t>
            </w:r>
            <w:r w:rsidR="00811054" w:rsidRPr="00580906">
              <w:rPr>
                <w:b w:val="0"/>
                <w:bCs w:val="0"/>
                <w:i/>
              </w:rPr>
              <w:t>industry</w:t>
            </w:r>
            <w:r w:rsidR="00811054">
              <w:rPr>
                <w:b w:val="0"/>
                <w:bCs w:val="0"/>
                <w:i/>
              </w:rPr>
              <w:t xml:space="preserve"> and the Panel</w:t>
            </w:r>
            <w:r w:rsidR="00811054" w:rsidRPr="00580906">
              <w:rPr>
                <w:b w:val="0"/>
                <w:bCs w:val="0"/>
                <w:i/>
              </w:rPr>
              <w:t xml:space="preserve"> for further consideration)</w:t>
            </w:r>
          </w:p>
        </w:tc>
      </w:tr>
      <w:tr w:rsidR="00811054" w14:paraId="7EAE6178" w14:textId="77777777" w:rsidTr="000C419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835" w:type="dxa"/>
            <w:tcBorders>
              <w:right w:val="single" w:sz="2" w:space="0" w:color="FF00FF" w:themeColor="accent1"/>
            </w:tcBorders>
            <w:shd w:val="clear" w:color="auto" w:fill="auto"/>
          </w:tcPr>
          <w:p w14:paraId="0834F90F" w14:textId="77777777" w:rsidR="00811054" w:rsidRPr="009329E0" w:rsidRDefault="00811054" w:rsidP="009F1ACE">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Default="00E277E4" w:rsidP="009F1ACE">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88075042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 xml:space="preserve"> </w:t>
            </w:r>
            <w:r w:rsidR="00811054" w:rsidRPr="00580906">
              <w:rPr>
                <w:rFonts w:cstheme="minorHAnsi"/>
                <w:b/>
                <w:bCs/>
              </w:rPr>
              <w:t>Confidential</w:t>
            </w:r>
            <w:r w:rsidR="00811054">
              <w:rPr>
                <w:rFonts w:cstheme="minorHAnsi"/>
              </w:rPr>
              <w:t xml:space="preserve"> (this </w:t>
            </w:r>
            <w:r w:rsidR="00811054">
              <w:rPr>
                <w:i/>
              </w:rPr>
              <w:t xml:space="preserve">will be disclosed to the Authority in full but, unless specified, </w:t>
            </w:r>
            <w:r w:rsidR="00811054" w:rsidRPr="00580906">
              <w:rPr>
                <w:i/>
                <w:u w:val="single"/>
              </w:rPr>
              <w:t>will not be shared</w:t>
            </w:r>
            <w:r w:rsidR="00811054">
              <w:rPr>
                <w:i/>
              </w:rPr>
              <w:t xml:space="preserve"> with the Panel or the industry for further consideration)</w:t>
            </w:r>
          </w:p>
        </w:tc>
      </w:tr>
    </w:tbl>
    <w:p w14:paraId="222A3C60" w14:textId="77777777" w:rsidR="00811054" w:rsidRPr="00AC4CF2" w:rsidRDefault="00811054" w:rsidP="00811054">
      <w:pPr>
        <w:pStyle w:val="BodyText"/>
        <w:rPr>
          <w:rFonts w:cs="Arial"/>
          <w:b/>
          <w:sz w:val="24"/>
        </w:rPr>
      </w:pPr>
    </w:p>
    <w:p w14:paraId="421CF7AB" w14:textId="50005830" w:rsidR="00811054" w:rsidRPr="000C4197" w:rsidRDefault="00811054" w:rsidP="000C4197">
      <w:pPr>
        <w:pStyle w:val="BodyText"/>
        <w:rPr>
          <w:b/>
          <w:color w:val="3F0731" w:themeColor="text2"/>
          <w:sz w:val="24"/>
        </w:rPr>
      </w:pPr>
      <w:r w:rsidRPr="00811054">
        <w:rPr>
          <w:b/>
          <w:color w:val="3F0731" w:themeColor="text2"/>
          <w:sz w:val="24"/>
        </w:rPr>
        <w:t xml:space="preserve">For reference the Applicable Grid Code Objectives are: </w:t>
      </w:r>
    </w:p>
    <w:p w14:paraId="6C562C44" w14:textId="77777777" w:rsidR="00811054" w:rsidRPr="0050271D" w:rsidRDefault="00811054" w:rsidP="00811054">
      <w:pPr>
        <w:pStyle w:val="ListParagraph"/>
        <w:numPr>
          <w:ilvl w:val="0"/>
          <w:numId w:val="42"/>
        </w:numPr>
        <w:rPr>
          <w:i/>
        </w:rPr>
      </w:pPr>
      <w:r w:rsidRPr="0050271D">
        <w:rPr>
          <w:i/>
        </w:rPr>
        <w:t>To permit the development, maintenance and operation of an efficient, coordinated and economical system for the transmission of electricity</w:t>
      </w:r>
    </w:p>
    <w:p w14:paraId="40ED220B" w14:textId="77777777" w:rsidR="00811054" w:rsidRPr="0050271D" w:rsidRDefault="00811054" w:rsidP="00811054">
      <w:pPr>
        <w:pStyle w:val="ListParagraph"/>
        <w:numPr>
          <w:ilvl w:val="0"/>
          <w:numId w:val="42"/>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643FC4DA" w14:textId="77777777" w:rsidR="00811054" w:rsidRPr="0050271D" w:rsidRDefault="00811054" w:rsidP="00811054">
      <w:pPr>
        <w:pStyle w:val="ListParagraph"/>
        <w:numPr>
          <w:ilvl w:val="0"/>
          <w:numId w:val="42"/>
        </w:numPr>
        <w:rPr>
          <w:i/>
        </w:rPr>
      </w:pPr>
      <w:r w:rsidRPr="0050271D">
        <w:rPr>
          <w:i/>
        </w:rPr>
        <w:lastRenderedPageBreak/>
        <w:t xml:space="preserve">Subject to sub-paragraphs (i) and (ii), to promote the security and efficiency of the electricity generation, transmission and distribution systems in the national electricity transmission system operator area taken as a whole; </w:t>
      </w:r>
    </w:p>
    <w:p w14:paraId="7D6FDC9F" w14:textId="77777777" w:rsidR="00811054" w:rsidRDefault="00811054" w:rsidP="00811054">
      <w:pPr>
        <w:pStyle w:val="ListParagraph"/>
        <w:numPr>
          <w:ilvl w:val="0"/>
          <w:numId w:val="42"/>
        </w:numPr>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476FC283" w14:textId="77777777" w:rsidR="00811054" w:rsidRDefault="00811054" w:rsidP="00811054">
      <w:pPr>
        <w:pStyle w:val="ListParagraph"/>
        <w:numPr>
          <w:ilvl w:val="0"/>
          <w:numId w:val="42"/>
        </w:numPr>
        <w:rPr>
          <w:i/>
        </w:rPr>
      </w:pPr>
      <w:r w:rsidRPr="0050271D">
        <w:rPr>
          <w:i/>
        </w:rPr>
        <w:t>To promote efficiency in the implementation and administration of the Grid Code arrangements</w:t>
      </w:r>
    </w:p>
    <w:p w14:paraId="2585F415" w14:textId="77777777" w:rsidR="00811054" w:rsidRPr="00D64BD6" w:rsidRDefault="00811054" w:rsidP="00811054">
      <w:pPr>
        <w:pStyle w:val="ListParagraph"/>
        <w:rPr>
          <w:i/>
        </w:rPr>
      </w:pPr>
    </w:p>
    <w:p w14:paraId="088DCF0C" w14:textId="1E4D4B6E" w:rsidR="00811054" w:rsidRPr="00811054" w:rsidRDefault="00811054" w:rsidP="00811054">
      <w:pPr>
        <w:spacing w:line="256" w:lineRule="auto"/>
        <w:rPr>
          <w:b/>
          <w:color w:val="3F0731" w:themeColor="text2"/>
          <w:sz w:val="24"/>
        </w:rPr>
      </w:pPr>
      <w:r w:rsidRPr="00811054">
        <w:rPr>
          <w:b/>
          <w:color w:val="3F0731" w:themeColor="text2"/>
          <w:sz w:val="24"/>
        </w:rPr>
        <w:t xml:space="preserve">For reference, (for consultation questions </w:t>
      </w:r>
      <w:r w:rsidR="002B5181">
        <w:rPr>
          <w:b/>
          <w:color w:val="3F0731" w:themeColor="text2"/>
          <w:sz w:val="24"/>
        </w:rPr>
        <w:t>4</w:t>
      </w:r>
      <w:r w:rsidRPr="00811054">
        <w:rPr>
          <w:b/>
          <w:color w:val="3F0731" w:themeColor="text2"/>
          <w:sz w:val="24"/>
        </w:rPr>
        <w:t xml:space="preserve"> &amp; </w:t>
      </w:r>
      <w:r w:rsidR="002B5181">
        <w:rPr>
          <w:b/>
          <w:color w:val="3F0731" w:themeColor="text2"/>
          <w:sz w:val="24"/>
        </w:rPr>
        <w:t>5</w:t>
      </w:r>
      <w:r w:rsidRPr="00811054">
        <w:rPr>
          <w:b/>
          <w:color w:val="3F0731" w:themeColor="text2"/>
          <w:sz w:val="24"/>
        </w:rPr>
        <w:t>) the Electricity Balancing Regulation (EBR) Article 3 Objectives and regulatory aspects are:</w:t>
      </w:r>
    </w:p>
    <w:p w14:paraId="434CA712" w14:textId="77777777" w:rsidR="00811054" w:rsidRPr="007A2F7E" w:rsidRDefault="00811054" w:rsidP="00811054">
      <w:pPr>
        <w:pStyle w:val="ListParagraph"/>
        <w:numPr>
          <w:ilvl w:val="0"/>
          <w:numId w:val="47"/>
        </w:numPr>
        <w:rPr>
          <w:i/>
        </w:rPr>
      </w:pPr>
      <w:r>
        <w:rPr>
          <w:i/>
        </w:rPr>
        <w:t>f</w:t>
      </w:r>
      <w:r w:rsidRPr="007A2F7E">
        <w:rPr>
          <w:i/>
        </w:rPr>
        <w:t>ostering effective competition, non-discrimination and transparency in balancing markets;</w:t>
      </w:r>
    </w:p>
    <w:p w14:paraId="6EB241B7" w14:textId="77777777" w:rsidR="00811054" w:rsidRPr="007A2F7E" w:rsidRDefault="00811054" w:rsidP="00811054">
      <w:pPr>
        <w:pStyle w:val="ListParagraph"/>
        <w:numPr>
          <w:ilvl w:val="0"/>
          <w:numId w:val="47"/>
        </w:numPr>
        <w:rPr>
          <w:i/>
        </w:rPr>
      </w:pPr>
      <w:r w:rsidRPr="007A2F7E">
        <w:rPr>
          <w:i/>
        </w:rPr>
        <w:t>enhancing efficiency of balancing as well as efficiency of national balancing markets;</w:t>
      </w:r>
    </w:p>
    <w:p w14:paraId="47900410" w14:textId="77777777" w:rsidR="00811054" w:rsidRPr="007A2F7E" w:rsidRDefault="00811054" w:rsidP="00811054">
      <w:pPr>
        <w:pStyle w:val="ListParagraph"/>
        <w:numPr>
          <w:ilvl w:val="0"/>
          <w:numId w:val="47"/>
        </w:numPr>
        <w:rPr>
          <w:i/>
        </w:rPr>
      </w:pPr>
      <w:r w:rsidRPr="007A2F7E">
        <w:rPr>
          <w:i/>
        </w:rPr>
        <w:t>integrating balancing markets and promoting the possibilities for exchanges of balancing services while contributing to operational security;</w:t>
      </w:r>
    </w:p>
    <w:p w14:paraId="7AF8B9F1" w14:textId="77777777" w:rsidR="00811054" w:rsidRPr="007A2F7E" w:rsidRDefault="00811054" w:rsidP="00811054">
      <w:pPr>
        <w:pStyle w:val="ListParagraph"/>
        <w:numPr>
          <w:ilvl w:val="0"/>
          <w:numId w:val="47"/>
        </w:numPr>
        <w:rPr>
          <w:i/>
        </w:rPr>
      </w:pPr>
      <w:r w:rsidRPr="007A2F7E">
        <w:rPr>
          <w:i/>
        </w:rPr>
        <w:t>contributing to the efficient long-term operation and development of the electricity transmission system and electricity sector while facilitating the efficient and consistent functioning of day-ahead, intraday and balancing markets;</w:t>
      </w:r>
    </w:p>
    <w:p w14:paraId="3302547A" w14:textId="77777777" w:rsidR="00811054" w:rsidRPr="007A2F7E" w:rsidRDefault="00811054" w:rsidP="00811054">
      <w:pPr>
        <w:pStyle w:val="ListParagraph"/>
        <w:numPr>
          <w:ilvl w:val="0"/>
          <w:numId w:val="47"/>
        </w:numPr>
        <w:rPr>
          <w:i/>
        </w:rPr>
      </w:pPr>
      <w:r w:rsidRPr="007A2F7E">
        <w:rPr>
          <w:i/>
        </w:rPr>
        <w:t>ensuring that the procurement of balancing services is fair, objective, transparent and market-based, avoids undue barriers to entry for new entrants, fosters the liquidity of balancing markets while preventing undue market distortions;</w:t>
      </w:r>
    </w:p>
    <w:p w14:paraId="7B6FA4F5" w14:textId="77777777" w:rsidR="00811054" w:rsidRPr="007A2F7E" w:rsidRDefault="00811054" w:rsidP="00811054">
      <w:pPr>
        <w:pStyle w:val="ListParagraph"/>
        <w:numPr>
          <w:ilvl w:val="0"/>
          <w:numId w:val="47"/>
        </w:numPr>
        <w:rPr>
          <w:i/>
        </w:rPr>
      </w:pPr>
      <w:r w:rsidRPr="007A2F7E">
        <w:rPr>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51846A4" w14:textId="77777777" w:rsidR="00811054" w:rsidRDefault="00811054" w:rsidP="00811054">
      <w:pPr>
        <w:pStyle w:val="ListParagraph"/>
        <w:numPr>
          <w:ilvl w:val="0"/>
          <w:numId w:val="47"/>
        </w:numPr>
        <w:rPr>
          <w:i/>
        </w:rPr>
      </w:pPr>
      <w:r w:rsidRPr="007A2F7E">
        <w:rPr>
          <w:i/>
        </w:rPr>
        <w:t>facilitating the participation of renewable energy sources and supporting the achievement of any target specified in an enactment for the share of energy from renewable sources.</w:t>
      </w:r>
    </w:p>
    <w:p w14:paraId="0F5AA9F8" w14:textId="77777777" w:rsidR="00811054" w:rsidRPr="00697846" w:rsidRDefault="00811054" w:rsidP="00811054">
      <w:pPr>
        <w:pStyle w:val="ListParagraph"/>
        <w:rPr>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811054" w:rsidRPr="00332DFE" w14:paraId="7674D30B" w14:textId="77777777" w:rsidTr="009F1ACE">
        <w:tc>
          <w:tcPr>
            <w:tcW w:w="9486" w:type="dxa"/>
            <w:shd w:val="clear" w:color="auto" w:fill="FF00FF" w:themeFill="accent1"/>
          </w:tcPr>
          <w:p w14:paraId="24373EE6" w14:textId="77777777" w:rsidR="00811054" w:rsidRPr="00332DFE" w:rsidRDefault="00811054" w:rsidP="009F1ACE">
            <w:pPr>
              <w:rPr>
                <w:b/>
                <w:color w:val="FFFFFF" w:themeColor="background1"/>
              </w:rPr>
            </w:pPr>
            <w:r>
              <w:rPr>
                <w:b/>
                <w:color w:val="FFFFFF" w:themeColor="background1"/>
              </w:rPr>
              <w:t>What is the EBR?</w:t>
            </w:r>
          </w:p>
        </w:tc>
      </w:tr>
      <w:tr w:rsidR="00811054" w:rsidRPr="00332DFE" w14:paraId="73B12CE2" w14:textId="77777777" w:rsidTr="009F1ACE">
        <w:tc>
          <w:tcPr>
            <w:tcW w:w="9486" w:type="dxa"/>
          </w:tcPr>
          <w:p w14:paraId="7AD156DC" w14:textId="77777777" w:rsidR="00811054" w:rsidRDefault="00811054" w:rsidP="009F1ACE">
            <w:pPr>
              <w:jc w:val="both"/>
            </w:pPr>
            <w:r>
              <w:t>The Electricity Balancing Regulation (EBR) is a European Network Code introduced by the Third Energy Package European legislation in late 2017.</w:t>
            </w:r>
          </w:p>
          <w:p w14:paraId="4BFE3E84" w14:textId="4C5B8E47" w:rsidR="00811054" w:rsidRPr="00697846" w:rsidRDefault="00811054" w:rsidP="009F1ACE">
            <w:pPr>
              <w:spacing w:before="120" w:after="120"/>
              <w:jc w:val="both"/>
            </w:pPr>
            <w:r w:rsidRPr="00697846">
              <w:t xml:space="preserve">The </w:t>
            </w:r>
            <w:r>
              <w:t>EBR</w:t>
            </w:r>
            <w:r w:rsidRPr="00697846">
              <w:t xml:space="preserve"> regulation lays down the rules for the integration of balancing markets in Europe, with the objectives of enhancing Europe’s security of supply. The </w:t>
            </w:r>
            <w:r>
              <w:t>EBR</w:t>
            </w:r>
            <w:r w:rsidRPr="00697846">
              <w:t xml:space="preserve"> aims to do this through harmonisation of electricity balancing rules and facilitating the exchange of balancing resources between European Transmission System Operators (TSOs). Article 18 of the </w:t>
            </w:r>
            <w:r>
              <w:t>EBR</w:t>
            </w:r>
            <w:r w:rsidRPr="00697846">
              <w:t xml:space="preserve"> states that TSOs such as </w:t>
            </w:r>
            <w:r w:rsidR="00E277E4">
              <w:t>N</w:t>
            </w:r>
            <w:r w:rsidRPr="00697846">
              <w:t>ESO should have terms and conditions developed for balancing services, which are submitted and approved by Ofgem.</w:t>
            </w:r>
          </w:p>
        </w:tc>
      </w:tr>
    </w:tbl>
    <w:p w14:paraId="6F13DF9F" w14:textId="77777777" w:rsidR="00811054" w:rsidRDefault="00811054" w:rsidP="00811054">
      <w:pPr>
        <w:rPr>
          <w:i/>
        </w:rPr>
      </w:pPr>
    </w:p>
    <w:p w14:paraId="79AFD91C" w14:textId="77777777" w:rsidR="000C4197" w:rsidRDefault="000C4197" w:rsidP="00811054">
      <w:pPr>
        <w:rPr>
          <w:i/>
        </w:rPr>
      </w:pPr>
    </w:p>
    <w:p w14:paraId="40A59B4C" w14:textId="77777777" w:rsidR="000C4197" w:rsidRPr="00315632" w:rsidRDefault="000C4197" w:rsidP="00811054">
      <w:pPr>
        <w:rPr>
          <w:i/>
        </w:rPr>
      </w:pPr>
    </w:p>
    <w:p w14:paraId="6876CAF9" w14:textId="77777777" w:rsidR="00811054" w:rsidRDefault="00811054" w:rsidP="00811054">
      <w:pPr>
        <w:pStyle w:val="BodyText"/>
        <w:rPr>
          <w:rFonts w:cs="Arial"/>
          <w:b/>
          <w:sz w:val="24"/>
        </w:rPr>
      </w:pPr>
      <w:r w:rsidRPr="00AC4CF2">
        <w:rPr>
          <w:rFonts w:cs="Arial"/>
          <w:b/>
          <w:sz w:val="24"/>
        </w:rPr>
        <w:lastRenderedPageBreak/>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3055A82C" w14:textId="77777777" w:rsidR="00811054" w:rsidRPr="00CF795B" w:rsidRDefault="00811054" w:rsidP="00811054">
      <w:pPr>
        <w:rPr>
          <w:rFonts w:cs="Arial"/>
          <w:b/>
          <w:i/>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958"/>
        <w:gridCol w:w="4395"/>
      </w:tblGrid>
      <w:tr w:rsidR="00811054" w:rsidRPr="00CF795B" w14:paraId="5899AFDF" w14:textId="77777777" w:rsidTr="000C4197">
        <w:trPr>
          <w:trHeight w:val="264"/>
        </w:trPr>
        <w:tc>
          <w:tcPr>
            <w:tcW w:w="9527" w:type="dxa"/>
            <w:gridSpan w:val="4"/>
            <w:shd w:val="clear" w:color="auto" w:fill="650B4E" w:themeFill="text2" w:themeFillTint="E6"/>
          </w:tcPr>
          <w:p w14:paraId="6121612C" w14:textId="77777777" w:rsidR="00811054" w:rsidRPr="00CF795B" w:rsidRDefault="00811054" w:rsidP="009F1ACE">
            <w:pPr>
              <w:ind w:left="-79"/>
              <w:rPr>
                <w:rFonts w:cs="Arial"/>
                <w:b/>
                <w:color w:val="FFFFFF" w:themeColor="background1"/>
                <w:sz w:val="24"/>
              </w:rPr>
            </w:pPr>
            <w:r w:rsidRPr="00760AB5">
              <w:rPr>
                <w:rFonts w:cs="Arial"/>
                <w:b/>
                <w:color w:val="FFFFFF" w:themeColor="background1"/>
                <w:sz w:val="24"/>
              </w:rPr>
              <w:t xml:space="preserve">Standard </w:t>
            </w:r>
            <w:r>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811054" w:rsidRPr="00CF795B" w14:paraId="33CEB547" w14:textId="77777777" w:rsidTr="000C4197">
        <w:trPr>
          <w:trHeight w:val="500"/>
        </w:trPr>
        <w:tc>
          <w:tcPr>
            <w:tcW w:w="483" w:type="dxa"/>
            <w:vMerge w:val="restart"/>
          </w:tcPr>
          <w:p w14:paraId="1AFCE484" w14:textId="77777777" w:rsidR="00811054" w:rsidRPr="00CF795B" w:rsidRDefault="00811054" w:rsidP="009F1ACE">
            <w:pPr>
              <w:rPr>
                <w:rFonts w:cs="Arial"/>
                <w:sz w:val="24"/>
              </w:rPr>
            </w:pPr>
            <w:r w:rsidRPr="00CF795B">
              <w:rPr>
                <w:rFonts w:cs="Arial"/>
                <w:sz w:val="24"/>
              </w:rPr>
              <w:t>1</w:t>
            </w:r>
          </w:p>
        </w:tc>
        <w:tc>
          <w:tcPr>
            <w:tcW w:w="2691" w:type="dxa"/>
            <w:vMerge w:val="restart"/>
          </w:tcPr>
          <w:p w14:paraId="72D76202" w14:textId="7777AEF9" w:rsidR="00811054" w:rsidRPr="00CF795B" w:rsidRDefault="00811054" w:rsidP="009F1ACE">
            <w:pPr>
              <w:rPr>
                <w:rFonts w:cs="Arial"/>
                <w:bCs/>
                <w:sz w:val="24"/>
              </w:rPr>
            </w:pPr>
            <w:r w:rsidRPr="00165C45">
              <w:rPr>
                <w:sz w:val="24"/>
              </w:rPr>
              <w:t>Please provide your assessment for the proposed solution against the Applicable Objectives?</w:t>
            </w:r>
          </w:p>
        </w:tc>
        <w:tc>
          <w:tcPr>
            <w:tcW w:w="6353" w:type="dxa"/>
            <w:gridSpan w:val="2"/>
          </w:tcPr>
          <w:p w14:paraId="4BD7E08F" w14:textId="3A246C06" w:rsidR="00811054" w:rsidRPr="00867B72" w:rsidRDefault="00811054" w:rsidP="009F1ACE">
            <w:pPr>
              <w:pStyle w:val="BodyText"/>
              <w:rPr>
                <w:sz w:val="24"/>
              </w:rPr>
            </w:pPr>
            <w:r>
              <w:rPr>
                <w:sz w:val="24"/>
              </w:rPr>
              <w:t>Mark the Objectives which you believe the proposed solution better facilitates:</w:t>
            </w:r>
          </w:p>
        </w:tc>
      </w:tr>
      <w:tr w:rsidR="00811054" w:rsidRPr="00CF795B" w14:paraId="5418AE2C" w14:textId="77777777" w:rsidTr="000C4197">
        <w:trPr>
          <w:trHeight w:val="126"/>
        </w:trPr>
        <w:tc>
          <w:tcPr>
            <w:tcW w:w="483" w:type="dxa"/>
            <w:vMerge/>
          </w:tcPr>
          <w:p w14:paraId="1C0D2AC7" w14:textId="77777777" w:rsidR="00811054" w:rsidRPr="00CF795B" w:rsidRDefault="00811054" w:rsidP="009F1ACE">
            <w:pPr>
              <w:rPr>
                <w:rFonts w:cs="Arial"/>
                <w:sz w:val="24"/>
              </w:rPr>
            </w:pPr>
          </w:p>
        </w:tc>
        <w:tc>
          <w:tcPr>
            <w:tcW w:w="2691" w:type="dxa"/>
            <w:vMerge/>
          </w:tcPr>
          <w:p w14:paraId="402EE0CC" w14:textId="77777777" w:rsidR="00811054" w:rsidRPr="009E1BFB" w:rsidRDefault="00811054" w:rsidP="009F1ACE">
            <w:pPr>
              <w:rPr>
                <w:sz w:val="24"/>
              </w:rPr>
            </w:pPr>
          </w:p>
        </w:tc>
        <w:tc>
          <w:tcPr>
            <w:tcW w:w="1958" w:type="dxa"/>
          </w:tcPr>
          <w:p w14:paraId="6172B70B" w14:textId="77777777" w:rsidR="00811054" w:rsidRDefault="00811054" w:rsidP="009F1ACE">
            <w:pPr>
              <w:pStyle w:val="BodyText"/>
              <w:rPr>
                <w:sz w:val="24"/>
              </w:rPr>
            </w:pPr>
            <w:r>
              <w:rPr>
                <w:sz w:val="24"/>
              </w:rPr>
              <w:t>Original</w:t>
            </w:r>
          </w:p>
        </w:tc>
        <w:tc>
          <w:tcPr>
            <w:tcW w:w="4395" w:type="dxa"/>
          </w:tcPr>
          <w:p w14:paraId="08E4FF09" w14:textId="3B6CD172" w:rsidR="00811054" w:rsidRDefault="00E277E4" w:rsidP="009F1ACE">
            <w:pPr>
              <w:pStyle w:val="BodyText"/>
              <w:rPr>
                <w:sz w:val="24"/>
              </w:rPr>
            </w:pPr>
            <w:sdt>
              <w:sdtPr>
                <w:rPr>
                  <w:sz w:val="24"/>
                </w:rPr>
                <w:id w:val="2145538595"/>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A   </w:t>
            </w:r>
            <w:sdt>
              <w:sdtPr>
                <w:rPr>
                  <w:sz w:val="24"/>
                </w:rPr>
                <w:id w:val="1889076113"/>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B   </w:t>
            </w:r>
            <w:sdt>
              <w:sdtPr>
                <w:rPr>
                  <w:sz w:val="24"/>
                </w:rPr>
                <w:id w:val="283154944"/>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C   </w:t>
            </w:r>
            <w:sdt>
              <w:sdtPr>
                <w:rPr>
                  <w:sz w:val="24"/>
                </w:rPr>
                <w:id w:val="1328634362"/>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D   </w:t>
            </w:r>
            <w:sdt>
              <w:sdtPr>
                <w:rPr>
                  <w:sz w:val="24"/>
                </w:rPr>
                <w:id w:val="575095181"/>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E   </w:t>
            </w:r>
          </w:p>
        </w:tc>
      </w:tr>
      <w:tr w:rsidR="00811054" w:rsidRPr="00CF795B" w14:paraId="30785DA0" w14:textId="77777777" w:rsidTr="000C4197">
        <w:trPr>
          <w:trHeight w:val="500"/>
        </w:trPr>
        <w:tc>
          <w:tcPr>
            <w:tcW w:w="483" w:type="dxa"/>
            <w:vMerge/>
          </w:tcPr>
          <w:p w14:paraId="3D78C4DD" w14:textId="77777777" w:rsidR="00811054" w:rsidRPr="00CF795B" w:rsidRDefault="00811054" w:rsidP="009F1ACE">
            <w:pPr>
              <w:rPr>
                <w:rFonts w:cs="Arial"/>
                <w:sz w:val="24"/>
              </w:rPr>
            </w:pPr>
          </w:p>
        </w:tc>
        <w:tc>
          <w:tcPr>
            <w:tcW w:w="2691" w:type="dxa"/>
            <w:vMerge/>
          </w:tcPr>
          <w:p w14:paraId="5D252F1F" w14:textId="77777777" w:rsidR="00811054" w:rsidRPr="009E1BFB" w:rsidRDefault="00811054" w:rsidP="009F1ACE">
            <w:pPr>
              <w:rPr>
                <w:sz w:val="24"/>
              </w:rPr>
            </w:pPr>
          </w:p>
        </w:tc>
        <w:sdt>
          <w:sdtPr>
            <w:rPr>
              <w:sz w:val="24"/>
            </w:rPr>
            <w:id w:val="-1563557985"/>
            <w:placeholder>
              <w:docPart w:val="11D244331F094B33A2828D2C256861E9"/>
            </w:placeholder>
            <w:showingPlcHdr/>
          </w:sdtPr>
          <w:sdtEndPr/>
          <w:sdtContent>
            <w:tc>
              <w:tcPr>
                <w:tcW w:w="6353" w:type="dxa"/>
                <w:gridSpan w:val="2"/>
              </w:tcPr>
              <w:p w14:paraId="768D941F" w14:textId="77777777" w:rsidR="00811054" w:rsidRDefault="00811054" w:rsidP="009F1ACE">
                <w:pPr>
                  <w:pStyle w:val="BodyText"/>
                  <w:rPr>
                    <w:sz w:val="24"/>
                  </w:rPr>
                </w:pPr>
                <w:r w:rsidRPr="004C39B5">
                  <w:rPr>
                    <w:rStyle w:val="PlaceholderText"/>
                  </w:rPr>
                  <w:t>Click or tap here to enter text.</w:t>
                </w:r>
              </w:p>
            </w:tc>
          </w:sdtContent>
        </w:sdt>
      </w:tr>
      <w:tr w:rsidR="00811054" w:rsidRPr="00CF795B" w14:paraId="6E85C283" w14:textId="77777777" w:rsidTr="000C4197">
        <w:trPr>
          <w:trHeight w:val="600"/>
        </w:trPr>
        <w:tc>
          <w:tcPr>
            <w:tcW w:w="483" w:type="dxa"/>
            <w:vMerge w:val="restart"/>
          </w:tcPr>
          <w:p w14:paraId="2658C076" w14:textId="0FF9B487" w:rsidR="00811054" w:rsidRPr="00CF795B" w:rsidRDefault="00D473F3" w:rsidP="009F1ACE">
            <w:pPr>
              <w:rPr>
                <w:rFonts w:cs="Arial"/>
                <w:sz w:val="24"/>
              </w:rPr>
            </w:pPr>
            <w:r>
              <w:rPr>
                <w:rFonts w:cs="Arial"/>
                <w:sz w:val="24"/>
              </w:rPr>
              <w:t>2</w:t>
            </w:r>
          </w:p>
        </w:tc>
        <w:tc>
          <w:tcPr>
            <w:tcW w:w="2691" w:type="dxa"/>
            <w:vMerge w:val="restart"/>
          </w:tcPr>
          <w:p w14:paraId="35DC481C" w14:textId="77777777" w:rsidR="00811054" w:rsidRPr="00CF795B" w:rsidRDefault="00811054" w:rsidP="009F1ACE">
            <w:pPr>
              <w:rPr>
                <w:bCs/>
                <w:sz w:val="24"/>
              </w:rPr>
            </w:pPr>
            <w:r w:rsidRPr="00CF795B">
              <w:rPr>
                <w:sz w:val="24"/>
              </w:rPr>
              <w:t>Do you support the proposed implementation approach?</w:t>
            </w:r>
          </w:p>
        </w:tc>
        <w:tc>
          <w:tcPr>
            <w:tcW w:w="6353" w:type="dxa"/>
            <w:gridSpan w:val="2"/>
          </w:tcPr>
          <w:p w14:paraId="5EC71A75" w14:textId="77777777" w:rsidR="00811054" w:rsidRDefault="00E277E4" w:rsidP="009F1ACE">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Yes</w:t>
            </w:r>
          </w:p>
          <w:p w14:paraId="174EF4DD" w14:textId="77777777" w:rsidR="00811054" w:rsidRDefault="00E277E4" w:rsidP="009F1ACE">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No</w:t>
            </w:r>
          </w:p>
          <w:p w14:paraId="4B148D83" w14:textId="77777777" w:rsidR="00811054" w:rsidRPr="00CF795B" w:rsidRDefault="00811054" w:rsidP="009F1ACE">
            <w:pPr>
              <w:rPr>
                <w:rFonts w:cs="Arial"/>
                <w:sz w:val="24"/>
              </w:rPr>
            </w:pPr>
          </w:p>
        </w:tc>
      </w:tr>
      <w:tr w:rsidR="00811054" w:rsidRPr="00CF795B" w14:paraId="767FDBA7" w14:textId="77777777" w:rsidTr="000C4197">
        <w:trPr>
          <w:trHeight w:val="600"/>
        </w:trPr>
        <w:tc>
          <w:tcPr>
            <w:tcW w:w="483" w:type="dxa"/>
            <w:vMerge/>
          </w:tcPr>
          <w:p w14:paraId="1C841952" w14:textId="77777777" w:rsidR="00811054" w:rsidRDefault="00811054" w:rsidP="009F1ACE">
            <w:pPr>
              <w:rPr>
                <w:rFonts w:cs="Arial"/>
                <w:sz w:val="24"/>
              </w:rPr>
            </w:pPr>
          </w:p>
        </w:tc>
        <w:tc>
          <w:tcPr>
            <w:tcW w:w="2691" w:type="dxa"/>
            <w:vMerge/>
          </w:tcPr>
          <w:p w14:paraId="12CC30D7" w14:textId="77777777" w:rsidR="00811054" w:rsidRPr="00CF795B" w:rsidRDefault="00811054" w:rsidP="009F1ACE">
            <w:pPr>
              <w:rPr>
                <w:sz w:val="24"/>
              </w:rPr>
            </w:pPr>
          </w:p>
        </w:tc>
        <w:sdt>
          <w:sdtPr>
            <w:rPr>
              <w:rFonts w:cs="Arial"/>
              <w:sz w:val="24"/>
            </w:rPr>
            <w:id w:val="1527363539"/>
            <w:placeholder>
              <w:docPart w:val="CF802D2CA1BE494CB018331FE1D7E5B0"/>
            </w:placeholder>
            <w:showingPlcHdr/>
          </w:sdtPr>
          <w:sdtEndPr/>
          <w:sdtContent>
            <w:tc>
              <w:tcPr>
                <w:tcW w:w="6353" w:type="dxa"/>
                <w:gridSpan w:val="2"/>
              </w:tcPr>
              <w:p w14:paraId="3E7A579C" w14:textId="77777777" w:rsidR="00811054" w:rsidRDefault="00811054" w:rsidP="009F1ACE">
                <w:pPr>
                  <w:rPr>
                    <w:rFonts w:cs="Arial"/>
                    <w:sz w:val="24"/>
                  </w:rPr>
                </w:pPr>
                <w:r w:rsidRPr="004C39B5">
                  <w:rPr>
                    <w:rStyle w:val="PlaceholderText"/>
                  </w:rPr>
                  <w:t>Click or tap here to enter text.</w:t>
                </w:r>
              </w:p>
            </w:tc>
          </w:sdtContent>
        </w:sdt>
      </w:tr>
      <w:tr w:rsidR="00811054" w:rsidRPr="00CF795B" w14:paraId="26FE500E" w14:textId="77777777" w:rsidTr="000C4197">
        <w:trPr>
          <w:trHeight w:val="264"/>
        </w:trPr>
        <w:tc>
          <w:tcPr>
            <w:tcW w:w="483" w:type="dxa"/>
          </w:tcPr>
          <w:p w14:paraId="221A89A9" w14:textId="0C26956E" w:rsidR="00811054" w:rsidRPr="00CF795B" w:rsidRDefault="00D473F3" w:rsidP="009F1ACE">
            <w:pPr>
              <w:rPr>
                <w:rFonts w:cs="Arial"/>
                <w:sz w:val="24"/>
              </w:rPr>
            </w:pPr>
            <w:r>
              <w:rPr>
                <w:rFonts w:cs="Arial"/>
                <w:sz w:val="24"/>
              </w:rPr>
              <w:t>3</w:t>
            </w:r>
          </w:p>
        </w:tc>
        <w:tc>
          <w:tcPr>
            <w:tcW w:w="2691" w:type="dxa"/>
          </w:tcPr>
          <w:p w14:paraId="6F1FD2C3" w14:textId="77777777" w:rsidR="00811054" w:rsidRPr="00CF795B" w:rsidRDefault="00811054" w:rsidP="009F1ACE">
            <w:pPr>
              <w:rPr>
                <w:bCs/>
                <w:sz w:val="24"/>
              </w:rPr>
            </w:pPr>
            <w:r w:rsidRPr="00CF795B">
              <w:rPr>
                <w:bCs/>
                <w:sz w:val="24"/>
              </w:rPr>
              <w:t>Do you have any other comments?</w:t>
            </w:r>
          </w:p>
        </w:tc>
        <w:sdt>
          <w:sdtPr>
            <w:rPr>
              <w:rFonts w:cs="Arial"/>
              <w:sz w:val="24"/>
            </w:rPr>
            <w:id w:val="1307668979"/>
            <w:placeholder>
              <w:docPart w:val="8EC097CE97004EEA91D1D53EDCD2ADFD"/>
            </w:placeholder>
            <w:showingPlcHdr/>
          </w:sdtPr>
          <w:sdtEndPr/>
          <w:sdtContent>
            <w:tc>
              <w:tcPr>
                <w:tcW w:w="6353" w:type="dxa"/>
                <w:gridSpan w:val="2"/>
              </w:tcPr>
              <w:p w14:paraId="32E56FC9" w14:textId="77777777" w:rsidR="00811054" w:rsidRPr="00CF795B" w:rsidRDefault="00811054" w:rsidP="009F1ACE">
                <w:pPr>
                  <w:rPr>
                    <w:rFonts w:cs="Arial"/>
                    <w:sz w:val="24"/>
                  </w:rPr>
                </w:pPr>
                <w:r w:rsidRPr="004C39B5">
                  <w:rPr>
                    <w:rStyle w:val="PlaceholderText"/>
                  </w:rPr>
                  <w:t>Click or tap here to enter text.</w:t>
                </w:r>
              </w:p>
            </w:tc>
          </w:sdtContent>
        </w:sdt>
      </w:tr>
      <w:tr w:rsidR="00811054" w:rsidRPr="00CF795B" w14:paraId="3E213961" w14:textId="77777777" w:rsidTr="000C4197">
        <w:trPr>
          <w:trHeight w:val="1500"/>
        </w:trPr>
        <w:tc>
          <w:tcPr>
            <w:tcW w:w="483" w:type="dxa"/>
            <w:vMerge w:val="restart"/>
          </w:tcPr>
          <w:p w14:paraId="0552015B" w14:textId="7A79704E" w:rsidR="00811054" w:rsidRDefault="00D473F3" w:rsidP="009F1ACE">
            <w:pPr>
              <w:rPr>
                <w:rFonts w:cs="Arial"/>
                <w:sz w:val="24"/>
              </w:rPr>
            </w:pPr>
            <w:bookmarkStart w:id="1" w:name="_Hlk65582802"/>
            <w:r>
              <w:rPr>
                <w:rFonts w:cs="Arial"/>
                <w:sz w:val="24"/>
              </w:rPr>
              <w:t>4</w:t>
            </w:r>
          </w:p>
        </w:tc>
        <w:tc>
          <w:tcPr>
            <w:tcW w:w="2691" w:type="dxa"/>
            <w:vMerge w:val="restart"/>
          </w:tcPr>
          <w:p w14:paraId="360AB27C" w14:textId="0F1BE537" w:rsidR="00811054" w:rsidRPr="00CF795B" w:rsidRDefault="00811054" w:rsidP="009F1ACE">
            <w:pPr>
              <w:rPr>
                <w:bCs/>
                <w:sz w:val="24"/>
              </w:rPr>
            </w:pPr>
            <w:r w:rsidRPr="007A2F7E">
              <w:rPr>
                <w:rFonts w:cs="Arial"/>
                <w:sz w:val="24"/>
              </w:rPr>
              <w:t xml:space="preserve">Do you agree with the </w:t>
            </w:r>
            <w:r w:rsidR="00D473F3">
              <w:rPr>
                <w:rFonts w:cs="Arial"/>
                <w:sz w:val="24"/>
              </w:rPr>
              <w:t xml:space="preserve">Proposer’s </w:t>
            </w:r>
            <w:r w:rsidRPr="007A2F7E">
              <w:rPr>
                <w:rFonts w:cs="Arial"/>
                <w:sz w:val="24"/>
              </w:rPr>
              <w:t xml:space="preserve">assessment that </w:t>
            </w:r>
            <w:r w:rsidR="00D473F3">
              <w:rPr>
                <w:rFonts w:cs="Arial"/>
                <w:sz w:val="24"/>
              </w:rPr>
              <w:t>GC0175</w:t>
            </w:r>
            <w:r w:rsidRPr="00D473F3">
              <w:rPr>
                <w:rFonts w:cs="Arial"/>
                <w:sz w:val="24"/>
              </w:rPr>
              <w:t xml:space="preserve"> does</w:t>
            </w:r>
            <w:r w:rsidRPr="007A2F7E">
              <w:rPr>
                <w:rFonts w:cs="Arial"/>
                <w:sz w:val="24"/>
              </w:rPr>
              <w:t xml:space="preserve"> impact the Electricity Balancing </w:t>
            </w:r>
            <w:r>
              <w:rPr>
                <w:rFonts w:cs="Arial"/>
                <w:sz w:val="24"/>
              </w:rPr>
              <w:t>Regulation</w:t>
            </w:r>
            <w:r w:rsidRPr="007A2F7E">
              <w:rPr>
                <w:rFonts w:cs="Arial"/>
                <w:sz w:val="24"/>
              </w:rPr>
              <w:t xml:space="preserve"> (</w:t>
            </w:r>
            <w:r>
              <w:rPr>
                <w:rFonts w:cs="Arial"/>
                <w:sz w:val="24"/>
              </w:rPr>
              <w:t>EBR</w:t>
            </w:r>
            <w:r w:rsidRPr="007A2F7E">
              <w:rPr>
                <w:rFonts w:cs="Arial"/>
                <w:sz w:val="24"/>
              </w:rPr>
              <w:t xml:space="preserve">) Article 18 terms and conditions held within the </w:t>
            </w:r>
            <w:r w:rsidR="00D473F3">
              <w:rPr>
                <w:rFonts w:cs="Arial"/>
                <w:sz w:val="24"/>
              </w:rPr>
              <w:t>Grid Code</w:t>
            </w:r>
            <w:r w:rsidRPr="007A2F7E">
              <w:rPr>
                <w:rFonts w:cs="Arial"/>
                <w:sz w:val="24"/>
              </w:rPr>
              <w:t xml:space="preserve">?   </w:t>
            </w:r>
          </w:p>
        </w:tc>
        <w:tc>
          <w:tcPr>
            <w:tcW w:w="6353" w:type="dxa"/>
            <w:gridSpan w:val="2"/>
          </w:tcPr>
          <w:p w14:paraId="536E2240" w14:textId="77777777" w:rsidR="00811054" w:rsidRDefault="00E277E4" w:rsidP="009F1ACE">
            <w:pPr>
              <w:rPr>
                <w:rFonts w:cs="Arial"/>
                <w:sz w:val="24"/>
              </w:rPr>
            </w:pPr>
            <w:sdt>
              <w:sdtPr>
                <w:rPr>
                  <w:rFonts w:cs="Arial"/>
                  <w:sz w:val="24"/>
                </w:rPr>
                <w:id w:val="293105495"/>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Yes</w:t>
            </w:r>
          </w:p>
          <w:p w14:paraId="4324DDF9" w14:textId="77777777" w:rsidR="00811054" w:rsidRDefault="00E277E4" w:rsidP="009F1ACE">
            <w:pPr>
              <w:rPr>
                <w:rFonts w:cs="Arial"/>
                <w:sz w:val="24"/>
              </w:rPr>
            </w:pPr>
            <w:sdt>
              <w:sdtPr>
                <w:rPr>
                  <w:rFonts w:cs="Arial"/>
                  <w:sz w:val="24"/>
                </w:rPr>
                <w:id w:val="-1340619261"/>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No</w:t>
            </w:r>
          </w:p>
          <w:p w14:paraId="7864626F" w14:textId="77777777" w:rsidR="00811054" w:rsidRDefault="00811054" w:rsidP="009F1ACE">
            <w:pPr>
              <w:rPr>
                <w:rFonts w:cs="Arial"/>
                <w:sz w:val="24"/>
              </w:rPr>
            </w:pPr>
          </w:p>
        </w:tc>
      </w:tr>
      <w:tr w:rsidR="00811054" w:rsidRPr="00CF795B" w14:paraId="221A049F" w14:textId="77777777" w:rsidTr="000C4197">
        <w:trPr>
          <w:trHeight w:val="1500"/>
        </w:trPr>
        <w:tc>
          <w:tcPr>
            <w:tcW w:w="483" w:type="dxa"/>
            <w:vMerge/>
          </w:tcPr>
          <w:p w14:paraId="1BA31E39" w14:textId="77777777" w:rsidR="00811054" w:rsidRDefault="00811054" w:rsidP="009F1ACE">
            <w:pPr>
              <w:rPr>
                <w:rFonts w:cs="Arial"/>
                <w:sz w:val="24"/>
              </w:rPr>
            </w:pPr>
          </w:p>
        </w:tc>
        <w:tc>
          <w:tcPr>
            <w:tcW w:w="2691" w:type="dxa"/>
            <w:vMerge/>
          </w:tcPr>
          <w:p w14:paraId="5BCB3E55" w14:textId="77777777" w:rsidR="00811054" w:rsidRPr="007A2F7E" w:rsidRDefault="00811054" w:rsidP="009F1ACE">
            <w:pPr>
              <w:rPr>
                <w:rFonts w:cs="Arial"/>
                <w:sz w:val="24"/>
              </w:rPr>
            </w:pPr>
          </w:p>
        </w:tc>
        <w:sdt>
          <w:sdtPr>
            <w:rPr>
              <w:rFonts w:cs="Arial"/>
              <w:sz w:val="24"/>
            </w:rPr>
            <w:id w:val="-1841459716"/>
            <w:placeholder>
              <w:docPart w:val="53A5D9D530634A62B5EC6422119D9609"/>
            </w:placeholder>
            <w:showingPlcHdr/>
          </w:sdtPr>
          <w:sdtEndPr/>
          <w:sdtContent>
            <w:tc>
              <w:tcPr>
                <w:tcW w:w="6353" w:type="dxa"/>
                <w:gridSpan w:val="2"/>
              </w:tcPr>
              <w:p w14:paraId="1F23239D" w14:textId="77777777" w:rsidR="00811054" w:rsidRDefault="00811054" w:rsidP="009F1ACE">
                <w:pPr>
                  <w:rPr>
                    <w:rFonts w:cs="Arial"/>
                    <w:sz w:val="24"/>
                  </w:rPr>
                </w:pPr>
                <w:r w:rsidRPr="004C39B5">
                  <w:rPr>
                    <w:rStyle w:val="PlaceholderText"/>
                  </w:rPr>
                  <w:t>Click or tap here to enter text.</w:t>
                </w:r>
              </w:p>
            </w:tc>
          </w:sdtContent>
        </w:sdt>
      </w:tr>
      <w:bookmarkEnd w:id="1"/>
      <w:tr w:rsidR="00811054" w:rsidRPr="00CF795B" w14:paraId="0B50756E" w14:textId="77777777" w:rsidTr="000C4197">
        <w:trPr>
          <w:trHeight w:val="600"/>
        </w:trPr>
        <w:tc>
          <w:tcPr>
            <w:tcW w:w="483" w:type="dxa"/>
            <w:vMerge w:val="restart"/>
          </w:tcPr>
          <w:p w14:paraId="5B2FFF48" w14:textId="7DDAE488" w:rsidR="00811054" w:rsidRDefault="00D473F3" w:rsidP="009F1ACE">
            <w:pPr>
              <w:rPr>
                <w:rFonts w:cs="Arial"/>
                <w:sz w:val="24"/>
              </w:rPr>
            </w:pPr>
            <w:r>
              <w:rPr>
                <w:rFonts w:cs="Arial"/>
                <w:sz w:val="24"/>
              </w:rPr>
              <w:t>5</w:t>
            </w:r>
          </w:p>
        </w:tc>
        <w:tc>
          <w:tcPr>
            <w:tcW w:w="2691" w:type="dxa"/>
            <w:vMerge w:val="restart"/>
          </w:tcPr>
          <w:p w14:paraId="5B615DD9" w14:textId="1355FAF7" w:rsidR="00811054" w:rsidRPr="00CF795B" w:rsidRDefault="00811054" w:rsidP="009F1ACE">
            <w:pPr>
              <w:rPr>
                <w:bCs/>
                <w:sz w:val="24"/>
              </w:rPr>
            </w:pPr>
            <w:bookmarkStart w:id="2" w:name="_Hlk65582824"/>
            <w:r w:rsidRPr="007A2F7E">
              <w:rPr>
                <w:rFonts w:cs="Arial"/>
                <w:sz w:val="24"/>
              </w:rPr>
              <w:t xml:space="preserve">Do you have any comments on the impact of </w:t>
            </w:r>
            <w:r w:rsidR="00D473F3">
              <w:rPr>
                <w:rFonts w:cs="Arial"/>
                <w:sz w:val="24"/>
              </w:rPr>
              <w:t>GC0175</w:t>
            </w:r>
            <w:r w:rsidRPr="007A2F7E">
              <w:rPr>
                <w:rFonts w:cs="Arial"/>
                <w:sz w:val="24"/>
              </w:rPr>
              <w:t xml:space="preserve"> on the </w:t>
            </w:r>
            <w:r>
              <w:rPr>
                <w:rFonts w:cs="Arial"/>
                <w:sz w:val="24"/>
              </w:rPr>
              <w:t>EBR</w:t>
            </w:r>
            <w:r w:rsidRPr="007A2F7E">
              <w:rPr>
                <w:rFonts w:cs="Arial"/>
                <w:sz w:val="24"/>
              </w:rPr>
              <w:t xml:space="preserve"> Objectives?</w:t>
            </w:r>
            <w:bookmarkEnd w:id="2"/>
          </w:p>
        </w:tc>
        <w:tc>
          <w:tcPr>
            <w:tcW w:w="6353" w:type="dxa"/>
            <w:gridSpan w:val="2"/>
          </w:tcPr>
          <w:p w14:paraId="415A2EDD" w14:textId="77777777" w:rsidR="00811054" w:rsidRDefault="00E277E4" w:rsidP="009F1ACE">
            <w:pPr>
              <w:rPr>
                <w:rFonts w:cs="Arial"/>
                <w:sz w:val="24"/>
              </w:rPr>
            </w:pPr>
            <w:sdt>
              <w:sdtPr>
                <w:rPr>
                  <w:rFonts w:cs="Arial"/>
                  <w:sz w:val="24"/>
                </w:rPr>
                <w:id w:val="-1790888193"/>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Yes</w:t>
            </w:r>
          </w:p>
          <w:p w14:paraId="3BC4B6BE" w14:textId="77777777" w:rsidR="00811054" w:rsidRDefault="00E277E4" w:rsidP="009F1ACE">
            <w:pPr>
              <w:rPr>
                <w:rFonts w:cs="Arial"/>
                <w:sz w:val="24"/>
              </w:rPr>
            </w:pPr>
            <w:sdt>
              <w:sdtPr>
                <w:rPr>
                  <w:rFonts w:cs="Arial"/>
                  <w:sz w:val="24"/>
                </w:rPr>
                <w:id w:val="945435790"/>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No</w:t>
            </w:r>
          </w:p>
          <w:p w14:paraId="04A3646E" w14:textId="77777777" w:rsidR="00811054" w:rsidRDefault="00811054" w:rsidP="009F1ACE">
            <w:pPr>
              <w:rPr>
                <w:rFonts w:cs="Arial"/>
                <w:sz w:val="24"/>
              </w:rPr>
            </w:pPr>
          </w:p>
        </w:tc>
      </w:tr>
      <w:tr w:rsidR="00811054" w:rsidRPr="00CF795B" w14:paraId="10745B23" w14:textId="77777777" w:rsidTr="000C4197">
        <w:trPr>
          <w:trHeight w:val="600"/>
        </w:trPr>
        <w:tc>
          <w:tcPr>
            <w:tcW w:w="483" w:type="dxa"/>
            <w:vMerge/>
          </w:tcPr>
          <w:p w14:paraId="28B5A98C" w14:textId="77777777" w:rsidR="00811054" w:rsidRDefault="00811054" w:rsidP="009F1ACE">
            <w:pPr>
              <w:rPr>
                <w:rFonts w:cs="Arial"/>
                <w:sz w:val="24"/>
              </w:rPr>
            </w:pPr>
          </w:p>
        </w:tc>
        <w:tc>
          <w:tcPr>
            <w:tcW w:w="2691" w:type="dxa"/>
            <w:vMerge/>
          </w:tcPr>
          <w:p w14:paraId="5C361642" w14:textId="77777777" w:rsidR="00811054" w:rsidRPr="007A2F7E" w:rsidRDefault="00811054" w:rsidP="009F1ACE">
            <w:pPr>
              <w:rPr>
                <w:rFonts w:cs="Arial"/>
                <w:sz w:val="24"/>
              </w:rPr>
            </w:pPr>
          </w:p>
        </w:tc>
        <w:sdt>
          <w:sdtPr>
            <w:rPr>
              <w:rFonts w:cs="Arial"/>
              <w:sz w:val="24"/>
            </w:rPr>
            <w:id w:val="1102615386"/>
            <w:placeholder>
              <w:docPart w:val="D1D8AA0535B24D4686653833F5CC9794"/>
            </w:placeholder>
            <w:showingPlcHdr/>
          </w:sdtPr>
          <w:sdtEndPr/>
          <w:sdtContent>
            <w:tc>
              <w:tcPr>
                <w:tcW w:w="6353" w:type="dxa"/>
                <w:gridSpan w:val="2"/>
              </w:tcPr>
              <w:p w14:paraId="2200B6DF" w14:textId="77777777" w:rsidR="00811054" w:rsidRDefault="00811054" w:rsidP="009F1ACE">
                <w:pPr>
                  <w:rPr>
                    <w:rFonts w:cs="Arial"/>
                    <w:sz w:val="24"/>
                  </w:rPr>
                </w:pPr>
                <w:r w:rsidRPr="004C39B5">
                  <w:rPr>
                    <w:rStyle w:val="PlaceholderText"/>
                  </w:rPr>
                  <w:t>Click or tap here to enter text.</w:t>
                </w:r>
              </w:p>
            </w:tc>
          </w:sdtContent>
        </w:sdt>
      </w:tr>
    </w:tbl>
    <w:p w14:paraId="5FDDB72D" w14:textId="77777777" w:rsidR="00F4613D" w:rsidRPr="00F4613D" w:rsidRDefault="00F4613D" w:rsidP="00F4613D">
      <w:pPr>
        <w:tabs>
          <w:tab w:val="left" w:pos="2820"/>
        </w:tabs>
        <w:rPr>
          <w:sz w:val="24"/>
        </w:rPr>
      </w:pPr>
    </w:p>
    <w:sectPr w:rsidR="00F4613D" w:rsidRP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E0F5B" w14:textId="77777777" w:rsidR="004303A1" w:rsidRDefault="004303A1" w:rsidP="00A62BFF">
      <w:r>
        <w:separator/>
      </w:r>
    </w:p>
  </w:endnote>
  <w:endnote w:type="continuationSeparator" w:id="0">
    <w:p w14:paraId="55C0300D" w14:textId="77777777" w:rsidR="004303A1" w:rsidRDefault="004303A1" w:rsidP="00A62BFF">
      <w:r>
        <w:continuationSeparator/>
      </w:r>
    </w:p>
  </w:endnote>
  <w:endnote w:type="continuationNotice" w:id="1">
    <w:p w14:paraId="2D3F2286" w14:textId="77777777" w:rsidR="004303A1" w:rsidRDefault="004303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62337"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60289"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F1028" w14:textId="77777777" w:rsidR="004303A1" w:rsidRDefault="004303A1" w:rsidP="00A62BFF">
      <w:r>
        <w:separator/>
      </w:r>
    </w:p>
  </w:footnote>
  <w:footnote w:type="continuationSeparator" w:id="0">
    <w:p w14:paraId="17530BE6" w14:textId="77777777" w:rsidR="004303A1" w:rsidRDefault="004303A1" w:rsidP="00A62BFF">
      <w:r>
        <w:continuationSeparator/>
      </w:r>
    </w:p>
  </w:footnote>
  <w:footnote w:type="continuationNotice" w:id="1">
    <w:p w14:paraId="4F192FC2" w14:textId="77777777" w:rsidR="004303A1" w:rsidRDefault="004303A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1F2726"/>
    <w:multiLevelType w:val="multilevel"/>
    <w:tmpl w:val="CE981792"/>
    <w:numStyleLink w:val="Bullets"/>
  </w:abstractNum>
  <w:abstractNum w:abstractNumId="17"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0607F32"/>
    <w:multiLevelType w:val="multilevel"/>
    <w:tmpl w:val="CE981792"/>
    <w:numStyleLink w:val="Bullets"/>
  </w:abstractNum>
  <w:abstractNum w:abstractNumId="28"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0"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5" w15:restartNumberingAfterBreak="0">
    <w:nsid w:val="6AD3657F"/>
    <w:multiLevelType w:val="multilevel"/>
    <w:tmpl w:val="CE981792"/>
    <w:numStyleLink w:val="Bullets"/>
  </w:abstractNum>
  <w:abstractNum w:abstractNumId="36"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8E4D1C"/>
    <w:multiLevelType w:val="multilevel"/>
    <w:tmpl w:val="7D7CA560"/>
    <w:numStyleLink w:val="NumberedBulletsList"/>
  </w:abstractNum>
  <w:abstractNum w:abstractNumId="39"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0"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4"/>
  </w:num>
  <w:num w:numId="12" w16cid:durableId="450050108">
    <w:abstractNumId w:val="18"/>
  </w:num>
  <w:num w:numId="13" w16cid:durableId="427045568">
    <w:abstractNumId w:val="40"/>
  </w:num>
  <w:num w:numId="14" w16cid:durableId="351030145">
    <w:abstractNumId w:val="12"/>
  </w:num>
  <w:num w:numId="15" w16cid:durableId="419713709">
    <w:abstractNumId w:val="35"/>
  </w:num>
  <w:num w:numId="16" w16cid:durableId="1339162828">
    <w:abstractNumId w:val="38"/>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4"/>
  </w:num>
  <w:num w:numId="18" w16cid:durableId="1552032955">
    <w:abstractNumId w:val="29"/>
  </w:num>
  <w:num w:numId="19" w16cid:durableId="1216563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38"/>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38"/>
  </w:num>
  <w:num w:numId="23" w16cid:durableId="914751835">
    <w:abstractNumId w:val="36"/>
  </w:num>
  <w:num w:numId="24" w16cid:durableId="269238063">
    <w:abstractNumId w:val="22"/>
  </w:num>
  <w:num w:numId="25" w16cid:durableId="48194925">
    <w:abstractNumId w:val="11"/>
  </w:num>
  <w:num w:numId="26" w16cid:durableId="237911749">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39"/>
  </w:num>
  <w:num w:numId="28" w16cid:durableId="1982036560">
    <w:abstractNumId w:val="27"/>
  </w:num>
  <w:num w:numId="29" w16cid:durableId="795679059">
    <w:abstractNumId w:val="16"/>
  </w:num>
  <w:num w:numId="30" w16cid:durableId="776801520">
    <w:abstractNumId w:val="10"/>
  </w:num>
  <w:num w:numId="31" w16cid:durableId="233004790">
    <w:abstractNumId w:val="20"/>
  </w:num>
  <w:num w:numId="32" w16cid:durableId="1849902588">
    <w:abstractNumId w:val="30"/>
  </w:num>
  <w:num w:numId="33" w16cid:durableId="1724792781">
    <w:abstractNumId w:val="32"/>
  </w:num>
  <w:num w:numId="34" w16cid:durableId="182482013">
    <w:abstractNumId w:val="25"/>
  </w:num>
  <w:num w:numId="35" w16cid:durableId="873037354">
    <w:abstractNumId w:val="19"/>
  </w:num>
  <w:num w:numId="36" w16cid:durableId="143934142">
    <w:abstractNumId w:val="33"/>
  </w:num>
  <w:num w:numId="37" w16cid:durableId="853499786">
    <w:abstractNumId w:val="37"/>
  </w:num>
  <w:num w:numId="38" w16cid:durableId="1942257626">
    <w:abstractNumId w:val="17"/>
  </w:num>
  <w:num w:numId="39" w16cid:durableId="235945216">
    <w:abstractNumId w:val="23"/>
  </w:num>
  <w:num w:numId="40" w16cid:durableId="1616717696">
    <w:abstractNumId w:val="24"/>
  </w:num>
  <w:num w:numId="41" w16cid:durableId="1838184211">
    <w:abstractNumId w:val="21"/>
  </w:num>
  <w:num w:numId="42" w16cid:durableId="537427681">
    <w:abstractNumId w:val="26"/>
  </w:num>
  <w:num w:numId="43" w16cid:durableId="14898573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90274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3"/>
  </w:num>
  <w:num w:numId="46" w16cid:durableId="1844661060">
    <w:abstractNumId w:val="28"/>
  </w:num>
  <w:num w:numId="47" w16cid:durableId="74576555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4197"/>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181"/>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622"/>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773BB"/>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715"/>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3F3"/>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277E4"/>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7E4"/>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E277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77E4"/>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semiHidden/>
    <w:unhideWhenUsed/>
    <w:rsid w:val="00AB5A91"/>
  </w:style>
  <w:style w:type="character" w:customStyle="1" w:styleId="CommentTextChar">
    <w:name w:val="Comment Text Char"/>
    <w:basedOn w:val="DefaultParagraphFont"/>
    <w:link w:val="CommentText"/>
    <w:uiPriority w:val="99"/>
    <w:semiHidden/>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0C419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0C419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ationalenergyso.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rrentia.walker@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D1D8AA0535B24D4686653833F5CC9794"/>
        <w:category>
          <w:name w:val="General"/>
          <w:gallery w:val="placeholder"/>
        </w:category>
        <w:types>
          <w:type w:val="bbPlcHdr"/>
        </w:types>
        <w:behaviors>
          <w:behavior w:val="content"/>
        </w:behaviors>
        <w:guid w:val="{5E9B950C-88CC-4517-9BE1-6D80BB2F7C14}"/>
      </w:docPartPr>
      <w:docPartBody>
        <w:p w:rsidR="00A47A5C" w:rsidRDefault="00B4123B" w:rsidP="00B4123B">
          <w:pPr>
            <w:pStyle w:val="D1D8AA0535B24D4686653833F5CC979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87B0D"/>
    <w:rsid w:val="00782387"/>
    <w:rsid w:val="00A47A5C"/>
    <w:rsid w:val="00B412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423CEB-ADCD-4DA5-BDFF-D8E2B0EE87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296f8304-7f63-4501-8ca1-63068ba277e1"/>
    <ds:schemaRef ds:uri="dec74c4c-1639-4502-8f90-b4ce03410dfb"/>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Milly Lewis</cp:lastModifiedBy>
  <cp:revision>14</cp:revision>
  <cp:lastPrinted>2020-06-01T14:47:00Z</cp:lastPrinted>
  <dcterms:created xsi:type="dcterms:W3CDTF">2024-10-04T11:05:00Z</dcterms:created>
  <dcterms:modified xsi:type="dcterms:W3CDTF">2024-10-29T16:40:00Z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