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28103" w14:textId="2A05BCF5" w:rsidR="00C3356E" w:rsidRPr="007A1B93" w:rsidRDefault="005B2C64">
      <w:pPr>
        <w:rPr>
          <w:rFonts w:ascii="Arial" w:hAnsi="Arial" w:cs="Arial"/>
          <w:sz w:val="24"/>
          <w:szCs w:val="24"/>
        </w:rPr>
      </w:pPr>
      <w:commentRangeStart w:id="0"/>
      <w:r w:rsidRPr="007A1B93">
        <w:rPr>
          <w:rFonts w:ascii="Arial" w:hAnsi="Arial" w:cs="Arial"/>
          <w:sz w:val="24"/>
          <w:szCs w:val="24"/>
        </w:rPr>
        <w:t>Schedule 2, Exhibit 3 Part One</w:t>
      </w:r>
      <w:r w:rsidR="004867B5" w:rsidRPr="007A1B93">
        <w:rPr>
          <w:rFonts w:ascii="Arial" w:hAnsi="Arial" w:cs="Arial"/>
          <w:sz w:val="24"/>
          <w:szCs w:val="24"/>
        </w:rPr>
        <w:t xml:space="preserve"> </w:t>
      </w:r>
      <w:r w:rsidR="007B7388">
        <w:rPr>
          <w:rFonts w:ascii="Arial" w:hAnsi="Arial" w:cs="Arial"/>
          <w:sz w:val="24"/>
          <w:szCs w:val="24"/>
        </w:rPr>
        <w:t xml:space="preserve">and Part Two </w:t>
      </w:r>
      <w:r w:rsidR="004867B5" w:rsidRPr="007A1B93">
        <w:rPr>
          <w:rFonts w:ascii="Arial" w:hAnsi="Arial" w:cs="Arial"/>
          <w:sz w:val="24"/>
          <w:szCs w:val="24"/>
        </w:rPr>
        <w:t>and Exhibit 3A</w:t>
      </w:r>
      <w:r w:rsidR="00E62E3C">
        <w:rPr>
          <w:rFonts w:ascii="Arial" w:hAnsi="Arial" w:cs="Arial"/>
          <w:sz w:val="24"/>
          <w:szCs w:val="24"/>
        </w:rPr>
        <w:t xml:space="preserve"> (</w:t>
      </w:r>
      <w:r w:rsidR="00E62E3C" w:rsidRPr="00E62E3C">
        <w:rPr>
          <w:rFonts w:ascii="Arial" w:hAnsi="Arial" w:cs="Arial"/>
          <w:b/>
          <w:bCs/>
          <w:sz w:val="24"/>
          <w:szCs w:val="24"/>
        </w:rPr>
        <w:t>Construction Agreement</w:t>
      </w:r>
      <w:r w:rsidR="00E62E3C">
        <w:rPr>
          <w:rFonts w:ascii="Arial" w:hAnsi="Arial" w:cs="Arial"/>
          <w:sz w:val="24"/>
          <w:szCs w:val="24"/>
        </w:rPr>
        <w:t>)</w:t>
      </w:r>
      <w:commentRangeEnd w:id="0"/>
      <w:r w:rsidR="007A55FF">
        <w:rPr>
          <w:rStyle w:val="CommentReference"/>
        </w:rPr>
        <w:commentReference w:id="0"/>
      </w:r>
    </w:p>
    <w:p w14:paraId="2276C90E" w14:textId="77777777" w:rsidR="00BC459D" w:rsidRPr="007A1B93" w:rsidRDefault="00BC459D">
      <w:pPr>
        <w:rPr>
          <w:rFonts w:ascii="Arial" w:hAnsi="Arial" w:cs="Arial"/>
          <w:sz w:val="24"/>
          <w:szCs w:val="24"/>
        </w:rPr>
      </w:pPr>
    </w:p>
    <w:p w14:paraId="57A1F855" w14:textId="68671D0C" w:rsidR="00BC459D" w:rsidRPr="007A1B93" w:rsidRDefault="00BC459D" w:rsidP="00BC459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A1B93">
        <w:rPr>
          <w:rFonts w:ascii="Arial" w:hAnsi="Arial" w:cs="Arial"/>
          <w:sz w:val="24"/>
          <w:szCs w:val="24"/>
        </w:rPr>
        <w:t>The Following definitions will be added at Clause 1.1</w:t>
      </w:r>
      <w:r w:rsidR="007A1B93" w:rsidRPr="007A1B93">
        <w:rPr>
          <w:rFonts w:ascii="Arial" w:hAnsi="Arial" w:cs="Arial"/>
          <w:sz w:val="24"/>
          <w:szCs w:val="24"/>
        </w:rPr>
        <w:t xml:space="preserve"> of the </w:t>
      </w:r>
      <w:r w:rsidR="007A1B93" w:rsidRPr="00E62E3C">
        <w:rPr>
          <w:rFonts w:ascii="Arial" w:hAnsi="Arial" w:cs="Arial"/>
          <w:b/>
          <w:bCs/>
          <w:sz w:val="24"/>
          <w:szCs w:val="24"/>
        </w:rPr>
        <w:t>Construction Agreement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A1B93" w14:paraId="05AFC753" w14:textId="77777777" w:rsidTr="007A1B93">
        <w:tc>
          <w:tcPr>
            <w:tcW w:w="4508" w:type="dxa"/>
          </w:tcPr>
          <w:p w14:paraId="1D04E4A4" w14:textId="2F111000" w:rsidR="007A1B93" w:rsidRPr="007A1B93" w:rsidRDefault="006F799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[</w:t>
            </w:r>
            <w:r w:rsidR="007A1B93">
              <w:rPr>
                <w:rFonts w:ascii="Arial" w:hAnsi="Arial" w:cs="Arial"/>
                <w:color w:val="FF0000"/>
                <w:sz w:val="24"/>
                <w:szCs w:val="24"/>
              </w:rPr>
              <w:t>“</w:t>
            </w:r>
            <w:r w:rsidR="007A1B93" w:rsidRPr="007A1B93">
              <w:rPr>
                <w:rFonts w:ascii="Arial" w:hAnsi="Arial" w:cs="Arial"/>
                <w:color w:val="FF0000"/>
                <w:sz w:val="24"/>
                <w:szCs w:val="24"/>
              </w:rPr>
              <w:t>Gate 2 Date</w:t>
            </w:r>
            <w:r w:rsidR="007A1B93">
              <w:rPr>
                <w:rFonts w:ascii="Arial" w:hAnsi="Arial" w:cs="Arial"/>
                <w:color w:val="FF0000"/>
                <w:sz w:val="24"/>
                <w:szCs w:val="24"/>
              </w:rPr>
              <w:t>”</w:t>
            </w:r>
          </w:p>
        </w:tc>
        <w:tc>
          <w:tcPr>
            <w:tcW w:w="4508" w:type="dxa"/>
          </w:tcPr>
          <w:p w14:paraId="1BC113AE" w14:textId="3F970565" w:rsidR="007A1B93" w:rsidRPr="007A1B93" w:rsidRDefault="007A1B93" w:rsidP="007A1B9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means </w:t>
            </w:r>
            <w:r w:rsidR="00D95A2A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>[</w:t>
            </w: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the date on which the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 xml:space="preserve">Gate 2 Agreements </w:t>
            </w:r>
            <w:r w:rsidRPr="007A1B93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>are entered into</w:t>
            </w: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 by the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 xml:space="preserve">User </w:t>
            </w:r>
            <w:r w:rsidRPr="007A1B93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and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The Compa</w:t>
            </w:r>
            <w:r w:rsid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ny</w:t>
            </w:r>
            <w:r w:rsidR="00D95A2A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]</w:t>
            </w:r>
            <w:r w:rsidR="00D95A2A">
              <w:rPr>
                <w:rStyle w:val="cf11"/>
              </w:rPr>
              <w:t xml:space="preserve"> </w:t>
            </w:r>
            <w:r w:rsidR="00D95A2A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[means the date </w:t>
            </w:r>
            <w:r w:rsid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>at</w:t>
            </w:r>
            <w:r w:rsidR="00D95A2A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which </w:t>
            </w:r>
            <w:r w:rsidR="00E83C4E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the </w:t>
            </w:r>
            <w:r w:rsidR="00E83C4E"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Gate 2 Agreements</w:t>
            </w:r>
            <w:r w:rsidR="00E83C4E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are entered into both by </w:t>
            </w:r>
            <w:r w:rsidR="00E83C4E"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The Company</w:t>
            </w:r>
            <w:r w:rsidR="00E83C4E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the </w:t>
            </w:r>
            <w:r w:rsidR="00E83C4E"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User</w:t>
            </w:r>
            <w:r w:rsidR="00E83C4E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the </w:t>
            </w:r>
            <w:r w:rsidR="00FF64EF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owner/operator of the </w:t>
            </w:r>
            <w:r w:rsidR="00FF64EF"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Distribution System</w:t>
            </w:r>
            <w:r w:rsidR="00FF64EF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</w:t>
            </w:r>
            <w:r w:rsidR="00FF64EF"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The Company</w:t>
            </w:r>
            <w:r w:rsidRPr="00FF64EF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>.</w:t>
            </w:r>
            <w:r w:rsidR="006F7995" w:rsidRPr="00FF64EF">
              <w:rPr>
                <w:rStyle w:val="cf01"/>
                <w:rFonts w:ascii="Arial" w:hAnsi="Arial" w:cs="Arial"/>
                <w:b/>
                <w:bCs/>
                <w:color w:val="FF0000"/>
                <w:sz w:val="24"/>
                <w:szCs w:val="24"/>
              </w:rPr>
              <w:t>]</w:t>
            </w:r>
          </w:p>
          <w:p w14:paraId="5FC43846" w14:textId="77777777" w:rsidR="007A1B93" w:rsidRPr="007A1B93" w:rsidRDefault="007A1B9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7A1B93" w14:paraId="0819210A" w14:textId="77777777" w:rsidTr="007A1B93">
        <w:tc>
          <w:tcPr>
            <w:tcW w:w="4508" w:type="dxa"/>
          </w:tcPr>
          <w:p w14:paraId="7900D82D" w14:textId="79C9E566" w:rsidR="007A1B93" w:rsidRPr="007A1B93" w:rsidRDefault="006F7995" w:rsidP="007A1B9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[</w:t>
            </w:r>
            <w:r w:rsidR="007A1B93">
              <w:rPr>
                <w:rFonts w:ascii="Arial" w:hAnsi="Arial" w:cs="Arial"/>
                <w:color w:val="FF0000"/>
                <w:sz w:val="24"/>
                <w:szCs w:val="24"/>
              </w:rPr>
              <w:t>“</w:t>
            </w:r>
            <w:r w:rsidR="007A1B93" w:rsidRPr="007A1B93">
              <w:rPr>
                <w:rFonts w:ascii="Arial" w:hAnsi="Arial" w:cs="Arial"/>
                <w:color w:val="FF0000"/>
                <w:sz w:val="24"/>
                <w:szCs w:val="24"/>
              </w:rPr>
              <w:t>Reservation Expiry Date</w:t>
            </w:r>
            <w:r w:rsidR="007A1B93">
              <w:rPr>
                <w:rFonts w:ascii="Arial" w:hAnsi="Arial" w:cs="Arial"/>
                <w:color w:val="FF0000"/>
                <w:sz w:val="24"/>
                <w:szCs w:val="24"/>
              </w:rPr>
              <w:t>”</w:t>
            </w:r>
          </w:p>
          <w:p w14:paraId="437E723A" w14:textId="77777777" w:rsidR="007A1B93" w:rsidRPr="007A1B93" w:rsidRDefault="007A1B9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64F0E1F3" w14:textId="51727576" w:rsidR="007A1B93" w:rsidRPr="007A1B93" w:rsidRDefault="007A1B9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gramStart"/>
            <w:r w:rsidRPr="007A1B93">
              <w:rPr>
                <w:rFonts w:ascii="Arial" w:hAnsi="Arial" w:cs="Arial"/>
                <w:color w:val="FF0000"/>
                <w:sz w:val="24"/>
                <w:szCs w:val="24"/>
              </w:rPr>
              <w:t>[  ]</w:t>
            </w:r>
            <w:proofErr w:type="gramEnd"/>
            <w:r w:rsidRPr="007A1B93">
              <w:rPr>
                <w:rFonts w:ascii="Arial" w:hAnsi="Arial" w:cs="Arial"/>
                <w:color w:val="FF0000"/>
                <w:sz w:val="24"/>
                <w:szCs w:val="24"/>
              </w:rPr>
              <w:t xml:space="preserve"> being the date on which the Reservation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e</w:t>
            </w:r>
            <w:r w:rsidRPr="007A1B93">
              <w:rPr>
                <w:rFonts w:ascii="Arial" w:hAnsi="Arial" w:cs="Arial"/>
                <w:color w:val="FF0000"/>
                <w:sz w:val="24"/>
                <w:szCs w:val="24"/>
              </w:rPr>
              <w:t>xpires</w:t>
            </w:r>
            <w:r w:rsidR="00E62E3C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  <w:r w:rsidR="006F7995">
              <w:rPr>
                <w:rFonts w:ascii="Arial" w:hAnsi="Arial" w:cs="Arial"/>
                <w:color w:val="FF0000"/>
                <w:sz w:val="24"/>
                <w:szCs w:val="24"/>
              </w:rPr>
              <w:t>]</w:t>
            </w:r>
          </w:p>
        </w:tc>
      </w:tr>
    </w:tbl>
    <w:p w14:paraId="61928362" w14:textId="77777777" w:rsidR="00BC459D" w:rsidRPr="007A1B93" w:rsidRDefault="00BC459D">
      <w:pPr>
        <w:rPr>
          <w:rFonts w:ascii="Arial" w:hAnsi="Arial" w:cs="Arial"/>
          <w:sz w:val="24"/>
          <w:szCs w:val="24"/>
        </w:rPr>
      </w:pPr>
    </w:p>
    <w:p w14:paraId="1FFFDB2C" w14:textId="4F3EF127" w:rsidR="005B2C64" w:rsidRPr="007A1B93" w:rsidRDefault="005B2C64" w:rsidP="00BC459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commentRangeStart w:id="1"/>
      <w:commentRangeStart w:id="2"/>
      <w:r w:rsidRPr="007A1B93">
        <w:rPr>
          <w:rFonts w:ascii="Arial" w:hAnsi="Arial" w:cs="Arial"/>
          <w:sz w:val="24"/>
          <w:szCs w:val="24"/>
        </w:rPr>
        <w:t xml:space="preserve">The following </w:t>
      </w:r>
      <w:r w:rsidR="007A1B93" w:rsidRPr="007A1B93">
        <w:rPr>
          <w:rFonts w:ascii="Arial" w:hAnsi="Arial" w:cs="Arial"/>
          <w:sz w:val="24"/>
          <w:szCs w:val="24"/>
        </w:rPr>
        <w:t xml:space="preserve">optional </w:t>
      </w:r>
      <w:r w:rsidRPr="007A1B93">
        <w:rPr>
          <w:rFonts w:ascii="Arial" w:hAnsi="Arial" w:cs="Arial"/>
          <w:sz w:val="24"/>
          <w:szCs w:val="24"/>
        </w:rPr>
        <w:t>Clause</w:t>
      </w:r>
      <w:r w:rsidR="007A1B93" w:rsidRPr="007A1B93">
        <w:rPr>
          <w:rFonts w:ascii="Arial" w:hAnsi="Arial" w:cs="Arial"/>
          <w:sz w:val="24"/>
          <w:szCs w:val="24"/>
        </w:rPr>
        <w:t xml:space="preserve">s </w:t>
      </w:r>
      <w:r w:rsidRPr="007A1B93">
        <w:rPr>
          <w:rFonts w:ascii="Arial" w:hAnsi="Arial" w:cs="Arial"/>
          <w:sz w:val="24"/>
          <w:szCs w:val="24"/>
        </w:rPr>
        <w:t xml:space="preserve">will be added as Clause 1. 2 of the </w:t>
      </w:r>
      <w:r w:rsidRPr="007A1B93">
        <w:rPr>
          <w:rFonts w:ascii="Arial" w:hAnsi="Arial" w:cs="Arial"/>
          <w:b/>
          <w:bCs/>
          <w:sz w:val="24"/>
          <w:szCs w:val="24"/>
        </w:rPr>
        <w:t>Construction Agreement</w:t>
      </w:r>
      <w:r w:rsidRPr="007A1B93">
        <w:rPr>
          <w:rFonts w:ascii="Arial" w:hAnsi="Arial" w:cs="Arial"/>
          <w:sz w:val="24"/>
          <w:szCs w:val="24"/>
        </w:rPr>
        <w:t xml:space="preserve"> </w:t>
      </w:r>
      <w:commentRangeEnd w:id="1"/>
      <w:r w:rsidR="00351924">
        <w:rPr>
          <w:rStyle w:val="CommentReference"/>
        </w:rPr>
        <w:commentReference w:id="1"/>
      </w:r>
      <w:commentRangeEnd w:id="2"/>
      <w:r w:rsidR="00283830">
        <w:rPr>
          <w:rStyle w:val="CommentReference"/>
        </w:rPr>
        <w:commentReference w:id="2"/>
      </w:r>
    </w:p>
    <w:p w14:paraId="59239C97" w14:textId="759A4EA5" w:rsidR="005B2C64" w:rsidRPr="005B2C64" w:rsidRDefault="005B2C64" w:rsidP="005B2C64">
      <w:pPr>
        <w:pStyle w:val="Level1Heading"/>
        <w:numPr>
          <w:ilvl w:val="0"/>
          <w:numId w:val="0"/>
        </w:numPr>
        <w:spacing w:before="240"/>
        <w:ind w:left="851" w:hanging="851"/>
        <w:rPr>
          <w:color w:val="FF0000"/>
        </w:rPr>
      </w:pPr>
      <w:r w:rsidRPr="005B2C64">
        <w:rPr>
          <w:rFonts w:ascii="Arial" w:hAnsi="Arial"/>
          <w:b w:val="0"/>
          <w:bCs/>
          <w:color w:val="FF0000"/>
          <w:sz w:val="24"/>
          <w:szCs w:val="24"/>
        </w:rPr>
        <w:t>[</w:t>
      </w:r>
      <w:r w:rsidRPr="005B2C64">
        <w:rPr>
          <w:rFonts w:ascii="Arial" w:hAnsi="Arial"/>
          <w:b w:val="0"/>
          <w:bCs/>
          <w:i/>
          <w:iCs/>
          <w:caps w:val="0"/>
          <w:color w:val="FF0000"/>
          <w:sz w:val="24"/>
          <w:szCs w:val="24"/>
        </w:rPr>
        <w:t xml:space="preserve">To include where the </w:t>
      </w:r>
      <w:r w:rsidRPr="005B2C64">
        <w:rPr>
          <w:rFonts w:ascii="Arial" w:hAnsi="Arial"/>
          <w:i/>
          <w:iCs/>
          <w:caps w:val="0"/>
          <w:color w:val="FF0000"/>
          <w:sz w:val="24"/>
          <w:szCs w:val="24"/>
        </w:rPr>
        <w:t>Construction Agreement</w:t>
      </w:r>
      <w:r w:rsidRPr="005B2C64">
        <w:rPr>
          <w:rFonts w:ascii="Arial" w:hAnsi="Arial"/>
          <w:b w:val="0"/>
          <w:bCs/>
          <w:i/>
          <w:iCs/>
          <w:caps w:val="0"/>
          <w:color w:val="FF0000"/>
          <w:sz w:val="24"/>
          <w:szCs w:val="24"/>
        </w:rPr>
        <w:t xml:space="preserve"> Is </w:t>
      </w:r>
      <w:proofErr w:type="gramStart"/>
      <w:r w:rsidRPr="005B2C64">
        <w:rPr>
          <w:rFonts w:ascii="Arial" w:hAnsi="Arial"/>
          <w:i/>
          <w:iCs/>
          <w:caps w:val="0"/>
          <w:color w:val="FF0000"/>
          <w:sz w:val="24"/>
          <w:szCs w:val="24"/>
        </w:rPr>
        <w:t>A</w:t>
      </w:r>
      <w:proofErr w:type="gramEnd"/>
      <w:r w:rsidRPr="005B2C64">
        <w:rPr>
          <w:rFonts w:ascii="Arial" w:hAnsi="Arial"/>
          <w:i/>
          <w:iCs/>
          <w:caps w:val="0"/>
          <w:color w:val="FF0000"/>
          <w:sz w:val="24"/>
          <w:szCs w:val="24"/>
        </w:rPr>
        <w:t xml:space="preserve"> Gate 1 Agreement</w:t>
      </w:r>
      <w:r w:rsidRPr="005B2C64">
        <w:rPr>
          <w:rFonts w:ascii="Arial" w:hAnsi="Arial"/>
          <w:b w:val="0"/>
          <w:bCs/>
          <w:caps w:val="0"/>
          <w:color w:val="FF0000"/>
          <w:sz w:val="24"/>
          <w:szCs w:val="24"/>
        </w:rPr>
        <w:t xml:space="preserve"> </w:t>
      </w:r>
    </w:p>
    <w:p w14:paraId="1470E474" w14:textId="739F5216" w:rsidR="005B2C64" w:rsidRPr="004867B5" w:rsidRDefault="005B2C64" w:rsidP="004867B5">
      <w:pPr>
        <w:pStyle w:val="Level1Heading"/>
        <w:numPr>
          <w:ilvl w:val="0"/>
          <w:numId w:val="0"/>
        </w:numPr>
        <w:spacing w:before="240" w:line="240" w:lineRule="auto"/>
        <w:ind w:left="851" w:hanging="851"/>
        <w:rPr>
          <w:rFonts w:ascii="Arial" w:hAnsi="Arial"/>
          <w:color w:val="FF0000"/>
          <w:sz w:val="24"/>
          <w:szCs w:val="24"/>
        </w:rPr>
      </w:pPr>
      <w:r w:rsidRPr="004867B5">
        <w:rPr>
          <w:rFonts w:ascii="Arial" w:hAnsi="Arial"/>
          <w:color w:val="FF0000"/>
          <w:sz w:val="24"/>
          <w:szCs w:val="24"/>
        </w:rPr>
        <w:t>1.2</w:t>
      </w:r>
      <w:r w:rsidRPr="004867B5">
        <w:rPr>
          <w:rFonts w:ascii="Arial" w:hAnsi="Arial"/>
          <w:color w:val="FF0000"/>
          <w:sz w:val="24"/>
          <w:szCs w:val="24"/>
        </w:rPr>
        <w:tab/>
      </w:r>
      <w:r w:rsidR="004867B5" w:rsidRPr="004867B5">
        <w:rPr>
          <w:rFonts w:ascii="Arial" w:hAnsi="Arial"/>
          <w:b w:val="0"/>
          <w:bCs/>
          <w:i/>
          <w:iCs/>
          <w:caps w:val="0"/>
          <w:color w:val="FF0000"/>
          <w:sz w:val="24"/>
          <w:szCs w:val="24"/>
        </w:rPr>
        <w:t>If There Is No Reservation Applied</w:t>
      </w:r>
      <w:r w:rsidR="004867B5" w:rsidRPr="004867B5">
        <w:rPr>
          <w:rFonts w:ascii="Arial" w:hAnsi="Arial"/>
          <w:caps w:val="0"/>
          <w:color w:val="FF0000"/>
          <w:sz w:val="24"/>
          <w:szCs w:val="24"/>
        </w:rPr>
        <w:t xml:space="preserve"> </w:t>
      </w:r>
      <w:r w:rsidR="004867B5">
        <w:rPr>
          <w:rFonts w:ascii="Arial" w:hAnsi="Arial"/>
          <w:color w:val="FF0000"/>
          <w:sz w:val="24"/>
          <w:szCs w:val="24"/>
        </w:rPr>
        <w:t xml:space="preserve">- </w:t>
      </w:r>
      <w:r w:rsidRPr="004867B5">
        <w:rPr>
          <w:rFonts w:ascii="Arial" w:hAnsi="Arial"/>
          <w:color w:val="FF0000"/>
          <w:sz w:val="24"/>
          <w:szCs w:val="24"/>
        </w:rPr>
        <w:t xml:space="preserve">GATED Application AND OFFER PRocess – </w:t>
      </w:r>
      <w:commentRangeStart w:id="3"/>
      <w:commentRangeStart w:id="4"/>
      <w:r w:rsidRPr="004867B5">
        <w:rPr>
          <w:rFonts w:ascii="Arial" w:hAnsi="Arial"/>
          <w:color w:val="FF0000"/>
          <w:sz w:val="24"/>
          <w:szCs w:val="24"/>
        </w:rPr>
        <w:t xml:space="preserve">GATE 1 Conditional </w:t>
      </w:r>
      <w:commentRangeEnd w:id="3"/>
      <w:r w:rsidRPr="004867B5">
        <w:rPr>
          <w:rStyle w:val="CommentReference"/>
          <w:rFonts w:ascii="Arial" w:eastAsiaTheme="minorHAnsi" w:hAnsi="Arial"/>
          <w:b w:val="0"/>
          <w:caps w:val="0"/>
          <w:color w:val="FF0000"/>
          <w:kern w:val="2"/>
          <w:sz w:val="24"/>
          <w:szCs w:val="24"/>
          <w:lang w:eastAsia="en-US"/>
          <w14:ligatures w14:val="standardContextual"/>
        </w:rPr>
        <w:commentReference w:id="3"/>
      </w:r>
      <w:commentRangeEnd w:id="4"/>
      <w:r w:rsidR="00CB3346">
        <w:rPr>
          <w:rStyle w:val="CommentReference"/>
          <w:rFonts w:asciiTheme="minorHAnsi" w:eastAsiaTheme="minorHAnsi" w:hAnsiTheme="minorHAnsi" w:cstheme="minorBidi"/>
          <w:b w:val="0"/>
          <w:caps w:val="0"/>
          <w:kern w:val="2"/>
          <w:lang w:eastAsia="en-US"/>
          <w14:ligatures w14:val="standardContextual"/>
        </w:rPr>
        <w:commentReference w:id="4"/>
      </w:r>
      <w:r w:rsidRPr="004867B5">
        <w:rPr>
          <w:rFonts w:ascii="Arial" w:hAnsi="Arial"/>
          <w:color w:val="FF0000"/>
          <w:sz w:val="24"/>
          <w:szCs w:val="24"/>
        </w:rPr>
        <w:t>Clause]</w:t>
      </w:r>
    </w:p>
    <w:p w14:paraId="49F8FD52" w14:textId="0E577FB2" w:rsidR="005B2C64" w:rsidRPr="005B2C64" w:rsidRDefault="005B2C64" w:rsidP="004867B5">
      <w:pPr>
        <w:spacing w:after="240" w:line="240" w:lineRule="auto"/>
        <w:ind w:left="691" w:right="14" w:hanging="677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2.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he rights and obligations of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under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Construction Agreement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[and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Bilateral Connection Agreement] [</w:t>
      </w:r>
      <w:commentRangeStart w:id="5"/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Bilateral Embedded Generation Agreement</w:t>
      </w:r>
      <w:commentRangeEnd w:id="5"/>
      <w:r w:rsidR="004867B5">
        <w:rPr>
          <w:rStyle w:val="CommentReference"/>
        </w:rPr>
        <w:commentReference w:id="5"/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]] are conditional on: </w:t>
      </w:r>
    </w:p>
    <w:p w14:paraId="44C0D814" w14:textId="77777777" w:rsidR="00BC459D" w:rsidRPr="004867B5" w:rsidRDefault="005B2C64" w:rsidP="004867B5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making a </w:t>
      </w:r>
      <w:r w:rsidR="00BC459D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proofErr w:type="gramStart"/>
      <w:r w:rsidR="00BC459D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Application</w:t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;</w:t>
      </w:r>
      <w:proofErr w:type="gramEnd"/>
    </w:p>
    <w:p w14:paraId="701B220E" w14:textId="194A7331" w:rsidR="005B2C64" w:rsidRPr="005B2C64" w:rsidRDefault="00BC459D" w:rsidP="004867B5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1.2.1.2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Application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meeting 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Criteria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; </w:t>
      </w:r>
      <w:r w:rsidR="005B2C64"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and</w:t>
      </w:r>
    </w:p>
    <w:p w14:paraId="0E652158" w14:textId="0D595D11" w:rsidR="005B2C64" w:rsidRPr="004867B5" w:rsidRDefault="005B2C64" w:rsidP="004867B5">
      <w:pPr>
        <w:spacing w:after="240" w:line="240" w:lineRule="auto"/>
        <w:ind w:left="691" w:right="14"/>
        <w:jc w:val="both"/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</w:t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accepting the terms of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Offer]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; </w:t>
      </w:r>
      <w:r w:rsidR="00BC459D" w:rsidRPr="004867B5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>[</w:t>
      </w:r>
      <w:r w:rsidRPr="004867B5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>and</w:t>
      </w:r>
    </w:p>
    <w:p w14:paraId="5BF6692C" w14:textId="3BC7F3E5" w:rsidR="005B2C64" w:rsidRPr="005B2C64" w:rsidRDefault="00BC459D" w:rsidP="004867B5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4867B5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in the case of a </w:t>
      </w:r>
      <w:r w:rsidRPr="004867B5">
        <w:rPr>
          <w:rFonts w:ascii="Arial" w:hAnsi="Arial" w:cs="Arial"/>
          <w:b/>
          <w:bCs/>
          <w:i/>
          <w:iCs/>
          <w:color w:val="FF0000"/>
          <w:kern w:val="0"/>
          <w:sz w:val="24"/>
          <w:szCs w:val="24"/>
          <w14:ligatures w14:val="none"/>
        </w:rPr>
        <w:t>BEGA</w:t>
      </w:r>
      <w:r w:rsidRPr="004867B5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>,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="005B2C64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5B2C64"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="005B2C64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2.1.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4</w:t>
      </w:r>
      <w:r w:rsidR="00D95A2A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owner/operator of 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Distribution System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accepting the related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.]</w:t>
      </w:r>
    </w:p>
    <w:p w14:paraId="172DA104" w14:textId="0A8B4069" w:rsidR="005B2C64" w:rsidRPr="005B2C64" w:rsidRDefault="005B2C64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commentRangeStart w:id="6"/>
      <w:commentRangeStart w:id="7"/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agree that </w:t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until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</w:t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Date]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,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del w:id="8" w:author="Angela Quinn (NESO)" w:date="2024-10-09T08:35:00Z">
        <w:r w:rsidRPr="005B2C64" w:rsidDel="00357BF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provisions </w:delText>
        </w:r>
      </w:del>
      <w:ins w:id="9" w:author="Angela Quinn (NESO)" w:date="2024-10-09T08:35:00Z">
        <w:r w:rsidR="00357BF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rights and obligations </w:t>
        </w:r>
      </w:ins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of </w:t>
      </w:r>
      <w:ins w:id="10" w:author="Angela Quinn (NESO)" w:date="2024-10-09T08:35:00Z">
        <w:r w:rsidR="00357BF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each party pursuant to </w:t>
        </w:r>
      </w:ins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Agreement </w:t>
      </w:r>
      <w:r w:rsidR="004867B5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(other than this Clause 1.2</w:t>
      </w:r>
      <w:r w:rsid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)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and </w:t>
      </w:r>
      <w:ins w:id="11" w:author="Angela Quinn (NESO)" w:date="2024-10-09T08:36:00Z">
        <w:r w:rsidR="00F669F0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in </w:t>
        </w:r>
      </w:ins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="00785B41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="004867B5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[</w:t>
      </w:r>
      <w:r w:rsidR="00785B41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Bilateral Connection Agreement] [Bilateral Embedded Generation Agreement]</w:t>
      </w:r>
      <w:r w:rsidR="00EB7FAE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shall </w:t>
      </w:r>
      <w:del w:id="12" w:author="Angela Quinn (NESO)" w:date="2024-10-09T08:36:00Z">
        <w:r w:rsidRPr="005B2C64" w:rsidDel="00F669F0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have </w:delText>
        </w:r>
        <w:r w:rsidR="00785B41" w:rsidRPr="004867B5" w:rsidDel="00F669F0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no </w:delText>
        </w:r>
        <w:r w:rsidRPr="005B2C64" w:rsidDel="00F669F0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>effect</w:delText>
        </w:r>
      </w:del>
      <w:ins w:id="13" w:author="Angela Quinn (NESO)" w:date="2024-10-09T08:36:00Z">
        <w:r w:rsidR="00F669F0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be suspended</w:t>
        </w:r>
      </w:ins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. </w:t>
      </w:r>
      <w:commentRangeEnd w:id="6"/>
      <w:r w:rsidR="00576226">
        <w:rPr>
          <w:rStyle w:val="CommentReference"/>
        </w:rPr>
        <w:commentReference w:id="6"/>
      </w:r>
      <w:commentRangeEnd w:id="7"/>
      <w:r w:rsidR="00BD5FFF">
        <w:rPr>
          <w:rStyle w:val="CommentReference"/>
        </w:rPr>
        <w:commentReference w:id="7"/>
      </w:r>
    </w:p>
    <w:p w14:paraId="4C86DCBC" w14:textId="28E418AA" w:rsidR="005B2C64" w:rsidRPr="005B2C64" w:rsidRDefault="005B2C64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E62E3C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further agree that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information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provided for the purposes of this </w:t>
      </w:r>
      <w:r w:rsidR="00785B41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1 Agreement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commentRangeStart w:id="14"/>
      <w:commentRangeStart w:id="15"/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[ and set out in </w:t>
      </w:r>
      <w:del w:id="16" w:author="Angela Quinn (NESO)" w:date="2024-10-09T08:36:00Z">
        <w:r w:rsidR="00785B41" w:rsidRPr="004867B5" w:rsidDel="00CD4AB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>the relevant Appendices</w:delText>
        </w:r>
        <w:r w:rsidR="004867B5" w:rsidDel="00CD4AB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 to this </w:delText>
        </w:r>
        <w:r w:rsidR="004867B5" w:rsidRPr="00EB7FAE" w:rsidDel="00CD4ABC">
          <w:rPr>
            <w:rFonts w:ascii="Arial" w:hAnsi="Arial" w:cs="Arial"/>
            <w:b/>
            <w:bCs/>
            <w:color w:val="FF0000"/>
            <w:kern w:val="0"/>
            <w:sz w:val="24"/>
            <w:szCs w:val="24"/>
            <w14:ligatures w14:val="none"/>
          </w:rPr>
          <w:delText>Construction Agreement</w:delText>
        </w:r>
        <w:r w:rsidR="004867B5" w:rsidDel="00CD4AB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 and the [</w:delText>
        </w:r>
        <w:r w:rsidR="004867B5" w:rsidRPr="004867B5" w:rsidDel="00CD4ABC">
          <w:rPr>
            <w:rFonts w:ascii="Arial" w:hAnsi="Arial" w:cs="Arial"/>
            <w:b/>
            <w:bCs/>
            <w:color w:val="FF0000"/>
            <w:kern w:val="0"/>
            <w:sz w:val="24"/>
            <w:szCs w:val="24"/>
            <w14:ligatures w14:val="none"/>
          </w:rPr>
          <w:delText>Bilateral Connection Agreement</w:delText>
        </w:r>
        <w:r w:rsidR="004867B5" w:rsidDel="00CD4AB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>] [</w:delText>
        </w:r>
        <w:r w:rsidR="004867B5" w:rsidRPr="004867B5" w:rsidDel="00CD4ABC">
          <w:rPr>
            <w:rFonts w:ascii="Arial" w:hAnsi="Arial" w:cs="Arial"/>
            <w:b/>
            <w:bCs/>
            <w:color w:val="FF0000"/>
            <w:kern w:val="0"/>
            <w:sz w:val="24"/>
            <w:szCs w:val="24"/>
            <w14:ligatures w14:val="none"/>
          </w:rPr>
          <w:delText>Bilateral Embedded Generation Agreement</w:delText>
        </w:r>
        <w:r w:rsidR="00785B41" w:rsidRPr="004867B5" w:rsidDel="00CD4AB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>]</w:delText>
        </w:r>
      </w:del>
      <w:ins w:id="17" w:author="Angela Quinn (NESO)" w:date="2024-10-09T08:36:00Z">
        <w:r w:rsidR="00CD4AB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[Appendi</w:t>
        </w:r>
      </w:ins>
      <w:ins w:id="18" w:author="Angela Quinn (NESO)" w:date="2024-10-09T08:37:00Z">
        <w:r w:rsidR="00CD4AB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x [O] to this </w:t>
        </w:r>
        <w:r w:rsidR="00CD4ABC" w:rsidRPr="00CD4ABC">
          <w:rPr>
            <w:rFonts w:ascii="Arial" w:hAnsi="Arial" w:cs="Arial"/>
            <w:b/>
            <w:bCs/>
            <w:color w:val="FF0000"/>
            <w:kern w:val="0"/>
            <w:sz w:val="24"/>
            <w:szCs w:val="24"/>
            <w14:ligatures w14:val="none"/>
            <w:rPrChange w:id="19" w:author="Angela Quinn (NESO)" w:date="2024-10-09T08:37:00Z">
              <w:rPr>
                <w:rFonts w:ascii="Arial" w:hAnsi="Arial" w:cs="Arial"/>
                <w:color w:val="FF0000"/>
                <w:kern w:val="0"/>
                <w:sz w:val="24"/>
                <w:szCs w:val="24"/>
                <w14:ligatures w14:val="none"/>
              </w:rPr>
            </w:rPrChange>
          </w:rPr>
          <w:t>Construction Agreement</w:t>
        </w:r>
      </w:ins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commentRangeEnd w:id="14"/>
      <w:r w:rsidR="00785B41" w:rsidRPr="004867B5">
        <w:rPr>
          <w:rStyle w:val="CommentReference"/>
          <w:rFonts w:ascii="Arial" w:hAnsi="Arial" w:cs="Arial"/>
          <w:color w:val="FF0000"/>
          <w:sz w:val="24"/>
          <w:szCs w:val="24"/>
        </w:rPr>
        <w:commentReference w:id="14"/>
      </w:r>
      <w:commentRangeEnd w:id="15"/>
      <w:r w:rsidR="00341557">
        <w:rPr>
          <w:rStyle w:val="CommentReference"/>
        </w:rPr>
        <w:commentReference w:id="15"/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being a</w:t>
      </w:r>
      <w:r w:rsidR="00785B41"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proposed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="00785B41"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Connection Site</w:t>
      </w:r>
      <w:r w:rsidR="00785B41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] [Site of </w:t>
      </w:r>
      <w:r w:rsidR="00785B41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lastRenderedPageBreak/>
        <w:t xml:space="preserve">Connection]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are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="00EB7FAE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indicative only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prior to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r w:rsidR="00785B41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Offer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] </w:t>
      </w:r>
      <w:r w:rsidRPr="005B2C64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>and shall not be binding on the parties</w:t>
      </w:r>
      <w:r w:rsidR="00785B41" w:rsidRPr="004867B5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="00EB7FAE">
        <w:rPr>
          <w:rFonts w:ascii="Arial" w:hAnsi="Arial" w:cs="Arial"/>
          <w:bCs/>
          <w:color w:val="FF0000"/>
          <w:sz w:val="24"/>
          <w:szCs w:val="24"/>
        </w:rPr>
        <w:t xml:space="preserve">or confer any commitment to these by </w:t>
      </w:r>
      <w:r w:rsidR="00EB7FAE" w:rsidRPr="00F057A6">
        <w:rPr>
          <w:rFonts w:ascii="Arial" w:hAnsi="Arial" w:cs="Arial"/>
          <w:b/>
          <w:color w:val="FF0000"/>
          <w:sz w:val="24"/>
          <w:szCs w:val="24"/>
        </w:rPr>
        <w:t>The Company</w:t>
      </w:r>
      <w:r w:rsidR="00EB7FAE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="00EB7FAE" w:rsidRPr="003B2DCC">
        <w:rPr>
          <w:rFonts w:ascii="Arial" w:hAnsi="Arial" w:cs="Arial"/>
          <w:bCs/>
          <w:color w:val="FF0000"/>
          <w:sz w:val="24"/>
          <w:szCs w:val="24"/>
        </w:rPr>
        <w:t xml:space="preserve">and any reliance on them for any purpose prior to the </w:t>
      </w:r>
      <w:r w:rsidR="00EB7FAE" w:rsidRPr="003B2DCC">
        <w:rPr>
          <w:rFonts w:ascii="Arial" w:hAnsi="Arial" w:cs="Arial"/>
          <w:b/>
          <w:color w:val="FF0000"/>
          <w:sz w:val="24"/>
          <w:szCs w:val="24"/>
        </w:rPr>
        <w:t>Gate 2 Date</w:t>
      </w:r>
      <w:r w:rsidR="00EB7FAE" w:rsidRPr="003B2DCC">
        <w:rPr>
          <w:rFonts w:ascii="Arial" w:hAnsi="Arial" w:cs="Arial"/>
          <w:bCs/>
          <w:color w:val="FF0000"/>
          <w:sz w:val="24"/>
          <w:szCs w:val="24"/>
        </w:rPr>
        <w:t xml:space="preserve"> is at the </w:t>
      </w:r>
      <w:r w:rsidR="00EB7FAE" w:rsidRPr="003B2DCC">
        <w:rPr>
          <w:rFonts w:ascii="Arial" w:hAnsi="Arial" w:cs="Arial"/>
          <w:b/>
          <w:color w:val="FF0000"/>
          <w:sz w:val="24"/>
          <w:szCs w:val="24"/>
        </w:rPr>
        <w:t>User’s</w:t>
      </w:r>
      <w:r w:rsidR="00EB7FAE" w:rsidRPr="003B2DCC">
        <w:rPr>
          <w:rFonts w:ascii="Arial" w:hAnsi="Arial" w:cs="Arial"/>
          <w:bCs/>
          <w:color w:val="FF0000"/>
          <w:sz w:val="24"/>
          <w:szCs w:val="24"/>
        </w:rPr>
        <w:t xml:space="preserve"> risk</w:t>
      </w:r>
      <w:r w:rsidR="00785B41" w:rsidRPr="004867B5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 xml:space="preserve"> </w:t>
      </w:r>
    </w:p>
    <w:p w14:paraId="6CCF00AB" w14:textId="2E9908C7" w:rsidR="005B2C64" w:rsidRPr="005B2C64" w:rsidRDefault="005B2C64" w:rsidP="004867B5">
      <w:pPr>
        <w:spacing w:after="240" w:line="240" w:lineRule="auto"/>
        <w:ind w:left="672" w:right="14" w:hanging="672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E62E3C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.4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At any time prior to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r w:rsidR="004867B5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the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User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shall have the right to terminate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Connection 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by written notice to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without any liability for any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Cancellation </w:t>
      </w:r>
      <w:proofErr w:type="gramStart"/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Charge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][</w:t>
      </w:r>
      <w:proofErr w:type="gramEnd"/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Final Sums]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This right to terminate shall expire with effect from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</w:p>
    <w:p w14:paraId="671246FF" w14:textId="10527B4E" w:rsidR="005B2C64" w:rsidRDefault="005B2C64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="002B4516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5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With effect from the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provisions of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as amended by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by agreement of the parties, shall be in full force and effect. </w:t>
      </w:r>
    </w:p>
    <w:p w14:paraId="272BB554" w14:textId="4AFAA965" w:rsidR="004867B5" w:rsidRPr="004867B5" w:rsidRDefault="004867B5" w:rsidP="009B0469">
      <w:pPr>
        <w:spacing w:after="240" w:line="240" w:lineRule="auto"/>
        <w:ind w:left="691" w:right="14" w:hanging="691"/>
        <w:jc w:val="both"/>
        <w:rPr>
          <w:rFonts w:ascii="Arial" w:eastAsia="Arial" w:hAnsi="Arial" w:cs="Arial"/>
          <w:b/>
          <w:caps/>
          <w:color w:val="FF0000"/>
          <w:kern w:val="0"/>
          <w:sz w:val="24"/>
          <w:szCs w:val="24"/>
          <w:lang w:eastAsia="en-GB"/>
          <w14:ligatures w14:val="none"/>
        </w:rPr>
      </w:pP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Pr="002B4516">
        <w:rPr>
          <w:rFonts w:ascii="Arial" w:eastAsia="Arial" w:hAnsi="Arial" w:cs="Arial"/>
          <w:bCs/>
          <w:caps/>
          <w:color w:val="FF0000"/>
          <w:kern w:val="0"/>
          <w:sz w:val="24"/>
          <w:szCs w:val="24"/>
          <w:lang w:eastAsia="en-GB"/>
          <w14:ligatures w14:val="none"/>
        </w:rPr>
        <w:t>1</w:t>
      </w:r>
      <w:r w:rsidRPr="004867B5">
        <w:rPr>
          <w:rFonts w:ascii="Arial" w:hAnsi="Arial" w:cs="Arial"/>
          <w:color w:val="FF0000"/>
          <w:sz w:val="24"/>
          <w:szCs w:val="24"/>
        </w:rPr>
        <w:t>.2</w:t>
      </w:r>
      <w:r w:rsidRPr="004867B5">
        <w:rPr>
          <w:rFonts w:ascii="Arial" w:eastAsia="Arial" w:hAnsi="Arial" w:cs="Arial"/>
          <w:b/>
          <w:caps/>
          <w:color w:val="FF0000"/>
          <w:kern w:val="0"/>
          <w:sz w:val="24"/>
          <w:szCs w:val="24"/>
          <w:lang w:eastAsia="en-GB"/>
          <w14:ligatures w14:val="none"/>
        </w:rPr>
        <w:tab/>
      </w:r>
      <w:r w:rsidR="009B0469" w:rsidRPr="009B0469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If </w:t>
      </w:r>
      <w:r w:rsidR="009B0469" w:rsidRPr="009B0469">
        <w:rPr>
          <w:rFonts w:ascii="Arial" w:hAnsi="Arial" w:cs="Arial"/>
          <w:b/>
          <w:bCs/>
          <w:i/>
          <w:iCs/>
          <w:color w:val="FF0000"/>
          <w:kern w:val="0"/>
          <w:sz w:val="24"/>
          <w:szCs w:val="24"/>
          <w14:ligatures w14:val="none"/>
        </w:rPr>
        <w:t>Reservation</w:t>
      </w:r>
      <w:r w:rsidR="009B0469" w:rsidRPr="009B0469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 is applied</w:t>
      </w:r>
      <w:r w:rsidR="009B0469" w:rsidRPr="004867B5">
        <w:rPr>
          <w:rFonts w:ascii="Arial" w:hAnsi="Arial"/>
          <w:b/>
          <w:bCs/>
          <w:i/>
          <w:iCs/>
          <w:caps/>
          <w:color w:val="FF0000"/>
          <w:sz w:val="24"/>
          <w:szCs w:val="24"/>
        </w:rPr>
        <w:t xml:space="preserve"> </w:t>
      </w:r>
      <w:r>
        <w:rPr>
          <w:rFonts w:ascii="Arial" w:hAnsi="Arial"/>
          <w:color w:val="FF0000"/>
          <w:sz w:val="24"/>
          <w:szCs w:val="24"/>
        </w:rPr>
        <w:t xml:space="preserve">- </w:t>
      </w:r>
      <w:r w:rsidRPr="004867B5">
        <w:rPr>
          <w:rFonts w:ascii="Arial" w:eastAsia="Arial" w:hAnsi="Arial" w:cs="Arial"/>
          <w:b/>
          <w:caps/>
          <w:color w:val="FF0000"/>
          <w:kern w:val="0"/>
          <w:sz w:val="24"/>
          <w:szCs w:val="24"/>
          <w:lang w:eastAsia="en-GB"/>
          <w14:ligatures w14:val="none"/>
        </w:rPr>
        <w:t xml:space="preserve">GATED </w:t>
      </w:r>
      <w:r w:rsidR="009B0469" w:rsidRPr="009B0469">
        <w:rPr>
          <w:rFonts w:ascii="Arial" w:hAnsi="Arial" w:cs="Arial"/>
          <w:b/>
          <w:bCs/>
          <w:color w:val="FF0000"/>
          <w:sz w:val="24"/>
          <w:szCs w:val="24"/>
        </w:rPr>
        <w:t>APPLICATION AND OFFER PROCESS</w:t>
      </w:r>
      <w:r w:rsidR="009B0469" w:rsidRPr="004867B5">
        <w:rPr>
          <w:rFonts w:ascii="Arial" w:hAnsi="Arial" w:cs="Arial"/>
          <w:color w:val="FF0000"/>
          <w:sz w:val="24"/>
          <w:szCs w:val="24"/>
        </w:rPr>
        <w:t xml:space="preserve"> </w:t>
      </w:r>
      <w:r w:rsidRPr="004867B5">
        <w:rPr>
          <w:rFonts w:ascii="Arial" w:hAnsi="Arial" w:cs="Arial"/>
          <w:color w:val="FF0000"/>
          <w:sz w:val="24"/>
          <w:szCs w:val="24"/>
        </w:rPr>
        <w:t xml:space="preserve">– </w:t>
      </w:r>
      <w:r w:rsidR="009B0469" w:rsidRPr="009B0469">
        <w:rPr>
          <w:rFonts w:ascii="Arial" w:hAnsi="Arial" w:cs="Arial"/>
          <w:b/>
          <w:bCs/>
          <w:color w:val="FF0000"/>
          <w:sz w:val="24"/>
          <w:szCs w:val="24"/>
        </w:rPr>
        <w:t xml:space="preserve">GATE 1 CONDITIONAL </w:t>
      </w:r>
      <w:commentRangeStart w:id="20"/>
      <w:commentRangeStart w:id="21"/>
      <w:commentRangeEnd w:id="20"/>
      <w:r w:rsidRPr="009B0469">
        <w:rPr>
          <w:rStyle w:val="CommentReference"/>
          <w:rFonts w:ascii="Arial" w:hAnsi="Arial" w:cs="Arial"/>
          <w:b/>
          <w:bCs/>
          <w:caps/>
          <w:color w:val="FF0000"/>
          <w:sz w:val="24"/>
          <w:szCs w:val="24"/>
        </w:rPr>
        <w:commentReference w:id="20"/>
      </w:r>
      <w:commentRangeEnd w:id="21"/>
      <w:r w:rsidR="00A23959">
        <w:rPr>
          <w:rStyle w:val="CommentReference"/>
        </w:rPr>
        <w:commentReference w:id="21"/>
      </w:r>
      <w:r w:rsidR="009B0469" w:rsidRPr="009B0469">
        <w:rPr>
          <w:rFonts w:ascii="Arial" w:hAnsi="Arial" w:cs="Arial"/>
          <w:b/>
          <w:bCs/>
          <w:color w:val="FF0000"/>
          <w:sz w:val="24"/>
          <w:szCs w:val="24"/>
        </w:rPr>
        <w:t>CLAUSE AND RESERVATION</w:t>
      </w:r>
      <w:r w:rsidRPr="004867B5">
        <w:rPr>
          <w:rFonts w:ascii="Arial" w:eastAsia="Arial" w:hAnsi="Arial" w:cs="Arial"/>
          <w:b/>
          <w:caps/>
          <w:color w:val="FF0000"/>
          <w:kern w:val="0"/>
          <w:sz w:val="24"/>
          <w:szCs w:val="24"/>
          <w:lang w:eastAsia="en-GB"/>
          <w14:ligatures w14:val="none"/>
        </w:rPr>
        <w:t>]</w:t>
      </w:r>
    </w:p>
    <w:p w14:paraId="52D82EF5" w14:textId="2E835738" w:rsidR="004867B5" w:rsidRPr="005B2C64" w:rsidRDefault="004867B5" w:rsidP="004867B5">
      <w:pPr>
        <w:spacing w:after="240" w:line="240" w:lineRule="auto"/>
        <w:ind w:left="691" w:right="14" w:hanging="677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2.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Subject to Clause 1.2.3, 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he rights and obligations of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under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Construction Agreement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and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Bilateral Connection Agreement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are conditional on: </w:t>
      </w:r>
    </w:p>
    <w:p w14:paraId="4A8E45DE" w14:textId="77777777" w:rsidR="004867B5" w:rsidRPr="004867B5" w:rsidRDefault="004867B5" w:rsidP="004867B5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making a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proofErr w:type="gramStart"/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Application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;</w:t>
      </w:r>
      <w:proofErr w:type="gramEnd"/>
    </w:p>
    <w:p w14:paraId="4F1B3FD2" w14:textId="77777777" w:rsidR="004867B5" w:rsidRPr="005B2C64" w:rsidRDefault="004867B5" w:rsidP="004867B5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1.2.1.2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Application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meeting 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Criteria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;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and</w:t>
      </w:r>
    </w:p>
    <w:p w14:paraId="4B754B2F" w14:textId="4FF58444" w:rsidR="004867B5" w:rsidRPr="005B2C64" w:rsidRDefault="004867B5" w:rsidP="009B0469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accepting the terms of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proofErr w:type="gramStart"/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]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;</w:t>
      </w:r>
      <w:proofErr w:type="gramEnd"/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</w:p>
    <w:p w14:paraId="6DD21D3E" w14:textId="17F9E723" w:rsidR="004867B5" w:rsidRPr="005B2C64" w:rsidRDefault="004867B5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agree that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until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Date]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,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del w:id="22" w:author="Angela Quinn (NESO)" w:date="2024-10-09T08:38:00Z">
        <w:r w:rsidRPr="005B2C64" w:rsidDel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provisions </w:delText>
        </w:r>
      </w:del>
      <w:ins w:id="23" w:author="Angela Quinn (NESO)" w:date="2024-10-09T08:38:00Z">
        <w:r w:rsidR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rights and obligations </w:t>
        </w:r>
      </w:ins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of </w:t>
      </w:r>
      <w:ins w:id="24" w:author="Angela Quinn (NESO)" w:date="2024-10-09T08:38:00Z">
        <w:r w:rsidR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each party pursu</w:t>
        </w:r>
      </w:ins>
      <w:ins w:id="25" w:author="Angela Quinn (NESO)" w:date="2024-10-09T08:39:00Z">
        <w:r w:rsidR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ant to </w:t>
        </w:r>
      </w:ins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Agreement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(other than this Clause 1.2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1.2.3</w:t>
      </w:r>
      <w:r w:rsidRPr="007A1B93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)</w:t>
      </w:r>
      <w:r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and </w:t>
      </w:r>
      <w:ins w:id="26" w:author="Angela Quinn (NESO)" w:date="2024-10-09T08:45:00Z">
        <w:r w:rsidR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in </w:t>
        </w:r>
      </w:ins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Bilateral Connection Agreement</w:t>
      </w:r>
      <w:r w:rsid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del w:id="27" w:author="Angela Quinn (NESO)" w:date="2024-10-09T08:39:00Z">
        <w:r w:rsidRPr="005B2C64" w:rsidDel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shall have </w:delText>
        </w:r>
        <w:r w:rsidRPr="004867B5" w:rsidDel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no </w:delText>
        </w:r>
        <w:r w:rsidRPr="005B2C64" w:rsidDel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>effect</w:delText>
        </w:r>
      </w:del>
      <w:ins w:id="28" w:author="Angela Quinn (NESO)" w:date="2024-10-09T08:39:00Z">
        <w:r w:rsidR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are suspended</w:t>
        </w:r>
      </w:ins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. </w:t>
      </w:r>
    </w:p>
    <w:p w14:paraId="30B8C531" w14:textId="7A3EA8DE" w:rsidR="004867B5" w:rsidRPr="005B2C64" w:rsidRDefault="004867B5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further agree that 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Connection Site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Completion Date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commentRangeStart w:id="29"/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Transmission Entry Capacity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] </w:t>
      </w:r>
      <w:commentRangeEnd w:id="29"/>
      <w:r w:rsidR="009B0469">
        <w:rPr>
          <w:rStyle w:val="CommentReference"/>
        </w:rPr>
        <w:commentReference w:id="29"/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as </w:t>
      </w:r>
      <w:r w:rsidR="009B0469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set out in </w:t>
      </w:r>
      <w:del w:id="30" w:author="Angela Quinn (NESO)" w:date="2024-10-09T08:39:00Z">
        <w:r w:rsidR="009B0469" w:rsidRPr="004867B5" w:rsidDel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the relevant </w:delText>
        </w:r>
        <w:commentRangeStart w:id="31"/>
        <w:r w:rsidR="009B0469" w:rsidRPr="004867B5" w:rsidDel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>Appendices</w:delText>
        </w:r>
        <w:commentRangeEnd w:id="31"/>
        <w:r w:rsidR="009B0469" w:rsidDel="008A5EF3">
          <w:rPr>
            <w:rStyle w:val="CommentReference"/>
          </w:rPr>
          <w:commentReference w:id="31"/>
        </w:r>
      </w:del>
      <w:ins w:id="32" w:author="Angela Quinn (NESO)" w:date="2024-10-09T08:39:00Z">
        <w:r w:rsidR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Appendix </w:t>
        </w:r>
      </w:ins>
      <w:ins w:id="33" w:author="Angela Quinn (NESO)" w:date="2024-10-09T08:44:00Z">
        <w:r w:rsidR="00C335F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[</w:t>
        </w:r>
      </w:ins>
      <w:ins w:id="34" w:author="Angela Quinn (NESO)" w:date="2024-10-09T08:39:00Z">
        <w:r w:rsidR="003A265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O</w:t>
        </w:r>
      </w:ins>
      <w:ins w:id="35" w:author="Angela Quinn (NESO)" w:date="2024-10-09T08:45:00Z">
        <w:r w:rsidR="00C335F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]</w:t>
        </w:r>
      </w:ins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to this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 Agreement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the </w:t>
      </w:r>
      <w:r w:rsidR="009B0469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Bilateral Connection Agreement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have been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Reserved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for the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User’s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project and any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will reflect this provided that the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Application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is made prior to the </w:t>
      </w:r>
      <w:r w:rsidR="002B4516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Reservation</w:t>
      </w:r>
      <w:r w:rsidR="009B0469" w:rsidRPr="007A1B93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Expiry Date</w:t>
      </w:r>
      <w:r w:rsidRPr="004867B5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 xml:space="preserve"> </w:t>
      </w:r>
    </w:p>
    <w:p w14:paraId="3B71B168" w14:textId="123CC1B3" w:rsidR="004867B5" w:rsidRPr="005B2C64" w:rsidRDefault="004867B5" w:rsidP="004867B5">
      <w:pPr>
        <w:spacing w:after="240" w:line="240" w:lineRule="auto"/>
        <w:ind w:left="672" w:right="14" w:hanging="672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7A1B93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.4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At any time prior to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the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User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shall have the right to terminate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Connection 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by written notice to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without any liability for any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Cancellation </w:t>
      </w:r>
      <w:proofErr w:type="gramStart"/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Charge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][</w:t>
      </w:r>
      <w:proofErr w:type="gramEnd"/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Final Sums]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This right to terminate shall expire with effect from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</w:p>
    <w:p w14:paraId="6C1FC845" w14:textId="082FA2B9" w:rsidR="004867B5" w:rsidRDefault="004867B5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="002B4516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5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With effect from the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provisions of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as amended by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by agreement of the parties, shall be in full force and effect.</w:t>
      </w:r>
    </w:p>
    <w:p w14:paraId="4FF268BA" w14:textId="77777777" w:rsidR="00AE6BF1" w:rsidRDefault="00AE6BF1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</w:p>
    <w:p w14:paraId="47969EF5" w14:textId="021A0F36" w:rsidR="004F325B" w:rsidRPr="007A1B93" w:rsidRDefault="004F325B" w:rsidP="004F325B">
      <w:pPr>
        <w:rPr>
          <w:rFonts w:ascii="Arial" w:hAnsi="Arial" w:cs="Arial"/>
          <w:sz w:val="24"/>
          <w:szCs w:val="24"/>
        </w:rPr>
      </w:pPr>
      <w:r w:rsidRPr="007A1B93">
        <w:rPr>
          <w:rFonts w:ascii="Arial" w:hAnsi="Arial" w:cs="Arial"/>
          <w:sz w:val="24"/>
          <w:szCs w:val="24"/>
        </w:rPr>
        <w:t xml:space="preserve">Schedule 2, Exhibit 3 Part </w:t>
      </w:r>
      <w:r>
        <w:rPr>
          <w:rFonts w:ascii="Arial" w:hAnsi="Arial" w:cs="Arial"/>
          <w:sz w:val="24"/>
          <w:szCs w:val="24"/>
        </w:rPr>
        <w:t>Two</w:t>
      </w:r>
      <w:r w:rsidRPr="007A1B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62E3C">
        <w:rPr>
          <w:rFonts w:ascii="Arial" w:hAnsi="Arial" w:cs="Arial"/>
          <w:b/>
          <w:bCs/>
          <w:sz w:val="24"/>
          <w:szCs w:val="24"/>
        </w:rPr>
        <w:t>Construction Agreement</w:t>
      </w:r>
      <w:r>
        <w:rPr>
          <w:rFonts w:ascii="Arial" w:hAnsi="Arial" w:cs="Arial"/>
          <w:sz w:val="24"/>
          <w:szCs w:val="24"/>
        </w:rPr>
        <w:t>)</w:t>
      </w:r>
    </w:p>
    <w:p w14:paraId="785CF770" w14:textId="77777777" w:rsidR="004F325B" w:rsidRPr="007A1B93" w:rsidRDefault="004F325B" w:rsidP="004F325B">
      <w:pPr>
        <w:rPr>
          <w:rFonts w:ascii="Arial" w:hAnsi="Arial" w:cs="Arial"/>
          <w:sz w:val="24"/>
          <w:szCs w:val="24"/>
        </w:rPr>
      </w:pPr>
    </w:p>
    <w:p w14:paraId="218D8D1C" w14:textId="2CC54DEF" w:rsidR="004F325B" w:rsidRPr="007A1B93" w:rsidRDefault="004F325B" w:rsidP="004F325B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A1B93">
        <w:rPr>
          <w:rFonts w:ascii="Arial" w:hAnsi="Arial" w:cs="Arial"/>
          <w:sz w:val="24"/>
          <w:szCs w:val="24"/>
        </w:rPr>
        <w:t xml:space="preserve">The Following definition will be added at Clause 1.1 of the </w:t>
      </w:r>
      <w:r w:rsidRPr="00E62E3C">
        <w:rPr>
          <w:rFonts w:ascii="Arial" w:hAnsi="Arial" w:cs="Arial"/>
          <w:b/>
          <w:bCs/>
          <w:sz w:val="24"/>
          <w:szCs w:val="24"/>
        </w:rPr>
        <w:t>Construction Agreement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F325B" w14:paraId="794DD2B4" w14:textId="77777777" w:rsidTr="00F12340">
        <w:tc>
          <w:tcPr>
            <w:tcW w:w="4508" w:type="dxa"/>
          </w:tcPr>
          <w:p w14:paraId="4E6B23BE" w14:textId="77777777" w:rsidR="004F325B" w:rsidRPr="007A1B93" w:rsidRDefault="004F325B" w:rsidP="00F1234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[“</w:t>
            </w:r>
            <w:r w:rsidRPr="007A1B93">
              <w:rPr>
                <w:rFonts w:ascii="Arial" w:hAnsi="Arial" w:cs="Arial"/>
                <w:color w:val="FF0000"/>
                <w:sz w:val="24"/>
                <w:szCs w:val="24"/>
              </w:rPr>
              <w:t>Gate 2 Date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”</w:t>
            </w:r>
          </w:p>
        </w:tc>
        <w:tc>
          <w:tcPr>
            <w:tcW w:w="4508" w:type="dxa"/>
          </w:tcPr>
          <w:p w14:paraId="7F470F2E" w14:textId="77777777" w:rsidR="004F325B" w:rsidRPr="007A1B93" w:rsidRDefault="004F325B" w:rsidP="00F1234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means </w:t>
            </w:r>
            <w:r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>[</w:t>
            </w: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the date on which the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 xml:space="preserve">Gate 2 Agreements </w:t>
            </w:r>
            <w:r w:rsidRPr="007A1B93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>are entered into</w:t>
            </w: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 by the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 xml:space="preserve">User </w:t>
            </w:r>
            <w:r w:rsidRPr="007A1B93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and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The Compa</w:t>
            </w:r>
            <w:r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ny]</w:t>
            </w:r>
            <w:r>
              <w:rPr>
                <w:rStyle w:val="cf11"/>
              </w:rPr>
              <w:t xml:space="preserve"> 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[means the date </w:t>
            </w:r>
            <w:r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>at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which the </w:t>
            </w:r>
            <w:r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Gate 2 Agreements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are entered into both by </w:t>
            </w:r>
            <w:r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The Company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the </w:t>
            </w:r>
            <w:r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User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the owner/operator of the </w:t>
            </w:r>
            <w:r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Distribution System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</w:t>
            </w:r>
            <w:r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The Company</w:t>
            </w:r>
            <w:r w:rsidRPr="00FF64EF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>.</w:t>
            </w:r>
            <w:r w:rsidRPr="00FF64EF">
              <w:rPr>
                <w:rStyle w:val="cf01"/>
                <w:rFonts w:ascii="Arial" w:hAnsi="Arial" w:cs="Arial"/>
                <w:b/>
                <w:bCs/>
                <w:color w:val="FF0000"/>
                <w:sz w:val="24"/>
                <w:szCs w:val="24"/>
              </w:rPr>
              <w:t>]</w:t>
            </w:r>
          </w:p>
          <w:p w14:paraId="641E4BC6" w14:textId="77777777" w:rsidR="004F325B" w:rsidRPr="007A1B93" w:rsidRDefault="004F325B" w:rsidP="00F1234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240E67FC" w14:textId="77777777" w:rsidR="004F325B" w:rsidRPr="007A1B93" w:rsidRDefault="004F325B" w:rsidP="004F325B">
      <w:pPr>
        <w:rPr>
          <w:rFonts w:ascii="Arial" w:hAnsi="Arial" w:cs="Arial"/>
          <w:sz w:val="24"/>
          <w:szCs w:val="24"/>
        </w:rPr>
      </w:pPr>
    </w:p>
    <w:p w14:paraId="57B7EC36" w14:textId="78990503" w:rsidR="004F325B" w:rsidRPr="007A1B93" w:rsidRDefault="004F325B" w:rsidP="004F325B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A1B93">
        <w:rPr>
          <w:rFonts w:ascii="Arial" w:hAnsi="Arial" w:cs="Arial"/>
          <w:sz w:val="24"/>
          <w:szCs w:val="24"/>
        </w:rPr>
        <w:t xml:space="preserve">The following optional Clause will be added as Clause 1.2 of the </w:t>
      </w:r>
      <w:r w:rsidRPr="007A1B93">
        <w:rPr>
          <w:rFonts w:ascii="Arial" w:hAnsi="Arial" w:cs="Arial"/>
          <w:b/>
          <w:bCs/>
          <w:sz w:val="24"/>
          <w:szCs w:val="24"/>
        </w:rPr>
        <w:t>Construction Agreement</w:t>
      </w:r>
      <w:r w:rsidRPr="007A1B93">
        <w:rPr>
          <w:rFonts w:ascii="Arial" w:hAnsi="Arial" w:cs="Arial"/>
          <w:sz w:val="24"/>
          <w:szCs w:val="24"/>
        </w:rPr>
        <w:t xml:space="preserve"> </w:t>
      </w:r>
    </w:p>
    <w:p w14:paraId="45EDC043" w14:textId="77777777" w:rsidR="004F325B" w:rsidRPr="005B2C64" w:rsidRDefault="004F325B" w:rsidP="004F325B">
      <w:pPr>
        <w:pStyle w:val="Level1Heading"/>
        <w:numPr>
          <w:ilvl w:val="0"/>
          <w:numId w:val="0"/>
        </w:numPr>
        <w:spacing w:before="240"/>
        <w:ind w:left="851" w:hanging="851"/>
        <w:rPr>
          <w:color w:val="FF0000"/>
        </w:rPr>
      </w:pPr>
      <w:r w:rsidRPr="005B2C64">
        <w:rPr>
          <w:rFonts w:ascii="Arial" w:hAnsi="Arial"/>
          <w:b w:val="0"/>
          <w:bCs/>
          <w:color w:val="FF0000"/>
          <w:sz w:val="24"/>
          <w:szCs w:val="24"/>
        </w:rPr>
        <w:t>[</w:t>
      </w:r>
      <w:r w:rsidRPr="005B2C64">
        <w:rPr>
          <w:rFonts w:ascii="Arial" w:hAnsi="Arial"/>
          <w:b w:val="0"/>
          <w:bCs/>
          <w:i/>
          <w:iCs/>
          <w:caps w:val="0"/>
          <w:color w:val="FF0000"/>
          <w:sz w:val="24"/>
          <w:szCs w:val="24"/>
        </w:rPr>
        <w:t xml:space="preserve">To include where the </w:t>
      </w:r>
      <w:r w:rsidRPr="005B2C64">
        <w:rPr>
          <w:rFonts w:ascii="Arial" w:hAnsi="Arial"/>
          <w:i/>
          <w:iCs/>
          <w:caps w:val="0"/>
          <w:color w:val="FF0000"/>
          <w:sz w:val="24"/>
          <w:szCs w:val="24"/>
        </w:rPr>
        <w:t>Construction Agreement</w:t>
      </w:r>
      <w:r w:rsidRPr="005B2C64">
        <w:rPr>
          <w:rFonts w:ascii="Arial" w:hAnsi="Arial"/>
          <w:b w:val="0"/>
          <w:bCs/>
          <w:i/>
          <w:iCs/>
          <w:caps w:val="0"/>
          <w:color w:val="FF0000"/>
          <w:sz w:val="24"/>
          <w:szCs w:val="24"/>
        </w:rPr>
        <w:t xml:space="preserve"> Is </w:t>
      </w:r>
      <w:proofErr w:type="gramStart"/>
      <w:r w:rsidRPr="005B2C64">
        <w:rPr>
          <w:rFonts w:ascii="Arial" w:hAnsi="Arial"/>
          <w:i/>
          <w:iCs/>
          <w:caps w:val="0"/>
          <w:color w:val="FF0000"/>
          <w:sz w:val="24"/>
          <w:szCs w:val="24"/>
        </w:rPr>
        <w:t>A</w:t>
      </w:r>
      <w:proofErr w:type="gramEnd"/>
      <w:r w:rsidRPr="005B2C64">
        <w:rPr>
          <w:rFonts w:ascii="Arial" w:hAnsi="Arial"/>
          <w:i/>
          <w:iCs/>
          <w:caps w:val="0"/>
          <w:color w:val="FF0000"/>
          <w:sz w:val="24"/>
          <w:szCs w:val="24"/>
        </w:rPr>
        <w:t xml:space="preserve"> Gate 1 Agreement</w:t>
      </w:r>
      <w:r w:rsidRPr="005B2C64">
        <w:rPr>
          <w:rFonts w:ascii="Arial" w:hAnsi="Arial"/>
          <w:b w:val="0"/>
          <w:bCs/>
          <w:caps w:val="0"/>
          <w:color w:val="FF0000"/>
          <w:sz w:val="24"/>
          <w:szCs w:val="24"/>
        </w:rPr>
        <w:t xml:space="preserve"> </w:t>
      </w:r>
    </w:p>
    <w:p w14:paraId="4CF5B2B7" w14:textId="2162498A" w:rsidR="004F325B" w:rsidRPr="004867B5" w:rsidRDefault="004F325B" w:rsidP="004F325B">
      <w:pPr>
        <w:pStyle w:val="Level1Heading"/>
        <w:numPr>
          <w:ilvl w:val="0"/>
          <w:numId w:val="0"/>
        </w:numPr>
        <w:spacing w:before="240" w:line="240" w:lineRule="auto"/>
        <w:ind w:left="851" w:hanging="851"/>
        <w:rPr>
          <w:rFonts w:ascii="Arial" w:hAnsi="Arial"/>
          <w:color w:val="FF0000"/>
          <w:sz w:val="24"/>
          <w:szCs w:val="24"/>
        </w:rPr>
      </w:pPr>
      <w:r w:rsidRPr="004867B5">
        <w:rPr>
          <w:rFonts w:ascii="Arial" w:hAnsi="Arial"/>
          <w:color w:val="FF0000"/>
          <w:sz w:val="24"/>
          <w:szCs w:val="24"/>
        </w:rPr>
        <w:t>1.2</w:t>
      </w:r>
      <w:r w:rsidRPr="004867B5">
        <w:rPr>
          <w:rFonts w:ascii="Arial" w:hAnsi="Arial"/>
          <w:color w:val="FF0000"/>
          <w:sz w:val="24"/>
          <w:szCs w:val="24"/>
        </w:rPr>
        <w:tab/>
        <w:t xml:space="preserve">GATED Application AND OFFER PRocess – </w:t>
      </w:r>
      <w:commentRangeStart w:id="36"/>
      <w:r w:rsidRPr="004867B5">
        <w:rPr>
          <w:rFonts w:ascii="Arial" w:hAnsi="Arial"/>
          <w:color w:val="FF0000"/>
          <w:sz w:val="24"/>
          <w:szCs w:val="24"/>
        </w:rPr>
        <w:t xml:space="preserve">GATE 1 Conditional </w:t>
      </w:r>
      <w:commentRangeEnd w:id="36"/>
      <w:r w:rsidRPr="004867B5">
        <w:rPr>
          <w:rStyle w:val="CommentReference"/>
          <w:rFonts w:ascii="Arial" w:eastAsiaTheme="minorHAnsi" w:hAnsi="Arial"/>
          <w:b w:val="0"/>
          <w:caps w:val="0"/>
          <w:color w:val="FF0000"/>
          <w:kern w:val="2"/>
          <w:sz w:val="24"/>
          <w:szCs w:val="24"/>
          <w:lang w:eastAsia="en-US"/>
          <w14:ligatures w14:val="standardContextual"/>
        </w:rPr>
        <w:commentReference w:id="36"/>
      </w:r>
      <w:r w:rsidRPr="004867B5">
        <w:rPr>
          <w:rFonts w:ascii="Arial" w:hAnsi="Arial"/>
          <w:color w:val="FF0000"/>
          <w:sz w:val="24"/>
          <w:szCs w:val="24"/>
        </w:rPr>
        <w:t>Clause]</w:t>
      </w:r>
    </w:p>
    <w:p w14:paraId="08D5F14C" w14:textId="52ABF9F0" w:rsidR="004F325B" w:rsidRPr="005B2C64" w:rsidRDefault="004F325B" w:rsidP="004F325B">
      <w:pPr>
        <w:spacing w:after="240" w:line="240" w:lineRule="auto"/>
        <w:ind w:left="691" w:right="14" w:hanging="677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2.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he rights and obligations of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under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Construction Agreement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[and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Bilateral Connection Agreement]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are conditional on: </w:t>
      </w:r>
    </w:p>
    <w:p w14:paraId="1296A9C8" w14:textId="77777777" w:rsidR="004F325B" w:rsidRPr="004867B5" w:rsidRDefault="004F325B" w:rsidP="004F325B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making a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proofErr w:type="gramStart"/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Application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;</w:t>
      </w:r>
      <w:proofErr w:type="gramEnd"/>
    </w:p>
    <w:p w14:paraId="38FC27D6" w14:textId="77777777" w:rsidR="004F325B" w:rsidRPr="005B2C64" w:rsidRDefault="004F325B" w:rsidP="004F325B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1.2.1.2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Application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meeting 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Criteria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;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and</w:t>
      </w:r>
    </w:p>
    <w:p w14:paraId="3C910FD7" w14:textId="67E4E95B" w:rsidR="004F325B" w:rsidRPr="005B2C64" w:rsidRDefault="004F325B" w:rsidP="004F325B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accepting the terms of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Offer]</w:t>
      </w:r>
      <w:r w:rsidR="001635DF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.</w:t>
      </w:r>
    </w:p>
    <w:p w14:paraId="24196F71" w14:textId="752F70F5" w:rsidR="004F325B" w:rsidRPr="005B2C64" w:rsidRDefault="004F325B" w:rsidP="004F325B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</w:p>
    <w:p w14:paraId="7ED50EB3" w14:textId="4534DB39" w:rsidR="004F325B" w:rsidRPr="005B2C64" w:rsidRDefault="004F325B" w:rsidP="004F325B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agree that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until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Date]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,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del w:id="37" w:author="Angela Quinn (NESO)" w:date="2024-10-09T08:45:00Z">
        <w:r w:rsidRPr="005B2C64" w:rsidDel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provisions </w:delText>
        </w:r>
      </w:del>
      <w:ins w:id="38" w:author="Angela Quinn (NESO)" w:date="2024-10-09T08:45:00Z">
        <w:r w:rsidR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rights and obligations</w:t>
        </w:r>
        <w:r w:rsidR="00476B6D" w:rsidRPr="005B2C64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 </w:t>
        </w:r>
      </w:ins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of </w:t>
      </w:r>
      <w:ins w:id="39" w:author="Angela Quinn (NESO)" w:date="2024-10-09T08:46:00Z">
        <w:r w:rsidR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each party to </w:t>
        </w:r>
      </w:ins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Agreement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(other than this Clause 1.2</w:t>
      </w:r>
      <w:r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)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and </w:t>
      </w:r>
      <w:ins w:id="40" w:author="Angela Quinn (NESO)" w:date="2024-10-09T08:46:00Z">
        <w:r w:rsidR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in </w:t>
        </w:r>
      </w:ins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Bilateral Connection Agreement</w:t>
      </w:r>
      <w:ins w:id="41" w:author="Angela Quinn (NESO)" w:date="2024-10-09T08:45:00Z">
        <w:r w:rsidR="00476B6D">
          <w:rPr>
            <w:rFonts w:ascii="Arial" w:hAnsi="Arial" w:cs="Arial"/>
            <w:b/>
            <w:bCs/>
            <w:color w:val="FF0000"/>
            <w:kern w:val="0"/>
            <w:sz w:val="24"/>
            <w:szCs w:val="24"/>
            <w14:ligatures w14:val="none"/>
          </w:rPr>
          <w:t xml:space="preserve"> </w:t>
        </w:r>
      </w:ins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shall </w:t>
      </w:r>
      <w:del w:id="42" w:author="Angela Quinn (NESO)" w:date="2024-10-09T08:46:00Z">
        <w:r w:rsidRPr="005B2C64" w:rsidDel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have </w:delText>
        </w:r>
        <w:r w:rsidRPr="004867B5" w:rsidDel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no </w:delText>
        </w:r>
        <w:r w:rsidRPr="005B2C64" w:rsidDel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>effect</w:delText>
        </w:r>
      </w:del>
      <w:ins w:id="43" w:author="Angela Quinn (NESO)" w:date="2024-10-09T08:46:00Z">
        <w:r w:rsidR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be suspended</w:t>
        </w:r>
      </w:ins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. </w:t>
      </w:r>
    </w:p>
    <w:p w14:paraId="4EA1E243" w14:textId="52BA0DC2" w:rsidR="004F325B" w:rsidRPr="005B2C64" w:rsidRDefault="004F325B" w:rsidP="004F325B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further agree that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information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provided for the purposes of this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1 Agreement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[ and set out in the </w:t>
      </w:r>
      <w:del w:id="44" w:author="Angela Quinn (NESO)" w:date="2024-10-09T08:46:00Z">
        <w:r w:rsidRPr="004867B5" w:rsidDel="005D0DEE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>relevant Appendices</w:delText>
        </w:r>
      </w:del>
      <w:ins w:id="45" w:author="Angela Quinn (NESO)" w:date="2024-10-09T08:46:00Z">
        <w:r w:rsidR="005D0DEE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Appendix [O]</w:t>
        </w:r>
      </w:ins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to this </w:t>
      </w:r>
      <w:r w:rsidRPr="00EB7FAE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 Agreement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del w:id="46" w:author="Angela Quinn (NESO)" w:date="2024-10-09T08:47:00Z">
        <w:r w:rsidDel="005D0DEE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and the </w:delText>
        </w:r>
        <w:r w:rsidRPr="004867B5" w:rsidDel="005D0DEE">
          <w:rPr>
            <w:rFonts w:ascii="Arial" w:hAnsi="Arial" w:cs="Arial"/>
            <w:b/>
            <w:bCs/>
            <w:color w:val="FF0000"/>
            <w:kern w:val="0"/>
            <w:sz w:val="24"/>
            <w:szCs w:val="24"/>
            <w14:ligatures w14:val="none"/>
          </w:rPr>
          <w:delText>Bilateral Connection Agreement</w:delText>
        </w:r>
        <w:r w:rsidDel="005D0DEE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 </w:delText>
        </w:r>
      </w:del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Site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[Site of Connection]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are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indicative only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prior to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Offer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] </w:t>
      </w:r>
      <w:r w:rsidRPr="005B2C64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>and shall not be binding on the parties</w:t>
      </w:r>
      <w:r w:rsidRPr="004867B5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 xml:space="preserve"> 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or confer any commitment to these by </w:t>
      </w:r>
      <w:r w:rsidRPr="00F057A6">
        <w:rPr>
          <w:rFonts w:ascii="Arial" w:hAnsi="Arial" w:cs="Arial"/>
          <w:b/>
          <w:color w:val="FF0000"/>
          <w:sz w:val="24"/>
          <w:szCs w:val="24"/>
        </w:rPr>
        <w:t>The Company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3B2DCC">
        <w:rPr>
          <w:rFonts w:ascii="Arial" w:hAnsi="Arial" w:cs="Arial"/>
          <w:bCs/>
          <w:color w:val="FF0000"/>
          <w:sz w:val="24"/>
          <w:szCs w:val="24"/>
        </w:rPr>
        <w:t xml:space="preserve">and any reliance on them for any purpose prior to the </w:t>
      </w:r>
      <w:r w:rsidRPr="003B2DCC">
        <w:rPr>
          <w:rFonts w:ascii="Arial" w:hAnsi="Arial" w:cs="Arial"/>
          <w:b/>
          <w:color w:val="FF0000"/>
          <w:sz w:val="24"/>
          <w:szCs w:val="24"/>
        </w:rPr>
        <w:t>Gate 2 Date</w:t>
      </w:r>
      <w:r w:rsidRPr="003B2DCC">
        <w:rPr>
          <w:rFonts w:ascii="Arial" w:hAnsi="Arial" w:cs="Arial"/>
          <w:bCs/>
          <w:color w:val="FF0000"/>
          <w:sz w:val="24"/>
          <w:szCs w:val="24"/>
        </w:rPr>
        <w:t xml:space="preserve"> is at the </w:t>
      </w:r>
      <w:r w:rsidRPr="003B2DCC">
        <w:rPr>
          <w:rFonts w:ascii="Arial" w:hAnsi="Arial" w:cs="Arial"/>
          <w:b/>
          <w:color w:val="FF0000"/>
          <w:sz w:val="24"/>
          <w:szCs w:val="24"/>
        </w:rPr>
        <w:t>User’s</w:t>
      </w:r>
      <w:r w:rsidRPr="003B2DCC">
        <w:rPr>
          <w:rFonts w:ascii="Arial" w:hAnsi="Arial" w:cs="Arial"/>
          <w:bCs/>
          <w:color w:val="FF0000"/>
          <w:sz w:val="24"/>
          <w:szCs w:val="24"/>
        </w:rPr>
        <w:t xml:space="preserve"> risk</w:t>
      </w:r>
      <w:r w:rsidRPr="004867B5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 xml:space="preserve"> </w:t>
      </w:r>
    </w:p>
    <w:p w14:paraId="3371FA49" w14:textId="6AEFFF71" w:rsidR="004F325B" w:rsidRPr="005B2C64" w:rsidRDefault="004F325B" w:rsidP="004F325B">
      <w:pPr>
        <w:spacing w:after="240" w:line="240" w:lineRule="auto"/>
        <w:ind w:left="672" w:right="14" w:hanging="672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.4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At any time prior to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the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User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shall have the right to terminate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Connection 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by written notice to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without any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lastRenderedPageBreak/>
        <w:t xml:space="preserve">liability for any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Final Sums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This right to terminate shall expire with effect from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</w:p>
    <w:p w14:paraId="369B831C" w14:textId="77777777" w:rsidR="004F325B" w:rsidRDefault="004F325B" w:rsidP="004F325B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5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With effect from the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provisions of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as amended by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by agreement of the parties, shall be in full force and effect. </w:t>
      </w:r>
    </w:p>
    <w:p w14:paraId="59680015" w14:textId="6DD00D45" w:rsidR="00AE6BF1" w:rsidRDefault="00AE6BF1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</w:p>
    <w:sectPr w:rsidR="00AE6B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lana Byrne" w:date="2024-10-03T08:36:00Z" w:initials="EB">
    <w:p w14:paraId="4D9711A8" w14:textId="77777777" w:rsidR="00351924" w:rsidRDefault="007A55FF" w:rsidP="00766B34">
      <w:pPr>
        <w:pStyle w:val="CommentText"/>
      </w:pPr>
      <w:r>
        <w:rPr>
          <w:rStyle w:val="CommentReference"/>
        </w:rPr>
        <w:annotationRef/>
      </w:r>
      <w:r w:rsidR="00351924">
        <w:t xml:space="preserve">Buchan Offshore/NS 02.10: Changes have the effect of suspending effect of the construction agreement pending a Gate 2 Application being submitted and subsequent Gate 2 Offer being issued once relevant criteria has been met. These provisions are only relevant to construction agreements for Gate 1 Projects so less relevant to us. </w:t>
      </w:r>
    </w:p>
  </w:comment>
  <w:comment w:id="1" w:author="Elana Byrne" w:date="2024-10-03T08:36:00Z" w:initials="EB">
    <w:p w14:paraId="538DA54F" w14:textId="1D8E456A" w:rsidR="00351924" w:rsidRDefault="00351924">
      <w:pPr>
        <w:pStyle w:val="CommentText"/>
      </w:pPr>
      <w:r>
        <w:rPr>
          <w:rStyle w:val="CommentReference"/>
        </w:rPr>
        <w:annotationRef/>
      </w:r>
      <w:r>
        <w:t xml:space="preserve">Buchan Offshore/NS 02.10: </w:t>
      </w:r>
    </w:p>
    <w:p w14:paraId="38DA935A" w14:textId="77777777" w:rsidR="00351924" w:rsidRDefault="00351924" w:rsidP="00F02B19">
      <w:pPr>
        <w:pStyle w:val="CommentText"/>
      </w:pPr>
      <w:r>
        <w:t>There is an existing Clause 1.2 in the Construction Agreement – unclear if the intention is to delete and replace existing Clause 1.2 or if this is a numbering error. We should clarify that.</w:t>
      </w:r>
    </w:p>
  </w:comment>
  <w:comment w:id="2" w:author="Angela Quinn (NESO)" w:date="2024-10-09T08:34:00Z" w:initials="AQ(">
    <w:p w14:paraId="4E531428" w14:textId="77777777" w:rsidR="00283830" w:rsidRDefault="00283830" w:rsidP="00563520">
      <w:pPr>
        <w:pStyle w:val="CommentText"/>
      </w:pPr>
      <w:r>
        <w:rPr>
          <w:rStyle w:val="CommentReference"/>
        </w:rPr>
        <w:annotationRef/>
      </w:r>
      <w:r>
        <w:t>Numbering is based on the proformas so its in addition to rather than in replacement of any such clause in an existing consag</w:t>
      </w:r>
    </w:p>
  </w:comment>
  <w:comment w:id="3" w:author="Angela Quinn (ESO)" w:date="2024-09-08T22:21:00Z" w:initials="AQ(">
    <w:p w14:paraId="529BD29A" w14:textId="55DB044B" w:rsidR="005B2C64" w:rsidRDefault="005B2C64" w:rsidP="003F7B36">
      <w:pPr>
        <w:pStyle w:val="CommentText"/>
      </w:pPr>
      <w:r>
        <w:rPr>
          <w:rStyle w:val="CommentReference"/>
        </w:rPr>
        <w:annotationRef/>
      </w:r>
      <w:r>
        <w:t>To consider whether to mirror in the BCA, BEGA and BELLA particularly as without the DNO Application there will not be a consag as part of the BELLA offer</w:t>
      </w:r>
    </w:p>
  </w:comment>
  <w:comment w:id="4" w:author="Angela Quinn (NESO)" w:date="2024-10-09T08:35:00Z" w:initials="AQ(">
    <w:p w14:paraId="511D097E" w14:textId="77777777" w:rsidR="00CB3346" w:rsidRDefault="00CB3346" w:rsidP="001179C4">
      <w:pPr>
        <w:pStyle w:val="CommentText"/>
      </w:pPr>
      <w:r>
        <w:rPr>
          <w:rStyle w:val="CommentReference"/>
        </w:rPr>
        <w:annotationRef/>
      </w:r>
      <w:r>
        <w:t>Will replicate clause in the bilateral ags as well as the consags</w:t>
      </w:r>
    </w:p>
  </w:comment>
  <w:comment w:id="5" w:author="Angela Quinn (ESO)" w:date="2024-09-08T22:52:00Z" w:initials="AQ(">
    <w:p w14:paraId="285C7A5E" w14:textId="24A1C9E5" w:rsidR="004867B5" w:rsidRDefault="004867B5" w:rsidP="007849FD">
      <w:pPr>
        <w:pStyle w:val="CommentText"/>
      </w:pPr>
      <w:r>
        <w:rPr>
          <w:rStyle w:val="CommentReference"/>
        </w:rPr>
        <w:annotationRef/>
      </w:r>
      <w:r>
        <w:t>Ref to BEGA not needed in exh 3A</w:t>
      </w:r>
    </w:p>
  </w:comment>
  <w:comment w:id="6" w:author="Elana Byrne" w:date="2024-10-03T08:37:00Z" w:initials="EB">
    <w:p w14:paraId="24433305" w14:textId="77777777" w:rsidR="00576226" w:rsidRDefault="00576226">
      <w:pPr>
        <w:pStyle w:val="CommentText"/>
      </w:pPr>
      <w:r>
        <w:rPr>
          <w:rStyle w:val="CommentReference"/>
        </w:rPr>
        <w:annotationRef/>
      </w:r>
      <w:r>
        <w:t xml:space="preserve">Buchan Offshore/NS 02.10: The Construction Agreement is already in effect and contains existing ongoing obligations on developers in relation to obtaining of consents. </w:t>
      </w:r>
    </w:p>
    <w:p w14:paraId="41091784" w14:textId="77777777" w:rsidR="00576226" w:rsidRDefault="00576226">
      <w:pPr>
        <w:pStyle w:val="CommentText"/>
      </w:pPr>
    </w:p>
    <w:p w14:paraId="14D7EE7C" w14:textId="77777777" w:rsidR="00576226" w:rsidRDefault="00576226">
      <w:pPr>
        <w:pStyle w:val="CommentText"/>
      </w:pPr>
      <w:r>
        <w:t>I don’t think it works to say the agreement shall have no effect on that basis and would suggest it would better to draft as follows:</w:t>
      </w:r>
    </w:p>
    <w:p w14:paraId="3AE4C21F" w14:textId="77777777" w:rsidR="00576226" w:rsidRDefault="00576226">
      <w:pPr>
        <w:pStyle w:val="CommentText"/>
      </w:pPr>
    </w:p>
    <w:p w14:paraId="2A47710C" w14:textId="77777777" w:rsidR="00576226" w:rsidRDefault="00576226" w:rsidP="00362A36">
      <w:pPr>
        <w:pStyle w:val="CommentText"/>
      </w:pPr>
      <w:r>
        <w:rPr>
          <w:i/>
          <w:iCs/>
        </w:rPr>
        <w:t xml:space="preserve">The parties agree that until the [Gate 2 Date], the </w:t>
      </w:r>
      <w:r>
        <w:rPr>
          <w:i/>
          <w:iCs/>
          <w:color w:val="FF0000"/>
        </w:rPr>
        <w:t xml:space="preserve">obligations on each party pursuant to </w:t>
      </w:r>
      <w:r>
        <w:rPr>
          <w:i/>
          <w:iCs/>
          <w:strike/>
          <w:color w:val="4E95D9"/>
        </w:rPr>
        <w:t>provisions of</w:t>
      </w:r>
      <w:r>
        <w:rPr>
          <w:i/>
          <w:iCs/>
          <w:color w:val="4E95D9"/>
        </w:rPr>
        <w:t xml:space="preserve"> </w:t>
      </w:r>
      <w:r>
        <w:rPr>
          <w:i/>
          <w:iCs/>
        </w:rPr>
        <w:t xml:space="preserve">this Construction Agreement (other than this Clause 1.2) and the [Bilateral Connection Agreement] [Bilateral Embedded Generation Agreement] shall </w:t>
      </w:r>
      <w:r>
        <w:rPr>
          <w:i/>
          <w:iCs/>
          <w:color w:val="FF0000"/>
        </w:rPr>
        <w:t>be suspended</w:t>
      </w:r>
      <w:r>
        <w:rPr>
          <w:i/>
          <w:iCs/>
        </w:rPr>
        <w:t xml:space="preserve"> </w:t>
      </w:r>
      <w:r>
        <w:rPr>
          <w:i/>
          <w:iCs/>
          <w:strike/>
          <w:color w:val="4E95D9"/>
        </w:rPr>
        <w:t>have no effect</w:t>
      </w:r>
      <w:r>
        <w:rPr>
          <w:i/>
          <w:iCs/>
        </w:rPr>
        <w:t>.</w:t>
      </w:r>
    </w:p>
  </w:comment>
  <w:comment w:id="7" w:author="Angela Quinn (NESO)" w:date="2024-10-09T08:32:00Z" w:initials="AQ(">
    <w:p w14:paraId="5EE9E38D" w14:textId="77777777" w:rsidR="00BD5FFF" w:rsidRDefault="00BD5FFF" w:rsidP="002B30BE">
      <w:pPr>
        <w:pStyle w:val="CommentText"/>
      </w:pPr>
      <w:r>
        <w:rPr>
          <w:rStyle w:val="CommentReference"/>
        </w:rPr>
        <w:annotationRef/>
      </w:r>
      <w:r>
        <w:t>reworded</w:t>
      </w:r>
    </w:p>
  </w:comment>
  <w:comment w:id="14" w:author="Angela Quinn (ESO)" w:date="2024-09-08T22:40:00Z" w:initials="AQ(">
    <w:p w14:paraId="3864A5D3" w14:textId="748A7BAF" w:rsidR="00785B41" w:rsidRDefault="00785B41" w:rsidP="00DC1176">
      <w:pPr>
        <w:pStyle w:val="CommentText"/>
      </w:pPr>
      <w:r>
        <w:rPr>
          <w:rStyle w:val="CommentReference"/>
        </w:rPr>
        <w:annotationRef/>
      </w:r>
      <w:r>
        <w:t>Easier to create a new appendix to house this and also use Appendix O for the User data inc TEC?</w:t>
      </w:r>
    </w:p>
  </w:comment>
  <w:comment w:id="15" w:author="Angela Quinn (NESO)" w:date="2024-10-09T08:42:00Z" w:initials="AQ(">
    <w:p w14:paraId="5C5A6FC5" w14:textId="77777777" w:rsidR="00341557" w:rsidRDefault="00341557" w:rsidP="00840099">
      <w:pPr>
        <w:pStyle w:val="CommentText"/>
      </w:pPr>
      <w:r>
        <w:rPr>
          <w:rStyle w:val="CommentReference"/>
        </w:rPr>
        <w:annotationRef/>
      </w:r>
      <w:r>
        <w:t>Have referenced app O but could just create/amend Contents page to create a new app which will house the user info (TEC/DC, installed capacity/indicative date and location/reserved date and location so clear differentiation between app/their purpose in gate 1 v gate 2 offer esp as pref for existing gate 1 is to delete details from all existing apps</w:t>
      </w:r>
    </w:p>
  </w:comment>
  <w:comment w:id="20" w:author="Angela Quinn (ESO)" w:date="2024-09-08T22:21:00Z" w:initials="AQ(">
    <w:p w14:paraId="57F250C9" w14:textId="5DF050B5" w:rsidR="004867B5" w:rsidRDefault="004867B5" w:rsidP="004867B5">
      <w:pPr>
        <w:pStyle w:val="CommentText"/>
      </w:pPr>
      <w:r>
        <w:rPr>
          <w:rStyle w:val="CommentReference"/>
        </w:rPr>
        <w:annotationRef/>
      </w:r>
      <w:r>
        <w:t>To consider whether to mirror in the BCA, BEGA and BELLA particularly as without the DNO Application there will not be a consag as part of the BELLA offer</w:t>
      </w:r>
    </w:p>
  </w:comment>
  <w:comment w:id="21" w:author="Angela Quinn (NESO)" w:date="2024-10-09T08:33:00Z" w:initials="AQ(">
    <w:p w14:paraId="447CBDC0" w14:textId="77777777" w:rsidR="00A23959" w:rsidRDefault="00A23959" w:rsidP="00B5179C">
      <w:pPr>
        <w:pStyle w:val="CommentText"/>
      </w:pPr>
      <w:r>
        <w:rPr>
          <w:rStyle w:val="CommentReference"/>
        </w:rPr>
        <w:annotationRef/>
      </w:r>
      <w:r>
        <w:t>Intention is to mirror in the bilateral as well as consag</w:t>
      </w:r>
    </w:p>
  </w:comment>
  <w:comment w:id="29" w:author="Angela Quinn (ESO)" w:date="2024-09-08T23:02:00Z" w:initials="AQ(">
    <w:p w14:paraId="595B8931" w14:textId="0080D278" w:rsidR="009B0469" w:rsidRDefault="009B0469" w:rsidP="00F270D5">
      <w:pPr>
        <w:pStyle w:val="CommentText"/>
      </w:pPr>
      <w:r>
        <w:rPr>
          <w:rStyle w:val="CommentReference"/>
        </w:rPr>
        <w:annotationRef/>
      </w:r>
      <w:r>
        <w:t>Expand to the other capacity associated with an interconnector/other type of connection?</w:t>
      </w:r>
    </w:p>
  </w:comment>
  <w:comment w:id="31" w:author="Angela Quinn (ESO)" w:date="2024-09-08T23:01:00Z" w:initials="AQ(">
    <w:p w14:paraId="04A99D10" w14:textId="6BDE6641" w:rsidR="009B0469" w:rsidRDefault="009B0469" w:rsidP="003F0B2C">
      <w:pPr>
        <w:pStyle w:val="CommentText"/>
      </w:pPr>
      <w:r>
        <w:rPr>
          <w:rStyle w:val="CommentReference"/>
        </w:rPr>
        <w:annotationRef/>
      </w:r>
      <w:r>
        <w:t>Easier to create a new appendix to house this and also use Appendix O for the User data inc TEC?</w:t>
      </w:r>
    </w:p>
  </w:comment>
  <w:comment w:id="36" w:author="Angela Quinn (ESO)" w:date="2024-09-08T22:21:00Z" w:initials="AQ(">
    <w:p w14:paraId="7E8D4CD0" w14:textId="77777777" w:rsidR="004F325B" w:rsidRDefault="004F325B" w:rsidP="004F325B">
      <w:pPr>
        <w:pStyle w:val="CommentText"/>
      </w:pPr>
      <w:r>
        <w:rPr>
          <w:rStyle w:val="CommentReference"/>
        </w:rPr>
        <w:annotationRef/>
      </w:r>
      <w:r>
        <w:t>To consider whether to mirror in the BCA, BEGA and BELLA particularly as without the DNO Application there will not be a consag as part of the BELLA offer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9711A8" w15:done="0"/>
  <w15:commentEx w15:paraId="38DA935A" w15:done="0"/>
  <w15:commentEx w15:paraId="4E531428" w15:paraIdParent="38DA935A" w15:done="0"/>
  <w15:commentEx w15:paraId="529BD29A" w15:done="0"/>
  <w15:commentEx w15:paraId="511D097E" w15:paraIdParent="529BD29A" w15:done="0"/>
  <w15:commentEx w15:paraId="285C7A5E" w15:done="0"/>
  <w15:commentEx w15:paraId="2A47710C" w15:done="0"/>
  <w15:commentEx w15:paraId="5EE9E38D" w15:paraIdParent="2A47710C" w15:done="0"/>
  <w15:commentEx w15:paraId="3864A5D3" w15:done="0"/>
  <w15:commentEx w15:paraId="5C5A6FC5" w15:paraIdParent="3864A5D3" w15:done="0"/>
  <w15:commentEx w15:paraId="57F250C9" w15:done="0"/>
  <w15:commentEx w15:paraId="447CBDC0" w15:paraIdParent="57F250C9" w15:done="0"/>
  <w15:commentEx w15:paraId="595B8931" w15:done="0"/>
  <w15:commentEx w15:paraId="04A99D10" w15:done="0"/>
  <w15:commentEx w15:paraId="7E8D4CD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A8D5FD" w16cex:dateUtc="2024-10-03T07:36:00Z"/>
  <w16cex:commentExtensible w16cex:durableId="2AA8D622" w16cex:dateUtc="2024-10-03T07:36:00Z"/>
  <w16cex:commentExtensible w16cex:durableId="2AB0BE8E" w16cex:dateUtc="2024-10-09T07:34:00Z"/>
  <w16cex:commentExtensible w16cex:durableId="2A88A1F7" w16cex:dateUtc="2024-09-08T21:21:00Z"/>
  <w16cex:commentExtensible w16cex:durableId="2AB0BEBF" w16cex:dateUtc="2024-10-09T07:35:00Z"/>
  <w16cex:commentExtensible w16cex:durableId="2A88A92A" w16cex:dateUtc="2024-09-08T21:52:00Z"/>
  <w16cex:commentExtensible w16cex:durableId="2AA8D649" w16cex:dateUtc="2024-10-03T07:37:00Z"/>
  <w16cex:commentExtensible w16cex:durableId="2AB0BE1B" w16cex:dateUtc="2024-10-09T07:32:00Z"/>
  <w16cex:commentExtensible w16cex:durableId="2A88A677" w16cex:dateUtc="2024-09-08T21:40:00Z"/>
  <w16cex:commentExtensible w16cex:durableId="2AB0C079" w16cex:dateUtc="2024-10-09T07:42:00Z"/>
  <w16cex:commentExtensible w16cex:durableId="2A88A961" w16cex:dateUtc="2024-09-08T21:21:00Z"/>
  <w16cex:commentExtensible w16cex:durableId="2AB0BE3C" w16cex:dateUtc="2024-10-09T07:33:00Z"/>
  <w16cex:commentExtensible w16cex:durableId="2A88AB68" w16cex:dateUtc="2024-09-08T22:02:00Z"/>
  <w16cex:commentExtensible w16cex:durableId="2A88AB48" w16cex:dateUtc="2024-09-08T22:01:00Z"/>
  <w16cex:commentExtensible w16cex:durableId="2A89245E" w16cex:dateUtc="2024-09-08T21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9711A8" w16cid:durableId="2AA8D5FD"/>
  <w16cid:commentId w16cid:paraId="38DA935A" w16cid:durableId="2AA8D622"/>
  <w16cid:commentId w16cid:paraId="4E531428" w16cid:durableId="2AB0BE8E"/>
  <w16cid:commentId w16cid:paraId="529BD29A" w16cid:durableId="2A88A1F7"/>
  <w16cid:commentId w16cid:paraId="511D097E" w16cid:durableId="2AB0BEBF"/>
  <w16cid:commentId w16cid:paraId="285C7A5E" w16cid:durableId="2A88A92A"/>
  <w16cid:commentId w16cid:paraId="2A47710C" w16cid:durableId="2AA8D649"/>
  <w16cid:commentId w16cid:paraId="5EE9E38D" w16cid:durableId="2AB0BE1B"/>
  <w16cid:commentId w16cid:paraId="3864A5D3" w16cid:durableId="2A88A677"/>
  <w16cid:commentId w16cid:paraId="5C5A6FC5" w16cid:durableId="2AB0C079"/>
  <w16cid:commentId w16cid:paraId="57F250C9" w16cid:durableId="2A88A961"/>
  <w16cid:commentId w16cid:paraId="447CBDC0" w16cid:durableId="2AB0BE3C"/>
  <w16cid:commentId w16cid:paraId="595B8931" w16cid:durableId="2A88AB68"/>
  <w16cid:commentId w16cid:paraId="04A99D10" w16cid:durableId="2A88AB48"/>
  <w16cid:commentId w16cid:paraId="7E8D4CD0" w16cid:durableId="2A89245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63E8A33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ind w:left="851" w:hanging="851"/>
      </w:pPr>
    </w:lvl>
    <w:lvl w:ilvl="1">
      <w:start w:val="1"/>
      <w:numFmt w:val="decimal"/>
      <w:pStyle w:val="Level2"/>
      <w:lvlText w:val="%1.%2"/>
      <w:lvlJc w:val="left"/>
      <w:pPr>
        <w:ind w:left="851" w:hanging="851"/>
      </w:pPr>
    </w:lvl>
    <w:lvl w:ilvl="2">
      <w:start w:val="1"/>
      <w:numFmt w:val="decimal"/>
      <w:pStyle w:val="Level3"/>
      <w:lvlText w:val="%1.%2.%3"/>
      <w:lvlJc w:val="left"/>
      <w:pPr>
        <w:ind w:left="1843" w:hanging="992"/>
      </w:pPr>
    </w:lvl>
    <w:lvl w:ilvl="3">
      <w:start w:val="1"/>
      <w:numFmt w:val="lowerLetter"/>
      <w:pStyle w:val="Level4"/>
      <w:lvlText w:val="(%4)"/>
      <w:lvlJc w:val="left"/>
      <w:pPr>
        <w:ind w:left="2693" w:hanging="850"/>
      </w:pPr>
    </w:lvl>
    <w:lvl w:ilvl="4">
      <w:start w:val="1"/>
      <w:numFmt w:val="lowerRoman"/>
      <w:pStyle w:val="Level5"/>
      <w:lvlText w:val="(%5)"/>
      <w:lvlJc w:val="left"/>
      <w:pPr>
        <w:ind w:left="3686" w:hanging="993"/>
      </w:pPr>
    </w:lvl>
    <w:lvl w:ilvl="5">
      <w:start w:val="1"/>
      <w:numFmt w:val="upperLetter"/>
      <w:pStyle w:val="Level6"/>
      <w:lvlText w:val="(%6)"/>
      <w:lvlJc w:val="left"/>
      <w:pPr>
        <w:ind w:left="4678" w:hanging="992"/>
      </w:pPr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4D660D8F"/>
    <w:multiLevelType w:val="hybridMultilevel"/>
    <w:tmpl w:val="9DAEC9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E4C59"/>
    <w:multiLevelType w:val="hybridMultilevel"/>
    <w:tmpl w:val="9DAEC9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55799"/>
    <w:multiLevelType w:val="hybridMultilevel"/>
    <w:tmpl w:val="9DAEC9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527070">
    <w:abstractNumId w:val="0"/>
  </w:num>
  <w:num w:numId="2" w16cid:durableId="1452895204">
    <w:abstractNumId w:val="3"/>
  </w:num>
  <w:num w:numId="3" w16cid:durableId="985860954">
    <w:abstractNumId w:val="2"/>
  </w:num>
  <w:num w:numId="4" w16cid:durableId="142653546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ana Byrne">
    <w15:presenceInfo w15:providerId="None" w15:userId="Elana Byrne"/>
  </w15:person>
  <w15:person w15:author="Angela Quinn (NESO)">
    <w15:presenceInfo w15:providerId="AD" w15:userId="S::angela.quinn@uk.nationalgrid.com::296ec920-8dab-4760-82a1-80873ce31050"/>
  </w15:person>
  <w15:person w15:author="Angela Quinn (ESO)">
    <w15:presenceInfo w15:providerId="AD" w15:userId="S::angela.quinn@uk.nationalgrid.com::296ec920-8dab-4760-82a1-80873ce3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trackRevisions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64"/>
    <w:rsid w:val="00040350"/>
    <w:rsid w:val="001635DF"/>
    <w:rsid w:val="001902BF"/>
    <w:rsid w:val="00283830"/>
    <w:rsid w:val="002B4516"/>
    <w:rsid w:val="00341557"/>
    <w:rsid w:val="00351924"/>
    <w:rsid w:val="00357BFC"/>
    <w:rsid w:val="003A265D"/>
    <w:rsid w:val="003E75A9"/>
    <w:rsid w:val="00476B6D"/>
    <w:rsid w:val="004867B5"/>
    <w:rsid w:val="004C14AF"/>
    <w:rsid w:val="004F325B"/>
    <w:rsid w:val="00576226"/>
    <w:rsid w:val="005B2C64"/>
    <w:rsid w:val="005D0DEE"/>
    <w:rsid w:val="006F1432"/>
    <w:rsid w:val="006F7995"/>
    <w:rsid w:val="00785B41"/>
    <w:rsid w:val="007A1B93"/>
    <w:rsid w:val="007A55FF"/>
    <w:rsid w:val="007B7388"/>
    <w:rsid w:val="008A5EF3"/>
    <w:rsid w:val="00933D2D"/>
    <w:rsid w:val="009B0469"/>
    <w:rsid w:val="009E5F1B"/>
    <w:rsid w:val="00A23959"/>
    <w:rsid w:val="00AD4414"/>
    <w:rsid w:val="00AE6BF1"/>
    <w:rsid w:val="00BC3B4E"/>
    <w:rsid w:val="00BC459D"/>
    <w:rsid w:val="00BD5FFF"/>
    <w:rsid w:val="00BF6FED"/>
    <w:rsid w:val="00C3356E"/>
    <w:rsid w:val="00C335FC"/>
    <w:rsid w:val="00C50421"/>
    <w:rsid w:val="00CB3346"/>
    <w:rsid w:val="00CD4ABC"/>
    <w:rsid w:val="00D95A2A"/>
    <w:rsid w:val="00DC6E86"/>
    <w:rsid w:val="00E62E3C"/>
    <w:rsid w:val="00E83C4E"/>
    <w:rsid w:val="00EB7FAE"/>
    <w:rsid w:val="00F31522"/>
    <w:rsid w:val="00F669F0"/>
    <w:rsid w:val="00FF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2B0E9"/>
  <w15:chartTrackingRefBased/>
  <w15:docId w15:val="{7DC11F4E-87BA-41BE-A29D-936E5C28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5B2C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2C64"/>
    <w:rPr>
      <w:sz w:val="20"/>
      <w:szCs w:val="20"/>
    </w:rPr>
  </w:style>
  <w:style w:type="character" w:styleId="CommentReference">
    <w:name w:val="annotation reference"/>
    <w:basedOn w:val="DefaultParagraphFont"/>
    <w:unhideWhenUsed/>
    <w:rsid w:val="005B2C64"/>
    <w:rPr>
      <w:sz w:val="16"/>
      <w:szCs w:val="16"/>
    </w:rPr>
  </w:style>
  <w:style w:type="paragraph" w:customStyle="1" w:styleId="Level1">
    <w:name w:val="Level 1"/>
    <w:basedOn w:val="Normal"/>
    <w:uiPriority w:val="1"/>
    <w:qFormat/>
    <w:rsid w:val="005B2C64"/>
    <w:pPr>
      <w:numPr>
        <w:numId w:val="1"/>
      </w:numPr>
      <w:spacing w:after="240" w:line="360" w:lineRule="auto"/>
      <w:jc w:val="both"/>
      <w:outlineLvl w:val="0"/>
    </w:pPr>
    <w:rPr>
      <w:rFonts w:ascii="Arial" w:eastAsia="Arial" w:hAnsi="Arial" w:cs="Arial"/>
      <w:kern w:val="0"/>
      <w:sz w:val="20"/>
      <w:szCs w:val="20"/>
      <w:lang w:eastAsia="en-GB"/>
      <w14:ligatures w14:val="none"/>
    </w:rPr>
  </w:style>
  <w:style w:type="paragraph" w:customStyle="1" w:styleId="Level1Heading">
    <w:name w:val="Level 1 Heading"/>
    <w:basedOn w:val="Level1"/>
    <w:next w:val="Level2"/>
    <w:uiPriority w:val="1"/>
    <w:qFormat/>
    <w:rsid w:val="005B2C64"/>
    <w:pPr>
      <w:keepNext/>
    </w:pPr>
    <w:rPr>
      <w:rFonts w:ascii="Arial Bold" w:hAnsi="Arial Bold"/>
      <w:b/>
      <w:caps/>
    </w:rPr>
  </w:style>
  <w:style w:type="paragraph" w:customStyle="1" w:styleId="Level2">
    <w:name w:val="Level 2"/>
    <w:basedOn w:val="Normal"/>
    <w:uiPriority w:val="1"/>
    <w:qFormat/>
    <w:rsid w:val="005B2C64"/>
    <w:pPr>
      <w:numPr>
        <w:ilvl w:val="1"/>
        <w:numId w:val="1"/>
      </w:numPr>
      <w:spacing w:after="240" w:line="360" w:lineRule="auto"/>
      <w:jc w:val="both"/>
      <w:outlineLvl w:val="1"/>
    </w:pPr>
    <w:rPr>
      <w:rFonts w:ascii="Arial" w:eastAsia="Arial" w:hAnsi="Arial" w:cs="Arial"/>
      <w:kern w:val="0"/>
      <w:sz w:val="20"/>
      <w:szCs w:val="20"/>
      <w:lang w:eastAsia="en-GB"/>
      <w14:ligatures w14:val="none"/>
    </w:rPr>
  </w:style>
  <w:style w:type="paragraph" w:customStyle="1" w:styleId="Level3">
    <w:name w:val="Level 3"/>
    <w:basedOn w:val="Normal"/>
    <w:uiPriority w:val="1"/>
    <w:qFormat/>
    <w:rsid w:val="005B2C64"/>
    <w:pPr>
      <w:numPr>
        <w:ilvl w:val="2"/>
        <w:numId w:val="1"/>
      </w:numPr>
      <w:spacing w:after="240" w:line="360" w:lineRule="auto"/>
      <w:jc w:val="both"/>
      <w:outlineLvl w:val="2"/>
    </w:pPr>
    <w:rPr>
      <w:rFonts w:ascii="Arial" w:eastAsia="Arial" w:hAnsi="Arial" w:cs="Arial"/>
      <w:kern w:val="0"/>
      <w:sz w:val="20"/>
      <w:szCs w:val="20"/>
      <w:lang w:eastAsia="en-GB"/>
      <w14:ligatures w14:val="none"/>
    </w:rPr>
  </w:style>
  <w:style w:type="paragraph" w:customStyle="1" w:styleId="Level4">
    <w:name w:val="Level 4"/>
    <w:basedOn w:val="Normal"/>
    <w:uiPriority w:val="1"/>
    <w:qFormat/>
    <w:rsid w:val="005B2C64"/>
    <w:pPr>
      <w:numPr>
        <w:ilvl w:val="3"/>
        <w:numId w:val="1"/>
      </w:numPr>
      <w:spacing w:after="240" w:line="360" w:lineRule="auto"/>
      <w:jc w:val="both"/>
      <w:outlineLvl w:val="3"/>
    </w:pPr>
    <w:rPr>
      <w:rFonts w:ascii="Arial" w:eastAsia="Arial" w:hAnsi="Arial" w:cs="Arial"/>
      <w:kern w:val="0"/>
      <w:sz w:val="20"/>
      <w:szCs w:val="20"/>
      <w:lang w:eastAsia="en-GB"/>
      <w14:ligatures w14:val="none"/>
    </w:rPr>
  </w:style>
  <w:style w:type="paragraph" w:customStyle="1" w:styleId="Level5">
    <w:name w:val="Level 5"/>
    <w:basedOn w:val="Normal"/>
    <w:uiPriority w:val="1"/>
    <w:qFormat/>
    <w:rsid w:val="005B2C64"/>
    <w:pPr>
      <w:numPr>
        <w:ilvl w:val="4"/>
        <w:numId w:val="1"/>
      </w:numPr>
      <w:spacing w:after="240" w:line="360" w:lineRule="auto"/>
      <w:jc w:val="both"/>
      <w:outlineLvl w:val="4"/>
    </w:pPr>
    <w:rPr>
      <w:rFonts w:ascii="Arial" w:eastAsia="Arial" w:hAnsi="Arial" w:cs="Arial"/>
      <w:kern w:val="0"/>
      <w:sz w:val="20"/>
      <w:szCs w:val="20"/>
      <w:lang w:eastAsia="en-GB"/>
      <w14:ligatures w14:val="none"/>
    </w:rPr>
  </w:style>
  <w:style w:type="paragraph" w:customStyle="1" w:styleId="Level6">
    <w:name w:val="Level 6"/>
    <w:basedOn w:val="Level5"/>
    <w:uiPriority w:val="1"/>
    <w:qFormat/>
    <w:rsid w:val="005B2C64"/>
    <w:pPr>
      <w:numPr>
        <w:ilvl w:val="5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2C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2C6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C459D"/>
    <w:pPr>
      <w:ind w:left="720"/>
      <w:contextualSpacing/>
    </w:pPr>
  </w:style>
  <w:style w:type="character" w:customStyle="1" w:styleId="cf01">
    <w:name w:val="cf01"/>
    <w:basedOn w:val="DefaultParagraphFont"/>
    <w:rsid w:val="00785B41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785B41"/>
    <w:rPr>
      <w:rFonts w:ascii="Segoe UI" w:hAnsi="Segoe UI" w:cs="Segoe UI" w:hint="default"/>
      <w:b/>
      <w:bCs/>
      <w:sz w:val="18"/>
      <w:szCs w:val="18"/>
    </w:rPr>
  </w:style>
  <w:style w:type="table" w:styleId="TableGrid">
    <w:name w:val="Table Grid"/>
    <w:basedOn w:val="TableNormal"/>
    <w:uiPriority w:val="39"/>
    <w:rsid w:val="007A1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315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80B35F18-8C29-4E8A-A1E5-76EDE4114C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3FA1F3-2610-4588-A4E7-147498C950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227FC9-CA4C-48ED-8F5C-038F9BD6B9DC}">
  <ds:schemaRefs>
    <ds:schemaRef ds:uri="http://purl.org/dc/elements/1.1/"/>
    <ds:schemaRef ds:uri="http://schemas.microsoft.com/office/2006/metadata/properties"/>
    <ds:schemaRef ds:uri="97b6fe81-1556-4112-94ca-31043ca39b71"/>
    <ds:schemaRef ds:uri="http://schemas.openxmlformats.org/package/2006/metadata/core-properties"/>
    <ds:schemaRef ds:uri="http://purl.org/dc/terms/"/>
    <ds:schemaRef ds:uri="f71abe4e-f5ff-49cd-8eff-5f4949acc510"/>
    <ds:schemaRef ds:uri="http://schemas.microsoft.com/office/infopath/2007/PartnerControls"/>
    <ds:schemaRef ds:uri="http://schemas.microsoft.com/office/2006/documentManagement/types"/>
    <ds:schemaRef ds:uri="cadce026-d35b-4a62-a2ee-1436bb44fb5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Quinn (ESO)</dc:creator>
  <cp:keywords/>
  <dc:description/>
  <cp:lastModifiedBy>Angela Quinn (NESO)</cp:lastModifiedBy>
  <cp:revision>2</cp:revision>
  <dcterms:created xsi:type="dcterms:W3CDTF">2024-10-09T07:52:00Z</dcterms:created>
  <dcterms:modified xsi:type="dcterms:W3CDTF">2024-10-09T07:52:00Z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Order">
    <vt:r8>8737000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