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012FD342" w14:textId="77777777" w:rsidTr="00A46938">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00A46938">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00A46938">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77777777" w:rsidR="00685EB6" w:rsidRPr="0064046A" w:rsidRDefault="00685EB6">
            <w:r w:rsidRPr="0064046A">
              <w:t>the Electricity Act 1989;</w:t>
            </w:r>
          </w:p>
        </w:tc>
      </w:tr>
      <w:tr w:rsidR="00A3404E" w:rsidRPr="0064046A" w14:paraId="42078617" w14:textId="77777777" w:rsidTr="00A46938">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00A46938">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00A46938">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00A46938">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00A46938">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46938">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6FCD9AC0">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00A46938">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77777777" w:rsidR="00ED75CC" w:rsidRPr="0064046A" w:rsidRDefault="00ED75CC" w:rsidP="00D67FFA">
            <w:r w:rsidRPr="0064046A">
              <w:t>as defined in Standard Condition B12;</w:t>
            </w:r>
          </w:p>
        </w:tc>
      </w:tr>
      <w:tr w:rsidR="00ED75CC" w:rsidRPr="0064046A" w14:paraId="23CB065C" w14:textId="77777777" w:rsidTr="00A46938">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46938">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00A46938">
        <w:tc>
          <w:tcPr>
            <w:tcW w:w="2943" w:type="dxa"/>
          </w:tcPr>
          <w:p w14:paraId="05B521CD"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10DE74A4"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14EFDF63" w14:textId="77777777" w:rsidTr="00A46938">
        <w:tc>
          <w:tcPr>
            <w:tcW w:w="2943" w:type="dxa"/>
          </w:tcPr>
          <w:p w14:paraId="0725E19D" w14:textId="77777777" w:rsidR="00ED75CC" w:rsidRDefault="00C267F5">
            <w:pPr>
              <w:jc w:val="left"/>
              <w:rPr>
                <w:b/>
              </w:rPr>
            </w:pPr>
            <w:r>
              <w:rPr>
                <w:b/>
              </w:rPr>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0124BA0D" w:rsidR="00ED75CC" w:rsidRPr="0064046A" w:rsidRDefault="00ED75CC">
            <w:r>
              <w:lastRenderedPageBreak/>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 xml:space="preserve">ble MITS Node; or (b) in respect of an Embedded Power Station from the relevant Grid Supply Point to the nearest suitable MITS Node (and in any case above where the Construction Works include </w:t>
            </w:r>
            <w:r>
              <w:lastRenderedPageBreak/>
              <w:t>a Transmission substation that once constructed will become the MITS Node, the Attributable Works will include such Transmission substation)</w:t>
            </w:r>
            <w:ins w:id="0" w:author="Author">
              <w:r w:rsidR="00147815">
                <w:t xml:space="preserve"> </w:t>
              </w:r>
              <w:r w:rsidR="00147815">
                <w:rPr>
                  <w:rFonts w:cs="Arial"/>
                  <w:szCs w:val="22"/>
                </w:rPr>
                <w:t xml:space="preserve">but excluding in each case (a) and (b) </w:t>
              </w:r>
              <w:r w:rsidR="00147815" w:rsidRPr="00794261">
                <w:rPr>
                  <w:rFonts w:cs="Arial"/>
                  <w:szCs w:val="22"/>
                </w:rPr>
                <w:t xml:space="preserve">any </w:t>
              </w:r>
              <w:r w:rsidR="00147815" w:rsidRPr="00794261">
                <w:rPr>
                  <w:rFonts w:cs="Arial"/>
                  <w:szCs w:val="22"/>
                  <w:rPrChange w:id="1" w:author="Author">
                    <w:rPr>
                      <w:rFonts w:cs="Arial"/>
                      <w:b/>
                      <w:bCs/>
                      <w:szCs w:val="22"/>
                    </w:rPr>
                  </w:rPrChange>
                </w:rPr>
                <w:t>[Excepted Works],</w:t>
              </w:r>
              <w:r w:rsidR="00147815">
                <w:rPr>
                  <w:rFonts w:cs="Arial"/>
                  <w:szCs w:val="22"/>
                </w:rPr>
                <w:t xml:space="preserve"> </w:t>
              </w:r>
            </w:ins>
            <w:r>
              <w:t>and which in relation to a particular User are as specified in the relevant TO Construction Agreement;</w:t>
            </w:r>
          </w:p>
        </w:tc>
      </w:tr>
      <w:tr w:rsidR="00ED75CC" w:rsidRPr="0064046A" w14:paraId="5E979952" w14:textId="77777777" w:rsidTr="00A46938">
        <w:tc>
          <w:tcPr>
            <w:tcW w:w="2943" w:type="dxa"/>
          </w:tcPr>
          <w:p w14:paraId="51599847"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6FCD9AC0">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6FCD9AC0">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6FCD9AC0">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00A46938">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00A46938">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ED75CC" w:rsidRPr="0064046A" w14:paraId="32C3A5A7" w14:textId="77777777" w:rsidTr="00A46938">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3CED08D1" w14:textId="77777777">
        <w:tc>
          <w:tcPr>
            <w:tcW w:w="2943" w:type="dxa"/>
          </w:tcPr>
          <w:p w14:paraId="7F6CEDA0" w14:textId="1BB4CF7B" w:rsidR="00ED75CC" w:rsidRPr="0064046A" w:rsidRDefault="00ED75CC">
            <w:pPr>
              <w:jc w:val="left"/>
              <w:rPr>
                <w:b/>
              </w:rPr>
            </w:pPr>
          </w:p>
        </w:tc>
        <w:tc>
          <w:tcPr>
            <w:tcW w:w="5812" w:type="dxa"/>
          </w:tcPr>
          <w:p w14:paraId="10E50492" w14:textId="02884F8B" w:rsidR="00ED75CC" w:rsidRPr="0064046A" w:rsidRDefault="00ED75CC"/>
        </w:tc>
      </w:tr>
      <w:tr w:rsidR="00ED75CC" w:rsidRPr="0064046A" w14:paraId="7772C710" w14:textId="77777777">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51EB97DC"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42176DF5" w14:textId="77777777">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2D312696"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A19CF2F" w14:textId="77777777" w:rsidTr="00A46938">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50AAAF7A" w:rsidR="00ED75CC" w:rsidRPr="0064046A" w:rsidRDefault="005433FB">
            <w:pPr>
              <w:pStyle w:val="BodyTextIndent2"/>
              <w:spacing w:after="240" w:line="300" w:lineRule="atLeast"/>
              <w:ind w:left="743" w:hanging="743"/>
            </w:pPr>
            <w:r>
              <w:t>(c)</w:t>
            </w:r>
            <w:r w:rsidR="00ED75CC" w:rsidRPr="0064046A">
              <w:tab/>
              <w:t xml:space="preserve">is engaged by or on behalf of the Party as an agent, sub-contractor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46938">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46938">
        <w:tc>
          <w:tcPr>
            <w:tcW w:w="2943" w:type="dxa"/>
          </w:tcPr>
          <w:p w14:paraId="6EB03C09" w14:textId="77777777" w:rsidR="00C267F5" w:rsidRPr="0064046A" w:rsidRDefault="00C267F5">
            <w:pPr>
              <w:jc w:val="left"/>
              <w:rPr>
                <w:b/>
              </w:rPr>
            </w:pPr>
            <w:r>
              <w:rPr>
                <w:b/>
              </w:rPr>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lastRenderedPageBreak/>
              <w:t>Chaper</w:t>
            </w:r>
            <w:proofErr w:type="spellEnd"/>
            <w:r>
              <w:rPr>
                <w:caps w:val="0"/>
              </w:rPr>
              <w:t xml:space="preserve"> 3 of Part 2 of the Energy Act 2014 which are in force from time to time;</w:t>
            </w:r>
          </w:p>
        </w:tc>
      </w:tr>
      <w:tr w:rsidR="00C267F5" w:rsidRPr="0064046A" w14:paraId="2FAF2AC3" w14:textId="77777777" w:rsidTr="00A46938">
        <w:tc>
          <w:tcPr>
            <w:tcW w:w="2943" w:type="dxa"/>
          </w:tcPr>
          <w:p w14:paraId="489ABC95" w14:textId="77777777" w:rsidR="00C267F5" w:rsidRDefault="00C267F5">
            <w:pPr>
              <w:jc w:val="left"/>
              <w:rPr>
                <w:b/>
              </w:rPr>
            </w:pPr>
            <w:r>
              <w:rPr>
                <w:b/>
              </w:rPr>
              <w:lastRenderedPageBreak/>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00A46938">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00A46938">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00A46938">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00A46938">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00A46938">
        <w:tc>
          <w:tcPr>
            <w:tcW w:w="2943" w:type="dxa"/>
          </w:tcPr>
          <w:p w14:paraId="058F4154" w14:textId="77777777" w:rsidR="00ED75CC" w:rsidRPr="0064046A" w:rsidRDefault="00C267F5">
            <w:pPr>
              <w:jc w:val="left"/>
              <w:rPr>
                <w:b/>
              </w:rPr>
            </w:pPr>
            <w:bookmarkStart w:id="2" w:name="OLE_LINK8"/>
            <w:bookmarkStart w:id="3" w:name="OLE_LINK9"/>
            <w:r>
              <w:rPr>
                <w:b/>
              </w:rPr>
              <w:t>“</w:t>
            </w:r>
            <w:r w:rsidR="00ED75CC" w:rsidRPr="0064046A">
              <w:rPr>
                <w:b/>
              </w:rPr>
              <w:t>Change</w:t>
            </w:r>
            <w:r>
              <w:rPr>
                <w:b/>
              </w:rPr>
              <w:t>”</w:t>
            </w:r>
            <w:bookmarkEnd w:id="2"/>
            <w:bookmarkEnd w:id="3"/>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46938">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00A46938">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46938">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46938">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00A46938">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46938">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00B8573A">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46938">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00A46938">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00A46938">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46938">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46938">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00A46938">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46938">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46938">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D426BD4"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A975E2E" w14:textId="77777777">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46938">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00A46938">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46938">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46938">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00A46938">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46938">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00A46938">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00A46938">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4" w:name="OLE_LINK7"/>
            <w:r w:rsidRPr="0064046A">
              <w:t>National Electricity</w:t>
            </w:r>
            <w:bookmarkEnd w:id="4"/>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46938">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00A46938">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46938">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00A46938">
        <w:tc>
          <w:tcPr>
            <w:tcW w:w="2943" w:type="dxa"/>
          </w:tcPr>
          <w:p w14:paraId="64D71AD4" w14:textId="77777777" w:rsidR="00816788" w:rsidRPr="0064046A" w:rsidRDefault="00816788" w:rsidP="00816788">
            <w:pPr>
              <w:jc w:val="left"/>
              <w:rPr>
                <w:b/>
              </w:rPr>
            </w:pPr>
            <w:r w:rsidRPr="0064046A">
              <w:rPr>
                <w:b/>
              </w:rPr>
              <w:lastRenderedPageBreak/>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053AA2FD"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473B45BE" w14:textId="77777777" w:rsidTr="00A46938">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071A5924"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61D8FDE7" w14:textId="77777777" w:rsidTr="00A46938">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77777777" w:rsidR="00816788" w:rsidRPr="0064046A" w:rsidRDefault="00816788" w:rsidP="00816788">
            <w:r w:rsidRPr="0064046A">
              <w:t>as defined in Standard Condition A1;</w:t>
            </w:r>
          </w:p>
        </w:tc>
      </w:tr>
      <w:tr w:rsidR="00816788" w:rsidRPr="0064046A" w14:paraId="7BF14048" w14:textId="77777777" w:rsidTr="00A46938">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46938">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00A46938">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00A46938">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00A46938">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46938">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00A46938">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46938">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tc>
          <w:tcPr>
            <w:tcW w:w="2943" w:type="dxa"/>
          </w:tcPr>
          <w:p w14:paraId="31F7720C" w14:textId="2FD8B3CC" w:rsidR="00816788" w:rsidRPr="00FE6E74" w:rsidRDefault="00816788" w:rsidP="00816788">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00A46938">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00A46938">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lastRenderedPageBreak/>
              <w:t>"Directive"</w:t>
            </w:r>
          </w:p>
        </w:tc>
        <w:tc>
          <w:tcPr>
            <w:tcW w:w="5812" w:type="dxa"/>
          </w:tcPr>
          <w:p w14:paraId="5EDCB607" w14:textId="77777777" w:rsidR="00816788" w:rsidRPr="00FE6E74" w:rsidRDefault="00816788">
            <w:pPr>
              <w:tabs>
                <w:tab w:val="left" w:pos="1985"/>
              </w:tabs>
            </w:pPr>
            <w:r w:rsidRPr="00FE6E74">
              <w:lastRenderedPageBreak/>
              <w:t xml:space="preserve">includes any present or future directive, requirement, instruction, direction or rule of any Competent Authority, (but only, if not </w:t>
            </w:r>
            <w:r w:rsidRPr="00FE6E74">
              <w:lastRenderedPageBreak/>
              <w:t>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00A46938">
        <w:tc>
          <w:tcPr>
            <w:tcW w:w="2943" w:type="dxa"/>
          </w:tcPr>
          <w:p w14:paraId="38C0E095" w14:textId="77777777" w:rsidR="00816788" w:rsidRPr="0064046A" w:rsidRDefault="00816788" w:rsidP="00816788">
            <w:pPr>
              <w:jc w:val="left"/>
              <w:rPr>
                <w:b/>
              </w:rPr>
            </w:pPr>
            <w:r w:rsidRPr="0064046A">
              <w:rPr>
                <w:b/>
              </w:rPr>
              <w:lastRenderedPageBreak/>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00A46938">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00A46938">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00A46938">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00A46938">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00A46938">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00A46938">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00A46938">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00A46938">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00A46938">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00A46938">
        <w:tc>
          <w:tcPr>
            <w:tcW w:w="2943" w:type="dxa"/>
          </w:tcPr>
          <w:p w14:paraId="644EFD8A" w14:textId="77777777" w:rsidR="00816788" w:rsidRPr="0064046A" w:rsidRDefault="00816788" w:rsidP="00816788">
            <w:pPr>
              <w:jc w:val="left"/>
              <w:rPr>
                <w:b/>
              </w:rPr>
            </w:pPr>
            <w:r w:rsidRPr="0064046A">
              <w:rPr>
                <w:b/>
              </w:rPr>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tc>
          <w:tcPr>
            <w:tcW w:w="2943" w:type="dxa"/>
          </w:tcPr>
          <w:p w14:paraId="24D6F4B5" w14:textId="77777777" w:rsidR="00816788" w:rsidRPr="0064046A" w:rsidRDefault="00816788" w:rsidP="00816788">
            <w:pPr>
              <w:jc w:val="left"/>
              <w:rPr>
                <w:b/>
              </w:rPr>
            </w:pPr>
            <w:r w:rsidRPr="0064046A">
              <w:rPr>
                <w:b/>
              </w:rPr>
              <w:lastRenderedPageBreak/>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00A46938">
        <w:tc>
          <w:tcPr>
            <w:tcW w:w="2943" w:type="dxa"/>
          </w:tcPr>
          <w:p w14:paraId="5E5FA0B8" w14:textId="77777777" w:rsidR="00816788" w:rsidRPr="00ED75CC" w:rsidRDefault="00816788" w:rsidP="00816788">
            <w:pPr>
              <w:rPr>
                <w:rFonts w:cs="Arial"/>
                <w:b/>
              </w:rPr>
            </w:pPr>
            <w:r w:rsidRPr="00ED75CC">
              <w:rPr>
                <w:rFonts w:cs="Arial"/>
                <w:b/>
              </w:rPr>
              <w:t>“Electricity Regulation”</w:t>
            </w:r>
          </w:p>
        </w:tc>
        <w:tc>
          <w:tcPr>
            <w:tcW w:w="5812" w:type="dxa"/>
          </w:tcPr>
          <w:p w14:paraId="15A59A06" w14:textId="77777777" w:rsidR="00816788" w:rsidRPr="00ED75CC"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816788" w:rsidRPr="0064046A" w14:paraId="594C5240" w14:textId="77777777">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654F513" w14:textId="77777777">
        <w:tc>
          <w:tcPr>
            <w:tcW w:w="2943" w:type="dxa"/>
          </w:tcPr>
          <w:p w14:paraId="5FFC3C5C" w14:textId="769C8382" w:rsidR="00816788" w:rsidRPr="0064046A" w:rsidRDefault="00816788" w:rsidP="00816788">
            <w:pPr>
              <w:jc w:val="left"/>
              <w:rPr>
                <w:b/>
              </w:rPr>
            </w:pPr>
          </w:p>
        </w:tc>
        <w:tc>
          <w:tcPr>
            <w:tcW w:w="5812" w:type="dxa"/>
          </w:tcPr>
          <w:p w14:paraId="6AA490D4" w14:textId="5AFBD10A" w:rsidR="00816788" w:rsidRPr="0064046A" w:rsidRDefault="00816788" w:rsidP="00816788">
            <w:pPr>
              <w:pStyle w:val="Heading1"/>
              <w:numPr>
                <w:ilvl w:val="0"/>
                <w:numId w:val="0"/>
              </w:numPr>
            </w:pPr>
          </w:p>
        </w:tc>
      </w:tr>
      <w:tr w:rsidR="00816788" w:rsidRPr="0064046A" w14:paraId="44AFFEB5" w14:textId="77777777">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00A46938">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00A46938">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00A46938">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00A46938">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00A46938">
        <w:tc>
          <w:tcPr>
            <w:tcW w:w="2943" w:type="dxa"/>
          </w:tcPr>
          <w:p w14:paraId="254B32D4" w14:textId="77777777" w:rsidR="00816788" w:rsidRPr="0064046A" w:rsidRDefault="00816788" w:rsidP="00816788">
            <w:pPr>
              <w:jc w:val="left"/>
              <w:rPr>
                <w:b/>
              </w:rPr>
            </w:pPr>
            <w:r w:rsidRPr="0064046A">
              <w:rPr>
                <w:b/>
              </w:rPr>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00A46938">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00A46938">
        <w:tc>
          <w:tcPr>
            <w:tcW w:w="2943" w:type="dxa"/>
          </w:tcPr>
          <w:p w14:paraId="5DDA38EA" w14:textId="77777777" w:rsidR="00816788" w:rsidRPr="0064046A" w:rsidRDefault="00816788" w:rsidP="00816788">
            <w:pPr>
              <w:jc w:val="left"/>
              <w:rPr>
                <w:b/>
              </w:rPr>
            </w:pPr>
            <w:r w:rsidRPr="0064046A">
              <w:rPr>
                <w:b/>
              </w:rPr>
              <w:lastRenderedPageBreak/>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00A46938">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00A46938">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00A46938">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 xml:space="preserve">1000 GWh = 1 </w:t>
            </w:r>
            <w:proofErr w:type="spellStart"/>
            <w:r w:rsidRPr="0064046A">
              <w:t>TWh</w:t>
            </w:r>
            <w:proofErr w:type="spellEnd"/>
          </w:p>
        </w:tc>
      </w:tr>
      <w:tr w:rsidR="00816788" w:rsidRPr="0064046A" w14:paraId="558658E5" w14:textId="77777777">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0C47C7DE"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816788" w:rsidRPr="0064046A" w14:paraId="2A4BD57C" w14:textId="77777777" w:rsidTr="00A46938">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816788" w:rsidRPr="0064046A" w14:paraId="382D7DB0" w14:textId="77777777" w:rsidTr="00A46938">
        <w:tc>
          <w:tcPr>
            <w:tcW w:w="2943" w:type="dxa"/>
          </w:tcPr>
          <w:p w14:paraId="3A49B643" w14:textId="77777777" w:rsidR="00816788" w:rsidRPr="00ED75CC" w:rsidRDefault="00816788" w:rsidP="00816788">
            <w:pPr>
              <w:rPr>
                <w:rFonts w:cs="Arial"/>
                <w:b/>
              </w:rPr>
            </w:pPr>
            <w:r w:rsidRPr="00ED75CC">
              <w:rPr>
                <w:rFonts w:cs="Arial"/>
                <w:b/>
              </w:rPr>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00A46938">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00A46938">
        <w:tc>
          <w:tcPr>
            <w:tcW w:w="2943" w:type="dxa"/>
          </w:tcPr>
          <w:p w14:paraId="6EB44453" w14:textId="77777777" w:rsidR="00816788" w:rsidRPr="0064046A" w:rsidRDefault="00816788" w:rsidP="00816788">
            <w:pPr>
              <w:jc w:val="left"/>
              <w:rPr>
                <w:b/>
              </w:rPr>
            </w:pPr>
            <w:r>
              <w:rPr>
                <w:b/>
              </w:rPr>
              <w:lastRenderedPageBreak/>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00A46938">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00A46938">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00A46938">
        <w:tc>
          <w:tcPr>
            <w:tcW w:w="2943" w:type="dxa"/>
          </w:tcPr>
          <w:p w14:paraId="643F21C8" w14:textId="77777777" w:rsidR="00816788" w:rsidRDefault="00816788" w:rsidP="00816788">
            <w:pPr>
              <w:jc w:val="left"/>
              <w:rPr>
                <w:ins w:id="5" w:author="Author"/>
                <w:b/>
              </w:rPr>
            </w:pPr>
            <w:r w:rsidRPr="0064046A">
              <w:rPr>
                <w:b/>
              </w:rPr>
              <w:t>"Event"</w:t>
            </w:r>
          </w:p>
          <w:p w14:paraId="2C974965" w14:textId="77777777" w:rsidR="00457078" w:rsidRDefault="00457078" w:rsidP="00816788">
            <w:pPr>
              <w:jc w:val="left"/>
              <w:rPr>
                <w:ins w:id="6" w:author="Author"/>
                <w:b/>
              </w:rPr>
            </w:pPr>
          </w:p>
          <w:p w14:paraId="61845D2E" w14:textId="49315826" w:rsidR="00457078" w:rsidRDefault="00457078" w:rsidP="00816788">
            <w:pPr>
              <w:jc w:val="left"/>
              <w:rPr>
                <w:ins w:id="7" w:author="Author"/>
                <w:rFonts w:cs="Arial"/>
                <w:b/>
                <w:bCs/>
              </w:rPr>
            </w:pPr>
            <w:ins w:id="8" w:author="Author">
              <w:r>
                <w:rPr>
                  <w:rFonts w:cs="Arial"/>
                  <w:b/>
                  <w:bCs/>
                </w:rPr>
                <w:t>“Excepted Works”</w:t>
              </w:r>
            </w:ins>
          </w:p>
          <w:p w14:paraId="08BB461B" w14:textId="08A29D97" w:rsidR="00EF30DC" w:rsidRPr="0064046A" w:rsidRDefault="00EF30DC" w:rsidP="00816788">
            <w:pPr>
              <w:jc w:val="left"/>
              <w:rPr>
                <w:b/>
              </w:rPr>
            </w:pPr>
          </w:p>
        </w:tc>
        <w:tc>
          <w:tcPr>
            <w:tcW w:w="5812" w:type="dxa"/>
          </w:tcPr>
          <w:p w14:paraId="4989472A" w14:textId="77777777" w:rsidR="00816788" w:rsidDel="00457078" w:rsidRDefault="00816788" w:rsidP="00816788">
            <w:pPr>
              <w:pStyle w:val="Heading1"/>
              <w:numPr>
                <w:ilvl w:val="0"/>
                <w:numId w:val="0"/>
              </w:numPr>
              <w:rPr>
                <w:ins w:id="9" w:author="Author"/>
                <w:del w:id="10" w:author="Author"/>
              </w:rPr>
            </w:pPr>
            <w:r w:rsidRPr="0064046A">
              <w:t xml:space="preserve">an unscheduled or unplanned occurrence on, or relating to, a Transmission System including, without limitation, faults, incidents, breakdowns and adverse weather </w:t>
            </w:r>
            <w:proofErr w:type="spellStart"/>
            <w:r w:rsidRPr="0064046A">
              <w:t>conditions;</w:t>
            </w:r>
          </w:p>
          <w:p w14:paraId="137D3C20" w14:textId="43213715" w:rsidR="00D8470E" w:rsidRPr="001A074B" w:rsidRDefault="00EF30DC" w:rsidP="00816788">
            <w:pPr>
              <w:pStyle w:val="Heading1"/>
              <w:numPr>
                <w:ilvl w:val="0"/>
                <w:numId w:val="0"/>
              </w:numPr>
              <w:rPr>
                <w:rPrChange w:id="11" w:author="Author">
                  <w:rPr>
                    <w:b/>
                    <w:bCs/>
                  </w:rPr>
                </w:rPrChange>
              </w:rPr>
            </w:pPr>
            <w:ins w:id="12" w:author="Author">
              <w:r w:rsidRPr="001A074B">
                <w:rPr>
                  <w:rFonts w:cs="Arial"/>
                </w:rPr>
                <w:t>any</w:t>
              </w:r>
              <w:proofErr w:type="spellEnd"/>
              <w:r w:rsidRPr="001A074B">
                <w:rPr>
                  <w:rFonts w:cs="Arial"/>
                </w:rPr>
                <w:t xml:space="preserve"> </w:t>
              </w:r>
              <w:r w:rsidR="001A074B">
                <w:rPr>
                  <w:rFonts w:cs="Arial"/>
                </w:rPr>
                <w:t xml:space="preserve">Transmission </w:t>
              </w:r>
              <w:r w:rsidRPr="001A074B">
                <w:rPr>
                  <w:rFonts w:cs="Arial"/>
                  <w:rPrChange w:id="13" w:author="Author">
                    <w:rPr>
                      <w:rFonts w:cs="Arial"/>
                      <w:b/>
                      <w:bCs/>
                    </w:rPr>
                  </w:rPrChange>
                </w:rPr>
                <w:t>Construction Works</w:t>
              </w:r>
              <w:r w:rsidRPr="001A074B">
                <w:rPr>
                  <w:rFonts w:cs="Arial"/>
                </w:rPr>
                <w:t xml:space="preserve"> which have been designated as “onshore transmission (reinforcement)” by the </w:t>
              </w:r>
              <w:r w:rsidRPr="001A074B">
                <w:rPr>
                  <w:rFonts w:cs="Arial"/>
                  <w:rPrChange w:id="14" w:author="Author">
                    <w:rPr>
                      <w:rFonts w:cs="Arial"/>
                      <w:b/>
                      <w:bCs/>
                    </w:rPr>
                  </w:rPrChange>
                </w:rPr>
                <w:t>Authority</w:t>
              </w:r>
              <w:r w:rsidRPr="001A074B">
                <w:rPr>
                  <w:rFonts w:cs="Arial"/>
                </w:rPr>
                <w:t xml:space="preserve"> in its decision of 19 October 2022 titled ‘Offshore Transmission Network Review: Decision on asset classification’ included in </w:t>
              </w:r>
              <w:r w:rsidRPr="001A074B">
                <w:rPr>
                  <w:rFonts w:cs="Arial"/>
                  <w:rPrChange w:id="15" w:author="Author">
                    <w:rPr>
                      <w:rFonts w:cs="Arial"/>
                      <w:b/>
                      <w:bCs/>
                    </w:rPr>
                  </w:rPrChange>
                </w:rPr>
                <w:t>The Company’s ‘</w:t>
              </w:r>
              <w:r w:rsidRPr="001A074B">
                <w:rPr>
                  <w:rFonts w:cs="Arial"/>
                </w:rPr>
                <w:t>Pathway to 2030 (Holistic Network Design)’ report published in July 2022</w:t>
              </w:r>
              <w:r w:rsidRPr="001A074B">
                <w:rPr>
                  <w:rFonts w:cs="Arial"/>
                  <w:rPrChange w:id="16" w:author="Author">
                    <w:rPr>
                      <w:rFonts w:cs="Arial"/>
                      <w:b/>
                      <w:bCs/>
                    </w:rPr>
                  </w:rPrChange>
                </w:rPr>
                <w:t xml:space="preserve"> </w:t>
              </w:r>
              <w:r w:rsidRPr="001A074B">
                <w:rPr>
                  <w:rFonts w:cs="Arial"/>
                </w:rPr>
                <w:t xml:space="preserve">or in any decisions by the </w:t>
              </w:r>
              <w:r w:rsidRPr="001A074B">
                <w:rPr>
                  <w:rFonts w:cs="Arial"/>
                  <w:rPrChange w:id="17" w:author="Author">
                    <w:rPr>
                      <w:rFonts w:cs="Arial"/>
                      <w:b/>
                      <w:bCs/>
                    </w:rPr>
                  </w:rPrChange>
                </w:rPr>
                <w:t>Authority</w:t>
              </w:r>
              <w:r w:rsidRPr="001A074B">
                <w:rPr>
                  <w:rFonts w:cs="Arial"/>
                </w:rPr>
                <w:t xml:space="preserve"> on the classification of assets included in </w:t>
              </w:r>
              <w:r w:rsidRPr="001A074B">
                <w:rPr>
                  <w:rFonts w:cs="Arial"/>
                  <w:rPrChange w:id="18" w:author="Author">
                    <w:rPr>
                      <w:rFonts w:cs="Arial"/>
                      <w:b/>
                      <w:bCs/>
                    </w:rPr>
                  </w:rPrChange>
                </w:rPr>
                <w:t>The Company’s</w:t>
              </w:r>
              <w:r w:rsidRPr="001A074B">
                <w:rPr>
                  <w:rFonts w:cs="Arial"/>
                </w:rPr>
                <w:t xml:space="preserve"> ‘Beyond</w:t>
              </w:r>
              <w:r w:rsidRPr="001A074B">
                <w:rPr>
                  <w:rFonts w:cs="Arial"/>
                  <w:rPrChange w:id="19" w:author="Author">
                    <w:rPr>
                      <w:rFonts w:cs="Arial"/>
                      <w:b/>
                      <w:bCs/>
                    </w:rPr>
                  </w:rPrChange>
                </w:rPr>
                <w:t xml:space="preserve"> </w:t>
              </w:r>
              <w:r w:rsidRPr="001A074B">
                <w:rPr>
                  <w:rFonts w:cs="Arial"/>
                </w:rPr>
                <w:t>2030’ report published in March 2024;</w:t>
              </w:r>
            </w:ins>
          </w:p>
        </w:tc>
      </w:tr>
      <w:tr w:rsidR="00816788" w:rsidRPr="0064046A" w14:paraId="2CC5395C" w14:textId="77777777" w:rsidTr="00A46938">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00A46938">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00A46938">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00A46938">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(i)</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00B8573A">
        <w:tc>
          <w:tcPr>
            <w:tcW w:w="2943" w:type="dxa"/>
          </w:tcPr>
          <w:p w14:paraId="2DC0903F" w14:textId="77777777" w:rsidR="00816788" w:rsidRPr="00A762C4" w:rsidRDefault="00816788" w:rsidP="00816788">
            <w:r w:rsidRPr="00A762C4">
              <w:rPr>
                <w:b/>
              </w:rPr>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 xml:space="preserve">The </w:t>
            </w:r>
            <w:r w:rsidR="00CF5B43">
              <w:lastRenderedPageBreak/>
              <w:t>Company</w:t>
            </w:r>
            <w:r w:rsidRPr="00A762C4">
              <w:t xml:space="preserve"> which are to be utilised for the purposes of the development of the Network Options Assessment;</w:t>
            </w:r>
          </w:p>
        </w:tc>
      </w:tr>
      <w:tr w:rsidR="00816788" w:rsidRPr="0064046A" w14:paraId="3E36F4FA" w14:textId="77777777" w:rsidTr="00A46938">
        <w:tc>
          <w:tcPr>
            <w:tcW w:w="2943" w:type="dxa"/>
          </w:tcPr>
          <w:p w14:paraId="6DCAB3DE" w14:textId="77777777" w:rsidR="00816788" w:rsidRPr="0064046A" w:rsidRDefault="00816788" w:rsidP="00816788">
            <w:pPr>
              <w:jc w:val="left"/>
              <w:rPr>
                <w:b/>
              </w:rPr>
            </w:pPr>
            <w:r w:rsidRPr="0064046A">
              <w:rPr>
                <w:b/>
              </w:rPr>
              <w:lastRenderedPageBreak/>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00A46938">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00A46938">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00A46938">
        <w:tc>
          <w:tcPr>
            <w:tcW w:w="2943" w:type="dxa"/>
          </w:tcPr>
          <w:p w14:paraId="055D8365" w14:textId="77777777" w:rsidR="00816788" w:rsidRPr="0064046A" w:rsidRDefault="00816788" w:rsidP="00816788">
            <w:pPr>
              <w:jc w:val="left"/>
              <w:rPr>
                <w:b/>
              </w:rPr>
            </w:pPr>
            <w:r w:rsidRPr="0064046A">
              <w:rPr>
                <w:b/>
              </w:rPr>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00A46938">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00A46938">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816788" w:rsidRPr="0064046A" w14:paraId="059BEB27" w14:textId="77777777" w:rsidTr="00A46938">
        <w:tc>
          <w:tcPr>
            <w:tcW w:w="2943" w:type="dxa"/>
          </w:tcPr>
          <w:p w14:paraId="2CA396DD" w14:textId="77777777" w:rsidR="00816788" w:rsidRPr="0064046A" w:rsidRDefault="00816788" w:rsidP="00816788">
            <w:pPr>
              <w:jc w:val="left"/>
              <w:rPr>
                <w:b/>
              </w:rPr>
            </w:pPr>
            <w:r w:rsidRPr="0064046A">
              <w:rPr>
                <w:b/>
              </w:rPr>
              <w:t>"Fuel Security Code"</w:t>
            </w:r>
          </w:p>
        </w:tc>
        <w:tc>
          <w:tcPr>
            <w:tcW w:w="5812" w:type="dxa"/>
          </w:tcPr>
          <w:p w14:paraId="1ADF5A67" w14:textId="77777777" w:rsidR="00816788" w:rsidRPr="0064046A" w:rsidRDefault="00816788" w:rsidP="00816788">
            <w:pPr>
              <w:pStyle w:val="NormalS"/>
              <w:spacing w:after="120"/>
            </w:pPr>
            <w:r w:rsidRPr="0064046A">
              <w:t>the Code of that name designated by the Secretary of State, as from time to time modified in accordance with the Transmission Licences ;</w:t>
            </w:r>
          </w:p>
        </w:tc>
      </w:tr>
      <w:tr w:rsidR="00816788" w:rsidRPr="0064046A" w14:paraId="38D3584C" w14:textId="77777777" w:rsidTr="00A46938">
        <w:tc>
          <w:tcPr>
            <w:tcW w:w="2943" w:type="dxa"/>
          </w:tcPr>
          <w:p w14:paraId="4998E074" w14:textId="77777777" w:rsidR="00816788" w:rsidRPr="0064046A" w:rsidRDefault="00816788" w:rsidP="00816788">
            <w:pPr>
              <w:jc w:val="left"/>
              <w:rPr>
                <w:b/>
              </w:rPr>
            </w:pPr>
            <w:r>
              <w:rPr>
                <w:b/>
              </w:rPr>
              <w:t>“GB Code User”</w:t>
            </w:r>
          </w:p>
        </w:tc>
        <w:tc>
          <w:tcPr>
            <w:tcW w:w="5812" w:type="dxa"/>
          </w:tcPr>
          <w:p w14:paraId="08E79F35" w14:textId="77777777" w:rsidR="00816788" w:rsidRPr="0064046A" w:rsidRDefault="00816788" w:rsidP="00816788">
            <w:pPr>
              <w:pStyle w:val="NormalS"/>
              <w:spacing w:after="120"/>
            </w:pPr>
            <w:r>
              <w:t>As defined in the Grid Code</w:t>
            </w:r>
          </w:p>
        </w:tc>
      </w:tr>
      <w:tr w:rsidR="00816788" w:rsidRPr="0064046A" w14:paraId="3710D07C" w14:textId="77777777" w:rsidTr="00A46938">
        <w:tc>
          <w:tcPr>
            <w:tcW w:w="2943" w:type="dxa"/>
          </w:tcPr>
          <w:p w14:paraId="1EEF1D40" w14:textId="77777777" w:rsidR="00816788" w:rsidRPr="0064046A" w:rsidRDefault="00816788" w:rsidP="00816788">
            <w:pPr>
              <w:jc w:val="left"/>
              <w:rPr>
                <w:b/>
              </w:rPr>
            </w:pPr>
            <w:r w:rsidRPr="0064046A">
              <w:rPr>
                <w:b/>
              </w:rPr>
              <w:t>"Generating Unit"</w:t>
            </w:r>
          </w:p>
        </w:tc>
        <w:tc>
          <w:tcPr>
            <w:tcW w:w="5812" w:type="dxa"/>
          </w:tcPr>
          <w:p w14:paraId="5641D838" w14:textId="77777777" w:rsidR="00816788" w:rsidRPr="0064046A" w:rsidRDefault="00816788" w:rsidP="00816788">
            <w:pPr>
              <w:pStyle w:val="NormalS"/>
              <w:spacing w:after="120"/>
              <w:rPr>
                <w:b/>
                <w:caps/>
              </w:rPr>
            </w:pPr>
            <w:r w:rsidRPr="0064046A">
              <w:t>unless otherwise provided in the Grid Code as at the Code Effective Date any Apparatus which produces electricity;</w:t>
            </w:r>
          </w:p>
        </w:tc>
      </w:tr>
      <w:tr w:rsidR="00816788" w:rsidRPr="0064046A" w14:paraId="5A3479B0" w14:textId="77777777" w:rsidTr="00A46938">
        <w:tc>
          <w:tcPr>
            <w:tcW w:w="2943" w:type="dxa"/>
          </w:tcPr>
          <w:p w14:paraId="1B1AED5B" w14:textId="77777777" w:rsidR="00816788" w:rsidRPr="0064046A" w:rsidRDefault="00816788" w:rsidP="00816788">
            <w:pPr>
              <w:jc w:val="left"/>
              <w:rPr>
                <w:b/>
              </w:rPr>
            </w:pPr>
            <w:r w:rsidRPr="0064046A">
              <w:rPr>
                <w:b/>
              </w:rPr>
              <w:lastRenderedPageBreak/>
              <w:t>"Generator"</w:t>
            </w:r>
          </w:p>
        </w:tc>
        <w:tc>
          <w:tcPr>
            <w:tcW w:w="5812" w:type="dxa"/>
          </w:tcPr>
          <w:p w14:paraId="73107A65" w14:textId="77777777" w:rsidR="00816788" w:rsidRPr="0064046A" w:rsidRDefault="00816788" w:rsidP="00816788">
            <w:pPr>
              <w:pStyle w:val="NormalS"/>
              <w:spacing w:after="120"/>
              <w:rPr>
                <w:i/>
                <w:caps/>
              </w:rPr>
            </w:pPr>
            <w:r w:rsidRPr="0064046A">
              <w:t>a person who generates electricity under licence or exemption under the Act;</w:t>
            </w:r>
          </w:p>
        </w:tc>
      </w:tr>
      <w:tr w:rsidR="00816788" w:rsidRPr="0064046A" w14:paraId="6A9FE2F0" w14:textId="77777777" w:rsidTr="00A46938">
        <w:tc>
          <w:tcPr>
            <w:tcW w:w="2943" w:type="dxa"/>
          </w:tcPr>
          <w:p w14:paraId="2A2D3EAA" w14:textId="77777777" w:rsidR="00816788" w:rsidRPr="0064046A" w:rsidRDefault="00816788" w:rsidP="00816788">
            <w:pPr>
              <w:jc w:val="left"/>
              <w:rPr>
                <w:b/>
              </w:rPr>
            </w:pPr>
            <w:r w:rsidRPr="0064046A">
              <w:rPr>
                <w:b/>
              </w:rPr>
              <w:t>"Go Live Date"</w:t>
            </w:r>
          </w:p>
        </w:tc>
        <w:tc>
          <w:tcPr>
            <w:tcW w:w="5812" w:type="dxa"/>
          </w:tcPr>
          <w:p w14:paraId="24C9BE8D" w14:textId="77777777" w:rsidR="00816788" w:rsidRPr="0064046A" w:rsidRDefault="00816788" w:rsidP="00816788">
            <w:r w:rsidRPr="0064046A">
              <w:t>the date which the Secretary of State indicates in a direction shall be the BETTA go-live date;</w:t>
            </w:r>
          </w:p>
        </w:tc>
      </w:tr>
      <w:tr w:rsidR="00816788" w:rsidRPr="0064046A" w14:paraId="5E7BCF66" w14:textId="77777777" w:rsidTr="00A46938">
        <w:tc>
          <w:tcPr>
            <w:tcW w:w="2943" w:type="dxa"/>
          </w:tcPr>
          <w:p w14:paraId="12D2087A" w14:textId="77777777" w:rsidR="00816788" w:rsidRPr="0064046A" w:rsidRDefault="00816788" w:rsidP="00816788">
            <w:pPr>
              <w:jc w:val="left"/>
              <w:rPr>
                <w:b/>
              </w:rPr>
            </w:pPr>
            <w:r w:rsidRPr="0064046A">
              <w:rPr>
                <w:b/>
              </w:rPr>
              <w:t>"Good Industry Practice"</w:t>
            </w:r>
          </w:p>
        </w:tc>
        <w:tc>
          <w:tcPr>
            <w:tcW w:w="5812" w:type="dxa"/>
          </w:tcPr>
          <w:p w14:paraId="1E9BEA64" w14:textId="77777777" w:rsidR="00816788" w:rsidRPr="0064046A" w:rsidRDefault="00816788" w:rsidP="00816788">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816788" w:rsidRPr="0064046A" w14:paraId="1D0A64B8" w14:textId="77777777" w:rsidTr="00A46938">
        <w:tc>
          <w:tcPr>
            <w:tcW w:w="2943" w:type="dxa"/>
          </w:tcPr>
          <w:p w14:paraId="4ED06A6C" w14:textId="77777777" w:rsidR="00816788" w:rsidRPr="0064046A" w:rsidRDefault="00816788" w:rsidP="00816788">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2C8FA06E" w14:textId="77777777" w:rsidR="00816788" w:rsidRPr="0064046A" w:rsidRDefault="00816788" w:rsidP="00816788">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816788" w:rsidRPr="0064046A" w14:paraId="5769425F" w14:textId="77777777" w:rsidTr="0021491F">
        <w:trPr>
          <w:trHeight w:val="1087"/>
        </w:trPr>
        <w:tc>
          <w:tcPr>
            <w:tcW w:w="2943" w:type="dxa"/>
          </w:tcPr>
          <w:p w14:paraId="32C6A8A2" w14:textId="77777777" w:rsidR="00816788" w:rsidRPr="0064046A" w:rsidRDefault="00816788" w:rsidP="00816788">
            <w:pPr>
              <w:jc w:val="left"/>
              <w:rPr>
                <w:b/>
              </w:rPr>
            </w:pPr>
            <w:r w:rsidRPr="0064046A">
              <w:rPr>
                <w:b/>
              </w:rPr>
              <w:t>"Grid Code"</w:t>
            </w:r>
          </w:p>
        </w:tc>
        <w:tc>
          <w:tcPr>
            <w:tcW w:w="5812" w:type="dxa"/>
          </w:tcPr>
          <w:p w14:paraId="0A4014C3" w14:textId="39270308" w:rsidR="00816788" w:rsidRPr="0064046A" w:rsidRDefault="00816788" w:rsidP="00816788">
            <w:r w:rsidRPr="0064046A">
              <w:rPr>
                <w:snapToGrid w:val="0"/>
              </w:rPr>
              <w:t xml:space="preserve">the code of that name drawn up pursuant to </w:t>
            </w:r>
            <w:r w:rsidR="00CF5B43">
              <w:rPr>
                <w:snapToGrid w:val="0"/>
              </w:rPr>
              <w:t>The Company</w:t>
            </w:r>
            <w:r w:rsidR="00522962" w:rsidRPr="0064046A">
              <w:rPr>
                <w:snapToGrid w:val="0"/>
              </w:rPr>
              <w:t>'s</w:t>
            </w:r>
            <w:r w:rsidRPr="0064046A">
              <w:rPr>
                <w:snapToGrid w:val="0"/>
              </w:rPr>
              <w:t xml:space="preserve"> Transmission Licence, as from time to time modified in accordance with </w:t>
            </w:r>
            <w:r w:rsidR="00CF5B43">
              <w:rPr>
                <w:snapToGrid w:val="0"/>
              </w:rPr>
              <w:t>The Company</w:t>
            </w:r>
            <w:r w:rsidR="00522962" w:rsidRPr="0064046A">
              <w:rPr>
                <w:snapToGrid w:val="0"/>
              </w:rPr>
              <w:t>'s</w:t>
            </w:r>
            <w:r w:rsidRPr="0064046A">
              <w:rPr>
                <w:snapToGrid w:val="0"/>
              </w:rPr>
              <w:t xml:space="preserve"> Transmission Licence;</w:t>
            </w:r>
          </w:p>
        </w:tc>
      </w:tr>
      <w:tr w:rsidR="00816788" w:rsidRPr="0064046A" w14:paraId="7294F632" w14:textId="77777777" w:rsidTr="00A46938">
        <w:trPr>
          <w:trHeight w:val="508"/>
        </w:trPr>
        <w:tc>
          <w:tcPr>
            <w:tcW w:w="2943" w:type="dxa"/>
          </w:tcPr>
          <w:p w14:paraId="7C2425ED" w14:textId="77777777" w:rsidR="00816788" w:rsidRPr="0064046A" w:rsidRDefault="00816788" w:rsidP="00816788">
            <w:pPr>
              <w:jc w:val="left"/>
              <w:rPr>
                <w:b/>
              </w:rPr>
            </w:pPr>
            <w:r>
              <w:rPr>
                <w:b/>
              </w:rPr>
              <w:t>"Grid Supply Point</w:t>
            </w:r>
            <w:r w:rsidRPr="0064046A">
              <w:rPr>
                <w:b/>
              </w:rPr>
              <w:t>"</w:t>
            </w:r>
          </w:p>
        </w:tc>
        <w:tc>
          <w:tcPr>
            <w:tcW w:w="5812" w:type="dxa"/>
          </w:tcPr>
          <w:p w14:paraId="11CFF920" w14:textId="77777777" w:rsidR="00816788" w:rsidRPr="0021491F" w:rsidRDefault="00816788" w:rsidP="00816788">
            <w:pPr>
              <w:rPr>
                <w:rFonts w:cs="Arial"/>
                <w:lang w:eastAsia="en-GB"/>
              </w:rPr>
            </w:pPr>
            <w:r>
              <w:rPr>
                <w:rFonts w:cs="Arial"/>
                <w:lang w:eastAsia="en-GB"/>
              </w:rPr>
              <w:t>as defined in the CUSC;</w:t>
            </w:r>
          </w:p>
        </w:tc>
      </w:tr>
      <w:tr w:rsidR="00816788" w:rsidRPr="0064046A" w14:paraId="3796D587" w14:textId="77777777" w:rsidTr="00A46938">
        <w:tc>
          <w:tcPr>
            <w:tcW w:w="2943" w:type="dxa"/>
          </w:tcPr>
          <w:p w14:paraId="57B5D77F" w14:textId="77777777" w:rsidR="00816788" w:rsidRPr="0064046A" w:rsidRDefault="00816788" w:rsidP="00816788">
            <w:pPr>
              <w:jc w:val="left"/>
              <w:rPr>
                <w:b/>
              </w:rPr>
            </w:pPr>
            <w:r>
              <w:rPr>
                <w:b/>
              </w:rPr>
              <w:t>Group</w:t>
            </w:r>
          </w:p>
        </w:tc>
        <w:tc>
          <w:tcPr>
            <w:tcW w:w="5812" w:type="dxa"/>
          </w:tcPr>
          <w:p w14:paraId="7618FC60" w14:textId="77777777" w:rsidR="00816788" w:rsidRPr="0064046A" w:rsidRDefault="00816788" w:rsidP="00816788">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816788" w:rsidRPr="0064046A" w14:paraId="4C4985A1" w14:textId="77777777" w:rsidTr="00A46938">
        <w:tc>
          <w:tcPr>
            <w:tcW w:w="2943" w:type="dxa"/>
          </w:tcPr>
          <w:p w14:paraId="308A7030" w14:textId="77777777" w:rsidR="00816788" w:rsidRPr="0064046A" w:rsidRDefault="00816788" w:rsidP="00816788">
            <w:pPr>
              <w:jc w:val="left"/>
              <w:rPr>
                <w:b/>
              </w:rPr>
            </w:pPr>
            <w:r w:rsidRPr="0064046A">
              <w:rPr>
                <w:b/>
              </w:rPr>
              <w:t>"High Voltage" or "HV"</w:t>
            </w:r>
          </w:p>
        </w:tc>
        <w:tc>
          <w:tcPr>
            <w:tcW w:w="5812" w:type="dxa"/>
          </w:tcPr>
          <w:p w14:paraId="49FEBA9A" w14:textId="77777777" w:rsidR="00816788" w:rsidRPr="0064046A" w:rsidRDefault="00816788" w:rsidP="00816788">
            <w:r w:rsidRPr="0064046A">
              <w:t>as defined in the Grid Code as at the Code Effective Date;</w:t>
            </w:r>
          </w:p>
        </w:tc>
      </w:tr>
      <w:tr w:rsidR="00816788" w:rsidRPr="0064046A" w14:paraId="7F5D3257" w14:textId="77777777" w:rsidTr="00A46938">
        <w:tc>
          <w:tcPr>
            <w:tcW w:w="2943" w:type="dxa"/>
          </w:tcPr>
          <w:p w14:paraId="3B98499B" w14:textId="77777777" w:rsidR="00816788" w:rsidRPr="0064046A" w:rsidRDefault="00816788" w:rsidP="00816788">
            <w:pPr>
              <w:jc w:val="left"/>
              <w:rPr>
                <w:b/>
              </w:rPr>
            </w:pPr>
            <w:r>
              <w:rPr>
                <w:b/>
              </w:rPr>
              <w:t>“HDVC System”</w:t>
            </w:r>
          </w:p>
        </w:tc>
        <w:tc>
          <w:tcPr>
            <w:tcW w:w="5812" w:type="dxa"/>
          </w:tcPr>
          <w:p w14:paraId="5C4C8A29" w14:textId="77777777" w:rsidR="00816788" w:rsidRPr="0064046A" w:rsidRDefault="00816788" w:rsidP="00816788">
            <w:r>
              <w:t>As defined in the Grid Code</w:t>
            </w:r>
          </w:p>
        </w:tc>
      </w:tr>
      <w:tr w:rsidR="00816788" w:rsidRPr="0064046A" w14:paraId="66963ECA" w14:textId="77777777" w:rsidTr="00A46938">
        <w:tc>
          <w:tcPr>
            <w:tcW w:w="2943" w:type="dxa"/>
          </w:tcPr>
          <w:p w14:paraId="35611F94" w14:textId="77777777" w:rsidR="00816788" w:rsidRPr="0064046A" w:rsidRDefault="00816788" w:rsidP="00816788">
            <w:pPr>
              <w:jc w:val="left"/>
              <w:rPr>
                <w:b/>
              </w:rPr>
            </w:pPr>
            <w:r w:rsidRPr="0064046A">
              <w:rPr>
                <w:b/>
              </w:rPr>
              <w:t>"Implementation Date"</w:t>
            </w:r>
          </w:p>
        </w:tc>
        <w:tc>
          <w:tcPr>
            <w:tcW w:w="5812" w:type="dxa"/>
          </w:tcPr>
          <w:p w14:paraId="6A0540DD" w14:textId="77777777" w:rsidR="00816788" w:rsidRPr="0064046A" w:rsidRDefault="00816788" w:rsidP="00816788">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816788" w:rsidRPr="0064046A" w14:paraId="1ADD3646" w14:textId="77777777" w:rsidTr="00A46938">
        <w:tc>
          <w:tcPr>
            <w:tcW w:w="2943" w:type="dxa"/>
          </w:tcPr>
          <w:p w14:paraId="2CF3C9CA" w14:textId="77777777" w:rsidR="00816788" w:rsidRPr="0064046A" w:rsidRDefault="00816788" w:rsidP="00816788">
            <w:pPr>
              <w:jc w:val="left"/>
              <w:rPr>
                <w:b/>
              </w:rPr>
            </w:pPr>
            <w:r w:rsidRPr="0064046A">
              <w:rPr>
                <w:b/>
              </w:rPr>
              <w:t>"Implementation Dispute"</w:t>
            </w:r>
          </w:p>
        </w:tc>
        <w:tc>
          <w:tcPr>
            <w:tcW w:w="5812" w:type="dxa"/>
          </w:tcPr>
          <w:p w14:paraId="1F910E45" w14:textId="77777777" w:rsidR="00816788" w:rsidRPr="0064046A" w:rsidRDefault="00816788" w:rsidP="00816788">
            <w:pPr>
              <w:rPr>
                <w:caps/>
              </w:rPr>
            </w:pPr>
            <w:r w:rsidRPr="0064046A">
              <w:t>as defined in Section H, paragraph 4.6;</w:t>
            </w:r>
          </w:p>
        </w:tc>
      </w:tr>
      <w:tr w:rsidR="00816788" w:rsidRPr="0064046A" w14:paraId="30EF511E" w14:textId="77777777" w:rsidTr="00A46938">
        <w:tc>
          <w:tcPr>
            <w:tcW w:w="2943" w:type="dxa"/>
          </w:tcPr>
          <w:p w14:paraId="3377E0AA" w14:textId="77777777" w:rsidR="00816788" w:rsidRPr="0064046A" w:rsidRDefault="00816788" w:rsidP="00816788">
            <w:pPr>
              <w:jc w:val="left"/>
              <w:rPr>
                <w:b/>
              </w:rPr>
            </w:pPr>
            <w:r w:rsidRPr="0064046A">
              <w:rPr>
                <w:b/>
              </w:rPr>
              <w:t>"Increasing User"</w:t>
            </w:r>
          </w:p>
        </w:tc>
        <w:tc>
          <w:tcPr>
            <w:tcW w:w="5812" w:type="dxa"/>
          </w:tcPr>
          <w:p w14:paraId="18F2AD4E" w14:textId="77777777" w:rsidR="00816788" w:rsidRPr="0064046A" w:rsidRDefault="00816788" w:rsidP="00816788">
            <w:r w:rsidRPr="0064046A">
              <w:t>a User considering an increase in their TEC as a direct result of a reduction in the Decreasing User’s TEC as part of a TEC Trade;</w:t>
            </w:r>
          </w:p>
        </w:tc>
      </w:tr>
      <w:tr w:rsidR="00816788" w:rsidRPr="0064046A" w14:paraId="77A0626A" w14:textId="77777777" w:rsidTr="00A46938">
        <w:tc>
          <w:tcPr>
            <w:tcW w:w="2943" w:type="dxa"/>
          </w:tcPr>
          <w:p w14:paraId="6807C62F" w14:textId="77777777" w:rsidR="00816788" w:rsidRPr="0064046A" w:rsidRDefault="00816788" w:rsidP="00816788">
            <w:pPr>
              <w:jc w:val="left"/>
              <w:rPr>
                <w:b/>
              </w:rPr>
            </w:pPr>
            <w:r w:rsidRPr="0064046A">
              <w:rPr>
                <w:b/>
              </w:rPr>
              <w:t>"Independent Engineer"</w:t>
            </w:r>
          </w:p>
        </w:tc>
        <w:tc>
          <w:tcPr>
            <w:tcW w:w="5812" w:type="dxa"/>
          </w:tcPr>
          <w:p w14:paraId="0D4AF48F" w14:textId="77777777" w:rsidR="00816788" w:rsidRPr="0064046A" w:rsidRDefault="00816788" w:rsidP="00816788">
            <w:r w:rsidRPr="0064046A">
              <w:t>the engineer specified as such in a TO Construction Agreement.  Provided that:</w:t>
            </w:r>
          </w:p>
          <w:p w14:paraId="0F94D29E" w14:textId="77777777" w:rsidR="00816788" w:rsidRPr="0064046A" w:rsidRDefault="00816788">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816788" w:rsidRPr="0064046A" w:rsidRDefault="00816788" w:rsidP="00816788">
            <w:pPr>
              <w:ind w:left="459" w:hanging="459"/>
            </w:pPr>
            <w:r w:rsidRPr="0064046A">
              <w:t>(b)</w:t>
            </w:r>
            <w:r w:rsidRPr="0064046A">
              <w:tab/>
              <w:t xml:space="preserve">where any Independent Engineer appointed from time to time shall fail, refuse or cease to act in a capacity set out </w:t>
            </w:r>
            <w:r w:rsidRPr="0064046A">
              <w:lastRenderedPageBreak/>
              <w:t>in the TO Construction Agreement and no substitute engineer of suitable standing and qualification can be agreed by the Parties to the TO Construction Agreement within 30 calendar days;</w:t>
            </w:r>
          </w:p>
          <w:p w14:paraId="2520D537" w14:textId="77777777" w:rsidR="00816788" w:rsidRPr="0064046A" w:rsidRDefault="00816788">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816788" w:rsidRPr="0064046A" w14:paraId="1DAADAF3" w14:textId="77777777" w:rsidTr="00A46938">
        <w:tc>
          <w:tcPr>
            <w:tcW w:w="2943" w:type="dxa"/>
          </w:tcPr>
          <w:p w14:paraId="5EEC68A1" w14:textId="77777777" w:rsidR="00816788" w:rsidRPr="0064046A" w:rsidRDefault="00816788" w:rsidP="00816788">
            <w:pPr>
              <w:jc w:val="left"/>
              <w:rPr>
                <w:b/>
              </w:rPr>
            </w:pPr>
            <w:r w:rsidRPr="0064046A">
              <w:rPr>
                <w:b/>
              </w:rPr>
              <w:lastRenderedPageBreak/>
              <w:t xml:space="preserve">"Intellectual Property Rights" </w:t>
            </w:r>
          </w:p>
        </w:tc>
        <w:tc>
          <w:tcPr>
            <w:tcW w:w="5812" w:type="dxa"/>
          </w:tcPr>
          <w:p w14:paraId="2E76C686" w14:textId="77777777" w:rsidR="00816788" w:rsidRPr="0064046A" w:rsidRDefault="00816788" w:rsidP="00816788">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816788" w:rsidRPr="0064046A" w14:paraId="057E4B1A" w14:textId="77777777" w:rsidTr="00A46938">
        <w:tc>
          <w:tcPr>
            <w:tcW w:w="2943" w:type="dxa"/>
          </w:tcPr>
          <w:p w14:paraId="3E9E4EB4" w14:textId="77777777" w:rsidR="00816788" w:rsidRPr="0064046A" w:rsidRDefault="00816788" w:rsidP="00816788">
            <w:pPr>
              <w:jc w:val="left"/>
              <w:rPr>
                <w:b/>
              </w:rPr>
            </w:pPr>
            <w:r w:rsidRPr="0064046A">
              <w:t>“</w:t>
            </w:r>
            <w:r w:rsidRPr="0064046A">
              <w:rPr>
                <w:b/>
              </w:rPr>
              <w:t>Interface Point</w:t>
            </w:r>
            <w:r w:rsidRPr="0064046A">
              <w:t>”</w:t>
            </w:r>
          </w:p>
        </w:tc>
        <w:tc>
          <w:tcPr>
            <w:tcW w:w="5812" w:type="dxa"/>
          </w:tcPr>
          <w:p w14:paraId="5A3E3298" w14:textId="77777777" w:rsidR="00816788" w:rsidRPr="0064046A" w:rsidRDefault="00816788" w:rsidP="00816788">
            <w:r w:rsidRPr="0064046A">
              <w:t xml:space="preserve">as the context admits or requires either; </w:t>
            </w:r>
          </w:p>
          <w:p w14:paraId="1F27DDF1" w14:textId="77777777" w:rsidR="00816788" w:rsidRPr="0064046A" w:rsidRDefault="00816788" w:rsidP="00816788">
            <w:pPr>
              <w:numPr>
                <w:ilvl w:val="0"/>
                <w:numId w:val="18"/>
              </w:numPr>
            </w:pPr>
            <w:r w:rsidRPr="0064046A">
              <w:t>the electrical point of connection between an Offshore Transmission System and an Onshore Transmission System, or</w:t>
            </w:r>
          </w:p>
          <w:p w14:paraId="577A2F88" w14:textId="77777777" w:rsidR="00816788" w:rsidRPr="0064046A" w:rsidRDefault="00816788" w:rsidP="00816788">
            <w:pPr>
              <w:numPr>
                <w:ilvl w:val="0"/>
                <w:numId w:val="18"/>
              </w:numPr>
              <w:tabs>
                <w:tab w:val="left" w:pos="387"/>
              </w:tabs>
            </w:pPr>
            <w:r w:rsidRPr="0064046A">
              <w:t>the electrical point of connection between an Offshore Transmission System and an Onshore Distribution System;</w:t>
            </w:r>
          </w:p>
        </w:tc>
      </w:tr>
      <w:tr w:rsidR="00816788" w:rsidRPr="0064046A" w14:paraId="062DD251" w14:textId="77777777" w:rsidTr="00A46938">
        <w:tc>
          <w:tcPr>
            <w:tcW w:w="2943" w:type="dxa"/>
          </w:tcPr>
          <w:p w14:paraId="5913DDFD" w14:textId="77777777" w:rsidR="00816788" w:rsidRPr="0064046A" w:rsidRDefault="00816788" w:rsidP="00816788">
            <w:pPr>
              <w:jc w:val="left"/>
              <w:rPr>
                <w:b/>
              </w:rPr>
            </w:pPr>
            <w:r w:rsidRPr="0064046A">
              <w:t>“</w:t>
            </w:r>
            <w:r w:rsidRPr="0064046A">
              <w:rPr>
                <w:b/>
              </w:rPr>
              <w:t>Interface Point Capacity</w:t>
            </w:r>
            <w:r w:rsidRPr="0064046A">
              <w:t>”</w:t>
            </w:r>
          </w:p>
        </w:tc>
        <w:tc>
          <w:tcPr>
            <w:tcW w:w="5812" w:type="dxa"/>
          </w:tcPr>
          <w:p w14:paraId="6A381FEE" w14:textId="77777777" w:rsidR="00816788" w:rsidRPr="0064046A" w:rsidRDefault="00816788" w:rsidP="00816788">
            <w:pPr>
              <w:keepNext/>
              <w:keepLines/>
            </w:pPr>
            <w:r w:rsidRPr="0064046A">
              <w:t>the maximum amount of Active Power transferable at the Interface Point as declared by an Offshore Transmission Owner, expressed in whole MW;</w:t>
            </w:r>
          </w:p>
        </w:tc>
      </w:tr>
      <w:tr w:rsidR="00816788" w:rsidRPr="0064046A" w14:paraId="7E0F55E8" w14:textId="77777777">
        <w:tc>
          <w:tcPr>
            <w:tcW w:w="2943" w:type="dxa"/>
          </w:tcPr>
          <w:p w14:paraId="26EA33A3" w14:textId="77777777" w:rsidR="00816788" w:rsidRPr="0064046A" w:rsidRDefault="00816788" w:rsidP="00816788">
            <w:pPr>
              <w:jc w:val="left"/>
              <w:rPr>
                <w:b/>
              </w:rPr>
            </w:pPr>
            <w:r w:rsidRPr="0064046A">
              <w:rPr>
                <w:b/>
              </w:rPr>
              <w:t>“Interim Operational Notification”</w:t>
            </w:r>
          </w:p>
        </w:tc>
        <w:tc>
          <w:tcPr>
            <w:tcW w:w="5812" w:type="dxa"/>
          </w:tcPr>
          <w:p w14:paraId="01CBAF43" w14:textId="464DA7DB" w:rsidR="00816788" w:rsidRPr="0064046A" w:rsidRDefault="00816788" w:rsidP="00816788">
            <w:r w:rsidRPr="0064046A">
              <w:t xml:space="preserve">Certification issued by </w:t>
            </w:r>
            <w:r w:rsidR="00CF5B43">
              <w:t>The Company</w:t>
            </w:r>
            <w:r w:rsidRPr="0064046A">
              <w:t xml:space="preserve"> to the User from time to time to allow the User Equipment to be, or remain, synchronised.</w:t>
            </w:r>
          </w:p>
        </w:tc>
      </w:tr>
      <w:tr w:rsidR="00816788" w:rsidRPr="0064046A" w14:paraId="0F9ABDA4" w14:textId="77777777">
        <w:tc>
          <w:tcPr>
            <w:tcW w:w="2943" w:type="dxa"/>
          </w:tcPr>
          <w:p w14:paraId="2D5FAACF" w14:textId="77777777" w:rsidR="00816788" w:rsidRPr="0064046A" w:rsidRDefault="00816788" w:rsidP="00816788">
            <w:pPr>
              <w:jc w:val="left"/>
              <w:rPr>
                <w:b/>
              </w:rPr>
            </w:pPr>
            <w:r w:rsidRPr="0064046A">
              <w:rPr>
                <w:b/>
              </w:rPr>
              <w:t>"Interim SYS"</w:t>
            </w:r>
          </w:p>
        </w:tc>
        <w:tc>
          <w:tcPr>
            <w:tcW w:w="5812" w:type="dxa"/>
          </w:tcPr>
          <w:p w14:paraId="4A28859D" w14:textId="37D7C7F8" w:rsidR="00816788" w:rsidRPr="0064046A" w:rsidRDefault="00816788" w:rsidP="00816788">
            <w:r w:rsidRPr="0064046A">
              <w:t xml:space="preserve">the interim SYS referred to in Standard Condition C11 of </w:t>
            </w:r>
            <w:r w:rsidR="00CF5B43">
              <w:t>The Company</w:t>
            </w:r>
            <w:r w:rsidR="00522962" w:rsidRPr="0064046A">
              <w:t>'s</w:t>
            </w:r>
            <w:r w:rsidRPr="0064046A">
              <w:t xml:space="preserve"> Transmission Licence;</w:t>
            </w:r>
          </w:p>
        </w:tc>
      </w:tr>
      <w:tr w:rsidR="00816788" w:rsidRPr="0064046A" w14:paraId="2096E4D0" w14:textId="77777777" w:rsidTr="00A46938">
        <w:tc>
          <w:tcPr>
            <w:tcW w:w="2943" w:type="dxa"/>
          </w:tcPr>
          <w:p w14:paraId="3E69FBBE" w14:textId="77777777" w:rsidR="00816788" w:rsidRPr="0064046A" w:rsidRDefault="00816788" w:rsidP="00816788">
            <w:pPr>
              <w:jc w:val="left"/>
              <w:rPr>
                <w:b/>
              </w:rPr>
            </w:pPr>
            <w:r w:rsidRPr="0064046A">
              <w:rPr>
                <w:b/>
              </w:rPr>
              <w:t>"Interconnector"</w:t>
            </w:r>
          </w:p>
        </w:tc>
        <w:tc>
          <w:tcPr>
            <w:tcW w:w="5812" w:type="dxa"/>
          </w:tcPr>
          <w:p w14:paraId="02EB8696" w14:textId="77777777" w:rsidR="00816788" w:rsidRPr="0064046A" w:rsidRDefault="00816788" w:rsidP="00816788">
            <w:r w:rsidRPr="0064046A">
              <w:t>as defined in the BSC as at the Code Effective Date;</w:t>
            </w:r>
          </w:p>
        </w:tc>
      </w:tr>
      <w:tr w:rsidR="00816788" w:rsidRPr="0064046A" w14:paraId="4B00B7AB" w14:textId="77777777" w:rsidTr="00A46938">
        <w:tc>
          <w:tcPr>
            <w:tcW w:w="2943" w:type="dxa"/>
          </w:tcPr>
          <w:p w14:paraId="57D4BB82" w14:textId="77777777" w:rsidR="00816788" w:rsidRPr="0064046A" w:rsidRDefault="00816788" w:rsidP="00816788">
            <w:pPr>
              <w:jc w:val="left"/>
              <w:rPr>
                <w:b/>
              </w:rPr>
            </w:pPr>
            <w:r w:rsidRPr="0064046A">
              <w:rPr>
                <w:b/>
              </w:rPr>
              <w:t>"Interface Agreement"</w:t>
            </w:r>
          </w:p>
        </w:tc>
        <w:tc>
          <w:tcPr>
            <w:tcW w:w="5812" w:type="dxa"/>
          </w:tcPr>
          <w:p w14:paraId="172A40B2" w14:textId="77777777" w:rsidR="00816788" w:rsidRPr="0064046A" w:rsidRDefault="00816788" w:rsidP="00816788">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816788" w:rsidRPr="0064046A" w14:paraId="0392DC0D" w14:textId="77777777" w:rsidTr="00A46938">
        <w:tc>
          <w:tcPr>
            <w:tcW w:w="2943" w:type="dxa"/>
          </w:tcPr>
          <w:p w14:paraId="7592EE24" w14:textId="77777777" w:rsidR="00816788" w:rsidRPr="0064046A" w:rsidRDefault="00816788" w:rsidP="00816788">
            <w:pPr>
              <w:jc w:val="left"/>
              <w:rPr>
                <w:b/>
              </w:rPr>
            </w:pPr>
            <w:r w:rsidRPr="0064046A">
              <w:t>“</w:t>
            </w:r>
            <w:r w:rsidRPr="0064046A">
              <w:rPr>
                <w:b/>
              </w:rPr>
              <w:t>Intermittent Power Source</w:t>
            </w:r>
            <w:r w:rsidRPr="0064046A">
              <w:t>”</w:t>
            </w:r>
          </w:p>
        </w:tc>
        <w:tc>
          <w:tcPr>
            <w:tcW w:w="5812" w:type="dxa"/>
          </w:tcPr>
          <w:p w14:paraId="20C6BECF" w14:textId="77777777" w:rsidR="00816788" w:rsidRPr="0064046A" w:rsidRDefault="00816788">
            <w:pPr>
              <w:tabs>
                <w:tab w:val="left" w:pos="1985"/>
              </w:tabs>
              <w:ind w:left="992" w:hanging="992"/>
            </w:pPr>
            <w:r w:rsidRPr="0064046A">
              <w:t>As defined in the Grid Code</w:t>
            </w:r>
          </w:p>
        </w:tc>
      </w:tr>
      <w:tr w:rsidR="00816788" w:rsidRPr="0064046A" w14:paraId="5E73EC76" w14:textId="77777777" w:rsidTr="00A46938">
        <w:tc>
          <w:tcPr>
            <w:tcW w:w="2943" w:type="dxa"/>
          </w:tcPr>
          <w:p w14:paraId="341091D3" w14:textId="77777777" w:rsidR="00816788" w:rsidRPr="0064046A" w:rsidRDefault="00816788" w:rsidP="00816788">
            <w:pPr>
              <w:jc w:val="left"/>
              <w:rPr>
                <w:b/>
                <w:bCs/>
              </w:rPr>
            </w:pPr>
            <w:r w:rsidRPr="0064046A">
              <w:rPr>
                <w:b/>
                <w:bCs/>
              </w:rPr>
              <w:t>“Interruption”</w:t>
            </w:r>
          </w:p>
        </w:tc>
        <w:tc>
          <w:tcPr>
            <w:tcW w:w="5812" w:type="dxa"/>
          </w:tcPr>
          <w:p w14:paraId="7AB720D8" w14:textId="77777777" w:rsidR="00816788" w:rsidRPr="0064046A" w:rsidRDefault="00816788">
            <w:pPr>
              <w:tabs>
                <w:tab w:val="left" w:pos="1985"/>
              </w:tabs>
              <w:ind w:left="992" w:hanging="992"/>
            </w:pPr>
            <w:r w:rsidRPr="0064046A">
              <w:t>As defined in the CUSC;</w:t>
            </w:r>
          </w:p>
        </w:tc>
      </w:tr>
      <w:tr w:rsidR="00816788" w:rsidRPr="0064046A" w14:paraId="23BB73B0" w14:textId="77777777">
        <w:tc>
          <w:tcPr>
            <w:tcW w:w="2943" w:type="dxa"/>
          </w:tcPr>
          <w:p w14:paraId="20435D96" w14:textId="77777777" w:rsidR="00816788" w:rsidRPr="0064046A" w:rsidRDefault="00816788" w:rsidP="00816788">
            <w:pPr>
              <w:jc w:val="left"/>
              <w:rPr>
                <w:b/>
                <w:bCs/>
              </w:rPr>
            </w:pPr>
            <w:r w:rsidRPr="0064046A">
              <w:rPr>
                <w:b/>
                <w:bCs/>
              </w:rPr>
              <w:lastRenderedPageBreak/>
              <w:t>“Interruption Charges”</w:t>
            </w:r>
          </w:p>
        </w:tc>
        <w:tc>
          <w:tcPr>
            <w:tcW w:w="5812" w:type="dxa"/>
          </w:tcPr>
          <w:p w14:paraId="5369FA7D" w14:textId="4483E163" w:rsidR="00816788" w:rsidRPr="0064046A" w:rsidRDefault="00816788">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00816788" w:rsidRPr="0064046A" w14:paraId="2EBC4183" w14:textId="77777777" w:rsidTr="00A46938">
        <w:tc>
          <w:tcPr>
            <w:tcW w:w="2943" w:type="dxa"/>
          </w:tcPr>
          <w:p w14:paraId="6951FE74" w14:textId="77777777" w:rsidR="00816788" w:rsidRPr="0064046A" w:rsidRDefault="00816788" w:rsidP="00816788">
            <w:pPr>
              <w:jc w:val="left"/>
              <w:rPr>
                <w:b/>
                <w:bCs/>
              </w:rPr>
            </w:pPr>
            <w:r w:rsidRPr="0064046A">
              <w:rPr>
                <w:b/>
                <w:bCs/>
              </w:rPr>
              <w:t>“Interruption Period”</w:t>
            </w:r>
          </w:p>
        </w:tc>
        <w:tc>
          <w:tcPr>
            <w:tcW w:w="5812" w:type="dxa"/>
          </w:tcPr>
          <w:p w14:paraId="099B87FA" w14:textId="77777777" w:rsidR="00816788" w:rsidRPr="0064046A" w:rsidRDefault="00816788">
            <w:pPr>
              <w:tabs>
                <w:tab w:val="left" w:pos="1985"/>
              </w:tabs>
              <w:ind w:left="34" w:hanging="34"/>
            </w:pPr>
            <w:r w:rsidRPr="0064046A">
              <w:t>As defined in the CUSC;</w:t>
            </w:r>
          </w:p>
        </w:tc>
      </w:tr>
      <w:tr w:rsidR="00816788" w:rsidRPr="0064046A" w14:paraId="60B8B722" w14:textId="77777777" w:rsidTr="00A46938">
        <w:tc>
          <w:tcPr>
            <w:tcW w:w="2943" w:type="dxa"/>
          </w:tcPr>
          <w:p w14:paraId="072A0134" w14:textId="77777777" w:rsidR="00816788" w:rsidRPr="0064046A" w:rsidRDefault="00816788" w:rsidP="00816788">
            <w:pPr>
              <w:jc w:val="left"/>
              <w:rPr>
                <w:b/>
              </w:rPr>
            </w:pPr>
            <w:r w:rsidRPr="0064046A">
              <w:rPr>
                <w:b/>
              </w:rPr>
              <w:t xml:space="preserve">"Investigation Party" </w:t>
            </w:r>
          </w:p>
        </w:tc>
        <w:tc>
          <w:tcPr>
            <w:tcW w:w="5812" w:type="dxa"/>
          </w:tcPr>
          <w:p w14:paraId="717CEDB9" w14:textId="77777777" w:rsidR="00816788" w:rsidRPr="0064046A" w:rsidRDefault="00816788">
            <w:pPr>
              <w:tabs>
                <w:tab w:val="left" w:pos="1985"/>
              </w:tabs>
              <w:ind w:left="992" w:hanging="992"/>
            </w:pPr>
            <w:r w:rsidRPr="0064046A">
              <w:t>as defined in Section C, Part Three, sub-paragraph 4.2.1;</w:t>
            </w:r>
          </w:p>
        </w:tc>
      </w:tr>
      <w:tr w:rsidR="00816788" w:rsidRPr="0064046A" w14:paraId="347ABFBC" w14:textId="77777777" w:rsidTr="00A46938">
        <w:tc>
          <w:tcPr>
            <w:tcW w:w="2943" w:type="dxa"/>
          </w:tcPr>
          <w:p w14:paraId="295686F8" w14:textId="77777777" w:rsidR="00816788" w:rsidRPr="0064046A" w:rsidRDefault="00816788" w:rsidP="00816788">
            <w:pPr>
              <w:jc w:val="left"/>
              <w:rPr>
                <w:b/>
              </w:rPr>
            </w:pPr>
            <w:r w:rsidRPr="0064046A">
              <w:rPr>
                <w:b/>
              </w:rPr>
              <w:t>"Isolation"</w:t>
            </w:r>
          </w:p>
        </w:tc>
        <w:tc>
          <w:tcPr>
            <w:tcW w:w="5812" w:type="dxa"/>
          </w:tcPr>
          <w:p w14:paraId="778495FB" w14:textId="77777777" w:rsidR="00816788" w:rsidRPr="0064046A" w:rsidRDefault="00816788">
            <w:pPr>
              <w:tabs>
                <w:tab w:val="left" w:pos="1985"/>
              </w:tabs>
              <w:ind w:left="33"/>
            </w:pPr>
            <w:r w:rsidRPr="0064046A">
              <w:t>as defined in the Grid Code as at the Code Effective Date;</w:t>
            </w:r>
          </w:p>
        </w:tc>
      </w:tr>
      <w:tr w:rsidR="00816788" w:rsidRPr="0064046A" w14:paraId="7A8D5912" w14:textId="77777777" w:rsidTr="00A46938">
        <w:tc>
          <w:tcPr>
            <w:tcW w:w="2943" w:type="dxa"/>
          </w:tcPr>
          <w:p w14:paraId="641A6B62" w14:textId="77777777" w:rsidR="00816788" w:rsidRPr="0064046A" w:rsidRDefault="00816788" w:rsidP="00816788">
            <w:pPr>
              <w:jc w:val="left"/>
              <w:rPr>
                <w:b/>
              </w:rPr>
            </w:pPr>
            <w:r w:rsidRPr="0064046A">
              <w:rPr>
                <w:b/>
              </w:rPr>
              <w:t>"Joint Investigation"</w:t>
            </w:r>
          </w:p>
        </w:tc>
        <w:tc>
          <w:tcPr>
            <w:tcW w:w="5812" w:type="dxa"/>
          </w:tcPr>
          <w:p w14:paraId="64967181" w14:textId="77777777" w:rsidR="00816788" w:rsidRPr="0064046A" w:rsidRDefault="00816788">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816788" w:rsidRPr="0064046A" w14:paraId="0676B9AC" w14:textId="77777777">
        <w:tc>
          <w:tcPr>
            <w:tcW w:w="2943" w:type="dxa"/>
          </w:tcPr>
          <w:p w14:paraId="1B9F075F" w14:textId="77777777" w:rsidR="00816788" w:rsidRPr="0064046A" w:rsidRDefault="00816788" w:rsidP="00816788">
            <w:pPr>
              <w:jc w:val="left"/>
              <w:rPr>
                <w:b/>
              </w:rPr>
            </w:pPr>
            <w:r w:rsidRPr="0064046A">
              <w:rPr>
                <w:b/>
              </w:rPr>
              <w:t>"Joint Project Party"</w:t>
            </w:r>
          </w:p>
          <w:p w14:paraId="3EEA767E" w14:textId="77777777" w:rsidR="00816788" w:rsidRDefault="00816788" w:rsidP="00816788">
            <w:pPr>
              <w:jc w:val="left"/>
              <w:rPr>
                <w:b/>
              </w:rPr>
            </w:pPr>
            <w:r w:rsidRPr="0064046A">
              <w:rPr>
                <w:b/>
              </w:rPr>
              <w:t>“Key Outage Proposal”</w:t>
            </w:r>
          </w:p>
          <w:p w14:paraId="43D09557" w14:textId="77777777" w:rsidR="00816788" w:rsidRDefault="00816788" w:rsidP="00816788">
            <w:pPr>
              <w:jc w:val="left"/>
              <w:rPr>
                <w:b/>
              </w:rPr>
            </w:pPr>
          </w:p>
          <w:p w14:paraId="33FE1514" w14:textId="77777777" w:rsidR="00816788" w:rsidRDefault="00816788" w:rsidP="00816788">
            <w:pPr>
              <w:jc w:val="left"/>
              <w:rPr>
                <w:b/>
              </w:rPr>
            </w:pPr>
          </w:p>
          <w:p w14:paraId="357B7E60" w14:textId="77777777" w:rsidR="00816788" w:rsidRDefault="00816788" w:rsidP="00816788">
            <w:pPr>
              <w:jc w:val="left"/>
              <w:rPr>
                <w:b/>
              </w:rPr>
            </w:pPr>
          </w:p>
          <w:p w14:paraId="5DAC081B" w14:textId="0132461D" w:rsidR="00816788" w:rsidRPr="0064046A" w:rsidRDefault="00816788" w:rsidP="00816788">
            <w:pPr>
              <w:jc w:val="left"/>
              <w:rPr>
                <w:b/>
              </w:rPr>
            </w:pPr>
          </w:p>
        </w:tc>
        <w:tc>
          <w:tcPr>
            <w:tcW w:w="5812" w:type="dxa"/>
          </w:tcPr>
          <w:p w14:paraId="2BBFEED8" w14:textId="77777777" w:rsidR="00816788" w:rsidRPr="0064046A" w:rsidRDefault="00816788">
            <w:pPr>
              <w:tabs>
                <w:tab w:val="left" w:pos="1985"/>
              </w:tabs>
              <w:ind w:left="992" w:hanging="992"/>
            </w:pPr>
            <w:r w:rsidRPr="0064046A">
              <w:t>as defined in Section D, Part Two, paragraph 8.1;</w:t>
            </w:r>
          </w:p>
          <w:p w14:paraId="7D3A91AF" w14:textId="78B6E313" w:rsidR="00816788" w:rsidRDefault="00816788" w:rsidP="00816788">
            <w:pPr>
              <w:rPr>
                <w:rFonts w:cs="Arial"/>
              </w:rPr>
            </w:pPr>
            <w:r w:rsidRPr="0064046A">
              <w:rPr>
                <w:rFonts w:cs="Arial"/>
              </w:rPr>
              <w:t xml:space="preserve">the proposal in respect of proposed outages, for a list of MITS circuits as agreed between the licensees, for Year 2 developed, maintained and submitted to </w:t>
            </w:r>
            <w:r w:rsidR="00CF5B43"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816788" w:rsidRPr="0064046A" w:rsidRDefault="00816788" w:rsidP="00816788">
            <w:pPr>
              <w:rPr>
                <w:rFonts w:cs="Arial"/>
              </w:rPr>
            </w:pPr>
          </w:p>
        </w:tc>
      </w:tr>
      <w:tr w:rsidR="00816788" w:rsidRPr="0064046A" w14:paraId="64CB81E1" w14:textId="77777777">
        <w:tc>
          <w:tcPr>
            <w:tcW w:w="2943" w:type="dxa"/>
          </w:tcPr>
          <w:p w14:paraId="13BDADB0" w14:textId="77777777" w:rsidR="00816788" w:rsidRPr="00503C03" w:rsidRDefault="00816788" w:rsidP="00816788">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77777777" w:rsidR="00816788" w:rsidRPr="00503C03" w:rsidRDefault="00816788" w:rsidP="00816788">
            <w:pPr>
              <w:tabs>
                <w:tab w:val="left" w:pos="1985"/>
              </w:tabs>
              <w:ind w:left="37" w:hanging="37"/>
            </w:pPr>
            <w:r w:rsidRPr="00BB6DD4">
              <w:rPr>
                <w:lang w:val="en-US"/>
              </w:rPr>
              <w:t xml:space="preserve">means any relevant legally binding decision or decisions of the </w:t>
            </w:r>
            <w:r w:rsidRPr="00BB6DD4">
              <w:rPr>
                <w:b/>
                <w:lang w:val="en-US"/>
              </w:rPr>
              <w:t>European Commission</w:t>
            </w:r>
            <w:r w:rsidRPr="00BB6DD4">
              <w:rPr>
                <w:lang w:val="en-US"/>
              </w:rPr>
              <w:t xml:space="preserve"> and/or the </w:t>
            </w:r>
            <w:r w:rsidRPr="00BB6DD4">
              <w:rPr>
                <w:b/>
                <w:lang w:val="en-US"/>
              </w:rPr>
              <w:t>Agency</w:t>
            </w:r>
            <w:r w:rsidRPr="00BB6DD4">
              <w:rPr>
                <w:lang w:val="en-US"/>
              </w:rPr>
              <w:t xml:space="preserve">, but a binding decision does not include a decision that is not, or so much of a decision as is not, </w:t>
            </w:r>
            <w:r w:rsidRPr="00BB6DD4">
              <w:rPr>
                <w:b/>
                <w:lang w:val="en-US"/>
              </w:rPr>
              <w:t>Retained EU Law</w:t>
            </w:r>
            <w:r w:rsidRPr="00BB6DD4">
              <w:rPr>
                <w:lang w:val="en-US"/>
              </w:rPr>
              <w:t>;</w:t>
            </w:r>
          </w:p>
        </w:tc>
      </w:tr>
      <w:tr w:rsidR="00816788" w:rsidRPr="0064046A" w14:paraId="02DD257E" w14:textId="77777777" w:rsidTr="00A46938">
        <w:tc>
          <w:tcPr>
            <w:tcW w:w="2943" w:type="dxa"/>
          </w:tcPr>
          <w:p w14:paraId="6E4282F5" w14:textId="77777777" w:rsidR="00816788" w:rsidRPr="0064046A" w:rsidRDefault="00816788" w:rsidP="00816788">
            <w:pPr>
              <w:jc w:val="left"/>
              <w:rPr>
                <w:b/>
              </w:rPr>
            </w:pPr>
            <w:r w:rsidRPr="0064046A">
              <w:rPr>
                <w:b/>
              </w:rPr>
              <w:t>"Legal Requirement"</w:t>
            </w:r>
          </w:p>
        </w:tc>
        <w:tc>
          <w:tcPr>
            <w:tcW w:w="5812" w:type="dxa"/>
          </w:tcPr>
          <w:p w14:paraId="08A6D244" w14:textId="77777777" w:rsidR="00816788" w:rsidRPr="0064046A" w:rsidRDefault="00816788">
            <w:pPr>
              <w:tabs>
                <w:tab w:val="left" w:pos="1985"/>
              </w:tabs>
              <w:ind w:left="992" w:hanging="992"/>
            </w:pPr>
            <w:r w:rsidRPr="0064046A">
              <w:t>any Act of Parliament, regulation, licence or Directive;</w:t>
            </w:r>
          </w:p>
        </w:tc>
      </w:tr>
      <w:tr w:rsidR="00816788" w:rsidRPr="0064046A" w14:paraId="69E8D1FA" w14:textId="77777777" w:rsidTr="00A46938">
        <w:tc>
          <w:tcPr>
            <w:tcW w:w="2943" w:type="dxa"/>
          </w:tcPr>
          <w:p w14:paraId="78F3FB62" w14:textId="77777777" w:rsidR="00816788" w:rsidRPr="0064046A" w:rsidRDefault="00816788" w:rsidP="00816788">
            <w:pPr>
              <w:jc w:val="left"/>
              <w:rPr>
                <w:b/>
              </w:rPr>
            </w:pPr>
            <w:r w:rsidRPr="0064046A">
              <w:rPr>
                <w:b/>
              </w:rPr>
              <w:t>"Legislation"</w:t>
            </w:r>
          </w:p>
        </w:tc>
        <w:tc>
          <w:tcPr>
            <w:tcW w:w="5812" w:type="dxa"/>
          </w:tcPr>
          <w:p w14:paraId="42FFC9AD" w14:textId="77777777" w:rsidR="00816788" w:rsidRPr="0064046A" w:rsidRDefault="00816788" w:rsidP="00816788">
            <w:r w:rsidRPr="0064046A">
              <w:t>as defined in paragraph 2.6.5 of this Section J;</w:t>
            </w:r>
          </w:p>
        </w:tc>
      </w:tr>
      <w:tr w:rsidR="00816788" w:rsidRPr="0064046A" w14:paraId="3C1D1462" w14:textId="77777777">
        <w:tc>
          <w:tcPr>
            <w:tcW w:w="2943" w:type="dxa"/>
          </w:tcPr>
          <w:p w14:paraId="23CC65BF" w14:textId="77777777" w:rsidR="00816788" w:rsidRPr="0064046A" w:rsidRDefault="00816788" w:rsidP="00816788">
            <w:pPr>
              <w:jc w:val="left"/>
              <w:rPr>
                <w:b/>
              </w:rPr>
            </w:pPr>
            <w:r w:rsidRPr="0064046A">
              <w:rPr>
                <w:b/>
              </w:rPr>
              <w:t>“Letter of Credit”</w:t>
            </w:r>
          </w:p>
        </w:tc>
        <w:tc>
          <w:tcPr>
            <w:tcW w:w="5812" w:type="dxa"/>
          </w:tcPr>
          <w:p w14:paraId="736828E0" w14:textId="3AC89C3E" w:rsidR="00816788" w:rsidRPr="0064046A" w:rsidRDefault="00816788" w:rsidP="00816788">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00522962" w:rsidRPr="0064046A">
              <w:rPr>
                <w:bCs/>
              </w:rPr>
              <w:t>’s</w:t>
            </w:r>
            <w:r w:rsidRPr="0064046A">
              <w:t xml:space="preserve"> delivery to the issuer thereof of a Notice of Drawing of the amount demanded therein;</w:t>
            </w:r>
          </w:p>
          <w:p w14:paraId="7DF50711" w14:textId="59CA1B91" w:rsidR="00816788" w:rsidRPr="0064046A" w:rsidRDefault="00816788" w:rsidP="00816788">
            <w:pPr>
              <w:ind w:left="340" w:hanging="340"/>
            </w:pPr>
            <w:r w:rsidRPr="0064046A">
              <w:lastRenderedPageBreak/>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816788" w:rsidRPr="0064046A" w14:paraId="2C365D73" w14:textId="77777777">
        <w:tc>
          <w:tcPr>
            <w:tcW w:w="2943" w:type="dxa"/>
          </w:tcPr>
          <w:p w14:paraId="42A3BB29" w14:textId="77777777" w:rsidR="00816788" w:rsidRPr="0064046A" w:rsidRDefault="00816788" w:rsidP="00816788">
            <w:pPr>
              <w:jc w:val="left"/>
              <w:rPr>
                <w:b/>
              </w:rPr>
            </w:pPr>
            <w:r w:rsidRPr="0064046A">
              <w:rPr>
                <w:b/>
              </w:rPr>
              <w:lastRenderedPageBreak/>
              <w:t>"Licence Standards"</w:t>
            </w:r>
          </w:p>
        </w:tc>
        <w:tc>
          <w:tcPr>
            <w:tcW w:w="5812" w:type="dxa"/>
          </w:tcPr>
          <w:p w14:paraId="1E4FD948" w14:textId="77777777" w:rsidR="00816788" w:rsidRPr="0064046A" w:rsidRDefault="00816788" w:rsidP="00816788">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816788" w:rsidRPr="0064046A" w:rsidRDefault="00816788" w:rsidP="00816788">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816788" w:rsidRPr="0064046A" w:rsidRDefault="00816788" w:rsidP="00816788">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816788" w:rsidRPr="0064046A" w:rsidRDefault="00816788" w:rsidP="00816788">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816788" w:rsidRPr="0064046A" w14:paraId="6F2449D1" w14:textId="77777777">
        <w:tc>
          <w:tcPr>
            <w:tcW w:w="2943" w:type="dxa"/>
          </w:tcPr>
          <w:p w14:paraId="3CABC298" w14:textId="77777777" w:rsidR="00816788" w:rsidRPr="0064046A" w:rsidRDefault="00816788" w:rsidP="00816788">
            <w:pPr>
              <w:jc w:val="left"/>
              <w:rPr>
                <w:b/>
              </w:rPr>
            </w:pPr>
            <w:r w:rsidRPr="0064046A">
              <w:rPr>
                <w:b/>
              </w:rPr>
              <w:t>"Liquidated Damages"</w:t>
            </w:r>
          </w:p>
        </w:tc>
        <w:tc>
          <w:tcPr>
            <w:tcW w:w="5812" w:type="dxa"/>
          </w:tcPr>
          <w:p w14:paraId="24551571" w14:textId="526DA64D" w:rsidR="00816788" w:rsidRPr="0064046A" w:rsidRDefault="00816788" w:rsidP="008167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816788" w:rsidRPr="0064046A" w14:paraId="67F91602" w14:textId="77777777" w:rsidTr="00A46938">
        <w:tc>
          <w:tcPr>
            <w:tcW w:w="2943" w:type="dxa"/>
          </w:tcPr>
          <w:p w14:paraId="5E30D8DA" w14:textId="77777777" w:rsidR="00816788" w:rsidRPr="0064046A" w:rsidRDefault="00816788" w:rsidP="00816788">
            <w:pPr>
              <w:jc w:val="left"/>
              <w:rPr>
                <w:b/>
              </w:rPr>
            </w:pPr>
            <w:r w:rsidRPr="0064046A">
              <w:rPr>
                <w:b/>
              </w:rPr>
              <w:t>"Liquidated Damages Liability"</w:t>
            </w:r>
          </w:p>
        </w:tc>
        <w:tc>
          <w:tcPr>
            <w:tcW w:w="5812" w:type="dxa"/>
          </w:tcPr>
          <w:p w14:paraId="12FBFBD7" w14:textId="77777777" w:rsidR="00816788" w:rsidRPr="0064046A" w:rsidRDefault="00816788" w:rsidP="00816788">
            <w:r w:rsidRPr="0064046A">
              <w:t xml:space="preserve">means the liquidated damages liability as set out in the relevant TO Construction Agreement; </w:t>
            </w:r>
          </w:p>
        </w:tc>
      </w:tr>
      <w:tr w:rsidR="00816788" w:rsidRPr="0064046A" w14:paraId="166F0C25" w14:textId="77777777">
        <w:tc>
          <w:tcPr>
            <w:tcW w:w="2943" w:type="dxa"/>
          </w:tcPr>
          <w:p w14:paraId="59CE3FB0" w14:textId="77777777" w:rsidR="00816788" w:rsidRPr="0064046A" w:rsidRDefault="00816788" w:rsidP="00816788">
            <w:pPr>
              <w:jc w:val="left"/>
              <w:rPr>
                <w:b/>
              </w:rPr>
            </w:pPr>
            <w:r w:rsidRPr="0064046A">
              <w:rPr>
                <w:b/>
              </w:rPr>
              <w:t>"Local Joint Restoration Plan"</w:t>
            </w:r>
          </w:p>
        </w:tc>
        <w:tc>
          <w:tcPr>
            <w:tcW w:w="5812" w:type="dxa"/>
          </w:tcPr>
          <w:p w14:paraId="586E3188" w14:textId="378263DB" w:rsidR="00816788" w:rsidRPr="0064046A" w:rsidRDefault="00816788" w:rsidP="00816788">
            <w:r w:rsidRPr="0064046A">
              <w:t>as defined in the Grid Code;</w:t>
            </w:r>
          </w:p>
        </w:tc>
      </w:tr>
      <w:tr w:rsidR="00816788" w:rsidRPr="0064046A" w14:paraId="7036E75F" w14:textId="77777777" w:rsidTr="00A46938">
        <w:tc>
          <w:tcPr>
            <w:tcW w:w="2943" w:type="dxa"/>
          </w:tcPr>
          <w:p w14:paraId="3D31A3D6" w14:textId="77777777" w:rsidR="00816788" w:rsidRPr="0064046A" w:rsidRDefault="00816788" w:rsidP="00816788">
            <w:pPr>
              <w:jc w:val="left"/>
              <w:rPr>
                <w:b/>
              </w:rPr>
            </w:pPr>
            <w:r w:rsidRPr="0064046A">
              <w:rPr>
                <w:b/>
              </w:rPr>
              <w:t>"Local Safety Instructions"</w:t>
            </w:r>
          </w:p>
        </w:tc>
        <w:tc>
          <w:tcPr>
            <w:tcW w:w="5812" w:type="dxa"/>
          </w:tcPr>
          <w:p w14:paraId="34670BA7" w14:textId="77777777" w:rsidR="00816788" w:rsidRPr="0064046A" w:rsidRDefault="00816788" w:rsidP="00816788">
            <w:r w:rsidRPr="0064046A">
              <w:t xml:space="preserve">as defined in the Grid Code as at the Code Effective Date; </w:t>
            </w:r>
          </w:p>
        </w:tc>
      </w:tr>
      <w:tr w:rsidR="00816788" w:rsidRPr="0064046A" w14:paraId="1052EE4E" w14:textId="77777777" w:rsidTr="00A46938">
        <w:tc>
          <w:tcPr>
            <w:tcW w:w="2943" w:type="dxa"/>
          </w:tcPr>
          <w:p w14:paraId="05572253" w14:textId="77777777" w:rsidR="00816788" w:rsidRPr="0064046A" w:rsidRDefault="00816788" w:rsidP="00816788">
            <w:pPr>
              <w:jc w:val="left"/>
              <w:rPr>
                <w:b/>
              </w:rPr>
            </w:pPr>
            <w:r w:rsidRPr="0064046A">
              <w:rPr>
                <w:b/>
              </w:rPr>
              <w:t>"Local Switching Procedure"</w:t>
            </w:r>
          </w:p>
        </w:tc>
        <w:tc>
          <w:tcPr>
            <w:tcW w:w="5812" w:type="dxa"/>
          </w:tcPr>
          <w:p w14:paraId="7ACC7289" w14:textId="77777777" w:rsidR="00816788" w:rsidRPr="0064046A" w:rsidRDefault="00816788" w:rsidP="00816788">
            <w:r w:rsidRPr="0064046A">
              <w:t>as defined in the Grid Code as at the Code Effective Date;</w:t>
            </w:r>
          </w:p>
        </w:tc>
      </w:tr>
      <w:tr w:rsidR="00816788" w:rsidRPr="0064046A" w14:paraId="4C02F74F" w14:textId="77777777" w:rsidTr="00A46938">
        <w:tc>
          <w:tcPr>
            <w:tcW w:w="2943" w:type="dxa"/>
          </w:tcPr>
          <w:p w14:paraId="588CD59D" w14:textId="77777777" w:rsidR="00816788" w:rsidRPr="0064046A" w:rsidRDefault="00816788" w:rsidP="00816788">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2DEBD97A" w14:textId="77777777" w:rsidR="00816788" w:rsidRPr="0064046A" w:rsidRDefault="00816788" w:rsidP="00816788">
            <w:r w:rsidRPr="0064046A">
              <w:t>as defined in the Grid Code as at the Code Effective Date;</w:t>
            </w:r>
          </w:p>
        </w:tc>
      </w:tr>
      <w:tr w:rsidR="00816788" w:rsidRPr="0064046A" w14:paraId="3F1344E9" w14:textId="77777777" w:rsidTr="00B8573A">
        <w:tc>
          <w:tcPr>
            <w:tcW w:w="2943" w:type="dxa"/>
          </w:tcPr>
          <w:p w14:paraId="28D6714F" w14:textId="77777777" w:rsidR="00816788" w:rsidRPr="00FC6B71" w:rsidRDefault="00816788" w:rsidP="00816788">
            <w:pPr>
              <w:jc w:val="left"/>
              <w:rPr>
                <w:b/>
              </w:rPr>
            </w:pPr>
            <w:r w:rsidRPr="00FC6B71">
              <w:rPr>
                <w:b/>
              </w:rPr>
              <w:t>"Main Business"</w:t>
            </w:r>
          </w:p>
          <w:p w14:paraId="45C5B4D9" w14:textId="77777777" w:rsidR="00816788" w:rsidRPr="00FC6B71" w:rsidRDefault="00816788" w:rsidP="00816788">
            <w:pPr>
              <w:jc w:val="left"/>
              <w:rPr>
                <w:b/>
              </w:rPr>
            </w:pPr>
          </w:p>
        </w:tc>
        <w:tc>
          <w:tcPr>
            <w:tcW w:w="5812" w:type="dxa"/>
          </w:tcPr>
          <w:p w14:paraId="4CB7B7CE" w14:textId="78A39ADD" w:rsidR="00816788" w:rsidRPr="00FC6B71" w:rsidRDefault="00816788" w:rsidP="00816788">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816788" w:rsidRPr="0064046A" w14:paraId="3C13749E" w14:textId="77777777" w:rsidTr="00A46938">
        <w:tc>
          <w:tcPr>
            <w:tcW w:w="2943" w:type="dxa"/>
          </w:tcPr>
          <w:p w14:paraId="614767C6" w14:textId="77777777" w:rsidR="00816788" w:rsidRPr="00FC6B71" w:rsidRDefault="00816788" w:rsidP="00816788">
            <w:pPr>
              <w:jc w:val="left"/>
              <w:rPr>
                <w:b/>
              </w:rPr>
            </w:pPr>
            <w:r>
              <w:rPr>
                <w:b/>
              </w:rPr>
              <w:lastRenderedPageBreak/>
              <w:t>“Main Plant and Apparatus”</w:t>
            </w:r>
          </w:p>
        </w:tc>
        <w:tc>
          <w:tcPr>
            <w:tcW w:w="5812" w:type="dxa"/>
          </w:tcPr>
          <w:p w14:paraId="0B64FB90" w14:textId="77777777" w:rsidR="00816788" w:rsidRPr="00FC6B71" w:rsidRDefault="00816788" w:rsidP="00816788">
            <w:r>
              <w:t>As defined in the Grid Code</w:t>
            </w:r>
          </w:p>
        </w:tc>
      </w:tr>
      <w:tr w:rsidR="00816788" w:rsidRPr="0064046A" w14:paraId="383547AB" w14:textId="77777777" w:rsidTr="00A46938">
        <w:tc>
          <w:tcPr>
            <w:tcW w:w="2943" w:type="dxa"/>
          </w:tcPr>
          <w:p w14:paraId="516D98CE" w14:textId="77777777" w:rsidR="00816788" w:rsidRPr="00FC6B71" w:rsidRDefault="00816788" w:rsidP="00816788">
            <w:r w:rsidRPr="00FC6B71">
              <w:t>“</w:t>
            </w:r>
            <w:r w:rsidRPr="00FC6B71">
              <w:rPr>
                <w:b/>
              </w:rPr>
              <w:t>Materially Affected Party</w:t>
            </w:r>
            <w:r w:rsidRPr="00FC6B71">
              <w:t>”</w:t>
            </w:r>
          </w:p>
        </w:tc>
        <w:tc>
          <w:tcPr>
            <w:tcW w:w="5812" w:type="dxa"/>
          </w:tcPr>
          <w:p w14:paraId="748BF4A5" w14:textId="77777777" w:rsidR="00816788" w:rsidRPr="00FC6B71" w:rsidRDefault="00816788" w:rsidP="00816788">
            <w:r w:rsidRPr="00FC6B71">
              <w:t>means any person or class of persons designated by the Authority as such;</w:t>
            </w:r>
          </w:p>
        </w:tc>
      </w:tr>
      <w:tr w:rsidR="00816788" w:rsidRPr="0064046A" w14:paraId="7FD61B66" w14:textId="77777777" w:rsidTr="00B8573A">
        <w:tc>
          <w:tcPr>
            <w:tcW w:w="2943" w:type="dxa"/>
          </w:tcPr>
          <w:p w14:paraId="6F0B29FC" w14:textId="77777777" w:rsidR="00816788" w:rsidRPr="0064046A" w:rsidRDefault="00816788" w:rsidP="00816788">
            <w:pPr>
              <w:jc w:val="left"/>
              <w:rPr>
                <w:b/>
              </w:rPr>
            </w:pPr>
            <w:r w:rsidRPr="0064046A">
              <w:rPr>
                <w:b/>
              </w:rPr>
              <w:t>"Material Effect"</w:t>
            </w:r>
          </w:p>
        </w:tc>
        <w:tc>
          <w:tcPr>
            <w:tcW w:w="5812" w:type="dxa"/>
          </w:tcPr>
          <w:p w14:paraId="1A569199" w14:textId="77777777" w:rsidR="00816788" w:rsidRPr="0064046A" w:rsidRDefault="00816788" w:rsidP="00816788">
            <w:r w:rsidRPr="0064046A">
              <w:t>where used in relation to the identification of a Modification only, shall mean an effect causing:</w:t>
            </w:r>
          </w:p>
          <w:p w14:paraId="061C678A" w14:textId="201E148F" w:rsidR="00816788" w:rsidRPr="0064046A" w:rsidRDefault="00816788" w:rsidP="00816788">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0ABCBB27" w14:textId="77777777" w:rsidR="00816788" w:rsidRPr="0064046A" w:rsidRDefault="00816788" w:rsidP="00816788">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816788" w:rsidRPr="0064046A" w:rsidRDefault="00816788" w:rsidP="00816788">
            <w:pPr>
              <w:ind w:left="33" w:hanging="33"/>
            </w:pPr>
            <w:r w:rsidRPr="0064046A">
              <w:t xml:space="preserve">which, in either case, involves </w:t>
            </w:r>
            <w:r w:rsidR="00CF5B43">
              <w:t>The Company</w:t>
            </w:r>
            <w:r w:rsidRPr="0064046A">
              <w:t xml:space="preserve"> or the relevant Transmission Owner or User in expenditure of more than £10,000;</w:t>
            </w:r>
          </w:p>
          <w:p w14:paraId="7D6DFED5" w14:textId="77777777" w:rsidR="00816788" w:rsidRPr="0064046A" w:rsidRDefault="00816788" w:rsidP="00816788">
            <w:pPr>
              <w:ind w:left="33" w:hanging="33"/>
            </w:pPr>
            <w:r w:rsidRPr="0064046A">
              <w:t>The phrase "material effect" where otherwise used in the Code shall not be construed as being so limited.</w:t>
            </w:r>
          </w:p>
        </w:tc>
      </w:tr>
      <w:tr w:rsidR="00816788" w:rsidRPr="0064046A" w14:paraId="23F42941" w14:textId="77777777" w:rsidTr="00A46938">
        <w:tc>
          <w:tcPr>
            <w:tcW w:w="2943" w:type="dxa"/>
          </w:tcPr>
          <w:p w14:paraId="53E61928" w14:textId="77777777" w:rsidR="00816788" w:rsidRPr="0064046A" w:rsidRDefault="00816788" w:rsidP="00816788">
            <w:pPr>
              <w:jc w:val="left"/>
              <w:rPr>
                <w:b/>
              </w:rPr>
            </w:pPr>
            <w:r w:rsidRPr="0064046A">
              <w:rPr>
                <w:b/>
              </w:rPr>
              <w:t>"Medium Voltage" or "MV"</w:t>
            </w:r>
          </w:p>
        </w:tc>
        <w:tc>
          <w:tcPr>
            <w:tcW w:w="5812" w:type="dxa"/>
          </w:tcPr>
          <w:p w14:paraId="3D5FEC2C" w14:textId="77777777" w:rsidR="00816788" w:rsidRPr="0064046A" w:rsidRDefault="00816788" w:rsidP="00816788">
            <w:r w:rsidRPr="0064046A">
              <w:t>as defined in the Grid Code as at the Code Effective Date;</w:t>
            </w:r>
          </w:p>
        </w:tc>
      </w:tr>
      <w:tr w:rsidR="00816788" w:rsidRPr="0064046A" w14:paraId="2D78DC5B" w14:textId="77777777" w:rsidTr="00A46938">
        <w:tc>
          <w:tcPr>
            <w:tcW w:w="2943" w:type="dxa"/>
          </w:tcPr>
          <w:p w14:paraId="68DF7136" w14:textId="77777777" w:rsidR="00816788" w:rsidRPr="0064046A" w:rsidRDefault="00816788" w:rsidP="00816788">
            <w:pPr>
              <w:jc w:val="left"/>
              <w:rPr>
                <w:b/>
              </w:rPr>
            </w:pPr>
            <w:r w:rsidRPr="0064046A">
              <w:rPr>
                <w:b/>
              </w:rPr>
              <w:t>“MITS”</w:t>
            </w:r>
          </w:p>
        </w:tc>
        <w:tc>
          <w:tcPr>
            <w:tcW w:w="5812" w:type="dxa"/>
          </w:tcPr>
          <w:p w14:paraId="5F071336" w14:textId="77777777" w:rsidR="00816788" w:rsidRPr="0064046A" w:rsidRDefault="00816788" w:rsidP="00816788">
            <w:r w:rsidRPr="0064046A">
              <w:rPr>
                <w:rFonts w:cs="Arial"/>
              </w:rPr>
              <w:t>As defined in the NETS SQSS.</w:t>
            </w:r>
          </w:p>
        </w:tc>
      </w:tr>
      <w:tr w:rsidR="00816788" w:rsidRPr="0064046A" w14:paraId="3294286E" w14:textId="77777777" w:rsidTr="00A46938">
        <w:tc>
          <w:tcPr>
            <w:tcW w:w="2943" w:type="dxa"/>
          </w:tcPr>
          <w:p w14:paraId="10AA4B74" w14:textId="77777777" w:rsidR="00816788" w:rsidRPr="0064046A" w:rsidRDefault="00816788" w:rsidP="00816788">
            <w:pPr>
              <w:jc w:val="left"/>
              <w:rPr>
                <w:b/>
              </w:rPr>
            </w:pPr>
            <w:r w:rsidRPr="0064046A">
              <w:rPr>
                <w:b/>
              </w:rPr>
              <w:t>“MITS Connection Works”</w:t>
            </w:r>
          </w:p>
        </w:tc>
        <w:tc>
          <w:tcPr>
            <w:tcW w:w="5812" w:type="dxa"/>
          </w:tcPr>
          <w:p w14:paraId="701D640D" w14:textId="77777777" w:rsidR="00816788" w:rsidRPr="0064046A" w:rsidRDefault="00816788" w:rsidP="00816788">
            <w:r w:rsidRPr="0064046A">
              <w:t>As defined in the CUSC</w:t>
            </w:r>
          </w:p>
        </w:tc>
      </w:tr>
      <w:tr w:rsidR="00816788" w:rsidRPr="0064046A" w14:paraId="165AE9C0" w14:textId="77777777" w:rsidTr="00A46938">
        <w:tc>
          <w:tcPr>
            <w:tcW w:w="2943" w:type="dxa"/>
          </w:tcPr>
          <w:p w14:paraId="78DFD867" w14:textId="77777777" w:rsidR="00816788" w:rsidRDefault="00816788" w:rsidP="00816788">
            <w:pPr>
              <w:jc w:val="left"/>
              <w:rPr>
                <w:b/>
              </w:rPr>
            </w:pPr>
            <w:r w:rsidRPr="0064046A">
              <w:rPr>
                <w:b/>
              </w:rPr>
              <w:t xml:space="preserve">“MITS </w:t>
            </w:r>
            <w:r>
              <w:rPr>
                <w:b/>
              </w:rPr>
              <w:t>Node</w:t>
            </w:r>
            <w:r w:rsidRPr="0064046A">
              <w:rPr>
                <w:b/>
              </w:rPr>
              <w:t>”</w:t>
            </w:r>
          </w:p>
          <w:p w14:paraId="3E7DDC75" w14:textId="77777777" w:rsidR="00816788" w:rsidRPr="0064046A" w:rsidRDefault="00816788" w:rsidP="00816788">
            <w:pPr>
              <w:jc w:val="left"/>
              <w:rPr>
                <w:b/>
              </w:rPr>
            </w:pPr>
          </w:p>
        </w:tc>
        <w:tc>
          <w:tcPr>
            <w:tcW w:w="5812" w:type="dxa"/>
          </w:tcPr>
          <w:p w14:paraId="7D7F43D9" w14:textId="77777777" w:rsidR="00816788" w:rsidRPr="0064046A" w:rsidRDefault="00816788" w:rsidP="00816788">
            <w:r>
              <w:t xml:space="preserve">means in the context of ascertaining the Attributable Works, a node with (i) more than four Transmission circuits at a Grid Supply Point or (ii) two or more Transmission circuits at a Grid Supply Point;  </w:t>
            </w:r>
          </w:p>
        </w:tc>
      </w:tr>
      <w:tr w:rsidR="00816788" w:rsidRPr="0064046A" w14:paraId="36A9E773" w14:textId="77777777" w:rsidTr="00A46938">
        <w:tc>
          <w:tcPr>
            <w:tcW w:w="2943" w:type="dxa"/>
          </w:tcPr>
          <w:p w14:paraId="38C61F6D" w14:textId="77777777" w:rsidR="00816788" w:rsidRPr="0064046A" w:rsidRDefault="00816788" w:rsidP="00816788">
            <w:pPr>
              <w:jc w:val="left"/>
              <w:rPr>
                <w:b/>
              </w:rPr>
            </w:pPr>
            <w:r w:rsidRPr="0064046A">
              <w:rPr>
                <w:b/>
              </w:rPr>
              <w:t>"Modification"</w:t>
            </w:r>
          </w:p>
        </w:tc>
        <w:tc>
          <w:tcPr>
            <w:tcW w:w="5812" w:type="dxa"/>
          </w:tcPr>
          <w:p w14:paraId="23B066AD" w14:textId="77777777" w:rsidR="00816788" w:rsidRPr="0064046A" w:rsidRDefault="00816788" w:rsidP="00816788">
            <w:r w:rsidRPr="0064046A">
              <w:t>any:</w:t>
            </w:r>
          </w:p>
          <w:p w14:paraId="415FB8AA" w14:textId="77777777" w:rsidR="00816788" w:rsidRPr="0064046A" w:rsidRDefault="00816788" w:rsidP="00816788">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816788" w:rsidRPr="0064046A" w:rsidRDefault="00816788" w:rsidP="00816788">
            <w:pPr>
              <w:ind w:left="459" w:hanging="459"/>
            </w:pPr>
            <w:r w:rsidRPr="0064046A">
              <w:t>(b)  Replacement of Assets (irrespective of whether such Replacement of Assets has a Material Effect on a User at a particular Connection Site); or</w:t>
            </w:r>
          </w:p>
          <w:p w14:paraId="6E89C7F3" w14:textId="77777777" w:rsidR="00816788" w:rsidRPr="0064046A" w:rsidRDefault="00816788" w:rsidP="00816788">
            <w:pPr>
              <w:ind w:left="459" w:hanging="459"/>
              <w:rPr>
                <w:rStyle w:val="Emphasis"/>
                <w:i w:val="0"/>
              </w:rPr>
            </w:pPr>
            <w:r w:rsidRPr="0064046A">
              <w:rPr>
                <w:rStyle w:val="Emphasis"/>
                <w:i w:val="0"/>
              </w:rPr>
              <w:lastRenderedPageBreak/>
              <w:t>(c)  increase in Transmission Entry Capacity, not otherwise associated with the construction or modification of User Equipment, requested by a User under the CUSC;</w:t>
            </w:r>
          </w:p>
          <w:p w14:paraId="36C8B734" w14:textId="77777777" w:rsidR="00816788" w:rsidRPr="0064046A" w:rsidRDefault="00816788" w:rsidP="00816788">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4D291E88" w14:textId="77777777" w:rsidR="00816788" w:rsidRDefault="00816788" w:rsidP="00816788">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816788" w:rsidRPr="00FE6E74" w:rsidRDefault="00816788" w:rsidP="00816788">
            <w:pPr>
              <w:ind w:left="459" w:hanging="459"/>
            </w:pPr>
            <w:bookmarkStart w:id="20"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20"/>
          </w:p>
        </w:tc>
      </w:tr>
      <w:tr w:rsidR="00816788" w:rsidRPr="0064046A" w14:paraId="05717AA0" w14:textId="77777777" w:rsidTr="00A46938">
        <w:tc>
          <w:tcPr>
            <w:tcW w:w="2943" w:type="dxa"/>
          </w:tcPr>
          <w:p w14:paraId="2F20EF02" w14:textId="77777777" w:rsidR="00816788" w:rsidRPr="0064046A" w:rsidRDefault="00816788" w:rsidP="00816788">
            <w:pPr>
              <w:jc w:val="left"/>
              <w:rPr>
                <w:b/>
              </w:rPr>
            </w:pPr>
            <w:r w:rsidRPr="0064046A">
              <w:rPr>
                <w:b/>
              </w:rPr>
              <w:lastRenderedPageBreak/>
              <w:t>"National Electricity Transmission System"</w:t>
            </w:r>
          </w:p>
        </w:tc>
        <w:tc>
          <w:tcPr>
            <w:tcW w:w="5812" w:type="dxa"/>
          </w:tcPr>
          <w:p w14:paraId="1D7DFD77" w14:textId="77777777" w:rsidR="00816788" w:rsidRPr="0064046A" w:rsidRDefault="00816788" w:rsidP="00816788">
            <w:pPr>
              <w:pStyle w:val="NormalS"/>
              <w:spacing w:after="120"/>
            </w:pPr>
            <w:r w:rsidRPr="0064046A">
              <w:t>as defined in Standard Condition A1;</w:t>
            </w:r>
          </w:p>
        </w:tc>
      </w:tr>
      <w:tr w:rsidR="00816788" w:rsidRPr="0064046A" w14:paraId="4EE22444" w14:textId="77777777">
        <w:tc>
          <w:tcPr>
            <w:tcW w:w="2943" w:type="dxa"/>
          </w:tcPr>
          <w:p w14:paraId="6D7A0F09" w14:textId="77777777" w:rsidR="00816788" w:rsidRPr="0064046A" w:rsidRDefault="00816788" w:rsidP="00816788">
            <w:pPr>
              <w:jc w:val="left"/>
              <w:rPr>
                <w:b/>
              </w:rPr>
            </w:pPr>
            <w:r w:rsidRPr="0064046A">
              <w:rPr>
                <w:b/>
              </w:rPr>
              <w:t>"National Electricity Transmission System Operator Area"</w:t>
            </w:r>
          </w:p>
        </w:tc>
        <w:tc>
          <w:tcPr>
            <w:tcW w:w="5812" w:type="dxa"/>
          </w:tcPr>
          <w:p w14:paraId="7E9FADF9" w14:textId="266A38E0" w:rsidR="00816788" w:rsidRPr="0064046A" w:rsidRDefault="00816788" w:rsidP="00816788">
            <w:pPr>
              <w:pStyle w:val="NormalS"/>
              <w:spacing w:after="120"/>
            </w:pPr>
            <w:r w:rsidRPr="0064046A">
              <w:t xml:space="preserve">has the meaning set out in Schedule 1 of </w:t>
            </w:r>
            <w:r w:rsidR="00CF5B43">
              <w:t>The Company</w:t>
            </w:r>
            <w:r w:rsidR="00522962" w:rsidRPr="0064046A">
              <w:t>'s</w:t>
            </w:r>
            <w:r w:rsidRPr="0064046A">
              <w:t xml:space="preserve"> Transmission Licence;</w:t>
            </w:r>
          </w:p>
        </w:tc>
      </w:tr>
      <w:tr w:rsidR="00816788" w:rsidRPr="0064046A" w14:paraId="5F10A891" w14:textId="77777777" w:rsidTr="00A46938">
        <w:tc>
          <w:tcPr>
            <w:tcW w:w="2943" w:type="dxa"/>
          </w:tcPr>
          <w:p w14:paraId="54961374" w14:textId="77777777" w:rsidR="00816788" w:rsidRPr="0064046A" w:rsidRDefault="00816788" w:rsidP="00816788">
            <w:pPr>
              <w:jc w:val="left"/>
              <w:rPr>
                <w:b/>
              </w:rPr>
            </w:pPr>
            <w:r w:rsidRPr="0064046A">
              <w:rPr>
                <w:b/>
              </w:rPr>
              <w:t>"National Electricity Transmission System Performance Report"</w:t>
            </w:r>
          </w:p>
        </w:tc>
        <w:tc>
          <w:tcPr>
            <w:tcW w:w="5812" w:type="dxa"/>
          </w:tcPr>
          <w:p w14:paraId="1C751F50" w14:textId="77777777" w:rsidR="00816788" w:rsidRDefault="00816788" w:rsidP="00816788">
            <w:pPr>
              <w:pStyle w:val="NormalS"/>
              <w:spacing w:after="120"/>
            </w:pPr>
            <w:r w:rsidRPr="0064046A">
              <w:t xml:space="preserve">as defined in Section C, Part Three, paragraph 8.5; </w:t>
            </w:r>
          </w:p>
          <w:p w14:paraId="543EEF31" w14:textId="77777777" w:rsidR="00816788" w:rsidRDefault="00816788" w:rsidP="00816788">
            <w:pPr>
              <w:pStyle w:val="NormalS"/>
              <w:spacing w:after="120"/>
            </w:pPr>
          </w:p>
          <w:p w14:paraId="0D6B0E4F" w14:textId="77777777" w:rsidR="00816788" w:rsidRPr="0064046A" w:rsidRDefault="00816788" w:rsidP="00816788">
            <w:pPr>
              <w:pStyle w:val="NormalS"/>
              <w:spacing w:after="120"/>
            </w:pPr>
          </w:p>
        </w:tc>
      </w:tr>
      <w:tr w:rsidR="00816788" w:rsidRPr="0064046A" w14:paraId="411D9B30" w14:textId="77777777" w:rsidTr="00A46938">
        <w:tc>
          <w:tcPr>
            <w:tcW w:w="2943" w:type="dxa"/>
          </w:tcPr>
          <w:p w14:paraId="1D1FA18A" w14:textId="77777777" w:rsidR="00816788" w:rsidRPr="0064046A" w:rsidRDefault="00816788" w:rsidP="00816788">
            <w:pPr>
              <w:jc w:val="left"/>
              <w:rPr>
                <w:b/>
              </w:rPr>
            </w:pPr>
            <w:r w:rsidRPr="0064046A">
              <w:rPr>
                <w:b/>
              </w:rPr>
              <w:t>"National Electricity Transmission System Performance Report Timetable"</w:t>
            </w:r>
          </w:p>
        </w:tc>
        <w:tc>
          <w:tcPr>
            <w:tcW w:w="5812" w:type="dxa"/>
          </w:tcPr>
          <w:p w14:paraId="6184DCF5" w14:textId="77777777" w:rsidR="00816788" w:rsidRPr="0064046A" w:rsidRDefault="00816788" w:rsidP="00816788">
            <w:pPr>
              <w:pStyle w:val="NormalS"/>
              <w:spacing w:after="120"/>
            </w:pPr>
            <w:r w:rsidRPr="0064046A">
              <w:t>as defined in Section C, Part Three, paragraph 8.3;</w:t>
            </w:r>
          </w:p>
        </w:tc>
      </w:tr>
      <w:tr w:rsidR="00816788" w:rsidRPr="0064046A" w14:paraId="630C4DF0" w14:textId="77777777">
        <w:tc>
          <w:tcPr>
            <w:tcW w:w="2943" w:type="dxa"/>
          </w:tcPr>
          <w:p w14:paraId="27D767C4" w14:textId="77777777" w:rsidR="00816788" w:rsidRPr="0064046A" w:rsidRDefault="00816788" w:rsidP="00816788">
            <w:pPr>
              <w:jc w:val="left"/>
              <w:rPr>
                <w:b/>
              </w:rPr>
            </w:pPr>
            <w:r w:rsidRPr="0064046A">
              <w:rPr>
                <w:b/>
              </w:rPr>
              <w:t>“NETS SQSS”</w:t>
            </w:r>
          </w:p>
        </w:tc>
        <w:tc>
          <w:tcPr>
            <w:tcW w:w="5812" w:type="dxa"/>
          </w:tcPr>
          <w:p w14:paraId="0DB49031" w14:textId="338FF17A" w:rsidR="00816788" w:rsidRPr="0064046A" w:rsidRDefault="00816788" w:rsidP="00816788">
            <w:r w:rsidRPr="0064046A">
              <w:t xml:space="preserve">The National Electricity Transmission System Security and Quality of Supply Standard issued under Standard Condition C17 of </w:t>
            </w:r>
            <w:r w:rsidR="00CF5B43">
              <w:t>The Company</w:t>
            </w:r>
            <w:r w:rsidR="00522962" w:rsidRPr="0064046A">
              <w:t>’s</w:t>
            </w:r>
            <w:r w:rsidRPr="0064046A">
              <w:t xml:space="preserve"> Transmission Licence (as amended, varied or replaced from time to time)</w:t>
            </w:r>
          </w:p>
        </w:tc>
      </w:tr>
      <w:tr w:rsidR="00816788" w:rsidRPr="0064046A" w14:paraId="312FB7E5" w14:textId="77777777" w:rsidTr="00A46938">
        <w:tc>
          <w:tcPr>
            <w:tcW w:w="2943" w:type="dxa"/>
          </w:tcPr>
          <w:p w14:paraId="6A16DB7C" w14:textId="77777777" w:rsidR="00816788" w:rsidRPr="0064046A" w:rsidRDefault="00816788" w:rsidP="00816788">
            <w:pPr>
              <w:jc w:val="left"/>
              <w:rPr>
                <w:rStyle w:val="FootnoteReference"/>
                <w:b/>
              </w:rPr>
            </w:pPr>
            <w:r w:rsidRPr="0064046A">
              <w:rPr>
                <w:b/>
              </w:rPr>
              <w:t>"Network Operator"</w:t>
            </w:r>
          </w:p>
        </w:tc>
        <w:tc>
          <w:tcPr>
            <w:tcW w:w="5812" w:type="dxa"/>
          </w:tcPr>
          <w:p w14:paraId="09EF0216" w14:textId="77777777" w:rsidR="00816788" w:rsidRPr="0064046A" w:rsidRDefault="00816788" w:rsidP="00816788">
            <w:r w:rsidRPr="0064046A">
              <w:t>as defined in the Grid Code as at the Code Effective Date;</w:t>
            </w:r>
          </w:p>
        </w:tc>
      </w:tr>
      <w:tr w:rsidR="00816788" w:rsidRPr="0064046A" w14:paraId="4DA706AF" w14:textId="77777777">
        <w:tc>
          <w:tcPr>
            <w:tcW w:w="2943" w:type="dxa"/>
          </w:tcPr>
          <w:p w14:paraId="0EAEA4FC" w14:textId="77777777" w:rsidR="00816788" w:rsidRPr="00A762C4" w:rsidRDefault="00816788" w:rsidP="00816788">
            <w:pPr>
              <w:jc w:val="left"/>
              <w:rPr>
                <w:b/>
              </w:rPr>
            </w:pPr>
            <w:r w:rsidRPr="00A762C4">
              <w:rPr>
                <w:b/>
              </w:rPr>
              <w:t xml:space="preserve">“Network Options </w:t>
            </w:r>
            <w:r w:rsidRPr="00A762C4">
              <w:rPr>
                <w:b/>
              </w:rPr>
              <w:br/>
              <w:t>Assessment”</w:t>
            </w:r>
          </w:p>
        </w:tc>
        <w:tc>
          <w:tcPr>
            <w:tcW w:w="5812" w:type="dxa"/>
          </w:tcPr>
          <w:p w14:paraId="5CFC1463" w14:textId="1F43658B" w:rsidR="00816788" w:rsidRPr="00A762C4" w:rsidRDefault="00816788" w:rsidP="00816788">
            <w:r w:rsidRPr="00A762C4">
              <w:t xml:space="preserve">means the process and the report produced by </w:t>
            </w:r>
            <w:r w:rsidR="00CF5B43">
              <w:t>The Company</w:t>
            </w:r>
            <w:r w:rsidRPr="00A762C4">
              <w:t xml:space="preserve">  in accordance with Standard Condition C27 of its Transmission Licence (The Network Options Assessment process and reporting requirements);</w:t>
            </w:r>
          </w:p>
        </w:tc>
      </w:tr>
      <w:tr w:rsidR="00816788" w:rsidRPr="0064046A" w14:paraId="22D1E1B9" w14:textId="77777777">
        <w:tc>
          <w:tcPr>
            <w:tcW w:w="2943" w:type="dxa"/>
          </w:tcPr>
          <w:p w14:paraId="1BB856EC" w14:textId="77777777" w:rsidR="00816788" w:rsidRPr="0064046A" w:rsidRDefault="00816788" w:rsidP="00816788">
            <w:pPr>
              <w:jc w:val="left"/>
              <w:rPr>
                <w:b/>
              </w:rPr>
            </w:pPr>
            <w:r w:rsidRPr="0064046A">
              <w:rPr>
                <w:b/>
              </w:rPr>
              <w:lastRenderedPageBreak/>
              <w:t>"New Connection"</w:t>
            </w:r>
          </w:p>
        </w:tc>
        <w:tc>
          <w:tcPr>
            <w:tcW w:w="5812" w:type="dxa"/>
          </w:tcPr>
          <w:p w14:paraId="09EB4C11" w14:textId="65695A9F" w:rsidR="00816788" w:rsidRPr="00FE6E74" w:rsidRDefault="00816788" w:rsidP="00816788">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816788" w:rsidRPr="0064046A" w14:paraId="61AB5E49" w14:textId="77777777" w:rsidTr="00A46938">
        <w:tc>
          <w:tcPr>
            <w:tcW w:w="2943" w:type="dxa"/>
          </w:tcPr>
          <w:p w14:paraId="68CD3CDD" w14:textId="77777777" w:rsidR="00816788" w:rsidRPr="0064046A" w:rsidRDefault="00816788" w:rsidP="00816788">
            <w:pPr>
              <w:jc w:val="left"/>
              <w:rPr>
                <w:b/>
              </w:rPr>
            </w:pPr>
            <w:r w:rsidRPr="0064046A">
              <w:rPr>
                <w:b/>
              </w:rPr>
              <w:t>"New Connection Site"</w:t>
            </w:r>
          </w:p>
        </w:tc>
        <w:tc>
          <w:tcPr>
            <w:tcW w:w="5812" w:type="dxa"/>
          </w:tcPr>
          <w:p w14:paraId="24A4CF24" w14:textId="77777777" w:rsidR="00816788" w:rsidRPr="0064046A" w:rsidRDefault="00816788" w:rsidP="00816788">
            <w:r w:rsidRPr="0064046A">
              <w:t>the proposed Connection Site for a New Connection;</w:t>
            </w:r>
          </w:p>
        </w:tc>
      </w:tr>
      <w:tr w:rsidR="00816788" w:rsidRPr="0064046A" w14:paraId="381CF811" w14:textId="77777777" w:rsidTr="00A46938">
        <w:tc>
          <w:tcPr>
            <w:tcW w:w="2943" w:type="dxa"/>
          </w:tcPr>
          <w:p w14:paraId="064CF7EE" w14:textId="77777777" w:rsidR="00816788" w:rsidRPr="0064046A" w:rsidRDefault="00816788" w:rsidP="00816788">
            <w:pPr>
              <w:jc w:val="left"/>
              <w:rPr>
                <w:b/>
              </w:rPr>
            </w:pPr>
            <w:r w:rsidRPr="0064046A">
              <w:rPr>
                <w:b/>
              </w:rPr>
              <w:t>"New Construction Planning Assumptions"</w:t>
            </w:r>
          </w:p>
        </w:tc>
        <w:tc>
          <w:tcPr>
            <w:tcW w:w="5812" w:type="dxa"/>
          </w:tcPr>
          <w:p w14:paraId="51D01E08" w14:textId="77777777" w:rsidR="00816788" w:rsidRPr="0064046A" w:rsidRDefault="00816788" w:rsidP="00816788">
            <w:r w:rsidRPr="0064046A">
              <w:t>as defined in sub-paragraph 9.2.1 of Section I;</w:t>
            </w:r>
          </w:p>
        </w:tc>
      </w:tr>
      <w:tr w:rsidR="00816788" w:rsidRPr="0064046A" w14:paraId="7DFA6FB9" w14:textId="77777777" w:rsidTr="00A46938">
        <w:tc>
          <w:tcPr>
            <w:tcW w:w="2943" w:type="dxa"/>
          </w:tcPr>
          <w:p w14:paraId="4A6571E0" w14:textId="77777777" w:rsidR="00816788" w:rsidRPr="0064046A" w:rsidRDefault="00816788" w:rsidP="00816788">
            <w:pPr>
              <w:jc w:val="left"/>
              <w:rPr>
                <w:b/>
              </w:rPr>
            </w:pPr>
            <w:r w:rsidRPr="0064046A">
              <w:rPr>
                <w:b/>
              </w:rPr>
              <w:t>“New Embedded Transmission Interface Site”</w:t>
            </w:r>
          </w:p>
        </w:tc>
        <w:tc>
          <w:tcPr>
            <w:tcW w:w="5812" w:type="dxa"/>
          </w:tcPr>
          <w:p w14:paraId="30CE8614" w14:textId="77777777" w:rsidR="00816788" w:rsidRPr="0064046A" w:rsidRDefault="00816788" w:rsidP="00816788">
            <w:r w:rsidRPr="0064046A">
              <w:t>a new or proposed Embedded Transmission Interface Site but in respect of which such New Transmission Interface Site has not yet become Energised;</w:t>
            </w:r>
          </w:p>
        </w:tc>
      </w:tr>
      <w:tr w:rsidR="00816788" w:rsidRPr="0064046A" w14:paraId="1FE3F79C" w14:textId="77777777" w:rsidTr="00A46938">
        <w:tc>
          <w:tcPr>
            <w:tcW w:w="2943" w:type="dxa"/>
          </w:tcPr>
          <w:p w14:paraId="0B9D10D5" w14:textId="77777777" w:rsidR="00816788" w:rsidRPr="0064046A" w:rsidRDefault="00816788" w:rsidP="00816788">
            <w:pPr>
              <w:jc w:val="left"/>
              <w:rPr>
                <w:b/>
              </w:rPr>
            </w:pPr>
            <w:r w:rsidRPr="0064046A">
              <w:rPr>
                <w:b/>
              </w:rPr>
              <w:t>"New Transitional Application"</w:t>
            </w:r>
          </w:p>
        </w:tc>
        <w:tc>
          <w:tcPr>
            <w:tcW w:w="5812" w:type="dxa"/>
          </w:tcPr>
          <w:p w14:paraId="239B8257" w14:textId="77777777" w:rsidR="00816788" w:rsidRPr="0064046A" w:rsidRDefault="00816788" w:rsidP="00816788">
            <w:r w:rsidRPr="0064046A">
              <w:t>as defined in sub-paragraph 9.1.3 of Section I;</w:t>
            </w:r>
          </w:p>
        </w:tc>
      </w:tr>
      <w:tr w:rsidR="00816788" w:rsidRPr="0064046A" w14:paraId="480EA86E" w14:textId="77777777" w:rsidTr="00A46938">
        <w:tc>
          <w:tcPr>
            <w:tcW w:w="2943" w:type="dxa"/>
          </w:tcPr>
          <w:p w14:paraId="079ED166" w14:textId="77777777" w:rsidR="00816788" w:rsidRPr="0064046A" w:rsidRDefault="00816788" w:rsidP="00816788">
            <w:pPr>
              <w:jc w:val="left"/>
              <w:rPr>
                <w:b/>
              </w:rPr>
            </w:pPr>
            <w:r w:rsidRPr="0064046A">
              <w:rPr>
                <w:b/>
              </w:rPr>
              <w:t>“New Transmission Interface Site”</w:t>
            </w:r>
          </w:p>
        </w:tc>
        <w:tc>
          <w:tcPr>
            <w:tcW w:w="5812" w:type="dxa"/>
          </w:tcPr>
          <w:p w14:paraId="72D3F298" w14:textId="77777777" w:rsidR="00816788" w:rsidRPr="0064046A" w:rsidRDefault="00816788" w:rsidP="00816788">
            <w:r w:rsidRPr="0064046A">
              <w:t>a new or proposed Transmission Interface Site but in respect of which such New Transmission Interface Site has not yet become Energised;</w:t>
            </w:r>
          </w:p>
        </w:tc>
      </w:tr>
      <w:tr w:rsidR="0022402E" w:rsidRPr="0064046A" w14:paraId="7551251B" w14:textId="77777777" w:rsidTr="6FCD9AC0">
        <w:tc>
          <w:tcPr>
            <w:tcW w:w="2943" w:type="dxa"/>
          </w:tcPr>
          <w:p w14:paraId="5F8BBBF1" w14:textId="77777777"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B5F3A8" w14:textId="77777777" w:rsidR="0022402E" w:rsidRPr="00660FFF" w:rsidRDefault="0022402E" w:rsidP="00522962">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816788" w:rsidRPr="0064046A" w14:paraId="6797E46A" w14:textId="77777777">
        <w:tc>
          <w:tcPr>
            <w:tcW w:w="2943" w:type="dxa"/>
          </w:tcPr>
          <w:p w14:paraId="75605D7F" w14:textId="1BEA2123" w:rsidR="00816788" w:rsidRPr="0064046A" w:rsidRDefault="00816788" w:rsidP="00816788">
            <w:pPr>
              <w:jc w:val="left"/>
              <w:rPr>
                <w:b/>
              </w:rPr>
            </w:pPr>
            <w:r w:rsidRPr="0064046A">
              <w:rPr>
                <w:b/>
              </w:rPr>
              <w:t>"</w:t>
            </w:r>
            <w:r w:rsidR="00CF5B43">
              <w:rPr>
                <w:b/>
              </w:rPr>
              <w:t>The Company</w:t>
            </w:r>
            <w:r w:rsidRPr="0064046A">
              <w:rPr>
                <w:b/>
              </w:rPr>
              <w:t>"</w:t>
            </w:r>
          </w:p>
        </w:tc>
        <w:tc>
          <w:tcPr>
            <w:tcW w:w="5812" w:type="dxa"/>
          </w:tcPr>
          <w:p w14:paraId="0CEFD3AA" w14:textId="77777777" w:rsidR="00816788" w:rsidRPr="0064046A" w:rsidRDefault="00816788" w:rsidP="00816788">
            <w:r>
              <w:t>National Grid Electricity System Operator Limited</w:t>
            </w:r>
            <w:r w:rsidRPr="007E3F8F">
              <w:t xml:space="preserve"> (No. 11014226) whose registered office is 1-3 Strand, London WC2N 5EH as the holder of</w:t>
            </w:r>
            <w:r w:rsidRPr="007E3F8F">
              <w:rPr>
                <w:sz w:val="24"/>
              </w:rPr>
              <w:t xml:space="preserve"> </w:t>
            </w:r>
            <w:r w:rsidRPr="007E3F8F">
              <w:t>the transmission licence granted, or treated as granted, pursuant to Section 6(1)(b) of the Act and in which section C of the standard transmission licence conditions applies.</w:t>
            </w:r>
            <w:r w:rsidRPr="0064046A">
              <w:t xml:space="preserve">; </w:t>
            </w:r>
          </w:p>
        </w:tc>
      </w:tr>
      <w:tr w:rsidR="00816788" w:rsidRPr="0064046A" w14:paraId="7FCAEC91" w14:textId="77777777">
        <w:tc>
          <w:tcPr>
            <w:tcW w:w="2943" w:type="dxa"/>
          </w:tcPr>
          <w:p w14:paraId="4922B789" w14:textId="430B030F" w:rsidR="00816788" w:rsidRPr="0064046A" w:rsidRDefault="00816788" w:rsidP="00816788">
            <w:pPr>
              <w:jc w:val="left"/>
              <w:rPr>
                <w:b/>
              </w:rPr>
            </w:pPr>
            <w:r w:rsidRPr="0064046A">
              <w:rPr>
                <w:b/>
              </w:rPr>
              <w:t>“</w:t>
            </w:r>
            <w:r w:rsidR="00CF5B43">
              <w:rPr>
                <w:b/>
              </w:rPr>
              <w:t>The Company</w:t>
            </w:r>
            <w:r w:rsidRPr="0064046A">
              <w:rPr>
                <w:b/>
              </w:rPr>
              <w:t xml:space="preserve"> Application Date”</w:t>
            </w:r>
          </w:p>
        </w:tc>
        <w:tc>
          <w:tcPr>
            <w:tcW w:w="5812" w:type="dxa"/>
          </w:tcPr>
          <w:p w14:paraId="53E7D45E" w14:textId="161E8ABB" w:rsidR="00816788" w:rsidRPr="0064046A" w:rsidRDefault="00816788" w:rsidP="00816788">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816788" w:rsidRPr="0064046A" w14:paraId="12C88357" w14:textId="77777777">
        <w:tc>
          <w:tcPr>
            <w:tcW w:w="2943" w:type="dxa"/>
          </w:tcPr>
          <w:p w14:paraId="26E26F63" w14:textId="1A4DD3D7" w:rsidR="00816788" w:rsidRPr="0064046A" w:rsidRDefault="00816788" w:rsidP="00816788">
            <w:pPr>
              <w:jc w:val="left"/>
              <w:rPr>
                <w:b/>
              </w:rPr>
            </w:pPr>
            <w:r w:rsidRPr="0064046A">
              <w:rPr>
                <w:b/>
              </w:rPr>
              <w:t>“</w:t>
            </w:r>
            <w:r w:rsidR="00CF5B43">
              <w:rPr>
                <w:b/>
              </w:rPr>
              <w:t>The Company</w:t>
            </w:r>
            <w:r w:rsidRPr="0064046A">
              <w:rPr>
                <w:b/>
              </w:rPr>
              <w:t xml:space="preserve"> Charges”</w:t>
            </w:r>
          </w:p>
        </w:tc>
        <w:tc>
          <w:tcPr>
            <w:tcW w:w="5812" w:type="dxa"/>
          </w:tcPr>
          <w:p w14:paraId="57D7F46B" w14:textId="77777777" w:rsidR="00816788" w:rsidRPr="0064046A" w:rsidRDefault="00816788" w:rsidP="00816788">
            <w:r w:rsidRPr="0064046A">
              <w:t>Charges comprising Interruption Payments, Offshore Construction Securities and Offshore Compensation Payments</w:t>
            </w:r>
          </w:p>
        </w:tc>
      </w:tr>
      <w:tr w:rsidR="00816788" w:rsidRPr="0064046A" w14:paraId="58EDF407" w14:textId="77777777">
        <w:tc>
          <w:tcPr>
            <w:tcW w:w="2943" w:type="dxa"/>
          </w:tcPr>
          <w:p w14:paraId="31636B9C" w14:textId="3798C2F7" w:rsidR="00816788" w:rsidRPr="0064046A" w:rsidRDefault="00816788" w:rsidP="00816788">
            <w:pPr>
              <w:jc w:val="left"/>
              <w:rPr>
                <w:b/>
              </w:rPr>
            </w:pPr>
            <w:r w:rsidRPr="0064046A">
              <w:rPr>
                <w:b/>
              </w:rPr>
              <w:t>"</w:t>
            </w:r>
            <w:r w:rsidR="00CF5B43">
              <w:rPr>
                <w:b/>
              </w:rPr>
              <w:t>The Company</w:t>
            </w:r>
            <w:r w:rsidRPr="0064046A">
              <w:rPr>
                <w:b/>
              </w:rPr>
              <w:t xml:space="preserve"> Connection Application"</w:t>
            </w:r>
          </w:p>
        </w:tc>
        <w:tc>
          <w:tcPr>
            <w:tcW w:w="5812" w:type="dxa"/>
          </w:tcPr>
          <w:p w14:paraId="4E2412B1" w14:textId="76EE427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816788" w:rsidRPr="0064046A" w14:paraId="50C44911" w14:textId="77777777">
        <w:tc>
          <w:tcPr>
            <w:tcW w:w="2943" w:type="dxa"/>
          </w:tcPr>
          <w:p w14:paraId="3BB7A7AE" w14:textId="7F592B80" w:rsidR="00816788" w:rsidRPr="0064046A" w:rsidRDefault="00816788" w:rsidP="00816788">
            <w:pPr>
              <w:jc w:val="left"/>
              <w:rPr>
                <w:b/>
              </w:rPr>
            </w:pPr>
            <w:r w:rsidRPr="0064046A">
              <w:rPr>
                <w:b/>
              </w:rPr>
              <w:lastRenderedPageBreak/>
              <w:t>"</w:t>
            </w:r>
            <w:r w:rsidR="00CF5B43">
              <w:rPr>
                <w:b/>
              </w:rPr>
              <w:t>The Company</w:t>
            </w:r>
            <w:r w:rsidRPr="0064046A">
              <w:rPr>
                <w:b/>
              </w:rPr>
              <w:t xml:space="preserve"> Construction Application"</w:t>
            </w:r>
          </w:p>
        </w:tc>
        <w:tc>
          <w:tcPr>
            <w:tcW w:w="5812" w:type="dxa"/>
          </w:tcPr>
          <w:p w14:paraId="0FA890B6" w14:textId="77777777" w:rsidR="00816788" w:rsidRPr="0064046A" w:rsidRDefault="00816788" w:rsidP="00816788">
            <w:r w:rsidRPr="0064046A">
              <w:t>as defined in Section D, Part Two, sub-paragraph 2.1.2;</w:t>
            </w:r>
          </w:p>
        </w:tc>
      </w:tr>
      <w:tr w:rsidR="00816788" w:rsidRPr="0064046A" w14:paraId="23526491" w14:textId="77777777">
        <w:tc>
          <w:tcPr>
            <w:tcW w:w="2943" w:type="dxa"/>
          </w:tcPr>
          <w:p w14:paraId="1533FECC" w14:textId="1F9FCF58" w:rsidR="00816788" w:rsidRPr="0064046A" w:rsidRDefault="00816788" w:rsidP="00816788">
            <w:pPr>
              <w:jc w:val="left"/>
              <w:rPr>
                <w:b/>
              </w:rPr>
            </w:pPr>
            <w:r w:rsidRPr="0064046A">
              <w:rPr>
                <w:b/>
              </w:rPr>
              <w:t>"</w:t>
            </w:r>
            <w:r w:rsidR="00CF5B43">
              <w:rPr>
                <w:b/>
              </w:rPr>
              <w:t>The Company</w:t>
            </w:r>
            <w:r w:rsidRPr="0064046A">
              <w:rPr>
                <w:b/>
              </w:rPr>
              <w:t xml:space="preserve"> Credit Rating"</w:t>
            </w:r>
          </w:p>
        </w:tc>
        <w:tc>
          <w:tcPr>
            <w:tcW w:w="5812" w:type="dxa"/>
          </w:tcPr>
          <w:p w14:paraId="06C2A7FD" w14:textId="77777777" w:rsidR="00816788" w:rsidRPr="0064046A" w:rsidRDefault="00816788" w:rsidP="00816788">
            <w:r w:rsidRPr="0064046A">
              <w:t>any one of the following:-</w:t>
            </w:r>
          </w:p>
          <w:p w14:paraId="74B33A26" w14:textId="77777777" w:rsidR="00816788" w:rsidRPr="0064046A" w:rsidRDefault="00816788" w:rsidP="00816788">
            <w:r w:rsidRPr="0064046A">
              <w:t>(a) a credit rating for long term debt of A- and A3 respectively as set by Standard and Poor’s or Moody’s respectively;</w:t>
            </w:r>
          </w:p>
          <w:p w14:paraId="1ACAA836" w14:textId="77777777" w:rsidR="00816788" w:rsidRPr="0064046A" w:rsidRDefault="00816788" w:rsidP="00816788">
            <w:r w:rsidRPr="0064046A">
              <w:t>(b) an indicative long term private credit rating of A- and A3 respectively as set by Standard and Poor’s or Moody’s as the basis of issuing senior unsecured debt;</w:t>
            </w:r>
          </w:p>
          <w:p w14:paraId="6BA3E260" w14:textId="77777777" w:rsidR="00816788" w:rsidRPr="0064046A" w:rsidRDefault="00816788" w:rsidP="00816788">
            <w:r w:rsidRPr="0064046A">
              <w:t>(c) a short term rating by Standard and Poor’s or Moody’s which correlates to a long term rating of A- and A3 respectively; or</w:t>
            </w:r>
          </w:p>
          <w:p w14:paraId="09307703" w14:textId="77777777" w:rsidR="00816788" w:rsidRPr="0064046A" w:rsidRDefault="00816788" w:rsidP="00816788">
            <w:r w:rsidRPr="0064046A">
              <w:t>(d)  where the Offshore Transmission Owner's licence issued under the Electricity Act 1989 requires that User to maintain a credit rating, the credit rating defined in that User’s Licence;</w:t>
            </w:r>
          </w:p>
        </w:tc>
      </w:tr>
      <w:tr w:rsidR="00816788" w:rsidRPr="0064046A" w14:paraId="1D71F38C" w14:textId="77777777">
        <w:tc>
          <w:tcPr>
            <w:tcW w:w="2943" w:type="dxa"/>
          </w:tcPr>
          <w:p w14:paraId="2AE8C42D" w14:textId="55233520" w:rsidR="00816788" w:rsidRPr="0064046A" w:rsidRDefault="00816788" w:rsidP="00816788">
            <w:pPr>
              <w:jc w:val="left"/>
              <w:rPr>
                <w:b/>
              </w:rPr>
            </w:pPr>
            <w:r w:rsidRPr="0064046A">
              <w:rPr>
                <w:b/>
              </w:rPr>
              <w:t>"</w:t>
            </w:r>
            <w:r w:rsidR="00CF5B43">
              <w:rPr>
                <w:b/>
              </w:rPr>
              <w:t>The Company</w:t>
            </w:r>
            <w:r w:rsidRPr="0064046A">
              <w:rPr>
                <w:b/>
              </w:rPr>
              <w:t xml:space="preserve"> Investment Plan"</w:t>
            </w:r>
          </w:p>
        </w:tc>
        <w:tc>
          <w:tcPr>
            <w:tcW w:w="5812" w:type="dxa"/>
          </w:tcPr>
          <w:p w14:paraId="3EBAC059" w14:textId="77777777" w:rsidR="00816788" w:rsidRPr="0064046A" w:rsidRDefault="00816788" w:rsidP="00816788">
            <w:r w:rsidRPr="0064046A">
              <w:t>as defined in Section D, Part One, sub-paragraph 2.1.4;</w:t>
            </w:r>
          </w:p>
        </w:tc>
      </w:tr>
      <w:tr w:rsidR="00816788" w:rsidRPr="0064046A" w14:paraId="05B76596" w14:textId="77777777">
        <w:tc>
          <w:tcPr>
            <w:tcW w:w="2943" w:type="dxa"/>
          </w:tcPr>
          <w:p w14:paraId="3798F3D6" w14:textId="5C032C29" w:rsidR="00816788" w:rsidRPr="0064046A" w:rsidRDefault="00816788" w:rsidP="00816788">
            <w:pPr>
              <w:jc w:val="left"/>
              <w:rPr>
                <w:b/>
              </w:rPr>
            </w:pPr>
            <w:r w:rsidRPr="0064046A">
              <w:rPr>
                <w:b/>
              </w:rPr>
              <w:t>"</w:t>
            </w:r>
            <w:r w:rsidR="00CF5B43">
              <w:rPr>
                <w:b/>
              </w:rPr>
              <w:t>The Company</w:t>
            </w:r>
            <w:r w:rsidRPr="0064046A">
              <w:rPr>
                <w:b/>
              </w:rPr>
              <w:t xml:space="preserve"> Modification Application"</w:t>
            </w:r>
          </w:p>
        </w:tc>
        <w:tc>
          <w:tcPr>
            <w:tcW w:w="5812" w:type="dxa"/>
          </w:tcPr>
          <w:p w14:paraId="01CF3881" w14:textId="744BF5BF"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816788" w:rsidRPr="0064046A" w14:paraId="71CEF5DF" w14:textId="77777777">
        <w:tc>
          <w:tcPr>
            <w:tcW w:w="2943" w:type="dxa"/>
          </w:tcPr>
          <w:p w14:paraId="67C0F23A" w14:textId="62C63154" w:rsidR="00816788" w:rsidRPr="0064046A" w:rsidRDefault="00816788" w:rsidP="00816788">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0197785" w14:textId="77777777" w:rsidR="00816788" w:rsidRPr="0064046A" w:rsidRDefault="00816788" w:rsidP="00816788">
            <w:pPr>
              <w:jc w:val="left"/>
              <w:rPr>
                <w:b/>
              </w:rPr>
            </w:pPr>
          </w:p>
        </w:tc>
        <w:tc>
          <w:tcPr>
            <w:tcW w:w="5812" w:type="dxa"/>
          </w:tcPr>
          <w:p w14:paraId="1C0B1FC8" w14:textId="5B87B73F" w:rsidR="00816788" w:rsidRPr="0064046A" w:rsidRDefault="00816788" w:rsidP="00816788">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00816788" w:rsidRPr="0064046A" w14:paraId="13E4A984" w14:textId="77777777">
        <w:tc>
          <w:tcPr>
            <w:tcW w:w="2943" w:type="dxa"/>
          </w:tcPr>
          <w:p w14:paraId="2BBB7163" w14:textId="0647683F" w:rsidR="00816788" w:rsidRPr="0064046A" w:rsidRDefault="00CF5B43" w:rsidP="00816788">
            <w:pPr>
              <w:jc w:val="left"/>
              <w:rPr>
                <w:b/>
              </w:rPr>
            </w:pPr>
            <w:r>
              <w:rPr>
                <w:b/>
              </w:rPr>
              <w:t>The Company</w:t>
            </w:r>
            <w:r w:rsidR="00816788" w:rsidRPr="0064046A">
              <w:rPr>
                <w:b/>
              </w:rPr>
              <w:t xml:space="preserve"> TEC Exchange Rate Application</w:t>
            </w:r>
          </w:p>
        </w:tc>
        <w:tc>
          <w:tcPr>
            <w:tcW w:w="5812" w:type="dxa"/>
          </w:tcPr>
          <w:p w14:paraId="50F9A2BA" w14:textId="543D9F07" w:rsidR="00816788" w:rsidRPr="0064046A" w:rsidRDefault="00816788" w:rsidP="00816788">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816788" w:rsidRPr="0064046A" w14:paraId="05499079" w14:textId="77777777" w:rsidTr="00A46938">
        <w:tc>
          <w:tcPr>
            <w:tcW w:w="2943" w:type="dxa"/>
          </w:tcPr>
          <w:p w14:paraId="4647EEAA" w14:textId="77777777" w:rsidR="00816788" w:rsidRPr="0064046A" w:rsidDel="00522962" w:rsidRDefault="00816788" w:rsidP="00816788">
            <w:pPr>
              <w:jc w:val="left"/>
              <w:rPr>
                <w:b/>
              </w:rPr>
            </w:pPr>
            <w:r>
              <w:rPr>
                <w:b/>
              </w:rPr>
              <w:t>“NGET”</w:t>
            </w:r>
          </w:p>
        </w:tc>
        <w:tc>
          <w:tcPr>
            <w:tcW w:w="5812" w:type="dxa"/>
          </w:tcPr>
          <w:p w14:paraId="509BD50F" w14:textId="77777777" w:rsidR="00816788" w:rsidRPr="0064046A" w:rsidRDefault="00816788" w:rsidP="00816788">
            <w:r w:rsidRPr="0064046A">
              <w:t>National Grid Electricity Transmission plc (No 2366977) whose registered office is at 1-3 Strand, London WC2N 5EH;</w:t>
            </w:r>
          </w:p>
        </w:tc>
      </w:tr>
      <w:tr w:rsidR="00816788" w:rsidRPr="0064046A" w14:paraId="6B612B23" w14:textId="77777777" w:rsidTr="00A46938">
        <w:tc>
          <w:tcPr>
            <w:tcW w:w="2943" w:type="dxa"/>
          </w:tcPr>
          <w:p w14:paraId="72381445" w14:textId="77777777" w:rsidR="00816788" w:rsidRPr="0064046A" w:rsidRDefault="00816788" w:rsidP="00816788">
            <w:pPr>
              <w:jc w:val="left"/>
              <w:rPr>
                <w:b/>
              </w:rPr>
            </w:pPr>
            <w:r w:rsidRPr="0064046A">
              <w:rPr>
                <w:b/>
              </w:rPr>
              <w:t>"Non-Embedded Customer”</w:t>
            </w:r>
          </w:p>
        </w:tc>
        <w:tc>
          <w:tcPr>
            <w:tcW w:w="5812" w:type="dxa"/>
          </w:tcPr>
          <w:p w14:paraId="6C6EA29C" w14:textId="77777777" w:rsidR="00816788" w:rsidRPr="0064046A" w:rsidRDefault="00816788" w:rsidP="00816788">
            <w:r w:rsidRPr="0064046A">
              <w:t xml:space="preserve">as defined in the CUSC as at the Code Effective Date; </w:t>
            </w:r>
          </w:p>
        </w:tc>
      </w:tr>
      <w:tr w:rsidR="00816788" w:rsidRPr="0064046A" w14:paraId="2561E128" w14:textId="77777777" w:rsidTr="00A46938">
        <w:tc>
          <w:tcPr>
            <w:tcW w:w="2943" w:type="dxa"/>
          </w:tcPr>
          <w:p w14:paraId="09C0D049" w14:textId="77777777" w:rsidR="00816788" w:rsidRPr="0064046A" w:rsidRDefault="00816788" w:rsidP="00816788">
            <w:pPr>
              <w:jc w:val="left"/>
              <w:rPr>
                <w:b/>
              </w:rPr>
            </w:pPr>
            <w:r w:rsidRPr="0064046A">
              <w:rPr>
                <w:b/>
              </w:rPr>
              <w:t>"Non-Performing Party"</w:t>
            </w:r>
          </w:p>
        </w:tc>
        <w:tc>
          <w:tcPr>
            <w:tcW w:w="5812" w:type="dxa"/>
          </w:tcPr>
          <w:p w14:paraId="450329A8" w14:textId="77777777" w:rsidR="00816788" w:rsidRPr="0064046A" w:rsidRDefault="00816788" w:rsidP="00816788">
            <w:r w:rsidRPr="0064046A">
              <w:t>A Party that is unable to carry out any of its obligations under the Code in accordance with Section G, paragraph 8.1;</w:t>
            </w:r>
          </w:p>
        </w:tc>
      </w:tr>
      <w:tr w:rsidR="00816788" w:rsidRPr="0064046A" w14:paraId="168941F6" w14:textId="77777777" w:rsidTr="00A46938">
        <w:tc>
          <w:tcPr>
            <w:tcW w:w="2943" w:type="dxa"/>
          </w:tcPr>
          <w:p w14:paraId="37078E2E" w14:textId="77777777" w:rsidR="00816788" w:rsidRPr="0064046A" w:rsidRDefault="00816788" w:rsidP="00816788">
            <w:pPr>
              <w:jc w:val="left"/>
              <w:rPr>
                <w:b/>
              </w:rPr>
            </w:pPr>
            <w:r w:rsidRPr="0064046A">
              <w:rPr>
                <w:b/>
              </w:rPr>
              <w:t>“Normal Capability Limits”</w:t>
            </w:r>
          </w:p>
        </w:tc>
        <w:tc>
          <w:tcPr>
            <w:tcW w:w="5812" w:type="dxa"/>
          </w:tcPr>
          <w:p w14:paraId="37E63B9A" w14:textId="77777777" w:rsidR="00816788" w:rsidRPr="0064046A" w:rsidRDefault="00816788" w:rsidP="00816788">
            <w:r w:rsidRPr="0064046A">
              <w:t>as defined in Section C, Part One, sub-paragraph 3.1.1;</w:t>
            </w:r>
          </w:p>
        </w:tc>
      </w:tr>
      <w:tr w:rsidR="00816788" w:rsidRPr="0064046A" w14:paraId="5B80BFB2" w14:textId="77777777">
        <w:tc>
          <w:tcPr>
            <w:tcW w:w="2943" w:type="dxa"/>
          </w:tcPr>
          <w:p w14:paraId="2AB44AFE" w14:textId="77777777" w:rsidR="00816788" w:rsidRPr="0064046A" w:rsidRDefault="00816788" w:rsidP="00816788">
            <w:pPr>
              <w:jc w:val="left"/>
              <w:rPr>
                <w:b/>
              </w:rPr>
            </w:pPr>
            <w:r w:rsidRPr="0064046A">
              <w:lastRenderedPageBreak/>
              <w:t>“</w:t>
            </w:r>
            <w:r w:rsidRPr="0064046A">
              <w:rPr>
                <w:b/>
              </w:rPr>
              <w:t>Normal Operating Range</w:t>
            </w:r>
            <w:r w:rsidRPr="0064046A">
              <w:t>”</w:t>
            </w:r>
          </w:p>
        </w:tc>
        <w:tc>
          <w:tcPr>
            <w:tcW w:w="5812" w:type="dxa"/>
          </w:tcPr>
          <w:p w14:paraId="61ADB6D5" w14:textId="4EE5E98D" w:rsidR="00816788" w:rsidRPr="0064046A" w:rsidRDefault="00816788" w:rsidP="00816788">
            <w:pPr>
              <w:keepNext/>
              <w:keepLines/>
            </w:pPr>
            <w:r w:rsidRPr="0064046A">
              <w:t xml:space="preserve">Subject as provided below, the voltage on the 400kV part of the Onshore Transmission System at each Interface Point with an Offshore Transmission System will normally remain within </w:t>
            </w:r>
            <w:r w:rsidR="00522962"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00522962"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00522962"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816788" w:rsidRPr="0064046A" w:rsidRDefault="00CF5B43" w:rsidP="00816788">
            <w:pPr>
              <w:keepNext/>
              <w:keepLines/>
            </w:pPr>
            <w:r>
              <w:t>The Company</w:t>
            </w:r>
            <w:r w:rsidR="00816788"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816788" w:rsidRPr="0064046A" w14:paraId="346AFE80" w14:textId="77777777">
        <w:tc>
          <w:tcPr>
            <w:tcW w:w="2943" w:type="dxa"/>
          </w:tcPr>
          <w:p w14:paraId="7546E694" w14:textId="77777777" w:rsidR="00816788" w:rsidRPr="0064046A" w:rsidRDefault="00816788" w:rsidP="00816788">
            <w:pPr>
              <w:jc w:val="left"/>
            </w:pPr>
            <w:r w:rsidRPr="0064046A">
              <w:t>“</w:t>
            </w:r>
            <w:r w:rsidRPr="0064046A">
              <w:rPr>
                <w:b/>
              </w:rPr>
              <w:t>Notice of Drawing</w:t>
            </w:r>
            <w:r w:rsidRPr="0064046A">
              <w:t>”</w:t>
            </w:r>
          </w:p>
        </w:tc>
        <w:tc>
          <w:tcPr>
            <w:tcW w:w="5812" w:type="dxa"/>
          </w:tcPr>
          <w:p w14:paraId="3C08B094" w14:textId="2D6A43EB" w:rsidR="00816788" w:rsidRPr="0064046A" w:rsidRDefault="00816788" w:rsidP="00816788">
            <w:pPr>
              <w:keepNext/>
              <w:keepLines/>
            </w:pPr>
            <w:r w:rsidRPr="0064046A">
              <w:t xml:space="preserve">a notice of drawing signed by or on behalf of </w:t>
            </w:r>
            <w:r w:rsidR="00CF5B43">
              <w:t>The Company</w:t>
            </w:r>
            <w:r w:rsidRPr="0064046A">
              <w:t>;</w:t>
            </w:r>
            <w:r w:rsidRPr="0064046A">
              <w:rPr>
                <w:b/>
                <w:bCs/>
              </w:rPr>
              <w:t xml:space="preserve"> </w:t>
            </w:r>
          </w:p>
        </w:tc>
      </w:tr>
      <w:tr w:rsidR="00816788" w:rsidRPr="0064046A" w14:paraId="75E2FC47" w14:textId="77777777" w:rsidTr="00A46938">
        <w:tc>
          <w:tcPr>
            <w:tcW w:w="2943" w:type="dxa"/>
          </w:tcPr>
          <w:p w14:paraId="07B23B16" w14:textId="77777777" w:rsidR="00816788" w:rsidRPr="0064046A" w:rsidRDefault="00816788" w:rsidP="00816788">
            <w:pPr>
              <w:jc w:val="left"/>
            </w:pPr>
            <w:r w:rsidRPr="0064046A">
              <w:rPr>
                <w:b/>
              </w:rPr>
              <w:t>“Nuclear Site Licence Provisions Agreement”</w:t>
            </w:r>
          </w:p>
        </w:tc>
        <w:tc>
          <w:tcPr>
            <w:tcW w:w="5812" w:type="dxa"/>
          </w:tcPr>
          <w:p w14:paraId="5B917283" w14:textId="77777777" w:rsidR="00816788" w:rsidRPr="0064046A" w:rsidRDefault="00816788" w:rsidP="00816788">
            <w:pPr>
              <w:autoSpaceDE w:val="0"/>
              <w:autoSpaceDN w:val="0"/>
              <w:adjustRightInd w:val="0"/>
              <w:spacing w:after="0" w:line="240" w:lineRule="auto"/>
              <w:jc w:val="left"/>
            </w:pPr>
            <w:r w:rsidRPr="0064046A">
              <w:t>As defined in the CUSC</w:t>
            </w:r>
          </w:p>
        </w:tc>
      </w:tr>
      <w:tr w:rsidR="00816788" w:rsidRPr="0064046A" w14:paraId="16721477" w14:textId="77777777" w:rsidTr="00A46938">
        <w:tc>
          <w:tcPr>
            <w:tcW w:w="2943" w:type="dxa"/>
          </w:tcPr>
          <w:p w14:paraId="1FF53731" w14:textId="77777777" w:rsidR="00816788" w:rsidRPr="0064046A" w:rsidRDefault="00816788" w:rsidP="00816788">
            <w:pPr>
              <w:jc w:val="left"/>
              <w:rPr>
                <w:b/>
              </w:rPr>
            </w:pPr>
            <w:r w:rsidRPr="0064046A">
              <w:rPr>
                <w:b/>
              </w:rPr>
              <w:t>“ODIS Programme”</w:t>
            </w:r>
          </w:p>
        </w:tc>
        <w:tc>
          <w:tcPr>
            <w:tcW w:w="5812" w:type="dxa"/>
          </w:tcPr>
          <w:p w14:paraId="1D530EF8" w14:textId="77777777" w:rsidR="00816788" w:rsidRPr="0064046A" w:rsidRDefault="00816788" w:rsidP="00816788">
            <w:pPr>
              <w:autoSpaceDE w:val="0"/>
              <w:autoSpaceDN w:val="0"/>
              <w:adjustRightInd w:val="0"/>
              <w:spacing w:after="0" w:line="240" w:lineRule="auto"/>
              <w:jc w:val="left"/>
            </w:pPr>
            <w:r w:rsidRPr="0064046A">
              <w:t>as defined in Section D, Part One, sub-paragraph 5.1.2;</w:t>
            </w:r>
          </w:p>
        </w:tc>
      </w:tr>
      <w:tr w:rsidR="00816788" w:rsidRPr="0064046A" w14:paraId="0DE49678" w14:textId="77777777" w:rsidTr="00A46938">
        <w:tc>
          <w:tcPr>
            <w:tcW w:w="2943" w:type="dxa"/>
          </w:tcPr>
          <w:p w14:paraId="3187E0F0" w14:textId="77777777" w:rsidR="00816788" w:rsidRPr="0064046A" w:rsidRDefault="00816788" w:rsidP="00816788">
            <w:pPr>
              <w:jc w:val="left"/>
              <w:rPr>
                <w:b/>
              </w:rPr>
            </w:pPr>
            <w:r w:rsidRPr="0064046A">
              <w:rPr>
                <w:b/>
              </w:rPr>
              <w:t>“Offshore”</w:t>
            </w:r>
          </w:p>
        </w:tc>
        <w:tc>
          <w:tcPr>
            <w:tcW w:w="5812" w:type="dxa"/>
          </w:tcPr>
          <w:p w14:paraId="44CD2A82" w14:textId="77777777" w:rsidR="00816788" w:rsidRPr="0064046A" w:rsidRDefault="00816788" w:rsidP="00816788">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816788" w:rsidRPr="0064046A" w14:paraId="3E54BFA0" w14:textId="77777777" w:rsidTr="00A46938">
        <w:tc>
          <w:tcPr>
            <w:tcW w:w="2943" w:type="dxa"/>
          </w:tcPr>
          <w:p w14:paraId="156D39E3" w14:textId="77777777" w:rsidR="00816788" w:rsidRPr="0064046A" w:rsidRDefault="00816788" w:rsidP="00816788">
            <w:pPr>
              <w:spacing w:before="200"/>
              <w:jc w:val="left"/>
              <w:rPr>
                <w:b/>
              </w:rPr>
            </w:pPr>
            <w:r w:rsidRPr="0064046A">
              <w:rPr>
                <w:b/>
              </w:rPr>
              <w:t>“Offshore Compensation Payments”</w:t>
            </w:r>
          </w:p>
        </w:tc>
        <w:tc>
          <w:tcPr>
            <w:tcW w:w="5812" w:type="dxa"/>
          </w:tcPr>
          <w:p w14:paraId="1A526719" w14:textId="77777777" w:rsidR="00816788" w:rsidRPr="0064046A" w:rsidRDefault="00816788">
            <w:pPr>
              <w:autoSpaceDE w:val="0"/>
              <w:autoSpaceDN w:val="0"/>
              <w:adjustRightInd w:val="0"/>
              <w:spacing w:after="0" w:line="240" w:lineRule="auto"/>
              <w:jc w:val="left"/>
            </w:pPr>
          </w:p>
          <w:p w14:paraId="6649F54F" w14:textId="77777777" w:rsidR="00816788" w:rsidRPr="0064046A" w:rsidRDefault="00816788">
            <w:pPr>
              <w:autoSpaceDE w:val="0"/>
              <w:autoSpaceDN w:val="0"/>
              <w:adjustRightInd w:val="0"/>
              <w:spacing w:after="0" w:line="240" w:lineRule="auto"/>
              <w:jc w:val="left"/>
            </w:pPr>
            <w:r w:rsidRPr="0064046A">
              <w:t>as defined in Section E, sub-paragraph 3.1.3;</w:t>
            </w:r>
          </w:p>
        </w:tc>
      </w:tr>
      <w:tr w:rsidR="00816788" w:rsidRPr="0064046A" w14:paraId="5B45EFBB" w14:textId="77777777" w:rsidTr="00A46938">
        <w:tc>
          <w:tcPr>
            <w:tcW w:w="2943" w:type="dxa"/>
          </w:tcPr>
          <w:p w14:paraId="5448347E" w14:textId="77777777" w:rsidR="00816788" w:rsidRPr="0064046A" w:rsidRDefault="00816788" w:rsidP="00816788">
            <w:pPr>
              <w:spacing w:after="120"/>
              <w:jc w:val="left"/>
              <w:rPr>
                <w:b/>
              </w:rPr>
            </w:pPr>
            <w:r w:rsidRPr="0064046A">
              <w:rPr>
                <w:b/>
              </w:rPr>
              <w:t>“Offshore Construction Completed Date”</w:t>
            </w:r>
          </w:p>
        </w:tc>
        <w:tc>
          <w:tcPr>
            <w:tcW w:w="5812" w:type="dxa"/>
          </w:tcPr>
          <w:p w14:paraId="711297AB" w14:textId="77777777" w:rsidR="00816788" w:rsidRPr="0064046A" w:rsidRDefault="00816788" w:rsidP="00816788">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816788" w:rsidRPr="0064046A" w:rsidRDefault="00816788">
            <w:pPr>
              <w:autoSpaceDE w:val="0"/>
              <w:autoSpaceDN w:val="0"/>
              <w:adjustRightInd w:val="0"/>
              <w:spacing w:after="0" w:line="240" w:lineRule="auto"/>
              <w:jc w:val="left"/>
            </w:pPr>
          </w:p>
        </w:tc>
      </w:tr>
      <w:tr w:rsidR="00816788" w:rsidRPr="0064046A" w14:paraId="73F1BA92" w14:textId="77777777" w:rsidTr="00A46938">
        <w:tc>
          <w:tcPr>
            <w:tcW w:w="2943" w:type="dxa"/>
          </w:tcPr>
          <w:p w14:paraId="250ACC40" w14:textId="77777777" w:rsidR="00816788" w:rsidRPr="0064046A" w:rsidRDefault="00816788" w:rsidP="00816788">
            <w:pPr>
              <w:jc w:val="left"/>
              <w:rPr>
                <w:b/>
              </w:rPr>
            </w:pPr>
            <w:r w:rsidRPr="0064046A">
              <w:rPr>
                <w:b/>
              </w:rPr>
              <w:t>"Offshore Construction Secured Amount"</w:t>
            </w:r>
          </w:p>
        </w:tc>
        <w:tc>
          <w:tcPr>
            <w:tcW w:w="5812" w:type="dxa"/>
          </w:tcPr>
          <w:p w14:paraId="2A4A7BA2" w14:textId="77777777" w:rsidR="00816788" w:rsidRPr="0064046A" w:rsidRDefault="00816788">
            <w:pPr>
              <w:autoSpaceDE w:val="0"/>
              <w:autoSpaceDN w:val="0"/>
              <w:adjustRightInd w:val="0"/>
              <w:spacing w:after="0" w:line="240" w:lineRule="auto"/>
              <w:jc w:val="left"/>
            </w:pPr>
            <w:r w:rsidRPr="0064046A">
              <w:t>an amount equivalent to the sum of:</w:t>
            </w:r>
          </w:p>
          <w:p w14:paraId="0675BB2A" w14:textId="77777777" w:rsidR="00816788" w:rsidRPr="0064046A" w:rsidRDefault="00816788">
            <w:pPr>
              <w:autoSpaceDE w:val="0"/>
              <w:autoSpaceDN w:val="0"/>
              <w:adjustRightInd w:val="0"/>
              <w:spacing w:after="0" w:line="240" w:lineRule="auto"/>
              <w:jc w:val="left"/>
            </w:pPr>
          </w:p>
          <w:p w14:paraId="6D99EE68" w14:textId="77777777" w:rsidR="00816788" w:rsidRPr="0064046A" w:rsidRDefault="00816788">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816788" w:rsidRPr="0064046A" w:rsidDel="002036DF" w:rsidRDefault="00816788">
            <w:pPr>
              <w:autoSpaceDE w:val="0"/>
              <w:autoSpaceDN w:val="0"/>
              <w:adjustRightInd w:val="0"/>
              <w:spacing w:after="0" w:line="240" w:lineRule="auto"/>
              <w:jc w:val="left"/>
            </w:pPr>
          </w:p>
        </w:tc>
      </w:tr>
      <w:tr w:rsidR="00816788" w:rsidRPr="0064046A" w14:paraId="40258627" w14:textId="77777777" w:rsidTr="00A46938">
        <w:tc>
          <w:tcPr>
            <w:tcW w:w="2943" w:type="dxa"/>
          </w:tcPr>
          <w:p w14:paraId="1B8F71F8" w14:textId="77777777" w:rsidR="00816788" w:rsidRPr="0064046A" w:rsidRDefault="00816788" w:rsidP="00816788">
            <w:pPr>
              <w:jc w:val="left"/>
              <w:rPr>
                <w:b/>
              </w:rPr>
            </w:pPr>
            <w:r w:rsidRPr="0064046A">
              <w:rPr>
                <w:b/>
              </w:rPr>
              <w:t>“Offshore Construction Securities”</w:t>
            </w:r>
          </w:p>
        </w:tc>
        <w:tc>
          <w:tcPr>
            <w:tcW w:w="5812" w:type="dxa"/>
          </w:tcPr>
          <w:p w14:paraId="6914058B" w14:textId="77777777" w:rsidR="00816788" w:rsidRPr="0064046A" w:rsidRDefault="00816788">
            <w:pPr>
              <w:autoSpaceDE w:val="0"/>
              <w:autoSpaceDN w:val="0"/>
              <w:adjustRightInd w:val="0"/>
              <w:spacing w:after="0" w:line="240" w:lineRule="auto"/>
              <w:jc w:val="left"/>
              <w:rPr>
                <w:rFonts w:cs="Arial"/>
              </w:rPr>
            </w:pPr>
            <w:r w:rsidRPr="0064046A">
              <w:t>as defined in Section E, sub-paragraph 3.1.2;</w:t>
            </w:r>
          </w:p>
        </w:tc>
      </w:tr>
      <w:tr w:rsidR="00816788" w:rsidRPr="0064046A" w14:paraId="0A666ABC" w14:textId="77777777" w:rsidTr="00A46938">
        <w:tc>
          <w:tcPr>
            <w:tcW w:w="2943" w:type="dxa"/>
          </w:tcPr>
          <w:p w14:paraId="7A986C24" w14:textId="77777777" w:rsidR="00816788" w:rsidRPr="0064046A" w:rsidRDefault="00816788" w:rsidP="00816788">
            <w:pPr>
              <w:jc w:val="left"/>
              <w:rPr>
                <w:b/>
              </w:rPr>
            </w:pPr>
            <w:r w:rsidRPr="0064046A">
              <w:rPr>
                <w:b/>
              </w:rPr>
              <w:lastRenderedPageBreak/>
              <w:t>"Offshore Construction Works"</w:t>
            </w:r>
          </w:p>
        </w:tc>
        <w:tc>
          <w:tcPr>
            <w:tcW w:w="5812" w:type="dxa"/>
          </w:tcPr>
          <w:p w14:paraId="4479A973" w14:textId="77777777" w:rsidR="00816788" w:rsidRPr="0064046A" w:rsidRDefault="00816788">
            <w:pPr>
              <w:autoSpaceDE w:val="0"/>
              <w:autoSpaceDN w:val="0"/>
              <w:adjustRightInd w:val="0"/>
              <w:spacing w:after="0" w:line="240" w:lineRule="auto"/>
              <w:jc w:val="left"/>
            </w:pPr>
            <w:r w:rsidRPr="0064046A">
              <w:t>Transmission Construction Works undertaken by an Offshore Transmission Owner;</w:t>
            </w:r>
          </w:p>
        </w:tc>
      </w:tr>
      <w:tr w:rsidR="00816788" w:rsidRPr="0064046A" w14:paraId="5700A5B3" w14:textId="77777777">
        <w:tc>
          <w:tcPr>
            <w:tcW w:w="2943" w:type="dxa"/>
          </w:tcPr>
          <w:p w14:paraId="16196C7E" w14:textId="77777777" w:rsidR="00816788" w:rsidRPr="0064046A" w:rsidRDefault="00816788" w:rsidP="00816788">
            <w:pPr>
              <w:jc w:val="left"/>
              <w:rPr>
                <w:b/>
              </w:rPr>
            </w:pPr>
            <w:r>
              <w:rPr>
                <w:b/>
              </w:rPr>
              <w:t>“Offshore Local Joint Restoration Plan”</w:t>
            </w:r>
          </w:p>
        </w:tc>
        <w:tc>
          <w:tcPr>
            <w:tcW w:w="5812" w:type="dxa"/>
          </w:tcPr>
          <w:p w14:paraId="6863C81B" w14:textId="55B281E3" w:rsidR="00816788" w:rsidRPr="0064046A" w:rsidRDefault="00816788" w:rsidP="00816788">
            <w:pPr>
              <w:autoSpaceDE w:val="0"/>
              <w:autoSpaceDN w:val="0"/>
              <w:adjustRightInd w:val="0"/>
              <w:spacing w:after="0" w:line="240" w:lineRule="auto"/>
              <w:jc w:val="left"/>
            </w:pPr>
            <w:r w:rsidRPr="0064046A">
              <w:t>as defined in the Grid Code;</w:t>
            </w:r>
          </w:p>
        </w:tc>
      </w:tr>
      <w:tr w:rsidR="00816788" w:rsidRPr="0064046A" w14:paraId="4833CAAB" w14:textId="77777777" w:rsidTr="00A46938">
        <w:tc>
          <w:tcPr>
            <w:tcW w:w="2943" w:type="dxa"/>
          </w:tcPr>
          <w:p w14:paraId="4EE1A176" w14:textId="77777777" w:rsidR="00816788" w:rsidRPr="0064046A" w:rsidRDefault="00816788" w:rsidP="00816788">
            <w:pPr>
              <w:jc w:val="left"/>
              <w:rPr>
                <w:b/>
              </w:rPr>
            </w:pPr>
            <w:r w:rsidRPr="0064046A">
              <w:rPr>
                <w:b/>
              </w:rPr>
              <w:t>“Offshore Tender Regulations”</w:t>
            </w:r>
          </w:p>
        </w:tc>
        <w:tc>
          <w:tcPr>
            <w:tcW w:w="5812" w:type="dxa"/>
          </w:tcPr>
          <w:p w14:paraId="40FC191D"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816788" w:rsidRPr="0064046A" w:rsidRDefault="00816788" w:rsidP="00816788">
            <w:pPr>
              <w:autoSpaceDE w:val="0"/>
              <w:autoSpaceDN w:val="0"/>
              <w:adjustRightInd w:val="0"/>
              <w:spacing w:after="0" w:line="240" w:lineRule="auto"/>
              <w:jc w:val="left"/>
              <w:rPr>
                <w:rFonts w:cs="Arial"/>
                <w:lang w:eastAsia="en-GB"/>
              </w:rPr>
            </w:pPr>
          </w:p>
        </w:tc>
      </w:tr>
      <w:tr w:rsidR="00816788" w:rsidRPr="0064046A" w14:paraId="3059DA57" w14:textId="77777777" w:rsidTr="00A46938">
        <w:tc>
          <w:tcPr>
            <w:tcW w:w="2943" w:type="dxa"/>
          </w:tcPr>
          <w:p w14:paraId="05F2E4A8" w14:textId="77777777" w:rsidR="00816788" w:rsidRPr="0064046A" w:rsidRDefault="00816788" w:rsidP="00816788">
            <w:pPr>
              <w:jc w:val="left"/>
              <w:rPr>
                <w:b/>
              </w:rPr>
            </w:pPr>
            <w:r w:rsidRPr="0064046A">
              <w:rPr>
                <w:b/>
              </w:rPr>
              <w:t>“Offshore TO Construction Agreement”</w:t>
            </w:r>
          </w:p>
        </w:tc>
        <w:tc>
          <w:tcPr>
            <w:tcW w:w="5812" w:type="dxa"/>
          </w:tcPr>
          <w:p w14:paraId="523AAF09" w14:textId="77777777" w:rsidR="00816788" w:rsidRPr="0064046A" w:rsidRDefault="00816788" w:rsidP="00816788">
            <w:r w:rsidRPr="0064046A">
              <w:t>as defined in Schedule Nine, Part C;</w:t>
            </w:r>
          </w:p>
        </w:tc>
      </w:tr>
      <w:tr w:rsidR="00816788" w:rsidRPr="0064046A" w14:paraId="3049F5F7" w14:textId="77777777" w:rsidTr="00A46938">
        <w:tc>
          <w:tcPr>
            <w:tcW w:w="2943" w:type="dxa"/>
          </w:tcPr>
          <w:p w14:paraId="021A0EEE" w14:textId="77777777" w:rsidR="00816788" w:rsidRPr="0064046A" w:rsidRDefault="00816788" w:rsidP="00816788">
            <w:pPr>
              <w:jc w:val="left"/>
              <w:rPr>
                <w:rFonts w:cs="Arial"/>
                <w:b/>
              </w:rPr>
            </w:pPr>
            <w:r w:rsidRPr="0064046A">
              <w:rPr>
                <w:rFonts w:cs="Arial"/>
                <w:b/>
              </w:rPr>
              <w:t>“Offshore Transmission Owner”</w:t>
            </w:r>
          </w:p>
        </w:tc>
        <w:tc>
          <w:tcPr>
            <w:tcW w:w="5812" w:type="dxa"/>
          </w:tcPr>
          <w:p w14:paraId="3CBB7356" w14:textId="77777777" w:rsidR="00816788" w:rsidRPr="0064046A" w:rsidRDefault="00816788" w:rsidP="00816788">
            <w:pPr>
              <w:rPr>
                <w:rFonts w:cs="Arial"/>
              </w:rPr>
            </w:pPr>
            <w:r w:rsidRPr="0064046A">
              <w:rPr>
                <w:rFonts w:cs="Arial"/>
              </w:rPr>
              <w:t>either,</w:t>
            </w:r>
          </w:p>
          <w:p w14:paraId="7E4490E5"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816788" w:rsidRPr="0064046A" w14:paraId="7E409FBA" w14:textId="77777777" w:rsidTr="00A46938">
        <w:tc>
          <w:tcPr>
            <w:tcW w:w="2943" w:type="dxa"/>
          </w:tcPr>
          <w:p w14:paraId="206DC71F" w14:textId="77777777" w:rsidR="00816788" w:rsidRPr="0064046A" w:rsidRDefault="00816788" w:rsidP="00816788">
            <w:pPr>
              <w:jc w:val="left"/>
              <w:rPr>
                <w:rFonts w:cs="Arial"/>
                <w:b/>
              </w:rPr>
            </w:pPr>
            <w:r>
              <w:rPr>
                <w:rFonts w:cs="Arial"/>
                <w:b/>
              </w:rPr>
              <w:t>“Offshore Transmission System”</w:t>
            </w:r>
          </w:p>
        </w:tc>
        <w:tc>
          <w:tcPr>
            <w:tcW w:w="5812" w:type="dxa"/>
          </w:tcPr>
          <w:p w14:paraId="2E7CA131" w14:textId="77777777" w:rsidR="00816788" w:rsidRPr="0064046A" w:rsidRDefault="00816788" w:rsidP="00816788">
            <w:pPr>
              <w:rPr>
                <w:rFonts w:cs="Arial"/>
              </w:rPr>
            </w:pPr>
            <w:r>
              <w:rPr>
                <w:rFonts w:cs="Arial"/>
              </w:rPr>
              <w:t>As defined in the Grid Code</w:t>
            </w:r>
          </w:p>
        </w:tc>
      </w:tr>
      <w:tr w:rsidR="00816788" w:rsidRPr="0064046A" w14:paraId="2F49A2AD" w14:textId="77777777" w:rsidTr="00A46938">
        <w:tc>
          <w:tcPr>
            <w:tcW w:w="2943" w:type="dxa"/>
          </w:tcPr>
          <w:p w14:paraId="103C94FD" w14:textId="77777777" w:rsidR="00816788" w:rsidRPr="00FE6E74" w:rsidRDefault="00816788" w:rsidP="00816788">
            <w:pPr>
              <w:jc w:val="left"/>
            </w:pPr>
            <w:bookmarkStart w:id="21" w:name="_DV_C44"/>
            <w:r w:rsidRPr="00FE6E74">
              <w:t>“</w:t>
            </w:r>
            <w:r w:rsidRPr="00FE6E74">
              <w:rPr>
                <w:b/>
              </w:rPr>
              <w:t>Offshore Transmission System Development User Works</w:t>
            </w:r>
            <w:r w:rsidRPr="00FE6E74">
              <w:t>” or “</w:t>
            </w:r>
            <w:r w:rsidRPr="00FE6E74">
              <w:rPr>
                <w:b/>
              </w:rPr>
              <w:t>OTSDUW</w:t>
            </w:r>
            <w:r w:rsidRPr="00FE6E74">
              <w:t xml:space="preserve">” </w:t>
            </w:r>
            <w:bookmarkEnd w:id="21"/>
          </w:p>
          <w:p w14:paraId="7F2C6F78" w14:textId="77777777" w:rsidR="00816788" w:rsidRPr="00FE6E74" w:rsidRDefault="00816788" w:rsidP="00816788">
            <w:pPr>
              <w:jc w:val="left"/>
              <w:rPr>
                <w:rFonts w:cs="Arial"/>
                <w:b/>
              </w:rPr>
            </w:pPr>
          </w:p>
        </w:tc>
        <w:tc>
          <w:tcPr>
            <w:tcW w:w="5812" w:type="dxa"/>
          </w:tcPr>
          <w:p w14:paraId="66BD4C52" w14:textId="77777777" w:rsidR="00816788" w:rsidRPr="00FE6E74" w:rsidRDefault="00816788" w:rsidP="00816788">
            <w:bookmarkStart w:id="22" w:name="_DV_C45"/>
            <w:r>
              <w:t>as appropriate, either</w:t>
            </w:r>
            <w:r w:rsidRPr="00FE6E74">
              <w:t>:</w:t>
            </w:r>
          </w:p>
          <w:p w14:paraId="0725DE34"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22"/>
            <w:r w:rsidRPr="00FE6E74">
              <w:t>; or</w:t>
            </w:r>
          </w:p>
          <w:p w14:paraId="52CA2065"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OTSDUW Build;</w:t>
            </w:r>
          </w:p>
        </w:tc>
      </w:tr>
      <w:tr w:rsidR="00816788" w:rsidRPr="0064046A" w14:paraId="37713AE2" w14:textId="77777777" w:rsidTr="00A46938">
        <w:tc>
          <w:tcPr>
            <w:tcW w:w="2943" w:type="dxa"/>
          </w:tcPr>
          <w:p w14:paraId="36F29479" w14:textId="77777777" w:rsidR="00816788" w:rsidRPr="00FE6E74" w:rsidRDefault="00816788" w:rsidP="00816788">
            <w:pPr>
              <w:jc w:val="left"/>
              <w:rPr>
                <w:b/>
              </w:rPr>
            </w:pPr>
            <w:bookmarkStart w:id="23" w:name="_DV_C46"/>
            <w:r w:rsidRPr="00FE6E74">
              <w:t>“</w:t>
            </w:r>
            <w:r w:rsidRPr="00FE6E74">
              <w:rPr>
                <w:b/>
              </w:rPr>
              <w:t>Offshore Transmission System User Assets</w:t>
            </w:r>
            <w:r w:rsidRPr="00FE6E74">
              <w:t>”  or “</w:t>
            </w:r>
            <w:r w:rsidRPr="00FE6E74">
              <w:rPr>
                <w:b/>
              </w:rPr>
              <w:t>OTSUA</w:t>
            </w:r>
            <w:r w:rsidRPr="00FE6E74">
              <w:t>”</w:t>
            </w:r>
            <w:bookmarkEnd w:id="23"/>
          </w:p>
        </w:tc>
        <w:tc>
          <w:tcPr>
            <w:tcW w:w="5812" w:type="dxa"/>
          </w:tcPr>
          <w:p w14:paraId="1336C6B1" w14:textId="77777777" w:rsidR="00816788" w:rsidRPr="00FE6E74" w:rsidRDefault="00816788" w:rsidP="00816788">
            <w:bookmarkStart w:id="24" w:name="_DV_C47"/>
            <w:r w:rsidRPr="00FE6E74">
              <w:t>the Plant and Apparatus (offshore and onshore) resulting from OTSDUW Build;</w:t>
            </w:r>
            <w:bookmarkEnd w:id="24"/>
          </w:p>
        </w:tc>
      </w:tr>
      <w:tr w:rsidR="00816788" w:rsidRPr="0064046A" w14:paraId="387F5E31" w14:textId="77777777" w:rsidTr="00A46938">
        <w:tc>
          <w:tcPr>
            <w:tcW w:w="2943" w:type="dxa"/>
          </w:tcPr>
          <w:p w14:paraId="0DECCDFD" w14:textId="77777777" w:rsidR="00816788" w:rsidRPr="0064046A" w:rsidRDefault="00816788" w:rsidP="00816788">
            <w:pPr>
              <w:jc w:val="left"/>
              <w:rPr>
                <w:b/>
              </w:rPr>
            </w:pPr>
            <w:r w:rsidRPr="0064046A">
              <w:rPr>
                <w:b/>
              </w:rPr>
              <w:t>“Offshore Waters”</w:t>
            </w:r>
          </w:p>
        </w:tc>
        <w:tc>
          <w:tcPr>
            <w:tcW w:w="5812" w:type="dxa"/>
          </w:tcPr>
          <w:p w14:paraId="50A72D3D" w14:textId="77777777" w:rsidR="00816788" w:rsidRPr="0064046A" w:rsidRDefault="00816788" w:rsidP="00816788">
            <w:r w:rsidRPr="0064046A">
              <w:t>has the meaning given to “offshore waters” in Section 90(9) of the Energy Act 2004;</w:t>
            </w:r>
          </w:p>
        </w:tc>
      </w:tr>
      <w:tr w:rsidR="00816788" w:rsidRPr="0064046A" w14:paraId="5E400210" w14:textId="77777777" w:rsidTr="00A46938">
        <w:tc>
          <w:tcPr>
            <w:tcW w:w="2943" w:type="dxa"/>
          </w:tcPr>
          <w:p w14:paraId="094D6043" w14:textId="77777777" w:rsidR="00816788" w:rsidRPr="0064046A" w:rsidRDefault="00816788" w:rsidP="00816788">
            <w:pPr>
              <w:jc w:val="left"/>
              <w:rPr>
                <w:b/>
              </w:rPr>
            </w:pPr>
            <w:r>
              <w:rPr>
                <w:b/>
              </w:rPr>
              <w:t>“OFTO Build”</w:t>
            </w:r>
          </w:p>
        </w:tc>
        <w:tc>
          <w:tcPr>
            <w:tcW w:w="5812" w:type="dxa"/>
          </w:tcPr>
          <w:p w14:paraId="78729160" w14:textId="77777777" w:rsidR="00816788" w:rsidRPr="0064046A" w:rsidRDefault="00816788" w:rsidP="00816788">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816788" w:rsidRPr="0064046A" w14:paraId="01BA9614" w14:textId="77777777" w:rsidTr="00A46938">
        <w:tc>
          <w:tcPr>
            <w:tcW w:w="2943" w:type="dxa"/>
          </w:tcPr>
          <w:p w14:paraId="589C191F" w14:textId="77777777" w:rsidR="00816788" w:rsidRPr="0064046A" w:rsidRDefault="00816788" w:rsidP="00816788">
            <w:pPr>
              <w:jc w:val="left"/>
              <w:rPr>
                <w:b/>
              </w:rPr>
            </w:pPr>
            <w:r w:rsidRPr="0064046A">
              <w:rPr>
                <w:b/>
              </w:rPr>
              <w:t>“One Off Works”</w:t>
            </w:r>
          </w:p>
        </w:tc>
        <w:tc>
          <w:tcPr>
            <w:tcW w:w="5812" w:type="dxa"/>
          </w:tcPr>
          <w:p w14:paraId="777C9705" w14:textId="77777777" w:rsidR="00816788" w:rsidRPr="0064046A" w:rsidRDefault="00816788" w:rsidP="00816788">
            <w:r w:rsidRPr="0064046A">
              <w:t>the works described as such in a TO Construction Agreement;</w:t>
            </w:r>
          </w:p>
        </w:tc>
      </w:tr>
      <w:tr w:rsidR="00816788" w:rsidRPr="0064046A" w14:paraId="3DA6FE49" w14:textId="77777777" w:rsidTr="00A46938">
        <w:tc>
          <w:tcPr>
            <w:tcW w:w="2943" w:type="dxa"/>
          </w:tcPr>
          <w:p w14:paraId="6E1C2919" w14:textId="77777777" w:rsidR="00816788" w:rsidRPr="0064046A" w:rsidRDefault="00816788" w:rsidP="00816788">
            <w:pPr>
              <w:jc w:val="left"/>
              <w:rPr>
                <w:b/>
              </w:rPr>
            </w:pPr>
            <w:r w:rsidRPr="0064046A">
              <w:rPr>
                <w:b/>
              </w:rPr>
              <w:lastRenderedPageBreak/>
              <w:t>“Onshore”</w:t>
            </w:r>
          </w:p>
        </w:tc>
        <w:tc>
          <w:tcPr>
            <w:tcW w:w="5812" w:type="dxa"/>
          </w:tcPr>
          <w:p w14:paraId="496187E3" w14:textId="77777777" w:rsidR="00816788" w:rsidRPr="0064046A" w:rsidRDefault="00816788" w:rsidP="00816788">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816788" w:rsidRPr="0064046A" w14:paraId="7F7672E5" w14:textId="77777777" w:rsidTr="00A46938">
        <w:tc>
          <w:tcPr>
            <w:tcW w:w="2943" w:type="dxa"/>
          </w:tcPr>
          <w:p w14:paraId="4A7602CC" w14:textId="77777777" w:rsidR="00816788" w:rsidRPr="0064046A" w:rsidRDefault="00816788" w:rsidP="00816788">
            <w:pPr>
              <w:jc w:val="left"/>
              <w:rPr>
                <w:b/>
              </w:rPr>
            </w:pPr>
          </w:p>
        </w:tc>
        <w:tc>
          <w:tcPr>
            <w:tcW w:w="5812" w:type="dxa"/>
          </w:tcPr>
          <w:p w14:paraId="2C562281" w14:textId="77777777" w:rsidR="00816788" w:rsidRPr="0064046A" w:rsidRDefault="00816788" w:rsidP="00816788"/>
        </w:tc>
      </w:tr>
      <w:tr w:rsidR="00816788" w:rsidRPr="0064046A" w14:paraId="4AEA3C0E" w14:textId="77777777" w:rsidTr="00A46938">
        <w:tc>
          <w:tcPr>
            <w:tcW w:w="2943" w:type="dxa"/>
          </w:tcPr>
          <w:p w14:paraId="7E22B8B1" w14:textId="77777777" w:rsidR="00816788" w:rsidRPr="0064046A" w:rsidRDefault="00816788" w:rsidP="00816788">
            <w:pPr>
              <w:jc w:val="left"/>
              <w:rPr>
                <w:b/>
              </w:rPr>
            </w:pPr>
            <w:r w:rsidRPr="0064046A">
              <w:rPr>
                <w:b/>
              </w:rPr>
              <w:t>“Onshore TO Construction Agreement”</w:t>
            </w:r>
          </w:p>
        </w:tc>
        <w:tc>
          <w:tcPr>
            <w:tcW w:w="5812" w:type="dxa"/>
          </w:tcPr>
          <w:p w14:paraId="15146819" w14:textId="77777777" w:rsidR="00816788" w:rsidRPr="0064046A" w:rsidRDefault="00816788" w:rsidP="00816788">
            <w:r w:rsidRPr="0064046A">
              <w:t xml:space="preserve">as defined in Schedule Eight, sub-paragraph 1.1.3;  </w:t>
            </w:r>
          </w:p>
        </w:tc>
      </w:tr>
      <w:tr w:rsidR="00816788" w:rsidRPr="0064046A" w14:paraId="04535C74" w14:textId="77777777" w:rsidTr="00A46938">
        <w:tc>
          <w:tcPr>
            <w:tcW w:w="2943" w:type="dxa"/>
          </w:tcPr>
          <w:p w14:paraId="170ECF0A" w14:textId="77777777" w:rsidR="00816788" w:rsidRPr="0064046A" w:rsidRDefault="00816788" w:rsidP="00816788">
            <w:pPr>
              <w:jc w:val="left"/>
              <w:rPr>
                <w:b/>
              </w:rPr>
            </w:pPr>
            <w:r w:rsidRPr="0064046A">
              <w:rPr>
                <w:b/>
              </w:rPr>
              <w:t>“Onshore Transmission Owner”</w:t>
            </w:r>
          </w:p>
        </w:tc>
        <w:tc>
          <w:tcPr>
            <w:tcW w:w="5812" w:type="dxa"/>
          </w:tcPr>
          <w:p w14:paraId="2E295FF7" w14:textId="77777777" w:rsidR="00816788" w:rsidRPr="0064046A" w:rsidRDefault="00816788" w:rsidP="00816788">
            <w:r>
              <w:t>NGET, SHET</w:t>
            </w:r>
            <w:r w:rsidRPr="0064046A">
              <w:t xml:space="preserve"> or </w:t>
            </w:r>
            <w:r>
              <w:t xml:space="preserve">SPT </w:t>
            </w:r>
            <w:r w:rsidRPr="0064046A">
              <w:t xml:space="preserve">or </w:t>
            </w:r>
            <w:bookmarkStart w:id="25" w:name="OLE_LINK3"/>
            <w:bookmarkStart w:id="26" w:name="OLE_LINK4"/>
            <w:r w:rsidRPr="0064046A">
              <w:t>such other person in relation to whose Transmission Licence the Standard Conditions in Section D (transmission owner standard conditions) have been given effect</w:t>
            </w:r>
            <w:bookmarkEnd w:id="25"/>
            <w:bookmarkEnd w:id="26"/>
            <w:r w:rsidRPr="0064046A">
              <w:t>;</w:t>
            </w:r>
          </w:p>
        </w:tc>
      </w:tr>
      <w:tr w:rsidR="00816788" w:rsidRPr="0064046A" w14:paraId="4A30F34D" w14:textId="77777777" w:rsidTr="00A46938">
        <w:tc>
          <w:tcPr>
            <w:tcW w:w="2943" w:type="dxa"/>
          </w:tcPr>
          <w:p w14:paraId="0D0E79D4" w14:textId="77777777" w:rsidR="00816788" w:rsidRPr="0064046A" w:rsidRDefault="00816788" w:rsidP="00816788">
            <w:pPr>
              <w:jc w:val="left"/>
              <w:rPr>
                <w:b/>
              </w:rPr>
            </w:pPr>
            <w:r>
              <w:rPr>
                <w:b/>
              </w:rPr>
              <w:t>“Onshore Transmission System”</w:t>
            </w:r>
          </w:p>
        </w:tc>
        <w:tc>
          <w:tcPr>
            <w:tcW w:w="5812" w:type="dxa"/>
          </w:tcPr>
          <w:p w14:paraId="7F646984" w14:textId="77777777" w:rsidR="00816788" w:rsidRDefault="00816788" w:rsidP="00816788">
            <w:r>
              <w:t>As defined in the Grid Code</w:t>
            </w:r>
          </w:p>
        </w:tc>
      </w:tr>
      <w:tr w:rsidR="00816788" w:rsidRPr="0064046A" w14:paraId="571937E6" w14:textId="77777777" w:rsidTr="00A46938">
        <w:tc>
          <w:tcPr>
            <w:tcW w:w="2943" w:type="dxa"/>
          </w:tcPr>
          <w:p w14:paraId="52F29EAC" w14:textId="77777777" w:rsidR="00816788" w:rsidRPr="0064046A" w:rsidRDefault="00816788" w:rsidP="00816788">
            <w:pPr>
              <w:jc w:val="left"/>
              <w:rPr>
                <w:b/>
              </w:rPr>
            </w:pPr>
            <w:r w:rsidRPr="0064046A">
              <w:rPr>
                <w:b/>
              </w:rPr>
              <w:t xml:space="preserve">"Operating Code" </w:t>
            </w:r>
          </w:p>
        </w:tc>
        <w:tc>
          <w:tcPr>
            <w:tcW w:w="5812" w:type="dxa"/>
          </w:tcPr>
          <w:p w14:paraId="40BE142F" w14:textId="77777777" w:rsidR="00816788" w:rsidRPr="0064046A" w:rsidRDefault="00816788" w:rsidP="00816788">
            <w:r w:rsidRPr="0064046A">
              <w:t>that part of the Grid Code which is identified as the Operating Code;</w:t>
            </w:r>
          </w:p>
        </w:tc>
      </w:tr>
      <w:tr w:rsidR="00816788" w:rsidRPr="0064046A" w14:paraId="761E80CC" w14:textId="77777777">
        <w:tc>
          <w:tcPr>
            <w:tcW w:w="2943" w:type="dxa"/>
          </w:tcPr>
          <w:p w14:paraId="7D8250D0" w14:textId="77777777" w:rsidR="00816788" w:rsidRPr="0064046A" w:rsidRDefault="00816788" w:rsidP="00816788">
            <w:pPr>
              <w:jc w:val="left"/>
              <w:rPr>
                <w:b/>
              </w:rPr>
            </w:pPr>
            <w:r w:rsidRPr="0064046A">
              <w:rPr>
                <w:b/>
              </w:rPr>
              <w:t>"Operational"</w:t>
            </w:r>
          </w:p>
        </w:tc>
        <w:tc>
          <w:tcPr>
            <w:tcW w:w="5812" w:type="dxa"/>
          </w:tcPr>
          <w:p w14:paraId="0B6328BD" w14:textId="574BA9B8" w:rsidR="00816788" w:rsidRPr="0064046A" w:rsidRDefault="00816788" w:rsidP="00816788">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816788" w:rsidRPr="0064046A" w14:paraId="039A9632" w14:textId="77777777" w:rsidTr="00A46938">
        <w:tc>
          <w:tcPr>
            <w:tcW w:w="2943" w:type="dxa"/>
          </w:tcPr>
          <w:p w14:paraId="0B3FFD69" w14:textId="77777777" w:rsidR="00816788" w:rsidRPr="0064046A" w:rsidRDefault="00816788" w:rsidP="00816788">
            <w:pPr>
              <w:jc w:val="left"/>
              <w:rPr>
                <w:b/>
              </w:rPr>
            </w:pPr>
            <w:r w:rsidRPr="0064046A">
              <w:rPr>
                <w:b/>
              </w:rPr>
              <w:t>"Operational Capability Limits"</w:t>
            </w:r>
          </w:p>
        </w:tc>
        <w:tc>
          <w:tcPr>
            <w:tcW w:w="5812" w:type="dxa"/>
          </w:tcPr>
          <w:p w14:paraId="30E95CD1" w14:textId="77777777" w:rsidR="00816788" w:rsidRPr="0064046A" w:rsidRDefault="00816788" w:rsidP="00816788">
            <w:r w:rsidRPr="0064046A">
              <w:t>as defined in Section C, Part One, paragraph 4.3;</w:t>
            </w:r>
          </w:p>
        </w:tc>
      </w:tr>
      <w:tr w:rsidR="00816788" w:rsidRPr="0064046A" w14:paraId="300CBE2C" w14:textId="77777777" w:rsidTr="00A46938">
        <w:tc>
          <w:tcPr>
            <w:tcW w:w="2943" w:type="dxa"/>
          </w:tcPr>
          <w:p w14:paraId="5C80AE97" w14:textId="77777777" w:rsidR="00816788" w:rsidRPr="0064046A" w:rsidRDefault="00816788" w:rsidP="00816788">
            <w:pPr>
              <w:jc w:val="left"/>
              <w:rPr>
                <w:b/>
              </w:rPr>
            </w:pPr>
            <w:r w:rsidRPr="0064046A">
              <w:rPr>
                <w:b/>
              </w:rPr>
              <w:t>"Operational Effect"</w:t>
            </w:r>
          </w:p>
        </w:tc>
        <w:tc>
          <w:tcPr>
            <w:tcW w:w="5812" w:type="dxa"/>
          </w:tcPr>
          <w:p w14:paraId="4FB6BA0F" w14:textId="77777777" w:rsidR="00816788" w:rsidRPr="0064046A" w:rsidRDefault="00816788" w:rsidP="00816788">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816788" w:rsidRPr="0064046A" w14:paraId="115B5738" w14:textId="77777777" w:rsidTr="00A46938">
        <w:tc>
          <w:tcPr>
            <w:tcW w:w="2943" w:type="dxa"/>
          </w:tcPr>
          <w:p w14:paraId="73E866F6" w14:textId="77777777" w:rsidR="00816788" w:rsidRPr="0064046A" w:rsidRDefault="00816788" w:rsidP="00816788">
            <w:pPr>
              <w:jc w:val="left"/>
              <w:rPr>
                <w:b/>
              </w:rPr>
            </w:pPr>
            <w:r w:rsidRPr="0064046A">
              <w:rPr>
                <w:b/>
              </w:rPr>
              <w:t>"Other Code"</w:t>
            </w:r>
          </w:p>
        </w:tc>
        <w:tc>
          <w:tcPr>
            <w:tcW w:w="5812" w:type="dxa"/>
          </w:tcPr>
          <w:p w14:paraId="35C2E86C" w14:textId="77777777" w:rsidR="00816788" w:rsidRPr="0064046A" w:rsidRDefault="00816788" w:rsidP="00816788">
            <w:pPr>
              <w:pStyle w:val="Heading2"/>
              <w:numPr>
                <w:ilvl w:val="0"/>
                <w:numId w:val="0"/>
              </w:numPr>
              <w:ind w:left="33" w:hanging="33"/>
            </w:pPr>
            <w:bookmarkStart w:id="27" w:name="OLE_LINK5"/>
            <w:bookmarkStart w:id="28" w:name="OLE_LINK6"/>
            <w:r w:rsidRPr="0064046A">
              <w:t>as the context admits or requires</w:t>
            </w:r>
            <w:bookmarkEnd w:id="27"/>
            <w:bookmarkEnd w:id="28"/>
            <w:r w:rsidRPr="0064046A">
              <w:t>, any of the CUSC, CUSC Framework Agreement, Grid Code, BSC, BSC Framework Agreement and any agreement entered into pursuant to any of these;</w:t>
            </w:r>
          </w:p>
        </w:tc>
      </w:tr>
      <w:tr w:rsidR="00816788" w:rsidRPr="0064046A" w14:paraId="496759AC" w14:textId="77777777">
        <w:tc>
          <w:tcPr>
            <w:tcW w:w="2943" w:type="dxa"/>
          </w:tcPr>
          <w:p w14:paraId="782DCCF7" w14:textId="77777777" w:rsidR="00816788" w:rsidRPr="0064046A" w:rsidRDefault="00816788" w:rsidP="00816788">
            <w:pPr>
              <w:jc w:val="left"/>
              <w:rPr>
                <w:b/>
              </w:rPr>
            </w:pPr>
            <w:r w:rsidRPr="0064046A">
              <w:rPr>
                <w:b/>
              </w:rPr>
              <w:t>"Other Code Party"</w:t>
            </w:r>
          </w:p>
        </w:tc>
        <w:tc>
          <w:tcPr>
            <w:tcW w:w="5812" w:type="dxa"/>
          </w:tcPr>
          <w:p w14:paraId="101D26D4" w14:textId="416024CD" w:rsidR="00816788" w:rsidRPr="0064046A" w:rsidRDefault="00816788" w:rsidP="00816788">
            <w:pPr>
              <w:pStyle w:val="Heading2"/>
              <w:numPr>
                <w:ilvl w:val="0"/>
                <w:numId w:val="0"/>
              </w:numPr>
              <w:ind w:left="33" w:hanging="33"/>
            </w:pPr>
            <w:r w:rsidRPr="0064046A">
              <w:t xml:space="preserve">other than </w:t>
            </w:r>
            <w:r w:rsidR="00424DBB">
              <w:t>The Company</w:t>
            </w:r>
            <w:r w:rsidRPr="0064046A">
              <w:t>, a party (including its officers, employees or agents) to or under any Other Code;</w:t>
            </w:r>
          </w:p>
        </w:tc>
      </w:tr>
      <w:tr w:rsidR="00816788" w:rsidRPr="0064046A" w14:paraId="426E3FF8" w14:textId="77777777" w:rsidTr="00A46938">
        <w:tc>
          <w:tcPr>
            <w:tcW w:w="2943" w:type="dxa"/>
          </w:tcPr>
          <w:p w14:paraId="1CE80057" w14:textId="77777777" w:rsidR="00816788" w:rsidRPr="0064046A" w:rsidRDefault="00816788" w:rsidP="00816788">
            <w:pPr>
              <w:jc w:val="left"/>
              <w:rPr>
                <w:b/>
              </w:rPr>
            </w:pPr>
            <w:r>
              <w:rPr>
                <w:b/>
              </w:rPr>
              <w:t>“OTSDUW Build”</w:t>
            </w:r>
          </w:p>
        </w:tc>
        <w:tc>
          <w:tcPr>
            <w:tcW w:w="5812" w:type="dxa"/>
          </w:tcPr>
          <w:p w14:paraId="0B61CFD1" w14:textId="77777777" w:rsidR="00816788" w:rsidRPr="00575E12" w:rsidRDefault="00816788" w:rsidP="00816788">
            <w:pPr>
              <w:pStyle w:val="Heading2"/>
              <w:numPr>
                <w:ilvl w:val="0"/>
                <w:numId w:val="0"/>
              </w:numPr>
              <w:ind w:left="33" w:hanging="33"/>
              <w:rPr>
                <w:u w:val="double"/>
              </w:rPr>
            </w:pPr>
            <w:bookmarkStart w:id="29"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29"/>
          </w:p>
        </w:tc>
      </w:tr>
      <w:tr w:rsidR="00816788" w:rsidRPr="0064046A" w14:paraId="5C657217" w14:textId="77777777">
        <w:tc>
          <w:tcPr>
            <w:tcW w:w="2943" w:type="dxa"/>
          </w:tcPr>
          <w:p w14:paraId="1A98EC08" w14:textId="77777777" w:rsidR="00816788" w:rsidRDefault="00816788" w:rsidP="00816788">
            <w:pPr>
              <w:jc w:val="left"/>
              <w:rPr>
                <w:b/>
              </w:rPr>
            </w:pPr>
            <w:r>
              <w:rPr>
                <w:b/>
              </w:rPr>
              <w:lastRenderedPageBreak/>
              <w:t>“OTSDUW Build Application”</w:t>
            </w:r>
          </w:p>
        </w:tc>
        <w:tc>
          <w:tcPr>
            <w:tcW w:w="5812" w:type="dxa"/>
          </w:tcPr>
          <w:p w14:paraId="77A3A7B3" w14:textId="4E2C7379" w:rsidR="00816788" w:rsidRPr="00575E12" w:rsidRDefault="00816788" w:rsidP="00816788">
            <w:pPr>
              <w:pStyle w:val="Heading2"/>
              <w:numPr>
                <w:ilvl w:val="0"/>
                <w:numId w:val="0"/>
              </w:numPr>
              <w:ind w:left="33" w:hanging="33"/>
            </w:pPr>
            <w:proofErr w:type="spellStart"/>
            <w:r>
              <w:t>an</w:t>
            </w:r>
            <w:proofErr w:type="spellEnd"/>
            <w:r>
              <w:t xml:space="preserve"> </w:t>
            </w:r>
            <w:r w:rsidR="00424DBB">
              <w:t xml:space="preserve">The Company </w:t>
            </w:r>
            <w:r>
              <w:t>Construction Application in relation to a New Connection where OTSDUW Build applies;</w:t>
            </w:r>
          </w:p>
        </w:tc>
      </w:tr>
      <w:tr w:rsidR="00816788" w:rsidRPr="0064046A" w14:paraId="156373CC" w14:textId="77777777">
        <w:tc>
          <w:tcPr>
            <w:tcW w:w="2943" w:type="dxa"/>
          </w:tcPr>
          <w:p w14:paraId="3AD6C422" w14:textId="77777777" w:rsidR="00816788" w:rsidRDefault="00816788" w:rsidP="00816788">
            <w:pPr>
              <w:jc w:val="left"/>
              <w:rPr>
                <w:b/>
              </w:rPr>
            </w:pPr>
            <w:r>
              <w:rPr>
                <w:b/>
              </w:rPr>
              <w:t>“OTSDUW Completion Report”</w:t>
            </w:r>
          </w:p>
        </w:tc>
        <w:tc>
          <w:tcPr>
            <w:tcW w:w="5812" w:type="dxa"/>
          </w:tcPr>
          <w:p w14:paraId="5C2F15C8" w14:textId="35A38CFC" w:rsidR="00816788" w:rsidRDefault="00816788" w:rsidP="00816788">
            <w:pPr>
              <w:pStyle w:val="Heading2"/>
              <w:numPr>
                <w:ilvl w:val="0"/>
                <w:numId w:val="0"/>
              </w:numPr>
              <w:ind w:left="33" w:hanging="33"/>
            </w:pPr>
            <w:r>
              <w:t xml:space="preserve">in relation to OTSDUW Build, a report to </w:t>
            </w:r>
            <w:r w:rsidR="00424DBB">
              <w:t xml:space="preserve">The Company </w:t>
            </w:r>
            <w:r>
              <w:t>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816788" w:rsidRPr="0064046A" w14:paraId="2637F5E5" w14:textId="77777777" w:rsidTr="00A46938">
        <w:tc>
          <w:tcPr>
            <w:tcW w:w="2943" w:type="dxa"/>
          </w:tcPr>
          <w:p w14:paraId="235E204B" w14:textId="77777777" w:rsidR="00816788" w:rsidRPr="0032110F" w:rsidRDefault="00816788" w:rsidP="00816788">
            <w:pPr>
              <w:jc w:val="left"/>
              <w:rPr>
                <w:b/>
              </w:rPr>
            </w:pPr>
            <w:r w:rsidRPr="0032110F">
              <w:rPr>
                <w:b/>
              </w:rPr>
              <w:t>“OTSDUW Data”</w:t>
            </w:r>
          </w:p>
        </w:tc>
        <w:tc>
          <w:tcPr>
            <w:tcW w:w="5812" w:type="dxa"/>
          </w:tcPr>
          <w:p w14:paraId="6D09A626" w14:textId="77777777" w:rsidR="00816788" w:rsidRPr="0032110F" w:rsidRDefault="00816788" w:rsidP="00816788">
            <w:pPr>
              <w:pStyle w:val="Heading2"/>
              <w:numPr>
                <w:ilvl w:val="0"/>
                <w:numId w:val="0"/>
              </w:numPr>
              <w:ind w:left="33" w:hanging="33"/>
            </w:pPr>
            <w:r w:rsidRPr="0032110F">
              <w:t>information related to OTSUA or OTSDUW;</w:t>
            </w:r>
          </w:p>
        </w:tc>
      </w:tr>
      <w:tr w:rsidR="00816788" w:rsidRPr="0064046A" w14:paraId="31AE8044" w14:textId="77777777" w:rsidTr="00A46938">
        <w:tc>
          <w:tcPr>
            <w:tcW w:w="2943" w:type="dxa"/>
          </w:tcPr>
          <w:p w14:paraId="4BE10FDB" w14:textId="77777777" w:rsidR="00816788" w:rsidRPr="0032110F" w:rsidRDefault="00816788" w:rsidP="00816788">
            <w:pPr>
              <w:jc w:val="left"/>
              <w:rPr>
                <w:b/>
              </w:rPr>
            </w:pPr>
            <w:r w:rsidRPr="0032110F">
              <w:rPr>
                <w:b/>
              </w:rPr>
              <w:t>“OTSDUW Phased Build”</w:t>
            </w:r>
          </w:p>
        </w:tc>
        <w:tc>
          <w:tcPr>
            <w:tcW w:w="5812" w:type="dxa"/>
          </w:tcPr>
          <w:p w14:paraId="142A3135" w14:textId="77777777" w:rsidR="00816788" w:rsidRPr="0032110F" w:rsidRDefault="00816788" w:rsidP="00816788">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816788" w:rsidRPr="0064046A" w14:paraId="18655398" w14:textId="77777777" w:rsidTr="00A46938">
        <w:tc>
          <w:tcPr>
            <w:tcW w:w="2943" w:type="dxa"/>
          </w:tcPr>
          <w:p w14:paraId="0E7B8B85" w14:textId="77777777" w:rsidR="00816788" w:rsidRPr="0032110F" w:rsidRDefault="00816788" w:rsidP="00816788">
            <w:pPr>
              <w:jc w:val="left"/>
              <w:rPr>
                <w:b/>
                <w:color w:val="FF0000"/>
              </w:rPr>
            </w:pPr>
            <w:r w:rsidRPr="0032110F">
              <w:rPr>
                <w:b/>
              </w:rPr>
              <w:t>“OTSUA Transfer Time”</w:t>
            </w:r>
          </w:p>
        </w:tc>
        <w:tc>
          <w:tcPr>
            <w:tcW w:w="5812" w:type="dxa"/>
          </w:tcPr>
          <w:p w14:paraId="34A4267D" w14:textId="77777777" w:rsidR="00816788" w:rsidRPr="0032110F" w:rsidRDefault="00816788" w:rsidP="00816788">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816788" w:rsidRPr="0064046A" w14:paraId="2224B17A" w14:textId="77777777">
        <w:tc>
          <w:tcPr>
            <w:tcW w:w="2943" w:type="dxa"/>
          </w:tcPr>
          <w:p w14:paraId="02449AF4" w14:textId="77777777" w:rsidR="00816788" w:rsidRPr="0064046A" w:rsidRDefault="00816788" w:rsidP="00816788">
            <w:pPr>
              <w:jc w:val="left"/>
              <w:rPr>
                <w:b/>
              </w:rPr>
            </w:pPr>
            <w:r w:rsidRPr="0064046A">
              <w:rPr>
                <w:b/>
              </w:rPr>
              <w:t>"Outage"</w:t>
            </w:r>
          </w:p>
        </w:tc>
        <w:tc>
          <w:tcPr>
            <w:tcW w:w="5812" w:type="dxa"/>
          </w:tcPr>
          <w:p w14:paraId="1CF946FA" w14:textId="77777777" w:rsidR="00816788" w:rsidRPr="0064046A" w:rsidRDefault="00816788" w:rsidP="00A46938">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816788" w:rsidRPr="0064046A" w14:paraId="411DD5A6" w14:textId="77777777" w:rsidTr="00A46938">
        <w:tc>
          <w:tcPr>
            <w:tcW w:w="2943" w:type="dxa"/>
          </w:tcPr>
          <w:p w14:paraId="74B958D4" w14:textId="77777777" w:rsidR="00816788" w:rsidRPr="00F91AA5" w:rsidRDefault="00816788" w:rsidP="00816788">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816788" w:rsidRPr="00F91AA5" w:rsidRDefault="00816788" w:rsidP="00816788">
            <w:pPr>
              <w:rPr>
                <w:rFonts w:cs="Arial"/>
              </w:rPr>
            </w:pPr>
            <w:r w:rsidRPr="00A46938">
              <w:t>has the meaning given in the Transmission Licence;</w:t>
            </w:r>
          </w:p>
        </w:tc>
      </w:tr>
      <w:tr w:rsidR="00816788" w:rsidRPr="0064046A" w14:paraId="4A7E17D8" w14:textId="77777777" w:rsidTr="00A46938">
        <w:tc>
          <w:tcPr>
            <w:tcW w:w="2943" w:type="dxa"/>
          </w:tcPr>
          <w:p w14:paraId="309A12FA" w14:textId="77777777" w:rsidR="00816788" w:rsidRPr="0064046A" w:rsidRDefault="00816788" w:rsidP="00816788">
            <w:pPr>
              <w:jc w:val="left"/>
              <w:rPr>
                <w:b/>
              </w:rPr>
            </w:pPr>
            <w:r w:rsidRPr="0064046A">
              <w:rPr>
                <w:b/>
              </w:rPr>
              <w:t>"Outage Implementation Process"</w:t>
            </w:r>
          </w:p>
        </w:tc>
        <w:tc>
          <w:tcPr>
            <w:tcW w:w="5812" w:type="dxa"/>
          </w:tcPr>
          <w:p w14:paraId="21D6DA36" w14:textId="77777777" w:rsidR="00816788" w:rsidRPr="0064046A" w:rsidRDefault="00816788" w:rsidP="00816788">
            <w:r w:rsidRPr="0064046A">
              <w:t>as defined in Section C, Part Two, paragraph 6.1;</w:t>
            </w:r>
          </w:p>
        </w:tc>
      </w:tr>
      <w:tr w:rsidR="00816788" w:rsidRPr="0064046A" w14:paraId="0C91C576" w14:textId="77777777">
        <w:tc>
          <w:tcPr>
            <w:tcW w:w="2943" w:type="dxa"/>
          </w:tcPr>
          <w:p w14:paraId="62658538" w14:textId="77777777" w:rsidR="00816788" w:rsidRPr="0064046A" w:rsidRDefault="00816788" w:rsidP="00816788">
            <w:pPr>
              <w:jc w:val="left"/>
              <w:rPr>
                <w:b/>
              </w:rPr>
            </w:pPr>
            <w:r w:rsidRPr="0064046A">
              <w:rPr>
                <w:b/>
              </w:rPr>
              <w:t>"Outage Plan"</w:t>
            </w:r>
          </w:p>
        </w:tc>
        <w:tc>
          <w:tcPr>
            <w:tcW w:w="5812" w:type="dxa"/>
          </w:tcPr>
          <w:p w14:paraId="6BB4A7AF" w14:textId="238363C5" w:rsidR="00816788" w:rsidRPr="0064046A" w:rsidRDefault="00816788" w:rsidP="00816788">
            <w:r w:rsidRPr="0064046A">
              <w:t xml:space="preserve">the plan for the placement of Outages for each Financial Year developed and maintained by </w:t>
            </w:r>
            <w:r w:rsidR="00A61D44">
              <w:t>The Company</w:t>
            </w:r>
            <w:r w:rsidR="00A61D44" w:rsidRPr="0064046A">
              <w:t xml:space="preserve"> </w:t>
            </w:r>
            <w:r w:rsidRPr="0064046A">
              <w:t>in accordance with Section C, Part Two;</w:t>
            </w:r>
          </w:p>
        </w:tc>
      </w:tr>
      <w:tr w:rsidR="00816788" w:rsidRPr="0064046A" w14:paraId="7F72A09E" w14:textId="77777777" w:rsidTr="00A46938">
        <w:tc>
          <w:tcPr>
            <w:tcW w:w="2943" w:type="dxa"/>
          </w:tcPr>
          <w:p w14:paraId="4F50EE19" w14:textId="77777777" w:rsidR="00816788" w:rsidRPr="0064046A" w:rsidRDefault="00816788" w:rsidP="00816788">
            <w:pPr>
              <w:jc w:val="left"/>
              <w:rPr>
                <w:b/>
              </w:rPr>
            </w:pPr>
            <w:r w:rsidRPr="0064046A">
              <w:rPr>
                <w:b/>
              </w:rPr>
              <w:t>"</w:t>
            </w:r>
            <w:r>
              <w:rPr>
                <w:b/>
              </w:rPr>
              <w:t>Panel Chairperson</w:t>
            </w:r>
            <w:r w:rsidRPr="0064046A">
              <w:rPr>
                <w:b/>
              </w:rPr>
              <w:t>"</w:t>
            </w:r>
          </w:p>
        </w:tc>
        <w:tc>
          <w:tcPr>
            <w:tcW w:w="5812" w:type="dxa"/>
          </w:tcPr>
          <w:p w14:paraId="6ECB11B1" w14:textId="77777777" w:rsidR="00816788" w:rsidRPr="00442361" w:rsidRDefault="00816788" w:rsidP="00816788">
            <w:pPr>
              <w:pStyle w:val="PartyDetail"/>
              <w:spacing w:after="240" w:line="300" w:lineRule="atLeast"/>
              <w:rPr>
                <w:caps w:val="0"/>
              </w:rPr>
            </w:pPr>
            <w:r w:rsidRPr="0064046A">
              <w:rPr>
                <w:caps w:val="0"/>
              </w:rPr>
              <w:t>the person appointed in accordance with and as defined in Section B, sub-paragraph 6.1.4;</w:t>
            </w:r>
          </w:p>
        </w:tc>
      </w:tr>
      <w:tr w:rsidR="00816788" w:rsidRPr="0064046A" w14:paraId="1E24DBDC" w14:textId="77777777" w:rsidTr="00A46938">
        <w:tc>
          <w:tcPr>
            <w:tcW w:w="2943" w:type="dxa"/>
          </w:tcPr>
          <w:p w14:paraId="6B88CE33" w14:textId="77777777" w:rsidR="00816788" w:rsidRPr="0064046A" w:rsidRDefault="00816788" w:rsidP="00816788">
            <w:pPr>
              <w:jc w:val="left"/>
              <w:rPr>
                <w:b/>
              </w:rPr>
            </w:pPr>
            <w:r>
              <w:rPr>
                <w:b/>
              </w:rPr>
              <w:t>“Panel Secretary”</w:t>
            </w:r>
          </w:p>
        </w:tc>
        <w:tc>
          <w:tcPr>
            <w:tcW w:w="5812" w:type="dxa"/>
          </w:tcPr>
          <w:p w14:paraId="7A5B5DA7" w14:textId="77777777" w:rsidR="00816788" w:rsidRPr="0064046A" w:rsidRDefault="00816788" w:rsidP="00816788">
            <w:pPr>
              <w:pStyle w:val="PartyDetail"/>
              <w:spacing w:after="240" w:line="300" w:lineRule="atLeast"/>
              <w:rPr>
                <w:caps w:val="0"/>
              </w:rPr>
            </w:pPr>
            <w:r>
              <w:rPr>
                <w:caps w:val="0"/>
              </w:rPr>
              <w:t>the secretary appointed from time to time in accordance with Section B, sub-paragraph 6.1.3;</w:t>
            </w:r>
          </w:p>
        </w:tc>
      </w:tr>
      <w:tr w:rsidR="00816788" w:rsidRPr="0064046A" w14:paraId="76110D49" w14:textId="77777777" w:rsidTr="00A46938">
        <w:tc>
          <w:tcPr>
            <w:tcW w:w="2943" w:type="dxa"/>
          </w:tcPr>
          <w:p w14:paraId="07135B12" w14:textId="77777777" w:rsidR="00816788" w:rsidRPr="0064046A" w:rsidRDefault="00816788" w:rsidP="00816788">
            <w:pPr>
              <w:jc w:val="left"/>
              <w:rPr>
                <w:b/>
              </w:rPr>
            </w:pPr>
            <w:r w:rsidRPr="0064046A">
              <w:rPr>
                <w:b/>
              </w:rPr>
              <w:t>"Part"</w:t>
            </w:r>
          </w:p>
        </w:tc>
        <w:tc>
          <w:tcPr>
            <w:tcW w:w="5812" w:type="dxa"/>
          </w:tcPr>
          <w:p w14:paraId="0C997458" w14:textId="77777777" w:rsidR="00816788" w:rsidRPr="0064046A" w:rsidRDefault="00816788" w:rsidP="00816788">
            <w:r w:rsidRPr="0064046A">
              <w:t>a part of this Code as referred to herein;</w:t>
            </w:r>
          </w:p>
        </w:tc>
      </w:tr>
      <w:tr w:rsidR="00816788" w:rsidRPr="0064046A" w14:paraId="6E89E0A4" w14:textId="77777777">
        <w:tc>
          <w:tcPr>
            <w:tcW w:w="2943" w:type="dxa"/>
          </w:tcPr>
          <w:p w14:paraId="0737A801" w14:textId="77777777" w:rsidR="00816788" w:rsidRPr="0064046A" w:rsidRDefault="00816788" w:rsidP="00816788">
            <w:pPr>
              <w:jc w:val="left"/>
              <w:rPr>
                <w:b/>
              </w:rPr>
            </w:pPr>
            <w:r w:rsidRPr="0064046A">
              <w:lastRenderedPageBreak/>
              <w:t>"</w:t>
            </w:r>
            <w:r w:rsidRPr="0064046A">
              <w:rPr>
                <w:b/>
              </w:rPr>
              <w:t>Partial Shutdown</w:t>
            </w:r>
            <w:r w:rsidRPr="0064046A">
              <w:t>"</w:t>
            </w:r>
          </w:p>
        </w:tc>
        <w:tc>
          <w:tcPr>
            <w:tcW w:w="5812" w:type="dxa"/>
          </w:tcPr>
          <w:p w14:paraId="7D34D2DA" w14:textId="1D3A750D" w:rsidR="00816788" w:rsidRPr="0064046A" w:rsidRDefault="00816788" w:rsidP="00816788">
            <w:r>
              <w:t>As defined in the Grid Code</w:t>
            </w:r>
          </w:p>
        </w:tc>
      </w:tr>
      <w:tr w:rsidR="00816788" w:rsidRPr="0064046A" w14:paraId="1CA5A215" w14:textId="77777777" w:rsidTr="00A46938">
        <w:tc>
          <w:tcPr>
            <w:tcW w:w="2943" w:type="dxa"/>
          </w:tcPr>
          <w:p w14:paraId="3A7BDFB3" w14:textId="77777777" w:rsidR="00816788" w:rsidRPr="0064046A" w:rsidRDefault="00816788" w:rsidP="00816788">
            <w:pPr>
              <w:jc w:val="left"/>
              <w:rPr>
                <w:b/>
              </w:rPr>
            </w:pPr>
            <w:r w:rsidRPr="0064046A">
              <w:rPr>
                <w:b/>
              </w:rPr>
              <w:t>"Party"</w:t>
            </w:r>
          </w:p>
        </w:tc>
        <w:tc>
          <w:tcPr>
            <w:tcW w:w="5812" w:type="dxa"/>
          </w:tcPr>
          <w:p w14:paraId="3D41B410" w14:textId="77777777" w:rsidR="00816788" w:rsidRPr="0064046A" w:rsidRDefault="00816788" w:rsidP="00816788">
            <w:pPr>
              <w:rPr>
                <w:b/>
                <w:i/>
              </w:rPr>
            </w:pPr>
            <w:r w:rsidRPr="0064046A">
              <w:t xml:space="preserve">as defined in Section B, paragraph 2.1; </w:t>
            </w:r>
          </w:p>
        </w:tc>
      </w:tr>
      <w:tr w:rsidR="00816788" w:rsidRPr="0064046A" w14:paraId="3EA6519B" w14:textId="77777777" w:rsidTr="00A46938">
        <w:tc>
          <w:tcPr>
            <w:tcW w:w="2943" w:type="dxa"/>
          </w:tcPr>
          <w:p w14:paraId="1947B20F" w14:textId="77777777" w:rsidR="00816788" w:rsidRPr="0064046A" w:rsidRDefault="00816788" w:rsidP="00816788">
            <w:pPr>
              <w:jc w:val="left"/>
              <w:rPr>
                <w:b/>
              </w:rPr>
            </w:pPr>
            <w:r w:rsidRPr="0064046A">
              <w:rPr>
                <w:b/>
              </w:rPr>
              <w:t>"Party Applicant"</w:t>
            </w:r>
          </w:p>
        </w:tc>
        <w:tc>
          <w:tcPr>
            <w:tcW w:w="5812" w:type="dxa"/>
          </w:tcPr>
          <w:p w14:paraId="6E86A64A" w14:textId="77777777" w:rsidR="00816788" w:rsidRPr="0064046A" w:rsidRDefault="00816788" w:rsidP="00816788">
            <w:r w:rsidRPr="0064046A">
              <w:t>a Transmission Licensee or person obliged by the Offshore Tender Regulations wishing to enter into the Framework Agreement;</w:t>
            </w:r>
          </w:p>
        </w:tc>
      </w:tr>
      <w:tr w:rsidR="00816788" w:rsidRPr="0064046A" w14:paraId="155730C0" w14:textId="77777777">
        <w:tc>
          <w:tcPr>
            <w:tcW w:w="2943" w:type="dxa"/>
          </w:tcPr>
          <w:p w14:paraId="0D95705E" w14:textId="77777777" w:rsidR="00816788" w:rsidRPr="0064046A" w:rsidRDefault="00816788" w:rsidP="00816788">
            <w:pPr>
              <w:jc w:val="left"/>
              <w:rPr>
                <w:b/>
              </w:rPr>
            </w:pPr>
            <w:r w:rsidRPr="0064046A">
              <w:rPr>
                <w:rFonts w:cs="Arial"/>
                <w:b/>
                <w:bCs/>
                <w:lang w:eastAsia="en-GB"/>
              </w:rPr>
              <w:t>“Party Category”</w:t>
            </w:r>
          </w:p>
        </w:tc>
        <w:tc>
          <w:tcPr>
            <w:tcW w:w="5812" w:type="dxa"/>
          </w:tcPr>
          <w:p w14:paraId="39047D72"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816788" w:rsidRDefault="00816788" w:rsidP="00816788">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3E8A43EC" w14:textId="77777777" w:rsidR="00816788" w:rsidRPr="0064046A" w:rsidRDefault="00816788" w:rsidP="00816788">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816788" w:rsidRPr="0064046A" w:rsidRDefault="00816788" w:rsidP="00816788">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816788" w:rsidRPr="0064046A" w14:paraId="642E740B" w14:textId="77777777" w:rsidTr="00A46938">
        <w:tc>
          <w:tcPr>
            <w:tcW w:w="2943" w:type="dxa"/>
          </w:tcPr>
          <w:p w14:paraId="4CF5FA9C" w14:textId="77777777" w:rsidR="00816788" w:rsidRPr="0064046A" w:rsidRDefault="00816788" w:rsidP="00816788">
            <w:pPr>
              <w:jc w:val="left"/>
              <w:rPr>
                <w:b/>
              </w:rPr>
            </w:pPr>
            <w:r w:rsidRPr="0064046A">
              <w:rPr>
                <w:b/>
              </w:rPr>
              <w:t>"Party Details"</w:t>
            </w:r>
          </w:p>
        </w:tc>
        <w:tc>
          <w:tcPr>
            <w:tcW w:w="5812" w:type="dxa"/>
          </w:tcPr>
          <w:p w14:paraId="139C09BE" w14:textId="77777777" w:rsidR="00816788" w:rsidRPr="0064046A" w:rsidRDefault="00816788" w:rsidP="00816788">
            <w:pPr>
              <w:rPr>
                <w:b/>
                <w:i/>
              </w:rPr>
            </w:pPr>
            <w:r w:rsidRPr="0064046A">
              <w:t>the details required from a Party and Party Applicant under Section B, sub-paragraph 3.1.2 and paragraph 4.1 as applicable;</w:t>
            </w:r>
          </w:p>
        </w:tc>
      </w:tr>
      <w:tr w:rsidR="00816788" w:rsidRPr="0064046A" w14:paraId="106419FF" w14:textId="77777777" w:rsidTr="00A46938">
        <w:tc>
          <w:tcPr>
            <w:tcW w:w="2943" w:type="dxa"/>
          </w:tcPr>
          <w:p w14:paraId="6526C8C6" w14:textId="77777777" w:rsidR="00816788" w:rsidRPr="0064046A" w:rsidRDefault="00816788" w:rsidP="00816788">
            <w:pPr>
              <w:jc w:val="left"/>
              <w:rPr>
                <w:b/>
              </w:rPr>
            </w:pPr>
            <w:r w:rsidRPr="0064046A">
              <w:rPr>
                <w:b/>
              </w:rPr>
              <w:t>"Party Entry Processes"</w:t>
            </w:r>
          </w:p>
        </w:tc>
        <w:tc>
          <w:tcPr>
            <w:tcW w:w="5812" w:type="dxa"/>
          </w:tcPr>
          <w:p w14:paraId="1BF13AA9" w14:textId="77777777" w:rsidR="00816788" w:rsidRPr="0064046A" w:rsidRDefault="00816788" w:rsidP="00816788">
            <w:r w:rsidRPr="0064046A">
              <w:t>the procedures, processes and steps required to be taken by a Party on entry to the Code as defined in Section B</w:t>
            </w:r>
            <w:r w:rsidRPr="0064046A">
              <w:rPr>
                <w:i/>
              </w:rPr>
              <w:t xml:space="preserve">, </w:t>
            </w:r>
            <w:r w:rsidRPr="0064046A">
              <w:t>sub-paragraph 3.2.3;</w:t>
            </w:r>
          </w:p>
        </w:tc>
      </w:tr>
      <w:tr w:rsidR="00816788" w:rsidRPr="0064046A" w14:paraId="00D5A300" w14:textId="77777777" w:rsidTr="00A46938">
        <w:tc>
          <w:tcPr>
            <w:tcW w:w="2943" w:type="dxa"/>
          </w:tcPr>
          <w:p w14:paraId="6B4612BE" w14:textId="77777777" w:rsidR="00816788" w:rsidRPr="0064046A" w:rsidRDefault="00816788" w:rsidP="00816788">
            <w:pPr>
              <w:jc w:val="left"/>
              <w:rPr>
                <w:b/>
              </w:rPr>
            </w:pPr>
            <w:r w:rsidRPr="0064046A">
              <w:rPr>
                <w:b/>
              </w:rPr>
              <w:t>"Party Liable"</w:t>
            </w:r>
          </w:p>
        </w:tc>
        <w:tc>
          <w:tcPr>
            <w:tcW w:w="5812" w:type="dxa"/>
          </w:tcPr>
          <w:p w14:paraId="7A49EB52" w14:textId="77777777" w:rsidR="00816788" w:rsidRPr="0064046A" w:rsidRDefault="00816788" w:rsidP="00816788">
            <w:r w:rsidRPr="0064046A">
              <w:t>as defined in Section G, paragraph 4.2;</w:t>
            </w:r>
          </w:p>
        </w:tc>
      </w:tr>
      <w:tr w:rsidR="00816788" w:rsidRPr="0064046A" w14:paraId="5E275DBB" w14:textId="77777777" w:rsidTr="00A46938">
        <w:tc>
          <w:tcPr>
            <w:tcW w:w="2943" w:type="dxa"/>
          </w:tcPr>
          <w:p w14:paraId="1EDAF45E" w14:textId="77777777" w:rsidR="00816788" w:rsidRPr="0064046A" w:rsidRDefault="00816788" w:rsidP="00816788">
            <w:pPr>
              <w:jc w:val="left"/>
              <w:rPr>
                <w:b/>
              </w:rPr>
            </w:pPr>
            <w:r w:rsidRPr="0064046A">
              <w:rPr>
                <w:b/>
              </w:rPr>
              <w:t>"Party Representatives"</w:t>
            </w:r>
          </w:p>
        </w:tc>
        <w:tc>
          <w:tcPr>
            <w:tcW w:w="5812" w:type="dxa"/>
          </w:tcPr>
          <w:p w14:paraId="50DD8AEC" w14:textId="77777777" w:rsidR="00816788" w:rsidRPr="0064046A" w:rsidRDefault="00816788" w:rsidP="00816788">
            <w:r w:rsidRPr="0064046A">
              <w:t>the representatives of the Parties as defined in Section B, sub-paragraph 6.1.2;</w:t>
            </w:r>
          </w:p>
        </w:tc>
      </w:tr>
      <w:tr w:rsidR="00816788" w:rsidRPr="0064046A" w14:paraId="51446BAB" w14:textId="77777777" w:rsidTr="00A46938">
        <w:tc>
          <w:tcPr>
            <w:tcW w:w="2943" w:type="dxa"/>
          </w:tcPr>
          <w:p w14:paraId="2743B6F0" w14:textId="77777777" w:rsidR="00816788" w:rsidRPr="0064046A" w:rsidRDefault="00816788" w:rsidP="00816788">
            <w:pPr>
              <w:jc w:val="left"/>
              <w:rPr>
                <w:b/>
              </w:rPr>
            </w:pPr>
            <w:r w:rsidRPr="0064046A">
              <w:rPr>
                <w:b/>
              </w:rPr>
              <w:t>"Paying Party"</w:t>
            </w:r>
          </w:p>
        </w:tc>
        <w:tc>
          <w:tcPr>
            <w:tcW w:w="5812" w:type="dxa"/>
          </w:tcPr>
          <w:p w14:paraId="6BCDCD28" w14:textId="77777777" w:rsidR="00816788" w:rsidRPr="0064046A" w:rsidRDefault="00816788">
            <w:pPr>
              <w:tabs>
                <w:tab w:val="left" w:pos="1985"/>
              </w:tabs>
              <w:ind w:left="33"/>
            </w:pPr>
            <w:r w:rsidRPr="0064046A">
              <w:t>as defined in Section E, paragraph 3.1;</w:t>
            </w:r>
          </w:p>
        </w:tc>
      </w:tr>
      <w:tr w:rsidR="00816788" w:rsidRPr="0064046A" w14:paraId="046678DB" w14:textId="77777777">
        <w:tc>
          <w:tcPr>
            <w:tcW w:w="2943" w:type="dxa"/>
          </w:tcPr>
          <w:p w14:paraId="48E36DF1" w14:textId="77777777" w:rsidR="00816788" w:rsidRPr="0064046A" w:rsidRDefault="00816788" w:rsidP="00816788">
            <w:pPr>
              <w:jc w:val="left"/>
              <w:rPr>
                <w:b/>
              </w:rPr>
            </w:pPr>
            <w:r w:rsidRPr="0064046A">
              <w:rPr>
                <w:b/>
              </w:rPr>
              <w:t>"Permitted Activities"</w:t>
            </w:r>
          </w:p>
        </w:tc>
        <w:tc>
          <w:tcPr>
            <w:tcW w:w="5812" w:type="dxa"/>
          </w:tcPr>
          <w:p w14:paraId="57FD82D4" w14:textId="77777777" w:rsidR="00816788" w:rsidRPr="0064046A" w:rsidRDefault="00816788">
            <w:pPr>
              <w:tabs>
                <w:tab w:val="left" w:pos="1985"/>
              </w:tabs>
              <w:ind w:left="33"/>
            </w:pPr>
            <w:r w:rsidRPr="0064046A">
              <w:t>activities carried on by:</w:t>
            </w:r>
          </w:p>
          <w:p w14:paraId="3390D569" w14:textId="1951408D" w:rsidR="00816788" w:rsidRPr="0064046A" w:rsidRDefault="00816788" w:rsidP="00816788">
            <w:pPr>
              <w:ind w:left="459" w:hanging="426"/>
            </w:pPr>
            <w:r w:rsidRPr="0064046A">
              <w:t>(a)</w:t>
            </w:r>
            <w:r w:rsidRPr="0064046A">
              <w:tab/>
            </w:r>
            <w:r w:rsidR="00CF5B43">
              <w:t>The Company</w:t>
            </w:r>
            <w:r w:rsidRPr="0064046A">
              <w:t xml:space="preserve">, for the purposes of its Main Business; and </w:t>
            </w:r>
          </w:p>
          <w:p w14:paraId="5657E12E" w14:textId="77777777" w:rsidR="00816788" w:rsidRPr="0064046A" w:rsidRDefault="00816788">
            <w:pPr>
              <w:tabs>
                <w:tab w:val="left" w:pos="1985"/>
              </w:tabs>
              <w:ind w:left="459" w:right="742" w:hanging="426"/>
            </w:pPr>
            <w:r w:rsidRPr="0064046A">
              <w:t>(b)</w:t>
            </w:r>
            <w:r w:rsidRPr="0064046A">
              <w:tab/>
              <w:t>a Transmission Owner, for the purpose of its Transmission Business;</w:t>
            </w:r>
          </w:p>
        </w:tc>
      </w:tr>
      <w:tr w:rsidR="00816788" w:rsidRPr="0064046A" w14:paraId="772F860D" w14:textId="77777777">
        <w:tc>
          <w:tcPr>
            <w:tcW w:w="2943" w:type="dxa"/>
          </w:tcPr>
          <w:p w14:paraId="6A37268C" w14:textId="77777777" w:rsidR="00816788" w:rsidRPr="0064046A" w:rsidRDefault="00816788" w:rsidP="00816788">
            <w:pPr>
              <w:jc w:val="left"/>
              <w:rPr>
                <w:b/>
              </w:rPr>
            </w:pPr>
            <w:r w:rsidRPr="0064046A">
              <w:rPr>
                <w:b/>
              </w:rPr>
              <w:t>“Performance Bond”</w:t>
            </w:r>
          </w:p>
        </w:tc>
        <w:tc>
          <w:tcPr>
            <w:tcW w:w="5812" w:type="dxa"/>
          </w:tcPr>
          <w:p w14:paraId="60CEC384" w14:textId="5A886A1E" w:rsidR="00816788" w:rsidRPr="0064046A" w:rsidRDefault="00816788">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00816788" w:rsidRPr="0064046A" w14:paraId="1B908367" w14:textId="77777777" w:rsidTr="00A46938">
        <w:tc>
          <w:tcPr>
            <w:tcW w:w="2943" w:type="dxa"/>
          </w:tcPr>
          <w:p w14:paraId="75369E86" w14:textId="77777777" w:rsidR="00816788" w:rsidRPr="0064046A" w:rsidRDefault="00816788" w:rsidP="00816788">
            <w:pPr>
              <w:jc w:val="left"/>
              <w:rPr>
                <w:b/>
              </w:rPr>
            </w:pPr>
            <w:r w:rsidRPr="0064046A">
              <w:rPr>
                <w:b/>
              </w:rPr>
              <w:t>"Planned Works"</w:t>
            </w:r>
          </w:p>
        </w:tc>
        <w:tc>
          <w:tcPr>
            <w:tcW w:w="5812" w:type="dxa"/>
          </w:tcPr>
          <w:p w14:paraId="4B6C79FC" w14:textId="77777777" w:rsidR="00816788" w:rsidRPr="0064046A" w:rsidRDefault="00816788" w:rsidP="00816788">
            <w:r w:rsidRPr="0064046A">
              <w:t>as defined in Section D, Part One, sub-paragraph 2.1.2.3;</w:t>
            </w:r>
          </w:p>
        </w:tc>
      </w:tr>
      <w:tr w:rsidR="00816788" w:rsidRPr="0064046A" w14:paraId="1D1AA506" w14:textId="77777777">
        <w:tc>
          <w:tcPr>
            <w:tcW w:w="2943" w:type="dxa"/>
          </w:tcPr>
          <w:p w14:paraId="120DCB81" w14:textId="77777777" w:rsidR="00816788" w:rsidRPr="0064046A" w:rsidRDefault="00816788" w:rsidP="00816788">
            <w:pPr>
              <w:jc w:val="left"/>
              <w:rPr>
                <w:b/>
              </w:rPr>
            </w:pPr>
            <w:r w:rsidRPr="0064046A">
              <w:rPr>
                <w:b/>
              </w:rPr>
              <w:t>"Planning Assumptions"</w:t>
            </w:r>
          </w:p>
        </w:tc>
        <w:tc>
          <w:tcPr>
            <w:tcW w:w="5812" w:type="dxa"/>
          </w:tcPr>
          <w:p w14:paraId="3644D979" w14:textId="77777777" w:rsidR="00816788" w:rsidRPr="0064046A" w:rsidRDefault="00816788" w:rsidP="00816788">
            <w:r w:rsidRPr="0064046A">
              <w:t xml:space="preserve">in respect of each Transmission Owner: </w:t>
            </w:r>
          </w:p>
          <w:p w14:paraId="0A57C6FC" w14:textId="063BF47F" w:rsidR="00816788" w:rsidRPr="0064046A" w:rsidRDefault="00816788">
            <w:pPr>
              <w:tabs>
                <w:tab w:val="left" w:pos="1985"/>
              </w:tabs>
              <w:ind w:left="459" w:right="742" w:hanging="426"/>
            </w:pPr>
            <w:r w:rsidRPr="0064046A">
              <w:lastRenderedPageBreak/>
              <w:t xml:space="preserve">(a)  </w:t>
            </w:r>
            <w:r w:rsidR="00CF5B43">
              <w:t>The Company</w:t>
            </w:r>
            <w:r w:rsidR="00522962" w:rsidRPr="0064046A">
              <w:t>’s</w:t>
            </w:r>
            <w:r w:rsidRPr="0064046A">
              <w:t xml:space="preserve"> forecasts of power flows onto and off the Transmission Owner’s Transmission System under conditions which </w:t>
            </w:r>
            <w:r w:rsidR="00CF5B43">
              <w:t>The Company</w:t>
            </w:r>
            <w:r w:rsidRPr="0064046A">
              <w:t xml:space="preserve"> reasonably foresees will arise in the course of a Financial Year; or </w:t>
            </w:r>
          </w:p>
          <w:p w14:paraId="647964B9" w14:textId="4257C6F0" w:rsidR="00816788" w:rsidRPr="0064046A" w:rsidRDefault="00816788" w:rsidP="00A46938">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2019E95F" w14:textId="77777777" w:rsidR="00816788" w:rsidRPr="0064046A" w:rsidRDefault="00816788" w:rsidP="00816788">
            <w:r w:rsidRPr="0064046A">
              <w:t>developed, in each case, in accordance with Schedule Three;</w:t>
            </w:r>
          </w:p>
        </w:tc>
      </w:tr>
      <w:tr w:rsidR="00816788" w:rsidRPr="0064046A" w14:paraId="1669D7F0" w14:textId="77777777" w:rsidTr="00A46938">
        <w:tc>
          <w:tcPr>
            <w:tcW w:w="2943" w:type="dxa"/>
          </w:tcPr>
          <w:p w14:paraId="2239A3E9" w14:textId="77777777" w:rsidR="00816788" w:rsidRPr="0064046A" w:rsidRDefault="00816788" w:rsidP="00816788">
            <w:pPr>
              <w:jc w:val="left"/>
              <w:rPr>
                <w:b/>
              </w:rPr>
            </w:pPr>
            <w:r w:rsidRPr="0064046A">
              <w:rPr>
                <w:b/>
              </w:rPr>
              <w:lastRenderedPageBreak/>
              <w:t>"Planning Code"</w:t>
            </w:r>
          </w:p>
        </w:tc>
        <w:tc>
          <w:tcPr>
            <w:tcW w:w="5812" w:type="dxa"/>
          </w:tcPr>
          <w:p w14:paraId="1851D51F" w14:textId="77777777" w:rsidR="00816788" w:rsidRPr="0064046A" w:rsidRDefault="00816788" w:rsidP="00816788">
            <w:r w:rsidRPr="0064046A">
              <w:t>that part of the Grid Code which is identified as the Planning Code;</w:t>
            </w:r>
          </w:p>
        </w:tc>
      </w:tr>
      <w:tr w:rsidR="00816788" w:rsidRPr="0064046A" w14:paraId="0342C603" w14:textId="77777777" w:rsidTr="00A46938">
        <w:tc>
          <w:tcPr>
            <w:tcW w:w="2943" w:type="dxa"/>
          </w:tcPr>
          <w:p w14:paraId="758DC536" w14:textId="77777777" w:rsidR="00816788" w:rsidRPr="0064046A" w:rsidRDefault="00816788" w:rsidP="00816788">
            <w:pPr>
              <w:jc w:val="left"/>
              <w:rPr>
                <w:b/>
              </w:rPr>
            </w:pPr>
            <w:r w:rsidRPr="0064046A">
              <w:rPr>
                <w:b/>
              </w:rPr>
              <w:t>"Plant"</w:t>
            </w:r>
          </w:p>
        </w:tc>
        <w:tc>
          <w:tcPr>
            <w:tcW w:w="5812" w:type="dxa"/>
          </w:tcPr>
          <w:p w14:paraId="5AD39D34" w14:textId="77777777" w:rsidR="00816788" w:rsidRPr="0064046A" w:rsidRDefault="00816788" w:rsidP="00816788">
            <w:r w:rsidRPr="0064046A">
              <w:t>fixed and moveable items used in the generation and/or supply and/or transmission of electricity other than Apparatus;</w:t>
            </w:r>
          </w:p>
        </w:tc>
      </w:tr>
      <w:tr w:rsidR="00816788" w:rsidRPr="0064046A" w14:paraId="1FEB50F4" w14:textId="77777777" w:rsidTr="00A46938">
        <w:tc>
          <w:tcPr>
            <w:tcW w:w="2943" w:type="dxa"/>
          </w:tcPr>
          <w:p w14:paraId="33B306B4" w14:textId="77777777" w:rsidR="00816788" w:rsidRPr="0064046A" w:rsidRDefault="00816788" w:rsidP="00816788">
            <w:pPr>
              <w:jc w:val="left"/>
              <w:rPr>
                <w:b/>
              </w:rPr>
            </w:pPr>
            <w:r w:rsidRPr="0064046A">
              <w:rPr>
                <w:b/>
              </w:rPr>
              <w:t>“Possible Relevant Interruption”</w:t>
            </w:r>
          </w:p>
        </w:tc>
        <w:tc>
          <w:tcPr>
            <w:tcW w:w="5812" w:type="dxa"/>
          </w:tcPr>
          <w:p w14:paraId="76150846" w14:textId="77777777" w:rsidR="00816788" w:rsidRPr="0064046A" w:rsidRDefault="00816788" w:rsidP="00816788">
            <w:r w:rsidRPr="0064046A">
              <w:t>means an interruption which requires investigation to ascertain whether or not it is a Relevant Interruption;</w:t>
            </w:r>
          </w:p>
        </w:tc>
      </w:tr>
      <w:tr w:rsidR="00816788" w:rsidRPr="0064046A" w14:paraId="19B2B9B2" w14:textId="77777777" w:rsidTr="00A46938">
        <w:tc>
          <w:tcPr>
            <w:tcW w:w="2943" w:type="dxa"/>
          </w:tcPr>
          <w:p w14:paraId="218D6D4B" w14:textId="77777777" w:rsidR="00816788" w:rsidRPr="0064046A" w:rsidRDefault="00816788" w:rsidP="00816788">
            <w:pPr>
              <w:jc w:val="left"/>
              <w:rPr>
                <w:b/>
              </w:rPr>
            </w:pPr>
            <w:r w:rsidRPr="0064046A">
              <w:t>“</w:t>
            </w:r>
            <w:r w:rsidRPr="0064046A">
              <w:rPr>
                <w:b/>
              </w:rPr>
              <w:t>Power Factor</w:t>
            </w:r>
            <w:r w:rsidRPr="0064046A">
              <w:t>”</w:t>
            </w:r>
          </w:p>
        </w:tc>
        <w:tc>
          <w:tcPr>
            <w:tcW w:w="5812" w:type="dxa"/>
          </w:tcPr>
          <w:p w14:paraId="49A6A91E" w14:textId="77777777" w:rsidR="00816788" w:rsidRPr="0064046A" w:rsidRDefault="00816788" w:rsidP="00816788">
            <w:r w:rsidRPr="0064046A">
              <w:t>As defined in the Grid Code;</w:t>
            </w:r>
          </w:p>
        </w:tc>
      </w:tr>
      <w:tr w:rsidR="00816788" w:rsidRPr="0064046A" w14:paraId="0794AD6C" w14:textId="77777777" w:rsidTr="00A46938">
        <w:tc>
          <w:tcPr>
            <w:tcW w:w="2943" w:type="dxa"/>
          </w:tcPr>
          <w:p w14:paraId="788A9450" w14:textId="77777777" w:rsidR="00816788" w:rsidRPr="0064046A" w:rsidRDefault="00816788" w:rsidP="00816788">
            <w:pPr>
              <w:jc w:val="left"/>
              <w:rPr>
                <w:b/>
              </w:rPr>
            </w:pPr>
            <w:r w:rsidRPr="0064046A">
              <w:rPr>
                <w:b/>
              </w:rPr>
              <w:t>"Power Station"</w:t>
            </w:r>
          </w:p>
        </w:tc>
        <w:tc>
          <w:tcPr>
            <w:tcW w:w="5812" w:type="dxa"/>
          </w:tcPr>
          <w:p w14:paraId="7768B92B" w14:textId="77777777" w:rsidR="00816788" w:rsidRPr="0064046A" w:rsidRDefault="00816788" w:rsidP="00816788">
            <w:r w:rsidRPr="0064046A">
              <w:t>as defined in the CUSC as at the Code Effective Date;</w:t>
            </w:r>
          </w:p>
        </w:tc>
      </w:tr>
      <w:tr w:rsidR="00816788" w:rsidRPr="0064046A" w14:paraId="12D4519C" w14:textId="77777777" w:rsidTr="00A46938">
        <w:tc>
          <w:tcPr>
            <w:tcW w:w="2943" w:type="dxa"/>
          </w:tcPr>
          <w:p w14:paraId="6DCDB304" w14:textId="77777777" w:rsidR="00816788" w:rsidRPr="0064046A" w:rsidRDefault="00816788" w:rsidP="00816788">
            <w:pPr>
              <w:jc w:val="left"/>
              <w:rPr>
                <w:b/>
              </w:rPr>
            </w:pPr>
            <w:r w:rsidRPr="0064046A">
              <w:rPr>
                <w:b/>
              </w:rPr>
              <w:t>"Proceedings"</w:t>
            </w:r>
          </w:p>
        </w:tc>
        <w:tc>
          <w:tcPr>
            <w:tcW w:w="5812" w:type="dxa"/>
          </w:tcPr>
          <w:p w14:paraId="075995CB" w14:textId="77777777" w:rsidR="00816788" w:rsidRPr="0064046A" w:rsidRDefault="00816788" w:rsidP="00816788">
            <w:r w:rsidRPr="0064046A">
              <w:t>as defined in Section G, paragraph 17.1;</w:t>
            </w:r>
          </w:p>
        </w:tc>
      </w:tr>
      <w:tr w:rsidR="00816788" w:rsidRPr="0064046A" w14:paraId="1EA2B3D5" w14:textId="77777777" w:rsidTr="00A46938">
        <w:tc>
          <w:tcPr>
            <w:tcW w:w="2943" w:type="dxa"/>
          </w:tcPr>
          <w:p w14:paraId="764B7E5F" w14:textId="77777777" w:rsidR="00816788" w:rsidRPr="0064046A" w:rsidRDefault="00816788" w:rsidP="00816788">
            <w:pPr>
              <w:jc w:val="left"/>
              <w:rPr>
                <w:b/>
              </w:rPr>
            </w:pPr>
            <w:r w:rsidRPr="0064046A">
              <w:rPr>
                <w:b/>
              </w:rPr>
              <w:t>"Progress Report"</w:t>
            </w:r>
          </w:p>
        </w:tc>
        <w:tc>
          <w:tcPr>
            <w:tcW w:w="5812" w:type="dxa"/>
          </w:tcPr>
          <w:p w14:paraId="493C0543" w14:textId="77777777" w:rsidR="00816788" w:rsidRPr="0064046A" w:rsidRDefault="00816788" w:rsidP="00816788">
            <w:r w:rsidRPr="0064046A">
              <w:t xml:space="preserve">the progress report prepared and submitted by the </w:t>
            </w:r>
            <w:r>
              <w:t>STC Modification Panel</w:t>
            </w:r>
            <w:r w:rsidRPr="0064046A">
              <w:t xml:space="preserve"> in accordance with Section B, sub-paragraph 7.2.8.1;</w:t>
            </w:r>
          </w:p>
        </w:tc>
      </w:tr>
      <w:tr w:rsidR="00816788" w:rsidRPr="0064046A" w14:paraId="4E7311D9" w14:textId="77777777" w:rsidTr="00A46938">
        <w:tc>
          <w:tcPr>
            <w:tcW w:w="2943" w:type="dxa"/>
          </w:tcPr>
          <w:p w14:paraId="62D9B9B5" w14:textId="77777777" w:rsidR="00816788" w:rsidRPr="0064046A" w:rsidRDefault="00816788" w:rsidP="00816788">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816788" w:rsidRPr="0064046A" w:rsidRDefault="00816788" w:rsidP="00816788">
            <w:r w:rsidRPr="0064046A">
              <w:t xml:space="preserve">the proposed form of the </w:t>
            </w:r>
            <w:r>
              <w:t>STC Modification</w:t>
            </w:r>
            <w:r w:rsidRPr="0064046A">
              <w:t xml:space="preserve"> Report developed in accordance with and as defined in Section B, sub-paragraph 7.2.5.8;</w:t>
            </w:r>
          </w:p>
        </w:tc>
      </w:tr>
      <w:tr w:rsidR="00816788" w:rsidRPr="0064046A" w14:paraId="7E5C96F4" w14:textId="77777777" w:rsidTr="00A46938">
        <w:tc>
          <w:tcPr>
            <w:tcW w:w="2943" w:type="dxa"/>
          </w:tcPr>
          <w:p w14:paraId="2F80969D" w14:textId="77777777" w:rsidR="00816788" w:rsidRPr="0064046A" w:rsidRDefault="00816788" w:rsidP="00816788">
            <w:pPr>
              <w:jc w:val="left"/>
              <w:rPr>
                <w:b/>
              </w:rPr>
            </w:pPr>
            <w:r w:rsidRPr="0064046A">
              <w:rPr>
                <w:b/>
              </w:rPr>
              <w:t>"Proposer"</w:t>
            </w:r>
          </w:p>
        </w:tc>
        <w:tc>
          <w:tcPr>
            <w:tcW w:w="5812" w:type="dxa"/>
          </w:tcPr>
          <w:p w14:paraId="731EC446" w14:textId="77777777" w:rsidR="00816788" w:rsidRPr="0064046A" w:rsidRDefault="00816788" w:rsidP="00816788">
            <w:r w:rsidRPr="0064046A">
              <w:t>a Party or other person making a proposal for an amendment to the Code as defined in Section B, paragraph 7.2.2.1;</w:t>
            </w:r>
          </w:p>
        </w:tc>
      </w:tr>
      <w:tr w:rsidR="00816788" w:rsidRPr="0064046A" w14:paraId="11730558" w14:textId="77777777" w:rsidTr="00A46938">
        <w:tc>
          <w:tcPr>
            <w:tcW w:w="2943" w:type="dxa"/>
          </w:tcPr>
          <w:p w14:paraId="411813A3" w14:textId="77777777" w:rsidR="00816788" w:rsidRPr="0064046A" w:rsidRDefault="00816788" w:rsidP="00816788">
            <w:pPr>
              <w:jc w:val="left"/>
              <w:rPr>
                <w:rStyle w:val="FootnoteReference"/>
                <w:b/>
              </w:rPr>
            </w:pPr>
            <w:r w:rsidRPr="0064046A">
              <w:rPr>
                <w:b/>
              </w:rPr>
              <w:t>"Protection"</w:t>
            </w:r>
          </w:p>
        </w:tc>
        <w:tc>
          <w:tcPr>
            <w:tcW w:w="5812" w:type="dxa"/>
          </w:tcPr>
          <w:p w14:paraId="53B63DF0" w14:textId="77777777" w:rsidR="00816788" w:rsidRPr="0064046A" w:rsidRDefault="00816788" w:rsidP="00816788">
            <w:r w:rsidRPr="0064046A">
              <w:t>as defined in the Grid Code as at the Code Effective Date;</w:t>
            </w:r>
          </w:p>
        </w:tc>
      </w:tr>
      <w:tr w:rsidR="00816788" w:rsidRPr="0064046A" w14:paraId="5A89E45A" w14:textId="77777777" w:rsidTr="00A46938">
        <w:tc>
          <w:tcPr>
            <w:tcW w:w="2943" w:type="dxa"/>
          </w:tcPr>
          <w:p w14:paraId="04A0BCB1" w14:textId="77777777" w:rsidR="00816788" w:rsidRPr="0064046A" w:rsidRDefault="00816788" w:rsidP="00816788">
            <w:pPr>
              <w:jc w:val="left"/>
              <w:rPr>
                <w:b/>
              </w:rPr>
            </w:pPr>
            <w:r>
              <w:rPr>
                <w:b/>
              </w:rPr>
              <w:t>“Purchase Contracts”</w:t>
            </w:r>
          </w:p>
        </w:tc>
        <w:tc>
          <w:tcPr>
            <w:tcW w:w="5812" w:type="dxa"/>
          </w:tcPr>
          <w:p w14:paraId="25737CDD" w14:textId="77777777" w:rsidR="00816788" w:rsidRPr="0064046A" w:rsidRDefault="00816788" w:rsidP="00816788">
            <w:r>
              <w:t>As defined in the Grid Code</w:t>
            </w:r>
          </w:p>
        </w:tc>
      </w:tr>
      <w:tr w:rsidR="00816788" w:rsidRPr="0064046A" w14:paraId="5E137A53" w14:textId="77777777">
        <w:tc>
          <w:tcPr>
            <w:tcW w:w="2943" w:type="dxa"/>
          </w:tcPr>
          <w:p w14:paraId="770A4821" w14:textId="77777777" w:rsidR="00816788" w:rsidRPr="0064046A" w:rsidRDefault="00816788" w:rsidP="00816788">
            <w:pPr>
              <w:jc w:val="left"/>
              <w:rPr>
                <w:b/>
              </w:rPr>
            </w:pPr>
            <w:r w:rsidRPr="0064046A">
              <w:rPr>
                <w:b/>
              </w:rPr>
              <w:t>“Qualified Bank”</w:t>
            </w:r>
          </w:p>
        </w:tc>
        <w:tc>
          <w:tcPr>
            <w:tcW w:w="5812" w:type="dxa"/>
          </w:tcPr>
          <w:p w14:paraId="607E085B" w14:textId="2B1CCB23" w:rsidR="00816788" w:rsidRPr="0064046A" w:rsidRDefault="00816788" w:rsidP="00816788">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w:t>
            </w:r>
            <w:r w:rsidRPr="0064046A">
              <w:lastRenderedPageBreak/>
              <w:t xml:space="preserve">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816788" w:rsidRPr="0064046A" w14:paraId="00DCF622" w14:textId="77777777">
        <w:tc>
          <w:tcPr>
            <w:tcW w:w="2943" w:type="dxa"/>
          </w:tcPr>
          <w:p w14:paraId="2C48B83E" w14:textId="77777777" w:rsidR="00816788" w:rsidRPr="0064046A" w:rsidRDefault="00816788" w:rsidP="00816788">
            <w:pPr>
              <w:jc w:val="left"/>
              <w:rPr>
                <w:b/>
              </w:rPr>
            </w:pPr>
            <w:r w:rsidRPr="0064046A">
              <w:rPr>
                <w:b/>
              </w:rPr>
              <w:lastRenderedPageBreak/>
              <w:t>"Qualified Company”</w:t>
            </w:r>
          </w:p>
        </w:tc>
        <w:tc>
          <w:tcPr>
            <w:tcW w:w="5812" w:type="dxa"/>
          </w:tcPr>
          <w:p w14:paraId="7CD0E030" w14:textId="77777777" w:rsidR="00816788" w:rsidRPr="0064046A" w:rsidRDefault="00816788" w:rsidP="00816788">
            <w:pPr>
              <w:pStyle w:val="BodyText"/>
              <w:ind w:left="0"/>
            </w:pPr>
            <w:r w:rsidRPr="0064046A">
              <w:t xml:space="preserve">a company which is a public company or a private company within the meaning of section 1(3) of the Companies Act 1985 and which is either </w:t>
            </w:r>
            <w:bookmarkStart w:id="30" w:name="_DV_C3"/>
            <w:r w:rsidRPr="0064046A">
              <w:t>:</w:t>
            </w:r>
            <w:bookmarkEnd w:id="30"/>
          </w:p>
          <w:p w14:paraId="74357E15" w14:textId="77777777" w:rsidR="00816788" w:rsidRPr="0064046A" w:rsidRDefault="00816788" w:rsidP="00816788">
            <w:pPr>
              <w:pStyle w:val="BodyText"/>
              <w:ind w:left="340" w:hanging="340"/>
              <w:rPr>
                <w:rFonts w:cs="Arial"/>
                <w:szCs w:val="24"/>
              </w:rPr>
            </w:pPr>
            <w:bookmarkStart w:id="31" w:name="_DV_C4"/>
            <w:r w:rsidRPr="0064046A">
              <w:rPr>
                <w:rStyle w:val="DeltaViewInsertion"/>
                <w:rFonts w:cs="Arial"/>
                <w:color w:val="auto"/>
              </w:rPr>
              <w:t>(a)</w:t>
            </w:r>
            <w:r w:rsidRPr="0064046A">
              <w:rPr>
                <w:rFonts w:cs="Arial"/>
                <w:szCs w:val="24"/>
              </w:rPr>
              <w:tab/>
            </w:r>
            <w:bookmarkStart w:id="32" w:name="_DV_M3"/>
            <w:bookmarkEnd w:id="31"/>
            <w:bookmarkEnd w:id="32"/>
            <w:r w:rsidRPr="0064046A">
              <w:rPr>
                <w:rFonts w:cs="Arial"/>
                <w:szCs w:val="24"/>
              </w:rPr>
              <w:t>a shareholder of the User or any holding company of such shareholder</w:t>
            </w:r>
            <w:bookmarkStart w:id="33" w:name="_DV_C6"/>
            <w:r w:rsidRPr="0064046A">
              <w:rPr>
                <w:rFonts w:cs="Arial"/>
                <w:szCs w:val="24"/>
              </w:rPr>
              <w:t xml:space="preserve"> or</w:t>
            </w:r>
            <w:bookmarkEnd w:id="33"/>
          </w:p>
          <w:p w14:paraId="4332D427" w14:textId="77777777" w:rsidR="00816788" w:rsidRPr="0064046A" w:rsidRDefault="00816788" w:rsidP="00816788">
            <w:pPr>
              <w:pStyle w:val="BodyText"/>
              <w:ind w:left="340" w:hanging="340"/>
              <w:rPr>
                <w:rFonts w:cs="Arial"/>
                <w:szCs w:val="24"/>
              </w:rPr>
            </w:pPr>
            <w:bookmarkStart w:id="34" w:name="_DV_C7"/>
            <w:r w:rsidRPr="0064046A">
              <w:rPr>
                <w:rFonts w:cs="Arial"/>
                <w:szCs w:val="24"/>
              </w:rPr>
              <w:t>(b)</w:t>
            </w:r>
            <w:r w:rsidRPr="0064046A">
              <w:rPr>
                <w:rFonts w:cs="Arial"/>
                <w:szCs w:val="24"/>
              </w:rPr>
              <w:tab/>
              <w:t xml:space="preserve">any subsidiary of any such </w:t>
            </w:r>
            <w:bookmarkStart w:id="35" w:name="_DV_M4"/>
            <w:bookmarkEnd w:id="34"/>
            <w:bookmarkEnd w:id="35"/>
            <w:r w:rsidRPr="0064046A">
              <w:rPr>
                <w:rFonts w:cs="Arial"/>
                <w:szCs w:val="24"/>
              </w:rPr>
              <w:t>holding company</w:t>
            </w:r>
            <w:bookmarkStart w:id="36" w:name="_DV_C8"/>
            <w:r w:rsidRPr="0064046A">
              <w:rPr>
                <w:rFonts w:cs="Arial"/>
                <w:szCs w:val="24"/>
              </w:rPr>
              <w:t>, but only where the subsidiary</w:t>
            </w:r>
            <w:bookmarkEnd w:id="36"/>
          </w:p>
          <w:p w14:paraId="1001C4FF" w14:textId="4AE48B10" w:rsidR="00816788" w:rsidRPr="0064046A" w:rsidRDefault="00816788" w:rsidP="00816788">
            <w:pPr>
              <w:pStyle w:val="BodyText"/>
              <w:ind w:left="680" w:hanging="340"/>
              <w:rPr>
                <w:rFonts w:cs="Arial"/>
                <w:szCs w:val="24"/>
              </w:rPr>
            </w:pPr>
            <w:bookmarkStart w:id="37" w:name="_DV_C9"/>
            <w:r w:rsidRPr="0064046A">
              <w:rPr>
                <w:rFonts w:cs="Arial"/>
                <w:szCs w:val="24"/>
              </w:rPr>
              <w:t>(i)</w:t>
            </w:r>
            <w:r w:rsidRPr="0064046A">
              <w:rPr>
                <w:rFonts w:cs="Arial"/>
                <w:szCs w:val="24"/>
              </w:rPr>
              <w:tab/>
              <w:t xml:space="preserve">demonstrates to </w:t>
            </w:r>
            <w:r w:rsidR="00CF5B43">
              <w:rPr>
                <w:rFonts w:cs="Arial"/>
                <w:szCs w:val="24"/>
              </w:rPr>
              <w:t>The Company</w:t>
            </w:r>
            <w:r w:rsidR="00522962" w:rsidRPr="0064046A">
              <w:rPr>
                <w:rFonts w:cs="Arial"/>
                <w:szCs w:val="24"/>
              </w:rPr>
              <w:t>’s</w:t>
            </w:r>
            <w:r w:rsidRPr="0064046A">
              <w:rPr>
                <w:rFonts w:cs="Arial"/>
                <w:szCs w:val="24"/>
              </w:rPr>
              <w:t xml:space="preserve"> satisfaction that it has power under its constitution to give a Performance Bond other than in respect of its subsidiary;</w:t>
            </w:r>
            <w:bookmarkEnd w:id="37"/>
          </w:p>
          <w:p w14:paraId="2EEF2289" w14:textId="77777777" w:rsidR="00816788" w:rsidRPr="0064046A" w:rsidRDefault="00816788" w:rsidP="00816788">
            <w:pPr>
              <w:pStyle w:val="BodyText"/>
              <w:ind w:left="680" w:hanging="340"/>
              <w:rPr>
                <w:rFonts w:cs="Arial"/>
                <w:szCs w:val="24"/>
              </w:rPr>
            </w:pPr>
            <w:bookmarkStart w:id="38"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38"/>
          </w:p>
          <w:p w14:paraId="270CA894" w14:textId="77777777" w:rsidR="00816788" w:rsidRPr="0064046A" w:rsidRDefault="00816788" w:rsidP="00816788">
            <w:pPr>
              <w:pStyle w:val="BodyText"/>
              <w:ind w:left="680" w:hanging="340"/>
              <w:rPr>
                <w:rFonts w:cs="Arial"/>
                <w:szCs w:val="24"/>
              </w:rPr>
            </w:pPr>
            <w:bookmarkStart w:id="39"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9"/>
          </w:p>
          <w:p w14:paraId="2BAC0232" w14:textId="5FAD2639" w:rsidR="00816788" w:rsidRPr="0064046A" w:rsidRDefault="00816788" w:rsidP="00816788">
            <w:bookmarkStart w:id="40" w:name="_DV_C13"/>
            <w:r w:rsidRPr="0064046A">
              <w:rPr>
                <w:rFonts w:cs="Arial"/>
                <w:szCs w:val="24"/>
              </w:rPr>
              <w:t>(the expressions “holding company” and “subsidiary</w:t>
            </w:r>
            <w:bookmarkStart w:id="41" w:name="_DV_M5"/>
            <w:bookmarkEnd w:id="40"/>
            <w:bookmarkEnd w:id="41"/>
            <w:r w:rsidRPr="0064046A">
              <w:rPr>
                <w:rFonts w:cs="Arial"/>
                <w:szCs w:val="24"/>
              </w:rPr>
              <w:t xml:space="preserve">” having the </w:t>
            </w:r>
            <w:bookmarkStart w:id="42" w:name="_DV_C15"/>
            <w:r w:rsidRPr="0064046A">
              <w:rPr>
                <w:rFonts w:cs="Arial"/>
                <w:szCs w:val="24"/>
              </w:rPr>
              <w:t>respective meanings</w:t>
            </w:r>
            <w:bookmarkStart w:id="43" w:name="_DV_M6"/>
            <w:bookmarkEnd w:id="42"/>
            <w:bookmarkEnd w:id="43"/>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w:t>
            </w:r>
            <w:r w:rsidRPr="0064046A">
              <w:rPr>
                <w:rFonts w:cs="Arial"/>
                <w:szCs w:val="24"/>
              </w:rPr>
              <w:lastRenderedPageBreak/>
              <w:t xml:space="preserve">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816788" w:rsidRPr="0064046A" w14:paraId="287DDDA8" w14:textId="77777777" w:rsidTr="00A46938">
        <w:tc>
          <w:tcPr>
            <w:tcW w:w="2943" w:type="dxa"/>
          </w:tcPr>
          <w:p w14:paraId="37DB3225" w14:textId="77777777" w:rsidR="00816788" w:rsidRPr="0064046A" w:rsidRDefault="00816788" w:rsidP="00816788">
            <w:pPr>
              <w:jc w:val="left"/>
              <w:rPr>
                <w:b/>
              </w:rPr>
            </w:pPr>
            <w:r w:rsidRPr="0064046A">
              <w:rPr>
                <w:b/>
              </w:rPr>
              <w:lastRenderedPageBreak/>
              <w:t>"Quorum"</w:t>
            </w:r>
          </w:p>
        </w:tc>
        <w:tc>
          <w:tcPr>
            <w:tcW w:w="5812" w:type="dxa"/>
          </w:tcPr>
          <w:p w14:paraId="6F1F8D55" w14:textId="77777777" w:rsidR="00816788" w:rsidRPr="0064046A" w:rsidRDefault="00816788" w:rsidP="00816788">
            <w:r w:rsidRPr="0064046A">
              <w:t xml:space="preserve">the quorum required for a </w:t>
            </w:r>
            <w:r>
              <w:t>STC Modification Panel</w:t>
            </w:r>
            <w:r w:rsidRPr="0064046A">
              <w:t xml:space="preserve"> Meeting as defined in Section B, sub-paragraph 6.4.5;</w:t>
            </w:r>
          </w:p>
        </w:tc>
      </w:tr>
      <w:tr w:rsidR="00816788" w:rsidRPr="0064046A" w14:paraId="134AB9CD" w14:textId="77777777" w:rsidTr="00A46938">
        <w:tc>
          <w:tcPr>
            <w:tcW w:w="2943" w:type="dxa"/>
          </w:tcPr>
          <w:p w14:paraId="7FAD3F88" w14:textId="77777777" w:rsidR="00816788" w:rsidRPr="0064046A" w:rsidRDefault="00816788" w:rsidP="00816788">
            <w:pPr>
              <w:jc w:val="left"/>
              <w:rPr>
                <w:b/>
              </w:rPr>
            </w:pPr>
            <w:r w:rsidRPr="0064046A">
              <w:t>“</w:t>
            </w:r>
            <w:r w:rsidRPr="0064046A">
              <w:rPr>
                <w:b/>
              </w:rPr>
              <w:t>Reactive Power</w:t>
            </w:r>
            <w:r w:rsidRPr="0064046A">
              <w:t>”</w:t>
            </w:r>
          </w:p>
        </w:tc>
        <w:tc>
          <w:tcPr>
            <w:tcW w:w="5812" w:type="dxa"/>
          </w:tcPr>
          <w:p w14:paraId="346B4BE1" w14:textId="77777777" w:rsidR="00816788" w:rsidRPr="0064046A" w:rsidRDefault="00816788" w:rsidP="00816788">
            <w:r w:rsidRPr="0064046A">
              <w:t>As defined in the Grid Code;</w:t>
            </w:r>
          </w:p>
        </w:tc>
      </w:tr>
      <w:tr w:rsidR="00816788" w:rsidRPr="0064046A" w14:paraId="18F3B0DA" w14:textId="77777777" w:rsidTr="00A46938">
        <w:tc>
          <w:tcPr>
            <w:tcW w:w="2943" w:type="dxa"/>
          </w:tcPr>
          <w:p w14:paraId="34C6B6C1" w14:textId="77777777" w:rsidR="00816788" w:rsidRPr="0064046A" w:rsidRDefault="00816788" w:rsidP="00816788">
            <w:pPr>
              <w:jc w:val="left"/>
              <w:rPr>
                <w:b/>
              </w:rPr>
            </w:pPr>
            <w:r w:rsidRPr="0064046A">
              <w:rPr>
                <w:b/>
              </w:rPr>
              <w:t>"Reasonable Charges"</w:t>
            </w:r>
          </w:p>
        </w:tc>
        <w:tc>
          <w:tcPr>
            <w:tcW w:w="5812" w:type="dxa"/>
          </w:tcPr>
          <w:p w14:paraId="465DD651" w14:textId="77777777" w:rsidR="00816788" w:rsidRPr="0064046A" w:rsidRDefault="00816788" w:rsidP="00816788">
            <w:r w:rsidRPr="0064046A">
              <w:t xml:space="preserve">reasonable cost reflective charges comparable to charges for similar services obtainable in the open market; </w:t>
            </w:r>
          </w:p>
        </w:tc>
      </w:tr>
      <w:tr w:rsidR="00816788" w:rsidRPr="0064046A" w14:paraId="7BD977BE" w14:textId="77777777" w:rsidTr="00A46938">
        <w:tc>
          <w:tcPr>
            <w:tcW w:w="2943" w:type="dxa"/>
          </w:tcPr>
          <w:p w14:paraId="57D4635A" w14:textId="77777777" w:rsidR="00816788" w:rsidRPr="0064046A" w:rsidRDefault="00816788" w:rsidP="00816788">
            <w:pPr>
              <w:pStyle w:val="NormalS"/>
              <w:spacing w:after="120"/>
              <w:rPr>
                <w:b/>
              </w:rPr>
            </w:pPr>
            <w:r w:rsidRPr="0064046A">
              <w:rPr>
                <w:b/>
              </w:rPr>
              <w:t>"Receiving Party"</w:t>
            </w:r>
          </w:p>
        </w:tc>
        <w:tc>
          <w:tcPr>
            <w:tcW w:w="5812" w:type="dxa"/>
          </w:tcPr>
          <w:p w14:paraId="09F44A77" w14:textId="77777777" w:rsidR="00816788" w:rsidRPr="0064046A" w:rsidRDefault="00816788" w:rsidP="00816788">
            <w:pPr>
              <w:pStyle w:val="NormalS"/>
              <w:spacing w:after="120"/>
            </w:pPr>
            <w:r w:rsidRPr="0064046A">
              <w:t>as defined in Section E, paragraph 3.1;</w:t>
            </w:r>
          </w:p>
        </w:tc>
      </w:tr>
      <w:tr w:rsidR="00816788" w:rsidRPr="0064046A" w14:paraId="49D73C6B" w14:textId="77777777" w:rsidTr="00A46938">
        <w:tc>
          <w:tcPr>
            <w:tcW w:w="2943" w:type="dxa"/>
          </w:tcPr>
          <w:p w14:paraId="60D39CEC" w14:textId="77777777" w:rsidR="00816788" w:rsidRPr="0064046A" w:rsidRDefault="00816788" w:rsidP="00816788">
            <w:pPr>
              <w:pStyle w:val="NormalS"/>
              <w:spacing w:after="120"/>
              <w:rPr>
                <w:b/>
              </w:rPr>
            </w:pPr>
            <w:r w:rsidRPr="0064046A">
              <w:rPr>
                <w:b/>
              </w:rPr>
              <w:t>"Reference Notice"</w:t>
            </w:r>
          </w:p>
        </w:tc>
        <w:tc>
          <w:tcPr>
            <w:tcW w:w="5812" w:type="dxa"/>
          </w:tcPr>
          <w:p w14:paraId="3137EEF7" w14:textId="77777777" w:rsidR="00816788" w:rsidRPr="0064046A" w:rsidRDefault="00816788" w:rsidP="00816788">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816788" w:rsidRPr="0064046A" w14:paraId="3EE51ECC" w14:textId="77777777" w:rsidTr="00A46938">
        <w:tc>
          <w:tcPr>
            <w:tcW w:w="2943" w:type="dxa"/>
          </w:tcPr>
          <w:p w14:paraId="6135A1AC" w14:textId="77777777" w:rsidR="00816788" w:rsidRPr="0064046A" w:rsidRDefault="00816788" w:rsidP="00816788">
            <w:pPr>
              <w:jc w:val="left"/>
              <w:rPr>
                <w:b/>
              </w:rPr>
            </w:pPr>
            <w:r w:rsidRPr="0064046A">
              <w:rPr>
                <w:b/>
              </w:rPr>
              <w:t>"Regulations"</w:t>
            </w:r>
          </w:p>
        </w:tc>
        <w:tc>
          <w:tcPr>
            <w:tcW w:w="5812" w:type="dxa"/>
          </w:tcPr>
          <w:p w14:paraId="6188244A" w14:textId="77777777" w:rsidR="00816788" w:rsidRPr="0064046A" w:rsidRDefault="00816788" w:rsidP="00816788">
            <w:r w:rsidRPr="0064046A">
              <w:t>the Electricity Safety, Quality and Continuity Regulations 2002;</w:t>
            </w:r>
          </w:p>
        </w:tc>
      </w:tr>
      <w:tr w:rsidR="00816788" w:rsidRPr="0064046A" w14:paraId="088EE1DB" w14:textId="77777777" w:rsidTr="00A46938">
        <w:tc>
          <w:tcPr>
            <w:tcW w:w="2943" w:type="dxa"/>
          </w:tcPr>
          <w:p w14:paraId="76DB51DF" w14:textId="77777777" w:rsidR="00816788" w:rsidRPr="0064046A" w:rsidRDefault="00816788" w:rsidP="00816788">
            <w:pPr>
              <w:jc w:val="left"/>
              <w:rPr>
                <w:b/>
              </w:rPr>
            </w:pPr>
            <w:r w:rsidRPr="0064046A">
              <w:rPr>
                <w:b/>
              </w:rPr>
              <w:t>"Related Significant Incidents"</w:t>
            </w:r>
          </w:p>
        </w:tc>
        <w:tc>
          <w:tcPr>
            <w:tcW w:w="5812" w:type="dxa"/>
          </w:tcPr>
          <w:p w14:paraId="56E0C914" w14:textId="77777777" w:rsidR="00816788" w:rsidRPr="0064046A" w:rsidRDefault="00816788" w:rsidP="00816788">
            <w:pPr>
              <w:tabs>
                <w:tab w:val="left" w:pos="1985"/>
              </w:tabs>
              <w:ind w:left="33"/>
              <w:jc w:val="left"/>
            </w:pPr>
            <w:r w:rsidRPr="0064046A">
              <w:t>a series of Significant Incidents in which one or more Significant Incidents cause or exacerbate one or more other Significant Incidents;</w:t>
            </w:r>
          </w:p>
        </w:tc>
      </w:tr>
      <w:tr w:rsidR="00816788" w:rsidRPr="0064046A" w14:paraId="17A55458" w14:textId="77777777" w:rsidTr="00A46938">
        <w:tc>
          <w:tcPr>
            <w:tcW w:w="2943" w:type="dxa"/>
          </w:tcPr>
          <w:p w14:paraId="6C7B3D03" w14:textId="77777777" w:rsidR="00816788" w:rsidRPr="0064046A" w:rsidRDefault="00816788" w:rsidP="00816788">
            <w:pPr>
              <w:jc w:val="left"/>
              <w:rPr>
                <w:b/>
              </w:rPr>
            </w:pPr>
            <w:r w:rsidRPr="0064046A">
              <w:rPr>
                <w:b/>
              </w:rPr>
              <w:t>"Related Undertaking"</w:t>
            </w:r>
          </w:p>
        </w:tc>
        <w:tc>
          <w:tcPr>
            <w:tcW w:w="5812" w:type="dxa"/>
          </w:tcPr>
          <w:p w14:paraId="4EE08D9B" w14:textId="77777777" w:rsidR="00816788" w:rsidRPr="0064046A" w:rsidRDefault="00816788" w:rsidP="00816788">
            <w:pPr>
              <w:tabs>
                <w:tab w:val="left" w:pos="1985"/>
              </w:tabs>
              <w:ind w:left="33"/>
              <w:jc w:val="left"/>
            </w:pPr>
            <w:r w:rsidRPr="0064046A">
              <w:t>as defined in Standard Condition A1;</w:t>
            </w:r>
          </w:p>
        </w:tc>
      </w:tr>
      <w:tr w:rsidR="00816788" w:rsidRPr="0064046A" w14:paraId="62396033" w14:textId="77777777">
        <w:tc>
          <w:tcPr>
            <w:tcW w:w="2943" w:type="dxa"/>
          </w:tcPr>
          <w:p w14:paraId="3CA17010" w14:textId="77777777" w:rsidR="00816788" w:rsidRPr="0064046A" w:rsidRDefault="00816788" w:rsidP="00816788">
            <w:pPr>
              <w:jc w:val="left"/>
              <w:rPr>
                <w:b/>
              </w:rPr>
            </w:pPr>
            <w:r w:rsidRPr="0064046A">
              <w:rPr>
                <w:b/>
              </w:rPr>
              <w:t>"Relevant Connection Site"</w:t>
            </w:r>
          </w:p>
        </w:tc>
        <w:tc>
          <w:tcPr>
            <w:tcW w:w="5812" w:type="dxa"/>
          </w:tcPr>
          <w:p w14:paraId="1854E337" w14:textId="77777777" w:rsidR="00816788" w:rsidRPr="0064046A" w:rsidRDefault="00816788" w:rsidP="00816788">
            <w:pPr>
              <w:rPr>
                <w:i/>
              </w:rPr>
            </w:pPr>
            <w:r w:rsidRPr="0064046A">
              <w:rPr>
                <w:rStyle w:val="Emphasis"/>
                <w:i w:val="0"/>
              </w:rPr>
              <w:t xml:space="preserve">in respect of each Construction Project, Exchange Rate Request or Request for a Statement of Works: </w:t>
            </w:r>
          </w:p>
          <w:p w14:paraId="0B9D80D0" w14:textId="77777777" w:rsidR="00816788" w:rsidRPr="0064046A" w:rsidRDefault="00816788">
            <w:pPr>
              <w:tabs>
                <w:tab w:val="left" w:pos="1985"/>
              </w:tabs>
              <w:ind w:left="459" w:right="742" w:hanging="426"/>
            </w:pPr>
            <w:r w:rsidRPr="0064046A">
              <w:t>(a)  the Connection Site or New Connection Site which is the subject of the relevant User Application; or</w:t>
            </w:r>
          </w:p>
          <w:p w14:paraId="34635825" w14:textId="66A93056" w:rsidR="00816788" w:rsidRPr="0064046A" w:rsidRDefault="00816788">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816788" w:rsidRPr="0064046A" w14:paraId="37D4442F" w14:textId="77777777" w:rsidTr="00A46938">
        <w:tc>
          <w:tcPr>
            <w:tcW w:w="2943" w:type="dxa"/>
          </w:tcPr>
          <w:p w14:paraId="4E2C7FC9" w14:textId="77777777" w:rsidR="00816788" w:rsidRPr="0064046A" w:rsidRDefault="00816788" w:rsidP="00816788">
            <w:pPr>
              <w:jc w:val="left"/>
              <w:rPr>
                <w:b/>
              </w:rPr>
            </w:pPr>
            <w:r w:rsidRPr="0064046A">
              <w:rPr>
                <w:b/>
              </w:rPr>
              <w:t>"Relevant Instrument"</w:t>
            </w:r>
          </w:p>
        </w:tc>
        <w:tc>
          <w:tcPr>
            <w:tcW w:w="5812" w:type="dxa"/>
          </w:tcPr>
          <w:p w14:paraId="1C2F1425" w14:textId="77777777" w:rsidR="00816788" w:rsidRPr="0064046A" w:rsidRDefault="00816788" w:rsidP="00816788">
            <w:pPr>
              <w:tabs>
                <w:tab w:val="left" w:pos="1985"/>
              </w:tabs>
              <w:spacing w:after="120"/>
              <w:ind w:left="33"/>
              <w:jc w:val="left"/>
            </w:pPr>
            <w:r w:rsidRPr="0064046A">
              <w:t>any or, as the context may require, a particular one of the following:</w:t>
            </w:r>
          </w:p>
          <w:p w14:paraId="552485EA" w14:textId="77777777" w:rsidR="00816788" w:rsidRPr="0064046A" w:rsidRDefault="00816788" w:rsidP="00816788">
            <w:pPr>
              <w:pStyle w:val="BodyTextIndent2"/>
              <w:spacing w:line="300" w:lineRule="atLeast"/>
              <w:ind w:left="459" w:hanging="425"/>
            </w:pPr>
            <w:r w:rsidRPr="0064046A">
              <w:t>(a)</w:t>
            </w:r>
            <w:r w:rsidRPr="0064046A">
              <w:tab/>
              <w:t>the Act and all subordinate legislation made under the Act;</w:t>
            </w:r>
          </w:p>
          <w:p w14:paraId="75323DDE" w14:textId="77777777" w:rsidR="00816788" w:rsidRPr="0064046A" w:rsidRDefault="00816788" w:rsidP="00816788">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816788" w:rsidRPr="0064046A" w:rsidRDefault="00816788" w:rsidP="00816788">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816788" w:rsidRPr="0064046A" w:rsidRDefault="00816788" w:rsidP="00816788">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t>
            </w:r>
            <w:r w:rsidRPr="0064046A">
              <w:lastRenderedPageBreak/>
              <w:t>with for the purposes of the Code, of or from any Competent Authority;</w:t>
            </w:r>
          </w:p>
        </w:tc>
      </w:tr>
      <w:tr w:rsidR="00816788" w:rsidRPr="0064046A" w14:paraId="73E94BF9" w14:textId="77777777" w:rsidTr="00A46938">
        <w:tc>
          <w:tcPr>
            <w:tcW w:w="2943" w:type="dxa"/>
          </w:tcPr>
          <w:p w14:paraId="65489AB6" w14:textId="77777777" w:rsidR="00816788" w:rsidRPr="0064046A" w:rsidRDefault="00816788" w:rsidP="00816788">
            <w:pPr>
              <w:jc w:val="left"/>
              <w:rPr>
                <w:b/>
              </w:rPr>
            </w:pPr>
            <w:r w:rsidRPr="0064046A">
              <w:rPr>
                <w:b/>
              </w:rPr>
              <w:lastRenderedPageBreak/>
              <w:t>"Relevant Parties"</w:t>
            </w:r>
          </w:p>
        </w:tc>
        <w:tc>
          <w:tcPr>
            <w:tcW w:w="5812" w:type="dxa"/>
          </w:tcPr>
          <w:p w14:paraId="2D641794" w14:textId="77777777" w:rsidR="00816788" w:rsidRPr="0064046A" w:rsidRDefault="00816788" w:rsidP="00816788">
            <w:r w:rsidRPr="0064046A">
              <w:t>the Parties to a Code Procedure or proposed new Code Procedure;</w:t>
            </w:r>
          </w:p>
        </w:tc>
      </w:tr>
      <w:tr w:rsidR="00816788" w:rsidRPr="0064046A" w14:paraId="147FA365" w14:textId="77777777" w:rsidTr="00A46938">
        <w:tc>
          <w:tcPr>
            <w:tcW w:w="2943" w:type="dxa"/>
          </w:tcPr>
          <w:p w14:paraId="58148D09" w14:textId="77777777" w:rsidR="00816788" w:rsidRPr="0064046A" w:rsidRDefault="00816788" w:rsidP="00816788">
            <w:pPr>
              <w:jc w:val="left"/>
              <w:rPr>
                <w:b/>
              </w:rPr>
            </w:pPr>
            <w:r w:rsidRPr="0064046A">
              <w:rPr>
                <w:rFonts w:cs="Arial"/>
                <w:b/>
                <w:bCs/>
                <w:lang w:eastAsia="en-GB"/>
              </w:rPr>
              <w:t>“Relevant Party Category”</w:t>
            </w:r>
          </w:p>
        </w:tc>
        <w:tc>
          <w:tcPr>
            <w:tcW w:w="5812" w:type="dxa"/>
          </w:tcPr>
          <w:p w14:paraId="27737C98" w14:textId="77777777" w:rsidR="00816788" w:rsidRPr="0064046A" w:rsidRDefault="00816788" w:rsidP="00816788">
            <w:r w:rsidRPr="0064046A">
              <w:rPr>
                <w:rFonts w:cs="Arial"/>
                <w:lang w:eastAsia="en-GB"/>
              </w:rPr>
              <w:t>means, as the context requires, a Party Category containing at least one Relevant Party;</w:t>
            </w:r>
          </w:p>
        </w:tc>
      </w:tr>
      <w:tr w:rsidR="00816788" w:rsidRPr="0064046A" w14:paraId="29C7EABD" w14:textId="77777777" w:rsidTr="00A46938">
        <w:tc>
          <w:tcPr>
            <w:tcW w:w="2943" w:type="dxa"/>
          </w:tcPr>
          <w:p w14:paraId="7FAC1ACD" w14:textId="77777777" w:rsidR="00816788" w:rsidRPr="0064046A" w:rsidRDefault="00816788" w:rsidP="00816788">
            <w:pPr>
              <w:jc w:val="left"/>
              <w:rPr>
                <w:rFonts w:cs="Arial"/>
                <w:b/>
                <w:bCs/>
                <w:lang w:eastAsia="en-GB"/>
              </w:rPr>
            </w:pPr>
            <w:r w:rsidRPr="0064046A">
              <w:rPr>
                <w:rFonts w:cs="Arial"/>
                <w:b/>
                <w:bCs/>
                <w:lang w:eastAsia="en-GB"/>
              </w:rPr>
              <w:t>“Relevant Interruption”</w:t>
            </w:r>
          </w:p>
        </w:tc>
        <w:tc>
          <w:tcPr>
            <w:tcW w:w="5812" w:type="dxa"/>
          </w:tcPr>
          <w:p w14:paraId="088D24C2" w14:textId="77777777" w:rsidR="00816788" w:rsidRPr="0064046A" w:rsidRDefault="00816788" w:rsidP="00816788">
            <w:pPr>
              <w:rPr>
                <w:rFonts w:cs="Arial"/>
                <w:lang w:eastAsia="en-GB"/>
              </w:rPr>
            </w:pPr>
            <w:r w:rsidRPr="0064046A">
              <w:rPr>
                <w:rFonts w:cs="Arial"/>
                <w:lang w:eastAsia="en-GB"/>
              </w:rPr>
              <w:t>as defined in the CUSC;</w:t>
            </w:r>
          </w:p>
        </w:tc>
      </w:tr>
      <w:tr w:rsidR="00816788" w:rsidRPr="0064046A" w14:paraId="403D4ADC" w14:textId="77777777">
        <w:tc>
          <w:tcPr>
            <w:tcW w:w="2943" w:type="dxa"/>
          </w:tcPr>
          <w:p w14:paraId="75851A57" w14:textId="77777777" w:rsidR="00816788" w:rsidRPr="0064046A" w:rsidRDefault="00816788" w:rsidP="00816788">
            <w:pPr>
              <w:jc w:val="left"/>
              <w:rPr>
                <w:b/>
              </w:rPr>
            </w:pPr>
            <w:r w:rsidRPr="0064046A">
              <w:rPr>
                <w:b/>
              </w:rPr>
              <w:t>"Replacement of Assets"</w:t>
            </w:r>
          </w:p>
        </w:tc>
        <w:tc>
          <w:tcPr>
            <w:tcW w:w="5812" w:type="dxa"/>
          </w:tcPr>
          <w:p w14:paraId="0E5078F7" w14:textId="66C00CF2" w:rsidR="00816788" w:rsidRPr="0064046A" w:rsidRDefault="00816788" w:rsidP="00816788">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816788" w:rsidRPr="0064046A" w14:paraId="35EF8091" w14:textId="77777777">
        <w:tc>
          <w:tcPr>
            <w:tcW w:w="2943" w:type="dxa"/>
          </w:tcPr>
          <w:p w14:paraId="0A6DBD6E" w14:textId="77777777" w:rsidR="00816788" w:rsidRPr="0064046A" w:rsidRDefault="00816788" w:rsidP="00816788">
            <w:pPr>
              <w:jc w:val="left"/>
              <w:rPr>
                <w:rFonts w:cs="Arial"/>
                <w:b/>
              </w:rPr>
            </w:pPr>
            <w:r w:rsidRPr="0064046A">
              <w:rPr>
                <w:rFonts w:cs="Arial"/>
                <w:b/>
              </w:rPr>
              <w:t>“Request for a Statement of Works”</w:t>
            </w:r>
          </w:p>
          <w:p w14:paraId="2F08E0D4" w14:textId="77777777" w:rsidR="00816788" w:rsidRPr="0064046A" w:rsidRDefault="00816788" w:rsidP="00816788">
            <w:pPr>
              <w:jc w:val="left"/>
            </w:pPr>
          </w:p>
        </w:tc>
        <w:tc>
          <w:tcPr>
            <w:tcW w:w="5812" w:type="dxa"/>
          </w:tcPr>
          <w:p w14:paraId="02A603E1" w14:textId="18451B5E" w:rsidR="00816788" w:rsidRPr="0064046A" w:rsidRDefault="00816788" w:rsidP="00816788">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816788" w:rsidRPr="0064046A" w14:paraId="798E34E2" w14:textId="77777777">
        <w:tc>
          <w:tcPr>
            <w:tcW w:w="2943" w:type="dxa"/>
          </w:tcPr>
          <w:p w14:paraId="40240C80" w14:textId="77777777" w:rsidR="00816788" w:rsidRDefault="00816788" w:rsidP="00816788">
            <w:pPr>
              <w:jc w:val="left"/>
            </w:pPr>
            <w:r w:rsidRPr="0064046A">
              <w:t>"</w:t>
            </w:r>
            <w:r w:rsidRPr="0064046A">
              <w:rPr>
                <w:b/>
              </w:rPr>
              <w:t>Required Standard</w:t>
            </w:r>
            <w:r w:rsidRPr="0064046A">
              <w:t>"</w:t>
            </w:r>
          </w:p>
          <w:p w14:paraId="42006277" w14:textId="77777777" w:rsidR="00816788" w:rsidRDefault="00816788" w:rsidP="00816788">
            <w:pPr>
              <w:jc w:val="left"/>
            </w:pPr>
          </w:p>
          <w:p w14:paraId="23CE5283" w14:textId="77777777" w:rsidR="00816788" w:rsidRDefault="00816788" w:rsidP="00816788">
            <w:pPr>
              <w:jc w:val="left"/>
            </w:pPr>
          </w:p>
          <w:p w14:paraId="3D4038EB" w14:textId="47070955" w:rsidR="00816788" w:rsidRPr="0064046A" w:rsidRDefault="00816788" w:rsidP="00816788">
            <w:pPr>
              <w:jc w:val="left"/>
              <w:rPr>
                <w:b/>
              </w:rPr>
            </w:pPr>
            <w:r w:rsidRPr="0064046A">
              <w:tab/>
            </w:r>
          </w:p>
        </w:tc>
        <w:tc>
          <w:tcPr>
            <w:tcW w:w="5812" w:type="dxa"/>
          </w:tcPr>
          <w:p w14:paraId="63D4543A" w14:textId="77777777" w:rsidR="00816788" w:rsidRDefault="00816788" w:rsidP="00816788">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816788" w:rsidRPr="0064046A" w:rsidRDefault="00816788" w:rsidP="00816788"/>
        </w:tc>
      </w:tr>
      <w:tr w:rsidR="00816788" w:rsidRPr="0064046A" w14:paraId="4F1FD631" w14:textId="77777777">
        <w:tc>
          <w:tcPr>
            <w:tcW w:w="2943" w:type="dxa"/>
          </w:tcPr>
          <w:p w14:paraId="5F8FC0E1" w14:textId="77777777" w:rsidR="00816788" w:rsidRPr="00086DE0" w:rsidRDefault="00816788" w:rsidP="00816788">
            <w:pPr>
              <w:jc w:val="left"/>
              <w:rPr>
                <w:b/>
                <w:bCs/>
              </w:rPr>
            </w:pPr>
            <w:r w:rsidRPr="00086DE0">
              <w:rPr>
                <w:b/>
                <w:bCs/>
              </w:rPr>
              <w:t>“Restoration Contractor”</w:t>
            </w:r>
          </w:p>
        </w:tc>
        <w:tc>
          <w:tcPr>
            <w:tcW w:w="5812" w:type="dxa"/>
          </w:tcPr>
          <w:p w14:paraId="28E75E77" w14:textId="2BD20D40" w:rsidR="00816788" w:rsidRPr="0064046A" w:rsidRDefault="00816788" w:rsidP="00816788">
            <w:r w:rsidRPr="0064046A">
              <w:t>as defined in the Grid Code;</w:t>
            </w:r>
          </w:p>
        </w:tc>
      </w:tr>
      <w:tr w:rsidR="00816788" w:rsidRPr="0064046A" w14:paraId="679127FE" w14:textId="77777777">
        <w:tc>
          <w:tcPr>
            <w:tcW w:w="2943" w:type="dxa"/>
          </w:tcPr>
          <w:p w14:paraId="13690346" w14:textId="77777777" w:rsidR="00816788" w:rsidRPr="00723F16" w:rsidRDefault="00816788" w:rsidP="00816788">
            <w:pPr>
              <w:jc w:val="left"/>
              <w:rPr>
                <w:b/>
                <w:bCs/>
              </w:rPr>
            </w:pPr>
            <w:r>
              <w:rPr>
                <w:b/>
                <w:bCs/>
              </w:rPr>
              <w:t>“</w:t>
            </w:r>
            <w:r w:rsidRPr="00723F16">
              <w:rPr>
                <w:b/>
                <w:bCs/>
              </w:rPr>
              <w:t>Restoration Plan</w:t>
            </w:r>
            <w:r>
              <w:rPr>
                <w:b/>
                <w:bCs/>
              </w:rPr>
              <w:t>”</w:t>
            </w:r>
          </w:p>
        </w:tc>
        <w:tc>
          <w:tcPr>
            <w:tcW w:w="5812" w:type="dxa"/>
          </w:tcPr>
          <w:p w14:paraId="3EAF565E" w14:textId="34531316" w:rsidR="00816788" w:rsidRPr="0064046A" w:rsidRDefault="00816788" w:rsidP="00816788">
            <w:r w:rsidRPr="0064046A">
              <w:t>as defined in the Grid Code;</w:t>
            </w:r>
          </w:p>
        </w:tc>
      </w:tr>
      <w:tr w:rsidR="00816788" w:rsidRPr="0064046A" w14:paraId="039EB953" w14:textId="77777777">
        <w:tc>
          <w:tcPr>
            <w:tcW w:w="2943" w:type="dxa"/>
          </w:tcPr>
          <w:p w14:paraId="46B81EEE" w14:textId="03B0516D" w:rsidR="00816788" w:rsidRPr="00AB6D3A" w:rsidRDefault="00816788" w:rsidP="00816788">
            <w:pPr>
              <w:jc w:val="left"/>
              <w:rPr>
                <w:b/>
              </w:rPr>
            </w:pPr>
            <w:r w:rsidRPr="00AB6D3A">
              <w:rPr>
                <w:b/>
                <w:lang w:val="en-US"/>
              </w:rPr>
              <w:t>“Retained EU Law</w:t>
            </w:r>
            <w:r w:rsidRPr="00AB6D3A">
              <w:rPr>
                <w:lang w:val="en-US"/>
              </w:rPr>
              <w:t>”</w:t>
            </w:r>
          </w:p>
        </w:tc>
        <w:tc>
          <w:tcPr>
            <w:tcW w:w="5812" w:type="dxa"/>
          </w:tcPr>
          <w:p w14:paraId="20875A44" w14:textId="77777777" w:rsidR="00816788" w:rsidRPr="00AB6D3A" w:rsidRDefault="00816788" w:rsidP="00816788">
            <w:r w:rsidRPr="00AB6D3A">
              <w:rPr>
                <w:lang w:val="en-US"/>
              </w:rPr>
              <w:t>has the same meaning as that given by section 6 of the European Union (Withdrawal) Act 2018 (as amended by the European Union (Withdrawal Agreement) Act 2020)</w:t>
            </w:r>
          </w:p>
        </w:tc>
      </w:tr>
      <w:tr w:rsidR="00816788" w:rsidRPr="0064046A" w14:paraId="485309BF" w14:textId="77777777" w:rsidTr="00A46938">
        <w:tc>
          <w:tcPr>
            <w:tcW w:w="2943" w:type="dxa"/>
          </w:tcPr>
          <w:p w14:paraId="7B3857BA" w14:textId="77777777" w:rsidR="00816788" w:rsidRPr="0064046A" w:rsidRDefault="00816788" w:rsidP="00816788">
            <w:pPr>
              <w:jc w:val="left"/>
              <w:rPr>
                <w:rStyle w:val="FootnoteReference"/>
                <w:b/>
              </w:rPr>
            </w:pPr>
            <w:r w:rsidRPr="0064046A">
              <w:rPr>
                <w:b/>
              </w:rPr>
              <w:t>"Safety Co-ordinators"</w:t>
            </w:r>
          </w:p>
        </w:tc>
        <w:tc>
          <w:tcPr>
            <w:tcW w:w="5812" w:type="dxa"/>
          </w:tcPr>
          <w:p w14:paraId="3B8A6BB6" w14:textId="77777777" w:rsidR="00816788" w:rsidRPr="0064046A" w:rsidRDefault="00816788" w:rsidP="00816788">
            <w:r w:rsidRPr="0064046A">
              <w:t>As defined in the Grid Code as at the Code Effective Date;</w:t>
            </w:r>
          </w:p>
        </w:tc>
      </w:tr>
      <w:tr w:rsidR="00816788" w:rsidRPr="0064046A" w14:paraId="11D7BB96" w14:textId="77777777" w:rsidTr="00A46938">
        <w:tc>
          <w:tcPr>
            <w:tcW w:w="2943" w:type="dxa"/>
          </w:tcPr>
          <w:p w14:paraId="34A9BC0E" w14:textId="77777777" w:rsidR="00816788" w:rsidRPr="0064046A" w:rsidRDefault="00816788" w:rsidP="00816788">
            <w:pPr>
              <w:jc w:val="left"/>
              <w:rPr>
                <w:b/>
              </w:rPr>
            </w:pPr>
            <w:r w:rsidRPr="0064046A">
              <w:rPr>
                <w:b/>
              </w:rPr>
              <w:t>"Safety Rules"</w:t>
            </w:r>
          </w:p>
        </w:tc>
        <w:tc>
          <w:tcPr>
            <w:tcW w:w="5812" w:type="dxa"/>
          </w:tcPr>
          <w:p w14:paraId="6EA02C7D" w14:textId="77777777" w:rsidR="00816788" w:rsidRPr="0064046A" w:rsidRDefault="00816788" w:rsidP="00816788">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816788" w:rsidRPr="0064046A" w14:paraId="180A146A" w14:textId="77777777" w:rsidTr="00A46938">
        <w:tc>
          <w:tcPr>
            <w:tcW w:w="2943" w:type="dxa"/>
          </w:tcPr>
          <w:p w14:paraId="1C442CDB" w14:textId="77777777" w:rsidR="00816788" w:rsidRPr="0097020E" w:rsidRDefault="00816788" w:rsidP="00816788">
            <w:r w:rsidRPr="0064046A">
              <w:rPr>
                <w:b/>
              </w:rPr>
              <w:t>"Schedule"</w:t>
            </w:r>
          </w:p>
        </w:tc>
        <w:tc>
          <w:tcPr>
            <w:tcW w:w="5812" w:type="dxa"/>
          </w:tcPr>
          <w:p w14:paraId="7E798C58" w14:textId="77777777" w:rsidR="00816788" w:rsidRPr="0064046A" w:rsidRDefault="00816788" w:rsidP="00816788">
            <w:r w:rsidRPr="0064046A">
              <w:t>a schedule to and forming a part of this Code as referred to herein;</w:t>
            </w:r>
          </w:p>
        </w:tc>
      </w:tr>
      <w:tr w:rsidR="00816788" w:rsidRPr="0064046A" w14:paraId="1936B8A8" w14:textId="77777777" w:rsidTr="00A46938">
        <w:tc>
          <w:tcPr>
            <w:tcW w:w="2943" w:type="dxa"/>
          </w:tcPr>
          <w:p w14:paraId="55BDF781" w14:textId="77777777" w:rsidR="00816788" w:rsidRPr="0064046A" w:rsidRDefault="00816788" w:rsidP="00816788">
            <w:pPr>
              <w:jc w:val="left"/>
              <w:rPr>
                <w:b/>
              </w:rPr>
            </w:pPr>
            <w:r w:rsidRPr="0064046A">
              <w:rPr>
                <w:b/>
              </w:rPr>
              <w:t>"Scottish NSLPAs"</w:t>
            </w:r>
          </w:p>
        </w:tc>
        <w:tc>
          <w:tcPr>
            <w:tcW w:w="5812" w:type="dxa"/>
          </w:tcPr>
          <w:p w14:paraId="73CCF743" w14:textId="77777777" w:rsidR="00816788" w:rsidRPr="0064046A" w:rsidRDefault="00816788" w:rsidP="00816788">
            <w:r w:rsidRPr="0064046A">
              <w:t xml:space="preserve">the agreement (as from time to time amended) between </w:t>
            </w:r>
            <w:r>
              <w:t>SPT</w:t>
            </w:r>
            <w:r w:rsidRPr="0064046A">
              <w:t xml:space="preserve"> and British Energy Generation (UK) Limited in relation to (i) Hunterston power station and </w:t>
            </w:r>
            <w:proofErr w:type="spellStart"/>
            <w:r w:rsidRPr="0064046A">
              <w:t>Torness</w:t>
            </w:r>
            <w:proofErr w:type="spellEnd"/>
            <w:r w:rsidRPr="0064046A">
              <w:t xml:space="preserve"> power station and (ii) the </w:t>
            </w:r>
            <w:r w:rsidRPr="0064046A">
              <w:lastRenderedPageBreak/>
              <w:t xml:space="preserve">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816788" w:rsidRPr="0064046A" w14:paraId="2B253655" w14:textId="77777777" w:rsidTr="00A46938">
        <w:tc>
          <w:tcPr>
            <w:tcW w:w="2943" w:type="dxa"/>
          </w:tcPr>
          <w:p w14:paraId="6356CD7C" w14:textId="77777777" w:rsidR="00816788" w:rsidRPr="00D23CFC" w:rsidRDefault="00816788" w:rsidP="00816788">
            <w:pPr>
              <w:jc w:val="left"/>
              <w:rPr>
                <w:b/>
              </w:rPr>
            </w:pPr>
            <w:r w:rsidRPr="00D23CFC">
              <w:rPr>
                <w:b/>
              </w:rPr>
              <w:lastRenderedPageBreak/>
              <w:t>“SCR Guidance”</w:t>
            </w:r>
          </w:p>
        </w:tc>
        <w:tc>
          <w:tcPr>
            <w:tcW w:w="5812" w:type="dxa"/>
          </w:tcPr>
          <w:p w14:paraId="141600B1" w14:textId="77777777" w:rsidR="00816788" w:rsidRPr="0064046A" w:rsidRDefault="00816788" w:rsidP="00816788">
            <w:r>
              <w:t xml:space="preserve">means a document of that title created and maintained by the Authority to provide guidance to interested parties on the conduct of an SCR by the Authority; </w:t>
            </w:r>
          </w:p>
        </w:tc>
      </w:tr>
      <w:tr w:rsidR="00816788" w:rsidRPr="0064046A" w14:paraId="1E596B29" w14:textId="77777777" w:rsidTr="00A46938">
        <w:tc>
          <w:tcPr>
            <w:tcW w:w="2943" w:type="dxa"/>
          </w:tcPr>
          <w:p w14:paraId="4DA21EEA" w14:textId="77777777" w:rsidR="00816788" w:rsidRPr="0064046A" w:rsidRDefault="00816788" w:rsidP="00816788">
            <w:pPr>
              <w:jc w:val="left"/>
              <w:rPr>
                <w:b/>
              </w:rPr>
            </w:pPr>
            <w:r w:rsidRPr="0064046A">
              <w:rPr>
                <w:b/>
              </w:rPr>
              <w:t>"Section"</w:t>
            </w:r>
          </w:p>
        </w:tc>
        <w:tc>
          <w:tcPr>
            <w:tcW w:w="5812" w:type="dxa"/>
          </w:tcPr>
          <w:p w14:paraId="5F88CE26" w14:textId="77777777" w:rsidR="00816788" w:rsidRPr="0064046A" w:rsidRDefault="00816788" w:rsidP="00816788">
            <w:r w:rsidRPr="0064046A">
              <w:t>a section of and forming a part of this Code as referred to herein;</w:t>
            </w:r>
          </w:p>
        </w:tc>
      </w:tr>
      <w:tr w:rsidR="00816788" w:rsidRPr="0064046A" w14:paraId="7AAF0AAE" w14:textId="77777777" w:rsidTr="00A46938">
        <w:trPr>
          <w:trHeight w:val="80"/>
        </w:trPr>
        <w:tc>
          <w:tcPr>
            <w:tcW w:w="2943" w:type="dxa"/>
          </w:tcPr>
          <w:p w14:paraId="6770D830" w14:textId="77777777" w:rsidR="00816788" w:rsidRPr="00FC6B71" w:rsidRDefault="00816788" w:rsidP="00816788">
            <w:pPr>
              <w:jc w:val="left"/>
              <w:rPr>
                <w:b/>
              </w:rPr>
            </w:pPr>
            <w:r w:rsidRPr="00FC6B71">
              <w:rPr>
                <w:b/>
              </w:rPr>
              <w:t>"Secured Event"</w:t>
            </w:r>
          </w:p>
          <w:p w14:paraId="6F229089" w14:textId="77777777" w:rsidR="00816788" w:rsidRPr="00FC6B71" w:rsidRDefault="00816788" w:rsidP="00816788"/>
          <w:p w14:paraId="1C0FD594" w14:textId="77777777" w:rsidR="00816788" w:rsidRPr="00FC6B71" w:rsidRDefault="00816788" w:rsidP="00816788">
            <w:r w:rsidRPr="00FC6B71">
              <w:t>“</w:t>
            </w:r>
            <w:r w:rsidRPr="00FC6B71">
              <w:rPr>
                <w:b/>
              </w:rPr>
              <w:t>Self-Governance Criteria</w:t>
            </w:r>
            <w:r w:rsidRPr="00FC6B71">
              <w:t>”</w:t>
            </w:r>
          </w:p>
        </w:tc>
        <w:tc>
          <w:tcPr>
            <w:tcW w:w="5812" w:type="dxa"/>
          </w:tcPr>
          <w:p w14:paraId="26814158" w14:textId="77777777" w:rsidR="00816788" w:rsidRPr="00FC6B71" w:rsidRDefault="00816788" w:rsidP="00816788">
            <w:r w:rsidRPr="00FC6B71">
              <w:t>as defined in respect of the National Electricity  Transmission System and each of the Parties' Transmission Systems in the Licence Standards;</w:t>
            </w:r>
          </w:p>
          <w:p w14:paraId="47B497BF" w14:textId="77777777" w:rsidR="00816788" w:rsidRPr="00FC6B71" w:rsidRDefault="00816788" w:rsidP="00816788">
            <w:pPr>
              <w:spacing w:after="0"/>
              <w:jc w:val="left"/>
              <w:rPr>
                <w:lang w:eastAsia="en-GB"/>
              </w:rPr>
            </w:pPr>
            <w:r w:rsidRPr="00FC6B71">
              <w:rPr>
                <w:lang w:eastAsia="en-GB"/>
              </w:rPr>
              <w:t>means that a proposal, if implemented:</w:t>
            </w:r>
          </w:p>
          <w:p w14:paraId="762E5EDD" w14:textId="77777777" w:rsidR="00816788" w:rsidRPr="00FC6B71" w:rsidRDefault="00816788" w:rsidP="00816788">
            <w:pPr>
              <w:spacing w:after="0"/>
              <w:jc w:val="left"/>
              <w:rPr>
                <w:lang w:eastAsia="en-GB"/>
              </w:rPr>
            </w:pPr>
            <w:r w:rsidRPr="00FC6B71">
              <w:rPr>
                <w:lang w:eastAsia="en-GB"/>
              </w:rPr>
              <w:t>(a) is unlikely to have a material effect on:</w:t>
            </w:r>
          </w:p>
          <w:p w14:paraId="6BFA3460" w14:textId="77777777" w:rsidR="00816788" w:rsidRPr="00FC6B71" w:rsidRDefault="00816788" w:rsidP="00816788">
            <w:pPr>
              <w:spacing w:after="0"/>
              <w:jc w:val="left"/>
              <w:rPr>
                <w:lang w:eastAsia="en-GB"/>
              </w:rPr>
            </w:pPr>
            <w:r w:rsidRPr="00FC6B71">
              <w:rPr>
                <w:lang w:eastAsia="en-GB"/>
              </w:rPr>
              <w:tab/>
              <w:t>(i)</w:t>
            </w:r>
            <w:r w:rsidRPr="00FC6B71">
              <w:rPr>
                <w:lang w:eastAsia="en-GB"/>
              </w:rPr>
              <w:tab/>
              <w:t>existing or future electricity consumers; and</w:t>
            </w:r>
          </w:p>
          <w:p w14:paraId="78B83CE2" w14:textId="77777777" w:rsidR="00816788" w:rsidRPr="00FC6B71" w:rsidRDefault="00816788" w:rsidP="00816788">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816788" w:rsidRPr="00FC6B71" w:rsidRDefault="00816788" w:rsidP="00816788">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816788" w:rsidRPr="00FC6B71" w:rsidRDefault="00816788" w:rsidP="00816788">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816788" w:rsidRPr="00FC6B71" w:rsidRDefault="00816788" w:rsidP="00816788">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816788" w:rsidRDefault="00816788" w:rsidP="00816788">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816788" w:rsidRPr="00FC6B71" w:rsidRDefault="00816788" w:rsidP="00816788">
            <w:pPr>
              <w:spacing w:after="0"/>
              <w:jc w:val="left"/>
              <w:rPr>
                <w:lang w:eastAsia="en-GB"/>
              </w:rPr>
            </w:pPr>
          </w:p>
        </w:tc>
      </w:tr>
      <w:tr w:rsidR="00522962" w:rsidRPr="0064046A" w14:paraId="5D908A5F" w14:textId="77777777" w:rsidTr="6FCD9AC0">
        <w:tc>
          <w:tcPr>
            <w:tcW w:w="2943" w:type="dxa"/>
          </w:tcPr>
          <w:p w14:paraId="0F3BA489" w14:textId="77777777" w:rsidR="00522962" w:rsidRPr="0082059A" w:rsidRDefault="00522962" w:rsidP="00522962">
            <w:pPr>
              <w:jc w:val="left"/>
              <w:rPr>
                <w:b/>
              </w:rPr>
            </w:pPr>
            <w:r w:rsidRPr="0082059A">
              <w:t>“</w:t>
            </w:r>
            <w:r w:rsidRPr="0082059A">
              <w:rPr>
                <w:b/>
              </w:rPr>
              <w:t>Self-Governance Statement</w:t>
            </w:r>
            <w:r w:rsidRPr="0082059A">
              <w:t>”</w:t>
            </w:r>
          </w:p>
        </w:tc>
        <w:tc>
          <w:tcPr>
            <w:tcW w:w="5812" w:type="dxa"/>
          </w:tcPr>
          <w:p w14:paraId="7E23DD1B" w14:textId="77777777" w:rsidR="00522962" w:rsidRPr="0082059A" w:rsidRDefault="00522962" w:rsidP="00522962">
            <w:r w:rsidRPr="0082059A">
              <w:t>means the statement prepared and sent by the Panel Secretary pursuant to Section B paragraph 7.2.6B;</w:t>
            </w:r>
          </w:p>
          <w:p w14:paraId="40E64923" w14:textId="77777777" w:rsidR="00522962" w:rsidRPr="0082059A" w:rsidRDefault="00522962" w:rsidP="00522962"/>
        </w:tc>
      </w:tr>
      <w:tr w:rsidR="00816788" w:rsidRPr="0064046A" w14:paraId="06E76F6A" w14:textId="77777777">
        <w:tc>
          <w:tcPr>
            <w:tcW w:w="2943" w:type="dxa"/>
          </w:tcPr>
          <w:p w14:paraId="45429FAC" w14:textId="77777777" w:rsidR="00816788" w:rsidRPr="0082059A" w:rsidRDefault="00816788" w:rsidP="00816788">
            <w:pPr>
              <w:jc w:val="left"/>
              <w:rPr>
                <w:b/>
              </w:rPr>
            </w:pPr>
            <w:r w:rsidRPr="0082059A">
              <w:rPr>
                <w:b/>
              </w:rPr>
              <w:t>"Services Capability Specification"</w:t>
            </w:r>
          </w:p>
        </w:tc>
        <w:tc>
          <w:tcPr>
            <w:tcW w:w="5812" w:type="dxa"/>
          </w:tcPr>
          <w:p w14:paraId="67E63E0D" w14:textId="77777777" w:rsidR="00816788" w:rsidRPr="0082059A" w:rsidRDefault="00816788" w:rsidP="00816788">
            <w:r w:rsidRPr="0082059A">
              <w:t>the specification of Transmission Owner Services provided and maintained in accordance with Section C, Part One, paragraph 3.1;</w:t>
            </w:r>
          </w:p>
        </w:tc>
      </w:tr>
      <w:tr w:rsidR="00816788" w:rsidRPr="0064046A" w14:paraId="73A6F6A0" w14:textId="77777777" w:rsidTr="00A46938">
        <w:tc>
          <w:tcPr>
            <w:tcW w:w="2943" w:type="dxa"/>
          </w:tcPr>
          <w:p w14:paraId="77A9DE31" w14:textId="77777777" w:rsidR="00816788" w:rsidRPr="0064046A" w:rsidRDefault="00816788" w:rsidP="00816788">
            <w:pPr>
              <w:jc w:val="left"/>
              <w:rPr>
                <w:b/>
              </w:rPr>
            </w:pPr>
            <w:r w:rsidRPr="0064046A">
              <w:rPr>
                <w:b/>
              </w:rPr>
              <w:t>"Services Reduction"</w:t>
            </w:r>
          </w:p>
        </w:tc>
        <w:tc>
          <w:tcPr>
            <w:tcW w:w="5812" w:type="dxa"/>
          </w:tcPr>
          <w:p w14:paraId="4ABDEFD7" w14:textId="77777777" w:rsidR="00816788" w:rsidRPr="0064046A" w:rsidRDefault="00816788" w:rsidP="00816788">
            <w:r w:rsidRPr="0064046A">
              <w:t>as defined in Section C, Part One, sub-paragraph 4.1.2;</w:t>
            </w:r>
          </w:p>
        </w:tc>
      </w:tr>
      <w:tr w:rsidR="00816788" w:rsidRPr="0064046A" w14:paraId="112273ED" w14:textId="77777777" w:rsidTr="00A46938">
        <w:tc>
          <w:tcPr>
            <w:tcW w:w="2943" w:type="dxa"/>
          </w:tcPr>
          <w:p w14:paraId="67504B10" w14:textId="77777777" w:rsidR="00816788" w:rsidRPr="0064046A" w:rsidRDefault="00816788" w:rsidP="00816788">
            <w:pPr>
              <w:jc w:val="left"/>
              <w:rPr>
                <w:b/>
              </w:rPr>
            </w:pPr>
            <w:r w:rsidRPr="0064046A">
              <w:rPr>
                <w:b/>
              </w:rPr>
              <w:t>"Services Reduction Risk"</w:t>
            </w:r>
          </w:p>
        </w:tc>
        <w:tc>
          <w:tcPr>
            <w:tcW w:w="5812" w:type="dxa"/>
          </w:tcPr>
          <w:p w14:paraId="0E5C973B" w14:textId="77777777" w:rsidR="00816788" w:rsidRPr="0064046A" w:rsidRDefault="00816788" w:rsidP="00816788">
            <w:r w:rsidRPr="0064046A">
              <w:t>as defined in Section C, Part One, sub-paragraph 4.5.2;</w:t>
            </w:r>
          </w:p>
        </w:tc>
      </w:tr>
      <w:tr w:rsidR="00816788" w:rsidRPr="0064046A" w14:paraId="5F40D711" w14:textId="77777777" w:rsidTr="00A46938">
        <w:tc>
          <w:tcPr>
            <w:tcW w:w="2943" w:type="dxa"/>
          </w:tcPr>
          <w:p w14:paraId="71C5F521" w14:textId="77777777" w:rsidR="00816788" w:rsidRPr="0064046A" w:rsidRDefault="00816788" w:rsidP="00816788">
            <w:pPr>
              <w:jc w:val="left"/>
              <w:rPr>
                <w:b/>
              </w:rPr>
            </w:pPr>
            <w:r w:rsidRPr="0064046A">
              <w:rPr>
                <w:b/>
              </w:rPr>
              <w:t>"Services Restoration Proposal"</w:t>
            </w:r>
          </w:p>
        </w:tc>
        <w:tc>
          <w:tcPr>
            <w:tcW w:w="5812" w:type="dxa"/>
          </w:tcPr>
          <w:p w14:paraId="5259EF5E" w14:textId="77777777" w:rsidR="00816788" w:rsidRPr="0064046A" w:rsidRDefault="00816788" w:rsidP="00816788">
            <w:r w:rsidRPr="0064046A">
              <w:t>as defined in Section C, Part One, sub-paragraph 4.6.4;</w:t>
            </w:r>
          </w:p>
        </w:tc>
      </w:tr>
      <w:tr w:rsidR="00816788" w:rsidRPr="0064046A" w14:paraId="5131A8E2" w14:textId="77777777">
        <w:tc>
          <w:tcPr>
            <w:tcW w:w="2943" w:type="dxa"/>
          </w:tcPr>
          <w:p w14:paraId="558792EC" w14:textId="77777777" w:rsidR="00816788" w:rsidRPr="0064046A" w:rsidRDefault="00816788" w:rsidP="00816788">
            <w:pPr>
              <w:jc w:val="left"/>
              <w:rPr>
                <w:b/>
              </w:rPr>
            </w:pPr>
            <w:r w:rsidRPr="0064046A">
              <w:rPr>
                <w:b/>
              </w:rPr>
              <w:lastRenderedPageBreak/>
              <w:t>"Seven Year Statement"</w:t>
            </w:r>
          </w:p>
        </w:tc>
        <w:tc>
          <w:tcPr>
            <w:tcW w:w="5812" w:type="dxa"/>
          </w:tcPr>
          <w:p w14:paraId="4D1C4937" w14:textId="096F5C7B" w:rsidR="00816788" w:rsidRPr="0064046A" w:rsidRDefault="00816788" w:rsidP="00816788">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816788" w:rsidRPr="0064046A" w14:paraId="5ABDCC7F" w14:textId="77777777" w:rsidTr="003D6CB9">
        <w:tc>
          <w:tcPr>
            <w:tcW w:w="2943" w:type="dxa"/>
          </w:tcPr>
          <w:p w14:paraId="7928C123" w14:textId="77777777" w:rsidR="00816788" w:rsidRPr="0064046A" w:rsidRDefault="00816788" w:rsidP="00816788">
            <w:pPr>
              <w:jc w:val="left"/>
              <w:rPr>
                <w:b/>
              </w:rPr>
            </w:pPr>
            <w:r w:rsidRPr="0064046A">
              <w:rPr>
                <w:b/>
              </w:rPr>
              <w:t>"Seven Year Statement Works"</w:t>
            </w:r>
          </w:p>
        </w:tc>
        <w:tc>
          <w:tcPr>
            <w:tcW w:w="5812" w:type="dxa"/>
          </w:tcPr>
          <w:p w14:paraId="2B865028" w14:textId="0B3CC5DC" w:rsidR="00816788" w:rsidRPr="0064046A" w:rsidRDefault="00816788" w:rsidP="00816788">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00522962" w:rsidRPr="0064046A">
              <w:t>'s</w:t>
            </w:r>
            <w:r w:rsidRPr="0064046A">
              <w:t xml:space="preserve"> Transmission Licence prior to a Construction Project being made Operational; </w:t>
            </w:r>
          </w:p>
        </w:tc>
      </w:tr>
      <w:tr w:rsidR="00816788" w:rsidRPr="0064046A" w14:paraId="28D57207" w14:textId="77777777" w:rsidTr="00A46938">
        <w:tc>
          <w:tcPr>
            <w:tcW w:w="2943" w:type="dxa"/>
          </w:tcPr>
          <w:p w14:paraId="3E5B064B" w14:textId="77777777" w:rsidR="00816788" w:rsidRPr="0064046A" w:rsidRDefault="00816788" w:rsidP="00816788">
            <w:pPr>
              <w:jc w:val="left"/>
              <w:rPr>
                <w:b/>
              </w:rPr>
            </w:pPr>
            <w:r>
              <w:rPr>
                <w:b/>
              </w:rPr>
              <w:t>SHET</w:t>
            </w:r>
          </w:p>
        </w:tc>
        <w:tc>
          <w:tcPr>
            <w:tcW w:w="5812" w:type="dxa"/>
          </w:tcPr>
          <w:p w14:paraId="450D4323" w14:textId="77777777" w:rsidR="00816788" w:rsidRPr="0064046A" w:rsidRDefault="00816788" w:rsidP="00816788">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816788" w:rsidRPr="0064046A" w14:paraId="01004F49" w14:textId="77777777" w:rsidTr="003D6CB9">
        <w:tc>
          <w:tcPr>
            <w:tcW w:w="2943" w:type="dxa"/>
          </w:tcPr>
          <w:p w14:paraId="1F8447FE" w14:textId="77777777" w:rsidR="00816788" w:rsidRPr="0008190B" w:rsidRDefault="00816788" w:rsidP="00816788">
            <w:pPr>
              <w:jc w:val="left"/>
              <w:rPr>
                <w:b/>
              </w:rPr>
            </w:pPr>
            <w:r w:rsidRPr="0008190B">
              <w:t>”</w:t>
            </w:r>
            <w:r w:rsidRPr="0008190B">
              <w:rPr>
                <w:b/>
              </w:rPr>
              <w:t>Significant Code Review</w:t>
            </w:r>
            <w:r w:rsidRPr="0008190B">
              <w:t>”</w:t>
            </w:r>
          </w:p>
          <w:p w14:paraId="30CA9FC2" w14:textId="77777777" w:rsidR="00816788" w:rsidRPr="0008190B" w:rsidRDefault="00816788" w:rsidP="00816788">
            <w:pPr>
              <w:jc w:val="left"/>
            </w:pPr>
          </w:p>
        </w:tc>
        <w:tc>
          <w:tcPr>
            <w:tcW w:w="5812" w:type="dxa"/>
          </w:tcPr>
          <w:p w14:paraId="685FB010" w14:textId="77777777" w:rsidR="00816788" w:rsidRPr="0008190B" w:rsidRDefault="00816788" w:rsidP="00816788">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816788" w:rsidRPr="0008190B" w:rsidRDefault="00816788" w:rsidP="00816788">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77777777" w:rsidR="00816788" w:rsidRPr="0008190B" w:rsidRDefault="00816788" w:rsidP="00816788">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proofErr w:type="spellStart"/>
            <w:r>
              <w:rPr>
                <w:snapToGrid w:val="0"/>
              </w:rPr>
              <w:t>Retainied</w:t>
            </w:r>
            <w:proofErr w:type="spellEnd"/>
            <w:r>
              <w:rPr>
                <w:snapToGrid w:val="0"/>
              </w:rPr>
              <w:t xml:space="preserve"> EU Law </w:t>
            </w:r>
            <w:r w:rsidRPr="0008190B">
              <w:rPr>
                <w:snapToGrid w:val="0"/>
              </w:rPr>
              <w:t>, and</w:t>
            </w:r>
          </w:p>
          <w:p w14:paraId="0DC11237" w14:textId="77777777" w:rsidR="00816788" w:rsidRPr="0008190B" w:rsidRDefault="00816788" w:rsidP="00816788">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816788" w:rsidRPr="0008190B" w:rsidRDefault="00816788" w:rsidP="00816788">
            <w:pPr>
              <w:pStyle w:val="Heading1"/>
              <w:tabs>
                <w:tab w:val="left" w:pos="33"/>
              </w:tabs>
              <w:ind w:left="33"/>
              <w:rPr>
                <w:snapToGrid w:val="0"/>
              </w:rPr>
            </w:pPr>
            <w:r w:rsidRPr="0008190B">
              <w:rPr>
                <w:snapToGrid w:val="0"/>
              </w:rPr>
              <w:t>(i) that the review will constitute a significant code review;</w:t>
            </w:r>
          </w:p>
          <w:p w14:paraId="50BD5C0E" w14:textId="77777777" w:rsidR="00816788" w:rsidRPr="0008190B" w:rsidRDefault="00816788" w:rsidP="00816788">
            <w:pPr>
              <w:pStyle w:val="Heading1"/>
              <w:tabs>
                <w:tab w:val="left" w:pos="33"/>
              </w:tabs>
              <w:ind w:left="33"/>
              <w:rPr>
                <w:snapToGrid w:val="0"/>
              </w:rPr>
            </w:pPr>
            <w:r w:rsidRPr="0008190B">
              <w:rPr>
                <w:snapToGrid w:val="0"/>
              </w:rPr>
              <w:t>(ii) the start date of the significant code review; and</w:t>
            </w:r>
          </w:p>
          <w:p w14:paraId="0B8178B4" w14:textId="77777777" w:rsidR="00816788" w:rsidRPr="0008190B" w:rsidRDefault="00816788" w:rsidP="00816788">
            <w:pPr>
              <w:pStyle w:val="Heading1"/>
              <w:tabs>
                <w:tab w:val="left" w:pos="33"/>
              </w:tabs>
              <w:ind w:left="33"/>
              <w:rPr>
                <w:snapToGrid w:val="0"/>
              </w:rPr>
            </w:pPr>
            <w:r w:rsidRPr="0008190B">
              <w:rPr>
                <w:snapToGrid w:val="0"/>
              </w:rPr>
              <w:t>(iii) the matters that will fall within the scope of the review;</w:t>
            </w:r>
          </w:p>
        </w:tc>
      </w:tr>
      <w:tr w:rsidR="00816788" w:rsidRPr="0064046A" w14:paraId="030FD86A" w14:textId="77777777" w:rsidTr="00A46938">
        <w:trPr>
          <w:trHeight w:val="851"/>
        </w:trPr>
        <w:tc>
          <w:tcPr>
            <w:tcW w:w="2943" w:type="dxa"/>
          </w:tcPr>
          <w:p w14:paraId="03EE5859" w14:textId="77777777" w:rsidR="00816788" w:rsidRPr="003D6CB9" w:rsidRDefault="00816788" w:rsidP="00816788">
            <w:pPr>
              <w:rPr>
                <w:b/>
              </w:rPr>
            </w:pPr>
            <w:r w:rsidRPr="003D6CB9">
              <w:rPr>
                <w:b/>
              </w:rPr>
              <w:t>“Significant Code Review Phase”</w:t>
            </w:r>
          </w:p>
        </w:tc>
        <w:tc>
          <w:tcPr>
            <w:tcW w:w="5812" w:type="dxa"/>
          </w:tcPr>
          <w:p w14:paraId="69C003FB" w14:textId="77777777" w:rsidR="00816788" w:rsidRPr="003D6CB9" w:rsidRDefault="00816788" w:rsidP="00816788">
            <w:pPr>
              <w:pStyle w:val="Heading1"/>
              <w:tabs>
                <w:tab w:val="left" w:pos="33"/>
              </w:tabs>
              <w:ind w:left="33"/>
              <w:rPr>
                <w:snapToGrid w:val="0"/>
              </w:rPr>
            </w:pPr>
            <w:r w:rsidRPr="003D6CB9">
              <w:rPr>
                <w:rFonts w:cs="Arial"/>
                <w:spacing w:val="-3"/>
              </w:rPr>
              <w:t>has the meaning set out in Section B, paragraph 7.1.7 (b);</w:t>
            </w:r>
          </w:p>
          <w:p w14:paraId="06659B9F" w14:textId="77777777" w:rsidR="00816788" w:rsidRPr="003D6CB9" w:rsidRDefault="00816788" w:rsidP="00816788">
            <w:pPr>
              <w:pStyle w:val="Heading1"/>
              <w:numPr>
                <w:ilvl w:val="0"/>
                <w:numId w:val="0"/>
              </w:numPr>
              <w:tabs>
                <w:tab w:val="clear" w:pos="720"/>
              </w:tabs>
              <w:ind w:left="-831"/>
              <w:rPr>
                <w:rFonts w:cs="Arial"/>
                <w:spacing w:val="-3"/>
              </w:rPr>
            </w:pPr>
            <w:r>
              <w:rPr>
                <w:rFonts w:cs="Arial"/>
                <w:spacing w:val="-3"/>
              </w:rPr>
              <w:tab/>
            </w:r>
          </w:p>
        </w:tc>
      </w:tr>
      <w:tr w:rsidR="00816788" w:rsidRPr="0064046A" w14:paraId="135636A5" w14:textId="77777777" w:rsidTr="00A46938">
        <w:tc>
          <w:tcPr>
            <w:tcW w:w="2943" w:type="dxa"/>
          </w:tcPr>
          <w:p w14:paraId="11EE1016" w14:textId="77777777" w:rsidR="00816788" w:rsidRDefault="00816788" w:rsidP="00816788">
            <w:pPr>
              <w:jc w:val="left"/>
              <w:rPr>
                <w:b/>
              </w:rPr>
            </w:pPr>
            <w:r w:rsidRPr="0064046A">
              <w:rPr>
                <w:b/>
              </w:rPr>
              <w:t>"Significant Incident"</w:t>
            </w:r>
          </w:p>
          <w:p w14:paraId="74EBCA99" w14:textId="77777777" w:rsidR="00816788" w:rsidRDefault="00816788" w:rsidP="00816788">
            <w:pPr>
              <w:jc w:val="left"/>
              <w:rPr>
                <w:b/>
              </w:rPr>
            </w:pPr>
          </w:p>
          <w:p w14:paraId="14C83FAD" w14:textId="77777777" w:rsidR="00816788" w:rsidRDefault="00816788" w:rsidP="00816788">
            <w:pPr>
              <w:jc w:val="left"/>
              <w:rPr>
                <w:b/>
              </w:rPr>
            </w:pPr>
          </w:p>
          <w:p w14:paraId="613F9F7F" w14:textId="77777777" w:rsidR="00816788" w:rsidRDefault="00816788" w:rsidP="00816788">
            <w:pPr>
              <w:jc w:val="left"/>
              <w:rPr>
                <w:b/>
              </w:rPr>
            </w:pPr>
          </w:p>
          <w:p w14:paraId="60D6A832" w14:textId="77777777" w:rsidR="00816788" w:rsidRDefault="00816788" w:rsidP="00816788">
            <w:pPr>
              <w:jc w:val="left"/>
              <w:rPr>
                <w:b/>
              </w:rPr>
            </w:pPr>
          </w:p>
          <w:p w14:paraId="25FF76EF" w14:textId="77777777" w:rsidR="00816788" w:rsidRDefault="00816788" w:rsidP="00816788">
            <w:pPr>
              <w:jc w:val="left"/>
              <w:rPr>
                <w:b/>
              </w:rPr>
            </w:pPr>
          </w:p>
          <w:p w14:paraId="54827076" w14:textId="77777777" w:rsidR="00816788" w:rsidRDefault="00816788" w:rsidP="00816788">
            <w:pPr>
              <w:jc w:val="left"/>
              <w:rPr>
                <w:b/>
              </w:rPr>
            </w:pPr>
          </w:p>
          <w:p w14:paraId="2B213D34" w14:textId="77777777" w:rsidR="00816788" w:rsidRDefault="00816788" w:rsidP="00816788">
            <w:pPr>
              <w:jc w:val="left"/>
              <w:rPr>
                <w:b/>
              </w:rPr>
            </w:pPr>
          </w:p>
          <w:p w14:paraId="3535C1AB" w14:textId="77777777" w:rsidR="00816788" w:rsidRPr="0064046A" w:rsidRDefault="00816788" w:rsidP="00816788">
            <w:pPr>
              <w:jc w:val="left"/>
              <w:rPr>
                <w:b/>
              </w:rPr>
            </w:pPr>
          </w:p>
        </w:tc>
        <w:tc>
          <w:tcPr>
            <w:tcW w:w="5812" w:type="dxa"/>
          </w:tcPr>
          <w:p w14:paraId="6A53856D" w14:textId="77777777" w:rsidR="00816788" w:rsidRPr="0064046A" w:rsidRDefault="00816788" w:rsidP="00816788">
            <w:pPr>
              <w:pStyle w:val="Heading1"/>
              <w:numPr>
                <w:ilvl w:val="0"/>
                <w:numId w:val="0"/>
              </w:numPr>
              <w:tabs>
                <w:tab w:val="clear" w:pos="720"/>
                <w:tab w:val="left" w:pos="33"/>
              </w:tabs>
            </w:pPr>
            <w:r w:rsidRPr="0064046A">
              <w:rPr>
                <w:snapToGrid w:val="0"/>
              </w:rPr>
              <w:lastRenderedPageBreak/>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816788" w:rsidRPr="0064046A" w:rsidRDefault="00816788" w:rsidP="00816788">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816788" w:rsidRPr="0064046A" w:rsidRDefault="00816788" w:rsidP="00816788">
            <w:pPr>
              <w:pStyle w:val="Heading1"/>
              <w:numPr>
                <w:ilvl w:val="0"/>
                <w:numId w:val="0"/>
              </w:numPr>
              <w:tabs>
                <w:tab w:val="clear" w:pos="720"/>
                <w:tab w:val="left" w:pos="459"/>
              </w:tabs>
              <w:ind w:left="459" w:hanging="426"/>
            </w:pPr>
            <w:r w:rsidRPr="0064046A">
              <w:lastRenderedPageBreak/>
              <w:t>(b)</w:t>
            </w:r>
            <w:r w:rsidRPr="0064046A">
              <w:tab/>
              <w:t>voltage on any part of the National Electricity  Transmission System moving outside statutory limits;</w:t>
            </w:r>
          </w:p>
          <w:p w14:paraId="28C00EF6" w14:textId="77777777" w:rsidR="00816788" w:rsidRPr="0064046A" w:rsidRDefault="00816788" w:rsidP="00816788">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816788" w:rsidRPr="0064046A" w:rsidRDefault="00816788" w:rsidP="00816788">
            <w:pPr>
              <w:tabs>
                <w:tab w:val="left" w:pos="459"/>
              </w:tabs>
              <w:ind w:left="459" w:hanging="426"/>
            </w:pPr>
            <w:r w:rsidRPr="0064046A">
              <w:t>(d)</w:t>
            </w:r>
            <w:r w:rsidRPr="0064046A">
              <w:tab/>
              <w:t>instability of any part of the National Electricity  Transmission System.</w:t>
            </w:r>
          </w:p>
        </w:tc>
      </w:tr>
      <w:tr w:rsidR="00816788" w:rsidRPr="0064046A" w14:paraId="54983898" w14:textId="77777777" w:rsidTr="00A46938">
        <w:tc>
          <w:tcPr>
            <w:tcW w:w="2943" w:type="dxa"/>
          </w:tcPr>
          <w:p w14:paraId="6D7B0220" w14:textId="77777777" w:rsidR="00816788" w:rsidRPr="0064046A" w:rsidRDefault="00816788" w:rsidP="00816788">
            <w:pPr>
              <w:jc w:val="left"/>
              <w:rPr>
                <w:b/>
              </w:rPr>
            </w:pPr>
            <w:r w:rsidRPr="0064046A">
              <w:rPr>
                <w:b/>
              </w:rPr>
              <w:lastRenderedPageBreak/>
              <w:t>"Site Responsibility Schedule"</w:t>
            </w:r>
          </w:p>
        </w:tc>
        <w:tc>
          <w:tcPr>
            <w:tcW w:w="5812" w:type="dxa"/>
          </w:tcPr>
          <w:p w14:paraId="230D6995" w14:textId="77777777" w:rsidR="00816788" w:rsidRPr="0064046A" w:rsidRDefault="00816788" w:rsidP="00816788">
            <w:r w:rsidRPr="0064046A">
              <w:t>as defined in the Grid Code as at the Code Effective Date;</w:t>
            </w:r>
          </w:p>
        </w:tc>
      </w:tr>
      <w:tr w:rsidR="00816788" w:rsidRPr="0064046A" w14:paraId="77725324" w14:textId="77777777" w:rsidTr="00A46938">
        <w:tc>
          <w:tcPr>
            <w:tcW w:w="2943" w:type="dxa"/>
          </w:tcPr>
          <w:p w14:paraId="6EBFF349" w14:textId="77777777" w:rsidR="00816788" w:rsidRPr="0064046A" w:rsidRDefault="00816788" w:rsidP="00816788">
            <w:pPr>
              <w:jc w:val="left"/>
              <w:rPr>
                <w:b/>
              </w:rPr>
            </w:pPr>
            <w:r w:rsidRPr="0064046A">
              <w:rPr>
                <w:b/>
              </w:rPr>
              <w:t>“Special Condition”</w:t>
            </w:r>
          </w:p>
        </w:tc>
        <w:tc>
          <w:tcPr>
            <w:tcW w:w="5812" w:type="dxa"/>
          </w:tcPr>
          <w:p w14:paraId="54E53014" w14:textId="77777777" w:rsidR="00816788" w:rsidRPr="0064046A" w:rsidRDefault="00816788" w:rsidP="00816788">
            <w:r w:rsidRPr="0064046A">
              <w:t>a special condition of a Transmission Licence;</w:t>
            </w:r>
          </w:p>
        </w:tc>
      </w:tr>
      <w:tr w:rsidR="00816788" w:rsidRPr="0064046A" w14:paraId="33B8BC60" w14:textId="77777777" w:rsidTr="00A46938">
        <w:tc>
          <w:tcPr>
            <w:tcW w:w="2943" w:type="dxa"/>
          </w:tcPr>
          <w:p w14:paraId="77EC9126" w14:textId="77777777" w:rsidR="00816788" w:rsidRPr="0064046A" w:rsidRDefault="00816788" w:rsidP="00816788">
            <w:pPr>
              <w:jc w:val="left"/>
              <w:rPr>
                <w:b/>
              </w:rPr>
            </w:pPr>
            <w:r>
              <w:rPr>
                <w:b/>
              </w:rPr>
              <w:t>“SPT”</w:t>
            </w:r>
          </w:p>
        </w:tc>
        <w:tc>
          <w:tcPr>
            <w:tcW w:w="5812" w:type="dxa"/>
          </w:tcPr>
          <w:p w14:paraId="49894F6C" w14:textId="77777777" w:rsidR="00816788" w:rsidRPr="0064046A" w:rsidRDefault="00816788" w:rsidP="00816788">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816788" w:rsidRPr="0064046A" w14:paraId="209200C9" w14:textId="77777777" w:rsidTr="00A46938">
        <w:tc>
          <w:tcPr>
            <w:tcW w:w="2943" w:type="dxa"/>
          </w:tcPr>
          <w:p w14:paraId="511F760E" w14:textId="77777777" w:rsidR="00816788" w:rsidRPr="0064046A" w:rsidRDefault="00816788" w:rsidP="00816788">
            <w:pPr>
              <w:jc w:val="left"/>
              <w:rPr>
                <w:b/>
              </w:rPr>
            </w:pPr>
            <w:r w:rsidRPr="0064046A">
              <w:rPr>
                <w:b/>
              </w:rPr>
              <w:t>"Standard Condition"</w:t>
            </w:r>
          </w:p>
        </w:tc>
        <w:tc>
          <w:tcPr>
            <w:tcW w:w="5812" w:type="dxa"/>
          </w:tcPr>
          <w:p w14:paraId="3F00E65B" w14:textId="77777777" w:rsidR="00816788" w:rsidRPr="0064046A" w:rsidRDefault="00816788" w:rsidP="00816788">
            <w:r w:rsidRPr="0064046A">
              <w:t>a standard condition of Transmission Licences;</w:t>
            </w:r>
          </w:p>
        </w:tc>
      </w:tr>
      <w:tr w:rsidR="00522962" w:rsidRPr="0064046A" w14:paraId="1CBEFFD1" w14:textId="77777777" w:rsidTr="6FCD9AC0">
        <w:tc>
          <w:tcPr>
            <w:tcW w:w="2943" w:type="dxa"/>
          </w:tcPr>
          <w:p w14:paraId="5CD10B77" w14:textId="77777777" w:rsidR="00522962" w:rsidRDefault="00522962" w:rsidP="00522962">
            <w:pPr>
              <w:jc w:val="left"/>
              <w:rPr>
                <w:b/>
              </w:rPr>
            </w:pPr>
            <w:r w:rsidRPr="0064046A">
              <w:rPr>
                <w:b/>
              </w:rPr>
              <w:t>"Standard Planning Data"</w:t>
            </w:r>
          </w:p>
          <w:p w14:paraId="5AB1B32A" w14:textId="77777777" w:rsidR="00522962" w:rsidRPr="00F30275" w:rsidRDefault="00522962" w:rsidP="00522962">
            <w:pPr>
              <w:rPr>
                <w:b/>
              </w:rPr>
            </w:pPr>
          </w:p>
        </w:tc>
        <w:tc>
          <w:tcPr>
            <w:tcW w:w="5812" w:type="dxa"/>
          </w:tcPr>
          <w:p w14:paraId="6E33316A" w14:textId="77777777" w:rsidR="00522962" w:rsidRDefault="00522962" w:rsidP="00522962">
            <w:r w:rsidRPr="0064046A">
              <w:t>the data listed in Part 1 of Appendix A of the Planning Code;</w:t>
            </w:r>
          </w:p>
          <w:p w14:paraId="3CFBA392" w14:textId="77777777" w:rsidR="00522962" w:rsidRPr="00F30275" w:rsidRDefault="00522962" w:rsidP="00522962">
            <w:pPr>
              <w:pStyle w:val="BodyText"/>
              <w:ind w:left="34"/>
              <w:rPr>
                <w:rFonts w:cs="Arial"/>
                <w:color w:val="800080"/>
                <w:spacing w:val="-3"/>
              </w:rPr>
            </w:pPr>
          </w:p>
        </w:tc>
      </w:tr>
      <w:tr w:rsidR="00816788" w:rsidRPr="0064046A" w14:paraId="64F7AB90" w14:textId="77777777">
        <w:tc>
          <w:tcPr>
            <w:tcW w:w="2943" w:type="dxa"/>
          </w:tcPr>
          <w:p w14:paraId="33031239" w14:textId="77777777" w:rsidR="00816788" w:rsidRPr="00F30275" w:rsidRDefault="00816788" w:rsidP="00A46938">
            <w:pPr>
              <w:rPr>
                <w:b/>
              </w:rPr>
            </w:pPr>
            <w:r w:rsidRPr="00F30275">
              <w:rPr>
                <w:b/>
              </w:rPr>
              <w:t>"Standard STC Modification Proposal"</w:t>
            </w:r>
          </w:p>
        </w:tc>
        <w:tc>
          <w:tcPr>
            <w:tcW w:w="5812" w:type="dxa"/>
          </w:tcPr>
          <w:p w14:paraId="5AE02BA8" w14:textId="77777777" w:rsidR="00816788" w:rsidRPr="00A46938" w:rsidRDefault="00816788" w:rsidP="00A46938">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816788" w:rsidRPr="0064046A" w14:paraId="6E0E805D" w14:textId="77777777" w:rsidTr="00A46938">
        <w:tc>
          <w:tcPr>
            <w:tcW w:w="2943" w:type="dxa"/>
          </w:tcPr>
          <w:p w14:paraId="0C7DA3DC" w14:textId="77777777" w:rsidR="00816788" w:rsidRPr="0064046A" w:rsidRDefault="00816788" w:rsidP="00816788">
            <w:pPr>
              <w:jc w:val="left"/>
              <w:rPr>
                <w:b/>
              </w:rPr>
            </w:pPr>
            <w:r w:rsidRPr="0064046A">
              <w:rPr>
                <w:b/>
              </w:rPr>
              <w:t>"Station Demand"</w:t>
            </w:r>
          </w:p>
        </w:tc>
        <w:tc>
          <w:tcPr>
            <w:tcW w:w="5812" w:type="dxa"/>
          </w:tcPr>
          <w:p w14:paraId="4B03DBA7" w14:textId="77777777" w:rsidR="00816788" w:rsidRPr="0064046A" w:rsidRDefault="00816788" w:rsidP="00816788">
            <w:r w:rsidRPr="0064046A">
              <w:t>as defined in the CUSC as at Code Effective Date;</w:t>
            </w:r>
          </w:p>
        </w:tc>
      </w:tr>
      <w:tr w:rsidR="00816788" w:rsidRPr="0064046A" w14:paraId="603D4610" w14:textId="77777777" w:rsidTr="00F30275">
        <w:tc>
          <w:tcPr>
            <w:tcW w:w="2943" w:type="dxa"/>
          </w:tcPr>
          <w:p w14:paraId="3D5F62CD" w14:textId="77777777" w:rsidR="00816788" w:rsidRPr="0064046A" w:rsidRDefault="00816788" w:rsidP="00816788">
            <w:pPr>
              <w:jc w:val="left"/>
              <w:rPr>
                <w:b/>
              </w:rPr>
            </w:pPr>
            <w:r w:rsidRPr="0064046A">
              <w:rPr>
                <w:rFonts w:cs="Arial"/>
                <w:b/>
              </w:rPr>
              <w:t>“Statement of Works Assumptions Date”</w:t>
            </w:r>
          </w:p>
        </w:tc>
        <w:tc>
          <w:tcPr>
            <w:tcW w:w="5812" w:type="dxa"/>
          </w:tcPr>
          <w:p w14:paraId="0F5E256C" w14:textId="77777777" w:rsidR="00816788" w:rsidRPr="0064046A" w:rsidRDefault="00816788" w:rsidP="00816788">
            <w:pPr>
              <w:pStyle w:val="BodyText2"/>
              <w:ind w:left="0"/>
              <w:rPr>
                <w:rFonts w:cs="Arial"/>
              </w:rPr>
            </w:pPr>
            <w:r w:rsidRPr="0064046A">
              <w:rPr>
                <w:rFonts w:cs="Arial"/>
              </w:rPr>
              <w:t>in respect of each Transmission Owner, the date on which such Transmission Owner:</w:t>
            </w:r>
          </w:p>
          <w:p w14:paraId="29CE56A2" w14:textId="44637484" w:rsidR="00816788" w:rsidRPr="0064046A" w:rsidRDefault="00816788" w:rsidP="00816788">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paragraph 2.2; or</w:t>
            </w:r>
          </w:p>
          <w:p w14:paraId="6BDE59BE" w14:textId="5FAB9C30" w:rsidR="00816788" w:rsidRPr="0064046A" w:rsidRDefault="00816788" w:rsidP="00816788">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4C25C682" w14:textId="77777777" w:rsidR="00816788" w:rsidRPr="0064046A" w:rsidRDefault="00816788" w:rsidP="00816788">
            <w:pPr>
              <w:rPr>
                <w:rFonts w:cs="Arial"/>
              </w:rPr>
            </w:pPr>
            <w:r w:rsidRPr="0064046A">
              <w:rPr>
                <w:rFonts w:cs="Arial"/>
              </w:rPr>
              <w:t>in relation to the Statement of Works Project to which such Statement of Works Planning Assumptions apply;</w:t>
            </w:r>
          </w:p>
        </w:tc>
      </w:tr>
      <w:tr w:rsidR="00816788" w:rsidRPr="0064046A" w14:paraId="2AB45B0B" w14:textId="77777777" w:rsidTr="00A46938">
        <w:tc>
          <w:tcPr>
            <w:tcW w:w="2943" w:type="dxa"/>
          </w:tcPr>
          <w:p w14:paraId="29B5AFAD" w14:textId="77777777" w:rsidR="00816788" w:rsidRPr="00F30275" w:rsidRDefault="00816788" w:rsidP="00816788">
            <w:pPr>
              <w:jc w:val="left"/>
              <w:rPr>
                <w:rFonts w:cs="Arial"/>
                <w:b/>
              </w:rPr>
            </w:pPr>
            <w:r w:rsidRPr="00F30275">
              <w:rPr>
                <w:rFonts w:cs="Arial"/>
                <w:b/>
              </w:rPr>
              <w:t>“Statement of Works Party”</w:t>
            </w:r>
          </w:p>
        </w:tc>
        <w:tc>
          <w:tcPr>
            <w:tcW w:w="5812" w:type="dxa"/>
          </w:tcPr>
          <w:p w14:paraId="3A214DD9" w14:textId="77777777" w:rsidR="00816788" w:rsidRPr="00F30275" w:rsidRDefault="00816788" w:rsidP="00816788">
            <w:pPr>
              <w:rPr>
                <w:rFonts w:cs="Arial"/>
              </w:rPr>
            </w:pPr>
            <w:r w:rsidRPr="00F30275">
              <w:rPr>
                <w:rFonts w:cs="Arial"/>
              </w:rPr>
              <w:t xml:space="preserve">as defined in Section D, Part Four, paragraph 1.1; </w:t>
            </w:r>
          </w:p>
        </w:tc>
      </w:tr>
      <w:tr w:rsidR="00816788" w:rsidRPr="0064046A" w14:paraId="775F6B15" w14:textId="77777777" w:rsidTr="00A46938">
        <w:tc>
          <w:tcPr>
            <w:tcW w:w="2943" w:type="dxa"/>
          </w:tcPr>
          <w:p w14:paraId="64158D56" w14:textId="77777777" w:rsidR="00816788" w:rsidRPr="00F30275" w:rsidRDefault="00816788" w:rsidP="00816788">
            <w:pPr>
              <w:jc w:val="left"/>
              <w:rPr>
                <w:b/>
              </w:rPr>
            </w:pPr>
            <w:r w:rsidRPr="00F30275">
              <w:rPr>
                <w:b/>
              </w:rPr>
              <w:lastRenderedPageBreak/>
              <w:t>"STC Modification Fast Track Report"</w:t>
            </w:r>
          </w:p>
        </w:tc>
        <w:tc>
          <w:tcPr>
            <w:tcW w:w="5812" w:type="dxa"/>
          </w:tcPr>
          <w:p w14:paraId="29DBFC01" w14:textId="77777777" w:rsidR="00816788" w:rsidRPr="00F30275" w:rsidRDefault="00816788" w:rsidP="00816788">
            <w:pPr>
              <w:rPr>
                <w:rFonts w:cs="Arial"/>
              </w:rPr>
            </w:pPr>
            <w:r w:rsidRPr="00F30275">
              <w:rPr>
                <w:rFonts w:cs="Arial"/>
                <w:spacing w:val="-3"/>
              </w:rPr>
              <w:t>has the meaning set out in STCP 24-3 paragraph 2.1;</w:t>
            </w:r>
          </w:p>
        </w:tc>
      </w:tr>
      <w:tr w:rsidR="00816788" w:rsidRPr="0064046A" w14:paraId="1DAD1EFF" w14:textId="77777777" w:rsidTr="00A46938">
        <w:tc>
          <w:tcPr>
            <w:tcW w:w="2943" w:type="dxa"/>
          </w:tcPr>
          <w:p w14:paraId="229BF1BA" w14:textId="77777777" w:rsidR="00816788" w:rsidRPr="00F30275" w:rsidRDefault="00816788" w:rsidP="00816788">
            <w:pPr>
              <w:jc w:val="left"/>
              <w:rPr>
                <w:rFonts w:cs="Arial"/>
              </w:rPr>
            </w:pPr>
            <w:r w:rsidRPr="00F30275">
              <w:rPr>
                <w:b/>
              </w:rPr>
              <w:t xml:space="preserve"> “STC Modification Self-Governance Report”</w:t>
            </w:r>
          </w:p>
        </w:tc>
        <w:tc>
          <w:tcPr>
            <w:tcW w:w="5812" w:type="dxa"/>
          </w:tcPr>
          <w:p w14:paraId="53953207" w14:textId="77777777" w:rsidR="00816788" w:rsidRPr="00F30275" w:rsidRDefault="00816788" w:rsidP="00816788">
            <w:pPr>
              <w:pStyle w:val="BodyText"/>
              <w:ind w:left="34"/>
              <w:rPr>
                <w:rFonts w:cs="Arial"/>
                <w:spacing w:val="-3"/>
              </w:rPr>
            </w:pPr>
            <w:r w:rsidRPr="00F30275">
              <w:t xml:space="preserve">has the meaning set out in Section B, sub-paragraph 7.2.6B.5; </w:t>
            </w:r>
          </w:p>
        </w:tc>
      </w:tr>
      <w:tr w:rsidR="00522962" w:rsidRPr="0064046A" w14:paraId="25222307" w14:textId="77777777" w:rsidTr="6FCD9AC0">
        <w:tc>
          <w:tcPr>
            <w:tcW w:w="2943" w:type="dxa"/>
          </w:tcPr>
          <w:p w14:paraId="60C502B5" w14:textId="77777777" w:rsidR="00522962" w:rsidRPr="00AF063D" w:rsidRDefault="00522962" w:rsidP="00522962">
            <w:pPr>
              <w:jc w:val="left"/>
              <w:rPr>
                <w:b/>
              </w:rPr>
            </w:pPr>
            <w:r w:rsidRPr="00AF063D">
              <w:rPr>
                <w:b/>
              </w:rPr>
              <w:t>"STC Modification Panel Meeting"</w:t>
            </w:r>
          </w:p>
          <w:p w14:paraId="0105C907" w14:textId="77777777" w:rsidR="00522962" w:rsidRPr="00AF063D" w:rsidRDefault="00522962" w:rsidP="00522962">
            <w:pPr>
              <w:jc w:val="left"/>
            </w:pPr>
          </w:p>
        </w:tc>
        <w:tc>
          <w:tcPr>
            <w:tcW w:w="5812" w:type="dxa"/>
          </w:tcPr>
          <w:p w14:paraId="55FDBAE7" w14:textId="77777777" w:rsidR="00522962" w:rsidRPr="00AF063D" w:rsidRDefault="00522962" w:rsidP="00522962">
            <w:r w:rsidRPr="00AF063D">
              <w:t>a meeting of the STC Modification Panel as defined in Section B, sub-paragraph 6.1.2;</w:t>
            </w:r>
          </w:p>
          <w:p w14:paraId="01F813F4" w14:textId="77777777" w:rsidR="00522962" w:rsidRPr="00AF063D" w:rsidRDefault="00522962" w:rsidP="00522962"/>
        </w:tc>
      </w:tr>
      <w:tr w:rsidR="00816788" w:rsidRPr="0064046A" w14:paraId="191D0E7D" w14:textId="77777777" w:rsidTr="00F30275">
        <w:tc>
          <w:tcPr>
            <w:tcW w:w="2943" w:type="dxa"/>
          </w:tcPr>
          <w:p w14:paraId="0A8F6C81" w14:textId="77777777" w:rsidR="00816788" w:rsidRPr="00A46938" w:rsidRDefault="00816788" w:rsidP="00816788">
            <w:pPr>
              <w:jc w:val="left"/>
            </w:pPr>
            <w:r w:rsidRPr="00AF063D">
              <w:rPr>
                <w:b/>
              </w:rPr>
              <w:t>"STC Modification Panel Self-Governance Vote"</w:t>
            </w:r>
          </w:p>
        </w:tc>
        <w:tc>
          <w:tcPr>
            <w:tcW w:w="5812" w:type="dxa"/>
          </w:tcPr>
          <w:p w14:paraId="75FA29A8" w14:textId="77777777" w:rsidR="00816788" w:rsidRPr="00AF063D" w:rsidRDefault="00816788" w:rsidP="00816788">
            <w:r w:rsidRPr="00A46938">
              <w:rPr>
                <w:spacing w:val="-3"/>
              </w:rPr>
              <w:t>means the vote of the STC Modification Panel undertaken pursuant to Section B paragraph 7.2.6B.10;</w:t>
            </w:r>
          </w:p>
        </w:tc>
      </w:tr>
      <w:tr w:rsidR="00816788" w:rsidRPr="0064046A" w14:paraId="2AD03687" w14:textId="77777777" w:rsidTr="00A46938">
        <w:tc>
          <w:tcPr>
            <w:tcW w:w="2943" w:type="dxa"/>
          </w:tcPr>
          <w:p w14:paraId="0AC1A003" w14:textId="77777777" w:rsidR="00816788" w:rsidRPr="0064046A" w:rsidRDefault="00816788" w:rsidP="00816788">
            <w:pPr>
              <w:jc w:val="left"/>
              <w:rPr>
                <w:b/>
              </w:rPr>
            </w:pPr>
            <w:r>
              <w:rPr>
                <w:b/>
              </w:rPr>
              <w:t>"STC Modification Procedure</w:t>
            </w:r>
            <w:r w:rsidRPr="0064046A">
              <w:rPr>
                <w:b/>
              </w:rPr>
              <w:t>s"</w:t>
            </w:r>
          </w:p>
        </w:tc>
        <w:tc>
          <w:tcPr>
            <w:tcW w:w="5812" w:type="dxa"/>
          </w:tcPr>
          <w:p w14:paraId="41245B52" w14:textId="77777777" w:rsidR="00816788" w:rsidRPr="0064046A" w:rsidRDefault="00816788" w:rsidP="00816788">
            <w:r w:rsidRPr="0064046A">
              <w:t>the procedures to be followed in respect of amendments to the Code as set out in Section B, paragraph 7;</w:t>
            </w:r>
          </w:p>
        </w:tc>
      </w:tr>
      <w:tr w:rsidR="00816788" w:rsidRPr="0064046A" w14:paraId="45FF4B4A" w14:textId="77777777" w:rsidTr="00A46938">
        <w:tc>
          <w:tcPr>
            <w:tcW w:w="2943" w:type="dxa"/>
          </w:tcPr>
          <w:p w14:paraId="10C89570" w14:textId="77777777" w:rsidR="00816788" w:rsidRPr="0064046A" w:rsidRDefault="00816788" w:rsidP="00816788">
            <w:pPr>
              <w:jc w:val="left"/>
              <w:rPr>
                <w:b/>
              </w:rPr>
            </w:pPr>
            <w:r w:rsidRPr="0064046A">
              <w:rPr>
                <w:b/>
              </w:rPr>
              <w:t>"</w:t>
            </w:r>
            <w:r>
              <w:rPr>
                <w:b/>
              </w:rPr>
              <w:t>STC Modification Proposal</w:t>
            </w:r>
            <w:r w:rsidRPr="0064046A">
              <w:rPr>
                <w:b/>
              </w:rPr>
              <w:t>"</w:t>
            </w:r>
          </w:p>
        </w:tc>
        <w:tc>
          <w:tcPr>
            <w:tcW w:w="5812" w:type="dxa"/>
          </w:tcPr>
          <w:p w14:paraId="7A19AC98" w14:textId="77777777" w:rsidR="00816788" w:rsidRPr="0064046A" w:rsidRDefault="00816788" w:rsidP="00816788">
            <w:r w:rsidRPr="0064046A">
              <w:t>a proposed amendment to this Code as defined at Section B, sub-paragraph 7.2.2.3;</w:t>
            </w:r>
          </w:p>
        </w:tc>
      </w:tr>
      <w:tr w:rsidR="00816788" w:rsidRPr="0064046A" w14:paraId="1D26D227" w14:textId="77777777" w:rsidTr="00A46938">
        <w:tc>
          <w:tcPr>
            <w:tcW w:w="2943" w:type="dxa"/>
          </w:tcPr>
          <w:p w14:paraId="6DF82A53" w14:textId="77777777" w:rsidR="00816788" w:rsidRPr="0064046A" w:rsidRDefault="00816788" w:rsidP="00816788">
            <w:pPr>
              <w:jc w:val="left"/>
              <w:rPr>
                <w:b/>
              </w:rPr>
            </w:pPr>
            <w:r w:rsidRPr="0064046A">
              <w:rPr>
                <w:b/>
              </w:rPr>
              <w:t>"</w:t>
            </w:r>
            <w:r>
              <w:rPr>
                <w:b/>
              </w:rPr>
              <w:t>STC Modification</w:t>
            </w:r>
            <w:r w:rsidRPr="0064046A">
              <w:rPr>
                <w:b/>
              </w:rPr>
              <w:t xml:space="preserve"> Register"</w:t>
            </w:r>
          </w:p>
        </w:tc>
        <w:tc>
          <w:tcPr>
            <w:tcW w:w="5812" w:type="dxa"/>
          </w:tcPr>
          <w:p w14:paraId="647CA730" w14:textId="77777777" w:rsidR="00816788" w:rsidRPr="0064046A" w:rsidRDefault="00816788" w:rsidP="00816788">
            <w:r w:rsidRPr="0064046A">
              <w:t xml:space="preserve">the register established and maintained by the </w:t>
            </w:r>
            <w:r>
              <w:t>Panel</w:t>
            </w:r>
            <w:r w:rsidRPr="0064046A">
              <w:t xml:space="preserve"> Secretary in accordance with Section B, sub-paragraph 7.2.7.1;</w:t>
            </w:r>
          </w:p>
        </w:tc>
      </w:tr>
      <w:tr w:rsidR="00816788" w:rsidRPr="0064046A" w14:paraId="01BFCE7F" w14:textId="77777777" w:rsidTr="00A46938">
        <w:tc>
          <w:tcPr>
            <w:tcW w:w="2943" w:type="dxa"/>
          </w:tcPr>
          <w:p w14:paraId="7558E35A" w14:textId="77777777" w:rsidR="00816788" w:rsidRPr="0064046A" w:rsidRDefault="00816788" w:rsidP="00816788">
            <w:pPr>
              <w:jc w:val="left"/>
              <w:rPr>
                <w:b/>
              </w:rPr>
            </w:pPr>
            <w:r w:rsidRPr="0064046A">
              <w:rPr>
                <w:b/>
              </w:rPr>
              <w:t>"</w:t>
            </w:r>
            <w:r>
              <w:rPr>
                <w:b/>
              </w:rPr>
              <w:t>STC Modification</w:t>
            </w:r>
            <w:r w:rsidRPr="0064046A">
              <w:rPr>
                <w:b/>
              </w:rPr>
              <w:t xml:space="preserve"> Report"</w:t>
            </w:r>
          </w:p>
        </w:tc>
        <w:tc>
          <w:tcPr>
            <w:tcW w:w="5812" w:type="dxa"/>
          </w:tcPr>
          <w:p w14:paraId="6E16F4F2" w14:textId="77777777" w:rsidR="00816788" w:rsidRPr="0064046A" w:rsidRDefault="00816788" w:rsidP="00816788">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816788" w:rsidRPr="0064046A" w14:paraId="0B518FBD" w14:textId="77777777" w:rsidTr="00A46938">
        <w:tc>
          <w:tcPr>
            <w:tcW w:w="2943" w:type="dxa"/>
          </w:tcPr>
          <w:p w14:paraId="366184E0" w14:textId="77777777" w:rsidR="00816788" w:rsidRPr="0064046A" w:rsidRDefault="00816788" w:rsidP="00816788">
            <w:pPr>
              <w:jc w:val="left"/>
              <w:rPr>
                <w:b/>
              </w:rPr>
            </w:pPr>
            <w:r w:rsidRPr="0064046A">
              <w:rPr>
                <w:b/>
              </w:rPr>
              <w:t>"System"</w:t>
            </w:r>
          </w:p>
        </w:tc>
        <w:tc>
          <w:tcPr>
            <w:tcW w:w="5812" w:type="dxa"/>
          </w:tcPr>
          <w:p w14:paraId="56335BB2" w14:textId="77777777" w:rsidR="00816788" w:rsidRPr="0064046A" w:rsidRDefault="00816788" w:rsidP="00816788">
            <w:r w:rsidRPr="0064046A">
              <w:t>as defined in the CUSC as at the Code Effective Date;</w:t>
            </w:r>
          </w:p>
        </w:tc>
      </w:tr>
      <w:tr w:rsidR="00816788" w:rsidRPr="0064046A" w14:paraId="12F0CF82" w14:textId="77777777" w:rsidTr="00A46938">
        <w:tc>
          <w:tcPr>
            <w:tcW w:w="2943" w:type="dxa"/>
          </w:tcPr>
          <w:p w14:paraId="5303F17E" w14:textId="77777777" w:rsidR="00816788" w:rsidRPr="0064046A" w:rsidRDefault="00816788" w:rsidP="00816788">
            <w:pPr>
              <w:jc w:val="left"/>
              <w:rPr>
                <w:b/>
              </w:rPr>
            </w:pPr>
            <w:r w:rsidRPr="0064046A">
              <w:rPr>
                <w:b/>
              </w:rPr>
              <w:t>"System Construction"</w:t>
            </w:r>
          </w:p>
        </w:tc>
        <w:tc>
          <w:tcPr>
            <w:tcW w:w="5812" w:type="dxa"/>
          </w:tcPr>
          <w:p w14:paraId="59545294" w14:textId="77777777" w:rsidR="00816788" w:rsidRPr="0064046A" w:rsidRDefault="00816788" w:rsidP="00816788">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816788" w:rsidRPr="0064046A" w14:paraId="030AA5F4" w14:textId="77777777">
        <w:tc>
          <w:tcPr>
            <w:tcW w:w="2943" w:type="dxa"/>
          </w:tcPr>
          <w:p w14:paraId="3B557C9A" w14:textId="77777777" w:rsidR="00816788" w:rsidRPr="0064046A" w:rsidRDefault="00816788" w:rsidP="00816788">
            <w:pPr>
              <w:jc w:val="left"/>
              <w:rPr>
                <w:b/>
              </w:rPr>
            </w:pPr>
            <w:r w:rsidRPr="0064046A">
              <w:rPr>
                <w:b/>
              </w:rPr>
              <w:t>"System Construction Application"</w:t>
            </w:r>
          </w:p>
        </w:tc>
        <w:tc>
          <w:tcPr>
            <w:tcW w:w="5812" w:type="dxa"/>
          </w:tcPr>
          <w:p w14:paraId="5999F9A2" w14:textId="1158DB3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816788" w:rsidRPr="0064046A" w14:paraId="22E78310" w14:textId="77777777">
        <w:tc>
          <w:tcPr>
            <w:tcW w:w="2943" w:type="dxa"/>
          </w:tcPr>
          <w:p w14:paraId="4A8D3CE9" w14:textId="77777777" w:rsidR="00816788" w:rsidRPr="0064046A" w:rsidRDefault="00816788" w:rsidP="00816788">
            <w:pPr>
              <w:jc w:val="left"/>
              <w:rPr>
                <w:b/>
              </w:rPr>
            </w:pPr>
            <w:r>
              <w:rPr>
                <w:b/>
              </w:rPr>
              <w:t>“System Restoration”</w:t>
            </w:r>
          </w:p>
        </w:tc>
        <w:tc>
          <w:tcPr>
            <w:tcW w:w="5812" w:type="dxa"/>
          </w:tcPr>
          <w:p w14:paraId="27668420" w14:textId="72100DBA" w:rsidR="00816788" w:rsidRPr="0064046A" w:rsidRDefault="00816788" w:rsidP="00816788">
            <w:r w:rsidRPr="0064046A">
              <w:t>as defined in the Grid Code;</w:t>
            </w:r>
          </w:p>
        </w:tc>
      </w:tr>
      <w:tr w:rsidR="00816788" w:rsidRPr="0064046A" w14:paraId="0EB846B0" w14:textId="77777777">
        <w:tc>
          <w:tcPr>
            <w:tcW w:w="2943" w:type="dxa"/>
          </w:tcPr>
          <w:p w14:paraId="269BC293" w14:textId="77777777" w:rsidR="00816788" w:rsidRPr="0064046A" w:rsidRDefault="00816788" w:rsidP="00816788">
            <w:pPr>
              <w:jc w:val="left"/>
              <w:rPr>
                <w:b/>
              </w:rPr>
            </w:pPr>
            <w:r w:rsidRPr="0064046A">
              <w:rPr>
                <w:b/>
              </w:rPr>
              <w:t>"TEC Exchange Assumption Date"</w:t>
            </w:r>
          </w:p>
        </w:tc>
        <w:tc>
          <w:tcPr>
            <w:tcW w:w="5812" w:type="dxa"/>
          </w:tcPr>
          <w:p w14:paraId="40843900" w14:textId="77777777" w:rsidR="00816788" w:rsidRPr="0064046A" w:rsidRDefault="00816788" w:rsidP="00816788">
            <w:r w:rsidRPr="0064046A">
              <w:t xml:space="preserve">in respect if each Transmission Owner, the date on which such Transmission Owner: </w:t>
            </w:r>
          </w:p>
          <w:p w14:paraId="2B8B864C" w14:textId="3E6B51BE" w:rsidR="00816788" w:rsidRPr="0064046A" w:rsidRDefault="00816788" w:rsidP="00816788">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14:paraId="22ABEE86" w14:textId="52FD1F84" w:rsidR="00816788" w:rsidRPr="0064046A" w:rsidRDefault="00816788" w:rsidP="00816788">
            <w:pPr>
              <w:numPr>
                <w:ilvl w:val="0"/>
                <w:numId w:val="16"/>
              </w:numPr>
              <w:tabs>
                <w:tab w:val="clear" w:pos="720"/>
                <w:tab w:val="num" w:pos="459"/>
              </w:tabs>
              <w:ind w:left="459" w:hanging="425"/>
            </w:pPr>
            <w:r w:rsidRPr="0064046A">
              <w:lastRenderedPageBreak/>
              <w:t xml:space="preserve">receives notice that </w:t>
            </w:r>
            <w:r w:rsidR="00CF5B43">
              <w:t>The Company</w:t>
            </w:r>
            <w:r w:rsidRPr="0064046A">
              <w:t xml:space="preserve"> does not intent to generate a set of Construction Planning Assumptions under Section D, Part Two, paragraph 2.3,</w:t>
            </w:r>
          </w:p>
          <w:p w14:paraId="38EA4726" w14:textId="121D5881" w:rsidR="00816788" w:rsidRPr="0064046A" w:rsidRDefault="00816788" w:rsidP="00816788">
            <w:r w:rsidRPr="0064046A">
              <w:t xml:space="preserve">in relation to </w:t>
            </w:r>
            <w:r w:rsidR="00CF5B43">
              <w:t>The Company</w:t>
            </w:r>
            <w:r w:rsidRPr="0064046A">
              <w:t xml:space="preserve"> TEC Exchange Rate Application to which such TEC Exchange Planning Assumption apply;</w:t>
            </w:r>
          </w:p>
        </w:tc>
      </w:tr>
      <w:tr w:rsidR="00816788" w:rsidRPr="0064046A" w14:paraId="0AF819A3" w14:textId="77777777" w:rsidTr="00A46938">
        <w:tc>
          <w:tcPr>
            <w:tcW w:w="2943" w:type="dxa"/>
          </w:tcPr>
          <w:p w14:paraId="4E7C8529" w14:textId="77777777" w:rsidR="00816788" w:rsidRPr="0064046A" w:rsidRDefault="00816788" w:rsidP="00816788">
            <w:pPr>
              <w:jc w:val="left"/>
              <w:rPr>
                <w:b/>
              </w:rPr>
            </w:pPr>
            <w:r w:rsidRPr="0064046A">
              <w:rPr>
                <w:b/>
              </w:rPr>
              <w:lastRenderedPageBreak/>
              <w:t>"TEC Exchange Party"</w:t>
            </w:r>
          </w:p>
        </w:tc>
        <w:tc>
          <w:tcPr>
            <w:tcW w:w="5812" w:type="dxa"/>
          </w:tcPr>
          <w:p w14:paraId="1A0D4AB7" w14:textId="77777777" w:rsidR="00816788" w:rsidRPr="0064046A" w:rsidRDefault="00816788" w:rsidP="00816788">
            <w:r w:rsidRPr="0064046A">
              <w:t>as defined in Section D, Part Three, paragraph 1.1;</w:t>
            </w:r>
          </w:p>
        </w:tc>
      </w:tr>
      <w:tr w:rsidR="00816788" w:rsidRPr="0064046A" w14:paraId="79AEAD88" w14:textId="77777777" w:rsidTr="00A46938">
        <w:tc>
          <w:tcPr>
            <w:tcW w:w="2943" w:type="dxa"/>
          </w:tcPr>
          <w:p w14:paraId="6AFC3CCE" w14:textId="77777777" w:rsidR="00816788" w:rsidRPr="0064046A" w:rsidRDefault="00816788" w:rsidP="00816788">
            <w:pPr>
              <w:jc w:val="left"/>
              <w:rPr>
                <w:b/>
              </w:rPr>
            </w:pPr>
            <w:r w:rsidRPr="0064046A">
              <w:rPr>
                <w:b/>
              </w:rPr>
              <w:t>"TEC Exchange Planning Assumption"</w:t>
            </w:r>
          </w:p>
        </w:tc>
        <w:tc>
          <w:tcPr>
            <w:tcW w:w="5812" w:type="dxa"/>
          </w:tcPr>
          <w:p w14:paraId="69B5ACAF" w14:textId="77777777" w:rsidR="00816788" w:rsidRPr="0064046A" w:rsidRDefault="00816788" w:rsidP="00816788">
            <w:r w:rsidRPr="0064046A">
              <w:t>as defined in Section D, Part Three, paragraph 2.1;</w:t>
            </w:r>
          </w:p>
        </w:tc>
      </w:tr>
      <w:tr w:rsidR="00816788" w:rsidRPr="0064046A" w14:paraId="70D4CA2E" w14:textId="77777777" w:rsidTr="00A46938">
        <w:tc>
          <w:tcPr>
            <w:tcW w:w="2943" w:type="dxa"/>
          </w:tcPr>
          <w:p w14:paraId="3D443331" w14:textId="77777777" w:rsidR="00816788" w:rsidRPr="0064046A" w:rsidRDefault="00816788" w:rsidP="00816788">
            <w:pPr>
              <w:jc w:val="left"/>
              <w:rPr>
                <w:b/>
              </w:rPr>
            </w:pPr>
            <w:r w:rsidRPr="0064046A">
              <w:rPr>
                <w:b/>
              </w:rPr>
              <w:t>"TEC Trade"</w:t>
            </w:r>
          </w:p>
        </w:tc>
        <w:tc>
          <w:tcPr>
            <w:tcW w:w="5812" w:type="dxa"/>
          </w:tcPr>
          <w:p w14:paraId="7C6CB125" w14:textId="77777777" w:rsidR="00816788" w:rsidRPr="0064046A" w:rsidRDefault="00816788" w:rsidP="00816788">
            <w:r w:rsidRPr="0064046A">
              <w:t>as defined in the CUSC as of the Code Effective Date;</w:t>
            </w:r>
          </w:p>
        </w:tc>
      </w:tr>
      <w:tr w:rsidR="00816788" w:rsidRPr="0064046A" w14:paraId="7F9C9B56" w14:textId="77777777" w:rsidTr="00A46938">
        <w:tc>
          <w:tcPr>
            <w:tcW w:w="2943" w:type="dxa"/>
          </w:tcPr>
          <w:p w14:paraId="2E5D3CB9" w14:textId="77777777" w:rsidR="00816788" w:rsidRPr="0064046A" w:rsidRDefault="00816788" w:rsidP="00816788">
            <w:pPr>
              <w:jc w:val="left"/>
              <w:rPr>
                <w:b/>
              </w:rPr>
            </w:pPr>
            <w:r w:rsidRPr="0064046A">
              <w:rPr>
                <w:b/>
              </w:rPr>
              <w:t>"Tests"</w:t>
            </w:r>
          </w:p>
        </w:tc>
        <w:tc>
          <w:tcPr>
            <w:tcW w:w="5812" w:type="dxa"/>
          </w:tcPr>
          <w:p w14:paraId="49EF6258" w14:textId="77777777" w:rsidR="00816788" w:rsidRPr="0064046A" w:rsidRDefault="00816788" w:rsidP="00816788">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816788" w:rsidRPr="0064046A" w14:paraId="77269F99" w14:textId="77777777" w:rsidTr="00A46938">
        <w:tc>
          <w:tcPr>
            <w:tcW w:w="2943" w:type="dxa"/>
          </w:tcPr>
          <w:p w14:paraId="36003C7C" w14:textId="77777777" w:rsidR="00816788" w:rsidRPr="0064046A" w:rsidRDefault="00816788" w:rsidP="00816788">
            <w:pPr>
              <w:jc w:val="left"/>
              <w:rPr>
                <w:b/>
              </w:rPr>
            </w:pPr>
            <w:r w:rsidRPr="0064046A">
              <w:rPr>
                <w:b/>
              </w:rPr>
              <w:t>"Third Party Works"</w:t>
            </w:r>
          </w:p>
        </w:tc>
        <w:tc>
          <w:tcPr>
            <w:tcW w:w="5812" w:type="dxa"/>
          </w:tcPr>
          <w:p w14:paraId="421D3FD5" w14:textId="77777777" w:rsidR="00816788" w:rsidRPr="0064046A" w:rsidRDefault="00816788" w:rsidP="00816788">
            <w:r w:rsidRPr="0064046A">
              <w:t xml:space="preserve">the works specified as such in a TO Construction Agreement; </w:t>
            </w:r>
          </w:p>
        </w:tc>
      </w:tr>
      <w:tr w:rsidR="00816788" w:rsidRPr="0064046A" w14:paraId="283D1D40" w14:textId="77777777" w:rsidTr="00A46938">
        <w:tc>
          <w:tcPr>
            <w:tcW w:w="2943" w:type="dxa"/>
          </w:tcPr>
          <w:p w14:paraId="1FC5ACE4" w14:textId="77777777" w:rsidR="00816788" w:rsidRPr="0064046A" w:rsidRDefault="00816788" w:rsidP="00816788">
            <w:pPr>
              <w:jc w:val="left"/>
              <w:rPr>
                <w:b/>
              </w:rPr>
            </w:pPr>
            <w:r w:rsidRPr="0064046A">
              <w:rPr>
                <w:b/>
              </w:rPr>
              <w:t>"TO Charges"</w:t>
            </w:r>
          </w:p>
        </w:tc>
        <w:tc>
          <w:tcPr>
            <w:tcW w:w="5812" w:type="dxa"/>
          </w:tcPr>
          <w:p w14:paraId="7D86677D" w14:textId="77777777" w:rsidR="00816788" w:rsidRPr="0064046A" w:rsidRDefault="00816788" w:rsidP="00816788">
            <w:r w:rsidRPr="0064046A">
              <w:t>charges comprising the TO General System Charges and TO Site-Specific Charges;</w:t>
            </w:r>
          </w:p>
        </w:tc>
      </w:tr>
      <w:tr w:rsidR="00816788" w:rsidRPr="0064046A" w14:paraId="553A4F1A" w14:textId="77777777">
        <w:tc>
          <w:tcPr>
            <w:tcW w:w="2943" w:type="dxa"/>
          </w:tcPr>
          <w:p w14:paraId="4B97D706" w14:textId="77777777" w:rsidR="00816788" w:rsidRPr="0064046A" w:rsidRDefault="00816788" w:rsidP="00816788">
            <w:pPr>
              <w:jc w:val="left"/>
              <w:rPr>
                <w:b/>
              </w:rPr>
            </w:pPr>
            <w:r w:rsidRPr="0064046A">
              <w:rPr>
                <w:b/>
              </w:rPr>
              <w:t>"TO Commissioning Programme"</w:t>
            </w:r>
          </w:p>
        </w:tc>
        <w:tc>
          <w:tcPr>
            <w:tcW w:w="5812" w:type="dxa"/>
          </w:tcPr>
          <w:p w14:paraId="1B20D28E" w14:textId="34137863" w:rsidR="00816788" w:rsidRPr="0064046A" w:rsidRDefault="00816788" w:rsidP="00816788">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816788" w:rsidRPr="0064046A" w14:paraId="6C671015" w14:textId="77777777" w:rsidTr="00A46938">
        <w:tc>
          <w:tcPr>
            <w:tcW w:w="2943" w:type="dxa"/>
          </w:tcPr>
          <w:p w14:paraId="38F97728" w14:textId="77777777" w:rsidR="00816788" w:rsidRPr="0064046A" w:rsidRDefault="00816788" w:rsidP="00816788">
            <w:pPr>
              <w:jc w:val="left"/>
              <w:rPr>
                <w:b/>
              </w:rPr>
            </w:pPr>
            <w:r w:rsidRPr="0064046A">
              <w:rPr>
                <w:b/>
              </w:rPr>
              <w:t>"TO Construction Agreement"</w:t>
            </w:r>
          </w:p>
        </w:tc>
        <w:tc>
          <w:tcPr>
            <w:tcW w:w="5812" w:type="dxa"/>
          </w:tcPr>
          <w:p w14:paraId="555D03C9" w14:textId="77777777" w:rsidR="00816788" w:rsidRPr="0064046A" w:rsidRDefault="00816788" w:rsidP="00816788">
            <w:r w:rsidRPr="0064046A">
              <w:t>an Onshore TO Construction Agreement or an Offshore TO Construction Agreement;</w:t>
            </w:r>
          </w:p>
        </w:tc>
      </w:tr>
      <w:tr w:rsidR="00816788" w:rsidRPr="0064046A" w14:paraId="64D03B60" w14:textId="77777777">
        <w:tc>
          <w:tcPr>
            <w:tcW w:w="2943" w:type="dxa"/>
          </w:tcPr>
          <w:p w14:paraId="48E0DC35" w14:textId="77777777" w:rsidR="00816788" w:rsidRPr="0064046A" w:rsidRDefault="00816788" w:rsidP="00816788">
            <w:pPr>
              <w:jc w:val="left"/>
              <w:rPr>
                <w:b/>
              </w:rPr>
            </w:pPr>
            <w:r w:rsidRPr="0064046A">
              <w:rPr>
                <w:b/>
              </w:rPr>
              <w:t>"TO Construction Offer"</w:t>
            </w:r>
          </w:p>
        </w:tc>
        <w:tc>
          <w:tcPr>
            <w:tcW w:w="5812" w:type="dxa"/>
          </w:tcPr>
          <w:p w14:paraId="756CAA5A" w14:textId="105BFB79" w:rsidR="00816788" w:rsidRPr="0064046A" w:rsidRDefault="00816788" w:rsidP="00816788">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816788" w:rsidRPr="0064046A" w14:paraId="03F16C91" w14:textId="77777777">
        <w:tc>
          <w:tcPr>
            <w:tcW w:w="2943" w:type="dxa"/>
          </w:tcPr>
          <w:p w14:paraId="2382B54F" w14:textId="77777777" w:rsidR="00816788" w:rsidRPr="0064046A" w:rsidRDefault="00816788" w:rsidP="00816788">
            <w:pPr>
              <w:jc w:val="left"/>
              <w:rPr>
                <w:b/>
              </w:rPr>
            </w:pPr>
            <w:r w:rsidRPr="0064046A">
              <w:rPr>
                <w:b/>
              </w:rPr>
              <w:t>"TO Construction Programme"</w:t>
            </w:r>
          </w:p>
        </w:tc>
        <w:tc>
          <w:tcPr>
            <w:tcW w:w="5812" w:type="dxa"/>
          </w:tcPr>
          <w:p w14:paraId="68724C99" w14:textId="5C16EAF4" w:rsidR="00816788" w:rsidRPr="0064046A" w:rsidRDefault="00816788" w:rsidP="00816788">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816788" w:rsidRPr="0064046A" w14:paraId="6AB9E46A" w14:textId="77777777">
        <w:tc>
          <w:tcPr>
            <w:tcW w:w="2943" w:type="dxa"/>
          </w:tcPr>
          <w:p w14:paraId="5FDEA820" w14:textId="77777777" w:rsidR="00816788" w:rsidRPr="0064046A" w:rsidRDefault="00816788" w:rsidP="00816788">
            <w:pPr>
              <w:jc w:val="left"/>
              <w:rPr>
                <w:b/>
              </w:rPr>
            </w:pPr>
            <w:r w:rsidRPr="0064046A">
              <w:rPr>
                <w:b/>
              </w:rPr>
              <w:t>"TO Final Sums"</w:t>
            </w:r>
          </w:p>
        </w:tc>
        <w:tc>
          <w:tcPr>
            <w:tcW w:w="5812" w:type="dxa"/>
          </w:tcPr>
          <w:p w14:paraId="7BE4CF54" w14:textId="37948C20" w:rsidR="00816788" w:rsidRPr="0064046A" w:rsidRDefault="00816788" w:rsidP="00816788">
            <w:r w:rsidRPr="0064046A">
              <w:t xml:space="preserve">the amount payable by </w:t>
            </w:r>
            <w:r w:rsidR="00CF5B43">
              <w:t>The Company</w:t>
            </w:r>
            <w:r w:rsidRPr="0064046A">
              <w:t xml:space="preserve"> on termination of a TO Construction Agreement being the aggregate from time to time and for the time being of:</w:t>
            </w:r>
          </w:p>
          <w:p w14:paraId="13F2C573" w14:textId="77777777" w:rsidR="00816788" w:rsidRPr="0064046A" w:rsidRDefault="00816788" w:rsidP="00816788">
            <w:pPr>
              <w:ind w:left="601" w:hanging="601"/>
            </w:pPr>
            <w:r w:rsidRPr="0064046A">
              <w:lastRenderedPageBreak/>
              <w:t xml:space="preserve"> (a)  all Engineering Charges arisen prior to the date of termination</w:t>
            </w:r>
            <w:r>
              <w:t xml:space="preserve"> </w:t>
            </w:r>
            <w:r w:rsidRPr="00821918">
              <w:rPr>
                <w:szCs w:val="24"/>
              </w:rPr>
              <w:t>as well as any associated financing costs (e.g. Interest During Construction);</w:t>
            </w:r>
          </w:p>
          <w:p w14:paraId="638D9109" w14:textId="77777777" w:rsidR="00816788" w:rsidRDefault="00816788" w:rsidP="00816788">
            <w:pPr>
              <w:ind w:left="601" w:hanging="601"/>
            </w:pPr>
            <w:r w:rsidRPr="0064046A">
              <w:t xml:space="preserve">(b)      </w:t>
            </w:r>
            <w:r>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14:paraId="4901F251" w14:textId="77777777" w:rsidR="00816788" w:rsidRPr="00821918" w:rsidRDefault="00816788" w:rsidP="00816788"/>
        </w:tc>
      </w:tr>
      <w:tr w:rsidR="00816788" w:rsidRPr="0064046A" w14:paraId="7833F84C" w14:textId="77777777" w:rsidTr="00A46938">
        <w:tc>
          <w:tcPr>
            <w:tcW w:w="2943" w:type="dxa"/>
          </w:tcPr>
          <w:p w14:paraId="787CB249" w14:textId="77777777" w:rsidR="00816788" w:rsidRPr="0064046A" w:rsidRDefault="00816788" w:rsidP="00816788">
            <w:pPr>
              <w:jc w:val="left"/>
              <w:rPr>
                <w:b/>
              </w:rPr>
            </w:pPr>
            <w:r w:rsidRPr="0064046A">
              <w:rPr>
                <w:b/>
              </w:rPr>
              <w:lastRenderedPageBreak/>
              <w:t>"TO General System Charges"</w:t>
            </w:r>
          </w:p>
        </w:tc>
        <w:tc>
          <w:tcPr>
            <w:tcW w:w="5812" w:type="dxa"/>
          </w:tcPr>
          <w:p w14:paraId="62D09D6B" w14:textId="77777777" w:rsidR="00816788" w:rsidRPr="0064046A" w:rsidRDefault="00816788" w:rsidP="00816788">
            <w:r w:rsidRPr="0064046A">
              <w:t>as defined in Section E, sub-paragraph 2.1.1;</w:t>
            </w:r>
          </w:p>
        </w:tc>
      </w:tr>
      <w:tr w:rsidR="00816788" w:rsidRPr="0064046A" w14:paraId="38736809" w14:textId="77777777" w:rsidTr="00A46938">
        <w:tc>
          <w:tcPr>
            <w:tcW w:w="2943" w:type="dxa"/>
          </w:tcPr>
          <w:p w14:paraId="7CC9610F" w14:textId="77777777" w:rsidR="00816788" w:rsidRPr="0064046A" w:rsidRDefault="00816788" w:rsidP="00816788">
            <w:pPr>
              <w:jc w:val="left"/>
              <w:rPr>
                <w:b/>
              </w:rPr>
            </w:pPr>
            <w:r w:rsidRPr="0064046A">
              <w:rPr>
                <w:b/>
              </w:rPr>
              <w:t>"TO Site Specific Charges"</w:t>
            </w:r>
          </w:p>
        </w:tc>
        <w:tc>
          <w:tcPr>
            <w:tcW w:w="5812" w:type="dxa"/>
          </w:tcPr>
          <w:p w14:paraId="549D7A8D" w14:textId="77777777" w:rsidR="00816788" w:rsidRPr="0064046A" w:rsidRDefault="00816788" w:rsidP="00816788">
            <w:r w:rsidRPr="0064046A">
              <w:t>as defined in Section E, sub-paragraph 2.1.2;</w:t>
            </w:r>
          </w:p>
        </w:tc>
      </w:tr>
      <w:tr w:rsidR="00816788" w:rsidRPr="0064046A" w14:paraId="6C2305E8" w14:textId="77777777" w:rsidTr="00A46938">
        <w:tc>
          <w:tcPr>
            <w:tcW w:w="2943" w:type="dxa"/>
          </w:tcPr>
          <w:p w14:paraId="3E6B01ED" w14:textId="77777777" w:rsidR="00816788" w:rsidRPr="0064046A" w:rsidRDefault="00816788" w:rsidP="00816788">
            <w:pPr>
              <w:jc w:val="left"/>
              <w:rPr>
                <w:rFonts w:cs="Arial"/>
                <w:b/>
              </w:rPr>
            </w:pPr>
            <w:r w:rsidRPr="0064046A">
              <w:rPr>
                <w:rFonts w:cs="Arial"/>
                <w:b/>
              </w:rPr>
              <w:t>“TO Statement of Works Notice”</w:t>
            </w:r>
          </w:p>
        </w:tc>
        <w:tc>
          <w:tcPr>
            <w:tcW w:w="5812" w:type="dxa"/>
          </w:tcPr>
          <w:p w14:paraId="2A35C714" w14:textId="77777777" w:rsidR="00816788" w:rsidRPr="0064046A" w:rsidRDefault="00816788" w:rsidP="00816788">
            <w:r w:rsidRPr="0064046A">
              <w:rPr>
                <w:rFonts w:cs="Arial"/>
              </w:rPr>
              <w:t>as defined in Section D, Part Four, paragraph 3.1;</w:t>
            </w:r>
          </w:p>
        </w:tc>
      </w:tr>
      <w:tr w:rsidR="00816788" w:rsidRPr="0064046A" w14:paraId="3C33A649" w14:textId="77777777">
        <w:tc>
          <w:tcPr>
            <w:tcW w:w="2943" w:type="dxa"/>
          </w:tcPr>
          <w:p w14:paraId="16A6859A" w14:textId="77777777" w:rsidR="00816788" w:rsidRPr="0064046A" w:rsidRDefault="00816788" w:rsidP="00816788">
            <w:pPr>
              <w:jc w:val="left"/>
              <w:rPr>
                <w:b/>
              </w:rPr>
            </w:pPr>
            <w:r w:rsidRPr="0064046A">
              <w:rPr>
                <w:b/>
              </w:rPr>
              <w:t>"TO TEC Exchange Rate"</w:t>
            </w:r>
          </w:p>
        </w:tc>
        <w:tc>
          <w:tcPr>
            <w:tcW w:w="5812" w:type="dxa"/>
          </w:tcPr>
          <w:p w14:paraId="0D602337" w14:textId="2EC7296A" w:rsidR="00816788" w:rsidRPr="0064046A" w:rsidRDefault="00816788" w:rsidP="00816788">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816788" w:rsidRPr="0064046A" w14:paraId="5394D801" w14:textId="77777777" w:rsidTr="00A46938">
        <w:tc>
          <w:tcPr>
            <w:tcW w:w="2943" w:type="dxa"/>
          </w:tcPr>
          <w:p w14:paraId="247F05EE" w14:textId="77777777" w:rsidR="00816788" w:rsidRPr="0064046A" w:rsidRDefault="00816788" w:rsidP="00816788">
            <w:pPr>
              <w:jc w:val="left"/>
              <w:rPr>
                <w:b/>
              </w:rPr>
            </w:pPr>
            <w:r w:rsidRPr="0064046A">
              <w:rPr>
                <w:b/>
              </w:rPr>
              <w:t>"Total System"</w:t>
            </w:r>
          </w:p>
        </w:tc>
        <w:tc>
          <w:tcPr>
            <w:tcW w:w="5812" w:type="dxa"/>
          </w:tcPr>
          <w:p w14:paraId="381332E9" w14:textId="77777777" w:rsidR="00816788" w:rsidRPr="0064046A" w:rsidRDefault="00816788" w:rsidP="00816788">
            <w:r w:rsidRPr="0064046A">
              <w:t>the National Electricity Transmission System and all User Systems in the National Electricity Transmission System Operator Area;</w:t>
            </w:r>
          </w:p>
        </w:tc>
      </w:tr>
      <w:tr w:rsidR="00816788" w:rsidRPr="0064046A" w14:paraId="552CC731" w14:textId="77777777">
        <w:tc>
          <w:tcPr>
            <w:tcW w:w="2943" w:type="dxa"/>
          </w:tcPr>
          <w:p w14:paraId="102F8385" w14:textId="77777777" w:rsidR="00816788" w:rsidRPr="0064046A" w:rsidRDefault="00816788" w:rsidP="00816788">
            <w:pPr>
              <w:jc w:val="left"/>
              <w:rPr>
                <w:b/>
              </w:rPr>
            </w:pPr>
            <w:r w:rsidRPr="0064046A">
              <w:t>"</w:t>
            </w:r>
            <w:r w:rsidRPr="0064046A">
              <w:rPr>
                <w:b/>
              </w:rPr>
              <w:t>Total Shutdown</w:t>
            </w:r>
            <w:r w:rsidRPr="0064046A">
              <w:t>"</w:t>
            </w:r>
          </w:p>
        </w:tc>
        <w:tc>
          <w:tcPr>
            <w:tcW w:w="5812" w:type="dxa"/>
          </w:tcPr>
          <w:p w14:paraId="09D5410A" w14:textId="6FB97759" w:rsidR="00816788" w:rsidRPr="0064046A" w:rsidRDefault="00816788" w:rsidP="00816788">
            <w:r w:rsidRPr="0064046A">
              <w:t>as defined in the Grid Code;</w:t>
            </w:r>
          </w:p>
        </w:tc>
      </w:tr>
      <w:tr w:rsidR="00816788" w:rsidRPr="0064046A" w14:paraId="513DE404" w14:textId="77777777" w:rsidTr="00A46938">
        <w:tc>
          <w:tcPr>
            <w:tcW w:w="2943" w:type="dxa"/>
          </w:tcPr>
          <w:p w14:paraId="31E2833C" w14:textId="77777777" w:rsidR="00816788" w:rsidRPr="0064046A" w:rsidRDefault="00816788" w:rsidP="00816788">
            <w:pPr>
              <w:jc w:val="left"/>
              <w:rPr>
                <w:b/>
              </w:rPr>
            </w:pPr>
            <w:r w:rsidRPr="0064046A">
              <w:rPr>
                <w:b/>
              </w:rPr>
              <w:t>"Transition Period"</w:t>
            </w:r>
          </w:p>
        </w:tc>
        <w:tc>
          <w:tcPr>
            <w:tcW w:w="5812" w:type="dxa"/>
          </w:tcPr>
          <w:p w14:paraId="59D165DE" w14:textId="77777777" w:rsidR="00816788" w:rsidRPr="0064046A" w:rsidRDefault="00816788" w:rsidP="00816788">
            <w:r w:rsidRPr="0064046A">
              <w:t>as defined in Standard Condition A1;</w:t>
            </w:r>
          </w:p>
        </w:tc>
      </w:tr>
      <w:tr w:rsidR="00816788" w:rsidRPr="0064046A" w14:paraId="1E30C89A" w14:textId="77777777" w:rsidTr="00A46938">
        <w:tc>
          <w:tcPr>
            <w:tcW w:w="2943" w:type="dxa"/>
          </w:tcPr>
          <w:p w14:paraId="4E615CA5" w14:textId="77777777" w:rsidR="00816788" w:rsidRPr="0064046A" w:rsidRDefault="00816788" w:rsidP="00816788">
            <w:pPr>
              <w:jc w:val="left"/>
              <w:rPr>
                <w:b/>
              </w:rPr>
            </w:pPr>
            <w:r w:rsidRPr="0064046A">
              <w:rPr>
                <w:b/>
              </w:rPr>
              <w:t>"Transitional Connection Site"</w:t>
            </w:r>
          </w:p>
        </w:tc>
        <w:tc>
          <w:tcPr>
            <w:tcW w:w="5812" w:type="dxa"/>
          </w:tcPr>
          <w:p w14:paraId="082C1510" w14:textId="77777777" w:rsidR="00816788" w:rsidRPr="0064046A" w:rsidRDefault="00816788" w:rsidP="00816788">
            <w:r w:rsidRPr="0064046A">
              <w:t>as defined in sub-paragraph 9.1.3.1 of Section I;</w:t>
            </w:r>
          </w:p>
        </w:tc>
      </w:tr>
      <w:tr w:rsidR="00816788" w:rsidRPr="0064046A" w14:paraId="779885C5" w14:textId="77777777" w:rsidTr="00A46938">
        <w:tc>
          <w:tcPr>
            <w:tcW w:w="2943" w:type="dxa"/>
          </w:tcPr>
          <w:p w14:paraId="508C81DA" w14:textId="77777777" w:rsidR="00816788" w:rsidRPr="0064046A" w:rsidRDefault="00816788" w:rsidP="00816788">
            <w:pPr>
              <w:jc w:val="left"/>
              <w:rPr>
                <w:b/>
              </w:rPr>
            </w:pPr>
            <w:r w:rsidRPr="0064046A">
              <w:rPr>
                <w:b/>
              </w:rPr>
              <w:t>"Transitional Connection Site Specification"</w:t>
            </w:r>
          </w:p>
        </w:tc>
        <w:tc>
          <w:tcPr>
            <w:tcW w:w="5812" w:type="dxa"/>
          </w:tcPr>
          <w:p w14:paraId="395E7418" w14:textId="77777777" w:rsidR="00816788" w:rsidRPr="0064046A" w:rsidRDefault="00816788" w:rsidP="00816788">
            <w:r w:rsidRPr="0064046A">
              <w:t>as defined in sub-paragraph 8.1.1 of Section I;</w:t>
            </w:r>
          </w:p>
        </w:tc>
      </w:tr>
      <w:tr w:rsidR="00816788" w:rsidRPr="0064046A" w14:paraId="4AE476B7" w14:textId="77777777" w:rsidTr="00A46938">
        <w:tc>
          <w:tcPr>
            <w:tcW w:w="2943" w:type="dxa"/>
          </w:tcPr>
          <w:p w14:paraId="3150DA97" w14:textId="77777777" w:rsidR="00816788" w:rsidRPr="0064046A" w:rsidRDefault="00816788" w:rsidP="00816788">
            <w:pPr>
              <w:jc w:val="left"/>
              <w:rPr>
                <w:b/>
              </w:rPr>
            </w:pPr>
            <w:r w:rsidRPr="0064046A">
              <w:rPr>
                <w:b/>
              </w:rPr>
              <w:t>"Transitional Construction Planning Assumptions"</w:t>
            </w:r>
          </w:p>
        </w:tc>
        <w:tc>
          <w:tcPr>
            <w:tcW w:w="5812" w:type="dxa"/>
          </w:tcPr>
          <w:p w14:paraId="05DEAECC" w14:textId="77777777" w:rsidR="00816788" w:rsidRPr="0064046A" w:rsidRDefault="00816788" w:rsidP="00816788">
            <w:r w:rsidRPr="0064046A">
              <w:t>as defined in sub-paragraph 8.3.1 of Section I;</w:t>
            </w:r>
          </w:p>
        </w:tc>
      </w:tr>
      <w:tr w:rsidR="00816788" w:rsidRPr="0064046A" w14:paraId="5B727859" w14:textId="77777777" w:rsidTr="00A46938">
        <w:tc>
          <w:tcPr>
            <w:tcW w:w="2943" w:type="dxa"/>
          </w:tcPr>
          <w:p w14:paraId="39AB2392" w14:textId="77777777" w:rsidR="00816788" w:rsidRPr="0064046A" w:rsidRDefault="00816788" w:rsidP="00816788">
            <w:pPr>
              <w:jc w:val="left"/>
              <w:rPr>
                <w:b/>
              </w:rPr>
            </w:pPr>
            <w:r w:rsidRPr="0064046A">
              <w:rPr>
                <w:b/>
              </w:rPr>
              <w:t>"Transitional Implementation Dispute"</w:t>
            </w:r>
          </w:p>
        </w:tc>
        <w:tc>
          <w:tcPr>
            <w:tcW w:w="5812" w:type="dxa"/>
          </w:tcPr>
          <w:p w14:paraId="758070C0" w14:textId="77777777" w:rsidR="00816788" w:rsidRPr="0064046A" w:rsidRDefault="00816788" w:rsidP="00816788">
            <w:r w:rsidRPr="0064046A">
              <w:t>as defined in paragraph 13.5 of Section I;</w:t>
            </w:r>
          </w:p>
        </w:tc>
      </w:tr>
      <w:tr w:rsidR="00816788" w:rsidRPr="0064046A" w14:paraId="0B7C99C0" w14:textId="77777777" w:rsidTr="00A46938">
        <w:tc>
          <w:tcPr>
            <w:tcW w:w="2943" w:type="dxa"/>
          </w:tcPr>
          <w:p w14:paraId="517FDF40" w14:textId="77777777" w:rsidR="00816788" w:rsidRPr="0064046A" w:rsidRDefault="00816788" w:rsidP="00816788">
            <w:pPr>
              <w:jc w:val="left"/>
              <w:rPr>
                <w:b/>
              </w:rPr>
            </w:pPr>
            <w:r w:rsidRPr="0064046A">
              <w:rPr>
                <w:b/>
              </w:rPr>
              <w:t>"Transitional Investment Plans"</w:t>
            </w:r>
          </w:p>
        </w:tc>
        <w:tc>
          <w:tcPr>
            <w:tcW w:w="5812" w:type="dxa"/>
          </w:tcPr>
          <w:p w14:paraId="31A469D3" w14:textId="77777777" w:rsidR="00816788" w:rsidRPr="0064046A" w:rsidRDefault="00816788" w:rsidP="00816788">
            <w:r w:rsidRPr="0064046A">
              <w:t>as defined in sub-paragraph 7.1.1 of Section I;</w:t>
            </w:r>
          </w:p>
        </w:tc>
      </w:tr>
      <w:tr w:rsidR="00816788" w:rsidRPr="0064046A" w14:paraId="7C9914EB" w14:textId="77777777">
        <w:tc>
          <w:tcPr>
            <w:tcW w:w="2943" w:type="dxa"/>
          </w:tcPr>
          <w:p w14:paraId="462302E9" w14:textId="308BD21E" w:rsidR="00816788" w:rsidRPr="0064046A" w:rsidRDefault="00816788" w:rsidP="00816788">
            <w:pPr>
              <w:jc w:val="left"/>
              <w:rPr>
                <w:b/>
              </w:rPr>
            </w:pPr>
            <w:r w:rsidRPr="0064046A">
              <w:rPr>
                <w:b/>
              </w:rPr>
              <w:lastRenderedPageBreak/>
              <w:t xml:space="preserve">"Transitional </w:t>
            </w:r>
            <w:r w:rsidR="00CF5B43">
              <w:rPr>
                <w:b/>
              </w:rPr>
              <w:t>The Company</w:t>
            </w:r>
            <w:r w:rsidRPr="0064046A">
              <w:rPr>
                <w:b/>
              </w:rPr>
              <w:t xml:space="preserve"> Investment Plan"</w:t>
            </w:r>
          </w:p>
        </w:tc>
        <w:tc>
          <w:tcPr>
            <w:tcW w:w="5812" w:type="dxa"/>
          </w:tcPr>
          <w:p w14:paraId="48338C45" w14:textId="77777777" w:rsidR="00816788" w:rsidRPr="0064046A" w:rsidRDefault="00816788" w:rsidP="00816788">
            <w:r w:rsidRPr="0064046A">
              <w:t>as defined in sub-paragraph 7.2.1 of Section I;</w:t>
            </w:r>
          </w:p>
        </w:tc>
      </w:tr>
      <w:tr w:rsidR="00816788" w:rsidRPr="0064046A" w14:paraId="3B6021B3" w14:textId="77777777" w:rsidTr="00A46938">
        <w:tc>
          <w:tcPr>
            <w:tcW w:w="2943" w:type="dxa"/>
          </w:tcPr>
          <w:p w14:paraId="17C4841E" w14:textId="77777777" w:rsidR="00816788" w:rsidRPr="0064046A" w:rsidRDefault="00816788" w:rsidP="00816788">
            <w:pPr>
              <w:jc w:val="left"/>
              <w:rPr>
                <w:b/>
              </w:rPr>
            </w:pPr>
            <w:r w:rsidRPr="0064046A">
              <w:rPr>
                <w:b/>
              </w:rPr>
              <w:t>"Transitional Outage Plan"</w:t>
            </w:r>
          </w:p>
        </w:tc>
        <w:tc>
          <w:tcPr>
            <w:tcW w:w="5812" w:type="dxa"/>
          </w:tcPr>
          <w:p w14:paraId="690D3967" w14:textId="77777777" w:rsidR="00816788" w:rsidRPr="0064046A" w:rsidRDefault="00816788" w:rsidP="00816788">
            <w:r w:rsidRPr="0064046A">
              <w:t>as defined in sub-paragraph 5.1.1 of Section I;</w:t>
            </w:r>
          </w:p>
        </w:tc>
      </w:tr>
      <w:tr w:rsidR="00816788" w:rsidRPr="0064046A" w14:paraId="3E16F2F3" w14:textId="77777777" w:rsidTr="00A46938">
        <w:tc>
          <w:tcPr>
            <w:tcW w:w="2943" w:type="dxa"/>
          </w:tcPr>
          <w:p w14:paraId="71F99E79" w14:textId="77777777" w:rsidR="00816788" w:rsidRPr="0064046A" w:rsidRDefault="00816788" w:rsidP="00816788">
            <w:pPr>
              <w:jc w:val="left"/>
              <w:rPr>
                <w:b/>
              </w:rPr>
            </w:pPr>
            <w:r w:rsidRPr="0064046A">
              <w:rPr>
                <w:b/>
              </w:rPr>
              <w:t>"Transitional Outage Proposal"</w:t>
            </w:r>
          </w:p>
        </w:tc>
        <w:tc>
          <w:tcPr>
            <w:tcW w:w="5812" w:type="dxa"/>
          </w:tcPr>
          <w:p w14:paraId="10418EFB" w14:textId="77777777" w:rsidR="00816788" w:rsidRPr="0064046A" w:rsidRDefault="00816788" w:rsidP="00816788">
            <w:r w:rsidRPr="0064046A">
              <w:t>as defined in sub-paragraph 5.2.1 of Section I;</w:t>
            </w:r>
          </w:p>
        </w:tc>
      </w:tr>
      <w:tr w:rsidR="00816788" w:rsidRPr="0064046A" w14:paraId="17022628" w14:textId="77777777" w:rsidTr="00A46938">
        <w:tc>
          <w:tcPr>
            <w:tcW w:w="2943" w:type="dxa"/>
          </w:tcPr>
          <w:p w14:paraId="11731DDC" w14:textId="77777777" w:rsidR="00816788" w:rsidRPr="0064046A" w:rsidRDefault="00816788" w:rsidP="00816788">
            <w:pPr>
              <w:jc w:val="left"/>
              <w:rPr>
                <w:b/>
              </w:rPr>
            </w:pPr>
            <w:r w:rsidRPr="0064046A">
              <w:rPr>
                <w:b/>
              </w:rPr>
              <w:t>"Transitional Planning Assumptions"</w:t>
            </w:r>
          </w:p>
        </w:tc>
        <w:tc>
          <w:tcPr>
            <w:tcW w:w="5812" w:type="dxa"/>
          </w:tcPr>
          <w:p w14:paraId="084D42A3" w14:textId="77777777" w:rsidR="00816788" w:rsidRPr="0064046A" w:rsidRDefault="00816788" w:rsidP="00816788">
            <w:r w:rsidRPr="0064046A">
              <w:t>as defined in sub-paragraph 7.3.1 of Section I;</w:t>
            </w:r>
          </w:p>
        </w:tc>
      </w:tr>
      <w:tr w:rsidR="00816788" w:rsidRPr="0064046A" w14:paraId="3290F815" w14:textId="77777777" w:rsidTr="00A46938">
        <w:tc>
          <w:tcPr>
            <w:tcW w:w="2943" w:type="dxa"/>
          </w:tcPr>
          <w:p w14:paraId="487E9630" w14:textId="77777777" w:rsidR="00816788" w:rsidRPr="0064046A" w:rsidRDefault="00816788" w:rsidP="00816788">
            <w:pPr>
              <w:jc w:val="left"/>
              <w:rPr>
                <w:b/>
              </w:rPr>
            </w:pPr>
            <w:r w:rsidRPr="0064046A">
              <w:rPr>
                <w:b/>
              </w:rPr>
              <w:t>"Transitional Services Capability Specification"</w:t>
            </w:r>
          </w:p>
        </w:tc>
        <w:tc>
          <w:tcPr>
            <w:tcW w:w="5812" w:type="dxa"/>
          </w:tcPr>
          <w:p w14:paraId="3B54781E" w14:textId="77777777" w:rsidR="00816788" w:rsidRPr="0064046A" w:rsidRDefault="00816788" w:rsidP="00816788">
            <w:r w:rsidRPr="0064046A">
              <w:t>as defined in paragraph 4.1 of Section I;</w:t>
            </w:r>
          </w:p>
        </w:tc>
      </w:tr>
      <w:tr w:rsidR="00816788" w:rsidRPr="0064046A" w14:paraId="1A134B3D" w14:textId="77777777" w:rsidTr="00A46938">
        <w:tc>
          <w:tcPr>
            <w:tcW w:w="2943" w:type="dxa"/>
          </w:tcPr>
          <w:p w14:paraId="7E8A07A8" w14:textId="77777777" w:rsidR="00816788" w:rsidRPr="0064046A" w:rsidRDefault="00816788" w:rsidP="00816788">
            <w:pPr>
              <w:jc w:val="left"/>
              <w:rPr>
                <w:b/>
              </w:rPr>
            </w:pPr>
            <w:r w:rsidRPr="0064046A">
              <w:rPr>
                <w:b/>
              </w:rPr>
              <w:t>"Transmission"</w:t>
            </w:r>
          </w:p>
        </w:tc>
        <w:tc>
          <w:tcPr>
            <w:tcW w:w="5812" w:type="dxa"/>
          </w:tcPr>
          <w:p w14:paraId="1054A38E" w14:textId="77777777" w:rsidR="00816788" w:rsidRPr="0064046A" w:rsidRDefault="00816788" w:rsidP="00816788">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816788" w:rsidRPr="0064046A" w14:paraId="2F02FA1E" w14:textId="77777777" w:rsidTr="00A46938">
        <w:tc>
          <w:tcPr>
            <w:tcW w:w="2943" w:type="dxa"/>
          </w:tcPr>
          <w:p w14:paraId="713A3607" w14:textId="77777777" w:rsidR="00816788" w:rsidRPr="0064046A" w:rsidRDefault="00816788" w:rsidP="00816788">
            <w:pPr>
              <w:jc w:val="left"/>
              <w:rPr>
                <w:b/>
              </w:rPr>
            </w:pPr>
            <w:r w:rsidRPr="0064046A">
              <w:rPr>
                <w:b/>
              </w:rPr>
              <w:t>"Transmission Business"</w:t>
            </w:r>
          </w:p>
        </w:tc>
        <w:tc>
          <w:tcPr>
            <w:tcW w:w="5812" w:type="dxa"/>
          </w:tcPr>
          <w:p w14:paraId="6137A6B3" w14:textId="77777777" w:rsidR="00816788" w:rsidRPr="0064046A" w:rsidRDefault="00816788" w:rsidP="00816788">
            <w:r w:rsidRPr="0064046A">
              <w:t>as defined in Standard Condition A1;</w:t>
            </w:r>
          </w:p>
        </w:tc>
      </w:tr>
      <w:tr w:rsidR="00816788" w:rsidRPr="0064046A" w14:paraId="203E9F77" w14:textId="77777777" w:rsidTr="00A46938">
        <w:tc>
          <w:tcPr>
            <w:tcW w:w="2943" w:type="dxa"/>
          </w:tcPr>
          <w:p w14:paraId="2042299E" w14:textId="77777777" w:rsidR="00816788" w:rsidRPr="0064046A" w:rsidRDefault="00816788" w:rsidP="00816788">
            <w:pPr>
              <w:jc w:val="left"/>
              <w:rPr>
                <w:b/>
              </w:rPr>
            </w:pPr>
            <w:r w:rsidRPr="0064046A">
              <w:rPr>
                <w:b/>
              </w:rPr>
              <w:t>"Transmission Connection Asset(s)"</w:t>
            </w:r>
          </w:p>
        </w:tc>
        <w:tc>
          <w:tcPr>
            <w:tcW w:w="5812" w:type="dxa"/>
          </w:tcPr>
          <w:p w14:paraId="25434846" w14:textId="77777777" w:rsidR="00816788" w:rsidRPr="0064046A" w:rsidRDefault="00816788" w:rsidP="00816788">
            <w:r w:rsidRPr="0064046A">
              <w:t xml:space="preserve">the assets specified as Transmission Connection Assets: </w:t>
            </w:r>
          </w:p>
          <w:p w14:paraId="21386FE9" w14:textId="77777777" w:rsidR="00816788" w:rsidRPr="0064046A" w:rsidRDefault="00816788" w:rsidP="00816788">
            <w:pPr>
              <w:ind w:left="601" w:hanging="601"/>
            </w:pPr>
            <w:r w:rsidRPr="0064046A">
              <w:t xml:space="preserve">(a)     in the Connection Site Specification; and </w:t>
            </w:r>
          </w:p>
          <w:p w14:paraId="0D2A0641" w14:textId="77777777" w:rsidR="00816788" w:rsidRPr="0064046A" w:rsidRDefault="00816788" w:rsidP="00816788">
            <w:pPr>
              <w:ind w:left="601" w:hanging="601"/>
            </w:pPr>
            <w:r w:rsidRPr="0064046A">
              <w:t>(b)     in relation to assets still being constructed, in the relevant TO Construction Agreement;</w:t>
            </w:r>
          </w:p>
        </w:tc>
      </w:tr>
      <w:tr w:rsidR="00816788" w:rsidRPr="0064046A" w14:paraId="2822E011" w14:textId="77777777">
        <w:tc>
          <w:tcPr>
            <w:tcW w:w="2943" w:type="dxa"/>
          </w:tcPr>
          <w:p w14:paraId="1D786662" w14:textId="77777777" w:rsidR="00816788" w:rsidRPr="0064046A" w:rsidRDefault="00816788" w:rsidP="00816788">
            <w:pPr>
              <w:jc w:val="left"/>
              <w:rPr>
                <w:b/>
              </w:rPr>
            </w:pPr>
            <w:r w:rsidRPr="0064046A">
              <w:rPr>
                <w:b/>
              </w:rPr>
              <w:t>"Transmission Connection Asset Works"</w:t>
            </w:r>
          </w:p>
        </w:tc>
        <w:tc>
          <w:tcPr>
            <w:tcW w:w="5812" w:type="dxa"/>
          </w:tcPr>
          <w:p w14:paraId="2EFC8263" w14:textId="64F26B8F" w:rsidR="00816788" w:rsidRPr="0064046A" w:rsidRDefault="00816788" w:rsidP="00816788">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proofErr w:type="gramStart"/>
            <w:r w:rsidR="0097668C">
              <w:t>)</w:t>
            </w:r>
            <w:r w:rsidR="0097668C" w:rsidRPr="0064046A">
              <w:t>;</w:t>
            </w:r>
            <w:r w:rsidRPr="0064046A">
              <w:t>;</w:t>
            </w:r>
            <w:proofErr w:type="gramEnd"/>
          </w:p>
        </w:tc>
      </w:tr>
      <w:tr w:rsidR="00816788" w:rsidRPr="0064046A" w14:paraId="14AFA949" w14:textId="77777777" w:rsidTr="00A46938">
        <w:tc>
          <w:tcPr>
            <w:tcW w:w="2943" w:type="dxa"/>
          </w:tcPr>
          <w:p w14:paraId="03F9B3E9" w14:textId="77777777" w:rsidR="00816788" w:rsidRPr="0064046A" w:rsidRDefault="00816788" w:rsidP="00816788">
            <w:pPr>
              <w:jc w:val="left"/>
              <w:rPr>
                <w:b/>
              </w:rPr>
            </w:pPr>
            <w:r w:rsidRPr="0064046A">
              <w:rPr>
                <w:b/>
              </w:rPr>
              <w:t>"Transmission Construction Works"</w:t>
            </w:r>
          </w:p>
        </w:tc>
        <w:tc>
          <w:tcPr>
            <w:tcW w:w="5812" w:type="dxa"/>
          </w:tcPr>
          <w:p w14:paraId="1D77B6E1" w14:textId="77777777" w:rsidR="00816788" w:rsidRPr="0064046A" w:rsidRDefault="00816788" w:rsidP="00816788">
            <w:r w:rsidRPr="0064046A">
              <w:t>as defined in Schedule Eight, sub-paragraph 1.1.3;</w:t>
            </w:r>
          </w:p>
        </w:tc>
      </w:tr>
      <w:tr w:rsidR="00816788" w:rsidRPr="0064046A" w14:paraId="10B8F876" w14:textId="77777777" w:rsidTr="00A46938">
        <w:tc>
          <w:tcPr>
            <w:tcW w:w="2943" w:type="dxa"/>
          </w:tcPr>
          <w:p w14:paraId="31FE1D4D" w14:textId="77777777" w:rsidR="00816788" w:rsidRPr="0064046A" w:rsidRDefault="00816788" w:rsidP="00816788">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816788" w:rsidRPr="0064046A" w:rsidRDefault="00816788" w:rsidP="00816788">
            <w:r w:rsidRPr="0064046A">
              <w:t>As defined in the Grid Code</w:t>
            </w:r>
          </w:p>
        </w:tc>
      </w:tr>
      <w:tr w:rsidR="00816788" w:rsidRPr="0064046A" w14:paraId="34B860BA" w14:textId="77777777" w:rsidTr="00A46938">
        <w:tc>
          <w:tcPr>
            <w:tcW w:w="2943" w:type="dxa"/>
          </w:tcPr>
          <w:p w14:paraId="23208788" w14:textId="77777777" w:rsidR="00816788" w:rsidRPr="0064046A" w:rsidRDefault="00816788" w:rsidP="00816788">
            <w:pPr>
              <w:jc w:val="left"/>
              <w:rPr>
                <w:b/>
              </w:rPr>
            </w:pPr>
            <w:r w:rsidRPr="0064046A">
              <w:rPr>
                <w:b/>
              </w:rPr>
              <w:t>"Transmission Derogation"</w:t>
            </w:r>
          </w:p>
        </w:tc>
        <w:tc>
          <w:tcPr>
            <w:tcW w:w="5812" w:type="dxa"/>
          </w:tcPr>
          <w:p w14:paraId="31FC3CE1" w14:textId="77777777" w:rsidR="00816788" w:rsidRPr="0064046A" w:rsidRDefault="00816788" w:rsidP="00816788">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816788" w:rsidRPr="0064046A" w14:paraId="0263D803" w14:textId="77777777">
        <w:tc>
          <w:tcPr>
            <w:tcW w:w="2943" w:type="dxa"/>
          </w:tcPr>
          <w:p w14:paraId="20638302" w14:textId="77777777" w:rsidR="00816788" w:rsidRPr="0064046A" w:rsidRDefault="00816788" w:rsidP="00816788">
            <w:pPr>
              <w:jc w:val="left"/>
              <w:rPr>
                <w:b/>
              </w:rPr>
            </w:pPr>
            <w:r w:rsidRPr="0064046A">
              <w:rPr>
                <w:b/>
              </w:rPr>
              <w:lastRenderedPageBreak/>
              <w:t>"Transmission Entry Capacity"</w:t>
            </w:r>
          </w:p>
        </w:tc>
        <w:tc>
          <w:tcPr>
            <w:tcW w:w="5812" w:type="dxa"/>
          </w:tcPr>
          <w:p w14:paraId="24A5A97D" w14:textId="70A37AF3" w:rsidR="00816788" w:rsidRPr="0064046A" w:rsidRDefault="00816788" w:rsidP="00816788">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816788" w:rsidRPr="0064046A" w14:paraId="5D280930" w14:textId="77777777">
        <w:tc>
          <w:tcPr>
            <w:tcW w:w="2943" w:type="dxa"/>
          </w:tcPr>
          <w:p w14:paraId="4B629606" w14:textId="77777777" w:rsidR="00816788" w:rsidRPr="0064046A" w:rsidRDefault="00816788" w:rsidP="00816788">
            <w:pPr>
              <w:jc w:val="left"/>
              <w:rPr>
                <w:b/>
              </w:rPr>
            </w:pPr>
            <w:r w:rsidRPr="0064046A">
              <w:rPr>
                <w:b/>
              </w:rPr>
              <w:t>"Transmission Information"</w:t>
            </w:r>
          </w:p>
        </w:tc>
        <w:tc>
          <w:tcPr>
            <w:tcW w:w="5812" w:type="dxa"/>
          </w:tcPr>
          <w:p w14:paraId="20224118" w14:textId="77777777" w:rsidR="00816788" w:rsidRPr="0064046A" w:rsidRDefault="00816788" w:rsidP="00816788">
            <w:r w:rsidRPr="0064046A">
              <w:t>information related to the planning, development, operation or configuration of any part of a Transmission System or of the National Electricity  Transmission System, but not including User Data;</w:t>
            </w:r>
          </w:p>
        </w:tc>
      </w:tr>
      <w:tr w:rsidR="00816788" w:rsidRPr="0064046A" w14:paraId="62A3A028" w14:textId="77777777" w:rsidTr="00A46938">
        <w:tc>
          <w:tcPr>
            <w:tcW w:w="2943" w:type="dxa"/>
          </w:tcPr>
          <w:p w14:paraId="63F55D9D" w14:textId="77777777" w:rsidR="00816788" w:rsidRPr="0064046A" w:rsidRDefault="00816788" w:rsidP="00816788">
            <w:pPr>
              <w:jc w:val="left"/>
              <w:rPr>
                <w:b/>
              </w:rPr>
            </w:pPr>
            <w:r w:rsidRPr="0064046A">
              <w:rPr>
                <w:b/>
              </w:rPr>
              <w:t>“Transmission Interface Agreement”</w:t>
            </w:r>
          </w:p>
        </w:tc>
        <w:tc>
          <w:tcPr>
            <w:tcW w:w="5812" w:type="dxa"/>
          </w:tcPr>
          <w:p w14:paraId="57152E72" w14:textId="77777777" w:rsidR="00816788" w:rsidRPr="0064046A" w:rsidRDefault="00816788" w:rsidP="00816788">
            <w:r w:rsidRPr="0064046A">
              <w:t>as defined in Schedule Fifteen;</w:t>
            </w:r>
          </w:p>
        </w:tc>
      </w:tr>
      <w:tr w:rsidR="00816788" w:rsidRPr="0064046A" w14:paraId="743BE89D" w14:textId="77777777" w:rsidTr="00A46938">
        <w:tc>
          <w:tcPr>
            <w:tcW w:w="2943" w:type="dxa"/>
          </w:tcPr>
          <w:p w14:paraId="3A440914" w14:textId="77777777" w:rsidR="00816788" w:rsidRPr="0064046A" w:rsidRDefault="00816788" w:rsidP="00816788">
            <w:pPr>
              <w:jc w:val="left"/>
              <w:rPr>
                <w:b/>
              </w:rPr>
            </w:pPr>
            <w:r w:rsidRPr="0064046A">
              <w:rPr>
                <w:b/>
              </w:rPr>
              <w:t>"Transmission Interface Asset(s)"</w:t>
            </w:r>
          </w:p>
        </w:tc>
        <w:tc>
          <w:tcPr>
            <w:tcW w:w="5812" w:type="dxa"/>
          </w:tcPr>
          <w:p w14:paraId="5F1D2958" w14:textId="77777777" w:rsidR="00816788" w:rsidRPr="0064046A" w:rsidRDefault="00816788" w:rsidP="00816788">
            <w:r w:rsidRPr="0064046A">
              <w:t xml:space="preserve">the assets specified as Transmission Interface Assets: </w:t>
            </w:r>
          </w:p>
          <w:p w14:paraId="7CC7F014" w14:textId="77777777" w:rsidR="00816788" w:rsidRPr="0064046A" w:rsidRDefault="00816788" w:rsidP="00816788">
            <w:pPr>
              <w:ind w:left="601" w:hanging="601"/>
            </w:pPr>
            <w:r w:rsidRPr="0064046A">
              <w:t xml:space="preserve">(a)     in the Interface Site Specification; and </w:t>
            </w:r>
          </w:p>
          <w:p w14:paraId="1D522AAD" w14:textId="77777777" w:rsidR="00816788" w:rsidRPr="0064046A" w:rsidRDefault="00816788" w:rsidP="00816788">
            <w:pPr>
              <w:ind w:left="510" w:hanging="510"/>
            </w:pPr>
            <w:r w:rsidRPr="0064046A">
              <w:t>(b)     in relation to assets still being constructed, in the relevant TO Construction Agreement;</w:t>
            </w:r>
          </w:p>
        </w:tc>
      </w:tr>
      <w:tr w:rsidR="00816788" w:rsidRPr="0064046A" w14:paraId="67A28FFE" w14:textId="77777777" w:rsidTr="00A46938">
        <w:tc>
          <w:tcPr>
            <w:tcW w:w="2943" w:type="dxa"/>
          </w:tcPr>
          <w:p w14:paraId="3957D0F6" w14:textId="77777777" w:rsidR="00816788" w:rsidRPr="0064046A" w:rsidRDefault="00816788" w:rsidP="00816788">
            <w:pPr>
              <w:jc w:val="left"/>
              <w:rPr>
                <w:b/>
              </w:rPr>
            </w:pPr>
            <w:r w:rsidRPr="0064046A">
              <w:rPr>
                <w:b/>
              </w:rPr>
              <w:t>“Transmission Interface Site”</w:t>
            </w:r>
          </w:p>
        </w:tc>
        <w:tc>
          <w:tcPr>
            <w:tcW w:w="5812" w:type="dxa"/>
          </w:tcPr>
          <w:p w14:paraId="78F84601" w14:textId="77777777" w:rsidR="00816788" w:rsidRPr="0064046A" w:rsidRDefault="00816788" w:rsidP="00816788">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816788" w:rsidRPr="0064046A" w14:paraId="334C21D9" w14:textId="77777777" w:rsidTr="00A46938">
        <w:tc>
          <w:tcPr>
            <w:tcW w:w="2943" w:type="dxa"/>
          </w:tcPr>
          <w:p w14:paraId="627AF862" w14:textId="77777777" w:rsidR="00816788" w:rsidRPr="0064046A" w:rsidRDefault="00816788" w:rsidP="00816788">
            <w:pPr>
              <w:jc w:val="left"/>
              <w:rPr>
                <w:b/>
              </w:rPr>
            </w:pPr>
            <w:r w:rsidRPr="0064046A">
              <w:rPr>
                <w:b/>
              </w:rPr>
              <w:t>“Transmission Interface Site Party”</w:t>
            </w:r>
          </w:p>
        </w:tc>
        <w:tc>
          <w:tcPr>
            <w:tcW w:w="5812" w:type="dxa"/>
          </w:tcPr>
          <w:p w14:paraId="2297C422" w14:textId="77777777" w:rsidR="00816788" w:rsidRPr="0064046A" w:rsidRDefault="00816788" w:rsidP="00816788">
            <w:r w:rsidRPr="0064046A">
              <w:t>as defined in Section C, Part Three, sub-paragraph 3.2</w:t>
            </w:r>
          </w:p>
        </w:tc>
      </w:tr>
      <w:tr w:rsidR="00816788" w:rsidRPr="0064046A" w14:paraId="5B9916CC" w14:textId="77777777" w:rsidTr="00A46938">
        <w:tc>
          <w:tcPr>
            <w:tcW w:w="2943" w:type="dxa"/>
          </w:tcPr>
          <w:p w14:paraId="0ABB3EFA" w14:textId="77777777" w:rsidR="00816788" w:rsidRPr="0064046A" w:rsidRDefault="00816788" w:rsidP="00816788">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816788" w:rsidRPr="0064046A" w:rsidRDefault="00816788" w:rsidP="00816788">
            <w:r w:rsidRPr="0064046A">
              <w:t>as defined in Section D, Part One, sub-paragraph 2.7.1</w:t>
            </w:r>
          </w:p>
        </w:tc>
      </w:tr>
      <w:tr w:rsidR="00816788" w:rsidRPr="0064046A" w14:paraId="0E0C0A13" w14:textId="77777777" w:rsidTr="00A46938">
        <w:tc>
          <w:tcPr>
            <w:tcW w:w="2943" w:type="dxa"/>
          </w:tcPr>
          <w:p w14:paraId="1B0C684D" w14:textId="77777777" w:rsidR="00816788" w:rsidRPr="0064046A" w:rsidRDefault="00816788" w:rsidP="00816788">
            <w:pPr>
              <w:jc w:val="left"/>
              <w:rPr>
                <w:b/>
              </w:rPr>
            </w:pPr>
            <w:r w:rsidRPr="0064046A">
              <w:rPr>
                <w:b/>
              </w:rPr>
              <w:t>"Transmission Investment Plan"</w:t>
            </w:r>
          </w:p>
        </w:tc>
        <w:tc>
          <w:tcPr>
            <w:tcW w:w="5812" w:type="dxa"/>
          </w:tcPr>
          <w:p w14:paraId="460A23CB" w14:textId="77777777" w:rsidR="00816788" w:rsidRPr="0064046A" w:rsidRDefault="00816788" w:rsidP="00816788">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816788" w:rsidRPr="0064046A" w14:paraId="0308BF1B" w14:textId="77777777" w:rsidTr="00A46938">
        <w:tc>
          <w:tcPr>
            <w:tcW w:w="2943" w:type="dxa"/>
          </w:tcPr>
          <w:p w14:paraId="7EEB40E2" w14:textId="77777777" w:rsidR="00816788" w:rsidRPr="0064046A" w:rsidRDefault="00816788" w:rsidP="00816788">
            <w:pPr>
              <w:jc w:val="left"/>
              <w:rPr>
                <w:b/>
              </w:rPr>
            </w:pPr>
            <w:r w:rsidRPr="0064046A">
              <w:rPr>
                <w:b/>
              </w:rPr>
              <w:t>"Transmission Licence"</w:t>
            </w:r>
          </w:p>
        </w:tc>
        <w:tc>
          <w:tcPr>
            <w:tcW w:w="5812" w:type="dxa"/>
          </w:tcPr>
          <w:p w14:paraId="222510F8" w14:textId="77777777" w:rsidR="00816788" w:rsidRPr="0064046A" w:rsidRDefault="00816788" w:rsidP="00816788">
            <w:r w:rsidRPr="0064046A">
              <w:t>a transmission licence granted or treated as granted under section 6(1)(b) of the Act;</w:t>
            </w:r>
          </w:p>
        </w:tc>
      </w:tr>
      <w:tr w:rsidR="00816788" w:rsidRPr="0064046A" w14:paraId="180A15E6" w14:textId="77777777" w:rsidTr="00A46938">
        <w:tc>
          <w:tcPr>
            <w:tcW w:w="2943" w:type="dxa"/>
          </w:tcPr>
          <w:p w14:paraId="01982D74" w14:textId="77777777" w:rsidR="00816788" w:rsidRPr="0064046A" w:rsidRDefault="00816788" w:rsidP="00816788">
            <w:pPr>
              <w:jc w:val="left"/>
              <w:rPr>
                <w:b/>
              </w:rPr>
            </w:pPr>
            <w:r w:rsidRPr="0064046A">
              <w:rPr>
                <w:b/>
              </w:rPr>
              <w:t>"Transmission Licence Conditions"</w:t>
            </w:r>
          </w:p>
        </w:tc>
        <w:tc>
          <w:tcPr>
            <w:tcW w:w="5812" w:type="dxa"/>
          </w:tcPr>
          <w:p w14:paraId="461468ED" w14:textId="77777777" w:rsidR="00816788" w:rsidRPr="0064046A" w:rsidRDefault="00816788" w:rsidP="00816788">
            <w:r w:rsidRPr="0064046A">
              <w:t xml:space="preserve">the conditions contained in and amended from time to time in accordance with a Transmission Licence; </w:t>
            </w:r>
          </w:p>
        </w:tc>
      </w:tr>
      <w:tr w:rsidR="00816788" w:rsidRPr="0064046A" w14:paraId="1A112BC2" w14:textId="77777777" w:rsidTr="00A46938">
        <w:tc>
          <w:tcPr>
            <w:tcW w:w="2943" w:type="dxa"/>
          </w:tcPr>
          <w:p w14:paraId="55F6DC10" w14:textId="77777777" w:rsidR="00816788" w:rsidRPr="0064046A" w:rsidRDefault="00816788" w:rsidP="00816788">
            <w:pPr>
              <w:jc w:val="left"/>
              <w:rPr>
                <w:b/>
              </w:rPr>
            </w:pPr>
            <w:r w:rsidRPr="0064046A">
              <w:rPr>
                <w:b/>
              </w:rPr>
              <w:t>"Transmission Licensee"</w:t>
            </w:r>
          </w:p>
        </w:tc>
        <w:tc>
          <w:tcPr>
            <w:tcW w:w="5812" w:type="dxa"/>
          </w:tcPr>
          <w:p w14:paraId="7A6544E6" w14:textId="77777777" w:rsidR="00816788" w:rsidRPr="0064046A" w:rsidRDefault="00816788" w:rsidP="00816788">
            <w:r w:rsidRPr="0064046A">
              <w:t>the holder for the time being of a Transmission Licence;</w:t>
            </w:r>
          </w:p>
        </w:tc>
      </w:tr>
      <w:tr w:rsidR="00816788" w:rsidRPr="0064046A" w14:paraId="59DF1047" w14:textId="77777777" w:rsidTr="00A46938">
        <w:tc>
          <w:tcPr>
            <w:tcW w:w="2943" w:type="dxa"/>
          </w:tcPr>
          <w:p w14:paraId="1FC8833A" w14:textId="77777777" w:rsidR="00816788" w:rsidRPr="0064046A" w:rsidRDefault="00816788" w:rsidP="00816788">
            <w:pPr>
              <w:jc w:val="left"/>
              <w:rPr>
                <w:b/>
              </w:rPr>
            </w:pPr>
            <w:r w:rsidRPr="0064046A">
              <w:rPr>
                <w:b/>
              </w:rPr>
              <w:t>"Transmission Owner"</w:t>
            </w:r>
          </w:p>
        </w:tc>
        <w:tc>
          <w:tcPr>
            <w:tcW w:w="5812" w:type="dxa"/>
          </w:tcPr>
          <w:p w14:paraId="6A5F0210" w14:textId="77777777" w:rsidR="00816788" w:rsidRPr="0064046A" w:rsidRDefault="00816788" w:rsidP="00816788">
            <w:r w:rsidRPr="0064046A">
              <w:t>an Onshore Transmission Owner or an Offshore Transmission Owner</w:t>
            </w:r>
          </w:p>
        </w:tc>
      </w:tr>
      <w:tr w:rsidR="00816788" w:rsidRPr="0064046A" w14:paraId="473E3119" w14:textId="77777777" w:rsidTr="00A46938">
        <w:tc>
          <w:tcPr>
            <w:tcW w:w="2943" w:type="dxa"/>
          </w:tcPr>
          <w:p w14:paraId="5D806648" w14:textId="77777777" w:rsidR="00816788" w:rsidRPr="0064046A" w:rsidRDefault="00816788" w:rsidP="00816788">
            <w:pPr>
              <w:jc w:val="left"/>
              <w:rPr>
                <w:b/>
              </w:rPr>
            </w:pPr>
            <w:r>
              <w:rPr>
                <w:b/>
              </w:rPr>
              <w:lastRenderedPageBreak/>
              <w:t>“Transmission Owner”</w:t>
            </w:r>
          </w:p>
        </w:tc>
        <w:tc>
          <w:tcPr>
            <w:tcW w:w="5812" w:type="dxa"/>
          </w:tcPr>
          <w:p w14:paraId="21E0C6FA" w14:textId="77777777" w:rsidR="00816788" w:rsidRPr="0064046A" w:rsidRDefault="00816788" w:rsidP="00816788">
            <w:r>
              <w:t>An Onshore Transmission Owner or an Offshore Transmission Owner which could include a Type 1 Transmission Owner or Type 2 Transmission Owner.</w:t>
            </w:r>
          </w:p>
        </w:tc>
      </w:tr>
      <w:tr w:rsidR="00816788" w:rsidRPr="0064046A" w14:paraId="17AEC834" w14:textId="77777777" w:rsidTr="00A46938">
        <w:tc>
          <w:tcPr>
            <w:tcW w:w="2943" w:type="dxa"/>
          </w:tcPr>
          <w:p w14:paraId="37EE627A" w14:textId="77777777" w:rsidR="00816788" w:rsidRPr="0064046A" w:rsidRDefault="00816788" w:rsidP="00816788">
            <w:pPr>
              <w:jc w:val="left"/>
              <w:rPr>
                <w:b/>
              </w:rPr>
            </w:pPr>
            <w:r w:rsidRPr="0064046A">
              <w:rPr>
                <w:b/>
              </w:rPr>
              <w:t>"Transmission Owner Site"</w:t>
            </w:r>
          </w:p>
        </w:tc>
        <w:tc>
          <w:tcPr>
            <w:tcW w:w="5812" w:type="dxa"/>
          </w:tcPr>
          <w:p w14:paraId="4F44A65B" w14:textId="77777777" w:rsidR="00816788" w:rsidRPr="0064046A" w:rsidRDefault="00816788" w:rsidP="00816788">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816788" w:rsidRPr="0064046A" w14:paraId="3ACC3530" w14:textId="77777777">
        <w:tc>
          <w:tcPr>
            <w:tcW w:w="2943" w:type="dxa"/>
          </w:tcPr>
          <w:p w14:paraId="27432FE2" w14:textId="77777777" w:rsidR="00816788" w:rsidRDefault="00816788" w:rsidP="00816788">
            <w:pPr>
              <w:jc w:val="left"/>
              <w:rPr>
                <w:b/>
              </w:rPr>
            </w:pPr>
            <w:r w:rsidRPr="0064046A">
              <w:rPr>
                <w:b/>
              </w:rPr>
              <w:t>"Transmission Reinforcement Works"</w:t>
            </w:r>
          </w:p>
          <w:p w14:paraId="5790C565" w14:textId="77777777" w:rsidR="00816788" w:rsidRPr="00B51AB9" w:rsidRDefault="00816788" w:rsidP="00816788"/>
        </w:tc>
        <w:tc>
          <w:tcPr>
            <w:tcW w:w="5812" w:type="dxa"/>
          </w:tcPr>
          <w:p w14:paraId="67F19ACA" w14:textId="343535FE" w:rsidR="00816788" w:rsidRPr="0064046A" w:rsidRDefault="00816788" w:rsidP="00816788">
            <w:r w:rsidRPr="0064046A">
              <w:t>in relation to a particular Construction Project, as defined in respect of each relevant Transmission Owner in its TO Construction Agreement</w:t>
            </w:r>
            <w:r w:rsidR="00571280">
              <w:t xml:space="preserve"> (</w:t>
            </w:r>
            <w:r w:rsidR="00571280" w:rsidRPr="001330D3">
              <w:t xml:space="preserve">but excluding </w:t>
            </w:r>
            <w:bookmarkStart w:id="44" w:name="_Hlk134799613"/>
            <w:r w:rsidR="00571280">
              <w:t>any works carried out by a User on behalf of the relevant Transmission Owner</w:t>
            </w:r>
            <w:bookmarkEnd w:id="44"/>
            <w:proofErr w:type="gramStart"/>
            <w:r w:rsidR="00571280">
              <w:t>)</w:t>
            </w:r>
            <w:r w:rsidR="00571280" w:rsidRPr="0064046A">
              <w:t>;</w:t>
            </w:r>
            <w:r w:rsidRPr="0064046A">
              <w:t>;</w:t>
            </w:r>
            <w:proofErr w:type="gramEnd"/>
          </w:p>
        </w:tc>
      </w:tr>
      <w:tr w:rsidR="00816788" w:rsidRPr="0064046A" w14:paraId="76AF7B0A" w14:textId="77777777" w:rsidTr="00A46938">
        <w:tc>
          <w:tcPr>
            <w:tcW w:w="2943" w:type="dxa"/>
          </w:tcPr>
          <w:p w14:paraId="47214B4D" w14:textId="77777777" w:rsidR="00816788" w:rsidRPr="0064046A" w:rsidRDefault="00816788" w:rsidP="00816788">
            <w:pPr>
              <w:jc w:val="left"/>
              <w:rPr>
                <w:b/>
              </w:rPr>
            </w:pPr>
            <w:r w:rsidRPr="0064046A">
              <w:rPr>
                <w:b/>
              </w:rPr>
              <w:t>"Transmission Services"</w:t>
            </w:r>
          </w:p>
        </w:tc>
        <w:tc>
          <w:tcPr>
            <w:tcW w:w="5812" w:type="dxa"/>
          </w:tcPr>
          <w:p w14:paraId="6352B325" w14:textId="77777777" w:rsidR="00816788" w:rsidRPr="0064046A" w:rsidRDefault="00816788" w:rsidP="00816788">
            <w:r w:rsidRPr="0064046A">
              <w:t>as defined in Section C, Part One, paragraph 2;</w:t>
            </w:r>
          </w:p>
        </w:tc>
      </w:tr>
      <w:tr w:rsidR="00816788" w:rsidRPr="0064046A" w14:paraId="5D4730D2" w14:textId="77777777" w:rsidTr="00A46938">
        <w:tc>
          <w:tcPr>
            <w:tcW w:w="2943" w:type="dxa"/>
          </w:tcPr>
          <w:p w14:paraId="45101E5A" w14:textId="77777777" w:rsidR="00816788" w:rsidRPr="0064046A" w:rsidRDefault="00816788" w:rsidP="00816788">
            <w:pPr>
              <w:jc w:val="left"/>
              <w:rPr>
                <w:b/>
              </w:rPr>
            </w:pPr>
            <w:r w:rsidRPr="0064046A">
              <w:rPr>
                <w:b/>
              </w:rPr>
              <w:t>"Transmission System"</w:t>
            </w:r>
          </w:p>
        </w:tc>
        <w:tc>
          <w:tcPr>
            <w:tcW w:w="5812" w:type="dxa"/>
          </w:tcPr>
          <w:p w14:paraId="166935F2" w14:textId="77777777" w:rsidR="00816788" w:rsidRPr="0064046A" w:rsidRDefault="00816788" w:rsidP="00816788">
            <w:r w:rsidRPr="0064046A">
              <w:t>in respect of each Party, has the meaning given to the term "licensee's transmission system" in Standard Condition A1;</w:t>
            </w:r>
          </w:p>
        </w:tc>
      </w:tr>
      <w:tr w:rsidR="00816788" w:rsidRPr="0064046A" w14:paraId="29EFD113" w14:textId="77777777" w:rsidTr="00A46938">
        <w:tc>
          <w:tcPr>
            <w:tcW w:w="2943" w:type="dxa"/>
          </w:tcPr>
          <w:p w14:paraId="0F28D311" w14:textId="77777777" w:rsidR="00816788" w:rsidRPr="0064046A" w:rsidRDefault="00816788" w:rsidP="00816788">
            <w:pPr>
              <w:jc w:val="left"/>
              <w:rPr>
                <w:b/>
              </w:rPr>
            </w:pPr>
            <w:r>
              <w:rPr>
                <w:b/>
              </w:rPr>
              <w:t>“Type 1 Transmission Owner”</w:t>
            </w:r>
          </w:p>
        </w:tc>
        <w:tc>
          <w:tcPr>
            <w:tcW w:w="5812" w:type="dxa"/>
          </w:tcPr>
          <w:p w14:paraId="2C35E06F" w14:textId="77777777" w:rsidR="00816788" w:rsidRPr="0064046A" w:rsidRDefault="00816788" w:rsidP="00816788">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16788" w:rsidRPr="0064046A" w14:paraId="125CFA7D" w14:textId="77777777" w:rsidTr="00A46938">
        <w:tc>
          <w:tcPr>
            <w:tcW w:w="2943" w:type="dxa"/>
          </w:tcPr>
          <w:p w14:paraId="70349C11" w14:textId="77777777" w:rsidR="00816788" w:rsidRPr="0064046A" w:rsidRDefault="00816788" w:rsidP="00816788">
            <w:pPr>
              <w:jc w:val="left"/>
              <w:rPr>
                <w:b/>
              </w:rPr>
            </w:pPr>
            <w:r>
              <w:rPr>
                <w:b/>
              </w:rPr>
              <w:t>“Type 2 Transmission Owner”</w:t>
            </w:r>
          </w:p>
        </w:tc>
        <w:tc>
          <w:tcPr>
            <w:tcW w:w="5812" w:type="dxa"/>
          </w:tcPr>
          <w:p w14:paraId="2D543409" w14:textId="77777777" w:rsidR="00816788" w:rsidRPr="0064046A" w:rsidRDefault="00816788" w:rsidP="00816788">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816788" w:rsidRPr="0064046A" w14:paraId="5C40E1B0" w14:textId="77777777" w:rsidTr="00A46938">
        <w:tc>
          <w:tcPr>
            <w:tcW w:w="2943" w:type="dxa"/>
          </w:tcPr>
          <w:p w14:paraId="14025040" w14:textId="77777777" w:rsidR="00816788" w:rsidRPr="0064046A" w:rsidRDefault="00816788" w:rsidP="00816788">
            <w:pPr>
              <w:jc w:val="left"/>
              <w:rPr>
                <w:b/>
              </w:rPr>
            </w:pPr>
            <w:r w:rsidRPr="0064046A">
              <w:rPr>
                <w:b/>
              </w:rPr>
              <w:t>"Unsecured Event"</w:t>
            </w:r>
          </w:p>
        </w:tc>
        <w:tc>
          <w:tcPr>
            <w:tcW w:w="5812" w:type="dxa"/>
          </w:tcPr>
          <w:p w14:paraId="37CD5BA0" w14:textId="77777777" w:rsidR="00816788" w:rsidRPr="0064046A" w:rsidRDefault="00816788" w:rsidP="00816788">
            <w:r w:rsidRPr="0064046A">
              <w:t>as defined in respect of the National Electricity Transmission System and each of the Transmission Owner's Transmission Systems in the Licence Standards;</w:t>
            </w:r>
          </w:p>
        </w:tc>
      </w:tr>
      <w:tr w:rsidR="00816788" w:rsidRPr="0064046A" w14:paraId="42464EFA" w14:textId="77777777" w:rsidTr="00A46938">
        <w:tc>
          <w:tcPr>
            <w:tcW w:w="2943" w:type="dxa"/>
          </w:tcPr>
          <w:p w14:paraId="401F119A" w14:textId="77777777" w:rsidR="00816788" w:rsidRPr="0064046A" w:rsidRDefault="00816788" w:rsidP="00816788">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816788" w:rsidRPr="0064046A" w:rsidRDefault="00816788" w:rsidP="00816788">
            <w:r w:rsidRPr="0064046A">
              <w:t>an urgent proposal to amend the Code proposed in accordance with Section B, sub-paragraph 7.2.6;</w:t>
            </w:r>
          </w:p>
        </w:tc>
      </w:tr>
      <w:tr w:rsidR="00816788" w:rsidRPr="0064046A" w14:paraId="5991D599" w14:textId="77777777">
        <w:tc>
          <w:tcPr>
            <w:tcW w:w="2943" w:type="dxa"/>
          </w:tcPr>
          <w:p w14:paraId="1E50AE15" w14:textId="77777777" w:rsidR="00816788" w:rsidRPr="0064046A" w:rsidRDefault="00816788" w:rsidP="00816788">
            <w:pPr>
              <w:jc w:val="left"/>
              <w:rPr>
                <w:b/>
              </w:rPr>
            </w:pPr>
            <w:r w:rsidRPr="0064046A">
              <w:rPr>
                <w:b/>
              </w:rPr>
              <w:t>“Use of System Charging Methodology”</w:t>
            </w:r>
          </w:p>
          <w:p w14:paraId="18331D45" w14:textId="77777777" w:rsidR="00816788" w:rsidRPr="0064046A" w:rsidRDefault="00816788" w:rsidP="00816788">
            <w:pPr>
              <w:jc w:val="left"/>
              <w:rPr>
                <w:b/>
              </w:rPr>
            </w:pPr>
            <w:r w:rsidRPr="0064046A">
              <w:rPr>
                <w:b/>
              </w:rPr>
              <w:t>"User(s)"</w:t>
            </w:r>
          </w:p>
        </w:tc>
        <w:tc>
          <w:tcPr>
            <w:tcW w:w="5812" w:type="dxa"/>
          </w:tcPr>
          <w:p w14:paraId="7BF69809" w14:textId="77777777" w:rsidR="00816788" w:rsidRPr="0064046A" w:rsidRDefault="00816788" w:rsidP="00816788">
            <w:r w:rsidRPr="0064046A">
              <w:t>as defined in standard condition A1;</w:t>
            </w:r>
          </w:p>
          <w:p w14:paraId="3E338569" w14:textId="2E91F476" w:rsidR="00816788" w:rsidRPr="0064046A" w:rsidRDefault="00816788" w:rsidP="00816788">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16788" w:rsidRPr="0064046A" w14:paraId="4706EF7B" w14:textId="77777777" w:rsidTr="00A46938">
        <w:tc>
          <w:tcPr>
            <w:tcW w:w="2943" w:type="dxa"/>
          </w:tcPr>
          <w:p w14:paraId="4ABC4139" w14:textId="77777777" w:rsidR="00816788" w:rsidRPr="0064046A" w:rsidRDefault="00816788" w:rsidP="00816788">
            <w:pPr>
              <w:jc w:val="left"/>
              <w:rPr>
                <w:b/>
              </w:rPr>
            </w:pPr>
            <w:r>
              <w:rPr>
                <w:b/>
              </w:rPr>
              <w:lastRenderedPageBreak/>
              <w:t>“User”</w:t>
            </w:r>
          </w:p>
        </w:tc>
        <w:tc>
          <w:tcPr>
            <w:tcW w:w="5812" w:type="dxa"/>
          </w:tcPr>
          <w:p w14:paraId="331EFE1A" w14:textId="77777777" w:rsidR="00816788" w:rsidRPr="0064046A" w:rsidRDefault="00816788" w:rsidP="00816788">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816788" w:rsidRPr="0064046A" w14:paraId="127EFDFB" w14:textId="77777777">
        <w:tc>
          <w:tcPr>
            <w:tcW w:w="2943" w:type="dxa"/>
          </w:tcPr>
          <w:p w14:paraId="701E18D3" w14:textId="77777777" w:rsidR="00816788" w:rsidRPr="0064046A" w:rsidRDefault="00816788" w:rsidP="00816788">
            <w:pPr>
              <w:jc w:val="left"/>
              <w:rPr>
                <w:b/>
              </w:rPr>
            </w:pPr>
            <w:r w:rsidRPr="0064046A">
              <w:rPr>
                <w:b/>
              </w:rPr>
              <w:t>"User Application"</w:t>
            </w:r>
          </w:p>
        </w:tc>
        <w:tc>
          <w:tcPr>
            <w:tcW w:w="5812" w:type="dxa"/>
          </w:tcPr>
          <w:p w14:paraId="4DAB3A02" w14:textId="0CB490EF" w:rsidR="00816788" w:rsidRPr="0064046A" w:rsidRDefault="00816788" w:rsidP="00816788">
            <w:r w:rsidRPr="0064046A">
              <w:t xml:space="preserve">an application made by a User to </w:t>
            </w:r>
            <w:r w:rsidR="00CF5B43">
              <w:t>The Company</w:t>
            </w:r>
            <w:r w:rsidRPr="0064046A">
              <w:t xml:space="preserve"> under and pursuant to the CUSC in respect of:</w:t>
            </w:r>
          </w:p>
          <w:p w14:paraId="3CDD332C" w14:textId="77777777" w:rsidR="00816788" w:rsidRPr="0064046A" w:rsidRDefault="00816788" w:rsidP="00816788">
            <w:r w:rsidRPr="0064046A">
              <w:t>(a)  a New Connection; or</w:t>
            </w:r>
          </w:p>
          <w:p w14:paraId="0D00EDAA" w14:textId="77777777" w:rsidR="00816788" w:rsidRPr="0064046A" w:rsidRDefault="00816788" w:rsidP="00816788">
            <w:r w:rsidRPr="0064046A">
              <w:t>(b)  a Modification; or</w:t>
            </w:r>
          </w:p>
          <w:p w14:paraId="77AA3B97" w14:textId="77777777" w:rsidR="00816788" w:rsidRPr="0064046A" w:rsidRDefault="00816788" w:rsidP="00816788">
            <w:pPr>
              <w:numPr>
                <w:ilvl w:val="0"/>
                <w:numId w:val="16"/>
              </w:numPr>
              <w:tabs>
                <w:tab w:val="clear" w:pos="720"/>
                <w:tab w:val="num" w:pos="318"/>
              </w:tabs>
              <w:ind w:hanging="686"/>
            </w:pPr>
            <w:r w:rsidRPr="0064046A">
              <w:t xml:space="preserve">use of the National Electricity  Transmission System; or </w:t>
            </w:r>
          </w:p>
          <w:p w14:paraId="58BD0FD5" w14:textId="77777777" w:rsidR="00816788" w:rsidRPr="0064046A" w:rsidRDefault="00816788" w:rsidP="00816788">
            <w:pPr>
              <w:numPr>
                <w:ilvl w:val="0"/>
                <w:numId w:val="16"/>
              </w:numPr>
              <w:tabs>
                <w:tab w:val="clear" w:pos="720"/>
                <w:tab w:val="num" w:pos="318"/>
              </w:tabs>
              <w:ind w:hanging="686"/>
            </w:pPr>
            <w:r w:rsidRPr="0064046A">
              <w:t xml:space="preserve">an Exchange Rate Request; or </w:t>
            </w:r>
          </w:p>
          <w:p w14:paraId="68154182" w14:textId="77777777" w:rsidR="00816788" w:rsidRPr="0064046A" w:rsidRDefault="00816788" w:rsidP="00816788">
            <w:pPr>
              <w:numPr>
                <w:ilvl w:val="0"/>
                <w:numId w:val="16"/>
              </w:numPr>
              <w:tabs>
                <w:tab w:val="clear" w:pos="720"/>
                <w:tab w:val="num" w:pos="318"/>
              </w:tabs>
              <w:ind w:hanging="686"/>
            </w:pPr>
            <w:r w:rsidRPr="0064046A">
              <w:t>a Request for a Statement of Works by such User.</w:t>
            </w:r>
          </w:p>
        </w:tc>
      </w:tr>
      <w:tr w:rsidR="00816788" w:rsidRPr="0064046A" w14:paraId="3C2E0E2C" w14:textId="77777777">
        <w:tc>
          <w:tcPr>
            <w:tcW w:w="2943" w:type="dxa"/>
          </w:tcPr>
          <w:p w14:paraId="2CE25349" w14:textId="77777777" w:rsidR="00816788" w:rsidRPr="0064046A" w:rsidRDefault="00816788" w:rsidP="00816788">
            <w:pPr>
              <w:jc w:val="left"/>
              <w:rPr>
                <w:b/>
              </w:rPr>
            </w:pPr>
            <w:r w:rsidRPr="0064046A">
              <w:rPr>
                <w:b/>
              </w:rPr>
              <w:t>"User Application Date"</w:t>
            </w:r>
          </w:p>
        </w:tc>
        <w:tc>
          <w:tcPr>
            <w:tcW w:w="5812" w:type="dxa"/>
          </w:tcPr>
          <w:p w14:paraId="01A1EDD7" w14:textId="6B335826" w:rsidR="00816788" w:rsidRPr="0064046A" w:rsidRDefault="00816788" w:rsidP="00816788">
            <w:r w:rsidRPr="0064046A">
              <w:t xml:space="preserve">the date of receipt by </w:t>
            </w:r>
            <w:r w:rsidR="00CF5B43">
              <w:t>The Company</w:t>
            </w:r>
            <w:r w:rsidRPr="0064046A">
              <w:t xml:space="preserve"> of an effective User Application pursuant to the CUSC;</w:t>
            </w:r>
          </w:p>
        </w:tc>
      </w:tr>
      <w:tr w:rsidR="00816788" w:rsidRPr="0064046A" w14:paraId="7D5701FE" w14:textId="77777777" w:rsidTr="00A46938">
        <w:tc>
          <w:tcPr>
            <w:tcW w:w="2943" w:type="dxa"/>
          </w:tcPr>
          <w:p w14:paraId="4DE2893F" w14:textId="77777777" w:rsidR="00816788" w:rsidRDefault="00816788" w:rsidP="00816788">
            <w:pPr>
              <w:jc w:val="left"/>
              <w:rPr>
                <w:b/>
              </w:rPr>
            </w:pPr>
            <w:r w:rsidRPr="0064046A">
              <w:rPr>
                <w:b/>
              </w:rPr>
              <w:t xml:space="preserve">"User </w:t>
            </w:r>
            <w:r>
              <w:rPr>
                <w:b/>
              </w:rPr>
              <w:t>Commitment Methodology</w:t>
            </w:r>
            <w:r w:rsidRPr="0064046A">
              <w:rPr>
                <w:b/>
              </w:rPr>
              <w:t>"</w:t>
            </w:r>
          </w:p>
          <w:p w14:paraId="06B82456" w14:textId="77777777" w:rsidR="00816788" w:rsidRPr="0064046A" w:rsidRDefault="00816788" w:rsidP="00816788">
            <w:pPr>
              <w:jc w:val="left"/>
              <w:rPr>
                <w:b/>
              </w:rPr>
            </w:pPr>
            <w:r w:rsidRPr="0064046A">
              <w:rPr>
                <w:b/>
              </w:rPr>
              <w:t>"User Data"</w:t>
            </w:r>
          </w:p>
        </w:tc>
        <w:tc>
          <w:tcPr>
            <w:tcW w:w="5812" w:type="dxa"/>
          </w:tcPr>
          <w:p w14:paraId="6156A0AD" w14:textId="77777777" w:rsidR="00816788" w:rsidRDefault="00816788" w:rsidP="00816788">
            <w:r>
              <w:t>the methodology and principles as set out in CUSC Section 15;</w:t>
            </w:r>
          </w:p>
          <w:p w14:paraId="535EF7D8" w14:textId="77777777" w:rsidR="00816788" w:rsidRPr="0064046A" w:rsidRDefault="00816788" w:rsidP="00816788">
            <w:r w:rsidRPr="0064046A">
              <w:t>information of or related to a User or Users including, without limitation, information about the business of a User, a User Site, User Works, User Outage or the operation or configuration of any User Equipment or User System.</w:t>
            </w:r>
          </w:p>
        </w:tc>
      </w:tr>
      <w:tr w:rsidR="00816788" w:rsidRPr="0064046A" w14:paraId="7B85DBA0" w14:textId="77777777" w:rsidTr="00A46938">
        <w:tc>
          <w:tcPr>
            <w:tcW w:w="2943" w:type="dxa"/>
          </w:tcPr>
          <w:p w14:paraId="0DF45607" w14:textId="77777777" w:rsidR="00816788" w:rsidRPr="0064046A" w:rsidRDefault="00816788" w:rsidP="00816788">
            <w:pPr>
              <w:jc w:val="left"/>
              <w:rPr>
                <w:b/>
              </w:rPr>
            </w:pPr>
            <w:r w:rsidRPr="0064046A">
              <w:rPr>
                <w:b/>
              </w:rPr>
              <w:t>"User Derogation"</w:t>
            </w:r>
          </w:p>
        </w:tc>
        <w:tc>
          <w:tcPr>
            <w:tcW w:w="5812" w:type="dxa"/>
          </w:tcPr>
          <w:p w14:paraId="7194FB9E" w14:textId="77777777" w:rsidR="00816788" w:rsidRPr="0064046A" w:rsidRDefault="00816788" w:rsidP="00816788">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816788" w:rsidRPr="0064046A" w14:paraId="10C07BA1" w14:textId="77777777" w:rsidTr="00A46938">
        <w:tc>
          <w:tcPr>
            <w:tcW w:w="2943" w:type="dxa"/>
          </w:tcPr>
          <w:p w14:paraId="59477372" w14:textId="77777777" w:rsidR="00816788" w:rsidRPr="0064046A" w:rsidRDefault="00816788" w:rsidP="00816788">
            <w:pPr>
              <w:jc w:val="left"/>
              <w:rPr>
                <w:b/>
              </w:rPr>
            </w:pPr>
            <w:r w:rsidRPr="0064046A">
              <w:rPr>
                <w:b/>
              </w:rPr>
              <w:t>“User Equipment”</w:t>
            </w:r>
          </w:p>
        </w:tc>
        <w:tc>
          <w:tcPr>
            <w:tcW w:w="5812" w:type="dxa"/>
          </w:tcPr>
          <w:p w14:paraId="2524D307" w14:textId="77777777" w:rsidR="00816788" w:rsidRPr="0064046A" w:rsidRDefault="00816788" w:rsidP="00816788">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816788" w:rsidRPr="0064046A" w14:paraId="2A844E76" w14:textId="77777777" w:rsidTr="00A46938">
        <w:tc>
          <w:tcPr>
            <w:tcW w:w="2943" w:type="dxa"/>
          </w:tcPr>
          <w:p w14:paraId="435378EC" w14:textId="77777777" w:rsidR="00816788" w:rsidRPr="0064046A" w:rsidRDefault="00816788" w:rsidP="00816788">
            <w:pPr>
              <w:jc w:val="left"/>
              <w:rPr>
                <w:b/>
              </w:rPr>
            </w:pPr>
            <w:r w:rsidRPr="0064046A">
              <w:rPr>
                <w:b/>
              </w:rPr>
              <w:t>"User Outage"</w:t>
            </w:r>
          </w:p>
        </w:tc>
        <w:tc>
          <w:tcPr>
            <w:tcW w:w="5812" w:type="dxa"/>
          </w:tcPr>
          <w:p w14:paraId="7452E0BB" w14:textId="77777777" w:rsidR="00816788" w:rsidRPr="0064046A" w:rsidRDefault="00816788" w:rsidP="00816788">
            <w:r w:rsidRPr="0064046A">
              <w:t>a planned Outage of part or all of a User System or User Equipment;</w:t>
            </w:r>
          </w:p>
        </w:tc>
      </w:tr>
      <w:tr w:rsidR="00816788" w:rsidRPr="0064046A" w14:paraId="497AFC1A" w14:textId="77777777">
        <w:tc>
          <w:tcPr>
            <w:tcW w:w="2943" w:type="dxa"/>
          </w:tcPr>
          <w:p w14:paraId="30C2C754" w14:textId="77777777" w:rsidR="00816788" w:rsidRPr="0064046A" w:rsidRDefault="00816788" w:rsidP="00816788">
            <w:pPr>
              <w:jc w:val="left"/>
              <w:rPr>
                <w:b/>
              </w:rPr>
            </w:pPr>
            <w:r w:rsidRPr="0064046A">
              <w:rPr>
                <w:b/>
              </w:rPr>
              <w:lastRenderedPageBreak/>
              <w:t>"User Site"</w:t>
            </w:r>
          </w:p>
        </w:tc>
        <w:tc>
          <w:tcPr>
            <w:tcW w:w="5812" w:type="dxa"/>
          </w:tcPr>
          <w:p w14:paraId="3B65BFC7" w14:textId="54522095" w:rsidR="00816788" w:rsidRPr="0064046A" w:rsidRDefault="00816788" w:rsidP="00816788">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816788" w:rsidRPr="0064046A" w14:paraId="34B583C3" w14:textId="77777777" w:rsidTr="00A46938">
        <w:tc>
          <w:tcPr>
            <w:tcW w:w="2943" w:type="dxa"/>
          </w:tcPr>
          <w:p w14:paraId="0E263DE0" w14:textId="77777777" w:rsidR="00816788" w:rsidRPr="0064046A" w:rsidRDefault="00816788" w:rsidP="00816788">
            <w:pPr>
              <w:jc w:val="left"/>
              <w:rPr>
                <w:b/>
              </w:rPr>
            </w:pPr>
            <w:r w:rsidRPr="0064046A">
              <w:rPr>
                <w:b/>
              </w:rPr>
              <w:t>"User System"</w:t>
            </w:r>
          </w:p>
        </w:tc>
        <w:tc>
          <w:tcPr>
            <w:tcW w:w="5812" w:type="dxa"/>
          </w:tcPr>
          <w:p w14:paraId="6C207857" w14:textId="77777777" w:rsidR="00816788" w:rsidRPr="0064046A" w:rsidRDefault="00816788" w:rsidP="00816788">
            <w:r w:rsidRPr="0064046A">
              <w:t>as defined in the CUSC as at Code Effective Date;</w:t>
            </w:r>
          </w:p>
        </w:tc>
      </w:tr>
      <w:tr w:rsidR="00816788" w:rsidRPr="0064046A" w14:paraId="07C34F1E" w14:textId="77777777" w:rsidTr="00A46938">
        <w:tc>
          <w:tcPr>
            <w:tcW w:w="2943" w:type="dxa"/>
          </w:tcPr>
          <w:p w14:paraId="328CA7E2" w14:textId="77777777" w:rsidR="00816788" w:rsidRPr="0064046A" w:rsidRDefault="00816788" w:rsidP="00816788">
            <w:pPr>
              <w:jc w:val="left"/>
              <w:rPr>
                <w:b/>
              </w:rPr>
            </w:pPr>
            <w:r w:rsidRPr="0064046A">
              <w:rPr>
                <w:b/>
              </w:rPr>
              <w:t>"User Works"</w:t>
            </w:r>
          </w:p>
        </w:tc>
        <w:tc>
          <w:tcPr>
            <w:tcW w:w="5812" w:type="dxa"/>
          </w:tcPr>
          <w:p w14:paraId="59114CFC" w14:textId="77777777" w:rsidR="00816788" w:rsidRPr="0032110F" w:rsidRDefault="00816788" w:rsidP="00816788">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816788" w:rsidRPr="0064046A" w14:paraId="2EDE8D56" w14:textId="77777777" w:rsidTr="00A46938">
        <w:tc>
          <w:tcPr>
            <w:tcW w:w="2943" w:type="dxa"/>
          </w:tcPr>
          <w:p w14:paraId="6ABEF721" w14:textId="77777777" w:rsidR="00816788" w:rsidRPr="0064046A" w:rsidRDefault="00816788" w:rsidP="00816788">
            <w:pPr>
              <w:jc w:val="left"/>
              <w:rPr>
                <w:b/>
              </w:rPr>
            </w:pPr>
            <w:r w:rsidRPr="0064046A">
              <w:rPr>
                <w:b/>
              </w:rPr>
              <w:t>"Value Added Tax" "VAT"</w:t>
            </w:r>
          </w:p>
        </w:tc>
        <w:tc>
          <w:tcPr>
            <w:tcW w:w="5812" w:type="dxa"/>
          </w:tcPr>
          <w:p w14:paraId="3B1BA6E6" w14:textId="77777777" w:rsidR="00816788" w:rsidRPr="0064046A" w:rsidRDefault="00816788" w:rsidP="00816788">
            <w:r w:rsidRPr="0064046A">
              <w:t>has the meaning given to such term in the Value Added Tax Act 1994 and any tax of a similar nature which may be substituted for a levied in addition to it;</w:t>
            </w:r>
          </w:p>
        </w:tc>
      </w:tr>
      <w:tr w:rsidR="00816788" w:rsidRPr="0064046A" w14:paraId="2E74BFB5" w14:textId="77777777" w:rsidTr="00A46938">
        <w:tc>
          <w:tcPr>
            <w:tcW w:w="2943" w:type="dxa"/>
          </w:tcPr>
          <w:p w14:paraId="2AE0F688" w14:textId="77777777" w:rsidR="00816788" w:rsidRPr="0064046A" w:rsidRDefault="00816788" w:rsidP="00816788">
            <w:pPr>
              <w:jc w:val="left"/>
              <w:rPr>
                <w:b/>
              </w:rPr>
            </w:pPr>
            <w:r w:rsidRPr="0064046A">
              <w:rPr>
                <w:b/>
              </w:rPr>
              <w:t>"Voltage Waveform Quality"</w:t>
            </w:r>
          </w:p>
        </w:tc>
        <w:tc>
          <w:tcPr>
            <w:tcW w:w="5812" w:type="dxa"/>
          </w:tcPr>
          <w:p w14:paraId="135E9487" w14:textId="77777777" w:rsidR="00816788" w:rsidRPr="0064046A" w:rsidRDefault="00816788" w:rsidP="00816788">
            <w:r w:rsidRPr="0064046A">
              <w:t>means the quality of voltage waveform on the National Electricity Transmission System taking account of harmonic content, phase unbalance and voltage fluctuations;</w:t>
            </w:r>
          </w:p>
        </w:tc>
      </w:tr>
      <w:tr w:rsidR="00522962" w:rsidRPr="0064046A" w14:paraId="5CF7A2C6" w14:textId="77777777" w:rsidTr="6FCD9AC0">
        <w:tc>
          <w:tcPr>
            <w:tcW w:w="2943" w:type="dxa"/>
          </w:tcPr>
          <w:p w14:paraId="5DE8D726" w14:textId="5299D99B" w:rsidR="00522962" w:rsidRPr="0064046A" w:rsidRDefault="00522962" w:rsidP="00522962">
            <w:pPr>
              <w:jc w:val="left"/>
              <w:rPr>
                <w:b/>
              </w:rPr>
            </w:pPr>
            <w:r w:rsidRPr="0064046A">
              <w:rPr>
                <w:b/>
              </w:rPr>
              <w:t>“Voltage Waveform Quality Assessment”</w:t>
            </w:r>
          </w:p>
        </w:tc>
        <w:tc>
          <w:tcPr>
            <w:tcW w:w="5812" w:type="dxa"/>
          </w:tcPr>
          <w:p w14:paraId="4892B0AF" w14:textId="77777777" w:rsidR="00522962" w:rsidRPr="0064046A" w:rsidRDefault="00522962" w:rsidP="00522962">
            <w:r w:rsidRPr="0064046A">
              <w:t>means an assessment of the impact of an offshore transmission system on Voltage Waveform Quality at an Interface Point;</w:t>
            </w:r>
          </w:p>
          <w:p w14:paraId="3E910849" w14:textId="77777777" w:rsidR="00522962" w:rsidRPr="0064046A" w:rsidRDefault="00522962" w:rsidP="00396087">
            <w:r>
              <w:br/>
            </w:r>
          </w:p>
        </w:tc>
      </w:tr>
      <w:tr w:rsidR="001A0727" w:rsidRPr="0064046A" w14:paraId="6620F30E" w14:textId="77777777" w:rsidTr="6FCD9AC0">
        <w:tc>
          <w:tcPr>
            <w:tcW w:w="2943" w:type="dxa"/>
          </w:tcPr>
          <w:p w14:paraId="232C5FFF" w14:textId="77777777" w:rsidR="00770B48" w:rsidRDefault="00770B48" w:rsidP="00770B48">
            <w:pPr>
              <w:jc w:val="left"/>
              <w:rPr>
                <w:b/>
              </w:rPr>
            </w:pPr>
            <w:r w:rsidRPr="0064046A">
              <w:rPr>
                <w:b/>
              </w:rPr>
              <w:t>"Week"</w:t>
            </w:r>
          </w:p>
          <w:p w14:paraId="786B79D9" w14:textId="77777777" w:rsidR="001A0727" w:rsidRPr="0064046A" w:rsidRDefault="001A0727" w:rsidP="00522962">
            <w:pPr>
              <w:jc w:val="left"/>
              <w:rPr>
                <w:b/>
              </w:rPr>
            </w:pPr>
          </w:p>
        </w:tc>
        <w:tc>
          <w:tcPr>
            <w:tcW w:w="5812" w:type="dxa"/>
          </w:tcPr>
          <w:p w14:paraId="4E2E6D39" w14:textId="77777777" w:rsidR="001A0727" w:rsidRPr="0064046A" w:rsidRDefault="00770B48" w:rsidP="00522962">
            <w:r w:rsidRPr="0064046A">
              <w:t>shall have the same meaning as the term "Week" is used in the Grid Code as at the Code Effective Date;</w:t>
            </w:r>
          </w:p>
        </w:tc>
      </w:tr>
      <w:tr w:rsidR="00816788" w:rsidRPr="0064046A" w14:paraId="11DEEEC9" w14:textId="77777777">
        <w:tc>
          <w:tcPr>
            <w:tcW w:w="2943" w:type="dxa"/>
          </w:tcPr>
          <w:p w14:paraId="7432E5AA" w14:textId="77777777" w:rsidR="00816788" w:rsidRPr="0064046A" w:rsidRDefault="00816788" w:rsidP="00816788">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816788" w:rsidRDefault="00816788" w:rsidP="00816788">
            <w:r>
              <w:t xml:space="preserve">means the information required by </w:t>
            </w:r>
            <w:r w:rsidR="001A0727">
              <w:t>The Company</w:t>
            </w:r>
            <w:r>
              <w:t xml:space="preserve"> from each Transmission Owner to enable </w:t>
            </w:r>
            <w:r w:rsidR="001A0727">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816788" w:rsidRDefault="00816788" w:rsidP="00816788">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388643AC" w14:textId="77777777" w:rsidR="00816788" w:rsidRPr="0064046A" w:rsidRDefault="00816788" w:rsidP="00816788">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816788" w:rsidRPr="0064046A" w14:paraId="262E311C" w14:textId="77777777" w:rsidTr="00A46938">
        <w:tc>
          <w:tcPr>
            <w:tcW w:w="2943" w:type="dxa"/>
          </w:tcPr>
          <w:p w14:paraId="307B4B92" w14:textId="77777777" w:rsidR="00816788" w:rsidRPr="0064046A" w:rsidRDefault="00816788" w:rsidP="00816788">
            <w:pPr>
              <w:jc w:val="left"/>
              <w:rPr>
                <w:b/>
              </w:rPr>
            </w:pPr>
            <w:r w:rsidRPr="0064046A">
              <w:rPr>
                <w:b/>
              </w:rPr>
              <w:t>“Wider Transmission Reinforcement Works”</w:t>
            </w:r>
          </w:p>
        </w:tc>
        <w:tc>
          <w:tcPr>
            <w:tcW w:w="5812" w:type="dxa"/>
          </w:tcPr>
          <w:p w14:paraId="050EDC83" w14:textId="77777777" w:rsidR="00816788" w:rsidRPr="0064046A" w:rsidRDefault="00816788" w:rsidP="00816788">
            <w:r w:rsidRPr="0064046A">
              <w:t>those elements of the Transmission Reinforcement Works other than the Enabling Works which in relation to a particular Construction Project are defined as such by the Onshore Transmission Owner in its TO Construction Agreement;</w:t>
            </w:r>
          </w:p>
        </w:tc>
      </w:tr>
      <w:tr w:rsidR="00816788" w:rsidRPr="0064046A" w14:paraId="666E0DBE" w14:textId="77777777" w:rsidTr="00A46938">
        <w:tc>
          <w:tcPr>
            <w:tcW w:w="2943" w:type="dxa"/>
          </w:tcPr>
          <w:p w14:paraId="551EB665" w14:textId="77777777" w:rsidR="00816788" w:rsidRPr="0064046A" w:rsidRDefault="00816788" w:rsidP="00816788">
            <w:pPr>
              <w:jc w:val="left"/>
              <w:rPr>
                <w:b/>
              </w:rPr>
            </w:pPr>
            <w:r w:rsidRPr="0064046A">
              <w:rPr>
                <w:b/>
              </w:rPr>
              <w:lastRenderedPageBreak/>
              <w:t>"Withdrawal Date"</w:t>
            </w:r>
          </w:p>
        </w:tc>
        <w:tc>
          <w:tcPr>
            <w:tcW w:w="5812" w:type="dxa"/>
          </w:tcPr>
          <w:p w14:paraId="16481583" w14:textId="77777777" w:rsidR="00816788" w:rsidRPr="0064046A" w:rsidRDefault="00816788" w:rsidP="00816788">
            <w:r w:rsidRPr="0064046A">
              <w:t>the date defined in Section B</w:t>
            </w:r>
            <w:r w:rsidRPr="0064046A">
              <w:rPr>
                <w:i/>
              </w:rPr>
              <w:t xml:space="preserve">, </w:t>
            </w:r>
            <w:r w:rsidRPr="0064046A">
              <w:t>paragraph 5.1.4 upon which the Withdrawing Party shall withdraw from the Framework Agreement;</w:t>
            </w:r>
          </w:p>
        </w:tc>
      </w:tr>
      <w:tr w:rsidR="00816788" w:rsidRPr="0064046A" w14:paraId="6CC65201" w14:textId="77777777" w:rsidTr="00A46938">
        <w:tc>
          <w:tcPr>
            <w:tcW w:w="2943" w:type="dxa"/>
          </w:tcPr>
          <w:p w14:paraId="271212FC" w14:textId="77777777" w:rsidR="00816788" w:rsidRPr="0064046A" w:rsidRDefault="00816788" w:rsidP="00816788">
            <w:pPr>
              <w:jc w:val="left"/>
              <w:rPr>
                <w:b/>
              </w:rPr>
            </w:pPr>
            <w:r w:rsidRPr="0064046A">
              <w:rPr>
                <w:b/>
              </w:rPr>
              <w:t>"Withdrawal Notice"</w:t>
            </w:r>
          </w:p>
        </w:tc>
        <w:tc>
          <w:tcPr>
            <w:tcW w:w="5812" w:type="dxa"/>
          </w:tcPr>
          <w:p w14:paraId="7B6F02AB" w14:textId="77777777" w:rsidR="00816788" w:rsidRPr="0064046A" w:rsidRDefault="00816788" w:rsidP="00816788">
            <w:r w:rsidRPr="0064046A">
              <w:t>the notice issued by a Party wishing to withdraw from the Framework Agreement as defined in Section B, sub-paragraph 5.1.2;</w:t>
            </w:r>
          </w:p>
        </w:tc>
      </w:tr>
      <w:tr w:rsidR="00816788" w:rsidRPr="0064046A" w14:paraId="54F2F095" w14:textId="77777777" w:rsidTr="00A46938">
        <w:tc>
          <w:tcPr>
            <w:tcW w:w="2943" w:type="dxa"/>
          </w:tcPr>
          <w:p w14:paraId="0F44E22F" w14:textId="77777777" w:rsidR="00816788" w:rsidRPr="0064046A" w:rsidRDefault="00816788" w:rsidP="00816788">
            <w:pPr>
              <w:jc w:val="left"/>
              <w:rPr>
                <w:b/>
              </w:rPr>
            </w:pPr>
            <w:r w:rsidRPr="0064046A">
              <w:rPr>
                <w:b/>
              </w:rPr>
              <w:t>"Withdrawing Party"</w:t>
            </w:r>
          </w:p>
        </w:tc>
        <w:tc>
          <w:tcPr>
            <w:tcW w:w="5812" w:type="dxa"/>
          </w:tcPr>
          <w:p w14:paraId="60A5D540" w14:textId="77777777" w:rsidR="00816788" w:rsidRPr="0064046A" w:rsidRDefault="00816788" w:rsidP="00816788">
            <w:r w:rsidRPr="0064046A">
              <w:t>a Party wishing to withdraw from the Framework Agreement in accordance with Section B, sub-paragraph 5.1.1;</w:t>
            </w:r>
          </w:p>
        </w:tc>
      </w:tr>
      <w:tr w:rsidR="00816788" w:rsidRPr="00FD4D43" w14:paraId="511C6DFF" w14:textId="77777777" w:rsidTr="00A46938">
        <w:tc>
          <w:tcPr>
            <w:tcW w:w="2943" w:type="dxa"/>
          </w:tcPr>
          <w:p w14:paraId="2D2F7BA8" w14:textId="77777777" w:rsidR="00816788" w:rsidRPr="00E2519D" w:rsidRDefault="00816788" w:rsidP="00816788">
            <w:pPr>
              <w:jc w:val="left"/>
              <w:rPr>
                <w:b/>
              </w:rPr>
            </w:pPr>
            <w:r>
              <w:rPr>
                <w:b/>
              </w:rPr>
              <w:t>“Workgroup”</w:t>
            </w:r>
          </w:p>
        </w:tc>
        <w:tc>
          <w:tcPr>
            <w:tcW w:w="5812" w:type="dxa"/>
          </w:tcPr>
          <w:p w14:paraId="11A7B739" w14:textId="77777777" w:rsidR="00816788" w:rsidRDefault="00816788" w:rsidP="00816788">
            <w:pPr>
              <w:spacing w:after="0"/>
            </w:pPr>
            <w:r>
              <w:t>a W</w:t>
            </w:r>
            <w:r w:rsidRPr="00FD4D43">
              <w:t>orkgroup</w:t>
            </w:r>
            <w:r w:rsidRPr="0039362D">
              <w:t xml:space="preserve"> </w:t>
            </w:r>
            <w:r>
              <w:t>established by the Committee pursuant to paragraph 7.2.4.A1</w:t>
            </w:r>
          </w:p>
          <w:p w14:paraId="6A2CBB5A" w14:textId="77777777" w:rsidR="00816788" w:rsidRPr="00FD4D43" w:rsidRDefault="00816788" w:rsidP="00816788">
            <w:pPr>
              <w:spacing w:after="0"/>
            </w:pPr>
          </w:p>
        </w:tc>
      </w:tr>
      <w:tr w:rsidR="00816788" w:rsidRPr="00E2519D" w14:paraId="01497DCF" w14:textId="77777777" w:rsidTr="00A46938">
        <w:tc>
          <w:tcPr>
            <w:tcW w:w="2943" w:type="dxa"/>
          </w:tcPr>
          <w:p w14:paraId="4AB4A49B" w14:textId="77777777" w:rsidR="00816788" w:rsidRPr="00E2519D" w:rsidRDefault="00816788" w:rsidP="00816788">
            <w:pPr>
              <w:jc w:val="left"/>
              <w:rPr>
                <w:b/>
              </w:rPr>
            </w:pPr>
            <w:r>
              <w:rPr>
                <w:b/>
              </w:rPr>
              <w:t>“</w:t>
            </w:r>
            <w:r w:rsidRPr="0039362D">
              <w:rPr>
                <w:b/>
              </w:rPr>
              <w:t>Workgroup Report</w:t>
            </w:r>
            <w:r>
              <w:rPr>
                <w:b/>
              </w:rPr>
              <w:t>”</w:t>
            </w:r>
          </w:p>
        </w:tc>
        <w:tc>
          <w:tcPr>
            <w:tcW w:w="5812" w:type="dxa"/>
          </w:tcPr>
          <w:p w14:paraId="0F1BA767" w14:textId="77777777" w:rsidR="00816788" w:rsidRDefault="00816788" w:rsidP="00816788">
            <w:pPr>
              <w:spacing w:after="0"/>
            </w:pPr>
            <w:r w:rsidRPr="0039362D">
              <w:t>the report of a Workgroup in relation to a Proposed Amendment or any Alternative Amendment prepared pursuant to paragraph 7.2.4.A8</w:t>
            </w:r>
          </w:p>
          <w:p w14:paraId="32F1CCC5" w14:textId="77777777" w:rsidR="00816788" w:rsidRPr="00E2519D" w:rsidRDefault="00816788" w:rsidP="00816788">
            <w:pPr>
              <w:spacing w:after="0"/>
            </w:pPr>
          </w:p>
        </w:tc>
      </w:tr>
      <w:tr w:rsidR="00816788" w:rsidRPr="0064046A" w14:paraId="4547F6BC" w14:textId="77777777" w:rsidTr="005024F0">
        <w:tc>
          <w:tcPr>
            <w:tcW w:w="2943" w:type="dxa"/>
          </w:tcPr>
          <w:p w14:paraId="7B6C1250" w14:textId="77777777" w:rsidR="00816788" w:rsidRPr="0064046A" w:rsidRDefault="00816788" w:rsidP="00816788">
            <w:pPr>
              <w:jc w:val="left"/>
              <w:rPr>
                <w:b/>
              </w:rPr>
            </w:pPr>
            <w:r w:rsidRPr="0064046A">
              <w:rPr>
                <w:b/>
              </w:rPr>
              <w:t>"Works"</w:t>
            </w:r>
          </w:p>
        </w:tc>
        <w:tc>
          <w:tcPr>
            <w:tcW w:w="5812" w:type="dxa"/>
          </w:tcPr>
          <w:p w14:paraId="7C077607" w14:textId="6247FF13" w:rsidR="00816788" w:rsidRPr="0064046A" w:rsidRDefault="00816788" w:rsidP="00816788">
            <w:pPr>
              <w:spacing w:after="0"/>
            </w:pPr>
            <w:r w:rsidRPr="0064046A">
              <w:t xml:space="preserve">as the context admits or requires, Transmission Construction Works, </w:t>
            </w:r>
            <w:r w:rsidR="00CF5B43">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DDA5B" w14:textId="77777777" w:rsidR="00D85855" w:rsidRDefault="00D85855">
      <w:r>
        <w:separator/>
      </w:r>
    </w:p>
  </w:endnote>
  <w:endnote w:type="continuationSeparator" w:id="0">
    <w:p w14:paraId="1ABF73CB" w14:textId="77777777" w:rsidR="00D85855" w:rsidRDefault="00D85855">
      <w:r>
        <w:continuationSeparator/>
      </w:r>
    </w:p>
  </w:endnote>
  <w:endnote w:type="continuationNotice" w:id="1">
    <w:p w14:paraId="05F685DB" w14:textId="77777777" w:rsidR="00D85855" w:rsidRDefault="00D858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8BAB" w14:textId="52382FA4" w:rsidR="00CA436E" w:rsidRPr="00CA436E" w:rsidRDefault="00532B0A" w:rsidP="00532B0A">
    <w:pPr>
      <w:pStyle w:val="Footer"/>
      <w:tabs>
        <w:tab w:val="center" w:pos="4395"/>
      </w:tabs>
      <w:spacing w:line="240" w:lineRule="auto"/>
      <w:ind w:right="360"/>
    </w:pPr>
    <w:r>
      <w:rPr>
        <w:rStyle w:val="PageNumber"/>
        <w:color w:val="000000"/>
        <w:sz w:val="16"/>
      </w:rPr>
      <w:t xml:space="preserve">Version </w:t>
    </w:r>
    <w:r w:rsidR="00A21230">
      <w:rPr>
        <w:rStyle w:val="PageNumber"/>
        <w:color w:val="000000"/>
        <w:sz w:val="16"/>
      </w:rPr>
      <w:t>2</w:t>
    </w:r>
    <w:r w:rsidR="00A46938">
      <w:rPr>
        <w:rStyle w:val="PageNumber"/>
        <w:color w:val="000000"/>
        <w:sz w:val="16"/>
      </w:rPr>
      <w:t>4</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46938">
      <w:t>04 March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3BD75" w14:textId="77777777" w:rsidR="00D85855" w:rsidRDefault="00D85855">
      <w:r>
        <w:separator/>
      </w:r>
    </w:p>
  </w:footnote>
  <w:footnote w:type="continuationSeparator" w:id="0">
    <w:p w14:paraId="13390E48" w14:textId="77777777" w:rsidR="00D85855" w:rsidRDefault="00D85855">
      <w:r>
        <w:continuationSeparator/>
      </w:r>
    </w:p>
  </w:footnote>
  <w:footnote w:type="continuationNotice" w:id="1">
    <w:p w14:paraId="19F2CD4B" w14:textId="77777777" w:rsidR="00D85855" w:rsidRDefault="00D858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SaGxtrb8wxHYEwcIUSJy9gPQ3xwyYle0Tbc4XnOCLdPAdU0oh24r7cHEiKIg+GpmdeN7Tseskt8Th12C4ApKMA==" w:salt="7GHRCZHsGn7e1x4X17BPc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3E9D"/>
    <w:rsid w:val="0003600D"/>
    <w:rsid w:val="00043CFA"/>
    <w:rsid w:val="00050FE3"/>
    <w:rsid w:val="0005214F"/>
    <w:rsid w:val="000570A3"/>
    <w:rsid w:val="000646EF"/>
    <w:rsid w:val="00065EE3"/>
    <w:rsid w:val="000749C3"/>
    <w:rsid w:val="00077883"/>
    <w:rsid w:val="0008190B"/>
    <w:rsid w:val="00086DE0"/>
    <w:rsid w:val="000947B1"/>
    <w:rsid w:val="000A1147"/>
    <w:rsid w:val="000A1554"/>
    <w:rsid w:val="000A2AD5"/>
    <w:rsid w:val="000A2CC7"/>
    <w:rsid w:val="000A7FDB"/>
    <w:rsid w:val="000B117F"/>
    <w:rsid w:val="000B6D31"/>
    <w:rsid w:val="000D1154"/>
    <w:rsid w:val="000D2214"/>
    <w:rsid w:val="000D2CE3"/>
    <w:rsid w:val="000D66F9"/>
    <w:rsid w:val="000D7F5B"/>
    <w:rsid w:val="000E7382"/>
    <w:rsid w:val="000F4B09"/>
    <w:rsid w:val="000F7C43"/>
    <w:rsid w:val="00102D89"/>
    <w:rsid w:val="00103BE0"/>
    <w:rsid w:val="00104684"/>
    <w:rsid w:val="0011222F"/>
    <w:rsid w:val="001130AF"/>
    <w:rsid w:val="001251A9"/>
    <w:rsid w:val="001329EE"/>
    <w:rsid w:val="00144CCC"/>
    <w:rsid w:val="00147815"/>
    <w:rsid w:val="001515E8"/>
    <w:rsid w:val="00154AD2"/>
    <w:rsid w:val="001605B0"/>
    <w:rsid w:val="001608BE"/>
    <w:rsid w:val="00161F6C"/>
    <w:rsid w:val="00162FA0"/>
    <w:rsid w:val="00165A88"/>
    <w:rsid w:val="0018247D"/>
    <w:rsid w:val="00185512"/>
    <w:rsid w:val="00191367"/>
    <w:rsid w:val="001973E9"/>
    <w:rsid w:val="001A0727"/>
    <w:rsid w:val="001A074B"/>
    <w:rsid w:val="001A4FEE"/>
    <w:rsid w:val="001B4385"/>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082F"/>
    <w:rsid w:val="00245802"/>
    <w:rsid w:val="002641B0"/>
    <w:rsid w:val="002644C2"/>
    <w:rsid w:val="00264884"/>
    <w:rsid w:val="00273A39"/>
    <w:rsid w:val="00273C4E"/>
    <w:rsid w:val="00290901"/>
    <w:rsid w:val="00293840"/>
    <w:rsid w:val="002A307D"/>
    <w:rsid w:val="002C067C"/>
    <w:rsid w:val="002C1AB4"/>
    <w:rsid w:val="002D15D3"/>
    <w:rsid w:val="002D554A"/>
    <w:rsid w:val="002D5E67"/>
    <w:rsid w:val="002E13AC"/>
    <w:rsid w:val="002E3FD2"/>
    <w:rsid w:val="002F1391"/>
    <w:rsid w:val="002F1567"/>
    <w:rsid w:val="002F35E1"/>
    <w:rsid w:val="002F5D9C"/>
    <w:rsid w:val="003022A8"/>
    <w:rsid w:val="00320622"/>
    <w:rsid w:val="0032110F"/>
    <w:rsid w:val="00334F97"/>
    <w:rsid w:val="003360D3"/>
    <w:rsid w:val="003447E2"/>
    <w:rsid w:val="003469FC"/>
    <w:rsid w:val="00352FD3"/>
    <w:rsid w:val="0035337B"/>
    <w:rsid w:val="00357D4A"/>
    <w:rsid w:val="00360D21"/>
    <w:rsid w:val="00366298"/>
    <w:rsid w:val="003701DA"/>
    <w:rsid w:val="00387058"/>
    <w:rsid w:val="0039362D"/>
    <w:rsid w:val="00396087"/>
    <w:rsid w:val="003B3D77"/>
    <w:rsid w:val="003B3F26"/>
    <w:rsid w:val="003D6A72"/>
    <w:rsid w:val="003D6CB9"/>
    <w:rsid w:val="003D7A7D"/>
    <w:rsid w:val="003E3275"/>
    <w:rsid w:val="003E42BD"/>
    <w:rsid w:val="003F1F1D"/>
    <w:rsid w:val="003F5986"/>
    <w:rsid w:val="003F631E"/>
    <w:rsid w:val="003F6D0A"/>
    <w:rsid w:val="00400CBD"/>
    <w:rsid w:val="0040205D"/>
    <w:rsid w:val="00404491"/>
    <w:rsid w:val="00405A64"/>
    <w:rsid w:val="0040711E"/>
    <w:rsid w:val="00411078"/>
    <w:rsid w:val="00412FDF"/>
    <w:rsid w:val="004178A5"/>
    <w:rsid w:val="00423B6F"/>
    <w:rsid w:val="00424DBB"/>
    <w:rsid w:val="00433579"/>
    <w:rsid w:val="00434AA9"/>
    <w:rsid w:val="0044195D"/>
    <w:rsid w:val="00442361"/>
    <w:rsid w:val="004436FE"/>
    <w:rsid w:val="00453BC3"/>
    <w:rsid w:val="00453CCB"/>
    <w:rsid w:val="004554DC"/>
    <w:rsid w:val="00457078"/>
    <w:rsid w:val="00457793"/>
    <w:rsid w:val="00471914"/>
    <w:rsid w:val="004759E2"/>
    <w:rsid w:val="00475A73"/>
    <w:rsid w:val="00480EDF"/>
    <w:rsid w:val="004868FF"/>
    <w:rsid w:val="004912F7"/>
    <w:rsid w:val="004A32B8"/>
    <w:rsid w:val="004B1527"/>
    <w:rsid w:val="004B18DB"/>
    <w:rsid w:val="004D3376"/>
    <w:rsid w:val="004D7192"/>
    <w:rsid w:val="004E1704"/>
    <w:rsid w:val="004E6F0D"/>
    <w:rsid w:val="004F2ADC"/>
    <w:rsid w:val="0050102A"/>
    <w:rsid w:val="005024F0"/>
    <w:rsid w:val="00503C03"/>
    <w:rsid w:val="005134CB"/>
    <w:rsid w:val="00514C84"/>
    <w:rsid w:val="005161C6"/>
    <w:rsid w:val="00522962"/>
    <w:rsid w:val="00523818"/>
    <w:rsid w:val="0052683C"/>
    <w:rsid w:val="00530681"/>
    <w:rsid w:val="00532665"/>
    <w:rsid w:val="00532B0A"/>
    <w:rsid w:val="00536079"/>
    <w:rsid w:val="005433FB"/>
    <w:rsid w:val="00552118"/>
    <w:rsid w:val="00553356"/>
    <w:rsid w:val="005533FE"/>
    <w:rsid w:val="00560F3A"/>
    <w:rsid w:val="00562F4B"/>
    <w:rsid w:val="005638EC"/>
    <w:rsid w:val="00571280"/>
    <w:rsid w:val="00575E12"/>
    <w:rsid w:val="00585A77"/>
    <w:rsid w:val="00592791"/>
    <w:rsid w:val="005A12C5"/>
    <w:rsid w:val="005B0C16"/>
    <w:rsid w:val="005C25A5"/>
    <w:rsid w:val="005E10E7"/>
    <w:rsid w:val="005E2A6D"/>
    <w:rsid w:val="005E35F7"/>
    <w:rsid w:val="00600122"/>
    <w:rsid w:val="00600C7C"/>
    <w:rsid w:val="00613CC5"/>
    <w:rsid w:val="00621466"/>
    <w:rsid w:val="006307AD"/>
    <w:rsid w:val="0064046A"/>
    <w:rsid w:val="006409E5"/>
    <w:rsid w:val="00646B9A"/>
    <w:rsid w:val="00650AFD"/>
    <w:rsid w:val="006543F5"/>
    <w:rsid w:val="00657B51"/>
    <w:rsid w:val="00660FFF"/>
    <w:rsid w:val="006666B0"/>
    <w:rsid w:val="00675FE0"/>
    <w:rsid w:val="0068263B"/>
    <w:rsid w:val="006827F9"/>
    <w:rsid w:val="0068300C"/>
    <w:rsid w:val="00683595"/>
    <w:rsid w:val="006835BE"/>
    <w:rsid w:val="00684274"/>
    <w:rsid w:val="00685EB6"/>
    <w:rsid w:val="006953B2"/>
    <w:rsid w:val="006957F9"/>
    <w:rsid w:val="00697159"/>
    <w:rsid w:val="006A1DE6"/>
    <w:rsid w:val="006A1E08"/>
    <w:rsid w:val="006A74CD"/>
    <w:rsid w:val="006B26C8"/>
    <w:rsid w:val="006B42E6"/>
    <w:rsid w:val="006D1F41"/>
    <w:rsid w:val="006D2937"/>
    <w:rsid w:val="006D3CF6"/>
    <w:rsid w:val="006F334A"/>
    <w:rsid w:val="00706FC1"/>
    <w:rsid w:val="00707591"/>
    <w:rsid w:val="00716337"/>
    <w:rsid w:val="007172E4"/>
    <w:rsid w:val="00721B92"/>
    <w:rsid w:val="00723F16"/>
    <w:rsid w:val="0072425E"/>
    <w:rsid w:val="00725682"/>
    <w:rsid w:val="00736BC9"/>
    <w:rsid w:val="00746F30"/>
    <w:rsid w:val="00751A13"/>
    <w:rsid w:val="00755273"/>
    <w:rsid w:val="007573DB"/>
    <w:rsid w:val="0076672C"/>
    <w:rsid w:val="00766EA2"/>
    <w:rsid w:val="0077039B"/>
    <w:rsid w:val="00770B48"/>
    <w:rsid w:val="00771519"/>
    <w:rsid w:val="00771F22"/>
    <w:rsid w:val="007829F9"/>
    <w:rsid w:val="00785311"/>
    <w:rsid w:val="00794261"/>
    <w:rsid w:val="007A15A5"/>
    <w:rsid w:val="007B0024"/>
    <w:rsid w:val="007B5B48"/>
    <w:rsid w:val="007C1020"/>
    <w:rsid w:val="007D0A38"/>
    <w:rsid w:val="007D281B"/>
    <w:rsid w:val="007D661C"/>
    <w:rsid w:val="007D70BB"/>
    <w:rsid w:val="007E4E06"/>
    <w:rsid w:val="007E522B"/>
    <w:rsid w:val="007F0E90"/>
    <w:rsid w:val="007F10F0"/>
    <w:rsid w:val="007F43F8"/>
    <w:rsid w:val="007F65F7"/>
    <w:rsid w:val="0080059C"/>
    <w:rsid w:val="00805EA9"/>
    <w:rsid w:val="00807B75"/>
    <w:rsid w:val="008139F3"/>
    <w:rsid w:val="00816788"/>
    <w:rsid w:val="0082059A"/>
    <w:rsid w:val="00820EE3"/>
    <w:rsid w:val="00821460"/>
    <w:rsid w:val="00821918"/>
    <w:rsid w:val="00847859"/>
    <w:rsid w:val="00856345"/>
    <w:rsid w:val="00866262"/>
    <w:rsid w:val="008749AB"/>
    <w:rsid w:val="0087559A"/>
    <w:rsid w:val="00876926"/>
    <w:rsid w:val="008978A8"/>
    <w:rsid w:val="008A2A4E"/>
    <w:rsid w:val="008A31D1"/>
    <w:rsid w:val="008A473A"/>
    <w:rsid w:val="008B37F3"/>
    <w:rsid w:val="008B5B1F"/>
    <w:rsid w:val="008C68BE"/>
    <w:rsid w:val="008C7093"/>
    <w:rsid w:val="008E008D"/>
    <w:rsid w:val="008F43A9"/>
    <w:rsid w:val="0091163A"/>
    <w:rsid w:val="0091410E"/>
    <w:rsid w:val="009172F0"/>
    <w:rsid w:val="00925949"/>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C6240"/>
    <w:rsid w:val="009D24FE"/>
    <w:rsid w:val="009E441E"/>
    <w:rsid w:val="009E543C"/>
    <w:rsid w:val="009E5ED3"/>
    <w:rsid w:val="009E65E8"/>
    <w:rsid w:val="009E73E1"/>
    <w:rsid w:val="009F307A"/>
    <w:rsid w:val="009F5054"/>
    <w:rsid w:val="009F73DA"/>
    <w:rsid w:val="00A12002"/>
    <w:rsid w:val="00A15399"/>
    <w:rsid w:val="00A16484"/>
    <w:rsid w:val="00A21230"/>
    <w:rsid w:val="00A261C0"/>
    <w:rsid w:val="00A329DD"/>
    <w:rsid w:val="00A3404E"/>
    <w:rsid w:val="00A35A4C"/>
    <w:rsid w:val="00A4312A"/>
    <w:rsid w:val="00A46938"/>
    <w:rsid w:val="00A5077C"/>
    <w:rsid w:val="00A55178"/>
    <w:rsid w:val="00A61D44"/>
    <w:rsid w:val="00A628F3"/>
    <w:rsid w:val="00A71C26"/>
    <w:rsid w:val="00A762C4"/>
    <w:rsid w:val="00A77A29"/>
    <w:rsid w:val="00A8263B"/>
    <w:rsid w:val="00A826EE"/>
    <w:rsid w:val="00A82C41"/>
    <w:rsid w:val="00A866A1"/>
    <w:rsid w:val="00A900EF"/>
    <w:rsid w:val="00A94CF5"/>
    <w:rsid w:val="00A972A0"/>
    <w:rsid w:val="00AA1154"/>
    <w:rsid w:val="00AB03AC"/>
    <w:rsid w:val="00AB5F63"/>
    <w:rsid w:val="00AB6191"/>
    <w:rsid w:val="00AB6D3A"/>
    <w:rsid w:val="00AC3FE9"/>
    <w:rsid w:val="00AC52FC"/>
    <w:rsid w:val="00AD2F82"/>
    <w:rsid w:val="00AD4174"/>
    <w:rsid w:val="00AD44FE"/>
    <w:rsid w:val="00AD7A96"/>
    <w:rsid w:val="00AE054A"/>
    <w:rsid w:val="00AF063D"/>
    <w:rsid w:val="00AF3F83"/>
    <w:rsid w:val="00B044A3"/>
    <w:rsid w:val="00B06857"/>
    <w:rsid w:val="00B06ECD"/>
    <w:rsid w:val="00B17957"/>
    <w:rsid w:val="00B22451"/>
    <w:rsid w:val="00B224DE"/>
    <w:rsid w:val="00B274BB"/>
    <w:rsid w:val="00B33EC8"/>
    <w:rsid w:val="00B405AE"/>
    <w:rsid w:val="00B406B7"/>
    <w:rsid w:val="00B446CF"/>
    <w:rsid w:val="00B51AB9"/>
    <w:rsid w:val="00B6628B"/>
    <w:rsid w:val="00B6764D"/>
    <w:rsid w:val="00B8085B"/>
    <w:rsid w:val="00B81E49"/>
    <w:rsid w:val="00B8573A"/>
    <w:rsid w:val="00B87DBB"/>
    <w:rsid w:val="00B96D12"/>
    <w:rsid w:val="00BA06CC"/>
    <w:rsid w:val="00BA3D20"/>
    <w:rsid w:val="00BA4115"/>
    <w:rsid w:val="00BB243A"/>
    <w:rsid w:val="00BB35BD"/>
    <w:rsid w:val="00BB4844"/>
    <w:rsid w:val="00BB5DDA"/>
    <w:rsid w:val="00BC0651"/>
    <w:rsid w:val="00BC3C10"/>
    <w:rsid w:val="00BD1E90"/>
    <w:rsid w:val="00BD218B"/>
    <w:rsid w:val="00BE16F4"/>
    <w:rsid w:val="00BE2AF3"/>
    <w:rsid w:val="00BE4E4F"/>
    <w:rsid w:val="00BE64DB"/>
    <w:rsid w:val="00BF2CA5"/>
    <w:rsid w:val="00BF3673"/>
    <w:rsid w:val="00BF6DC5"/>
    <w:rsid w:val="00C0014A"/>
    <w:rsid w:val="00C013CC"/>
    <w:rsid w:val="00C16E4B"/>
    <w:rsid w:val="00C24AFE"/>
    <w:rsid w:val="00C267F5"/>
    <w:rsid w:val="00C34783"/>
    <w:rsid w:val="00C37460"/>
    <w:rsid w:val="00C40987"/>
    <w:rsid w:val="00C4270A"/>
    <w:rsid w:val="00C43BD1"/>
    <w:rsid w:val="00C53C42"/>
    <w:rsid w:val="00C6472C"/>
    <w:rsid w:val="00C648E1"/>
    <w:rsid w:val="00C65EA9"/>
    <w:rsid w:val="00C77F2E"/>
    <w:rsid w:val="00C876AA"/>
    <w:rsid w:val="00C96ADD"/>
    <w:rsid w:val="00CA0814"/>
    <w:rsid w:val="00CA436E"/>
    <w:rsid w:val="00CC43BA"/>
    <w:rsid w:val="00CD344E"/>
    <w:rsid w:val="00CD4831"/>
    <w:rsid w:val="00CE604E"/>
    <w:rsid w:val="00CF23AE"/>
    <w:rsid w:val="00CF5B43"/>
    <w:rsid w:val="00D00480"/>
    <w:rsid w:val="00D21C95"/>
    <w:rsid w:val="00D2214B"/>
    <w:rsid w:val="00D229AE"/>
    <w:rsid w:val="00D23CFC"/>
    <w:rsid w:val="00D25FC5"/>
    <w:rsid w:val="00D277ED"/>
    <w:rsid w:val="00D30489"/>
    <w:rsid w:val="00D36552"/>
    <w:rsid w:val="00D67FFA"/>
    <w:rsid w:val="00D7381C"/>
    <w:rsid w:val="00D759B6"/>
    <w:rsid w:val="00D8470E"/>
    <w:rsid w:val="00D85855"/>
    <w:rsid w:val="00D87A62"/>
    <w:rsid w:val="00D972EB"/>
    <w:rsid w:val="00D973F6"/>
    <w:rsid w:val="00DA07DD"/>
    <w:rsid w:val="00DA0DD8"/>
    <w:rsid w:val="00DA2DCE"/>
    <w:rsid w:val="00DB233B"/>
    <w:rsid w:val="00DB5BB9"/>
    <w:rsid w:val="00DC1091"/>
    <w:rsid w:val="00DC5A8F"/>
    <w:rsid w:val="00DD1653"/>
    <w:rsid w:val="00DE533B"/>
    <w:rsid w:val="00DE7F7C"/>
    <w:rsid w:val="00DF0B53"/>
    <w:rsid w:val="00E011EA"/>
    <w:rsid w:val="00E05308"/>
    <w:rsid w:val="00E140BB"/>
    <w:rsid w:val="00E205A7"/>
    <w:rsid w:val="00E20969"/>
    <w:rsid w:val="00E22D21"/>
    <w:rsid w:val="00E2519D"/>
    <w:rsid w:val="00E27AB9"/>
    <w:rsid w:val="00E37014"/>
    <w:rsid w:val="00E5497E"/>
    <w:rsid w:val="00E61D0A"/>
    <w:rsid w:val="00E74C3F"/>
    <w:rsid w:val="00E76B2D"/>
    <w:rsid w:val="00E817A3"/>
    <w:rsid w:val="00E83B37"/>
    <w:rsid w:val="00EA232D"/>
    <w:rsid w:val="00EA2ADF"/>
    <w:rsid w:val="00EB3E72"/>
    <w:rsid w:val="00EB4454"/>
    <w:rsid w:val="00EB5271"/>
    <w:rsid w:val="00EC19A6"/>
    <w:rsid w:val="00EC51BF"/>
    <w:rsid w:val="00EC6FF6"/>
    <w:rsid w:val="00ED30C1"/>
    <w:rsid w:val="00ED75CC"/>
    <w:rsid w:val="00EE495D"/>
    <w:rsid w:val="00EE5285"/>
    <w:rsid w:val="00EF30DC"/>
    <w:rsid w:val="00EF70E8"/>
    <w:rsid w:val="00F01A19"/>
    <w:rsid w:val="00F02C50"/>
    <w:rsid w:val="00F1098E"/>
    <w:rsid w:val="00F12187"/>
    <w:rsid w:val="00F1530C"/>
    <w:rsid w:val="00F21724"/>
    <w:rsid w:val="00F22912"/>
    <w:rsid w:val="00F22FDE"/>
    <w:rsid w:val="00F267E5"/>
    <w:rsid w:val="00F27F91"/>
    <w:rsid w:val="00F30275"/>
    <w:rsid w:val="00F33665"/>
    <w:rsid w:val="00F34A22"/>
    <w:rsid w:val="00F360F9"/>
    <w:rsid w:val="00F5081C"/>
    <w:rsid w:val="00F65779"/>
    <w:rsid w:val="00F65C84"/>
    <w:rsid w:val="00F74EB4"/>
    <w:rsid w:val="00F7579A"/>
    <w:rsid w:val="00F85B21"/>
    <w:rsid w:val="00F90702"/>
    <w:rsid w:val="00F91AA5"/>
    <w:rsid w:val="00FA3D76"/>
    <w:rsid w:val="00FA6BB2"/>
    <w:rsid w:val="00FB34E2"/>
    <w:rsid w:val="00FB7A2C"/>
    <w:rsid w:val="00FC6B71"/>
    <w:rsid w:val="00FD7827"/>
    <w:rsid w:val="00FE0A3A"/>
    <w:rsid w:val="00FE3406"/>
    <w:rsid w:val="00FE6E74"/>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1D80E3-1AC3-46D7-8CCE-A442BF80F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6032ed8b-3e71-4b2f-ab7b-020545ac21c9"/>
    <ds:schemaRef ds:uri="3f6024f2-ec53-42bf-9fc5-b1e570b27390"/>
  </ds:schemaRefs>
</ds:datastoreItem>
</file>

<file path=customXml/itemProps4.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5.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13245</Words>
  <Characters>75498</Characters>
  <Application>Microsoft Office Word</Application>
  <DocSecurity>8</DocSecurity>
  <Lines>629</Lines>
  <Paragraphs>177</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88566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2024-02-29T07:03:00Z</dcterms:created>
  <dcterms:modified xsi:type="dcterms:W3CDTF">2024-08-05T07:32:00Z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MediaServiceImageTags">
    <vt:lpwstr/>
  </property>
</Properties>
</file>