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77777777" w:rsidR="005E6A84" w:rsidRDefault="005E6A84" w:rsidP="00AB6E08">
      <w:pPr>
        <w:rPr>
          <w:rFonts w:ascii="Arial" w:hAnsi="Arial" w:cs="Arial"/>
        </w:rPr>
      </w:pP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t>Methodology;</w:t>
      </w:r>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Derivation of the Transmission Network Use of System Energy Consumption Tariff and Short Term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for Double Busbar type connections, are those single user assets connecting the User’s assets and the first  transmission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for teed or mesh connections, are those single user assets from the User’s assets up to, but not including, the HV disconnector or the equivalent point of isolation;</w:t>
      </w:r>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lastRenderedPageBreak/>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Pre Vesting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asset;</w:t>
      </w:r>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licensee’s.</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calculated;</w:t>
      </w:r>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commission than the typical </w:t>
      </w:r>
      <w:r>
        <w:lastRenderedPageBreak/>
        <w:t>asset the MEA ratio would be 1.1.  If, however, the asset was found only to cost 90% of the typical MEA value the ratio would be 0.9;</w:t>
      </w:r>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Amount;</w:t>
      </w:r>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r w:rsidR="00587248" w:rsidRPr="00195B72">
        <w:rPr>
          <w:b/>
          <w:bCs/>
        </w:rPr>
        <w:t>Financial</w:t>
      </w:r>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r w:rsidR="00061D6F">
        <w:t>TOPI</w:t>
      </w:r>
      <w:r>
        <w:rPr>
          <w:vertAlign w:val="subscript"/>
        </w:rPr>
        <w:t>n</w:t>
      </w:r>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(mid year) depreciated GAV of the asset.  The following formula calculates the NAV of an asset, where A</w:t>
      </w:r>
      <w:r>
        <w:rPr>
          <w:vertAlign w:val="subscript"/>
        </w:rPr>
        <w:t>n</w:t>
      </w:r>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r>
        <w:t>40 year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r>
        <w:t>addition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lastRenderedPageBreak/>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annual charges based on depreciation periods other than 40 years;</w:t>
      </w:r>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annuity based charging;</w:t>
      </w:r>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payable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Capital Components of the Connection charge for Pre Vesting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Price Control;</w:t>
      </w:r>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r>
        <w:t>40 year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lastRenderedPageBreak/>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The non-capital component of the connection charge is divided into two parts, as set out below.  Both of these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site specific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Site Specific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Annual Connection Charge</w:t>
      </w:r>
      <w:r w:rsidRPr="00094C68">
        <w:rPr>
          <w:rFonts w:ascii="Arial" w:hAnsi="Arial" w:cs="Arial"/>
          <w:sz w:val="22"/>
          <w:szCs w:val="22"/>
          <w:vertAlign w:val="subscript"/>
        </w:rPr>
        <w:t>n</w:t>
      </w:r>
      <w:r w:rsidRPr="00094C68">
        <w:rPr>
          <w:rFonts w:ascii="Arial" w:hAnsi="Arial" w:cs="Arial"/>
          <w:sz w:val="22"/>
          <w:szCs w:val="22"/>
        </w:rPr>
        <w:t xml:space="preserve"> = D</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(NAV</w:t>
      </w:r>
      <w:r w:rsidRPr="00094C68">
        <w:rPr>
          <w:rFonts w:ascii="Arial" w:hAnsi="Arial" w:cs="Arial"/>
          <w:sz w:val="22"/>
          <w:szCs w:val="22"/>
          <w:vertAlign w:val="subscript"/>
        </w:rPr>
        <w:t>n</w:t>
      </w:r>
      <w:r w:rsidRPr="00094C68">
        <w:rPr>
          <w:rFonts w:ascii="Arial" w:hAnsi="Arial" w:cs="Arial"/>
          <w:sz w:val="22"/>
          <w:szCs w:val="22"/>
        </w:rPr>
        <w:t>) + SSF</w:t>
      </w:r>
      <w:r w:rsidRPr="00094C68">
        <w:rPr>
          <w:rFonts w:ascii="Arial" w:hAnsi="Arial" w:cs="Arial"/>
          <w:sz w:val="22"/>
          <w:szCs w:val="22"/>
          <w:vertAlign w:val="subscript"/>
        </w:rPr>
        <w:t>n</w:t>
      </w:r>
      <w:r w:rsidRPr="00094C68">
        <w:rPr>
          <w:rFonts w:ascii="Arial" w:hAnsi="Arial" w:cs="Arial"/>
          <w:sz w:val="22"/>
          <w:szCs w:val="22"/>
        </w:rPr>
        <w:t xml:space="preserve"> (</w:t>
      </w:r>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rPr>
        <w:t>) + TC</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w:t>
      </w:r>
      <w:r w:rsidR="00E7116D" w:rsidRPr="00CD5631">
        <w:rPr>
          <w:rFonts w:ascii="Arial" w:hAnsi="Arial" w:cs="Arial"/>
          <w:sz w:val="22"/>
          <w:szCs w:val="22"/>
        </w:rPr>
        <w:lastRenderedPageBreak/>
        <w:t xml:space="preserve">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on the basis of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asset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Annual Connection Charge</w:t>
      </w:r>
      <w:r>
        <w:rPr>
          <w:vertAlign w:val="subscript"/>
        </w:rPr>
        <w:t>n</w:t>
      </w:r>
      <w:r>
        <w:t xml:space="preserve">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Annual Connection Charge</w:t>
      </w:r>
      <w:r>
        <w:rPr>
          <w:vertAlign w:val="subscript"/>
        </w:rPr>
        <w:t>n</w:t>
      </w:r>
      <w:r>
        <w:t xml:space="preserve"> = D</w:t>
      </w:r>
      <w:r>
        <w:rPr>
          <w:vertAlign w:val="subscript"/>
        </w:rPr>
        <w:t>n</w:t>
      </w:r>
      <w:r>
        <w:t xml:space="preserve"> (GAV</w:t>
      </w:r>
      <w:r>
        <w:rPr>
          <w:vertAlign w:val="subscript"/>
        </w:rPr>
        <w:t>n</w:t>
      </w:r>
      <w:r>
        <w:t>*PCCF) + R</w:t>
      </w:r>
      <w:r>
        <w:rPr>
          <w:vertAlign w:val="subscript"/>
        </w:rPr>
        <w:t>n</w:t>
      </w:r>
      <w:r>
        <w:t xml:space="preserve"> (NAV</w:t>
      </w:r>
      <w:r>
        <w:rPr>
          <w:vertAlign w:val="subscript"/>
        </w:rPr>
        <w:t>n</w:t>
      </w:r>
      <w:r>
        <w:t>*PCCF)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Factor taking into account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w:t>
      </w:r>
      <w:r>
        <w:lastRenderedPageBreak/>
        <w:t xml:space="preserve">charges as described in </w:t>
      </w:r>
      <w:r>
        <w:rPr>
          <w:b/>
        </w:rPr>
        <w:t xml:space="preserve">Chapter 5 </w:t>
      </w:r>
      <w:r>
        <w:t>below will be charged for any existing connection assets made redundant as a result of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Where a non-standard incremental cost is incurred as a result of a User's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Category 1 Intertripping Scheme</w:t>
      </w:r>
      <w:r>
        <w:t xml:space="preserve"> or a </w:t>
      </w:r>
      <w:r>
        <w:rPr>
          <w:b/>
          <w:bCs/>
        </w:rPr>
        <w:t>Category 3 Intertripping Scheme</w:t>
      </w:r>
      <w:r>
        <w:t xml:space="preserve">. A one-off charge will </w:t>
      </w:r>
      <w:r>
        <w:rPr>
          <w:b/>
          <w:bCs/>
          <w:u w:val="single"/>
        </w:rPr>
        <w:t>not</w:t>
      </w:r>
      <w:r>
        <w:t xml:space="preserve"> be levied for a </w:t>
      </w:r>
      <w:r>
        <w:rPr>
          <w:b/>
          <w:bCs/>
        </w:rPr>
        <w:t>Category 2 Intertripping Scheme</w:t>
      </w:r>
      <w:r>
        <w:t xml:space="preserve"> or a </w:t>
      </w:r>
      <w:r>
        <w:rPr>
          <w:b/>
          <w:bCs/>
        </w:rPr>
        <w:t>Category 4 Intertripping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period it is termed a Transmission Charge. It is usually a depreciating finance charge or annuity based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40 year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r>
        <w:t>Outturning the Indicative Agreement</w:t>
      </w:r>
      <w:bookmarkEnd w:id="74"/>
      <w:bookmarkEnd w:id="75"/>
      <w:bookmarkEnd w:id="76"/>
      <w:bookmarkEnd w:id="77"/>
    </w:p>
    <w:p w14:paraId="295282BC" w14:textId="77777777" w:rsidR="00225419" w:rsidRDefault="00225419">
      <w:pPr>
        <w:pStyle w:val="1"/>
        <w:keepNext/>
        <w:jc w:val="both"/>
      </w:pPr>
    </w:p>
    <w:p w14:paraId="5D6E2E9A" w14:textId="05D40857"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"outturned".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7648E3">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8BAA0BE"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7648E3">
        <w:t>14.3.10</w:t>
      </w:r>
      <w:r>
        <w:fldChar w:fldCharType="end"/>
      </w:r>
      <w:r>
        <w:t xml:space="preserve"> above, firm price agreements are also available.  Typically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all of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15</w:t>
      </w:r>
      <w:r>
        <w:rPr>
          <w:vertAlign w:val="superscript"/>
        </w:rPr>
        <w:t>th</w:t>
      </w:r>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4106D047"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7648E3">
        <w:t>14.4.8</w:t>
      </w:r>
      <w:r>
        <w:fldChar w:fldCharType="end"/>
      </w:r>
      <w:r>
        <w:t xml:space="preserve">) and Transmission Charges (annuitised one-offs, as defined in </w:t>
      </w:r>
      <w:r>
        <w:fldChar w:fldCharType="begin"/>
      </w:r>
      <w:r>
        <w:instrText xml:space="preserve"> REF _Ref1554412 \r \h  \* MERGEFORMAT </w:instrText>
      </w:r>
      <w:r>
        <w:fldChar w:fldCharType="separate"/>
      </w:r>
      <w:r w:rsidR="007648E3">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as a result of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(TNUoS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account</w:t>
      </w:r>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r w:rsidRPr="00094C68">
        <w:rPr>
          <w:rFonts w:ascii="Arial" w:hAnsi="Arial" w:cs="Arial"/>
          <w:sz w:val="22"/>
          <w:szCs w:val="22"/>
          <w:lang w:val="fr-FR"/>
        </w:rPr>
        <w:t>Termination</w:t>
      </w:r>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Charge</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UoS</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C</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NAV</w:t>
      </w:r>
      <w:r w:rsidRPr="00094C68">
        <w:rPr>
          <w:rFonts w:ascii="Arial" w:hAnsi="Arial" w:cs="Arial"/>
          <w:sz w:val="22"/>
          <w:szCs w:val="22"/>
          <w:vertAlign w:val="subscript"/>
          <w:lang w:val="fr-FR"/>
        </w:rPr>
        <w:t>an</w:t>
      </w:r>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UoS</w:t>
      </w:r>
      <w:r w:rsidRPr="00094C68">
        <w:rPr>
          <w:rFonts w:ascii="Arial" w:hAnsi="Arial" w:cs="Arial"/>
          <w:sz w:val="22"/>
          <w:szCs w:val="22"/>
          <w:vertAlign w:val="subscript"/>
        </w:rPr>
        <w:t>n</w:t>
      </w:r>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an</w:t>
      </w:r>
      <w:r w:rsidRPr="00094C68">
        <w:rPr>
          <w:rFonts w:ascii="Arial" w:hAnsi="Arial" w:cs="Arial"/>
          <w:sz w:val="22"/>
          <w:szCs w:val="22"/>
          <w:vertAlign w:val="subscript"/>
        </w:rPr>
        <w:tab/>
      </w:r>
      <w:r w:rsidRPr="00094C68">
        <w:rPr>
          <w:rFonts w:ascii="Arial" w:hAnsi="Arial" w:cs="Arial"/>
          <w:sz w:val="22"/>
          <w:szCs w:val="22"/>
        </w:rPr>
        <w:t xml:space="preserve">= NAV of Type A assets as at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If a circuit breaker is terminated as a result of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ground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asset in use. The Net Asset Value will be calculated as if the asset had been in continuous service as a connection asset from its original commissioning date taking into account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asset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on the basis of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There are a number of situations where an asset replacement scheme may involve a change in the voltage level of a User's connection assets.  These replacement schemes can take place over a number of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will comprise an appropriate proportion of the HV assets at each site and not the full costs of </w:t>
      </w:r>
      <w:r>
        <w:lastRenderedPageBreak/>
        <w:t>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E4B77C3" w14:textId="77777777" w:rsidR="00225419" w:rsidRPr="00225419" w:rsidRDefault="00225419" w:rsidP="006661FE">
      <w:pPr>
        <w:pStyle w:val="BodyText"/>
        <w:numPr>
          <w:ilvl w:val="0"/>
          <w:numId w:val="43"/>
        </w:numPr>
        <w:spacing w:after="0"/>
        <w:ind w:left="720" w:hanging="810"/>
        <w:rPr>
          <w:rFonts w:ascii="Arial" w:hAnsi="Arial" w:cs="Arial"/>
          <w:bCs/>
          <w:sz w:val="22"/>
          <w:szCs w:val="22"/>
        </w:rPr>
      </w:pPr>
      <w:r w:rsidRPr="00225419">
        <w:rPr>
          <w:rFonts w:ascii="Arial" w:hAnsi="Arial" w:cs="Arial"/>
          <w:bCs/>
          <w:sz w:val="22"/>
          <w:szCs w:val="22"/>
        </w:rPr>
        <w:t>Under the connection charging methodology no data is required from Users in order to calculate the connection charges payable by the User.</w:t>
      </w:r>
      <w:bookmarkStart w:id="100" w:name="_Ref531686418"/>
      <w:bookmarkStart w:id="101" w:name="_Toc32208960"/>
    </w:p>
    <w:p w14:paraId="603E53D2" w14:textId="77777777" w:rsidR="00225419" w:rsidRPr="00225419" w:rsidRDefault="00225419">
      <w:pPr>
        <w:ind w:left="720" w:hanging="720"/>
        <w:rPr>
          <w:rFonts w:ascii="Arial" w:hAnsi="Arial" w:cs="Arial"/>
          <w:sz w:val="22"/>
          <w:szCs w:val="22"/>
        </w:rPr>
      </w:pPr>
      <w:r w:rsidRPr="00225419">
        <w:rPr>
          <w:rFonts w:ascii="Arial" w:hAnsi="Arial" w:cs="Arial"/>
          <w:sz w:val="22"/>
          <w:szCs w:val="22"/>
        </w:rPr>
        <w:t xml:space="preserve"> </w:t>
      </w:r>
    </w:p>
    <w:p w14:paraId="5222935A" w14:textId="77777777" w:rsidR="00225419" w:rsidRPr="00415339" w:rsidRDefault="00225419" w:rsidP="006661FE">
      <w:pPr>
        <w:pStyle w:val="Heading1"/>
        <w:tabs>
          <w:tab w:val="clear" w:pos="810"/>
          <w:tab w:val="left" w:pos="720"/>
        </w:tabs>
        <w:rPr>
          <w:color w:val="auto"/>
          <w:sz w:val="28"/>
          <w:szCs w:val="28"/>
        </w:rPr>
      </w:pPr>
      <w:r>
        <w:br w:type="page"/>
      </w:r>
      <w:bookmarkStart w:id="102" w:name="_Toc220918038"/>
      <w:bookmarkStart w:id="103" w:name="_Toc44315421"/>
      <w:r w:rsidRPr="00415339">
        <w:rPr>
          <w:color w:val="auto"/>
          <w:sz w:val="28"/>
          <w:szCs w:val="28"/>
        </w:rPr>
        <w:lastRenderedPageBreak/>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costs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first year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the site specific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the rate of return charge remains constant at 6% for the 40 year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the asset is terminated at the end of its 40 year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For the purpose of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(40 year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first year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first year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exactly the same assumptions as those in example 1 above, the total annual connection charges will be the same as those presented.  These charges will not change as a result of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Annual Connection Charge</w:t>
      </w:r>
      <w:r w:rsidRPr="00D2324F">
        <w:rPr>
          <w:rFonts w:ascii="Arial" w:hAnsi="Arial" w:cs="Arial"/>
          <w:sz w:val="22"/>
          <w:szCs w:val="22"/>
          <w:vertAlign w:val="subscript"/>
        </w:rPr>
        <w:t>n</w:t>
      </w:r>
      <w:r w:rsidRPr="00D2324F">
        <w:rPr>
          <w:rFonts w:ascii="Arial" w:hAnsi="Arial" w:cs="Arial"/>
          <w:sz w:val="22"/>
          <w:szCs w:val="22"/>
        </w:rPr>
        <w:t xml:space="preserve"> = SSF</w:t>
      </w:r>
      <w:r w:rsidRPr="00D2324F">
        <w:rPr>
          <w:rFonts w:ascii="Arial" w:hAnsi="Arial" w:cs="Arial"/>
          <w:sz w:val="22"/>
          <w:szCs w:val="22"/>
          <w:vertAlign w:val="subscript"/>
        </w:rPr>
        <w:t xml:space="preserve">n </w:t>
      </w:r>
      <w:r w:rsidRPr="00D2324F">
        <w:rPr>
          <w:rFonts w:ascii="Arial" w:hAnsi="Arial" w:cs="Arial"/>
          <w:sz w:val="22"/>
          <w:szCs w:val="22"/>
        </w:rPr>
        <w:t xml:space="preserve"> (</w:t>
      </w:r>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r w:rsidRPr="00D2324F">
        <w:rPr>
          <w:rFonts w:ascii="Arial" w:hAnsi="Arial" w:cs="Arial"/>
          <w:sz w:val="22"/>
          <w:szCs w:val="22"/>
        </w:rPr>
        <w:t>)+ TC</w:t>
      </w:r>
      <w:r w:rsidRPr="00D2324F">
        <w:rPr>
          <w:rFonts w:ascii="Arial" w:hAnsi="Arial" w:cs="Arial"/>
          <w:sz w:val="22"/>
          <w:szCs w:val="22"/>
          <w:vertAlign w:val="subscript"/>
        </w:rPr>
        <w:t>n</w:t>
      </w:r>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There may be cases where there are specific conditions such that the practicable minimum scheme at a site has to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77777777" w:rsidR="006661FE" w:rsidRDefault="006661FE" w:rsidP="002439CF">
      <w:pPr>
        <w:pStyle w:val="1"/>
        <w:numPr>
          <w:ilvl w:val="0"/>
          <w:numId w:val="46"/>
        </w:numPr>
        <w:tabs>
          <w:tab w:val="clear" w:pos="0"/>
          <w:tab w:val="num" w:pos="720"/>
        </w:tabs>
        <w:ind w:left="1627"/>
        <w:jc w:val="both"/>
      </w:pPr>
      <w:r>
        <w:t xml:space="preserve">Transmission Network Use of System charges reflect the cost of installing, operating and maintaining the transmission system for the Transmission Owner (TO) Activity function of the Transmission Businesses of each </w:t>
      </w:r>
      <w:r w:rsidR="00C41DDA">
        <w:t xml:space="preserve">Relevant </w:t>
      </w:r>
      <w:r>
        <w:t>Transmission Licensee. These activities are undertaken to the standards prescribed by the Transmission Licences</w:t>
      </w:r>
      <w:r>
        <w:fldChar w:fldCharType="begin"/>
      </w:r>
      <w:r>
        <w:instrText xml:space="preserve"> XE "Transmission Licence" </w:instrText>
      </w:r>
      <w:r>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set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1B4790D7" w14:textId="77777777" w:rsidR="006661FE" w:rsidRDefault="006661FE" w:rsidP="006661FE">
      <w:pPr>
        <w:pStyle w:val="1"/>
        <w:jc w:val="both"/>
      </w:pPr>
    </w:p>
    <w:p w14:paraId="238C39DC"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Industry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7D27B2">
      <w:pPr>
        <w:pStyle w:val="1"/>
        <w:numPr>
          <w:ilvl w:val="0"/>
          <w:numId w:val="107"/>
        </w:numPr>
        <w:jc w:val="both"/>
      </w:pPr>
      <w:r>
        <w:t xml:space="preserve">In April 2004 </w:t>
      </w:r>
      <w:r w:rsidR="00E71EB2" w:rsidRPr="00E71EB2">
        <w:rPr>
          <w:b/>
        </w:rPr>
        <w:t>The Company</w:t>
      </w:r>
      <w:r>
        <w:t xml:space="preserve"> introduced a DC Loadflow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lastRenderedPageBreak/>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 xml:space="preserve">The application of a de-minimus level demand charge of £0/kW for Half Hourly and £0/kWh for Non-Half Hourly metered demand and £0/KWh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r w:rsidRPr="00CD5631">
        <w:t xml:space="preserve">For the purpose of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(GCharge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r w:rsidRPr="00CD5631">
        <w:rPr>
          <w:b/>
        </w:rPr>
        <w:t>The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GCharge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Where annual average TNUoS charges to Generators are negative under the GCharge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(AdjGenRev)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y = (1+ ErrorGenRev) / (1 - ErrorGO)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r>
        <w:t xml:space="preserve">ErrorGenRev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r>
        <w:t>ErrorGO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31st October in the year preceding the relevant </w:t>
      </w:r>
      <w:r w:rsidR="00E4464D" w:rsidRPr="00CD5631">
        <w:rPr>
          <w:b/>
        </w:rPr>
        <w:t>Financial Year</w:t>
      </w:r>
      <w:r>
        <w:t xml:space="preserve"> to convert average annual TNUoS charges payable by Generators in the GCharge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t xml:space="preserve">Where; </w:t>
      </w:r>
    </w:p>
    <w:p w14:paraId="6AB95F0C" w14:textId="77777777" w:rsidR="00DF66F2" w:rsidRDefault="00DF66F2" w:rsidP="00DF66F2">
      <w:pPr>
        <w:pStyle w:val="1"/>
        <w:ind w:firstLine="1276"/>
        <w:jc w:val="both"/>
      </w:pPr>
      <w:r>
        <w:t xml:space="preserve">    CapEC  = Upper limit of the range specified in the Limiting Regulation </w:t>
      </w:r>
    </w:p>
    <w:p w14:paraId="6480382F" w14:textId="77777777" w:rsidR="00DF66F2" w:rsidRDefault="00DF66F2" w:rsidP="00DF66F2">
      <w:pPr>
        <w:pStyle w:val="1"/>
        <w:ind w:firstLine="1560"/>
        <w:jc w:val="both"/>
      </w:pPr>
      <w:r>
        <w:t>y           = Error margin built in to adjust CapEC</w:t>
      </w:r>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31st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r>
        <w:t xml:space="preserve">GCharge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r>
        <w:t xml:space="preserve">AdjRevenue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r>
        <w:lastRenderedPageBreak/>
        <w:t>AdjTariff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77777777" w:rsidR="006661FE" w:rsidRPr="002338F3" w:rsidRDefault="006661FE" w:rsidP="006661FE">
      <w:pPr>
        <w:ind w:left="1440"/>
        <w:rPr>
          <w:rFonts w:ascii="Arial" w:hAnsi="Arial" w:cs="Arial"/>
          <w:sz w:val="22"/>
          <w:szCs w:val="22"/>
        </w:rPr>
      </w:pPr>
      <w:r w:rsidRPr="002338F3">
        <w:rPr>
          <w:rFonts w:ascii="Arial" w:hAnsi="Arial" w:cs="Arial"/>
          <w:sz w:val="22"/>
          <w:szCs w:val="22"/>
        </w:rPr>
        <w:t>The Transmission Licence</w:t>
      </w:r>
      <w:r w:rsidRPr="002338F3">
        <w:rPr>
          <w:rFonts w:ascii="Arial" w:hAnsi="Arial" w:cs="Arial"/>
          <w:sz w:val="22"/>
          <w:szCs w:val="22"/>
        </w:rPr>
        <w:fldChar w:fldCharType="begin"/>
      </w:r>
      <w:r w:rsidRPr="002338F3">
        <w:rPr>
          <w:rFonts w:ascii="Arial" w:hAnsi="Arial" w:cs="Arial"/>
          <w:sz w:val="22"/>
          <w:szCs w:val="22"/>
        </w:rPr>
        <w:instrText xml:space="preserve"> XE "Transmission Licence" </w:instrText>
      </w:r>
      <w:r w:rsidRPr="002338F3">
        <w:rPr>
          <w:rFonts w:ascii="Arial" w:hAnsi="Arial" w:cs="Arial"/>
          <w:sz w:val="22"/>
          <w:szCs w:val="22"/>
        </w:rPr>
        <w:fldChar w:fldCharType="end"/>
      </w:r>
      <w:r w:rsidRPr="002338F3">
        <w:rPr>
          <w:rFonts w:ascii="Arial" w:hAnsi="Arial" w:cs="Arial"/>
          <w:sz w:val="22"/>
          <w:szCs w:val="22"/>
        </w:rPr>
        <w:t xml:space="preserve"> requires </w:t>
      </w:r>
      <w:r w:rsidR="00E71EB2" w:rsidRPr="00E71EB2">
        <w:rPr>
          <w:rFonts w:ascii="Arial" w:hAnsi="Arial" w:cs="Arial"/>
          <w:b/>
          <w:sz w:val="22"/>
          <w:szCs w:val="22"/>
        </w:rPr>
        <w:t>The Company</w:t>
      </w:r>
      <w:r w:rsidRPr="002338F3">
        <w:rPr>
          <w:rFonts w:ascii="Arial" w:hAnsi="Arial" w:cs="Arial"/>
          <w:sz w:val="22"/>
          <w:szCs w:val="22"/>
        </w:rPr>
        <w:t xml:space="preserve"> to operate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specified standards. In addition </w:t>
      </w:r>
      <w:r w:rsidR="00E71EB2" w:rsidRPr="00E71EB2">
        <w:rPr>
          <w:rFonts w:ascii="Arial" w:hAnsi="Arial" w:cs="Arial"/>
          <w:b/>
          <w:sz w:val="22"/>
          <w:szCs w:val="22"/>
        </w:rPr>
        <w:t>The Company</w:t>
      </w:r>
      <w:r w:rsidRPr="002338F3">
        <w:rPr>
          <w:rFonts w:ascii="Arial" w:hAnsi="Arial" w:cs="Arial"/>
          <w:sz w:val="22"/>
          <w:szCs w:val="22"/>
        </w:rPr>
        <w:t xml:space="preserve"> with other transmission licensees are required to plan and develop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meet these standards.  These requirements mean that the system must conform to a particular Security Standard and capital investment requirements are largely driven by the need to conform to </w:t>
      </w:r>
      <w:r w:rsidR="00E554C1">
        <w:rPr>
          <w:rFonts w:ascii="Arial" w:hAnsi="Arial" w:cs="Arial"/>
          <w:sz w:val="22"/>
          <w:szCs w:val="22"/>
        </w:rPr>
        <w:t>both the deterministic and supporting cost benefit analysis aspects of</w:t>
      </w:r>
      <w:r w:rsidR="00E554C1" w:rsidRPr="002338F3">
        <w:rPr>
          <w:rFonts w:ascii="Arial" w:hAnsi="Arial" w:cs="Arial"/>
          <w:sz w:val="22"/>
          <w:szCs w:val="22"/>
        </w:rPr>
        <w:t xml:space="preserve"> </w:t>
      </w:r>
      <w:r w:rsidRPr="002338F3">
        <w:rPr>
          <w:rFonts w:ascii="Arial" w:hAnsi="Arial" w:cs="Arial"/>
          <w:sz w:val="22"/>
          <w:szCs w:val="22"/>
        </w:rPr>
        <w:t>this standard.  It is this obligation, which provides the underlying rationale for the ICRP</w:t>
      </w:r>
      <w:r w:rsidRPr="002338F3">
        <w:rPr>
          <w:rFonts w:ascii="Arial" w:hAnsi="Arial" w:cs="Arial"/>
          <w:sz w:val="22"/>
          <w:szCs w:val="22"/>
        </w:rPr>
        <w:fldChar w:fldCharType="begin"/>
      </w:r>
      <w:r w:rsidRPr="002338F3">
        <w:rPr>
          <w:rFonts w:ascii="Arial" w:hAnsi="Arial" w:cs="Arial"/>
          <w:sz w:val="22"/>
          <w:szCs w:val="22"/>
        </w:rPr>
        <w:instrText xml:space="preserve"> XE "ICRP" </w:instrText>
      </w:r>
      <w:r w:rsidRPr="002338F3">
        <w:rPr>
          <w:rFonts w:ascii="Arial" w:hAnsi="Arial" w:cs="Arial"/>
          <w:sz w:val="22"/>
          <w:szCs w:val="22"/>
        </w:rPr>
        <w:fldChar w:fldCharType="end"/>
      </w:r>
      <w:r w:rsidRPr="002338F3">
        <w:rPr>
          <w:rFonts w:ascii="Arial" w:hAnsi="Arial" w:cs="Arial"/>
          <w:sz w:val="22"/>
          <w:szCs w:val="22"/>
        </w:rPr>
        <w:t xml:space="preserve"> approach, i.e. for any changes in generation and demand on the system, </w:t>
      </w:r>
      <w:r w:rsidR="00E71EB2" w:rsidRPr="00E71EB2">
        <w:rPr>
          <w:rFonts w:ascii="Arial" w:hAnsi="Arial" w:cs="Arial"/>
          <w:b/>
          <w:sz w:val="22"/>
          <w:szCs w:val="22"/>
        </w:rPr>
        <w:t>The Company</w:t>
      </w:r>
      <w:r w:rsidRPr="002338F3">
        <w:rPr>
          <w:rFonts w:ascii="Arial" w:hAnsi="Arial" w:cs="Arial"/>
          <w:sz w:val="22"/>
          <w:szCs w:val="22"/>
        </w:rPr>
        <w:t xml:space="preserve"> must ensure that it satisfies the requirements of the Security Standard</w:t>
      </w:r>
      <w:r w:rsidRPr="002338F3">
        <w:rPr>
          <w:rFonts w:ascii="Arial" w:hAnsi="Arial" w:cs="Arial"/>
          <w:sz w:val="22"/>
          <w:szCs w:val="22"/>
        </w:rPr>
        <w:fldChar w:fldCharType="begin"/>
      </w:r>
      <w:r w:rsidRPr="002338F3">
        <w:rPr>
          <w:rFonts w:ascii="Arial" w:hAnsi="Arial" w:cs="Arial"/>
          <w:sz w:val="22"/>
          <w:szCs w:val="22"/>
        </w:rPr>
        <w:instrText xml:space="preserve"> XE "Security Standards" </w:instrText>
      </w:r>
      <w:r w:rsidRPr="002338F3">
        <w:rPr>
          <w:rFonts w:ascii="Arial" w:hAnsi="Arial" w:cs="Arial"/>
          <w:sz w:val="22"/>
          <w:szCs w:val="22"/>
        </w:rPr>
        <w:fldChar w:fldCharType="end"/>
      </w:r>
      <w:r w:rsidRPr="002338F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The TNUoS charging methodology seeks to reflect these arrangements through the use of dual backgrounds in the Transport Model, namely a Peak Security background representative of the Demand Security Criterion and a Year Round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(i.e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be implementable within practical cost parameters and time-scales.</w:t>
      </w:r>
    </w:p>
    <w:p w14:paraId="20991517" w14:textId="77777777" w:rsidR="006661FE" w:rsidRDefault="006661FE" w:rsidP="006661FE">
      <w:pPr>
        <w:pStyle w:val="1"/>
        <w:jc w:val="both"/>
      </w:pPr>
    </w:p>
    <w:p w14:paraId="2BCADB83" w14:textId="77777777" w:rsidR="006661FE" w:rsidRDefault="006661FE" w:rsidP="007D27B2">
      <w:pPr>
        <w:pStyle w:val="1"/>
        <w:numPr>
          <w:ilvl w:val="0"/>
          <w:numId w:val="81"/>
        </w:numPr>
        <w:jc w:val="both"/>
      </w:pPr>
      <w:r>
        <w:t xml:space="preserve">Condition C13 of </w:t>
      </w:r>
      <w:r w:rsidR="00C41DDA">
        <w:t>the</w:t>
      </w:r>
      <w:r>
        <w:t xml:space="preserve"> Transmission Licence governs the adjustment to Use of System charges for small generators. Under the condition, </w:t>
      </w:r>
      <w:r w:rsidR="00E71EB2" w:rsidRPr="00E71EB2">
        <w:rPr>
          <w:b/>
        </w:rPr>
        <w:t>The Company</w:t>
      </w:r>
      <w:r>
        <w:t xml:space="preserve"> is required to reduce TNUoS charges paid by eligible small generators by a designated sum, which will be determined by the Authority. The licence condition describes an adjustment to generator charges for eligible plant, and a consequential change to demand charges to recover any shortfall in revenue. The mechanism for recovery will ensure revenue neutrality over the lifetime of its operation although it does allow for effective under or over recovery within any year. For the avoidance of doubt, Condition C13 does not form part of the Use of System Charging Methodology.</w:t>
      </w: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Year Round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on the transmission system.  One measure of the investment costs is in terms of MWkm</w:t>
      </w:r>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lastRenderedPageBreak/>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7777777" w:rsidR="006661FE" w:rsidRDefault="006661FE" w:rsidP="007D27B2">
      <w:pPr>
        <w:pStyle w:val="1"/>
        <w:numPr>
          <w:ilvl w:val="0"/>
          <w:numId w:val="70"/>
        </w:numPr>
        <w:jc w:val="both"/>
      </w:pPr>
      <w:r>
        <w:t xml:space="preserve">For a given </w:t>
      </w:r>
      <w:r w:rsidR="00A3322B" w:rsidRPr="00A3322B">
        <w:rPr>
          <w:b/>
        </w:rPr>
        <w:t>Financial Year</w:t>
      </w:r>
      <w:r>
        <w:t xml:space="preserve"> "t", the nodal </w:t>
      </w:r>
      <w:r w:rsidR="00940F3A">
        <w:t xml:space="preserve">generation </w:t>
      </w:r>
      <w:r>
        <w:t>TEC figure</w:t>
      </w:r>
      <w:r w:rsidR="00940F3A">
        <w:t xml:space="preserve"> and generation plant types</w:t>
      </w:r>
      <w:r>
        <w:t xml:space="preserve"> at each node will be based on the Applicable Value for year "t" in the NETS Seven Year Statement</w:t>
      </w:r>
      <w:r>
        <w:fldChar w:fldCharType="begin"/>
      </w:r>
      <w:r>
        <w:instrText xml:space="preserve"> XE "Seven Year Statement" </w:instrText>
      </w:r>
      <w:r>
        <w:fldChar w:fldCharType="end"/>
      </w:r>
      <w:r>
        <w:t xml:space="preserve"> in year "t-1" plus updates to the October of year "t-1". The contracted TECs </w:t>
      </w:r>
      <w:r w:rsidR="00940F3A">
        <w:t xml:space="preserve">and generation plant types </w:t>
      </w:r>
      <w:r>
        <w:t>in the NETS Seven Year Statement include all plant belonging to generators who have a Bilateral Agreement with the TOs.  For example, for 2010/11 charges, the nodal generation data is based on the forecast for 2010/11 in the 2009 NETS Seven Year Statement plus any data included in the quarterly updates in October 2009.</w:t>
      </w:r>
    </w:p>
    <w:p w14:paraId="49A51993" w14:textId="77777777" w:rsidR="00940F3A" w:rsidRDefault="00940F3A" w:rsidP="007D27B2">
      <w:pPr>
        <w:pStyle w:val="1"/>
        <w:numPr>
          <w:ilvl w:val="0"/>
          <w:numId w:val="70"/>
        </w:numPr>
        <w:tabs>
          <w:tab w:val="num" w:pos="1080"/>
        </w:tabs>
        <w:jc w:val="both"/>
      </w:pPr>
      <w:bookmarkStart w:id="152" w:name="_Ref348628645"/>
      <w:r>
        <w:t>Scaling factors for different generation plant types are applied on their aggregated capacity for both Peak Security and Year Round backgrounds.  The scaling is either Fixed or Variable (depending on the total demand level) in line with the factors used in the Security Standard, for example as shown in the table below.</w:t>
      </w:r>
      <w:bookmarkEnd w:id="152"/>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r w:rsidRPr="00874A70">
              <w:rPr>
                <w:b/>
                <w:szCs w:val="22"/>
              </w:rPr>
              <w:t>Year Round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77777777" w:rsidR="00940F3A" w:rsidRPr="00874A70" w:rsidRDefault="00940F3A" w:rsidP="000C6F2B">
            <w:pPr>
              <w:pStyle w:val="1"/>
              <w:jc w:val="center"/>
              <w:rPr>
                <w:szCs w:val="22"/>
              </w:rPr>
            </w:pPr>
            <w:r w:rsidRPr="00874A70">
              <w:rPr>
                <w:szCs w:val="22"/>
              </w:rPr>
              <w:t>Variable</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r w:rsidRPr="00874A70">
              <w:rPr>
                <w:szCs w:val="22"/>
              </w:rPr>
              <w:t>Fixed  (0%)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77777777" w:rsidR="00940F3A" w:rsidRPr="00874A70" w:rsidRDefault="00940F3A" w:rsidP="000C6F2B">
            <w:pPr>
              <w:pStyle w:val="1"/>
              <w:jc w:val="center"/>
              <w:rPr>
                <w:szCs w:val="22"/>
              </w:rPr>
            </w:pPr>
            <w:r w:rsidRPr="00874A70">
              <w:rPr>
                <w:szCs w:val="22"/>
              </w:rPr>
              <w:t>Variable</w:t>
            </w:r>
          </w:p>
        </w:tc>
      </w:tr>
    </w:tbl>
    <w:p w14:paraId="760BEA33" w14:textId="77777777" w:rsidR="00940F3A" w:rsidRDefault="00940F3A" w:rsidP="00940F3A">
      <w:pPr>
        <w:pStyle w:val="1"/>
        <w:ind w:left="1987"/>
        <w:jc w:val="both"/>
      </w:pPr>
    </w:p>
    <w:p w14:paraId="42248F47" w14:textId="77777777" w:rsidR="00940F3A" w:rsidRDefault="00940F3A" w:rsidP="00940F3A">
      <w:pPr>
        <w:pStyle w:val="1"/>
        <w:ind w:left="1560"/>
        <w:jc w:val="both"/>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In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77777777" w:rsidR="006661FE" w:rsidRDefault="006661FE" w:rsidP="007D27B2">
      <w:pPr>
        <w:pStyle w:val="1"/>
        <w:numPr>
          <w:ilvl w:val="0"/>
          <w:numId w:val="70"/>
        </w:numPr>
        <w:jc w:val="both"/>
      </w:pPr>
      <w:r>
        <w:lastRenderedPageBreak/>
        <w:t xml:space="preserve">Nodal </w:t>
      </w:r>
      <w:r w:rsidR="004633BA">
        <w:t xml:space="preserve">net </w:t>
      </w:r>
      <w:r>
        <w:t>demand data for the transport model</w:t>
      </w:r>
      <w:r>
        <w:fldChar w:fldCharType="begin"/>
      </w:r>
      <w:r>
        <w:instrText xml:space="preserve"> XE "transport model" </w:instrText>
      </w:r>
      <w:r>
        <w:fldChar w:fldCharType="end"/>
      </w:r>
      <w:r>
        <w:t xml:space="preserve"> will be based upon the GSP </w:t>
      </w:r>
      <w:r w:rsidR="004633BA">
        <w:t xml:space="preserve">net </w:t>
      </w:r>
      <w:r>
        <w:t>demand that Users have forecast to occur at the time of National Grid Peak Average Cold Spell (ACS) Demand for year "t" in the April Seven Year Statement</w:t>
      </w:r>
      <w:r>
        <w:fldChar w:fldCharType="begin"/>
      </w:r>
      <w:r>
        <w:instrText xml:space="preserve"> XE "Seven Year Statement" </w:instrText>
      </w:r>
      <w:r>
        <w:fldChar w:fldCharType="end"/>
      </w:r>
      <w:r>
        <w:t xml:space="preserve"> for year "t-1" plus updates to the October of year "t-1".  </w:t>
      </w:r>
    </w:p>
    <w:p w14:paraId="2073D5FA" w14:textId="77777777" w:rsidR="006661FE" w:rsidRDefault="006661FE" w:rsidP="006661FE">
      <w:pPr>
        <w:rPr>
          <w:rFonts w:ascii="Arial" w:hAnsi="Arial"/>
        </w:rPr>
      </w:pPr>
    </w:p>
    <w:p w14:paraId="16E4A320" w14:textId="77777777" w:rsidR="006661FE" w:rsidRDefault="00A43F37" w:rsidP="007D27B2">
      <w:pPr>
        <w:pStyle w:val="1"/>
        <w:numPr>
          <w:ilvl w:val="0"/>
          <w:numId w:val="70"/>
        </w:numPr>
        <w:jc w:val="both"/>
      </w:pPr>
      <w:r>
        <w:t xml:space="preserve">Subject to </w:t>
      </w:r>
      <w:r w:rsidRPr="008035A1">
        <w:t xml:space="preserve">paragraphs </w:t>
      </w:r>
      <w:r w:rsidRPr="009B0384">
        <w:t>14.15.</w:t>
      </w:r>
      <w:r w:rsidR="008035A1" w:rsidRPr="009B0384">
        <w:t>15</w:t>
      </w:r>
      <w:r w:rsidRPr="009B0384">
        <w:t xml:space="preserve"> to 14.15.</w:t>
      </w:r>
      <w:r w:rsidR="008035A1" w:rsidRPr="009B0384">
        <w:t>22</w:t>
      </w:r>
      <w:r w:rsidR="00891D82">
        <w:t>,</w:t>
      </w:r>
      <w:r>
        <w:t xml:space="preserve">  Transmission ci</w:t>
      </w:r>
      <w:r w:rsidR="006661FE">
        <w:t xml:space="preserve">rcuits for </w:t>
      </w:r>
      <w:r w:rsidR="00A3322B" w:rsidRPr="00A3322B">
        <w:rPr>
          <w:b/>
        </w:rPr>
        <w:t>Financial Year</w:t>
      </w:r>
      <w:r w:rsidR="006661FE">
        <w:t xml:space="preserve"> "t" will be defined as those with existing wayleaves for the year "t" with the associated lengths based on the circuit lengths indicated for year "t" in the April NETS Seven Year Statement</w:t>
      </w:r>
      <w:r w:rsidR="006661FE">
        <w:fldChar w:fldCharType="begin"/>
      </w:r>
      <w:r w:rsidR="006661FE">
        <w:instrText xml:space="preserve"> XE "Seven Year Statement" </w:instrText>
      </w:r>
      <w:r w:rsidR="006661FE">
        <w:fldChar w:fldCharType="end"/>
      </w:r>
      <w:r w:rsidR="006661FE">
        <w:t xml:space="preserve"> for year "t-1" plus updates to October of year "t-1".  If certain circuit information is not explicitly contained in the NETS Seven Year Statement, </w:t>
      </w:r>
      <w:r w:rsidR="00E71EB2" w:rsidRPr="00E71EB2">
        <w:rPr>
          <w:b/>
        </w:rPr>
        <w:t>The Company</w:t>
      </w:r>
      <w:r w:rsidR="006661FE">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(i)</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case by case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 xml:space="preserve">described under </w:t>
      </w:r>
      <w:r w:rsidRPr="007E41E1">
        <w:lastRenderedPageBreak/>
        <w:t>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lastRenderedPageBreak/>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Connection Entry Capacity (CEC) before Transmission Entry Capacity (TEC). A User asks for a connection in a year prior to the relating TEC;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77777777" w:rsidR="00125177" w:rsidRDefault="00E71EB2" w:rsidP="007D27B2">
      <w:pPr>
        <w:pStyle w:val="1"/>
        <w:numPr>
          <w:ilvl w:val="0"/>
          <w:numId w:val="70"/>
        </w:numPr>
        <w:jc w:val="both"/>
      </w:pPr>
      <w:r w:rsidRPr="00E71EB2">
        <w:rPr>
          <w:b/>
        </w:rPr>
        <w:t>The Company</w:t>
      </w:r>
      <w:r w:rsidR="00125177" w:rsidRPr="00825406">
        <w:t xml:space="preserve"> shall publish any adjusted </w:t>
      </w:r>
      <w:r w:rsidR="00125177">
        <w:t>transport model inputs</w:t>
      </w:r>
      <w:r w:rsidR="00125177" w:rsidRPr="00825406">
        <w:t xml:space="preserve"> that it intends to use in the calculation of TNUoS tariffs effective from the year commencing on the following 1</w:t>
      </w:r>
      <w:r w:rsidR="00125177" w:rsidRPr="000E2F7F">
        <w:rPr>
          <w:vertAlign w:val="superscript"/>
        </w:rPr>
        <w:t>st</w:t>
      </w:r>
      <w:r w:rsidR="00125177">
        <w:t xml:space="preserve"> </w:t>
      </w:r>
      <w:r w:rsidR="00125177" w:rsidRPr="00825406">
        <w:t xml:space="preserve">April in the NETS Seven Year Statement October Update. Any further adjustments that </w:t>
      </w:r>
      <w:r w:rsidRPr="00E71EB2">
        <w:rPr>
          <w:b/>
        </w:rPr>
        <w:t>The Company</w:t>
      </w:r>
      <w:r w:rsidR="00125177" w:rsidRPr="00825406">
        <w:t xml:space="preserve"> makes shall be published by </w:t>
      </w:r>
      <w:r w:rsidRPr="00E71EB2">
        <w:rPr>
          <w:b/>
        </w:rPr>
        <w:t>The Company</w:t>
      </w:r>
      <w:r w:rsidR="00125177" w:rsidRPr="00825406">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53" w:name="_Toc49661109"/>
      <w:bookmarkStart w:id="154" w:name="_Toc274049680"/>
      <w:r w:rsidRPr="006661FE">
        <w:rPr>
          <w:rFonts w:ascii="Arial" w:hAnsi="Arial" w:cs="Arial"/>
          <w:b/>
        </w:rPr>
        <w:t>Model Outputs</w:t>
      </w:r>
      <w:bookmarkEnd w:id="153"/>
      <w:bookmarkEnd w:id="154"/>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w:t>
      </w:r>
      <w:r w:rsidR="006661FE">
        <w:lastRenderedPageBreak/>
        <w:t xml:space="preserve">every circuit has infinite capacity. </w:t>
      </w:r>
      <w:r>
        <w:t>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MWkm and Year Round </w:t>
      </w:r>
      <w:r w:rsidR="006661FE">
        <w:t>MWkm,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the increase or decrease in total MWkm</w:t>
      </w:r>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Year Round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55" w:name="_Toc32201077"/>
    </w:p>
    <w:p w14:paraId="10911A77" w14:textId="77777777" w:rsidR="006661FE" w:rsidRPr="009470D8" w:rsidRDefault="006661FE" w:rsidP="006661FE">
      <w:pPr>
        <w:pStyle w:val="Heading2"/>
      </w:pPr>
      <w:bookmarkStart w:id="156" w:name="_Toc274049681"/>
      <w:bookmarkStart w:id="157" w:name="_Toc49661110"/>
      <w:r w:rsidRPr="009470D8">
        <w:t>Calculation of local nodal marginal km</w:t>
      </w:r>
      <w:bookmarkEnd w:id="156"/>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58" w:name="_Toc274049682"/>
      <w:r>
        <w:t>Calculation of zonal marginal km</w:t>
      </w:r>
      <w:bookmarkEnd w:id="155"/>
      <w:bookmarkEnd w:id="157"/>
      <w:bookmarkEnd w:id="158"/>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are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r>
        <w:t>Where</w:t>
      </w:r>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59" w:name="_Ref221005180"/>
      <w:r>
        <w:t>Similarly, the</w:t>
      </w:r>
      <w:r w:rsidR="006661FE">
        <w:t xml:space="preserve"> zonal</w:t>
      </w:r>
      <w:r>
        <w:t xml:space="preserve"> Year Round</w:t>
      </w:r>
      <w:r w:rsidR="006661FE">
        <w:t xml:space="preserve"> marginal km for </w:t>
      </w:r>
      <w:r>
        <w:t xml:space="preserve">generation is </w:t>
      </w:r>
      <w:r w:rsidR="006661FE">
        <w:t>calculated as</w:t>
      </w:r>
      <w:bookmarkEnd w:id="159"/>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r>
        <w:t>Where</w:t>
      </w:r>
    </w:p>
    <w:p w14:paraId="726B91BF" w14:textId="77777777" w:rsidR="003A12C5" w:rsidRDefault="003A12C5" w:rsidP="000B6C0D">
      <w:pPr>
        <w:pStyle w:val="1"/>
        <w:ind w:left="720"/>
        <w:jc w:val="both"/>
      </w:pPr>
      <w:r>
        <w:t>NMkm</w:t>
      </w:r>
      <w:r w:rsidRPr="002B62BF">
        <w:rPr>
          <w:vertAlign w:val="subscript"/>
        </w:rPr>
        <w:t>YR</w:t>
      </w:r>
      <w:r>
        <w:tab/>
        <w:t>=</w:t>
      </w:r>
      <w:r>
        <w:tab/>
        <w:t>Year Round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r>
        <w:t>WNMkm</w:t>
      </w:r>
      <w:r w:rsidRPr="002B62BF">
        <w:rPr>
          <w:vertAlign w:val="subscript"/>
        </w:rPr>
        <w:t>YR</w:t>
      </w:r>
      <w:r>
        <w:tab/>
        <w:t>=</w:t>
      </w:r>
      <w:r>
        <w:tab/>
        <w:t>Year Round Weighted nodal marginal km</w:t>
      </w:r>
    </w:p>
    <w:p w14:paraId="122DDEEB" w14:textId="77777777" w:rsidR="003A12C5" w:rsidRDefault="003A12C5" w:rsidP="003A12C5">
      <w:pPr>
        <w:pStyle w:val="1"/>
        <w:ind w:firstLine="720"/>
        <w:jc w:val="both"/>
      </w:pPr>
      <w:r>
        <w:t>ZMkm</w:t>
      </w:r>
      <w:r w:rsidRPr="002B62BF">
        <w:rPr>
          <w:vertAlign w:val="subscript"/>
        </w:rPr>
        <w:t>YR</w:t>
      </w:r>
      <w:r>
        <w:tab/>
        <w:t>=</w:t>
      </w:r>
      <w:r>
        <w:tab/>
        <w:t>Year Round Zonal Marginal km</w:t>
      </w:r>
    </w:p>
    <w:p w14:paraId="04CDA0F6" w14:textId="77777777" w:rsidR="003A12C5" w:rsidRDefault="003A12C5" w:rsidP="003A12C5">
      <w:pPr>
        <w:pStyle w:val="1"/>
        <w:ind w:left="2880"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Similarly, the zonal Year Round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r w:rsidRPr="000B6C0D">
        <w:t>BIkm</w:t>
      </w:r>
      <w:r w:rsidRPr="000B6C0D">
        <w:rPr>
          <w:vertAlign w:val="subscript"/>
        </w:rPr>
        <w:t>ab</w:t>
      </w:r>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r w:rsidRPr="000B6C0D">
        <w:t>ZIkm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lastRenderedPageBreak/>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77777777" w:rsidR="003A12C5" w:rsidRPr="000B6C0D" w:rsidRDefault="00E71EB2" w:rsidP="007D27B2">
      <w:pPr>
        <w:pStyle w:val="1"/>
        <w:numPr>
          <w:ilvl w:val="0"/>
          <w:numId w:val="70"/>
        </w:numPr>
        <w:tabs>
          <w:tab w:val="left" w:pos="2040"/>
        </w:tabs>
        <w:jc w:val="both"/>
      </w:pPr>
      <w:r w:rsidRPr="00E71EB2">
        <w:rPr>
          <w:b/>
        </w:rPr>
        <w:t>The Company</w:t>
      </w:r>
      <w:r w:rsidR="003A12C5" w:rsidRPr="000B6C0D">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Transmission 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then all Year round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are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r w:rsidRPr="000B6C0D">
        <w:t>SBIkm</w:t>
      </w:r>
      <w:r w:rsidRPr="000B6C0D">
        <w:rPr>
          <w:vertAlign w:val="subscript"/>
        </w:rPr>
        <w:t>ab</w:t>
      </w:r>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r w:rsidRPr="000B6C0D">
        <w:t>BSF</w:t>
      </w:r>
      <w:r w:rsidRPr="000B6C0D">
        <w:rPr>
          <w:vertAlign w:val="subscript"/>
        </w:rPr>
        <w:t>ab</w:t>
      </w:r>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t>Where;</w:t>
      </w:r>
    </w:p>
    <w:p w14:paraId="32111A62" w14:textId="77777777" w:rsidR="003A12C5" w:rsidRPr="000B6C0D" w:rsidRDefault="003A12C5" w:rsidP="003A12C5">
      <w:pPr>
        <w:pStyle w:val="1"/>
        <w:tabs>
          <w:tab w:val="left" w:pos="2040"/>
        </w:tabs>
        <w:ind w:left="2040"/>
      </w:pPr>
      <w:r w:rsidRPr="000B6C0D">
        <w:t>NSBIkm</w:t>
      </w:r>
      <w:r w:rsidRPr="000B6C0D">
        <w:rPr>
          <w:vertAlign w:val="subscript"/>
        </w:rPr>
        <w:t>ab</w:t>
      </w:r>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r w:rsidRPr="000B6C0D">
        <w:rPr>
          <w:rFonts w:ascii="Arial" w:hAnsi="Arial"/>
          <w:sz w:val="22"/>
        </w:rPr>
        <w:t>ZMkm</w:t>
      </w:r>
      <w:r w:rsidRPr="000B6C0D">
        <w:rPr>
          <w:rFonts w:ascii="Arial" w:hAnsi="Arial"/>
          <w:sz w:val="22"/>
          <w:vertAlign w:val="subscript"/>
        </w:rPr>
        <w:t>nYRS</w:t>
      </w:r>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r w:rsidRPr="000B6C0D">
        <w:rPr>
          <w:rFonts w:ascii="Arial" w:hAnsi="Arial"/>
        </w:rPr>
        <w:t>ZMkm</w:t>
      </w:r>
      <w:r w:rsidRPr="000B6C0D">
        <w:rPr>
          <w:rFonts w:ascii="Arial" w:hAnsi="Arial"/>
          <w:vertAlign w:val="subscript"/>
        </w:rPr>
        <w:t>nYRNS</w:t>
      </w:r>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60" w:name="_Toc32201078"/>
      <w:bookmarkStart w:id="161" w:name="_Toc49661111"/>
      <w:bookmarkStart w:id="162" w:name="_Toc274049683"/>
      <w:r>
        <w:t>Deriving the Final</w:t>
      </w:r>
      <w:r w:rsidRPr="00E75EE9">
        <w:rPr>
          <w:color w:val="auto"/>
        </w:rPr>
        <w:t xml:space="preserve"> </w:t>
      </w:r>
      <w:r w:rsidRPr="00E75EE9">
        <w:t>Local £/kW Tariff and the Wider</w:t>
      </w:r>
      <w:r>
        <w:t xml:space="preserve"> £/kW Tariff</w:t>
      </w:r>
      <w:bookmarkEnd w:id="160"/>
      <w:bookmarkEnd w:id="161"/>
      <w:bookmarkEnd w:id="162"/>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(ZMkm</w:t>
      </w:r>
      <w:r w:rsidRPr="00E75EE9">
        <w:rPr>
          <w:szCs w:val="22"/>
          <w:vertAlign w:val="subscript"/>
        </w:rPr>
        <w:t>Gi</w:t>
      </w:r>
      <w:r w:rsidRPr="00E75EE9">
        <w:t xml:space="preserve">) </w:t>
      </w:r>
      <w:r>
        <w:t xml:space="preserve">are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are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63" w:name="_Toc49661112"/>
    </w:p>
    <w:p w14:paraId="00EBE464" w14:textId="77777777" w:rsidR="006661FE" w:rsidRPr="00543982" w:rsidRDefault="006661FE" w:rsidP="006661FE">
      <w:pPr>
        <w:pStyle w:val="Heading3"/>
        <w:ind w:firstLine="709"/>
        <w:jc w:val="both"/>
        <w:rPr>
          <w:rFonts w:ascii="Arial (W1)" w:hAnsi="Arial (W1)"/>
        </w:rPr>
      </w:pPr>
      <w:bookmarkStart w:id="164" w:name="_Toc274049684"/>
      <w:r w:rsidRPr="00543982">
        <w:rPr>
          <w:rFonts w:ascii="Arial" w:hAnsi="Arial" w:cs="Arial"/>
          <w:b/>
        </w:rPr>
        <w:t>The Expansion Constant</w:t>
      </w:r>
      <w:bookmarkEnd w:id="163"/>
      <w:bookmarkEnd w:id="164"/>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£/MWkm</w:t>
      </w:r>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annuitised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7777777" w:rsidR="006661FE" w:rsidRPr="0099632B" w:rsidRDefault="006661FE" w:rsidP="007D27B2">
      <w:pPr>
        <w:pStyle w:val="1"/>
        <w:numPr>
          <w:ilvl w:val="0"/>
          <w:numId w:val="70"/>
        </w:numPr>
        <w:jc w:val="both"/>
        <w:rPr>
          <w:rFonts w:cs="Arial"/>
          <w:szCs w:val="22"/>
        </w:rPr>
      </w:pPr>
      <w:r w:rsidRPr="00BF295A">
        <w:rPr>
          <w:rFonts w:cs="Arial"/>
          <w:szCs w:val="22"/>
        </w:rPr>
        <w:t>The transmission infrastructure capital costs used in the calculation of the expansion constant are provided via an externally</w:t>
      </w:r>
      <w:r w:rsidRPr="0099632B">
        <w:rPr>
          <w:rFonts w:cs="Arial"/>
          <w:szCs w:val="22"/>
        </w:rPr>
        <w:t xml:space="preserve"> audited process. They also include information provided from all </w:t>
      </w:r>
      <w:r>
        <w:rPr>
          <w:rFonts w:cs="Arial"/>
          <w:szCs w:val="22"/>
        </w:rPr>
        <w:t xml:space="preserve">onshore </w:t>
      </w:r>
      <w:r w:rsidRPr="0099632B">
        <w:rPr>
          <w:rFonts w:cs="Arial"/>
          <w:szCs w:val="22"/>
        </w:rPr>
        <w:t>Transmission Owners</w:t>
      </w:r>
      <w:r>
        <w:rPr>
          <w:rFonts w:cs="Arial"/>
          <w:szCs w:val="22"/>
        </w:rPr>
        <w:t xml:space="preserve"> (TOs)</w:t>
      </w:r>
      <w:r w:rsidRPr="0099632B">
        <w:rPr>
          <w:rFonts w:cs="Arial"/>
          <w:szCs w:val="22"/>
        </w:rPr>
        <w:t xml:space="preserve">.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t>
      </w:r>
      <w:r w:rsidR="00E71EB2" w:rsidRPr="00E71EB2">
        <w:rPr>
          <w:rFonts w:cs="Arial"/>
          <w:b/>
          <w:szCs w:val="22"/>
        </w:rPr>
        <w:t>The Company</w:t>
      </w:r>
      <w:r w:rsidRPr="00CD5631">
        <w:rPr>
          <w:rFonts w:cs="Arial"/>
          <w:b/>
          <w:szCs w:val="22"/>
        </w:rPr>
        <w:t>’s</w:t>
      </w:r>
      <w:r w:rsidRPr="0099632B">
        <w:rPr>
          <w:rFonts w:cs="Arial"/>
          <w:szCs w:val="22"/>
        </w:rPr>
        <w:t xml:space="preserve"> best view; however it is considered as commercially sensitive and is therefore treated as confidential. The calculation of the expansion constant also relies on a significant amount of transmission asset information, much of which is provided in the Seven Year Statement.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 xml:space="preserve">an individual calculation is carried out to establish a £/MWkm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r w:rsidRPr="00BF295A">
        <w:rPr>
          <w:rFonts w:cs="Arial"/>
          <w:szCs w:val="22"/>
        </w:rPr>
        <w:t>MVAkm to £/MWkm.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calculation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w:t>
            </w:r>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£/MWkm (J in the example above) is then converted in to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annuitised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400kV OHL expansion constant calculation</w:t>
            </w:r>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£/MWkm</w:t>
            </w:r>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Annuitised</w:t>
            </w:r>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77777777" w:rsidR="006661FE" w:rsidRDefault="006661FE" w:rsidP="007D27B2">
      <w:pPr>
        <w:pStyle w:val="1"/>
        <w:numPr>
          <w:ilvl w:val="0"/>
          <w:numId w:val="70"/>
        </w:numPr>
        <w:jc w:val="both"/>
        <w:rPr>
          <w:rFonts w:cs="Arial"/>
          <w:szCs w:val="22"/>
        </w:rPr>
      </w:pPr>
      <w:r w:rsidRPr="0099632B">
        <w:rPr>
          <w:rFonts w:cs="Arial"/>
          <w:szCs w:val="22"/>
        </w:rPr>
        <w:t xml:space="preserve">This process of calculating the incremental cost of capacity for a 400kV OHL, along with calculating the </w:t>
      </w:r>
      <w:r>
        <w:rPr>
          <w:rFonts w:cs="Arial"/>
          <w:szCs w:val="22"/>
        </w:rPr>
        <w:t xml:space="preserve">onshore </w:t>
      </w:r>
      <w:r w:rsidRPr="0099632B">
        <w:rPr>
          <w:rFonts w:cs="Arial"/>
          <w:szCs w:val="22"/>
        </w:rPr>
        <w:t xml:space="preserve">expansion factors is carried out for the first year of the price control and is increased by inflation, </w:t>
      </w:r>
      <w:r w:rsidR="00E21F32">
        <w:rPr>
          <w:rFonts w:cs="Arial"/>
          <w:szCs w:val="22"/>
        </w:rPr>
        <w:t>TOPI</w:t>
      </w:r>
      <w:r w:rsidRPr="0099632B">
        <w:rPr>
          <w:rFonts w:cs="Arial"/>
          <w:szCs w:val="22"/>
        </w:rPr>
        <w:t xml:space="preserve">, (May–October average increase, as defined in </w:t>
      </w:r>
      <w:r w:rsidR="00C41DDA">
        <w:rPr>
          <w:rFonts w:cs="Arial"/>
          <w:szCs w:val="22"/>
        </w:rPr>
        <w:t>the</w:t>
      </w:r>
      <w:r w:rsidR="00DE4067">
        <w:rPr>
          <w:rFonts w:cs="Arial"/>
          <w:szCs w:val="22"/>
        </w:rPr>
        <w:t xml:space="preserve"> </w:t>
      </w:r>
      <w:r w:rsidRPr="0099632B">
        <w:rPr>
          <w:rFonts w:cs="Arial"/>
          <w:szCs w:val="22"/>
        </w:rPr>
        <w:t>Transmission Licence) each subsequent year of the price control period.</w:t>
      </w:r>
      <w:r>
        <w:rPr>
          <w:rFonts w:cs="Arial"/>
          <w:szCs w:val="22"/>
        </w:rPr>
        <w:t xml:space="preserve">  </w:t>
      </w:r>
      <w:r w:rsidRPr="006421E0">
        <w:rPr>
          <w:rFonts w:cs="Arial"/>
          <w:szCs w:val="22"/>
        </w:rPr>
        <w:t xml:space="preserve">The </w:t>
      </w:r>
      <w:r w:rsidR="00DE4067">
        <w:rPr>
          <w:rFonts w:cs="Arial"/>
          <w:szCs w:val="22"/>
        </w:rPr>
        <w:t>currently applicable expansion</w:t>
      </w:r>
      <w:r w:rsidRPr="006421E0">
        <w:rPr>
          <w:rFonts w:cs="Arial"/>
          <w:szCs w:val="22"/>
        </w:rPr>
        <w:t xml:space="preserve"> constant </w:t>
      </w:r>
      <w:r w:rsidR="00DE4067" w:rsidRPr="00DE4067">
        <w:rPr>
          <w:rFonts w:cs="Arial"/>
          <w:szCs w:val="22"/>
        </w:rPr>
        <w:t xml:space="preserve">is detailed in </w:t>
      </w:r>
      <w:r w:rsidR="00E71EB2" w:rsidRPr="00E71EB2">
        <w:rPr>
          <w:rFonts w:cs="Arial"/>
          <w:b/>
          <w:szCs w:val="22"/>
        </w:rPr>
        <w:t>The Company</w:t>
      </w:r>
      <w:r w:rsidR="00DE4067" w:rsidRPr="00CD5631">
        <w:rPr>
          <w:rFonts w:cs="Arial"/>
          <w:b/>
          <w:szCs w:val="22"/>
        </w:rPr>
        <w:t xml:space="preserve">'s </w:t>
      </w:r>
      <w:r w:rsidR="00DE4067" w:rsidRPr="00CD5631">
        <w:rPr>
          <w:rFonts w:cs="Arial"/>
          <w:b/>
          <w:bCs/>
          <w:szCs w:val="22"/>
        </w:rPr>
        <w:t>Statement of Use of System Charges</w:t>
      </w:r>
      <w:r w:rsidR="00DE4067" w:rsidRPr="00DE4067">
        <w:rPr>
          <w:rFonts w:cs="Arial"/>
          <w:szCs w:val="22"/>
        </w:rPr>
        <w:t xml:space="preserve"> which is available from the </w:t>
      </w:r>
      <w:r w:rsidR="00DE4067" w:rsidRPr="00CD5631">
        <w:rPr>
          <w:rFonts w:cs="Arial"/>
          <w:b/>
          <w:bCs/>
          <w:szCs w:val="22"/>
        </w:rPr>
        <w:t>Charging website</w:t>
      </w:r>
      <w:r w:rsidRPr="006421E0">
        <w:rPr>
          <w:rFonts w:cs="Arial"/>
          <w:szCs w:val="22"/>
        </w:rPr>
        <w:t>.</w:t>
      </w:r>
      <w:r w:rsidRPr="0099632B">
        <w:rPr>
          <w:rFonts w:cs="Arial"/>
          <w:szCs w:val="22"/>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7777777" w:rsidR="006810D2" w:rsidRPr="0099632B" w:rsidRDefault="00FD7F84" w:rsidP="00CD5631">
      <w:pPr>
        <w:pStyle w:val="1"/>
        <w:ind w:left="720"/>
        <w:jc w:val="both"/>
        <w:rPr>
          <w:rFonts w:cs="Arial"/>
          <w:szCs w:val="22"/>
        </w:rPr>
      </w:pPr>
      <w:r>
        <w:rPr>
          <w:rFonts w:cs="Arial"/>
          <w:szCs w:val="22"/>
        </w:rPr>
        <w:t>14.15.69</w:t>
      </w:r>
      <w:r w:rsidR="006810D2">
        <w:rPr>
          <w:rFonts w:cs="Arial"/>
          <w:szCs w:val="22"/>
        </w:rPr>
        <w:t xml:space="preserve">A </w:t>
      </w:r>
      <w:r w:rsidR="006810D2" w:rsidRPr="006810D2">
        <w:rPr>
          <w:rFonts w:cs="Arial"/>
          <w:szCs w:val="22"/>
        </w:rPr>
        <w:t xml:space="preserve">Notwithstanding Paragraph 14.15.69 from the first year of (and during) the T2 price control (which starts on 1st April 2021), until a further change is made, the Expansion Constant will be that used in the 2020/21 </w:t>
      </w:r>
      <w:r w:rsidR="00A3322B" w:rsidRPr="00A3322B">
        <w:rPr>
          <w:rFonts w:cs="Arial"/>
          <w:b/>
          <w:szCs w:val="22"/>
        </w:rPr>
        <w:t>Financial Year</w:t>
      </w:r>
      <w:r w:rsidR="006810D2" w:rsidRPr="006810D2">
        <w:rPr>
          <w:rFonts w:cs="Arial"/>
          <w:szCs w:val="22"/>
        </w:rPr>
        <w:t xml:space="preserve"> inflated in accordance with </w:t>
      </w:r>
      <w:r w:rsidR="00E21F32">
        <w:rPr>
          <w:rFonts w:cs="Arial"/>
          <w:szCs w:val="22"/>
        </w:rPr>
        <w:t>TOPI</w:t>
      </w:r>
      <w:r w:rsidR="006810D2" w:rsidRPr="006810D2">
        <w:rPr>
          <w:rFonts w:cs="Arial"/>
          <w:szCs w:val="22"/>
        </w:rPr>
        <w:t xml:space="preserve"> as per paragraph 14.15.69; and plus inflation as defined in the Transmission Licence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AC sub-sea cable and HVDC circuit expansion factors are calculated on a case by case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65" w:name="_Toc274049685"/>
      <w:bookmarkStart w:id="166"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65"/>
    </w:p>
    <w:p w14:paraId="4FD23F74" w14:textId="77777777" w:rsidR="006661FE" w:rsidRDefault="006661FE" w:rsidP="007D27B2">
      <w:pPr>
        <w:pStyle w:val="1"/>
        <w:numPr>
          <w:ilvl w:val="0"/>
          <w:numId w:val="70"/>
        </w:numPr>
        <w:jc w:val="both"/>
      </w:pPr>
      <w:r>
        <w:t>Offshore expansion factors (£/MWkm)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r>
        <w:rPr>
          <w:rFonts w:cs="Arial"/>
          <w:szCs w:val="22"/>
        </w:rPr>
        <w:t>AvCRevOFTO</w:t>
      </w:r>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r w:rsidR="004F04BE" w:rsidRPr="002052BD">
        <w:rPr>
          <w:i/>
        </w:rPr>
        <w:t>OFTOInd</w:t>
      </w:r>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Pr="002052BD">
        <w:rPr>
          <w:rFonts w:ascii="Arial" w:hAnsi="Arial" w:cs="Arial"/>
          <w:i/>
          <w:sz w:val="22"/>
          <w:szCs w:val="22"/>
          <w:vertAlign w:val="subscript"/>
          <w:lang w:eastAsia="en-US"/>
        </w:rPr>
        <w:t>t</w:t>
      </w:r>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215D4A0F">
      <w:pPr>
        <w:pStyle w:val="Default"/>
        <w:ind w:left="1440"/>
        <w:rPr>
          <w:rFonts w:ascii="Arial (W1)" w:hAnsi="Arial (W1)"/>
          <w:sz w:val="22"/>
          <w:szCs w:val="22"/>
        </w:rPr>
      </w:pPr>
      <w:r w:rsidRPr="004D2270">
        <w:rPr>
          <w:rFonts w:ascii="Arial (W1)" w:hAnsi="Arial (W1)"/>
          <w:sz w:val="22"/>
          <w:szCs w:val="22"/>
        </w:rPr>
        <w:tab/>
      </w:r>
      <w:r w:rsidRPr="215D4A0F">
        <w:rPr>
          <w:rFonts w:ascii="Arial (W1)" w:hAnsi="Arial (W1)"/>
          <w:sz w:val="22"/>
          <w:szCs w:val="22"/>
        </w:rPr>
        <w:t>+ min ( Cap</w:t>
      </w:r>
      <w:r w:rsidRPr="215D4A0F">
        <w:rPr>
          <w:rFonts w:ascii="Arial (W1)" w:hAnsi="Arial (W1)"/>
          <w:sz w:val="22"/>
          <w:szCs w:val="22"/>
          <w:vertAlign w:val="subscript"/>
        </w:rPr>
        <w:t>IBC</w:t>
      </w:r>
      <w:r w:rsidRPr="215D4A0F">
        <w:rPr>
          <w:rFonts w:ascii="Arial (W1)" w:hAnsi="Arial (W1)"/>
          <w:sz w:val="22"/>
          <w:szCs w:val="22"/>
        </w:rPr>
        <w:t>, Cap</w:t>
      </w:r>
      <w:r w:rsidRPr="215D4A0F">
        <w:rPr>
          <w:rFonts w:ascii="Arial (W1)" w:hAnsi="Arial (W1)"/>
          <w:sz w:val="22"/>
          <w:szCs w:val="22"/>
          <w:vertAlign w:val="subscript"/>
        </w:rPr>
        <w:t>C</w:t>
      </w:r>
      <w:r w:rsidRPr="215D4A0F">
        <w:rPr>
          <w:rFonts w:ascii="Arial (W1)" w:hAnsi="Arial (W1)"/>
          <w:sz w:val="22"/>
          <w:szCs w:val="22"/>
        </w:rPr>
        <w:t xml:space="preserve"> - ILF</w:t>
      </w:r>
      <w:r w:rsidRPr="215D4A0F">
        <w:rPr>
          <w:rFonts w:ascii="Arial (W1)" w:hAnsi="Arial (W1)"/>
          <w:sz w:val="22"/>
          <w:szCs w:val="22"/>
          <w:vertAlign w:val="subscript"/>
        </w:rPr>
        <w:t>C</w:t>
      </w:r>
      <w:r w:rsidRPr="215D4A0F">
        <w:rPr>
          <w:rFonts w:ascii="Arial (W1)" w:hAnsi="Arial (W1)"/>
          <w:sz w:val="22"/>
          <w:szCs w:val="22"/>
        </w:rPr>
        <w:t xml:space="preserve"> × TEC</w:t>
      </w:r>
      <w:r w:rsidRPr="215D4A0F">
        <w:rPr>
          <w:rFonts w:ascii="Arial (W1)" w:hAnsi="Arial (W1)"/>
          <w:sz w:val="22"/>
          <w:szCs w:val="22"/>
          <w:vertAlign w:val="subscript"/>
        </w:rPr>
        <w:t>C</w:t>
      </w:r>
      <w:r w:rsidRPr="215D4A0F">
        <w:rPr>
          <w:rFonts w:ascii="Arial (W1)" w:hAnsi="Arial (W1)"/>
          <w:sz w:val="22"/>
          <w:szCs w:val="22"/>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67" w:name="_Toc274049686"/>
      <w:r w:rsidRPr="00543982">
        <w:rPr>
          <w:rFonts w:ascii="Arial" w:hAnsi="Arial" w:cs="Arial"/>
          <w:b/>
        </w:rPr>
        <w:t>The Locational Onshore Security Factor</w:t>
      </w:r>
      <w:bookmarkEnd w:id="166"/>
      <w:bookmarkEnd w:id="167"/>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a number of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factor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68" w:name="_Hlt506963614"/>
      <w:bookmarkEnd w:id="168"/>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69"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MITS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69"/>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(LocalSF)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70" w:name="_Toc49661114"/>
      <w:bookmarkStart w:id="171" w:name="_Toc274049687"/>
      <w:r w:rsidRPr="00887323">
        <w:rPr>
          <w:rFonts w:ascii="Arial" w:hAnsi="Arial" w:cs="Arial"/>
          <w:b/>
        </w:rPr>
        <w:t>Initial Transport Tariff</w:t>
      </w:r>
      <w:bookmarkEnd w:id="170"/>
      <w:bookmarkEnd w:id="171"/>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(ZMkm</w:t>
      </w:r>
      <w:r w:rsidR="0093242F" w:rsidRPr="00AC562E">
        <w:rPr>
          <w:vertAlign w:val="subscript"/>
        </w:rPr>
        <w:t>PS</w:t>
      </w:r>
      <w:r w:rsidR="006661FE">
        <w:t>)</w:t>
      </w:r>
      <w:r w:rsidR="0093242F">
        <w:t>, Year Round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r>
        <w:rPr>
          <w:rFonts w:ascii="Arial" w:hAnsi="Arial"/>
          <w:sz w:val="22"/>
        </w:rPr>
        <w:t>Where</w:t>
      </w:r>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and Year Round zonal marginal km (ZMkm</w:t>
      </w:r>
      <w:r w:rsidR="00075548" w:rsidRPr="00AC562E">
        <w:rPr>
          <w:vertAlign w:val="subscript"/>
        </w:rPr>
        <w:t>YR</w:t>
      </w:r>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r>
        <w:rPr>
          <w:rFonts w:ascii="Arial" w:hAnsi="Arial"/>
          <w:sz w:val="22"/>
        </w:rPr>
        <w:t>Where</w:t>
      </w:r>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77777777" w:rsidR="00636937" w:rsidRDefault="00AD424E" w:rsidP="007D27B2">
      <w:pPr>
        <w:pStyle w:val="1"/>
        <w:numPr>
          <w:ilvl w:val="0"/>
          <w:numId w:val="90"/>
        </w:numPr>
        <w:jc w:val="both"/>
      </w:pPr>
      <w:r>
        <w:t xml:space="preserve">   </w:t>
      </w:r>
      <w:r w:rsidR="00636937">
        <w:t xml:space="preserve">The revenue from a specific generator due to the Peak Security locational </w:t>
      </w:r>
      <w:r w:rsidR="00271E09">
        <w:t xml:space="preserve">      </w:t>
      </w:r>
      <w:r w:rsidR="00636937">
        <w:t>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National Grid 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r>
              <w:rPr>
                <w:szCs w:val="22"/>
              </w:rPr>
              <w:t>Non Conventional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r>
        <w:t>GMWh</w:t>
      </w:r>
      <w:r w:rsidRPr="00E215A3">
        <w:rPr>
          <w:vertAlign w:val="subscript"/>
        </w:rPr>
        <w:t>p</w:t>
      </w:r>
      <w:r>
        <w:t xml:space="preserve"> is the maximum of FPN or actual metered output in a Settlement Period related to the power station TEC (MW); and </w:t>
      </w:r>
    </w:p>
    <w:p w14:paraId="5CAC9227" w14:textId="77777777" w:rsidR="00636937" w:rsidRDefault="00636937" w:rsidP="00636937">
      <w:pPr>
        <w:pStyle w:val="1"/>
        <w:ind w:left="1440"/>
      </w:pPr>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manufactu</w:t>
      </w:r>
      <w:r w:rsidR="00891782">
        <w:t>er</w:t>
      </w:r>
      <w:r>
        <w:t>s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1A38A3"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m:t>
          </m:r>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t xml:space="preserve">Where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annuitised cost of that infrastructure reinforcement divided by the average capacity delivered by a supergrid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DcPS</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DdPS</w:t>
      </w:r>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DcYR</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DdYR</w:t>
      </w:r>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r w:rsidRPr="00EE2ACE">
        <w:rPr>
          <w:rFonts w:ascii="Arial" w:eastAsia="Arial" w:hAnsi="Arial"/>
          <w:sz w:val="22"/>
          <w:szCs w:val="22"/>
          <w:lang w:val="en-US"/>
        </w:rPr>
        <w:t>ITT</w:t>
      </w:r>
      <w:r w:rsidRPr="00EE2ACE">
        <w:rPr>
          <w:rFonts w:ascii="Arial" w:eastAsia="Arial" w:hAnsi="Arial"/>
          <w:sz w:val="11"/>
          <w:lang w:val="en-US"/>
        </w:rPr>
        <w:t xml:space="preserve">DcPS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 xml:space="preserve">DdPS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 xml:space="preserve">DcYR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 xml:space="preserve">DdYR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from Non Conventional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1A38A3"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1A38A3" w:rsidP="00970793">
      <w:pPr>
        <w:ind w:left="1627"/>
        <w:jc w:val="cente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m:t>
                  </m:r>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Non Conventional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gross  GSP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172"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1A38A3"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m:t>
              </m:r>
              <m:r>
                <w:rPr>
                  <w:rFonts w:ascii="Cambria Math" w:hAnsi="Cambria Math" w:cs="Arial"/>
                </w:rPr>
                <m:t>=1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r>
        <w:t xml:space="preserve">Where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173" w:name="_Toc208554779"/>
      <w:bookmarkStart w:id="174" w:name="_Toc208745842"/>
      <w:bookmarkStart w:id="175" w:name="_Toc274049688"/>
      <w:r w:rsidRPr="00D76842">
        <w:rPr>
          <w:color w:val="auto"/>
        </w:rPr>
        <w:t>Deriving the Final Local Tariff</w:t>
      </w:r>
      <w:bookmarkEnd w:id="173"/>
      <w:bookmarkEnd w:id="174"/>
      <w:r>
        <w:rPr>
          <w:color w:val="auto"/>
        </w:rPr>
        <w:t xml:space="preserve"> (</w:t>
      </w:r>
      <w:r w:rsidRPr="00D76842">
        <w:rPr>
          <w:color w:val="auto"/>
        </w:rPr>
        <w:t>£/kW</w:t>
      </w:r>
      <w:r>
        <w:rPr>
          <w:color w:val="auto"/>
        </w:rPr>
        <w:t>)</w:t>
      </w:r>
      <w:bookmarkEnd w:id="175"/>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176" w:name="_Toc208554780"/>
      <w:bookmarkStart w:id="177" w:name="_Toc208745843"/>
      <w:bookmarkStart w:id="178" w:name="_Toc274049689"/>
      <w:r w:rsidRPr="009F4FB0">
        <w:rPr>
          <w:i/>
          <w:color w:val="auto"/>
        </w:rPr>
        <w:t>Local Circuit Tariff</w:t>
      </w:r>
      <w:bookmarkEnd w:id="176"/>
      <w:bookmarkEnd w:id="177"/>
      <w:bookmarkEnd w:id="178"/>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r w:rsidRPr="009F4FB0">
        <w:rPr>
          <w:rFonts w:ascii="Arial" w:hAnsi="Arial"/>
          <w:sz w:val="22"/>
        </w:rPr>
        <w:t>Where</w:t>
      </w:r>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179" w:name="_Toc208554781"/>
      <w:bookmarkStart w:id="180" w:name="_Toc208745844"/>
    </w:p>
    <w:p w14:paraId="7839E442" w14:textId="77777777" w:rsidR="006661FE" w:rsidRPr="00543982" w:rsidRDefault="006661FE" w:rsidP="006661FE">
      <w:pPr>
        <w:pStyle w:val="Heading3"/>
        <w:ind w:left="709"/>
        <w:rPr>
          <w:rFonts w:ascii="Arial" w:hAnsi="Arial" w:cs="Arial"/>
          <w:b/>
        </w:rPr>
      </w:pPr>
      <w:bookmarkStart w:id="181" w:name="_Toc274049690"/>
      <w:r w:rsidRPr="00543982">
        <w:rPr>
          <w:rFonts w:ascii="Arial" w:hAnsi="Arial" w:cs="Arial"/>
          <w:b/>
        </w:rPr>
        <w:t>Onshore Local Substation Tariff</w:t>
      </w:r>
      <w:bookmarkEnd w:id="179"/>
      <w:bookmarkEnd w:id="180"/>
      <w:bookmarkEnd w:id="181"/>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r w:rsidRPr="00D76842">
        <w:rPr>
          <w:szCs w:val="22"/>
        </w:rPr>
        <w:t>Where</w:t>
      </w:r>
    </w:p>
    <w:p w14:paraId="24949727"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182" w:name="_Ref221008896"/>
      <w:r>
        <w:rPr>
          <w:szCs w:val="22"/>
        </w:rPr>
        <w:t xml:space="preserve">Where tariffs do not change mid way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0C44666E" w14:textId="77777777" w:rsidR="006661FE" w:rsidRPr="00D76842" w:rsidRDefault="006661FE" w:rsidP="006661FE">
      <w:pPr>
        <w:pStyle w:val="1"/>
        <w:ind w:left="709"/>
        <w:jc w:val="both"/>
        <w:rPr>
          <w:szCs w:val="22"/>
        </w:rPr>
      </w:pPr>
      <w:r w:rsidRPr="00D76842">
        <w:rPr>
          <w:szCs w:val="22"/>
        </w:rPr>
        <w:t>Where</w:t>
      </w:r>
    </w:p>
    <w:p w14:paraId="371A2F20"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182"/>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t>Where</w:t>
      </w:r>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183" w:name="_Toc274049691"/>
      <w:r w:rsidRPr="00543982">
        <w:rPr>
          <w:rFonts w:ascii="Arial" w:hAnsi="Arial" w:cs="Arial"/>
          <w:b/>
        </w:rPr>
        <w:t>Offshore substation local tariff</w:t>
      </w:r>
      <w:bookmarkEnd w:id="183"/>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184" w:name="_Toc49661115"/>
      <w:bookmarkStart w:id="185" w:name="_Toc274049692"/>
      <w:bookmarkEnd w:id="172"/>
      <w:r w:rsidRPr="00CD5631">
        <w:rPr>
          <w:rFonts w:ascii="Arial" w:hAnsi="Arial" w:cs="Arial"/>
          <w:b/>
          <w:color w:val="00B0F0"/>
        </w:rPr>
        <w:t xml:space="preserve">The </w:t>
      </w:r>
      <w:r w:rsidR="0003584B">
        <w:rPr>
          <w:rFonts w:ascii="Arial" w:hAnsi="Arial" w:cs="Arial"/>
          <w:b/>
          <w:color w:val="00B0F0"/>
        </w:rPr>
        <w:t>Residual Tariff</w:t>
      </w:r>
    </w:p>
    <w:p w14:paraId="22FC5BFD" w14:textId="77777777" w:rsidR="008A4333" w:rsidRPr="0003584B" w:rsidRDefault="008A4333" w:rsidP="0003584B">
      <w:pPr>
        <w:pStyle w:val="Heading3"/>
        <w:keepNext/>
        <w:ind w:left="709"/>
        <w:rPr>
          <w:rFonts w:ascii="Arial (W1)" w:hAnsi="Arial (W1)"/>
        </w:rPr>
      </w:pPr>
      <w:r w:rsidRPr="0003584B">
        <w:rPr>
          <w:rFonts w:ascii="Arial (W1)" w:hAnsi="Arial (W1)"/>
        </w:rPr>
        <w:t>The total revenue to be recovered through TNUoS</w:t>
      </w:r>
      <w:r w:rsidRPr="0003584B">
        <w:rPr>
          <w:rFonts w:ascii="Arial (W1)" w:hAnsi="Arial (W1)"/>
        </w:rPr>
        <w:fldChar w:fldCharType="begin"/>
      </w:r>
      <w:r w:rsidRPr="0003584B">
        <w:rPr>
          <w:rFonts w:ascii="Arial (W1)" w:hAnsi="Arial (W1)"/>
        </w:rPr>
        <w:instrText xml:space="preserve"> XE "TNUoS" </w:instrText>
      </w:r>
      <w:r w:rsidRPr="0003584B">
        <w:rPr>
          <w:rFonts w:ascii="Arial (W1)" w:hAnsi="Arial (W1)"/>
        </w:rPr>
        <w:fldChar w:fldCharType="end"/>
      </w:r>
      <w:r w:rsidRPr="0003584B">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(TRRt) is set after adjusting for any under or over recovery for and including, the small generators discount is as follows:</w:t>
      </w:r>
    </w:p>
    <w:p w14:paraId="4661C377" w14:textId="77777777" w:rsidR="008A4333" w:rsidRDefault="008A4333" w:rsidP="008A4333">
      <w:pPr>
        <w:pStyle w:val="1"/>
        <w:jc w:val="both"/>
      </w:pPr>
    </w:p>
    <w:p w14:paraId="2F947BCE" w14:textId="2D9D8B50" w:rsidR="008A4333" w:rsidRDefault="008A41B4" w:rsidP="008A4333">
      <w:pPr>
        <w:pStyle w:val="1"/>
        <w:jc w:val="center"/>
      </w:pPr>
      <w:r>
        <w:rPr>
          <w:noProof/>
          <w:position w:val="-12"/>
          <w:lang w:eastAsia="en-GB"/>
        </w:rPr>
        <w:drawing>
          <wp:inline distT="0" distB="0" distL="0" distR="0" wp14:anchorId="39F1BB55" wp14:editId="1819B766">
            <wp:extent cx="1591310" cy="23749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591310" cy="237490"/>
                    </a:xfrm>
                    <a:prstGeom prst="rect">
                      <a:avLst/>
                    </a:prstGeom>
                    <a:noFill/>
                    <a:ln>
                      <a:noFill/>
                    </a:ln>
                  </pic:spPr>
                </pic:pic>
              </a:graphicData>
            </a:graphic>
          </wp:inline>
        </w:drawing>
      </w:r>
    </w:p>
    <w:p w14:paraId="6E5E63ED" w14:textId="77777777" w:rsidR="008A4333" w:rsidRDefault="008A4333" w:rsidP="008A4333">
      <w:pPr>
        <w:pStyle w:val="1"/>
        <w:ind w:firstLine="720"/>
        <w:jc w:val="both"/>
      </w:pPr>
      <w:r>
        <w:t>Where</w:t>
      </w:r>
    </w:p>
    <w:p w14:paraId="362C6FFD" w14:textId="77777777" w:rsidR="008A4333" w:rsidRDefault="008A4333" w:rsidP="008A4333">
      <w:pPr>
        <w:pStyle w:val="1"/>
        <w:tabs>
          <w:tab w:val="left" w:pos="1440"/>
        </w:tabs>
        <w:ind w:firstLine="720"/>
        <w:jc w:val="both"/>
      </w:pPr>
      <w:r>
        <w:t>TRR</w:t>
      </w:r>
      <w:r>
        <w:rPr>
          <w:vertAlign w:val="subscript"/>
        </w:rPr>
        <w:t xml:space="preserve">t </w:t>
      </w:r>
      <w:r>
        <w:rPr>
          <w:vertAlign w:val="subscript"/>
        </w:rPr>
        <w:tab/>
      </w:r>
      <w:r>
        <w:t>=</w:t>
      </w:r>
      <w:r>
        <w:tab/>
        <w:t>TNUoS</w:t>
      </w:r>
      <w:r>
        <w:fldChar w:fldCharType="begin"/>
      </w:r>
      <w:r>
        <w:instrText xml:space="preserve"> XE "TNUoS" </w:instrText>
      </w:r>
      <w:r>
        <w:fldChar w:fldCharType="end"/>
      </w:r>
      <w:r>
        <w:t xml:space="preserve"> Revenue Recovery target for year t</w:t>
      </w:r>
    </w:p>
    <w:p w14:paraId="61D0FE2C" w14:textId="77777777" w:rsidR="008A4333" w:rsidRDefault="008A4333" w:rsidP="008A4333">
      <w:pPr>
        <w:pStyle w:val="1"/>
        <w:tabs>
          <w:tab w:val="left" w:pos="1440"/>
        </w:tabs>
        <w:ind w:left="2170" w:hanging="1461"/>
        <w:jc w:val="both"/>
      </w:pPr>
      <w:r>
        <w:t>R</w:t>
      </w:r>
      <w:r>
        <w:rPr>
          <w:i/>
          <w:vertAlign w:val="subscript"/>
        </w:rPr>
        <w:t>t</w:t>
      </w:r>
      <w:r>
        <w:rPr>
          <w:i/>
          <w:vertAlign w:val="subscript"/>
        </w:rPr>
        <w:tab/>
      </w:r>
      <w:r>
        <w:t>=</w:t>
      </w:r>
      <w:r>
        <w:tab/>
        <w:t xml:space="preserve">Forecast Revenue allowed under </w:t>
      </w:r>
      <w:r w:rsidR="00E71EB2" w:rsidRPr="00E71EB2">
        <w:rPr>
          <w:b/>
        </w:rPr>
        <w:t>The Company</w:t>
      </w:r>
      <w:r w:rsidRPr="00CD5631">
        <w:rPr>
          <w:b/>
        </w:rPr>
        <w:t>’s</w:t>
      </w:r>
      <w:r>
        <w:t xml:space="preserve"> Price Control for year t (this term includes a number of adjustments, including for over/under recovery from the previous year).  For further information, refer to Special Condition D2 of </w:t>
      </w:r>
      <w:r w:rsidR="00E71EB2" w:rsidRPr="00E71EB2">
        <w:rPr>
          <w:b/>
        </w:rPr>
        <w:t>The Company</w:t>
      </w:r>
      <w:r w:rsidRPr="00CD5631">
        <w:rPr>
          <w:b/>
        </w:rPr>
        <w:t>’s</w:t>
      </w:r>
      <w:r>
        <w:t xml:space="preserve"> Transmission Licence.</w:t>
      </w:r>
    </w:p>
    <w:p w14:paraId="29B3BFD8" w14:textId="77777777" w:rsidR="008A4333" w:rsidRDefault="008A4333" w:rsidP="008A4333">
      <w:pPr>
        <w:pStyle w:val="1"/>
        <w:tabs>
          <w:tab w:val="left" w:pos="1440"/>
        </w:tabs>
        <w:ind w:left="1440" w:hanging="720"/>
        <w:jc w:val="both"/>
      </w:pPr>
      <w:r>
        <w:t>PVC</w:t>
      </w:r>
      <w:r>
        <w:rPr>
          <w:i/>
          <w:vertAlign w:val="subscript"/>
        </w:rPr>
        <w:t>t</w:t>
      </w:r>
      <w:r>
        <w:rPr>
          <w:i/>
          <w:vertAlign w:val="subscript"/>
        </w:rPr>
        <w:tab/>
      </w:r>
      <w:r>
        <w:t>=</w:t>
      </w:r>
      <w:r>
        <w:tab/>
        <w:t>Forecast Revenue from Pre-Vesting connection charges for year t</w:t>
      </w:r>
    </w:p>
    <w:p w14:paraId="6FD37D7C" w14:textId="77777777" w:rsidR="008A4333" w:rsidRDefault="008A4333" w:rsidP="008A4333">
      <w:pPr>
        <w:pStyle w:val="1"/>
        <w:tabs>
          <w:tab w:val="left" w:pos="1440"/>
        </w:tabs>
        <w:ind w:left="2127" w:hanging="1418"/>
        <w:jc w:val="both"/>
      </w:pPr>
      <w:r>
        <w:t>SG</w:t>
      </w:r>
      <w:r>
        <w:rPr>
          <w:i/>
          <w:vertAlign w:val="subscript"/>
        </w:rPr>
        <w:t>t-1</w:t>
      </w:r>
      <w:r>
        <w:tab/>
        <w:t>=</w:t>
      </w:r>
      <w:r>
        <w:tab/>
        <w:t>The proportion of the under/over recovery included within R</w:t>
      </w:r>
      <w:r>
        <w:rPr>
          <w:vertAlign w:val="subscript"/>
        </w:rPr>
        <w:t xml:space="preserve">t </w:t>
      </w:r>
      <w:r>
        <w:t>which relates to the operation of statement C13 of</w:t>
      </w:r>
      <w:r w:rsidR="00EA233F">
        <w:t xml:space="preserve"> </w:t>
      </w:r>
      <w:r w:rsidR="00E71EB2" w:rsidRPr="00E71EB2">
        <w:rPr>
          <w:b/>
        </w:rPr>
        <w:t>The Company</w:t>
      </w:r>
      <w:r>
        <w:t xml:space="preserve"> Transmission Licence. Should the operation of statement C13 result in an under recovery in year t – 1, the SG figure will be positive and vice versa for an over recovery. </w:t>
      </w:r>
    </w:p>
    <w:p w14:paraId="1F81EAD8" w14:textId="77777777" w:rsidR="008A4333" w:rsidRDefault="008A4333" w:rsidP="008A4333">
      <w:pPr>
        <w:pStyle w:val="1"/>
        <w:jc w:val="both"/>
        <w:rPr>
          <w:vertAlign w:val="subscript"/>
        </w:rPr>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r w:rsidRPr="003D5CCF">
        <w:rPr>
          <w:rFonts w:ascii="Arial" w:hAnsi="Arial" w:cs="Arial"/>
        </w:rPr>
        <w:t>Where</w:t>
      </w:r>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r w:rsidRPr="00CD5631">
        <w:rPr>
          <w:rFonts w:ascii="Arial" w:hAnsi="Arial" w:cs="Arial"/>
        </w:rPr>
        <w:t>AdjRevenue</w:t>
      </w:r>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184"/>
    <w:bookmarkEnd w:id="185"/>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186" w:name="_Toc32201079"/>
      <w:bookmarkStart w:id="187" w:name="_Toc49661116"/>
      <w:bookmarkStart w:id="188" w:name="_Toc274049693"/>
      <w:r>
        <w:t>Final £/kW Tariff</w:t>
      </w:r>
      <w:bookmarkEnd w:id="186"/>
      <w:bookmarkEnd w:id="187"/>
      <w:bookmarkEnd w:id="188"/>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s for Peak Security and Year Round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1A38A3"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circumstances ITT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ITT</w:t>
      </w:r>
      <w:r w:rsidR="00B56030" w:rsidRPr="000B6C0D">
        <w:rPr>
          <w:rFonts w:ascii="Arial" w:hAnsi="Arial"/>
          <w:sz w:val="22"/>
          <w:vertAlign w:val="subscript"/>
        </w:rPr>
        <w:t>GiYRNS</w:t>
      </w:r>
      <w:r w:rsidR="00B56030" w:rsidRPr="000B6C0D">
        <w:rPr>
          <w:rFonts w:ascii="Arial" w:hAnsi="Arial"/>
          <w:sz w:val="22"/>
        </w:rPr>
        <w:t xml:space="preserve"> and ITT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r w:rsidRPr="00C62E57">
        <w:rPr>
          <w:rFonts w:ascii="Arial" w:hAnsi="Arial"/>
          <w:sz w:val="22"/>
        </w:rPr>
        <w:t>AdjTariff</w:t>
      </w:r>
      <w:r w:rsidRPr="00C62E57">
        <w:rPr>
          <w:rFonts w:ascii="Arial" w:hAnsi="Arial"/>
          <w:sz w:val="22"/>
          <w:vertAlign w:val="subscript"/>
        </w:rPr>
        <w:t>i</w:t>
      </w:r>
      <w:r w:rsidRPr="00C62E57">
        <w:rPr>
          <w:rFonts w:ascii="Arial" w:hAnsi="Arial"/>
          <w:sz w:val="22"/>
        </w:rPr>
        <w:t xml:space="preserve"> = </w:t>
      </w:r>
      <w:r w:rsidRPr="00C62E57">
        <w:rPr>
          <w:rFonts w:ascii="Arial" w:hAnsi="Arial"/>
          <w:sz w:val="22"/>
        </w:rPr>
        <w:tab/>
      </w:r>
      <w:r w:rsidRPr="00C62E57">
        <w:rPr>
          <w:rFonts w:ascii="Arial" w:hAnsi="Arial"/>
          <w:sz w:val="22"/>
        </w:rPr>
        <w:tab/>
        <w:t>AdjTariff (from 14.14.5) applicable in time period ‘i’.</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1A38A3"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r w:rsidRPr="00B56030">
        <w:rPr>
          <w:rFonts w:ascii="Arial" w:hAnsi="Arial"/>
          <w:sz w:val="22"/>
        </w:rPr>
        <w:t>ITT</w:t>
      </w:r>
      <w:r w:rsidRPr="00B56030">
        <w:rPr>
          <w:rFonts w:ascii="Arial" w:hAnsi="Arial"/>
          <w:sz w:val="22"/>
          <w:vertAlign w:val="subscript"/>
        </w:rPr>
        <w:t>GiPS</w:t>
      </w:r>
      <w:r w:rsidRPr="000B6C0D">
        <w:rPr>
          <w:rFonts w:ascii="Arial" w:hAnsi="Arial"/>
          <w:sz w:val="22"/>
        </w:rPr>
        <w:t>; ITT</w:t>
      </w:r>
      <w:r w:rsidRPr="000B6C0D">
        <w:rPr>
          <w:rFonts w:ascii="Arial" w:hAnsi="Arial"/>
          <w:sz w:val="22"/>
          <w:vertAlign w:val="subscript"/>
        </w:rPr>
        <w:t>GiYRNS</w:t>
      </w:r>
      <w:r w:rsidRPr="000B6C0D">
        <w:rPr>
          <w:rFonts w:ascii="Arial" w:hAnsi="Arial"/>
          <w:sz w:val="22"/>
        </w:rPr>
        <w:t>, ITT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LT</w:t>
      </w:r>
      <w:r w:rsidRPr="00EA7EDB">
        <w:rPr>
          <w:rFonts w:ascii="Arial" w:hAnsi="Arial"/>
          <w:sz w:val="22"/>
          <w:vertAlign w:val="subscript"/>
        </w:rPr>
        <w:t>Gi</w:t>
      </w:r>
      <w:r>
        <w:rPr>
          <w:rFonts w:ascii="Arial" w:hAnsi="Arial"/>
          <w:sz w:val="22"/>
          <w:vertAlign w:val="subscript"/>
        </w:rPr>
        <w:t xml:space="preserve">  </w:t>
      </w:r>
      <w:r w:rsidR="00C62E57">
        <w:rPr>
          <w:rFonts w:ascii="Arial" w:hAnsi="Arial"/>
          <w:sz w:val="22"/>
        </w:rPr>
        <w:t>and AdjTariff</w:t>
      </w:r>
      <w:r w:rsidR="00C62E57" w:rsidRPr="008B5A73">
        <w:rPr>
          <w:rFonts w:ascii="Arial" w:hAnsi="Arial"/>
          <w:sz w:val="22"/>
          <w:vertAlign w:val="subscript"/>
        </w:rPr>
        <w:t>i</w:t>
      </w:r>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mid way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TNUoS Tariff results in a negative number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189" w:name="_Toc274049694"/>
      <w:r w:rsidRPr="007B2988">
        <w:t>Stability &amp; Predictability of TNUoS tariffs</w:t>
      </w:r>
      <w:bookmarkEnd w:id="189"/>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60324"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60324"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190" w:name="_Toc32201081"/>
      <w:bookmarkStart w:id="191"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xml:space="preserve">, starting at (i)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14.15.137;</w:t>
      </w:r>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r w:rsidRPr="00350AA3">
        <w:rPr>
          <w:rFonts w:ascii="Arial" w:hAnsi="Arial" w:cs="Arial"/>
          <w:lang w:val="en-US"/>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a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192"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192"/>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193"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193"/>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194" w:name="_Toc32201082"/>
      <w:bookmarkStart w:id="195" w:name="_Toc49661119"/>
      <w:bookmarkEnd w:id="190"/>
      <w:bookmarkEnd w:id="191"/>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196" w:name="_Ref506957800"/>
      <w:bookmarkStart w:id="197" w:name="_Toc32201083"/>
      <w:bookmarkStart w:id="198" w:name="_Toc49661120"/>
      <w:bookmarkStart w:id="199" w:name="_Toc98821478"/>
      <w:bookmarkStart w:id="200" w:name="_Toc111259845"/>
      <w:bookmarkStart w:id="201" w:name="_Toc111262532"/>
      <w:bookmarkStart w:id="202" w:name="_Toc274049695"/>
      <w:bookmarkEnd w:id="194"/>
      <w:bookmarkEnd w:id="195"/>
      <w:r w:rsidRPr="00D54761">
        <w:rPr>
          <w:bCs/>
          <w:color w:val="auto"/>
          <w:sz w:val="28"/>
          <w:szCs w:val="28"/>
        </w:rPr>
        <w:t>14.16 Derivation of the Transmission Network Use of System Energy Consumption Tariff</w:t>
      </w:r>
      <w:bookmarkEnd w:id="196"/>
      <w:bookmarkEnd w:id="197"/>
      <w:bookmarkEnd w:id="198"/>
      <w:r w:rsidRPr="00D54761">
        <w:rPr>
          <w:bCs/>
          <w:color w:val="auto"/>
          <w:sz w:val="28"/>
          <w:szCs w:val="28"/>
        </w:rPr>
        <w:t xml:space="preserve"> and Short Term Capacity Tariff</w:t>
      </w:r>
      <w:bookmarkEnd w:id="199"/>
      <w:bookmarkEnd w:id="200"/>
      <w:bookmarkEnd w:id="201"/>
      <w:r w:rsidRPr="00D54761">
        <w:rPr>
          <w:bCs/>
          <w:color w:val="auto"/>
          <w:sz w:val="28"/>
          <w:szCs w:val="28"/>
        </w:rPr>
        <w:t>s</w:t>
      </w:r>
      <w:bookmarkEnd w:id="202"/>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203" w:name="_Toc274049696"/>
      <w:r>
        <w:t>Short Term Transmission Entry Capacity (STTEC) Tariff</w:t>
      </w:r>
      <w:bookmarkEnd w:id="203"/>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(ET</w:t>
      </w:r>
      <w:r w:rsidR="00B56030" w:rsidRPr="00991119">
        <w:rPr>
          <w:vertAlign w:val="subscript"/>
        </w:rPr>
        <w:t>Gi</w:t>
      </w:r>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STTECs will not be reconciled following a mid year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204" w:name="_Toc274049697"/>
      <w:r w:rsidRPr="00DC7159">
        <w:t>Limited Duration Transmission Entry Capacity (LDTEC) Tariffs</w:t>
      </w:r>
      <w:bookmarkEnd w:id="204"/>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not just the period that the STTEC is applicable for).  LD</w:t>
      </w:r>
      <w:r>
        <w:t>TECs will not be reconciled following a mid year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205"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206" w:name="_Toc32201085"/>
      <w:bookmarkStart w:id="207" w:name="_Toc49661123"/>
      <w:bookmarkStart w:id="208" w:name="_Toc274049698"/>
      <w:bookmarkEnd w:id="205"/>
      <w:r w:rsidRPr="00D54761">
        <w:rPr>
          <w:color w:val="auto"/>
          <w:sz w:val="28"/>
          <w:szCs w:val="28"/>
        </w:rPr>
        <w:t>14.17 Demand Charges</w:t>
      </w:r>
      <w:bookmarkEnd w:id="206"/>
      <w:bookmarkEnd w:id="207"/>
      <w:bookmarkEnd w:id="208"/>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209" w:name="_Toc32201086"/>
      <w:bookmarkStart w:id="210" w:name="_Toc49661124"/>
      <w:bookmarkStart w:id="211" w:name="_Toc274049699"/>
      <w:r>
        <w:t>Parties Liable for Demand Charges</w:t>
      </w:r>
      <w:bookmarkEnd w:id="209"/>
      <w:bookmarkEnd w:id="210"/>
      <w:bookmarkEnd w:id="211"/>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locational</w:t>
      </w:r>
      <w:r>
        <w:rPr>
          <w:rFonts w:ascii="Arial" w:hAnsi="Arial" w:cs="Arial"/>
          <w:i w:val="0"/>
        </w:rPr>
        <w:t>,</w:t>
      </w:r>
      <w:r w:rsidR="00010EB2">
        <w:rPr>
          <w:rFonts w:ascii="Arial" w:hAnsi="Arial" w:cs="Arial"/>
          <w:b/>
          <w:i w:val="0"/>
        </w:rPr>
        <w:t>Transmission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212" w:name="_Toc32201087"/>
      <w:bookmarkStart w:id="213" w:name="_Toc49661125"/>
      <w:bookmarkStart w:id="214" w:name="_Toc274049700"/>
      <w:r>
        <w:t xml:space="preserve">Basis of </w:t>
      </w:r>
      <w:r w:rsidR="00010EB2">
        <w:t>Demand Locational</w:t>
      </w:r>
      <w:r>
        <w:t xml:space="preserve"> Charges</w:t>
      </w:r>
      <w:bookmarkEnd w:id="212"/>
      <w:bookmarkEnd w:id="213"/>
      <w:bookmarkEnd w:id="214"/>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4"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drawing>
          <wp:inline distT="0" distB="0" distL="0" distR="0" wp14:anchorId="05103F23" wp14:editId="364E1CA1">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356D1F14">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pro rated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3"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4FF00FFF" w14:textId="77777777"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215" w:name="_Toc49661126"/>
      <w:bookmarkStart w:id="216"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215"/>
      <w:bookmarkEnd w:id="216"/>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217" w:name="_Toc49661127"/>
      <w:bookmarkStart w:id="218" w:name="_Toc274049702"/>
      <w:r w:rsidRPr="004248A1">
        <w:rPr>
          <w:rFonts w:ascii="Arial" w:hAnsi="Arial" w:cs="Arial"/>
          <w:b/>
        </w:rPr>
        <w:t>Power Stations with a Bilateral Connection Agreement</w:t>
      </w:r>
      <w:bookmarkEnd w:id="217"/>
      <w:r w:rsidRPr="004248A1">
        <w:rPr>
          <w:rFonts w:ascii="Arial" w:hAnsi="Arial" w:cs="Arial"/>
          <w:b/>
        </w:rPr>
        <w:t xml:space="preserve"> and Licensable Generation with a Bilateral Embedded Generation Agreement</w:t>
      </w:r>
      <w:bookmarkEnd w:id="218"/>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219" w:name="_Toc49661128"/>
      <w:bookmarkStart w:id="220" w:name="_Toc274049703"/>
      <w:r w:rsidRPr="004248A1">
        <w:rPr>
          <w:rFonts w:ascii="Arial" w:hAnsi="Arial" w:cs="Arial"/>
          <w:b/>
        </w:rPr>
        <w:t>Exemptible Generation and Derogated Distribution Interconnectors with a Bilateral Embedded Generation Agreement</w:t>
      </w:r>
      <w:bookmarkEnd w:id="219"/>
      <w:bookmarkEnd w:id="220"/>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221" w:name="_Toc32201088"/>
      <w:bookmarkStart w:id="222" w:name="_Toc49661130"/>
    </w:p>
    <w:p w14:paraId="2145EB86" w14:textId="77777777" w:rsidR="006661FE" w:rsidRDefault="006661FE" w:rsidP="006661FE">
      <w:pPr>
        <w:pStyle w:val="Heading2"/>
      </w:pPr>
      <w:bookmarkStart w:id="223" w:name="_Toc274049704"/>
      <w:r>
        <w:t>Small Generators Tariffs</w:t>
      </w:r>
      <w:bookmarkEnd w:id="223"/>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224" w:name="_Toc274049705"/>
      <w:r>
        <w:t>The Triad</w:t>
      </w:r>
      <w:bookmarkEnd w:id="221"/>
      <w:bookmarkEnd w:id="222"/>
      <w:bookmarkEnd w:id="224"/>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225"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225"/>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6"/>
              </a:graphicData>
            </a:graphic>
            <wp14:sizeRelH relativeFrom="page">
              <wp14:pctWidth>0</wp14:pctWidth>
            </wp14:sizeRelH>
            <wp14:sizeRelV relativeFrom="page">
              <wp14:pctHeight>0</wp14:pctHeight>
            </wp14:sizeRelV>
          </wp:anchor>
        </w:drawing>
      </w:r>
      <w:bookmarkStart w:id="226" w:name="_Toc497131269"/>
      <w:r w:rsidR="006661FE">
        <w:fldChar w:fldCharType="begin"/>
      </w:r>
      <w:r w:rsidR="006661FE">
        <w:instrText xml:space="preserve"> XE "Triad" </w:instrText>
      </w:r>
      <w:r w:rsidR="006661FE">
        <w:fldChar w:fldCharType="end"/>
      </w:r>
      <w:bookmarkEnd w:id="226"/>
      <w:r w:rsidR="006661FE">
        <w:fldChar w:fldCharType="begin"/>
      </w:r>
      <w:r w:rsidR="006661FE">
        <w:instrText xml:space="preserve"> XE "Trading Unit" </w:instrText>
      </w:r>
      <w:r w:rsidR="006661FE">
        <w:fldChar w:fldCharType="end"/>
      </w:r>
    </w:p>
    <w:bookmarkStart w:id="227"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227"/>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228" w:name="_Hlt497734631"/>
      <w:bookmarkEnd w:id="228"/>
      <w:r>
        <w:t xml:space="preserve"> </w:t>
      </w:r>
      <w:r w:rsidR="002064B2">
        <w:t xml:space="preserve"> Throughout the year Users will submit a Demand Forecast. A Demand Forecast will include:</w:t>
      </w:r>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229" w:name="_Hlk35263653"/>
      <w:bookmarkStart w:id="230" w:name="_Hlk35263622"/>
      <w:r w:rsidRPr="00010EB2">
        <w:rPr>
          <w:rFonts w:ascii="Arial" w:hAnsi="Arial" w:cs="Arial"/>
          <w:b/>
        </w:rPr>
        <w:t>Initial Reconciliation Part 2 – Non-half-hourly metered demand</w:t>
      </w:r>
    </w:p>
    <w:bookmarkEnd w:id="229"/>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231" w:name="_Hlk35263694"/>
      <w:r w:rsidRPr="00010EB2">
        <w:rPr>
          <w:rFonts w:ascii="Arial" w:hAnsi="Arial" w:cs="Arial"/>
        </w:rPr>
        <w:t xml:space="preserve">non-half-hourly metered demand will be </w:t>
      </w:r>
      <w:bookmarkEnd w:id="231"/>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230"/>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5BB2387A" w:rsidR="0022187C" w:rsidRPr="00010EB2" w:rsidRDefault="0022187C" w:rsidP="007D27B2">
      <w:pPr>
        <w:numPr>
          <w:ilvl w:val="0"/>
          <w:numId w:val="99"/>
        </w:numPr>
        <w:jc w:val="both"/>
        <w:rPr>
          <w:rFonts w:ascii="Arial" w:hAnsi="Arial" w:cs="Arial"/>
        </w:rPr>
      </w:pPr>
      <w:r w:rsidRPr="00010EB2">
        <w:rPr>
          <w:rFonts w:ascii="Arial" w:hAnsi="Arial" w:cs="Arial"/>
        </w:rPr>
        <w:t xml:space="preserve">In the event that a manifest error, or multiple errors in the calculation of TNUoS tariffs results in a material discrepancy in a Users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7648E3">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7648E3">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7648E3">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r w:rsidRPr="00CD5631">
        <w:rPr>
          <w:rFonts w:ascii="Arial" w:hAnsi="Arial" w:cs="Arial"/>
        </w:rPr>
        <w:t>Dadj = GCharge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r w:rsidRPr="00CD5631">
        <w:rPr>
          <w:rFonts w:ascii="Arial" w:hAnsi="Arial" w:cs="Arial"/>
        </w:rPr>
        <w:t>Dadj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r w:rsidRPr="00CD5631">
        <w:rPr>
          <w:rFonts w:ascii="Arial" w:hAnsi="Arial" w:cs="Arial"/>
          <w:szCs w:val="22"/>
        </w:rPr>
        <w:t>CapEC =  The upper limit of the Limiting Regulation</w:t>
      </w:r>
    </w:p>
    <w:p w14:paraId="59DD7246" w14:textId="51FC1B62" w:rsidR="0022187C" w:rsidRPr="00CD5631" w:rsidRDefault="001A38A3"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r w:rsidRPr="00CD5631">
        <w:rPr>
          <w:rFonts w:ascii="Arial" w:hAnsi="Arial" w:cs="Arial"/>
        </w:rPr>
        <w:t xml:space="preserve">ERadj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r w:rsidRPr="00CD5631">
        <w:rPr>
          <w:rFonts w:ascii="Arial" w:hAnsi="Arial" w:cs="Arial"/>
        </w:rPr>
        <w:t>Dadj = GCharge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r w:rsidRPr="00CD5631">
        <w:rPr>
          <w:rFonts w:ascii="Arial" w:hAnsi="Arial" w:cs="Arial"/>
        </w:rPr>
        <w:t>Dadj = Revenue to be credited to Demand</w:t>
      </w:r>
    </w:p>
    <w:p w14:paraId="0C672A30"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r w:rsidRPr="00CD5631">
        <w:rPr>
          <w:rFonts w:ascii="Arial" w:hAnsi="Arial" w:cs="Arial"/>
        </w:rPr>
        <w:t>ERadj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r w:rsidRPr="00CD5631">
        <w:rPr>
          <w:rFonts w:ascii="Arial" w:hAnsi="Arial" w:cs="Arial"/>
          <w:szCs w:val="22"/>
        </w:rPr>
        <w:t>Dadj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232"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6217ED0C" w14:textId="77777777" w:rsidR="00556B6D" w:rsidRDefault="00556B6D" w:rsidP="00556B6D">
      <w:pPr>
        <w:pStyle w:val="ListParagraph"/>
      </w:pPr>
    </w:p>
    <w:p w14:paraId="4AEDCDCF" w14:textId="77777777"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77777777"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 for the full </w:t>
      </w:r>
      <w:r w:rsidR="00A56602">
        <w:rPr>
          <w:rFonts w:cs="Arial (W1)"/>
          <w:b/>
          <w:bCs/>
        </w:rPr>
        <w:t>Financial Year</w:t>
      </w:r>
      <w:r w:rsidR="00A56602">
        <w:rPr>
          <w:rFonts w:cs="Arial (W1)"/>
        </w:rPr>
        <w:t>. This will be up until the end of the </w:t>
      </w:r>
      <w:r w:rsidR="00A56602">
        <w:rPr>
          <w:rFonts w:cs="Arial (W1)"/>
          <w:b/>
          <w:bCs/>
        </w:rPr>
        <w:t>Financial Year</w:t>
      </w:r>
      <w:r w:rsidR="00A56602">
        <w:rPr>
          <w:rFonts w:cs="Arial (W1)"/>
        </w:rPr>
        <w:t> (31</w:t>
      </w:r>
      <w:r w:rsidR="00A56602">
        <w:rPr>
          <w:rFonts w:cs="Arial (W1)"/>
          <w:vertAlign w:val="superscript"/>
        </w:rPr>
        <w:t>st</w:t>
      </w:r>
      <w:r w:rsidR="00A56602">
        <w:rPr>
          <w:rFonts w:cs="Arial (W1)"/>
        </w:rPr>
        <w:t> March) following delivery of M15 of the Transition Timeline as outlined in the </w:t>
      </w:r>
      <w:r w:rsidR="00A56602">
        <w:rPr>
          <w:rFonts w:cs="Arial (W1)"/>
          <w:b/>
          <w:bCs/>
        </w:rPr>
        <w:t>Authority’s</w:t>
      </w:r>
      <w:r w:rsidR="00A56602">
        <w:rPr>
          <w:rFonts w:cs="Arial (W1)"/>
        </w:rPr>
        <w:t> decision dated 20</w:t>
      </w:r>
      <w:r w:rsidR="00A56602">
        <w:rPr>
          <w:rFonts w:cs="Arial (W1)"/>
          <w:vertAlign w:val="superscript"/>
        </w:rPr>
        <w:t>th</w:t>
      </w:r>
      <w:r w:rsidR="00A56602">
        <w:rPr>
          <w:rFonts w:cs="Arial (W1)"/>
        </w:rPr>
        <w:t xml:space="preserve"> April 2021 on the introduction of half-hourly settlement on a market-wide basis (MHHS).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77777777" w:rsidR="00800968" w:rsidRPr="001319DB"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 and 3.12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 i.e. volumes associated with those Metering Systems that have transferred to Measurement Class F &amp; G in the BSC (NHH to HH settlement) but are to be treated as NHH for the purposes of TNUoS charging should be included in the forecast of Chargeable Energy</w:t>
      </w:r>
      <w:r w:rsidRPr="001319DB">
        <w:t xml:space="preserve"> Capacity and not Chargeable Demand Capacity.</w:t>
      </w:r>
    </w:p>
    <w:p w14:paraId="1A4A3C69" w14:textId="77777777" w:rsidR="00F10ECF" w:rsidRDefault="00F10ECF" w:rsidP="007E2F78">
      <w:pPr>
        <w:pStyle w:val="1"/>
        <w:ind w:left="1627"/>
        <w:jc w:val="both"/>
      </w:pPr>
    </w:p>
    <w:p w14:paraId="2CFC503A" w14:textId="77777777" w:rsidR="006661FE" w:rsidRDefault="006661FE" w:rsidP="006661FE">
      <w:pPr>
        <w:pStyle w:val="1"/>
        <w:jc w:val="both"/>
        <w:rPr>
          <w:sz w:val="20"/>
        </w:rPr>
      </w:pPr>
    </w:p>
    <w:p w14:paraId="669E90DE" w14:textId="77777777" w:rsidR="006661FE" w:rsidRDefault="006661FE" w:rsidP="006661FE">
      <w:pPr>
        <w:pStyle w:val="Heading2"/>
      </w:pPr>
      <w:bookmarkStart w:id="233" w:name="_Toc274049713"/>
      <w:r>
        <w:t>Further Information</w:t>
      </w:r>
      <w:bookmarkEnd w:id="233"/>
    </w:p>
    <w:p w14:paraId="6C287FA5" w14:textId="77777777" w:rsidR="006661FE" w:rsidRDefault="006661FE" w:rsidP="006661FE"/>
    <w:p w14:paraId="68B5C577" w14:textId="77777777" w:rsidR="0022187C" w:rsidRDefault="0022187C" w:rsidP="007D27B2">
      <w:pPr>
        <w:pStyle w:val="1"/>
        <w:numPr>
          <w:ilvl w:val="0"/>
          <w:numId w:val="119"/>
        </w:numPr>
        <w:jc w:val="both"/>
        <w:rPr>
          <w:rFonts w:ascii="Arial" w:hAnsi="Arial" w:cs="Arial"/>
        </w:rPr>
      </w:pPr>
      <w:r>
        <w:rPr>
          <w:rFonts w:ascii="Arial" w:hAnsi="Arial" w:cs="Arial"/>
        </w:rPr>
        <w:t>14</w:t>
      </w:r>
      <w:r>
        <w:rPr>
          <w:rFonts w:ascii="Arial" w:hAnsi="Arial" w:cs="Arial"/>
          <w:b/>
        </w:rPr>
        <w:t>.</w:t>
      </w:r>
      <w:r>
        <w:rPr>
          <w:rFonts w:ascii="Arial" w:hAnsi="Arial" w:cs="Arial"/>
        </w:rPr>
        <w:t>25 Reconciliation of Demand Related Transmission Network Use of System Charges</w:t>
      </w:r>
      <w:r>
        <w:rPr>
          <w:rFonts w:ascii="Arial" w:hAnsi="Arial" w:cs="Arial"/>
          <w:b/>
        </w:rPr>
        <w:t xml:space="preserve"> </w:t>
      </w:r>
      <w:r>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234" w:name="_Toc32201092"/>
      <w:bookmarkStart w:id="235" w:name="_Toc49661139"/>
      <w:bookmarkStart w:id="236" w:name="_Toc274049714"/>
      <w:bookmarkEnd w:id="232"/>
      <w:r w:rsidRPr="00FE40FB">
        <w:rPr>
          <w:color w:val="auto"/>
          <w:sz w:val="28"/>
          <w:szCs w:val="28"/>
        </w:rPr>
        <w:t>14.18 Generation charges</w:t>
      </w:r>
      <w:bookmarkEnd w:id="234"/>
      <w:bookmarkEnd w:id="235"/>
      <w:bookmarkEnd w:id="236"/>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237" w:name="_Toc32201093"/>
      <w:bookmarkStart w:id="238" w:name="_Toc49661140"/>
      <w:bookmarkStart w:id="239" w:name="_Toc274049715"/>
      <w:r>
        <w:t>Parties Liable for Generation Charges</w:t>
      </w:r>
      <w:bookmarkEnd w:id="237"/>
      <w:bookmarkEnd w:id="238"/>
      <w:bookmarkEnd w:id="239"/>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240" w:name="_Toc274049716"/>
      <w:bookmarkStart w:id="241" w:name="_Toc32201094"/>
      <w:bookmarkStart w:id="242" w:name="_Toc49661141"/>
      <w:r>
        <w:t>Structure of Generation Charges</w:t>
      </w:r>
      <w:bookmarkEnd w:id="240"/>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001A38A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1A38A3">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1A38A3">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pPr>
      <w:r>
        <w:t>Adj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pro rated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pro rated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243" w:name="_Toc274049717"/>
      <w:r>
        <w:t>Basis of Wider Generation Charges</w:t>
      </w:r>
      <w:bookmarkEnd w:id="241"/>
      <w:bookmarkEnd w:id="242"/>
      <w:bookmarkEnd w:id="243"/>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244" w:name="_Toc274049718"/>
      <w:r w:rsidRPr="00887323">
        <w:rPr>
          <w:rFonts w:ascii="Arial" w:hAnsi="Arial" w:cs="Arial"/>
          <w:b/>
        </w:rPr>
        <w:t>Generation with positive wider tariffs</w:t>
      </w:r>
      <w:bookmarkEnd w:id="244"/>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245" w:name="_Ref272935596"/>
      <w:r>
        <w:t>The short-term chargeable capacity for Power Stations situated with positive generation tariffs is any approved STTEC or LDTEC applicable to that Power Station during a valid STTEC Period or LDTEC Period, as appropriate.</w:t>
      </w:r>
      <w:bookmarkEnd w:id="245"/>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248" w:name="_Toc49661143"/>
      <w:bookmarkStart w:id="249" w:name="_Toc274049719"/>
      <w:r w:rsidRPr="004248A1">
        <w:rPr>
          <w:rFonts w:ascii="Arial" w:hAnsi="Arial" w:cs="Arial"/>
          <w:b/>
        </w:rPr>
        <w:t xml:space="preserve">Generation with negative wider </w:t>
      </w:r>
      <w:bookmarkEnd w:id="248"/>
      <w:r w:rsidRPr="004248A1">
        <w:rPr>
          <w:rFonts w:ascii="Arial" w:hAnsi="Arial" w:cs="Arial"/>
          <w:b/>
        </w:rPr>
        <w:t>tariffs</w:t>
      </w:r>
      <w:bookmarkEnd w:id="249"/>
    </w:p>
    <w:p w14:paraId="5B84D42C" w14:textId="77777777" w:rsidR="006661FE" w:rsidRDefault="006661FE" w:rsidP="007D27B2">
      <w:pPr>
        <w:pStyle w:val="1"/>
        <w:numPr>
          <w:ilvl w:val="0"/>
          <w:numId w:val="73"/>
        </w:numPr>
        <w:jc w:val="both"/>
      </w:pPr>
      <w:bookmarkStart w:id="250"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251"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251"/>
    </w:p>
    <w:bookmarkEnd w:id="250"/>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252" w:name="_Toc274049720"/>
      <w:r>
        <w:t>Basis of Local Generation Charges</w:t>
      </w:r>
      <w:bookmarkEnd w:id="252"/>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253" w:name="_Toc497131273"/>
      <w:bookmarkStart w:id="254" w:name="_Toc32201095"/>
      <w:bookmarkStart w:id="255" w:name="_Toc49661145"/>
      <w:bookmarkStart w:id="256" w:name="_Toc274049722"/>
      <w:bookmarkStart w:id="257" w:name="_Hlt497625183"/>
      <w:r>
        <w:t>Monthly Charges</w:t>
      </w:r>
      <w:bookmarkEnd w:id="253"/>
      <w:bookmarkEnd w:id="254"/>
      <w:bookmarkEnd w:id="255"/>
      <w:bookmarkEnd w:id="256"/>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258" w:name="_Hlt532284319"/>
      <w:bookmarkStart w:id="259" w:name="_Ref272933161"/>
      <w:bookmarkEnd w:id="258"/>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259"/>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260" w:name="_Toc274049723"/>
      <w:r>
        <w:t>Ad hoc Charges</w:t>
      </w:r>
      <w:bookmarkEnd w:id="260"/>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1"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261" w:name="_Toc274049724"/>
      <w:r w:rsidRPr="00FE2E3E">
        <w:t>Embedded Transmission Use of System Charges “ETUoS”</w:t>
      </w:r>
      <w:bookmarkEnd w:id="261"/>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262" w:name="_Ref272933204"/>
      <w:r>
        <w:t>The ETUoS charges are a component of Use of System charges levied on offshore generators whose offshore transmission connection is embedded in an onshore distribution network.  The charge relates to the provision and use of the onshore distribution network.</w:t>
      </w:r>
      <w:bookmarkEnd w:id="262"/>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The main purpose of ETUoS charges is to pass through the charges that are levied by the DNO on the NETSO to the offshore generator(s).  This charge</w:t>
      </w:r>
      <w:r w:rsidR="006D5F93">
        <w:t>,</w:t>
      </w:r>
      <w:r>
        <w:t xml:space="preserve"> </w:t>
      </w:r>
      <w:r w:rsidR="007256FB" w:rsidRPr="007256FB">
        <w:t>known as the ETUoS</w:t>
      </w:r>
      <w:r w:rsidR="00E47856" w:rsidRPr="00CD5631">
        <w:rPr>
          <w:u w:val="single"/>
          <w:vertAlign w:val="subscript"/>
        </w:rPr>
        <w:t>DNO</w:t>
      </w:r>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In the case of some relevant transitional offshore generation projects, ETUoS will also be used to pass through historic DNO capital contributions forming part of the Offshore Transmission Owner tender revenue stream</w:t>
      </w:r>
      <w:r w:rsidR="007256FB">
        <w:t xml:space="preserve">, </w:t>
      </w:r>
      <w:r w:rsidR="007256FB" w:rsidRPr="007256FB">
        <w:t xml:space="preserve">this is known as the </w:t>
      </w:r>
      <w:r w:rsidR="007256FB" w:rsidRPr="00BA0D43">
        <w:t>ETUoS</w:t>
      </w:r>
      <w:r w:rsidR="00E47856" w:rsidRPr="00CD5631">
        <w:rPr>
          <w:u w:val="single"/>
          <w:vertAlign w:val="subscript"/>
        </w:rPr>
        <w:t>OFTO</w:t>
      </w:r>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The ETUoS</w:t>
      </w:r>
      <w:r w:rsidR="00EA1182" w:rsidRPr="00CD5631">
        <w:rPr>
          <w:u w:val="single"/>
          <w:vertAlign w:val="subscript"/>
        </w:rPr>
        <w:t>OFTO</w:t>
      </w:r>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In the year of asset transfer to the OFTO, the ETUoS</w:t>
      </w:r>
      <w:r w:rsidRPr="00CD5631">
        <w:rPr>
          <w:rFonts w:ascii="Arial (W1)" w:hAnsi="Arial (W1)"/>
          <w:sz w:val="22"/>
          <w:u w:val="single"/>
          <w:vertAlign w:val="subscript"/>
          <w:lang w:eastAsia="en-US"/>
        </w:rPr>
        <w:t>OFTO</w:t>
      </w:r>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1A38A3" w:rsidP="00F1129E">
      <w:pPr>
        <w:jc w:val="center"/>
        <w:rPr>
          <w:u w:val="single"/>
        </w:rPr>
      </w:pPr>
      <m:oMathPara>
        <m:oMath>
          <m:f>
            <m:fPr>
              <m:ctrlPr>
                <w:rPr>
                  <w:rFonts w:ascii="Cambria Math" w:hAnsi="Cambria Math"/>
                  <w:i/>
                  <w:sz w:val="22"/>
                  <w:szCs w:val="22"/>
                </w:rPr>
              </m:ctrlPr>
            </m:fPr>
            <m:num>
              <m:r>
                <w:rPr>
                  <w:rFonts w:ascii="Cambria Math" w:hAnsi="Cambria Math"/>
                </w:rPr>
                <m:t>DNRevOFTO</m:t>
              </m:r>
              <m:r>
                <w:rPr>
                  <w:rFonts w:ascii="Cambria Math" w:hAnsi="Cambria Math"/>
                </w:rPr>
                <m:t>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In all subsequent years, the ETUoS</w:t>
      </w:r>
      <w:r w:rsidRPr="00CD5631">
        <w:rPr>
          <w:u w:val="single"/>
          <w:vertAlign w:val="subscript"/>
        </w:rPr>
        <w:t>OFTO</w:t>
      </w:r>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r w:rsidRPr="00CC06E2">
        <w:rPr>
          <w:rFonts w:ascii="Arial (W1)" w:hAnsi="Arial (W1)"/>
          <w:sz w:val="22"/>
          <w:lang w:eastAsia="en-US"/>
        </w:rPr>
        <w:t>ETUoS</w:t>
      </w:r>
      <w:r w:rsidRPr="00CD5631">
        <w:rPr>
          <w:rFonts w:ascii="Arial (W1)" w:hAnsi="Arial (W1)"/>
          <w:sz w:val="22"/>
          <w:u w:val="single"/>
          <w:vertAlign w:val="subscript"/>
          <w:lang w:eastAsia="en-US"/>
        </w:rPr>
        <w:t>OFTO</w:t>
      </w:r>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r w:rsidRPr="00BA0D43">
        <w:t>ETUoS</w:t>
      </w:r>
      <w:bookmarkStart w:id="263" w:name="_Hlk155617635"/>
      <w:r w:rsidR="00CC06E2" w:rsidRPr="00CD5631">
        <w:rPr>
          <w:u w:val="single"/>
          <w:vertAlign w:val="subscript"/>
        </w:rPr>
        <w:t>DNO</w:t>
      </w:r>
      <w:bookmarkEnd w:id="263"/>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ETUoS</w:t>
      </w:r>
      <w:r w:rsidR="00CC06E2" w:rsidRPr="00CD5631">
        <w:rPr>
          <w:u w:val="single"/>
          <w:vertAlign w:val="subscript"/>
        </w:rPr>
        <w:t>OFTO</w:t>
      </w:r>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Where a DNO’s charge relates to more than one offshore generator, the related ETUoS</w:t>
      </w:r>
      <w:r w:rsidR="00CC06E2" w:rsidRPr="00CD5631">
        <w:rPr>
          <w:u w:val="single"/>
          <w:vertAlign w:val="subscript"/>
        </w:rPr>
        <w:t>DNO</w:t>
      </w:r>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such charges will be subject to variation when varied by the DNO.  Where the User 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264" w:name="_Toc32201096"/>
      <w:bookmarkStart w:id="265" w:name="_Toc49661146"/>
      <w:bookmarkStart w:id="266" w:name="_Toc274049725"/>
      <w:r>
        <w:t>Reconciliation of Generation Charges</w:t>
      </w:r>
      <w:bookmarkEnd w:id="264"/>
      <w:bookmarkEnd w:id="265"/>
      <w:bookmarkEnd w:id="266"/>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4477A40F"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7648E3">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267" w:name="_Toc32201097"/>
      <w:bookmarkStart w:id="268" w:name="_Toc49661147"/>
      <w:bookmarkStart w:id="269" w:name="_Toc274049726"/>
      <w:bookmarkEnd w:id="257"/>
      <w:r>
        <w:t>Further Information</w:t>
      </w:r>
      <w:bookmarkEnd w:id="267"/>
      <w:bookmarkEnd w:id="268"/>
      <w:bookmarkEnd w:id="269"/>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270" w:name="_Toc32201098"/>
      <w:r>
        <w:br w:type="page"/>
      </w:r>
      <w:bookmarkStart w:id="271" w:name="_Toc49661148"/>
      <w:bookmarkStart w:id="272" w:name="_Toc274049727"/>
      <w:r w:rsidRPr="00FE40FB">
        <w:rPr>
          <w:color w:val="auto"/>
          <w:sz w:val="28"/>
          <w:szCs w:val="28"/>
        </w:rPr>
        <w:t>14.19 Data Requirements</w:t>
      </w:r>
      <w:bookmarkEnd w:id="270"/>
      <w:bookmarkEnd w:id="271"/>
      <w:bookmarkEnd w:id="272"/>
    </w:p>
    <w:p w14:paraId="1B1F56AD" w14:textId="77777777" w:rsidR="006661FE" w:rsidRDefault="006661FE" w:rsidP="006661FE">
      <w:pPr>
        <w:pStyle w:val="Heading2"/>
      </w:pPr>
    </w:p>
    <w:p w14:paraId="1C4CFCE6" w14:textId="77777777" w:rsidR="006661FE" w:rsidRDefault="006661FE" w:rsidP="006661FE">
      <w:pPr>
        <w:pStyle w:val="Heading2"/>
      </w:pPr>
      <w:bookmarkStart w:id="273" w:name="_Toc32201099"/>
      <w:bookmarkStart w:id="274" w:name="_Toc49661149"/>
      <w:bookmarkStart w:id="275" w:name="_Toc274049728"/>
      <w:r>
        <w:t>Data Required for Charge Setting</w:t>
      </w:r>
      <w:bookmarkEnd w:id="273"/>
      <w:bookmarkEnd w:id="274"/>
      <w:bookmarkEnd w:id="275"/>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77777777" w:rsidR="006661FE" w:rsidRDefault="006661FE" w:rsidP="007D27B2">
      <w:pPr>
        <w:pStyle w:val="1"/>
        <w:numPr>
          <w:ilvl w:val="0"/>
          <w:numId w:val="74"/>
        </w:numPr>
        <w:jc w:val="both"/>
      </w:pPr>
      <w:r>
        <w:t xml:space="preserve">Users who are owners or operators of a User System (e.g. Distribution companies) provide a forecast for the following </w:t>
      </w:r>
      <w:r w:rsidR="00A3322B" w:rsidRPr="00A3322B">
        <w:rPr>
          <w:b/>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National Grid Triad.  This data is published in table 2.4 of the Seven Year Statement and 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276" w:name="_Toc32201100"/>
      <w:bookmarkStart w:id="277" w:name="_Toc49661150"/>
      <w:bookmarkStart w:id="278" w:name="_Toc274049729"/>
      <w:r>
        <w:t>Data Required for Calculating Users’ Charges</w:t>
      </w:r>
      <w:bookmarkEnd w:id="276"/>
      <w:bookmarkEnd w:id="277"/>
      <w:bookmarkEnd w:id="278"/>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279" w:name="_Toc32201101"/>
      <w:r>
        <w:br w:type="page"/>
      </w:r>
      <w:bookmarkStart w:id="280" w:name="_Toc49661151"/>
      <w:bookmarkStart w:id="281" w:name="_Toc274049730"/>
      <w:r w:rsidRPr="00FE40FB">
        <w:rPr>
          <w:color w:val="auto"/>
          <w:sz w:val="28"/>
          <w:szCs w:val="28"/>
        </w:rPr>
        <w:t>14.20 Applications</w:t>
      </w:r>
      <w:bookmarkEnd w:id="279"/>
      <w:bookmarkEnd w:id="280"/>
      <w:bookmarkEnd w:id="281"/>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282" w:name="_Ref531603538"/>
      <w:bookmarkStart w:id="283" w:name="_Toc32201102"/>
      <w:r>
        <w:br w:type="page"/>
      </w:r>
      <w:bookmarkStart w:id="284" w:name="_Toc49661152"/>
      <w:bookmarkStart w:id="285" w:name="_Toc274049731"/>
      <w:bookmarkEnd w:id="282"/>
      <w:bookmarkEnd w:id="283"/>
      <w:r w:rsidRPr="00FE40FB">
        <w:rPr>
          <w:color w:val="auto"/>
        </w:rPr>
        <w:t xml:space="preserve">14.21 </w:t>
      </w:r>
      <w:r w:rsidRPr="00FE40FB">
        <w:rPr>
          <w:color w:val="auto"/>
          <w:sz w:val="28"/>
          <w:szCs w:val="28"/>
        </w:rPr>
        <w:t>Transport Model Example</w:t>
      </w:r>
      <w:bookmarkEnd w:id="284"/>
      <w:bookmarkEnd w:id="285"/>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1A38A3" w:rsidP="006661FE">
      <w:pPr>
        <w:jc w:val="both"/>
        <w:rPr>
          <w:rFonts w:ascii="Arial" w:hAnsi="Arial"/>
          <w:sz w:val="22"/>
        </w:rPr>
      </w:pPr>
      <w:r>
        <w:rPr>
          <w:rFonts w:ascii="Arial" w:hAnsi="Arial"/>
          <w:sz w:val="22"/>
        </w:rPr>
        <w:object w:dxaOrig="1440" w:dyaOrig="1440"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2" o:title=""/>
            <w10:wrap type="topAndBottom"/>
          </v:shape>
          <o:OLEObject Type="Embed" ProgID="Visio.Drawing.5" ShapeID="_x0000_s2055" DrawAspect="Content" ObjectID="_1781510307" r:id="rId83"/>
        </w:obje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F0529E"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FBB405"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38C70C"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3209EF42" w14:textId="77777777" w:rsidR="006661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 as set out in the Security Standard,</w:t>
      </w:r>
      <w:r w:rsidR="00BE1EF5">
        <w:rPr>
          <w:rFonts w:ascii="Arial" w:hAnsi="Arial" w:cs="Arial"/>
          <w:sz w:val="22"/>
        </w:rPr>
        <w:t xml:space="preserve"> </w:t>
      </w:r>
      <w:r w:rsidR="006661FE" w:rsidRPr="004248A1">
        <w:rPr>
          <w:rFonts w:ascii="Arial" w:hAnsi="Arial" w:cs="Arial"/>
          <w:sz w:val="22"/>
        </w:rPr>
        <w:t xml:space="preserve">such that total system generation equals total system demand.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1A38A3" w:rsidP="006661FE">
      <w:pPr>
        <w:pStyle w:val="BodyText"/>
        <w:rPr>
          <w:sz w:val="22"/>
        </w:rPr>
      </w:pPr>
      <w:r>
        <w:object w:dxaOrig="1440" w:dyaOrig="1440" w14:anchorId="29F276B0">
          <v:shape id="_x0000_s2056" type="#_x0000_t75" style="position:absolute;margin-left:-16.1pt;margin-top:23.95pt;width:468.1pt;height:179.95pt;z-index:251658246" o:allowincell="f">
            <v:imagedata r:id="rId84" o:title=""/>
            <w10:wrap type="topAndBottom"/>
          </v:shape>
          <o:OLEObject Type="Embed" ProgID="Visio.Drawing.5" ShapeID="_x0000_s2056" DrawAspect="Content" ObjectID="_1781510308" r:id="rId85"/>
        </w:obje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1A38A3" w:rsidP="002412ED">
      <w:pPr>
        <w:ind w:left="720" w:hanging="720"/>
        <w:jc w:val="both"/>
        <w:rPr>
          <w:rFonts w:ascii="Arial" w:hAnsi="Arial"/>
          <w:sz w:val="22"/>
        </w:rPr>
      </w:pPr>
      <w:r>
        <w:rPr>
          <w:noProof/>
        </w:rPr>
        <w:object w:dxaOrig="1440" w:dyaOrig="1440" w14:anchorId="55C016E1">
          <v:shape id="_x0000_s2433" type="#_x0000_t75" style="position:absolute;left:0;text-align:left;margin-left:-12pt;margin-top:5.8pt;width:468.1pt;height:179.95pt;z-index:251658267">
            <v:imagedata r:id="rId86" o:title=""/>
            <w10:wrap type="topAndBottom"/>
          </v:shape>
          <o:OLEObject Type="Embed" ProgID="Visio.Drawing.6" ShapeID="_x0000_s2433" DrawAspect="Content" ObjectID="_1781510309" r:id="rId87"/>
        </w:obje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1A38A3" w:rsidP="002412ED">
      <w:pPr>
        <w:pStyle w:val="BodyText"/>
        <w:rPr>
          <w:rFonts w:ascii="Arial" w:hAnsi="Arial" w:cs="Arial"/>
          <w:sz w:val="22"/>
        </w:rPr>
      </w:pPr>
      <w:r>
        <w:rPr>
          <w:noProof/>
        </w:rPr>
        <w:object w:dxaOrig="1440" w:dyaOrig="1440" w14:anchorId="453A9785">
          <v:shape id="_x0000_s2435" type="#_x0000_t75" style="position:absolute;margin-left:-23.35pt;margin-top:33.75pt;width:484.5pt;height:187.5pt;z-index:251658268">
            <v:imagedata r:id="rId88" o:title=""/>
            <w10:wrap type="topAndBottom"/>
          </v:shape>
          <o:OLEObject Type="Embed" ProgID="Visio.Drawing.6" ShapeID="_x0000_s2435" DrawAspect="Content" ObjectID="_1781510310" r:id="rId89"/>
        </w:obje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1A38A3" w:rsidP="002412ED">
      <w:pPr>
        <w:pStyle w:val="BodyText"/>
        <w:rPr>
          <w:rFonts w:ascii="Arial" w:hAnsi="Arial" w:cs="Arial"/>
          <w:sz w:val="22"/>
        </w:rPr>
      </w:pPr>
      <w:r>
        <w:rPr>
          <w:rFonts w:ascii="Arial" w:hAnsi="Arial" w:cs="Arial"/>
          <w:noProof/>
          <w:sz w:val="22"/>
        </w:rPr>
        <w:object w:dxaOrig="1440" w:dyaOrig="1440" w14:anchorId="73D3A4BA">
          <v:shape id="_x0000_s2436" type="#_x0000_t75" style="position:absolute;margin-left:-22pt;margin-top:23.3pt;width:498.35pt;height:221.3pt;z-index:251658269">
            <v:imagedata r:id="rId90" o:title=""/>
            <w10:wrap type="topAndBottom"/>
          </v:shape>
          <o:OLEObject Type="Embed" ProgID="Visio.Drawing.6" ShapeID="_x0000_s2436" DrawAspect="Content" ObjectID="_1781510311" r:id="rId91"/>
        </w:obje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1A38A3" w:rsidP="002412ED">
      <w:pPr>
        <w:pStyle w:val="BodyText2"/>
        <w:jc w:val="both"/>
        <w:rPr>
          <w:rFonts w:ascii="Arial" w:hAnsi="Arial" w:cs="Arial"/>
          <w:i w:val="0"/>
        </w:rPr>
      </w:pPr>
      <w:r>
        <w:rPr>
          <w:rFonts w:ascii="Arial" w:hAnsi="Arial" w:cs="Arial"/>
          <w:i w:val="0"/>
          <w:noProof/>
          <w:lang w:eastAsia="en-GB"/>
        </w:rPr>
        <w:object w:dxaOrig="1440" w:dyaOrig="1440" w14:anchorId="1963647D">
          <v:shape id="_x0000_s2437" type="#_x0000_t75" style="position:absolute;left:0;text-align:left;margin-left:-.65pt;margin-top:-18.1pt;width:484.5pt;height:198.05pt;z-index:251658270">
            <v:imagedata r:id="rId92" o:title=""/>
            <w10:wrap type="topAndBottom"/>
          </v:shape>
          <o:OLEObject Type="Embed" ProgID="Visio.Drawing.6" ShapeID="_x0000_s2437" DrawAspect="Content" ObjectID="_1781510312" r:id="rId93"/>
        </w:obje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Total Year Round cost = 425 X 10  =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and Year Round MWkm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F345F6B"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2"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045EAC50"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286" w:name="_Toc32201103"/>
      <w:r>
        <w:br w:type="page"/>
      </w:r>
      <w:bookmarkStart w:id="287" w:name="_Toc49661153"/>
      <w:bookmarkStart w:id="288" w:name="_Toc274049732"/>
      <w:r w:rsidR="00CD2194" w:rsidRPr="00C5521A">
        <w:rPr>
          <w:color w:val="auto"/>
        </w:rPr>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1753"/>
        <w:gridCol w:w="1753"/>
        <w:gridCol w:w="1753"/>
        <w:gridCol w:w="1736"/>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MWkm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1752"/>
        <w:gridCol w:w="1752"/>
        <w:gridCol w:w="1752"/>
        <w:gridCol w:w="1726"/>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MWkm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5"/>
        <w:gridCol w:w="1749"/>
        <w:gridCol w:w="1747"/>
        <w:gridCol w:w="1730"/>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t>14.2</w:t>
      </w:r>
      <w:r>
        <w:rPr>
          <w:color w:val="auto"/>
          <w:sz w:val="28"/>
          <w:szCs w:val="28"/>
        </w:rPr>
        <w:t>3</w:t>
      </w:r>
      <w:r w:rsidR="006661FE" w:rsidRPr="00FE40FB">
        <w:rPr>
          <w:color w:val="auto"/>
          <w:sz w:val="28"/>
          <w:szCs w:val="28"/>
        </w:rPr>
        <w:t xml:space="preserve"> Example: Calculation of Zonal Generation Tariff</w:t>
      </w:r>
      <w:bookmarkEnd w:id="286"/>
      <w:bookmarkEnd w:id="287"/>
      <w:bookmarkEnd w:id="288"/>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page" w:tblpX="1" w:tblpY="-91"/>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CD5631">
        <w:trPr>
          <w:trHeight w:val="530"/>
        </w:trPr>
        <w:tc>
          <w:tcPr>
            <w:tcW w:w="589" w:type="dxa"/>
            <w:shd w:val="solid" w:color="FFFFFF" w:fill="auto"/>
            <w:vAlign w:val="center"/>
          </w:tcPr>
          <w:p w14:paraId="43017067" w14:textId="77777777" w:rsidR="00010EB2" w:rsidRDefault="00010EB2" w:rsidP="00010EB2">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010EB2">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010EB2">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010EB2">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010EB2">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010EB2">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010EB2">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010EB2">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CD5631">
        <w:trPr>
          <w:trHeight w:val="204"/>
        </w:trPr>
        <w:tc>
          <w:tcPr>
            <w:tcW w:w="589" w:type="dxa"/>
            <w:shd w:val="solid" w:color="FFFFFF" w:fill="auto"/>
          </w:tcPr>
          <w:p w14:paraId="4667B1AC"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010EB2">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010EB2">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010EB2">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010EB2">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010EB2">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010EB2">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010EB2">
            <w:pPr>
              <w:jc w:val="right"/>
              <w:rPr>
                <w:rFonts w:ascii="Arial" w:hAnsi="Arial"/>
                <w:snapToGrid w:val="0"/>
                <w:color w:val="000000"/>
              </w:rPr>
            </w:pPr>
            <w:r>
              <w:rPr>
                <w:rFonts w:ascii="Arial" w:hAnsi="Arial"/>
                <w:snapToGrid w:val="0"/>
              </w:rPr>
              <w:t>53.80</w:t>
            </w:r>
          </w:p>
        </w:tc>
      </w:tr>
      <w:tr w:rsidR="00010EB2" w14:paraId="29FD35DE" w14:textId="77777777" w:rsidTr="00CD5631">
        <w:trPr>
          <w:trHeight w:val="204"/>
        </w:trPr>
        <w:tc>
          <w:tcPr>
            <w:tcW w:w="589" w:type="dxa"/>
            <w:shd w:val="solid" w:color="FFFFFF" w:fill="auto"/>
          </w:tcPr>
          <w:p w14:paraId="202CC495"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010EB2">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010EB2">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010EB2">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010EB2">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010EB2">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010EB2">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010EB2">
            <w:pPr>
              <w:jc w:val="right"/>
              <w:rPr>
                <w:rFonts w:ascii="Arial" w:eastAsia="Arial Unicode MS" w:hAnsi="Arial"/>
              </w:rPr>
            </w:pPr>
            <w:r>
              <w:rPr>
                <w:rFonts w:ascii="Arial" w:hAnsi="Arial"/>
                <w:snapToGrid w:val="0"/>
              </w:rPr>
              <w:t>140.27</w:t>
            </w:r>
          </w:p>
        </w:tc>
      </w:tr>
      <w:tr w:rsidR="00010EB2" w14:paraId="771D642D" w14:textId="77777777" w:rsidTr="00CD5631">
        <w:trPr>
          <w:trHeight w:val="204"/>
        </w:trPr>
        <w:tc>
          <w:tcPr>
            <w:tcW w:w="589" w:type="dxa"/>
            <w:shd w:val="solid" w:color="FFFFFF" w:fill="auto"/>
          </w:tcPr>
          <w:p w14:paraId="720849D5" w14:textId="77777777" w:rsidR="00010EB2" w:rsidRDefault="00010EB2" w:rsidP="00010EB2">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010EB2">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010EB2">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010EB2">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010EB2">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010EB2">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010EB2">
            <w:pPr>
              <w:jc w:val="right"/>
              <w:rPr>
                <w:rFonts w:ascii="Arial" w:eastAsia="Arial Unicode MS" w:hAnsi="Arial"/>
              </w:rPr>
            </w:pPr>
            <w:r>
              <w:rPr>
                <w:rFonts w:ascii="Arial" w:hAnsi="Arial"/>
                <w:snapToGrid w:val="0"/>
                <w:color w:val="000000"/>
              </w:rPr>
              <w:t>28.65</w:t>
            </w:r>
          </w:p>
        </w:tc>
      </w:tr>
      <w:tr w:rsidR="00010EB2" w14:paraId="73954F97" w14:textId="77777777" w:rsidTr="00CD5631">
        <w:trPr>
          <w:trHeight w:val="234"/>
        </w:trPr>
        <w:tc>
          <w:tcPr>
            <w:tcW w:w="589" w:type="dxa"/>
            <w:shd w:val="solid" w:color="FFFFFF" w:fill="auto"/>
            <w:vAlign w:val="center"/>
          </w:tcPr>
          <w:p w14:paraId="3D98F8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010EB2">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010EB2">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010EB2">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010EB2">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010EB2">
            <w:pPr>
              <w:jc w:val="right"/>
              <w:rPr>
                <w:rFonts w:ascii="Arial" w:hAnsi="Arial"/>
                <w:color w:val="000000"/>
              </w:rPr>
            </w:pPr>
            <w:r>
              <w:rPr>
                <w:rFonts w:ascii="Arial" w:hAnsi="Arial"/>
                <w:snapToGrid w:val="0"/>
                <w:color w:val="000000"/>
              </w:rPr>
              <w:t>212.52</w:t>
            </w:r>
          </w:p>
        </w:tc>
      </w:tr>
      <w:tr w:rsidR="00010EB2" w14:paraId="2DC62462" w14:textId="77777777" w:rsidTr="00CD5631">
        <w:trPr>
          <w:trHeight w:val="219"/>
        </w:trPr>
        <w:tc>
          <w:tcPr>
            <w:tcW w:w="589" w:type="dxa"/>
            <w:shd w:val="solid" w:color="FFFFFF" w:fill="auto"/>
            <w:vAlign w:val="center"/>
          </w:tcPr>
          <w:p w14:paraId="421B41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010EB2">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010EB2">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010EB2">
            <w:pPr>
              <w:jc w:val="right"/>
              <w:rPr>
                <w:rFonts w:ascii="Arial" w:hAnsi="Arial"/>
                <w:snapToGrid w:val="0"/>
                <w:color w:val="000000"/>
              </w:rPr>
            </w:pPr>
            <w:r>
              <w:rPr>
                <w:noProof/>
              </w:rPr>
              <mc:AlternateContent>
                <mc:Choice Requires="wps">
                  <w:drawing>
                    <wp:anchor distT="0" distB="0" distL="114300" distR="114300" simplePos="0" relativeHeight="251658275"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9D0B13"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010EB2">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010EB2">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010EB2">
            <w:pPr>
              <w:jc w:val="right"/>
              <w:rPr>
                <w:rFonts w:ascii="Arial" w:hAnsi="Arial"/>
                <w:color w:val="000000"/>
              </w:rPr>
            </w:pPr>
            <w:r>
              <w:rPr>
                <w:rFonts w:ascii="Arial" w:hAnsi="Arial"/>
                <w:snapToGrid w:val="0"/>
                <w:color w:val="000000"/>
              </w:rPr>
              <w:t>81.58</w:t>
            </w:r>
          </w:p>
        </w:tc>
      </w:tr>
      <w:tr w:rsidR="00010EB2" w14:paraId="5FBEF1C8" w14:textId="77777777" w:rsidTr="00CD5631">
        <w:trPr>
          <w:trHeight w:val="226"/>
        </w:trPr>
        <w:tc>
          <w:tcPr>
            <w:tcW w:w="589" w:type="dxa"/>
            <w:shd w:val="solid" w:color="FFFFFF" w:fill="auto"/>
            <w:vAlign w:val="center"/>
          </w:tcPr>
          <w:p w14:paraId="256E9354" w14:textId="77777777" w:rsidR="00010EB2" w:rsidRDefault="00010EB2" w:rsidP="00010EB2">
            <w:pPr>
              <w:jc w:val="both"/>
              <w:rPr>
                <w:rFonts w:ascii="Arial" w:hAnsi="Arial"/>
                <w:color w:val="000000"/>
              </w:rPr>
            </w:pPr>
          </w:p>
        </w:tc>
        <w:tc>
          <w:tcPr>
            <w:tcW w:w="1010" w:type="dxa"/>
            <w:shd w:val="solid" w:color="FFFFFF" w:fill="auto"/>
            <w:vAlign w:val="center"/>
          </w:tcPr>
          <w:p w14:paraId="1E16BB2F" w14:textId="77777777" w:rsidR="00010EB2" w:rsidRDefault="00010EB2" w:rsidP="00010EB2">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010EB2">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010EB2">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010EB2">
            <w:pPr>
              <w:jc w:val="both"/>
              <w:rPr>
                <w:rFonts w:ascii="Arial" w:hAnsi="Arial"/>
                <w:color w:val="000000"/>
              </w:rPr>
            </w:pPr>
          </w:p>
        </w:tc>
        <w:tc>
          <w:tcPr>
            <w:tcW w:w="1459" w:type="dxa"/>
            <w:shd w:val="solid" w:color="FFFFFF" w:fill="auto"/>
          </w:tcPr>
          <w:p w14:paraId="46436A40" w14:textId="77777777" w:rsidR="00010EB2" w:rsidRDefault="00010EB2" w:rsidP="00010EB2">
            <w:pPr>
              <w:jc w:val="both"/>
              <w:rPr>
                <w:rFonts w:ascii="Arial" w:hAnsi="Arial"/>
                <w:color w:val="000000"/>
              </w:rPr>
            </w:pPr>
          </w:p>
        </w:tc>
        <w:tc>
          <w:tcPr>
            <w:tcW w:w="1459" w:type="dxa"/>
            <w:shd w:val="solid" w:color="FFFFFF" w:fill="auto"/>
          </w:tcPr>
          <w:p w14:paraId="234FE36E" w14:textId="77777777" w:rsidR="00010EB2" w:rsidRDefault="00010EB2" w:rsidP="00010EB2">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010EB2">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1"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1"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289" w:name="_Toc32201104"/>
      <w:bookmarkStart w:id="290" w:name="_Toc49661154"/>
      <w:bookmarkStart w:id="291"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289"/>
      <w:bookmarkEnd w:id="290"/>
      <w:bookmarkEnd w:id="291"/>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tbl>
      <w:tblPr>
        <w:tblW w:w="8790" w:type="dxa"/>
        <w:tblLayout w:type="fixed"/>
        <w:tblCellMar>
          <w:left w:w="30" w:type="dxa"/>
          <w:right w:w="30" w:type="dxa"/>
        </w:tblCellMar>
        <w:tblLook w:val="0000" w:firstRow="0" w:lastRow="0" w:firstColumn="0" w:lastColumn="0" w:noHBand="0" w:noVBand="0"/>
      </w:tblPr>
      <w:tblGrid>
        <w:gridCol w:w="1073"/>
        <w:gridCol w:w="1792"/>
        <w:gridCol w:w="1125"/>
        <w:gridCol w:w="1200"/>
        <w:gridCol w:w="960"/>
        <w:gridCol w:w="1320"/>
        <w:gridCol w:w="1320"/>
      </w:tblGrid>
      <w:tr w:rsidR="0070624C" w14:paraId="0045F2BE" w14:textId="77777777" w:rsidTr="00A477A1">
        <w:trPr>
          <w:trHeight w:val="614"/>
        </w:trPr>
        <w:tc>
          <w:tcPr>
            <w:tcW w:w="1073" w:type="dxa"/>
            <w:shd w:val="solid" w:color="FFFFFF" w:fill="auto"/>
            <w:vAlign w:val="center"/>
          </w:tcPr>
          <w:p w14:paraId="7402D708" w14:textId="77777777" w:rsidR="0070624C" w:rsidRDefault="0070624C" w:rsidP="00A477A1">
            <w:pPr>
              <w:jc w:val="both"/>
              <w:rPr>
                <w:rFonts w:ascii="Arial" w:hAnsi="Arial"/>
                <w:color w:val="000000"/>
              </w:rPr>
            </w:pPr>
          </w:p>
        </w:tc>
        <w:tc>
          <w:tcPr>
            <w:tcW w:w="1792" w:type="dxa"/>
            <w:shd w:val="solid" w:color="FFFFFF" w:fill="auto"/>
            <w:vAlign w:val="center"/>
          </w:tcPr>
          <w:p w14:paraId="2C003263" w14:textId="77777777" w:rsidR="0070624C" w:rsidRDefault="0070624C" w:rsidP="00A477A1">
            <w:pPr>
              <w:jc w:val="both"/>
              <w:rPr>
                <w:rFonts w:ascii="Arial" w:hAnsi="Arial"/>
                <w:color w:val="000000"/>
              </w:rPr>
            </w:pPr>
          </w:p>
        </w:tc>
        <w:tc>
          <w:tcPr>
            <w:tcW w:w="1125" w:type="dxa"/>
            <w:shd w:val="solid" w:color="FFFFFF" w:fill="auto"/>
            <w:vAlign w:val="center"/>
          </w:tcPr>
          <w:p w14:paraId="1E99C9C6" w14:textId="77777777" w:rsidR="0070624C" w:rsidRDefault="0070624C" w:rsidP="00A477A1">
            <w:pPr>
              <w:jc w:val="right"/>
              <w:rPr>
                <w:rFonts w:ascii="Arial" w:hAnsi="Arial"/>
                <w:color w:val="000000"/>
              </w:rPr>
            </w:pPr>
          </w:p>
        </w:tc>
        <w:tc>
          <w:tcPr>
            <w:tcW w:w="1200" w:type="dxa"/>
            <w:shd w:val="solid" w:color="FFFFFF" w:fill="auto"/>
          </w:tcPr>
          <w:p w14:paraId="0CDE6130" w14:textId="77777777" w:rsidR="0070624C" w:rsidRDefault="0070624C" w:rsidP="00A477A1">
            <w:pPr>
              <w:jc w:val="right"/>
              <w:rPr>
                <w:rFonts w:ascii="Arial" w:hAnsi="Arial"/>
                <w:color w:val="000000"/>
              </w:rPr>
            </w:pPr>
          </w:p>
        </w:tc>
        <w:tc>
          <w:tcPr>
            <w:tcW w:w="960" w:type="dxa"/>
            <w:shd w:val="solid" w:color="FFFFFF" w:fill="auto"/>
            <w:vAlign w:val="center"/>
          </w:tcPr>
          <w:p w14:paraId="4A432104" w14:textId="77777777" w:rsidR="0070624C" w:rsidRDefault="0070624C" w:rsidP="00A477A1">
            <w:pPr>
              <w:jc w:val="right"/>
              <w:rPr>
                <w:rFonts w:ascii="Arial" w:hAnsi="Arial"/>
                <w:color w:val="000000"/>
              </w:rPr>
            </w:pPr>
          </w:p>
        </w:tc>
        <w:tc>
          <w:tcPr>
            <w:tcW w:w="1320" w:type="dxa"/>
            <w:shd w:val="solid" w:color="FFFFFF" w:fill="auto"/>
          </w:tcPr>
          <w:p w14:paraId="0C56613C" w14:textId="77777777" w:rsidR="0070624C" w:rsidRDefault="0070624C" w:rsidP="00A477A1">
            <w:pPr>
              <w:jc w:val="right"/>
              <w:rPr>
                <w:rFonts w:ascii="Arial" w:hAnsi="Arial"/>
                <w:color w:val="000000"/>
              </w:rPr>
            </w:pPr>
          </w:p>
        </w:tc>
        <w:tc>
          <w:tcPr>
            <w:tcW w:w="1320" w:type="dxa"/>
            <w:shd w:val="solid" w:color="FFFFFF" w:fill="auto"/>
            <w:vAlign w:val="center"/>
          </w:tcPr>
          <w:p w14:paraId="68DCF8E9" w14:textId="77777777" w:rsidR="0070624C" w:rsidRDefault="0070624C" w:rsidP="00A477A1">
            <w:pPr>
              <w:jc w:val="right"/>
              <w:rPr>
                <w:rFonts w:ascii="Arial" w:hAnsi="Arial"/>
                <w:color w:val="000000"/>
              </w:rPr>
            </w:pPr>
          </w:p>
        </w:tc>
      </w:tr>
      <w:tr w:rsidR="0070624C" w14:paraId="37267B84" w14:textId="77777777" w:rsidTr="00A477A1">
        <w:trPr>
          <w:trHeight w:val="247"/>
        </w:trPr>
        <w:tc>
          <w:tcPr>
            <w:tcW w:w="1073" w:type="dxa"/>
            <w:shd w:val="solid" w:color="FFFFFF" w:fill="auto"/>
          </w:tcPr>
          <w:p w14:paraId="167E0C50" w14:textId="77777777" w:rsidR="0070624C" w:rsidRDefault="0070624C" w:rsidP="00A477A1">
            <w:pPr>
              <w:jc w:val="both"/>
              <w:rPr>
                <w:rFonts w:ascii="Arial" w:hAnsi="Arial"/>
                <w:color w:val="000000"/>
              </w:rPr>
            </w:pPr>
          </w:p>
        </w:tc>
        <w:tc>
          <w:tcPr>
            <w:tcW w:w="1792" w:type="dxa"/>
            <w:shd w:val="solid" w:color="FFFFFF" w:fill="auto"/>
          </w:tcPr>
          <w:p w14:paraId="7CAB0FC2" w14:textId="77777777" w:rsidR="0070624C" w:rsidRDefault="0070624C" w:rsidP="00A477A1">
            <w:pPr>
              <w:rPr>
                <w:rFonts w:ascii="Arial" w:hAnsi="Arial"/>
                <w:snapToGrid w:val="0"/>
                <w:color w:val="000000"/>
              </w:rPr>
            </w:pPr>
          </w:p>
        </w:tc>
        <w:tc>
          <w:tcPr>
            <w:tcW w:w="1125" w:type="dxa"/>
            <w:shd w:val="solid" w:color="FFFFFF" w:fill="auto"/>
            <w:vAlign w:val="bottom"/>
          </w:tcPr>
          <w:p w14:paraId="4988849C" w14:textId="77777777" w:rsidR="0070624C" w:rsidRDefault="0070624C" w:rsidP="00A477A1">
            <w:pPr>
              <w:jc w:val="right"/>
              <w:rPr>
                <w:rFonts w:ascii="Arial" w:eastAsia="Arial Unicode MS" w:hAnsi="Arial"/>
              </w:rPr>
            </w:pPr>
          </w:p>
        </w:tc>
        <w:tc>
          <w:tcPr>
            <w:tcW w:w="1200" w:type="dxa"/>
            <w:shd w:val="solid" w:color="FFFFFF" w:fill="auto"/>
          </w:tcPr>
          <w:p w14:paraId="15543FBF" w14:textId="77777777" w:rsidR="0070624C" w:rsidRDefault="0070624C" w:rsidP="00A477A1">
            <w:pPr>
              <w:jc w:val="right"/>
              <w:rPr>
                <w:rFonts w:ascii="Arial" w:hAnsi="Arial"/>
                <w:snapToGrid w:val="0"/>
              </w:rPr>
            </w:pPr>
          </w:p>
        </w:tc>
        <w:tc>
          <w:tcPr>
            <w:tcW w:w="960" w:type="dxa"/>
            <w:shd w:val="solid" w:color="FFFFFF" w:fill="auto"/>
            <w:vAlign w:val="bottom"/>
          </w:tcPr>
          <w:p w14:paraId="5C1E4B84" w14:textId="77777777" w:rsidR="0070624C" w:rsidRDefault="0070624C" w:rsidP="00A477A1">
            <w:pPr>
              <w:jc w:val="right"/>
              <w:rPr>
                <w:rFonts w:ascii="Arial" w:eastAsia="Arial Unicode MS" w:hAnsi="Arial"/>
              </w:rPr>
            </w:pPr>
          </w:p>
        </w:tc>
        <w:tc>
          <w:tcPr>
            <w:tcW w:w="1320" w:type="dxa"/>
            <w:shd w:val="solid" w:color="FFFFFF" w:fill="auto"/>
          </w:tcPr>
          <w:p w14:paraId="1143EB9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B18ACB" w14:textId="77777777" w:rsidR="0070624C" w:rsidRDefault="0070624C" w:rsidP="00A477A1">
            <w:pPr>
              <w:jc w:val="right"/>
              <w:rPr>
                <w:rFonts w:ascii="Arial" w:eastAsia="Arial Unicode MS" w:hAnsi="Arial"/>
              </w:rPr>
            </w:pPr>
          </w:p>
        </w:tc>
      </w:tr>
      <w:tr w:rsidR="0070624C" w14:paraId="4D54ECE8" w14:textId="77777777" w:rsidTr="00A477A1">
        <w:trPr>
          <w:trHeight w:val="247"/>
        </w:trPr>
        <w:tc>
          <w:tcPr>
            <w:tcW w:w="1073" w:type="dxa"/>
            <w:shd w:val="solid" w:color="FFFFFF" w:fill="auto"/>
          </w:tcPr>
          <w:p w14:paraId="5A5D54D6" w14:textId="77777777" w:rsidR="0070624C" w:rsidRDefault="0070624C" w:rsidP="00A477A1">
            <w:pPr>
              <w:jc w:val="both"/>
              <w:rPr>
                <w:rFonts w:ascii="Arial" w:hAnsi="Arial"/>
                <w:color w:val="000000"/>
              </w:rPr>
            </w:pPr>
          </w:p>
        </w:tc>
        <w:tc>
          <w:tcPr>
            <w:tcW w:w="1792" w:type="dxa"/>
            <w:shd w:val="solid" w:color="FFFFFF" w:fill="auto"/>
          </w:tcPr>
          <w:p w14:paraId="498C866F" w14:textId="77777777" w:rsidR="0070624C" w:rsidRDefault="0070624C" w:rsidP="00A477A1">
            <w:pPr>
              <w:rPr>
                <w:rFonts w:ascii="Arial" w:hAnsi="Arial"/>
                <w:snapToGrid w:val="0"/>
                <w:color w:val="000000"/>
              </w:rPr>
            </w:pPr>
          </w:p>
        </w:tc>
        <w:tc>
          <w:tcPr>
            <w:tcW w:w="1125" w:type="dxa"/>
            <w:shd w:val="solid" w:color="FFFFFF" w:fill="auto"/>
            <w:vAlign w:val="bottom"/>
          </w:tcPr>
          <w:p w14:paraId="2F0E315C" w14:textId="77777777" w:rsidR="0070624C" w:rsidRDefault="0070624C" w:rsidP="00A477A1">
            <w:pPr>
              <w:jc w:val="right"/>
              <w:rPr>
                <w:rFonts w:ascii="Arial" w:eastAsia="Arial Unicode MS" w:hAnsi="Arial"/>
              </w:rPr>
            </w:pPr>
          </w:p>
        </w:tc>
        <w:tc>
          <w:tcPr>
            <w:tcW w:w="1200" w:type="dxa"/>
            <w:shd w:val="solid" w:color="FFFFFF" w:fill="auto"/>
          </w:tcPr>
          <w:p w14:paraId="4E885284" w14:textId="77777777" w:rsidR="0070624C" w:rsidRDefault="0070624C" w:rsidP="00A477A1">
            <w:pPr>
              <w:jc w:val="right"/>
              <w:rPr>
                <w:rFonts w:ascii="Arial" w:hAnsi="Arial"/>
                <w:snapToGrid w:val="0"/>
              </w:rPr>
            </w:pPr>
          </w:p>
        </w:tc>
        <w:tc>
          <w:tcPr>
            <w:tcW w:w="960" w:type="dxa"/>
            <w:shd w:val="solid" w:color="FFFFFF" w:fill="auto"/>
            <w:vAlign w:val="bottom"/>
          </w:tcPr>
          <w:p w14:paraId="5ED25F5A" w14:textId="77777777" w:rsidR="0070624C" w:rsidRDefault="0070624C" w:rsidP="00A477A1">
            <w:pPr>
              <w:jc w:val="right"/>
              <w:rPr>
                <w:rFonts w:ascii="Arial" w:eastAsia="Arial Unicode MS" w:hAnsi="Arial"/>
              </w:rPr>
            </w:pPr>
          </w:p>
        </w:tc>
        <w:tc>
          <w:tcPr>
            <w:tcW w:w="1320" w:type="dxa"/>
            <w:shd w:val="solid" w:color="FFFFFF" w:fill="auto"/>
          </w:tcPr>
          <w:p w14:paraId="47A0F1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46C646A" w14:textId="77777777" w:rsidR="0070624C" w:rsidRDefault="0070624C" w:rsidP="00A477A1">
            <w:pPr>
              <w:jc w:val="right"/>
              <w:rPr>
                <w:rFonts w:ascii="Arial" w:eastAsia="Arial Unicode MS" w:hAnsi="Arial"/>
              </w:rPr>
            </w:pPr>
          </w:p>
        </w:tc>
      </w:tr>
      <w:tr w:rsidR="0070624C" w14:paraId="48A18E06" w14:textId="77777777" w:rsidTr="00A477A1">
        <w:trPr>
          <w:trHeight w:val="247"/>
        </w:trPr>
        <w:tc>
          <w:tcPr>
            <w:tcW w:w="1073" w:type="dxa"/>
            <w:shd w:val="solid" w:color="FFFFFF" w:fill="auto"/>
          </w:tcPr>
          <w:p w14:paraId="4E11552D" w14:textId="77777777" w:rsidR="0070624C" w:rsidRDefault="0070624C" w:rsidP="00A477A1">
            <w:pPr>
              <w:jc w:val="both"/>
              <w:rPr>
                <w:rFonts w:ascii="Arial" w:hAnsi="Arial"/>
                <w:color w:val="000000"/>
              </w:rPr>
            </w:pPr>
          </w:p>
        </w:tc>
        <w:tc>
          <w:tcPr>
            <w:tcW w:w="1792" w:type="dxa"/>
            <w:shd w:val="solid" w:color="FFFFFF" w:fill="auto"/>
          </w:tcPr>
          <w:p w14:paraId="09FD7179" w14:textId="77777777" w:rsidR="0070624C" w:rsidRDefault="0070624C" w:rsidP="00A477A1">
            <w:pPr>
              <w:rPr>
                <w:rFonts w:ascii="Arial" w:hAnsi="Arial"/>
                <w:snapToGrid w:val="0"/>
                <w:color w:val="000000"/>
              </w:rPr>
            </w:pPr>
          </w:p>
        </w:tc>
        <w:tc>
          <w:tcPr>
            <w:tcW w:w="1125" w:type="dxa"/>
            <w:shd w:val="solid" w:color="FFFFFF" w:fill="auto"/>
            <w:vAlign w:val="bottom"/>
          </w:tcPr>
          <w:p w14:paraId="5AF6E56E" w14:textId="77777777" w:rsidR="0070624C" w:rsidRDefault="0070624C" w:rsidP="00A477A1">
            <w:pPr>
              <w:jc w:val="right"/>
              <w:rPr>
                <w:rFonts w:ascii="Arial" w:eastAsia="Arial Unicode MS" w:hAnsi="Arial"/>
              </w:rPr>
            </w:pPr>
          </w:p>
        </w:tc>
        <w:tc>
          <w:tcPr>
            <w:tcW w:w="1200" w:type="dxa"/>
            <w:shd w:val="solid" w:color="FFFFFF" w:fill="auto"/>
          </w:tcPr>
          <w:p w14:paraId="4CCC88D3" w14:textId="77777777" w:rsidR="0070624C" w:rsidRDefault="0070624C" w:rsidP="00A477A1">
            <w:pPr>
              <w:jc w:val="right"/>
              <w:rPr>
                <w:rFonts w:ascii="Arial" w:hAnsi="Arial"/>
                <w:snapToGrid w:val="0"/>
              </w:rPr>
            </w:pPr>
          </w:p>
        </w:tc>
        <w:tc>
          <w:tcPr>
            <w:tcW w:w="960" w:type="dxa"/>
            <w:shd w:val="solid" w:color="FFFFFF" w:fill="auto"/>
            <w:vAlign w:val="bottom"/>
          </w:tcPr>
          <w:p w14:paraId="5DA9D4A7" w14:textId="77777777" w:rsidR="0070624C" w:rsidRDefault="0070624C" w:rsidP="00A477A1">
            <w:pPr>
              <w:jc w:val="right"/>
              <w:rPr>
                <w:rFonts w:ascii="Arial" w:eastAsia="Arial Unicode MS" w:hAnsi="Arial"/>
              </w:rPr>
            </w:pPr>
          </w:p>
        </w:tc>
        <w:tc>
          <w:tcPr>
            <w:tcW w:w="1320" w:type="dxa"/>
            <w:shd w:val="solid" w:color="FFFFFF" w:fill="auto"/>
          </w:tcPr>
          <w:p w14:paraId="574FE7E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F7F7B14" w14:textId="77777777" w:rsidR="0070624C" w:rsidRDefault="0070624C" w:rsidP="00A477A1">
            <w:pPr>
              <w:jc w:val="right"/>
              <w:rPr>
                <w:rFonts w:ascii="Arial" w:eastAsia="Arial Unicode MS" w:hAnsi="Arial"/>
              </w:rPr>
            </w:pPr>
          </w:p>
        </w:tc>
      </w:tr>
      <w:tr w:rsidR="0070624C" w14:paraId="01860F70" w14:textId="77777777" w:rsidTr="00A477A1">
        <w:trPr>
          <w:trHeight w:val="247"/>
        </w:trPr>
        <w:tc>
          <w:tcPr>
            <w:tcW w:w="1073" w:type="dxa"/>
            <w:shd w:val="solid" w:color="FFFFFF" w:fill="auto"/>
          </w:tcPr>
          <w:p w14:paraId="78D25B43" w14:textId="77777777" w:rsidR="0070624C" w:rsidRDefault="0070624C" w:rsidP="00A477A1">
            <w:pPr>
              <w:jc w:val="both"/>
              <w:rPr>
                <w:rFonts w:ascii="Arial" w:hAnsi="Arial"/>
                <w:color w:val="000000"/>
              </w:rPr>
            </w:pPr>
          </w:p>
        </w:tc>
        <w:tc>
          <w:tcPr>
            <w:tcW w:w="1792" w:type="dxa"/>
            <w:shd w:val="solid" w:color="FFFFFF" w:fill="auto"/>
          </w:tcPr>
          <w:p w14:paraId="39040670" w14:textId="77777777" w:rsidR="0070624C" w:rsidRDefault="0070624C" w:rsidP="00A477A1">
            <w:pPr>
              <w:rPr>
                <w:rFonts w:ascii="Arial" w:hAnsi="Arial"/>
                <w:snapToGrid w:val="0"/>
                <w:color w:val="000000"/>
              </w:rPr>
            </w:pPr>
          </w:p>
        </w:tc>
        <w:tc>
          <w:tcPr>
            <w:tcW w:w="1125" w:type="dxa"/>
            <w:shd w:val="solid" w:color="FFFFFF" w:fill="auto"/>
            <w:vAlign w:val="bottom"/>
          </w:tcPr>
          <w:p w14:paraId="6A77BC25" w14:textId="77777777" w:rsidR="0070624C" w:rsidRDefault="0070624C" w:rsidP="00A477A1">
            <w:pPr>
              <w:jc w:val="right"/>
              <w:rPr>
                <w:rFonts w:ascii="Arial" w:eastAsia="Arial Unicode MS" w:hAnsi="Arial"/>
              </w:rPr>
            </w:pPr>
          </w:p>
        </w:tc>
        <w:tc>
          <w:tcPr>
            <w:tcW w:w="1200" w:type="dxa"/>
            <w:shd w:val="solid" w:color="FFFFFF" w:fill="auto"/>
          </w:tcPr>
          <w:p w14:paraId="0E79BFE5" w14:textId="77777777" w:rsidR="0070624C" w:rsidRDefault="0070624C" w:rsidP="00A477A1">
            <w:pPr>
              <w:jc w:val="right"/>
              <w:rPr>
                <w:rFonts w:ascii="Arial" w:hAnsi="Arial"/>
                <w:snapToGrid w:val="0"/>
              </w:rPr>
            </w:pPr>
          </w:p>
        </w:tc>
        <w:tc>
          <w:tcPr>
            <w:tcW w:w="960" w:type="dxa"/>
            <w:shd w:val="solid" w:color="FFFFFF" w:fill="auto"/>
            <w:vAlign w:val="bottom"/>
          </w:tcPr>
          <w:p w14:paraId="6FC36F9B" w14:textId="77777777" w:rsidR="0070624C" w:rsidRDefault="0070624C" w:rsidP="00A477A1">
            <w:pPr>
              <w:jc w:val="right"/>
              <w:rPr>
                <w:rFonts w:ascii="Arial" w:eastAsia="Arial Unicode MS" w:hAnsi="Arial"/>
              </w:rPr>
            </w:pPr>
          </w:p>
        </w:tc>
        <w:tc>
          <w:tcPr>
            <w:tcW w:w="1320" w:type="dxa"/>
            <w:shd w:val="solid" w:color="FFFFFF" w:fill="auto"/>
          </w:tcPr>
          <w:p w14:paraId="379D8F1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287098C" w14:textId="77777777" w:rsidR="0070624C" w:rsidRDefault="0070624C" w:rsidP="00A477A1">
            <w:pPr>
              <w:jc w:val="right"/>
              <w:rPr>
                <w:rFonts w:ascii="Arial" w:eastAsia="Arial Unicode MS" w:hAnsi="Arial"/>
              </w:rPr>
            </w:pPr>
          </w:p>
        </w:tc>
      </w:tr>
      <w:tr w:rsidR="0070624C" w14:paraId="468B41F0" w14:textId="77777777" w:rsidTr="00A477A1">
        <w:trPr>
          <w:trHeight w:val="247"/>
        </w:trPr>
        <w:tc>
          <w:tcPr>
            <w:tcW w:w="1073" w:type="dxa"/>
            <w:shd w:val="solid" w:color="FFFFFF" w:fill="auto"/>
          </w:tcPr>
          <w:p w14:paraId="0F0AEB6C" w14:textId="77777777" w:rsidR="0070624C" w:rsidRDefault="0070624C" w:rsidP="00A477A1">
            <w:pPr>
              <w:jc w:val="both"/>
              <w:rPr>
                <w:rFonts w:ascii="Arial" w:hAnsi="Arial"/>
                <w:color w:val="000000"/>
              </w:rPr>
            </w:pPr>
          </w:p>
        </w:tc>
        <w:tc>
          <w:tcPr>
            <w:tcW w:w="1792" w:type="dxa"/>
            <w:shd w:val="solid" w:color="FFFFFF" w:fill="auto"/>
          </w:tcPr>
          <w:p w14:paraId="30F63666" w14:textId="77777777" w:rsidR="0070624C" w:rsidRDefault="0070624C" w:rsidP="00A477A1">
            <w:pPr>
              <w:rPr>
                <w:rFonts w:ascii="Arial" w:hAnsi="Arial"/>
                <w:snapToGrid w:val="0"/>
                <w:color w:val="000000"/>
              </w:rPr>
            </w:pPr>
          </w:p>
        </w:tc>
        <w:tc>
          <w:tcPr>
            <w:tcW w:w="1125" w:type="dxa"/>
            <w:shd w:val="solid" w:color="FFFFFF" w:fill="auto"/>
            <w:vAlign w:val="bottom"/>
          </w:tcPr>
          <w:p w14:paraId="7091B3D1" w14:textId="77777777" w:rsidR="0070624C" w:rsidRDefault="0070624C" w:rsidP="00A477A1">
            <w:pPr>
              <w:jc w:val="right"/>
              <w:rPr>
                <w:rFonts w:ascii="Arial" w:eastAsia="Arial Unicode MS" w:hAnsi="Arial"/>
              </w:rPr>
            </w:pPr>
          </w:p>
        </w:tc>
        <w:tc>
          <w:tcPr>
            <w:tcW w:w="1200" w:type="dxa"/>
            <w:shd w:val="solid" w:color="FFFFFF" w:fill="auto"/>
          </w:tcPr>
          <w:p w14:paraId="20AC496F" w14:textId="77777777" w:rsidR="0070624C" w:rsidRDefault="0070624C" w:rsidP="00A477A1">
            <w:pPr>
              <w:jc w:val="right"/>
              <w:rPr>
                <w:rFonts w:ascii="Arial" w:hAnsi="Arial"/>
                <w:snapToGrid w:val="0"/>
              </w:rPr>
            </w:pPr>
          </w:p>
        </w:tc>
        <w:tc>
          <w:tcPr>
            <w:tcW w:w="960" w:type="dxa"/>
            <w:shd w:val="solid" w:color="FFFFFF" w:fill="auto"/>
            <w:vAlign w:val="bottom"/>
          </w:tcPr>
          <w:p w14:paraId="0C89E3CB" w14:textId="77777777" w:rsidR="0070624C" w:rsidRDefault="0070624C" w:rsidP="00A477A1">
            <w:pPr>
              <w:jc w:val="right"/>
              <w:rPr>
                <w:rFonts w:ascii="Arial" w:eastAsia="Arial Unicode MS" w:hAnsi="Arial"/>
              </w:rPr>
            </w:pPr>
          </w:p>
        </w:tc>
        <w:tc>
          <w:tcPr>
            <w:tcW w:w="1320" w:type="dxa"/>
            <w:shd w:val="solid" w:color="FFFFFF" w:fill="auto"/>
          </w:tcPr>
          <w:p w14:paraId="20F4ACA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658F53B5" w14:textId="77777777" w:rsidR="0070624C" w:rsidRDefault="0070624C" w:rsidP="00A477A1">
            <w:pPr>
              <w:jc w:val="right"/>
              <w:rPr>
                <w:rFonts w:ascii="Arial" w:eastAsia="Arial Unicode MS" w:hAnsi="Arial"/>
              </w:rPr>
            </w:pPr>
          </w:p>
        </w:tc>
      </w:tr>
      <w:tr w:rsidR="0070624C" w14:paraId="4563B7CB" w14:textId="77777777" w:rsidTr="00A477A1">
        <w:trPr>
          <w:trHeight w:val="247"/>
        </w:trPr>
        <w:tc>
          <w:tcPr>
            <w:tcW w:w="1073" w:type="dxa"/>
            <w:shd w:val="solid" w:color="FFFFFF" w:fill="auto"/>
          </w:tcPr>
          <w:p w14:paraId="676D5F57" w14:textId="77777777" w:rsidR="0070624C" w:rsidRDefault="0070624C" w:rsidP="00A477A1">
            <w:pPr>
              <w:jc w:val="both"/>
              <w:rPr>
                <w:rFonts w:ascii="Arial" w:hAnsi="Arial"/>
                <w:color w:val="000000"/>
              </w:rPr>
            </w:pPr>
          </w:p>
        </w:tc>
        <w:tc>
          <w:tcPr>
            <w:tcW w:w="1792" w:type="dxa"/>
            <w:shd w:val="solid" w:color="FFFFFF" w:fill="auto"/>
          </w:tcPr>
          <w:p w14:paraId="69EF6D8F" w14:textId="77777777" w:rsidR="0070624C" w:rsidRDefault="0070624C" w:rsidP="00A477A1">
            <w:pPr>
              <w:rPr>
                <w:rFonts w:ascii="Arial" w:hAnsi="Arial"/>
                <w:snapToGrid w:val="0"/>
                <w:color w:val="000000"/>
              </w:rPr>
            </w:pPr>
          </w:p>
        </w:tc>
        <w:tc>
          <w:tcPr>
            <w:tcW w:w="1125" w:type="dxa"/>
            <w:shd w:val="solid" w:color="FFFFFF" w:fill="auto"/>
            <w:vAlign w:val="bottom"/>
          </w:tcPr>
          <w:p w14:paraId="214B08CD" w14:textId="77777777" w:rsidR="0070624C" w:rsidRDefault="0070624C" w:rsidP="00A477A1">
            <w:pPr>
              <w:jc w:val="right"/>
              <w:rPr>
                <w:rFonts w:ascii="Arial" w:eastAsia="Arial Unicode MS" w:hAnsi="Arial"/>
              </w:rPr>
            </w:pPr>
          </w:p>
        </w:tc>
        <w:tc>
          <w:tcPr>
            <w:tcW w:w="1200" w:type="dxa"/>
            <w:shd w:val="solid" w:color="FFFFFF" w:fill="auto"/>
          </w:tcPr>
          <w:p w14:paraId="569D71FE" w14:textId="77777777" w:rsidR="0070624C" w:rsidRDefault="0070624C" w:rsidP="00A477A1">
            <w:pPr>
              <w:jc w:val="right"/>
              <w:rPr>
                <w:rFonts w:ascii="Arial" w:hAnsi="Arial"/>
                <w:snapToGrid w:val="0"/>
              </w:rPr>
            </w:pPr>
          </w:p>
        </w:tc>
        <w:tc>
          <w:tcPr>
            <w:tcW w:w="960" w:type="dxa"/>
            <w:shd w:val="solid" w:color="FFFFFF" w:fill="auto"/>
            <w:vAlign w:val="bottom"/>
          </w:tcPr>
          <w:p w14:paraId="712B0F16" w14:textId="77777777" w:rsidR="0070624C" w:rsidRDefault="0070624C" w:rsidP="00A477A1">
            <w:pPr>
              <w:jc w:val="right"/>
              <w:rPr>
                <w:rFonts w:ascii="Arial" w:eastAsia="Arial Unicode MS" w:hAnsi="Arial"/>
              </w:rPr>
            </w:pPr>
          </w:p>
        </w:tc>
        <w:tc>
          <w:tcPr>
            <w:tcW w:w="1320" w:type="dxa"/>
            <w:shd w:val="solid" w:color="FFFFFF" w:fill="auto"/>
          </w:tcPr>
          <w:p w14:paraId="1BEEBBD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0A858CF" w14:textId="77777777" w:rsidR="0070624C" w:rsidRDefault="0070624C" w:rsidP="00A477A1">
            <w:pPr>
              <w:jc w:val="right"/>
              <w:rPr>
                <w:rFonts w:ascii="Arial" w:eastAsia="Arial Unicode MS" w:hAnsi="Arial"/>
              </w:rPr>
            </w:pPr>
          </w:p>
        </w:tc>
      </w:tr>
      <w:tr w:rsidR="0070624C" w14:paraId="06B389EA" w14:textId="77777777" w:rsidTr="00A477A1">
        <w:trPr>
          <w:trHeight w:val="247"/>
        </w:trPr>
        <w:tc>
          <w:tcPr>
            <w:tcW w:w="1073" w:type="dxa"/>
            <w:shd w:val="solid" w:color="FFFFFF" w:fill="auto"/>
          </w:tcPr>
          <w:p w14:paraId="1D8EC23C" w14:textId="77777777" w:rsidR="0070624C" w:rsidRDefault="0070624C" w:rsidP="00A477A1">
            <w:pPr>
              <w:jc w:val="both"/>
              <w:rPr>
                <w:rFonts w:ascii="Arial" w:hAnsi="Arial"/>
                <w:color w:val="000000"/>
              </w:rPr>
            </w:pPr>
          </w:p>
        </w:tc>
        <w:tc>
          <w:tcPr>
            <w:tcW w:w="1792" w:type="dxa"/>
            <w:shd w:val="solid" w:color="FFFFFF" w:fill="auto"/>
          </w:tcPr>
          <w:p w14:paraId="08BE4953" w14:textId="77777777" w:rsidR="0070624C" w:rsidRDefault="0070624C" w:rsidP="00A477A1">
            <w:pPr>
              <w:rPr>
                <w:rFonts w:ascii="Arial" w:hAnsi="Arial"/>
                <w:snapToGrid w:val="0"/>
                <w:color w:val="000000"/>
              </w:rPr>
            </w:pPr>
          </w:p>
        </w:tc>
        <w:tc>
          <w:tcPr>
            <w:tcW w:w="1125" w:type="dxa"/>
            <w:shd w:val="solid" w:color="FFFFFF" w:fill="auto"/>
            <w:vAlign w:val="bottom"/>
          </w:tcPr>
          <w:p w14:paraId="070F9A3F" w14:textId="77777777" w:rsidR="0070624C" w:rsidRDefault="0070624C" w:rsidP="00A477A1">
            <w:pPr>
              <w:jc w:val="right"/>
              <w:rPr>
                <w:rFonts w:ascii="Arial" w:eastAsia="Arial Unicode MS" w:hAnsi="Arial"/>
              </w:rPr>
            </w:pPr>
          </w:p>
        </w:tc>
        <w:tc>
          <w:tcPr>
            <w:tcW w:w="1200" w:type="dxa"/>
            <w:shd w:val="solid" w:color="FFFFFF" w:fill="auto"/>
          </w:tcPr>
          <w:p w14:paraId="7C9D12FD" w14:textId="77777777" w:rsidR="0070624C" w:rsidRDefault="0070624C" w:rsidP="00A477A1">
            <w:pPr>
              <w:jc w:val="right"/>
              <w:rPr>
                <w:rFonts w:ascii="Arial" w:hAnsi="Arial"/>
                <w:snapToGrid w:val="0"/>
              </w:rPr>
            </w:pPr>
          </w:p>
        </w:tc>
        <w:tc>
          <w:tcPr>
            <w:tcW w:w="960" w:type="dxa"/>
            <w:shd w:val="solid" w:color="FFFFFF" w:fill="auto"/>
            <w:vAlign w:val="bottom"/>
          </w:tcPr>
          <w:p w14:paraId="30EE6547" w14:textId="77777777" w:rsidR="0070624C" w:rsidRDefault="0070624C" w:rsidP="00A477A1">
            <w:pPr>
              <w:jc w:val="right"/>
              <w:rPr>
                <w:rFonts w:ascii="Arial" w:eastAsia="Arial Unicode MS" w:hAnsi="Arial"/>
              </w:rPr>
            </w:pPr>
          </w:p>
        </w:tc>
        <w:tc>
          <w:tcPr>
            <w:tcW w:w="1320" w:type="dxa"/>
            <w:shd w:val="solid" w:color="FFFFFF" w:fill="auto"/>
          </w:tcPr>
          <w:p w14:paraId="44B027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4F71A2A" w14:textId="77777777" w:rsidR="0070624C" w:rsidRDefault="0070624C" w:rsidP="00A477A1">
            <w:pPr>
              <w:jc w:val="right"/>
              <w:rPr>
                <w:rFonts w:ascii="Arial" w:eastAsia="Arial Unicode MS" w:hAnsi="Arial"/>
              </w:rPr>
            </w:pPr>
          </w:p>
        </w:tc>
      </w:tr>
      <w:tr w:rsidR="0070624C" w14:paraId="7B4CE6BA" w14:textId="77777777" w:rsidTr="00A477A1">
        <w:trPr>
          <w:trHeight w:val="247"/>
        </w:trPr>
        <w:tc>
          <w:tcPr>
            <w:tcW w:w="1073" w:type="dxa"/>
            <w:shd w:val="solid" w:color="FFFFFF" w:fill="auto"/>
          </w:tcPr>
          <w:p w14:paraId="30BE8284" w14:textId="77777777" w:rsidR="0070624C" w:rsidRDefault="0070624C" w:rsidP="00A477A1">
            <w:pPr>
              <w:jc w:val="both"/>
              <w:rPr>
                <w:rFonts w:ascii="Arial" w:hAnsi="Arial"/>
                <w:color w:val="000000"/>
              </w:rPr>
            </w:pPr>
          </w:p>
        </w:tc>
        <w:tc>
          <w:tcPr>
            <w:tcW w:w="1792" w:type="dxa"/>
            <w:shd w:val="solid" w:color="FFFFFF" w:fill="auto"/>
          </w:tcPr>
          <w:p w14:paraId="17A1D7C0" w14:textId="77777777" w:rsidR="0070624C" w:rsidRDefault="0070624C" w:rsidP="00A477A1">
            <w:pPr>
              <w:rPr>
                <w:rFonts w:ascii="Arial" w:hAnsi="Arial"/>
                <w:snapToGrid w:val="0"/>
                <w:color w:val="000000"/>
              </w:rPr>
            </w:pPr>
          </w:p>
        </w:tc>
        <w:tc>
          <w:tcPr>
            <w:tcW w:w="1125" w:type="dxa"/>
            <w:shd w:val="solid" w:color="FFFFFF" w:fill="auto"/>
            <w:vAlign w:val="bottom"/>
          </w:tcPr>
          <w:p w14:paraId="36DE9367" w14:textId="77777777" w:rsidR="0070624C" w:rsidRDefault="0070624C" w:rsidP="00A477A1">
            <w:pPr>
              <w:jc w:val="right"/>
              <w:rPr>
                <w:rFonts w:ascii="Arial" w:eastAsia="Arial Unicode MS" w:hAnsi="Arial"/>
              </w:rPr>
            </w:pPr>
          </w:p>
        </w:tc>
        <w:tc>
          <w:tcPr>
            <w:tcW w:w="1200" w:type="dxa"/>
            <w:shd w:val="solid" w:color="FFFFFF" w:fill="auto"/>
          </w:tcPr>
          <w:p w14:paraId="13C9A82B" w14:textId="77777777" w:rsidR="0070624C" w:rsidRDefault="0070624C" w:rsidP="00A477A1">
            <w:pPr>
              <w:jc w:val="right"/>
              <w:rPr>
                <w:rFonts w:ascii="Arial" w:hAnsi="Arial"/>
                <w:snapToGrid w:val="0"/>
              </w:rPr>
            </w:pPr>
          </w:p>
        </w:tc>
        <w:tc>
          <w:tcPr>
            <w:tcW w:w="960" w:type="dxa"/>
            <w:shd w:val="solid" w:color="FFFFFF" w:fill="auto"/>
            <w:vAlign w:val="bottom"/>
          </w:tcPr>
          <w:p w14:paraId="3A45339E" w14:textId="77777777" w:rsidR="0070624C" w:rsidRDefault="0070624C" w:rsidP="00A477A1">
            <w:pPr>
              <w:jc w:val="right"/>
              <w:rPr>
                <w:rFonts w:ascii="Arial" w:eastAsia="Arial Unicode MS" w:hAnsi="Arial"/>
              </w:rPr>
            </w:pPr>
          </w:p>
        </w:tc>
        <w:tc>
          <w:tcPr>
            <w:tcW w:w="1320" w:type="dxa"/>
            <w:shd w:val="solid" w:color="FFFFFF" w:fill="auto"/>
          </w:tcPr>
          <w:p w14:paraId="0BD9FE8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50566FE" w14:textId="77777777" w:rsidR="0070624C" w:rsidRDefault="0070624C" w:rsidP="00A477A1">
            <w:pPr>
              <w:jc w:val="right"/>
              <w:rPr>
                <w:rFonts w:ascii="Arial" w:eastAsia="Arial Unicode MS" w:hAnsi="Arial"/>
              </w:rPr>
            </w:pPr>
          </w:p>
        </w:tc>
      </w:tr>
      <w:tr w:rsidR="0070624C" w14:paraId="11DC65C0" w14:textId="77777777" w:rsidTr="00A477A1">
        <w:trPr>
          <w:trHeight w:val="247"/>
        </w:trPr>
        <w:tc>
          <w:tcPr>
            <w:tcW w:w="1073" w:type="dxa"/>
            <w:shd w:val="solid" w:color="FFFFFF" w:fill="auto"/>
          </w:tcPr>
          <w:p w14:paraId="503C6036" w14:textId="77777777" w:rsidR="0070624C" w:rsidRDefault="0070624C" w:rsidP="00A477A1">
            <w:pPr>
              <w:jc w:val="both"/>
              <w:rPr>
                <w:rFonts w:ascii="Arial" w:hAnsi="Arial"/>
                <w:color w:val="000000"/>
              </w:rPr>
            </w:pPr>
          </w:p>
        </w:tc>
        <w:tc>
          <w:tcPr>
            <w:tcW w:w="1792" w:type="dxa"/>
            <w:shd w:val="solid" w:color="FFFFFF" w:fill="auto"/>
          </w:tcPr>
          <w:p w14:paraId="3743CE29" w14:textId="77777777" w:rsidR="0070624C" w:rsidRDefault="0070624C" w:rsidP="00A477A1">
            <w:pPr>
              <w:rPr>
                <w:rFonts w:ascii="Arial" w:hAnsi="Arial"/>
                <w:snapToGrid w:val="0"/>
                <w:color w:val="000000"/>
              </w:rPr>
            </w:pPr>
          </w:p>
        </w:tc>
        <w:tc>
          <w:tcPr>
            <w:tcW w:w="1125" w:type="dxa"/>
            <w:shd w:val="solid" w:color="FFFFFF" w:fill="auto"/>
            <w:vAlign w:val="bottom"/>
          </w:tcPr>
          <w:p w14:paraId="3F48CCDE" w14:textId="77777777" w:rsidR="0070624C" w:rsidRDefault="0070624C" w:rsidP="00A477A1">
            <w:pPr>
              <w:jc w:val="right"/>
              <w:rPr>
                <w:rFonts w:ascii="Arial" w:eastAsia="Arial Unicode MS" w:hAnsi="Arial"/>
              </w:rPr>
            </w:pPr>
          </w:p>
        </w:tc>
        <w:tc>
          <w:tcPr>
            <w:tcW w:w="1200" w:type="dxa"/>
            <w:shd w:val="solid" w:color="FFFFFF" w:fill="auto"/>
          </w:tcPr>
          <w:p w14:paraId="66E82F8C" w14:textId="77777777" w:rsidR="0070624C" w:rsidRDefault="0070624C" w:rsidP="00A477A1">
            <w:pPr>
              <w:jc w:val="right"/>
              <w:rPr>
                <w:rFonts w:ascii="Arial" w:hAnsi="Arial"/>
                <w:snapToGrid w:val="0"/>
              </w:rPr>
            </w:pPr>
          </w:p>
        </w:tc>
        <w:tc>
          <w:tcPr>
            <w:tcW w:w="960" w:type="dxa"/>
            <w:shd w:val="solid" w:color="FFFFFF" w:fill="auto"/>
            <w:vAlign w:val="bottom"/>
          </w:tcPr>
          <w:p w14:paraId="7474F1F6" w14:textId="77777777" w:rsidR="0070624C" w:rsidRDefault="0070624C" w:rsidP="00A477A1">
            <w:pPr>
              <w:jc w:val="right"/>
              <w:rPr>
                <w:rFonts w:ascii="Arial" w:eastAsia="Arial Unicode MS" w:hAnsi="Arial"/>
              </w:rPr>
            </w:pPr>
          </w:p>
        </w:tc>
        <w:tc>
          <w:tcPr>
            <w:tcW w:w="1320" w:type="dxa"/>
            <w:shd w:val="solid" w:color="FFFFFF" w:fill="auto"/>
          </w:tcPr>
          <w:p w14:paraId="45735DFB"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E94A82" w14:textId="77777777" w:rsidR="0070624C" w:rsidRDefault="0070624C" w:rsidP="00A477A1">
            <w:pPr>
              <w:jc w:val="right"/>
              <w:rPr>
                <w:rFonts w:ascii="Arial" w:eastAsia="Arial Unicode MS" w:hAnsi="Arial"/>
              </w:rPr>
            </w:pPr>
          </w:p>
        </w:tc>
      </w:tr>
      <w:tr w:rsidR="0070624C" w14:paraId="7A61BDE6" w14:textId="77777777" w:rsidTr="00A477A1">
        <w:trPr>
          <w:trHeight w:val="247"/>
        </w:trPr>
        <w:tc>
          <w:tcPr>
            <w:tcW w:w="1073" w:type="dxa"/>
            <w:shd w:val="solid" w:color="FFFFFF" w:fill="auto"/>
          </w:tcPr>
          <w:p w14:paraId="4F38286D" w14:textId="77777777" w:rsidR="0070624C" w:rsidRDefault="0070624C" w:rsidP="00A477A1">
            <w:pPr>
              <w:jc w:val="both"/>
              <w:rPr>
                <w:rFonts w:ascii="Arial" w:hAnsi="Arial"/>
                <w:color w:val="000000"/>
              </w:rPr>
            </w:pPr>
          </w:p>
        </w:tc>
        <w:tc>
          <w:tcPr>
            <w:tcW w:w="1792" w:type="dxa"/>
            <w:shd w:val="solid" w:color="FFFFFF" w:fill="auto"/>
          </w:tcPr>
          <w:p w14:paraId="3873C7D9" w14:textId="77777777" w:rsidR="0070624C" w:rsidRDefault="0070624C" w:rsidP="00A477A1">
            <w:pPr>
              <w:rPr>
                <w:rFonts w:ascii="Arial" w:hAnsi="Arial"/>
                <w:snapToGrid w:val="0"/>
                <w:color w:val="000000"/>
              </w:rPr>
            </w:pPr>
          </w:p>
        </w:tc>
        <w:tc>
          <w:tcPr>
            <w:tcW w:w="1125" w:type="dxa"/>
            <w:shd w:val="solid" w:color="FFFFFF" w:fill="auto"/>
            <w:vAlign w:val="bottom"/>
          </w:tcPr>
          <w:p w14:paraId="4CC69909" w14:textId="77777777" w:rsidR="0070624C" w:rsidRDefault="0070624C" w:rsidP="00A477A1">
            <w:pPr>
              <w:jc w:val="right"/>
              <w:rPr>
                <w:rFonts w:ascii="Arial" w:eastAsia="Arial Unicode MS" w:hAnsi="Arial"/>
              </w:rPr>
            </w:pPr>
          </w:p>
        </w:tc>
        <w:tc>
          <w:tcPr>
            <w:tcW w:w="1200" w:type="dxa"/>
            <w:shd w:val="solid" w:color="FFFFFF" w:fill="auto"/>
          </w:tcPr>
          <w:p w14:paraId="79E9D9DD" w14:textId="77777777" w:rsidR="0070624C" w:rsidRDefault="0070624C" w:rsidP="00A477A1">
            <w:pPr>
              <w:jc w:val="right"/>
              <w:rPr>
                <w:rFonts w:ascii="Arial" w:hAnsi="Arial"/>
                <w:snapToGrid w:val="0"/>
              </w:rPr>
            </w:pPr>
          </w:p>
        </w:tc>
        <w:tc>
          <w:tcPr>
            <w:tcW w:w="960" w:type="dxa"/>
            <w:shd w:val="solid" w:color="FFFFFF" w:fill="auto"/>
            <w:vAlign w:val="bottom"/>
          </w:tcPr>
          <w:p w14:paraId="1B57ED32" w14:textId="77777777" w:rsidR="0070624C" w:rsidRDefault="0070624C" w:rsidP="00A477A1">
            <w:pPr>
              <w:jc w:val="right"/>
              <w:rPr>
                <w:rFonts w:ascii="Arial" w:eastAsia="Arial Unicode MS" w:hAnsi="Arial"/>
              </w:rPr>
            </w:pPr>
          </w:p>
        </w:tc>
        <w:tc>
          <w:tcPr>
            <w:tcW w:w="1320" w:type="dxa"/>
            <w:shd w:val="solid" w:color="FFFFFF" w:fill="auto"/>
          </w:tcPr>
          <w:p w14:paraId="17335F0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8D12413" w14:textId="77777777" w:rsidR="0070624C" w:rsidRDefault="0070624C" w:rsidP="00A477A1">
            <w:pPr>
              <w:jc w:val="right"/>
              <w:rPr>
                <w:rFonts w:ascii="Arial" w:eastAsia="Arial Unicode MS" w:hAnsi="Arial"/>
              </w:rPr>
            </w:pPr>
          </w:p>
        </w:tc>
      </w:tr>
      <w:tr w:rsidR="0070624C" w14:paraId="447805B8" w14:textId="77777777" w:rsidTr="00A477A1">
        <w:trPr>
          <w:trHeight w:val="247"/>
        </w:trPr>
        <w:tc>
          <w:tcPr>
            <w:tcW w:w="1073" w:type="dxa"/>
            <w:shd w:val="solid" w:color="FFFFFF" w:fill="auto"/>
          </w:tcPr>
          <w:p w14:paraId="12BF07F5" w14:textId="77777777" w:rsidR="0070624C" w:rsidRDefault="0070624C" w:rsidP="00A477A1">
            <w:pPr>
              <w:jc w:val="both"/>
              <w:rPr>
                <w:rFonts w:ascii="Arial" w:hAnsi="Arial"/>
                <w:color w:val="000000"/>
              </w:rPr>
            </w:pPr>
          </w:p>
        </w:tc>
        <w:tc>
          <w:tcPr>
            <w:tcW w:w="1792" w:type="dxa"/>
            <w:shd w:val="solid" w:color="FFFFFF" w:fill="auto"/>
          </w:tcPr>
          <w:p w14:paraId="45A10EF5" w14:textId="77777777" w:rsidR="0070624C" w:rsidRDefault="0070624C" w:rsidP="00A477A1">
            <w:pPr>
              <w:rPr>
                <w:rFonts w:ascii="Arial" w:hAnsi="Arial"/>
                <w:snapToGrid w:val="0"/>
                <w:color w:val="000000"/>
              </w:rPr>
            </w:pPr>
          </w:p>
        </w:tc>
        <w:tc>
          <w:tcPr>
            <w:tcW w:w="1125" w:type="dxa"/>
            <w:shd w:val="solid" w:color="FFFFFF" w:fill="auto"/>
            <w:vAlign w:val="bottom"/>
          </w:tcPr>
          <w:p w14:paraId="4EC79562" w14:textId="77777777" w:rsidR="0070624C" w:rsidRDefault="0070624C" w:rsidP="00A477A1">
            <w:pPr>
              <w:jc w:val="right"/>
              <w:rPr>
                <w:rFonts w:ascii="Arial" w:eastAsia="Arial Unicode MS" w:hAnsi="Arial"/>
              </w:rPr>
            </w:pPr>
          </w:p>
        </w:tc>
        <w:tc>
          <w:tcPr>
            <w:tcW w:w="1200" w:type="dxa"/>
            <w:shd w:val="solid" w:color="FFFFFF" w:fill="auto"/>
          </w:tcPr>
          <w:p w14:paraId="59BABC46" w14:textId="77777777" w:rsidR="0070624C" w:rsidRDefault="0070624C" w:rsidP="00A477A1">
            <w:pPr>
              <w:jc w:val="right"/>
              <w:rPr>
                <w:rFonts w:ascii="Arial" w:hAnsi="Arial"/>
                <w:snapToGrid w:val="0"/>
              </w:rPr>
            </w:pPr>
          </w:p>
        </w:tc>
        <w:tc>
          <w:tcPr>
            <w:tcW w:w="960" w:type="dxa"/>
            <w:shd w:val="solid" w:color="FFFFFF" w:fill="auto"/>
            <w:vAlign w:val="bottom"/>
          </w:tcPr>
          <w:p w14:paraId="6BD5A3F1" w14:textId="77777777" w:rsidR="0070624C" w:rsidRDefault="0070624C" w:rsidP="00A477A1">
            <w:pPr>
              <w:jc w:val="right"/>
              <w:rPr>
                <w:rFonts w:ascii="Arial" w:eastAsia="Arial Unicode MS" w:hAnsi="Arial"/>
              </w:rPr>
            </w:pPr>
          </w:p>
        </w:tc>
        <w:tc>
          <w:tcPr>
            <w:tcW w:w="1320" w:type="dxa"/>
            <w:shd w:val="solid" w:color="FFFFFF" w:fill="auto"/>
          </w:tcPr>
          <w:p w14:paraId="7DFF3E9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4106824" w14:textId="77777777" w:rsidR="0070624C" w:rsidRDefault="0070624C" w:rsidP="00A477A1">
            <w:pPr>
              <w:jc w:val="right"/>
              <w:rPr>
                <w:rFonts w:ascii="Arial" w:eastAsia="Arial Unicode MS" w:hAnsi="Arial"/>
              </w:rPr>
            </w:pPr>
          </w:p>
        </w:tc>
      </w:tr>
      <w:tr w:rsidR="0070624C" w14:paraId="1D8E59A8" w14:textId="77777777" w:rsidTr="00A477A1">
        <w:trPr>
          <w:trHeight w:val="247"/>
        </w:trPr>
        <w:tc>
          <w:tcPr>
            <w:tcW w:w="1073" w:type="dxa"/>
            <w:shd w:val="solid" w:color="FFFFFF" w:fill="auto"/>
          </w:tcPr>
          <w:p w14:paraId="4B80391D" w14:textId="77777777" w:rsidR="0070624C" w:rsidRDefault="0070624C" w:rsidP="00A477A1">
            <w:pPr>
              <w:jc w:val="both"/>
              <w:rPr>
                <w:rFonts w:ascii="Arial" w:hAnsi="Arial"/>
                <w:color w:val="000000"/>
              </w:rPr>
            </w:pPr>
          </w:p>
        </w:tc>
        <w:tc>
          <w:tcPr>
            <w:tcW w:w="1792" w:type="dxa"/>
            <w:shd w:val="solid" w:color="FFFFFF" w:fill="auto"/>
          </w:tcPr>
          <w:p w14:paraId="111BDC23" w14:textId="77777777" w:rsidR="0070624C" w:rsidRDefault="0070624C" w:rsidP="00A477A1">
            <w:pPr>
              <w:rPr>
                <w:rFonts w:ascii="Arial" w:hAnsi="Arial"/>
                <w:snapToGrid w:val="0"/>
                <w:color w:val="000000"/>
              </w:rPr>
            </w:pPr>
          </w:p>
        </w:tc>
        <w:tc>
          <w:tcPr>
            <w:tcW w:w="1125" w:type="dxa"/>
            <w:shd w:val="solid" w:color="FFFFFF" w:fill="auto"/>
            <w:vAlign w:val="bottom"/>
          </w:tcPr>
          <w:p w14:paraId="74D8F2F1" w14:textId="77777777" w:rsidR="0070624C" w:rsidRDefault="0070624C" w:rsidP="00A477A1">
            <w:pPr>
              <w:jc w:val="right"/>
              <w:rPr>
                <w:rFonts w:ascii="Arial" w:eastAsia="Arial Unicode MS" w:hAnsi="Arial"/>
              </w:rPr>
            </w:pPr>
          </w:p>
        </w:tc>
        <w:tc>
          <w:tcPr>
            <w:tcW w:w="1200" w:type="dxa"/>
            <w:shd w:val="solid" w:color="FFFFFF" w:fill="auto"/>
          </w:tcPr>
          <w:p w14:paraId="41ED0BA6" w14:textId="77777777" w:rsidR="0070624C" w:rsidRDefault="0070624C" w:rsidP="00A477A1">
            <w:pPr>
              <w:jc w:val="right"/>
              <w:rPr>
                <w:rFonts w:ascii="Arial" w:hAnsi="Arial"/>
                <w:snapToGrid w:val="0"/>
              </w:rPr>
            </w:pPr>
          </w:p>
        </w:tc>
        <w:tc>
          <w:tcPr>
            <w:tcW w:w="960" w:type="dxa"/>
            <w:shd w:val="solid" w:color="FFFFFF" w:fill="auto"/>
            <w:vAlign w:val="bottom"/>
          </w:tcPr>
          <w:p w14:paraId="3DE4C223" w14:textId="77777777" w:rsidR="0070624C" w:rsidRDefault="0070624C" w:rsidP="00A477A1">
            <w:pPr>
              <w:jc w:val="right"/>
              <w:rPr>
                <w:rFonts w:ascii="Arial" w:eastAsia="Arial Unicode MS" w:hAnsi="Arial"/>
              </w:rPr>
            </w:pPr>
          </w:p>
        </w:tc>
        <w:tc>
          <w:tcPr>
            <w:tcW w:w="1320" w:type="dxa"/>
            <w:shd w:val="solid" w:color="FFFFFF" w:fill="auto"/>
          </w:tcPr>
          <w:p w14:paraId="0BF88299"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7B6DECE" w14:textId="77777777" w:rsidR="0070624C" w:rsidRDefault="0070624C" w:rsidP="00A477A1">
            <w:pPr>
              <w:jc w:val="right"/>
              <w:rPr>
                <w:rFonts w:ascii="Arial" w:eastAsia="Arial Unicode MS" w:hAnsi="Arial"/>
              </w:rPr>
            </w:pPr>
          </w:p>
        </w:tc>
      </w:tr>
      <w:tr w:rsidR="0070624C" w14:paraId="38B608BB" w14:textId="77777777" w:rsidTr="00A477A1">
        <w:trPr>
          <w:trHeight w:val="247"/>
        </w:trPr>
        <w:tc>
          <w:tcPr>
            <w:tcW w:w="1073" w:type="dxa"/>
            <w:shd w:val="solid" w:color="FFFFFF" w:fill="auto"/>
          </w:tcPr>
          <w:p w14:paraId="79124D2E" w14:textId="77777777" w:rsidR="0070624C" w:rsidRDefault="0070624C" w:rsidP="00A477A1">
            <w:pPr>
              <w:jc w:val="both"/>
              <w:rPr>
                <w:rFonts w:ascii="Arial" w:hAnsi="Arial"/>
                <w:color w:val="000000"/>
              </w:rPr>
            </w:pPr>
          </w:p>
        </w:tc>
        <w:tc>
          <w:tcPr>
            <w:tcW w:w="1792" w:type="dxa"/>
            <w:shd w:val="solid" w:color="FFFFFF" w:fill="auto"/>
          </w:tcPr>
          <w:p w14:paraId="4E27E508" w14:textId="77777777" w:rsidR="0070624C" w:rsidRDefault="0070624C" w:rsidP="00A477A1">
            <w:pPr>
              <w:rPr>
                <w:rFonts w:ascii="Arial" w:hAnsi="Arial"/>
                <w:snapToGrid w:val="0"/>
                <w:color w:val="000000"/>
              </w:rPr>
            </w:pPr>
          </w:p>
        </w:tc>
        <w:tc>
          <w:tcPr>
            <w:tcW w:w="1125" w:type="dxa"/>
            <w:shd w:val="solid" w:color="FFFFFF" w:fill="auto"/>
            <w:vAlign w:val="bottom"/>
          </w:tcPr>
          <w:p w14:paraId="6B8A3F8B" w14:textId="77777777" w:rsidR="0070624C" w:rsidRDefault="0070624C" w:rsidP="00A477A1">
            <w:pPr>
              <w:jc w:val="right"/>
              <w:rPr>
                <w:rFonts w:ascii="Arial" w:eastAsia="Arial Unicode MS" w:hAnsi="Arial"/>
              </w:rPr>
            </w:pPr>
          </w:p>
        </w:tc>
        <w:tc>
          <w:tcPr>
            <w:tcW w:w="1200" w:type="dxa"/>
            <w:shd w:val="solid" w:color="FFFFFF" w:fill="auto"/>
          </w:tcPr>
          <w:p w14:paraId="31B496F5" w14:textId="77777777" w:rsidR="0070624C" w:rsidRDefault="0070624C" w:rsidP="00A477A1">
            <w:pPr>
              <w:jc w:val="right"/>
              <w:rPr>
                <w:rFonts w:ascii="Arial" w:hAnsi="Arial"/>
                <w:snapToGrid w:val="0"/>
              </w:rPr>
            </w:pPr>
          </w:p>
        </w:tc>
        <w:tc>
          <w:tcPr>
            <w:tcW w:w="960" w:type="dxa"/>
            <w:shd w:val="solid" w:color="FFFFFF" w:fill="auto"/>
            <w:vAlign w:val="bottom"/>
          </w:tcPr>
          <w:p w14:paraId="780FF85D" w14:textId="77777777" w:rsidR="0070624C" w:rsidRDefault="0070624C" w:rsidP="00A477A1">
            <w:pPr>
              <w:jc w:val="right"/>
              <w:rPr>
                <w:rFonts w:ascii="Arial" w:eastAsia="Arial Unicode MS" w:hAnsi="Arial"/>
              </w:rPr>
            </w:pPr>
          </w:p>
        </w:tc>
        <w:tc>
          <w:tcPr>
            <w:tcW w:w="1320" w:type="dxa"/>
            <w:shd w:val="solid" w:color="FFFFFF" w:fill="auto"/>
          </w:tcPr>
          <w:p w14:paraId="17B7ECF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609956C" w14:textId="77777777" w:rsidR="0070624C" w:rsidRDefault="0070624C" w:rsidP="00A477A1">
            <w:pPr>
              <w:jc w:val="right"/>
              <w:rPr>
                <w:rFonts w:ascii="Arial" w:eastAsia="Arial Unicode MS" w:hAnsi="Arial"/>
              </w:rPr>
            </w:pPr>
          </w:p>
        </w:tc>
      </w:tr>
      <w:tr w:rsidR="0070624C" w14:paraId="66DBA5B5" w14:textId="77777777" w:rsidTr="00A477A1">
        <w:trPr>
          <w:trHeight w:val="247"/>
        </w:trPr>
        <w:tc>
          <w:tcPr>
            <w:tcW w:w="1073" w:type="dxa"/>
            <w:shd w:val="solid" w:color="FFFFFF" w:fill="auto"/>
          </w:tcPr>
          <w:p w14:paraId="3A79C620" w14:textId="77777777" w:rsidR="0070624C" w:rsidRDefault="0070624C" w:rsidP="00A477A1">
            <w:pPr>
              <w:jc w:val="both"/>
              <w:rPr>
                <w:rFonts w:ascii="Arial" w:hAnsi="Arial"/>
                <w:color w:val="000000"/>
              </w:rPr>
            </w:pPr>
          </w:p>
        </w:tc>
        <w:tc>
          <w:tcPr>
            <w:tcW w:w="1792" w:type="dxa"/>
            <w:shd w:val="solid" w:color="FFFFFF" w:fill="auto"/>
          </w:tcPr>
          <w:p w14:paraId="6CB28B72" w14:textId="77777777" w:rsidR="0070624C" w:rsidRDefault="0070624C" w:rsidP="00A477A1">
            <w:pPr>
              <w:rPr>
                <w:rFonts w:ascii="Arial" w:hAnsi="Arial"/>
                <w:snapToGrid w:val="0"/>
                <w:color w:val="000000"/>
              </w:rPr>
            </w:pPr>
          </w:p>
        </w:tc>
        <w:tc>
          <w:tcPr>
            <w:tcW w:w="1125" w:type="dxa"/>
            <w:shd w:val="solid" w:color="FFFFFF" w:fill="auto"/>
            <w:vAlign w:val="bottom"/>
          </w:tcPr>
          <w:p w14:paraId="189C7BBE" w14:textId="77777777" w:rsidR="0070624C" w:rsidRDefault="0070624C" w:rsidP="00A477A1">
            <w:pPr>
              <w:jc w:val="right"/>
              <w:rPr>
                <w:rFonts w:ascii="Arial" w:eastAsia="Arial Unicode MS" w:hAnsi="Arial"/>
              </w:rPr>
            </w:pPr>
          </w:p>
        </w:tc>
        <w:tc>
          <w:tcPr>
            <w:tcW w:w="1200" w:type="dxa"/>
            <w:shd w:val="solid" w:color="FFFFFF" w:fill="auto"/>
          </w:tcPr>
          <w:p w14:paraId="4643EE15" w14:textId="77777777" w:rsidR="0070624C" w:rsidRDefault="0070624C" w:rsidP="00A477A1">
            <w:pPr>
              <w:jc w:val="right"/>
              <w:rPr>
                <w:rFonts w:ascii="Arial" w:hAnsi="Arial"/>
                <w:snapToGrid w:val="0"/>
              </w:rPr>
            </w:pPr>
          </w:p>
        </w:tc>
        <w:tc>
          <w:tcPr>
            <w:tcW w:w="960" w:type="dxa"/>
            <w:shd w:val="solid" w:color="FFFFFF" w:fill="auto"/>
            <w:vAlign w:val="bottom"/>
          </w:tcPr>
          <w:p w14:paraId="37116F1A" w14:textId="77777777" w:rsidR="0070624C" w:rsidRDefault="0070624C" w:rsidP="00A477A1">
            <w:pPr>
              <w:jc w:val="right"/>
              <w:rPr>
                <w:rFonts w:ascii="Arial" w:eastAsia="Arial Unicode MS" w:hAnsi="Arial"/>
              </w:rPr>
            </w:pPr>
          </w:p>
        </w:tc>
        <w:tc>
          <w:tcPr>
            <w:tcW w:w="1320" w:type="dxa"/>
            <w:shd w:val="solid" w:color="FFFFFF" w:fill="auto"/>
          </w:tcPr>
          <w:p w14:paraId="32DFF94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56A3763" w14:textId="77777777" w:rsidR="0070624C" w:rsidRDefault="0070624C" w:rsidP="00A477A1">
            <w:pPr>
              <w:jc w:val="right"/>
              <w:rPr>
                <w:rFonts w:ascii="Arial" w:eastAsia="Arial Unicode MS" w:hAnsi="Arial"/>
              </w:rPr>
            </w:pPr>
          </w:p>
        </w:tc>
      </w:tr>
      <w:tr w:rsidR="0070624C" w14:paraId="513FF5BA" w14:textId="77777777" w:rsidTr="00A477A1">
        <w:trPr>
          <w:trHeight w:val="247"/>
        </w:trPr>
        <w:tc>
          <w:tcPr>
            <w:tcW w:w="1073" w:type="dxa"/>
            <w:shd w:val="solid" w:color="FFFFFF" w:fill="auto"/>
          </w:tcPr>
          <w:p w14:paraId="1370FB4E" w14:textId="77777777" w:rsidR="0070624C" w:rsidRDefault="0070624C" w:rsidP="00A477A1">
            <w:pPr>
              <w:jc w:val="both"/>
              <w:rPr>
                <w:rFonts w:ascii="Arial" w:hAnsi="Arial"/>
                <w:color w:val="000000"/>
              </w:rPr>
            </w:pPr>
          </w:p>
        </w:tc>
        <w:tc>
          <w:tcPr>
            <w:tcW w:w="1792" w:type="dxa"/>
            <w:shd w:val="solid" w:color="FFFFFF" w:fill="auto"/>
          </w:tcPr>
          <w:p w14:paraId="70659E0C" w14:textId="77777777" w:rsidR="0070624C" w:rsidRDefault="0070624C" w:rsidP="00A477A1">
            <w:pPr>
              <w:rPr>
                <w:rFonts w:ascii="Arial" w:hAnsi="Arial"/>
                <w:snapToGrid w:val="0"/>
                <w:color w:val="000000"/>
              </w:rPr>
            </w:pPr>
          </w:p>
        </w:tc>
        <w:tc>
          <w:tcPr>
            <w:tcW w:w="1125" w:type="dxa"/>
            <w:shd w:val="solid" w:color="FFFFFF" w:fill="auto"/>
            <w:vAlign w:val="bottom"/>
          </w:tcPr>
          <w:p w14:paraId="056D33D7" w14:textId="77777777" w:rsidR="0070624C" w:rsidRDefault="0070624C" w:rsidP="00A477A1">
            <w:pPr>
              <w:jc w:val="right"/>
              <w:rPr>
                <w:rFonts w:ascii="Arial" w:eastAsia="Arial Unicode MS" w:hAnsi="Arial"/>
              </w:rPr>
            </w:pPr>
          </w:p>
        </w:tc>
        <w:tc>
          <w:tcPr>
            <w:tcW w:w="1200" w:type="dxa"/>
            <w:shd w:val="solid" w:color="FFFFFF" w:fill="auto"/>
          </w:tcPr>
          <w:p w14:paraId="496A6DC9" w14:textId="77777777" w:rsidR="0070624C" w:rsidRDefault="0070624C" w:rsidP="00A477A1">
            <w:pPr>
              <w:jc w:val="right"/>
              <w:rPr>
                <w:rFonts w:ascii="Arial" w:hAnsi="Arial"/>
                <w:snapToGrid w:val="0"/>
              </w:rPr>
            </w:pPr>
          </w:p>
        </w:tc>
        <w:tc>
          <w:tcPr>
            <w:tcW w:w="960" w:type="dxa"/>
            <w:shd w:val="solid" w:color="FFFFFF" w:fill="auto"/>
            <w:vAlign w:val="bottom"/>
          </w:tcPr>
          <w:p w14:paraId="13029815" w14:textId="77777777" w:rsidR="0070624C" w:rsidRDefault="0070624C" w:rsidP="00A477A1">
            <w:pPr>
              <w:jc w:val="right"/>
              <w:rPr>
                <w:rFonts w:ascii="Arial" w:eastAsia="Arial Unicode MS" w:hAnsi="Arial"/>
              </w:rPr>
            </w:pPr>
          </w:p>
        </w:tc>
        <w:tc>
          <w:tcPr>
            <w:tcW w:w="1320" w:type="dxa"/>
            <w:shd w:val="solid" w:color="FFFFFF" w:fill="auto"/>
          </w:tcPr>
          <w:p w14:paraId="65910BDC"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880D389" w14:textId="77777777" w:rsidR="0070624C" w:rsidRDefault="0070624C" w:rsidP="00A477A1">
            <w:pPr>
              <w:jc w:val="right"/>
              <w:rPr>
                <w:rFonts w:ascii="Arial" w:eastAsia="Arial Unicode MS" w:hAnsi="Arial"/>
              </w:rPr>
            </w:pPr>
          </w:p>
        </w:tc>
      </w:tr>
      <w:tr w:rsidR="0070624C" w:rsidRPr="00C4515E" w14:paraId="755D997A" w14:textId="77777777" w:rsidTr="00A477A1">
        <w:trPr>
          <w:trHeight w:val="193"/>
        </w:trPr>
        <w:tc>
          <w:tcPr>
            <w:tcW w:w="1073" w:type="dxa"/>
            <w:shd w:val="solid" w:color="FFFFFF" w:fill="auto"/>
            <w:vAlign w:val="center"/>
          </w:tcPr>
          <w:p w14:paraId="1DC2BAF0" w14:textId="77777777" w:rsidR="0070624C" w:rsidRDefault="0070624C" w:rsidP="00A477A1">
            <w:pPr>
              <w:jc w:val="both"/>
              <w:rPr>
                <w:rFonts w:ascii="Arial" w:hAnsi="Arial"/>
                <w:color w:val="000000"/>
              </w:rPr>
            </w:pPr>
          </w:p>
        </w:tc>
        <w:tc>
          <w:tcPr>
            <w:tcW w:w="1792" w:type="dxa"/>
            <w:shd w:val="solid" w:color="FFFFFF" w:fill="auto"/>
            <w:vAlign w:val="center"/>
          </w:tcPr>
          <w:p w14:paraId="528A3EE9" w14:textId="77777777" w:rsidR="0070624C" w:rsidRDefault="0070624C" w:rsidP="00A477A1">
            <w:pPr>
              <w:jc w:val="both"/>
              <w:rPr>
                <w:rFonts w:ascii="Arial" w:hAnsi="Arial"/>
                <w:color w:val="000000"/>
              </w:rPr>
            </w:pPr>
          </w:p>
        </w:tc>
        <w:tc>
          <w:tcPr>
            <w:tcW w:w="1125" w:type="dxa"/>
            <w:shd w:val="solid" w:color="FFFFFF" w:fill="auto"/>
            <w:vAlign w:val="center"/>
          </w:tcPr>
          <w:p w14:paraId="1C9C538D" w14:textId="77777777" w:rsidR="0070624C" w:rsidRPr="00C4515E" w:rsidRDefault="0070624C" w:rsidP="00A477A1">
            <w:pPr>
              <w:jc w:val="right"/>
              <w:rPr>
                <w:rFonts w:ascii="Arial" w:hAnsi="Arial"/>
                <w:b/>
                <w:color w:val="000000"/>
              </w:rPr>
            </w:pPr>
          </w:p>
        </w:tc>
        <w:tc>
          <w:tcPr>
            <w:tcW w:w="1200" w:type="dxa"/>
            <w:shd w:val="solid" w:color="FFFFFF" w:fill="auto"/>
          </w:tcPr>
          <w:p w14:paraId="343E1912" w14:textId="77777777" w:rsidR="0070624C" w:rsidRPr="00C4515E" w:rsidRDefault="0070624C" w:rsidP="00A477A1">
            <w:pPr>
              <w:jc w:val="right"/>
              <w:rPr>
                <w:rFonts w:ascii="Arial" w:hAnsi="Arial"/>
                <w:b/>
                <w:snapToGrid w:val="0"/>
                <w:color w:val="000000"/>
              </w:rPr>
            </w:pPr>
          </w:p>
        </w:tc>
        <w:tc>
          <w:tcPr>
            <w:tcW w:w="960" w:type="dxa"/>
            <w:shd w:val="solid" w:color="FFFFFF" w:fill="auto"/>
            <w:vAlign w:val="center"/>
          </w:tcPr>
          <w:p w14:paraId="4D54A101" w14:textId="77777777" w:rsidR="0070624C" w:rsidRPr="00C4515E" w:rsidRDefault="0070624C" w:rsidP="00A477A1">
            <w:pPr>
              <w:jc w:val="right"/>
              <w:rPr>
                <w:rFonts w:ascii="Arial" w:hAnsi="Arial"/>
                <w:b/>
                <w:color w:val="000000"/>
              </w:rPr>
            </w:pPr>
          </w:p>
        </w:tc>
        <w:tc>
          <w:tcPr>
            <w:tcW w:w="1320" w:type="dxa"/>
            <w:shd w:val="solid" w:color="FFFFFF" w:fill="auto"/>
          </w:tcPr>
          <w:p w14:paraId="42B1788F" w14:textId="77777777" w:rsidR="0070624C" w:rsidRPr="00C4515E" w:rsidRDefault="0070624C" w:rsidP="00A477A1">
            <w:pPr>
              <w:jc w:val="right"/>
              <w:rPr>
                <w:rFonts w:ascii="Arial" w:hAnsi="Arial"/>
                <w:b/>
                <w:snapToGrid w:val="0"/>
                <w:color w:val="000000"/>
              </w:rPr>
            </w:pPr>
          </w:p>
        </w:tc>
        <w:tc>
          <w:tcPr>
            <w:tcW w:w="1320" w:type="dxa"/>
            <w:shd w:val="solid" w:color="FFFFFF" w:fill="auto"/>
            <w:vAlign w:val="center"/>
          </w:tcPr>
          <w:p w14:paraId="2D6ACD95" w14:textId="77777777" w:rsidR="0070624C" w:rsidRPr="00C4515E" w:rsidRDefault="0070624C" w:rsidP="00A477A1">
            <w:pPr>
              <w:jc w:val="right"/>
              <w:rPr>
                <w:rFonts w:ascii="Arial" w:hAnsi="Arial"/>
                <w:b/>
                <w:color w:val="000000"/>
              </w:rPr>
            </w:pPr>
          </w:p>
        </w:tc>
      </w:tr>
    </w:tbl>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Arial" w:hAnsi="Arial"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450E7C66" w14:textId="77777777" w:rsidR="00010EB2" w:rsidRDefault="006661FE" w:rsidP="00010EB2">
      <w:pPr>
        <w:ind w:left="709" w:hanging="709"/>
        <w:jc w:val="both"/>
        <w:rPr>
          <w:rFonts w:ascii="Arial" w:hAnsi="Arial" w:cs="Arial"/>
          <w:noProof/>
          <w:sz w:val="22"/>
          <w:szCs w:val="22"/>
        </w:rPr>
      </w:pPr>
      <w:r w:rsidRPr="004248A1">
        <w:rPr>
          <w:rFonts w:ascii="Arial" w:hAnsi="Arial" w:cs="Arial"/>
          <w:noProof/>
          <w:sz w:val="22"/>
          <w:szCs w:val="22"/>
        </w:rPr>
        <w:t>(vii)</w:t>
      </w:r>
      <w:r w:rsidRPr="004248A1">
        <w:rPr>
          <w:rFonts w:ascii="Arial" w:hAnsi="Arial" w:cs="Arial"/>
          <w:noProof/>
          <w:sz w:val="22"/>
          <w:szCs w:val="22"/>
        </w:rPr>
        <w:tab/>
        <w:t xml:space="preserve">The </w:t>
      </w:r>
      <w:r w:rsidR="00010EB2">
        <w:rPr>
          <w:rFonts w:ascii="Arial" w:hAnsi="Arial" w:cs="Arial"/>
          <w:noProof/>
          <w:sz w:val="22"/>
          <w:szCs w:val="22"/>
        </w:rPr>
        <w:t xml:space="preserve">Transmission Demand Residual tariff is subject to further adjustment to allow for the minimum £0/kW gross demand charge. The application of a discount for small generators pursuant to Licence Condition C13 will also affect the final gross demand tariff. </w:t>
      </w:r>
    </w:p>
    <w:p w14:paraId="57C73D47" w14:textId="77777777" w:rsidR="006661FE" w:rsidRPr="00CD5631" w:rsidRDefault="006661FE" w:rsidP="00010EB2">
      <w:pPr>
        <w:ind w:left="709" w:hanging="709"/>
        <w:jc w:val="both"/>
        <w:rPr>
          <w:rFonts w:ascii="Arial" w:hAnsi="Arial" w:cs="Arial"/>
          <w:b/>
          <w:sz w:val="28"/>
          <w:szCs w:val="28"/>
        </w:rPr>
      </w:pPr>
      <w:bookmarkStart w:id="292" w:name="_Ref491664379"/>
      <w:bookmarkStart w:id="293" w:name="_Toc32201105"/>
      <w:r w:rsidRPr="004248A1">
        <w:rPr>
          <w:rFonts w:ascii="Arial" w:hAnsi="Arial" w:cs="Arial"/>
          <w:sz w:val="22"/>
          <w:szCs w:val="22"/>
        </w:rPr>
        <w:br w:type="page"/>
      </w:r>
      <w:bookmarkStart w:id="294" w:name="_Toc49661155"/>
      <w:bookmarkStart w:id="295" w:name="_Toc274049734"/>
      <w:r w:rsidRPr="00CD5631">
        <w:rPr>
          <w:rFonts w:ascii="Arial" w:hAnsi="Arial" w:cs="Arial"/>
          <w:b/>
          <w:sz w:val="28"/>
          <w:szCs w:val="28"/>
        </w:rPr>
        <w:t>14.2</w:t>
      </w:r>
      <w:r w:rsidR="00436045" w:rsidRPr="00CD5631">
        <w:rPr>
          <w:rFonts w:ascii="Arial" w:hAnsi="Arial" w:cs="Arial"/>
          <w:b/>
          <w:sz w:val="28"/>
          <w:szCs w:val="28"/>
        </w:rPr>
        <w:t>5</w:t>
      </w:r>
      <w:r w:rsidRPr="00CD5631">
        <w:rPr>
          <w:rFonts w:ascii="Arial" w:hAnsi="Arial" w:cs="Arial"/>
          <w:b/>
          <w:sz w:val="28"/>
          <w:szCs w:val="28"/>
        </w:rPr>
        <w:t xml:space="preserve"> Reconciliation of </w:t>
      </w:r>
      <w:del w:id="296" w:author="Author" w:date="2024-06-12T07:29:00Z">
        <w:r w:rsidR="003A0CB9" w:rsidRPr="00CD5631" w:rsidDel="001E64F7">
          <w:rPr>
            <w:rFonts w:ascii="Arial" w:hAnsi="Arial" w:cs="Arial"/>
            <w:b/>
            <w:sz w:val="28"/>
            <w:szCs w:val="28"/>
          </w:rPr>
          <w:delText>Gro</w:delText>
        </w:r>
      </w:del>
      <w:del w:id="297" w:author="Author" w:date="2024-06-12T07:28:00Z">
        <w:r w:rsidR="003A0CB9" w:rsidRPr="00CD5631" w:rsidDel="007B5F8F">
          <w:rPr>
            <w:rFonts w:ascii="Arial" w:hAnsi="Arial" w:cs="Arial"/>
            <w:b/>
            <w:sz w:val="28"/>
            <w:szCs w:val="28"/>
          </w:rPr>
          <w:delText>ss</w:delText>
        </w:r>
      </w:del>
      <w:del w:id="298" w:author="Author" w:date="2024-06-12T07:29:00Z">
        <w:r w:rsidR="003A0CB9" w:rsidRPr="00CD5631" w:rsidDel="001E64F7">
          <w:rPr>
            <w:rFonts w:ascii="Arial" w:hAnsi="Arial" w:cs="Arial"/>
            <w:b/>
            <w:sz w:val="28"/>
            <w:szCs w:val="28"/>
          </w:rPr>
          <w:delText xml:space="preserve"> </w:delText>
        </w:r>
      </w:del>
      <w:r w:rsidRPr="00CD5631">
        <w:rPr>
          <w:rFonts w:ascii="Arial" w:hAnsi="Arial" w:cs="Arial"/>
          <w:b/>
          <w:sz w:val="28"/>
          <w:szCs w:val="28"/>
        </w:rPr>
        <w:t>Demand Related Transmission Network Use of System Charges</w:t>
      </w:r>
      <w:bookmarkEnd w:id="292"/>
      <w:bookmarkEnd w:id="293"/>
      <w:bookmarkEnd w:id="294"/>
      <w:bookmarkEnd w:id="295"/>
    </w:p>
    <w:p w14:paraId="1186C009" w14:textId="77777777" w:rsidR="006661FE" w:rsidRDefault="006661FE" w:rsidP="006661FE">
      <w:pPr>
        <w:pStyle w:val="1"/>
        <w:jc w:val="both"/>
      </w:pPr>
    </w:p>
    <w:p w14:paraId="7981DAAE" w14:textId="77777777" w:rsidR="006661FE" w:rsidRPr="004248A1" w:rsidRDefault="006661FE" w:rsidP="006661FE">
      <w:pPr>
        <w:pStyle w:val="BodyText"/>
        <w:rPr>
          <w:rFonts w:ascii="Arial" w:hAnsi="Arial" w:cs="Arial"/>
          <w:sz w:val="22"/>
        </w:rPr>
      </w:pPr>
      <w:bookmarkStart w:id="299" w:name="_Hlt479666837"/>
      <w:bookmarkStart w:id="300" w:name="_Hlt506623598"/>
      <w:bookmarkEnd w:id="299"/>
      <w:bookmarkEnd w:id="300"/>
      <w:r w:rsidRPr="004248A1">
        <w:rPr>
          <w:rFonts w:ascii="Arial" w:hAnsi="Arial" w:cs="Arial"/>
          <w:sz w:val="22"/>
        </w:rPr>
        <w:t xml:space="preserve">This appendix illustrates the methodology used by </w:t>
      </w:r>
      <w:r w:rsidR="00E71EB2" w:rsidRPr="00E71EB2">
        <w:rPr>
          <w:rFonts w:ascii="Arial" w:hAnsi="Arial" w:cs="Arial"/>
          <w:b/>
          <w:sz w:val="22"/>
        </w:rPr>
        <w:t>The Company</w:t>
      </w:r>
      <w:r w:rsidRPr="004248A1">
        <w:rPr>
          <w:rFonts w:ascii="Arial" w:hAnsi="Arial" w:cs="Arial"/>
          <w:sz w:val="22"/>
        </w:rPr>
        <w:t xml:space="preserve"> in the reconciliation of Transmission Network Use of System charges for </w:t>
      </w:r>
      <w:del w:id="301" w:author="Author" w:date="2024-06-12T07:29:00Z">
        <w:r w:rsidR="003A0CB9" w:rsidDel="001E64F7">
          <w:rPr>
            <w:rFonts w:ascii="Arial" w:hAnsi="Arial" w:cs="Arial"/>
            <w:sz w:val="22"/>
          </w:rPr>
          <w:delText xml:space="preserve">gross </w:delText>
        </w:r>
      </w:del>
      <w:r w:rsidRPr="004248A1">
        <w:rPr>
          <w:rFonts w:ascii="Arial" w:hAnsi="Arial" w:cs="Arial"/>
          <w:sz w:val="22"/>
        </w:rPr>
        <w:t>demand</w:t>
      </w:r>
      <w:r w:rsidR="005E531F">
        <w:rPr>
          <w:rFonts w:ascii="Arial" w:hAnsi="Arial" w:cs="Arial"/>
          <w:sz w:val="22"/>
        </w:rPr>
        <w:t xml:space="preserve">. </w:t>
      </w:r>
      <w:r w:rsidRPr="004248A1">
        <w:rPr>
          <w:rFonts w:ascii="Arial" w:hAnsi="Arial" w:cs="Arial"/>
          <w:sz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302" w:name="_Toc946728"/>
    </w:p>
    <w:p w14:paraId="2D914181" w14:textId="44844CAB" w:rsidR="006661FE" w:rsidRPr="004248A1" w:rsidRDefault="006661FE" w:rsidP="006661FE">
      <w:pPr>
        <w:pStyle w:val="Heading2"/>
        <w:rPr>
          <w:rFonts w:ascii="Arial" w:hAnsi="Arial" w:cs="Arial"/>
        </w:rPr>
      </w:pPr>
      <w:bookmarkStart w:id="303" w:name="_Toc32201106"/>
      <w:bookmarkStart w:id="304" w:name="_Toc49661156"/>
      <w:bookmarkStart w:id="305" w:name="_Toc274049735"/>
      <w:r w:rsidRPr="004248A1">
        <w:rPr>
          <w:rFonts w:ascii="Arial" w:hAnsi="Arial" w:cs="Arial"/>
        </w:rPr>
        <w:t>Monthly Charges</w:t>
      </w:r>
      <w:bookmarkEnd w:id="302"/>
      <w:bookmarkEnd w:id="303"/>
      <w:bookmarkEnd w:id="304"/>
      <w:bookmarkEnd w:id="305"/>
      <w:ins w:id="306" w:author="Author" w:date="2024-06-12T07:29:00Z">
        <w:r w:rsidR="001E64F7">
          <w:rPr>
            <w:rFonts w:ascii="Arial" w:hAnsi="Arial" w:cs="Arial"/>
          </w:rPr>
          <w:t xml:space="preserve"> – HH and NHH</w:t>
        </w:r>
      </w:ins>
    </w:p>
    <w:p w14:paraId="388AB90C" w14:textId="77777777" w:rsidR="006661FE" w:rsidRPr="004248A1" w:rsidRDefault="006661FE">
      <w:pPr>
        <w:pStyle w:val="Heading2"/>
        <w:rPr>
          <w:rFonts w:ascii="Arial" w:hAnsi="Arial" w:cs="Arial"/>
        </w:rPr>
        <w:pPrChange w:id="307" w:author="Author" w:date="2024-06-12T08:45:00Z">
          <w:pPr>
            <w:pStyle w:val="BodyText"/>
          </w:pPr>
        </w:pPrChange>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Change w:id="308" w:author="Author" w:date="2024-06-12T08:50:00Z">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PrChange>
      </w:tblPr>
      <w:tblGrid>
        <w:gridCol w:w="623"/>
        <w:gridCol w:w="1212"/>
        <w:gridCol w:w="1212"/>
        <w:gridCol w:w="1213"/>
        <w:gridCol w:w="1212"/>
        <w:gridCol w:w="1317"/>
        <w:gridCol w:w="1212"/>
        <w:gridCol w:w="1213"/>
        <w:tblGridChange w:id="309">
          <w:tblGrid>
            <w:gridCol w:w="623"/>
            <w:gridCol w:w="6"/>
            <w:gridCol w:w="1206"/>
            <w:gridCol w:w="20"/>
            <w:gridCol w:w="1192"/>
            <w:gridCol w:w="34"/>
            <w:gridCol w:w="1179"/>
            <w:gridCol w:w="48"/>
            <w:gridCol w:w="1164"/>
            <w:gridCol w:w="62"/>
            <w:gridCol w:w="1227"/>
            <w:gridCol w:w="28"/>
            <w:gridCol w:w="1198"/>
            <w:gridCol w:w="14"/>
            <w:gridCol w:w="1213"/>
          </w:tblGrid>
        </w:tblGridChange>
      </w:tblGrid>
      <w:tr w:rsidR="003A0CB9" w:rsidRPr="006E461F" w14:paraId="3FF9D325" w14:textId="77777777" w:rsidTr="00C60258">
        <w:trPr>
          <w:trHeight w:val="1114"/>
          <w:trPrChange w:id="310" w:author="Author" w:date="2024-06-12T08:50:00Z">
            <w:trPr>
              <w:trHeight w:val="1114"/>
            </w:trPr>
          </w:trPrChange>
        </w:trPr>
        <w:tc>
          <w:tcPr>
            <w:tcW w:w="629" w:type="dxa"/>
            <w:tcBorders>
              <w:top w:val="single" w:sz="4" w:space="0" w:color="auto"/>
              <w:bottom w:val="nil"/>
              <w:right w:val="nil"/>
            </w:tcBorders>
            <w:vAlign w:val="center"/>
            <w:tcPrChange w:id="311" w:author="Author" w:date="2024-06-12T08:50:00Z">
              <w:tcPr>
                <w:tcW w:w="629" w:type="dxa"/>
                <w:gridSpan w:val="2"/>
                <w:tcBorders>
                  <w:top w:val="single" w:sz="4" w:space="0" w:color="auto"/>
                  <w:bottom w:val="nil"/>
                  <w:right w:val="nil"/>
                </w:tcBorders>
                <w:vAlign w:val="center"/>
              </w:tcPr>
            </w:tcPrChange>
          </w:tcPr>
          <w:p w14:paraId="0029D3A2" w14:textId="77777777" w:rsidR="003A0CB9" w:rsidRPr="00C60258" w:rsidRDefault="003A0CB9" w:rsidP="003A0CB9">
            <w:pPr>
              <w:rPr>
                <w:rFonts w:ascii="Arial" w:hAnsi="Arial"/>
                <w:rPrChange w:id="312" w:author="Author" w:date="2024-06-12T08:48:00Z">
                  <w:rPr>
                    <w:rFonts w:ascii="Arial" w:hAnsi="Arial"/>
                    <w:sz w:val="22"/>
                  </w:rPr>
                </w:rPrChange>
              </w:rPr>
            </w:pPr>
          </w:p>
        </w:tc>
        <w:tc>
          <w:tcPr>
            <w:tcW w:w="1226" w:type="dxa"/>
            <w:tcBorders>
              <w:top w:val="single" w:sz="4" w:space="0" w:color="auto"/>
              <w:left w:val="single" w:sz="4" w:space="0" w:color="auto"/>
              <w:bottom w:val="nil"/>
              <w:right w:val="single" w:sz="4" w:space="0" w:color="auto"/>
            </w:tcBorders>
            <w:vAlign w:val="center"/>
            <w:tcPrChange w:id="313" w:author="Author" w:date="2024-06-12T08:50:00Z">
              <w:tcPr>
                <w:tcW w:w="1226" w:type="dxa"/>
                <w:gridSpan w:val="2"/>
                <w:tcBorders>
                  <w:top w:val="single" w:sz="4" w:space="0" w:color="auto"/>
                  <w:left w:val="single" w:sz="4" w:space="0" w:color="auto"/>
                  <w:bottom w:val="nil"/>
                  <w:right w:val="single" w:sz="4" w:space="0" w:color="auto"/>
                </w:tcBorders>
                <w:vAlign w:val="center"/>
              </w:tcPr>
            </w:tcPrChange>
          </w:tcPr>
          <w:p w14:paraId="5FA88DD8" w14:textId="77777777" w:rsidR="003A0CB9" w:rsidRPr="00C60258" w:rsidRDefault="003A0CB9" w:rsidP="003A0CB9">
            <w:pPr>
              <w:jc w:val="center"/>
              <w:rPr>
                <w:rFonts w:ascii="Arial" w:hAnsi="Arial"/>
                <w:rPrChange w:id="314" w:author="Author" w:date="2024-06-12T08:48:00Z">
                  <w:rPr>
                    <w:rFonts w:ascii="Arial" w:hAnsi="Arial"/>
                    <w:sz w:val="22"/>
                  </w:rPr>
                </w:rPrChange>
              </w:rPr>
            </w:pPr>
            <w:r w:rsidRPr="00C60258">
              <w:rPr>
                <w:rFonts w:ascii="Arial" w:hAnsi="Arial"/>
                <w:rPrChange w:id="315" w:author="Author" w:date="2024-06-12T08:48:00Z">
                  <w:rPr>
                    <w:rFonts w:ascii="Arial" w:hAnsi="Arial"/>
                    <w:sz w:val="22"/>
                  </w:rPr>
                </w:rPrChange>
              </w:rPr>
              <w:t>Forecast HH</w:t>
            </w:r>
          </w:p>
          <w:p w14:paraId="605686D0" w14:textId="77777777" w:rsidR="003A0CB9" w:rsidRPr="00C60258" w:rsidRDefault="003A0CB9" w:rsidP="003A0CB9">
            <w:pPr>
              <w:jc w:val="center"/>
              <w:rPr>
                <w:rFonts w:ascii="Arial" w:hAnsi="Arial"/>
                <w:rPrChange w:id="316" w:author="Author" w:date="2024-06-12T08:48:00Z">
                  <w:rPr>
                    <w:rFonts w:ascii="Arial" w:hAnsi="Arial"/>
                    <w:sz w:val="22"/>
                  </w:rPr>
                </w:rPrChange>
              </w:rPr>
            </w:pPr>
            <w:r w:rsidRPr="00C60258">
              <w:rPr>
                <w:rFonts w:ascii="Arial" w:hAnsi="Arial"/>
                <w:rPrChange w:id="317" w:author="Author" w:date="2024-06-12T08:48:00Z">
                  <w:rPr>
                    <w:rFonts w:ascii="Arial" w:hAnsi="Arial"/>
                    <w:sz w:val="22"/>
                  </w:rPr>
                </w:rPrChange>
              </w:rPr>
              <w:t>Triad Gross Demand</w:t>
            </w:r>
          </w:p>
          <w:p w14:paraId="727EBEA3" w14:textId="77777777" w:rsidR="003A0CB9" w:rsidRPr="00C60258" w:rsidRDefault="003A0CB9" w:rsidP="003A0CB9">
            <w:pPr>
              <w:jc w:val="center"/>
              <w:rPr>
                <w:rFonts w:ascii="Arial" w:hAnsi="Arial"/>
                <w:rPrChange w:id="318" w:author="Author" w:date="2024-06-12T08:48:00Z">
                  <w:rPr>
                    <w:rFonts w:ascii="Arial" w:hAnsi="Arial"/>
                    <w:sz w:val="22"/>
                  </w:rPr>
                </w:rPrChange>
              </w:rPr>
            </w:pPr>
            <w:r w:rsidRPr="00C60258">
              <w:rPr>
                <w:rFonts w:ascii="Arial" w:hAnsi="Arial"/>
                <w:rPrChange w:id="319" w:author="Author" w:date="2024-06-12T08:48:00Z">
                  <w:rPr>
                    <w:rFonts w:ascii="Arial" w:hAnsi="Arial"/>
                    <w:sz w:val="22"/>
                  </w:rPr>
                </w:rPrChange>
              </w:rPr>
              <w:t>HHD</w:t>
            </w:r>
            <w:r w:rsidRPr="00C60258">
              <w:rPr>
                <w:rFonts w:ascii="Arial" w:hAnsi="Arial"/>
                <w:vertAlign w:val="subscript"/>
                <w:rPrChange w:id="320" w:author="Author" w:date="2024-06-12T08:48:00Z">
                  <w:rPr>
                    <w:rFonts w:ascii="Arial" w:hAnsi="Arial"/>
                    <w:sz w:val="22"/>
                    <w:vertAlign w:val="subscript"/>
                  </w:rPr>
                </w:rPrChange>
              </w:rPr>
              <w:t>F</w:t>
            </w:r>
            <w:r w:rsidRPr="00C60258">
              <w:rPr>
                <w:rFonts w:ascii="Arial" w:hAnsi="Arial"/>
                <w:rPrChange w:id="321" w:author="Author" w:date="2024-06-12T08:48:00Z">
                  <w:rPr>
                    <w:rFonts w:ascii="Arial" w:hAnsi="Arial"/>
                    <w:sz w:val="22"/>
                  </w:rPr>
                </w:rPrChange>
              </w:rPr>
              <w:t xml:space="preserve"> (kW)</w:t>
            </w:r>
          </w:p>
        </w:tc>
        <w:tc>
          <w:tcPr>
            <w:tcW w:w="1226" w:type="dxa"/>
            <w:tcBorders>
              <w:top w:val="single" w:sz="4" w:space="0" w:color="auto"/>
              <w:left w:val="nil"/>
              <w:bottom w:val="single" w:sz="4" w:space="0" w:color="auto"/>
              <w:right w:val="single" w:sz="4" w:space="0" w:color="auto"/>
            </w:tcBorders>
            <w:vAlign w:val="center"/>
            <w:tcPrChange w:id="322" w:author="Author" w:date="2024-06-12T08:50:00Z">
              <w:tcPr>
                <w:tcW w:w="1226" w:type="dxa"/>
                <w:gridSpan w:val="2"/>
                <w:tcBorders>
                  <w:top w:val="single" w:sz="4" w:space="0" w:color="auto"/>
                  <w:left w:val="nil"/>
                  <w:bottom w:val="single" w:sz="4" w:space="0" w:color="auto"/>
                  <w:right w:val="single" w:sz="4" w:space="0" w:color="auto"/>
                </w:tcBorders>
                <w:vAlign w:val="center"/>
              </w:tcPr>
            </w:tcPrChange>
          </w:tcPr>
          <w:p w14:paraId="036474B2" w14:textId="77777777" w:rsidR="003A0CB9" w:rsidRPr="00C60258" w:rsidRDefault="003A0CB9" w:rsidP="003A0CB9">
            <w:pPr>
              <w:jc w:val="center"/>
              <w:rPr>
                <w:rFonts w:ascii="Arial" w:hAnsi="Arial"/>
                <w:rPrChange w:id="323" w:author="Author" w:date="2024-06-12T08:48:00Z">
                  <w:rPr>
                    <w:rFonts w:ascii="Arial" w:hAnsi="Arial"/>
                    <w:sz w:val="22"/>
                  </w:rPr>
                </w:rPrChange>
              </w:rPr>
            </w:pPr>
            <w:r w:rsidRPr="00C60258">
              <w:rPr>
                <w:rFonts w:ascii="Arial" w:hAnsi="Arial"/>
                <w:rPrChange w:id="324" w:author="Author" w:date="2024-06-12T08:48:00Z">
                  <w:rPr>
                    <w:rFonts w:ascii="Arial" w:hAnsi="Arial"/>
                    <w:sz w:val="22"/>
                  </w:rPr>
                </w:rPrChange>
              </w:rPr>
              <w:t>HH Gross Demand Monthly Invoiced Amount (£)</w:t>
            </w:r>
          </w:p>
        </w:tc>
        <w:tc>
          <w:tcPr>
            <w:tcW w:w="1227" w:type="dxa"/>
            <w:tcBorders>
              <w:top w:val="single" w:sz="4" w:space="0" w:color="auto"/>
              <w:left w:val="nil"/>
              <w:bottom w:val="single" w:sz="4" w:space="0" w:color="auto"/>
              <w:right w:val="single" w:sz="4" w:space="0" w:color="auto"/>
            </w:tcBorders>
            <w:vAlign w:val="center"/>
            <w:tcPrChange w:id="325" w:author="Author" w:date="2024-06-12T08:50:00Z">
              <w:tcPr>
                <w:tcW w:w="1227" w:type="dxa"/>
                <w:gridSpan w:val="2"/>
                <w:tcBorders>
                  <w:top w:val="single" w:sz="4" w:space="0" w:color="auto"/>
                  <w:left w:val="nil"/>
                  <w:bottom w:val="single" w:sz="4" w:space="0" w:color="auto"/>
                  <w:right w:val="single" w:sz="4" w:space="0" w:color="auto"/>
                </w:tcBorders>
                <w:vAlign w:val="center"/>
              </w:tcPr>
            </w:tcPrChange>
          </w:tcPr>
          <w:p w14:paraId="3FDD7F58" w14:textId="77777777" w:rsidR="003A0CB9" w:rsidRPr="00C60258" w:rsidRDefault="003A0CB9" w:rsidP="003A0CB9">
            <w:pPr>
              <w:jc w:val="center"/>
              <w:rPr>
                <w:rFonts w:ascii="Arial" w:hAnsi="Arial"/>
                <w:rPrChange w:id="326" w:author="Author" w:date="2024-06-12T08:48:00Z">
                  <w:rPr>
                    <w:rFonts w:ascii="Arial" w:hAnsi="Arial"/>
                    <w:sz w:val="22"/>
                  </w:rPr>
                </w:rPrChange>
              </w:rPr>
            </w:pPr>
            <w:r w:rsidRPr="00C60258">
              <w:rPr>
                <w:rFonts w:ascii="Arial" w:hAnsi="Arial"/>
                <w:rPrChange w:id="327" w:author="Author" w:date="2024-06-12T08:48:00Z">
                  <w:rPr>
                    <w:rFonts w:ascii="Arial" w:hAnsi="Arial"/>
                    <w:sz w:val="22"/>
                  </w:rPr>
                </w:rPrChange>
              </w:rPr>
              <w:t>Forecast HH</w:t>
            </w:r>
          </w:p>
          <w:p w14:paraId="2F6B3307" w14:textId="77777777" w:rsidR="003A0CB9" w:rsidRPr="00C60258" w:rsidRDefault="003A0CB9" w:rsidP="003A0CB9">
            <w:pPr>
              <w:jc w:val="center"/>
              <w:rPr>
                <w:rFonts w:ascii="Arial" w:hAnsi="Arial"/>
                <w:rPrChange w:id="328" w:author="Author" w:date="2024-06-12T08:48:00Z">
                  <w:rPr>
                    <w:rFonts w:ascii="Arial" w:hAnsi="Arial"/>
                    <w:sz w:val="22"/>
                  </w:rPr>
                </w:rPrChange>
              </w:rPr>
            </w:pPr>
            <w:r w:rsidRPr="00C60258">
              <w:rPr>
                <w:rFonts w:ascii="Arial" w:hAnsi="Arial"/>
                <w:rPrChange w:id="329" w:author="Author" w:date="2024-06-12T08:48:00Z">
                  <w:rPr>
                    <w:rFonts w:ascii="Arial" w:hAnsi="Arial"/>
                    <w:sz w:val="22"/>
                  </w:rPr>
                </w:rPrChange>
              </w:rPr>
              <w:t>Triad Embedded Export</w:t>
            </w:r>
          </w:p>
          <w:p w14:paraId="3E916823" w14:textId="77777777" w:rsidR="003A0CB9" w:rsidRPr="00C60258" w:rsidRDefault="003A0CB9" w:rsidP="003A0CB9">
            <w:pPr>
              <w:tabs>
                <w:tab w:val="left" w:pos="1440"/>
              </w:tabs>
              <w:jc w:val="center"/>
              <w:rPr>
                <w:rFonts w:ascii="Arial" w:hAnsi="Arial"/>
                <w:rPrChange w:id="330" w:author="Author" w:date="2024-06-12T08:48:00Z">
                  <w:rPr>
                    <w:rFonts w:ascii="Arial" w:hAnsi="Arial"/>
                    <w:sz w:val="22"/>
                  </w:rPr>
                </w:rPrChange>
              </w:rPr>
            </w:pPr>
            <w:r w:rsidRPr="00C60258">
              <w:rPr>
                <w:rFonts w:ascii="Arial" w:hAnsi="Arial"/>
                <w:rPrChange w:id="331" w:author="Author" w:date="2024-06-12T08:48:00Z">
                  <w:rPr>
                    <w:rFonts w:ascii="Arial" w:hAnsi="Arial"/>
                    <w:sz w:val="22"/>
                  </w:rPr>
                </w:rPrChange>
              </w:rPr>
              <w:t>HHEE</w:t>
            </w:r>
            <w:r w:rsidRPr="00C60258">
              <w:rPr>
                <w:rFonts w:ascii="Arial" w:hAnsi="Arial"/>
                <w:vertAlign w:val="subscript"/>
                <w:rPrChange w:id="332" w:author="Author" w:date="2024-06-12T08:48:00Z">
                  <w:rPr>
                    <w:rFonts w:ascii="Arial" w:hAnsi="Arial"/>
                    <w:sz w:val="22"/>
                    <w:vertAlign w:val="subscript"/>
                  </w:rPr>
                </w:rPrChange>
              </w:rPr>
              <w:t>F</w:t>
            </w:r>
            <w:r w:rsidRPr="00C60258">
              <w:rPr>
                <w:rFonts w:ascii="Arial" w:hAnsi="Arial"/>
                <w:rPrChange w:id="333" w:author="Author" w:date="2024-06-12T08:48:00Z">
                  <w:rPr>
                    <w:rFonts w:ascii="Arial" w:hAnsi="Arial"/>
                    <w:sz w:val="22"/>
                  </w:rPr>
                </w:rPrChange>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Change w:id="334" w:author="Author" w:date="2024-06-12T08:50:00Z">
              <w:tcPr>
                <w:tcW w:w="1226" w:type="dxa"/>
                <w:gridSpan w:val="2"/>
                <w:tcBorders>
                  <w:top w:val="single" w:sz="4" w:space="0" w:color="auto"/>
                  <w:left w:val="single" w:sz="4" w:space="0" w:color="auto"/>
                  <w:bottom w:val="single" w:sz="4" w:space="0" w:color="auto"/>
                  <w:right w:val="single" w:sz="4" w:space="0" w:color="auto"/>
                </w:tcBorders>
                <w:vAlign w:val="center"/>
              </w:tcPr>
            </w:tcPrChange>
          </w:tcPr>
          <w:p w14:paraId="6B54E353" w14:textId="77777777" w:rsidR="003A0CB9" w:rsidRPr="00C60258" w:rsidRDefault="003A0CB9" w:rsidP="003A0CB9">
            <w:pPr>
              <w:jc w:val="center"/>
              <w:rPr>
                <w:rFonts w:ascii="Arial" w:hAnsi="Arial"/>
                <w:rPrChange w:id="335" w:author="Author" w:date="2024-06-12T08:48:00Z">
                  <w:rPr>
                    <w:rFonts w:ascii="Arial" w:hAnsi="Arial"/>
                    <w:sz w:val="22"/>
                  </w:rPr>
                </w:rPrChange>
              </w:rPr>
            </w:pPr>
            <w:r w:rsidRPr="00C60258">
              <w:rPr>
                <w:rFonts w:ascii="Arial" w:hAnsi="Arial"/>
                <w:rPrChange w:id="336" w:author="Author" w:date="2024-06-12T08:48:00Z">
                  <w:rPr>
                    <w:rFonts w:ascii="Arial" w:hAnsi="Arial"/>
                    <w:sz w:val="22"/>
                  </w:rPr>
                </w:rPrChange>
              </w:rPr>
              <w:t>HH Embedded Generation Monthly Invoiced Amount (£)</w:t>
            </w:r>
          </w:p>
        </w:tc>
        <w:tc>
          <w:tcPr>
            <w:tcW w:w="1332" w:type="dxa"/>
            <w:tcBorders>
              <w:top w:val="single" w:sz="4" w:space="0" w:color="auto"/>
              <w:left w:val="single" w:sz="4" w:space="0" w:color="auto"/>
              <w:bottom w:val="single" w:sz="4" w:space="0" w:color="auto"/>
              <w:right w:val="single" w:sz="4" w:space="0" w:color="auto"/>
            </w:tcBorders>
            <w:vAlign w:val="center"/>
            <w:tcPrChange w:id="337" w:author="Author" w:date="2024-06-12T08:50:00Z">
              <w:tcPr>
                <w:tcW w:w="1227" w:type="dxa"/>
                <w:tcBorders>
                  <w:top w:val="single" w:sz="4" w:space="0" w:color="auto"/>
                  <w:left w:val="single" w:sz="4" w:space="0" w:color="auto"/>
                  <w:bottom w:val="single" w:sz="4" w:space="0" w:color="auto"/>
                  <w:right w:val="single" w:sz="4" w:space="0" w:color="auto"/>
                </w:tcBorders>
                <w:vAlign w:val="center"/>
              </w:tcPr>
            </w:tcPrChange>
          </w:tcPr>
          <w:p w14:paraId="32A1D479" w14:textId="77777777" w:rsidR="003A0CB9" w:rsidRPr="00C60258" w:rsidRDefault="003A0CB9" w:rsidP="003A0CB9">
            <w:pPr>
              <w:jc w:val="center"/>
              <w:rPr>
                <w:rFonts w:ascii="Arial" w:hAnsi="Arial"/>
                <w:rPrChange w:id="338" w:author="Author" w:date="2024-06-12T08:48:00Z">
                  <w:rPr>
                    <w:rFonts w:ascii="Arial" w:hAnsi="Arial"/>
                    <w:sz w:val="22"/>
                  </w:rPr>
                </w:rPrChange>
              </w:rPr>
            </w:pPr>
            <w:r w:rsidRPr="00C60258">
              <w:rPr>
                <w:rFonts w:ascii="Arial" w:hAnsi="Arial"/>
                <w:rPrChange w:id="339" w:author="Author" w:date="2024-06-12T08:48:00Z">
                  <w:rPr>
                    <w:rFonts w:ascii="Arial" w:hAnsi="Arial"/>
                    <w:sz w:val="22"/>
                  </w:rPr>
                </w:rPrChange>
              </w:rPr>
              <w:t>Forecast NHH</w:t>
            </w:r>
          </w:p>
          <w:p w14:paraId="05610066" w14:textId="77777777" w:rsidR="003A0CB9" w:rsidRPr="00C60258" w:rsidRDefault="003A0CB9" w:rsidP="003A0CB9">
            <w:pPr>
              <w:jc w:val="center"/>
              <w:rPr>
                <w:rFonts w:ascii="Arial" w:hAnsi="Arial"/>
                <w:rPrChange w:id="340" w:author="Author" w:date="2024-06-12T08:48:00Z">
                  <w:rPr>
                    <w:rFonts w:ascii="Arial" w:hAnsi="Arial"/>
                    <w:sz w:val="22"/>
                  </w:rPr>
                </w:rPrChange>
              </w:rPr>
            </w:pPr>
            <w:r w:rsidRPr="00C60258">
              <w:rPr>
                <w:rFonts w:ascii="Arial" w:hAnsi="Arial"/>
                <w:rPrChange w:id="341" w:author="Author" w:date="2024-06-12T08:48:00Z">
                  <w:rPr>
                    <w:rFonts w:ascii="Arial" w:hAnsi="Arial"/>
                    <w:sz w:val="22"/>
                  </w:rPr>
                </w:rPrChange>
              </w:rPr>
              <w:t>Energy Consumption</w:t>
            </w:r>
          </w:p>
          <w:p w14:paraId="755905BE" w14:textId="77777777" w:rsidR="003A0CB9" w:rsidRPr="00C60258" w:rsidRDefault="003A0CB9" w:rsidP="003A0CB9">
            <w:pPr>
              <w:jc w:val="center"/>
              <w:rPr>
                <w:rFonts w:ascii="Arial" w:hAnsi="Arial"/>
                <w:rPrChange w:id="342" w:author="Author" w:date="2024-06-12T08:48:00Z">
                  <w:rPr>
                    <w:rFonts w:ascii="Arial" w:hAnsi="Arial"/>
                    <w:sz w:val="22"/>
                  </w:rPr>
                </w:rPrChange>
              </w:rPr>
            </w:pPr>
            <w:r w:rsidRPr="00C60258">
              <w:rPr>
                <w:rFonts w:ascii="Arial" w:hAnsi="Arial"/>
                <w:rPrChange w:id="343" w:author="Author" w:date="2024-06-12T08:48:00Z">
                  <w:rPr>
                    <w:rFonts w:ascii="Arial" w:hAnsi="Arial"/>
                    <w:sz w:val="22"/>
                  </w:rPr>
                </w:rPrChange>
              </w:rPr>
              <w:t>NHHC</w:t>
            </w:r>
            <w:r w:rsidRPr="00C60258">
              <w:rPr>
                <w:rFonts w:ascii="Arial" w:hAnsi="Arial"/>
                <w:vertAlign w:val="subscript"/>
                <w:rPrChange w:id="344" w:author="Author" w:date="2024-06-12T08:48:00Z">
                  <w:rPr>
                    <w:rFonts w:ascii="Arial" w:hAnsi="Arial"/>
                    <w:sz w:val="22"/>
                    <w:vertAlign w:val="subscript"/>
                  </w:rPr>
                </w:rPrChange>
              </w:rPr>
              <w:t>F</w:t>
            </w:r>
            <w:r w:rsidRPr="00C60258">
              <w:rPr>
                <w:rFonts w:ascii="Arial" w:hAnsi="Arial"/>
                <w:rPrChange w:id="345" w:author="Author" w:date="2024-06-12T08:48:00Z">
                  <w:rPr>
                    <w:rFonts w:ascii="Arial" w:hAnsi="Arial"/>
                    <w:sz w:val="22"/>
                  </w:rPr>
                </w:rPrChange>
              </w:rPr>
              <w:t>(kWh)</w:t>
            </w:r>
          </w:p>
        </w:tc>
        <w:tc>
          <w:tcPr>
            <w:tcW w:w="1226" w:type="dxa"/>
            <w:tcBorders>
              <w:top w:val="single" w:sz="4" w:space="0" w:color="auto"/>
              <w:left w:val="nil"/>
              <w:bottom w:val="single" w:sz="4" w:space="0" w:color="auto"/>
              <w:right w:val="single" w:sz="4" w:space="0" w:color="auto"/>
            </w:tcBorders>
            <w:vAlign w:val="center"/>
            <w:tcPrChange w:id="346" w:author="Author" w:date="2024-06-12T08:50:00Z">
              <w:tcPr>
                <w:tcW w:w="1226" w:type="dxa"/>
                <w:gridSpan w:val="2"/>
                <w:tcBorders>
                  <w:top w:val="single" w:sz="4" w:space="0" w:color="auto"/>
                  <w:left w:val="nil"/>
                  <w:bottom w:val="single" w:sz="4" w:space="0" w:color="auto"/>
                  <w:right w:val="single" w:sz="4" w:space="0" w:color="auto"/>
                </w:tcBorders>
                <w:vAlign w:val="center"/>
              </w:tcPr>
            </w:tcPrChange>
          </w:tcPr>
          <w:p w14:paraId="733E4F2B" w14:textId="77777777" w:rsidR="003A0CB9" w:rsidRPr="00C60258" w:rsidRDefault="003A0CB9" w:rsidP="003A0CB9">
            <w:pPr>
              <w:jc w:val="center"/>
              <w:rPr>
                <w:rFonts w:ascii="Arial" w:hAnsi="Arial"/>
                <w:rPrChange w:id="347" w:author="Author" w:date="2024-06-12T08:48:00Z">
                  <w:rPr>
                    <w:rFonts w:ascii="Arial" w:hAnsi="Arial"/>
                    <w:sz w:val="22"/>
                  </w:rPr>
                </w:rPrChange>
              </w:rPr>
            </w:pPr>
            <w:r w:rsidRPr="00C60258">
              <w:rPr>
                <w:rFonts w:ascii="Arial" w:hAnsi="Arial"/>
                <w:rPrChange w:id="348" w:author="Author" w:date="2024-06-12T08:48:00Z">
                  <w:rPr>
                    <w:rFonts w:ascii="Arial" w:hAnsi="Arial"/>
                    <w:sz w:val="22"/>
                  </w:rPr>
                </w:rPrChange>
              </w:rPr>
              <w:t>NHH Monthly Invoiced Amount (£)</w:t>
            </w:r>
          </w:p>
        </w:tc>
        <w:tc>
          <w:tcPr>
            <w:tcW w:w="1227" w:type="dxa"/>
            <w:tcBorders>
              <w:top w:val="single" w:sz="4" w:space="0" w:color="auto"/>
              <w:left w:val="nil"/>
              <w:bottom w:val="nil"/>
            </w:tcBorders>
            <w:vAlign w:val="center"/>
            <w:tcPrChange w:id="349" w:author="Author" w:date="2024-06-12T08:50:00Z">
              <w:tcPr>
                <w:tcW w:w="1227" w:type="dxa"/>
                <w:gridSpan w:val="2"/>
                <w:tcBorders>
                  <w:top w:val="single" w:sz="4" w:space="0" w:color="auto"/>
                  <w:left w:val="nil"/>
                  <w:bottom w:val="nil"/>
                </w:tcBorders>
                <w:vAlign w:val="center"/>
              </w:tcPr>
            </w:tcPrChange>
          </w:tcPr>
          <w:p w14:paraId="38701C48" w14:textId="77777777" w:rsidR="003A0CB9" w:rsidRPr="00C60258" w:rsidRDefault="003A0CB9" w:rsidP="003A0CB9">
            <w:pPr>
              <w:jc w:val="center"/>
              <w:rPr>
                <w:rFonts w:ascii="Arial" w:hAnsi="Arial"/>
                <w:rPrChange w:id="350" w:author="Author" w:date="2024-06-12T08:48:00Z">
                  <w:rPr>
                    <w:rFonts w:ascii="Arial" w:hAnsi="Arial"/>
                    <w:sz w:val="22"/>
                  </w:rPr>
                </w:rPrChange>
              </w:rPr>
            </w:pPr>
            <w:r w:rsidRPr="00C60258">
              <w:rPr>
                <w:rFonts w:ascii="Arial" w:hAnsi="Arial"/>
                <w:rPrChange w:id="351" w:author="Author" w:date="2024-06-12T08:48:00Z">
                  <w:rPr>
                    <w:rFonts w:ascii="Arial" w:hAnsi="Arial"/>
                    <w:sz w:val="22"/>
                  </w:rPr>
                </w:rPrChange>
              </w:rPr>
              <w:t>Net Monthly Invoiced Amount (£)</w:t>
            </w:r>
          </w:p>
        </w:tc>
      </w:tr>
      <w:tr w:rsidR="003A0CB9" w:rsidRPr="006E461F" w14:paraId="51F1984F" w14:textId="77777777" w:rsidTr="00C60258">
        <w:trPr>
          <w:trHeight w:val="154"/>
          <w:trPrChange w:id="352" w:author="Author" w:date="2024-06-12T08:50:00Z">
            <w:trPr>
              <w:trHeight w:val="154"/>
            </w:trPr>
          </w:trPrChange>
        </w:trPr>
        <w:tc>
          <w:tcPr>
            <w:tcW w:w="629" w:type="dxa"/>
            <w:tcBorders>
              <w:top w:val="single" w:sz="4" w:space="0" w:color="auto"/>
              <w:left w:val="single" w:sz="4" w:space="0" w:color="auto"/>
              <w:bottom w:val="nil"/>
              <w:right w:val="nil"/>
            </w:tcBorders>
            <w:vAlign w:val="center"/>
            <w:tcPrChange w:id="353" w:author="Author" w:date="2024-06-12T08:50:00Z">
              <w:tcPr>
                <w:tcW w:w="629" w:type="dxa"/>
                <w:gridSpan w:val="2"/>
                <w:tcBorders>
                  <w:top w:val="single" w:sz="4" w:space="0" w:color="auto"/>
                  <w:left w:val="single" w:sz="4" w:space="0" w:color="auto"/>
                  <w:bottom w:val="nil"/>
                  <w:right w:val="nil"/>
                </w:tcBorders>
                <w:vAlign w:val="center"/>
              </w:tcPr>
            </w:tcPrChange>
          </w:tcPr>
          <w:p w14:paraId="6E25F5E0" w14:textId="77777777" w:rsidR="003A0CB9" w:rsidRPr="00C60258" w:rsidRDefault="003A0CB9" w:rsidP="003A0CB9">
            <w:pPr>
              <w:jc w:val="center"/>
              <w:rPr>
                <w:rFonts w:ascii="Arial" w:hAnsi="Arial"/>
                <w:rPrChange w:id="354" w:author="Author" w:date="2024-06-12T08:48:00Z">
                  <w:rPr>
                    <w:rFonts w:ascii="Arial" w:hAnsi="Arial"/>
                    <w:sz w:val="22"/>
                  </w:rPr>
                </w:rPrChange>
              </w:rPr>
            </w:pPr>
            <w:r w:rsidRPr="00C60258">
              <w:rPr>
                <w:rFonts w:ascii="Arial" w:hAnsi="Arial"/>
                <w:rPrChange w:id="355" w:author="Author" w:date="2024-06-12T08:48:00Z">
                  <w:rPr>
                    <w:rFonts w:ascii="Arial" w:hAnsi="Arial"/>
                    <w:sz w:val="22"/>
                  </w:rPr>
                </w:rPrChange>
              </w:rPr>
              <w:t>Apr</w:t>
            </w:r>
          </w:p>
        </w:tc>
        <w:tc>
          <w:tcPr>
            <w:tcW w:w="1226" w:type="dxa"/>
            <w:tcBorders>
              <w:top w:val="single" w:sz="4" w:space="0" w:color="auto"/>
              <w:left w:val="single" w:sz="4" w:space="0" w:color="auto"/>
              <w:bottom w:val="nil"/>
              <w:right w:val="nil"/>
            </w:tcBorders>
            <w:vAlign w:val="center"/>
            <w:tcPrChange w:id="356" w:author="Author" w:date="2024-06-12T08:50:00Z">
              <w:tcPr>
                <w:tcW w:w="1226" w:type="dxa"/>
                <w:gridSpan w:val="2"/>
                <w:tcBorders>
                  <w:top w:val="single" w:sz="4" w:space="0" w:color="auto"/>
                  <w:left w:val="single" w:sz="4" w:space="0" w:color="auto"/>
                  <w:bottom w:val="nil"/>
                  <w:right w:val="nil"/>
                </w:tcBorders>
                <w:vAlign w:val="center"/>
              </w:tcPr>
            </w:tcPrChange>
          </w:tcPr>
          <w:p w14:paraId="41567E7F" w14:textId="77777777" w:rsidR="003A0CB9" w:rsidRPr="00C60258" w:rsidRDefault="003A0CB9" w:rsidP="003A0CB9">
            <w:pPr>
              <w:pStyle w:val="CommentText"/>
              <w:jc w:val="center"/>
              <w:rPr>
                <w:rPrChange w:id="357" w:author="Author" w:date="2024-06-12T08:48:00Z">
                  <w:rPr>
                    <w:sz w:val="22"/>
                  </w:rPr>
                </w:rPrChange>
              </w:rPr>
            </w:pPr>
            <w:r w:rsidRPr="00C60258">
              <w:rPr>
                <w:rPrChange w:id="358" w:author="Author" w:date="2024-06-12T08:48:00Z">
                  <w:rPr>
                    <w:sz w:val="22"/>
                  </w:rPr>
                </w:rPrChange>
              </w:rPr>
              <w:t>12,000</w:t>
            </w:r>
          </w:p>
        </w:tc>
        <w:tc>
          <w:tcPr>
            <w:tcW w:w="1226" w:type="dxa"/>
            <w:tcBorders>
              <w:top w:val="nil"/>
              <w:left w:val="single" w:sz="4" w:space="0" w:color="auto"/>
              <w:bottom w:val="nil"/>
            </w:tcBorders>
            <w:tcPrChange w:id="359" w:author="Author" w:date="2024-06-12T08:50:00Z">
              <w:tcPr>
                <w:tcW w:w="1226" w:type="dxa"/>
                <w:gridSpan w:val="2"/>
                <w:tcBorders>
                  <w:top w:val="nil"/>
                  <w:left w:val="single" w:sz="4" w:space="0" w:color="auto"/>
                  <w:bottom w:val="nil"/>
                </w:tcBorders>
              </w:tcPr>
            </w:tcPrChange>
          </w:tcPr>
          <w:p w14:paraId="2E3FAC2C" w14:textId="77777777" w:rsidR="003A0CB9" w:rsidRPr="00C60258" w:rsidRDefault="003A0CB9" w:rsidP="003A0CB9">
            <w:pPr>
              <w:pStyle w:val="CommentText"/>
              <w:jc w:val="center"/>
              <w:rPr>
                <w:rPrChange w:id="360" w:author="Author" w:date="2024-06-12T08:48:00Z">
                  <w:rPr>
                    <w:sz w:val="22"/>
                  </w:rPr>
                </w:rPrChange>
              </w:rPr>
            </w:pPr>
            <w:r w:rsidRPr="00C60258">
              <w:rPr>
                <w:rPrChange w:id="361" w:author="Author" w:date="2024-06-12T08:48:00Z">
                  <w:rPr>
                    <w:sz w:val="22"/>
                  </w:rPr>
                </w:rPrChange>
              </w:rPr>
              <w:t>10,000</w:t>
            </w:r>
          </w:p>
        </w:tc>
        <w:tc>
          <w:tcPr>
            <w:tcW w:w="1227" w:type="dxa"/>
            <w:tcBorders>
              <w:top w:val="nil"/>
              <w:left w:val="single" w:sz="4" w:space="0" w:color="auto"/>
              <w:bottom w:val="nil"/>
              <w:right w:val="single" w:sz="4" w:space="0" w:color="auto"/>
            </w:tcBorders>
            <w:tcPrChange w:id="362" w:author="Author" w:date="2024-06-12T08:50:00Z">
              <w:tcPr>
                <w:tcW w:w="1227" w:type="dxa"/>
                <w:gridSpan w:val="2"/>
                <w:tcBorders>
                  <w:top w:val="nil"/>
                  <w:left w:val="single" w:sz="4" w:space="0" w:color="auto"/>
                  <w:bottom w:val="nil"/>
                  <w:right w:val="single" w:sz="4" w:space="0" w:color="auto"/>
                </w:tcBorders>
              </w:tcPr>
            </w:tcPrChange>
          </w:tcPr>
          <w:p w14:paraId="5BBCEC40" w14:textId="77777777" w:rsidR="003A0CB9" w:rsidRPr="00C60258" w:rsidRDefault="003A0CB9" w:rsidP="003A0CB9">
            <w:pPr>
              <w:pStyle w:val="CommentText"/>
              <w:jc w:val="center"/>
              <w:rPr>
                <w:rPrChange w:id="363" w:author="Author" w:date="2024-06-12T08:48:00Z">
                  <w:rPr>
                    <w:sz w:val="22"/>
                  </w:rPr>
                </w:rPrChange>
              </w:rPr>
            </w:pPr>
            <w:r w:rsidRPr="00C60258">
              <w:rPr>
                <w:rPrChange w:id="364" w:author="Author" w:date="2024-06-12T08:48:00Z">
                  <w:rPr>
                    <w:sz w:val="22"/>
                  </w:rPr>
                </w:rPrChange>
              </w:rPr>
              <w:t>-600</w:t>
            </w:r>
          </w:p>
        </w:tc>
        <w:tc>
          <w:tcPr>
            <w:tcW w:w="1226" w:type="dxa"/>
            <w:tcBorders>
              <w:top w:val="nil"/>
              <w:left w:val="single" w:sz="4" w:space="0" w:color="auto"/>
              <w:bottom w:val="nil"/>
              <w:right w:val="single" w:sz="4" w:space="0" w:color="auto"/>
            </w:tcBorders>
            <w:tcPrChange w:id="365" w:author="Author" w:date="2024-06-12T08:50:00Z">
              <w:tcPr>
                <w:tcW w:w="1226" w:type="dxa"/>
                <w:gridSpan w:val="2"/>
                <w:tcBorders>
                  <w:top w:val="nil"/>
                  <w:left w:val="single" w:sz="4" w:space="0" w:color="auto"/>
                  <w:bottom w:val="nil"/>
                  <w:right w:val="single" w:sz="4" w:space="0" w:color="auto"/>
                </w:tcBorders>
              </w:tcPr>
            </w:tcPrChange>
          </w:tcPr>
          <w:p w14:paraId="79C02C09" w14:textId="77777777" w:rsidR="003A0CB9" w:rsidRPr="00C60258" w:rsidRDefault="003A0CB9" w:rsidP="003A0CB9">
            <w:pPr>
              <w:pStyle w:val="CommentText"/>
              <w:jc w:val="center"/>
              <w:rPr>
                <w:rFonts w:cs="Arial"/>
                <w:rPrChange w:id="366" w:author="Author" w:date="2024-06-12T08:48:00Z">
                  <w:rPr>
                    <w:rFonts w:cs="Arial"/>
                    <w:sz w:val="22"/>
                  </w:rPr>
                </w:rPrChange>
              </w:rPr>
            </w:pPr>
            <w:r w:rsidRPr="00C60258">
              <w:rPr>
                <w:rFonts w:cs="Arial"/>
                <w:rPrChange w:id="367" w:author="Author" w:date="2024-06-12T08:48:00Z">
                  <w:rPr>
                    <w:rFonts w:cs="Arial"/>
                    <w:sz w:val="22"/>
                  </w:rPr>
                </w:rPrChange>
              </w:rPr>
              <w:t>(250)</w:t>
            </w:r>
          </w:p>
        </w:tc>
        <w:tc>
          <w:tcPr>
            <w:tcW w:w="1332" w:type="dxa"/>
            <w:tcBorders>
              <w:top w:val="nil"/>
              <w:left w:val="single" w:sz="4" w:space="0" w:color="auto"/>
              <w:bottom w:val="nil"/>
            </w:tcBorders>
            <w:tcPrChange w:id="368" w:author="Author" w:date="2024-06-12T08:50:00Z">
              <w:tcPr>
                <w:tcW w:w="1227" w:type="dxa"/>
                <w:tcBorders>
                  <w:top w:val="nil"/>
                  <w:left w:val="single" w:sz="4" w:space="0" w:color="auto"/>
                  <w:bottom w:val="nil"/>
                </w:tcBorders>
              </w:tcPr>
            </w:tcPrChange>
          </w:tcPr>
          <w:p w14:paraId="5C665ED6" w14:textId="77777777" w:rsidR="003A0CB9" w:rsidRPr="00C60258" w:rsidRDefault="003A0CB9" w:rsidP="003A0CB9">
            <w:pPr>
              <w:pStyle w:val="CommentText"/>
              <w:jc w:val="center"/>
              <w:rPr>
                <w:rPrChange w:id="369" w:author="Author" w:date="2024-06-12T08:48:00Z">
                  <w:rPr>
                    <w:sz w:val="22"/>
                  </w:rPr>
                </w:rPrChange>
              </w:rPr>
            </w:pPr>
            <w:r w:rsidRPr="00C60258">
              <w:rPr>
                <w:rPrChange w:id="370" w:author="Author" w:date="2024-06-12T08:48:00Z">
                  <w:rPr>
                    <w:sz w:val="22"/>
                  </w:rPr>
                </w:rPrChange>
              </w:rPr>
              <w:t>15,000,000</w:t>
            </w:r>
          </w:p>
        </w:tc>
        <w:tc>
          <w:tcPr>
            <w:tcW w:w="1226" w:type="dxa"/>
            <w:tcBorders>
              <w:top w:val="nil"/>
              <w:left w:val="single" w:sz="4" w:space="0" w:color="auto"/>
              <w:bottom w:val="nil"/>
            </w:tcBorders>
            <w:tcPrChange w:id="371" w:author="Author" w:date="2024-06-12T08:50:00Z">
              <w:tcPr>
                <w:tcW w:w="1226" w:type="dxa"/>
                <w:gridSpan w:val="2"/>
                <w:tcBorders>
                  <w:top w:val="nil"/>
                  <w:left w:val="single" w:sz="4" w:space="0" w:color="auto"/>
                  <w:bottom w:val="nil"/>
                </w:tcBorders>
              </w:tcPr>
            </w:tcPrChange>
          </w:tcPr>
          <w:p w14:paraId="5E512476" w14:textId="77777777" w:rsidR="003A0CB9" w:rsidRPr="00C60258" w:rsidRDefault="003A0CB9" w:rsidP="003A0CB9">
            <w:pPr>
              <w:pStyle w:val="CommentText"/>
              <w:jc w:val="center"/>
              <w:rPr>
                <w:rPrChange w:id="372" w:author="Author" w:date="2024-06-12T08:48:00Z">
                  <w:rPr>
                    <w:sz w:val="22"/>
                  </w:rPr>
                </w:rPrChange>
              </w:rPr>
            </w:pPr>
            <w:r w:rsidRPr="00C60258">
              <w:rPr>
                <w:rPrChange w:id="373" w:author="Author" w:date="2024-06-12T08:48:00Z">
                  <w:rPr>
                    <w:sz w:val="22"/>
                  </w:rPr>
                </w:rPrChange>
              </w:rPr>
              <w:t>15,000</w:t>
            </w:r>
          </w:p>
        </w:tc>
        <w:tc>
          <w:tcPr>
            <w:tcW w:w="1227" w:type="dxa"/>
            <w:tcBorders>
              <w:top w:val="single" w:sz="4" w:space="0" w:color="auto"/>
              <w:left w:val="single" w:sz="4" w:space="0" w:color="auto"/>
              <w:bottom w:val="nil"/>
            </w:tcBorders>
            <w:vAlign w:val="center"/>
            <w:tcPrChange w:id="374" w:author="Author" w:date="2024-06-12T08:50:00Z">
              <w:tcPr>
                <w:tcW w:w="1227" w:type="dxa"/>
                <w:gridSpan w:val="2"/>
                <w:tcBorders>
                  <w:top w:val="single" w:sz="4" w:space="0" w:color="auto"/>
                  <w:left w:val="single" w:sz="4" w:space="0" w:color="auto"/>
                  <w:bottom w:val="nil"/>
                </w:tcBorders>
                <w:vAlign w:val="center"/>
              </w:tcPr>
            </w:tcPrChange>
          </w:tcPr>
          <w:p w14:paraId="69F0B235" w14:textId="77777777" w:rsidR="003A0CB9" w:rsidRPr="00C60258" w:rsidRDefault="003A0CB9" w:rsidP="003A0CB9">
            <w:pPr>
              <w:pStyle w:val="CommentText"/>
              <w:jc w:val="center"/>
              <w:rPr>
                <w:rFonts w:cs="Arial"/>
                <w:rPrChange w:id="375" w:author="Author" w:date="2024-06-12T08:48:00Z">
                  <w:rPr>
                    <w:rFonts w:cs="Arial"/>
                    <w:sz w:val="22"/>
                  </w:rPr>
                </w:rPrChange>
              </w:rPr>
            </w:pPr>
            <w:r w:rsidRPr="00C60258">
              <w:rPr>
                <w:rFonts w:cs="Arial"/>
                <w:rPrChange w:id="376" w:author="Author" w:date="2024-06-12T08:48:00Z">
                  <w:rPr>
                    <w:rFonts w:cs="Arial"/>
                    <w:sz w:val="22"/>
                  </w:rPr>
                </w:rPrChange>
              </w:rPr>
              <w:t>24,750</w:t>
            </w:r>
          </w:p>
        </w:tc>
      </w:tr>
      <w:tr w:rsidR="003A0CB9" w:rsidRPr="006E461F" w14:paraId="161C28D7" w14:textId="77777777" w:rsidTr="00C60258">
        <w:trPr>
          <w:trHeight w:val="154"/>
          <w:trPrChange w:id="377" w:author="Author" w:date="2024-06-12T08:50:00Z">
            <w:trPr>
              <w:trHeight w:val="154"/>
            </w:trPr>
          </w:trPrChange>
        </w:trPr>
        <w:tc>
          <w:tcPr>
            <w:tcW w:w="629" w:type="dxa"/>
            <w:tcBorders>
              <w:top w:val="nil"/>
              <w:left w:val="single" w:sz="4" w:space="0" w:color="auto"/>
              <w:bottom w:val="nil"/>
              <w:right w:val="nil"/>
            </w:tcBorders>
            <w:vAlign w:val="center"/>
            <w:tcPrChange w:id="378" w:author="Author" w:date="2024-06-12T08:50:00Z">
              <w:tcPr>
                <w:tcW w:w="629" w:type="dxa"/>
                <w:gridSpan w:val="2"/>
                <w:tcBorders>
                  <w:top w:val="nil"/>
                  <w:left w:val="single" w:sz="4" w:space="0" w:color="auto"/>
                  <w:bottom w:val="nil"/>
                  <w:right w:val="nil"/>
                </w:tcBorders>
                <w:vAlign w:val="center"/>
              </w:tcPr>
            </w:tcPrChange>
          </w:tcPr>
          <w:p w14:paraId="3C6CEE9C" w14:textId="77777777" w:rsidR="003A0CB9" w:rsidRPr="00C60258" w:rsidRDefault="003A0CB9" w:rsidP="003A0CB9">
            <w:pPr>
              <w:jc w:val="center"/>
              <w:rPr>
                <w:rFonts w:ascii="Arial" w:hAnsi="Arial"/>
                <w:rPrChange w:id="379" w:author="Author" w:date="2024-06-12T08:48:00Z">
                  <w:rPr>
                    <w:rFonts w:ascii="Arial" w:hAnsi="Arial"/>
                    <w:sz w:val="22"/>
                  </w:rPr>
                </w:rPrChange>
              </w:rPr>
            </w:pPr>
            <w:r w:rsidRPr="00C60258">
              <w:rPr>
                <w:rFonts w:ascii="Arial" w:hAnsi="Arial"/>
                <w:rPrChange w:id="380" w:author="Author" w:date="2024-06-12T08:48:00Z">
                  <w:rPr>
                    <w:rFonts w:ascii="Arial" w:hAnsi="Arial"/>
                    <w:sz w:val="22"/>
                  </w:rPr>
                </w:rPrChange>
              </w:rPr>
              <w:t>May</w:t>
            </w:r>
          </w:p>
        </w:tc>
        <w:tc>
          <w:tcPr>
            <w:tcW w:w="1226" w:type="dxa"/>
            <w:tcBorders>
              <w:top w:val="nil"/>
              <w:left w:val="single" w:sz="4" w:space="0" w:color="auto"/>
              <w:bottom w:val="nil"/>
              <w:right w:val="nil"/>
            </w:tcBorders>
            <w:vAlign w:val="center"/>
            <w:tcPrChange w:id="381" w:author="Author" w:date="2024-06-12T08:50:00Z">
              <w:tcPr>
                <w:tcW w:w="1226" w:type="dxa"/>
                <w:gridSpan w:val="2"/>
                <w:tcBorders>
                  <w:top w:val="nil"/>
                  <w:left w:val="single" w:sz="4" w:space="0" w:color="auto"/>
                  <w:bottom w:val="nil"/>
                  <w:right w:val="nil"/>
                </w:tcBorders>
                <w:vAlign w:val="center"/>
              </w:tcPr>
            </w:tcPrChange>
          </w:tcPr>
          <w:p w14:paraId="3A0A9D54" w14:textId="77777777" w:rsidR="003A0CB9" w:rsidRPr="00C60258" w:rsidRDefault="003A0CB9" w:rsidP="003A0CB9">
            <w:pPr>
              <w:pStyle w:val="FootnoteText"/>
              <w:jc w:val="center"/>
              <w:rPr>
                <w:rPrChange w:id="382" w:author="Author" w:date="2024-06-12T08:48:00Z">
                  <w:rPr>
                    <w:sz w:val="22"/>
                  </w:rPr>
                </w:rPrChange>
              </w:rPr>
            </w:pPr>
            <w:r w:rsidRPr="00C60258">
              <w:rPr>
                <w:rPrChange w:id="383" w:author="Author" w:date="2024-06-12T08:48:00Z">
                  <w:rPr>
                    <w:sz w:val="22"/>
                  </w:rPr>
                </w:rPrChange>
              </w:rPr>
              <w:t>12,000</w:t>
            </w:r>
          </w:p>
        </w:tc>
        <w:tc>
          <w:tcPr>
            <w:tcW w:w="1226" w:type="dxa"/>
            <w:tcBorders>
              <w:top w:val="nil"/>
              <w:left w:val="single" w:sz="4" w:space="0" w:color="auto"/>
              <w:bottom w:val="nil"/>
            </w:tcBorders>
            <w:tcPrChange w:id="384" w:author="Author" w:date="2024-06-12T08:50:00Z">
              <w:tcPr>
                <w:tcW w:w="1226" w:type="dxa"/>
                <w:gridSpan w:val="2"/>
                <w:tcBorders>
                  <w:top w:val="nil"/>
                  <w:left w:val="single" w:sz="4" w:space="0" w:color="auto"/>
                  <w:bottom w:val="nil"/>
                </w:tcBorders>
              </w:tcPr>
            </w:tcPrChange>
          </w:tcPr>
          <w:p w14:paraId="4442845F" w14:textId="77777777" w:rsidR="003A0CB9" w:rsidRPr="00C60258" w:rsidRDefault="003A0CB9" w:rsidP="003A0CB9">
            <w:pPr>
              <w:jc w:val="center"/>
              <w:rPr>
                <w:rFonts w:ascii="Arial" w:hAnsi="Arial"/>
                <w:rPrChange w:id="385" w:author="Author" w:date="2024-06-12T08:48:00Z">
                  <w:rPr>
                    <w:rFonts w:ascii="Arial" w:hAnsi="Arial"/>
                    <w:sz w:val="22"/>
                  </w:rPr>
                </w:rPrChange>
              </w:rPr>
            </w:pPr>
            <w:r w:rsidRPr="00C60258">
              <w:rPr>
                <w:rFonts w:ascii="Arial" w:hAnsi="Arial"/>
                <w:rPrChange w:id="386" w:author="Author" w:date="2024-06-12T08:48:00Z">
                  <w:rPr>
                    <w:rFonts w:ascii="Arial" w:hAnsi="Arial"/>
                    <w:sz w:val="22"/>
                  </w:rPr>
                </w:rPrChange>
              </w:rPr>
              <w:t>10,000</w:t>
            </w:r>
          </w:p>
        </w:tc>
        <w:tc>
          <w:tcPr>
            <w:tcW w:w="1227" w:type="dxa"/>
            <w:tcBorders>
              <w:top w:val="nil"/>
              <w:left w:val="single" w:sz="4" w:space="0" w:color="auto"/>
              <w:bottom w:val="nil"/>
              <w:right w:val="single" w:sz="4" w:space="0" w:color="auto"/>
            </w:tcBorders>
            <w:tcPrChange w:id="387" w:author="Author" w:date="2024-06-12T08:50:00Z">
              <w:tcPr>
                <w:tcW w:w="1227" w:type="dxa"/>
                <w:gridSpan w:val="2"/>
                <w:tcBorders>
                  <w:top w:val="nil"/>
                  <w:left w:val="single" w:sz="4" w:space="0" w:color="auto"/>
                  <w:bottom w:val="nil"/>
                  <w:right w:val="single" w:sz="4" w:space="0" w:color="auto"/>
                </w:tcBorders>
              </w:tcPr>
            </w:tcPrChange>
          </w:tcPr>
          <w:p w14:paraId="46DCF6B8" w14:textId="77777777" w:rsidR="003A0CB9" w:rsidRPr="00C60258" w:rsidRDefault="003A0CB9" w:rsidP="003A0CB9">
            <w:pPr>
              <w:jc w:val="center"/>
              <w:rPr>
                <w:rFonts w:ascii="Arial" w:hAnsi="Arial"/>
                <w:rPrChange w:id="388" w:author="Author" w:date="2024-06-12T08:48:00Z">
                  <w:rPr>
                    <w:rFonts w:ascii="Arial" w:hAnsi="Arial"/>
                    <w:sz w:val="22"/>
                  </w:rPr>
                </w:rPrChange>
              </w:rPr>
            </w:pPr>
            <w:r w:rsidRPr="00C60258">
              <w:rPr>
                <w:rFonts w:ascii="Arial" w:hAnsi="Arial"/>
                <w:rPrChange w:id="389" w:author="Author" w:date="2024-06-12T08:48:00Z">
                  <w:rPr>
                    <w:rFonts w:ascii="Arial" w:hAnsi="Arial"/>
                    <w:sz w:val="22"/>
                  </w:rPr>
                </w:rPrChange>
              </w:rPr>
              <w:t>-600</w:t>
            </w:r>
          </w:p>
        </w:tc>
        <w:tc>
          <w:tcPr>
            <w:tcW w:w="1226" w:type="dxa"/>
            <w:tcBorders>
              <w:top w:val="nil"/>
              <w:left w:val="single" w:sz="4" w:space="0" w:color="auto"/>
              <w:bottom w:val="nil"/>
              <w:right w:val="single" w:sz="4" w:space="0" w:color="auto"/>
            </w:tcBorders>
            <w:tcPrChange w:id="390" w:author="Author" w:date="2024-06-12T08:50:00Z">
              <w:tcPr>
                <w:tcW w:w="1226" w:type="dxa"/>
                <w:gridSpan w:val="2"/>
                <w:tcBorders>
                  <w:top w:val="nil"/>
                  <w:left w:val="single" w:sz="4" w:space="0" w:color="auto"/>
                  <w:bottom w:val="nil"/>
                  <w:right w:val="single" w:sz="4" w:space="0" w:color="auto"/>
                </w:tcBorders>
              </w:tcPr>
            </w:tcPrChange>
          </w:tcPr>
          <w:p w14:paraId="25F1D241" w14:textId="77777777" w:rsidR="003A0CB9" w:rsidRPr="00C60258" w:rsidRDefault="003A0CB9" w:rsidP="003A0CB9">
            <w:pPr>
              <w:jc w:val="center"/>
              <w:rPr>
                <w:rFonts w:ascii="Arial" w:hAnsi="Arial" w:cs="Arial"/>
                <w:rPrChange w:id="391" w:author="Author" w:date="2024-06-12T08:48:00Z">
                  <w:rPr>
                    <w:rFonts w:ascii="Arial" w:hAnsi="Arial" w:cs="Arial"/>
                    <w:sz w:val="22"/>
                  </w:rPr>
                </w:rPrChange>
              </w:rPr>
            </w:pPr>
            <w:r w:rsidRPr="00C60258">
              <w:rPr>
                <w:rFonts w:ascii="Arial" w:hAnsi="Arial" w:cs="Arial"/>
                <w:rPrChange w:id="392" w:author="Author" w:date="2024-06-12T08:48:00Z">
                  <w:rPr>
                    <w:rFonts w:ascii="Arial" w:hAnsi="Arial" w:cs="Arial"/>
                    <w:sz w:val="22"/>
                  </w:rPr>
                </w:rPrChange>
              </w:rPr>
              <w:t>(250)</w:t>
            </w:r>
          </w:p>
        </w:tc>
        <w:tc>
          <w:tcPr>
            <w:tcW w:w="1332" w:type="dxa"/>
            <w:tcBorders>
              <w:top w:val="nil"/>
              <w:left w:val="single" w:sz="4" w:space="0" w:color="auto"/>
              <w:bottom w:val="nil"/>
            </w:tcBorders>
            <w:tcPrChange w:id="393" w:author="Author" w:date="2024-06-12T08:50:00Z">
              <w:tcPr>
                <w:tcW w:w="1227" w:type="dxa"/>
                <w:tcBorders>
                  <w:top w:val="nil"/>
                  <w:left w:val="single" w:sz="4" w:space="0" w:color="auto"/>
                  <w:bottom w:val="nil"/>
                </w:tcBorders>
              </w:tcPr>
            </w:tcPrChange>
          </w:tcPr>
          <w:p w14:paraId="491BC02F" w14:textId="77777777" w:rsidR="003A0CB9" w:rsidRPr="00C60258" w:rsidRDefault="003A0CB9" w:rsidP="003A0CB9">
            <w:pPr>
              <w:jc w:val="center"/>
              <w:rPr>
                <w:rFonts w:ascii="Arial" w:hAnsi="Arial"/>
                <w:rPrChange w:id="394" w:author="Author" w:date="2024-06-12T08:48:00Z">
                  <w:rPr>
                    <w:rFonts w:ascii="Arial" w:hAnsi="Arial"/>
                    <w:sz w:val="22"/>
                  </w:rPr>
                </w:rPrChange>
              </w:rPr>
            </w:pPr>
            <w:r w:rsidRPr="00C60258">
              <w:rPr>
                <w:rFonts w:ascii="Arial" w:hAnsi="Arial"/>
                <w:rPrChange w:id="395" w:author="Author" w:date="2024-06-12T08:48:00Z">
                  <w:rPr>
                    <w:rFonts w:ascii="Arial" w:hAnsi="Arial"/>
                    <w:sz w:val="22"/>
                  </w:rPr>
                </w:rPrChange>
              </w:rPr>
              <w:t>15,000,000</w:t>
            </w:r>
          </w:p>
        </w:tc>
        <w:tc>
          <w:tcPr>
            <w:tcW w:w="1226" w:type="dxa"/>
            <w:tcBorders>
              <w:top w:val="nil"/>
              <w:left w:val="single" w:sz="4" w:space="0" w:color="auto"/>
              <w:bottom w:val="nil"/>
            </w:tcBorders>
            <w:tcPrChange w:id="396" w:author="Author" w:date="2024-06-12T08:50:00Z">
              <w:tcPr>
                <w:tcW w:w="1226" w:type="dxa"/>
                <w:gridSpan w:val="2"/>
                <w:tcBorders>
                  <w:top w:val="nil"/>
                  <w:left w:val="single" w:sz="4" w:space="0" w:color="auto"/>
                  <w:bottom w:val="nil"/>
                </w:tcBorders>
              </w:tcPr>
            </w:tcPrChange>
          </w:tcPr>
          <w:p w14:paraId="48A8AA3C" w14:textId="77777777" w:rsidR="003A0CB9" w:rsidRPr="00C60258" w:rsidRDefault="003A0CB9" w:rsidP="003A0CB9">
            <w:pPr>
              <w:jc w:val="center"/>
              <w:rPr>
                <w:rFonts w:ascii="Arial" w:hAnsi="Arial"/>
                <w:rPrChange w:id="397" w:author="Author" w:date="2024-06-12T08:48:00Z">
                  <w:rPr>
                    <w:rFonts w:ascii="Arial" w:hAnsi="Arial"/>
                    <w:sz w:val="22"/>
                  </w:rPr>
                </w:rPrChange>
              </w:rPr>
            </w:pPr>
            <w:r w:rsidRPr="00C60258">
              <w:rPr>
                <w:rFonts w:ascii="Arial" w:hAnsi="Arial"/>
                <w:rPrChange w:id="398" w:author="Author" w:date="2024-06-12T08:48:00Z">
                  <w:rPr>
                    <w:rFonts w:ascii="Arial" w:hAnsi="Arial"/>
                    <w:sz w:val="22"/>
                  </w:rPr>
                </w:rPrChange>
              </w:rPr>
              <w:t>15,000</w:t>
            </w:r>
          </w:p>
        </w:tc>
        <w:tc>
          <w:tcPr>
            <w:tcW w:w="1227" w:type="dxa"/>
            <w:tcBorders>
              <w:top w:val="nil"/>
              <w:left w:val="single" w:sz="4" w:space="0" w:color="auto"/>
              <w:bottom w:val="nil"/>
            </w:tcBorders>
            <w:vAlign w:val="center"/>
            <w:tcPrChange w:id="399" w:author="Author" w:date="2024-06-12T08:50:00Z">
              <w:tcPr>
                <w:tcW w:w="1227" w:type="dxa"/>
                <w:gridSpan w:val="2"/>
                <w:tcBorders>
                  <w:top w:val="nil"/>
                  <w:left w:val="single" w:sz="4" w:space="0" w:color="auto"/>
                  <w:bottom w:val="nil"/>
                </w:tcBorders>
                <w:vAlign w:val="center"/>
              </w:tcPr>
            </w:tcPrChange>
          </w:tcPr>
          <w:p w14:paraId="09978D80" w14:textId="77777777" w:rsidR="003A0CB9" w:rsidRPr="00C60258" w:rsidRDefault="003A0CB9" w:rsidP="003A0CB9">
            <w:pPr>
              <w:jc w:val="center"/>
              <w:rPr>
                <w:rFonts w:ascii="Arial" w:hAnsi="Arial" w:cs="Arial"/>
                <w:rPrChange w:id="400" w:author="Author" w:date="2024-06-12T08:48:00Z">
                  <w:rPr>
                    <w:rFonts w:ascii="Arial" w:hAnsi="Arial" w:cs="Arial"/>
                    <w:sz w:val="22"/>
                  </w:rPr>
                </w:rPrChange>
              </w:rPr>
            </w:pPr>
            <w:r w:rsidRPr="00C60258">
              <w:rPr>
                <w:rFonts w:ascii="Arial" w:hAnsi="Arial" w:cs="Arial"/>
                <w:rPrChange w:id="401" w:author="Author" w:date="2024-06-12T08:48:00Z">
                  <w:rPr>
                    <w:rFonts w:ascii="Arial" w:hAnsi="Arial" w:cs="Arial"/>
                    <w:sz w:val="22"/>
                  </w:rPr>
                </w:rPrChange>
              </w:rPr>
              <w:t>24,750</w:t>
            </w:r>
          </w:p>
        </w:tc>
      </w:tr>
      <w:tr w:rsidR="003A0CB9" w:rsidRPr="006E461F" w14:paraId="21F0B4B3" w14:textId="77777777" w:rsidTr="00C60258">
        <w:trPr>
          <w:trHeight w:val="154"/>
          <w:trPrChange w:id="402" w:author="Author" w:date="2024-06-12T08:50:00Z">
            <w:trPr>
              <w:trHeight w:val="154"/>
            </w:trPr>
          </w:trPrChange>
        </w:trPr>
        <w:tc>
          <w:tcPr>
            <w:tcW w:w="629" w:type="dxa"/>
            <w:tcBorders>
              <w:top w:val="nil"/>
              <w:left w:val="single" w:sz="4" w:space="0" w:color="auto"/>
              <w:bottom w:val="nil"/>
              <w:right w:val="nil"/>
            </w:tcBorders>
            <w:vAlign w:val="center"/>
            <w:tcPrChange w:id="403" w:author="Author" w:date="2024-06-12T08:50:00Z">
              <w:tcPr>
                <w:tcW w:w="629" w:type="dxa"/>
                <w:gridSpan w:val="2"/>
                <w:tcBorders>
                  <w:top w:val="nil"/>
                  <w:left w:val="single" w:sz="4" w:space="0" w:color="auto"/>
                  <w:bottom w:val="nil"/>
                  <w:right w:val="nil"/>
                </w:tcBorders>
                <w:vAlign w:val="center"/>
              </w:tcPr>
            </w:tcPrChange>
          </w:tcPr>
          <w:p w14:paraId="51578291" w14:textId="77777777" w:rsidR="003A0CB9" w:rsidRPr="00C60258" w:rsidRDefault="003A0CB9" w:rsidP="003A0CB9">
            <w:pPr>
              <w:jc w:val="center"/>
              <w:rPr>
                <w:rFonts w:ascii="Arial" w:hAnsi="Arial"/>
                <w:rPrChange w:id="404" w:author="Author" w:date="2024-06-12T08:48:00Z">
                  <w:rPr>
                    <w:rFonts w:ascii="Arial" w:hAnsi="Arial"/>
                    <w:sz w:val="22"/>
                  </w:rPr>
                </w:rPrChange>
              </w:rPr>
            </w:pPr>
            <w:r w:rsidRPr="00C60258">
              <w:rPr>
                <w:rFonts w:ascii="Arial" w:hAnsi="Arial"/>
                <w:rPrChange w:id="405" w:author="Author" w:date="2024-06-12T08:48:00Z">
                  <w:rPr>
                    <w:rFonts w:ascii="Arial" w:hAnsi="Arial"/>
                    <w:sz w:val="22"/>
                  </w:rPr>
                </w:rPrChange>
              </w:rPr>
              <w:t>Jun</w:t>
            </w:r>
          </w:p>
        </w:tc>
        <w:tc>
          <w:tcPr>
            <w:tcW w:w="1226" w:type="dxa"/>
            <w:tcBorders>
              <w:top w:val="nil"/>
              <w:left w:val="single" w:sz="4" w:space="0" w:color="auto"/>
              <w:bottom w:val="nil"/>
              <w:right w:val="nil"/>
            </w:tcBorders>
            <w:vAlign w:val="center"/>
            <w:tcPrChange w:id="406" w:author="Author" w:date="2024-06-12T08:50:00Z">
              <w:tcPr>
                <w:tcW w:w="1226" w:type="dxa"/>
                <w:gridSpan w:val="2"/>
                <w:tcBorders>
                  <w:top w:val="nil"/>
                  <w:left w:val="single" w:sz="4" w:space="0" w:color="auto"/>
                  <w:bottom w:val="nil"/>
                  <w:right w:val="nil"/>
                </w:tcBorders>
                <w:vAlign w:val="center"/>
              </w:tcPr>
            </w:tcPrChange>
          </w:tcPr>
          <w:p w14:paraId="2538D2F0" w14:textId="77777777" w:rsidR="003A0CB9" w:rsidRPr="00C60258" w:rsidRDefault="003A0CB9" w:rsidP="003A0CB9">
            <w:pPr>
              <w:jc w:val="center"/>
              <w:rPr>
                <w:rFonts w:ascii="Arial" w:hAnsi="Arial"/>
                <w:rPrChange w:id="407" w:author="Author" w:date="2024-06-12T08:48:00Z">
                  <w:rPr>
                    <w:rFonts w:ascii="Arial" w:hAnsi="Arial"/>
                    <w:sz w:val="22"/>
                  </w:rPr>
                </w:rPrChange>
              </w:rPr>
            </w:pPr>
            <w:r w:rsidRPr="00C60258">
              <w:rPr>
                <w:rFonts w:ascii="Arial" w:hAnsi="Arial"/>
                <w:rPrChange w:id="408" w:author="Author" w:date="2024-06-12T08:48:00Z">
                  <w:rPr>
                    <w:rFonts w:ascii="Arial" w:hAnsi="Arial"/>
                    <w:sz w:val="22"/>
                  </w:rPr>
                </w:rPrChange>
              </w:rPr>
              <w:t>12,000</w:t>
            </w:r>
          </w:p>
        </w:tc>
        <w:tc>
          <w:tcPr>
            <w:tcW w:w="1226" w:type="dxa"/>
            <w:tcBorders>
              <w:top w:val="nil"/>
              <w:left w:val="single" w:sz="4" w:space="0" w:color="auto"/>
              <w:bottom w:val="nil"/>
            </w:tcBorders>
            <w:tcPrChange w:id="409" w:author="Author" w:date="2024-06-12T08:50:00Z">
              <w:tcPr>
                <w:tcW w:w="1226" w:type="dxa"/>
                <w:gridSpan w:val="2"/>
                <w:tcBorders>
                  <w:top w:val="nil"/>
                  <w:left w:val="single" w:sz="4" w:space="0" w:color="auto"/>
                  <w:bottom w:val="nil"/>
                </w:tcBorders>
              </w:tcPr>
            </w:tcPrChange>
          </w:tcPr>
          <w:p w14:paraId="100107FF" w14:textId="77777777" w:rsidR="003A0CB9" w:rsidRPr="00C60258" w:rsidRDefault="003A0CB9" w:rsidP="003A0CB9">
            <w:pPr>
              <w:jc w:val="center"/>
              <w:rPr>
                <w:rFonts w:ascii="Arial" w:hAnsi="Arial"/>
                <w:rPrChange w:id="410" w:author="Author" w:date="2024-06-12T08:48:00Z">
                  <w:rPr>
                    <w:rFonts w:ascii="Arial" w:hAnsi="Arial"/>
                    <w:sz w:val="22"/>
                  </w:rPr>
                </w:rPrChange>
              </w:rPr>
            </w:pPr>
            <w:r w:rsidRPr="00C60258">
              <w:rPr>
                <w:rFonts w:ascii="Arial" w:hAnsi="Arial"/>
                <w:rPrChange w:id="411" w:author="Author" w:date="2024-06-12T08:48:00Z">
                  <w:rPr>
                    <w:rFonts w:ascii="Arial" w:hAnsi="Arial"/>
                    <w:sz w:val="22"/>
                  </w:rPr>
                </w:rPrChange>
              </w:rPr>
              <w:t>10,000</w:t>
            </w:r>
          </w:p>
        </w:tc>
        <w:tc>
          <w:tcPr>
            <w:tcW w:w="1227" w:type="dxa"/>
            <w:tcBorders>
              <w:top w:val="nil"/>
              <w:left w:val="single" w:sz="4" w:space="0" w:color="auto"/>
              <w:bottom w:val="nil"/>
              <w:right w:val="single" w:sz="4" w:space="0" w:color="auto"/>
            </w:tcBorders>
            <w:tcPrChange w:id="412" w:author="Author" w:date="2024-06-12T08:50:00Z">
              <w:tcPr>
                <w:tcW w:w="1227" w:type="dxa"/>
                <w:gridSpan w:val="2"/>
                <w:tcBorders>
                  <w:top w:val="nil"/>
                  <w:left w:val="single" w:sz="4" w:space="0" w:color="auto"/>
                  <w:bottom w:val="nil"/>
                  <w:right w:val="single" w:sz="4" w:space="0" w:color="auto"/>
                </w:tcBorders>
              </w:tcPr>
            </w:tcPrChange>
          </w:tcPr>
          <w:p w14:paraId="129C8E11" w14:textId="77777777" w:rsidR="003A0CB9" w:rsidRPr="00C60258" w:rsidRDefault="003A0CB9" w:rsidP="003A0CB9">
            <w:pPr>
              <w:jc w:val="center"/>
              <w:rPr>
                <w:rFonts w:ascii="Arial" w:hAnsi="Arial"/>
                <w:rPrChange w:id="413" w:author="Author" w:date="2024-06-12T08:48:00Z">
                  <w:rPr>
                    <w:rFonts w:ascii="Arial" w:hAnsi="Arial"/>
                    <w:sz w:val="22"/>
                  </w:rPr>
                </w:rPrChange>
              </w:rPr>
            </w:pPr>
            <w:r w:rsidRPr="00C60258">
              <w:rPr>
                <w:rFonts w:ascii="Arial" w:hAnsi="Arial"/>
                <w:rPrChange w:id="414" w:author="Author" w:date="2024-06-12T08:48:00Z">
                  <w:rPr>
                    <w:rFonts w:ascii="Arial" w:hAnsi="Arial"/>
                    <w:sz w:val="22"/>
                  </w:rPr>
                </w:rPrChange>
              </w:rPr>
              <w:t>-600</w:t>
            </w:r>
          </w:p>
        </w:tc>
        <w:tc>
          <w:tcPr>
            <w:tcW w:w="1226" w:type="dxa"/>
            <w:tcBorders>
              <w:top w:val="nil"/>
              <w:left w:val="single" w:sz="4" w:space="0" w:color="auto"/>
              <w:bottom w:val="nil"/>
              <w:right w:val="single" w:sz="4" w:space="0" w:color="auto"/>
            </w:tcBorders>
            <w:tcPrChange w:id="415" w:author="Author" w:date="2024-06-12T08:50:00Z">
              <w:tcPr>
                <w:tcW w:w="1226" w:type="dxa"/>
                <w:gridSpan w:val="2"/>
                <w:tcBorders>
                  <w:top w:val="nil"/>
                  <w:left w:val="single" w:sz="4" w:space="0" w:color="auto"/>
                  <w:bottom w:val="nil"/>
                  <w:right w:val="single" w:sz="4" w:space="0" w:color="auto"/>
                </w:tcBorders>
              </w:tcPr>
            </w:tcPrChange>
          </w:tcPr>
          <w:p w14:paraId="1B02E025" w14:textId="77777777" w:rsidR="003A0CB9" w:rsidRPr="00C60258" w:rsidRDefault="003A0CB9" w:rsidP="003A0CB9">
            <w:pPr>
              <w:jc w:val="center"/>
              <w:rPr>
                <w:rFonts w:ascii="Arial" w:hAnsi="Arial" w:cs="Arial"/>
                <w:rPrChange w:id="416" w:author="Author" w:date="2024-06-12T08:48:00Z">
                  <w:rPr>
                    <w:rFonts w:ascii="Arial" w:hAnsi="Arial" w:cs="Arial"/>
                    <w:sz w:val="22"/>
                  </w:rPr>
                </w:rPrChange>
              </w:rPr>
            </w:pPr>
            <w:r w:rsidRPr="00C60258">
              <w:rPr>
                <w:rFonts w:ascii="Arial" w:hAnsi="Arial" w:cs="Arial"/>
                <w:rPrChange w:id="417" w:author="Author" w:date="2024-06-12T08:48:00Z">
                  <w:rPr>
                    <w:rFonts w:ascii="Arial" w:hAnsi="Arial" w:cs="Arial"/>
                    <w:sz w:val="22"/>
                  </w:rPr>
                </w:rPrChange>
              </w:rPr>
              <w:t>(250)</w:t>
            </w:r>
          </w:p>
        </w:tc>
        <w:tc>
          <w:tcPr>
            <w:tcW w:w="1332" w:type="dxa"/>
            <w:tcBorders>
              <w:top w:val="nil"/>
              <w:left w:val="single" w:sz="4" w:space="0" w:color="auto"/>
              <w:bottom w:val="nil"/>
            </w:tcBorders>
            <w:tcPrChange w:id="418" w:author="Author" w:date="2024-06-12T08:50:00Z">
              <w:tcPr>
                <w:tcW w:w="1227" w:type="dxa"/>
                <w:tcBorders>
                  <w:top w:val="nil"/>
                  <w:left w:val="single" w:sz="4" w:space="0" w:color="auto"/>
                  <w:bottom w:val="nil"/>
                </w:tcBorders>
              </w:tcPr>
            </w:tcPrChange>
          </w:tcPr>
          <w:p w14:paraId="585DA73C" w14:textId="77777777" w:rsidR="003A0CB9" w:rsidRPr="00C60258" w:rsidRDefault="003A0CB9" w:rsidP="003A0CB9">
            <w:pPr>
              <w:jc w:val="center"/>
              <w:rPr>
                <w:rFonts w:ascii="Arial" w:hAnsi="Arial"/>
                <w:rPrChange w:id="419" w:author="Author" w:date="2024-06-12T08:48:00Z">
                  <w:rPr>
                    <w:rFonts w:ascii="Arial" w:hAnsi="Arial"/>
                    <w:sz w:val="22"/>
                  </w:rPr>
                </w:rPrChange>
              </w:rPr>
            </w:pPr>
            <w:r w:rsidRPr="00C60258">
              <w:rPr>
                <w:rFonts w:ascii="Arial" w:hAnsi="Arial"/>
                <w:rPrChange w:id="420" w:author="Author" w:date="2024-06-12T08:48:00Z">
                  <w:rPr>
                    <w:rFonts w:ascii="Arial" w:hAnsi="Arial"/>
                    <w:sz w:val="22"/>
                  </w:rPr>
                </w:rPrChange>
              </w:rPr>
              <w:t>15,000,000</w:t>
            </w:r>
          </w:p>
        </w:tc>
        <w:tc>
          <w:tcPr>
            <w:tcW w:w="1226" w:type="dxa"/>
            <w:tcBorders>
              <w:top w:val="nil"/>
              <w:left w:val="single" w:sz="4" w:space="0" w:color="auto"/>
              <w:bottom w:val="nil"/>
            </w:tcBorders>
            <w:tcPrChange w:id="421" w:author="Author" w:date="2024-06-12T08:50:00Z">
              <w:tcPr>
                <w:tcW w:w="1226" w:type="dxa"/>
                <w:gridSpan w:val="2"/>
                <w:tcBorders>
                  <w:top w:val="nil"/>
                  <w:left w:val="single" w:sz="4" w:space="0" w:color="auto"/>
                  <w:bottom w:val="nil"/>
                </w:tcBorders>
              </w:tcPr>
            </w:tcPrChange>
          </w:tcPr>
          <w:p w14:paraId="1BE580B1" w14:textId="77777777" w:rsidR="003A0CB9" w:rsidRPr="00C60258" w:rsidRDefault="003A0CB9" w:rsidP="003A0CB9">
            <w:pPr>
              <w:jc w:val="center"/>
              <w:rPr>
                <w:rFonts w:ascii="Arial" w:hAnsi="Arial"/>
                <w:rPrChange w:id="422" w:author="Author" w:date="2024-06-12T08:48:00Z">
                  <w:rPr>
                    <w:rFonts w:ascii="Arial" w:hAnsi="Arial"/>
                    <w:sz w:val="22"/>
                  </w:rPr>
                </w:rPrChange>
              </w:rPr>
            </w:pPr>
            <w:r w:rsidRPr="00C60258">
              <w:rPr>
                <w:rFonts w:ascii="Arial" w:hAnsi="Arial"/>
                <w:rPrChange w:id="423" w:author="Author" w:date="2024-06-12T08:48:00Z">
                  <w:rPr>
                    <w:rFonts w:ascii="Arial" w:hAnsi="Arial"/>
                    <w:sz w:val="22"/>
                  </w:rPr>
                </w:rPrChange>
              </w:rPr>
              <w:t>15,000</w:t>
            </w:r>
          </w:p>
        </w:tc>
        <w:tc>
          <w:tcPr>
            <w:tcW w:w="1227" w:type="dxa"/>
            <w:tcBorders>
              <w:top w:val="nil"/>
              <w:left w:val="single" w:sz="4" w:space="0" w:color="auto"/>
              <w:bottom w:val="nil"/>
            </w:tcBorders>
            <w:vAlign w:val="center"/>
            <w:tcPrChange w:id="424" w:author="Author" w:date="2024-06-12T08:50:00Z">
              <w:tcPr>
                <w:tcW w:w="1227" w:type="dxa"/>
                <w:gridSpan w:val="2"/>
                <w:tcBorders>
                  <w:top w:val="nil"/>
                  <w:left w:val="single" w:sz="4" w:space="0" w:color="auto"/>
                  <w:bottom w:val="nil"/>
                </w:tcBorders>
                <w:vAlign w:val="center"/>
              </w:tcPr>
            </w:tcPrChange>
          </w:tcPr>
          <w:p w14:paraId="4E86BC40" w14:textId="77777777" w:rsidR="003A0CB9" w:rsidRPr="00C60258" w:rsidRDefault="003A0CB9" w:rsidP="003A0CB9">
            <w:pPr>
              <w:jc w:val="center"/>
              <w:rPr>
                <w:rFonts w:ascii="Arial" w:hAnsi="Arial" w:cs="Arial"/>
                <w:rPrChange w:id="425" w:author="Author" w:date="2024-06-12T08:48:00Z">
                  <w:rPr>
                    <w:rFonts w:ascii="Arial" w:hAnsi="Arial" w:cs="Arial"/>
                    <w:sz w:val="22"/>
                  </w:rPr>
                </w:rPrChange>
              </w:rPr>
            </w:pPr>
            <w:r w:rsidRPr="00C60258">
              <w:rPr>
                <w:rFonts w:ascii="Arial" w:hAnsi="Arial" w:cs="Arial"/>
                <w:rPrChange w:id="426" w:author="Author" w:date="2024-06-12T08:48:00Z">
                  <w:rPr>
                    <w:rFonts w:ascii="Arial" w:hAnsi="Arial" w:cs="Arial"/>
                    <w:sz w:val="22"/>
                  </w:rPr>
                </w:rPrChange>
              </w:rPr>
              <w:t>24,750</w:t>
            </w:r>
          </w:p>
        </w:tc>
      </w:tr>
      <w:tr w:rsidR="003A0CB9" w:rsidRPr="006E461F" w14:paraId="1103DBAA" w14:textId="77777777" w:rsidTr="00C60258">
        <w:trPr>
          <w:trHeight w:val="154"/>
          <w:trPrChange w:id="427" w:author="Author" w:date="2024-06-12T08:50:00Z">
            <w:trPr>
              <w:trHeight w:val="154"/>
            </w:trPr>
          </w:trPrChange>
        </w:trPr>
        <w:tc>
          <w:tcPr>
            <w:tcW w:w="629" w:type="dxa"/>
            <w:tcBorders>
              <w:top w:val="nil"/>
              <w:left w:val="single" w:sz="4" w:space="0" w:color="auto"/>
              <w:bottom w:val="nil"/>
              <w:right w:val="nil"/>
            </w:tcBorders>
            <w:vAlign w:val="center"/>
            <w:tcPrChange w:id="428" w:author="Author" w:date="2024-06-12T08:50:00Z">
              <w:tcPr>
                <w:tcW w:w="629" w:type="dxa"/>
                <w:gridSpan w:val="2"/>
                <w:tcBorders>
                  <w:top w:val="nil"/>
                  <w:left w:val="single" w:sz="4" w:space="0" w:color="auto"/>
                  <w:bottom w:val="nil"/>
                  <w:right w:val="nil"/>
                </w:tcBorders>
                <w:vAlign w:val="center"/>
              </w:tcPr>
            </w:tcPrChange>
          </w:tcPr>
          <w:p w14:paraId="2A50FB83" w14:textId="77777777" w:rsidR="003A0CB9" w:rsidRPr="00C60258" w:rsidRDefault="003A0CB9" w:rsidP="003A0CB9">
            <w:pPr>
              <w:jc w:val="center"/>
              <w:rPr>
                <w:rFonts w:ascii="Arial" w:hAnsi="Arial"/>
                <w:rPrChange w:id="429" w:author="Author" w:date="2024-06-12T08:48:00Z">
                  <w:rPr>
                    <w:rFonts w:ascii="Arial" w:hAnsi="Arial"/>
                    <w:sz w:val="22"/>
                  </w:rPr>
                </w:rPrChange>
              </w:rPr>
            </w:pPr>
            <w:r w:rsidRPr="00C60258">
              <w:rPr>
                <w:rFonts w:ascii="Arial" w:hAnsi="Arial"/>
                <w:rPrChange w:id="430" w:author="Author" w:date="2024-06-12T08:48:00Z">
                  <w:rPr>
                    <w:rFonts w:ascii="Arial" w:hAnsi="Arial"/>
                    <w:sz w:val="22"/>
                  </w:rPr>
                </w:rPrChange>
              </w:rPr>
              <w:t>Jul</w:t>
            </w:r>
          </w:p>
        </w:tc>
        <w:tc>
          <w:tcPr>
            <w:tcW w:w="1226" w:type="dxa"/>
            <w:tcBorders>
              <w:top w:val="nil"/>
              <w:left w:val="single" w:sz="4" w:space="0" w:color="auto"/>
              <w:bottom w:val="nil"/>
              <w:right w:val="nil"/>
            </w:tcBorders>
            <w:vAlign w:val="center"/>
            <w:tcPrChange w:id="431" w:author="Author" w:date="2024-06-12T08:50:00Z">
              <w:tcPr>
                <w:tcW w:w="1226" w:type="dxa"/>
                <w:gridSpan w:val="2"/>
                <w:tcBorders>
                  <w:top w:val="nil"/>
                  <w:left w:val="single" w:sz="4" w:space="0" w:color="auto"/>
                  <w:bottom w:val="nil"/>
                  <w:right w:val="nil"/>
                </w:tcBorders>
                <w:vAlign w:val="center"/>
              </w:tcPr>
            </w:tcPrChange>
          </w:tcPr>
          <w:p w14:paraId="7FCDAB2D" w14:textId="77777777" w:rsidR="003A0CB9" w:rsidRPr="00C60258" w:rsidRDefault="003A0CB9" w:rsidP="003A0CB9">
            <w:pPr>
              <w:jc w:val="center"/>
              <w:rPr>
                <w:rFonts w:ascii="Arial" w:hAnsi="Arial"/>
                <w:rPrChange w:id="432" w:author="Author" w:date="2024-06-12T08:48:00Z">
                  <w:rPr>
                    <w:rFonts w:ascii="Arial" w:hAnsi="Arial"/>
                    <w:sz w:val="22"/>
                  </w:rPr>
                </w:rPrChange>
              </w:rPr>
            </w:pPr>
            <w:r w:rsidRPr="00C60258">
              <w:rPr>
                <w:rFonts w:ascii="Arial" w:hAnsi="Arial"/>
                <w:rPrChange w:id="433" w:author="Author" w:date="2024-06-12T08:48:00Z">
                  <w:rPr>
                    <w:rFonts w:ascii="Arial" w:hAnsi="Arial"/>
                    <w:sz w:val="22"/>
                  </w:rPr>
                </w:rPrChange>
              </w:rPr>
              <w:t>12,000</w:t>
            </w:r>
          </w:p>
        </w:tc>
        <w:tc>
          <w:tcPr>
            <w:tcW w:w="1226" w:type="dxa"/>
            <w:tcBorders>
              <w:top w:val="nil"/>
              <w:left w:val="single" w:sz="4" w:space="0" w:color="auto"/>
              <w:bottom w:val="nil"/>
            </w:tcBorders>
            <w:tcPrChange w:id="434" w:author="Author" w:date="2024-06-12T08:50:00Z">
              <w:tcPr>
                <w:tcW w:w="1226" w:type="dxa"/>
                <w:gridSpan w:val="2"/>
                <w:tcBorders>
                  <w:top w:val="nil"/>
                  <w:left w:val="single" w:sz="4" w:space="0" w:color="auto"/>
                  <w:bottom w:val="nil"/>
                </w:tcBorders>
              </w:tcPr>
            </w:tcPrChange>
          </w:tcPr>
          <w:p w14:paraId="102CCE58" w14:textId="77777777" w:rsidR="003A0CB9" w:rsidRPr="00C60258" w:rsidRDefault="003A0CB9" w:rsidP="003A0CB9">
            <w:pPr>
              <w:jc w:val="center"/>
              <w:rPr>
                <w:rFonts w:ascii="Arial" w:hAnsi="Arial"/>
                <w:rPrChange w:id="435" w:author="Author" w:date="2024-06-12T08:48:00Z">
                  <w:rPr>
                    <w:rFonts w:ascii="Arial" w:hAnsi="Arial"/>
                    <w:sz w:val="22"/>
                  </w:rPr>
                </w:rPrChange>
              </w:rPr>
            </w:pPr>
            <w:r w:rsidRPr="00C60258">
              <w:rPr>
                <w:rFonts w:ascii="Arial" w:hAnsi="Arial"/>
                <w:rPrChange w:id="436" w:author="Author" w:date="2024-06-12T08:48:00Z">
                  <w:rPr>
                    <w:rFonts w:ascii="Arial" w:hAnsi="Arial"/>
                    <w:sz w:val="22"/>
                  </w:rPr>
                </w:rPrChange>
              </w:rPr>
              <w:t>10,000</w:t>
            </w:r>
          </w:p>
        </w:tc>
        <w:tc>
          <w:tcPr>
            <w:tcW w:w="1227" w:type="dxa"/>
            <w:tcBorders>
              <w:top w:val="nil"/>
              <w:left w:val="single" w:sz="4" w:space="0" w:color="auto"/>
              <w:bottom w:val="nil"/>
              <w:right w:val="single" w:sz="4" w:space="0" w:color="auto"/>
            </w:tcBorders>
            <w:tcPrChange w:id="437" w:author="Author" w:date="2024-06-12T08:50:00Z">
              <w:tcPr>
                <w:tcW w:w="1227" w:type="dxa"/>
                <w:gridSpan w:val="2"/>
                <w:tcBorders>
                  <w:top w:val="nil"/>
                  <w:left w:val="single" w:sz="4" w:space="0" w:color="auto"/>
                  <w:bottom w:val="nil"/>
                  <w:right w:val="single" w:sz="4" w:space="0" w:color="auto"/>
                </w:tcBorders>
              </w:tcPr>
            </w:tcPrChange>
          </w:tcPr>
          <w:p w14:paraId="21F4B626" w14:textId="77777777" w:rsidR="003A0CB9" w:rsidRPr="00C60258" w:rsidRDefault="003A0CB9" w:rsidP="003A0CB9">
            <w:pPr>
              <w:jc w:val="center"/>
              <w:rPr>
                <w:rFonts w:ascii="Arial" w:hAnsi="Arial"/>
                <w:rPrChange w:id="438" w:author="Author" w:date="2024-06-12T08:48:00Z">
                  <w:rPr>
                    <w:rFonts w:ascii="Arial" w:hAnsi="Arial"/>
                    <w:sz w:val="22"/>
                  </w:rPr>
                </w:rPrChange>
              </w:rPr>
            </w:pPr>
            <w:r w:rsidRPr="00C60258">
              <w:rPr>
                <w:rFonts w:ascii="Arial" w:hAnsi="Arial"/>
                <w:rPrChange w:id="439" w:author="Author" w:date="2024-06-12T08:48:00Z">
                  <w:rPr>
                    <w:rFonts w:ascii="Arial" w:hAnsi="Arial"/>
                    <w:sz w:val="22"/>
                  </w:rPr>
                </w:rPrChange>
              </w:rPr>
              <w:t>-600</w:t>
            </w:r>
          </w:p>
        </w:tc>
        <w:tc>
          <w:tcPr>
            <w:tcW w:w="1226" w:type="dxa"/>
            <w:tcBorders>
              <w:top w:val="nil"/>
              <w:left w:val="single" w:sz="4" w:space="0" w:color="auto"/>
              <w:bottom w:val="nil"/>
              <w:right w:val="single" w:sz="4" w:space="0" w:color="auto"/>
            </w:tcBorders>
            <w:tcPrChange w:id="440" w:author="Author" w:date="2024-06-12T08:50:00Z">
              <w:tcPr>
                <w:tcW w:w="1226" w:type="dxa"/>
                <w:gridSpan w:val="2"/>
                <w:tcBorders>
                  <w:top w:val="nil"/>
                  <w:left w:val="single" w:sz="4" w:space="0" w:color="auto"/>
                  <w:bottom w:val="nil"/>
                  <w:right w:val="single" w:sz="4" w:space="0" w:color="auto"/>
                </w:tcBorders>
              </w:tcPr>
            </w:tcPrChange>
          </w:tcPr>
          <w:p w14:paraId="43FCA1C7" w14:textId="77777777" w:rsidR="003A0CB9" w:rsidRPr="00C60258" w:rsidRDefault="003A0CB9" w:rsidP="003A0CB9">
            <w:pPr>
              <w:jc w:val="center"/>
              <w:rPr>
                <w:rFonts w:ascii="Arial" w:hAnsi="Arial" w:cs="Arial"/>
                <w:rPrChange w:id="441" w:author="Author" w:date="2024-06-12T08:48:00Z">
                  <w:rPr>
                    <w:rFonts w:ascii="Arial" w:hAnsi="Arial" w:cs="Arial"/>
                    <w:sz w:val="22"/>
                  </w:rPr>
                </w:rPrChange>
              </w:rPr>
            </w:pPr>
            <w:r w:rsidRPr="00C60258">
              <w:rPr>
                <w:rFonts w:ascii="Arial" w:hAnsi="Arial" w:cs="Arial"/>
                <w:rPrChange w:id="442" w:author="Author" w:date="2024-06-12T08:48:00Z">
                  <w:rPr>
                    <w:rFonts w:ascii="Arial" w:hAnsi="Arial" w:cs="Arial"/>
                    <w:sz w:val="22"/>
                  </w:rPr>
                </w:rPrChange>
              </w:rPr>
              <w:t>(250)</w:t>
            </w:r>
          </w:p>
        </w:tc>
        <w:tc>
          <w:tcPr>
            <w:tcW w:w="1332" w:type="dxa"/>
            <w:tcBorders>
              <w:top w:val="nil"/>
              <w:left w:val="single" w:sz="4" w:space="0" w:color="auto"/>
              <w:bottom w:val="nil"/>
            </w:tcBorders>
            <w:tcPrChange w:id="443" w:author="Author" w:date="2024-06-12T08:50:00Z">
              <w:tcPr>
                <w:tcW w:w="1227" w:type="dxa"/>
                <w:tcBorders>
                  <w:top w:val="nil"/>
                  <w:left w:val="single" w:sz="4" w:space="0" w:color="auto"/>
                  <w:bottom w:val="nil"/>
                </w:tcBorders>
              </w:tcPr>
            </w:tcPrChange>
          </w:tcPr>
          <w:p w14:paraId="4DD71E31" w14:textId="77777777" w:rsidR="003A0CB9" w:rsidRPr="00C60258" w:rsidRDefault="003A0CB9" w:rsidP="003A0CB9">
            <w:pPr>
              <w:jc w:val="center"/>
              <w:rPr>
                <w:rFonts w:ascii="Arial" w:hAnsi="Arial"/>
                <w:rPrChange w:id="444" w:author="Author" w:date="2024-06-12T08:48:00Z">
                  <w:rPr>
                    <w:rFonts w:ascii="Arial" w:hAnsi="Arial"/>
                    <w:sz w:val="22"/>
                  </w:rPr>
                </w:rPrChange>
              </w:rPr>
            </w:pPr>
            <w:r w:rsidRPr="00C60258">
              <w:rPr>
                <w:rFonts w:ascii="Arial" w:hAnsi="Arial"/>
                <w:rPrChange w:id="445" w:author="Author" w:date="2024-06-12T08:48:00Z">
                  <w:rPr>
                    <w:rFonts w:ascii="Arial" w:hAnsi="Arial"/>
                    <w:sz w:val="22"/>
                  </w:rPr>
                </w:rPrChange>
              </w:rPr>
              <w:t>18,000,000</w:t>
            </w:r>
          </w:p>
        </w:tc>
        <w:tc>
          <w:tcPr>
            <w:tcW w:w="1226" w:type="dxa"/>
            <w:tcBorders>
              <w:top w:val="nil"/>
              <w:left w:val="single" w:sz="4" w:space="0" w:color="auto"/>
              <w:bottom w:val="nil"/>
            </w:tcBorders>
            <w:tcPrChange w:id="446" w:author="Author" w:date="2024-06-12T08:50:00Z">
              <w:tcPr>
                <w:tcW w:w="1226" w:type="dxa"/>
                <w:gridSpan w:val="2"/>
                <w:tcBorders>
                  <w:top w:val="nil"/>
                  <w:left w:val="single" w:sz="4" w:space="0" w:color="auto"/>
                  <w:bottom w:val="nil"/>
                </w:tcBorders>
              </w:tcPr>
            </w:tcPrChange>
          </w:tcPr>
          <w:p w14:paraId="50AE21E7" w14:textId="77777777" w:rsidR="003A0CB9" w:rsidRPr="00C60258" w:rsidRDefault="003A0CB9" w:rsidP="003A0CB9">
            <w:pPr>
              <w:jc w:val="center"/>
              <w:rPr>
                <w:rFonts w:ascii="Arial" w:hAnsi="Arial"/>
                <w:rPrChange w:id="447" w:author="Author" w:date="2024-06-12T08:48:00Z">
                  <w:rPr>
                    <w:rFonts w:ascii="Arial" w:hAnsi="Arial"/>
                    <w:sz w:val="22"/>
                  </w:rPr>
                </w:rPrChange>
              </w:rPr>
            </w:pPr>
            <w:r w:rsidRPr="00C60258">
              <w:rPr>
                <w:rFonts w:ascii="Arial" w:hAnsi="Arial"/>
                <w:rPrChange w:id="448" w:author="Author" w:date="2024-06-12T08:48:00Z">
                  <w:rPr>
                    <w:rFonts w:ascii="Arial" w:hAnsi="Arial"/>
                    <w:sz w:val="22"/>
                  </w:rPr>
                </w:rPrChange>
              </w:rPr>
              <w:t>19,000</w:t>
            </w:r>
          </w:p>
        </w:tc>
        <w:tc>
          <w:tcPr>
            <w:tcW w:w="1227" w:type="dxa"/>
            <w:tcBorders>
              <w:top w:val="nil"/>
              <w:left w:val="single" w:sz="4" w:space="0" w:color="auto"/>
              <w:bottom w:val="nil"/>
            </w:tcBorders>
            <w:vAlign w:val="center"/>
            <w:tcPrChange w:id="449" w:author="Author" w:date="2024-06-12T08:50:00Z">
              <w:tcPr>
                <w:tcW w:w="1227" w:type="dxa"/>
                <w:gridSpan w:val="2"/>
                <w:tcBorders>
                  <w:top w:val="nil"/>
                  <w:left w:val="single" w:sz="4" w:space="0" w:color="auto"/>
                  <w:bottom w:val="nil"/>
                </w:tcBorders>
                <w:vAlign w:val="center"/>
              </w:tcPr>
            </w:tcPrChange>
          </w:tcPr>
          <w:p w14:paraId="43578E88" w14:textId="77777777" w:rsidR="003A0CB9" w:rsidRPr="00C60258" w:rsidRDefault="003A0CB9" w:rsidP="003A0CB9">
            <w:pPr>
              <w:jc w:val="center"/>
              <w:rPr>
                <w:rFonts w:ascii="Arial" w:hAnsi="Arial" w:cs="Arial"/>
                <w:rPrChange w:id="450" w:author="Author" w:date="2024-06-12T08:48:00Z">
                  <w:rPr>
                    <w:rFonts w:ascii="Arial" w:hAnsi="Arial" w:cs="Arial"/>
                    <w:sz w:val="22"/>
                  </w:rPr>
                </w:rPrChange>
              </w:rPr>
            </w:pPr>
            <w:r w:rsidRPr="00C60258">
              <w:rPr>
                <w:rFonts w:ascii="Arial" w:hAnsi="Arial" w:cs="Arial"/>
                <w:rPrChange w:id="451" w:author="Author" w:date="2024-06-12T08:48:00Z">
                  <w:rPr>
                    <w:rFonts w:ascii="Arial" w:hAnsi="Arial" w:cs="Arial"/>
                    <w:sz w:val="22"/>
                  </w:rPr>
                </w:rPrChange>
              </w:rPr>
              <w:t>28,750</w:t>
            </w:r>
          </w:p>
        </w:tc>
      </w:tr>
      <w:tr w:rsidR="003A0CB9" w:rsidRPr="006E461F" w14:paraId="2D85EE85" w14:textId="77777777" w:rsidTr="00C60258">
        <w:trPr>
          <w:trHeight w:val="154"/>
          <w:trPrChange w:id="452" w:author="Author" w:date="2024-06-12T08:50:00Z">
            <w:trPr>
              <w:trHeight w:val="154"/>
            </w:trPr>
          </w:trPrChange>
        </w:trPr>
        <w:tc>
          <w:tcPr>
            <w:tcW w:w="629" w:type="dxa"/>
            <w:tcBorders>
              <w:top w:val="nil"/>
              <w:bottom w:val="nil"/>
              <w:right w:val="nil"/>
            </w:tcBorders>
            <w:vAlign w:val="center"/>
            <w:tcPrChange w:id="453" w:author="Author" w:date="2024-06-12T08:50:00Z">
              <w:tcPr>
                <w:tcW w:w="629" w:type="dxa"/>
                <w:gridSpan w:val="2"/>
                <w:tcBorders>
                  <w:top w:val="nil"/>
                  <w:bottom w:val="nil"/>
                  <w:right w:val="nil"/>
                </w:tcBorders>
                <w:vAlign w:val="center"/>
              </w:tcPr>
            </w:tcPrChange>
          </w:tcPr>
          <w:p w14:paraId="5C0EBD95" w14:textId="77777777" w:rsidR="003A0CB9" w:rsidRPr="00C60258" w:rsidRDefault="003A0CB9" w:rsidP="003A0CB9">
            <w:pPr>
              <w:jc w:val="center"/>
              <w:rPr>
                <w:rFonts w:ascii="Arial" w:hAnsi="Arial"/>
                <w:rPrChange w:id="454" w:author="Author" w:date="2024-06-12T08:48:00Z">
                  <w:rPr>
                    <w:rFonts w:ascii="Arial" w:hAnsi="Arial"/>
                    <w:sz w:val="22"/>
                  </w:rPr>
                </w:rPrChange>
              </w:rPr>
            </w:pPr>
            <w:r w:rsidRPr="00C60258">
              <w:rPr>
                <w:rFonts w:ascii="Arial" w:hAnsi="Arial"/>
                <w:rPrChange w:id="455" w:author="Author" w:date="2024-06-12T08:48:00Z">
                  <w:rPr>
                    <w:rFonts w:ascii="Arial" w:hAnsi="Arial"/>
                    <w:sz w:val="22"/>
                  </w:rPr>
                </w:rPrChange>
              </w:rPr>
              <w:t>Aug</w:t>
            </w:r>
          </w:p>
        </w:tc>
        <w:tc>
          <w:tcPr>
            <w:tcW w:w="1226" w:type="dxa"/>
            <w:tcBorders>
              <w:top w:val="nil"/>
              <w:left w:val="single" w:sz="4" w:space="0" w:color="auto"/>
              <w:bottom w:val="nil"/>
              <w:right w:val="nil"/>
            </w:tcBorders>
            <w:vAlign w:val="center"/>
            <w:tcPrChange w:id="456" w:author="Author" w:date="2024-06-12T08:50:00Z">
              <w:tcPr>
                <w:tcW w:w="1226" w:type="dxa"/>
                <w:gridSpan w:val="2"/>
                <w:tcBorders>
                  <w:top w:val="nil"/>
                  <w:left w:val="single" w:sz="4" w:space="0" w:color="auto"/>
                  <w:bottom w:val="nil"/>
                  <w:right w:val="nil"/>
                </w:tcBorders>
                <w:vAlign w:val="center"/>
              </w:tcPr>
            </w:tcPrChange>
          </w:tcPr>
          <w:p w14:paraId="3C8BD924" w14:textId="77777777" w:rsidR="003A0CB9" w:rsidRPr="00C60258" w:rsidRDefault="003A0CB9" w:rsidP="003A0CB9">
            <w:pPr>
              <w:pStyle w:val="CommentText"/>
              <w:jc w:val="center"/>
              <w:rPr>
                <w:rPrChange w:id="457" w:author="Author" w:date="2024-06-12T08:48:00Z">
                  <w:rPr>
                    <w:sz w:val="22"/>
                  </w:rPr>
                </w:rPrChange>
              </w:rPr>
            </w:pPr>
            <w:r w:rsidRPr="00C60258">
              <w:rPr>
                <w:rPrChange w:id="458" w:author="Author" w:date="2024-06-12T08:48:00Z">
                  <w:rPr>
                    <w:sz w:val="22"/>
                  </w:rPr>
                </w:rPrChange>
              </w:rPr>
              <w:t>12,000</w:t>
            </w:r>
          </w:p>
        </w:tc>
        <w:tc>
          <w:tcPr>
            <w:tcW w:w="1226" w:type="dxa"/>
            <w:tcBorders>
              <w:top w:val="nil"/>
              <w:left w:val="single" w:sz="4" w:space="0" w:color="auto"/>
              <w:bottom w:val="nil"/>
            </w:tcBorders>
            <w:tcPrChange w:id="459" w:author="Author" w:date="2024-06-12T08:50:00Z">
              <w:tcPr>
                <w:tcW w:w="1226" w:type="dxa"/>
                <w:gridSpan w:val="2"/>
                <w:tcBorders>
                  <w:top w:val="nil"/>
                  <w:left w:val="single" w:sz="4" w:space="0" w:color="auto"/>
                  <w:bottom w:val="nil"/>
                </w:tcBorders>
              </w:tcPr>
            </w:tcPrChange>
          </w:tcPr>
          <w:p w14:paraId="5C161604" w14:textId="77777777" w:rsidR="003A0CB9" w:rsidRPr="00C60258" w:rsidRDefault="003A0CB9" w:rsidP="003A0CB9">
            <w:pPr>
              <w:jc w:val="center"/>
              <w:rPr>
                <w:rFonts w:ascii="Arial" w:hAnsi="Arial"/>
                <w:rPrChange w:id="460" w:author="Author" w:date="2024-06-12T08:48:00Z">
                  <w:rPr>
                    <w:rFonts w:ascii="Arial" w:hAnsi="Arial"/>
                    <w:sz w:val="22"/>
                  </w:rPr>
                </w:rPrChange>
              </w:rPr>
            </w:pPr>
            <w:r w:rsidRPr="00C60258">
              <w:rPr>
                <w:rFonts w:ascii="Arial" w:hAnsi="Arial"/>
                <w:rPrChange w:id="461" w:author="Author" w:date="2024-06-12T08:48:00Z">
                  <w:rPr>
                    <w:rFonts w:ascii="Arial" w:hAnsi="Arial"/>
                    <w:sz w:val="22"/>
                  </w:rPr>
                </w:rPrChange>
              </w:rPr>
              <w:t>10,000</w:t>
            </w:r>
          </w:p>
        </w:tc>
        <w:tc>
          <w:tcPr>
            <w:tcW w:w="1227" w:type="dxa"/>
            <w:tcBorders>
              <w:top w:val="nil"/>
              <w:left w:val="single" w:sz="4" w:space="0" w:color="auto"/>
              <w:bottom w:val="nil"/>
              <w:right w:val="single" w:sz="4" w:space="0" w:color="auto"/>
            </w:tcBorders>
            <w:tcPrChange w:id="462" w:author="Author" w:date="2024-06-12T08:50:00Z">
              <w:tcPr>
                <w:tcW w:w="1227" w:type="dxa"/>
                <w:gridSpan w:val="2"/>
                <w:tcBorders>
                  <w:top w:val="nil"/>
                  <w:left w:val="single" w:sz="4" w:space="0" w:color="auto"/>
                  <w:bottom w:val="nil"/>
                  <w:right w:val="single" w:sz="4" w:space="0" w:color="auto"/>
                </w:tcBorders>
              </w:tcPr>
            </w:tcPrChange>
          </w:tcPr>
          <w:p w14:paraId="56576C6C" w14:textId="77777777" w:rsidR="003A0CB9" w:rsidRPr="00C60258" w:rsidRDefault="003A0CB9" w:rsidP="003A0CB9">
            <w:pPr>
              <w:jc w:val="center"/>
              <w:rPr>
                <w:rFonts w:ascii="Arial" w:hAnsi="Arial"/>
                <w:rPrChange w:id="463" w:author="Author" w:date="2024-06-12T08:48:00Z">
                  <w:rPr>
                    <w:rFonts w:ascii="Arial" w:hAnsi="Arial"/>
                    <w:sz w:val="22"/>
                  </w:rPr>
                </w:rPrChange>
              </w:rPr>
            </w:pPr>
            <w:r w:rsidRPr="00C60258">
              <w:rPr>
                <w:rFonts w:ascii="Arial" w:hAnsi="Arial"/>
                <w:rPrChange w:id="464" w:author="Author" w:date="2024-06-12T08:48:00Z">
                  <w:rPr>
                    <w:rFonts w:ascii="Arial" w:hAnsi="Arial"/>
                    <w:sz w:val="22"/>
                  </w:rPr>
                </w:rPrChange>
              </w:rPr>
              <w:t>-600</w:t>
            </w:r>
          </w:p>
        </w:tc>
        <w:tc>
          <w:tcPr>
            <w:tcW w:w="1226" w:type="dxa"/>
            <w:tcBorders>
              <w:top w:val="nil"/>
              <w:left w:val="single" w:sz="4" w:space="0" w:color="auto"/>
              <w:bottom w:val="nil"/>
              <w:right w:val="single" w:sz="4" w:space="0" w:color="auto"/>
            </w:tcBorders>
            <w:tcPrChange w:id="465" w:author="Author" w:date="2024-06-12T08:50:00Z">
              <w:tcPr>
                <w:tcW w:w="1226" w:type="dxa"/>
                <w:gridSpan w:val="2"/>
                <w:tcBorders>
                  <w:top w:val="nil"/>
                  <w:left w:val="single" w:sz="4" w:space="0" w:color="auto"/>
                  <w:bottom w:val="nil"/>
                  <w:right w:val="single" w:sz="4" w:space="0" w:color="auto"/>
                </w:tcBorders>
              </w:tcPr>
            </w:tcPrChange>
          </w:tcPr>
          <w:p w14:paraId="72E74452" w14:textId="77777777" w:rsidR="003A0CB9" w:rsidRPr="00C60258" w:rsidRDefault="003A0CB9" w:rsidP="003A0CB9">
            <w:pPr>
              <w:jc w:val="center"/>
              <w:rPr>
                <w:rFonts w:ascii="Arial" w:hAnsi="Arial" w:cs="Arial"/>
                <w:rPrChange w:id="466" w:author="Author" w:date="2024-06-12T08:48:00Z">
                  <w:rPr>
                    <w:rFonts w:ascii="Arial" w:hAnsi="Arial" w:cs="Arial"/>
                    <w:sz w:val="22"/>
                  </w:rPr>
                </w:rPrChange>
              </w:rPr>
            </w:pPr>
            <w:r w:rsidRPr="00C60258">
              <w:rPr>
                <w:rFonts w:ascii="Arial" w:hAnsi="Arial" w:cs="Arial"/>
                <w:rPrChange w:id="467" w:author="Author" w:date="2024-06-12T08:48:00Z">
                  <w:rPr>
                    <w:rFonts w:ascii="Arial" w:hAnsi="Arial" w:cs="Arial"/>
                    <w:sz w:val="22"/>
                  </w:rPr>
                </w:rPrChange>
              </w:rPr>
              <w:t>(250)</w:t>
            </w:r>
          </w:p>
        </w:tc>
        <w:tc>
          <w:tcPr>
            <w:tcW w:w="1332" w:type="dxa"/>
            <w:tcBorders>
              <w:top w:val="nil"/>
              <w:left w:val="single" w:sz="4" w:space="0" w:color="auto"/>
              <w:bottom w:val="nil"/>
            </w:tcBorders>
            <w:tcPrChange w:id="468" w:author="Author" w:date="2024-06-12T08:50:00Z">
              <w:tcPr>
                <w:tcW w:w="1227" w:type="dxa"/>
                <w:tcBorders>
                  <w:top w:val="nil"/>
                  <w:left w:val="single" w:sz="4" w:space="0" w:color="auto"/>
                  <w:bottom w:val="nil"/>
                </w:tcBorders>
              </w:tcPr>
            </w:tcPrChange>
          </w:tcPr>
          <w:p w14:paraId="2D34FCDE" w14:textId="77777777" w:rsidR="003A0CB9" w:rsidRPr="00C60258" w:rsidRDefault="003A0CB9" w:rsidP="003A0CB9">
            <w:pPr>
              <w:jc w:val="center"/>
              <w:rPr>
                <w:rFonts w:ascii="Arial" w:hAnsi="Arial"/>
                <w:rPrChange w:id="469" w:author="Author" w:date="2024-06-12T08:48:00Z">
                  <w:rPr>
                    <w:rFonts w:ascii="Arial" w:hAnsi="Arial"/>
                    <w:sz w:val="22"/>
                  </w:rPr>
                </w:rPrChange>
              </w:rPr>
            </w:pPr>
            <w:r w:rsidRPr="00C60258">
              <w:rPr>
                <w:rFonts w:ascii="Arial" w:hAnsi="Arial"/>
                <w:rPrChange w:id="470" w:author="Author" w:date="2024-06-12T08:48:00Z">
                  <w:rPr>
                    <w:rFonts w:ascii="Arial" w:hAnsi="Arial"/>
                    <w:sz w:val="22"/>
                  </w:rPr>
                </w:rPrChange>
              </w:rPr>
              <w:t>18,000,000</w:t>
            </w:r>
          </w:p>
        </w:tc>
        <w:tc>
          <w:tcPr>
            <w:tcW w:w="1226" w:type="dxa"/>
            <w:tcBorders>
              <w:top w:val="nil"/>
              <w:left w:val="single" w:sz="4" w:space="0" w:color="auto"/>
              <w:bottom w:val="nil"/>
            </w:tcBorders>
            <w:tcPrChange w:id="471" w:author="Author" w:date="2024-06-12T08:50:00Z">
              <w:tcPr>
                <w:tcW w:w="1226" w:type="dxa"/>
                <w:gridSpan w:val="2"/>
                <w:tcBorders>
                  <w:top w:val="nil"/>
                  <w:left w:val="single" w:sz="4" w:space="0" w:color="auto"/>
                  <w:bottom w:val="nil"/>
                </w:tcBorders>
              </w:tcPr>
            </w:tcPrChange>
          </w:tcPr>
          <w:p w14:paraId="64D5ACE2" w14:textId="77777777" w:rsidR="003A0CB9" w:rsidRPr="00C60258" w:rsidRDefault="003A0CB9" w:rsidP="003A0CB9">
            <w:pPr>
              <w:jc w:val="center"/>
              <w:rPr>
                <w:rFonts w:ascii="Arial" w:hAnsi="Arial"/>
                <w:rPrChange w:id="472" w:author="Author" w:date="2024-06-12T08:48:00Z">
                  <w:rPr>
                    <w:rFonts w:ascii="Arial" w:hAnsi="Arial"/>
                    <w:sz w:val="22"/>
                  </w:rPr>
                </w:rPrChange>
              </w:rPr>
            </w:pPr>
            <w:r w:rsidRPr="00C60258">
              <w:rPr>
                <w:rFonts w:ascii="Arial" w:hAnsi="Arial"/>
                <w:rPrChange w:id="473" w:author="Author" w:date="2024-06-12T08:48:00Z">
                  <w:rPr>
                    <w:rFonts w:ascii="Arial" w:hAnsi="Arial"/>
                    <w:sz w:val="22"/>
                  </w:rPr>
                </w:rPrChange>
              </w:rPr>
              <w:t>19,000</w:t>
            </w:r>
          </w:p>
        </w:tc>
        <w:tc>
          <w:tcPr>
            <w:tcW w:w="1227" w:type="dxa"/>
            <w:tcBorders>
              <w:top w:val="nil"/>
              <w:left w:val="single" w:sz="4" w:space="0" w:color="auto"/>
              <w:bottom w:val="nil"/>
            </w:tcBorders>
            <w:vAlign w:val="center"/>
            <w:tcPrChange w:id="474" w:author="Author" w:date="2024-06-12T08:50:00Z">
              <w:tcPr>
                <w:tcW w:w="1227" w:type="dxa"/>
                <w:gridSpan w:val="2"/>
                <w:tcBorders>
                  <w:top w:val="nil"/>
                  <w:left w:val="single" w:sz="4" w:space="0" w:color="auto"/>
                  <w:bottom w:val="nil"/>
                </w:tcBorders>
                <w:vAlign w:val="center"/>
              </w:tcPr>
            </w:tcPrChange>
          </w:tcPr>
          <w:p w14:paraId="74564AF1" w14:textId="77777777" w:rsidR="003A0CB9" w:rsidRPr="00C60258" w:rsidRDefault="003A0CB9" w:rsidP="003A0CB9">
            <w:pPr>
              <w:jc w:val="center"/>
              <w:rPr>
                <w:rFonts w:ascii="Arial" w:hAnsi="Arial" w:cs="Arial"/>
                <w:rPrChange w:id="475" w:author="Author" w:date="2024-06-12T08:48:00Z">
                  <w:rPr>
                    <w:rFonts w:ascii="Arial" w:hAnsi="Arial" w:cs="Arial"/>
                    <w:sz w:val="22"/>
                  </w:rPr>
                </w:rPrChange>
              </w:rPr>
            </w:pPr>
            <w:r w:rsidRPr="00C60258">
              <w:rPr>
                <w:rFonts w:ascii="Arial" w:hAnsi="Arial" w:cs="Arial"/>
                <w:rPrChange w:id="476" w:author="Author" w:date="2024-06-12T08:48:00Z">
                  <w:rPr>
                    <w:rFonts w:ascii="Arial" w:hAnsi="Arial" w:cs="Arial"/>
                    <w:sz w:val="22"/>
                  </w:rPr>
                </w:rPrChange>
              </w:rPr>
              <w:t>28,750</w:t>
            </w:r>
          </w:p>
        </w:tc>
      </w:tr>
      <w:tr w:rsidR="003A0CB9" w:rsidRPr="006E461F" w14:paraId="2054FE5F" w14:textId="77777777" w:rsidTr="00C60258">
        <w:trPr>
          <w:trHeight w:val="154"/>
          <w:trPrChange w:id="477" w:author="Author" w:date="2024-06-12T08:50:00Z">
            <w:trPr>
              <w:trHeight w:val="154"/>
            </w:trPr>
          </w:trPrChange>
        </w:trPr>
        <w:tc>
          <w:tcPr>
            <w:tcW w:w="629" w:type="dxa"/>
            <w:tcBorders>
              <w:top w:val="nil"/>
              <w:bottom w:val="nil"/>
              <w:right w:val="nil"/>
            </w:tcBorders>
            <w:vAlign w:val="center"/>
            <w:tcPrChange w:id="478" w:author="Author" w:date="2024-06-12T08:50:00Z">
              <w:tcPr>
                <w:tcW w:w="629" w:type="dxa"/>
                <w:gridSpan w:val="2"/>
                <w:tcBorders>
                  <w:top w:val="nil"/>
                  <w:bottom w:val="nil"/>
                  <w:right w:val="nil"/>
                </w:tcBorders>
                <w:vAlign w:val="center"/>
              </w:tcPr>
            </w:tcPrChange>
          </w:tcPr>
          <w:p w14:paraId="061C3E9C" w14:textId="77777777" w:rsidR="003A0CB9" w:rsidRPr="00C60258" w:rsidRDefault="003A0CB9" w:rsidP="003A0CB9">
            <w:pPr>
              <w:jc w:val="center"/>
              <w:rPr>
                <w:rFonts w:ascii="Arial" w:hAnsi="Arial"/>
                <w:rPrChange w:id="479" w:author="Author" w:date="2024-06-12T08:48:00Z">
                  <w:rPr>
                    <w:rFonts w:ascii="Arial" w:hAnsi="Arial"/>
                    <w:sz w:val="22"/>
                  </w:rPr>
                </w:rPrChange>
              </w:rPr>
            </w:pPr>
            <w:r w:rsidRPr="00C60258">
              <w:rPr>
                <w:rFonts w:ascii="Arial" w:hAnsi="Arial"/>
                <w:rPrChange w:id="480" w:author="Author" w:date="2024-06-12T08:48:00Z">
                  <w:rPr>
                    <w:rFonts w:ascii="Arial" w:hAnsi="Arial"/>
                    <w:sz w:val="22"/>
                  </w:rPr>
                </w:rPrChange>
              </w:rPr>
              <w:t>Sep</w:t>
            </w:r>
          </w:p>
        </w:tc>
        <w:tc>
          <w:tcPr>
            <w:tcW w:w="1226" w:type="dxa"/>
            <w:tcBorders>
              <w:top w:val="nil"/>
              <w:left w:val="single" w:sz="4" w:space="0" w:color="auto"/>
              <w:bottom w:val="nil"/>
              <w:right w:val="nil"/>
            </w:tcBorders>
            <w:vAlign w:val="center"/>
            <w:tcPrChange w:id="481" w:author="Author" w:date="2024-06-12T08:50:00Z">
              <w:tcPr>
                <w:tcW w:w="1226" w:type="dxa"/>
                <w:gridSpan w:val="2"/>
                <w:tcBorders>
                  <w:top w:val="nil"/>
                  <w:left w:val="single" w:sz="4" w:space="0" w:color="auto"/>
                  <w:bottom w:val="nil"/>
                  <w:right w:val="nil"/>
                </w:tcBorders>
                <w:vAlign w:val="center"/>
              </w:tcPr>
            </w:tcPrChange>
          </w:tcPr>
          <w:p w14:paraId="049A956E" w14:textId="77777777" w:rsidR="003A0CB9" w:rsidRPr="00C60258" w:rsidRDefault="003A0CB9" w:rsidP="003A0CB9">
            <w:pPr>
              <w:jc w:val="center"/>
              <w:rPr>
                <w:rFonts w:ascii="Arial" w:hAnsi="Arial"/>
                <w:rPrChange w:id="482" w:author="Author" w:date="2024-06-12T08:48:00Z">
                  <w:rPr>
                    <w:rFonts w:ascii="Arial" w:hAnsi="Arial"/>
                    <w:sz w:val="22"/>
                  </w:rPr>
                </w:rPrChange>
              </w:rPr>
            </w:pPr>
            <w:r w:rsidRPr="00C60258">
              <w:rPr>
                <w:rFonts w:ascii="Arial" w:hAnsi="Arial"/>
                <w:rPrChange w:id="483" w:author="Author" w:date="2024-06-12T08:48:00Z">
                  <w:rPr>
                    <w:rFonts w:ascii="Arial" w:hAnsi="Arial"/>
                    <w:sz w:val="22"/>
                  </w:rPr>
                </w:rPrChange>
              </w:rPr>
              <w:t>12,000</w:t>
            </w:r>
          </w:p>
        </w:tc>
        <w:tc>
          <w:tcPr>
            <w:tcW w:w="1226" w:type="dxa"/>
            <w:tcBorders>
              <w:top w:val="nil"/>
              <w:left w:val="single" w:sz="4" w:space="0" w:color="auto"/>
              <w:bottom w:val="nil"/>
            </w:tcBorders>
            <w:tcPrChange w:id="484" w:author="Author" w:date="2024-06-12T08:50:00Z">
              <w:tcPr>
                <w:tcW w:w="1226" w:type="dxa"/>
                <w:gridSpan w:val="2"/>
                <w:tcBorders>
                  <w:top w:val="nil"/>
                  <w:left w:val="single" w:sz="4" w:space="0" w:color="auto"/>
                  <w:bottom w:val="nil"/>
                </w:tcBorders>
              </w:tcPr>
            </w:tcPrChange>
          </w:tcPr>
          <w:p w14:paraId="39635DA0" w14:textId="77777777" w:rsidR="003A0CB9" w:rsidRPr="00C60258" w:rsidRDefault="003A0CB9" w:rsidP="003A0CB9">
            <w:pPr>
              <w:jc w:val="center"/>
              <w:rPr>
                <w:rFonts w:ascii="Arial" w:hAnsi="Arial"/>
                <w:rPrChange w:id="485" w:author="Author" w:date="2024-06-12T08:48:00Z">
                  <w:rPr>
                    <w:rFonts w:ascii="Arial" w:hAnsi="Arial"/>
                    <w:sz w:val="22"/>
                  </w:rPr>
                </w:rPrChange>
              </w:rPr>
            </w:pPr>
            <w:r w:rsidRPr="00C60258">
              <w:rPr>
                <w:rFonts w:ascii="Arial" w:hAnsi="Arial"/>
                <w:rPrChange w:id="486" w:author="Author" w:date="2024-06-12T08:48:00Z">
                  <w:rPr>
                    <w:rFonts w:ascii="Arial" w:hAnsi="Arial"/>
                    <w:sz w:val="22"/>
                  </w:rPr>
                </w:rPrChange>
              </w:rPr>
              <w:t>10,000</w:t>
            </w:r>
          </w:p>
        </w:tc>
        <w:tc>
          <w:tcPr>
            <w:tcW w:w="1227" w:type="dxa"/>
            <w:tcBorders>
              <w:top w:val="nil"/>
              <w:left w:val="single" w:sz="4" w:space="0" w:color="auto"/>
              <w:bottom w:val="nil"/>
              <w:right w:val="single" w:sz="4" w:space="0" w:color="auto"/>
            </w:tcBorders>
            <w:tcPrChange w:id="487" w:author="Author" w:date="2024-06-12T08:50:00Z">
              <w:tcPr>
                <w:tcW w:w="1227" w:type="dxa"/>
                <w:gridSpan w:val="2"/>
                <w:tcBorders>
                  <w:top w:val="nil"/>
                  <w:left w:val="single" w:sz="4" w:space="0" w:color="auto"/>
                  <w:bottom w:val="nil"/>
                  <w:right w:val="single" w:sz="4" w:space="0" w:color="auto"/>
                </w:tcBorders>
              </w:tcPr>
            </w:tcPrChange>
          </w:tcPr>
          <w:p w14:paraId="340B9399" w14:textId="77777777" w:rsidR="003A0CB9" w:rsidRPr="00C60258" w:rsidRDefault="003A0CB9" w:rsidP="003A0CB9">
            <w:pPr>
              <w:jc w:val="center"/>
              <w:rPr>
                <w:rFonts w:ascii="Arial" w:hAnsi="Arial"/>
                <w:rPrChange w:id="488" w:author="Author" w:date="2024-06-12T08:48:00Z">
                  <w:rPr>
                    <w:rFonts w:ascii="Arial" w:hAnsi="Arial"/>
                    <w:sz w:val="22"/>
                  </w:rPr>
                </w:rPrChange>
              </w:rPr>
            </w:pPr>
            <w:r w:rsidRPr="00C60258">
              <w:rPr>
                <w:rFonts w:ascii="Arial" w:hAnsi="Arial"/>
                <w:rPrChange w:id="489" w:author="Author" w:date="2024-06-12T08:48:00Z">
                  <w:rPr>
                    <w:rFonts w:ascii="Arial" w:hAnsi="Arial"/>
                    <w:sz w:val="22"/>
                  </w:rPr>
                </w:rPrChange>
              </w:rPr>
              <w:t>-600</w:t>
            </w:r>
          </w:p>
        </w:tc>
        <w:tc>
          <w:tcPr>
            <w:tcW w:w="1226" w:type="dxa"/>
            <w:tcBorders>
              <w:top w:val="nil"/>
              <w:left w:val="single" w:sz="4" w:space="0" w:color="auto"/>
              <w:bottom w:val="nil"/>
              <w:right w:val="single" w:sz="4" w:space="0" w:color="auto"/>
            </w:tcBorders>
            <w:tcPrChange w:id="490" w:author="Author" w:date="2024-06-12T08:50:00Z">
              <w:tcPr>
                <w:tcW w:w="1226" w:type="dxa"/>
                <w:gridSpan w:val="2"/>
                <w:tcBorders>
                  <w:top w:val="nil"/>
                  <w:left w:val="single" w:sz="4" w:space="0" w:color="auto"/>
                  <w:bottom w:val="nil"/>
                  <w:right w:val="single" w:sz="4" w:space="0" w:color="auto"/>
                </w:tcBorders>
              </w:tcPr>
            </w:tcPrChange>
          </w:tcPr>
          <w:p w14:paraId="3B2A3192" w14:textId="77777777" w:rsidR="003A0CB9" w:rsidRPr="00C60258" w:rsidRDefault="003A0CB9" w:rsidP="003A0CB9">
            <w:pPr>
              <w:jc w:val="center"/>
              <w:rPr>
                <w:rFonts w:ascii="Arial" w:hAnsi="Arial" w:cs="Arial"/>
                <w:rPrChange w:id="491" w:author="Author" w:date="2024-06-12T08:48:00Z">
                  <w:rPr>
                    <w:rFonts w:ascii="Arial" w:hAnsi="Arial" w:cs="Arial"/>
                    <w:sz w:val="22"/>
                  </w:rPr>
                </w:rPrChange>
              </w:rPr>
            </w:pPr>
            <w:r w:rsidRPr="00C60258">
              <w:rPr>
                <w:rFonts w:ascii="Arial" w:hAnsi="Arial" w:cs="Arial"/>
                <w:rPrChange w:id="492" w:author="Author" w:date="2024-06-12T08:48:00Z">
                  <w:rPr>
                    <w:rFonts w:ascii="Arial" w:hAnsi="Arial" w:cs="Arial"/>
                    <w:sz w:val="22"/>
                  </w:rPr>
                </w:rPrChange>
              </w:rPr>
              <w:t>(250)</w:t>
            </w:r>
          </w:p>
        </w:tc>
        <w:tc>
          <w:tcPr>
            <w:tcW w:w="1332" w:type="dxa"/>
            <w:tcBorders>
              <w:top w:val="nil"/>
              <w:left w:val="single" w:sz="4" w:space="0" w:color="auto"/>
              <w:bottom w:val="nil"/>
            </w:tcBorders>
            <w:tcPrChange w:id="493" w:author="Author" w:date="2024-06-12T08:50:00Z">
              <w:tcPr>
                <w:tcW w:w="1227" w:type="dxa"/>
                <w:tcBorders>
                  <w:top w:val="nil"/>
                  <w:left w:val="single" w:sz="4" w:space="0" w:color="auto"/>
                  <w:bottom w:val="nil"/>
                </w:tcBorders>
              </w:tcPr>
            </w:tcPrChange>
          </w:tcPr>
          <w:p w14:paraId="5CBC7179" w14:textId="77777777" w:rsidR="003A0CB9" w:rsidRPr="00C60258" w:rsidRDefault="003A0CB9" w:rsidP="003A0CB9">
            <w:pPr>
              <w:jc w:val="center"/>
              <w:rPr>
                <w:rFonts w:ascii="Arial" w:hAnsi="Arial"/>
                <w:rPrChange w:id="494" w:author="Author" w:date="2024-06-12T08:48:00Z">
                  <w:rPr>
                    <w:rFonts w:ascii="Arial" w:hAnsi="Arial"/>
                    <w:sz w:val="22"/>
                  </w:rPr>
                </w:rPrChange>
              </w:rPr>
            </w:pPr>
            <w:r w:rsidRPr="00C60258">
              <w:rPr>
                <w:rFonts w:ascii="Arial" w:hAnsi="Arial"/>
                <w:rPrChange w:id="495" w:author="Author" w:date="2024-06-12T08:48:00Z">
                  <w:rPr>
                    <w:rFonts w:ascii="Arial" w:hAnsi="Arial"/>
                    <w:sz w:val="22"/>
                  </w:rPr>
                </w:rPrChange>
              </w:rPr>
              <w:t>18,000,000</w:t>
            </w:r>
          </w:p>
        </w:tc>
        <w:tc>
          <w:tcPr>
            <w:tcW w:w="1226" w:type="dxa"/>
            <w:tcBorders>
              <w:top w:val="nil"/>
              <w:left w:val="single" w:sz="4" w:space="0" w:color="auto"/>
              <w:bottom w:val="nil"/>
            </w:tcBorders>
            <w:tcPrChange w:id="496" w:author="Author" w:date="2024-06-12T08:50:00Z">
              <w:tcPr>
                <w:tcW w:w="1226" w:type="dxa"/>
                <w:gridSpan w:val="2"/>
                <w:tcBorders>
                  <w:top w:val="nil"/>
                  <w:left w:val="single" w:sz="4" w:space="0" w:color="auto"/>
                  <w:bottom w:val="nil"/>
                </w:tcBorders>
              </w:tcPr>
            </w:tcPrChange>
          </w:tcPr>
          <w:p w14:paraId="445A1B14" w14:textId="77777777" w:rsidR="003A0CB9" w:rsidRPr="00C60258" w:rsidRDefault="003A0CB9" w:rsidP="003A0CB9">
            <w:pPr>
              <w:jc w:val="center"/>
              <w:rPr>
                <w:rFonts w:ascii="Arial" w:hAnsi="Arial"/>
                <w:rPrChange w:id="497" w:author="Author" w:date="2024-06-12T08:48:00Z">
                  <w:rPr>
                    <w:rFonts w:ascii="Arial" w:hAnsi="Arial"/>
                    <w:sz w:val="22"/>
                  </w:rPr>
                </w:rPrChange>
              </w:rPr>
            </w:pPr>
            <w:r w:rsidRPr="00C60258">
              <w:rPr>
                <w:rFonts w:ascii="Arial" w:hAnsi="Arial"/>
                <w:rPrChange w:id="498" w:author="Author" w:date="2024-06-12T08:48:00Z">
                  <w:rPr>
                    <w:rFonts w:ascii="Arial" w:hAnsi="Arial"/>
                    <w:sz w:val="22"/>
                  </w:rPr>
                </w:rPrChange>
              </w:rPr>
              <w:t>19,000</w:t>
            </w:r>
          </w:p>
        </w:tc>
        <w:tc>
          <w:tcPr>
            <w:tcW w:w="1227" w:type="dxa"/>
            <w:tcBorders>
              <w:top w:val="nil"/>
              <w:left w:val="single" w:sz="4" w:space="0" w:color="auto"/>
              <w:bottom w:val="nil"/>
            </w:tcBorders>
            <w:vAlign w:val="center"/>
            <w:tcPrChange w:id="499" w:author="Author" w:date="2024-06-12T08:50:00Z">
              <w:tcPr>
                <w:tcW w:w="1227" w:type="dxa"/>
                <w:gridSpan w:val="2"/>
                <w:tcBorders>
                  <w:top w:val="nil"/>
                  <w:left w:val="single" w:sz="4" w:space="0" w:color="auto"/>
                  <w:bottom w:val="nil"/>
                </w:tcBorders>
                <w:vAlign w:val="center"/>
              </w:tcPr>
            </w:tcPrChange>
          </w:tcPr>
          <w:p w14:paraId="4FCDAC3A" w14:textId="77777777" w:rsidR="003A0CB9" w:rsidRPr="00C60258" w:rsidRDefault="003A0CB9" w:rsidP="003A0CB9">
            <w:pPr>
              <w:jc w:val="center"/>
              <w:rPr>
                <w:rFonts w:ascii="Arial" w:hAnsi="Arial" w:cs="Arial"/>
                <w:rPrChange w:id="500" w:author="Author" w:date="2024-06-12T08:48:00Z">
                  <w:rPr>
                    <w:rFonts w:ascii="Arial" w:hAnsi="Arial" w:cs="Arial"/>
                    <w:sz w:val="22"/>
                  </w:rPr>
                </w:rPrChange>
              </w:rPr>
            </w:pPr>
            <w:r w:rsidRPr="00C60258">
              <w:rPr>
                <w:rFonts w:ascii="Arial" w:hAnsi="Arial" w:cs="Arial"/>
                <w:rPrChange w:id="501" w:author="Author" w:date="2024-06-12T08:48:00Z">
                  <w:rPr>
                    <w:rFonts w:ascii="Arial" w:hAnsi="Arial" w:cs="Arial"/>
                    <w:sz w:val="22"/>
                  </w:rPr>
                </w:rPrChange>
              </w:rPr>
              <w:t>28,750</w:t>
            </w:r>
          </w:p>
        </w:tc>
      </w:tr>
      <w:tr w:rsidR="003A0CB9" w:rsidRPr="006E461F" w14:paraId="56000E9B" w14:textId="77777777" w:rsidTr="00C60258">
        <w:trPr>
          <w:trHeight w:val="154"/>
          <w:trPrChange w:id="502" w:author="Author" w:date="2024-06-12T08:50:00Z">
            <w:trPr>
              <w:trHeight w:val="154"/>
            </w:trPr>
          </w:trPrChange>
        </w:trPr>
        <w:tc>
          <w:tcPr>
            <w:tcW w:w="629" w:type="dxa"/>
            <w:tcBorders>
              <w:top w:val="nil"/>
              <w:bottom w:val="nil"/>
              <w:right w:val="nil"/>
            </w:tcBorders>
            <w:vAlign w:val="center"/>
            <w:tcPrChange w:id="503" w:author="Author" w:date="2024-06-12T08:50:00Z">
              <w:tcPr>
                <w:tcW w:w="629" w:type="dxa"/>
                <w:gridSpan w:val="2"/>
                <w:tcBorders>
                  <w:top w:val="nil"/>
                  <w:bottom w:val="nil"/>
                  <w:right w:val="nil"/>
                </w:tcBorders>
                <w:vAlign w:val="center"/>
              </w:tcPr>
            </w:tcPrChange>
          </w:tcPr>
          <w:p w14:paraId="77AF390E" w14:textId="77777777" w:rsidR="003A0CB9" w:rsidRPr="00C60258" w:rsidRDefault="003A0CB9" w:rsidP="003A0CB9">
            <w:pPr>
              <w:jc w:val="center"/>
              <w:rPr>
                <w:rFonts w:ascii="Arial" w:hAnsi="Arial"/>
                <w:rPrChange w:id="504" w:author="Author" w:date="2024-06-12T08:48:00Z">
                  <w:rPr>
                    <w:rFonts w:ascii="Arial" w:hAnsi="Arial"/>
                    <w:sz w:val="22"/>
                  </w:rPr>
                </w:rPrChange>
              </w:rPr>
            </w:pPr>
            <w:r w:rsidRPr="00C60258">
              <w:rPr>
                <w:rFonts w:ascii="Arial" w:hAnsi="Arial"/>
                <w:rPrChange w:id="505" w:author="Author" w:date="2024-06-12T08:48:00Z">
                  <w:rPr>
                    <w:rFonts w:ascii="Arial" w:hAnsi="Arial"/>
                    <w:sz w:val="22"/>
                  </w:rPr>
                </w:rPrChange>
              </w:rPr>
              <w:t>Oct</w:t>
            </w:r>
          </w:p>
        </w:tc>
        <w:tc>
          <w:tcPr>
            <w:tcW w:w="1226" w:type="dxa"/>
            <w:tcBorders>
              <w:top w:val="nil"/>
              <w:left w:val="single" w:sz="4" w:space="0" w:color="auto"/>
              <w:bottom w:val="nil"/>
              <w:right w:val="nil"/>
            </w:tcBorders>
            <w:vAlign w:val="center"/>
            <w:tcPrChange w:id="506" w:author="Author" w:date="2024-06-12T08:50:00Z">
              <w:tcPr>
                <w:tcW w:w="1226" w:type="dxa"/>
                <w:gridSpan w:val="2"/>
                <w:tcBorders>
                  <w:top w:val="nil"/>
                  <w:left w:val="single" w:sz="4" w:space="0" w:color="auto"/>
                  <w:bottom w:val="nil"/>
                  <w:right w:val="nil"/>
                </w:tcBorders>
                <w:vAlign w:val="center"/>
              </w:tcPr>
            </w:tcPrChange>
          </w:tcPr>
          <w:p w14:paraId="182CD748" w14:textId="77777777" w:rsidR="003A0CB9" w:rsidRPr="00C60258" w:rsidRDefault="003A0CB9" w:rsidP="003A0CB9">
            <w:pPr>
              <w:jc w:val="center"/>
              <w:rPr>
                <w:rFonts w:ascii="Arial" w:hAnsi="Arial"/>
                <w:rPrChange w:id="507" w:author="Author" w:date="2024-06-12T08:48:00Z">
                  <w:rPr>
                    <w:rFonts w:ascii="Arial" w:hAnsi="Arial"/>
                    <w:sz w:val="22"/>
                  </w:rPr>
                </w:rPrChange>
              </w:rPr>
            </w:pPr>
            <w:r w:rsidRPr="00C60258">
              <w:rPr>
                <w:rFonts w:ascii="Arial" w:hAnsi="Arial"/>
                <w:rPrChange w:id="508" w:author="Author" w:date="2024-06-12T08:48:00Z">
                  <w:rPr>
                    <w:rFonts w:ascii="Arial" w:hAnsi="Arial"/>
                    <w:sz w:val="22"/>
                  </w:rPr>
                </w:rPrChange>
              </w:rPr>
              <w:t>12,000</w:t>
            </w:r>
          </w:p>
        </w:tc>
        <w:tc>
          <w:tcPr>
            <w:tcW w:w="1226" w:type="dxa"/>
            <w:tcBorders>
              <w:top w:val="nil"/>
              <w:left w:val="single" w:sz="4" w:space="0" w:color="auto"/>
              <w:bottom w:val="nil"/>
            </w:tcBorders>
            <w:tcPrChange w:id="509" w:author="Author" w:date="2024-06-12T08:50:00Z">
              <w:tcPr>
                <w:tcW w:w="1226" w:type="dxa"/>
                <w:gridSpan w:val="2"/>
                <w:tcBorders>
                  <w:top w:val="nil"/>
                  <w:left w:val="single" w:sz="4" w:space="0" w:color="auto"/>
                  <w:bottom w:val="nil"/>
                </w:tcBorders>
              </w:tcPr>
            </w:tcPrChange>
          </w:tcPr>
          <w:p w14:paraId="0B4BAF1D" w14:textId="77777777" w:rsidR="003A0CB9" w:rsidRPr="00C60258" w:rsidRDefault="003A0CB9" w:rsidP="003A0CB9">
            <w:pPr>
              <w:jc w:val="center"/>
              <w:rPr>
                <w:rFonts w:ascii="Arial" w:hAnsi="Arial"/>
                <w:rPrChange w:id="510" w:author="Author" w:date="2024-06-12T08:48:00Z">
                  <w:rPr>
                    <w:rFonts w:ascii="Arial" w:hAnsi="Arial"/>
                    <w:sz w:val="22"/>
                  </w:rPr>
                </w:rPrChange>
              </w:rPr>
            </w:pPr>
            <w:r w:rsidRPr="00C60258">
              <w:rPr>
                <w:rFonts w:ascii="Arial" w:hAnsi="Arial"/>
                <w:rPrChange w:id="511" w:author="Author" w:date="2024-06-12T08:48:00Z">
                  <w:rPr>
                    <w:rFonts w:ascii="Arial" w:hAnsi="Arial"/>
                    <w:sz w:val="22"/>
                  </w:rPr>
                </w:rPrChange>
              </w:rPr>
              <w:t>10,000</w:t>
            </w:r>
          </w:p>
        </w:tc>
        <w:tc>
          <w:tcPr>
            <w:tcW w:w="1227" w:type="dxa"/>
            <w:tcBorders>
              <w:top w:val="nil"/>
              <w:left w:val="single" w:sz="4" w:space="0" w:color="auto"/>
              <w:bottom w:val="nil"/>
              <w:right w:val="single" w:sz="4" w:space="0" w:color="auto"/>
            </w:tcBorders>
            <w:tcPrChange w:id="512" w:author="Author" w:date="2024-06-12T08:50:00Z">
              <w:tcPr>
                <w:tcW w:w="1227" w:type="dxa"/>
                <w:gridSpan w:val="2"/>
                <w:tcBorders>
                  <w:top w:val="nil"/>
                  <w:left w:val="single" w:sz="4" w:space="0" w:color="auto"/>
                  <w:bottom w:val="nil"/>
                  <w:right w:val="single" w:sz="4" w:space="0" w:color="auto"/>
                </w:tcBorders>
              </w:tcPr>
            </w:tcPrChange>
          </w:tcPr>
          <w:p w14:paraId="7189A9B9" w14:textId="77777777" w:rsidR="003A0CB9" w:rsidRPr="00C60258" w:rsidRDefault="003A0CB9" w:rsidP="003A0CB9">
            <w:pPr>
              <w:jc w:val="center"/>
              <w:rPr>
                <w:rFonts w:ascii="Arial" w:hAnsi="Arial"/>
                <w:rPrChange w:id="513" w:author="Author" w:date="2024-06-12T08:48:00Z">
                  <w:rPr>
                    <w:rFonts w:ascii="Arial" w:hAnsi="Arial"/>
                    <w:sz w:val="22"/>
                  </w:rPr>
                </w:rPrChange>
              </w:rPr>
            </w:pPr>
            <w:r w:rsidRPr="00C60258">
              <w:rPr>
                <w:rFonts w:ascii="Arial" w:hAnsi="Arial"/>
                <w:rPrChange w:id="514" w:author="Author" w:date="2024-06-12T08:48:00Z">
                  <w:rPr>
                    <w:rFonts w:ascii="Arial" w:hAnsi="Arial"/>
                    <w:sz w:val="22"/>
                  </w:rPr>
                </w:rPrChange>
              </w:rPr>
              <w:t>-600</w:t>
            </w:r>
          </w:p>
        </w:tc>
        <w:tc>
          <w:tcPr>
            <w:tcW w:w="1226" w:type="dxa"/>
            <w:tcBorders>
              <w:top w:val="nil"/>
              <w:left w:val="single" w:sz="4" w:space="0" w:color="auto"/>
              <w:bottom w:val="nil"/>
              <w:right w:val="single" w:sz="4" w:space="0" w:color="auto"/>
            </w:tcBorders>
            <w:tcPrChange w:id="515" w:author="Author" w:date="2024-06-12T08:50:00Z">
              <w:tcPr>
                <w:tcW w:w="1226" w:type="dxa"/>
                <w:gridSpan w:val="2"/>
                <w:tcBorders>
                  <w:top w:val="nil"/>
                  <w:left w:val="single" w:sz="4" w:space="0" w:color="auto"/>
                  <w:bottom w:val="nil"/>
                  <w:right w:val="single" w:sz="4" w:space="0" w:color="auto"/>
                </w:tcBorders>
              </w:tcPr>
            </w:tcPrChange>
          </w:tcPr>
          <w:p w14:paraId="49411545" w14:textId="77777777" w:rsidR="003A0CB9" w:rsidRPr="00C60258" w:rsidRDefault="003A0CB9" w:rsidP="003A0CB9">
            <w:pPr>
              <w:jc w:val="center"/>
              <w:rPr>
                <w:rFonts w:ascii="Arial" w:hAnsi="Arial" w:cs="Arial"/>
                <w:rPrChange w:id="516" w:author="Author" w:date="2024-06-12T08:48:00Z">
                  <w:rPr>
                    <w:rFonts w:ascii="Arial" w:hAnsi="Arial" w:cs="Arial"/>
                    <w:sz w:val="22"/>
                  </w:rPr>
                </w:rPrChange>
              </w:rPr>
            </w:pPr>
            <w:r w:rsidRPr="00C60258">
              <w:rPr>
                <w:rFonts w:ascii="Arial" w:hAnsi="Arial" w:cs="Arial"/>
                <w:rPrChange w:id="517" w:author="Author" w:date="2024-06-12T08:48:00Z">
                  <w:rPr>
                    <w:rFonts w:ascii="Arial" w:hAnsi="Arial" w:cs="Arial"/>
                    <w:sz w:val="22"/>
                  </w:rPr>
                </w:rPrChange>
              </w:rPr>
              <w:t>(250)</w:t>
            </w:r>
          </w:p>
        </w:tc>
        <w:tc>
          <w:tcPr>
            <w:tcW w:w="1332" w:type="dxa"/>
            <w:tcBorders>
              <w:top w:val="nil"/>
              <w:left w:val="single" w:sz="4" w:space="0" w:color="auto"/>
              <w:bottom w:val="nil"/>
            </w:tcBorders>
            <w:tcPrChange w:id="518" w:author="Author" w:date="2024-06-12T08:50:00Z">
              <w:tcPr>
                <w:tcW w:w="1227" w:type="dxa"/>
                <w:tcBorders>
                  <w:top w:val="nil"/>
                  <w:left w:val="single" w:sz="4" w:space="0" w:color="auto"/>
                  <w:bottom w:val="nil"/>
                </w:tcBorders>
              </w:tcPr>
            </w:tcPrChange>
          </w:tcPr>
          <w:p w14:paraId="60D9C3AB" w14:textId="77777777" w:rsidR="003A0CB9" w:rsidRPr="00C60258" w:rsidRDefault="003A0CB9" w:rsidP="003A0CB9">
            <w:pPr>
              <w:jc w:val="center"/>
              <w:rPr>
                <w:rFonts w:ascii="Arial" w:hAnsi="Arial"/>
                <w:rPrChange w:id="519" w:author="Author" w:date="2024-06-12T08:48:00Z">
                  <w:rPr>
                    <w:rFonts w:ascii="Arial" w:hAnsi="Arial"/>
                    <w:sz w:val="22"/>
                  </w:rPr>
                </w:rPrChange>
              </w:rPr>
            </w:pPr>
            <w:r w:rsidRPr="00C60258">
              <w:rPr>
                <w:rFonts w:ascii="Arial" w:hAnsi="Arial"/>
                <w:rPrChange w:id="520" w:author="Author" w:date="2024-06-12T08:48:00Z">
                  <w:rPr>
                    <w:rFonts w:ascii="Arial" w:hAnsi="Arial"/>
                    <w:sz w:val="22"/>
                  </w:rPr>
                </w:rPrChange>
              </w:rPr>
              <w:t>18,000,000</w:t>
            </w:r>
          </w:p>
        </w:tc>
        <w:tc>
          <w:tcPr>
            <w:tcW w:w="1226" w:type="dxa"/>
            <w:tcBorders>
              <w:top w:val="nil"/>
              <w:left w:val="single" w:sz="4" w:space="0" w:color="auto"/>
              <w:bottom w:val="nil"/>
            </w:tcBorders>
            <w:tcPrChange w:id="521" w:author="Author" w:date="2024-06-12T08:50:00Z">
              <w:tcPr>
                <w:tcW w:w="1226" w:type="dxa"/>
                <w:gridSpan w:val="2"/>
                <w:tcBorders>
                  <w:top w:val="nil"/>
                  <w:left w:val="single" w:sz="4" w:space="0" w:color="auto"/>
                  <w:bottom w:val="nil"/>
                </w:tcBorders>
              </w:tcPr>
            </w:tcPrChange>
          </w:tcPr>
          <w:p w14:paraId="1D345B87" w14:textId="77777777" w:rsidR="003A0CB9" w:rsidRPr="00C60258" w:rsidRDefault="003A0CB9" w:rsidP="003A0CB9">
            <w:pPr>
              <w:jc w:val="center"/>
              <w:rPr>
                <w:rFonts w:ascii="Arial" w:hAnsi="Arial"/>
                <w:rPrChange w:id="522" w:author="Author" w:date="2024-06-12T08:48:00Z">
                  <w:rPr>
                    <w:rFonts w:ascii="Arial" w:hAnsi="Arial"/>
                    <w:sz w:val="22"/>
                  </w:rPr>
                </w:rPrChange>
              </w:rPr>
            </w:pPr>
            <w:r w:rsidRPr="00C60258">
              <w:rPr>
                <w:rFonts w:ascii="Arial" w:hAnsi="Arial"/>
                <w:rPrChange w:id="523" w:author="Author" w:date="2024-06-12T08:48:00Z">
                  <w:rPr>
                    <w:rFonts w:ascii="Arial" w:hAnsi="Arial"/>
                    <w:sz w:val="22"/>
                  </w:rPr>
                </w:rPrChange>
              </w:rPr>
              <w:t>19,000</w:t>
            </w:r>
          </w:p>
        </w:tc>
        <w:tc>
          <w:tcPr>
            <w:tcW w:w="1227" w:type="dxa"/>
            <w:tcBorders>
              <w:top w:val="nil"/>
              <w:left w:val="single" w:sz="4" w:space="0" w:color="auto"/>
              <w:bottom w:val="nil"/>
            </w:tcBorders>
            <w:vAlign w:val="center"/>
            <w:tcPrChange w:id="524" w:author="Author" w:date="2024-06-12T08:50:00Z">
              <w:tcPr>
                <w:tcW w:w="1227" w:type="dxa"/>
                <w:gridSpan w:val="2"/>
                <w:tcBorders>
                  <w:top w:val="nil"/>
                  <w:left w:val="single" w:sz="4" w:space="0" w:color="auto"/>
                  <w:bottom w:val="nil"/>
                </w:tcBorders>
                <w:vAlign w:val="center"/>
              </w:tcPr>
            </w:tcPrChange>
          </w:tcPr>
          <w:p w14:paraId="7CA80CCD" w14:textId="77777777" w:rsidR="003A0CB9" w:rsidRPr="00C60258" w:rsidRDefault="003A0CB9" w:rsidP="003A0CB9">
            <w:pPr>
              <w:jc w:val="center"/>
              <w:rPr>
                <w:rFonts w:ascii="Arial" w:hAnsi="Arial" w:cs="Arial"/>
                <w:rPrChange w:id="525" w:author="Author" w:date="2024-06-12T08:48:00Z">
                  <w:rPr>
                    <w:rFonts w:ascii="Arial" w:hAnsi="Arial" w:cs="Arial"/>
                    <w:sz w:val="22"/>
                  </w:rPr>
                </w:rPrChange>
              </w:rPr>
            </w:pPr>
            <w:r w:rsidRPr="00C60258">
              <w:rPr>
                <w:rFonts w:ascii="Arial" w:hAnsi="Arial" w:cs="Arial"/>
                <w:rPrChange w:id="526" w:author="Author" w:date="2024-06-12T08:48:00Z">
                  <w:rPr>
                    <w:rFonts w:ascii="Arial" w:hAnsi="Arial" w:cs="Arial"/>
                    <w:sz w:val="22"/>
                  </w:rPr>
                </w:rPrChange>
              </w:rPr>
              <w:t>28,750</w:t>
            </w:r>
          </w:p>
        </w:tc>
      </w:tr>
      <w:tr w:rsidR="003A0CB9" w:rsidRPr="006E461F" w14:paraId="7E188E6F" w14:textId="77777777" w:rsidTr="00C60258">
        <w:trPr>
          <w:trHeight w:val="154"/>
          <w:trPrChange w:id="527" w:author="Author" w:date="2024-06-12T08:50:00Z">
            <w:trPr>
              <w:trHeight w:val="154"/>
            </w:trPr>
          </w:trPrChange>
        </w:trPr>
        <w:tc>
          <w:tcPr>
            <w:tcW w:w="629" w:type="dxa"/>
            <w:tcBorders>
              <w:top w:val="nil"/>
              <w:bottom w:val="nil"/>
              <w:right w:val="nil"/>
            </w:tcBorders>
            <w:vAlign w:val="center"/>
            <w:tcPrChange w:id="528" w:author="Author" w:date="2024-06-12T08:50:00Z">
              <w:tcPr>
                <w:tcW w:w="629" w:type="dxa"/>
                <w:gridSpan w:val="2"/>
                <w:tcBorders>
                  <w:top w:val="nil"/>
                  <w:bottom w:val="nil"/>
                  <w:right w:val="nil"/>
                </w:tcBorders>
                <w:vAlign w:val="center"/>
              </w:tcPr>
            </w:tcPrChange>
          </w:tcPr>
          <w:p w14:paraId="5B3D2D25" w14:textId="77777777" w:rsidR="003A0CB9" w:rsidRPr="00C60258" w:rsidRDefault="003A0CB9" w:rsidP="003A0CB9">
            <w:pPr>
              <w:jc w:val="center"/>
              <w:rPr>
                <w:rFonts w:ascii="Arial" w:hAnsi="Arial"/>
                <w:rPrChange w:id="529" w:author="Author" w:date="2024-06-12T08:48:00Z">
                  <w:rPr>
                    <w:rFonts w:ascii="Arial" w:hAnsi="Arial"/>
                    <w:sz w:val="22"/>
                  </w:rPr>
                </w:rPrChange>
              </w:rPr>
            </w:pPr>
            <w:r w:rsidRPr="00C60258">
              <w:rPr>
                <w:rFonts w:ascii="Arial" w:hAnsi="Arial"/>
                <w:rPrChange w:id="530" w:author="Author" w:date="2024-06-12T08:48:00Z">
                  <w:rPr>
                    <w:rFonts w:ascii="Arial" w:hAnsi="Arial"/>
                    <w:sz w:val="22"/>
                  </w:rPr>
                </w:rPrChange>
              </w:rPr>
              <w:t>Nov</w:t>
            </w:r>
          </w:p>
        </w:tc>
        <w:tc>
          <w:tcPr>
            <w:tcW w:w="1226" w:type="dxa"/>
            <w:tcBorders>
              <w:top w:val="nil"/>
              <w:left w:val="single" w:sz="4" w:space="0" w:color="auto"/>
              <w:bottom w:val="nil"/>
              <w:right w:val="nil"/>
            </w:tcBorders>
            <w:vAlign w:val="center"/>
            <w:tcPrChange w:id="531" w:author="Author" w:date="2024-06-12T08:50:00Z">
              <w:tcPr>
                <w:tcW w:w="1226" w:type="dxa"/>
                <w:gridSpan w:val="2"/>
                <w:tcBorders>
                  <w:top w:val="nil"/>
                  <w:left w:val="single" w:sz="4" w:space="0" w:color="auto"/>
                  <w:bottom w:val="nil"/>
                  <w:right w:val="nil"/>
                </w:tcBorders>
                <w:vAlign w:val="center"/>
              </w:tcPr>
            </w:tcPrChange>
          </w:tcPr>
          <w:p w14:paraId="54F9C04D" w14:textId="77777777" w:rsidR="003A0CB9" w:rsidRPr="00C60258" w:rsidRDefault="003A0CB9" w:rsidP="003A0CB9">
            <w:pPr>
              <w:jc w:val="center"/>
              <w:rPr>
                <w:rFonts w:ascii="Arial" w:hAnsi="Arial"/>
                <w:rPrChange w:id="532" w:author="Author" w:date="2024-06-12T08:48:00Z">
                  <w:rPr>
                    <w:rFonts w:ascii="Arial" w:hAnsi="Arial"/>
                    <w:sz w:val="22"/>
                  </w:rPr>
                </w:rPrChange>
              </w:rPr>
            </w:pPr>
            <w:r w:rsidRPr="00C60258">
              <w:rPr>
                <w:rFonts w:ascii="Arial" w:hAnsi="Arial"/>
                <w:rPrChange w:id="533" w:author="Author" w:date="2024-06-12T08:48:00Z">
                  <w:rPr>
                    <w:rFonts w:ascii="Arial" w:hAnsi="Arial"/>
                    <w:sz w:val="22"/>
                  </w:rPr>
                </w:rPrChange>
              </w:rPr>
              <w:t>12,000</w:t>
            </w:r>
          </w:p>
        </w:tc>
        <w:tc>
          <w:tcPr>
            <w:tcW w:w="1226" w:type="dxa"/>
            <w:tcBorders>
              <w:top w:val="nil"/>
              <w:left w:val="single" w:sz="4" w:space="0" w:color="auto"/>
              <w:bottom w:val="nil"/>
            </w:tcBorders>
            <w:tcPrChange w:id="534" w:author="Author" w:date="2024-06-12T08:50:00Z">
              <w:tcPr>
                <w:tcW w:w="1226" w:type="dxa"/>
                <w:gridSpan w:val="2"/>
                <w:tcBorders>
                  <w:top w:val="nil"/>
                  <w:left w:val="single" w:sz="4" w:space="0" w:color="auto"/>
                  <w:bottom w:val="nil"/>
                </w:tcBorders>
              </w:tcPr>
            </w:tcPrChange>
          </w:tcPr>
          <w:p w14:paraId="0C533E57" w14:textId="77777777" w:rsidR="003A0CB9" w:rsidRPr="00C60258" w:rsidRDefault="003A0CB9" w:rsidP="003A0CB9">
            <w:pPr>
              <w:jc w:val="center"/>
              <w:rPr>
                <w:rFonts w:ascii="Arial" w:hAnsi="Arial"/>
                <w:rPrChange w:id="535" w:author="Author" w:date="2024-06-12T08:48:00Z">
                  <w:rPr>
                    <w:rFonts w:ascii="Arial" w:hAnsi="Arial"/>
                    <w:sz w:val="22"/>
                  </w:rPr>
                </w:rPrChange>
              </w:rPr>
            </w:pPr>
            <w:r w:rsidRPr="00C60258">
              <w:rPr>
                <w:rFonts w:ascii="Arial" w:hAnsi="Arial"/>
                <w:rPrChange w:id="536" w:author="Author" w:date="2024-06-12T08:48:00Z">
                  <w:rPr>
                    <w:rFonts w:ascii="Arial" w:hAnsi="Arial"/>
                    <w:sz w:val="22"/>
                  </w:rPr>
                </w:rPrChange>
              </w:rPr>
              <w:t>10,000</w:t>
            </w:r>
          </w:p>
        </w:tc>
        <w:tc>
          <w:tcPr>
            <w:tcW w:w="1227" w:type="dxa"/>
            <w:tcBorders>
              <w:top w:val="nil"/>
              <w:left w:val="single" w:sz="4" w:space="0" w:color="auto"/>
              <w:bottom w:val="nil"/>
              <w:right w:val="single" w:sz="4" w:space="0" w:color="auto"/>
            </w:tcBorders>
            <w:tcPrChange w:id="537" w:author="Author" w:date="2024-06-12T08:50:00Z">
              <w:tcPr>
                <w:tcW w:w="1227" w:type="dxa"/>
                <w:gridSpan w:val="2"/>
                <w:tcBorders>
                  <w:top w:val="nil"/>
                  <w:left w:val="single" w:sz="4" w:space="0" w:color="auto"/>
                  <w:bottom w:val="nil"/>
                  <w:right w:val="single" w:sz="4" w:space="0" w:color="auto"/>
                </w:tcBorders>
              </w:tcPr>
            </w:tcPrChange>
          </w:tcPr>
          <w:p w14:paraId="708B4673" w14:textId="77777777" w:rsidR="003A0CB9" w:rsidRPr="00C60258" w:rsidRDefault="003A0CB9" w:rsidP="003A0CB9">
            <w:pPr>
              <w:jc w:val="center"/>
              <w:rPr>
                <w:rFonts w:ascii="Arial" w:hAnsi="Arial"/>
                <w:rPrChange w:id="538" w:author="Author" w:date="2024-06-12T08:48:00Z">
                  <w:rPr>
                    <w:rFonts w:ascii="Arial" w:hAnsi="Arial"/>
                    <w:sz w:val="22"/>
                  </w:rPr>
                </w:rPrChange>
              </w:rPr>
            </w:pPr>
            <w:r w:rsidRPr="00C60258">
              <w:rPr>
                <w:rFonts w:ascii="Arial" w:hAnsi="Arial"/>
                <w:rPrChange w:id="539" w:author="Author" w:date="2024-06-12T08:48:00Z">
                  <w:rPr>
                    <w:rFonts w:ascii="Arial" w:hAnsi="Arial"/>
                    <w:sz w:val="22"/>
                  </w:rPr>
                </w:rPrChange>
              </w:rPr>
              <w:t>-600</w:t>
            </w:r>
          </w:p>
        </w:tc>
        <w:tc>
          <w:tcPr>
            <w:tcW w:w="1226" w:type="dxa"/>
            <w:tcBorders>
              <w:top w:val="nil"/>
              <w:left w:val="single" w:sz="4" w:space="0" w:color="auto"/>
              <w:bottom w:val="nil"/>
              <w:right w:val="single" w:sz="4" w:space="0" w:color="auto"/>
            </w:tcBorders>
            <w:tcPrChange w:id="540" w:author="Author" w:date="2024-06-12T08:50:00Z">
              <w:tcPr>
                <w:tcW w:w="1226" w:type="dxa"/>
                <w:gridSpan w:val="2"/>
                <w:tcBorders>
                  <w:top w:val="nil"/>
                  <w:left w:val="single" w:sz="4" w:space="0" w:color="auto"/>
                  <w:bottom w:val="nil"/>
                  <w:right w:val="single" w:sz="4" w:space="0" w:color="auto"/>
                </w:tcBorders>
              </w:tcPr>
            </w:tcPrChange>
          </w:tcPr>
          <w:p w14:paraId="2A1AA87C" w14:textId="77777777" w:rsidR="003A0CB9" w:rsidRPr="00C60258" w:rsidRDefault="003A0CB9" w:rsidP="003A0CB9">
            <w:pPr>
              <w:jc w:val="center"/>
              <w:rPr>
                <w:rFonts w:ascii="Arial" w:hAnsi="Arial" w:cs="Arial"/>
                <w:rPrChange w:id="541" w:author="Author" w:date="2024-06-12T08:48:00Z">
                  <w:rPr>
                    <w:rFonts w:ascii="Arial" w:hAnsi="Arial" w:cs="Arial"/>
                    <w:sz w:val="22"/>
                  </w:rPr>
                </w:rPrChange>
              </w:rPr>
            </w:pPr>
            <w:r w:rsidRPr="00C60258">
              <w:rPr>
                <w:rFonts w:ascii="Arial" w:hAnsi="Arial" w:cs="Arial"/>
                <w:rPrChange w:id="542" w:author="Author" w:date="2024-06-12T08:48:00Z">
                  <w:rPr>
                    <w:rFonts w:ascii="Arial" w:hAnsi="Arial" w:cs="Arial"/>
                    <w:sz w:val="22"/>
                  </w:rPr>
                </w:rPrChange>
              </w:rPr>
              <w:t>(250)</w:t>
            </w:r>
          </w:p>
        </w:tc>
        <w:tc>
          <w:tcPr>
            <w:tcW w:w="1332" w:type="dxa"/>
            <w:tcBorders>
              <w:top w:val="nil"/>
              <w:left w:val="single" w:sz="4" w:space="0" w:color="auto"/>
              <w:bottom w:val="nil"/>
            </w:tcBorders>
            <w:tcPrChange w:id="543" w:author="Author" w:date="2024-06-12T08:50:00Z">
              <w:tcPr>
                <w:tcW w:w="1227" w:type="dxa"/>
                <w:tcBorders>
                  <w:top w:val="nil"/>
                  <w:left w:val="single" w:sz="4" w:space="0" w:color="auto"/>
                  <w:bottom w:val="nil"/>
                </w:tcBorders>
              </w:tcPr>
            </w:tcPrChange>
          </w:tcPr>
          <w:p w14:paraId="5BBE5684" w14:textId="77777777" w:rsidR="003A0CB9" w:rsidRPr="00C60258" w:rsidRDefault="003A0CB9" w:rsidP="003A0CB9">
            <w:pPr>
              <w:jc w:val="center"/>
              <w:rPr>
                <w:rFonts w:ascii="Arial" w:hAnsi="Arial"/>
                <w:rPrChange w:id="544" w:author="Author" w:date="2024-06-12T08:48:00Z">
                  <w:rPr>
                    <w:rFonts w:ascii="Arial" w:hAnsi="Arial"/>
                    <w:sz w:val="22"/>
                  </w:rPr>
                </w:rPrChange>
              </w:rPr>
            </w:pPr>
            <w:r w:rsidRPr="00C60258">
              <w:rPr>
                <w:rFonts w:ascii="Arial" w:hAnsi="Arial"/>
                <w:rPrChange w:id="545" w:author="Author" w:date="2024-06-12T08:48:00Z">
                  <w:rPr>
                    <w:rFonts w:ascii="Arial" w:hAnsi="Arial"/>
                    <w:sz w:val="22"/>
                  </w:rPr>
                </w:rPrChange>
              </w:rPr>
              <w:t>18,000,000</w:t>
            </w:r>
          </w:p>
        </w:tc>
        <w:tc>
          <w:tcPr>
            <w:tcW w:w="1226" w:type="dxa"/>
            <w:tcBorders>
              <w:top w:val="nil"/>
              <w:left w:val="single" w:sz="4" w:space="0" w:color="auto"/>
              <w:bottom w:val="nil"/>
            </w:tcBorders>
            <w:tcPrChange w:id="546" w:author="Author" w:date="2024-06-12T08:50:00Z">
              <w:tcPr>
                <w:tcW w:w="1226" w:type="dxa"/>
                <w:gridSpan w:val="2"/>
                <w:tcBorders>
                  <w:top w:val="nil"/>
                  <w:left w:val="single" w:sz="4" w:space="0" w:color="auto"/>
                  <w:bottom w:val="nil"/>
                </w:tcBorders>
              </w:tcPr>
            </w:tcPrChange>
          </w:tcPr>
          <w:p w14:paraId="3009EC02" w14:textId="77777777" w:rsidR="003A0CB9" w:rsidRPr="00C60258" w:rsidRDefault="003A0CB9" w:rsidP="003A0CB9">
            <w:pPr>
              <w:jc w:val="center"/>
              <w:rPr>
                <w:rFonts w:ascii="Arial" w:hAnsi="Arial"/>
                <w:rPrChange w:id="547" w:author="Author" w:date="2024-06-12T08:48:00Z">
                  <w:rPr>
                    <w:rFonts w:ascii="Arial" w:hAnsi="Arial"/>
                    <w:sz w:val="22"/>
                  </w:rPr>
                </w:rPrChange>
              </w:rPr>
            </w:pPr>
            <w:r w:rsidRPr="00C60258">
              <w:rPr>
                <w:rFonts w:ascii="Arial" w:hAnsi="Arial"/>
                <w:rPrChange w:id="548" w:author="Author" w:date="2024-06-12T08:48:00Z">
                  <w:rPr>
                    <w:rFonts w:ascii="Arial" w:hAnsi="Arial"/>
                    <w:sz w:val="22"/>
                  </w:rPr>
                </w:rPrChange>
              </w:rPr>
              <w:t>19,000</w:t>
            </w:r>
          </w:p>
        </w:tc>
        <w:tc>
          <w:tcPr>
            <w:tcW w:w="1227" w:type="dxa"/>
            <w:tcBorders>
              <w:top w:val="nil"/>
              <w:left w:val="single" w:sz="4" w:space="0" w:color="auto"/>
              <w:bottom w:val="nil"/>
            </w:tcBorders>
            <w:vAlign w:val="center"/>
            <w:tcPrChange w:id="549" w:author="Author" w:date="2024-06-12T08:50:00Z">
              <w:tcPr>
                <w:tcW w:w="1227" w:type="dxa"/>
                <w:gridSpan w:val="2"/>
                <w:tcBorders>
                  <w:top w:val="nil"/>
                  <w:left w:val="single" w:sz="4" w:space="0" w:color="auto"/>
                  <w:bottom w:val="nil"/>
                </w:tcBorders>
                <w:vAlign w:val="center"/>
              </w:tcPr>
            </w:tcPrChange>
          </w:tcPr>
          <w:p w14:paraId="07AFCB57" w14:textId="77777777" w:rsidR="003A0CB9" w:rsidRPr="00C60258" w:rsidRDefault="003A0CB9" w:rsidP="003A0CB9">
            <w:pPr>
              <w:jc w:val="center"/>
              <w:rPr>
                <w:rFonts w:ascii="Arial" w:hAnsi="Arial" w:cs="Arial"/>
                <w:rPrChange w:id="550" w:author="Author" w:date="2024-06-12T08:48:00Z">
                  <w:rPr>
                    <w:rFonts w:ascii="Arial" w:hAnsi="Arial" w:cs="Arial"/>
                    <w:sz w:val="22"/>
                  </w:rPr>
                </w:rPrChange>
              </w:rPr>
            </w:pPr>
            <w:r w:rsidRPr="00C60258">
              <w:rPr>
                <w:rFonts w:ascii="Arial" w:hAnsi="Arial" w:cs="Arial"/>
                <w:rPrChange w:id="551" w:author="Author" w:date="2024-06-12T08:48:00Z">
                  <w:rPr>
                    <w:rFonts w:ascii="Arial" w:hAnsi="Arial" w:cs="Arial"/>
                    <w:sz w:val="22"/>
                  </w:rPr>
                </w:rPrChange>
              </w:rPr>
              <w:t>28,750</w:t>
            </w:r>
          </w:p>
        </w:tc>
      </w:tr>
      <w:tr w:rsidR="003A0CB9" w:rsidRPr="006E461F" w14:paraId="089D4625" w14:textId="77777777" w:rsidTr="00C60258">
        <w:trPr>
          <w:trHeight w:val="154"/>
          <w:trPrChange w:id="552" w:author="Author" w:date="2024-06-12T08:50:00Z">
            <w:trPr>
              <w:trHeight w:val="154"/>
            </w:trPr>
          </w:trPrChange>
        </w:trPr>
        <w:tc>
          <w:tcPr>
            <w:tcW w:w="629" w:type="dxa"/>
            <w:tcBorders>
              <w:top w:val="nil"/>
              <w:bottom w:val="nil"/>
              <w:right w:val="nil"/>
            </w:tcBorders>
            <w:vAlign w:val="center"/>
            <w:tcPrChange w:id="553" w:author="Author" w:date="2024-06-12T08:50:00Z">
              <w:tcPr>
                <w:tcW w:w="629" w:type="dxa"/>
                <w:gridSpan w:val="2"/>
                <w:tcBorders>
                  <w:top w:val="nil"/>
                  <w:bottom w:val="nil"/>
                  <w:right w:val="nil"/>
                </w:tcBorders>
                <w:vAlign w:val="center"/>
              </w:tcPr>
            </w:tcPrChange>
          </w:tcPr>
          <w:p w14:paraId="0F1D439F" w14:textId="77777777" w:rsidR="003A0CB9" w:rsidRPr="00C60258" w:rsidRDefault="003A0CB9" w:rsidP="003A0CB9">
            <w:pPr>
              <w:jc w:val="center"/>
              <w:rPr>
                <w:rFonts w:ascii="Arial" w:hAnsi="Arial"/>
                <w:rPrChange w:id="554" w:author="Author" w:date="2024-06-12T08:48:00Z">
                  <w:rPr>
                    <w:rFonts w:ascii="Arial" w:hAnsi="Arial"/>
                    <w:sz w:val="22"/>
                  </w:rPr>
                </w:rPrChange>
              </w:rPr>
            </w:pPr>
            <w:r w:rsidRPr="00C60258">
              <w:rPr>
                <w:rFonts w:ascii="Arial" w:hAnsi="Arial"/>
                <w:rPrChange w:id="555" w:author="Author" w:date="2024-06-12T08:48:00Z">
                  <w:rPr>
                    <w:rFonts w:ascii="Arial" w:hAnsi="Arial"/>
                    <w:sz w:val="22"/>
                  </w:rPr>
                </w:rPrChange>
              </w:rPr>
              <w:t>Dec</w:t>
            </w:r>
          </w:p>
        </w:tc>
        <w:tc>
          <w:tcPr>
            <w:tcW w:w="1226" w:type="dxa"/>
            <w:tcBorders>
              <w:top w:val="nil"/>
              <w:left w:val="single" w:sz="4" w:space="0" w:color="auto"/>
              <w:bottom w:val="nil"/>
              <w:right w:val="nil"/>
            </w:tcBorders>
            <w:vAlign w:val="center"/>
            <w:tcPrChange w:id="556" w:author="Author" w:date="2024-06-12T08:50:00Z">
              <w:tcPr>
                <w:tcW w:w="1226" w:type="dxa"/>
                <w:gridSpan w:val="2"/>
                <w:tcBorders>
                  <w:top w:val="nil"/>
                  <w:left w:val="single" w:sz="4" w:space="0" w:color="auto"/>
                  <w:bottom w:val="nil"/>
                  <w:right w:val="nil"/>
                </w:tcBorders>
                <w:vAlign w:val="center"/>
              </w:tcPr>
            </w:tcPrChange>
          </w:tcPr>
          <w:p w14:paraId="70B7D1A6" w14:textId="77777777" w:rsidR="003A0CB9" w:rsidRPr="00C60258" w:rsidRDefault="003A0CB9" w:rsidP="003A0CB9">
            <w:pPr>
              <w:jc w:val="center"/>
              <w:rPr>
                <w:rFonts w:ascii="Arial" w:hAnsi="Arial"/>
                <w:rPrChange w:id="557" w:author="Author" w:date="2024-06-12T08:48:00Z">
                  <w:rPr>
                    <w:rFonts w:ascii="Arial" w:hAnsi="Arial"/>
                    <w:sz w:val="22"/>
                  </w:rPr>
                </w:rPrChange>
              </w:rPr>
            </w:pPr>
            <w:r w:rsidRPr="00C60258">
              <w:rPr>
                <w:rFonts w:ascii="Arial" w:hAnsi="Arial"/>
                <w:rPrChange w:id="558" w:author="Author" w:date="2024-06-12T08:48:00Z">
                  <w:rPr>
                    <w:rFonts w:ascii="Arial" w:hAnsi="Arial"/>
                    <w:sz w:val="22"/>
                  </w:rPr>
                </w:rPrChange>
              </w:rPr>
              <w:t>12,000</w:t>
            </w:r>
          </w:p>
        </w:tc>
        <w:tc>
          <w:tcPr>
            <w:tcW w:w="1226" w:type="dxa"/>
            <w:tcBorders>
              <w:top w:val="nil"/>
              <w:left w:val="single" w:sz="4" w:space="0" w:color="auto"/>
              <w:bottom w:val="nil"/>
            </w:tcBorders>
            <w:tcPrChange w:id="559" w:author="Author" w:date="2024-06-12T08:50:00Z">
              <w:tcPr>
                <w:tcW w:w="1226" w:type="dxa"/>
                <w:gridSpan w:val="2"/>
                <w:tcBorders>
                  <w:top w:val="nil"/>
                  <w:left w:val="single" w:sz="4" w:space="0" w:color="auto"/>
                  <w:bottom w:val="nil"/>
                </w:tcBorders>
              </w:tcPr>
            </w:tcPrChange>
          </w:tcPr>
          <w:p w14:paraId="56F2B18F" w14:textId="77777777" w:rsidR="003A0CB9" w:rsidRPr="00C60258" w:rsidRDefault="003A0CB9" w:rsidP="003A0CB9">
            <w:pPr>
              <w:jc w:val="center"/>
              <w:rPr>
                <w:rFonts w:ascii="Arial" w:hAnsi="Arial"/>
                <w:rPrChange w:id="560" w:author="Author" w:date="2024-06-12T08:48:00Z">
                  <w:rPr>
                    <w:rFonts w:ascii="Arial" w:hAnsi="Arial"/>
                    <w:sz w:val="22"/>
                  </w:rPr>
                </w:rPrChange>
              </w:rPr>
            </w:pPr>
            <w:r w:rsidRPr="00C60258">
              <w:rPr>
                <w:rFonts w:ascii="Arial" w:hAnsi="Arial"/>
                <w:rPrChange w:id="561" w:author="Author" w:date="2024-06-12T08:48:00Z">
                  <w:rPr>
                    <w:rFonts w:ascii="Arial" w:hAnsi="Arial"/>
                    <w:sz w:val="22"/>
                  </w:rPr>
                </w:rPrChange>
              </w:rPr>
              <w:t>10,000</w:t>
            </w:r>
          </w:p>
        </w:tc>
        <w:tc>
          <w:tcPr>
            <w:tcW w:w="1227" w:type="dxa"/>
            <w:tcBorders>
              <w:top w:val="nil"/>
              <w:left w:val="single" w:sz="4" w:space="0" w:color="auto"/>
              <w:bottom w:val="nil"/>
              <w:right w:val="single" w:sz="4" w:space="0" w:color="auto"/>
            </w:tcBorders>
            <w:tcPrChange w:id="562" w:author="Author" w:date="2024-06-12T08:50:00Z">
              <w:tcPr>
                <w:tcW w:w="1227" w:type="dxa"/>
                <w:gridSpan w:val="2"/>
                <w:tcBorders>
                  <w:top w:val="nil"/>
                  <w:left w:val="single" w:sz="4" w:space="0" w:color="auto"/>
                  <w:bottom w:val="nil"/>
                  <w:right w:val="single" w:sz="4" w:space="0" w:color="auto"/>
                </w:tcBorders>
              </w:tcPr>
            </w:tcPrChange>
          </w:tcPr>
          <w:p w14:paraId="3792964A" w14:textId="77777777" w:rsidR="003A0CB9" w:rsidRPr="00C60258" w:rsidRDefault="003A0CB9" w:rsidP="003A0CB9">
            <w:pPr>
              <w:jc w:val="center"/>
              <w:rPr>
                <w:rFonts w:ascii="Arial" w:hAnsi="Arial"/>
                <w:rPrChange w:id="563" w:author="Author" w:date="2024-06-12T08:48:00Z">
                  <w:rPr>
                    <w:rFonts w:ascii="Arial" w:hAnsi="Arial"/>
                    <w:sz w:val="22"/>
                  </w:rPr>
                </w:rPrChange>
              </w:rPr>
            </w:pPr>
            <w:r w:rsidRPr="00C60258">
              <w:rPr>
                <w:rFonts w:ascii="Arial" w:hAnsi="Arial"/>
                <w:rPrChange w:id="564" w:author="Author" w:date="2024-06-12T08:48:00Z">
                  <w:rPr>
                    <w:rFonts w:ascii="Arial" w:hAnsi="Arial"/>
                    <w:sz w:val="22"/>
                  </w:rPr>
                </w:rPrChange>
              </w:rPr>
              <w:t>-600</w:t>
            </w:r>
          </w:p>
        </w:tc>
        <w:tc>
          <w:tcPr>
            <w:tcW w:w="1226" w:type="dxa"/>
            <w:tcBorders>
              <w:top w:val="nil"/>
              <w:left w:val="single" w:sz="4" w:space="0" w:color="auto"/>
              <w:bottom w:val="nil"/>
              <w:right w:val="single" w:sz="4" w:space="0" w:color="auto"/>
            </w:tcBorders>
            <w:tcPrChange w:id="565" w:author="Author" w:date="2024-06-12T08:50:00Z">
              <w:tcPr>
                <w:tcW w:w="1226" w:type="dxa"/>
                <w:gridSpan w:val="2"/>
                <w:tcBorders>
                  <w:top w:val="nil"/>
                  <w:left w:val="single" w:sz="4" w:space="0" w:color="auto"/>
                  <w:bottom w:val="nil"/>
                  <w:right w:val="single" w:sz="4" w:space="0" w:color="auto"/>
                </w:tcBorders>
              </w:tcPr>
            </w:tcPrChange>
          </w:tcPr>
          <w:p w14:paraId="0D9C5879" w14:textId="77777777" w:rsidR="003A0CB9" w:rsidRPr="00C60258" w:rsidRDefault="003A0CB9" w:rsidP="003A0CB9">
            <w:pPr>
              <w:jc w:val="center"/>
              <w:rPr>
                <w:rFonts w:ascii="Arial" w:hAnsi="Arial" w:cs="Arial"/>
                <w:rPrChange w:id="566" w:author="Author" w:date="2024-06-12T08:48:00Z">
                  <w:rPr>
                    <w:rFonts w:ascii="Arial" w:hAnsi="Arial" w:cs="Arial"/>
                    <w:sz w:val="22"/>
                  </w:rPr>
                </w:rPrChange>
              </w:rPr>
            </w:pPr>
            <w:r w:rsidRPr="00C60258">
              <w:rPr>
                <w:rFonts w:ascii="Arial" w:hAnsi="Arial" w:cs="Arial"/>
                <w:rPrChange w:id="567" w:author="Author" w:date="2024-06-12T08:48:00Z">
                  <w:rPr>
                    <w:rFonts w:ascii="Arial" w:hAnsi="Arial" w:cs="Arial"/>
                    <w:sz w:val="22"/>
                  </w:rPr>
                </w:rPrChange>
              </w:rPr>
              <w:t>(250)</w:t>
            </w:r>
          </w:p>
        </w:tc>
        <w:tc>
          <w:tcPr>
            <w:tcW w:w="1332" w:type="dxa"/>
            <w:tcBorders>
              <w:top w:val="nil"/>
              <w:left w:val="single" w:sz="4" w:space="0" w:color="auto"/>
              <w:bottom w:val="nil"/>
            </w:tcBorders>
            <w:tcPrChange w:id="568" w:author="Author" w:date="2024-06-12T08:50:00Z">
              <w:tcPr>
                <w:tcW w:w="1227" w:type="dxa"/>
                <w:tcBorders>
                  <w:top w:val="nil"/>
                  <w:left w:val="single" w:sz="4" w:space="0" w:color="auto"/>
                  <w:bottom w:val="nil"/>
                </w:tcBorders>
              </w:tcPr>
            </w:tcPrChange>
          </w:tcPr>
          <w:p w14:paraId="41FAC74A" w14:textId="77777777" w:rsidR="003A0CB9" w:rsidRPr="00C60258" w:rsidRDefault="003A0CB9" w:rsidP="003A0CB9">
            <w:pPr>
              <w:jc w:val="center"/>
              <w:rPr>
                <w:rFonts w:ascii="Arial" w:hAnsi="Arial"/>
                <w:rPrChange w:id="569" w:author="Author" w:date="2024-06-12T08:48:00Z">
                  <w:rPr>
                    <w:rFonts w:ascii="Arial" w:hAnsi="Arial"/>
                    <w:sz w:val="22"/>
                  </w:rPr>
                </w:rPrChange>
              </w:rPr>
            </w:pPr>
            <w:r w:rsidRPr="00C60258">
              <w:rPr>
                <w:rFonts w:ascii="Arial" w:hAnsi="Arial"/>
                <w:rPrChange w:id="570" w:author="Author" w:date="2024-06-12T08:48:00Z">
                  <w:rPr>
                    <w:rFonts w:ascii="Arial" w:hAnsi="Arial"/>
                    <w:sz w:val="22"/>
                  </w:rPr>
                </w:rPrChange>
              </w:rPr>
              <w:t>18,000,000</w:t>
            </w:r>
          </w:p>
        </w:tc>
        <w:tc>
          <w:tcPr>
            <w:tcW w:w="1226" w:type="dxa"/>
            <w:tcBorders>
              <w:top w:val="nil"/>
              <w:left w:val="single" w:sz="4" w:space="0" w:color="auto"/>
              <w:bottom w:val="nil"/>
            </w:tcBorders>
            <w:tcPrChange w:id="571" w:author="Author" w:date="2024-06-12T08:50:00Z">
              <w:tcPr>
                <w:tcW w:w="1226" w:type="dxa"/>
                <w:gridSpan w:val="2"/>
                <w:tcBorders>
                  <w:top w:val="nil"/>
                  <w:left w:val="single" w:sz="4" w:space="0" w:color="auto"/>
                  <w:bottom w:val="nil"/>
                </w:tcBorders>
              </w:tcPr>
            </w:tcPrChange>
          </w:tcPr>
          <w:p w14:paraId="4CBC379A" w14:textId="77777777" w:rsidR="003A0CB9" w:rsidRPr="00C60258" w:rsidRDefault="003A0CB9" w:rsidP="003A0CB9">
            <w:pPr>
              <w:jc w:val="center"/>
              <w:rPr>
                <w:rFonts w:ascii="Arial" w:hAnsi="Arial"/>
                <w:rPrChange w:id="572" w:author="Author" w:date="2024-06-12T08:48:00Z">
                  <w:rPr>
                    <w:rFonts w:ascii="Arial" w:hAnsi="Arial"/>
                    <w:sz w:val="22"/>
                  </w:rPr>
                </w:rPrChange>
              </w:rPr>
            </w:pPr>
            <w:r w:rsidRPr="00C60258">
              <w:rPr>
                <w:rFonts w:ascii="Arial" w:hAnsi="Arial"/>
                <w:rPrChange w:id="573" w:author="Author" w:date="2024-06-12T08:48:00Z">
                  <w:rPr>
                    <w:rFonts w:ascii="Arial" w:hAnsi="Arial"/>
                    <w:sz w:val="22"/>
                  </w:rPr>
                </w:rPrChange>
              </w:rPr>
              <w:t>19,000</w:t>
            </w:r>
          </w:p>
        </w:tc>
        <w:tc>
          <w:tcPr>
            <w:tcW w:w="1227" w:type="dxa"/>
            <w:tcBorders>
              <w:top w:val="nil"/>
              <w:left w:val="single" w:sz="4" w:space="0" w:color="auto"/>
              <w:bottom w:val="nil"/>
            </w:tcBorders>
            <w:vAlign w:val="center"/>
            <w:tcPrChange w:id="574" w:author="Author" w:date="2024-06-12T08:50:00Z">
              <w:tcPr>
                <w:tcW w:w="1227" w:type="dxa"/>
                <w:gridSpan w:val="2"/>
                <w:tcBorders>
                  <w:top w:val="nil"/>
                  <w:left w:val="single" w:sz="4" w:space="0" w:color="auto"/>
                  <w:bottom w:val="nil"/>
                </w:tcBorders>
                <w:vAlign w:val="center"/>
              </w:tcPr>
            </w:tcPrChange>
          </w:tcPr>
          <w:p w14:paraId="6BADE0FD" w14:textId="77777777" w:rsidR="003A0CB9" w:rsidRPr="00C60258" w:rsidRDefault="003A0CB9" w:rsidP="003A0CB9">
            <w:pPr>
              <w:jc w:val="center"/>
              <w:rPr>
                <w:rFonts w:ascii="Arial" w:hAnsi="Arial" w:cs="Arial"/>
                <w:rPrChange w:id="575" w:author="Author" w:date="2024-06-12T08:48:00Z">
                  <w:rPr>
                    <w:rFonts w:ascii="Arial" w:hAnsi="Arial" w:cs="Arial"/>
                    <w:sz w:val="22"/>
                  </w:rPr>
                </w:rPrChange>
              </w:rPr>
            </w:pPr>
            <w:r w:rsidRPr="00C60258">
              <w:rPr>
                <w:rFonts w:ascii="Arial" w:hAnsi="Arial" w:cs="Arial"/>
                <w:rPrChange w:id="576" w:author="Author" w:date="2024-06-12T08:48:00Z">
                  <w:rPr>
                    <w:rFonts w:ascii="Arial" w:hAnsi="Arial" w:cs="Arial"/>
                    <w:sz w:val="22"/>
                  </w:rPr>
                </w:rPrChange>
              </w:rPr>
              <w:t>28,750</w:t>
            </w:r>
          </w:p>
        </w:tc>
      </w:tr>
      <w:tr w:rsidR="003A0CB9" w:rsidRPr="006E461F" w14:paraId="39A8787D" w14:textId="77777777" w:rsidTr="00C60258">
        <w:trPr>
          <w:trHeight w:val="154"/>
          <w:trPrChange w:id="577" w:author="Author" w:date="2024-06-12T08:50:00Z">
            <w:trPr>
              <w:trHeight w:val="154"/>
            </w:trPr>
          </w:trPrChange>
        </w:trPr>
        <w:tc>
          <w:tcPr>
            <w:tcW w:w="629" w:type="dxa"/>
            <w:tcBorders>
              <w:top w:val="nil"/>
              <w:bottom w:val="nil"/>
              <w:right w:val="nil"/>
            </w:tcBorders>
            <w:vAlign w:val="center"/>
            <w:tcPrChange w:id="578" w:author="Author" w:date="2024-06-12T08:50:00Z">
              <w:tcPr>
                <w:tcW w:w="629" w:type="dxa"/>
                <w:gridSpan w:val="2"/>
                <w:tcBorders>
                  <w:top w:val="nil"/>
                  <w:bottom w:val="nil"/>
                  <w:right w:val="nil"/>
                </w:tcBorders>
                <w:vAlign w:val="center"/>
              </w:tcPr>
            </w:tcPrChange>
          </w:tcPr>
          <w:p w14:paraId="1498B337" w14:textId="77777777" w:rsidR="003A0CB9" w:rsidRPr="00C60258" w:rsidRDefault="003A0CB9" w:rsidP="003A0CB9">
            <w:pPr>
              <w:jc w:val="center"/>
              <w:rPr>
                <w:rFonts w:ascii="Arial" w:hAnsi="Arial"/>
                <w:rPrChange w:id="579" w:author="Author" w:date="2024-06-12T08:48:00Z">
                  <w:rPr>
                    <w:rFonts w:ascii="Arial" w:hAnsi="Arial"/>
                    <w:sz w:val="22"/>
                  </w:rPr>
                </w:rPrChange>
              </w:rPr>
            </w:pPr>
            <w:r w:rsidRPr="00C60258">
              <w:rPr>
                <w:rFonts w:ascii="Arial" w:hAnsi="Arial"/>
                <w:rPrChange w:id="580" w:author="Author" w:date="2024-06-12T08:48:00Z">
                  <w:rPr>
                    <w:rFonts w:ascii="Arial" w:hAnsi="Arial"/>
                    <w:sz w:val="22"/>
                  </w:rPr>
                </w:rPrChange>
              </w:rPr>
              <w:t>Jan</w:t>
            </w:r>
          </w:p>
        </w:tc>
        <w:tc>
          <w:tcPr>
            <w:tcW w:w="1226" w:type="dxa"/>
            <w:tcBorders>
              <w:top w:val="nil"/>
              <w:left w:val="single" w:sz="4" w:space="0" w:color="auto"/>
              <w:bottom w:val="nil"/>
              <w:right w:val="nil"/>
            </w:tcBorders>
            <w:vAlign w:val="center"/>
            <w:tcPrChange w:id="581" w:author="Author" w:date="2024-06-12T08:50:00Z">
              <w:tcPr>
                <w:tcW w:w="1226" w:type="dxa"/>
                <w:gridSpan w:val="2"/>
                <w:tcBorders>
                  <w:top w:val="nil"/>
                  <w:left w:val="single" w:sz="4" w:space="0" w:color="auto"/>
                  <w:bottom w:val="nil"/>
                  <w:right w:val="nil"/>
                </w:tcBorders>
                <w:vAlign w:val="center"/>
              </w:tcPr>
            </w:tcPrChange>
          </w:tcPr>
          <w:p w14:paraId="411FFA2E" w14:textId="77777777" w:rsidR="003A0CB9" w:rsidRPr="00C60258" w:rsidRDefault="003A0CB9" w:rsidP="003A0CB9">
            <w:pPr>
              <w:jc w:val="center"/>
              <w:rPr>
                <w:rFonts w:ascii="Arial" w:hAnsi="Arial"/>
                <w:rPrChange w:id="582" w:author="Author" w:date="2024-06-12T08:48:00Z">
                  <w:rPr>
                    <w:rFonts w:ascii="Arial" w:hAnsi="Arial"/>
                    <w:sz w:val="22"/>
                  </w:rPr>
                </w:rPrChange>
              </w:rPr>
            </w:pPr>
            <w:r w:rsidRPr="00C60258">
              <w:rPr>
                <w:rFonts w:ascii="Arial" w:hAnsi="Arial"/>
                <w:rPrChange w:id="583" w:author="Author" w:date="2024-06-12T08:48:00Z">
                  <w:rPr>
                    <w:rFonts w:ascii="Arial" w:hAnsi="Arial"/>
                    <w:sz w:val="22"/>
                  </w:rPr>
                </w:rPrChange>
              </w:rPr>
              <w:t>7,200</w:t>
            </w:r>
          </w:p>
        </w:tc>
        <w:tc>
          <w:tcPr>
            <w:tcW w:w="1226" w:type="dxa"/>
            <w:tcBorders>
              <w:top w:val="nil"/>
              <w:left w:val="single" w:sz="4" w:space="0" w:color="auto"/>
              <w:bottom w:val="nil"/>
            </w:tcBorders>
            <w:tcPrChange w:id="584" w:author="Author" w:date="2024-06-12T08:50:00Z">
              <w:tcPr>
                <w:tcW w:w="1226" w:type="dxa"/>
                <w:gridSpan w:val="2"/>
                <w:tcBorders>
                  <w:top w:val="nil"/>
                  <w:left w:val="single" w:sz="4" w:space="0" w:color="auto"/>
                  <w:bottom w:val="nil"/>
                </w:tcBorders>
              </w:tcPr>
            </w:tcPrChange>
          </w:tcPr>
          <w:p w14:paraId="02CD8F35" w14:textId="77777777" w:rsidR="003A0CB9" w:rsidRPr="00C60258" w:rsidRDefault="003A0CB9" w:rsidP="003A0CB9">
            <w:pPr>
              <w:jc w:val="center"/>
              <w:rPr>
                <w:rFonts w:ascii="Arial" w:hAnsi="Arial"/>
                <w:rPrChange w:id="585" w:author="Author" w:date="2024-06-12T08:48:00Z">
                  <w:rPr>
                    <w:rFonts w:ascii="Arial" w:hAnsi="Arial"/>
                    <w:sz w:val="22"/>
                  </w:rPr>
                </w:rPrChange>
              </w:rPr>
            </w:pPr>
            <w:r w:rsidRPr="00C60258">
              <w:rPr>
                <w:rFonts w:ascii="Arial" w:hAnsi="Arial"/>
                <w:rPrChange w:id="586" w:author="Author" w:date="2024-06-12T08:48:00Z">
                  <w:rPr>
                    <w:rFonts w:ascii="Arial" w:hAnsi="Arial"/>
                    <w:sz w:val="22"/>
                  </w:rPr>
                </w:rPrChange>
              </w:rPr>
              <w:t>(6,000)</w:t>
            </w:r>
          </w:p>
        </w:tc>
        <w:tc>
          <w:tcPr>
            <w:tcW w:w="1227" w:type="dxa"/>
            <w:tcBorders>
              <w:top w:val="nil"/>
              <w:left w:val="single" w:sz="4" w:space="0" w:color="auto"/>
              <w:bottom w:val="nil"/>
              <w:right w:val="single" w:sz="4" w:space="0" w:color="auto"/>
            </w:tcBorders>
            <w:tcPrChange w:id="587" w:author="Author" w:date="2024-06-12T08:50:00Z">
              <w:tcPr>
                <w:tcW w:w="1227" w:type="dxa"/>
                <w:gridSpan w:val="2"/>
                <w:tcBorders>
                  <w:top w:val="nil"/>
                  <w:left w:val="single" w:sz="4" w:space="0" w:color="auto"/>
                  <w:bottom w:val="nil"/>
                  <w:right w:val="single" w:sz="4" w:space="0" w:color="auto"/>
                </w:tcBorders>
              </w:tcPr>
            </w:tcPrChange>
          </w:tcPr>
          <w:p w14:paraId="22FB8539" w14:textId="77777777" w:rsidR="003A0CB9" w:rsidRPr="00C60258" w:rsidRDefault="003A0CB9" w:rsidP="003A0CB9">
            <w:pPr>
              <w:jc w:val="center"/>
              <w:rPr>
                <w:rFonts w:ascii="Arial" w:hAnsi="Arial"/>
                <w:rPrChange w:id="588" w:author="Author" w:date="2024-06-12T08:48:00Z">
                  <w:rPr>
                    <w:rFonts w:ascii="Arial" w:hAnsi="Arial"/>
                    <w:sz w:val="22"/>
                  </w:rPr>
                </w:rPrChange>
              </w:rPr>
            </w:pPr>
            <w:r w:rsidRPr="00C60258">
              <w:rPr>
                <w:rFonts w:ascii="Arial" w:hAnsi="Arial"/>
                <w:rPrChange w:id="589" w:author="Author" w:date="2024-06-12T08:48:00Z">
                  <w:rPr>
                    <w:rFonts w:ascii="Arial" w:hAnsi="Arial"/>
                    <w:sz w:val="22"/>
                  </w:rPr>
                </w:rPrChange>
              </w:rPr>
              <w:t>-600</w:t>
            </w:r>
          </w:p>
        </w:tc>
        <w:tc>
          <w:tcPr>
            <w:tcW w:w="1226" w:type="dxa"/>
            <w:tcBorders>
              <w:top w:val="nil"/>
              <w:left w:val="single" w:sz="4" w:space="0" w:color="auto"/>
              <w:bottom w:val="nil"/>
              <w:right w:val="single" w:sz="4" w:space="0" w:color="auto"/>
            </w:tcBorders>
            <w:tcPrChange w:id="590" w:author="Author" w:date="2024-06-12T08:50:00Z">
              <w:tcPr>
                <w:tcW w:w="1226" w:type="dxa"/>
                <w:gridSpan w:val="2"/>
                <w:tcBorders>
                  <w:top w:val="nil"/>
                  <w:left w:val="single" w:sz="4" w:space="0" w:color="auto"/>
                  <w:bottom w:val="nil"/>
                  <w:right w:val="single" w:sz="4" w:space="0" w:color="auto"/>
                </w:tcBorders>
              </w:tcPr>
            </w:tcPrChange>
          </w:tcPr>
          <w:p w14:paraId="2632B28E" w14:textId="77777777" w:rsidR="003A0CB9" w:rsidRPr="00C60258" w:rsidRDefault="003A0CB9" w:rsidP="003A0CB9">
            <w:pPr>
              <w:jc w:val="center"/>
              <w:rPr>
                <w:rFonts w:ascii="Arial" w:hAnsi="Arial" w:cs="Arial"/>
                <w:rPrChange w:id="591" w:author="Author" w:date="2024-06-12T08:48:00Z">
                  <w:rPr>
                    <w:rFonts w:ascii="Arial" w:hAnsi="Arial" w:cs="Arial"/>
                    <w:sz w:val="22"/>
                  </w:rPr>
                </w:rPrChange>
              </w:rPr>
            </w:pPr>
            <w:r w:rsidRPr="00C60258">
              <w:rPr>
                <w:rFonts w:ascii="Arial" w:hAnsi="Arial" w:cs="Arial"/>
                <w:rPrChange w:id="592" w:author="Author" w:date="2024-06-12T08:48:00Z">
                  <w:rPr>
                    <w:rFonts w:ascii="Arial" w:hAnsi="Arial" w:cs="Arial"/>
                    <w:sz w:val="22"/>
                  </w:rPr>
                </w:rPrChange>
              </w:rPr>
              <w:t>(250)</w:t>
            </w:r>
          </w:p>
        </w:tc>
        <w:tc>
          <w:tcPr>
            <w:tcW w:w="1332" w:type="dxa"/>
            <w:tcBorders>
              <w:top w:val="nil"/>
              <w:left w:val="single" w:sz="4" w:space="0" w:color="auto"/>
              <w:bottom w:val="nil"/>
            </w:tcBorders>
            <w:tcPrChange w:id="593" w:author="Author" w:date="2024-06-12T08:50:00Z">
              <w:tcPr>
                <w:tcW w:w="1227" w:type="dxa"/>
                <w:tcBorders>
                  <w:top w:val="nil"/>
                  <w:left w:val="single" w:sz="4" w:space="0" w:color="auto"/>
                  <w:bottom w:val="nil"/>
                </w:tcBorders>
              </w:tcPr>
            </w:tcPrChange>
          </w:tcPr>
          <w:p w14:paraId="01F8A9B6" w14:textId="77777777" w:rsidR="003A0CB9" w:rsidRPr="00C60258" w:rsidRDefault="003A0CB9" w:rsidP="003A0CB9">
            <w:pPr>
              <w:jc w:val="center"/>
              <w:rPr>
                <w:rFonts w:ascii="Arial" w:hAnsi="Arial"/>
                <w:rPrChange w:id="594" w:author="Author" w:date="2024-06-12T08:48:00Z">
                  <w:rPr>
                    <w:rFonts w:ascii="Arial" w:hAnsi="Arial"/>
                    <w:sz w:val="22"/>
                  </w:rPr>
                </w:rPrChange>
              </w:rPr>
            </w:pPr>
            <w:r w:rsidRPr="00C60258">
              <w:rPr>
                <w:rFonts w:ascii="Arial" w:hAnsi="Arial"/>
                <w:rPrChange w:id="595" w:author="Author" w:date="2024-06-12T08:48:00Z">
                  <w:rPr>
                    <w:rFonts w:ascii="Arial" w:hAnsi="Arial"/>
                    <w:sz w:val="22"/>
                  </w:rPr>
                </w:rPrChange>
              </w:rPr>
              <w:t>18,000,000</w:t>
            </w:r>
          </w:p>
        </w:tc>
        <w:tc>
          <w:tcPr>
            <w:tcW w:w="1226" w:type="dxa"/>
            <w:tcBorders>
              <w:top w:val="nil"/>
              <w:left w:val="single" w:sz="4" w:space="0" w:color="auto"/>
              <w:bottom w:val="nil"/>
            </w:tcBorders>
            <w:tcPrChange w:id="596" w:author="Author" w:date="2024-06-12T08:50:00Z">
              <w:tcPr>
                <w:tcW w:w="1226" w:type="dxa"/>
                <w:gridSpan w:val="2"/>
                <w:tcBorders>
                  <w:top w:val="nil"/>
                  <w:left w:val="single" w:sz="4" w:space="0" w:color="auto"/>
                  <w:bottom w:val="nil"/>
                </w:tcBorders>
              </w:tcPr>
            </w:tcPrChange>
          </w:tcPr>
          <w:p w14:paraId="3B936077" w14:textId="77777777" w:rsidR="003A0CB9" w:rsidRPr="00C60258" w:rsidRDefault="003A0CB9" w:rsidP="003A0CB9">
            <w:pPr>
              <w:jc w:val="center"/>
              <w:rPr>
                <w:rFonts w:ascii="Arial" w:hAnsi="Arial"/>
                <w:rPrChange w:id="597" w:author="Author" w:date="2024-06-12T08:48:00Z">
                  <w:rPr>
                    <w:rFonts w:ascii="Arial" w:hAnsi="Arial"/>
                    <w:sz w:val="22"/>
                  </w:rPr>
                </w:rPrChange>
              </w:rPr>
            </w:pPr>
            <w:r w:rsidRPr="00C60258">
              <w:rPr>
                <w:rFonts w:ascii="Arial" w:hAnsi="Arial"/>
                <w:rPrChange w:id="598" w:author="Author" w:date="2024-06-12T08:48:00Z">
                  <w:rPr>
                    <w:rFonts w:ascii="Arial" w:hAnsi="Arial"/>
                    <w:sz w:val="22"/>
                  </w:rPr>
                </w:rPrChange>
              </w:rPr>
              <w:t>19,000</w:t>
            </w:r>
          </w:p>
        </w:tc>
        <w:tc>
          <w:tcPr>
            <w:tcW w:w="1227" w:type="dxa"/>
            <w:tcBorders>
              <w:top w:val="nil"/>
              <w:left w:val="single" w:sz="4" w:space="0" w:color="auto"/>
              <w:bottom w:val="nil"/>
            </w:tcBorders>
            <w:vAlign w:val="center"/>
            <w:tcPrChange w:id="599" w:author="Author" w:date="2024-06-12T08:50:00Z">
              <w:tcPr>
                <w:tcW w:w="1227" w:type="dxa"/>
                <w:gridSpan w:val="2"/>
                <w:tcBorders>
                  <w:top w:val="nil"/>
                  <w:left w:val="single" w:sz="4" w:space="0" w:color="auto"/>
                  <w:bottom w:val="nil"/>
                </w:tcBorders>
                <w:vAlign w:val="center"/>
              </w:tcPr>
            </w:tcPrChange>
          </w:tcPr>
          <w:p w14:paraId="1FE89BA9" w14:textId="77777777" w:rsidR="003A0CB9" w:rsidRPr="00C60258" w:rsidRDefault="003A0CB9" w:rsidP="003A0CB9">
            <w:pPr>
              <w:jc w:val="center"/>
              <w:rPr>
                <w:rFonts w:ascii="Arial" w:hAnsi="Arial" w:cs="Arial"/>
                <w:rPrChange w:id="600" w:author="Author" w:date="2024-06-12T08:48:00Z">
                  <w:rPr>
                    <w:rFonts w:ascii="Arial" w:hAnsi="Arial" w:cs="Arial"/>
                    <w:sz w:val="22"/>
                  </w:rPr>
                </w:rPrChange>
              </w:rPr>
            </w:pPr>
            <w:r w:rsidRPr="00C60258">
              <w:rPr>
                <w:rFonts w:ascii="Arial" w:hAnsi="Arial" w:cs="Arial"/>
                <w:rPrChange w:id="601" w:author="Author" w:date="2024-06-12T08:48:00Z">
                  <w:rPr>
                    <w:rFonts w:ascii="Arial" w:hAnsi="Arial" w:cs="Arial"/>
                    <w:sz w:val="22"/>
                  </w:rPr>
                </w:rPrChange>
              </w:rPr>
              <w:t>12,750</w:t>
            </w:r>
          </w:p>
        </w:tc>
      </w:tr>
      <w:tr w:rsidR="003A0CB9" w:rsidRPr="006E461F" w14:paraId="413ECA86" w14:textId="77777777" w:rsidTr="00C60258">
        <w:trPr>
          <w:trHeight w:val="154"/>
          <w:trPrChange w:id="602" w:author="Author" w:date="2024-06-12T08:50:00Z">
            <w:trPr>
              <w:trHeight w:val="154"/>
            </w:trPr>
          </w:trPrChange>
        </w:trPr>
        <w:tc>
          <w:tcPr>
            <w:tcW w:w="629" w:type="dxa"/>
            <w:tcBorders>
              <w:top w:val="nil"/>
              <w:bottom w:val="nil"/>
              <w:right w:val="nil"/>
            </w:tcBorders>
            <w:vAlign w:val="center"/>
            <w:tcPrChange w:id="603" w:author="Author" w:date="2024-06-12T08:50:00Z">
              <w:tcPr>
                <w:tcW w:w="629" w:type="dxa"/>
                <w:gridSpan w:val="2"/>
                <w:tcBorders>
                  <w:top w:val="nil"/>
                  <w:bottom w:val="nil"/>
                  <w:right w:val="nil"/>
                </w:tcBorders>
                <w:vAlign w:val="center"/>
              </w:tcPr>
            </w:tcPrChange>
          </w:tcPr>
          <w:p w14:paraId="0F2321F0" w14:textId="77777777" w:rsidR="003A0CB9" w:rsidRPr="00C60258" w:rsidRDefault="003A0CB9" w:rsidP="003A0CB9">
            <w:pPr>
              <w:jc w:val="center"/>
              <w:rPr>
                <w:rFonts w:ascii="Arial" w:hAnsi="Arial"/>
                <w:rPrChange w:id="604" w:author="Author" w:date="2024-06-12T08:48:00Z">
                  <w:rPr>
                    <w:rFonts w:ascii="Arial" w:hAnsi="Arial"/>
                    <w:sz w:val="22"/>
                  </w:rPr>
                </w:rPrChange>
              </w:rPr>
            </w:pPr>
            <w:r w:rsidRPr="00C60258">
              <w:rPr>
                <w:rFonts w:ascii="Arial" w:hAnsi="Arial"/>
                <w:rPrChange w:id="605" w:author="Author" w:date="2024-06-12T08:48:00Z">
                  <w:rPr>
                    <w:rFonts w:ascii="Arial" w:hAnsi="Arial"/>
                    <w:sz w:val="22"/>
                  </w:rPr>
                </w:rPrChange>
              </w:rPr>
              <w:t>Feb</w:t>
            </w:r>
          </w:p>
        </w:tc>
        <w:tc>
          <w:tcPr>
            <w:tcW w:w="1226" w:type="dxa"/>
            <w:tcBorders>
              <w:top w:val="nil"/>
              <w:left w:val="single" w:sz="4" w:space="0" w:color="auto"/>
              <w:bottom w:val="nil"/>
              <w:right w:val="nil"/>
            </w:tcBorders>
            <w:vAlign w:val="center"/>
            <w:tcPrChange w:id="606" w:author="Author" w:date="2024-06-12T08:50:00Z">
              <w:tcPr>
                <w:tcW w:w="1226" w:type="dxa"/>
                <w:gridSpan w:val="2"/>
                <w:tcBorders>
                  <w:top w:val="nil"/>
                  <w:left w:val="single" w:sz="4" w:space="0" w:color="auto"/>
                  <w:bottom w:val="nil"/>
                  <w:right w:val="nil"/>
                </w:tcBorders>
                <w:vAlign w:val="center"/>
              </w:tcPr>
            </w:tcPrChange>
          </w:tcPr>
          <w:p w14:paraId="51D9B573" w14:textId="77777777" w:rsidR="003A0CB9" w:rsidRPr="00C60258" w:rsidRDefault="003A0CB9" w:rsidP="003A0CB9">
            <w:pPr>
              <w:jc w:val="center"/>
              <w:rPr>
                <w:rFonts w:ascii="Arial" w:hAnsi="Arial"/>
                <w:rPrChange w:id="607" w:author="Author" w:date="2024-06-12T08:48:00Z">
                  <w:rPr>
                    <w:rFonts w:ascii="Arial" w:hAnsi="Arial"/>
                    <w:sz w:val="22"/>
                  </w:rPr>
                </w:rPrChange>
              </w:rPr>
            </w:pPr>
            <w:r w:rsidRPr="00C60258">
              <w:rPr>
                <w:rFonts w:ascii="Arial" w:hAnsi="Arial"/>
                <w:rPrChange w:id="608" w:author="Author" w:date="2024-06-12T08:48:00Z">
                  <w:rPr>
                    <w:rFonts w:ascii="Arial" w:hAnsi="Arial"/>
                    <w:sz w:val="22"/>
                  </w:rPr>
                </w:rPrChange>
              </w:rPr>
              <w:t>7,200</w:t>
            </w:r>
          </w:p>
        </w:tc>
        <w:tc>
          <w:tcPr>
            <w:tcW w:w="1226" w:type="dxa"/>
            <w:tcBorders>
              <w:top w:val="nil"/>
              <w:left w:val="single" w:sz="4" w:space="0" w:color="auto"/>
              <w:bottom w:val="nil"/>
            </w:tcBorders>
            <w:tcPrChange w:id="609" w:author="Author" w:date="2024-06-12T08:50:00Z">
              <w:tcPr>
                <w:tcW w:w="1226" w:type="dxa"/>
                <w:gridSpan w:val="2"/>
                <w:tcBorders>
                  <w:top w:val="nil"/>
                  <w:left w:val="single" w:sz="4" w:space="0" w:color="auto"/>
                  <w:bottom w:val="nil"/>
                </w:tcBorders>
              </w:tcPr>
            </w:tcPrChange>
          </w:tcPr>
          <w:p w14:paraId="2812DEA3" w14:textId="77777777" w:rsidR="003A0CB9" w:rsidRPr="00C60258" w:rsidRDefault="003A0CB9" w:rsidP="003A0CB9">
            <w:pPr>
              <w:jc w:val="center"/>
              <w:rPr>
                <w:rFonts w:ascii="Arial" w:hAnsi="Arial"/>
                <w:rPrChange w:id="610" w:author="Author" w:date="2024-06-12T08:48:00Z">
                  <w:rPr>
                    <w:rFonts w:ascii="Arial" w:hAnsi="Arial"/>
                    <w:sz w:val="22"/>
                  </w:rPr>
                </w:rPrChange>
              </w:rPr>
            </w:pPr>
            <w:r w:rsidRPr="00C60258">
              <w:rPr>
                <w:rFonts w:ascii="Arial" w:hAnsi="Arial"/>
                <w:rPrChange w:id="611" w:author="Author" w:date="2024-06-12T08:48:00Z">
                  <w:rPr>
                    <w:rFonts w:ascii="Arial" w:hAnsi="Arial"/>
                    <w:sz w:val="22"/>
                  </w:rPr>
                </w:rPrChange>
              </w:rPr>
              <w:t>(6,000)</w:t>
            </w:r>
          </w:p>
        </w:tc>
        <w:tc>
          <w:tcPr>
            <w:tcW w:w="1227" w:type="dxa"/>
            <w:tcBorders>
              <w:top w:val="nil"/>
              <w:left w:val="single" w:sz="4" w:space="0" w:color="auto"/>
              <w:bottom w:val="nil"/>
              <w:right w:val="single" w:sz="4" w:space="0" w:color="auto"/>
            </w:tcBorders>
            <w:tcPrChange w:id="612" w:author="Author" w:date="2024-06-12T08:50:00Z">
              <w:tcPr>
                <w:tcW w:w="1227" w:type="dxa"/>
                <w:gridSpan w:val="2"/>
                <w:tcBorders>
                  <w:top w:val="nil"/>
                  <w:left w:val="single" w:sz="4" w:space="0" w:color="auto"/>
                  <w:bottom w:val="nil"/>
                  <w:right w:val="single" w:sz="4" w:space="0" w:color="auto"/>
                </w:tcBorders>
              </w:tcPr>
            </w:tcPrChange>
          </w:tcPr>
          <w:p w14:paraId="76F3CF3B" w14:textId="77777777" w:rsidR="003A0CB9" w:rsidRPr="00C60258" w:rsidRDefault="003A0CB9" w:rsidP="003A0CB9">
            <w:pPr>
              <w:jc w:val="center"/>
              <w:rPr>
                <w:rFonts w:ascii="Arial" w:hAnsi="Arial"/>
                <w:rPrChange w:id="613" w:author="Author" w:date="2024-06-12T08:48:00Z">
                  <w:rPr>
                    <w:rFonts w:ascii="Arial" w:hAnsi="Arial"/>
                    <w:sz w:val="22"/>
                  </w:rPr>
                </w:rPrChange>
              </w:rPr>
            </w:pPr>
            <w:r w:rsidRPr="00C60258">
              <w:rPr>
                <w:rFonts w:ascii="Arial" w:hAnsi="Arial"/>
                <w:rPrChange w:id="614" w:author="Author" w:date="2024-06-12T08:48:00Z">
                  <w:rPr>
                    <w:rFonts w:ascii="Arial" w:hAnsi="Arial"/>
                    <w:sz w:val="22"/>
                  </w:rPr>
                </w:rPrChange>
              </w:rPr>
              <w:t>-600</w:t>
            </w:r>
          </w:p>
        </w:tc>
        <w:tc>
          <w:tcPr>
            <w:tcW w:w="1226" w:type="dxa"/>
            <w:tcBorders>
              <w:top w:val="nil"/>
              <w:left w:val="single" w:sz="4" w:space="0" w:color="auto"/>
              <w:bottom w:val="nil"/>
              <w:right w:val="single" w:sz="4" w:space="0" w:color="auto"/>
            </w:tcBorders>
            <w:tcPrChange w:id="615" w:author="Author" w:date="2024-06-12T08:50:00Z">
              <w:tcPr>
                <w:tcW w:w="1226" w:type="dxa"/>
                <w:gridSpan w:val="2"/>
                <w:tcBorders>
                  <w:top w:val="nil"/>
                  <w:left w:val="single" w:sz="4" w:space="0" w:color="auto"/>
                  <w:bottom w:val="nil"/>
                  <w:right w:val="single" w:sz="4" w:space="0" w:color="auto"/>
                </w:tcBorders>
              </w:tcPr>
            </w:tcPrChange>
          </w:tcPr>
          <w:p w14:paraId="0261F73C" w14:textId="77777777" w:rsidR="003A0CB9" w:rsidRPr="00C60258" w:rsidRDefault="003A0CB9" w:rsidP="003A0CB9">
            <w:pPr>
              <w:jc w:val="center"/>
              <w:rPr>
                <w:rFonts w:ascii="Arial" w:hAnsi="Arial" w:cs="Arial"/>
                <w:rPrChange w:id="616" w:author="Author" w:date="2024-06-12T08:48:00Z">
                  <w:rPr>
                    <w:rFonts w:ascii="Arial" w:hAnsi="Arial" w:cs="Arial"/>
                    <w:sz w:val="22"/>
                  </w:rPr>
                </w:rPrChange>
              </w:rPr>
            </w:pPr>
            <w:r w:rsidRPr="00C60258">
              <w:rPr>
                <w:rFonts w:ascii="Arial" w:hAnsi="Arial" w:cs="Arial"/>
                <w:rPrChange w:id="617" w:author="Author" w:date="2024-06-12T08:48:00Z">
                  <w:rPr>
                    <w:rFonts w:ascii="Arial" w:hAnsi="Arial" w:cs="Arial"/>
                    <w:sz w:val="22"/>
                  </w:rPr>
                </w:rPrChange>
              </w:rPr>
              <w:t>(250)</w:t>
            </w:r>
          </w:p>
        </w:tc>
        <w:tc>
          <w:tcPr>
            <w:tcW w:w="1332" w:type="dxa"/>
            <w:tcBorders>
              <w:top w:val="nil"/>
              <w:left w:val="single" w:sz="4" w:space="0" w:color="auto"/>
              <w:bottom w:val="nil"/>
            </w:tcBorders>
            <w:tcPrChange w:id="618" w:author="Author" w:date="2024-06-12T08:50:00Z">
              <w:tcPr>
                <w:tcW w:w="1227" w:type="dxa"/>
                <w:tcBorders>
                  <w:top w:val="nil"/>
                  <w:left w:val="single" w:sz="4" w:space="0" w:color="auto"/>
                  <w:bottom w:val="nil"/>
                </w:tcBorders>
              </w:tcPr>
            </w:tcPrChange>
          </w:tcPr>
          <w:p w14:paraId="03566263" w14:textId="77777777" w:rsidR="003A0CB9" w:rsidRPr="00C60258" w:rsidRDefault="003A0CB9" w:rsidP="003A0CB9">
            <w:pPr>
              <w:jc w:val="center"/>
              <w:rPr>
                <w:rFonts w:ascii="Arial" w:hAnsi="Arial"/>
                <w:rPrChange w:id="619" w:author="Author" w:date="2024-06-12T08:48:00Z">
                  <w:rPr>
                    <w:rFonts w:ascii="Arial" w:hAnsi="Arial"/>
                    <w:sz w:val="22"/>
                  </w:rPr>
                </w:rPrChange>
              </w:rPr>
            </w:pPr>
            <w:r w:rsidRPr="00C60258">
              <w:rPr>
                <w:rFonts w:ascii="Arial" w:hAnsi="Arial"/>
                <w:rPrChange w:id="620" w:author="Author" w:date="2024-06-12T08:48:00Z">
                  <w:rPr>
                    <w:rFonts w:ascii="Arial" w:hAnsi="Arial"/>
                    <w:sz w:val="22"/>
                  </w:rPr>
                </w:rPrChange>
              </w:rPr>
              <w:t>18,000,000</w:t>
            </w:r>
          </w:p>
        </w:tc>
        <w:tc>
          <w:tcPr>
            <w:tcW w:w="1226" w:type="dxa"/>
            <w:tcBorders>
              <w:top w:val="nil"/>
              <w:left w:val="single" w:sz="4" w:space="0" w:color="auto"/>
              <w:bottom w:val="nil"/>
            </w:tcBorders>
            <w:tcPrChange w:id="621" w:author="Author" w:date="2024-06-12T08:50:00Z">
              <w:tcPr>
                <w:tcW w:w="1226" w:type="dxa"/>
                <w:gridSpan w:val="2"/>
                <w:tcBorders>
                  <w:top w:val="nil"/>
                  <w:left w:val="single" w:sz="4" w:space="0" w:color="auto"/>
                  <w:bottom w:val="nil"/>
                </w:tcBorders>
              </w:tcPr>
            </w:tcPrChange>
          </w:tcPr>
          <w:p w14:paraId="24091C2D" w14:textId="77777777" w:rsidR="003A0CB9" w:rsidRPr="00C60258" w:rsidRDefault="003A0CB9" w:rsidP="003A0CB9">
            <w:pPr>
              <w:jc w:val="center"/>
              <w:rPr>
                <w:rFonts w:ascii="Arial" w:hAnsi="Arial"/>
                <w:rPrChange w:id="622" w:author="Author" w:date="2024-06-12T08:48:00Z">
                  <w:rPr>
                    <w:rFonts w:ascii="Arial" w:hAnsi="Arial"/>
                    <w:sz w:val="22"/>
                  </w:rPr>
                </w:rPrChange>
              </w:rPr>
            </w:pPr>
            <w:r w:rsidRPr="00C60258">
              <w:rPr>
                <w:rFonts w:ascii="Arial" w:hAnsi="Arial"/>
                <w:rPrChange w:id="623" w:author="Author" w:date="2024-06-12T08:48:00Z">
                  <w:rPr>
                    <w:rFonts w:ascii="Arial" w:hAnsi="Arial"/>
                    <w:sz w:val="22"/>
                  </w:rPr>
                </w:rPrChange>
              </w:rPr>
              <w:t>19,000</w:t>
            </w:r>
          </w:p>
        </w:tc>
        <w:tc>
          <w:tcPr>
            <w:tcW w:w="1227" w:type="dxa"/>
            <w:tcBorders>
              <w:top w:val="nil"/>
              <w:left w:val="single" w:sz="4" w:space="0" w:color="auto"/>
              <w:bottom w:val="nil"/>
            </w:tcBorders>
            <w:vAlign w:val="center"/>
            <w:tcPrChange w:id="624" w:author="Author" w:date="2024-06-12T08:50:00Z">
              <w:tcPr>
                <w:tcW w:w="1227" w:type="dxa"/>
                <w:gridSpan w:val="2"/>
                <w:tcBorders>
                  <w:top w:val="nil"/>
                  <w:left w:val="single" w:sz="4" w:space="0" w:color="auto"/>
                  <w:bottom w:val="nil"/>
                </w:tcBorders>
                <w:vAlign w:val="center"/>
              </w:tcPr>
            </w:tcPrChange>
          </w:tcPr>
          <w:p w14:paraId="0C8ABB44" w14:textId="77777777" w:rsidR="003A0CB9" w:rsidRPr="00C60258" w:rsidRDefault="003A0CB9" w:rsidP="003A0CB9">
            <w:pPr>
              <w:jc w:val="center"/>
              <w:rPr>
                <w:rFonts w:ascii="Arial" w:hAnsi="Arial" w:cs="Arial"/>
                <w:rPrChange w:id="625" w:author="Author" w:date="2024-06-12T08:48:00Z">
                  <w:rPr>
                    <w:rFonts w:ascii="Arial" w:hAnsi="Arial" w:cs="Arial"/>
                    <w:sz w:val="22"/>
                  </w:rPr>
                </w:rPrChange>
              </w:rPr>
            </w:pPr>
            <w:r w:rsidRPr="00C60258">
              <w:rPr>
                <w:rFonts w:ascii="Arial" w:hAnsi="Arial" w:cs="Arial"/>
                <w:rPrChange w:id="626" w:author="Author" w:date="2024-06-12T08:48:00Z">
                  <w:rPr>
                    <w:rFonts w:ascii="Arial" w:hAnsi="Arial" w:cs="Arial"/>
                    <w:sz w:val="22"/>
                  </w:rPr>
                </w:rPrChange>
              </w:rPr>
              <w:t>12,750</w:t>
            </w:r>
          </w:p>
        </w:tc>
      </w:tr>
      <w:tr w:rsidR="003A0CB9" w:rsidRPr="006E461F" w14:paraId="0288B790" w14:textId="77777777" w:rsidTr="00C60258">
        <w:trPr>
          <w:trHeight w:val="154"/>
          <w:trPrChange w:id="627" w:author="Author" w:date="2024-06-12T08:50:00Z">
            <w:trPr>
              <w:trHeight w:val="154"/>
            </w:trPr>
          </w:trPrChange>
        </w:trPr>
        <w:tc>
          <w:tcPr>
            <w:tcW w:w="629" w:type="dxa"/>
            <w:tcBorders>
              <w:top w:val="nil"/>
              <w:bottom w:val="nil"/>
              <w:right w:val="nil"/>
            </w:tcBorders>
            <w:vAlign w:val="center"/>
            <w:tcPrChange w:id="628" w:author="Author" w:date="2024-06-12T08:50:00Z">
              <w:tcPr>
                <w:tcW w:w="629" w:type="dxa"/>
                <w:gridSpan w:val="2"/>
                <w:tcBorders>
                  <w:top w:val="nil"/>
                  <w:bottom w:val="nil"/>
                  <w:right w:val="nil"/>
                </w:tcBorders>
                <w:vAlign w:val="center"/>
              </w:tcPr>
            </w:tcPrChange>
          </w:tcPr>
          <w:p w14:paraId="20EC5C52" w14:textId="77777777" w:rsidR="003A0CB9" w:rsidRPr="00C60258" w:rsidRDefault="003A0CB9" w:rsidP="003A0CB9">
            <w:pPr>
              <w:jc w:val="center"/>
              <w:rPr>
                <w:rFonts w:ascii="Arial" w:hAnsi="Arial"/>
                <w:rPrChange w:id="629" w:author="Author" w:date="2024-06-12T08:48:00Z">
                  <w:rPr>
                    <w:rFonts w:ascii="Arial" w:hAnsi="Arial"/>
                    <w:sz w:val="22"/>
                  </w:rPr>
                </w:rPrChange>
              </w:rPr>
            </w:pPr>
            <w:r w:rsidRPr="00C60258">
              <w:rPr>
                <w:rFonts w:ascii="Arial" w:hAnsi="Arial"/>
                <w:rPrChange w:id="630" w:author="Author" w:date="2024-06-12T08:48:00Z">
                  <w:rPr>
                    <w:rFonts w:ascii="Arial" w:hAnsi="Arial"/>
                    <w:sz w:val="22"/>
                  </w:rPr>
                </w:rPrChange>
              </w:rPr>
              <w:t>Mar</w:t>
            </w:r>
          </w:p>
        </w:tc>
        <w:tc>
          <w:tcPr>
            <w:tcW w:w="1226" w:type="dxa"/>
            <w:tcBorders>
              <w:top w:val="nil"/>
              <w:left w:val="single" w:sz="4" w:space="0" w:color="auto"/>
              <w:bottom w:val="nil"/>
              <w:right w:val="nil"/>
            </w:tcBorders>
            <w:vAlign w:val="center"/>
            <w:tcPrChange w:id="631" w:author="Author" w:date="2024-06-12T08:50:00Z">
              <w:tcPr>
                <w:tcW w:w="1226" w:type="dxa"/>
                <w:gridSpan w:val="2"/>
                <w:tcBorders>
                  <w:top w:val="nil"/>
                  <w:left w:val="single" w:sz="4" w:space="0" w:color="auto"/>
                  <w:bottom w:val="nil"/>
                  <w:right w:val="nil"/>
                </w:tcBorders>
                <w:vAlign w:val="center"/>
              </w:tcPr>
            </w:tcPrChange>
          </w:tcPr>
          <w:p w14:paraId="269E8BA9" w14:textId="77777777" w:rsidR="003A0CB9" w:rsidRPr="00C60258" w:rsidRDefault="003A0CB9" w:rsidP="003A0CB9">
            <w:pPr>
              <w:jc w:val="center"/>
              <w:rPr>
                <w:rFonts w:ascii="Arial" w:hAnsi="Arial"/>
                <w:rPrChange w:id="632" w:author="Author" w:date="2024-06-12T08:48:00Z">
                  <w:rPr>
                    <w:rFonts w:ascii="Arial" w:hAnsi="Arial"/>
                    <w:sz w:val="22"/>
                  </w:rPr>
                </w:rPrChange>
              </w:rPr>
            </w:pPr>
            <w:r w:rsidRPr="00C60258">
              <w:rPr>
                <w:rFonts w:ascii="Arial" w:hAnsi="Arial"/>
                <w:rPrChange w:id="633" w:author="Author" w:date="2024-06-12T08:48:00Z">
                  <w:rPr>
                    <w:rFonts w:ascii="Arial" w:hAnsi="Arial"/>
                    <w:sz w:val="22"/>
                  </w:rPr>
                </w:rPrChange>
              </w:rPr>
              <w:t>7,200</w:t>
            </w:r>
          </w:p>
        </w:tc>
        <w:tc>
          <w:tcPr>
            <w:tcW w:w="1226" w:type="dxa"/>
            <w:tcBorders>
              <w:top w:val="nil"/>
              <w:left w:val="single" w:sz="4" w:space="0" w:color="auto"/>
              <w:bottom w:val="nil"/>
            </w:tcBorders>
            <w:tcPrChange w:id="634" w:author="Author" w:date="2024-06-12T08:50:00Z">
              <w:tcPr>
                <w:tcW w:w="1226" w:type="dxa"/>
                <w:gridSpan w:val="2"/>
                <w:tcBorders>
                  <w:top w:val="nil"/>
                  <w:left w:val="single" w:sz="4" w:space="0" w:color="auto"/>
                  <w:bottom w:val="nil"/>
                </w:tcBorders>
              </w:tcPr>
            </w:tcPrChange>
          </w:tcPr>
          <w:p w14:paraId="2B608C04" w14:textId="77777777" w:rsidR="003A0CB9" w:rsidRPr="00C60258" w:rsidRDefault="003A0CB9" w:rsidP="003A0CB9">
            <w:pPr>
              <w:jc w:val="center"/>
              <w:rPr>
                <w:rFonts w:ascii="Arial" w:hAnsi="Arial"/>
                <w:rPrChange w:id="635" w:author="Author" w:date="2024-06-12T08:48:00Z">
                  <w:rPr>
                    <w:rFonts w:ascii="Arial" w:hAnsi="Arial"/>
                    <w:sz w:val="22"/>
                  </w:rPr>
                </w:rPrChange>
              </w:rPr>
            </w:pPr>
            <w:r w:rsidRPr="00C60258">
              <w:rPr>
                <w:rFonts w:ascii="Arial" w:hAnsi="Arial"/>
                <w:rPrChange w:id="636" w:author="Author" w:date="2024-06-12T08:48:00Z">
                  <w:rPr>
                    <w:rFonts w:ascii="Arial" w:hAnsi="Arial"/>
                    <w:sz w:val="22"/>
                  </w:rPr>
                </w:rPrChange>
              </w:rPr>
              <w:t>(6,000)</w:t>
            </w:r>
          </w:p>
        </w:tc>
        <w:tc>
          <w:tcPr>
            <w:tcW w:w="1227" w:type="dxa"/>
            <w:tcBorders>
              <w:top w:val="nil"/>
              <w:left w:val="single" w:sz="4" w:space="0" w:color="auto"/>
              <w:bottom w:val="nil"/>
              <w:right w:val="single" w:sz="4" w:space="0" w:color="auto"/>
            </w:tcBorders>
            <w:tcPrChange w:id="637" w:author="Author" w:date="2024-06-12T08:50:00Z">
              <w:tcPr>
                <w:tcW w:w="1227" w:type="dxa"/>
                <w:gridSpan w:val="2"/>
                <w:tcBorders>
                  <w:top w:val="nil"/>
                  <w:left w:val="single" w:sz="4" w:space="0" w:color="auto"/>
                  <w:bottom w:val="nil"/>
                  <w:right w:val="single" w:sz="4" w:space="0" w:color="auto"/>
                </w:tcBorders>
              </w:tcPr>
            </w:tcPrChange>
          </w:tcPr>
          <w:p w14:paraId="31E84314" w14:textId="77777777" w:rsidR="003A0CB9" w:rsidRPr="00C60258" w:rsidRDefault="003A0CB9" w:rsidP="003A0CB9">
            <w:pPr>
              <w:jc w:val="center"/>
              <w:rPr>
                <w:rFonts w:ascii="Arial" w:hAnsi="Arial"/>
                <w:rPrChange w:id="638" w:author="Author" w:date="2024-06-12T08:48:00Z">
                  <w:rPr>
                    <w:rFonts w:ascii="Arial" w:hAnsi="Arial"/>
                    <w:sz w:val="22"/>
                  </w:rPr>
                </w:rPrChange>
              </w:rPr>
            </w:pPr>
            <w:r w:rsidRPr="00C60258">
              <w:rPr>
                <w:rFonts w:ascii="Arial" w:hAnsi="Arial"/>
                <w:rPrChange w:id="639" w:author="Author" w:date="2024-06-12T08:48:00Z">
                  <w:rPr>
                    <w:rFonts w:ascii="Arial" w:hAnsi="Arial"/>
                    <w:sz w:val="22"/>
                  </w:rPr>
                </w:rPrChange>
              </w:rPr>
              <w:t>-600</w:t>
            </w:r>
          </w:p>
        </w:tc>
        <w:tc>
          <w:tcPr>
            <w:tcW w:w="1226" w:type="dxa"/>
            <w:tcBorders>
              <w:top w:val="nil"/>
              <w:left w:val="single" w:sz="4" w:space="0" w:color="auto"/>
              <w:bottom w:val="nil"/>
              <w:right w:val="single" w:sz="4" w:space="0" w:color="auto"/>
            </w:tcBorders>
            <w:tcPrChange w:id="640" w:author="Author" w:date="2024-06-12T08:50:00Z">
              <w:tcPr>
                <w:tcW w:w="1226" w:type="dxa"/>
                <w:gridSpan w:val="2"/>
                <w:tcBorders>
                  <w:top w:val="nil"/>
                  <w:left w:val="single" w:sz="4" w:space="0" w:color="auto"/>
                  <w:bottom w:val="nil"/>
                  <w:right w:val="single" w:sz="4" w:space="0" w:color="auto"/>
                </w:tcBorders>
              </w:tcPr>
            </w:tcPrChange>
          </w:tcPr>
          <w:p w14:paraId="36623700" w14:textId="77777777" w:rsidR="003A0CB9" w:rsidRPr="00C60258" w:rsidRDefault="003A0CB9" w:rsidP="003A0CB9">
            <w:pPr>
              <w:jc w:val="center"/>
              <w:rPr>
                <w:rFonts w:ascii="Arial" w:hAnsi="Arial" w:cs="Arial"/>
                <w:rPrChange w:id="641" w:author="Author" w:date="2024-06-12T08:48:00Z">
                  <w:rPr>
                    <w:rFonts w:ascii="Arial" w:hAnsi="Arial" w:cs="Arial"/>
                    <w:sz w:val="22"/>
                  </w:rPr>
                </w:rPrChange>
              </w:rPr>
            </w:pPr>
            <w:r w:rsidRPr="00C60258">
              <w:rPr>
                <w:rFonts w:ascii="Arial" w:hAnsi="Arial" w:cs="Arial"/>
                <w:rPrChange w:id="642" w:author="Author" w:date="2024-06-12T08:48:00Z">
                  <w:rPr>
                    <w:rFonts w:ascii="Arial" w:hAnsi="Arial" w:cs="Arial"/>
                    <w:sz w:val="22"/>
                  </w:rPr>
                </w:rPrChange>
              </w:rPr>
              <w:t>(250)</w:t>
            </w:r>
          </w:p>
        </w:tc>
        <w:tc>
          <w:tcPr>
            <w:tcW w:w="1332" w:type="dxa"/>
            <w:tcBorders>
              <w:top w:val="nil"/>
              <w:left w:val="single" w:sz="4" w:space="0" w:color="auto"/>
              <w:bottom w:val="nil"/>
            </w:tcBorders>
            <w:tcPrChange w:id="643" w:author="Author" w:date="2024-06-12T08:50:00Z">
              <w:tcPr>
                <w:tcW w:w="1227" w:type="dxa"/>
                <w:tcBorders>
                  <w:top w:val="nil"/>
                  <w:left w:val="single" w:sz="4" w:space="0" w:color="auto"/>
                  <w:bottom w:val="nil"/>
                </w:tcBorders>
              </w:tcPr>
            </w:tcPrChange>
          </w:tcPr>
          <w:p w14:paraId="70E4C194" w14:textId="77777777" w:rsidR="003A0CB9" w:rsidRPr="00C60258" w:rsidRDefault="003A0CB9" w:rsidP="003A0CB9">
            <w:pPr>
              <w:jc w:val="center"/>
              <w:rPr>
                <w:rFonts w:ascii="Arial" w:hAnsi="Arial"/>
                <w:rPrChange w:id="644" w:author="Author" w:date="2024-06-12T08:48:00Z">
                  <w:rPr>
                    <w:rFonts w:ascii="Arial" w:hAnsi="Arial"/>
                    <w:sz w:val="22"/>
                  </w:rPr>
                </w:rPrChange>
              </w:rPr>
            </w:pPr>
            <w:r w:rsidRPr="00C60258">
              <w:rPr>
                <w:rFonts w:ascii="Arial" w:hAnsi="Arial"/>
                <w:rPrChange w:id="645" w:author="Author" w:date="2024-06-12T08:48:00Z">
                  <w:rPr>
                    <w:rFonts w:ascii="Arial" w:hAnsi="Arial"/>
                    <w:sz w:val="22"/>
                  </w:rPr>
                </w:rPrChange>
              </w:rPr>
              <w:t>18,000,000</w:t>
            </w:r>
          </w:p>
        </w:tc>
        <w:tc>
          <w:tcPr>
            <w:tcW w:w="1226" w:type="dxa"/>
            <w:tcBorders>
              <w:top w:val="nil"/>
              <w:left w:val="single" w:sz="4" w:space="0" w:color="auto"/>
              <w:bottom w:val="nil"/>
            </w:tcBorders>
            <w:tcPrChange w:id="646" w:author="Author" w:date="2024-06-12T08:50:00Z">
              <w:tcPr>
                <w:tcW w:w="1226" w:type="dxa"/>
                <w:gridSpan w:val="2"/>
                <w:tcBorders>
                  <w:top w:val="nil"/>
                  <w:left w:val="single" w:sz="4" w:space="0" w:color="auto"/>
                  <w:bottom w:val="nil"/>
                </w:tcBorders>
              </w:tcPr>
            </w:tcPrChange>
          </w:tcPr>
          <w:p w14:paraId="12E34F04" w14:textId="77777777" w:rsidR="003A0CB9" w:rsidRPr="00C60258" w:rsidRDefault="003A0CB9" w:rsidP="003A0CB9">
            <w:pPr>
              <w:jc w:val="center"/>
              <w:rPr>
                <w:rFonts w:ascii="Arial" w:hAnsi="Arial"/>
                <w:rPrChange w:id="647" w:author="Author" w:date="2024-06-12T08:48:00Z">
                  <w:rPr>
                    <w:rFonts w:ascii="Arial" w:hAnsi="Arial"/>
                    <w:sz w:val="22"/>
                  </w:rPr>
                </w:rPrChange>
              </w:rPr>
            </w:pPr>
            <w:r w:rsidRPr="00C60258">
              <w:rPr>
                <w:rFonts w:ascii="Arial" w:hAnsi="Arial"/>
                <w:rPrChange w:id="648" w:author="Author" w:date="2024-06-12T08:48:00Z">
                  <w:rPr>
                    <w:rFonts w:ascii="Arial" w:hAnsi="Arial"/>
                    <w:sz w:val="22"/>
                  </w:rPr>
                </w:rPrChange>
              </w:rPr>
              <w:t>19,000</w:t>
            </w:r>
          </w:p>
        </w:tc>
        <w:tc>
          <w:tcPr>
            <w:tcW w:w="1227" w:type="dxa"/>
            <w:tcBorders>
              <w:top w:val="nil"/>
              <w:left w:val="single" w:sz="4" w:space="0" w:color="auto"/>
              <w:bottom w:val="nil"/>
            </w:tcBorders>
            <w:vAlign w:val="center"/>
            <w:tcPrChange w:id="649" w:author="Author" w:date="2024-06-12T08:50:00Z">
              <w:tcPr>
                <w:tcW w:w="1227" w:type="dxa"/>
                <w:gridSpan w:val="2"/>
                <w:tcBorders>
                  <w:top w:val="nil"/>
                  <w:left w:val="single" w:sz="4" w:space="0" w:color="auto"/>
                  <w:bottom w:val="nil"/>
                </w:tcBorders>
                <w:vAlign w:val="center"/>
              </w:tcPr>
            </w:tcPrChange>
          </w:tcPr>
          <w:p w14:paraId="355B16DC" w14:textId="77777777" w:rsidR="003A0CB9" w:rsidRPr="00C60258" w:rsidRDefault="003A0CB9" w:rsidP="003A0CB9">
            <w:pPr>
              <w:jc w:val="center"/>
              <w:rPr>
                <w:rFonts w:ascii="Arial" w:hAnsi="Arial" w:cs="Arial"/>
                <w:rPrChange w:id="650" w:author="Author" w:date="2024-06-12T08:48:00Z">
                  <w:rPr>
                    <w:rFonts w:ascii="Arial" w:hAnsi="Arial" w:cs="Arial"/>
                    <w:sz w:val="22"/>
                  </w:rPr>
                </w:rPrChange>
              </w:rPr>
            </w:pPr>
            <w:r w:rsidRPr="00C60258">
              <w:rPr>
                <w:rFonts w:ascii="Arial" w:hAnsi="Arial" w:cs="Arial"/>
                <w:rPrChange w:id="651" w:author="Author" w:date="2024-06-12T08:48:00Z">
                  <w:rPr>
                    <w:rFonts w:ascii="Arial" w:hAnsi="Arial" w:cs="Arial"/>
                    <w:sz w:val="22"/>
                  </w:rPr>
                </w:rPrChange>
              </w:rPr>
              <w:t>12,750</w:t>
            </w:r>
          </w:p>
        </w:tc>
      </w:tr>
      <w:tr w:rsidR="003A0CB9" w:rsidRPr="006E461F" w14:paraId="1F5A4709" w14:textId="77777777" w:rsidTr="00C60258">
        <w:trPr>
          <w:trHeight w:val="393"/>
          <w:trPrChange w:id="652" w:author="Author" w:date="2024-06-12T08:50:00Z">
            <w:trPr>
              <w:trHeight w:val="393"/>
            </w:trPr>
          </w:trPrChange>
        </w:trPr>
        <w:tc>
          <w:tcPr>
            <w:tcW w:w="629" w:type="dxa"/>
            <w:tcBorders>
              <w:top w:val="single" w:sz="4" w:space="0" w:color="auto"/>
              <w:bottom w:val="single" w:sz="4" w:space="0" w:color="auto"/>
              <w:right w:val="single" w:sz="4" w:space="0" w:color="auto"/>
            </w:tcBorders>
            <w:vAlign w:val="center"/>
            <w:tcPrChange w:id="653" w:author="Author" w:date="2024-06-12T08:50:00Z">
              <w:tcPr>
                <w:tcW w:w="629" w:type="dxa"/>
                <w:gridSpan w:val="2"/>
                <w:tcBorders>
                  <w:top w:val="single" w:sz="4" w:space="0" w:color="auto"/>
                  <w:bottom w:val="single" w:sz="4" w:space="0" w:color="auto"/>
                  <w:right w:val="single" w:sz="4" w:space="0" w:color="auto"/>
                </w:tcBorders>
                <w:vAlign w:val="center"/>
              </w:tcPr>
            </w:tcPrChange>
          </w:tcPr>
          <w:p w14:paraId="51F6C748" w14:textId="77777777" w:rsidR="003A0CB9" w:rsidRPr="00C60258" w:rsidRDefault="003A0CB9" w:rsidP="003A0CB9">
            <w:pPr>
              <w:jc w:val="center"/>
              <w:rPr>
                <w:rFonts w:ascii="Arial" w:hAnsi="Arial"/>
                <w:rPrChange w:id="654" w:author="Author" w:date="2024-06-12T08:48:00Z">
                  <w:rPr>
                    <w:rFonts w:ascii="Arial" w:hAnsi="Arial"/>
                    <w:sz w:val="22"/>
                  </w:rPr>
                </w:rPrChange>
              </w:rPr>
            </w:pPr>
            <w:r w:rsidRPr="00C60258">
              <w:rPr>
                <w:rFonts w:ascii="Arial" w:hAnsi="Arial"/>
                <w:rPrChange w:id="655" w:author="Author" w:date="2024-06-12T08:48:00Z">
                  <w:rPr>
                    <w:rFonts w:ascii="Arial" w:hAnsi="Arial"/>
                    <w:sz w:val="22"/>
                  </w:rPr>
                </w:rPrChange>
              </w:rPr>
              <w:t>Total</w:t>
            </w:r>
          </w:p>
        </w:tc>
        <w:tc>
          <w:tcPr>
            <w:tcW w:w="1226" w:type="dxa"/>
            <w:tcBorders>
              <w:top w:val="single" w:sz="4" w:space="0" w:color="auto"/>
              <w:left w:val="single" w:sz="4" w:space="0" w:color="auto"/>
              <w:bottom w:val="single" w:sz="4" w:space="0" w:color="auto"/>
              <w:right w:val="single" w:sz="4" w:space="0" w:color="auto"/>
            </w:tcBorders>
            <w:vAlign w:val="center"/>
            <w:tcPrChange w:id="656" w:author="Author" w:date="2024-06-12T08:50:00Z">
              <w:tcPr>
                <w:tcW w:w="1226" w:type="dxa"/>
                <w:gridSpan w:val="2"/>
                <w:tcBorders>
                  <w:top w:val="single" w:sz="4" w:space="0" w:color="auto"/>
                  <w:left w:val="single" w:sz="4" w:space="0" w:color="auto"/>
                  <w:bottom w:val="single" w:sz="4" w:space="0" w:color="auto"/>
                  <w:right w:val="single" w:sz="4" w:space="0" w:color="auto"/>
                </w:tcBorders>
                <w:vAlign w:val="center"/>
              </w:tcPr>
            </w:tcPrChange>
          </w:tcPr>
          <w:p w14:paraId="0348094D" w14:textId="77777777" w:rsidR="003A0CB9" w:rsidRPr="00C60258" w:rsidRDefault="003A0CB9" w:rsidP="003A0CB9">
            <w:pPr>
              <w:tabs>
                <w:tab w:val="decimal" w:pos="1876"/>
              </w:tabs>
              <w:rPr>
                <w:rFonts w:ascii="Arial" w:hAnsi="Arial"/>
                <w:rPrChange w:id="657" w:author="Author" w:date="2024-06-12T08:48:00Z">
                  <w:rPr>
                    <w:rFonts w:ascii="Arial" w:hAnsi="Arial"/>
                    <w:sz w:val="22"/>
                  </w:rPr>
                </w:rPrChange>
              </w:rPr>
            </w:pPr>
          </w:p>
        </w:tc>
        <w:tc>
          <w:tcPr>
            <w:tcW w:w="1226" w:type="dxa"/>
            <w:tcBorders>
              <w:top w:val="single" w:sz="4" w:space="0" w:color="auto"/>
              <w:left w:val="single" w:sz="4" w:space="0" w:color="auto"/>
              <w:bottom w:val="single" w:sz="4" w:space="0" w:color="auto"/>
            </w:tcBorders>
            <w:vAlign w:val="center"/>
            <w:tcPrChange w:id="658" w:author="Author" w:date="2024-06-12T08:50:00Z">
              <w:tcPr>
                <w:tcW w:w="1226" w:type="dxa"/>
                <w:gridSpan w:val="2"/>
                <w:tcBorders>
                  <w:top w:val="single" w:sz="4" w:space="0" w:color="auto"/>
                  <w:left w:val="single" w:sz="4" w:space="0" w:color="auto"/>
                  <w:bottom w:val="single" w:sz="4" w:space="0" w:color="auto"/>
                </w:tcBorders>
                <w:vAlign w:val="center"/>
              </w:tcPr>
            </w:tcPrChange>
          </w:tcPr>
          <w:p w14:paraId="7D9987EA" w14:textId="77777777" w:rsidR="003A0CB9" w:rsidRPr="00C60258" w:rsidRDefault="003A0CB9" w:rsidP="003A0CB9">
            <w:pPr>
              <w:tabs>
                <w:tab w:val="decimal" w:pos="-8756"/>
              </w:tabs>
              <w:jc w:val="center"/>
              <w:rPr>
                <w:rFonts w:ascii="Arial" w:hAnsi="Arial"/>
                <w:rPrChange w:id="659" w:author="Author" w:date="2024-06-12T08:48:00Z">
                  <w:rPr>
                    <w:rFonts w:ascii="Arial" w:hAnsi="Arial"/>
                    <w:sz w:val="22"/>
                  </w:rPr>
                </w:rPrChange>
              </w:rPr>
            </w:pPr>
            <w:r w:rsidRPr="00C60258">
              <w:rPr>
                <w:rFonts w:ascii="Arial" w:hAnsi="Arial"/>
                <w:rPrChange w:id="660" w:author="Author" w:date="2024-06-12T08:48:00Z">
                  <w:rPr>
                    <w:rFonts w:ascii="Arial" w:hAnsi="Arial"/>
                    <w:sz w:val="22"/>
                  </w:rPr>
                </w:rPrChange>
              </w:rPr>
              <w:t>72,000</w:t>
            </w:r>
          </w:p>
        </w:tc>
        <w:tc>
          <w:tcPr>
            <w:tcW w:w="1227" w:type="dxa"/>
            <w:tcBorders>
              <w:top w:val="single" w:sz="4" w:space="0" w:color="auto"/>
              <w:left w:val="single" w:sz="4" w:space="0" w:color="auto"/>
              <w:bottom w:val="single" w:sz="4" w:space="0" w:color="auto"/>
              <w:right w:val="single" w:sz="4" w:space="0" w:color="auto"/>
            </w:tcBorders>
            <w:tcPrChange w:id="661" w:author="Author" w:date="2024-06-12T08:50:00Z">
              <w:tcPr>
                <w:tcW w:w="1227" w:type="dxa"/>
                <w:gridSpan w:val="2"/>
                <w:tcBorders>
                  <w:top w:val="single" w:sz="4" w:space="0" w:color="auto"/>
                  <w:left w:val="single" w:sz="4" w:space="0" w:color="auto"/>
                  <w:bottom w:val="single" w:sz="4" w:space="0" w:color="auto"/>
                  <w:right w:val="single" w:sz="4" w:space="0" w:color="auto"/>
                </w:tcBorders>
              </w:tcPr>
            </w:tcPrChange>
          </w:tcPr>
          <w:p w14:paraId="06001E04" w14:textId="77777777" w:rsidR="003A0CB9" w:rsidRPr="00C60258" w:rsidRDefault="003A0CB9" w:rsidP="003A0CB9">
            <w:pPr>
              <w:jc w:val="center"/>
              <w:rPr>
                <w:rFonts w:ascii="Arial" w:hAnsi="Arial"/>
                <w:rPrChange w:id="662" w:author="Author" w:date="2024-06-12T08:48:00Z">
                  <w:rPr>
                    <w:rFonts w:ascii="Arial" w:hAnsi="Arial"/>
                    <w:sz w:val="22"/>
                  </w:rPr>
                </w:rPrChange>
              </w:rPr>
            </w:pPr>
          </w:p>
        </w:tc>
        <w:tc>
          <w:tcPr>
            <w:tcW w:w="1226" w:type="dxa"/>
            <w:tcBorders>
              <w:top w:val="single" w:sz="4" w:space="0" w:color="auto"/>
              <w:left w:val="single" w:sz="4" w:space="0" w:color="auto"/>
              <w:bottom w:val="single" w:sz="4" w:space="0" w:color="auto"/>
              <w:right w:val="single" w:sz="4" w:space="0" w:color="auto"/>
            </w:tcBorders>
            <w:vAlign w:val="center"/>
            <w:tcPrChange w:id="663" w:author="Author" w:date="2024-06-12T08:50:00Z">
              <w:tcPr>
                <w:tcW w:w="1226" w:type="dxa"/>
                <w:gridSpan w:val="2"/>
                <w:tcBorders>
                  <w:top w:val="single" w:sz="4" w:space="0" w:color="auto"/>
                  <w:left w:val="single" w:sz="4" w:space="0" w:color="auto"/>
                  <w:bottom w:val="single" w:sz="4" w:space="0" w:color="auto"/>
                  <w:right w:val="single" w:sz="4" w:space="0" w:color="auto"/>
                </w:tcBorders>
                <w:vAlign w:val="center"/>
              </w:tcPr>
            </w:tcPrChange>
          </w:tcPr>
          <w:p w14:paraId="4D8C2930" w14:textId="77777777" w:rsidR="003A0CB9" w:rsidRPr="00C60258" w:rsidRDefault="003A0CB9" w:rsidP="003A0CB9">
            <w:pPr>
              <w:jc w:val="center"/>
              <w:rPr>
                <w:rFonts w:ascii="Arial" w:hAnsi="Arial"/>
                <w:rPrChange w:id="664" w:author="Author" w:date="2024-06-12T08:48:00Z">
                  <w:rPr>
                    <w:rFonts w:ascii="Arial" w:hAnsi="Arial"/>
                    <w:sz w:val="22"/>
                  </w:rPr>
                </w:rPrChange>
              </w:rPr>
            </w:pPr>
            <w:r w:rsidRPr="00C60258">
              <w:rPr>
                <w:rFonts w:ascii="Arial" w:hAnsi="Arial"/>
                <w:rPrChange w:id="665" w:author="Author" w:date="2024-06-12T08:48:00Z">
                  <w:rPr>
                    <w:rFonts w:ascii="Arial" w:hAnsi="Arial"/>
                    <w:sz w:val="22"/>
                  </w:rPr>
                </w:rPrChange>
              </w:rPr>
              <w:t>(3,000)</w:t>
            </w:r>
          </w:p>
        </w:tc>
        <w:tc>
          <w:tcPr>
            <w:tcW w:w="1332" w:type="dxa"/>
            <w:tcBorders>
              <w:top w:val="single" w:sz="4" w:space="0" w:color="auto"/>
              <w:left w:val="single" w:sz="4" w:space="0" w:color="auto"/>
              <w:bottom w:val="single" w:sz="4" w:space="0" w:color="auto"/>
            </w:tcBorders>
            <w:vAlign w:val="center"/>
            <w:tcPrChange w:id="666" w:author="Author" w:date="2024-06-12T08:50:00Z">
              <w:tcPr>
                <w:tcW w:w="1227" w:type="dxa"/>
                <w:tcBorders>
                  <w:top w:val="single" w:sz="4" w:space="0" w:color="auto"/>
                  <w:left w:val="single" w:sz="4" w:space="0" w:color="auto"/>
                  <w:bottom w:val="single" w:sz="4" w:space="0" w:color="auto"/>
                </w:tcBorders>
                <w:vAlign w:val="center"/>
              </w:tcPr>
            </w:tcPrChange>
          </w:tcPr>
          <w:p w14:paraId="1514F6F3" w14:textId="77777777" w:rsidR="003A0CB9" w:rsidRPr="00C60258" w:rsidRDefault="003A0CB9" w:rsidP="003A0CB9">
            <w:pPr>
              <w:jc w:val="center"/>
              <w:rPr>
                <w:rFonts w:ascii="Arial" w:hAnsi="Arial"/>
                <w:rPrChange w:id="667" w:author="Author" w:date="2024-06-12T08:48:00Z">
                  <w:rPr>
                    <w:rFonts w:ascii="Arial" w:hAnsi="Arial"/>
                    <w:sz w:val="22"/>
                  </w:rPr>
                </w:rPrChange>
              </w:rPr>
            </w:pPr>
          </w:p>
        </w:tc>
        <w:tc>
          <w:tcPr>
            <w:tcW w:w="1226" w:type="dxa"/>
            <w:tcBorders>
              <w:top w:val="single" w:sz="4" w:space="0" w:color="auto"/>
              <w:left w:val="single" w:sz="4" w:space="0" w:color="auto"/>
              <w:bottom w:val="single" w:sz="4" w:space="0" w:color="auto"/>
            </w:tcBorders>
            <w:vAlign w:val="center"/>
            <w:tcPrChange w:id="668" w:author="Author" w:date="2024-06-12T08:50:00Z">
              <w:tcPr>
                <w:tcW w:w="1226" w:type="dxa"/>
                <w:gridSpan w:val="2"/>
                <w:tcBorders>
                  <w:top w:val="single" w:sz="4" w:space="0" w:color="auto"/>
                  <w:left w:val="single" w:sz="4" w:space="0" w:color="auto"/>
                  <w:bottom w:val="single" w:sz="4" w:space="0" w:color="auto"/>
                </w:tcBorders>
                <w:vAlign w:val="center"/>
              </w:tcPr>
            </w:tcPrChange>
          </w:tcPr>
          <w:p w14:paraId="605279F4" w14:textId="77777777" w:rsidR="003A0CB9" w:rsidRPr="00C60258" w:rsidRDefault="003A0CB9" w:rsidP="003A0CB9">
            <w:pPr>
              <w:tabs>
                <w:tab w:val="decimal" w:pos="-8756"/>
              </w:tabs>
              <w:jc w:val="center"/>
              <w:rPr>
                <w:rFonts w:ascii="Arial" w:hAnsi="Arial"/>
                <w:rPrChange w:id="669" w:author="Author" w:date="2024-06-12T08:48:00Z">
                  <w:rPr>
                    <w:rFonts w:ascii="Arial" w:hAnsi="Arial"/>
                    <w:sz w:val="22"/>
                  </w:rPr>
                </w:rPrChange>
              </w:rPr>
            </w:pPr>
            <w:r w:rsidRPr="00C60258">
              <w:rPr>
                <w:rFonts w:ascii="Arial" w:hAnsi="Arial"/>
                <w:rPrChange w:id="670" w:author="Author" w:date="2024-06-12T08:48:00Z">
                  <w:rPr>
                    <w:rFonts w:ascii="Arial" w:hAnsi="Arial"/>
                    <w:sz w:val="22"/>
                  </w:rPr>
                </w:rPrChange>
              </w:rPr>
              <w:t>216,000</w:t>
            </w:r>
          </w:p>
        </w:tc>
        <w:tc>
          <w:tcPr>
            <w:tcW w:w="1227" w:type="dxa"/>
            <w:tcBorders>
              <w:top w:val="single" w:sz="4" w:space="0" w:color="auto"/>
              <w:left w:val="single" w:sz="4" w:space="0" w:color="auto"/>
              <w:bottom w:val="single" w:sz="4" w:space="0" w:color="auto"/>
            </w:tcBorders>
            <w:vAlign w:val="center"/>
            <w:tcPrChange w:id="671" w:author="Author" w:date="2024-06-12T08:50:00Z">
              <w:tcPr>
                <w:tcW w:w="1227" w:type="dxa"/>
                <w:gridSpan w:val="2"/>
                <w:tcBorders>
                  <w:top w:val="single" w:sz="4" w:space="0" w:color="auto"/>
                  <w:left w:val="single" w:sz="4" w:space="0" w:color="auto"/>
                  <w:bottom w:val="single" w:sz="4" w:space="0" w:color="auto"/>
                </w:tcBorders>
                <w:vAlign w:val="center"/>
              </w:tcPr>
            </w:tcPrChange>
          </w:tcPr>
          <w:p w14:paraId="571D6FE3" w14:textId="48B6AC93" w:rsidR="003A0CB9" w:rsidRPr="00C60258" w:rsidRDefault="003A0CB9" w:rsidP="003A0CB9">
            <w:pPr>
              <w:tabs>
                <w:tab w:val="decimal" w:pos="-8756"/>
              </w:tabs>
              <w:jc w:val="center"/>
              <w:rPr>
                <w:rFonts w:ascii="Arial" w:hAnsi="Arial" w:cs="Arial"/>
                <w:rPrChange w:id="672" w:author="Author" w:date="2024-06-12T08:48:00Z">
                  <w:rPr>
                    <w:rFonts w:ascii="Arial" w:hAnsi="Arial" w:cs="Arial"/>
                    <w:sz w:val="22"/>
                  </w:rPr>
                </w:rPrChange>
              </w:rPr>
            </w:pPr>
            <w:del w:id="673" w:author="Author" w:date="2024-06-12T07:29:00Z">
              <w:r w:rsidRPr="00C60258" w:rsidDel="0033346D">
                <w:rPr>
                  <w:rFonts w:ascii="Arial" w:hAnsi="Arial" w:cs="Arial"/>
                  <w:rPrChange w:id="674" w:author="Author" w:date="2024-06-12T08:48:00Z">
                    <w:rPr>
                      <w:rFonts w:ascii="Arial" w:hAnsi="Arial" w:cs="Arial"/>
                      <w:sz w:val="22"/>
                    </w:rPr>
                  </w:rPrChange>
                </w:rPr>
                <w:delText>297,000</w:delText>
              </w:r>
            </w:del>
            <w:ins w:id="675" w:author="Author" w:date="2024-06-12T07:29:00Z">
              <w:r w:rsidR="0033346D" w:rsidRPr="00C60258">
                <w:rPr>
                  <w:rFonts w:ascii="Arial" w:hAnsi="Arial" w:cs="Arial"/>
                  <w:rPrChange w:id="676" w:author="Author" w:date="2024-06-12T08:48:00Z">
                    <w:rPr>
                      <w:rFonts w:ascii="Arial" w:hAnsi="Arial" w:cs="Arial"/>
                      <w:sz w:val="22"/>
                    </w:rPr>
                  </w:rPrChange>
                </w:rPr>
                <w:t>285,000</w:t>
              </w:r>
            </w:ins>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310A5527" w:rsidR="006661FE" w:rsidRPr="004248A1" w:rsidRDefault="006661FE" w:rsidP="006661FE">
      <w:pPr>
        <w:pStyle w:val="BodyText"/>
        <w:rPr>
          <w:rFonts w:ascii="Arial" w:hAnsi="Arial" w:cs="Arial"/>
          <w:sz w:val="22"/>
        </w:rPr>
      </w:pPr>
      <w:r w:rsidRPr="004248A1">
        <w:rPr>
          <w:rFonts w:ascii="Arial" w:hAnsi="Arial" w:cs="Arial"/>
          <w:sz w:val="22"/>
        </w:rPr>
        <w:t xml:space="preserve">The right hand column shows the net monthly </w:t>
      </w:r>
      <w:ins w:id="677" w:author="Author" w:date="2024-06-12T07:30:00Z">
        <w:r w:rsidR="00695B1B">
          <w:rPr>
            <w:rFonts w:ascii="Arial" w:hAnsi="Arial" w:cs="Arial"/>
            <w:sz w:val="22"/>
          </w:rPr>
          <w:t xml:space="preserve">HH and NHH </w:t>
        </w:r>
      </w:ins>
      <w:r w:rsidRPr="004248A1">
        <w:rPr>
          <w:rFonts w:ascii="Arial" w:hAnsi="Arial" w:cs="Arial"/>
          <w:sz w:val="22"/>
        </w:rPr>
        <w:t>charges for the BM Unit.</w:t>
      </w:r>
    </w:p>
    <w:p w14:paraId="1C710631" w14:textId="5089816E" w:rsidR="006E461F" w:rsidRDefault="0022187C" w:rsidP="006E461F">
      <w:pPr>
        <w:pStyle w:val="Heading2"/>
        <w:rPr>
          <w:ins w:id="678" w:author="Author" w:date="2024-06-12T08:54:00Z"/>
          <w:rFonts w:ascii="Arial" w:hAnsi="Arial" w:cs="Arial"/>
        </w:rPr>
      </w:pPr>
      <w:del w:id="679" w:author="Author" w:date="2024-06-12T07:31:00Z">
        <w:r w:rsidDel="00695B1B">
          <w:rPr>
            <w:rFonts w:ascii="Arial" w:hAnsi="Arial" w:cs="Arial"/>
          </w:rPr>
          <w:delText>FDSC Forecast and Unmetered Supply Volume Forecast</w:delText>
        </w:r>
      </w:del>
      <w:ins w:id="680" w:author="Author" w:date="2024-06-12T07:31:00Z">
        <w:r w:rsidR="008F7B9D">
          <w:rPr>
            <w:rFonts w:ascii="Arial" w:hAnsi="Arial" w:cs="Arial"/>
          </w:rPr>
          <w:t xml:space="preserve">Monthly Charge </w:t>
        </w:r>
      </w:ins>
      <w:ins w:id="681" w:author="Author" w:date="2024-06-12T10:19:00Z">
        <w:r w:rsidR="000A686F">
          <w:rPr>
            <w:rFonts w:ascii="Arial" w:hAnsi="Arial" w:cs="Arial"/>
          </w:rPr>
          <w:t>–</w:t>
        </w:r>
      </w:ins>
      <w:ins w:id="682" w:author="Author" w:date="2024-06-12T07:31:00Z">
        <w:del w:id="683" w:author="Author" w:date="2024-06-12T10:19:00Z">
          <w:r w:rsidR="008F7B9D" w:rsidDel="000A686F">
            <w:rPr>
              <w:rFonts w:ascii="Arial" w:hAnsi="Arial" w:cs="Arial"/>
            </w:rPr>
            <w:delText>-</w:delText>
          </w:r>
        </w:del>
        <w:r w:rsidR="008F7B9D">
          <w:rPr>
            <w:rFonts w:ascii="Arial" w:hAnsi="Arial" w:cs="Arial"/>
          </w:rPr>
          <w:t xml:space="preserve"> TDR</w:t>
        </w:r>
      </w:ins>
      <w:r>
        <w:rPr>
          <w:rFonts w:ascii="Arial" w:hAnsi="Arial" w:cs="Arial"/>
        </w:rPr>
        <w:t xml:space="preserve"> </w:t>
      </w:r>
    </w:p>
    <w:p w14:paraId="36BBC587" w14:textId="37074D22" w:rsidR="0022187C" w:rsidRDefault="0022187C">
      <w:pPr>
        <w:pStyle w:val="Heading2"/>
        <w:rPr>
          <w:rFonts w:ascii="Arial" w:hAnsi="Arial" w:cs="Arial"/>
        </w:rPr>
        <w:pPrChange w:id="684" w:author="Author" w:date="2024-06-12T08:52:00Z">
          <w:pPr>
            <w:spacing w:after="240"/>
          </w:pPr>
        </w:pPrChange>
      </w:pPr>
    </w:p>
    <w:p w14:paraId="15AF0214" w14:textId="77777777" w:rsidR="00FF1EFE" w:rsidRPr="00C60258" w:rsidRDefault="0022187C" w:rsidP="00CD5631">
      <w:pPr>
        <w:spacing w:after="240"/>
        <w:rPr>
          <w:ins w:id="685" w:author="Author" w:date="2024-06-12T07:33:00Z"/>
          <w:rFonts w:ascii="Arial" w:hAnsi="Arial" w:cs="Arial"/>
          <w:sz w:val="22"/>
          <w:szCs w:val="22"/>
          <w:rPrChange w:id="686" w:author="Author" w:date="2024-06-12T08:54:00Z">
            <w:rPr>
              <w:ins w:id="687" w:author="Author" w:date="2024-06-12T07:33:00Z"/>
              <w:rFonts w:ascii="Arial" w:hAnsi="Arial" w:cs="Arial"/>
            </w:rPr>
          </w:rPrChange>
        </w:rPr>
      </w:pPr>
      <w:r w:rsidRPr="00C60258">
        <w:rPr>
          <w:rFonts w:ascii="Arial" w:hAnsi="Arial" w:cs="Arial"/>
          <w:sz w:val="22"/>
          <w:szCs w:val="22"/>
          <w:rPrChange w:id="688" w:author="Author" w:date="2024-06-12T08:54:00Z">
            <w:rPr>
              <w:rFonts w:ascii="Arial" w:hAnsi="Arial" w:cs="Arial"/>
            </w:rPr>
          </w:rPrChange>
        </w:rPr>
        <w:t xml:space="preserve">The User shall not be required to submit forecasts of FDSC or Unmetered Supply Volume. </w:t>
      </w:r>
      <w:r w:rsidR="00E71EB2" w:rsidRPr="00C60258">
        <w:rPr>
          <w:rFonts w:ascii="Arial" w:hAnsi="Arial" w:cs="Arial"/>
          <w:b/>
          <w:sz w:val="22"/>
          <w:szCs w:val="22"/>
          <w:rPrChange w:id="689" w:author="Author" w:date="2024-06-12T08:54:00Z">
            <w:rPr>
              <w:rFonts w:ascii="Arial" w:hAnsi="Arial" w:cs="Arial"/>
              <w:b/>
            </w:rPr>
          </w:rPrChange>
        </w:rPr>
        <w:t>The Company</w:t>
      </w:r>
      <w:r w:rsidRPr="00C60258">
        <w:rPr>
          <w:rFonts w:ascii="Arial" w:hAnsi="Arial" w:cs="Arial"/>
          <w:sz w:val="22"/>
          <w:szCs w:val="22"/>
          <w:rPrChange w:id="690" w:author="Author" w:date="2024-06-12T08:54:00Z">
            <w:rPr>
              <w:rFonts w:ascii="Arial" w:hAnsi="Arial" w:cs="Arial"/>
            </w:rPr>
          </w:rPrChange>
        </w:rPr>
        <w:t xml:space="preserve"> shall use the latest daily actual FDSC and Unmetered Supply Volume prior to the forecast as the basis of the forecast.</w:t>
      </w:r>
    </w:p>
    <w:p w14:paraId="437E7CF8" w14:textId="0629B94C" w:rsidR="00B85877" w:rsidRDefault="0022187C" w:rsidP="00B85877">
      <w:pPr>
        <w:spacing w:after="240"/>
        <w:rPr>
          <w:ins w:id="691" w:author="Author" w:date="2024-06-12T07:34:00Z"/>
          <w:rFonts w:ascii="Arial" w:hAnsi="Arial" w:cs="Arial"/>
          <w:sz w:val="22"/>
          <w:szCs w:val="22"/>
        </w:rPr>
      </w:pPr>
      <w:del w:id="692" w:author="Author" w:date="2024-06-12T08:53:00Z">
        <w:r w:rsidDel="006E461F">
          <w:rPr>
            <w:rFonts w:ascii="Arial" w:hAnsi="Arial" w:cs="Arial"/>
          </w:rPr>
          <w:delText xml:space="preserve"> </w:delText>
        </w:r>
      </w:del>
      <w:ins w:id="693" w:author="Author" w:date="2024-06-12T07:34:00Z">
        <w:r w:rsidR="00B85877">
          <w:rPr>
            <w:rFonts w:ascii="Arial" w:hAnsi="Arial" w:cs="Arial"/>
            <w:sz w:val="22"/>
            <w:szCs w:val="22"/>
          </w:rPr>
          <w:t xml:space="preserve">As an example, at the start of the year the supplier has sites in just three of the charging bands, as shown below. The April invoice is calculated as the annual liability divided by 12.    </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B85877" w14:paraId="77D6AE6A" w14:textId="77777777" w:rsidTr="00D347ED">
        <w:trPr>
          <w:ins w:id="694" w:author="Author" w:date="2024-06-12T07:34:00Z"/>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668D0B96" w14:textId="77777777" w:rsidR="00B85877" w:rsidRPr="00C035E1" w:rsidRDefault="00B85877" w:rsidP="00D347ED">
            <w:pPr>
              <w:tabs>
                <w:tab w:val="left" w:pos="3119"/>
              </w:tabs>
              <w:jc w:val="center"/>
              <w:rPr>
                <w:ins w:id="695" w:author="Author" w:date="2024-06-12T07:34:00Z"/>
                <w:rFonts w:ascii="Arial" w:hAnsi="Arial" w:cs="Arial"/>
                <w:b/>
                <w:lang w:val="en-US"/>
              </w:rPr>
            </w:pPr>
            <w:ins w:id="696" w:author="Author" w:date="2024-06-12T07:34:00Z">
              <w:r w:rsidRPr="00C035E1">
                <w:rPr>
                  <w:rFonts w:ascii="Arial" w:hAnsi="Arial" w:cs="Arial"/>
                  <w:b/>
                  <w:lang w:val="en-US"/>
                </w:rPr>
                <w:t>Charging Band</w:t>
              </w:r>
            </w:ins>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C025CFF" w14:textId="77777777" w:rsidR="00B85877" w:rsidRPr="00C035E1" w:rsidRDefault="00B85877" w:rsidP="00D347ED">
            <w:pPr>
              <w:tabs>
                <w:tab w:val="left" w:pos="3119"/>
              </w:tabs>
              <w:jc w:val="center"/>
              <w:rPr>
                <w:ins w:id="697" w:author="Author" w:date="2024-06-12T07:34:00Z"/>
                <w:rFonts w:ascii="Arial" w:hAnsi="Arial" w:cs="Arial"/>
                <w:b/>
                <w:lang w:val="en-US"/>
              </w:rPr>
            </w:pPr>
            <w:ins w:id="698" w:author="Author" w:date="2024-06-12T07:34:00Z">
              <w:r>
                <w:rPr>
                  <w:rFonts w:ascii="Arial" w:hAnsi="Arial" w:cs="Arial"/>
                  <w:b/>
                  <w:lang w:val="en-US"/>
                </w:rPr>
                <w:t>TDR</w:t>
              </w:r>
              <w:r w:rsidRPr="00C035E1">
                <w:rPr>
                  <w:rFonts w:ascii="Arial" w:hAnsi="Arial" w:cs="Arial"/>
                  <w:b/>
                  <w:lang w:val="en-US"/>
                </w:rPr>
                <w:t xml:space="preserve"> Quantity</w:t>
              </w:r>
            </w:ins>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1B684DF" w14:textId="77777777" w:rsidR="00B85877" w:rsidRPr="00C035E1" w:rsidRDefault="00B85877" w:rsidP="00D347ED">
            <w:pPr>
              <w:tabs>
                <w:tab w:val="left" w:pos="3119"/>
              </w:tabs>
              <w:jc w:val="center"/>
              <w:rPr>
                <w:ins w:id="699" w:author="Author" w:date="2024-06-12T07:34:00Z"/>
                <w:rFonts w:ascii="Arial" w:hAnsi="Arial" w:cs="Arial"/>
                <w:b/>
                <w:lang w:val="en-US"/>
              </w:rPr>
            </w:pPr>
            <w:ins w:id="700" w:author="Author" w:date="2024-06-12T07:34:00Z">
              <w:r w:rsidRPr="00C035E1">
                <w:rPr>
                  <w:rFonts w:ascii="Arial" w:hAnsi="Arial" w:cs="Arial"/>
                  <w:b/>
                  <w:lang w:val="en-US"/>
                </w:rPr>
                <w:t>Tariff</w:t>
              </w:r>
            </w:ins>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2141783" w14:textId="77777777" w:rsidR="00B85877" w:rsidRPr="00C035E1" w:rsidRDefault="00B85877" w:rsidP="00D347ED">
            <w:pPr>
              <w:tabs>
                <w:tab w:val="left" w:pos="3119"/>
              </w:tabs>
              <w:jc w:val="center"/>
              <w:rPr>
                <w:ins w:id="701" w:author="Author" w:date="2024-06-12T07:34:00Z"/>
                <w:rFonts w:ascii="Arial" w:hAnsi="Arial" w:cs="Arial"/>
                <w:b/>
                <w:lang w:val="en-US"/>
              </w:rPr>
            </w:pPr>
            <w:ins w:id="702" w:author="Author" w:date="2024-06-12T07:34:00Z">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ins>
          </w:p>
        </w:tc>
      </w:tr>
      <w:tr w:rsidR="00B85877" w14:paraId="7E5582F0" w14:textId="77777777" w:rsidTr="00D347ED">
        <w:trPr>
          <w:ins w:id="703" w:author="Author" w:date="2024-06-12T07:34:00Z"/>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01EE10B2" w14:textId="77777777" w:rsidR="00B85877" w:rsidRPr="00C035E1" w:rsidRDefault="00B85877" w:rsidP="00D347ED">
            <w:pPr>
              <w:tabs>
                <w:tab w:val="left" w:pos="3119"/>
              </w:tabs>
              <w:jc w:val="center"/>
              <w:rPr>
                <w:ins w:id="704" w:author="Author" w:date="2024-06-12T07:34:00Z"/>
                <w:rFonts w:ascii="Arial" w:hAnsi="Arial" w:cs="Arial"/>
                <w:bCs/>
                <w:lang w:val="en-US"/>
              </w:rPr>
            </w:pPr>
            <w:ins w:id="705" w:author="Author" w:date="2024-06-12T07:34:00Z">
              <w:r>
                <w:rPr>
                  <w:rFonts w:ascii="Arial" w:hAnsi="Arial" w:cs="Arial"/>
                  <w:bCs/>
                  <w:lang w:val="en-US"/>
                </w:rPr>
                <w:t>Band</w:t>
              </w:r>
              <w:r w:rsidRPr="00C035E1">
                <w:rPr>
                  <w:rFonts w:ascii="Arial" w:hAnsi="Arial" w:cs="Arial"/>
                  <w:bCs/>
                  <w:lang w:val="en-US"/>
                </w:rPr>
                <w:t xml:space="preserve"> 1</w:t>
              </w:r>
            </w:ins>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5033DA1" w14:textId="77777777" w:rsidR="00B85877" w:rsidRPr="00C035E1" w:rsidRDefault="00B85877" w:rsidP="00D347ED">
            <w:pPr>
              <w:tabs>
                <w:tab w:val="left" w:pos="3119"/>
              </w:tabs>
              <w:jc w:val="center"/>
              <w:rPr>
                <w:ins w:id="706" w:author="Author" w:date="2024-06-12T07:34:00Z"/>
                <w:rFonts w:ascii="Arial" w:hAnsi="Arial" w:cs="Arial"/>
                <w:bCs/>
                <w:lang w:val="en-US"/>
              </w:rPr>
            </w:pPr>
            <w:ins w:id="707" w:author="Author" w:date="2024-06-12T07:34:00Z">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ins>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8600F7A" w14:textId="77777777" w:rsidR="00B85877" w:rsidRPr="00C035E1" w:rsidRDefault="00B85877" w:rsidP="00D347ED">
            <w:pPr>
              <w:tabs>
                <w:tab w:val="left" w:pos="3119"/>
              </w:tabs>
              <w:jc w:val="center"/>
              <w:rPr>
                <w:ins w:id="708" w:author="Author" w:date="2024-06-12T07:34:00Z"/>
                <w:rFonts w:ascii="Arial" w:hAnsi="Arial" w:cs="Arial"/>
                <w:bCs/>
                <w:lang w:val="en-US"/>
              </w:rPr>
            </w:pPr>
            <w:ins w:id="709" w:author="Author" w:date="2024-06-12T07:34:00Z">
              <w:r w:rsidRPr="00C035E1">
                <w:rPr>
                  <w:rFonts w:ascii="Arial" w:hAnsi="Arial" w:cs="Arial"/>
                  <w:bCs/>
                  <w:lang w:val="en-US"/>
                </w:rPr>
                <w:t>£1/Site/Day</w:t>
              </w:r>
            </w:ins>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683E7876" w14:textId="77777777" w:rsidR="00B85877" w:rsidRPr="00C035E1" w:rsidRDefault="00B85877" w:rsidP="00D347ED">
            <w:pPr>
              <w:tabs>
                <w:tab w:val="left" w:pos="3119"/>
              </w:tabs>
              <w:jc w:val="center"/>
              <w:rPr>
                <w:ins w:id="710" w:author="Author" w:date="2024-06-12T07:34:00Z"/>
                <w:rFonts w:ascii="Arial" w:hAnsi="Arial" w:cs="Arial"/>
                <w:bCs/>
                <w:lang w:val="en-US"/>
              </w:rPr>
            </w:pPr>
            <w:ins w:id="711" w:author="Author" w:date="2024-06-12T07:34:00Z">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ins>
          </w:p>
          <w:p w14:paraId="3FA02919" w14:textId="77777777" w:rsidR="00B85877" w:rsidRPr="00C035E1" w:rsidRDefault="00B85877" w:rsidP="00D347ED">
            <w:pPr>
              <w:tabs>
                <w:tab w:val="left" w:pos="3119"/>
              </w:tabs>
              <w:jc w:val="center"/>
              <w:rPr>
                <w:ins w:id="712" w:author="Author" w:date="2024-06-12T07:34:00Z"/>
                <w:rFonts w:ascii="Arial" w:hAnsi="Arial" w:cs="Arial"/>
                <w:bCs/>
                <w:lang w:val="en-US"/>
              </w:rPr>
            </w:pPr>
            <w:ins w:id="713" w:author="Author" w:date="2024-06-12T07:34:00Z">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ins>
          </w:p>
        </w:tc>
      </w:tr>
      <w:tr w:rsidR="00B85877" w14:paraId="31273603" w14:textId="77777777" w:rsidTr="00D347ED">
        <w:trPr>
          <w:ins w:id="714" w:author="Author" w:date="2024-06-12T07:34:00Z"/>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318D2FBE" w14:textId="77777777" w:rsidR="00B85877" w:rsidRPr="00C035E1" w:rsidRDefault="00B85877" w:rsidP="00D347ED">
            <w:pPr>
              <w:tabs>
                <w:tab w:val="left" w:pos="3119"/>
              </w:tabs>
              <w:jc w:val="center"/>
              <w:rPr>
                <w:ins w:id="715" w:author="Author" w:date="2024-06-12T07:34:00Z"/>
                <w:rFonts w:ascii="Arial" w:hAnsi="Arial" w:cs="Arial"/>
                <w:bCs/>
                <w:lang w:val="en-US"/>
              </w:rPr>
            </w:pPr>
            <w:ins w:id="716" w:author="Author" w:date="2024-06-12T07:34:00Z">
              <w:r>
                <w:rPr>
                  <w:rFonts w:ascii="Arial" w:hAnsi="Arial" w:cs="Arial"/>
                  <w:bCs/>
                  <w:lang w:val="en-US"/>
                </w:rPr>
                <w:t>Band</w:t>
              </w:r>
              <w:r w:rsidRPr="00C035E1">
                <w:rPr>
                  <w:rFonts w:ascii="Arial" w:hAnsi="Arial" w:cs="Arial"/>
                  <w:bCs/>
                  <w:lang w:val="en-US"/>
                </w:rPr>
                <w:t xml:space="preserve"> 2</w:t>
              </w:r>
            </w:ins>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106D5DEC" w14:textId="77777777" w:rsidR="00B85877" w:rsidRPr="00C035E1" w:rsidRDefault="00B85877" w:rsidP="00D347ED">
            <w:pPr>
              <w:tabs>
                <w:tab w:val="left" w:pos="3119"/>
              </w:tabs>
              <w:jc w:val="center"/>
              <w:rPr>
                <w:ins w:id="717" w:author="Author" w:date="2024-06-12T07:34:00Z"/>
                <w:rFonts w:ascii="Arial" w:hAnsi="Arial" w:cs="Arial"/>
                <w:bCs/>
                <w:lang w:val="en-US"/>
              </w:rPr>
            </w:pPr>
            <w:ins w:id="718" w:author="Author" w:date="2024-06-12T07:34:00Z">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ins>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4EB8EEAA" w14:textId="77777777" w:rsidR="00B85877" w:rsidRPr="00C035E1" w:rsidRDefault="00B85877" w:rsidP="00D347ED">
            <w:pPr>
              <w:tabs>
                <w:tab w:val="left" w:pos="3119"/>
              </w:tabs>
              <w:jc w:val="center"/>
              <w:rPr>
                <w:ins w:id="719" w:author="Author" w:date="2024-06-12T07:34:00Z"/>
                <w:rFonts w:ascii="Arial" w:hAnsi="Arial" w:cs="Arial"/>
                <w:bCs/>
                <w:lang w:val="en-US"/>
              </w:rPr>
            </w:pPr>
            <w:ins w:id="720" w:author="Author" w:date="2024-06-12T07:34:00Z">
              <w:r w:rsidRPr="00C035E1">
                <w:rPr>
                  <w:rFonts w:ascii="Arial" w:hAnsi="Arial" w:cs="Arial"/>
                  <w:bCs/>
                  <w:lang w:val="en-US"/>
                </w:rPr>
                <w:t>£2/Site/Day</w:t>
              </w:r>
            </w:ins>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7A8D7FC" w14:textId="77777777" w:rsidR="00B85877" w:rsidRPr="00C035E1" w:rsidRDefault="00B85877" w:rsidP="00D347ED">
            <w:pPr>
              <w:tabs>
                <w:tab w:val="left" w:pos="3119"/>
              </w:tabs>
              <w:jc w:val="center"/>
              <w:rPr>
                <w:ins w:id="721" w:author="Author" w:date="2024-06-12T07:34:00Z"/>
                <w:rFonts w:ascii="Arial" w:hAnsi="Arial" w:cs="Arial"/>
                <w:bCs/>
                <w:lang w:val="en-US"/>
              </w:rPr>
            </w:pPr>
            <w:ins w:id="722" w:author="Author" w:date="2024-06-12T07:34:00Z">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ins>
          </w:p>
          <w:p w14:paraId="1372AB6D" w14:textId="77777777" w:rsidR="00B85877" w:rsidRPr="00C035E1" w:rsidRDefault="00B85877" w:rsidP="00D347ED">
            <w:pPr>
              <w:tabs>
                <w:tab w:val="left" w:pos="3119"/>
              </w:tabs>
              <w:jc w:val="center"/>
              <w:rPr>
                <w:ins w:id="723" w:author="Author" w:date="2024-06-12T07:34:00Z"/>
                <w:rFonts w:ascii="Arial" w:hAnsi="Arial" w:cs="Arial"/>
                <w:bCs/>
                <w:lang w:val="en-US"/>
              </w:rPr>
            </w:pPr>
            <w:ins w:id="724" w:author="Author" w:date="2024-06-12T07:34:00Z">
              <w:r w:rsidRPr="00C035E1">
                <w:rPr>
                  <w:rFonts w:ascii="Arial" w:hAnsi="Arial" w:cs="Arial"/>
                  <w:bCs/>
                  <w:lang w:val="en-US"/>
                </w:rPr>
                <w:t>= £</w:t>
              </w:r>
              <w:r>
                <w:rPr>
                  <w:rFonts w:ascii="Arial" w:hAnsi="Arial" w:cs="Arial"/>
                  <w:bCs/>
                  <w:lang w:val="en-US"/>
                </w:rPr>
                <w:t>10,950</w:t>
              </w:r>
            </w:ins>
          </w:p>
        </w:tc>
      </w:tr>
      <w:tr w:rsidR="00B85877" w14:paraId="2C27FED5" w14:textId="77777777" w:rsidTr="00D347ED">
        <w:trPr>
          <w:ins w:id="725" w:author="Author" w:date="2024-06-12T07:34:00Z"/>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484FDA85" w14:textId="77777777" w:rsidR="00B85877" w:rsidRPr="00C035E1" w:rsidRDefault="00B85877" w:rsidP="00D347ED">
            <w:pPr>
              <w:tabs>
                <w:tab w:val="left" w:pos="3119"/>
              </w:tabs>
              <w:jc w:val="center"/>
              <w:rPr>
                <w:ins w:id="726" w:author="Author" w:date="2024-06-12T07:34:00Z"/>
                <w:rFonts w:ascii="Arial" w:hAnsi="Arial" w:cs="Arial"/>
                <w:bCs/>
                <w:lang w:val="en-US"/>
              </w:rPr>
            </w:pPr>
            <w:ins w:id="727" w:author="Author" w:date="2024-06-12T07:34:00Z">
              <w:r w:rsidRPr="00C035E1">
                <w:rPr>
                  <w:rFonts w:ascii="Arial" w:hAnsi="Arial" w:cs="Arial"/>
                  <w:bCs/>
                  <w:lang w:val="en-US"/>
                </w:rPr>
                <w:t>UMS</w:t>
              </w:r>
            </w:ins>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3A7EFA75" w14:textId="77777777" w:rsidR="00B85877" w:rsidRPr="00C035E1" w:rsidRDefault="00B85877" w:rsidP="00D347ED">
            <w:pPr>
              <w:tabs>
                <w:tab w:val="left" w:pos="3119"/>
              </w:tabs>
              <w:jc w:val="center"/>
              <w:rPr>
                <w:ins w:id="728" w:author="Author" w:date="2024-06-12T07:34:00Z"/>
                <w:rFonts w:ascii="Arial" w:hAnsi="Arial" w:cs="Arial"/>
                <w:bCs/>
                <w:lang w:val="en-US"/>
              </w:rPr>
            </w:pPr>
            <w:ins w:id="729" w:author="Author" w:date="2024-06-12T07:34:00Z">
              <w:r>
                <w:rPr>
                  <w:rFonts w:ascii="Arial" w:hAnsi="Arial" w:cs="Arial"/>
                  <w:bCs/>
                  <w:lang w:val="en-US"/>
                </w:rPr>
                <w:t>4800</w:t>
              </w:r>
              <w:r w:rsidRPr="00C035E1">
                <w:rPr>
                  <w:rFonts w:ascii="Arial" w:hAnsi="Arial" w:cs="Arial"/>
                  <w:bCs/>
                  <w:lang w:val="en-US"/>
                </w:rPr>
                <w:t>kWh/day</w:t>
              </w:r>
            </w:ins>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45B21B0" w14:textId="77777777" w:rsidR="00B85877" w:rsidRPr="00C035E1" w:rsidRDefault="00B85877" w:rsidP="00D347ED">
            <w:pPr>
              <w:tabs>
                <w:tab w:val="left" w:pos="3119"/>
              </w:tabs>
              <w:jc w:val="center"/>
              <w:rPr>
                <w:ins w:id="730" w:author="Author" w:date="2024-06-12T07:34:00Z"/>
                <w:rFonts w:ascii="Arial" w:hAnsi="Arial" w:cs="Arial"/>
                <w:bCs/>
                <w:lang w:val="en-US"/>
              </w:rPr>
            </w:pPr>
            <w:ins w:id="731" w:author="Author" w:date="2024-06-12T07:34:00Z">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ins>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72825D8" w14:textId="77777777" w:rsidR="00B85877" w:rsidRPr="00C035E1" w:rsidRDefault="00B85877" w:rsidP="00D347ED">
            <w:pPr>
              <w:tabs>
                <w:tab w:val="left" w:pos="3119"/>
              </w:tabs>
              <w:jc w:val="center"/>
              <w:rPr>
                <w:ins w:id="732" w:author="Author" w:date="2024-06-12T07:34:00Z"/>
                <w:rFonts w:ascii="Arial" w:hAnsi="Arial" w:cs="Arial"/>
                <w:bCs/>
                <w:lang w:val="en-US"/>
              </w:rPr>
            </w:pPr>
            <w:ins w:id="733" w:author="Author" w:date="2024-06-12T07:34:00Z">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ins>
          </w:p>
          <w:p w14:paraId="4A409F31" w14:textId="77777777" w:rsidR="00B85877" w:rsidRPr="00C035E1" w:rsidRDefault="00B85877" w:rsidP="00D347ED">
            <w:pPr>
              <w:tabs>
                <w:tab w:val="left" w:pos="3119"/>
              </w:tabs>
              <w:jc w:val="center"/>
              <w:rPr>
                <w:ins w:id="734" w:author="Author" w:date="2024-06-12T07:34:00Z"/>
                <w:rFonts w:ascii="Arial" w:hAnsi="Arial" w:cs="Arial"/>
                <w:bCs/>
                <w:lang w:val="en-US"/>
              </w:rPr>
            </w:pPr>
            <w:ins w:id="735" w:author="Author" w:date="2024-06-12T07:34:00Z">
              <w:r w:rsidRPr="00C035E1">
                <w:rPr>
                  <w:rFonts w:ascii="Arial" w:hAnsi="Arial" w:cs="Arial"/>
                  <w:bCs/>
                  <w:lang w:val="en-US"/>
                </w:rPr>
                <w:t>= £</w:t>
              </w:r>
              <w:r>
                <w:rPr>
                  <w:rFonts w:ascii="Arial" w:hAnsi="Arial" w:cs="Arial"/>
                  <w:bCs/>
                  <w:lang w:val="en-US"/>
                </w:rPr>
                <w:t>1,752</w:t>
              </w:r>
            </w:ins>
          </w:p>
        </w:tc>
      </w:tr>
      <w:tr w:rsidR="00B85877" w14:paraId="77CD6C2E" w14:textId="77777777" w:rsidTr="00D347ED">
        <w:trPr>
          <w:ins w:id="736" w:author="Author" w:date="2024-06-12T07:34:00Z"/>
        </w:trPr>
        <w:tc>
          <w:tcPr>
            <w:tcW w:w="1936" w:type="dxa"/>
            <w:tcBorders>
              <w:top w:val="single" w:sz="4" w:space="0" w:color="auto"/>
              <w:left w:val="single" w:sz="4" w:space="0" w:color="auto"/>
              <w:bottom w:val="single" w:sz="4" w:space="0" w:color="auto"/>
              <w:right w:val="single" w:sz="4" w:space="0" w:color="auto"/>
            </w:tcBorders>
            <w:shd w:val="clear" w:color="auto" w:fill="auto"/>
          </w:tcPr>
          <w:p w14:paraId="1567F7AA" w14:textId="77777777" w:rsidR="00B85877" w:rsidRPr="00C035E1" w:rsidRDefault="00B85877" w:rsidP="00D347ED">
            <w:pPr>
              <w:tabs>
                <w:tab w:val="left" w:pos="3119"/>
              </w:tabs>
              <w:jc w:val="center"/>
              <w:rPr>
                <w:ins w:id="737" w:author="Author" w:date="2024-06-12T07:34:00Z"/>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5094F6C5" w14:textId="77777777" w:rsidR="00B85877" w:rsidRPr="00C035E1" w:rsidDel="000C6451" w:rsidRDefault="00B85877" w:rsidP="00D347ED">
            <w:pPr>
              <w:tabs>
                <w:tab w:val="left" w:pos="3119"/>
              </w:tabs>
              <w:jc w:val="center"/>
              <w:rPr>
                <w:ins w:id="738" w:author="Author" w:date="2024-06-12T07:34:00Z"/>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7DCBBE60" w14:textId="77777777" w:rsidR="00B85877" w:rsidRPr="00C035E1" w:rsidRDefault="00B85877" w:rsidP="00D347ED">
            <w:pPr>
              <w:tabs>
                <w:tab w:val="left" w:pos="3119"/>
              </w:tabs>
              <w:jc w:val="center"/>
              <w:rPr>
                <w:ins w:id="739" w:author="Author" w:date="2024-06-12T07:34:00Z"/>
                <w:rFonts w:ascii="Arial" w:hAnsi="Arial" w:cs="Arial"/>
                <w:bCs/>
                <w:lang w:val="en-US"/>
              </w:rPr>
            </w:pPr>
            <w:ins w:id="740" w:author="Author" w:date="2024-06-12T07:34:00Z">
              <w:r>
                <w:rPr>
                  <w:rFonts w:ascii="Arial" w:hAnsi="Arial" w:cs="Arial"/>
                  <w:bCs/>
                  <w:lang w:val="en-US"/>
                </w:rPr>
                <w:t>Total</w:t>
              </w:r>
            </w:ins>
          </w:p>
        </w:tc>
        <w:tc>
          <w:tcPr>
            <w:tcW w:w="2878" w:type="dxa"/>
            <w:tcBorders>
              <w:top w:val="single" w:sz="4" w:space="0" w:color="auto"/>
              <w:left w:val="single" w:sz="4" w:space="0" w:color="auto"/>
              <w:bottom w:val="single" w:sz="4" w:space="0" w:color="auto"/>
              <w:right w:val="single" w:sz="4" w:space="0" w:color="auto"/>
            </w:tcBorders>
            <w:shd w:val="clear" w:color="auto" w:fill="auto"/>
          </w:tcPr>
          <w:p w14:paraId="0C536EC6" w14:textId="77777777" w:rsidR="00B85877" w:rsidRPr="00C035E1" w:rsidRDefault="00B85877" w:rsidP="00D347ED">
            <w:pPr>
              <w:tabs>
                <w:tab w:val="left" w:pos="3119"/>
              </w:tabs>
              <w:jc w:val="center"/>
              <w:rPr>
                <w:ins w:id="741" w:author="Author" w:date="2024-06-12T07:34:00Z"/>
                <w:rFonts w:ascii="Arial" w:hAnsi="Arial" w:cs="Arial"/>
                <w:bCs/>
                <w:lang w:val="en-US"/>
              </w:rPr>
            </w:pPr>
            <w:ins w:id="742" w:author="Author" w:date="2024-06-12T07:34:00Z">
              <w:r>
                <w:rPr>
                  <w:rFonts w:ascii="Arial" w:hAnsi="Arial" w:cs="Arial"/>
                  <w:bCs/>
                  <w:lang w:val="en-US"/>
                </w:rPr>
                <w:t>£20,002</w:t>
              </w:r>
            </w:ins>
          </w:p>
        </w:tc>
      </w:tr>
    </w:tbl>
    <w:p w14:paraId="1EBC2124" w14:textId="77777777" w:rsidR="00B85877" w:rsidRDefault="00B85877" w:rsidP="00B85877">
      <w:pPr>
        <w:spacing w:after="240"/>
        <w:rPr>
          <w:ins w:id="743" w:author="Author" w:date="2024-06-12T07:34:00Z"/>
          <w:rFonts w:ascii="Arial" w:hAnsi="Arial" w:cs="Arial"/>
          <w:sz w:val="22"/>
          <w:szCs w:val="22"/>
        </w:rPr>
      </w:pPr>
    </w:p>
    <w:p w14:paraId="5C959865" w14:textId="32502271" w:rsidR="006661FE" w:rsidRPr="00CD5631" w:rsidRDefault="00B85877" w:rsidP="00B85877">
      <w:pPr>
        <w:spacing w:after="240"/>
        <w:rPr>
          <w:rFonts w:ascii="Arial" w:hAnsi="Arial" w:cs="Arial"/>
        </w:rPr>
      </w:pPr>
      <w:ins w:id="744" w:author="Author" w:date="2024-06-12T07:34:00Z">
        <w:r>
          <w:rPr>
            <w:rFonts w:ascii="Arial" w:hAnsi="Arial" w:cs="Arial"/>
            <w:sz w:val="22"/>
            <w:szCs w:val="22"/>
          </w:rPr>
          <w:t xml:space="preserve">Each month the Company recalculates the forecast liability for the full year, based on any revision to the </w:t>
        </w:r>
        <w:r w:rsidRPr="002405D9">
          <w:rPr>
            <w:rFonts w:ascii="Arial" w:hAnsi="Arial" w:cs="Arial"/>
            <w:sz w:val="22"/>
            <w:szCs w:val="22"/>
          </w:rPr>
          <w:t>FDSC and Unmetered Supply Volume</w:t>
        </w:r>
        <w:r>
          <w:rPr>
            <w:rFonts w:ascii="Arial" w:hAnsi="Arial" w:cs="Arial"/>
            <w:sz w:val="22"/>
            <w:szCs w:val="22"/>
          </w:rPr>
          <w:t xml:space="preserve"> for the previous months, and the latest forecast for the remainder of the year.  The amount the supplier has already paid is deducted from this annual liability, and the balance is divided by the number of months left to bill.</w:t>
        </w:r>
      </w:ins>
    </w:p>
    <w:p w14:paraId="7204380D" w14:textId="29B65B12" w:rsidR="006661FE" w:rsidRDefault="006661FE" w:rsidP="006661FE">
      <w:pPr>
        <w:pStyle w:val="Heading2"/>
      </w:pPr>
      <w:bookmarkStart w:id="745" w:name="_Toc946729"/>
      <w:bookmarkStart w:id="746" w:name="_Toc32201107"/>
      <w:bookmarkStart w:id="747" w:name="_Toc49661157"/>
      <w:bookmarkStart w:id="748" w:name="_Toc274049736"/>
      <w:r>
        <w:t>Initial Reconciliation (Part 1</w:t>
      </w:r>
      <w:r w:rsidR="003A0CB9">
        <w:t>a</w:t>
      </w:r>
      <w:ins w:id="749" w:author="Author" w:date="2024-06-12T07:35:00Z">
        <w:r w:rsidR="007204C0">
          <w:t xml:space="preserve"> – HH Demand</w:t>
        </w:r>
      </w:ins>
      <w:r>
        <w:t>)</w:t>
      </w:r>
      <w:bookmarkEnd w:id="745"/>
      <w:bookmarkEnd w:id="746"/>
      <w:bookmarkEnd w:id="747"/>
      <w:bookmarkEnd w:id="748"/>
    </w:p>
    <w:p w14:paraId="26E73100" w14:textId="77777777" w:rsidR="006661FE" w:rsidRDefault="006661FE">
      <w:pPr>
        <w:pStyle w:val="Heading2"/>
        <w:pPrChange w:id="750" w:author="Author" w:date="2024-06-12T08:54:00Z">
          <w:pPr>
            <w:pStyle w:val="BodyText"/>
          </w:pPr>
        </w:pPrChange>
      </w:pPr>
    </w:p>
    <w:p w14:paraId="0E4FA498" w14:textId="69BDB1F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The Supplier’s outturn HH triad </w:t>
      </w:r>
      <w:r w:rsidR="003A0CB9">
        <w:rPr>
          <w:rFonts w:ascii="Arial" w:hAnsi="Arial" w:cs="Arial"/>
          <w:sz w:val="22"/>
          <w:szCs w:val="22"/>
        </w:rPr>
        <w:t xml:space="preserve">gross </w:t>
      </w:r>
      <w:r w:rsidRPr="008E4447">
        <w:rPr>
          <w:rFonts w:ascii="Arial" w:hAnsi="Arial" w:cs="Arial"/>
          <w:sz w:val="22"/>
          <w:szCs w:val="22"/>
        </w:rPr>
        <w:t xml:space="preserve">demand, based on </w:t>
      </w:r>
      <w:del w:id="751" w:author="Author" w:date="2024-06-12T07:35:00Z">
        <w:r w:rsidRPr="00015A20" w:rsidDel="00D94062">
          <w:rPr>
            <w:rFonts w:ascii="Arial" w:hAnsi="Arial" w:cs="Arial"/>
            <w:sz w:val="22"/>
            <w:szCs w:val="22"/>
            <w:rPrChange w:id="752" w:author="Author" w:date="2024-06-12T10:34:00Z">
              <w:rPr>
                <w:rFonts w:ascii="Arial" w:hAnsi="Arial" w:cs="Arial"/>
                <w:sz w:val="22"/>
                <w:szCs w:val="22"/>
                <w:u w:val="single"/>
              </w:rPr>
            </w:rPrChange>
          </w:rPr>
          <w:delText>initial</w:delText>
        </w:r>
      </w:del>
      <w:ins w:id="753" w:author="Author" w:date="2024-06-12T07:35:00Z">
        <w:r w:rsidR="00D94062" w:rsidRPr="00015A20">
          <w:rPr>
            <w:rFonts w:ascii="Arial" w:hAnsi="Arial" w:cs="Arial"/>
            <w:sz w:val="22"/>
            <w:szCs w:val="22"/>
            <w:rPrChange w:id="754" w:author="Author" w:date="2024-06-12T10:34:00Z">
              <w:rPr>
                <w:rFonts w:ascii="Arial" w:hAnsi="Arial" w:cs="Arial"/>
                <w:sz w:val="22"/>
                <w:szCs w:val="22"/>
                <w:u w:val="single"/>
              </w:rPr>
            </w:rPrChange>
          </w:rPr>
          <w:t>latest</w:t>
        </w:r>
      </w:ins>
      <w:r w:rsidRPr="008E4447">
        <w:rPr>
          <w:rFonts w:ascii="Arial" w:hAnsi="Arial" w:cs="Arial"/>
          <w:sz w:val="22"/>
          <w:szCs w:val="22"/>
        </w:rPr>
        <w:t xml:space="preserve"> settlement data (and therefore subject to change in subsequent settlement runs), was 9,000kW.  The HH triad</w:t>
      </w:r>
      <w:r w:rsidR="003A0CB9">
        <w:rPr>
          <w:rFonts w:ascii="Arial" w:hAnsi="Arial" w:cs="Arial"/>
          <w:sz w:val="22"/>
          <w:szCs w:val="22"/>
        </w:rPr>
        <w:t xml:space="preserve"> gross</w:t>
      </w:r>
      <w:r w:rsidRPr="008E4447">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7FBAF3A3" w:rsidR="003A0CB9" w:rsidRDefault="003A0CB9" w:rsidP="003A0CB9">
      <w:pPr>
        <w:pStyle w:val="Heading2"/>
      </w:pPr>
      <w:r>
        <w:t>Initial Reconciliation (Part 1b</w:t>
      </w:r>
      <w:ins w:id="755" w:author="Author" w:date="2024-06-12T07:36:00Z">
        <w:r w:rsidR="009E5751">
          <w:t xml:space="preserve"> – Embedded Export</w:t>
        </w:r>
      </w:ins>
      <w:r>
        <w:t>)</w:t>
      </w:r>
    </w:p>
    <w:p w14:paraId="5536A400" w14:textId="77777777" w:rsidR="003A0CB9" w:rsidRDefault="003A0CB9" w:rsidP="003A0CB9">
      <w:pPr>
        <w:pStyle w:val="Heading2"/>
        <w:rPr>
          <w:rFonts w:ascii="Arial" w:hAnsi="Arial" w:cs="Arial"/>
          <w:szCs w:val="22"/>
        </w:rPr>
      </w:pPr>
    </w:p>
    <w:p w14:paraId="2C3E79D4" w14:textId="07445A0F" w:rsidR="003A0CB9" w:rsidRDefault="003A0CB9" w:rsidP="003A0CB9">
      <w:pPr>
        <w:pStyle w:val="BodyText"/>
        <w:rPr>
          <w:rFonts w:ascii="Arial" w:hAnsi="Arial" w:cs="Arial"/>
          <w:sz w:val="22"/>
          <w:szCs w:val="22"/>
        </w:rPr>
      </w:pPr>
      <w:r w:rsidRPr="008E4447">
        <w:rPr>
          <w:rFonts w:ascii="Arial" w:hAnsi="Arial" w:cs="Arial"/>
          <w:sz w:val="22"/>
          <w:szCs w:val="22"/>
        </w:rPr>
        <w:t>The Supplier’s outturn HH triad</w:t>
      </w:r>
      <w:r>
        <w:rPr>
          <w:rFonts w:ascii="Arial" w:hAnsi="Arial" w:cs="Arial"/>
          <w:sz w:val="22"/>
          <w:szCs w:val="22"/>
        </w:rPr>
        <w:t xml:space="preserve"> embedded export</w:t>
      </w:r>
      <w:r w:rsidRPr="008E4447">
        <w:rPr>
          <w:rFonts w:ascii="Arial" w:hAnsi="Arial" w:cs="Arial"/>
          <w:sz w:val="22"/>
          <w:szCs w:val="22"/>
        </w:rPr>
        <w:t xml:space="preserve">, based on </w:t>
      </w:r>
      <w:del w:id="756" w:author="Author" w:date="2024-06-12T07:36:00Z">
        <w:r w:rsidRPr="00015A20" w:rsidDel="009E5751">
          <w:rPr>
            <w:rFonts w:ascii="Arial" w:hAnsi="Arial" w:cs="Arial"/>
            <w:sz w:val="22"/>
            <w:szCs w:val="22"/>
            <w:rPrChange w:id="757" w:author="Author" w:date="2024-06-12T10:34:00Z">
              <w:rPr>
                <w:rFonts w:ascii="Arial" w:hAnsi="Arial" w:cs="Arial"/>
                <w:sz w:val="22"/>
                <w:szCs w:val="22"/>
                <w:u w:val="single"/>
              </w:rPr>
            </w:rPrChange>
          </w:rPr>
          <w:delText>initial</w:delText>
        </w:r>
      </w:del>
      <w:ins w:id="758" w:author="Author" w:date="2024-06-12T07:37:00Z">
        <w:r w:rsidR="009E5751" w:rsidRPr="00015A20">
          <w:rPr>
            <w:rFonts w:ascii="Arial" w:hAnsi="Arial" w:cs="Arial"/>
            <w:sz w:val="22"/>
            <w:szCs w:val="22"/>
            <w:rPrChange w:id="759" w:author="Author" w:date="2024-06-12T10:34:00Z">
              <w:rPr>
                <w:rFonts w:ascii="Arial" w:hAnsi="Arial" w:cs="Arial"/>
                <w:sz w:val="22"/>
                <w:szCs w:val="22"/>
                <w:u w:val="single"/>
              </w:rPr>
            </w:rPrChange>
          </w:rPr>
          <w:t>latest</w:t>
        </w:r>
      </w:ins>
      <w:r w:rsidRPr="008E4447">
        <w:rPr>
          <w:rFonts w:ascii="Arial" w:hAnsi="Arial" w:cs="Arial"/>
          <w:sz w:val="22"/>
          <w:szCs w:val="22"/>
        </w:rPr>
        <w:t xml:space="preserve"> settlement data (and therefore subject to change in subsequent settlement runs), was</w:t>
      </w:r>
      <w:r>
        <w:rPr>
          <w:rFonts w:ascii="Arial" w:hAnsi="Arial" w:cs="Arial"/>
          <w:sz w:val="22"/>
          <w:szCs w:val="22"/>
        </w:rPr>
        <w:t xml:space="preserve"> </w:t>
      </w:r>
      <w:del w:id="760" w:author="Author" w:date="2024-06-12T07:37:00Z">
        <w:r w:rsidDel="00147763">
          <w:rPr>
            <w:rFonts w:ascii="Arial" w:hAnsi="Arial" w:cs="Arial"/>
            <w:sz w:val="22"/>
            <w:szCs w:val="22"/>
          </w:rPr>
          <w:delText>7</w:delText>
        </w:r>
      </w:del>
      <w:ins w:id="761" w:author="Author" w:date="2024-06-12T07:37:00Z">
        <w:r w:rsidR="00147763">
          <w:rPr>
            <w:rFonts w:ascii="Arial" w:hAnsi="Arial" w:cs="Arial"/>
            <w:sz w:val="22"/>
            <w:szCs w:val="22"/>
          </w:rPr>
          <w:t>5</w:t>
        </w:r>
      </w:ins>
      <w:r w:rsidRPr="008E4447">
        <w:rPr>
          <w:rFonts w:ascii="Arial" w:hAnsi="Arial" w:cs="Arial"/>
          <w:sz w:val="22"/>
          <w:szCs w:val="22"/>
        </w:rPr>
        <w:t xml:space="preserve">00kW.  The HH triad </w:t>
      </w:r>
      <w:r>
        <w:rPr>
          <w:rFonts w:ascii="Arial" w:hAnsi="Arial" w:cs="Arial"/>
          <w:sz w:val="22"/>
          <w:szCs w:val="22"/>
        </w:rPr>
        <w:t>embedded export</w:t>
      </w:r>
      <w:r w:rsidRPr="008E4447">
        <w:rPr>
          <w:rFonts w:ascii="Arial" w:hAnsi="Arial" w:cs="Arial"/>
          <w:sz w:val="22"/>
          <w:szCs w:val="22"/>
        </w:rPr>
        <w:t xml:space="preserve">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26456B0" w:rsidR="006661FE" w:rsidRPr="008E4447" w:rsidRDefault="006661FE" w:rsidP="006661FE">
      <w:pPr>
        <w:pStyle w:val="Heading2"/>
        <w:rPr>
          <w:rFonts w:ascii="Arial" w:hAnsi="Arial" w:cs="Arial"/>
          <w:szCs w:val="22"/>
        </w:rPr>
      </w:pPr>
      <w:bookmarkStart w:id="762" w:name="_Toc946730"/>
      <w:bookmarkStart w:id="763" w:name="_Toc32201108"/>
      <w:bookmarkStart w:id="764" w:name="_Toc49661158"/>
      <w:bookmarkStart w:id="765" w:name="_Toc274049737"/>
      <w:r w:rsidRPr="008E4447">
        <w:rPr>
          <w:rFonts w:ascii="Arial" w:hAnsi="Arial" w:cs="Arial"/>
          <w:szCs w:val="22"/>
        </w:rPr>
        <w:t>Initial Reconciliation (Part 2</w:t>
      </w:r>
      <w:ins w:id="766" w:author="Author" w:date="2024-06-12T07:37:00Z">
        <w:r w:rsidR="00056166">
          <w:rPr>
            <w:rFonts w:ascii="Arial" w:hAnsi="Arial" w:cs="Arial"/>
            <w:szCs w:val="22"/>
          </w:rPr>
          <w:t xml:space="preserve"> </w:t>
        </w:r>
      </w:ins>
      <w:ins w:id="767" w:author="Author" w:date="2024-06-12T07:38:00Z">
        <w:r w:rsidR="00056166">
          <w:rPr>
            <w:rFonts w:ascii="Arial" w:hAnsi="Arial" w:cs="Arial"/>
            <w:szCs w:val="22"/>
          </w:rPr>
          <w:t>– NHH Demand</w:t>
        </w:r>
      </w:ins>
      <w:r w:rsidRPr="008E4447">
        <w:rPr>
          <w:rFonts w:ascii="Arial" w:hAnsi="Arial" w:cs="Arial"/>
          <w:szCs w:val="22"/>
        </w:rPr>
        <w:t>)</w:t>
      </w:r>
      <w:bookmarkEnd w:id="762"/>
      <w:bookmarkEnd w:id="763"/>
      <w:bookmarkEnd w:id="764"/>
      <w:bookmarkEnd w:id="765"/>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2F7C4925"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 xml:space="preserve">The Supplier's outturn NHH energy consumption, based on </w:t>
      </w:r>
      <w:del w:id="768" w:author="Author" w:date="2024-06-12T07:38:00Z">
        <w:r w:rsidRPr="008E4447" w:rsidDel="00056166">
          <w:rPr>
            <w:rFonts w:ascii="Arial" w:hAnsi="Arial" w:cs="Arial"/>
            <w:sz w:val="22"/>
            <w:szCs w:val="22"/>
          </w:rPr>
          <w:delText>initial</w:delText>
        </w:r>
      </w:del>
      <w:ins w:id="769" w:author="Author" w:date="2024-06-12T07:38:00Z">
        <w:r w:rsidR="00056166">
          <w:rPr>
            <w:rFonts w:ascii="Arial" w:hAnsi="Arial" w:cs="Arial"/>
            <w:sz w:val="22"/>
            <w:szCs w:val="22"/>
          </w:rPr>
          <w:t>latest</w:t>
        </w:r>
      </w:ins>
      <w:r w:rsidRPr="008E4447">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pPr>
        <w:pStyle w:val="BodyText"/>
        <w:tabs>
          <w:tab w:val="left" w:pos="2835"/>
        </w:tabs>
        <w:spacing w:after="0"/>
        <w:rPr>
          <w:rFonts w:ascii="Arial" w:hAnsi="Arial" w:cs="Arial"/>
          <w:sz w:val="22"/>
          <w:szCs w:val="22"/>
        </w:rPr>
        <w:pPrChange w:id="770" w:author="Author" w:date="2024-06-12T08:56:00Z">
          <w:pPr>
            <w:pStyle w:val="BodyText"/>
            <w:tabs>
              <w:tab w:val="left" w:pos="2835"/>
            </w:tabs>
            <w:jc w:val="center"/>
          </w:pPr>
        </w:pPrChange>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2F5FE645" w:rsidR="006661FE" w:rsidRPr="00375D43" w:rsidRDefault="006E461F">
      <w:pPr>
        <w:pStyle w:val="BodyText"/>
        <w:tabs>
          <w:tab w:val="left" w:pos="2835"/>
          <w:tab w:val="left" w:pos="3402"/>
        </w:tabs>
        <w:spacing w:after="0"/>
        <w:rPr>
          <w:rFonts w:ascii="Arial" w:hAnsi="Arial" w:cs="Arial"/>
          <w:sz w:val="22"/>
          <w:szCs w:val="22"/>
        </w:rPr>
        <w:pPrChange w:id="771" w:author="Author" w:date="2024-06-12T08:57:00Z">
          <w:pPr>
            <w:pStyle w:val="BodyText"/>
            <w:tabs>
              <w:tab w:val="left" w:pos="2835"/>
              <w:tab w:val="left" w:pos="3402"/>
            </w:tabs>
            <w:jc w:val="center"/>
          </w:pPr>
        </w:pPrChange>
      </w:pPr>
      <w:ins w:id="772" w:author="Author" w:date="2024-06-12T08:57:00Z">
        <w:r>
          <w:rPr>
            <w:rFonts w:ascii="Arial" w:hAnsi="Arial" w:cs="Arial"/>
            <w:sz w:val="22"/>
            <w:szCs w:val="22"/>
          </w:rPr>
          <w:tab/>
        </w:r>
      </w:ins>
      <w:r w:rsidR="006661FE" w:rsidRPr="00375D43">
        <w:rPr>
          <w:rFonts w:ascii="Arial" w:hAnsi="Arial" w:cs="Arial"/>
          <w:sz w:val="22"/>
          <w:szCs w:val="22"/>
        </w:rPr>
        <w:t xml:space="preserve">= </w:t>
      </w:r>
      <w:r w:rsidR="006661FE"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3459E1D6" w:rsidR="00FD5479" w:rsidRPr="008E4447" w:rsidRDefault="006E461F">
      <w:pPr>
        <w:pStyle w:val="Header"/>
        <w:tabs>
          <w:tab w:val="left" w:pos="2835"/>
        </w:tabs>
        <w:ind w:left="3402" w:hanging="3402"/>
        <w:rPr>
          <w:rFonts w:ascii="Arial" w:hAnsi="Arial" w:cs="Arial"/>
          <w:szCs w:val="22"/>
        </w:rPr>
        <w:pPrChange w:id="773" w:author="Author" w:date="2024-06-12T08:57:00Z">
          <w:pPr>
            <w:pStyle w:val="Header"/>
            <w:tabs>
              <w:tab w:val="left" w:pos="2835"/>
            </w:tabs>
            <w:ind w:left="3402" w:hanging="3402"/>
            <w:jc w:val="center"/>
          </w:pPr>
        </w:pPrChange>
      </w:pPr>
      <w:ins w:id="774" w:author="Author" w:date="2024-06-12T08:57:00Z">
        <w:r>
          <w:rPr>
            <w:rFonts w:ascii="Arial" w:hAnsi="Arial" w:cs="Arial"/>
            <w:szCs w:val="22"/>
          </w:rPr>
          <w:tab/>
        </w:r>
      </w:ins>
      <w:r w:rsidR="00FD5479" w:rsidRPr="008E4447">
        <w:rPr>
          <w:rFonts w:ascii="Arial" w:hAnsi="Arial" w:cs="Arial"/>
          <w:szCs w:val="22"/>
        </w:rPr>
        <w:t xml:space="preserve">= </w:t>
      </w:r>
      <w:r w:rsidR="00FD5479"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3EC69935" w:rsidR="00FD5479" w:rsidRPr="008E4447" w:rsidRDefault="006E461F">
      <w:pPr>
        <w:pStyle w:val="Header"/>
        <w:tabs>
          <w:tab w:val="left" w:pos="2835"/>
        </w:tabs>
        <w:ind w:left="3402" w:hanging="3402"/>
        <w:rPr>
          <w:rFonts w:ascii="Arial" w:hAnsi="Arial" w:cs="Arial"/>
          <w:b/>
          <w:szCs w:val="22"/>
        </w:rPr>
        <w:pPrChange w:id="775" w:author="Author" w:date="2024-06-12T08:58:00Z">
          <w:pPr>
            <w:pStyle w:val="Header"/>
            <w:tabs>
              <w:tab w:val="left" w:pos="2835"/>
            </w:tabs>
            <w:ind w:left="3402" w:hanging="3402"/>
            <w:jc w:val="center"/>
          </w:pPr>
        </w:pPrChange>
      </w:pPr>
      <w:ins w:id="776" w:author="Author" w:date="2024-06-12T08:58:00Z">
        <w:r>
          <w:tab/>
        </w:r>
      </w:ins>
      <w:del w:id="777" w:author="Author" w:date="2024-06-12T08:57:00Z">
        <w:r w:rsidR="00C60258" w:rsidDel="006E461F">
          <w:fldChar w:fldCharType="begin"/>
        </w:r>
        <w:r w:rsidR="00C60258" w:rsidDel="006E461F">
          <w:delInstrText>HYPERLINK "file://C:\\Users\\urmi.mistry\\AppData\\Local\\Microsoft\\Windows\\AppData\\Local\\Microsoft\\Windows\\Temporary%20Internet%20Files\\AppData\\Roaming\\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Documents%20and%20Settings\\bali.virk\\Local%20Settings\\bali.virk\\Local%20Settings\\Temporary%20Internet%20Files\\Local%20Settings\\Temporary%20Internet%20Files\\OLK6E8\\worked%20example%204.xls" \l "Initial!J104"</w:delInstrText>
        </w:r>
        <w:r w:rsidR="00C60258" w:rsidDel="006E461F">
          <w:fldChar w:fldCharType="separate"/>
        </w:r>
        <w:r w:rsidR="00FD5479" w:rsidDel="006E461F">
          <w:rPr>
            <w:rStyle w:val="Hyperlink"/>
            <w:sz w:val="20"/>
          </w:rPr>
          <w:delText>worked example 4.xls - Initial!J104</w:delText>
        </w:r>
        <w:r w:rsidR="00C60258" w:rsidDel="006E461F">
          <w:rPr>
            <w:rStyle w:val="Hyperlink"/>
            <w:sz w:val="20"/>
          </w:rPr>
          <w:fldChar w:fldCharType="end"/>
        </w:r>
        <w:r w:rsidR="00FD5479" w:rsidDel="006E461F">
          <w:rPr>
            <w:sz w:val="20"/>
          </w:rPr>
          <w:tab/>
        </w:r>
        <w:r w:rsidR="00FD5479" w:rsidDel="006E461F">
          <w:rPr>
            <w:rFonts w:ascii="Arial" w:hAnsi="Arial" w:cs="Arial"/>
            <w:szCs w:val="22"/>
          </w:rPr>
          <w:tab/>
        </w:r>
      </w:del>
      <w:r w:rsidR="00FD5479" w:rsidRPr="008E4447">
        <w:rPr>
          <w:rFonts w:ascii="Arial" w:hAnsi="Arial" w:cs="Arial"/>
          <w:b/>
          <w:szCs w:val="22"/>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714E660F"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The monthly reconciliation amount is equal to the outturn energy consumption charge for that month less the NHH monthly invoiced amount.  Interest payments are calculated based on the</w:t>
      </w:r>
      <w:ins w:id="778" w:author="Author" w:date="2024-06-12T07:39:00Z">
        <w:r w:rsidR="00D1734C">
          <w:rPr>
            <w:rFonts w:ascii="Arial" w:hAnsi="Arial" w:cs="Arial"/>
            <w:sz w:val="22"/>
            <w:szCs w:val="22"/>
          </w:rPr>
          <w:t>se</w:t>
        </w:r>
      </w:ins>
      <w:r w:rsidRPr="008E4447">
        <w:rPr>
          <w:rFonts w:ascii="Arial" w:hAnsi="Arial" w:cs="Arial"/>
          <w:sz w:val="22"/>
          <w:szCs w:val="22"/>
        </w:rPr>
        <w:t xml:space="preserve"> monthly reconciliation amounts using Barclays Base Rate.</w:t>
      </w:r>
    </w:p>
    <w:p w14:paraId="67C993E3" w14:textId="7BF393DF" w:rsidR="006661FE" w:rsidRPr="008E4447" w:rsidDel="006E461F" w:rsidRDefault="006661FE" w:rsidP="006661FE">
      <w:pPr>
        <w:rPr>
          <w:del w:id="779" w:author="Author" w:date="2024-06-12T08:58:00Z"/>
          <w:rFonts w:ascii="Arial" w:hAnsi="Arial" w:cs="Arial"/>
          <w:sz w:val="22"/>
          <w:szCs w:val="22"/>
        </w:rPr>
      </w:pPr>
    </w:p>
    <w:p w14:paraId="3B3B66A6" w14:textId="085020E4" w:rsidR="006661FE" w:rsidRPr="008E4447" w:rsidDel="006B4118" w:rsidRDefault="006661FE" w:rsidP="006661FE">
      <w:pPr>
        <w:pStyle w:val="1"/>
        <w:rPr>
          <w:del w:id="780" w:author="Author" w:date="2024-06-12T07:39:00Z"/>
          <w:rFonts w:ascii="Arial" w:hAnsi="Arial" w:cs="Arial"/>
          <w:szCs w:val="22"/>
        </w:rPr>
      </w:pPr>
      <w:del w:id="781" w:author="Author" w:date="2024-06-12T07:39:00Z">
        <w:r w:rsidRPr="008E4447" w:rsidDel="006B4118">
          <w:rPr>
            <w:rFonts w:ascii="Arial" w:hAnsi="Arial" w:cs="Arial"/>
            <w:szCs w:val="22"/>
          </w:rPr>
          <w:delText>The net initial TNUoS demand reconciliation charge is therefore £6,</w:delText>
        </w:r>
        <w:r w:rsidR="006C7CB4" w:rsidDel="006B4118">
          <w:rPr>
            <w:rFonts w:ascii="Arial" w:hAnsi="Arial" w:cs="Arial"/>
            <w:szCs w:val="22"/>
          </w:rPr>
          <w:delText>500</w:delText>
        </w:r>
        <w:r w:rsidR="006C7CB4" w:rsidRPr="008E4447" w:rsidDel="006B4118">
          <w:rPr>
            <w:rFonts w:ascii="Arial" w:hAnsi="Arial" w:cs="Arial"/>
            <w:szCs w:val="22"/>
          </w:rPr>
          <w:delText xml:space="preserve"> </w:delText>
        </w:r>
        <w:r w:rsidRPr="008E4447" w:rsidDel="006B4118">
          <w:rPr>
            <w:rFonts w:ascii="Arial" w:hAnsi="Arial" w:cs="Arial"/>
            <w:szCs w:val="22"/>
          </w:rPr>
          <w:delText>(£18,000</w:delText>
        </w:r>
        <w:r w:rsidR="006C7CB4" w:rsidDel="006B4118">
          <w:rPr>
            <w:rFonts w:ascii="Arial" w:hAnsi="Arial" w:cs="Arial"/>
            <w:szCs w:val="22"/>
          </w:rPr>
          <w:delText xml:space="preserve"> = £500</w:delText>
        </w:r>
        <w:r w:rsidRPr="008E4447" w:rsidDel="006B4118">
          <w:rPr>
            <w:rFonts w:ascii="Arial" w:hAnsi="Arial" w:cs="Arial"/>
            <w:szCs w:val="22"/>
          </w:rPr>
          <w:delText xml:space="preserve"> - £12,000).</w:delText>
        </w:r>
        <w:bookmarkStart w:id="782" w:name="_Toc946732"/>
        <w:bookmarkStart w:id="783" w:name="_Toc32201109"/>
        <w:bookmarkStart w:id="784" w:name="_Toc49661159"/>
      </w:del>
    </w:p>
    <w:p w14:paraId="70DDB975" w14:textId="77777777" w:rsidR="006661FE" w:rsidRDefault="006661FE" w:rsidP="006661FE">
      <w:pPr>
        <w:pStyle w:val="1"/>
        <w:rPr>
          <w:rFonts w:ascii="Arial" w:hAnsi="Arial" w:cs="Arial"/>
          <w:szCs w:val="22"/>
        </w:rPr>
      </w:pPr>
    </w:p>
    <w:p w14:paraId="05209E77" w14:textId="2CFA75EB" w:rsidR="0022187C" w:rsidRDefault="0022187C" w:rsidP="0022187C">
      <w:pPr>
        <w:keepNext/>
        <w:outlineLvl w:val="1"/>
        <w:rPr>
          <w:rFonts w:ascii="Arial" w:hAnsi="Arial" w:cs="Arial"/>
          <w:b/>
          <w:color w:val="008080"/>
        </w:rPr>
      </w:pPr>
      <w:r>
        <w:rPr>
          <w:rFonts w:ascii="Arial" w:hAnsi="Arial" w:cs="Arial"/>
          <w:b/>
          <w:color w:val="008080"/>
        </w:rPr>
        <w:t>Initial Reconciliation (Part 3</w:t>
      </w:r>
      <w:ins w:id="785" w:author="Author" w:date="2024-06-12T07:39:00Z">
        <w:r w:rsidR="006B4118">
          <w:rPr>
            <w:rFonts w:ascii="Arial" w:hAnsi="Arial" w:cs="Arial"/>
            <w:b/>
            <w:color w:val="008080"/>
          </w:rPr>
          <w:t xml:space="preserve"> - TDR</w:t>
        </w:r>
      </w:ins>
      <w:r>
        <w:rPr>
          <w:rFonts w:ascii="Arial" w:hAnsi="Arial" w:cs="Arial"/>
          <w:b/>
          <w:color w:val="008080"/>
        </w:rPr>
        <w:t>)</w:t>
      </w:r>
    </w:p>
    <w:p w14:paraId="4F6BF081" w14:textId="77777777" w:rsidR="0022187C" w:rsidRDefault="0022187C">
      <w:pPr>
        <w:pStyle w:val="Heading2"/>
        <w:rPr>
          <w:rFonts w:ascii="Arial" w:hAnsi="Arial" w:cs="Arial"/>
        </w:rPr>
        <w:pPrChange w:id="786" w:author="Author" w:date="2024-06-12T08:59:00Z">
          <w:pPr>
            <w:tabs>
              <w:tab w:val="left" w:pos="3119"/>
            </w:tabs>
            <w:spacing w:after="240"/>
          </w:pPr>
        </w:pPrChange>
      </w:pPr>
    </w:p>
    <w:p w14:paraId="7AF66452" w14:textId="24129786" w:rsidR="0022187C" w:rsidDel="00B11B98" w:rsidRDefault="00E71EB2" w:rsidP="0022187C">
      <w:pPr>
        <w:rPr>
          <w:del w:id="787" w:author="Author" w:date="2024-06-12T07:40:00Z"/>
          <w:rFonts w:ascii="Arial" w:hAnsi="Arial" w:cs="Arial"/>
        </w:rPr>
      </w:pPr>
      <w:del w:id="788" w:author="Author" w:date="2024-06-12T07:40:00Z">
        <w:r w:rsidRPr="00E71EB2" w:rsidDel="00B11B98">
          <w:rPr>
            <w:rFonts w:ascii="Arial" w:hAnsi="Arial" w:cs="Arial"/>
            <w:b/>
          </w:rPr>
          <w:delText>The Company</w:delText>
        </w:r>
        <w:r w:rsidR="0022187C" w:rsidRPr="00CD5631" w:rsidDel="00B11B98">
          <w:rPr>
            <w:rFonts w:ascii="Arial" w:hAnsi="Arial" w:cs="Arial"/>
            <w:b/>
          </w:rPr>
          <w:delText>’s</w:delText>
        </w:r>
        <w:r w:rsidR="0022187C" w:rsidDel="00B11B98">
          <w:rPr>
            <w:rFonts w:ascii="Arial" w:hAnsi="Arial" w:cs="Arial"/>
          </w:rPr>
          <w:delText xml:space="preserve"> FDSC Forecast and Unmetered Supply Volume Forecast for the Supplier (as described in 14.17.20(b)) was as follows;</w:delText>
        </w:r>
      </w:del>
    </w:p>
    <w:p w14:paraId="5973875D" w14:textId="784BBA01" w:rsidR="0022187C" w:rsidDel="00B11B98" w:rsidRDefault="0022187C" w:rsidP="0022187C">
      <w:pPr>
        <w:tabs>
          <w:tab w:val="left" w:pos="3119"/>
        </w:tabs>
        <w:spacing w:after="240"/>
        <w:rPr>
          <w:del w:id="789" w:author="Author" w:date="2024-06-12T07:40:00Z"/>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934"/>
        <w:gridCol w:w="2097"/>
        <w:gridCol w:w="1791"/>
        <w:gridCol w:w="1603"/>
        <w:gridCol w:w="1919"/>
      </w:tblGrid>
      <w:tr w:rsidR="0022187C" w:rsidDel="00B11B98" w14:paraId="6B5D6A62" w14:textId="6EF8CE5F" w:rsidTr="00C035E1">
        <w:trPr>
          <w:del w:id="790" w:author="Author" w:date="2024-06-12T07:40:00Z"/>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401CD214" w14:textId="05685803" w:rsidR="0022187C" w:rsidRPr="00C035E1" w:rsidDel="00B11B98" w:rsidRDefault="0022187C" w:rsidP="00C035E1">
            <w:pPr>
              <w:tabs>
                <w:tab w:val="left" w:pos="3119"/>
              </w:tabs>
              <w:spacing w:after="240"/>
              <w:jc w:val="center"/>
              <w:rPr>
                <w:del w:id="791" w:author="Author" w:date="2024-06-12T07:40:00Z"/>
                <w:rFonts w:ascii="Arial" w:hAnsi="Arial" w:cs="Arial"/>
                <w:b/>
                <w:lang w:val="en-US"/>
              </w:rPr>
            </w:pPr>
            <w:del w:id="792" w:author="Author" w:date="2024-06-12T07:40:00Z">
              <w:r w:rsidRPr="00C035E1" w:rsidDel="00B11B98">
                <w:rPr>
                  <w:rFonts w:ascii="Arial" w:hAnsi="Arial" w:cs="Arial"/>
                  <w:b/>
                  <w:lang w:val="en-US"/>
                </w:rPr>
                <w:delText>Charging Band*</w:delText>
              </w:r>
            </w:del>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CB41432" w14:textId="51A09BCA" w:rsidR="0022187C" w:rsidRPr="00C035E1" w:rsidDel="00B11B98" w:rsidRDefault="0022187C" w:rsidP="00C035E1">
            <w:pPr>
              <w:tabs>
                <w:tab w:val="left" w:pos="3119"/>
              </w:tabs>
              <w:spacing w:after="240"/>
              <w:jc w:val="center"/>
              <w:rPr>
                <w:del w:id="793" w:author="Author" w:date="2024-06-12T07:40:00Z"/>
                <w:rFonts w:ascii="Arial" w:hAnsi="Arial" w:cs="Arial"/>
                <w:b/>
                <w:lang w:val="en-US"/>
              </w:rPr>
            </w:pPr>
            <w:del w:id="794" w:author="Author" w:date="2024-06-12T07:40:00Z">
              <w:r w:rsidRPr="00C035E1" w:rsidDel="00B11B98">
                <w:rPr>
                  <w:rFonts w:ascii="Arial" w:hAnsi="Arial" w:cs="Arial"/>
                  <w:b/>
                  <w:lang w:val="en-US"/>
                </w:rPr>
                <w:delText>Transmission Demand Residual Quantity (A)</w:delText>
              </w:r>
            </w:del>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778E38" w14:textId="2DE83DA2" w:rsidR="0022187C" w:rsidRPr="00C035E1" w:rsidDel="00B11B98" w:rsidRDefault="0022187C" w:rsidP="00C035E1">
            <w:pPr>
              <w:tabs>
                <w:tab w:val="left" w:pos="3119"/>
              </w:tabs>
              <w:spacing w:after="240"/>
              <w:jc w:val="center"/>
              <w:rPr>
                <w:del w:id="795" w:author="Author" w:date="2024-06-12T07:40:00Z"/>
                <w:rFonts w:ascii="Arial" w:hAnsi="Arial" w:cs="Arial"/>
                <w:b/>
                <w:lang w:val="en-US"/>
              </w:rPr>
            </w:pPr>
            <w:del w:id="796" w:author="Author" w:date="2024-06-12T07:40:00Z">
              <w:r w:rsidRPr="00C035E1" w:rsidDel="00B11B98">
                <w:rPr>
                  <w:rFonts w:ascii="Arial" w:hAnsi="Arial" w:cs="Arial"/>
                  <w:b/>
                  <w:lang w:val="en-US"/>
                </w:rPr>
                <w:delText>Tariff (B)</w:delText>
              </w:r>
            </w:del>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6C97BBD4" w14:textId="79F0A912" w:rsidR="0022187C" w:rsidRPr="00C035E1" w:rsidDel="00B11B98" w:rsidRDefault="0022187C" w:rsidP="00C035E1">
            <w:pPr>
              <w:tabs>
                <w:tab w:val="left" w:pos="3119"/>
              </w:tabs>
              <w:spacing w:after="240"/>
              <w:jc w:val="center"/>
              <w:rPr>
                <w:del w:id="797" w:author="Author" w:date="2024-06-12T07:40:00Z"/>
                <w:rFonts w:ascii="Arial" w:hAnsi="Arial" w:cs="Arial"/>
                <w:b/>
                <w:lang w:val="en-US"/>
              </w:rPr>
            </w:pPr>
            <w:del w:id="798" w:author="Author" w:date="2024-06-12T07:40:00Z">
              <w:r w:rsidRPr="00C035E1" w:rsidDel="00B11B98">
                <w:rPr>
                  <w:rFonts w:ascii="Arial" w:hAnsi="Arial" w:cs="Arial"/>
                  <w:b/>
                  <w:lang w:val="en-US"/>
                </w:rPr>
                <w:delText>Days in month (C)</w:delText>
              </w:r>
            </w:del>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140DAAC8" w14:textId="43D21EEA" w:rsidR="0022187C" w:rsidRPr="00C035E1" w:rsidDel="00B11B98" w:rsidRDefault="0022187C" w:rsidP="00C035E1">
            <w:pPr>
              <w:tabs>
                <w:tab w:val="left" w:pos="3119"/>
              </w:tabs>
              <w:spacing w:after="240"/>
              <w:jc w:val="center"/>
              <w:rPr>
                <w:del w:id="799" w:author="Author" w:date="2024-06-12T07:40:00Z"/>
                <w:rFonts w:ascii="Arial" w:hAnsi="Arial" w:cs="Arial"/>
                <w:b/>
                <w:lang w:val="en-US"/>
              </w:rPr>
            </w:pPr>
            <w:del w:id="800" w:author="Author" w:date="2024-06-12T07:40:00Z">
              <w:r w:rsidRPr="00C035E1" w:rsidDel="00B11B98">
                <w:rPr>
                  <w:rFonts w:ascii="Arial" w:hAnsi="Arial" w:cs="Arial"/>
                  <w:b/>
                  <w:lang w:val="en-US"/>
                </w:rPr>
                <w:delText>Forecast Charge</w:delText>
              </w:r>
            </w:del>
          </w:p>
        </w:tc>
      </w:tr>
      <w:tr w:rsidR="0022187C" w:rsidDel="00B11B98" w14:paraId="36CD18D3" w14:textId="66DCE76F" w:rsidTr="00C035E1">
        <w:trPr>
          <w:del w:id="801" w:author="Author" w:date="2024-06-12T07:40:00Z"/>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9C7267D" w14:textId="013415F1" w:rsidR="0022187C" w:rsidRPr="00C035E1" w:rsidDel="00B11B98" w:rsidRDefault="0022187C" w:rsidP="00C035E1">
            <w:pPr>
              <w:tabs>
                <w:tab w:val="left" w:pos="3119"/>
              </w:tabs>
              <w:spacing w:after="120"/>
              <w:jc w:val="center"/>
              <w:rPr>
                <w:del w:id="802" w:author="Author" w:date="2024-06-12T07:40:00Z"/>
                <w:rFonts w:ascii="Arial" w:hAnsi="Arial" w:cs="Arial"/>
                <w:bCs/>
                <w:lang w:val="en-US"/>
              </w:rPr>
            </w:pPr>
            <w:del w:id="803" w:author="Author" w:date="2024-06-12T07:40:00Z">
              <w:r w:rsidRPr="00C035E1" w:rsidDel="00B11B98">
                <w:rPr>
                  <w:rFonts w:ascii="Arial" w:hAnsi="Arial" w:cs="Arial"/>
                  <w:bCs/>
                  <w:lang w:val="en-US"/>
                </w:rPr>
                <w:delText>FDSC Band 1</w:delText>
              </w:r>
            </w:del>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81C7109" w14:textId="48A8C593" w:rsidR="0022187C" w:rsidRPr="00C035E1" w:rsidDel="00B11B98" w:rsidRDefault="0022187C" w:rsidP="00C035E1">
            <w:pPr>
              <w:tabs>
                <w:tab w:val="left" w:pos="3119"/>
              </w:tabs>
              <w:spacing w:after="120"/>
              <w:jc w:val="center"/>
              <w:rPr>
                <w:del w:id="804" w:author="Author" w:date="2024-06-12T07:40:00Z"/>
                <w:rFonts w:ascii="Arial" w:hAnsi="Arial" w:cs="Arial"/>
                <w:bCs/>
                <w:lang w:val="en-US"/>
              </w:rPr>
            </w:pPr>
            <w:del w:id="805" w:author="Author" w:date="2024-06-12T07:40:00Z">
              <w:r w:rsidRPr="00C035E1" w:rsidDel="00B11B98">
                <w:rPr>
                  <w:rFonts w:ascii="Arial" w:hAnsi="Arial" w:cs="Arial"/>
                  <w:bCs/>
                  <w:lang w:val="en-US"/>
                </w:rPr>
                <w:delText>25 Sites</w:delText>
              </w:r>
            </w:del>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26294834" w14:textId="43389BEC" w:rsidR="0022187C" w:rsidRPr="00C035E1" w:rsidDel="00B11B98" w:rsidRDefault="0022187C" w:rsidP="00C035E1">
            <w:pPr>
              <w:tabs>
                <w:tab w:val="left" w:pos="3119"/>
              </w:tabs>
              <w:spacing w:after="120"/>
              <w:jc w:val="center"/>
              <w:rPr>
                <w:del w:id="806" w:author="Author" w:date="2024-06-12T07:40:00Z"/>
                <w:rFonts w:ascii="Arial" w:hAnsi="Arial" w:cs="Arial"/>
                <w:bCs/>
                <w:lang w:val="en-US"/>
              </w:rPr>
            </w:pPr>
            <w:del w:id="807" w:author="Author" w:date="2024-06-12T07:40:00Z">
              <w:r w:rsidRPr="00C035E1" w:rsidDel="00B11B98">
                <w:rPr>
                  <w:rFonts w:ascii="Arial" w:hAnsi="Arial" w:cs="Arial"/>
                  <w:bCs/>
                  <w:lang w:val="en-US"/>
                </w:rPr>
                <w:delText>£1/Site/Day</w:delText>
              </w:r>
            </w:del>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18C3B5E1" w14:textId="5AE544BF" w:rsidR="0022187C" w:rsidRPr="00C035E1" w:rsidDel="00B11B98" w:rsidRDefault="0022187C" w:rsidP="00C035E1">
            <w:pPr>
              <w:tabs>
                <w:tab w:val="left" w:pos="3119"/>
              </w:tabs>
              <w:spacing w:after="120"/>
              <w:jc w:val="center"/>
              <w:rPr>
                <w:del w:id="808" w:author="Author" w:date="2024-06-12T07:40:00Z"/>
                <w:rFonts w:ascii="Arial" w:hAnsi="Arial" w:cs="Arial"/>
                <w:bCs/>
                <w:lang w:val="en-US"/>
              </w:rPr>
            </w:pPr>
            <w:del w:id="809" w:author="Author" w:date="2024-06-12T07:40:00Z">
              <w:r w:rsidRPr="00C035E1" w:rsidDel="00B11B98">
                <w:rPr>
                  <w:rFonts w:ascii="Arial" w:hAnsi="Arial" w:cs="Arial"/>
                  <w:bCs/>
                  <w:lang w:val="en-US"/>
                </w:rPr>
                <w:delText>30</w:delText>
              </w:r>
            </w:del>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27253B0D" w14:textId="7EA3581E" w:rsidR="0022187C" w:rsidRPr="00C035E1" w:rsidDel="00B11B98" w:rsidRDefault="0022187C" w:rsidP="00C035E1">
            <w:pPr>
              <w:tabs>
                <w:tab w:val="left" w:pos="3119"/>
              </w:tabs>
              <w:spacing w:after="120"/>
              <w:jc w:val="center"/>
              <w:rPr>
                <w:del w:id="810" w:author="Author" w:date="2024-06-12T07:40:00Z"/>
                <w:rFonts w:ascii="Arial" w:hAnsi="Arial" w:cs="Arial"/>
                <w:bCs/>
                <w:lang w:val="en-US"/>
              </w:rPr>
            </w:pPr>
            <w:del w:id="811" w:author="Author" w:date="2024-06-12T07:40:00Z">
              <w:r w:rsidRPr="00C035E1" w:rsidDel="00B11B98">
                <w:rPr>
                  <w:rFonts w:ascii="Arial" w:hAnsi="Arial" w:cs="Arial"/>
                  <w:bCs/>
                  <w:lang w:val="en-US"/>
                </w:rPr>
                <w:delText>= A x B x C</w:delText>
              </w:r>
            </w:del>
          </w:p>
          <w:p w14:paraId="5A57320B" w14:textId="3761337C" w:rsidR="0022187C" w:rsidRPr="00C035E1" w:rsidDel="00B11B98" w:rsidRDefault="0022187C" w:rsidP="00C035E1">
            <w:pPr>
              <w:tabs>
                <w:tab w:val="left" w:pos="3119"/>
              </w:tabs>
              <w:spacing w:after="120"/>
              <w:jc w:val="center"/>
              <w:rPr>
                <w:del w:id="812" w:author="Author" w:date="2024-06-12T07:40:00Z"/>
                <w:rFonts w:ascii="Arial" w:hAnsi="Arial" w:cs="Arial"/>
                <w:bCs/>
                <w:lang w:val="en-US"/>
              </w:rPr>
            </w:pPr>
            <w:del w:id="813" w:author="Author" w:date="2024-06-12T07:40:00Z">
              <w:r w:rsidRPr="00C035E1" w:rsidDel="00B11B98">
                <w:rPr>
                  <w:rFonts w:ascii="Arial" w:hAnsi="Arial" w:cs="Arial"/>
                  <w:bCs/>
                  <w:lang w:val="en-US"/>
                </w:rPr>
                <w:delText>= 25 x 1 x 30</w:delText>
              </w:r>
            </w:del>
          </w:p>
          <w:p w14:paraId="5E27C568" w14:textId="6C4D26F8" w:rsidR="0022187C" w:rsidRPr="00C035E1" w:rsidDel="00B11B98" w:rsidRDefault="0022187C" w:rsidP="00C035E1">
            <w:pPr>
              <w:tabs>
                <w:tab w:val="left" w:pos="3119"/>
              </w:tabs>
              <w:spacing w:after="120"/>
              <w:jc w:val="center"/>
              <w:rPr>
                <w:del w:id="814" w:author="Author" w:date="2024-06-12T07:40:00Z"/>
                <w:rFonts w:ascii="Arial" w:hAnsi="Arial" w:cs="Arial"/>
                <w:bCs/>
                <w:lang w:val="en-US"/>
              </w:rPr>
            </w:pPr>
            <w:del w:id="815" w:author="Author" w:date="2024-06-12T07:40:00Z">
              <w:r w:rsidRPr="00C035E1" w:rsidDel="00B11B98">
                <w:rPr>
                  <w:rFonts w:ascii="Arial" w:hAnsi="Arial" w:cs="Arial"/>
                  <w:bCs/>
                  <w:lang w:val="en-US"/>
                </w:rPr>
                <w:delText>= £750</w:delText>
              </w:r>
            </w:del>
          </w:p>
        </w:tc>
      </w:tr>
      <w:tr w:rsidR="0022187C" w:rsidDel="00B11B98" w14:paraId="14B30D56" w14:textId="7520C58C" w:rsidTr="00C035E1">
        <w:trPr>
          <w:del w:id="816" w:author="Author" w:date="2024-06-12T07:40:00Z"/>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3E1BA9" w14:textId="0D7A4AE4" w:rsidR="0022187C" w:rsidRPr="00C035E1" w:rsidDel="00B11B98" w:rsidRDefault="0022187C" w:rsidP="00C035E1">
            <w:pPr>
              <w:tabs>
                <w:tab w:val="left" w:pos="3119"/>
              </w:tabs>
              <w:spacing w:after="120"/>
              <w:jc w:val="center"/>
              <w:rPr>
                <w:del w:id="817" w:author="Author" w:date="2024-06-12T07:40:00Z"/>
                <w:rFonts w:ascii="Arial" w:hAnsi="Arial" w:cs="Arial"/>
                <w:bCs/>
                <w:lang w:val="en-US"/>
              </w:rPr>
            </w:pPr>
            <w:del w:id="818" w:author="Author" w:date="2024-06-12T07:40:00Z">
              <w:r w:rsidRPr="00C035E1" w:rsidDel="00B11B98">
                <w:rPr>
                  <w:rFonts w:ascii="Arial" w:hAnsi="Arial" w:cs="Arial"/>
                  <w:bCs/>
                  <w:lang w:val="en-US"/>
                </w:rPr>
                <w:delText>FDSC Band 2</w:delText>
              </w:r>
            </w:del>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AB80765" w14:textId="055CEF21" w:rsidR="0022187C" w:rsidRPr="00C035E1" w:rsidDel="00B11B98" w:rsidRDefault="0022187C" w:rsidP="00C035E1">
            <w:pPr>
              <w:tabs>
                <w:tab w:val="left" w:pos="3119"/>
              </w:tabs>
              <w:spacing w:after="120"/>
              <w:jc w:val="center"/>
              <w:rPr>
                <w:del w:id="819" w:author="Author" w:date="2024-06-12T07:40:00Z"/>
                <w:rFonts w:ascii="Arial" w:hAnsi="Arial" w:cs="Arial"/>
                <w:bCs/>
                <w:lang w:val="en-US"/>
              </w:rPr>
            </w:pPr>
            <w:del w:id="820" w:author="Author" w:date="2024-06-12T07:40:00Z">
              <w:r w:rsidRPr="00C035E1" w:rsidDel="00B11B98">
                <w:rPr>
                  <w:rFonts w:ascii="Arial" w:hAnsi="Arial" w:cs="Arial"/>
                  <w:bCs/>
                  <w:lang w:val="en-US"/>
                </w:rPr>
                <w:delText>15 Sites</w:delText>
              </w:r>
            </w:del>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100A833" w14:textId="3430AABB" w:rsidR="0022187C" w:rsidRPr="00C035E1" w:rsidDel="00B11B98" w:rsidRDefault="0022187C" w:rsidP="00C035E1">
            <w:pPr>
              <w:tabs>
                <w:tab w:val="left" w:pos="3119"/>
              </w:tabs>
              <w:spacing w:after="120"/>
              <w:jc w:val="center"/>
              <w:rPr>
                <w:del w:id="821" w:author="Author" w:date="2024-06-12T07:40:00Z"/>
                <w:rFonts w:ascii="Arial" w:hAnsi="Arial" w:cs="Arial"/>
                <w:bCs/>
                <w:lang w:val="en-US"/>
              </w:rPr>
            </w:pPr>
            <w:del w:id="822" w:author="Author" w:date="2024-06-12T07:40:00Z">
              <w:r w:rsidRPr="00C035E1" w:rsidDel="00B11B98">
                <w:rPr>
                  <w:rFonts w:ascii="Arial" w:hAnsi="Arial" w:cs="Arial"/>
                  <w:bCs/>
                  <w:lang w:val="en-US"/>
                </w:rPr>
                <w:delText>£2/Site/Day</w:delText>
              </w:r>
            </w:del>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14185B2" w14:textId="43686D8E" w:rsidR="0022187C" w:rsidRPr="00C035E1" w:rsidDel="00B11B98" w:rsidRDefault="0022187C" w:rsidP="00C035E1">
            <w:pPr>
              <w:tabs>
                <w:tab w:val="left" w:pos="3119"/>
              </w:tabs>
              <w:spacing w:after="120"/>
              <w:jc w:val="center"/>
              <w:rPr>
                <w:del w:id="823" w:author="Author" w:date="2024-06-12T07:40:00Z"/>
                <w:rFonts w:ascii="Arial" w:hAnsi="Arial" w:cs="Arial"/>
                <w:bCs/>
                <w:lang w:val="en-US"/>
              </w:rPr>
            </w:pPr>
            <w:del w:id="824" w:author="Author" w:date="2024-06-12T07:40:00Z">
              <w:r w:rsidRPr="00C035E1" w:rsidDel="00B11B98">
                <w:rPr>
                  <w:rFonts w:ascii="Arial" w:hAnsi="Arial" w:cs="Arial"/>
                  <w:bCs/>
                  <w:lang w:val="en-US"/>
                </w:rPr>
                <w:delText>30</w:delText>
              </w:r>
            </w:del>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49B2B6FC" w14:textId="61ABA493" w:rsidR="0022187C" w:rsidRPr="00C035E1" w:rsidDel="00B11B98" w:rsidRDefault="0022187C" w:rsidP="00C035E1">
            <w:pPr>
              <w:tabs>
                <w:tab w:val="left" w:pos="3119"/>
              </w:tabs>
              <w:spacing w:after="120"/>
              <w:jc w:val="center"/>
              <w:rPr>
                <w:del w:id="825" w:author="Author" w:date="2024-06-12T07:40:00Z"/>
                <w:rFonts w:ascii="Arial" w:hAnsi="Arial" w:cs="Arial"/>
                <w:bCs/>
                <w:lang w:val="en-US"/>
              </w:rPr>
            </w:pPr>
            <w:del w:id="826" w:author="Author" w:date="2024-06-12T07:40:00Z">
              <w:r w:rsidRPr="00C035E1" w:rsidDel="00B11B98">
                <w:rPr>
                  <w:rFonts w:ascii="Arial" w:hAnsi="Arial" w:cs="Arial"/>
                  <w:bCs/>
                  <w:lang w:val="en-US"/>
                </w:rPr>
                <w:delText>= A x B x C</w:delText>
              </w:r>
            </w:del>
          </w:p>
          <w:p w14:paraId="6822B9A9" w14:textId="6C9A282B" w:rsidR="0022187C" w:rsidRPr="00C035E1" w:rsidDel="00B11B98" w:rsidRDefault="0022187C" w:rsidP="00C035E1">
            <w:pPr>
              <w:tabs>
                <w:tab w:val="left" w:pos="3119"/>
              </w:tabs>
              <w:spacing w:after="120"/>
              <w:jc w:val="center"/>
              <w:rPr>
                <w:del w:id="827" w:author="Author" w:date="2024-06-12T07:40:00Z"/>
                <w:rFonts w:ascii="Arial" w:hAnsi="Arial" w:cs="Arial"/>
                <w:bCs/>
                <w:lang w:val="en-US"/>
              </w:rPr>
            </w:pPr>
            <w:del w:id="828" w:author="Author" w:date="2024-06-12T07:40:00Z">
              <w:r w:rsidRPr="00C035E1" w:rsidDel="00B11B98">
                <w:rPr>
                  <w:rFonts w:ascii="Arial" w:hAnsi="Arial" w:cs="Arial"/>
                  <w:bCs/>
                  <w:lang w:val="en-US"/>
                </w:rPr>
                <w:delText>= 15 x 2 x 30</w:delText>
              </w:r>
            </w:del>
          </w:p>
          <w:p w14:paraId="17398514" w14:textId="40436905" w:rsidR="0022187C" w:rsidRPr="00C035E1" w:rsidDel="00B11B98" w:rsidRDefault="0022187C" w:rsidP="00C035E1">
            <w:pPr>
              <w:tabs>
                <w:tab w:val="left" w:pos="3119"/>
              </w:tabs>
              <w:spacing w:after="120"/>
              <w:jc w:val="center"/>
              <w:rPr>
                <w:del w:id="829" w:author="Author" w:date="2024-06-12T07:40:00Z"/>
                <w:rFonts w:ascii="Arial" w:hAnsi="Arial" w:cs="Arial"/>
                <w:bCs/>
                <w:lang w:val="en-US"/>
              </w:rPr>
            </w:pPr>
            <w:del w:id="830" w:author="Author" w:date="2024-06-12T07:40:00Z">
              <w:r w:rsidRPr="00C035E1" w:rsidDel="00B11B98">
                <w:rPr>
                  <w:rFonts w:ascii="Arial" w:hAnsi="Arial" w:cs="Arial"/>
                  <w:bCs/>
                  <w:lang w:val="en-US"/>
                </w:rPr>
                <w:delText>= £900</w:delText>
              </w:r>
            </w:del>
          </w:p>
        </w:tc>
      </w:tr>
      <w:tr w:rsidR="0022187C" w:rsidDel="00B11B98" w14:paraId="7B4C34E8" w14:textId="445B69EE" w:rsidTr="00C035E1">
        <w:trPr>
          <w:del w:id="831" w:author="Author" w:date="2024-06-12T07:40:00Z"/>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34135125" w14:textId="21F254E0" w:rsidR="0022187C" w:rsidRPr="00C035E1" w:rsidDel="00B11B98" w:rsidRDefault="0022187C" w:rsidP="00C035E1">
            <w:pPr>
              <w:tabs>
                <w:tab w:val="left" w:pos="3119"/>
              </w:tabs>
              <w:spacing w:after="120"/>
              <w:jc w:val="center"/>
              <w:rPr>
                <w:del w:id="832" w:author="Author" w:date="2024-06-12T07:40:00Z"/>
                <w:rFonts w:ascii="Arial" w:hAnsi="Arial" w:cs="Arial"/>
                <w:bCs/>
                <w:lang w:val="en-US"/>
              </w:rPr>
            </w:pPr>
            <w:del w:id="833" w:author="Author" w:date="2024-06-12T07:40:00Z">
              <w:r w:rsidRPr="00C035E1" w:rsidDel="00B11B98">
                <w:rPr>
                  <w:rFonts w:ascii="Arial" w:hAnsi="Arial" w:cs="Arial"/>
                  <w:bCs/>
                  <w:lang w:val="en-US"/>
                </w:rPr>
                <w:delText>UMS</w:delText>
              </w:r>
            </w:del>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41CB50E" w14:textId="141FC796" w:rsidR="0022187C" w:rsidRPr="00C035E1" w:rsidDel="00B11B98" w:rsidRDefault="0022187C" w:rsidP="00C035E1">
            <w:pPr>
              <w:tabs>
                <w:tab w:val="left" w:pos="3119"/>
              </w:tabs>
              <w:spacing w:after="120"/>
              <w:jc w:val="center"/>
              <w:rPr>
                <w:del w:id="834" w:author="Author" w:date="2024-06-12T07:40:00Z"/>
                <w:rFonts w:ascii="Arial" w:hAnsi="Arial" w:cs="Arial"/>
                <w:bCs/>
                <w:lang w:val="en-US"/>
              </w:rPr>
            </w:pPr>
            <w:del w:id="835" w:author="Author" w:date="2024-06-12T07:40:00Z">
              <w:r w:rsidRPr="00C035E1" w:rsidDel="00B11B98">
                <w:rPr>
                  <w:rFonts w:ascii="Arial" w:hAnsi="Arial" w:cs="Arial"/>
                  <w:bCs/>
                  <w:lang w:val="en-US"/>
                </w:rPr>
                <w:delText>10kWh/day</w:delText>
              </w:r>
            </w:del>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C5AD844" w14:textId="6CECE399" w:rsidR="0022187C" w:rsidRPr="00C035E1" w:rsidDel="00B11B98" w:rsidRDefault="0022187C" w:rsidP="00C035E1">
            <w:pPr>
              <w:tabs>
                <w:tab w:val="left" w:pos="3119"/>
              </w:tabs>
              <w:spacing w:after="120"/>
              <w:jc w:val="center"/>
              <w:rPr>
                <w:del w:id="836" w:author="Author" w:date="2024-06-12T07:40:00Z"/>
                <w:rFonts w:ascii="Arial" w:hAnsi="Arial" w:cs="Arial"/>
                <w:bCs/>
                <w:lang w:val="en-US"/>
              </w:rPr>
            </w:pPr>
            <w:del w:id="837" w:author="Author" w:date="2024-06-12T07:40:00Z">
              <w:r w:rsidRPr="00C035E1" w:rsidDel="00B11B98">
                <w:rPr>
                  <w:rFonts w:ascii="Arial" w:hAnsi="Arial" w:cs="Arial"/>
                  <w:bCs/>
                  <w:lang w:val="en-US"/>
                </w:rPr>
                <w:delText>£2.75/kWh</w:delText>
              </w:r>
            </w:del>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4277E0D" w14:textId="107481F1" w:rsidR="0022187C" w:rsidRPr="00C035E1" w:rsidDel="00B11B98" w:rsidRDefault="0022187C" w:rsidP="00C035E1">
            <w:pPr>
              <w:tabs>
                <w:tab w:val="left" w:pos="3119"/>
              </w:tabs>
              <w:spacing w:after="120"/>
              <w:jc w:val="center"/>
              <w:rPr>
                <w:del w:id="838" w:author="Author" w:date="2024-06-12T07:40:00Z"/>
                <w:rFonts w:ascii="Arial" w:hAnsi="Arial" w:cs="Arial"/>
                <w:bCs/>
                <w:lang w:val="en-US"/>
              </w:rPr>
            </w:pPr>
            <w:del w:id="839" w:author="Author" w:date="2024-06-12T07:40:00Z">
              <w:r w:rsidRPr="00C035E1" w:rsidDel="00B11B98">
                <w:rPr>
                  <w:rFonts w:ascii="Arial" w:hAnsi="Arial" w:cs="Arial"/>
                  <w:bCs/>
                  <w:lang w:val="en-US"/>
                </w:rPr>
                <w:delText>30</w:delText>
              </w:r>
            </w:del>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7A1B67ED" w14:textId="6B8591AF" w:rsidR="0022187C" w:rsidRPr="00C035E1" w:rsidDel="00B11B98" w:rsidRDefault="0022187C" w:rsidP="00C035E1">
            <w:pPr>
              <w:tabs>
                <w:tab w:val="left" w:pos="3119"/>
              </w:tabs>
              <w:spacing w:after="120"/>
              <w:jc w:val="center"/>
              <w:rPr>
                <w:del w:id="840" w:author="Author" w:date="2024-06-12T07:40:00Z"/>
                <w:rFonts w:ascii="Arial" w:hAnsi="Arial" w:cs="Arial"/>
                <w:bCs/>
                <w:lang w:val="en-US"/>
              </w:rPr>
            </w:pPr>
            <w:del w:id="841" w:author="Author" w:date="2024-06-12T07:40:00Z">
              <w:r w:rsidRPr="00C035E1" w:rsidDel="00B11B98">
                <w:rPr>
                  <w:rFonts w:ascii="Arial" w:hAnsi="Arial" w:cs="Arial"/>
                  <w:bCs/>
                  <w:lang w:val="en-US"/>
                </w:rPr>
                <w:delText>= A x B</w:delText>
              </w:r>
            </w:del>
          </w:p>
          <w:p w14:paraId="086ED993" w14:textId="7DCFBFDF" w:rsidR="0022187C" w:rsidRPr="00C035E1" w:rsidDel="00B11B98" w:rsidRDefault="0022187C" w:rsidP="00C035E1">
            <w:pPr>
              <w:tabs>
                <w:tab w:val="left" w:pos="3119"/>
              </w:tabs>
              <w:spacing w:after="120"/>
              <w:jc w:val="center"/>
              <w:rPr>
                <w:del w:id="842" w:author="Author" w:date="2024-06-12T07:40:00Z"/>
                <w:rFonts w:ascii="Arial" w:hAnsi="Arial" w:cs="Arial"/>
                <w:bCs/>
                <w:lang w:val="en-US"/>
              </w:rPr>
            </w:pPr>
            <w:del w:id="843" w:author="Author" w:date="2024-06-12T07:40:00Z">
              <w:r w:rsidRPr="00C035E1" w:rsidDel="00B11B98">
                <w:rPr>
                  <w:rFonts w:ascii="Arial" w:hAnsi="Arial" w:cs="Arial"/>
                  <w:bCs/>
                  <w:lang w:val="en-US"/>
                </w:rPr>
                <w:delText>= 10 x 2.75 x 30</w:delText>
              </w:r>
            </w:del>
          </w:p>
          <w:p w14:paraId="1F9D943A" w14:textId="08ABDD74" w:rsidR="0022187C" w:rsidRPr="00C035E1" w:rsidDel="00B11B98" w:rsidRDefault="0022187C" w:rsidP="00C035E1">
            <w:pPr>
              <w:tabs>
                <w:tab w:val="left" w:pos="3119"/>
              </w:tabs>
              <w:spacing w:after="120"/>
              <w:jc w:val="center"/>
              <w:rPr>
                <w:del w:id="844" w:author="Author" w:date="2024-06-12T07:40:00Z"/>
                <w:rFonts w:ascii="Arial" w:hAnsi="Arial" w:cs="Arial"/>
                <w:bCs/>
                <w:lang w:val="en-US"/>
              </w:rPr>
            </w:pPr>
            <w:del w:id="845" w:author="Author" w:date="2024-06-12T07:40:00Z">
              <w:r w:rsidRPr="00C035E1" w:rsidDel="00B11B98">
                <w:rPr>
                  <w:rFonts w:ascii="Arial" w:hAnsi="Arial" w:cs="Arial"/>
                  <w:bCs/>
                  <w:lang w:val="en-US"/>
                </w:rPr>
                <w:delText>= £825</w:delText>
              </w:r>
            </w:del>
          </w:p>
        </w:tc>
      </w:tr>
    </w:tbl>
    <w:p w14:paraId="35969F32" w14:textId="641ED34E" w:rsidR="0022187C" w:rsidDel="00B11B98" w:rsidRDefault="0022187C" w:rsidP="0022187C">
      <w:pPr>
        <w:tabs>
          <w:tab w:val="left" w:pos="3119"/>
        </w:tabs>
        <w:spacing w:after="240"/>
        <w:rPr>
          <w:del w:id="846" w:author="Author" w:date="2024-06-12T07:40:00Z"/>
          <w:rFonts w:ascii="Arial" w:hAnsi="Arial" w:cs="Arial"/>
          <w:bCs/>
          <w:sz w:val="22"/>
          <w:szCs w:val="22"/>
        </w:rPr>
      </w:pPr>
      <w:del w:id="847" w:author="Author" w:date="2024-06-12T07:40:00Z">
        <w:r w:rsidDel="00B11B98">
          <w:rPr>
            <w:rFonts w:ascii="Arial" w:hAnsi="Arial" w:cs="Arial"/>
            <w:bCs/>
          </w:rPr>
          <w:delText>*Note – only 3 Charging Bands shown in this example for simplicity.</w:delText>
        </w:r>
      </w:del>
    </w:p>
    <w:p w14:paraId="6E65FED4" w14:textId="64968472" w:rsidR="0022187C" w:rsidDel="00B11B98" w:rsidRDefault="0022187C" w:rsidP="0022187C">
      <w:pPr>
        <w:tabs>
          <w:tab w:val="left" w:pos="3119"/>
        </w:tabs>
        <w:spacing w:after="240"/>
        <w:rPr>
          <w:del w:id="848" w:author="Author" w:date="2024-06-12T07:40:00Z"/>
          <w:rFonts w:ascii="Arial" w:hAnsi="Arial" w:cs="Arial"/>
          <w:bCs/>
        </w:rPr>
      </w:pPr>
      <w:del w:id="849" w:author="Author" w:date="2024-06-12T07:40:00Z">
        <w:r w:rsidDel="00B11B98">
          <w:rPr>
            <w:rFonts w:ascii="Arial" w:hAnsi="Arial" w:cs="Arial"/>
            <w:bCs/>
          </w:rPr>
          <w:delText>Transmission Demand Residual charges will be the sum of the charges for each Charging Band, therefore;</w:delText>
        </w:r>
      </w:del>
    </w:p>
    <w:p w14:paraId="59EDF7A9" w14:textId="7F64E000" w:rsidR="0022187C" w:rsidDel="00B11B98" w:rsidRDefault="0022187C" w:rsidP="0022187C">
      <w:pPr>
        <w:tabs>
          <w:tab w:val="left" w:pos="3119"/>
        </w:tabs>
        <w:spacing w:after="240"/>
        <w:rPr>
          <w:del w:id="850" w:author="Author" w:date="2024-06-12T07:40:00Z"/>
          <w:rFonts w:ascii="Arial" w:hAnsi="Arial" w:cs="Arial"/>
          <w:bCs/>
        </w:rPr>
      </w:pPr>
      <w:del w:id="851" w:author="Author" w:date="2024-06-12T07:40:00Z">
        <w:r w:rsidDel="00B11B98">
          <w:rPr>
            <w:rFonts w:ascii="Arial" w:hAnsi="Arial" w:cs="Arial"/>
            <w:bCs/>
          </w:rPr>
          <w:delText>Transmission Demand Residual = £750 + £900 + £825 = £2,475</w:delText>
        </w:r>
      </w:del>
    </w:p>
    <w:p w14:paraId="2AB52610" w14:textId="77777777" w:rsidR="0020014F" w:rsidRDefault="0020014F" w:rsidP="0020014F">
      <w:pPr>
        <w:tabs>
          <w:tab w:val="left" w:pos="3119"/>
        </w:tabs>
        <w:spacing w:after="240"/>
        <w:rPr>
          <w:ins w:id="852" w:author="Author" w:date="2024-06-12T07:40:00Z"/>
          <w:rFonts w:ascii="Arial" w:hAnsi="Arial" w:cs="Arial"/>
          <w:sz w:val="22"/>
          <w:szCs w:val="22"/>
        </w:rPr>
      </w:pPr>
      <w:ins w:id="853" w:author="Author" w:date="2024-06-12T07:40:00Z">
        <w:r w:rsidRPr="007801BE">
          <w:rPr>
            <w:rFonts w:ascii="Arial" w:hAnsi="Arial" w:cs="Arial"/>
            <w:bCs/>
            <w:sz w:val="22"/>
            <w:szCs w:val="22"/>
          </w:rPr>
          <w:t xml:space="preserve">The Supplier’s outturn </w:t>
        </w:r>
        <w:r>
          <w:rPr>
            <w:rFonts w:ascii="Arial" w:hAnsi="Arial" w:cs="Arial"/>
            <w:bCs/>
            <w:sz w:val="22"/>
            <w:szCs w:val="22"/>
          </w:rPr>
          <w:t xml:space="preserve">Transmission Demand Residual charge is calculated for each month using </w:t>
        </w:r>
        <w:r w:rsidRPr="007801BE">
          <w:rPr>
            <w:rFonts w:ascii="Arial" w:hAnsi="Arial" w:cs="Arial"/>
            <w:bCs/>
            <w:sz w:val="22"/>
            <w:szCs w:val="22"/>
          </w:rPr>
          <w:t>FDSC and Unmetered Supply Volume</w:t>
        </w:r>
        <w:r w:rsidRPr="008E4447">
          <w:rPr>
            <w:rFonts w:ascii="Arial" w:hAnsi="Arial" w:cs="Arial"/>
            <w:sz w:val="22"/>
            <w:szCs w:val="22"/>
          </w:rPr>
          <w:t xml:space="preserve"> based on </w:t>
        </w:r>
        <w:r>
          <w:rPr>
            <w:rFonts w:ascii="Arial" w:hAnsi="Arial" w:cs="Arial"/>
            <w:sz w:val="22"/>
            <w:szCs w:val="22"/>
          </w:rPr>
          <w:t>latest</w:t>
        </w:r>
        <w:r w:rsidRPr="008E4447">
          <w:rPr>
            <w:rFonts w:ascii="Arial" w:hAnsi="Arial" w:cs="Arial"/>
            <w:sz w:val="22"/>
            <w:szCs w:val="22"/>
          </w:rPr>
          <w:t xml:space="preserve"> settlement data</w:t>
        </w:r>
        <w:r>
          <w:rPr>
            <w:rFonts w:ascii="Arial" w:hAnsi="Arial" w:cs="Arial"/>
            <w:sz w:val="22"/>
            <w:szCs w:val="22"/>
          </w:rPr>
          <w:t xml:space="preserve"> as follows</w:t>
        </w:r>
        <w:r w:rsidRPr="008E4447">
          <w:rPr>
            <w:rFonts w:ascii="Arial" w:hAnsi="Arial" w:cs="Arial"/>
            <w:sz w:val="22"/>
            <w:szCs w:val="22"/>
          </w:rPr>
          <w:t>,</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050"/>
        <w:gridCol w:w="1417"/>
        <w:gridCol w:w="1276"/>
        <w:gridCol w:w="1984"/>
        <w:gridCol w:w="1560"/>
        <w:gridCol w:w="1560"/>
      </w:tblGrid>
      <w:tr w:rsidR="0020014F" w14:paraId="6FBD8DD9" w14:textId="77777777" w:rsidTr="00D347ED">
        <w:trPr>
          <w:ins w:id="854" w:author="Author" w:date="2024-06-12T07:40:00Z"/>
        </w:trPr>
        <w:tc>
          <w:tcPr>
            <w:tcW w:w="1050" w:type="dxa"/>
            <w:tcBorders>
              <w:top w:val="single" w:sz="4" w:space="0" w:color="auto"/>
              <w:left w:val="single" w:sz="4" w:space="0" w:color="auto"/>
              <w:bottom w:val="single" w:sz="4" w:space="0" w:color="auto"/>
              <w:right w:val="single" w:sz="4" w:space="0" w:color="auto"/>
            </w:tcBorders>
            <w:shd w:val="clear" w:color="auto" w:fill="auto"/>
            <w:hideMark/>
          </w:tcPr>
          <w:p w14:paraId="0281F754" w14:textId="77777777" w:rsidR="0020014F" w:rsidRPr="00C035E1" w:rsidRDefault="0020014F" w:rsidP="00D347ED">
            <w:pPr>
              <w:keepNext/>
              <w:tabs>
                <w:tab w:val="left" w:pos="3119"/>
              </w:tabs>
              <w:jc w:val="center"/>
              <w:rPr>
                <w:ins w:id="855" w:author="Author" w:date="2024-06-12T07:40:00Z"/>
                <w:rFonts w:ascii="Arial" w:hAnsi="Arial" w:cs="Arial"/>
                <w:b/>
                <w:lang w:val="en-US"/>
              </w:rPr>
            </w:pPr>
            <w:ins w:id="856" w:author="Author" w:date="2024-06-12T07:40:00Z">
              <w:r w:rsidRPr="00C035E1">
                <w:rPr>
                  <w:rFonts w:ascii="Arial" w:hAnsi="Arial" w:cs="Arial"/>
                  <w:b/>
                  <w:lang w:val="en-US"/>
                </w:rPr>
                <w:t>Charging Band</w:t>
              </w:r>
            </w:ins>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4EF9F7E1" w14:textId="77777777" w:rsidR="0020014F" w:rsidRPr="00C035E1" w:rsidRDefault="0020014F" w:rsidP="00D347ED">
            <w:pPr>
              <w:keepNext/>
              <w:tabs>
                <w:tab w:val="left" w:pos="3119"/>
              </w:tabs>
              <w:jc w:val="center"/>
              <w:rPr>
                <w:ins w:id="857" w:author="Author" w:date="2024-06-12T07:40:00Z"/>
                <w:rFonts w:ascii="Arial" w:hAnsi="Arial" w:cs="Arial"/>
                <w:b/>
                <w:lang w:val="en-US"/>
              </w:rPr>
            </w:pPr>
            <w:ins w:id="858" w:author="Author" w:date="2024-06-12T07:40:00Z">
              <w:r>
                <w:rPr>
                  <w:rFonts w:ascii="Arial" w:hAnsi="Arial" w:cs="Arial"/>
                  <w:b/>
                  <w:lang w:val="en-US"/>
                </w:rPr>
                <w:t>Latest TDR</w:t>
              </w:r>
              <w:r w:rsidRPr="00C035E1">
                <w:rPr>
                  <w:rFonts w:ascii="Arial" w:hAnsi="Arial" w:cs="Arial"/>
                  <w:b/>
                  <w:lang w:val="en-US"/>
                </w:rPr>
                <w:t xml:space="preserve"> Quantity</w:t>
              </w:r>
            </w:ins>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66A74C94" w14:textId="77777777" w:rsidR="0020014F" w:rsidRPr="00C035E1" w:rsidRDefault="0020014F" w:rsidP="00D347ED">
            <w:pPr>
              <w:keepNext/>
              <w:tabs>
                <w:tab w:val="left" w:pos="3119"/>
              </w:tabs>
              <w:jc w:val="center"/>
              <w:rPr>
                <w:ins w:id="859" w:author="Author" w:date="2024-06-12T07:40:00Z"/>
                <w:rFonts w:ascii="Arial" w:hAnsi="Arial" w:cs="Arial"/>
                <w:b/>
                <w:lang w:val="en-US"/>
              </w:rPr>
            </w:pPr>
            <w:ins w:id="860" w:author="Author" w:date="2024-06-12T07:40:00Z">
              <w:r w:rsidRPr="00C035E1">
                <w:rPr>
                  <w:rFonts w:ascii="Arial" w:hAnsi="Arial" w:cs="Arial"/>
                  <w:b/>
                  <w:lang w:val="en-US"/>
                </w:rPr>
                <w:t>Tariff</w:t>
              </w:r>
            </w:ins>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14:paraId="3B31B271" w14:textId="77777777" w:rsidR="0020014F" w:rsidRPr="00C035E1" w:rsidRDefault="0020014F" w:rsidP="00D347ED">
            <w:pPr>
              <w:keepNext/>
              <w:tabs>
                <w:tab w:val="left" w:pos="3119"/>
              </w:tabs>
              <w:jc w:val="center"/>
              <w:rPr>
                <w:ins w:id="861" w:author="Author" w:date="2024-06-12T07:40:00Z"/>
                <w:rFonts w:ascii="Arial" w:hAnsi="Arial" w:cs="Arial"/>
                <w:b/>
                <w:lang w:val="en-US"/>
              </w:rPr>
            </w:pPr>
            <w:ins w:id="862" w:author="Author" w:date="2024-06-12T07:40:00Z">
              <w:r>
                <w:rPr>
                  <w:rFonts w:ascii="Arial" w:hAnsi="Arial" w:cs="Arial"/>
                  <w:b/>
                  <w:lang w:val="en-US"/>
                </w:rPr>
                <w:t>April</w:t>
              </w:r>
              <w:r w:rsidRPr="00C035E1">
                <w:rPr>
                  <w:rFonts w:ascii="Arial" w:hAnsi="Arial" w:cs="Arial"/>
                  <w:b/>
                  <w:lang w:val="en-US"/>
                </w:rPr>
                <w:t xml:space="preserve"> Charge</w:t>
              </w:r>
            </w:ins>
          </w:p>
        </w:tc>
        <w:tc>
          <w:tcPr>
            <w:tcW w:w="1560" w:type="dxa"/>
            <w:tcBorders>
              <w:top w:val="single" w:sz="4" w:space="0" w:color="auto"/>
              <w:left w:val="single" w:sz="4" w:space="0" w:color="auto"/>
              <w:bottom w:val="single" w:sz="4" w:space="0" w:color="auto"/>
              <w:right w:val="single" w:sz="4" w:space="0" w:color="auto"/>
            </w:tcBorders>
          </w:tcPr>
          <w:p w14:paraId="7C97695F" w14:textId="77777777" w:rsidR="0020014F" w:rsidRDefault="0020014F" w:rsidP="00D347ED">
            <w:pPr>
              <w:keepNext/>
              <w:tabs>
                <w:tab w:val="left" w:pos="3119"/>
              </w:tabs>
              <w:jc w:val="center"/>
              <w:rPr>
                <w:ins w:id="863" w:author="Author" w:date="2024-06-12T07:40:00Z"/>
                <w:rFonts w:ascii="Arial" w:hAnsi="Arial" w:cs="Arial"/>
                <w:b/>
                <w:lang w:val="en-US"/>
              </w:rPr>
            </w:pPr>
            <w:ins w:id="864" w:author="Author" w:date="2024-06-12T07:40:00Z">
              <w:r>
                <w:rPr>
                  <w:rFonts w:ascii="Arial" w:hAnsi="Arial" w:cs="Arial"/>
                  <w:b/>
                  <w:lang w:val="en-US"/>
                </w:rPr>
                <w:t>Original April Invoice</w:t>
              </w:r>
            </w:ins>
          </w:p>
        </w:tc>
        <w:tc>
          <w:tcPr>
            <w:tcW w:w="1560" w:type="dxa"/>
            <w:tcBorders>
              <w:top w:val="single" w:sz="4" w:space="0" w:color="auto"/>
              <w:left w:val="single" w:sz="4" w:space="0" w:color="auto"/>
              <w:bottom w:val="single" w:sz="4" w:space="0" w:color="auto"/>
              <w:right w:val="single" w:sz="4" w:space="0" w:color="auto"/>
            </w:tcBorders>
          </w:tcPr>
          <w:p w14:paraId="57B256EC" w14:textId="77777777" w:rsidR="0020014F" w:rsidRDefault="0020014F" w:rsidP="00D347ED">
            <w:pPr>
              <w:keepNext/>
              <w:tabs>
                <w:tab w:val="left" w:pos="3119"/>
              </w:tabs>
              <w:jc w:val="center"/>
              <w:rPr>
                <w:ins w:id="865" w:author="Author" w:date="2024-06-12T07:40:00Z"/>
                <w:rFonts w:ascii="Arial" w:hAnsi="Arial" w:cs="Arial"/>
                <w:b/>
                <w:lang w:val="en-US"/>
              </w:rPr>
            </w:pPr>
            <w:ins w:id="866" w:author="Author" w:date="2024-06-12T07:40:00Z">
              <w:r>
                <w:rPr>
                  <w:rFonts w:ascii="Arial" w:hAnsi="Arial" w:cs="Arial"/>
                  <w:b/>
                  <w:lang w:val="en-US"/>
                </w:rPr>
                <w:t>Initial Demand Reconciliation for April</w:t>
              </w:r>
            </w:ins>
          </w:p>
        </w:tc>
      </w:tr>
      <w:tr w:rsidR="0020014F" w14:paraId="277702D5" w14:textId="77777777" w:rsidTr="00D347ED">
        <w:trPr>
          <w:ins w:id="867" w:author="Author" w:date="2024-06-12T07:40:00Z"/>
        </w:trPr>
        <w:tc>
          <w:tcPr>
            <w:tcW w:w="1050" w:type="dxa"/>
            <w:tcBorders>
              <w:top w:val="single" w:sz="4" w:space="0" w:color="auto"/>
              <w:left w:val="single" w:sz="4" w:space="0" w:color="auto"/>
              <w:bottom w:val="single" w:sz="4" w:space="0" w:color="auto"/>
              <w:right w:val="single" w:sz="4" w:space="0" w:color="auto"/>
            </w:tcBorders>
            <w:shd w:val="clear" w:color="auto" w:fill="auto"/>
            <w:hideMark/>
          </w:tcPr>
          <w:p w14:paraId="55F7B02C" w14:textId="77777777" w:rsidR="0020014F" w:rsidRPr="00C035E1" w:rsidRDefault="0020014F" w:rsidP="00D347ED">
            <w:pPr>
              <w:keepNext/>
              <w:tabs>
                <w:tab w:val="left" w:pos="3119"/>
              </w:tabs>
              <w:jc w:val="center"/>
              <w:rPr>
                <w:ins w:id="868" w:author="Author" w:date="2024-06-12T07:40:00Z"/>
                <w:rFonts w:ascii="Arial" w:hAnsi="Arial" w:cs="Arial"/>
                <w:bCs/>
                <w:lang w:val="en-US"/>
              </w:rPr>
            </w:pPr>
            <w:ins w:id="869" w:author="Author" w:date="2024-06-12T07:40:00Z">
              <w:r>
                <w:rPr>
                  <w:rFonts w:ascii="Arial" w:hAnsi="Arial" w:cs="Arial"/>
                  <w:bCs/>
                  <w:lang w:val="en-US"/>
                </w:rPr>
                <w:t>Band</w:t>
              </w:r>
              <w:r w:rsidRPr="00C035E1">
                <w:rPr>
                  <w:rFonts w:ascii="Arial" w:hAnsi="Arial" w:cs="Arial"/>
                  <w:bCs/>
                  <w:lang w:val="en-US"/>
                </w:rPr>
                <w:t xml:space="preserve"> 1</w:t>
              </w:r>
            </w:ins>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1A2E6905" w14:textId="77777777" w:rsidR="0020014F" w:rsidRPr="00C035E1" w:rsidRDefault="0020014F" w:rsidP="00D347ED">
            <w:pPr>
              <w:keepNext/>
              <w:tabs>
                <w:tab w:val="left" w:pos="3119"/>
              </w:tabs>
              <w:jc w:val="center"/>
              <w:rPr>
                <w:ins w:id="870" w:author="Author" w:date="2024-06-12T07:40:00Z"/>
                <w:rFonts w:ascii="Arial" w:hAnsi="Arial" w:cs="Arial"/>
                <w:bCs/>
                <w:lang w:val="en-US"/>
              </w:rPr>
            </w:pPr>
            <w:ins w:id="871" w:author="Author" w:date="2024-06-12T07:40:00Z">
              <w:r w:rsidRPr="00C035E1">
                <w:rPr>
                  <w:rFonts w:ascii="Arial" w:hAnsi="Arial" w:cs="Arial"/>
                  <w:bCs/>
                  <w:lang w:val="en-US"/>
                </w:rPr>
                <w:t>2</w:t>
              </w:r>
              <w:r>
                <w:rPr>
                  <w:rFonts w:ascii="Arial" w:hAnsi="Arial" w:cs="Arial"/>
                  <w:bCs/>
                  <w:lang w:val="en-US"/>
                </w:rPr>
                <w:t>30</w:t>
              </w:r>
              <w:r w:rsidRPr="00C035E1">
                <w:rPr>
                  <w:rFonts w:ascii="Arial" w:hAnsi="Arial" w:cs="Arial"/>
                  <w:bCs/>
                  <w:lang w:val="en-US"/>
                </w:rPr>
                <w:t xml:space="preserve"> Sites</w:t>
              </w:r>
            </w:ins>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017FA0EA" w14:textId="77777777" w:rsidR="0020014F" w:rsidRPr="00C035E1" w:rsidRDefault="0020014F" w:rsidP="00D347ED">
            <w:pPr>
              <w:keepNext/>
              <w:tabs>
                <w:tab w:val="left" w:pos="3119"/>
              </w:tabs>
              <w:jc w:val="center"/>
              <w:rPr>
                <w:ins w:id="872" w:author="Author" w:date="2024-06-12T07:40:00Z"/>
                <w:rFonts w:ascii="Arial" w:hAnsi="Arial" w:cs="Arial"/>
                <w:bCs/>
                <w:lang w:val="en-US"/>
              </w:rPr>
            </w:pPr>
            <w:ins w:id="873" w:author="Author" w:date="2024-06-12T07:40:00Z">
              <w:r w:rsidRPr="00C035E1">
                <w:rPr>
                  <w:rFonts w:ascii="Arial" w:hAnsi="Arial" w:cs="Arial"/>
                  <w:bCs/>
                  <w:lang w:val="en-US"/>
                </w:rPr>
                <w:t>£1/Site/Day</w:t>
              </w:r>
            </w:ins>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14:paraId="184CD80C" w14:textId="77777777" w:rsidR="0020014F" w:rsidRPr="00C035E1" w:rsidRDefault="0020014F" w:rsidP="00D347ED">
            <w:pPr>
              <w:keepNext/>
              <w:tabs>
                <w:tab w:val="left" w:pos="3119"/>
              </w:tabs>
              <w:jc w:val="center"/>
              <w:rPr>
                <w:ins w:id="874" w:author="Author" w:date="2024-06-12T07:40:00Z"/>
                <w:rFonts w:ascii="Arial" w:hAnsi="Arial" w:cs="Arial"/>
                <w:bCs/>
                <w:lang w:val="en-US"/>
              </w:rPr>
            </w:pPr>
            <w:ins w:id="875" w:author="Author" w:date="2024-06-12T07:40:00Z">
              <w:r w:rsidRPr="00C035E1">
                <w:rPr>
                  <w:rFonts w:ascii="Arial" w:hAnsi="Arial" w:cs="Arial"/>
                  <w:bCs/>
                  <w:lang w:val="en-US"/>
                </w:rPr>
                <w:t>= 2</w:t>
              </w:r>
              <w:r>
                <w:rPr>
                  <w:rFonts w:ascii="Arial" w:hAnsi="Arial" w:cs="Arial"/>
                  <w:bCs/>
                  <w:lang w:val="en-US"/>
                </w:rPr>
                <w:t>30</w:t>
              </w:r>
              <w:r w:rsidRPr="00C035E1">
                <w:rPr>
                  <w:rFonts w:ascii="Arial" w:hAnsi="Arial" w:cs="Arial"/>
                  <w:bCs/>
                  <w:lang w:val="en-US"/>
                </w:rPr>
                <w:t xml:space="preserve"> x 1 x </w:t>
              </w:r>
              <w:r>
                <w:rPr>
                  <w:rFonts w:ascii="Arial" w:hAnsi="Arial" w:cs="Arial"/>
                  <w:bCs/>
                  <w:lang w:val="en-US"/>
                </w:rPr>
                <w:t>30 days</w:t>
              </w:r>
            </w:ins>
          </w:p>
          <w:p w14:paraId="57091030" w14:textId="77777777" w:rsidR="0020014F" w:rsidRPr="00C035E1" w:rsidRDefault="0020014F" w:rsidP="00D347ED">
            <w:pPr>
              <w:keepNext/>
              <w:tabs>
                <w:tab w:val="left" w:pos="3119"/>
              </w:tabs>
              <w:jc w:val="center"/>
              <w:rPr>
                <w:ins w:id="876" w:author="Author" w:date="2024-06-12T07:40:00Z"/>
                <w:rFonts w:ascii="Arial" w:hAnsi="Arial" w:cs="Arial"/>
                <w:bCs/>
                <w:lang w:val="en-US"/>
              </w:rPr>
            </w:pPr>
            <w:ins w:id="877" w:author="Author" w:date="2024-06-12T07:40:00Z">
              <w:r w:rsidRPr="00C035E1">
                <w:rPr>
                  <w:rFonts w:ascii="Arial" w:hAnsi="Arial" w:cs="Arial"/>
                  <w:bCs/>
                  <w:lang w:val="en-US"/>
                </w:rPr>
                <w:t>= £</w:t>
              </w:r>
              <w:r>
                <w:rPr>
                  <w:rFonts w:ascii="Arial" w:hAnsi="Arial" w:cs="Arial"/>
                  <w:bCs/>
                  <w:lang w:val="en-US"/>
                </w:rPr>
                <w:t>6,9</w:t>
              </w:r>
              <w:r w:rsidRPr="00C035E1">
                <w:rPr>
                  <w:rFonts w:ascii="Arial" w:hAnsi="Arial" w:cs="Arial"/>
                  <w:bCs/>
                  <w:lang w:val="en-US"/>
                </w:rPr>
                <w:t>0</w:t>
              </w:r>
              <w:r>
                <w:rPr>
                  <w:rFonts w:ascii="Arial" w:hAnsi="Arial" w:cs="Arial"/>
                  <w:bCs/>
                  <w:lang w:val="en-US"/>
                </w:rPr>
                <w:t>0</w:t>
              </w:r>
            </w:ins>
          </w:p>
        </w:tc>
        <w:tc>
          <w:tcPr>
            <w:tcW w:w="1560" w:type="dxa"/>
            <w:tcBorders>
              <w:top w:val="single" w:sz="4" w:space="0" w:color="auto"/>
              <w:left w:val="single" w:sz="4" w:space="0" w:color="auto"/>
              <w:bottom w:val="single" w:sz="4" w:space="0" w:color="auto"/>
              <w:right w:val="single" w:sz="4" w:space="0" w:color="auto"/>
            </w:tcBorders>
          </w:tcPr>
          <w:p w14:paraId="11BEDFE3" w14:textId="77777777" w:rsidR="0020014F" w:rsidRPr="00C035E1" w:rsidDel="00E97E2C" w:rsidRDefault="0020014F" w:rsidP="00D347ED">
            <w:pPr>
              <w:keepNext/>
              <w:tabs>
                <w:tab w:val="left" w:pos="3119"/>
              </w:tabs>
              <w:jc w:val="center"/>
              <w:rPr>
                <w:ins w:id="878" w:author="Author" w:date="2024-06-12T07:40:00Z"/>
                <w:rFonts w:ascii="Arial" w:hAnsi="Arial" w:cs="Arial"/>
                <w:bCs/>
                <w:lang w:val="en-US"/>
              </w:rPr>
            </w:pPr>
            <w:ins w:id="879" w:author="Author" w:date="2024-06-12T07:40:00Z">
              <w:r>
                <w:rPr>
                  <w:rFonts w:ascii="Arial" w:hAnsi="Arial" w:cs="Arial"/>
                  <w:bCs/>
                  <w:lang w:val="en-US"/>
                </w:rPr>
                <w:t>£7,300</w:t>
              </w:r>
            </w:ins>
          </w:p>
        </w:tc>
        <w:tc>
          <w:tcPr>
            <w:tcW w:w="1560" w:type="dxa"/>
            <w:tcBorders>
              <w:top w:val="single" w:sz="4" w:space="0" w:color="auto"/>
              <w:left w:val="single" w:sz="4" w:space="0" w:color="auto"/>
              <w:bottom w:val="single" w:sz="4" w:space="0" w:color="auto"/>
              <w:right w:val="single" w:sz="4" w:space="0" w:color="auto"/>
            </w:tcBorders>
          </w:tcPr>
          <w:p w14:paraId="629FCC8C" w14:textId="77777777" w:rsidR="0020014F" w:rsidRPr="00C035E1" w:rsidDel="00E97E2C" w:rsidRDefault="0020014F" w:rsidP="00D347ED">
            <w:pPr>
              <w:keepNext/>
              <w:tabs>
                <w:tab w:val="left" w:pos="3119"/>
              </w:tabs>
              <w:jc w:val="center"/>
              <w:rPr>
                <w:ins w:id="880" w:author="Author" w:date="2024-06-12T07:40:00Z"/>
                <w:rFonts w:ascii="Arial" w:hAnsi="Arial" w:cs="Arial"/>
                <w:bCs/>
                <w:lang w:val="en-US"/>
              </w:rPr>
            </w:pPr>
            <w:ins w:id="881" w:author="Author" w:date="2024-06-12T07:40:00Z">
              <w:r>
                <w:rPr>
                  <w:rFonts w:ascii="Arial" w:hAnsi="Arial" w:cs="Arial"/>
                  <w:bCs/>
                  <w:lang w:val="en-US"/>
                </w:rPr>
                <w:t>-£400</w:t>
              </w:r>
            </w:ins>
          </w:p>
        </w:tc>
      </w:tr>
      <w:tr w:rsidR="0020014F" w14:paraId="0E896704" w14:textId="77777777" w:rsidTr="00D347ED">
        <w:trPr>
          <w:ins w:id="882" w:author="Author" w:date="2024-06-12T07:40:00Z"/>
        </w:trPr>
        <w:tc>
          <w:tcPr>
            <w:tcW w:w="1050" w:type="dxa"/>
            <w:tcBorders>
              <w:top w:val="single" w:sz="4" w:space="0" w:color="auto"/>
              <w:left w:val="single" w:sz="4" w:space="0" w:color="auto"/>
              <w:bottom w:val="single" w:sz="4" w:space="0" w:color="auto"/>
              <w:right w:val="single" w:sz="4" w:space="0" w:color="auto"/>
            </w:tcBorders>
            <w:shd w:val="clear" w:color="auto" w:fill="auto"/>
            <w:hideMark/>
          </w:tcPr>
          <w:p w14:paraId="1BB47568" w14:textId="77777777" w:rsidR="0020014F" w:rsidRPr="00C035E1" w:rsidRDefault="0020014F" w:rsidP="00D347ED">
            <w:pPr>
              <w:keepNext/>
              <w:tabs>
                <w:tab w:val="left" w:pos="3119"/>
              </w:tabs>
              <w:jc w:val="center"/>
              <w:rPr>
                <w:ins w:id="883" w:author="Author" w:date="2024-06-12T07:40:00Z"/>
                <w:rFonts w:ascii="Arial" w:hAnsi="Arial" w:cs="Arial"/>
                <w:bCs/>
                <w:lang w:val="en-US"/>
              </w:rPr>
            </w:pPr>
            <w:ins w:id="884" w:author="Author" w:date="2024-06-12T07:40:00Z">
              <w:r>
                <w:rPr>
                  <w:rFonts w:ascii="Arial" w:hAnsi="Arial" w:cs="Arial"/>
                  <w:bCs/>
                  <w:lang w:val="en-US"/>
                </w:rPr>
                <w:t>Band</w:t>
              </w:r>
              <w:r w:rsidRPr="00C035E1">
                <w:rPr>
                  <w:rFonts w:ascii="Arial" w:hAnsi="Arial" w:cs="Arial"/>
                  <w:bCs/>
                  <w:lang w:val="en-US"/>
                </w:rPr>
                <w:t xml:space="preserve"> 2</w:t>
              </w:r>
            </w:ins>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7508C9F4" w14:textId="77777777" w:rsidR="0020014F" w:rsidRPr="00C035E1" w:rsidRDefault="0020014F" w:rsidP="00D347ED">
            <w:pPr>
              <w:keepNext/>
              <w:tabs>
                <w:tab w:val="left" w:pos="3119"/>
              </w:tabs>
              <w:jc w:val="center"/>
              <w:rPr>
                <w:ins w:id="885" w:author="Author" w:date="2024-06-12T07:40:00Z"/>
                <w:rFonts w:ascii="Arial" w:hAnsi="Arial" w:cs="Arial"/>
                <w:bCs/>
                <w:lang w:val="en-US"/>
              </w:rPr>
            </w:pPr>
            <w:ins w:id="886" w:author="Author" w:date="2024-06-12T07:40:00Z">
              <w:r>
                <w:rPr>
                  <w:rFonts w:ascii="Arial" w:hAnsi="Arial" w:cs="Arial"/>
                  <w:bCs/>
                  <w:lang w:val="en-US"/>
                </w:rPr>
                <w:t>200</w:t>
              </w:r>
              <w:r w:rsidRPr="00C035E1">
                <w:rPr>
                  <w:rFonts w:ascii="Arial" w:hAnsi="Arial" w:cs="Arial"/>
                  <w:bCs/>
                  <w:lang w:val="en-US"/>
                </w:rPr>
                <w:t xml:space="preserve"> Sites</w:t>
              </w:r>
            </w:ins>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6D38982A" w14:textId="77777777" w:rsidR="0020014F" w:rsidRPr="00C035E1" w:rsidRDefault="0020014F" w:rsidP="00D347ED">
            <w:pPr>
              <w:keepNext/>
              <w:tabs>
                <w:tab w:val="left" w:pos="3119"/>
              </w:tabs>
              <w:jc w:val="center"/>
              <w:rPr>
                <w:ins w:id="887" w:author="Author" w:date="2024-06-12T07:40:00Z"/>
                <w:rFonts w:ascii="Arial" w:hAnsi="Arial" w:cs="Arial"/>
                <w:bCs/>
                <w:lang w:val="en-US"/>
              </w:rPr>
            </w:pPr>
            <w:ins w:id="888" w:author="Author" w:date="2024-06-12T07:40:00Z">
              <w:r w:rsidRPr="00C035E1">
                <w:rPr>
                  <w:rFonts w:ascii="Arial" w:hAnsi="Arial" w:cs="Arial"/>
                  <w:bCs/>
                  <w:lang w:val="en-US"/>
                </w:rPr>
                <w:t>£2/Site/Day</w:t>
              </w:r>
            </w:ins>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14:paraId="2F326D48" w14:textId="77777777" w:rsidR="0020014F" w:rsidRPr="00C035E1" w:rsidRDefault="0020014F" w:rsidP="00D347ED">
            <w:pPr>
              <w:keepNext/>
              <w:tabs>
                <w:tab w:val="left" w:pos="3119"/>
              </w:tabs>
              <w:jc w:val="center"/>
              <w:rPr>
                <w:ins w:id="889" w:author="Author" w:date="2024-06-12T07:40:00Z"/>
                <w:rFonts w:ascii="Arial" w:hAnsi="Arial" w:cs="Arial"/>
                <w:bCs/>
                <w:lang w:val="en-US"/>
              </w:rPr>
            </w:pPr>
            <w:ins w:id="890" w:author="Author" w:date="2024-06-12T07:40:00Z">
              <w:r w:rsidRPr="00C035E1">
                <w:rPr>
                  <w:rFonts w:ascii="Arial" w:hAnsi="Arial" w:cs="Arial"/>
                  <w:bCs/>
                  <w:lang w:val="en-US"/>
                </w:rPr>
                <w:t xml:space="preserve">= </w:t>
              </w:r>
              <w:r>
                <w:rPr>
                  <w:rFonts w:ascii="Arial" w:hAnsi="Arial" w:cs="Arial"/>
                  <w:bCs/>
                  <w:lang w:val="en-US"/>
                </w:rPr>
                <w:t>200</w:t>
              </w:r>
              <w:r w:rsidRPr="00C035E1">
                <w:rPr>
                  <w:rFonts w:ascii="Arial" w:hAnsi="Arial" w:cs="Arial"/>
                  <w:bCs/>
                  <w:lang w:val="en-US"/>
                </w:rPr>
                <w:t xml:space="preserve"> x 2 x </w:t>
              </w:r>
              <w:r>
                <w:rPr>
                  <w:rFonts w:ascii="Arial" w:hAnsi="Arial" w:cs="Arial"/>
                  <w:bCs/>
                  <w:lang w:val="en-US"/>
                </w:rPr>
                <w:t>30</w:t>
              </w:r>
            </w:ins>
          </w:p>
          <w:p w14:paraId="3C973DE5" w14:textId="77777777" w:rsidR="0020014F" w:rsidRPr="00C035E1" w:rsidRDefault="0020014F" w:rsidP="00D347ED">
            <w:pPr>
              <w:keepNext/>
              <w:tabs>
                <w:tab w:val="left" w:pos="3119"/>
              </w:tabs>
              <w:jc w:val="center"/>
              <w:rPr>
                <w:ins w:id="891" w:author="Author" w:date="2024-06-12T07:40:00Z"/>
                <w:rFonts w:ascii="Arial" w:hAnsi="Arial" w:cs="Arial"/>
                <w:bCs/>
                <w:lang w:val="en-US"/>
              </w:rPr>
            </w:pPr>
            <w:ins w:id="892" w:author="Author" w:date="2024-06-12T07:40:00Z">
              <w:r w:rsidRPr="00C035E1">
                <w:rPr>
                  <w:rFonts w:ascii="Arial" w:hAnsi="Arial" w:cs="Arial"/>
                  <w:bCs/>
                  <w:lang w:val="en-US"/>
                </w:rPr>
                <w:t>= £</w:t>
              </w:r>
              <w:r>
                <w:rPr>
                  <w:rFonts w:ascii="Arial" w:hAnsi="Arial" w:cs="Arial"/>
                  <w:bCs/>
                  <w:lang w:val="en-US"/>
                </w:rPr>
                <w:t>12,000</w:t>
              </w:r>
            </w:ins>
          </w:p>
        </w:tc>
        <w:tc>
          <w:tcPr>
            <w:tcW w:w="1560" w:type="dxa"/>
            <w:tcBorders>
              <w:top w:val="single" w:sz="4" w:space="0" w:color="auto"/>
              <w:left w:val="single" w:sz="4" w:space="0" w:color="auto"/>
              <w:bottom w:val="single" w:sz="4" w:space="0" w:color="auto"/>
              <w:right w:val="single" w:sz="4" w:space="0" w:color="auto"/>
            </w:tcBorders>
          </w:tcPr>
          <w:p w14:paraId="112E52C3" w14:textId="77777777" w:rsidR="0020014F" w:rsidRPr="00C035E1" w:rsidDel="00E97E2C" w:rsidRDefault="0020014F" w:rsidP="00D347ED">
            <w:pPr>
              <w:keepNext/>
              <w:tabs>
                <w:tab w:val="left" w:pos="3119"/>
              </w:tabs>
              <w:jc w:val="center"/>
              <w:rPr>
                <w:ins w:id="893" w:author="Author" w:date="2024-06-12T07:40:00Z"/>
                <w:rFonts w:ascii="Arial" w:hAnsi="Arial" w:cs="Arial"/>
                <w:bCs/>
                <w:lang w:val="en-US"/>
              </w:rPr>
            </w:pPr>
            <w:ins w:id="894" w:author="Author" w:date="2024-06-12T07:40:00Z">
              <w:r>
                <w:rPr>
                  <w:rFonts w:ascii="Arial" w:hAnsi="Arial" w:cs="Arial"/>
                  <w:bCs/>
                  <w:lang w:val="en-US"/>
                </w:rPr>
                <w:t>£10,950</w:t>
              </w:r>
            </w:ins>
          </w:p>
        </w:tc>
        <w:tc>
          <w:tcPr>
            <w:tcW w:w="1560" w:type="dxa"/>
            <w:tcBorders>
              <w:top w:val="single" w:sz="4" w:space="0" w:color="auto"/>
              <w:left w:val="single" w:sz="4" w:space="0" w:color="auto"/>
              <w:bottom w:val="single" w:sz="4" w:space="0" w:color="auto"/>
              <w:right w:val="single" w:sz="4" w:space="0" w:color="auto"/>
            </w:tcBorders>
          </w:tcPr>
          <w:p w14:paraId="3929AAC7" w14:textId="77777777" w:rsidR="0020014F" w:rsidRPr="00C035E1" w:rsidDel="00E97E2C" w:rsidRDefault="0020014F" w:rsidP="00D347ED">
            <w:pPr>
              <w:keepNext/>
              <w:tabs>
                <w:tab w:val="left" w:pos="3119"/>
              </w:tabs>
              <w:jc w:val="center"/>
              <w:rPr>
                <w:ins w:id="895" w:author="Author" w:date="2024-06-12T07:40:00Z"/>
                <w:rFonts w:ascii="Arial" w:hAnsi="Arial" w:cs="Arial"/>
                <w:bCs/>
                <w:lang w:val="en-US"/>
              </w:rPr>
            </w:pPr>
            <w:ins w:id="896" w:author="Author" w:date="2024-06-12T07:40:00Z">
              <w:r>
                <w:rPr>
                  <w:rFonts w:ascii="Arial" w:hAnsi="Arial" w:cs="Arial"/>
                  <w:bCs/>
                  <w:lang w:val="en-US"/>
                </w:rPr>
                <w:t>£1,050</w:t>
              </w:r>
            </w:ins>
          </w:p>
        </w:tc>
      </w:tr>
      <w:tr w:rsidR="0020014F" w14:paraId="64BE7103" w14:textId="77777777" w:rsidTr="00D347ED">
        <w:trPr>
          <w:ins w:id="897" w:author="Author" w:date="2024-06-12T07:40:00Z"/>
        </w:trPr>
        <w:tc>
          <w:tcPr>
            <w:tcW w:w="1050" w:type="dxa"/>
            <w:tcBorders>
              <w:top w:val="single" w:sz="4" w:space="0" w:color="auto"/>
              <w:left w:val="single" w:sz="4" w:space="0" w:color="auto"/>
              <w:bottom w:val="single" w:sz="4" w:space="0" w:color="auto"/>
              <w:right w:val="single" w:sz="4" w:space="0" w:color="auto"/>
            </w:tcBorders>
            <w:shd w:val="clear" w:color="auto" w:fill="auto"/>
            <w:hideMark/>
          </w:tcPr>
          <w:p w14:paraId="4841CC4F" w14:textId="77777777" w:rsidR="0020014F" w:rsidRPr="00C035E1" w:rsidRDefault="0020014F" w:rsidP="00D347ED">
            <w:pPr>
              <w:keepNext/>
              <w:tabs>
                <w:tab w:val="left" w:pos="3119"/>
              </w:tabs>
              <w:jc w:val="center"/>
              <w:rPr>
                <w:ins w:id="898" w:author="Author" w:date="2024-06-12T07:40:00Z"/>
                <w:rFonts w:ascii="Arial" w:hAnsi="Arial" w:cs="Arial"/>
                <w:bCs/>
                <w:lang w:val="en-US"/>
              </w:rPr>
            </w:pPr>
            <w:ins w:id="899" w:author="Author" w:date="2024-06-12T07:40:00Z">
              <w:r w:rsidRPr="00C035E1">
                <w:rPr>
                  <w:rFonts w:ascii="Arial" w:hAnsi="Arial" w:cs="Arial"/>
                  <w:bCs/>
                  <w:lang w:val="en-US"/>
                </w:rPr>
                <w:t>UMS</w:t>
              </w:r>
            </w:ins>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1F47D3F5" w14:textId="77777777" w:rsidR="0020014F" w:rsidRPr="00C035E1" w:rsidRDefault="0020014F" w:rsidP="00D347ED">
            <w:pPr>
              <w:keepNext/>
              <w:tabs>
                <w:tab w:val="left" w:pos="3119"/>
              </w:tabs>
              <w:jc w:val="center"/>
              <w:rPr>
                <w:ins w:id="900" w:author="Author" w:date="2024-06-12T07:40:00Z"/>
                <w:rFonts w:ascii="Arial" w:hAnsi="Arial" w:cs="Arial"/>
                <w:bCs/>
                <w:lang w:val="en-US"/>
              </w:rPr>
            </w:pPr>
            <w:ins w:id="901" w:author="Author" w:date="2024-06-12T07:40:00Z">
              <w:r>
                <w:rPr>
                  <w:rFonts w:ascii="Arial" w:hAnsi="Arial" w:cs="Arial"/>
                  <w:bCs/>
                  <w:lang w:val="en-US"/>
                </w:rPr>
                <w:t>5000</w:t>
              </w:r>
              <w:r w:rsidRPr="00C035E1">
                <w:rPr>
                  <w:rFonts w:ascii="Arial" w:hAnsi="Arial" w:cs="Arial"/>
                  <w:bCs/>
                  <w:lang w:val="en-US"/>
                </w:rPr>
                <w:t>kWh/day</w:t>
              </w:r>
            </w:ins>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219B2F01" w14:textId="77777777" w:rsidR="0020014F" w:rsidRPr="00C035E1" w:rsidRDefault="0020014F" w:rsidP="00D347ED">
            <w:pPr>
              <w:keepNext/>
              <w:tabs>
                <w:tab w:val="left" w:pos="3119"/>
              </w:tabs>
              <w:jc w:val="center"/>
              <w:rPr>
                <w:ins w:id="902" w:author="Author" w:date="2024-06-12T07:40:00Z"/>
                <w:rFonts w:ascii="Arial" w:hAnsi="Arial" w:cs="Arial"/>
                <w:bCs/>
                <w:lang w:val="en-US"/>
              </w:rPr>
            </w:pPr>
            <w:ins w:id="903" w:author="Author" w:date="2024-06-12T07:40:00Z">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ins>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14:paraId="5966FA66" w14:textId="77777777" w:rsidR="0020014F" w:rsidRPr="00C035E1" w:rsidRDefault="0020014F" w:rsidP="00D347ED">
            <w:pPr>
              <w:keepNext/>
              <w:tabs>
                <w:tab w:val="left" w:pos="3119"/>
              </w:tabs>
              <w:jc w:val="center"/>
              <w:rPr>
                <w:ins w:id="904" w:author="Author" w:date="2024-06-12T07:40:00Z"/>
                <w:rFonts w:ascii="Arial" w:hAnsi="Arial" w:cs="Arial"/>
                <w:bCs/>
                <w:lang w:val="en-US"/>
              </w:rPr>
            </w:pPr>
            <w:ins w:id="905" w:author="Author" w:date="2024-06-12T07:40:00Z">
              <w:r w:rsidRPr="00C035E1">
                <w:rPr>
                  <w:rFonts w:ascii="Arial" w:hAnsi="Arial" w:cs="Arial"/>
                  <w:bCs/>
                  <w:lang w:val="en-US"/>
                </w:rPr>
                <w:t xml:space="preserve">= </w:t>
              </w:r>
              <w:r>
                <w:rPr>
                  <w:rFonts w:ascii="Arial" w:hAnsi="Arial" w:cs="Arial"/>
                  <w:bCs/>
                  <w:lang w:val="en-US"/>
                </w:rPr>
                <w:t>5000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0</w:t>
              </w:r>
            </w:ins>
          </w:p>
          <w:p w14:paraId="5EA10E5E" w14:textId="77777777" w:rsidR="0020014F" w:rsidRPr="00C035E1" w:rsidRDefault="0020014F" w:rsidP="00D347ED">
            <w:pPr>
              <w:keepNext/>
              <w:tabs>
                <w:tab w:val="left" w:pos="3119"/>
              </w:tabs>
              <w:jc w:val="center"/>
              <w:rPr>
                <w:ins w:id="906" w:author="Author" w:date="2024-06-12T07:40:00Z"/>
                <w:rFonts w:ascii="Arial" w:hAnsi="Arial" w:cs="Arial"/>
                <w:bCs/>
                <w:lang w:val="en-US"/>
              </w:rPr>
            </w:pPr>
            <w:ins w:id="907" w:author="Author" w:date="2024-06-12T07:40:00Z">
              <w:r w:rsidRPr="00C035E1">
                <w:rPr>
                  <w:rFonts w:ascii="Arial" w:hAnsi="Arial" w:cs="Arial"/>
                  <w:bCs/>
                  <w:lang w:val="en-US"/>
                </w:rPr>
                <w:t>= £</w:t>
              </w:r>
              <w:r>
                <w:rPr>
                  <w:rFonts w:ascii="Arial" w:hAnsi="Arial" w:cs="Arial"/>
                  <w:bCs/>
                  <w:lang w:val="en-US"/>
                </w:rPr>
                <w:t>1,800</w:t>
              </w:r>
            </w:ins>
          </w:p>
        </w:tc>
        <w:tc>
          <w:tcPr>
            <w:tcW w:w="1560" w:type="dxa"/>
            <w:tcBorders>
              <w:top w:val="single" w:sz="4" w:space="0" w:color="auto"/>
              <w:left w:val="single" w:sz="4" w:space="0" w:color="auto"/>
              <w:bottom w:val="single" w:sz="4" w:space="0" w:color="auto"/>
              <w:right w:val="single" w:sz="4" w:space="0" w:color="auto"/>
            </w:tcBorders>
          </w:tcPr>
          <w:p w14:paraId="63B11AE4" w14:textId="77777777" w:rsidR="0020014F" w:rsidRPr="00C035E1" w:rsidDel="00E97E2C" w:rsidRDefault="0020014F" w:rsidP="00D347ED">
            <w:pPr>
              <w:keepNext/>
              <w:tabs>
                <w:tab w:val="left" w:pos="3119"/>
              </w:tabs>
              <w:jc w:val="center"/>
              <w:rPr>
                <w:ins w:id="908" w:author="Author" w:date="2024-06-12T07:40:00Z"/>
                <w:rFonts w:ascii="Arial" w:hAnsi="Arial" w:cs="Arial"/>
                <w:bCs/>
                <w:lang w:val="en-US"/>
              </w:rPr>
            </w:pPr>
            <w:ins w:id="909" w:author="Author" w:date="2024-06-12T07:40:00Z">
              <w:r>
                <w:rPr>
                  <w:rFonts w:ascii="Arial" w:hAnsi="Arial" w:cs="Arial"/>
                  <w:bCs/>
                  <w:lang w:val="en-US"/>
                </w:rPr>
                <w:t>£1,752</w:t>
              </w:r>
            </w:ins>
          </w:p>
        </w:tc>
        <w:tc>
          <w:tcPr>
            <w:tcW w:w="1560" w:type="dxa"/>
            <w:tcBorders>
              <w:top w:val="single" w:sz="4" w:space="0" w:color="auto"/>
              <w:left w:val="single" w:sz="4" w:space="0" w:color="auto"/>
              <w:bottom w:val="single" w:sz="4" w:space="0" w:color="auto"/>
              <w:right w:val="single" w:sz="4" w:space="0" w:color="auto"/>
            </w:tcBorders>
          </w:tcPr>
          <w:p w14:paraId="1C618881" w14:textId="77777777" w:rsidR="0020014F" w:rsidRPr="00C035E1" w:rsidDel="00E97E2C" w:rsidRDefault="0020014F" w:rsidP="00D347ED">
            <w:pPr>
              <w:keepNext/>
              <w:tabs>
                <w:tab w:val="left" w:pos="3119"/>
              </w:tabs>
              <w:jc w:val="center"/>
              <w:rPr>
                <w:ins w:id="910" w:author="Author" w:date="2024-06-12T07:40:00Z"/>
                <w:rFonts w:ascii="Arial" w:hAnsi="Arial" w:cs="Arial"/>
                <w:bCs/>
                <w:lang w:val="en-US"/>
              </w:rPr>
            </w:pPr>
            <w:ins w:id="911" w:author="Author" w:date="2024-06-12T07:40:00Z">
              <w:r>
                <w:rPr>
                  <w:rFonts w:ascii="Arial" w:hAnsi="Arial" w:cs="Arial"/>
                  <w:bCs/>
                  <w:lang w:val="en-US"/>
                </w:rPr>
                <w:t>£48</w:t>
              </w:r>
            </w:ins>
          </w:p>
        </w:tc>
      </w:tr>
      <w:tr w:rsidR="0020014F" w14:paraId="30D550CB" w14:textId="77777777" w:rsidTr="00D347ED">
        <w:trPr>
          <w:ins w:id="912" w:author="Author" w:date="2024-06-12T07:40:00Z"/>
        </w:trPr>
        <w:tc>
          <w:tcPr>
            <w:tcW w:w="1050" w:type="dxa"/>
            <w:tcBorders>
              <w:top w:val="single" w:sz="4" w:space="0" w:color="auto"/>
              <w:left w:val="single" w:sz="4" w:space="0" w:color="auto"/>
              <w:bottom w:val="single" w:sz="4" w:space="0" w:color="auto"/>
              <w:right w:val="single" w:sz="4" w:space="0" w:color="auto"/>
            </w:tcBorders>
            <w:shd w:val="clear" w:color="auto" w:fill="auto"/>
          </w:tcPr>
          <w:p w14:paraId="79026A1C" w14:textId="77777777" w:rsidR="0020014F" w:rsidRPr="00C035E1" w:rsidRDefault="0020014F" w:rsidP="00D347ED">
            <w:pPr>
              <w:tabs>
                <w:tab w:val="left" w:pos="3119"/>
              </w:tabs>
              <w:jc w:val="center"/>
              <w:rPr>
                <w:ins w:id="913" w:author="Author" w:date="2024-06-12T07:40:00Z"/>
                <w:rFonts w:ascii="Arial" w:hAnsi="Arial" w:cs="Arial"/>
                <w:bCs/>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CADB532" w14:textId="77777777" w:rsidR="0020014F" w:rsidRPr="00C035E1" w:rsidDel="000C6451" w:rsidRDefault="0020014F" w:rsidP="00D347ED">
            <w:pPr>
              <w:tabs>
                <w:tab w:val="left" w:pos="3119"/>
              </w:tabs>
              <w:jc w:val="center"/>
              <w:rPr>
                <w:ins w:id="914" w:author="Author" w:date="2024-06-12T07:40:00Z"/>
                <w:rFonts w:ascii="Arial" w:hAnsi="Arial" w:cs="Arial"/>
                <w:bCs/>
                <w:lang w:val="en-U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F0D3746" w14:textId="77777777" w:rsidR="0020014F" w:rsidRPr="00C035E1" w:rsidRDefault="0020014F" w:rsidP="00D347ED">
            <w:pPr>
              <w:tabs>
                <w:tab w:val="left" w:pos="3119"/>
              </w:tabs>
              <w:jc w:val="center"/>
              <w:rPr>
                <w:ins w:id="915" w:author="Author" w:date="2024-06-12T07:40:00Z"/>
                <w:rFonts w:ascii="Arial" w:hAnsi="Arial" w:cs="Arial"/>
                <w:bCs/>
                <w:lang w:val="en-US"/>
              </w:rPr>
            </w:pPr>
            <w:ins w:id="916" w:author="Author" w:date="2024-06-12T07:40:00Z">
              <w:r>
                <w:rPr>
                  <w:rFonts w:ascii="Arial" w:hAnsi="Arial" w:cs="Arial"/>
                  <w:bCs/>
                  <w:lang w:val="en-US"/>
                </w:rPr>
                <w:t>Total</w:t>
              </w:r>
            </w:ins>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190E58DD" w14:textId="77777777" w:rsidR="0020014F" w:rsidRPr="00C035E1" w:rsidRDefault="0020014F" w:rsidP="00D347ED">
            <w:pPr>
              <w:tabs>
                <w:tab w:val="left" w:pos="3119"/>
              </w:tabs>
              <w:jc w:val="center"/>
              <w:rPr>
                <w:ins w:id="917" w:author="Author" w:date="2024-06-12T07:40:00Z"/>
                <w:rFonts w:ascii="Arial" w:hAnsi="Arial" w:cs="Arial"/>
                <w:bCs/>
                <w:lang w:val="en-US"/>
              </w:rPr>
            </w:pPr>
            <w:ins w:id="918" w:author="Author" w:date="2024-06-12T07:40:00Z">
              <w:r>
                <w:rPr>
                  <w:rFonts w:ascii="Arial" w:hAnsi="Arial" w:cs="Arial"/>
                  <w:bCs/>
                  <w:lang w:val="en-US"/>
                </w:rPr>
                <w:t>£20,700</w:t>
              </w:r>
            </w:ins>
          </w:p>
        </w:tc>
        <w:tc>
          <w:tcPr>
            <w:tcW w:w="1560" w:type="dxa"/>
            <w:tcBorders>
              <w:top w:val="single" w:sz="4" w:space="0" w:color="auto"/>
              <w:left w:val="single" w:sz="4" w:space="0" w:color="auto"/>
              <w:bottom w:val="single" w:sz="4" w:space="0" w:color="auto"/>
              <w:right w:val="single" w:sz="4" w:space="0" w:color="auto"/>
            </w:tcBorders>
          </w:tcPr>
          <w:p w14:paraId="5673E75B" w14:textId="77777777" w:rsidR="0020014F" w:rsidRDefault="0020014F" w:rsidP="00D347ED">
            <w:pPr>
              <w:tabs>
                <w:tab w:val="left" w:pos="3119"/>
              </w:tabs>
              <w:jc w:val="center"/>
              <w:rPr>
                <w:ins w:id="919" w:author="Author" w:date="2024-06-12T07:40:00Z"/>
                <w:rFonts w:ascii="Arial" w:hAnsi="Arial" w:cs="Arial"/>
                <w:bCs/>
                <w:lang w:val="en-US"/>
              </w:rPr>
            </w:pPr>
            <w:ins w:id="920" w:author="Author" w:date="2024-06-12T07:40:00Z">
              <w:r>
                <w:rPr>
                  <w:rFonts w:ascii="Arial" w:hAnsi="Arial" w:cs="Arial"/>
                  <w:bCs/>
                  <w:lang w:val="en-US"/>
                </w:rPr>
                <w:t>£20,002</w:t>
              </w:r>
            </w:ins>
          </w:p>
        </w:tc>
        <w:tc>
          <w:tcPr>
            <w:tcW w:w="1560" w:type="dxa"/>
            <w:tcBorders>
              <w:top w:val="single" w:sz="4" w:space="0" w:color="auto"/>
              <w:left w:val="single" w:sz="4" w:space="0" w:color="auto"/>
              <w:bottom w:val="single" w:sz="4" w:space="0" w:color="auto"/>
              <w:right w:val="single" w:sz="4" w:space="0" w:color="auto"/>
            </w:tcBorders>
          </w:tcPr>
          <w:p w14:paraId="377F7C6E" w14:textId="77777777" w:rsidR="0020014F" w:rsidRDefault="0020014F" w:rsidP="00D347ED">
            <w:pPr>
              <w:tabs>
                <w:tab w:val="left" w:pos="3119"/>
              </w:tabs>
              <w:jc w:val="center"/>
              <w:rPr>
                <w:ins w:id="921" w:author="Author" w:date="2024-06-12T07:40:00Z"/>
                <w:rFonts w:ascii="Arial" w:hAnsi="Arial" w:cs="Arial"/>
                <w:bCs/>
                <w:lang w:val="en-US"/>
              </w:rPr>
            </w:pPr>
            <w:ins w:id="922" w:author="Author" w:date="2024-06-12T07:40:00Z">
              <w:r>
                <w:rPr>
                  <w:rFonts w:ascii="Arial" w:hAnsi="Arial" w:cs="Arial"/>
                  <w:bCs/>
                  <w:lang w:val="en-US"/>
                </w:rPr>
                <w:t>£698</w:t>
              </w:r>
            </w:ins>
          </w:p>
        </w:tc>
      </w:tr>
    </w:tbl>
    <w:p w14:paraId="02894481" w14:textId="77777777" w:rsidR="0020014F" w:rsidRDefault="0020014F" w:rsidP="0020014F">
      <w:pPr>
        <w:tabs>
          <w:tab w:val="left" w:pos="3119"/>
        </w:tabs>
        <w:spacing w:after="240"/>
        <w:rPr>
          <w:ins w:id="923" w:author="Author" w:date="2024-06-12T07:40:00Z"/>
          <w:rFonts w:ascii="Arial" w:hAnsi="Arial" w:cs="Arial"/>
          <w:sz w:val="22"/>
          <w:szCs w:val="22"/>
        </w:rPr>
      </w:pPr>
      <w:ins w:id="924" w:author="Author" w:date="2024-06-12T07:40:00Z">
        <w:r>
          <w:rPr>
            <w:rFonts w:ascii="Arial" w:hAnsi="Arial" w:cs="Arial"/>
            <w:sz w:val="22"/>
            <w:szCs w:val="22"/>
          </w:rPr>
          <w:t xml:space="preserve"> </w:t>
        </w:r>
      </w:ins>
    </w:p>
    <w:p w14:paraId="6715CAA6" w14:textId="77777777" w:rsidR="0020014F" w:rsidRDefault="0020014F" w:rsidP="0020014F">
      <w:pPr>
        <w:tabs>
          <w:tab w:val="left" w:pos="3119"/>
        </w:tabs>
        <w:spacing w:after="240"/>
        <w:rPr>
          <w:ins w:id="925" w:author="Author" w:date="2024-06-12T07:40:00Z"/>
          <w:rFonts w:ascii="Arial" w:hAnsi="Arial" w:cs="Arial"/>
          <w:sz w:val="22"/>
          <w:szCs w:val="22"/>
        </w:rPr>
      </w:pPr>
      <w:ins w:id="926" w:author="Author" w:date="2024-06-12T07:40:00Z">
        <w:r>
          <w:rPr>
            <w:rFonts w:ascii="Arial" w:hAnsi="Arial" w:cs="Arial"/>
            <w:sz w:val="22"/>
            <w:szCs w:val="22"/>
          </w:rPr>
          <w:t>If the Supplier’s TDR quantity was the same for every month of the year, the total TDR reconciliation charge would be:</w:t>
        </w:r>
      </w:ins>
    </w:p>
    <w:p w14:paraId="4A0C2E94" w14:textId="77777777" w:rsidR="0020014F" w:rsidRDefault="0020014F" w:rsidP="0020014F">
      <w:pPr>
        <w:keepNext/>
        <w:tabs>
          <w:tab w:val="left" w:pos="2835"/>
        </w:tabs>
        <w:spacing w:after="240"/>
        <w:rPr>
          <w:ins w:id="927" w:author="Author" w:date="2024-06-12T07:40:00Z"/>
          <w:rFonts w:ascii="Arial" w:hAnsi="Arial" w:cs="Arial"/>
          <w:sz w:val="22"/>
          <w:szCs w:val="22"/>
        </w:rPr>
      </w:pPr>
      <w:ins w:id="928" w:author="Author" w:date="2024-06-12T07:40:00Z">
        <w:r>
          <w:rPr>
            <w:rFonts w:ascii="Arial" w:hAnsi="Arial" w:cs="Arial"/>
            <w:sz w:val="22"/>
            <w:szCs w:val="22"/>
          </w:rPr>
          <w:t>TDR Reconciliation Charge</w:t>
        </w:r>
        <w:r>
          <w:rPr>
            <w:rFonts w:ascii="Arial" w:hAnsi="Arial" w:cs="Arial"/>
            <w:sz w:val="22"/>
            <w:szCs w:val="22"/>
          </w:rPr>
          <w:tab/>
          <w:t>= [ (230-240) * 1 + (200-180) * 2 + (5000-4800) * 0.012 ] *365</w:t>
        </w:r>
      </w:ins>
    </w:p>
    <w:p w14:paraId="1942F6EC" w14:textId="08B14C15" w:rsidR="0022187C" w:rsidRDefault="0020014F" w:rsidP="0020014F">
      <w:pPr>
        <w:rPr>
          <w:ins w:id="929" w:author="Author" w:date="2024-06-12T07:41:00Z"/>
          <w:rFonts w:ascii="Arial" w:hAnsi="Arial" w:cs="Arial"/>
          <w:sz w:val="22"/>
          <w:szCs w:val="22"/>
        </w:rPr>
      </w:pPr>
      <w:ins w:id="930" w:author="Author" w:date="2024-06-12T07:40:00Z">
        <w:r>
          <w:rPr>
            <w:rFonts w:ascii="Arial" w:hAnsi="Arial" w:cs="Arial"/>
            <w:sz w:val="22"/>
            <w:szCs w:val="22"/>
          </w:rPr>
          <w:tab/>
        </w:r>
      </w:ins>
      <w:ins w:id="931" w:author="Author" w:date="2024-06-12T07:41:00Z">
        <w:r w:rsidR="00967F11">
          <w:rPr>
            <w:rFonts w:ascii="Arial" w:hAnsi="Arial" w:cs="Arial"/>
            <w:sz w:val="22"/>
            <w:szCs w:val="22"/>
          </w:rPr>
          <w:tab/>
        </w:r>
      </w:ins>
      <w:ins w:id="932" w:author="Author" w:date="2024-06-12T07:42:00Z">
        <w:r w:rsidR="00967F11">
          <w:rPr>
            <w:rFonts w:ascii="Arial" w:hAnsi="Arial" w:cs="Arial"/>
            <w:sz w:val="22"/>
            <w:szCs w:val="22"/>
          </w:rPr>
          <w:tab/>
        </w:r>
        <w:r w:rsidR="00967F11">
          <w:rPr>
            <w:rFonts w:ascii="Arial" w:hAnsi="Arial" w:cs="Arial"/>
            <w:sz w:val="22"/>
            <w:szCs w:val="22"/>
          </w:rPr>
          <w:tab/>
        </w:r>
      </w:ins>
      <w:ins w:id="933" w:author="Author" w:date="2024-06-12T07:40:00Z">
        <w:r>
          <w:rPr>
            <w:rFonts w:ascii="Arial" w:hAnsi="Arial" w:cs="Arial"/>
            <w:sz w:val="22"/>
            <w:szCs w:val="22"/>
          </w:rPr>
          <w:t>= £11,826</w:t>
        </w:r>
      </w:ins>
    </w:p>
    <w:p w14:paraId="19991BCF" w14:textId="77777777" w:rsidR="007432D9" w:rsidRDefault="007432D9" w:rsidP="0020014F">
      <w:pPr>
        <w:rPr>
          <w:ins w:id="934" w:author="Author" w:date="2024-06-12T07:41:00Z"/>
          <w:rFonts w:ascii="Arial" w:hAnsi="Arial" w:cs="Arial"/>
          <w:sz w:val="22"/>
          <w:szCs w:val="22"/>
        </w:rPr>
      </w:pPr>
    </w:p>
    <w:p w14:paraId="5162B17F" w14:textId="77777777" w:rsidR="00967F11" w:rsidDel="00BA77A6" w:rsidRDefault="00967F11" w:rsidP="00967F11">
      <w:pPr>
        <w:pStyle w:val="BodyText"/>
        <w:rPr>
          <w:ins w:id="935" w:author="Author" w:date="2024-06-12T07:41:00Z"/>
          <w:del w:id="936" w:author="Author" w:date="2024-06-12T08:00:00Z"/>
        </w:rPr>
      </w:pPr>
      <w:ins w:id="937" w:author="Author" w:date="2024-06-12T07:41:00Z">
        <w:r w:rsidRPr="008E4447">
          <w:rPr>
            <w:rFonts w:ascii="Arial" w:hAnsi="Arial" w:cs="Arial"/>
            <w:sz w:val="22"/>
            <w:szCs w:val="22"/>
          </w:rPr>
          <w:t xml:space="preserve">The monthly reconciliation amount is the monthly outturn </w:t>
        </w:r>
        <w:r>
          <w:rPr>
            <w:rFonts w:ascii="Arial" w:hAnsi="Arial" w:cs="Arial"/>
            <w:sz w:val="22"/>
            <w:szCs w:val="22"/>
          </w:rPr>
          <w:t>Transmission Demand Residual Charge</w:t>
        </w:r>
        <w:r w:rsidRPr="008E4447">
          <w:rPr>
            <w:rFonts w:ascii="Arial" w:hAnsi="Arial" w:cs="Arial"/>
            <w:sz w:val="22"/>
            <w:szCs w:val="22"/>
          </w:rPr>
          <w:t xml:space="preserve"> less the monthly invoiced amount.  Interest payments are calculated based on these monthly reconciliation amounts using Barclays Base Rate.  </w:t>
        </w:r>
      </w:ins>
    </w:p>
    <w:p w14:paraId="524027A2" w14:textId="77777777" w:rsidR="00967F11" w:rsidRDefault="00967F11">
      <w:pPr>
        <w:pStyle w:val="BodyText"/>
        <w:rPr>
          <w:ins w:id="938" w:author="Author" w:date="2024-06-12T07:41:00Z"/>
        </w:rPr>
        <w:pPrChange w:id="939" w:author="Author" w:date="2024-06-12T08:00:00Z">
          <w:pPr>
            <w:tabs>
              <w:tab w:val="left" w:pos="3119"/>
            </w:tabs>
            <w:spacing w:after="240"/>
          </w:pPr>
        </w:pPrChange>
      </w:pPr>
    </w:p>
    <w:p w14:paraId="0CEE80A3" w14:textId="77777777" w:rsidR="006E461F" w:rsidRDefault="006E461F" w:rsidP="00967F11">
      <w:pPr>
        <w:pStyle w:val="1"/>
        <w:rPr>
          <w:ins w:id="940" w:author="Author" w:date="2024-06-12T09:00:00Z"/>
          <w:rFonts w:ascii="Arial" w:hAnsi="Arial" w:cs="Arial"/>
          <w:szCs w:val="22"/>
        </w:rPr>
      </w:pPr>
    </w:p>
    <w:p w14:paraId="023D4B2C" w14:textId="01EA19DA" w:rsidR="00967F11" w:rsidRPr="002E4F8A" w:rsidRDefault="00967F11" w:rsidP="00967F11">
      <w:pPr>
        <w:pStyle w:val="1"/>
        <w:rPr>
          <w:ins w:id="941" w:author="Author" w:date="2024-06-12T07:41:00Z"/>
          <w:rFonts w:ascii="Arial" w:hAnsi="Arial" w:cs="Arial"/>
          <w:szCs w:val="22"/>
        </w:rPr>
      </w:pPr>
      <w:ins w:id="942" w:author="Author" w:date="2024-06-12T07:41:00Z">
        <w:r>
          <w:rPr>
            <w:rFonts w:ascii="Arial" w:hAnsi="Arial" w:cs="Arial"/>
            <w:szCs w:val="22"/>
          </w:rPr>
          <w:t>On the above examples, t</w:t>
        </w:r>
        <w:r w:rsidRPr="008E4447">
          <w:rPr>
            <w:rFonts w:ascii="Arial" w:hAnsi="Arial" w:cs="Arial"/>
            <w:szCs w:val="22"/>
          </w:rPr>
          <w:t>he net initi</w:t>
        </w:r>
        <w:r w:rsidRPr="002E4F8A">
          <w:rPr>
            <w:rFonts w:ascii="Arial" w:hAnsi="Arial" w:cs="Arial"/>
            <w:szCs w:val="22"/>
          </w:rPr>
          <w:t xml:space="preserve">al TNUoS demand reconciliation charge </w:t>
        </w:r>
        <w:r>
          <w:rPr>
            <w:rFonts w:ascii="Arial" w:hAnsi="Arial" w:cs="Arial"/>
            <w:szCs w:val="22"/>
          </w:rPr>
          <w:t xml:space="preserve">(across HH, EE, NHH and TDR, but excluding interest) </w:t>
        </w:r>
        <w:r w:rsidRPr="002E4F8A">
          <w:rPr>
            <w:rFonts w:ascii="Arial" w:hAnsi="Arial" w:cs="Arial"/>
            <w:szCs w:val="22"/>
          </w:rPr>
          <w:t>is therefore</w:t>
        </w:r>
        <w:r>
          <w:rPr>
            <w:rFonts w:ascii="Arial" w:hAnsi="Arial" w:cs="Arial"/>
            <w:szCs w:val="22"/>
          </w:rPr>
          <w:t xml:space="preserve"> </w:t>
        </w:r>
        <w:r w:rsidRPr="002E4F8A">
          <w:rPr>
            <w:rFonts w:ascii="Arial" w:hAnsi="Arial" w:cs="Arial"/>
            <w:szCs w:val="22"/>
          </w:rPr>
          <w:t>£18,000 + £500 - £12,000</w:t>
        </w:r>
        <w:r>
          <w:rPr>
            <w:rFonts w:ascii="Arial" w:hAnsi="Arial" w:cs="Arial"/>
            <w:szCs w:val="22"/>
          </w:rPr>
          <w:t xml:space="preserve"> + £11,826 = £18,326</w:t>
        </w:r>
        <w:r w:rsidRPr="002E4F8A">
          <w:rPr>
            <w:rFonts w:ascii="Arial" w:hAnsi="Arial" w:cs="Arial"/>
            <w:szCs w:val="22"/>
          </w:rPr>
          <w:t>.</w:t>
        </w:r>
      </w:ins>
    </w:p>
    <w:p w14:paraId="21028163" w14:textId="38FC7DA9" w:rsidR="007432D9" w:rsidRDefault="007432D9" w:rsidP="0020014F">
      <w:pPr>
        <w:rPr>
          <w:ins w:id="943" w:author="Author" w:date="2024-06-12T09:39:00Z"/>
          <w:rFonts w:ascii="Arial" w:hAnsi="Arial" w:cs="Arial"/>
          <w:lang w:eastAsia="en-US"/>
        </w:rPr>
      </w:pPr>
    </w:p>
    <w:p w14:paraId="496D86CC" w14:textId="77777777" w:rsidR="00C60258" w:rsidRDefault="00C60258" w:rsidP="0020014F">
      <w:pPr>
        <w:rPr>
          <w:rFonts w:ascii="Arial" w:hAnsi="Arial" w:cs="Arial"/>
          <w:lang w:eastAsia="en-US"/>
        </w:rPr>
      </w:pP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pPr>
        <w:pStyle w:val="Heading2"/>
        <w:rPr>
          <w:rFonts w:ascii="Arial" w:hAnsi="Arial" w:cs="Arial"/>
        </w:rPr>
        <w:pPrChange w:id="944" w:author="Author" w:date="2024-06-12T09:00:00Z">
          <w:pPr>
            <w:tabs>
              <w:tab w:val="left" w:pos="3119"/>
            </w:tabs>
            <w:spacing w:after="240"/>
          </w:pPr>
        </w:pPrChange>
      </w:pPr>
    </w:p>
    <w:p w14:paraId="59CC0C83" w14:textId="77777777" w:rsidR="0022187C" w:rsidRPr="00C60258" w:rsidRDefault="0022187C" w:rsidP="0022187C">
      <w:pPr>
        <w:tabs>
          <w:tab w:val="left" w:pos="3119"/>
        </w:tabs>
        <w:spacing w:after="240"/>
        <w:rPr>
          <w:rFonts w:ascii="Arial" w:hAnsi="Arial" w:cs="Arial"/>
          <w:sz w:val="22"/>
          <w:szCs w:val="22"/>
          <w:rPrChange w:id="945" w:author="Author" w:date="2024-06-12T09:01:00Z">
            <w:rPr>
              <w:rFonts w:ascii="Arial" w:hAnsi="Arial" w:cs="Arial"/>
            </w:rPr>
          </w:rPrChange>
        </w:rPr>
      </w:pPr>
      <w:r>
        <w:rPr>
          <w:rFonts w:ascii="Arial" w:hAnsi="Arial" w:cs="Arial"/>
        </w:rPr>
        <w:t xml:space="preserve">Finally, </w:t>
      </w:r>
      <w:r w:rsidRPr="00C60258">
        <w:rPr>
          <w:rFonts w:ascii="Arial" w:hAnsi="Arial" w:cs="Arial"/>
          <w:sz w:val="22"/>
          <w:szCs w:val="22"/>
          <w:rPrChange w:id="946" w:author="Author" w:date="2024-06-12T09:01:00Z">
            <w:rPr>
              <w:rFonts w:ascii="Arial" w:hAnsi="Arial" w:cs="Arial"/>
            </w:rPr>
          </w:rPrChange>
        </w:rPr>
        <w:t xml:space="preserve">let us now suppose that after all </w:t>
      </w:r>
      <w:r w:rsidRPr="00C60258">
        <w:rPr>
          <w:rFonts w:ascii="Arial" w:hAnsi="Arial" w:cs="Arial"/>
          <w:sz w:val="22"/>
          <w:szCs w:val="22"/>
          <w:u w:val="single"/>
          <w:rPrChange w:id="947" w:author="Author" w:date="2024-06-12T09:01:00Z">
            <w:rPr>
              <w:rFonts w:ascii="Arial" w:hAnsi="Arial" w:cs="Arial"/>
              <w:u w:val="single"/>
            </w:rPr>
          </w:rPrChange>
        </w:rPr>
        <w:t>final</w:t>
      </w:r>
      <w:r w:rsidRPr="00C60258">
        <w:rPr>
          <w:rFonts w:ascii="Arial" w:hAnsi="Arial" w:cs="Arial"/>
          <w:sz w:val="22"/>
          <w:szCs w:val="22"/>
          <w:rPrChange w:id="948" w:author="Author" w:date="2024-06-12T09:01:00Z">
            <w:rPr>
              <w:rFonts w:ascii="Arial" w:hAnsi="Arial" w:cs="Arial"/>
            </w:rPr>
          </w:rPrChange>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7"/>
        <w:gridCol w:w="2903"/>
        <w:gridCol w:w="3124"/>
      </w:tblGrid>
      <w:tr w:rsidR="0022187C" w:rsidRPr="00C60258" w14:paraId="4418234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60258" w:rsidRDefault="0022187C" w:rsidP="00C035E1">
            <w:pPr>
              <w:tabs>
                <w:tab w:val="left" w:pos="3119"/>
              </w:tabs>
              <w:spacing w:after="240"/>
              <w:jc w:val="center"/>
              <w:rPr>
                <w:rFonts w:ascii="Arial" w:hAnsi="Arial" w:cs="Arial"/>
                <w:b/>
                <w:bCs/>
                <w:sz w:val="22"/>
                <w:szCs w:val="22"/>
                <w:lang w:val="en-US"/>
                <w:rPrChange w:id="949" w:author="Author" w:date="2024-06-12T09:01:00Z">
                  <w:rPr>
                    <w:rFonts w:ascii="Arial" w:hAnsi="Arial" w:cs="Arial"/>
                    <w:b/>
                    <w:bCs/>
                    <w:lang w:val="en-US"/>
                  </w:rPr>
                </w:rPrChange>
              </w:rPr>
            </w:pPr>
            <w:r w:rsidRPr="00C60258">
              <w:rPr>
                <w:rFonts w:ascii="Arial" w:hAnsi="Arial" w:cs="Arial"/>
                <w:b/>
                <w:bCs/>
                <w:sz w:val="22"/>
                <w:szCs w:val="22"/>
                <w:lang w:val="en-US"/>
                <w:rPrChange w:id="950" w:author="Author" w:date="2024-06-12T09:01:00Z">
                  <w:rPr>
                    <w:rFonts w:ascii="Arial" w:hAnsi="Arial" w:cs="Arial"/>
                    <w:b/>
                    <w:bCs/>
                    <w:lang w:val="en-US"/>
                  </w:rPr>
                </w:rPrChange>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60258" w:rsidRDefault="0022187C" w:rsidP="00C035E1">
            <w:pPr>
              <w:tabs>
                <w:tab w:val="left" w:pos="3119"/>
              </w:tabs>
              <w:spacing w:after="240"/>
              <w:jc w:val="center"/>
              <w:rPr>
                <w:rFonts w:ascii="Arial" w:hAnsi="Arial" w:cs="Arial"/>
                <w:b/>
                <w:bCs/>
                <w:sz w:val="22"/>
                <w:szCs w:val="22"/>
                <w:lang w:val="en-US"/>
                <w:rPrChange w:id="951" w:author="Author" w:date="2024-06-12T09:01:00Z">
                  <w:rPr>
                    <w:rFonts w:ascii="Arial" w:hAnsi="Arial" w:cs="Arial"/>
                    <w:b/>
                    <w:bCs/>
                    <w:lang w:val="en-US"/>
                  </w:rPr>
                </w:rPrChange>
              </w:rPr>
            </w:pPr>
            <w:r w:rsidRPr="00C60258">
              <w:rPr>
                <w:rFonts w:ascii="Arial" w:hAnsi="Arial" w:cs="Arial"/>
                <w:b/>
                <w:bCs/>
                <w:sz w:val="22"/>
                <w:szCs w:val="22"/>
                <w:lang w:val="en-US"/>
                <w:rPrChange w:id="952" w:author="Author" w:date="2024-06-12T09:01:00Z">
                  <w:rPr>
                    <w:rFonts w:ascii="Arial" w:hAnsi="Arial" w:cs="Arial"/>
                    <w:b/>
                    <w:bCs/>
                    <w:lang w:val="en-US"/>
                  </w:rPr>
                </w:rPrChange>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60258" w:rsidRDefault="0022187C" w:rsidP="00C035E1">
            <w:pPr>
              <w:tabs>
                <w:tab w:val="left" w:pos="3119"/>
              </w:tabs>
              <w:spacing w:after="240"/>
              <w:jc w:val="center"/>
              <w:rPr>
                <w:rFonts w:ascii="Arial" w:hAnsi="Arial" w:cs="Arial"/>
                <w:b/>
                <w:bCs/>
                <w:sz w:val="22"/>
                <w:szCs w:val="22"/>
                <w:lang w:val="en-US"/>
                <w:rPrChange w:id="953" w:author="Author" w:date="2024-06-12T09:01:00Z">
                  <w:rPr>
                    <w:rFonts w:ascii="Arial" w:hAnsi="Arial" w:cs="Arial"/>
                    <w:b/>
                    <w:bCs/>
                    <w:lang w:val="en-US"/>
                  </w:rPr>
                </w:rPrChange>
              </w:rPr>
            </w:pPr>
            <w:r w:rsidRPr="00C60258">
              <w:rPr>
                <w:rFonts w:ascii="Arial" w:hAnsi="Arial" w:cs="Arial"/>
                <w:b/>
                <w:bCs/>
                <w:sz w:val="22"/>
                <w:szCs w:val="22"/>
                <w:lang w:val="en-US"/>
                <w:rPrChange w:id="954" w:author="Author" w:date="2024-06-12T09:01:00Z">
                  <w:rPr>
                    <w:rFonts w:ascii="Arial" w:hAnsi="Arial" w:cs="Arial"/>
                    <w:b/>
                    <w:bCs/>
                    <w:lang w:val="en-US"/>
                  </w:rPr>
                </w:rPrChange>
              </w:rPr>
              <w:t>Final Value</w:t>
            </w:r>
          </w:p>
        </w:tc>
      </w:tr>
      <w:tr w:rsidR="0022187C" w:rsidRPr="00C60258" w14:paraId="6A4019F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60258" w:rsidRDefault="0022187C" w:rsidP="00C035E1">
            <w:pPr>
              <w:tabs>
                <w:tab w:val="left" w:pos="3119"/>
              </w:tabs>
              <w:spacing w:after="240"/>
              <w:jc w:val="center"/>
              <w:rPr>
                <w:rFonts w:ascii="Arial" w:hAnsi="Arial" w:cs="Arial"/>
                <w:sz w:val="22"/>
                <w:szCs w:val="22"/>
                <w:lang w:val="en-US"/>
                <w:rPrChange w:id="955" w:author="Author" w:date="2024-06-12T09:01:00Z">
                  <w:rPr>
                    <w:rFonts w:ascii="Arial" w:hAnsi="Arial" w:cs="Arial"/>
                    <w:lang w:val="en-US"/>
                  </w:rPr>
                </w:rPrChange>
              </w:rPr>
            </w:pPr>
            <w:r w:rsidRPr="00C60258">
              <w:rPr>
                <w:rFonts w:ascii="Arial" w:hAnsi="Arial" w:cs="Arial"/>
                <w:sz w:val="22"/>
                <w:szCs w:val="22"/>
                <w:lang w:val="en-US"/>
                <w:rPrChange w:id="956" w:author="Author" w:date="2024-06-12T09:01:00Z">
                  <w:rPr>
                    <w:rFonts w:ascii="Arial" w:hAnsi="Arial" w:cs="Arial"/>
                    <w:lang w:val="en-US"/>
                  </w:rPr>
                </w:rPrChange>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60258" w:rsidRDefault="0022187C" w:rsidP="00C035E1">
            <w:pPr>
              <w:tabs>
                <w:tab w:val="left" w:pos="3119"/>
              </w:tabs>
              <w:spacing w:after="240"/>
              <w:jc w:val="center"/>
              <w:rPr>
                <w:rFonts w:ascii="Arial" w:hAnsi="Arial" w:cs="Arial"/>
                <w:sz w:val="22"/>
                <w:szCs w:val="22"/>
                <w:lang w:val="en-US"/>
                <w:rPrChange w:id="957" w:author="Author" w:date="2024-06-12T09:01:00Z">
                  <w:rPr>
                    <w:rFonts w:ascii="Arial" w:hAnsi="Arial" w:cs="Arial"/>
                    <w:lang w:val="en-US"/>
                  </w:rPr>
                </w:rPrChange>
              </w:rPr>
            </w:pPr>
            <w:r w:rsidRPr="00C60258">
              <w:rPr>
                <w:rFonts w:ascii="Arial" w:hAnsi="Arial" w:cs="Arial"/>
                <w:sz w:val="22"/>
                <w:szCs w:val="22"/>
                <w:lang w:val="en-US"/>
                <w:rPrChange w:id="958" w:author="Author" w:date="2024-06-12T09:01:00Z">
                  <w:rPr>
                    <w:rFonts w:ascii="Arial" w:hAnsi="Arial" w:cs="Arial"/>
                    <w:lang w:val="en-US"/>
                  </w:rPr>
                </w:rPrChange>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60258" w:rsidRDefault="0022187C" w:rsidP="00C035E1">
            <w:pPr>
              <w:tabs>
                <w:tab w:val="left" w:pos="3119"/>
              </w:tabs>
              <w:spacing w:after="240"/>
              <w:jc w:val="center"/>
              <w:rPr>
                <w:rFonts w:ascii="Arial" w:hAnsi="Arial" w:cs="Arial"/>
                <w:sz w:val="22"/>
                <w:szCs w:val="22"/>
                <w:lang w:val="en-US"/>
                <w:rPrChange w:id="959" w:author="Author" w:date="2024-06-12T09:01:00Z">
                  <w:rPr>
                    <w:rFonts w:ascii="Arial" w:hAnsi="Arial" w:cs="Arial"/>
                    <w:lang w:val="en-US"/>
                  </w:rPr>
                </w:rPrChange>
              </w:rPr>
            </w:pPr>
            <w:r w:rsidRPr="00C60258">
              <w:rPr>
                <w:rFonts w:ascii="Arial" w:hAnsi="Arial" w:cs="Arial"/>
                <w:sz w:val="22"/>
                <w:szCs w:val="22"/>
                <w:lang w:val="en-US"/>
                <w:rPrChange w:id="960" w:author="Author" w:date="2024-06-12T09:01:00Z">
                  <w:rPr>
                    <w:rFonts w:ascii="Arial" w:hAnsi="Arial" w:cs="Arial"/>
                    <w:lang w:val="en-US"/>
                  </w:rPr>
                </w:rPrChange>
              </w:rPr>
              <w:t>9,500kW</w:t>
            </w:r>
          </w:p>
        </w:tc>
      </w:tr>
      <w:tr w:rsidR="0022187C" w:rsidRPr="00C60258" w14:paraId="5A72F620"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60258" w:rsidRDefault="0022187C" w:rsidP="00C035E1">
            <w:pPr>
              <w:tabs>
                <w:tab w:val="left" w:pos="3119"/>
              </w:tabs>
              <w:spacing w:after="240"/>
              <w:jc w:val="center"/>
              <w:rPr>
                <w:rFonts w:ascii="Arial" w:hAnsi="Arial" w:cs="Arial"/>
                <w:sz w:val="22"/>
                <w:szCs w:val="22"/>
                <w:lang w:val="en-US"/>
                <w:rPrChange w:id="961" w:author="Author" w:date="2024-06-12T09:01:00Z">
                  <w:rPr>
                    <w:rFonts w:ascii="Arial" w:hAnsi="Arial" w:cs="Arial"/>
                    <w:lang w:val="en-US"/>
                  </w:rPr>
                </w:rPrChange>
              </w:rPr>
            </w:pPr>
            <w:r w:rsidRPr="00C60258">
              <w:rPr>
                <w:rFonts w:ascii="Arial" w:hAnsi="Arial" w:cs="Arial"/>
                <w:sz w:val="22"/>
                <w:szCs w:val="22"/>
                <w:lang w:val="en-US"/>
                <w:rPrChange w:id="962" w:author="Author" w:date="2024-06-12T09:01:00Z">
                  <w:rPr>
                    <w:rFonts w:ascii="Arial" w:hAnsi="Arial" w:cs="Arial"/>
                    <w:lang w:val="en-US"/>
                  </w:rPr>
                </w:rPrChange>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4FB43515" w:rsidR="0022187C" w:rsidRPr="00C60258" w:rsidRDefault="00612D96" w:rsidP="00C035E1">
            <w:pPr>
              <w:tabs>
                <w:tab w:val="left" w:pos="3119"/>
              </w:tabs>
              <w:spacing w:after="240"/>
              <w:jc w:val="center"/>
              <w:rPr>
                <w:rFonts w:ascii="Arial" w:hAnsi="Arial" w:cs="Arial"/>
                <w:sz w:val="22"/>
                <w:szCs w:val="22"/>
                <w:lang w:val="en-US"/>
                <w:rPrChange w:id="963" w:author="Author" w:date="2024-06-12T09:01:00Z">
                  <w:rPr>
                    <w:rFonts w:ascii="Arial" w:hAnsi="Arial" w:cs="Arial"/>
                    <w:lang w:val="en-US"/>
                  </w:rPr>
                </w:rPrChange>
              </w:rPr>
            </w:pPr>
            <w:ins w:id="964" w:author="Author" w:date="2024-06-12T07:42:00Z">
              <w:r w:rsidRPr="00C60258">
                <w:rPr>
                  <w:rFonts w:ascii="Arial" w:hAnsi="Arial" w:cs="Arial"/>
                  <w:sz w:val="22"/>
                  <w:szCs w:val="22"/>
                  <w:lang w:val="en-US"/>
                  <w:rPrChange w:id="965" w:author="Author" w:date="2024-06-12T09:01:00Z">
                    <w:rPr>
                      <w:rFonts w:ascii="Arial" w:hAnsi="Arial" w:cs="Arial"/>
                      <w:lang w:val="en-US"/>
                    </w:rPr>
                  </w:rPrChange>
                </w:rPr>
                <w:t>-</w:t>
              </w:r>
            </w:ins>
            <w:r w:rsidR="0022187C" w:rsidRPr="00C60258">
              <w:rPr>
                <w:rFonts w:ascii="Arial" w:hAnsi="Arial" w:cs="Arial"/>
                <w:sz w:val="22"/>
                <w:szCs w:val="22"/>
                <w:lang w:val="en-US"/>
                <w:rPrChange w:id="966" w:author="Author" w:date="2024-06-12T09:01:00Z">
                  <w:rPr>
                    <w:rFonts w:ascii="Arial" w:hAnsi="Arial" w:cs="Arial"/>
                    <w:lang w:val="en-US"/>
                  </w:rPr>
                </w:rPrChange>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60258" w:rsidRDefault="0022187C" w:rsidP="00C035E1">
            <w:pPr>
              <w:tabs>
                <w:tab w:val="left" w:pos="3119"/>
              </w:tabs>
              <w:spacing w:after="240"/>
              <w:jc w:val="center"/>
              <w:rPr>
                <w:rFonts w:ascii="Arial" w:hAnsi="Arial" w:cs="Arial"/>
                <w:sz w:val="22"/>
                <w:szCs w:val="22"/>
                <w:lang w:val="en-US"/>
                <w:rPrChange w:id="967" w:author="Author" w:date="2024-06-12T09:01:00Z">
                  <w:rPr>
                    <w:rFonts w:ascii="Arial" w:hAnsi="Arial" w:cs="Arial"/>
                    <w:lang w:val="en-US"/>
                  </w:rPr>
                </w:rPrChange>
              </w:rPr>
            </w:pPr>
            <w:r w:rsidRPr="00C60258">
              <w:rPr>
                <w:rFonts w:ascii="Arial" w:hAnsi="Arial" w:cs="Arial"/>
                <w:sz w:val="22"/>
                <w:szCs w:val="22"/>
                <w:lang w:val="en-US"/>
                <w:rPrChange w:id="968" w:author="Author" w:date="2024-06-12T09:01:00Z">
                  <w:rPr>
                    <w:rFonts w:ascii="Arial" w:hAnsi="Arial" w:cs="Arial"/>
                    <w:lang w:val="en-US"/>
                  </w:rPr>
                </w:rPrChange>
              </w:rPr>
              <w:t>-550kW</w:t>
            </w:r>
          </w:p>
        </w:tc>
      </w:tr>
      <w:tr w:rsidR="0022187C" w:rsidRPr="00C60258" w14:paraId="2EA6402C"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60258" w:rsidRDefault="0022187C" w:rsidP="00C035E1">
            <w:pPr>
              <w:tabs>
                <w:tab w:val="left" w:pos="3119"/>
              </w:tabs>
              <w:spacing w:after="240"/>
              <w:jc w:val="center"/>
              <w:rPr>
                <w:rFonts w:ascii="Arial" w:hAnsi="Arial" w:cs="Arial"/>
                <w:sz w:val="22"/>
                <w:szCs w:val="22"/>
                <w:lang w:val="en-US"/>
                <w:rPrChange w:id="969" w:author="Author" w:date="2024-06-12T09:01:00Z">
                  <w:rPr>
                    <w:rFonts w:ascii="Arial" w:hAnsi="Arial" w:cs="Arial"/>
                    <w:lang w:val="en-US"/>
                  </w:rPr>
                </w:rPrChange>
              </w:rPr>
            </w:pPr>
            <w:r w:rsidRPr="00C60258">
              <w:rPr>
                <w:rFonts w:ascii="Arial" w:hAnsi="Arial" w:cs="Arial"/>
                <w:sz w:val="22"/>
                <w:szCs w:val="22"/>
                <w:lang w:val="en-US"/>
                <w:rPrChange w:id="970" w:author="Author" w:date="2024-06-12T09:01:00Z">
                  <w:rPr>
                    <w:rFonts w:ascii="Arial" w:hAnsi="Arial" w:cs="Arial"/>
                    <w:lang w:val="en-US"/>
                  </w:rPr>
                </w:rPrChange>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60258" w:rsidRDefault="0022187C" w:rsidP="00C035E1">
            <w:pPr>
              <w:tabs>
                <w:tab w:val="left" w:pos="3119"/>
              </w:tabs>
              <w:spacing w:after="240"/>
              <w:jc w:val="center"/>
              <w:rPr>
                <w:rFonts w:ascii="Arial" w:hAnsi="Arial" w:cs="Arial"/>
                <w:sz w:val="22"/>
                <w:szCs w:val="22"/>
                <w:lang w:val="en-US"/>
                <w:rPrChange w:id="971" w:author="Author" w:date="2024-06-12T09:01:00Z">
                  <w:rPr>
                    <w:rFonts w:ascii="Arial" w:hAnsi="Arial" w:cs="Arial"/>
                    <w:lang w:val="en-US"/>
                  </w:rPr>
                </w:rPrChange>
              </w:rPr>
            </w:pPr>
            <w:r w:rsidRPr="00C60258">
              <w:rPr>
                <w:rFonts w:ascii="Arial" w:hAnsi="Arial" w:cs="Arial"/>
                <w:sz w:val="22"/>
                <w:szCs w:val="22"/>
                <w:lang w:val="en-US"/>
                <w:rPrChange w:id="972" w:author="Author" w:date="2024-06-12T09:01:00Z">
                  <w:rPr>
                    <w:rFonts w:ascii="Arial" w:hAnsi="Arial" w:cs="Arial"/>
                    <w:lang w:val="en-US"/>
                  </w:rPr>
                </w:rPrChange>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60258" w:rsidRDefault="0022187C" w:rsidP="00C035E1">
            <w:pPr>
              <w:tabs>
                <w:tab w:val="left" w:pos="3119"/>
              </w:tabs>
              <w:spacing w:after="240"/>
              <w:jc w:val="center"/>
              <w:rPr>
                <w:rFonts w:ascii="Arial" w:hAnsi="Arial" w:cs="Arial"/>
                <w:sz w:val="22"/>
                <w:szCs w:val="22"/>
                <w:lang w:val="en-US"/>
                <w:rPrChange w:id="973" w:author="Author" w:date="2024-06-12T09:01:00Z">
                  <w:rPr>
                    <w:rFonts w:ascii="Arial" w:hAnsi="Arial" w:cs="Arial"/>
                    <w:lang w:val="en-US"/>
                  </w:rPr>
                </w:rPrChange>
              </w:rPr>
            </w:pPr>
            <w:r w:rsidRPr="00C60258">
              <w:rPr>
                <w:rFonts w:ascii="Arial" w:hAnsi="Arial" w:cs="Arial"/>
                <w:sz w:val="22"/>
                <w:szCs w:val="22"/>
                <w:lang w:val="en-US"/>
                <w:rPrChange w:id="974" w:author="Author" w:date="2024-06-12T09:01:00Z">
                  <w:rPr>
                    <w:rFonts w:ascii="Arial" w:hAnsi="Arial" w:cs="Arial"/>
                    <w:lang w:val="en-US"/>
                  </w:rPr>
                </w:rPrChange>
              </w:rPr>
              <w:t>16,700,000kWh</w:t>
            </w:r>
          </w:p>
        </w:tc>
      </w:tr>
      <w:tr w:rsidR="0022187C" w:rsidRPr="00C60258" w14:paraId="0AF0DA83"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60258" w:rsidRDefault="0022187C" w:rsidP="00C035E1">
            <w:pPr>
              <w:tabs>
                <w:tab w:val="left" w:pos="3119"/>
              </w:tabs>
              <w:spacing w:after="240"/>
              <w:jc w:val="center"/>
              <w:rPr>
                <w:rFonts w:ascii="Arial" w:hAnsi="Arial" w:cs="Arial"/>
                <w:sz w:val="22"/>
                <w:szCs w:val="22"/>
                <w:lang w:val="en-US"/>
                <w:rPrChange w:id="975" w:author="Author" w:date="2024-06-12T09:01:00Z">
                  <w:rPr>
                    <w:rFonts w:ascii="Arial" w:hAnsi="Arial" w:cs="Arial"/>
                    <w:lang w:val="en-US"/>
                  </w:rPr>
                </w:rPrChange>
              </w:rPr>
            </w:pPr>
            <w:r w:rsidRPr="00C60258">
              <w:rPr>
                <w:rFonts w:ascii="Arial" w:hAnsi="Arial" w:cs="Arial"/>
                <w:bCs/>
                <w:sz w:val="22"/>
                <w:szCs w:val="22"/>
                <w:lang w:val="en-US"/>
                <w:rPrChange w:id="976" w:author="Author" w:date="2024-06-12T09:01:00Z">
                  <w:rPr>
                    <w:rFonts w:ascii="Arial" w:hAnsi="Arial" w:cs="Arial"/>
                    <w:bCs/>
                    <w:lang w:val="en-US"/>
                  </w:rPr>
                </w:rPrChange>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32E9D731" w:rsidR="0022187C" w:rsidRPr="00C60258" w:rsidRDefault="0022187C" w:rsidP="00C035E1">
            <w:pPr>
              <w:tabs>
                <w:tab w:val="left" w:pos="3119"/>
              </w:tabs>
              <w:spacing w:after="240"/>
              <w:jc w:val="center"/>
              <w:rPr>
                <w:rFonts w:ascii="Arial" w:hAnsi="Arial" w:cs="Arial"/>
                <w:sz w:val="22"/>
                <w:szCs w:val="22"/>
                <w:lang w:val="en-US"/>
                <w:rPrChange w:id="977" w:author="Author" w:date="2024-06-12T09:01:00Z">
                  <w:rPr>
                    <w:rFonts w:ascii="Arial" w:hAnsi="Arial" w:cs="Arial"/>
                    <w:lang w:val="en-US"/>
                  </w:rPr>
                </w:rPrChange>
              </w:rPr>
            </w:pPr>
            <w:r w:rsidRPr="00C60258">
              <w:rPr>
                <w:rFonts w:ascii="Arial" w:hAnsi="Arial" w:cs="Arial"/>
                <w:bCs/>
                <w:sz w:val="22"/>
                <w:szCs w:val="22"/>
                <w:lang w:val="en-US"/>
                <w:rPrChange w:id="978" w:author="Author" w:date="2024-06-12T09:01:00Z">
                  <w:rPr>
                    <w:rFonts w:ascii="Arial" w:hAnsi="Arial" w:cs="Arial"/>
                    <w:bCs/>
                    <w:lang w:val="en-US"/>
                  </w:rPr>
                </w:rPrChange>
              </w:rPr>
              <w:t>2</w:t>
            </w:r>
            <w:ins w:id="979" w:author="Author" w:date="2024-06-12T07:42:00Z">
              <w:r w:rsidR="00612D96" w:rsidRPr="00C60258">
                <w:rPr>
                  <w:rFonts w:ascii="Arial" w:hAnsi="Arial" w:cs="Arial"/>
                  <w:bCs/>
                  <w:sz w:val="22"/>
                  <w:szCs w:val="22"/>
                  <w:lang w:val="en-US"/>
                  <w:rPrChange w:id="980" w:author="Author" w:date="2024-06-12T09:01:00Z">
                    <w:rPr>
                      <w:rFonts w:ascii="Arial" w:hAnsi="Arial" w:cs="Arial"/>
                      <w:bCs/>
                      <w:lang w:val="en-US"/>
                    </w:rPr>
                  </w:rPrChange>
                </w:rPr>
                <w:t>30</w:t>
              </w:r>
            </w:ins>
            <w:del w:id="981" w:author="Author" w:date="2024-06-12T07:42:00Z">
              <w:r w:rsidRPr="00C60258" w:rsidDel="00612D96">
                <w:rPr>
                  <w:rFonts w:ascii="Arial" w:hAnsi="Arial" w:cs="Arial"/>
                  <w:bCs/>
                  <w:sz w:val="22"/>
                  <w:szCs w:val="22"/>
                  <w:lang w:val="en-US"/>
                  <w:rPrChange w:id="982" w:author="Author" w:date="2024-06-12T09:01:00Z">
                    <w:rPr>
                      <w:rFonts w:ascii="Arial" w:hAnsi="Arial" w:cs="Arial"/>
                      <w:bCs/>
                      <w:lang w:val="en-US"/>
                    </w:rPr>
                  </w:rPrChange>
                </w:rPr>
                <w:delText>5</w:delText>
              </w:r>
            </w:del>
            <w:r w:rsidRPr="00C60258">
              <w:rPr>
                <w:rFonts w:ascii="Arial" w:hAnsi="Arial" w:cs="Arial"/>
                <w:bCs/>
                <w:sz w:val="22"/>
                <w:szCs w:val="22"/>
                <w:lang w:val="en-US"/>
                <w:rPrChange w:id="983" w:author="Author" w:date="2024-06-12T09:01:00Z">
                  <w:rPr>
                    <w:rFonts w:ascii="Arial" w:hAnsi="Arial" w:cs="Arial"/>
                    <w:bCs/>
                    <w:lang w:val="en-US"/>
                  </w:rPr>
                </w:rPrChange>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AA1EC87" w:rsidR="0022187C" w:rsidRPr="00C60258" w:rsidRDefault="00612D96" w:rsidP="00C035E1">
            <w:pPr>
              <w:tabs>
                <w:tab w:val="left" w:pos="3119"/>
              </w:tabs>
              <w:spacing w:after="240"/>
              <w:jc w:val="center"/>
              <w:rPr>
                <w:rFonts w:ascii="Arial" w:hAnsi="Arial" w:cs="Arial"/>
                <w:sz w:val="22"/>
                <w:szCs w:val="22"/>
                <w:lang w:val="en-US"/>
                <w:rPrChange w:id="984" w:author="Author" w:date="2024-06-12T09:01:00Z">
                  <w:rPr>
                    <w:rFonts w:ascii="Arial" w:hAnsi="Arial" w:cs="Arial"/>
                    <w:lang w:val="en-US"/>
                  </w:rPr>
                </w:rPrChange>
              </w:rPr>
            </w:pPr>
            <w:ins w:id="985" w:author="Author" w:date="2024-06-12T07:42:00Z">
              <w:r w:rsidRPr="00C60258">
                <w:rPr>
                  <w:rFonts w:ascii="Arial" w:hAnsi="Arial" w:cs="Arial"/>
                  <w:bCs/>
                  <w:sz w:val="22"/>
                  <w:szCs w:val="22"/>
                  <w:lang w:val="en-US"/>
                  <w:rPrChange w:id="986" w:author="Author" w:date="2024-06-12T09:01:00Z">
                    <w:rPr>
                      <w:rFonts w:ascii="Arial" w:hAnsi="Arial" w:cs="Arial"/>
                      <w:bCs/>
                      <w:lang w:val="en-US"/>
                    </w:rPr>
                  </w:rPrChange>
                </w:rPr>
                <w:t>235</w:t>
              </w:r>
            </w:ins>
            <w:del w:id="987" w:author="Author" w:date="2024-06-12T07:42:00Z">
              <w:r w:rsidR="0022187C" w:rsidRPr="00C60258" w:rsidDel="00612D96">
                <w:rPr>
                  <w:rFonts w:ascii="Arial" w:hAnsi="Arial" w:cs="Arial"/>
                  <w:bCs/>
                  <w:sz w:val="22"/>
                  <w:szCs w:val="22"/>
                  <w:lang w:val="en-US"/>
                  <w:rPrChange w:id="988" w:author="Author" w:date="2024-06-12T09:01:00Z">
                    <w:rPr>
                      <w:rFonts w:ascii="Arial" w:hAnsi="Arial" w:cs="Arial"/>
                      <w:bCs/>
                      <w:lang w:val="en-US"/>
                    </w:rPr>
                  </w:rPrChange>
                </w:rPr>
                <w:delText>40</w:delText>
              </w:r>
            </w:del>
            <w:r w:rsidR="0022187C" w:rsidRPr="00C60258">
              <w:rPr>
                <w:rFonts w:ascii="Arial" w:hAnsi="Arial" w:cs="Arial"/>
                <w:bCs/>
                <w:sz w:val="22"/>
                <w:szCs w:val="22"/>
                <w:lang w:val="en-US"/>
                <w:rPrChange w:id="989" w:author="Author" w:date="2024-06-12T09:01:00Z">
                  <w:rPr>
                    <w:rFonts w:ascii="Arial" w:hAnsi="Arial" w:cs="Arial"/>
                    <w:bCs/>
                    <w:lang w:val="en-US"/>
                  </w:rPr>
                </w:rPrChange>
              </w:rPr>
              <w:t xml:space="preserve"> Sites</w:t>
            </w:r>
          </w:p>
        </w:tc>
      </w:tr>
      <w:tr w:rsidR="0022187C" w:rsidRPr="00C60258" w14:paraId="73283327"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60258" w:rsidRDefault="0022187C" w:rsidP="00C035E1">
            <w:pPr>
              <w:tabs>
                <w:tab w:val="left" w:pos="3119"/>
              </w:tabs>
              <w:spacing w:after="240"/>
              <w:jc w:val="center"/>
              <w:rPr>
                <w:rFonts w:ascii="Arial" w:hAnsi="Arial" w:cs="Arial"/>
                <w:sz w:val="22"/>
                <w:szCs w:val="22"/>
                <w:lang w:val="en-US"/>
                <w:rPrChange w:id="990" w:author="Author" w:date="2024-06-12T09:01:00Z">
                  <w:rPr>
                    <w:rFonts w:ascii="Arial" w:hAnsi="Arial" w:cs="Arial"/>
                    <w:lang w:val="en-US"/>
                  </w:rPr>
                </w:rPrChange>
              </w:rPr>
            </w:pPr>
            <w:r w:rsidRPr="00C60258">
              <w:rPr>
                <w:rFonts w:ascii="Arial" w:hAnsi="Arial" w:cs="Arial"/>
                <w:bCs/>
                <w:sz w:val="22"/>
                <w:szCs w:val="22"/>
                <w:lang w:val="en-US"/>
                <w:rPrChange w:id="991" w:author="Author" w:date="2024-06-12T09:01:00Z">
                  <w:rPr>
                    <w:rFonts w:ascii="Arial" w:hAnsi="Arial" w:cs="Arial"/>
                    <w:bCs/>
                    <w:lang w:val="en-US"/>
                  </w:rPr>
                </w:rPrChange>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24B1E82F" w:rsidR="0022187C" w:rsidRPr="00C60258" w:rsidRDefault="009B098D" w:rsidP="00C035E1">
            <w:pPr>
              <w:tabs>
                <w:tab w:val="left" w:pos="3119"/>
              </w:tabs>
              <w:spacing w:after="240"/>
              <w:jc w:val="center"/>
              <w:rPr>
                <w:rFonts w:ascii="Arial" w:hAnsi="Arial" w:cs="Arial"/>
                <w:sz w:val="22"/>
                <w:szCs w:val="22"/>
                <w:lang w:val="en-US"/>
                <w:rPrChange w:id="992" w:author="Author" w:date="2024-06-12T09:01:00Z">
                  <w:rPr>
                    <w:rFonts w:ascii="Arial" w:hAnsi="Arial" w:cs="Arial"/>
                    <w:lang w:val="en-US"/>
                  </w:rPr>
                </w:rPrChange>
              </w:rPr>
            </w:pPr>
            <w:ins w:id="993" w:author="Author" w:date="2024-06-12T07:43:00Z">
              <w:r w:rsidRPr="00C60258">
                <w:rPr>
                  <w:rFonts w:ascii="Arial" w:hAnsi="Arial" w:cs="Arial"/>
                  <w:bCs/>
                  <w:sz w:val="22"/>
                  <w:szCs w:val="22"/>
                  <w:lang w:val="en-US"/>
                  <w:rPrChange w:id="994" w:author="Author" w:date="2024-06-12T09:01:00Z">
                    <w:rPr>
                      <w:rFonts w:ascii="Arial" w:hAnsi="Arial" w:cs="Arial"/>
                      <w:bCs/>
                      <w:lang w:val="en-US"/>
                    </w:rPr>
                  </w:rPrChange>
                </w:rPr>
                <w:t>200</w:t>
              </w:r>
            </w:ins>
            <w:del w:id="995" w:author="Author" w:date="2024-06-12T07:43:00Z">
              <w:r w:rsidR="0022187C" w:rsidRPr="00C60258" w:rsidDel="009B098D">
                <w:rPr>
                  <w:rFonts w:ascii="Arial" w:hAnsi="Arial" w:cs="Arial"/>
                  <w:bCs/>
                  <w:sz w:val="22"/>
                  <w:szCs w:val="22"/>
                  <w:lang w:val="en-US"/>
                  <w:rPrChange w:id="996" w:author="Author" w:date="2024-06-12T09:01:00Z">
                    <w:rPr>
                      <w:rFonts w:ascii="Arial" w:hAnsi="Arial" w:cs="Arial"/>
                      <w:bCs/>
                      <w:lang w:val="en-US"/>
                    </w:rPr>
                  </w:rPrChange>
                </w:rPr>
                <w:delText>15</w:delText>
              </w:r>
            </w:del>
            <w:r w:rsidR="0022187C" w:rsidRPr="00C60258">
              <w:rPr>
                <w:rFonts w:ascii="Arial" w:hAnsi="Arial" w:cs="Arial"/>
                <w:bCs/>
                <w:sz w:val="22"/>
                <w:szCs w:val="22"/>
                <w:lang w:val="en-US"/>
                <w:rPrChange w:id="997" w:author="Author" w:date="2024-06-12T09:01:00Z">
                  <w:rPr>
                    <w:rFonts w:ascii="Arial" w:hAnsi="Arial" w:cs="Arial"/>
                    <w:bCs/>
                    <w:lang w:val="en-US"/>
                  </w:rPr>
                </w:rPrChange>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2305F749" w:rsidR="0022187C" w:rsidRPr="00C60258" w:rsidRDefault="009B098D" w:rsidP="00C035E1">
            <w:pPr>
              <w:tabs>
                <w:tab w:val="left" w:pos="3119"/>
              </w:tabs>
              <w:spacing w:after="240"/>
              <w:jc w:val="center"/>
              <w:rPr>
                <w:rFonts w:ascii="Arial" w:hAnsi="Arial" w:cs="Arial"/>
                <w:sz w:val="22"/>
                <w:szCs w:val="22"/>
                <w:lang w:val="en-US"/>
                <w:rPrChange w:id="998" w:author="Author" w:date="2024-06-12T09:01:00Z">
                  <w:rPr>
                    <w:rFonts w:ascii="Arial" w:hAnsi="Arial" w:cs="Arial"/>
                    <w:lang w:val="en-US"/>
                  </w:rPr>
                </w:rPrChange>
              </w:rPr>
            </w:pPr>
            <w:ins w:id="999" w:author="Author" w:date="2024-06-12T07:43:00Z">
              <w:r w:rsidRPr="00C60258">
                <w:rPr>
                  <w:rFonts w:ascii="Arial" w:hAnsi="Arial" w:cs="Arial"/>
                  <w:bCs/>
                  <w:sz w:val="22"/>
                  <w:szCs w:val="22"/>
                  <w:lang w:val="en-US"/>
                  <w:rPrChange w:id="1000" w:author="Author" w:date="2024-06-12T09:01:00Z">
                    <w:rPr>
                      <w:rFonts w:ascii="Arial" w:hAnsi="Arial" w:cs="Arial"/>
                      <w:bCs/>
                      <w:lang w:val="en-US"/>
                    </w:rPr>
                  </w:rPrChange>
                </w:rPr>
                <w:t>195</w:t>
              </w:r>
            </w:ins>
            <w:del w:id="1001" w:author="Author" w:date="2024-06-12T07:43:00Z">
              <w:r w:rsidR="0022187C" w:rsidRPr="00C60258" w:rsidDel="009B098D">
                <w:rPr>
                  <w:rFonts w:ascii="Arial" w:hAnsi="Arial" w:cs="Arial"/>
                  <w:bCs/>
                  <w:sz w:val="22"/>
                  <w:szCs w:val="22"/>
                  <w:lang w:val="en-US"/>
                  <w:rPrChange w:id="1002" w:author="Author" w:date="2024-06-12T09:01:00Z">
                    <w:rPr>
                      <w:rFonts w:ascii="Arial" w:hAnsi="Arial" w:cs="Arial"/>
                      <w:bCs/>
                      <w:lang w:val="en-US"/>
                    </w:rPr>
                  </w:rPrChange>
                </w:rPr>
                <w:delText>10</w:delText>
              </w:r>
            </w:del>
            <w:r w:rsidR="0022187C" w:rsidRPr="00C60258">
              <w:rPr>
                <w:rFonts w:ascii="Arial" w:hAnsi="Arial" w:cs="Arial"/>
                <w:bCs/>
                <w:sz w:val="22"/>
                <w:szCs w:val="22"/>
                <w:lang w:val="en-US"/>
                <w:rPrChange w:id="1003" w:author="Author" w:date="2024-06-12T09:01:00Z">
                  <w:rPr>
                    <w:rFonts w:ascii="Arial" w:hAnsi="Arial" w:cs="Arial"/>
                    <w:bCs/>
                    <w:lang w:val="en-US"/>
                  </w:rPr>
                </w:rPrChange>
              </w:rPr>
              <w:t xml:space="preserve"> Sites</w:t>
            </w:r>
          </w:p>
        </w:tc>
      </w:tr>
      <w:tr w:rsidR="0022187C" w:rsidRPr="00C60258" w14:paraId="47F01EF6"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60258" w:rsidRDefault="0022187C" w:rsidP="00C035E1">
            <w:pPr>
              <w:tabs>
                <w:tab w:val="left" w:pos="3119"/>
              </w:tabs>
              <w:spacing w:after="240"/>
              <w:jc w:val="center"/>
              <w:rPr>
                <w:rFonts w:ascii="Arial" w:hAnsi="Arial" w:cs="Arial"/>
                <w:sz w:val="22"/>
                <w:szCs w:val="22"/>
                <w:lang w:val="en-US"/>
                <w:rPrChange w:id="1004" w:author="Author" w:date="2024-06-12T09:01:00Z">
                  <w:rPr>
                    <w:rFonts w:ascii="Arial" w:hAnsi="Arial" w:cs="Arial"/>
                    <w:lang w:val="en-US"/>
                  </w:rPr>
                </w:rPrChange>
              </w:rPr>
            </w:pPr>
            <w:r w:rsidRPr="00C60258">
              <w:rPr>
                <w:rFonts w:ascii="Arial" w:hAnsi="Arial" w:cs="Arial"/>
                <w:bCs/>
                <w:sz w:val="22"/>
                <w:szCs w:val="22"/>
                <w:lang w:val="en-US"/>
                <w:rPrChange w:id="1005" w:author="Author" w:date="2024-06-12T09:01:00Z">
                  <w:rPr>
                    <w:rFonts w:ascii="Arial" w:hAnsi="Arial" w:cs="Arial"/>
                    <w:bCs/>
                    <w:lang w:val="en-US"/>
                  </w:rPr>
                </w:rPrChange>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127927EA" w:rsidR="0022187C" w:rsidRPr="00C60258" w:rsidRDefault="009B098D" w:rsidP="00C035E1">
            <w:pPr>
              <w:tabs>
                <w:tab w:val="left" w:pos="3119"/>
              </w:tabs>
              <w:spacing w:after="240"/>
              <w:jc w:val="center"/>
              <w:rPr>
                <w:rFonts w:ascii="Arial" w:hAnsi="Arial" w:cs="Arial"/>
                <w:sz w:val="22"/>
                <w:szCs w:val="22"/>
                <w:lang w:val="en-US"/>
                <w:rPrChange w:id="1006" w:author="Author" w:date="2024-06-12T09:01:00Z">
                  <w:rPr>
                    <w:rFonts w:ascii="Arial" w:hAnsi="Arial" w:cs="Arial"/>
                    <w:lang w:val="en-US"/>
                  </w:rPr>
                </w:rPrChange>
              </w:rPr>
            </w:pPr>
            <w:ins w:id="1007" w:author="Author" w:date="2024-06-12T07:43:00Z">
              <w:r w:rsidRPr="00C60258">
                <w:rPr>
                  <w:rFonts w:ascii="Arial" w:hAnsi="Arial" w:cs="Arial"/>
                  <w:bCs/>
                  <w:sz w:val="22"/>
                  <w:szCs w:val="22"/>
                  <w:lang w:val="en-US"/>
                  <w:rPrChange w:id="1008" w:author="Author" w:date="2024-06-12T09:01:00Z">
                    <w:rPr>
                      <w:rFonts w:ascii="Arial" w:hAnsi="Arial" w:cs="Arial"/>
                      <w:bCs/>
                      <w:lang w:val="en-US"/>
                    </w:rPr>
                  </w:rPrChange>
                </w:rPr>
                <w:t>5,000</w:t>
              </w:r>
            </w:ins>
            <w:del w:id="1009" w:author="Author" w:date="2024-06-12T07:43:00Z">
              <w:r w:rsidR="0022187C" w:rsidRPr="00C60258" w:rsidDel="009B098D">
                <w:rPr>
                  <w:rFonts w:ascii="Arial" w:hAnsi="Arial" w:cs="Arial"/>
                  <w:bCs/>
                  <w:sz w:val="22"/>
                  <w:szCs w:val="22"/>
                  <w:lang w:val="en-US"/>
                  <w:rPrChange w:id="1010" w:author="Author" w:date="2024-06-12T09:01:00Z">
                    <w:rPr>
                      <w:rFonts w:ascii="Arial" w:hAnsi="Arial" w:cs="Arial"/>
                      <w:bCs/>
                      <w:lang w:val="en-US"/>
                    </w:rPr>
                  </w:rPrChange>
                </w:rPr>
                <w:delText>10</w:delText>
              </w:r>
            </w:del>
            <w:r w:rsidR="0022187C" w:rsidRPr="00C60258">
              <w:rPr>
                <w:rFonts w:ascii="Arial" w:hAnsi="Arial" w:cs="Arial"/>
                <w:bCs/>
                <w:sz w:val="22"/>
                <w:szCs w:val="22"/>
                <w:lang w:val="en-US"/>
                <w:rPrChange w:id="1011" w:author="Author" w:date="2024-06-12T09:01:00Z">
                  <w:rPr>
                    <w:rFonts w:ascii="Arial" w:hAnsi="Arial" w:cs="Arial"/>
                    <w:bCs/>
                    <w:lang w:val="en-US"/>
                  </w:rPr>
                </w:rPrChange>
              </w:rPr>
              <w:t>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508F2E5B" w:rsidR="0022187C" w:rsidRPr="00C60258" w:rsidRDefault="00C1201B" w:rsidP="00C035E1">
            <w:pPr>
              <w:tabs>
                <w:tab w:val="left" w:pos="3119"/>
              </w:tabs>
              <w:spacing w:after="240"/>
              <w:jc w:val="center"/>
              <w:rPr>
                <w:rFonts w:ascii="Arial" w:hAnsi="Arial" w:cs="Arial"/>
                <w:sz w:val="22"/>
                <w:szCs w:val="22"/>
                <w:lang w:val="en-US"/>
                <w:rPrChange w:id="1012" w:author="Author" w:date="2024-06-12T09:01:00Z">
                  <w:rPr>
                    <w:rFonts w:ascii="Arial" w:hAnsi="Arial" w:cs="Arial"/>
                    <w:lang w:val="en-US"/>
                  </w:rPr>
                </w:rPrChange>
              </w:rPr>
            </w:pPr>
            <w:ins w:id="1013" w:author="Author" w:date="2024-06-12T07:43:00Z">
              <w:r w:rsidRPr="00C60258">
                <w:rPr>
                  <w:rFonts w:ascii="Arial" w:hAnsi="Arial" w:cs="Arial"/>
                  <w:bCs/>
                  <w:sz w:val="22"/>
                  <w:szCs w:val="22"/>
                  <w:lang w:val="en-US"/>
                  <w:rPrChange w:id="1014" w:author="Author" w:date="2024-06-12T09:01:00Z">
                    <w:rPr>
                      <w:rFonts w:ascii="Arial" w:hAnsi="Arial" w:cs="Arial"/>
                      <w:bCs/>
                      <w:lang w:val="en-US"/>
                    </w:rPr>
                  </w:rPrChange>
                </w:rPr>
                <w:t>5,100</w:t>
              </w:r>
            </w:ins>
            <w:del w:id="1015" w:author="Author" w:date="2024-06-12T07:43:00Z">
              <w:r w:rsidR="0022187C" w:rsidRPr="00C60258" w:rsidDel="00C1201B">
                <w:rPr>
                  <w:rFonts w:ascii="Arial" w:hAnsi="Arial" w:cs="Arial"/>
                  <w:bCs/>
                  <w:sz w:val="22"/>
                  <w:szCs w:val="22"/>
                  <w:lang w:val="en-US"/>
                  <w:rPrChange w:id="1016" w:author="Author" w:date="2024-06-12T09:01:00Z">
                    <w:rPr>
                      <w:rFonts w:ascii="Arial" w:hAnsi="Arial" w:cs="Arial"/>
                      <w:bCs/>
                      <w:lang w:val="en-US"/>
                    </w:rPr>
                  </w:rPrChange>
                </w:rPr>
                <w:delText>8</w:delText>
              </w:r>
            </w:del>
            <w:r w:rsidR="0022187C" w:rsidRPr="00C60258">
              <w:rPr>
                <w:rFonts w:ascii="Arial" w:hAnsi="Arial" w:cs="Arial"/>
                <w:bCs/>
                <w:sz w:val="22"/>
                <w:szCs w:val="22"/>
                <w:lang w:val="en-US"/>
                <w:rPrChange w:id="1017" w:author="Author" w:date="2024-06-12T09:01:00Z">
                  <w:rPr>
                    <w:rFonts w:ascii="Arial" w:hAnsi="Arial" w:cs="Arial"/>
                    <w:bCs/>
                    <w:lang w:val="en-US"/>
                  </w:rPr>
                </w:rPrChange>
              </w:rPr>
              <w:t>kWh/day</w:t>
            </w:r>
          </w:p>
        </w:tc>
      </w:tr>
    </w:tbl>
    <w:p w14:paraId="61E0A812" w14:textId="77777777" w:rsidR="0022187C" w:rsidRPr="006E461F" w:rsidRDefault="0022187C" w:rsidP="0022187C">
      <w:pPr>
        <w:tabs>
          <w:tab w:val="left" w:pos="3119"/>
        </w:tabs>
        <w:spacing w:after="240"/>
        <w:rPr>
          <w:rFonts w:ascii="Arial" w:hAnsi="Arial" w:cs="Arial"/>
          <w:sz w:val="22"/>
          <w:szCs w:val="22"/>
        </w:rPr>
      </w:pPr>
    </w:p>
    <w:p w14:paraId="029C992D" w14:textId="77777777" w:rsidR="0022187C" w:rsidRPr="00C60258" w:rsidRDefault="0022187C" w:rsidP="0022187C">
      <w:pPr>
        <w:tabs>
          <w:tab w:val="left" w:pos="3119"/>
        </w:tabs>
        <w:spacing w:after="240"/>
        <w:rPr>
          <w:rFonts w:ascii="Arial" w:hAnsi="Arial" w:cs="Arial"/>
          <w:sz w:val="22"/>
          <w:szCs w:val="22"/>
          <w:rPrChange w:id="1018" w:author="Author" w:date="2024-06-12T09:01:00Z">
            <w:rPr>
              <w:rFonts w:ascii="Arial" w:hAnsi="Arial" w:cs="Arial"/>
            </w:rPr>
          </w:rPrChange>
        </w:rPr>
      </w:pPr>
      <w:r w:rsidRPr="00C60258">
        <w:rPr>
          <w:rFonts w:ascii="Arial" w:hAnsi="Arial" w:cs="Arial"/>
          <w:sz w:val="22"/>
          <w:szCs w:val="22"/>
          <w:rPrChange w:id="1019" w:author="Author" w:date="2024-06-12T09:01:00Z">
            <w:rPr>
              <w:rFonts w:ascii="Arial" w:hAnsi="Arial" w:cs="Arial"/>
            </w:rPr>
          </w:rPrChange>
        </w:rPr>
        <w:t>This would mean the Final Reconciliation calculations would be.</w:t>
      </w:r>
    </w:p>
    <w:p w14:paraId="4CAD16A2" w14:textId="77777777" w:rsidR="0022187C" w:rsidRPr="00C60258" w:rsidRDefault="0022187C" w:rsidP="0022187C">
      <w:pPr>
        <w:tabs>
          <w:tab w:val="left" w:pos="3119"/>
        </w:tabs>
        <w:rPr>
          <w:rFonts w:ascii="Arial" w:hAnsi="Arial" w:cs="Arial"/>
          <w:sz w:val="22"/>
          <w:szCs w:val="22"/>
          <w:rPrChange w:id="1020" w:author="Author" w:date="2024-06-12T09:01:00Z">
            <w:rPr>
              <w:rFonts w:ascii="Arial" w:hAnsi="Arial" w:cs="Arial"/>
            </w:rPr>
          </w:rPrChange>
        </w:rPr>
      </w:pPr>
      <w:r w:rsidRPr="00C60258">
        <w:rPr>
          <w:rFonts w:ascii="Arial" w:hAnsi="Arial" w:cs="Arial"/>
          <w:sz w:val="22"/>
          <w:szCs w:val="22"/>
          <w:rPrChange w:id="1021" w:author="Author" w:date="2024-06-12T09:01:00Z">
            <w:rPr>
              <w:rFonts w:ascii="Arial" w:hAnsi="Arial" w:cs="Arial"/>
            </w:rPr>
          </w:rPrChange>
        </w:rPr>
        <w:t>Final HH Gross Demand</w:t>
      </w:r>
      <w:r w:rsidRPr="00C60258">
        <w:rPr>
          <w:rFonts w:ascii="Arial" w:hAnsi="Arial" w:cs="Arial"/>
          <w:sz w:val="22"/>
          <w:szCs w:val="22"/>
          <w:rPrChange w:id="1022" w:author="Author" w:date="2024-06-12T09:01:00Z">
            <w:rPr>
              <w:rFonts w:ascii="Arial" w:hAnsi="Arial" w:cs="Arial"/>
            </w:rPr>
          </w:rPrChange>
        </w:rPr>
        <w:tab/>
        <w:t xml:space="preserve">= (9,500kW - 9,000kW) x £10.00/kW </w:t>
      </w:r>
    </w:p>
    <w:p w14:paraId="274A230A" w14:textId="77777777" w:rsidR="0022187C" w:rsidRPr="00C60258" w:rsidRDefault="0022187C" w:rsidP="0022187C">
      <w:pPr>
        <w:tabs>
          <w:tab w:val="left" w:pos="3119"/>
        </w:tabs>
        <w:rPr>
          <w:rFonts w:ascii="Arial" w:hAnsi="Arial" w:cs="Arial"/>
          <w:sz w:val="22"/>
          <w:szCs w:val="22"/>
          <w:rPrChange w:id="1023" w:author="Author" w:date="2024-06-12T09:01:00Z">
            <w:rPr>
              <w:rFonts w:ascii="Arial" w:hAnsi="Arial" w:cs="Arial"/>
            </w:rPr>
          </w:rPrChange>
        </w:rPr>
      </w:pPr>
      <w:r w:rsidRPr="00C60258">
        <w:rPr>
          <w:rFonts w:ascii="Arial" w:hAnsi="Arial" w:cs="Arial"/>
          <w:sz w:val="22"/>
          <w:szCs w:val="22"/>
          <w:rPrChange w:id="1024" w:author="Author" w:date="2024-06-12T09:01:00Z">
            <w:rPr>
              <w:rFonts w:ascii="Arial" w:hAnsi="Arial" w:cs="Arial"/>
            </w:rPr>
          </w:rPrChange>
        </w:rPr>
        <w:t>Reconciliation Charge</w:t>
      </w:r>
      <w:r w:rsidRPr="00C60258">
        <w:rPr>
          <w:rFonts w:ascii="Arial" w:hAnsi="Arial" w:cs="Arial"/>
          <w:sz w:val="22"/>
          <w:szCs w:val="22"/>
          <w:rPrChange w:id="1025" w:author="Author" w:date="2024-06-12T09:01:00Z">
            <w:rPr>
              <w:rFonts w:ascii="Arial" w:hAnsi="Arial" w:cs="Arial"/>
            </w:rPr>
          </w:rPrChange>
        </w:rPr>
        <w:tab/>
        <w:t>= £5,000</w:t>
      </w:r>
    </w:p>
    <w:p w14:paraId="622F0D79" w14:textId="77777777" w:rsidR="0022187C" w:rsidRPr="00C60258" w:rsidRDefault="0022187C" w:rsidP="0022187C">
      <w:pPr>
        <w:tabs>
          <w:tab w:val="left" w:pos="3119"/>
        </w:tabs>
        <w:rPr>
          <w:rFonts w:ascii="Arial" w:hAnsi="Arial" w:cs="Arial"/>
          <w:sz w:val="22"/>
          <w:szCs w:val="22"/>
          <w:rPrChange w:id="1026" w:author="Author" w:date="2024-06-12T09:01:00Z">
            <w:rPr>
              <w:rFonts w:ascii="Arial" w:hAnsi="Arial" w:cs="Arial"/>
            </w:rPr>
          </w:rPrChange>
        </w:rPr>
      </w:pPr>
    </w:p>
    <w:p w14:paraId="4224C8CD" w14:textId="77777777" w:rsidR="0022187C" w:rsidRPr="00C60258" w:rsidRDefault="0022187C" w:rsidP="0022187C">
      <w:pPr>
        <w:tabs>
          <w:tab w:val="left" w:pos="3119"/>
        </w:tabs>
        <w:rPr>
          <w:rFonts w:ascii="Arial" w:hAnsi="Arial" w:cs="Arial"/>
          <w:sz w:val="22"/>
          <w:szCs w:val="22"/>
          <w:rPrChange w:id="1027" w:author="Author" w:date="2024-06-12T09:01:00Z">
            <w:rPr>
              <w:rFonts w:ascii="Arial" w:hAnsi="Arial" w:cs="Arial"/>
            </w:rPr>
          </w:rPrChange>
        </w:rPr>
      </w:pPr>
      <w:r w:rsidRPr="00C60258">
        <w:rPr>
          <w:rFonts w:ascii="Arial" w:hAnsi="Arial" w:cs="Arial"/>
          <w:sz w:val="22"/>
          <w:szCs w:val="22"/>
          <w:rPrChange w:id="1028" w:author="Author" w:date="2024-06-12T09:01:00Z">
            <w:rPr>
              <w:rFonts w:ascii="Arial" w:hAnsi="Arial" w:cs="Arial"/>
            </w:rPr>
          </w:rPrChange>
        </w:rPr>
        <w:t>Final HH Embedded Export</w:t>
      </w:r>
      <w:r w:rsidRPr="00C60258">
        <w:rPr>
          <w:rFonts w:ascii="Arial" w:hAnsi="Arial" w:cs="Arial"/>
          <w:sz w:val="22"/>
          <w:szCs w:val="22"/>
          <w:rPrChange w:id="1029" w:author="Author" w:date="2024-06-12T09:01:00Z">
            <w:rPr>
              <w:rFonts w:ascii="Arial" w:hAnsi="Arial" w:cs="Arial"/>
            </w:rPr>
          </w:rPrChange>
        </w:rPr>
        <w:tab/>
      </w:r>
      <w:r w:rsidRPr="00C60258">
        <w:rPr>
          <w:rFonts w:ascii="Arial" w:hAnsi="Arial" w:cs="Arial"/>
          <w:sz w:val="22"/>
          <w:szCs w:val="22"/>
          <w:rPrChange w:id="1030" w:author="Author" w:date="2024-06-12T09:01:00Z">
            <w:rPr>
              <w:rFonts w:ascii="Arial" w:hAnsi="Arial" w:cs="Arial"/>
            </w:rPr>
          </w:rPrChange>
        </w:rPr>
        <w:tab/>
        <w:t>= (-550kW - -500kW) x £5.00/kW</w:t>
      </w:r>
    </w:p>
    <w:p w14:paraId="18384541" w14:textId="77777777" w:rsidR="0022187C" w:rsidRPr="00C60258" w:rsidRDefault="0022187C" w:rsidP="0022187C">
      <w:pPr>
        <w:tabs>
          <w:tab w:val="left" w:pos="3119"/>
        </w:tabs>
        <w:rPr>
          <w:rFonts w:ascii="Arial" w:hAnsi="Arial" w:cs="Arial"/>
          <w:sz w:val="22"/>
          <w:szCs w:val="22"/>
          <w:rPrChange w:id="1031" w:author="Author" w:date="2024-06-12T09:01:00Z">
            <w:rPr>
              <w:rFonts w:ascii="Arial" w:hAnsi="Arial" w:cs="Arial"/>
            </w:rPr>
          </w:rPrChange>
        </w:rPr>
      </w:pPr>
      <w:r w:rsidRPr="00C60258">
        <w:rPr>
          <w:rFonts w:ascii="Arial" w:hAnsi="Arial" w:cs="Arial"/>
          <w:sz w:val="22"/>
          <w:szCs w:val="22"/>
          <w:rPrChange w:id="1032" w:author="Author" w:date="2024-06-12T09:01:00Z">
            <w:rPr>
              <w:rFonts w:ascii="Arial" w:hAnsi="Arial" w:cs="Arial"/>
            </w:rPr>
          </w:rPrChange>
        </w:rPr>
        <w:t>Reconciliation Charge</w:t>
      </w:r>
      <w:r w:rsidRPr="00C60258">
        <w:rPr>
          <w:rFonts w:ascii="Arial" w:hAnsi="Arial" w:cs="Arial"/>
          <w:sz w:val="22"/>
          <w:szCs w:val="22"/>
          <w:rPrChange w:id="1033" w:author="Author" w:date="2024-06-12T09:01:00Z">
            <w:rPr>
              <w:rFonts w:ascii="Arial" w:hAnsi="Arial" w:cs="Arial"/>
            </w:rPr>
          </w:rPrChange>
        </w:rPr>
        <w:tab/>
      </w:r>
      <w:r w:rsidRPr="00C60258">
        <w:rPr>
          <w:rFonts w:ascii="Arial" w:hAnsi="Arial" w:cs="Arial"/>
          <w:sz w:val="22"/>
          <w:szCs w:val="22"/>
          <w:rPrChange w:id="1034" w:author="Author" w:date="2024-06-12T09:01:00Z">
            <w:rPr>
              <w:rFonts w:ascii="Arial" w:hAnsi="Arial" w:cs="Arial"/>
            </w:rPr>
          </w:rPrChange>
        </w:rPr>
        <w:tab/>
        <w:t>= -£250</w:t>
      </w:r>
    </w:p>
    <w:p w14:paraId="41C58DDA" w14:textId="77777777" w:rsidR="0022187C" w:rsidRPr="00C60258" w:rsidRDefault="0022187C" w:rsidP="0022187C">
      <w:pPr>
        <w:tabs>
          <w:tab w:val="left" w:pos="3119"/>
        </w:tabs>
        <w:spacing w:after="240"/>
        <w:rPr>
          <w:rFonts w:ascii="Arial" w:hAnsi="Arial" w:cs="Arial"/>
          <w:sz w:val="22"/>
          <w:szCs w:val="22"/>
          <w:rPrChange w:id="1035" w:author="Author" w:date="2024-06-12T09:01:00Z">
            <w:rPr>
              <w:rFonts w:ascii="Arial" w:hAnsi="Arial" w:cs="Arial"/>
            </w:rPr>
          </w:rPrChange>
        </w:rPr>
      </w:pPr>
    </w:p>
    <w:p w14:paraId="52DFC9B9" w14:textId="77777777" w:rsidR="0022187C" w:rsidRPr="00C60258" w:rsidRDefault="0022187C" w:rsidP="0022187C">
      <w:pPr>
        <w:tabs>
          <w:tab w:val="left" w:pos="3119"/>
        </w:tabs>
        <w:rPr>
          <w:rFonts w:ascii="Arial" w:hAnsi="Arial" w:cs="Arial"/>
          <w:sz w:val="22"/>
          <w:szCs w:val="22"/>
          <w:rPrChange w:id="1036" w:author="Author" w:date="2024-06-12T09:01:00Z">
            <w:rPr>
              <w:rFonts w:ascii="Arial" w:hAnsi="Arial" w:cs="Arial"/>
            </w:rPr>
          </w:rPrChange>
        </w:rPr>
      </w:pPr>
      <w:r w:rsidRPr="00C60258">
        <w:rPr>
          <w:rFonts w:ascii="Arial" w:hAnsi="Arial" w:cs="Arial"/>
          <w:sz w:val="22"/>
          <w:szCs w:val="22"/>
          <w:rPrChange w:id="1037" w:author="Author" w:date="2024-06-12T09:01:00Z">
            <w:rPr>
              <w:rFonts w:ascii="Arial" w:hAnsi="Arial" w:cs="Arial"/>
            </w:rPr>
          </w:rPrChange>
        </w:rPr>
        <w:t xml:space="preserve">Final NHH Reconciliation Charge </w:t>
      </w:r>
      <w:r w:rsidRPr="00C60258">
        <w:rPr>
          <w:rFonts w:ascii="Arial" w:hAnsi="Arial" w:cs="Arial"/>
          <w:sz w:val="22"/>
          <w:szCs w:val="22"/>
          <w:rPrChange w:id="1038" w:author="Author" w:date="2024-06-12T09:01:00Z">
            <w:rPr>
              <w:rFonts w:ascii="Arial" w:hAnsi="Arial" w:cs="Arial"/>
            </w:rPr>
          </w:rPrChange>
        </w:rPr>
        <w:tab/>
        <w:t xml:space="preserve">= </w:t>
      </w:r>
      <w:r w:rsidRPr="00C60258">
        <w:rPr>
          <w:rFonts w:ascii="Arial" w:hAnsi="Arial" w:cs="Arial"/>
          <w:sz w:val="22"/>
          <w:szCs w:val="22"/>
          <w:u w:val="single"/>
          <w:rPrChange w:id="1039" w:author="Author" w:date="2024-06-12T09:01:00Z">
            <w:rPr>
              <w:rFonts w:ascii="Arial" w:hAnsi="Arial" w:cs="Arial"/>
              <w:u w:val="single"/>
            </w:rPr>
          </w:rPrChange>
        </w:rPr>
        <w:t>(16,700,000kWh – 17,000,000kWh) x 1.20p/kWh</w:t>
      </w:r>
    </w:p>
    <w:p w14:paraId="6E4A9CC4" w14:textId="77777777" w:rsidR="0022187C" w:rsidRPr="00C60258" w:rsidRDefault="0022187C" w:rsidP="0022187C">
      <w:pPr>
        <w:tabs>
          <w:tab w:val="left" w:pos="3119"/>
        </w:tabs>
        <w:rPr>
          <w:rFonts w:ascii="Arial" w:hAnsi="Arial" w:cs="Arial"/>
          <w:sz w:val="22"/>
          <w:szCs w:val="22"/>
          <w:rPrChange w:id="1040" w:author="Author" w:date="2024-06-12T09:01:00Z">
            <w:rPr>
              <w:rFonts w:ascii="Arial" w:hAnsi="Arial" w:cs="Arial"/>
            </w:rPr>
          </w:rPrChange>
        </w:rPr>
      </w:pPr>
      <w:r w:rsidRPr="00C60258">
        <w:rPr>
          <w:rFonts w:ascii="Arial" w:hAnsi="Arial" w:cs="Arial"/>
          <w:sz w:val="22"/>
          <w:szCs w:val="22"/>
          <w:rPrChange w:id="1041" w:author="Author" w:date="2024-06-12T09:01:00Z">
            <w:rPr>
              <w:rFonts w:ascii="Arial" w:hAnsi="Arial" w:cs="Arial"/>
            </w:rPr>
          </w:rPrChange>
        </w:rPr>
        <w:tab/>
      </w:r>
      <w:r w:rsidRPr="00C60258">
        <w:rPr>
          <w:rFonts w:ascii="Arial" w:hAnsi="Arial" w:cs="Arial"/>
          <w:sz w:val="22"/>
          <w:szCs w:val="22"/>
          <w:rPrChange w:id="1042" w:author="Author" w:date="2024-06-12T09:01:00Z">
            <w:rPr>
              <w:rFonts w:ascii="Arial" w:hAnsi="Arial" w:cs="Arial"/>
            </w:rPr>
          </w:rPrChange>
        </w:rPr>
        <w:tab/>
      </w:r>
      <w:r w:rsidRPr="00C60258">
        <w:rPr>
          <w:rFonts w:ascii="Arial" w:hAnsi="Arial" w:cs="Arial"/>
          <w:sz w:val="22"/>
          <w:szCs w:val="22"/>
          <w:rPrChange w:id="1043" w:author="Author" w:date="2024-06-12T09:01:00Z">
            <w:rPr>
              <w:rFonts w:ascii="Arial" w:hAnsi="Arial" w:cs="Arial"/>
            </w:rPr>
          </w:rPrChange>
        </w:rPr>
        <w:tab/>
      </w:r>
      <w:r w:rsidRPr="00C60258">
        <w:rPr>
          <w:rFonts w:ascii="Arial" w:hAnsi="Arial" w:cs="Arial"/>
          <w:sz w:val="22"/>
          <w:szCs w:val="22"/>
          <w:rPrChange w:id="1044" w:author="Author" w:date="2024-06-12T09:01:00Z">
            <w:rPr>
              <w:rFonts w:ascii="Arial" w:hAnsi="Arial" w:cs="Arial"/>
            </w:rPr>
          </w:rPrChange>
        </w:rPr>
        <w:tab/>
        <w:t>100</w:t>
      </w:r>
    </w:p>
    <w:p w14:paraId="3F6CEDE2" w14:textId="77777777" w:rsidR="0022187C" w:rsidRPr="00C60258" w:rsidRDefault="0022187C" w:rsidP="0022187C">
      <w:pPr>
        <w:tabs>
          <w:tab w:val="left" w:pos="3119"/>
        </w:tabs>
        <w:rPr>
          <w:rFonts w:ascii="Arial" w:hAnsi="Arial" w:cs="Arial"/>
          <w:sz w:val="22"/>
          <w:szCs w:val="22"/>
          <w:rPrChange w:id="1045" w:author="Author" w:date="2024-06-12T09:01:00Z">
            <w:rPr>
              <w:rFonts w:ascii="Arial" w:hAnsi="Arial" w:cs="Arial"/>
            </w:rPr>
          </w:rPrChange>
        </w:rPr>
      </w:pPr>
      <w:r w:rsidRPr="00C60258">
        <w:rPr>
          <w:rFonts w:ascii="Arial" w:hAnsi="Arial" w:cs="Arial"/>
          <w:sz w:val="22"/>
          <w:szCs w:val="22"/>
          <w:rPrChange w:id="1046" w:author="Author" w:date="2024-06-12T09:01:00Z">
            <w:rPr>
              <w:rFonts w:ascii="Arial" w:hAnsi="Arial" w:cs="Arial"/>
            </w:rPr>
          </w:rPrChange>
        </w:rPr>
        <w:t xml:space="preserve"> </w:t>
      </w:r>
      <w:r w:rsidRPr="00C60258">
        <w:rPr>
          <w:rFonts w:ascii="Arial" w:hAnsi="Arial" w:cs="Arial"/>
          <w:sz w:val="22"/>
          <w:szCs w:val="22"/>
          <w:rPrChange w:id="1047" w:author="Author" w:date="2024-06-12T09:01:00Z">
            <w:rPr>
              <w:rFonts w:ascii="Arial" w:hAnsi="Arial" w:cs="Arial"/>
            </w:rPr>
          </w:rPrChange>
        </w:rPr>
        <w:tab/>
        <w:t xml:space="preserve">        = -£3,600</w:t>
      </w:r>
    </w:p>
    <w:p w14:paraId="50EED97B" w14:textId="77777777" w:rsidR="0022187C" w:rsidRPr="00C60258" w:rsidRDefault="0022187C" w:rsidP="0022187C">
      <w:pPr>
        <w:rPr>
          <w:rFonts w:ascii="Arial" w:hAnsi="Arial" w:cs="Arial"/>
          <w:sz w:val="22"/>
          <w:szCs w:val="22"/>
          <w:lang w:eastAsia="en-US"/>
          <w:rPrChange w:id="1048" w:author="Author" w:date="2024-06-12T09:01:00Z">
            <w:rPr>
              <w:rFonts w:ascii="Arial" w:hAnsi="Arial" w:cs="Arial"/>
              <w:lang w:eastAsia="en-US"/>
            </w:rPr>
          </w:rPrChange>
        </w:rPr>
      </w:pPr>
    </w:p>
    <w:p w14:paraId="761A307A" w14:textId="4DC54D5E" w:rsidR="0022187C" w:rsidRPr="00C60258" w:rsidRDefault="0022187C">
      <w:pPr>
        <w:tabs>
          <w:tab w:val="left" w:pos="2552"/>
        </w:tabs>
        <w:rPr>
          <w:rFonts w:ascii="Arial" w:hAnsi="Arial" w:cs="Arial"/>
          <w:sz w:val="22"/>
          <w:szCs w:val="22"/>
          <w:rPrChange w:id="1049" w:author="Author" w:date="2024-06-12T09:01:00Z">
            <w:rPr>
              <w:rFonts w:ascii="Arial" w:hAnsi="Arial" w:cs="Arial"/>
            </w:rPr>
          </w:rPrChange>
        </w:rPr>
        <w:pPrChange w:id="1050" w:author="Author" w:date="2024-06-12T09:38:00Z">
          <w:pPr/>
        </w:pPrChange>
      </w:pPr>
      <w:r w:rsidRPr="00C60258">
        <w:rPr>
          <w:rFonts w:ascii="Arial" w:hAnsi="Arial" w:cs="Arial"/>
          <w:sz w:val="22"/>
          <w:szCs w:val="22"/>
          <w:rPrChange w:id="1051" w:author="Author" w:date="2024-06-12T09:01:00Z">
            <w:rPr>
              <w:rFonts w:ascii="Arial" w:hAnsi="Arial" w:cs="Arial"/>
            </w:rPr>
          </w:rPrChange>
        </w:rPr>
        <w:t>FDSC Charging Band 1</w:t>
      </w:r>
      <w:r w:rsidRPr="00C60258">
        <w:rPr>
          <w:rFonts w:ascii="Arial" w:hAnsi="Arial" w:cs="Arial"/>
          <w:sz w:val="22"/>
          <w:szCs w:val="22"/>
          <w:rPrChange w:id="1052" w:author="Author" w:date="2024-06-12T09:01:00Z">
            <w:rPr>
              <w:rFonts w:ascii="Arial" w:hAnsi="Arial" w:cs="Arial"/>
            </w:rPr>
          </w:rPrChange>
        </w:rPr>
        <w:tab/>
        <w:t>= (</w:t>
      </w:r>
      <w:del w:id="1053" w:author="Author" w:date="2024-06-12T07:44:00Z">
        <w:r w:rsidRPr="00C60258" w:rsidDel="00FD5CB1">
          <w:rPr>
            <w:rFonts w:ascii="Arial" w:hAnsi="Arial" w:cs="Arial"/>
            <w:sz w:val="22"/>
            <w:szCs w:val="22"/>
            <w:rPrChange w:id="1054" w:author="Author" w:date="2024-06-12T09:01:00Z">
              <w:rPr>
                <w:rFonts w:ascii="Arial" w:hAnsi="Arial" w:cs="Arial"/>
              </w:rPr>
            </w:rPrChange>
          </w:rPr>
          <w:delText>40</w:delText>
        </w:r>
      </w:del>
      <w:ins w:id="1055" w:author="Author" w:date="2024-06-12T07:44:00Z">
        <w:r w:rsidR="00FD5CB1" w:rsidRPr="00C60258">
          <w:rPr>
            <w:rFonts w:ascii="Arial" w:hAnsi="Arial" w:cs="Arial"/>
            <w:sz w:val="22"/>
            <w:szCs w:val="22"/>
            <w:rPrChange w:id="1056" w:author="Author" w:date="2024-06-12T09:01:00Z">
              <w:rPr>
                <w:rFonts w:ascii="Arial" w:hAnsi="Arial" w:cs="Arial"/>
              </w:rPr>
            </w:rPrChange>
          </w:rPr>
          <w:t>235</w:t>
        </w:r>
      </w:ins>
      <w:r w:rsidRPr="00C60258">
        <w:rPr>
          <w:rFonts w:ascii="Arial" w:hAnsi="Arial" w:cs="Arial"/>
          <w:sz w:val="22"/>
          <w:szCs w:val="22"/>
          <w:rPrChange w:id="1057" w:author="Author" w:date="2024-06-12T09:01:00Z">
            <w:rPr>
              <w:rFonts w:ascii="Arial" w:hAnsi="Arial" w:cs="Arial"/>
            </w:rPr>
          </w:rPrChange>
        </w:rPr>
        <w:t xml:space="preserve"> Sites – </w:t>
      </w:r>
      <w:del w:id="1058" w:author="Author" w:date="2024-06-12T07:44:00Z">
        <w:r w:rsidRPr="00C60258" w:rsidDel="00FD5CB1">
          <w:rPr>
            <w:rFonts w:ascii="Arial" w:hAnsi="Arial" w:cs="Arial"/>
            <w:sz w:val="22"/>
            <w:szCs w:val="22"/>
            <w:rPrChange w:id="1059" w:author="Author" w:date="2024-06-12T09:01:00Z">
              <w:rPr>
                <w:rFonts w:ascii="Arial" w:hAnsi="Arial" w:cs="Arial"/>
              </w:rPr>
            </w:rPrChange>
          </w:rPr>
          <w:delText>25</w:delText>
        </w:r>
      </w:del>
      <w:ins w:id="1060" w:author="Author" w:date="2024-06-12T07:44:00Z">
        <w:r w:rsidR="00FD5CB1" w:rsidRPr="00C60258">
          <w:rPr>
            <w:rFonts w:ascii="Arial" w:hAnsi="Arial" w:cs="Arial"/>
            <w:sz w:val="22"/>
            <w:szCs w:val="22"/>
            <w:rPrChange w:id="1061" w:author="Author" w:date="2024-06-12T09:01:00Z">
              <w:rPr>
                <w:rFonts w:ascii="Arial" w:hAnsi="Arial" w:cs="Arial"/>
              </w:rPr>
            </w:rPrChange>
          </w:rPr>
          <w:t>230</w:t>
        </w:r>
      </w:ins>
      <w:r w:rsidRPr="00C60258">
        <w:rPr>
          <w:rFonts w:ascii="Arial" w:hAnsi="Arial" w:cs="Arial"/>
          <w:sz w:val="22"/>
          <w:szCs w:val="22"/>
          <w:rPrChange w:id="1062" w:author="Author" w:date="2024-06-12T09:01:00Z">
            <w:rPr>
              <w:rFonts w:ascii="Arial" w:hAnsi="Arial" w:cs="Arial"/>
            </w:rPr>
          </w:rPrChange>
        </w:rPr>
        <w:t xml:space="preserve"> Sites) x </w:t>
      </w:r>
      <w:r w:rsidRPr="00C60258">
        <w:rPr>
          <w:rFonts w:ascii="Arial" w:hAnsi="Arial" w:cs="Arial"/>
          <w:sz w:val="22"/>
          <w:szCs w:val="22"/>
          <w:rPrChange w:id="1063" w:author="Author" w:date="2024-06-12T09:38:00Z">
            <w:rPr>
              <w:rFonts w:ascii="Arial" w:hAnsi="Arial" w:cs="Arial"/>
              <w:bCs/>
            </w:rPr>
          </w:rPrChange>
        </w:rPr>
        <w:t xml:space="preserve">£1/Site/Day x </w:t>
      </w:r>
      <w:del w:id="1064" w:author="Author" w:date="2024-06-12T07:44:00Z">
        <w:r w:rsidRPr="00C60258" w:rsidDel="00FD5CB1">
          <w:rPr>
            <w:rFonts w:ascii="Arial" w:hAnsi="Arial" w:cs="Arial"/>
            <w:sz w:val="22"/>
            <w:szCs w:val="22"/>
            <w:rPrChange w:id="1065" w:author="Author" w:date="2024-06-12T09:38:00Z">
              <w:rPr>
                <w:rFonts w:ascii="Arial" w:hAnsi="Arial" w:cs="Arial"/>
                <w:bCs/>
              </w:rPr>
            </w:rPrChange>
          </w:rPr>
          <w:delText>30</w:delText>
        </w:r>
      </w:del>
      <w:ins w:id="1066" w:author="Author" w:date="2024-06-12T07:44:00Z">
        <w:r w:rsidR="00FD5CB1" w:rsidRPr="00C60258">
          <w:rPr>
            <w:rFonts w:ascii="Arial" w:hAnsi="Arial" w:cs="Arial"/>
            <w:sz w:val="22"/>
            <w:szCs w:val="22"/>
            <w:rPrChange w:id="1067" w:author="Author" w:date="2024-06-12T09:38:00Z">
              <w:rPr>
                <w:rFonts w:ascii="Arial" w:hAnsi="Arial" w:cs="Arial"/>
                <w:bCs/>
              </w:rPr>
            </w:rPrChange>
          </w:rPr>
          <w:t>365</w:t>
        </w:r>
      </w:ins>
      <w:r w:rsidRPr="00C60258">
        <w:rPr>
          <w:rFonts w:ascii="Arial" w:hAnsi="Arial" w:cs="Arial"/>
          <w:sz w:val="22"/>
          <w:szCs w:val="22"/>
          <w:rPrChange w:id="1068" w:author="Author" w:date="2024-06-12T09:38:00Z">
            <w:rPr>
              <w:rFonts w:ascii="Arial" w:hAnsi="Arial" w:cs="Arial"/>
              <w:bCs/>
            </w:rPr>
          </w:rPrChange>
        </w:rPr>
        <w:t xml:space="preserve"> days = £</w:t>
      </w:r>
      <w:ins w:id="1069" w:author="Author" w:date="2024-06-12T10:23:00Z">
        <w:r w:rsidR="009C5977">
          <w:rPr>
            <w:rFonts w:ascii="Arial" w:hAnsi="Arial" w:cs="Arial"/>
            <w:sz w:val="22"/>
            <w:szCs w:val="22"/>
          </w:rPr>
          <w:t>150</w:t>
        </w:r>
      </w:ins>
      <w:del w:id="1070" w:author="Author" w:date="2024-06-12T10:23:00Z">
        <w:r w:rsidRPr="00C60258" w:rsidDel="009C5977">
          <w:rPr>
            <w:rFonts w:ascii="Arial" w:hAnsi="Arial" w:cs="Arial"/>
            <w:sz w:val="22"/>
            <w:szCs w:val="22"/>
            <w:rPrChange w:id="1071" w:author="Author" w:date="2024-06-12T09:38:00Z">
              <w:rPr>
                <w:rFonts w:ascii="Arial" w:hAnsi="Arial" w:cs="Arial"/>
                <w:bCs/>
              </w:rPr>
            </w:rPrChange>
          </w:rPr>
          <w:delText>450</w:delText>
        </w:r>
      </w:del>
    </w:p>
    <w:p w14:paraId="65C2AEA1" w14:textId="77777777" w:rsidR="0022187C" w:rsidRPr="00C60258" w:rsidRDefault="0022187C">
      <w:pPr>
        <w:tabs>
          <w:tab w:val="left" w:pos="2552"/>
        </w:tabs>
        <w:rPr>
          <w:rFonts w:ascii="Arial" w:hAnsi="Arial" w:cs="Arial"/>
          <w:sz w:val="22"/>
          <w:szCs w:val="22"/>
          <w:rPrChange w:id="1072" w:author="Author" w:date="2024-06-12T09:01:00Z">
            <w:rPr>
              <w:rFonts w:ascii="Arial" w:hAnsi="Arial" w:cs="Arial"/>
            </w:rPr>
          </w:rPrChange>
        </w:rPr>
        <w:pPrChange w:id="1073" w:author="Author" w:date="2024-06-12T09:38:00Z">
          <w:pPr/>
        </w:pPrChange>
      </w:pPr>
    </w:p>
    <w:p w14:paraId="78B24F7F" w14:textId="32C1F1A3" w:rsidR="0022187C" w:rsidRPr="00C60258" w:rsidRDefault="0022187C">
      <w:pPr>
        <w:tabs>
          <w:tab w:val="left" w:pos="2552"/>
        </w:tabs>
        <w:rPr>
          <w:rFonts w:ascii="Arial" w:hAnsi="Arial" w:cs="Arial"/>
          <w:sz w:val="22"/>
          <w:szCs w:val="22"/>
          <w:rPrChange w:id="1074" w:author="Author" w:date="2024-06-12T09:38:00Z">
            <w:rPr>
              <w:rFonts w:ascii="Arial" w:hAnsi="Arial" w:cs="Arial"/>
            </w:rPr>
          </w:rPrChange>
        </w:rPr>
        <w:pPrChange w:id="1075" w:author="Author" w:date="2024-06-12T09:38:00Z">
          <w:pPr/>
        </w:pPrChange>
      </w:pPr>
      <w:r w:rsidRPr="00C60258">
        <w:rPr>
          <w:rFonts w:ascii="Arial" w:hAnsi="Arial" w:cs="Arial"/>
          <w:sz w:val="22"/>
          <w:szCs w:val="22"/>
          <w:rPrChange w:id="1076" w:author="Author" w:date="2024-06-12T09:01:00Z">
            <w:rPr>
              <w:rFonts w:ascii="Arial" w:hAnsi="Arial" w:cs="Arial"/>
            </w:rPr>
          </w:rPrChange>
        </w:rPr>
        <w:t>FDSC Charging</w:t>
      </w:r>
      <w:r w:rsidRPr="00C60258">
        <w:rPr>
          <w:rFonts w:ascii="Arial" w:hAnsi="Arial" w:cs="Arial"/>
          <w:sz w:val="22"/>
          <w:szCs w:val="22"/>
          <w:rPrChange w:id="1077" w:author="Author" w:date="2024-06-12T09:38:00Z">
            <w:rPr>
              <w:rFonts w:ascii="Arial" w:hAnsi="Arial" w:cs="Arial"/>
            </w:rPr>
          </w:rPrChange>
        </w:rPr>
        <w:t xml:space="preserve"> Band 2 </w:t>
      </w:r>
      <w:r w:rsidRPr="00C60258">
        <w:rPr>
          <w:rFonts w:ascii="Arial" w:hAnsi="Arial" w:cs="Arial"/>
          <w:sz w:val="22"/>
          <w:szCs w:val="22"/>
          <w:rPrChange w:id="1078" w:author="Author" w:date="2024-06-12T09:38:00Z">
            <w:rPr>
              <w:rFonts w:ascii="Arial" w:hAnsi="Arial" w:cs="Arial"/>
            </w:rPr>
          </w:rPrChange>
        </w:rPr>
        <w:tab/>
        <w:t>= (</w:t>
      </w:r>
      <w:del w:id="1079" w:author="Author" w:date="2024-06-12T07:44:00Z">
        <w:r w:rsidRPr="00C60258" w:rsidDel="00FD5CB1">
          <w:rPr>
            <w:rFonts w:ascii="Arial" w:hAnsi="Arial" w:cs="Arial"/>
            <w:sz w:val="22"/>
            <w:szCs w:val="22"/>
            <w:rPrChange w:id="1080" w:author="Author" w:date="2024-06-12T09:38:00Z">
              <w:rPr>
                <w:rFonts w:ascii="Arial" w:hAnsi="Arial" w:cs="Arial"/>
              </w:rPr>
            </w:rPrChange>
          </w:rPr>
          <w:delText>10</w:delText>
        </w:r>
      </w:del>
      <w:ins w:id="1081" w:author="Author" w:date="2024-06-12T07:44:00Z">
        <w:r w:rsidR="00FD5CB1" w:rsidRPr="00C60258">
          <w:rPr>
            <w:rFonts w:ascii="Arial" w:hAnsi="Arial" w:cs="Arial"/>
            <w:sz w:val="22"/>
            <w:szCs w:val="22"/>
            <w:rPrChange w:id="1082" w:author="Author" w:date="2024-06-12T09:38:00Z">
              <w:rPr>
                <w:rFonts w:ascii="Arial" w:hAnsi="Arial" w:cs="Arial"/>
              </w:rPr>
            </w:rPrChange>
          </w:rPr>
          <w:t>195</w:t>
        </w:r>
      </w:ins>
      <w:r w:rsidRPr="00C60258">
        <w:rPr>
          <w:rFonts w:ascii="Arial" w:hAnsi="Arial" w:cs="Arial"/>
          <w:sz w:val="22"/>
          <w:szCs w:val="22"/>
          <w:rPrChange w:id="1083" w:author="Author" w:date="2024-06-12T09:38:00Z">
            <w:rPr>
              <w:rFonts w:ascii="Arial" w:hAnsi="Arial" w:cs="Arial"/>
            </w:rPr>
          </w:rPrChange>
        </w:rPr>
        <w:t xml:space="preserve"> Sites – </w:t>
      </w:r>
      <w:del w:id="1084" w:author="Author" w:date="2024-06-12T07:44:00Z">
        <w:r w:rsidRPr="00C60258" w:rsidDel="00FD5CB1">
          <w:rPr>
            <w:rFonts w:ascii="Arial" w:hAnsi="Arial" w:cs="Arial"/>
            <w:sz w:val="22"/>
            <w:szCs w:val="22"/>
            <w:rPrChange w:id="1085" w:author="Author" w:date="2024-06-12T09:38:00Z">
              <w:rPr>
                <w:rFonts w:ascii="Arial" w:hAnsi="Arial" w:cs="Arial"/>
              </w:rPr>
            </w:rPrChange>
          </w:rPr>
          <w:delText>15</w:delText>
        </w:r>
      </w:del>
      <w:ins w:id="1086" w:author="Author" w:date="2024-06-12T07:44:00Z">
        <w:r w:rsidR="00FD5CB1" w:rsidRPr="00C60258">
          <w:rPr>
            <w:rFonts w:ascii="Arial" w:hAnsi="Arial" w:cs="Arial"/>
            <w:sz w:val="22"/>
            <w:szCs w:val="22"/>
            <w:rPrChange w:id="1087" w:author="Author" w:date="2024-06-12T09:38:00Z">
              <w:rPr>
                <w:rFonts w:ascii="Arial" w:hAnsi="Arial" w:cs="Arial"/>
              </w:rPr>
            </w:rPrChange>
          </w:rPr>
          <w:t>200</w:t>
        </w:r>
      </w:ins>
      <w:r w:rsidRPr="00C60258">
        <w:rPr>
          <w:rFonts w:ascii="Arial" w:hAnsi="Arial" w:cs="Arial"/>
          <w:sz w:val="22"/>
          <w:szCs w:val="22"/>
          <w:rPrChange w:id="1088" w:author="Author" w:date="2024-06-12T09:38:00Z">
            <w:rPr>
              <w:rFonts w:ascii="Arial" w:hAnsi="Arial" w:cs="Arial"/>
            </w:rPr>
          </w:rPrChange>
        </w:rPr>
        <w:t xml:space="preserve"> Sites) x £2/Site/Day x </w:t>
      </w:r>
      <w:del w:id="1089" w:author="Author" w:date="2024-06-12T07:45:00Z">
        <w:r w:rsidRPr="00C60258" w:rsidDel="00FD5CB1">
          <w:rPr>
            <w:rFonts w:ascii="Arial" w:hAnsi="Arial" w:cs="Arial"/>
            <w:sz w:val="22"/>
            <w:szCs w:val="22"/>
            <w:rPrChange w:id="1090" w:author="Author" w:date="2024-06-12T09:38:00Z">
              <w:rPr>
                <w:rFonts w:ascii="Arial" w:hAnsi="Arial" w:cs="Arial"/>
              </w:rPr>
            </w:rPrChange>
          </w:rPr>
          <w:delText>30</w:delText>
        </w:r>
      </w:del>
      <w:ins w:id="1091" w:author="Author" w:date="2024-06-12T07:45:00Z">
        <w:r w:rsidR="00FD5CB1" w:rsidRPr="00C60258">
          <w:rPr>
            <w:rFonts w:ascii="Arial" w:hAnsi="Arial" w:cs="Arial"/>
            <w:sz w:val="22"/>
            <w:szCs w:val="22"/>
            <w:rPrChange w:id="1092" w:author="Author" w:date="2024-06-12T09:38:00Z">
              <w:rPr>
                <w:rFonts w:ascii="Arial" w:hAnsi="Arial" w:cs="Arial"/>
              </w:rPr>
            </w:rPrChange>
          </w:rPr>
          <w:t>365</w:t>
        </w:r>
      </w:ins>
      <w:r w:rsidRPr="00C60258">
        <w:rPr>
          <w:rFonts w:ascii="Arial" w:hAnsi="Arial" w:cs="Arial"/>
          <w:sz w:val="22"/>
          <w:szCs w:val="22"/>
          <w:rPrChange w:id="1093" w:author="Author" w:date="2024-06-12T09:38:00Z">
            <w:rPr>
              <w:rFonts w:ascii="Arial" w:hAnsi="Arial" w:cs="Arial"/>
            </w:rPr>
          </w:rPrChange>
        </w:rPr>
        <w:t xml:space="preserve"> Days = -£300</w:t>
      </w:r>
    </w:p>
    <w:p w14:paraId="6BA0A263" w14:textId="77777777" w:rsidR="0022187C" w:rsidRPr="00C60258" w:rsidRDefault="0022187C">
      <w:pPr>
        <w:tabs>
          <w:tab w:val="left" w:pos="2552"/>
        </w:tabs>
        <w:rPr>
          <w:rFonts w:ascii="Arial" w:hAnsi="Arial" w:cs="Arial"/>
          <w:sz w:val="22"/>
          <w:szCs w:val="22"/>
          <w:rPrChange w:id="1094" w:author="Author" w:date="2024-06-12T09:38:00Z">
            <w:rPr>
              <w:rFonts w:ascii="Arial" w:hAnsi="Arial" w:cs="Arial"/>
            </w:rPr>
          </w:rPrChange>
        </w:rPr>
        <w:pPrChange w:id="1095" w:author="Author" w:date="2024-06-12T09:38:00Z">
          <w:pPr/>
        </w:pPrChange>
      </w:pPr>
    </w:p>
    <w:p w14:paraId="0C82957F" w14:textId="6B295FA1" w:rsidR="0022187C" w:rsidRPr="006406C8" w:rsidRDefault="0022187C">
      <w:pPr>
        <w:tabs>
          <w:tab w:val="left" w:pos="2552"/>
        </w:tabs>
        <w:rPr>
          <w:rFonts w:ascii="Arial" w:hAnsi="Arial" w:cs="Arial"/>
          <w:sz w:val="22"/>
          <w:szCs w:val="22"/>
          <w:rPrChange w:id="1096" w:author="Author" w:date="2024-06-12T10:25:00Z">
            <w:rPr>
              <w:rFonts w:ascii="Arial" w:hAnsi="Arial" w:cs="Arial"/>
            </w:rPr>
          </w:rPrChange>
        </w:rPr>
        <w:pPrChange w:id="1097" w:author="Author" w:date="2024-06-12T09:38:00Z">
          <w:pPr/>
        </w:pPrChange>
      </w:pPr>
      <w:r w:rsidRPr="00C60258">
        <w:rPr>
          <w:rFonts w:ascii="Arial" w:hAnsi="Arial" w:cs="Arial"/>
          <w:sz w:val="22"/>
          <w:szCs w:val="22"/>
          <w:rPrChange w:id="1098" w:author="Author" w:date="2024-06-12T09:38:00Z">
            <w:rPr>
              <w:rFonts w:ascii="Arial" w:hAnsi="Arial" w:cs="Arial"/>
            </w:rPr>
          </w:rPrChange>
        </w:rPr>
        <w:t>UMS</w:t>
      </w:r>
      <w:r>
        <w:rPr>
          <w:rFonts w:ascii="Arial" w:hAnsi="Arial" w:cs="Arial"/>
        </w:rPr>
        <w:t xml:space="preserve"> </w:t>
      </w:r>
      <w:r w:rsidRPr="006406C8">
        <w:rPr>
          <w:rFonts w:ascii="Arial" w:hAnsi="Arial" w:cs="Arial"/>
          <w:sz w:val="22"/>
          <w:szCs w:val="22"/>
          <w:rPrChange w:id="1099" w:author="Author" w:date="2024-06-12T10:25:00Z">
            <w:rPr>
              <w:rFonts w:ascii="Arial" w:hAnsi="Arial" w:cs="Arial"/>
            </w:rPr>
          </w:rPrChange>
        </w:rPr>
        <w:t>Charging Band</w:t>
      </w:r>
      <w:r w:rsidRPr="006406C8">
        <w:rPr>
          <w:rFonts w:ascii="Arial" w:hAnsi="Arial" w:cs="Arial"/>
          <w:sz w:val="22"/>
          <w:szCs w:val="22"/>
          <w:rPrChange w:id="1100" w:author="Author" w:date="2024-06-12T10:25:00Z">
            <w:rPr>
              <w:rFonts w:ascii="Arial" w:hAnsi="Arial" w:cs="Arial"/>
            </w:rPr>
          </w:rPrChange>
        </w:rPr>
        <w:tab/>
      </w:r>
      <w:del w:id="1101" w:author="Author" w:date="2024-06-12T07:45:00Z">
        <w:r w:rsidRPr="006406C8" w:rsidDel="00EF1885">
          <w:rPr>
            <w:rFonts w:ascii="Arial" w:hAnsi="Arial" w:cs="Arial"/>
            <w:sz w:val="22"/>
            <w:szCs w:val="22"/>
            <w:rPrChange w:id="1102" w:author="Author" w:date="2024-06-12T10:25:00Z">
              <w:rPr>
                <w:rFonts w:ascii="Arial" w:hAnsi="Arial" w:cs="Arial"/>
              </w:rPr>
            </w:rPrChange>
          </w:rPr>
          <w:tab/>
        </w:r>
      </w:del>
      <w:r w:rsidRPr="006406C8">
        <w:rPr>
          <w:rFonts w:ascii="Arial" w:hAnsi="Arial" w:cs="Arial"/>
          <w:sz w:val="22"/>
          <w:szCs w:val="22"/>
          <w:rPrChange w:id="1103" w:author="Author" w:date="2024-06-12T10:25:00Z">
            <w:rPr>
              <w:rFonts w:ascii="Arial" w:hAnsi="Arial" w:cs="Arial"/>
            </w:rPr>
          </w:rPrChange>
        </w:rPr>
        <w:t>= (</w:t>
      </w:r>
      <w:ins w:id="1104" w:author="Author" w:date="2024-06-12T07:45:00Z">
        <w:r w:rsidR="00EF1885" w:rsidRPr="006406C8">
          <w:rPr>
            <w:rFonts w:ascii="Arial" w:hAnsi="Arial" w:cs="Arial"/>
            <w:sz w:val="22"/>
            <w:szCs w:val="22"/>
            <w:rPrChange w:id="1105" w:author="Author" w:date="2024-06-12T10:25:00Z">
              <w:rPr>
                <w:rFonts w:ascii="Arial" w:hAnsi="Arial" w:cs="Arial"/>
              </w:rPr>
            </w:rPrChange>
          </w:rPr>
          <w:t>5,100</w:t>
        </w:r>
      </w:ins>
      <w:del w:id="1106" w:author="Author" w:date="2024-06-12T07:45:00Z">
        <w:r w:rsidRPr="006406C8" w:rsidDel="00EF1885">
          <w:rPr>
            <w:rFonts w:ascii="Arial" w:hAnsi="Arial" w:cs="Arial"/>
            <w:sz w:val="22"/>
            <w:szCs w:val="22"/>
            <w:rPrChange w:id="1107" w:author="Author" w:date="2024-06-12T10:25:00Z">
              <w:rPr>
                <w:rFonts w:ascii="Arial" w:hAnsi="Arial" w:cs="Arial"/>
              </w:rPr>
            </w:rPrChange>
          </w:rPr>
          <w:delText>8</w:delText>
        </w:r>
      </w:del>
      <w:r w:rsidRPr="006406C8">
        <w:rPr>
          <w:rFonts w:ascii="Arial" w:hAnsi="Arial" w:cs="Arial"/>
          <w:sz w:val="22"/>
          <w:szCs w:val="22"/>
          <w:rPrChange w:id="1108" w:author="Author" w:date="2024-06-12T10:25:00Z">
            <w:rPr>
              <w:rFonts w:ascii="Arial" w:hAnsi="Arial" w:cs="Arial"/>
            </w:rPr>
          </w:rPrChange>
        </w:rPr>
        <w:t xml:space="preserve">kWh/day – </w:t>
      </w:r>
      <w:ins w:id="1109" w:author="Author" w:date="2024-06-12T07:45:00Z">
        <w:r w:rsidR="00EF1885" w:rsidRPr="006406C8">
          <w:rPr>
            <w:rFonts w:ascii="Arial" w:hAnsi="Arial" w:cs="Arial"/>
            <w:sz w:val="22"/>
            <w:szCs w:val="22"/>
            <w:rPrChange w:id="1110" w:author="Author" w:date="2024-06-12T10:25:00Z">
              <w:rPr>
                <w:rFonts w:ascii="Arial" w:hAnsi="Arial" w:cs="Arial"/>
              </w:rPr>
            </w:rPrChange>
          </w:rPr>
          <w:t>5,000</w:t>
        </w:r>
      </w:ins>
      <w:del w:id="1111" w:author="Author" w:date="2024-06-12T07:45:00Z">
        <w:r w:rsidRPr="006406C8" w:rsidDel="00EF1885">
          <w:rPr>
            <w:rFonts w:ascii="Arial" w:hAnsi="Arial" w:cs="Arial"/>
            <w:sz w:val="22"/>
            <w:szCs w:val="22"/>
            <w:rPrChange w:id="1112" w:author="Author" w:date="2024-06-12T10:25:00Z">
              <w:rPr>
                <w:rFonts w:ascii="Arial" w:hAnsi="Arial" w:cs="Arial"/>
              </w:rPr>
            </w:rPrChange>
          </w:rPr>
          <w:delText>10</w:delText>
        </w:r>
      </w:del>
      <w:r w:rsidRPr="006406C8">
        <w:rPr>
          <w:rFonts w:ascii="Arial" w:hAnsi="Arial" w:cs="Arial"/>
          <w:sz w:val="22"/>
          <w:szCs w:val="22"/>
          <w:rPrChange w:id="1113" w:author="Author" w:date="2024-06-12T10:25:00Z">
            <w:rPr>
              <w:rFonts w:ascii="Arial" w:hAnsi="Arial" w:cs="Arial"/>
            </w:rPr>
          </w:rPrChange>
        </w:rPr>
        <w:t xml:space="preserve">kWh/day) x </w:t>
      </w:r>
      <w:del w:id="1114" w:author="Author" w:date="2024-06-12T07:46:00Z">
        <w:r w:rsidRPr="006406C8" w:rsidDel="00731CB4">
          <w:rPr>
            <w:rFonts w:ascii="Arial" w:hAnsi="Arial" w:cs="Arial"/>
            <w:sz w:val="22"/>
            <w:szCs w:val="22"/>
            <w:rPrChange w:id="1115" w:author="Author" w:date="2024-06-12T10:25:00Z">
              <w:rPr>
                <w:rFonts w:ascii="Arial" w:hAnsi="Arial" w:cs="Arial"/>
              </w:rPr>
            </w:rPrChange>
          </w:rPr>
          <w:delText>2.75</w:delText>
        </w:r>
      </w:del>
      <w:ins w:id="1116" w:author="Author" w:date="2024-06-12T07:46:00Z">
        <w:r w:rsidR="00731CB4" w:rsidRPr="006406C8">
          <w:rPr>
            <w:rFonts w:ascii="Arial" w:hAnsi="Arial" w:cs="Arial"/>
            <w:sz w:val="22"/>
            <w:szCs w:val="22"/>
            <w:rPrChange w:id="1117" w:author="Author" w:date="2024-06-12T10:25:00Z">
              <w:rPr>
                <w:rFonts w:ascii="Arial" w:hAnsi="Arial" w:cs="Arial"/>
              </w:rPr>
            </w:rPrChange>
          </w:rPr>
          <w:t>0.012</w:t>
        </w:r>
      </w:ins>
      <w:r w:rsidRPr="006406C8">
        <w:rPr>
          <w:rFonts w:ascii="Arial" w:hAnsi="Arial" w:cs="Arial"/>
          <w:sz w:val="22"/>
          <w:szCs w:val="22"/>
          <w:rPrChange w:id="1118" w:author="Author" w:date="2024-06-12T10:25:00Z">
            <w:rPr>
              <w:rFonts w:ascii="Arial" w:hAnsi="Arial" w:cs="Arial"/>
            </w:rPr>
          </w:rPrChange>
        </w:rPr>
        <w:t xml:space="preserve">/kWh x </w:t>
      </w:r>
      <w:del w:id="1119" w:author="Author" w:date="2024-06-12T07:46:00Z">
        <w:r w:rsidRPr="006406C8" w:rsidDel="00731CB4">
          <w:rPr>
            <w:rFonts w:ascii="Arial" w:hAnsi="Arial" w:cs="Arial"/>
            <w:sz w:val="22"/>
            <w:szCs w:val="22"/>
            <w:rPrChange w:id="1120" w:author="Author" w:date="2024-06-12T10:25:00Z">
              <w:rPr>
                <w:rFonts w:ascii="Arial" w:hAnsi="Arial" w:cs="Arial"/>
              </w:rPr>
            </w:rPrChange>
          </w:rPr>
          <w:delText>30</w:delText>
        </w:r>
      </w:del>
      <w:ins w:id="1121" w:author="Author" w:date="2024-06-12T07:46:00Z">
        <w:r w:rsidR="00731CB4" w:rsidRPr="006406C8">
          <w:rPr>
            <w:rFonts w:ascii="Arial" w:hAnsi="Arial" w:cs="Arial"/>
            <w:sz w:val="22"/>
            <w:szCs w:val="22"/>
            <w:rPrChange w:id="1122" w:author="Author" w:date="2024-06-12T10:25:00Z">
              <w:rPr>
                <w:rFonts w:ascii="Arial" w:hAnsi="Arial" w:cs="Arial"/>
              </w:rPr>
            </w:rPrChange>
          </w:rPr>
          <w:t>365</w:t>
        </w:r>
      </w:ins>
      <w:r w:rsidRPr="006406C8">
        <w:rPr>
          <w:rFonts w:ascii="Arial" w:hAnsi="Arial" w:cs="Arial"/>
          <w:sz w:val="22"/>
          <w:szCs w:val="22"/>
          <w:rPrChange w:id="1123" w:author="Author" w:date="2024-06-12T10:25:00Z">
            <w:rPr>
              <w:rFonts w:ascii="Arial" w:hAnsi="Arial" w:cs="Arial"/>
            </w:rPr>
          </w:rPrChange>
        </w:rPr>
        <w:t xml:space="preserve"> Days = </w:t>
      </w:r>
      <w:del w:id="1124" w:author="Author" w:date="2024-06-12T10:23:00Z">
        <w:r w:rsidRPr="006406C8" w:rsidDel="009C5977">
          <w:rPr>
            <w:rFonts w:ascii="Arial" w:hAnsi="Arial" w:cs="Arial"/>
            <w:sz w:val="22"/>
            <w:szCs w:val="22"/>
            <w:rPrChange w:id="1125" w:author="Author" w:date="2024-06-12T10:25:00Z">
              <w:rPr>
                <w:rFonts w:ascii="Arial" w:hAnsi="Arial" w:cs="Arial"/>
              </w:rPr>
            </w:rPrChange>
          </w:rPr>
          <w:delText>-</w:delText>
        </w:r>
      </w:del>
      <w:r w:rsidRPr="006406C8">
        <w:rPr>
          <w:rFonts w:ascii="Arial" w:hAnsi="Arial" w:cs="Arial"/>
          <w:sz w:val="22"/>
          <w:szCs w:val="22"/>
          <w:rPrChange w:id="1126" w:author="Author" w:date="2024-06-12T10:25:00Z">
            <w:rPr>
              <w:rFonts w:ascii="Arial" w:hAnsi="Arial" w:cs="Arial"/>
            </w:rPr>
          </w:rPrChange>
        </w:rPr>
        <w:t>£</w:t>
      </w:r>
      <w:del w:id="1127" w:author="Author" w:date="2024-06-12T07:52:00Z">
        <w:r w:rsidRPr="006406C8" w:rsidDel="004177FA">
          <w:rPr>
            <w:rFonts w:ascii="Arial" w:hAnsi="Arial" w:cs="Arial"/>
            <w:sz w:val="22"/>
            <w:szCs w:val="22"/>
            <w:rPrChange w:id="1128" w:author="Author" w:date="2024-06-12T10:25:00Z">
              <w:rPr>
                <w:rFonts w:ascii="Arial" w:hAnsi="Arial" w:cs="Arial"/>
              </w:rPr>
            </w:rPrChange>
          </w:rPr>
          <w:delText>165</w:delText>
        </w:r>
      </w:del>
      <w:ins w:id="1129" w:author="Author" w:date="2024-06-12T07:52:00Z">
        <w:r w:rsidR="00260B8F" w:rsidRPr="006406C8">
          <w:rPr>
            <w:rFonts w:ascii="Arial" w:hAnsi="Arial" w:cs="Arial"/>
            <w:sz w:val="22"/>
            <w:szCs w:val="22"/>
            <w:rPrChange w:id="1130" w:author="Author" w:date="2024-06-12T10:25:00Z">
              <w:rPr>
                <w:rFonts w:ascii="Arial" w:hAnsi="Arial" w:cs="Arial"/>
              </w:rPr>
            </w:rPrChange>
          </w:rPr>
          <w:t>36</w:t>
        </w:r>
      </w:ins>
    </w:p>
    <w:p w14:paraId="08ADE169" w14:textId="77777777" w:rsidR="0022187C" w:rsidRPr="006406C8" w:rsidRDefault="0022187C" w:rsidP="0022187C">
      <w:pPr>
        <w:rPr>
          <w:rFonts w:ascii="Arial" w:hAnsi="Arial" w:cs="Arial"/>
          <w:sz w:val="22"/>
          <w:szCs w:val="22"/>
          <w:rPrChange w:id="1131" w:author="Author" w:date="2024-06-12T10:25:00Z">
            <w:rPr>
              <w:rFonts w:ascii="Arial" w:hAnsi="Arial" w:cs="Arial"/>
            </w:rPr>
          </w:rPrChange>
        </w:rPr>
      </w:pPr>
    </w:p>
    <w:p w14:paraId="11AD3C6F" w14:textId="3BBA7797" w:rsidR="0022187C" w:rsidRPr="006406C8" w:rsidRDefault="0022187C" w:rsidP="0022187C">
      <w:pPr>
        <w:rPr>
          <w:rFonts w:ascii="Arial" w:hAnsi="Arial" w:cs="Arial"/>
          <w:sz w:val="22"/>
          <w:szCs w:val="22"/>
          <w:rPrChange w:id="1132" w:author="Author" w:date="2024-06-12T10:25:00Z">
            <w:rPr>
              <w:rFonts w:ascii="Arial" w:hAnsi="Arial" w:cs="Arial"/>
            </w:rPr>
          </w:rPrChange>
        </w:rPr>
      </w:pPr>
      <w:r w:rsidRPr="006406C8">
        <w:rPr>
          <w:rFonts w:ascii="Arial" w:hAnsi="Arial" w:cs="Arial"/>
          <w:sz w:val="22"/>
          <w:szCs w:val="22"/>
          <w:rPrChange w:id="1133" w:author="Author" w:date="2024-06-12T10:25:00Z">
            <w:rPr>
              <w:rFonts w:ascii="Arial" w:hAnsi="Arial" w:cs="Arial"/>
            </w:rPr>
          </w:rPrChange>
        </w:rPr>
        <w:t xml:space="preserve">Consequently, the net final TNUoS demand reconciliation charge will be </w:t>
      </w:r>
      <w:del w:id="1134" w:author="Author" w:date="2024-06-12T07:47:00Z">
        <w:r w:rsidRPr="006406C8" w:rsidDel="00194907">
          <w:rPr>
            <w:rFonts w:ascii="Arial" w:hAnsi="Arial" w:cs="Arial"/>
            <w:sz w:val="22"/>
            <w:szCs w:val="22"/>
            <w:rPrChange w:id="1135" w:author="Author" w:date="2024-06-12T10:25:00Z">
              <w:rPr>
                <w:rFonts w:ascii="Arial" w:hAnsi="Arial" w:cs="Arial"/>
              </w:rPr>
            </w:rPrChange>
          </w:rPr>
          <w:delText>£1,135</w:delText>
        </w:r>
      </w:del>
      <w:del w:id="1136" w:author="Author" w:date="2024-06-12T10:24:00Z">
        <w:r w:rsidRPr="006406C8" w:rsidDel="00520B94">
          <w:rPr>
            <w:rFonts w:ascii="Arial" w:hAnsi="Arial" w:cs="Arial"/>
            <w:sz w:val="22"/>
            <w:szCs w:val="22"/>
            <w:rPrChange w:id="1137" w:author="Author" w:date="2024-06-12T10:25:00Z">
              <w:rPr>
                <w:rFonts w:ascii="Arial" w:hAnsi="Arial" w:cs="Arial"/>
              </w:rPr>
            </w:rPrChange>
          </w:rPr>
          <w:delText xml:space="preserve"> (</w:delText>
        </w:r>
      </w:del>
      <w:r w:rsidRPr="006406C8">
        <w:rPr>
          <w:rFonts w:ascii="Arial" w:hAnsi="Arial" w:cs="Arial"/>
          <w:sz w:val="22"/>
          <w:szCs w:val="22"/>
          <w:rPrChange w:id="1138" w:author="Author" w:date="2024-06-12T10:25:00Z">
            <w:rPr>
              <w:rFonts w:ascii="Arial" w:hAnsi="Arial" w:cs="Arial"/>
            </w:rPr>
          </w:rPrChange>
        </w:rPr>
        <w:t xml:space="preserve">£5,000 </w:t>
      </w:r>
      <w:del w:id="1139" w:author="Author" w:date="2024-06-12T07:48:00Z">
        <w:r w:rsidRPr="006406C8" w:rsidDel="004E314B">
          <w:rPr>
            <w:rFonts w:ascii="Arial" w:hAnsi="Arial" w:cs="Arial"/>
            <w:sz w:val="22"/>
            <w:szCs w:val="22"/>
            <w:rPrChange w:id="1140" w:author="Author" w:date="2024-06-12T10:25:00Z">
              <w:rPr>
                <w:rFonts w:ascii="Arial" w:hAnsi="Arial" w:cs="Arial"/>
              </w:rPr>
            </w:rPrChange>
          </w:rPr>
          <w:delText>+</w:delText>
        </w:r>
      </w:del>
      <w:del w:id="1141" w:author="Author" w:date="2024-06-12T10:25:00Z">
        <w:r w:rsidRPr="006406C8" w:rsidDel="00BE1BF9">
          <w:rPr>
            <w:rFonts w:ascii="Arial" w:hAnsi="Arial" w:cs="Arial"/>
            <w:sz w:val="22"/>
            <w:szCs w:val="22"/>
            <w:rPrChange w:id="1142" w:author="Author" w:date="2024-06-12T10:25:00Z">
              <w:rPr>
                <w:rFonts w:ascii="Arial" w:hAnsi="Arial" w:cs="Arial"/>
              </w:rPr>
            </w:rPrChange>
          </w:rPr>
          <w:delText xml:space="preserve"> </w:delText>
        </w:r>
      </w:del>
      <w:r w:rsidRPr="006406C8">
        <w:rPr>
          <w:rFonts w:ascii="Arial" w:hAnsi="Arial" w:cs="Arial"/>
          <w:sz w:val="22"/>
          <w:szCs w:val="22"/>
          <w:rPrChange w:id="1143" w:author="Author" w:date="2024-06-12T10:25:00Z">
            <w:rPr>
              <w:rFonts w:ascii="Arial" w:hAnsi="Arial" w:cs="Arial"/>
            </w:rPr>
          </w:rPrChange>
        </w:rPr>
        <w:t>-</w:t>
      </w:r>
      <w:ins w:id="1144" w:author="Author" w:date="2024-06-12T07:48:00Z">
        <w:r w:rsidR="004E314B" w:rsidRPr="006406C8">
          <w:rPr>
            <w:rFonts w:ascii="Arial" w:hAnsi="Arial" w:cs="Arial"/>
            <w:sz w:val="22"/>
            <w:szCs w:val="22"/>
            <w:rPrChange w:id="1145" w:author="Author" w:date="2024-06-12T10:25:00Z">
              <w:rPr>
                <w:rFonts w:ascii="Arial" w:hAnsi="Arial" w:cs="Arial"/>
              </w:rPr>
            </w:rPrChange>
          </w:rPr>
          <w:t xml:space="preserve"> </w:t>
        </w:r>
      </w:ins>
      <w:r w:rsidRPr="006406C8">
        <w:rPr>
          <w:rFonts w:ascii="Arial" w:hAnsi="Arial" w:cs="Arial"/>
          <w:sz w:val="22"/>
          <w:szCs w:val="22"/>
          <w:rPrChange w:id="1146" w:author="Author" w:date="2024-06-12T10:25:00Z">
            <w:rPr>
              <w:rFonts w:ascii="Arial" w:hAnsi="Arial" w:cs="Arial"/>
            </w:rPr>
          </w:rPrChange>
        </w:rPr>
        <w:t xml:space="preserve">£250 </w:t>
      </w:r>
      <w:del w:id="1147" w:author="Author" w:date="2024-06-12T07:48:00Z">
        <w:r w:rsidRPr="006406C8" w:rsidDel="004E314B">
          <w:rPr>
            <w:rFonts w:ascii="Arial" w:hAnsi="Arial" w:cs="Arial"/>
            <w:sz w:val="22"/>
            <w:szCs w:val="22"/>
            <w:rPrChange w:id="1148" w:author="Author" w:date="2024-06-12T10:25:00Z">
              <w:rPr>
                <w:rFonts w:ascii="Arial" w:hAnsi="Arial" w:cs="Arial"/>
              </w:rPr>
            </w:rPrChange>
          </w:rPr>
          <w:delText xml:space="preserve">+ </w:delText>
        </w:r>
      </w:del>
      <w:r w:rsidRPr="006406C8">
        <w:rPr>
          <w:rFonts w:ascii="Arial" w:hAnsi="Arial" w:cs="Arial"/>
          <w:sz w:val="22"/>
          <w:szCs w:val="22"/>
          <w:rPrChange w:id="1149" w:author="Author" w:date="2024-06-12T10:25:00Z">
            <w:rPr>
              <w:rFonts w:ascii="Arial" w:hAnsi="Arial" w:cs="Arial"/>
            </w:rPr>
          </w:rPrChange>
        </w:rPr>
        <w:t>-£3,600 + £</w:t>
      </w:r>
      <w:r w:rsidR="00DD4C56" w:rsidRPr="006406C8">
        <w:rPr>
          <w:rFonts w:ascii="Arial" w:hAnsi="Arial" w:cs="Arial"/>
          <w:sz w:val="22"/>
          <w:szCs w:val="22"/>
          <w:rPrChange w:id="1150" w:author="Author" w:date="2024-06-12T10:25:00Z">
            <w:rPr>
              <w:rFonts w:ascii="Arial" w:hAnsi="Arial" w:cs="Arial"/>
            </w:rPr>
          </w:rPrChange>
        </w:rPr>
        <w:t>1</w:t>
      </w:r>
      <w:r w:rsidRPr="006406C8">
        <w:rPr>
          <w:rFonts w:ascii="Arial" w:hAnsi="Arial" w:cs="Arial"/>
          <w:sz w:val="22"/>
          <w:szCs w:val="22"/>
          <w:rPrChange w:id="1151" w:author="Author" w:date="2024-06-12T10:25:00Z">
            <w:rPr>
              <w:rFonts w:ascii="Arial" w:hAnsi="Arial" w:cs="Arial"/>
            </w:rPr>
          </w:rPrChange>
        </w:rPr>
        <w:t xml:space="preserve">50 - £300 </w:t>
      </w:r>
      <w:ins w:id="1152" w:author="Author" w:date="2024-06-12T07:49:00Z">
        <w:r w:rsidR="00FC660B" w:rsidRPr="006406C8">
          <w:rPr>
            <w:rFonts w:ascii="Arial" w:hAnsi="Arial" w:cs="Arial"/>
            <w:sz w:val="22"/>
            <w:szCs w:val="22"/>
            <w:rPrChange w:id="1153" w:author="Author" w:date="2024-06-12T10:25:00Z">
              <w:rPr>
                <w:rFonts w:ascii="Arial" w:hAnsi="Arial" w:cs="Arial"/>
              </w:rPr>
            </w:rPrChange>
          </w:rPr>
          <w:t>+</w:t>
        </w:r>
      </w:ins>
      <w:del w:id="1154" w:author="Author" w:date="2024-06-12T10:25:00Z">
        <w:r w:rsidRPr="006406C8" w:rsidDel="001D109A">
          <w:rPr>
            <w:rFonts w:ascii="Arial" w:hAnsi="Arial" w:cs="Arial"/>
            <w:sz w:val="22"/>
            <w:szCs w:val="22"/>
            <w:rPrChange w:id="1155" w:author="Author" w:date="2024-06-12T10:25:00Z">
              <w:rPr>
                <w:rFonts w:ascii="Arial" w:hAnsi="Arial" w:cs="Arial"/>
              </w:rPr>
            </w:rPrChange>
          </w:rPr>
          <w:delText>-</w:delText>
        </w:r>
      </w:del>
      <w:r w:rsidRPr="006406C8">
        <w:rPr>
          <w:rFonts w:ascii="Arial" w:hAnsi="Arial" w:cs="Arial"/>
          <w:sz w:val="22"/>
          <w:szCs w:val="22"/>
          <w:rPrChange w:id="1156" w:author="Author" w:date="2024-06-12T10:25:00Z">
            <w:rPr>
              <w:rFonts w:ascii="Arial" w:hAnsi="Arial" w:cs="Arial"/>
            </w:rPr>
          </w:rPrChange>
        </w:rPr>
        <w:t xml:space="preserve"> £</w:t>
      </w:r>
      <w:del w:id="1157" w:author="Author" w:date="2024-06-12T07:46:00Z">
        <w:r w:rsidRPr="006406C8" w:rsidDel="00731CB4">
          <w:rPr>
            <w:rFonts w:ascii="Arial" w:hAnsi="Arial" w:cs="Arial"/>
            <w:sz w:val="22"/>
            <w:szCs w:val="22"/>
            <w:rPrChange w:id="1158" w:author="Author" w:date="2024-06-12T10:25:00Z">
              <w:rPr>
                <w:rFonts w:ascii="Arial" w:hAnsi="Arial" w:cs="Arial"/>
              </w:rPr>
            </w:rPrChange>
          </w:rPr>
          <w:delText>165</w:delText>
        </w:r>
      </w:del>
      <w:ins w:id="1159" w:author="Author" w:date="2024-06-12T07:46:00Z">
        <w:r w:rsidR="00731CB4" w:rsidRPr="006406C8">
          <w:rPr>
            <w:rFonts w:ascii="Arial" w:hAnsi="Arial" w:cs="Arial"/>
            <w:sz w:val="22"/>
            <w:szCs w:val="22"/>
            <w:rPrChange w:id="1160" w:author="Author" w:date="2024-06-12T10:25:00Z">
              <w:rPr>
                <w:rFonts w:ascii="Arial" w:hAnsi="Arial" w:cs="Arial"/>
              </w:rPr>
            </w:rPrChange>
          </w:rPr>
          <w:t>36</w:t>
        </w:r>
      </w:ins>
      <w:ins w:id="1161" w:author="Author" w:date="2024-06-12T07:49:00Z">
        <w:r w:rsidR="00FC660B" w:rsidRPr="006406C8">
          <w:rPr>
            <w:rFonts w:ascii="Arial" w:hAnsi="Arial" w:cs="Arial"/>
            <w:sz w:val="22"/>
            <w:szCs w:val="22"/>
            <w:rPrChange w:id="1162" w:author="Author" w:date="2024-06-12T10:25:00Z">
              <w:rPr>
                <w:rFonts w:ascii="Arial" w:hAnsi="Arial" w:cs="Arial"/>
              </w:rPr>
            </w:rPrChange>
          </w:rPr>
          <w:t xml:space="preserve"> = </w:t>
        </w:r>
        <w:r w:rsidR="009A096A" w:rsidRPr="006406C8">
          <w:rPr>
            <w:rFonts w:ascii="Arial" w:hAnsi="Arial" w:cs="Arial"/>
            <w:sz w:val="22"/>
            <w:szCs w:val="22"/>
            <w:rPrChange w:id="1163" w:author="Author" w:date="2024-06-12T10:25:00Z">
              <w:rPr>
                <w:rFonts w:ascii="Arial" w:hAnsi="Arial" w:cs="Arial"/>
              </w:rPr>
            </w:rPrChange>
          </w:rPr>
          <w:t>£1,036</w:t>
        </w:r>
      </w:ins>
      <w:del w:id="1164" w:author="Author" w:date="2024-06-12T10:24:00Z">
        <w:r w:rsidRPr="006406C8" w:rsidDel="00781F15">
          <w:rPr>
            <w:rFonts w:ascii="Arial" w:hAnsi="Arial" w:cs="Arial"/>
            <w:sz w:val="22"/>
            <w:szCs w:val="22"/>
            <w:rPrChange w:id="1165" w:author="Author" w:date="2024-06-12T10:25:00Z">
              <w:rPr>
                <w:rFonts w:ascii="Arial" w:hAnsi="Arial" w:cs="Arial"/>
              </w:rPr>
            </w:rPrChange>
          </w:rPr>
          <w:delText>)</w:delText>
        </w:r>
      </w:del>
      <w:del w:id="1166" w:author="Author" w:date="2024-06-12T10:26:00Z">
        <w:r w:rsidRPr="006406C8" w:rsidDel="004F5819">
          <w:rPr>
            <w:rFonts w:ascii="Arial" w:hAnsi="Arial" w:cs="Arial"/>
            <w:sz w:val="22"/>
            <w:szCs w:val="22"/>
            <w:rPrChange w:id="1167" w:author="Author" w:date="2024-06-12T10:25:00Z">
              <w:rPr>
                <w:rFonts w:ascii="Arial" w:hAnsi="Arial" w:cs="Arial"/>
              </w:rPr>
            </w:rPrChange>
          </w:rPr>
          <w:delText>.</w:delText>
        </w:r>
      </w:del>
    </w:p>
    <w:bookmarkEnd w:id="782"/>
    <w:bookmarkEnd w:id="783"/>
    <w:bookmarkEnd w:id="784"/>
    <w:p w14:paraId="3DF42625" w14:textId="77777777" w:rsidR="006661FE" w:rsidRPr="006406C8" w:rsidRDefault="006661FE" w:rsidP="006661FE">
      <w:pPr>
        <w:rPr>
          <w:rFonts w:ascii="Arial" w:hAnsi="Arial" w:cs="Arial"/>
          <w:sz w:val="22"/>
          <w:szCs w:val="22"/>
        </w:rPr>
      </w:pPr>
    </w:p>
    <w:p w14:paraId="5A683FA4" w14:textId="7C3E3D9D" w:rsidR="006661FE" w:rsidRPr="008E4447" w:rsidRDefault="00F15436" w:rsidP="006661FE">
      <w:pPr>
        <w:pStyle w:val="Header"/>
        <w:jc w:val="both"/>
        <w:rPr>
          <w:rFonts w:ascii="Arial" w:hAnsi="Arial" w:cs="Arial"/>
          <w:szCs w:val="22"/>
        </w:rPr>
      </w:pPr>
      <w:ins w:id="1168" w:author="Author" w:date="2024-06-12T07:50:00Z">
        <w:r w:rsidRPr="006406C8">
          <w:rPr>
            <w:rFonts w:ascii="Arial" w:hAnsi="Arial" w:cs="Arial"/>
            <w:szCs w:val="22"/>
          </w:rPr>
          <w:t>Monthly reconciliation amounts are calculated in a similar way as for the Initial Reconciliation, being (i) for HH Demand and Embedded Export, the outturn annual charge divided by 12, and for NHH Demand</w:t>
        </w:r>
        <w:r w:rsidRPr="003A6757">
          <w:rPr>
            <w:rFonts w:ascii="Arial" w:hAnsi="Arial" w:cs="Arial"/>
            <w:szCs w:val="22"/>
          </w:rPr>
          <w:t xml:space="preserve"> and TDR it is the outturn charge for the month; less (ii) the amount already invoiced for that month (including through the Initial Reconciliation).</w:t>
        </w:r>
        <w:r>
          <w:rPr>
            <w:rFonts w:ascii="Arial" w:hAnsi="Arial" w:cs="Arial"/>
            <w:szCs w:val="22"/>
          </w:rPr>
          <w:t xml:space="preserve"> </w:t>
        </w:r>
      </w:ins>
      <w:r w:rsidR="006661FE" w:rsidRPr="008E4447">
        <w:rPr>
          <w:rFonts w:ascii="Arial" w:hAnsi="Arial" w:cs="Arial"/>
          <w:szCs w:val="22"/>
        </w:rPr>
        <w:t>Interest payments are calculated based on the</w:t>
      </w:r>
      <w:ins w:id="1169" w:author="Author" w:date="2024-06-12T07:50:00Z">
        <w:r>
          <w:rPr>
            <w:rFonts w:ascii="Arial" w:hAnsi="Arial" w:cs="Arial"/>
            <w:szCs w:val="22"/>
          </w:rPr>
          <w:t>se</w:t>
        </w:r>
      </w:ins>
      <w:r w:rsidR="006661FE" w:rsidRPr="008E4447">
        <w:rPr>
          <w:rFonts w:ascii="Arial" w:hAnsi="Arial" w:cs="Arial"/>
          <w:szCs w:val="22"/>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7D9B385C" w14:textId="4082D3BA" w:rsidR="006661FE" w:rsidRPr="008E4447" w:rsidDel="00F15436" w:rsidRDefault="006661FE" w:rsidP="006661FE">
      <w:pPr>
        <w:pStyle w:val="BodyText"/>
        <w:rPr>
          <w:del w:id="1170" w:author="Author" w:date="2024-06-12T07:50:00Z"/>
          <w:rFonts w:ascii="Arial" w:hAnsi="Arial" w:cs="Arial"/>
          <w:sz w:val="22"/>
          <w:szCs w:val="22"/>
        </w:rPr>
      </w:pPr>
      <w:del w:id="1171" w:author="Author" w:date="2024-06-12T07:50:00Z">
        <w:r w:rsidRPr="008E4447" w:rsidDel="00F15436">
          <w:rPr>
            <w:rFonts w:ascii="Arial" w:hAnsi="Arial" w:cs="Arial"/>
            <w:sz w:val="22"/>
            <w:szCs w:val="22"/>
          </w:rPr>
          <w:delText>Outturn data for BM Units with a net export over the Triad will be received at this stage and final reconciliation will be carried out, as required. Interest will be calculated as described above.</w:delText>
        </w:r>
      </w:del>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040FED25" w:rsidR="006661FE" w:rsidRPr="008E4447" w:rsidDel="00A808B7" w:rsidRDefault="006661FE" w:rsidP="006661FE">
      <w:pPr>
        <w:pStyle w:val="BodyTextIndent"/>
        <w:ind w:left="720" w:hanging="720"/>
        <w:jc w:val="both"/>
        <w:rPr>
          <w:del w:id="1172" w:author="Author" w:date="2024-06-12T10:26:00Z"/>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1173" w:name="_Ref531684937"/>
      <w:bookmarkStart w:id="1174" w:name="_Toc32201110"/>
      <w:r w:rsidRPr="008E4447">
        <w:rPr>
          <w:rFonts w:ascii="Arial" w:hAnsi="Arial" w:cs="Arial"/>
          <w:sz w:val="22"/>
          <w:szCs w:val="22"/>
        </w:rPr>
        <w:br w:type="page"/>
      </w:r>
      <w:bookmarkStart w:id="1175" w:name="_Toc274049739"/>
      <w:bookmarkStart w:id="1176" w:name="_Toc49661160"/>
      <w:r w:rsidRPr="00FE40FB">
        <w:rPr>
          <w:color w:val="auto"/>
          <w:sz w:val="28"/>
          <w:szCs w:val="28"/>
        </w:rPr>
        <w:t>14.2</w:t>
      </w:r>
      <w:r w:rsidR="00436045">
        <w:rPr>
          <w:color w:val="auto"/>
          <w:sz w:val="28"/>
          <w:szCs w:val="28"/>
        </w:rPr>
        <w:t>6</w:t>
      </w:r>
      <w:r w:rsidRPr="00FE40FB">
        <w:rPr>
          <w:color w:val="auto"/>
          <w:sz w:val="28"/>
          <w:szCs w:val="28"/>
        </w:rPr>
        <w:t xml:space="preserve"> Classification of parties for charging purposes</w:t>
      </w:r>
      <w:bookmarkEnd w:id="1175"/>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ANLTx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018058"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FWOJI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1+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2k5FQ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0D39AB"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BP7+Zd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O9c8js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E8SB9c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V48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SI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OzxXjw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U2M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O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DxzU2M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554FB2"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0kMNIXAgAAMwQAAA4AAAAAAAAAAAAAAAAALgIAAGRycy9lMm9Eb2MueG1sUEsBAi0AFAAGAAgA&#10;AAAhAJgZdh/cAAAACgEAAA8AAAAAAAAAAAAAAAAAcQQAAGRycy9kb3ducmV2LnhtbFBLBQYAAAAA&#10;BAAEAPMAAAB6BQ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wcz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fLf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o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rl8t8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1177" w:name="_Hlt501343668"/>
      <w:bookmarkStart w:id="1178" w:name="_Hlt488742812"/>
      <w:bookmarkStart w:id="1179" w:name="_Toc32201111"/>
      <w:bookmarkStart w:id="1180" w:name="_Toc49661161"/>
      <w:bookmarkStart w:id="1181" w:name="_Toc274049740"/>
      <w:bookmarkEnd w:id="1173"/>
      <w:bookmarkEnd w:id="1174"/>
      <w:bookmarkEnd w:id="1176"/>
      <w:bookmarkEnd w:id="1177"/>
      <w:bookmarkEnd w:id="1178"/>
      <w:r w:rsidRPr="00FE40FB">
        <w:rPr>
          <w:color w:val="auto"/>
          <w:sz w:val="28"/>
          <w:szCs w:val="28"/>
        </w:rPr>
        <w:t>14.2</w:t>
      </w:r>
      <w:r w:rsidR="00436045">
        <w:rPr>
          <w:color w:val="auto"/>
          <w:sz w:val="28"/>
          <w:szCs w:val="28"/>
        </w:rPr>
        <w:t>7</w:t>
      </w:r>
      <w:r w:rsidRPr="00FE40FB">
        <w:rPr>
          <w:color w:val="auto"/>
          <w:sz w:val="28"/>
          <w:szCs w:val="28"/>
        </w:rPr>
        <w:t xml:space="preserve"> Transmission Network Use of System Charging Flowcharts</w:t>
      </w:r>
      <w:bookmarkEnd w:id="1179"/>
      <w:bookmarkEnd w:id="1180"/>
      <w:bookmarkEnd w:id="1181"/>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1182" w:name="_Toc32201112"/>
      <w:bookmarkStart w:id="1183" w:name="_Toc49661162"/>
      <w:bookmarkStart w:id="1184" w:name="_Toc274049741"/>
      <w:r>
        <w:t>Demand Charges</w:t>
      </w:r>
      <w:bookmarkEnd w:id="1182"/>
      <w:bookmarkEnd w:id="1183"/>
      <w:bookmarkEnd w:id="1184"/>
    </w:p>
    <w:p w14:paraId="6FFEEB6C" w14:textId="77777777" w:rsidR="00E010AE" w:rsidRDefault="001A38A3" w:rsidP="006661FE">
      <w:pPr>
        <w:pStyle w:val="1"/>
        <w:jc w:val="both"/>
      </w:pPr>
      <w:bookmarkStart w:id="1185" w:name="_Toc32201113"/>
      <w:bookmarkStart w:id="1186" w:name="_Toc49661163"/>
      <w:r>
        <w:rPr>
          <w:noProof/>
          <w:sz w:val="20"/>
        </w:rPr>
        <w:object w:dxaOrig="1440" w:dyaOrig="1440" w14:anchorId="095B0C15">
          <v:shape id="_x0000_s2083" type="#_x0000_t75" style="position:absolute;left:0;text-align:left;margin-left:-18pt;margin-top:17.7pt;width:570.95pt;height:585pt;z-index:251658266">
            <v:imagedata r:id="rId104" o:title=""/>
            <w10:wrap type="topAndBottom"/>
          </v:shape>
          <o:OLEObject Type="Embed" ProgID="Visio.Drawing.6" ShapeID="_x0000_s2083" DrawAspect="Content" ObjectID="_1781510313" r:id="rId105"/>
        </w:object>
      </w:r>
      <w:r w:rsidR="006661FE">
        <w:t xml:space="preserve"> </w:t>
      </w:r>
      <w:r w:rsidR="006661FE">
        <w:br w:type="page"/>
        <w:t xml:space="preserve">Generation </w:t>
      </w:r>
    </w:p>
    <w:p w14:paraId="219A8812" w14:textId="77777777" w:rsidR="00E010AE" w:rsidRDefault="006661FE" w:rsidP="006661FE">
      <w:pPr>
        <w:pStyle w:val="1"/>
        <w:jc w:val="both"/>
      </w:pPr>
      <w:r>
        <w:t>Charges</w:t>
      </w:r>
      <w:bookmarkStart w:id="1187" w:name="OLE_LINK9"/>
      <w:bookmarkStart w:id="1188" w:name="OLE_LINK12"/>
      <w:bookmarkEnd w:id="1185"/>
      <w:bookmarkEnd w:id="1186"/>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1187"/>
      <w:bookmarkEnd w:id="1188"/>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1189" w:name="_Toc274049742"/>
      <w:r w:rsidRPr="00FE40FB">
        <w:rPr>
          <w:color w:val="auto"/>
          <w:sz w:val="28"/>
          <w:szCs w:val="28"/>
        </w:rPr>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1189"/>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1190"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1190"/>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1191"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1191"/>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1192"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1192"/>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1193" w:name="_Toc70749747"/>
      <w:bookmarkStart w:id="1194"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1193"/>
      <w:bookmarkEnd w:id="1194"/>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1195" w:name="_Toc274049747"/>
      <w:r w:rsidRPr="00FE40FB">
        <w:rPr>
          <w:color w:val="auto"/>
          <w:sz w:val="28"/>
          <w:szCs w:val="28"/>
        </w:rPr>
        <w:t>14.2</w:t>
      </w:r>
      <w:r w:rsidR="00436045">
        <w:rPr>
          <w:color w:val="auto"/>
          <w:sz w:val="28"/>
          <w:szCs w:val="28"/>
        </w:rPr>
        <w:t>9</w:t>
      </w:r>
      <w:r w:rsidRPr="00FE40FB">
        <w:rPr>
          <w:color w:val="auto"/>
          <w:sz w:val="28"/>
          <w:szCs w:val="28"/>
        </w:rPr>
        <w:t xml:space="preserve"> Stability &amp; Predictability of TNUoS tariffs</w:t>
      </w:r>
      <w:bookmarkEnd w:id="1195"/>
    </w:p>
    <w:p w14:paraId="70CE6CDB" w14:textId="77777777" w:rsidR="006661FE" w:rsidRDefault="006661FE">
      <w:pPr>
        <w:pStyle w:val="1"/>
        <w:jc w:val="both"/>
      </w:pPr>
    </w:p>
    <w:p w14:paraId="3A32FE67" w14:textId="77777777" w:rsidR="006661FE" w:rsidRPr="007B2988" w:rsidRDefault="006661FE" w:rsidP="006661FE">
      <w:pPr>
        <w:pStyle w:val="Heading2"/>
      </w:pPr>
      <w:bookmarkStart w:id="1196" w:name="_Toc274049748"/>
      <w:r w:rsidRPr="007B2988">
        <w:t>Stability of tariffs</w:t>
      </w:r>
      <w:bookmarkEnd w:id="1196"/>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annuitised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1197" w:name="_Toc274049749"/>
      <w:r w:rsidRPr="007B2988">
        <w:t>Predictability of tariffs</w:t>
      </w:r>
      <w:bookmarkEnd w:id="1197"/>
    </w:p>
    <w:p w14:paraId="6552A630" w14:textId="77777777" w:rsidR="006661FE" w:rsidRPr="007B2988" w:rsidRDefault="006661FE" w:rsidP="006661FE">
      <w:pPr>
        <w:rPr>
          <w:rFonts w:ascii="Arial" w:hAnsi="Arial" w:cs="Arial"/>
          <w:b/>
          <w:sz w:val="22"/>
          <w:szCs w:val="22"/>
        </w:rPr>
      </w:pPr>
    </w:p>
    <w:p w14:paraId="2EBE7CE8" w14:textId="77777777" w:rsidR="006661FE" w:rsidRPr="007B2988" w:rsidRDefault="00E71EB2" w:rsidP="006661FE">
      <w:pPr>
        <w:jc w:val="both"/>
        <w:rPr>
          <w:rFonts w:ascii="Arial" w:hAnsi="Arial" w:cs="Arial"/>
          <w:sz w:val="22"/>
          <w:szCs w:val="22"/>
        </w:rPr>
      </w:pPr>
      <w:r w:rsidRPr="00E71EB2">
        <w:rPr>
          <w:rFonts w:ascii="Arial" w:hAnsi="Arial" w:cs="Arial"/>
          <w:b/>
          <w:sz w:val="22"/>
          <w:szCs w:val="22"/>
        </w:rPr>
        <w:t>The Company</w:t>
      </w:r>
      <w:r w:rsidR="006661FE" w:rsidRPr="007B2988">
        <w:rPr>
          <w:rFonts w:ascii="Arial" w:hAnsi="Arial" w:cs="Arial"/>
          <w:sz w:val="22"/>
          <w:szCs w:val="22"/>
        </w:rPr>
        <w:t xml:space="preserve"> revises TNUoS tariffs each year to ensure that these remain cost-reflective and take into account changes to allowable income under the price control and </w:t>
      </w:r>
      <w:r w:rsidR="00220C6E">
        <w:rPr>
          <w:rFonts w:ascii="Arial" w:hAnsi="Arial" w:cs="Arial"/>
          <w:sz w:val="22"/>
          <w:szCs w:val="22"/>
        </w:rPr>
        <w:t>TOPI</w:t>
      </w:r>
      <w:r w:rsidR="006661FE" w:rsidRPr="007B2988">
        <w:rPr>
          <w:rFonts w:ascii="Arial" w:hAnsi="Arial" w:cs="Arial"/>
          <w:sz w:val="22"/>
          <w:szCs w:val="22"/>
        </w:rPr>
        <w:t xml:space="preserve">.  There are a number of provisions within </w:t>
      </w:r>
      <w:r w:rsidR="00357487">
        <w:rPr>
          <w:rFonts w:ascii="Arial" w:hAnsi="Arial" w:cs="Arial"/>
          <w:sz w:val="22"/>
          <w:szCs w:val="22"/>
        </w:rPr>
        <w:t xml:space="preserve">the </w:t>
      </w:r>
      <w:r w:rsidR="006661FE" w:rsidRPr="007B2988">
        <w:rPr>
          <w:rFonts w:ascii="Arial" w:hAnsi="Arial" w:cs="Arial"/>
          <w:sz w:val="22"/>
          <w:szCs w:val="22"/>
        </w:rPr>
        <w:t xml:space="preserve">Transmission Licence and the CUSC designed to promote the predictability of annually varying charges.  Specifically, </w:t>
      </w:r>
      <w:r w:rsidRPr="00E71EB2">
        <w:rPr>
          <w:rFonts w:ascii="Arial" w:hAnsi="Arial" w:cs="Arial"/>
          <w:b/>
          <w:sz w:val="22"/>
          <w:szCs w:val="22"/>
        </w:rPr>
        <w:t>The Company</w:t>
      </w:r>
      <w:r w:rsidR="006661FE" w:rsidRPr="007B298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w:t>
      </w:r>
      <w:r w:rsidR="006661FE">
        <w:rPr>
          <w:rFonts w:ascii="Arial" w:hAnsi="Arial" w:cs="Arial"/>
          <w:sz w:val="22"/>
          <w:szCs w:val="22"/>
        </w:rPr>
        <w:t>U</w:t>
      </w:r>
      <w:r w:rsidR="006661FE" w:rsidRPr="007B2988">
        <w:rPr>
          <w:rFonts w:ascii="Arial" w:hAnsi="Arial" w:cs="Arial"/>
          <w:sz w:val="22"/>
          <w:szCs w:val="22"/>
        </w:rPr>
        <w:t xml:space="preserve">sers 2 months written notice of any revised charges.  </w:t>
      </w:r>
      <w:r w:rsidRPr="00E71EB2">
        <w:rPr>
          <w:rFonts w:ascii="Arial" w:hAnsi="Arial" w:cs="Arial"/>
          <w:b/>
          <w:sz w:val="22"/>
          <w:szCs w:val="22"/>
        </w:rPr>
        <w:t>The Company</w:t>
      </w:r>
      <w:r w:rsidR="006661FE" w:rsidRPr="007B2988">
        <w:rPr>
          <w:rFonts w:ascii="Arial" w:hAnsi="Arial" w:cs="Arial"/>
          <w:sz w:val="22"/>
          <w:szCs w:val="22"/>
        </w:rPr>
        <w:t xml:space="preserve"> typically provides an additional months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More fundamentally, </w:t>
      </w:r>
      <w:r w:rsidR="00E71EB2" w:rsidRPr="00E71EB2">
        <w:rPr>
          <w:rFonts w:ascii="Arial" w:hAnsi="Arial" w:cs="Arial"/>
          <w:b/>
          <w:sz w:val="22"/>
          <w:szCs w:val="22"/>
        </w:rPr>
        <w:t>The Company</w:t>
      </w:r>
      <w:r w:rsidRPr="007B2988">
        <w:rPr>
          <w:rFonts w:ascii="Arial" w:hAnsi="Arial" w:cs="Arial"/>
          <w:sz w:val="22"/>
          <w:szCs w:val="22"/>
        </w:rPr>
        <w:t xml:space="preserve"> also provides </w:t>
      </w:r>
      <w:r>
        <w:rPr>
          <w:rFonts w:ascii="Arial" w:hAnsi="Arial" w:cs="Arial"/>
          <w:sz w:val="22"/>
          <w:szCs w:val="22"/>
        </w:rPr>
        <w:t>U</w:t>
      </w:r>
      <w:r w:rsidRPr="007B2988">
        <w:rPr>
          <w:rFonts w:ascii="Arial" w:hAnsi="Arial" w:cs="Arial"/>
          <w:sz w:val="22"/>
          <w:szCs w:val="22"/>
        </w:rPr>
        <w:t xml:space="preserve">sers with the tool used by </w:t>
      </w:r>
      <w:r w:rsidR="00E71EB2" w:rsidRPr="00E71EB2">
        <w:rPr>
          <w:rFonts w:ascii="Arial" w:hAnsi="Arial" w:cs="Arial"/>
          <w:b/>
          <w:sz w:val="22"/>
          <w:szCs w:val="22"/>
        </w:rPr>
        <w:t>The Company</w:t>
      </w:r>
      <w:r w:rsidRPr="007B2988">
        <w:rPr>
          <w:rFonts w:ascii="Arial" w:hAnsi="Arial" w:cs="Arial"/>
          <w:sz w:val="22"/>
          <w:szCs w:val="22"/>
        </w:rPr>
        <w:t xml:space="preserve"> to calculate tariffs. This allows </w:t>
      </w:r>
      <w:r>
        <w:rPr>
          <w:rFonts w:ascii="Arial" w:hAnsi="Arial" w:cs="Arial"/>
          <w:sz w:val="22"/>
          <w:szCs w:val="22"/>
        </w:rPr>
        <w:t>U</w:t>
      </w:r>
      <w:r w:rsidRPr="007B2988">
        <w:rPr>
          <w:rFonts w:ascii="Arial" w:hAnsi="Arial" w:cs="Arial"/>
          <w:sz w:val="22"/>
          <w:szCs w:val="22"/>
        </w:rPr>
        <w:t xml:space="preserve">sers to make their own predictions on how future changes in the generation and supply sectors will influence tariffs. Along with the price control information, the data from the Seven Year Statement, and </w:t>
      </w:r>
      <w:r>
        <w:rPr>
          <w:rFonts w:ascii="Arial" w:hAnsi="Arial" w:cs="Arial"/>
          <w:sz w:val="22"/>
          <w:szCs w:val="22"/>
        </w:rPr>
        <w:t>U</w:t>
      </w:r>
      <w:r w:rsidRPr="007B2988">
        <w:rPr>
          <w:rFonts w:ascii="Arial" w:hAnsi="Arial" w:cs="Arial"/>
          <w:sz w:val="22"/>
          <w:szCs w:val="22"/>
        </w:rPr>
        <w:t xml:space="preserve">sers own prediction of market activity, </w:t>
      </w:r>
      <w:r>
        <w:rPr>
          <w:rFonts w:ascii="Arial" w:hAnsi="Arial" w:cs="Arial"/>
          <w:sz w:val="22"/>
          <w:szCs w:val="22"/>
        </w:rPr>
        <w:t>U</w:t>
      </w:r>
      <w:r w:rsidRPr="007B2988">
        <w:rPr>
          <w:rFonts w:ascii="Arial" w:hAnsi="Arial" w:cs="Arial"/>
          <w:sz w:val="22"/>
          <w:szCs w:val="22"/>
        </w:rPr>
        <w:t xml:space="preserve">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To supplement this, </w:t>
      </w:r>
      <w:r w:rsidR="00E71EB2" w:rsidRPr="00E71EB2">
        <w:rPr>
          <w:rFonts w:ascii="Arial" w:hAnsi="Arial" w:cs="Arial"/>
          <w:b/>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Seven Year Statement.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5212ED6F" w14:textId="77777777" w:rsidR="006661FE" w:rsidRPr="007B2988" w:rsidRDefault="006661FE">
      <w:pPr>
        <w:pStyle w:val="1"/>
        <w:jc w:val="both"/>
      </w:pPr>
    </w:p>
    <w:p w14:paraId="3B2B8E0C" w14:textId="77777777" w:rsidR="00750515" w:rsidRPr="009A4AC7" w:rsidRDefault="006661FE" w:rsidP="00750515">
      <w:pPr>
        <w:pStyle w:val="Heading1"/>
        <w:jc w:val="center"/>
        <w:rPr>
          <w:color w:val="auto"/>
        </w:rPr>
      </w:pPr>
      <w:r>
        <w:br w:type="page"/>
      </w:r>
      <w:bookmarkStart w:id="1198" w:name="_Toc3598575"/>
      <w:bookmarkStart w:id="1199" w:name="_Toc35675434"/>
      <w:bookmarkStart w:id="1200" w:name="_Toc274049751"/>
      <w:r w:rsidR="00750515" w:rsidRPr="009A4AC7">
        <w:rPr>
          <w:color w:val="auto"/>
        </w:rPr>
        <w:t>Section 2 – The Statement of the Balancing Services Use of System Charging Methodology</w:t>
      </w:r>
    </w:p>
    <w:p w14:paraId="10F52A38" w14:textId="77777777" w:rsidR="00750515" w:rsidRPr="00512312" w:rsidRDefault="00750515" w:rsidP="00750515"/>
    <w:bookmarkEnd w:id="1198"/>
    <w:bookmarkEnd w:id="1199"/>
    <w:bookmarkEnd w:id="1200"/>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1201" w:name="_Hlt474031874"/>
      <w:bookmarkEnd w:id="1201"/>
      <w:r>
        <w:rPr>
          <w:b/>
        </w:rPr>
        <w:fldChar w:fldCharType="begin"/>
      </w:r>
      <w:r>
        <w:rPr>
          <w:b/>
        </w:rPr>
        <w:instrText>tc \l2 "Transmission Services Use of System Charges Background</w:instrText>
      </w:r>
      <w:r>
        <w:rPr>
          <w:b/>
        </w:rPr>
        <w:fldChar w:fldCharType="end"/>
      </w:r>
    </w:p>
    <w:p w14:paraId="2C7D0FEF" w14:textId="77777777" w:rsidR="00750515" w:rsidRDefault="00750515" w:rsidP="007D27B2">
      <w:pPr>
        <w:pStyle w:val="1"/>
        <w:numPr>
          <w:ilvl w:val="0"/>
          <w:numId w:val="78"/>
        </w:numPr>
        <w:jc w:val="both"/>
      </w:pPr>
      <w:r>
        <w:t xml:space="preserve">The Transmission Licence allows </w:t>
      </w:r>
      <w:r w:rsidR="00E71EB2" w:rsidRPr="00E71EB2">
        <w:rPr>
          <w:b/>
        </w:rPr>
        <w:t>The Company</w:t>
      </w:r>
      <w:r>
        <w:t xml:space="preserve"> to derive revenue in respect of the Balancing Services Activity through the Balancing Services Use of System (BSUoS) </w:t>
      </w:r>
      <w:r w:rsidR="00305F7A">
        <w:t>C</w:t>
      </w:r>
      <w:r>
        <w:t xml:space="preserve">harges.  This statement explains the methodology used in order to calculate the BSUoS </w:t>
      </w:r>
      <w:r w:rsidR="00305F7A">
        <w:t>C</w:t>
      </w:r>
      <w:r>
        <w:t>harges.</w:t>
      </w:r>
    </w:p>
    <w:p w14:paraId="54D910C6" w14:textId="77777777" w:rsidR="00750515" w:rsidRDefault="00750515" w:rsidP="00750515">
      <w:pPr>
        <w:pStyle w:val="1"/>
        <w:jc w:val="both"/>
      </w:pPr>
    </w:p>
    <w:p w14:paraId="26656AAD" w14:textId="77777777" w:rsidR="00750515" w:rsidRDefault="00750515" w:rsidP="007D27B2">
      <w:pPr>
        <w:pStyle w:val="1"/>
        <w:numPr>
          <w:ilvl w:val="0"/>
          <w:numId w:val="78"/>
        </w:numPr>
        <w:jc w:val="both"/>
      </w:pPr>
      <w:r>
        <w:t xml:space="preserve">The Balancing Services Activity is defined in the Transmission Licence as the activity undertaken by </w:t>
      </w:r>
      <w:r w:rsidR="00E71EB2" w:rsidRPr="00E71EB2">
        <w:rPr>
          <w:b/>
        </w:rPr>
        <w:t>The Company</w:t>
      </w:r>
      <w:r>
        <w:t xml:space="preserve"> as part of the Transmission Business including the operation of the </w:t>
      </w:r>
      <w:r w:rsidR="00305F7A">
        <w:t>NETS</w:t>
      </w:r>
      <w:r>
        <w:t xml:space="preserve"> and the procuring and using of Balancing Services for the purpose of balancing the </w:t>
      </w:r>
      <w:r w:rsidR="00305F7A">
        <w:t>NETS</w:t>
      </w:r>
      <w:r>
        <w:t>.</w:t>
      </w:r>
    </w:p>
    <w:p w14:paraId="1BBA3429" w14:textId="77777777" w:rsidR="00750515" w:rsidRDefault="00750515" w:rsidP="00750515">
      <w:pPr>
        <w:pStyle w:val="1"/>
        <w:jc w:val="both"/>
      </w:pPr>
    </w:p>
    <w:p w14:paraId="516FBD0B" w14:textId="77777777" w:rsidR="00750515" w:rsidRPr="00CF4B8F" w:rsidRDefault="00E71EB2" w:rsidP="007D27B2">
      <w:pPr>
        <w:pStyle w:val="1"/>
        <w:numPr>
          <w:ilvl w:val="0"/>
          <w:numId w:val="78"/>
        </w:numPr>
        <w:jc w:val="both"/>
      </w:pPr>
      <w:r w:rsidRPr="00E71EB2">
        <w:rPr>
          <w:b/>
        </w:rPr>
        <w:t>The Company</w:t>
      </w:r>
      <w:r w:rsidR="00750515">
        <w:t xml:space="preserve"> keeps the electricity system in balance (energy balancing) and maintains the quality and security of supply (system balancing).  </w:t>
      </w:r>
      <w:r w:rsidRPr="00E71EB2">
        <w:rPr>
          <w:b/>
        </w:rPr>
        <w:t>The Company</w:t>
      </w:r>
      <w:r w:rsidR="00750515" w:rsidRPr="00FE60D3">
        <w:t xml:space="preserve"> is incentivised on the procurement and utilisation of services to maintain the energy and system balance and other costs associated with operating the system. Users pay for the cost of these services and any incentivised payment/receipts through BSUoS </w:t>
      </w:r>
      <w:r w:rsidR="00305F7A">
        <w:t>C</w:t>
      </w:r>
      <w:r w:rsidR="00750515" w:rsidRPr="00FE60D3">
        <w:t>harge</w:t>
      </w:r>
      <w:r w:rsidR="00305F7A">
        <w:t>s</w:t>
      </w:r>
      <w:r w:rsidR="00750515" w:rsidRPr="00FE60D3">
        <w:t>.</w:t>
      </w:r>
      <w:r w:rsidR="00750515">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77777777" w:rsidR="00C837D0" w:rsidRDefault="00C837D0" w:rsidP="007D27B2">
      <w:pPr>
        <w:pStyle w:val="1"/>
        <w:numPr>
          <w:ilvl w:val="0"/>
          <w:numId w:val="78"/>
        </w:numPr>
        <w:jc w:val="both"/>
      </w:pPr>
      <w:r>
        <w:t>BSUoS Charges are calculated on a fixed price basis as described in Section 14.30.</w:t>
      </w:r>
    </w:p>
    <w:p w14:paraId="034D771E" w14:textId="77777777" w:rsidR="00750515" w:rsidRDefault="00750515" w:rsidP="00750515">
      <w:pPr>
        <w:pStyle w:val="1"/>
        <w:jc w:val="both"/>
      </w:pPr>
      <w:bookmarkStart w:id="1202"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The Total Costs of the Balancing Mechanism</w:t>
      </w:r>
    </w:p>
    <w:p w14:paraId="1953AFD8"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Total Balancing Services Contract costs</w:t>
      </w:r>
    </w:p>
    <w:p w14:paraId="3A8DAFA9"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Payments/Receipts from</w:t>
      </w:r>
      <w:r w:rsidR="00357487">
        <w:rPr>
          <w:rFonts w:ascii="Arial" w:hAnsi="Arial"/>
          <w:sz w:val="22"/>
        </w:rPr>
        <w:t xml:space="preserve"> </w:t>
      </w:r>
      <w:r w:rsidR="00E71EB2" w:rsidRPr="00E71EB2">
        <w:rPr>
          <w:rFonts w:ascii="Arial" w:hAnsi="Arial"/>
          <w:b/>
          <w:sz w:val="22"/>
        </w:rPr>
        <w:t>The Company</w:t>
      </w:r>
      <w:r w:rsidR="00357487" w:rsidRPr="00CD5631">
        <w:rPr>
          <w:rFonts w:ascii="Arial" w:hAnsi="Arial"/>
          <w:b/>
          <w:sz w:val="22"/>
        </w:rPr>
        <w:t>’s</w:t>
      </w:r>
      <w:r w:rsidRPr="00FE60D3">
        <w:rPr>
          <w:rFonts w:ascii="Arial" w:hAnsi="Arial"/>
          <w:sz w:val="22"/>
        </w:rPr>
        <w:t xml:space="preserve"> incentive schemes</w:t>
      </w:r>
    </w:p>
    <w:p w14:paraId="6898B717"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Internal costs of operating the System</w:t>
      </w:r>
    </w:p>
    <w:p w14:paraId="45B4DF3F"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Costs associated with contracting for and developing Balancing Services</w:t>
      </w:r>
    </w:p>
    <w:p w14:paraId="46E55152"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Adjustments</w:t>
      </w:r>
    </w:p>
    <w:p w14:paraId="666DA408"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 xml:space="preserve">Costs invoiced to </w:t>
      </w:r>
      <w:r w:rsidR="00E71EB2" w:rsidRPr="00E71EB2">
        <w:rPr>
          <w:rFonts w:ascii="Arial" w:hAnsi="Arial"/>
          <w:b/>
          <w:sz w:val="22"/>
        </w:rPr>
        <w:t>The Company</w:t>
      </w:r>
      <w:r>
        <w:rPr>
          <w:rFonts w:ascii="Arial" w:hAnsi="Arial"/>
          <w:sz w:val="22"/>
        </w:rPr>
        <w:t xml:space="preserve"> associated with Manifest Errors and Special Provisions.</w:t>
      </w:r>
    </w:p>
    <w:p w14:paraId="173AC0AB" w14:textId="77777777" w:rsidR="00750515" w:rsidRDefault="00750515" w:rsidP="007D27B2">
      <w:pPr>
        <w:numPr>
          <w:ilvl w:val="0"/>
          <w:numId w:val="61"/>
        </w:numPr>
        <w:tabs>
          <w:tab w:val="clear" w:pos="1440"/>
          <w:tab w:val="num" w:pos="2347"/>
        </w:tabs>
        <w:ind w:left="2347"/>
        <w:rPr>
          <w:rFonts w:ascii="Arial" w:hAnsi="Arial"/>
          <w:sz w:val="22"/>
        </w:rPr>
      </w:pPr>
      <w:r w:rsidRPr="00CF4B8F">
        <w:rPr>
          <w:rFonts w:ascii="Arial" w:hAnsi="Arial"/>
          <w:sz w:val="22"/>
        </w:rPr>
        <w:t>BETTA implementation costs</w:t>
      </w:r>
    </w:p>
    <w:p w14:paraId="43FE19F7" w14:textId="77777777" w:rsidR="009016A7" w:rsidRPr="00C837D0" w:rsidRDefault="009016A7" w:rsidP="007D27B2">
      <w:pPr>
        <w:numPr>
          <w:ilvl w:val="0"/>
          <w:numId w:val="61"/>
        </w:numPr>
        <w:tabs>
          <w:tab w:val="clear" w:pos="1440"/>
          <w:tab w:val="num" w:pos="2347"/>
        </w:tabs>
        <w:ind w:left="2347"/>
        <w:rPr>
          <w:rFonts w:ascii="Arial" w:hAnsi="Arial"/>
          <w:sz w:val="22"/>
        </w:rPr>
      </w:pPr>
      <w:r w:rsidRPr="00C837D0">
        <w:rPr>
          <w:rFonts w:ascii="Arial" w:hAnsi="Arial"/>
          <w:sz w:val="22"/>
        </w:rPr>
        <w:t>Financing and administrative costs, as agreed by The Authority, associated with the management of the Covid Support Scheme in 14.30.1</w:t>
      </w:r>
      <w:r w:rsidR="00E71EB2">
        <w:rPr>
          <w:rFonts w:ascii="Arial" w:hAnsi="Arial"/>
          <w:sz w:val="22"/>
        </w:rPr>
        <w:t>3</w:t>
      </w:r>
      <w:r w:rsidR="00A37E34" w:rsidRPr="00C837D0">
        <w:rPr>
          <w:rFonts w:ascii="Arial" w:hAnsi="Arial"/>
          <w:sz w:val="22"/>
        </w:rPr>
        <w:t>, the Exceptional Costs Support Scheme in 14.30.21, and the Further Costs Support Scheme in 14.30.</w:t>
      </w:r>
      <w:r w:rsidR="00C837D0" w:rsidRPr="00C837D0">
        <w:rPr>
          <w:rFonts w:ascii="Arial" w:hAnsi="Arial"/>
          <w:sz w:val="22"/>
        </w:rPr>
        <w:t>2</w:t>
      </w:r>
      <w:r w:rsidR="00E71EB2">
        <w:rPr>
          <w:rFonts w:ascii="Arial" w:hAnsi="Arial"/>
          <w:sz w:val="22"/>
        </w:rPr>
        <w:t>7.</w:t>
      </w:r>
    </w:p>
    <w:bookmarkEnd w:id="1202"/>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will be the same for all Settlement Days within the same Fixed Price Period, unless a revised Fixed BSUoS Price comes into effect as outlined in Paragraph 14.30.18.</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r>
        <w:rPr>
          <w:rFonts w:ascii="Arial (W1)" w:hAnsi="Arial (W1)"/>
          <w:sz w:val="22"/>
          <w:lang w:eastAsia="en-US"/>
        </w:rPr>
        <w:t>are</w:t>
      </w:r>
      <w:r w:rsidRPr="00625BEA">
        <w:rPr>
          <w:rFonts w:ascii="Arial (W1)" w:hAnsi="Arial (W1)"/>
          <w:sz w:val="22"/>
          <w:lang w:eastAsia="en-US"/>
        </w:rPr>
        <w:t xml:space="preserve"> calculated using the following formula:</w:t>
      </w:r>
    </w:p>
    <w:p w14:paraId="77E79E45" w14:textId="77777777" w:rsidR="00C95284" w:rsidRDefault="00C95284" w:rsidP="00C95284">
      <w:pPr>
        <w:pStyle w:val="ListParagraph"/>
        <w:ind w:left="1627"/>
        <w:rPr>
          <w:rFonts w:ascii="Arial (W1)" w:hAnsi="Arial (W1)"/>
          <w:sz w:val="22"/>
          <w:lang w:eastAsia="en-US"/>
        </w:rPr>
      </w:pPr>
    </w:p>
    <w:p w14:paraId="0BAFA7B1" w14:textId="3A06490A" w:rsidR="00C95284" w:rsidRPr="008A41B4" w:rsidRDefault="001A38A3" w:rsidP="00CD5631">
      <w:pPr>
        <w:ind w:left="144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77777777" w:rsidR="00C95284" w:rsidRDefault="00C95284" w:rsidP="00C95284">
      <w:pPr>
        <w:pStyle w:val="1"/>
        <w:ind w:left="1627"/>
        <w:jc w:val="both"/>
      </w:pPr>
      <w:r>
        <w:t>fBSUoSEXT</w:t>
      </w:r>
      <w:r w:rsidRPr="0085208F">
        <w:rPr>
          <w:vertAlign w:val="subscript"/>
        </w:rPr>
        <w:t>t</w:t>
      </w:r>
      <w:r w:rsidRPr="009F1C91">
        <w:t xml:space="preserve"> </w:t>
      </w:r>
      <w:r>
        <w:t>= forecast External BSUoS Costs. The terms which make up External BSUoS Costs are set out in Paragraph 14.30.23</w:t>
      </w:r>
    </w:p>
    <w:p w14:paraId="50F6E41B" w14:textId="77777777" w:rsidR="00C95284" w:rsidRDefault="00C95284" w:rsidP="00C95284">
      <w:pPr>
        <w:pStyle w:val="1"/>
        <w:ind w:left="1627"/>
        <w:jc w:val="both"/>
      </w:pPr>
    </w:p>
    <w:p w14:paraId="2A99B1C8" w14:textId="77777777" w:rsidR="00C95284" w:rsidRDefault="00C95284" w:rsidP="00C95284">
      <w:pPr>
        <w:pStyle w:val="ListParagraph"/>
        <w:ind w:left="1627"/>
        <w:rPr>
          <w:rFonts w:ascii="Arial (W1)" w:hAnsi="Arial (W1)"/>
          <w:sz w:val="22"/>
          <w:lang w:eastAsia="en-US"/>
        </w:rPr>
      </w:pPr>
      <w:r w:rsidRPr="009F1C91">
        <w:rPr>
          <w:rFonts w:ascii="Arial (W1)" w:hAnsi="Arial (W1)"/>
          <w:sz w:val="22"/>
          <w:lang w:eastAsia="en-US"/>
        </w:rPr>
        <w:t>fBSUoSINT</w:t>
      </w:r>
      <w:r w:rsidRPr="0085208F">
        <w:rPr>
          <w:rFonts w:ascii="Arial (W1)" w:hAnsi="Arial (W1)"/>
          <w:sz w:val="22"/>
          <w:vertAlign w:val="subscript"/>
          <w:lang w:eastAsia="en-US"/>
        </w:rPr>
        <w:t xml:space="preserve">t </w:t>
      </w:r>
      <w:r w:rsidRPr="009F1C91">
        <w:rPr>
          <w:rFonts w:ascii="Arial (W1)" w:hAnsi="Arial (W1)"/>
          <w:sz w:val="22"/>
          <w:lang w:eastAsia="en-US"/>
        </w:rPr>
        <w:t xml:space="preserve">= forecast Internal BSUoS </w:t>
      </w:r>
      <w:r>
        <w:rPr>
          <w:rFonts w:ascii="Arial (W1)" w:hAnsi="Arial (W1)"/>
          <w:sz w:val="22"/>
          <w:lang w:eastAsia="en-US"/>
        </w:rPr>
        <w:t>C</w:t>
      </w:r>
      <w:r w:rsidRPr="009F1C91">
        <w:rPr>
          <w:rFonts w:ascii="Arial (W1)" w:hAnsi="Arial (W1)"/>
          <w:sz w:val="22"/>
          <w:lang w:eastAsia="en-US"/>
        </w:rPr>
        <w:t xml:space="preserve">osts. The </w:t>
      </w:r>
      <w:r>
        <w:rPr>
          <w:rFonts w:ascii="Arial (W1)" w:hAnsi="Arial (W1)"/>
          <w:sz w:val="22"/>
          <w:lang w:eastAsia="en-US"/>
        </w:rPr>
        <w:t>terms</w:t>
      </w:r>
      <w:r w:rsidRPr="009F1C91">
        <w:rPr>
          <w:rFonts w:ascii="Arial (W1)" w:hAnsi="Arial (W1)"/>
          <w:sz w:val="22"/>
          <w:lang w:eastAsia="en-US"/>
        </w:rPr>
        <w:t xml:space="preserve"> which </w:t>
      </w:r>
      <w:r>
        <w:rPr>
          <w:rFonts w:ascii="Arial (W1)" w:hAnsi="Arial (W1)"/>
          <w:sz w:val="22"/>
          <w:lang w:eastAsia="en-US"/>
        </w:rPr>
        <w:t>make up</w:t>
      </w:r>
      <w:r w:rsidRPr="009F1C91">
        <w:rPr>
          <w:rFonts w:ascii="Arial (W1)" w:hAnsi="Arial (W1)"/>
          <w:sz w:val="22"/>
          <w:lang w:eastAsia="en-US"/>
        </w:rPr>
        <w:t xml:space="preserve"> </w:t>
      </w:r>
      <w:r>
        <w:rPr>
          <w:rFonts w:ascii="Arial (W1)" w:hAnsi="Arial (W1)"/>
          <w:sz w:val="22"/>
          <w:lang w:eastAsia="en-US"/>
        </w:rPr>
        <w:t>I</w:t>
      </w:r>
      <w:r w:rsidRPr="009F1C91">
        <w:rPr>
          <w:rFonts w:ascii="Arial (W1)" w:hAnsi="Arial (W1)"/>
          <w:sz w:val="22"/>
          <w:lang w:eastAsia="en-US"/>
        </w:rPr>
        <w:t xml:space="preserve">nternal BSUoS </w:t>
      </w:r>
      <w:r>
        <w:rPr>
          <w:rFonts w:ascii="Arial (W1)" w:hAnsi="Arial (W1)"/>
          <w:sz w:val="22"/>
          <w:lang w:eastAsia="en-US"/>
        </w:rPr>
        <w:t>C</w:t>
      </w:r>
      <w:r w:rsidRPr="009F1C91">
        <w:rPr>
          <w:rFonts w:ascii="Arial (W1)" w:hAnsi="Arial (W1)"/>
          <w:sz w:val="22"/>
          <w:lang w:eastAsia="en-US"/>
        </w:rPr>
        <w:t xml:space="preserve">osts </w:t>
      </w:r>
      <w:r>
        <w:rPr>
          <w:rFonts w:ascii="Arial (W1)" w:hAnsi="Arial (W1)"/>
          <w:sz w:val="22"/>
          <w:lang w:eastAsia="en-US"/>
        </w:rPr>
        <w:t>are set out</w:t>
      </w:r>
      <w:r w:rsidRPr="009F1C91">
        <w:rPr>
          <w:rFonts w:ascii="Arial (W1)" w:hAnsi="Arial (W1)"/>
          <w:sz w:val="22"/>
          <w:lang w:eastAsia="en-US"/>
        </w:rPr>
        <w:t xml:space="preserve"> in</w:t>
      </w:r>
      <w:r>
        <w:rPr>
          <w:rFonts w:ascii="Arial (W1)" w:hAnsi="Arial (W1)"/>
          <w:sz w:val="22"/>
          <w:lang w:eastAsia="en-US"/>
        </w:rPr>
        <w:t xml:space="preserve"> Paragraph</w:t>
      </w:r>
      <w:r w:rsidRPr="009F1C91">
        <w:rPr>
          <w:rFonts w:ascii="Arial (W1)" w:hAnsi="Arial (W1)"/>
          <w:sz w:val="22"/>
          <w:lang w:eastAsia="en-US"/>
        </w:rPr>
        <w:t xml:space="preserve"> 14.30.2</w:t>
      </w:r>
      <w:r>
        <w:rPr>
          <w:rFonts w:ascii="Arial (W1)" w:hAnsi="Arial (W1)"/>
          <w:sz w:val="22"/>
          <w:lang w:eastAsia="en-US"/>
        </w:rPr>
        <w:t>4</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amount included to account for over or under recovery, described in Paragraph 14.30.4,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14.30.4, for those same Fixed Price Periods prior to Fixed Price Period t. This is inclusive of any revenue collected from Final Reconciliation (RF) BSUoS Charges, pursuant to Paragraph 14.31.4.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process described in Paragraph 14.30.5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1A38A3"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are given a notice period of at least nine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29C126DF"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P</w:t>
      </w:r>
      <w:r w:rsidRPr="0085208F">
        <w:rPr>
          <w:rFonts w:ascii="Arial (W1)" w:hAnsi="Arial (W1)"/>
          <w:sz w:val="22"/>
          <w:lang w:eastAsia="en-US"/>
        </w:rPr>
        <w:t>ara</w:t>
      </w:r>
      <w:r w:rsidRPr="00BA6E47">
        <w:rPr>
          <w:rFonts w:ascii="Arial (W1)" w:hAnsi="Arial (W1)"/>
          <w:sz w:val="22"/>
          <w:lang w:eastAsia="en-US"/>
        </w:rPr>
        <w:t>graph 14.30.8 does not apply for the first Fixed Price Period, where a notice period of at least six months will be given for the Fixed BSUoS Price.</w:t>
      </w: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Calculation of BSUoS Charges for BM Units</w:t>
      </w:r>
    </w:p>
    <w:p w14:paraId="4A2AC400" w14:textId="77777777" w:rsidR="00C95284" w:rsidRPr="0085208F" w:rsidRDefault="00C95284" w:rsidP="00C95284">
      <w:pPr>
        <w:pStyle w:val="ListParagraph"/>
        <w:rPr>
          <w:rFonts w:ascii="Arial (W1)" w:hAnsi="Arial (W1)"/>
          <w:sz w:val="22"/>
          <w:lang w:eastAsia="en-US"/>
        </w:rPr>
      </w:pPr>
    </w:p>
    <w:p w14:paraId="65ADFFFA"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00C95284">
      <w:pPr>
        <w:pStyle w:val="ListParagraph"/>
        <w:rPr>
          <w:rFonts w:ascii="Arial (W1)" w:hAnsi="Arial (W1)"/>
          <w:sz w:val="22"/>
          <w:lang w:eastAsia="en-US"/>
        </w:rPr>
      </w:pPr>
    </w:p>
    <w:p w14:paraId="013B9FEA"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Supplier BM Units and Exempt Export BM Units, prefixed by i, have their Total BSUoS Charges calculated by the following formula:</w:t>
      </w:r>
    </w:p>
    <w:p w14:paraId="67728349" w14:textId="77777777" w:rsidR="00C95284" w:rsidRDefault="00C95284" w:rsidP="00461271">
      <w:pPr>
        <w:pStyle w:val="ListParagraph"/>
        <w:ind w:left="1627"/>
        <w:rPr>
          <w:rFonts w:ascii="Arial (W1)" w:hAnsi="Arial (W1)"/>
          <w:sz w:val="22"/>
          <w:lang w:eastAsia="en-US"/>
        </w:rPr>
      </w:pPr>
    </w:p>
    <w:p w14:paraId="2F2378F7" w14:textId="626C47F0" w:rsidR="00C95284" w:rsidRPr="008A41B4" w:rsidRDefault="001A38A3"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m:t>
              </m:r>
              <m:r>
                <w:rPr>
                  <w:rFonts w:ascii="Cambria Math" w:hAnsi="Cambria Math"/>
                  <w:sz w:val="22"/>
                  <w:lang w:eastAsia="en-US"/>
                </w:rPr>
                <m:t>∈</m:t>
              </m:r>
              <m:r>
                <w:rPr>
                  <w:rFonts w:ascii="Cambria Math" w:hAnsi="Cambria Math"/>
                  <w:sz w:val="22"/>
                  <w:lang w:eastAsia="en-US"/>
                </w:rPr>
                <m:t>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7EE45AD1"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Where:</w:t>
      </w:r>
    </w:p>
    <w:p w14:paraId="197D01E2" w14:textId="77777777" w:rsidR="00C95284" w:rsidRPr="00786BBB" w:rsidRDefault="00C95284" w:rsidP="00C95284">
      <w:pPr>
        <w:pStyle w:val="ListParagraph"/>
        <w:ind w:left="1627"/>
        <w:rPr>
          <w:rFonts w:ascii="Arial (W1)" w:hAnsi="Arial (W1)"/>
          <w:sz w:val="22"/>
          <w:lang w:eastAsia="en-US"/>
        </w:rPr>
      </w:pPr>
    </w:p>
    <w:p w14:paraId="6BBDFB9D"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BSUoSTOT</w:t>
      </w:r>
      <w:r w:rsidRPr="00972D70">
        <w:rPr>
          <w:rFonts w:ascii="Arial (W1)" w:hAnsi="Arial (W1)"/>
          <w:sz w:val="22"/>
          <w:vertAlign w:val="subscript"/>
          <w:lang w:eastAsia="en-US"/>
        </w:rPr>
        <w:t>id</w:t>
      </w:r>
      <w:r w:rsidRPr="00786BBB">
        <w:rPr>
          <w:rFonts w:ascii="Arial (W1)" w:hAnsi="Arial (W1)"/>
          <w:sz w:val="22"/>
          <w:lang w:eastAsia="en-US"/>
        </w:rPr>
        <w:t xml:space="preserve"> = the Total BSUoS Charges for a </w:t>
      </w:r>
      <w:r>
        <w:rPr>
          <w:rFonts w:ascii="Arial (W1)" w:hAnsi="Arial (W1)"/>
          <w:sz w:val="22"/>
          <w:lang w:eastAsia="en-US"/>
        </w:rPr>
        <w:t xml:space="preserve">Supplier or Exempt Export </w:t>
      </w:r>
      <w:r w:rsidRPr="00786BBB">
        <w:rPr>
          <w:rFonts w:ascii="Arial (W1)" w:hAnsi="Arial (W1)"/>
          <w:sz w:val="22"/>
          <w:lang w:eastAsia="en-US"/>
        </w:rPr>
        <w:t xml:space="preserve">BM Unit </w:t>
      </w:r>
      <w:r>
        <w:rPr>
          <w:rFonts w:ascii="Arial (W1)" w:hAnsi="Arial (W1)"/>
          <w:sz w:val="22"/>
          <w:lang w:eastAsia="en-US"/>
        </w:rPr>
        <w:t>i,</w:t>
      </w:r>
      <w:r w:rsidRPr="00786BBB">
        <w:rPr>
          <w:rFonts w:ascii="Arial (W1)" w:hAnsi="Arial (W1)"/>
          <w:sz w:val="22"/>
          <w:lang w:eastAsia="en-US"/>
        </w:rPr>
        <w:t xml:space="preserve"> on Settlement Day d</w:t>
      </w:r>
    </w:p>
    <w:p w14:paraId="726A9EEF" w14:textId="77777777" w:rsidR="00C95284" w:rsidRPr="00786BBB" w:rsidRDefault="00C95284" w:rsidP="00C95284">
      <w:pPr>
        <w:pStyle w:val="ListParagraph"/>
        <w:ind w:left="1627"/>
        <w:rPr>
          <w:rFonts w:ascii="Arial (W1)" w:hAnsi="Arial (W1)"/>
          <w:sz w:val="22"/>
          <w:lang w:eastAsia="en-US"/>
        </w:rPr>
      </w:pPr>
    </w:p>
    <w:p w14:paraId="7F601C0C"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FixedBSUoSP</w:t>
      </w:r>
      <w:r w:rsidRPr="00972D70">
        <w:rPr>
          <w:rFonts w:ascii="Arial (W1)" w:hAnsi="Arial (W1)"/>
          <w:sz w:val="22"/>
          <w:vertAlign w:val="subscript"/>
          <w:lang w:eastAsia="en-US"/>
        </w:rPr>
        <w:t xml:space="preserve">d </w:t>
      </w:r>
      <w:r w:rsidRPr="00786BBB">
        <w:rPr>
          <w:rFonts w:ascii="Arial (W1)" w:hAnsi="Arial (W1)"/>
          <w:sz w:val="22"/>
          <w:lang w:eastAsia="en-US"/>
        </w:rPr>
        <w:t xml:space="preserve">= the Fixed BSUoS Price on Settlement Day d. </w:t>
      </w:r>
    </w:p>
    <w:p w14:paraId="252107D9" w14:textId="77777777" w:rsidR="00C95284" w:rsidRPr="00786BBB" w:rsidRDefault="00C95284" w:rsidP="00C95284">
      <w:pPr>
        <w:pStyle w:val="ListParagraph"/>
        <w:ind w:left="1627"/>
        <w:rPr>
          <w:rFonts w:ascii="Arial (W1)" w:hAnsi="Arial (W1)"/>
          <w:sz w:val="22"/>
          <w:lang w:eastAsia="en-US"/>
        </w:rPr>
      </w:pPr>
    </w:p>
    <w:p w14:paraId="7F36E3AC" w14:textId="77777777" w:rsidR="00C95284" w:rsidRPr="0085208F" w:rsidRDefault="00C95284" w:rsidP="00C95284">
      <w:pPr>
        <w:pStyle w:val="ListParagraph"/>
        <w:ind w:left="1627"/>
        <w:rPr>
          <w:rFonts w:ascii="Arial (W1)" w:hAnsi="Arial (W1)"/>
          <w:sz w:val="22"/>
          <w:lang w:eastAsia="en-US"/>
        </w:rPr>
      </w:pPr>
      <w:r w:rsidRPr="00786BBB">
        <w:rPr>
          <w:rFonts w:ascii="Arial (W1)" w:hAnsi="Arial (W1)"/>
          <w:sz w:val="22"/>
          <w:lang w:eastAsia="en-US"/>
        </w:rPr>
        <w:t>SGQM</w:t>
      </w:r>
      <w:r w:rsidRPr="00972D70">
        <w:rPr>
          <w:rFonts w:ascii="Arial (W1)" w:hAnsi="Arial (W1)"/>
          <w:sz w:val="22"/>
          <w:vertAlign w:val="subscript"/>
          <w:lang w:eastAsia="en-US"/>
        </w:rPr>
        <w:t>i</w:t>
      </w:r>
      <w:r>
        <w:rPr>
          <w:rFonts w:ascii="Arial (W1)" w:hAnsi="Arial (W1)"/>
          <w:sz w:val="22"/>
          <w:vertAlign w:val="subscript"/>
          <w:lang w:eastAsia="en-US"/>
        </w:rPr>
        <w:t>j</w:t>
      </w:r>
      <w:r w:rsidRPr="00786BBB">
        <w:rPr>
          <w:rFonts w:ascii="Arial (W1)" w:hAnsi="Arial (W1)"/>
          <w:sz w:val="22"/>
          <w:lang w:eastAsia="en-US"/>
        </w:rPr>
        <w:t xml:space="preserve"> = the Gross Demand </w:t>
      </w:r>
      <w:r>
        <w:rPr>
          <w:rFonts w:ascii="Arial (W1)" w:hAnsi="Arial (W1)"/>
          <w:sz w:val="22"/>
          <w:lang w:eastAsia="en-US"/>
        </w:rPr>
        <w:t xml:space="preserve">Supplier or Exempt Export </w:t>
      </w:r>
      <w:r w:rsidRPr="00786BBB">
        <w:rPr>
          <w:rFonts w:ascii="Arial (W1)" w:hAnsi="Arial (W1)"/>
          <w:sz w:val="22"/>
          <w:lang w:eastAsia="en-US"/>
        </w:rPr>
        <w:t xml:space="preserve">BM Unit Volume for a </w:t>
      </w:r>
      <w:r>
        <w:rPr>
          <w:rFonts w:ascii="Arial (W1)" w:hAnsi="Arial (W1)"/>
          <w:sz w:val="22"/>
          <w:lang w:eastAsia="en-US"/>
        </w:rPr>
        <w:t xml:space="preserve">Supplier or Exempt Export </w:t>
      </w:r>
      <w:r w:rsidRPr="00786BBB">
        <w:rPr>
          <w:rFonts w:ascii="Arial (W1)" w:hAnsi="Arial (W1)"/>
          <w:sz w:val="22"/>
          <w:lang w:eastAsia="en-US"/>
        </w:rPr>
        <w:t xml:space="preserve">BM Unit i </w:t>
      </w:r>
      <w:r>
        <w:rPr>
          <w:rFonts w:ascii="Arial (W1)" w:hAnsi="Arial (W1)"/>
          <w:sz w:val="22"/>
          <w:lang w:eastAsia="en-US"/>
        </w:rPr>
        <w:t>for Settlement Period j</w:t>
      </w:r>
    </w:p>
    <w:p w14:paraId="77C94780" w14:textId="77777777" w:rsidR="00C95284" w:rsidRPr="0085208F" w:rsidRDefault="00C95284" w:rsidP="00C95284">
      <w:pPr>
        <w:pStyle w:val="ListParagraph"/>
        <w:rPr>
          <w:rFonts w:ascii="Arial (W1)" w:hAnsi="Arial (W1)"/>
          <w:sz w:val="22"/>
          <w:lang w:eastAsia="en-US"/>
        </w:rPr>
      </w:pPr>
    </w:p>
    <w:p w14:paraId="7FC8E9D0"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All </w:t>
      </w:r>
      <w:r w:rsidRPr="00D66F37">
        <w:rPr>
          <w:rFonts w:ascii="Arial (W1)" w:hAnsi="Arial (W1)"/>
          <w:sz w:val="22"/>
          <w:lang w:eastAsia="en-US"/>
        </w:rPr>
        <w:t>Transmission Connected BM Units, prefixed by m, have their Total BSUoS Charges calculated by the following formula:</w:t>
      </w:r>
    </w:p>
    <w:p w14:paraId="59BEDB8E" w14:textId="77777777" w:rsidR="00C95284" w:rsidRDefault="00C95284" w:rsidP="00461271">
      <w:pPr>
        <w:rPr>
          <w:rFonts w:ascii="Arial (W1)" w:hAnsi="Arial (W1)"/>
          <w:sz w:val="22"/>
          <w:lang w:eastAsia="en-US"/>
        </w:rPr>
      </w:pPr>
    </w:p>
    <w:p w14:paraId="09F9AE55" w14:textId="0F4B5B2A" w:rsidR="00C95284" w:rsidRPr="008A41B4" w:rsidRDefault="001A38A3" w:rsidP="00C95284">
      <w:pPr>
        <w:pStyle w:val="ListParagraph"/>
        <w:ind w:left="1627"/>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m:t>
              </m:r>
              <m:r>
                <w:rPr>
                  <w:rFonts w:ascii="Cambria Math" w:hAnsi="Cambria Math"/>
                  <w:sz w:val="22"/>
                  <w:lang w:eastAsia="en-US"/>
                </w:rPr>
                <m:t>∈</m:t>
              </m:r>
              <m:r>
                <w:rPr>
                  <w:rFonts w:ascii="Cambria Math" w:hAnsi="Cambria Math"/>
                  <w:sz w:val="22"/>
                  <w:lang w:eastAsia="en-US"/>
                </w:rPr>
                <m:t>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Where:</w:t>
      </w:r>
    </w:p>
    <w:p w14:paraId="34BFF685" w14:textId="77777777" w:rsidR="00C95284" w:rsidRPr="00D6554D" w:rsidRDefault="00C95284" w:rsidP="00C95284">
      <w:pPr>
        <w:pStyle w:val="ListParagraph"/>
        <w:ind w:left="1627"/>
        <w:rPr>
          <w:rFonts w:ascii="Arial (W1)" w:hAnsi="Arial (W1)"/>
          <w:sz w:val="22"/>
          <w:lang w:eastAsia="en-US"/>
        </w:rPr>
      </w:pPr>
    </w:p>
    <w:p w14:paraId="4361100D" w14:textId="77777777" w:rsidR="00C95284" w:rsidRPr="00D66F37" w:rsidRDefault="00C95284" w:rsidP="00C95284">
      <w:pPr>
        <w:pStyle w:val="ListParagraph"/>
        <w:ind w:left="1627"/>
        <w:rPr>
          <w:rFonts w:ascii="Arial (W1)" w:hAnsi="Arial (W1)"/>
          <w:sz w:val="22"/>
          <w:lang w:eastAsia="en-US"/>
        </w:rPr>
      </w:pPr>
      <w:r w:rsidRPr="00D66F37">
        <w:rPr>
          <w:rFonts w:ascii="Arial (W1)" w:hAnsi="Arial (W1)"/>
          <w:sz w:val="22"/>
          <w:lang w:eastAsia="en-US"/>
        </w:rPr>
        <w:t>BSUoSTOTmd = the Total BSUoS Charges for a Transmission Connected BM Unit m on Settlement Day d</w:t>
      </w:r>
    </w:p>
    <w:p w14:paraId="7DB1A45A" w14:textId="77777777" w:rsidR="00C95284" w:rsidRPr="00D66F37" w:rsidRDefault="00C95284" w:rsidP="00C95284">
      <w:pPr>
        <w:pStyle w:val="ListParagraph"/>
        <w:ind w:left="1627"/>
        <w:rPr>
          <w:rFonts w:ascii="Arial (W1)" w:hAnsi="Arial (W1)"/>
          <w:sz w:val="22"/>
          <w:lang w:eastAsia="en-US"/>
        </w:rPr>
      </w:pPr>
    </w:p>
    <w:p w14:paraId="22FB0489" w14:textId="77777777" w:rsidR="00C95284" w:rsidRPr="00D66F37" w:rsidRDefault="00C95284" w:rsidP="00C95284">
      <w:pPr>
        <w:pStyle w:val="ListParagraph"/>
        <w:ind w:left="1627"/>
        <w:rPr>
          <w:rFonts w:ascii="Arial (W1)" w:hAnsi="Arial (W1)"/>
          <w:sz w:val="22"/>
          <w:lang w:eastAsia="en-US"/>
        </w:rPr>
      </w:pPr>
      <w:r w:rsidRPr="00D66F37">
        <w:rPr>
          <w:rFonts w:ascii="Arial (W1)" w:hAnsi="Arial (W1)"/>
          <w:sz w:val="22"/>
          <w:lang w:eastAsia="en-US"/>
        </w:rPr>
        <w:t xml:space="preserve">FixedBSUoSPd = the Fixed BSUoS Price on Settlement Day d. </w:t>
      </w:r>
    </w:p>
    <w:p w14:paraId="12E9CEB8" w14:textId="77777777" w:rsidR="00C95284" w:rsidRPr="00D66F37" w:rsidRDefault="00C95284" w:rsidP="00C95284">
      <w:pPr>
        <w:pStyle w:val="ListParagraph"/>
        <w:ind w:left="1627"/>
        <w:rPr>
          <w:rFonts w:ascii="Arial (W1)" w:hAnsi="Arial (W1)"/>
          <w:sz w:val="22"/>
          <w:lang w:eastAsia="en-US"/>
        </w:rPr>
      </w:pPr>
    </w:p>
    <w:p w14:paraId="2EAC1F3E" w14:textId="77777777" w:rsidR="00C95284" w:rsidRPr="00D6554D" w:rsidRDefault="00C95284" w:rsidP="00C95284">
      <w:pPr>
        <w:pStyle w:val="ListParagraph"/>
        <w:ind w:left="1627"/>
        <w:rPr>
          <w:rFonts w:ascii="Arial (W1)" w:hAnsi="Arial (W1)"/>
          <w:sz w:val="22"/>
          <w:lang w:eastAsia="en-US"/>
        </w:rPr>
      </w:pPr>
      <w:r w:rsidRPr="00D66F37">
        <w:rPr>
          <w:rFonts w:ascii="Arial (W1)" w:hAnsi="Arial (W1)"/>
          <w:sz w:val="22"/>
          <w:lang w:eastAsia="en-US"/>
        </w:rPr>
        <w:t>TQMmj = the total Transmission Connected Site BM Unit Metered Volume for a Transmission Connected BM Unit m for Settlement Period j</w:t>
      </w:r>
    </w:p>
    <w:p w14:paraId="1C37626B" w14:textId="77777777" w:rsidR="00C95284" w:rsidRDefault="00C95284" w:rsidP="00461271">
      <w:pPr>
        <w:rPr>
          <w:rFonts w:ascii="Arial (W1)" w:hAnsi="Arial (W1)"/>
          <w:sz w:val="22"/>
          <w:lang w:eastAsia="en-US"/>
        </w:rPr>
      </w:pPr>
    </w:p>
    <w:p w14:paraId="13C774F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Calculation of BSUoS Charges for a BSUoS liable customer</w:t>
      </w:r>
    </w:p>
    <w:p w14:paraId="65E0111C" w14:textId="77777777" w:rsidR="00C95284" w:rsidRPr="0085208F" w:rsidRDefault="00C95284" w:rsidP="00C95284">
      <w:pPr>
        <w:pStyle w:val="ListParagraph"/>
        <w:rPr>
          <w:rFonts w:ascii="Arial (W1)" w:hAnsi="Arial (W1)"/>
          <w:sz w:val="22"/>
          <w:lang w:eastAsia="en-US"/>
        </w:rPr>
      </w:pPr>
    </w:p>
    <w:p w14:paraId="5FFD3B08"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The BSUoS Charges for a BSUoS liable customer c on a Settlement Day d will be calculated by the following formula: </w:t>
      </w:r>
    </w:p>
    <w:p w14:paraId="10CE9646" w14:textId="77777777" w:rsidR="00C95284" w:rsidRDefault="00C95284" w:rsidP="00461271">
      <w:pPr>
        <w:pStyle w:val="ListParagraph"/>
        <w:ind w:left="1627"/>
        <w:rPr>
          <w:rFonts w:ascii="Arial (W1)" w:hAnsi="Arial (W1)"/>
          <w:sz w:val="22"/>
          <w:lang w:eastAsia="en-US"/>
        </w:rPr>
      </w:pPr>
    </w:p>
    <w:p w14:paraId="6067B247" w14:textId="7DBC7253" w:rsidR="00C95284" w:rsidRPr="008A41B4" w:rsidRDefault="001A38A3" w:rsidP="00CD5631">
      <w:pPr>
        <w:ind w:left="216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t>
              </m:r>
              <m:r>
                <w:rPr>
                  <w:rFonts w:ascii="Cambria Math" w:hAnsi="Cambria Math"/>
                  <w:sz w:val="22"/>
                  <w:lang w:eastAsia="en-US"/>
                </w:rPr>
                <m:t>,</m:t>
              </m:r>
              <m:r>
                <w:rPr>
                  <w:rFonts w:ascii="Cambria Math" w:hAnsi="Cambria Math"/>
                  <w:sz w:val="22"/>
                  <w:lang w:eastAsia="en-US"/>
                </w:rPr>
                <m:t>m</m:t>
              </m:r>
              <m:r>
                <w:rPr>
                  <w:rFonts w:ascii="Cambria Math" w:hAnsi="Cambria Math"/>
                  <w:sz w:val="22"/>
                  <w:lang w:eastAsia="en-US"/>
                </w:rPr>
                <m:t>∈</m:t>
              </m:r>
              <m:r>
                <w:rPr>
                  <w:rFonts w:ascii="Cambria Math" w:hAnsi="Cambria Math"/>
                  <w:sz w:val="22"/>
                  <w:lang w:eastAsia="en-US"/>
                </w:rPr>
                <m:t>c</m:t>
              </m:r>
            </m:sub>
            <m:sup/>
            <m:e>
              <m:sSub>
                <m:sSubPr>
                  <m:ctrlPr>
                    <w:rPr>
                      <w:rFonts w:ascii="Cambria Math" w:hAnsi="Cambria Math"/>
                      <w:i/>
                      <w:sz w:val="22"/>
                      <w:lang w:eastAsia="en-US"/>
                    </w:rPr>
                  </m:ctrlPr>
                </m:sSubPr>
                <m:e>
                  <m:r>
                    <w:rPr>
                      <w:rFonts w:ascii="Cambria Math" w:hAnsi="Cambria Math"/>
                      <w:sz w:val="22"/>
                      <w:lang w:eastAsia="en-US"/>
                    </w:rPr>
                    <m:t>(</m:t>
                  </m:r>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052F2623" w14:textId="77777777" w:rsidR="00C95284" w:rsidRDefault="00C95284" w:rsidP="00C95284">
      <w:pPr>
        <w:pStyle w:val="ListParagraph"/>
        <w:ind w:left="1627"/>
        <w:rPr>
          <w:rFonts w:ascii="Arial (W1)" w:hAnsi="Arial (W1)"/>
          <w:sz w:val="22"/>
          <w:lang w:eastAsia="en-US"/>
        </w:rPr>
      </w:pPr>
    </w:p>
    <w:p w14:paraId="7CD6C61B"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 xml:space="preserve">Where: </w:t>
      </w:r>
    </w:p>
    <w:p w14:paraId="567AFF41" w14:textId="77777777" w:rsidR="00C95284" w:rsidRDefault="00C95284" w:rsidP="00C95284">
      <w:pPr>
        <w:pStyle w:val="ListParagraph"/>
        <w:ind w:left="1627"/>
        <w:rPr>
          <w:rFonts w:ascii="Arial (W1)" w:hAnsi="Arial (W1)"/>
          <w:sz w:val="22"/>
          <w:lang w:eastAsia="en-US"/>
        </w:rPr>
      </w:pPr>
    </w:p>
    <w:p w14:paraId="479F4DC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BSUoSTOT</w:t>
      </w:r>
      <w:r w:rsidRPr="0085208F">
        <w:rPr>
          <w:rFonts w:ascii="Arial (W1)" w:hAnsi="Arial (W1)"/>
          <w:sz w:val="22"/>
          <w:vertAlign w:val="subscript"/>
          <w:lang w:eastAsia="en-US"/>
        </w:rPr>
        <w:t>cd</w:t>
      </w:r>
      <w:r>
        <w:rPr>
          <w:rFonts w:ascii="Arial (W1)" w:hAnsi="Arial (W1)"/>
          <w:sz w:val="22"/>
          <w:vertAlign w:val="subscript"/>
          <w:lang w:eastAsia="en-US"/>
        </w:rPr>
        <w:t xml:space="preserve"> </w:t>
      </w:r>
      <w:r>
        <w:rPr>
          <w:rFonts w:ascii="Arial (W1)" w:hAnsi="Arial (W1)"/>
          <w:sz w:val="22"/>
          <w:lang w:eastAsia="en-US"/>
        </w:rPr>
        <w:t>= the Total BSUoS Charges for a BSUoS liable customer c on Settlement Day d</w:t>
      </w:r>
    </w:p>
    <w:p w14:paraId="4577E472" w14:textId="77777777" w:rsidR="00C95284" w:rsidRDefault="00C95284" w:rsidP="00C95284">
      <w:pPr>
        <w:pStyle w:val="ListParagraph"/>
        <w:ind w:left="1627"/>
        <w:rPr>
          <w:rFonts w:ascii="Arial (W1)" w:hAnsi="Arial (W1)"/>
          <w:sz w:val="22"/>
          <w:lang w:eastAsia="en-US"/>
        </w:rPr>
      </w:pPr>
    </w:p>
    <w:p w14:paraId="2383CDBF" w14:textId="77777777" w:rsidR="00C95284" w:rsidRDefault="00C95284" w:rsidP="00C95284">
      <w:pPr>
        <w:pStyle w:val="ListParagraph"/>
        <w:ind w:left="1627"/>
        <w:rPr>
          <w:rFonts w:ascii="Arial (W1)" w:hAnsi="Arial (W1)"/>
          <w:sz w:val="22"/>
          <w:lang w:eastAsia="en-US"/>
        </w:rPr>
      </w:pPr>
      <w:r w:rsidRPr="00786BBB">
        <w:rPr>
          <w:rFonts w:ascii="Arial (W1)" w:hAnsi="Arial (W1)"/>
          <w:sz w:val="22"/>
          <w:lang w:eastAsia="en-US"/>
        </w:rPr>
        <w:t>BSUoSTOT</w:t>
      </w:r>
      <w:r w:rsidRPr="00972D70">
        <w:rPr>
          <w:rFonts w:ascii="Arial (W1)" w:hAnsi="Arial (W1)"/>
          <w:sz w:val="22"/>
          <w:vertAlign w:val="subscript"/>
          <w:lang w:eastAsia="en-US"/>
        </w:rPr>
        <w:t>id</w:t>
      </w:r>
      <w:r w:rsidRPr="00786BBB">
        <w:rPr>
          <w:rFonts w:ascii="Arial (W1)" w:hAnsi="Arial (W1)"/>
          <w:sz w:val="22"/>
          <w:lang w:eastAsia="en-US"/>
        </w:rPr>
        <w:t xml:space="preserve"> = the Total BSUoS Charges for a </w:t>
      </w:r>
      <w:r>
        <w:rPr>
          <w:rFonts w:ascii="Arial (W1)" w:hAnsi="Arial (W1)"/>
          <w:sz w:val="22"/>
          <w:lang w:eastAsia="en-US"/>
        </w:rPr>
        <w:t xml:space="preserve">Supplier or Exempt Export </w:t>
      </w:r>
      <w:r w:rsidRPr="00786BBB">
        <w:rPr>
          <w:rFonts w:ascii="Arial (W1)" w:hAnsi="Arial (W1)"/>
          <w:sz w:val="22"/>
          <w:lang w:eastAsia="en-US"/>
        </w:rPr>
        <w:t>BM Unit i on Settlement Day d</w:t>
      </w:r>
    </w:p>
    <w:p w14:paraId="1278D42F" w14:textId="77777777" w:rsidR="00C95284" w:rsidRDefault="00C95284" w:rsidP="00C95284">
      <w:pPr>
        <w:pStyle w:val="ListParagraph"/>
        <w:ind w:left="1627"/>
        <w:rPr>
          <w:rFonts w:ascii="Arial (W1)" w:hAnsi="Arial (W1)"/>
          <w:sz w:val="22"/>
          <w:lang w:eastAsia="en-US"/>
        </w:rPr>
      </w:pPr>
    </w:p>
    <w:p w14:paraId="4070C09A"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BSUoSTOT</w:t>
      </w:r>
      <w:r>
        <w:rPr>
          <w:rFonts w:ascii="Arial (W1)" w:hAnsi="Arial (W1)"/>
          <w:sz w:val="22"/>
          <w:vertAlign w:val="subscript"/>
          <w:lang w:eastAsia="en-US"/>
        </w:rPr>
        <w:t>m</w:t>
      </w:r>
      <w:r w:rsidRPr="00894AE9">
        <w:rPr>
          <w:rFonts w:ascii="Arial (W1)" w:hAnsi="Arial (W1)"/>
          <w:sz w:val="22"/>
          <w:vertAlign w:val="subscript"/>
          <w:lang w:eastAsia="en-US"/>
        </w:rPr>
        <w:t>d</w:t>
      </w:r>
      <w:r w:rsidRPr="00D6554D">
        <w:rPr>
          <w:rFonts w:ascii="Arial (W1)" w:hAnsi="Arial (W1)"/>
          <w:sz w:val="22"/>
          <w:lang w:eastAsia="en-US"/>
        </w:rPr>
        <w:t xml:space="preserve"> = the Total BSUoS Charges for a </w:t>
      </w:r>
      <w:r>
        <w:rPr>
          <w:rFonts w:ascii="Arial (W1)" w:hAnsi="Arial (W1)"/>
          <w:sz w:val="22"/>
          <w:lang w:eastAsia="en-US"/>
        </w:rPr>
        <w:t xml:space="preserve">Transmission Connected </w:t>
      </w:r>
      <w:r w:rsidRPr="00D6554D">
        <w:rPr>
          <w:rFonts w:ascii="Arial (W1)" w:hAnsi="Arial (W1)"/>
          <w:sz w:val="22"/>
          <w:lang w:eastAsia="en-US"/>
        </w:rPr>
        <w:t xml:space="preserve">BM Unit </w:t>
      </w:r>
      <w:r>
        <w:rPr>
          <w:rFonts w:ascii="Arial (W1)" w:hAnsi="Arial (W1)"/>
          <w:sz w:val="22"/>
          <w:lang w:eastAsia="en-US"/>
        </w:rPr>
        <w:t>m</w:t>
      </w:r>
      <w:r w:rsidRPr="00D6554D">
        <w:rPr>
          <w:rFonts w:ascii="Arial (W1)" w:hAnsi="Arial (W1)"/>
          <w:sz w:val="22"/>
          <w:lang w:eastAsia="en-US"/>
        </w:rPr>
        <w:t xml:space="preserve"> on Settlement Day d</w:t>
      </w:r>
    </w:p>
    <w:p w14:paraId="4099B042" w14:textId="77777777" w:rsidR="00C95284" w:rsidRPr="0085208F" w:rsidRDefault="00C95284" w:rsidP="00C95284">
      <w:pPr>
        <w:rPr>
          <w:rFonts w:ascii="Arial (W1)" w:hAnsi="Arial (W1)"/>
          <w:sz w:val="22"/>
          <w:lang w:eastAsia="en-US"/>
        </w:rPr>
      </w:pPr>
    </w:p>
    <w:p w14:paraId="630BA56C" w14:textId="77777777" w:rsidR="00C95284" w:rsidRPr="0085208F" w:rsidRDefault="00C95284" w:rsidP="00C95284">
      <w:pPr>
        <w:pStyle w:val="1"/>
        <w:jc w:val="both"/>
        <w:rPr>
          <w:rFonts w:ascii="Arial Bold" w:hAnsi="Arial Bold"/>
          <w:b/>
          <w:color w:val="008080"/>
        </w:rPr>
      </w:pPr>
      <w:r w:rsidRPr="0085208F">
        <w:rPr>
          <w:rFonts w:ascii="Arial Bold" w:hAnsi="Arial Bold"/>
          <w:b/>
          <w:color w:val="008080"/>
        </w:rPr>
        <w:t>Definition of the BSUoS charging base</w:t>
      </w:r>
    </w:p>
    <w:p w14:paraId="50D60B15" w14:textId="77777777" w:rsidR="00C95284" w:rsidRPr="0085208F" w:rsidRDefault="00C95284" w:rsidP="00C95284">
      <w:pPr>
        <w:pStyle w:val="ListParagraph"/>
        <w:rPr>
          <w:rFonts w:ascii="Arial (W1)" w:hAnsi="Arial (W1)"/>
          <w:sz w:val="22"/>
          <w:lang w:eastAsia="en-US"/>
        </w:rPr>
      </w:pPr>
    </w:p>
    <w:p w14:paraId="3E73FF38"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X</w:t>
      </w:r>
      <w:r w:rsidRPr="00CD6306">
        <w:rPr>
          <w:rFonts w:ascii="Arial (W1)" w:hAnsi="Arial (W1)"/>
          <w:sz w:val="22"/>
          <w:lang w:eastAsia="en-US"/>
        </w:rPr>
        <w:t>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w:t>
      </w:r>
      <w:r w:rsidRPr="00EB1F51">
        <w:t>and Trading Units associated with Interconnectors, including those associated with the Interconnector Error Administrator, are not</w:t>
      </w:r>
      <w:r>
        <w:t xml:space="preserve">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00C95284">
      <w:pPr>
        <w:pStyle w:val="1"/>
        <w:jc w:val="both"/>
        <w:rPr>
          <w:rFonts w:ascii="Arial Bold" w:hAnsi="Arial Bold"/>
          <w:b/>
          <w:color w:val="008080"/>
        </w:rPr>
      </w:pPr>
      <w:r w:rsidRPr="0085208F">
        <w:rPr>
          <w:rFonts w:ascii="Arial Bold" w:hAnsi="Arial Bold"/>
          <w:b/>
          <w:color w:val="008080"/>
        </w:rPr>
        <w:t>Issuing a revised Fixed BSUoS Price</w:t>
      </w:r>
    </w:p>
    <w:p w14:paraId="5979D801" w14:textId="77777777" w:rsidR="00C95284" w:rsidRPr="0085208F" w:rsidRDefault="00C95284" w:rsidP="00C95284">
      <w:pPr>
        <w:pStyle w:val="1"/>
        <w:jc w:val="both"/>
        <w:rPr>
          <w:rFonts w:ascii="Arial Bold" w:hAnsi="Arial Bold"/>
          <w:b/>
          <w:color w:val="008080"/>
        </w:rPr>
      </w:pPr>
    </w:p>
    <w:p w14:paraId="32608850" w14:textId="77777777" w:rsidR="00C95284"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00C95284">
      <w:pPr>
        <w:pStyle w:val="ListParagraph"/>
        <w:ind w:left="1627"/>
        <w:rPr>
          <w:rFonts w:ascii="Arial (W1)" w:hAnsi="Arial (W1)"/>
          <w:sz w:val="22"/>
          <w:lang w:eastAsia="en-US"/>
        </w:rPr>
      </w:pPr>
    </w:p>
    <w:p w14:paraId="6C404031" w14:textId="77777777" w:rsidR="00C95284" w:rsidRPr="0085208F"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The revised Fixed BSUoS Price, described in Paragraph 14.30.18, is determined by the following formula:</w:t>
      </w:r>
    </w:p>
    <w:p w14:paraId="0E2E7DFB" w14:textId="1E89BF52" w:rsidR="00C95284" w:rsidRPr="008A41B4" w:rsidRDefault="001A38A3"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1203"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1203"/>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28A3B04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Where:</w:t>
      </w:r>
    </w:p>
    <w:p w14:paraId="2AAF0A3C" w14:textId="77777777" w:rsidR="00C95284" w:rsidRPr="00866282" w:rsidRDefault="00C95284" w:rsidP="00C95284">
      <w:pPr>
        <w:pStyle w:val="ListParagraph"/>
        <w:ind w:left="1627"/>
        <w:rPr>
          <w:rFonts w:ascii="Arial (W1)" w:hAnsi="Arial (W1)"/>
          <w:sz w:val="22"/>
          <w:lang w:eastAsia="en-US"/>
        </w:rPr>
      </w:pPr>
    </w:p>
    <w:p w14:paraId="1828633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FixedBSUoSPrev</w:t>
      </w:r>
      <w:r w:rsidRPr="00894AE9">
        <w:rPr>
          <w:rFonts w:ascii="Arial (W1)" w:hAnsi="Arial (W1)"/>
          <w:sz w:val="22"/>
          <w:vertAlign w:val="subscript"/>
          <w:lang w:eastAsia="en-US"/>
        </w:rPr>
        <w:t>s</w:t>
      </w:r>
      <w:r w:rsidRPr="00866282">
        <w:rPr>
          <w:rFonts w:ascii="Arial (W1)" w:hAnsi="Arial (W1)"/>
          <w:sz w:val="22"/>
          <w:lang w:eastAsia="en-US"/>
        </w:rPr>
        <w:t xml:space="preserve"> = The </w:t>
      </w:r>
      <w:r>
        <w:rPr>
          <w:rFonts w:ascii="Arial (W1)" w:hAnsi="Arial (W1)"/>
          <w:sz w:val="22"/>
          <w:lang w:eastAsia="en-US"/>
        </w:rPr>
        <w:t>r</w:t>
      </w:r>
      <w:r w:rsidRPr="00866282">
        <w:rPr>
          <w:rFonts w:ascii="Arial (W1)" w:hAnsi="Arial (W1)"/>
          <w:sz w:val="22"/>
          <w:lang w:eastAsia="en-US"/>
        </w:rPr>
        <w:t>evised Fixed BSUoS Price for the number of Settlement Days s remaining in the Fixed Price Period</w:t>
      </w:r>
    </w:p>
    <w:p w14:paraId="6073BA8E" w14:textId="77777777" w:rsidR="00C95284" w:rsidRPr="00866282" w:rsidRDefault="00C95284" w:rsidP="00C95284">
      <w:pPr>
        <w:pStyle w:val="ListParagraph"/>
        <w:ind w:left="1627"/>
        <w:rPr>
          <w:rFonts w:ascii="Arial (W1)" w:hAnsi="Arial (W1)"/>
          <w:sz w:val="22"/>
          <w:lang w:eastAsia="en-US"/>
        </w:rPr>
      </w:pPr>
    </w:p>
    <w:p w14:paraId="52C8B78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fBSUoSTOT</w:t>
      </w:r>
      <w:r w:rsidRPr="00894AE9">
        <w:rPr>
          <w:rFonts w:ascii="Arial (W1)" w:hAnsi="Arial (W1)"/>
          <w:sz w:val="22"/>
          <w:vertAlign w:val="subscript"/>
          <w:lang w:eastAsia="en-US"/>
        </w:rPr>
        <w:t>s</w:t>
      </w:r>
      <w:r w:rsidRPr="00866282">
        <w:rPr>
          <w:rFonts w:ascii="Arial (W1)" w:hAnsi="Arial (W1)"/>
          <w:sz w:val="22"/>
          <w:lang w:eastAsia="en-US"/>
        </w:rPr>
        <w:t xml:space="preserve"> = forecast of remaining balancing costs for the number of Settlement Days s remaining in the Fixed Price Period</w:t>
      </w:r>
      <w:r>
        <w:rPr>
          <w:rFonts w:ascii="Arial (W1)" w:hAnsi="Arial (W1)"/>
          <w:sz w:val="22"/>
          <w:lang w:eastAsia="en-US"/>
        </w:rPr>
        <w:t>. The Company would use reasonable endeavours to consult on this value, pursuant to Paragraph 14.30.19.</w:t>
      </w:r>
      <w:r w:rsidRPr="00866282">
        <w:rPr>
          <w:rFonts w:ascii="Arial (W1)" w:hAnsi="Arial (W1)"/>
          <w:sz w:val="22"/>
          <w:lang w:eastAsia="en-US"/>
        </w:rPr>
        <w:t xml:space="preserve"> </w:t>
      </w:r>
    </w:p>
    <w:p w14:paraId="79364727" w14:textId="77777777" w:rsidR="00C95284" w:rsidRPr="00866282" w:rsidRDefault="00C95284" w:rsidP="00C95284">
      <w:pPr>
        <w:pStyle w:val="ListParagraph"/>
        <w:ind w:left="1627"/>
        <w:rPr>
          <w:rFonts w:ascii="Arial (W1)" w:hAnsi="Arial (W1)"/>
          <w:sz w:val="22"/>
          <w:lang w:eastAsia="en-US"/>
        </w:rPr>
      </w:pPr>
    </w:p>
    <w:p w14:paraId="3254A672" w14:textId="77777777" w:rsidR="00C95284" w:rsidRPr="00866282" w:rsidRDefault="00C95284" w:rsidP="00C95284">
      <w:pPr>
        <w:pStyle w:val="ListParagraph"/>
        <w:ind w:left="1627"/>
        <w:rPr>
          <w:rFonts w:ascii="Arial (W1)" w:hAnsi="Arial (W1)"/>
          <w:sz w:val="22"/>
          <w:lang w:eastAsia="en-US"/>
        </w:rPr>
      </w:pPr>
      <w:r>
        <w:rPr>
          <w:rFonts w:ascii="Arial (W1)" w:hAnsi="Arial (W1)"/>
          <w:sz w:val="22"/>
          <w:lang w:eastAsia="en-US"/>
        </w:rPr>
        <w:t>f</w:t>
      </w:r>
      <w:r w:rsidRPr="00866282">
        <w:rPr>
          <w:rFonts w:ascii="Arial (W1)" w:hAnsi="Arial (W1)"/>
          <w:sz w:val="22"/>
          <w:lang w:eastAsia="en-US"/>
        </w:rPr>
        <w:t>TQM</w:t>
      </w:r>
      <w:r w:rsidRPr="00894AE9">
        <w:rPr>
          <w:rFonts w:ascii="Arial (W1)" w:hAnsi="Arial (W1)"/>
          <w:sz w:val="22"/>
          <w:vertAlign w:val="subscript"/>
          <w:lang w:eastAsia="en-US"/>
        </w:rPr>
        <w:t>s</w:t>
      </w:r>
      <w:r w:rsidRPr="00866282">
        <w:rPr>
          <w:rFonts w:ascii="Arial (W1)" w:hAnsi="Arial (W1)"/>
          <w:sz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00C95284">
      <w:pPr>
        <w:pStyle w:val="ListParagraph"/>
        <w:ind w:left="1627"/>
        <w:rPr>
          <w:rFonts w:ascii="Arial (W1)" w:hAnsi="Arial (W1)"/>
          <w:sz w:val="22"/>
          <w:lang w:eastAsia="en-US"/>
        </w:rPr>
      </w:pPr>
    </w:p>
    <w:p w14:paraId="3F0DEAFB" w14:textId="77777777" w:rsidR="00C95284" w:rsidRPr="0085208F" w:rsidRDefault="00C95284" w:rsidP="00C95284">
      <w:pPr>
        <w:pStyle w:val="ListParagraph"/>
        <w:ind w:left="1627"/>
        <w:rPr>
          <w:rFonts w:ascii="Arial (W1)" w:hAnsi="Arial (W1)"/>
          <w:sz w:val="22"/>
          <w:lang w:eastAsia="en-US"/>
        </w:rPr>
      </w:pPr>
      <w:r w:rsidRPr="00866282">
        <w:rPr>
          <w:rFonts w:ascii="Arial (W1)" w:hAnsi="Arial (W1)"/>
          <w:sz w:val="22"/>
          <w:lang w:eastAsia="en-US"/>
        </w:rPr>
        <w:t>fSGQM</w:t>
      </w:r>
      <w:r w:rsidRPr="00894AE9">
        <w:rPr>
          <w:rFonts w:ascii="Arial (W1)" w:hAnsi="Arial (W1)"/>
          <w:sz w:val="22"/>
          <w:vertAlign w:val="subscript"/>
          <w:lang w:eastAsia="en-US"/>
        </w:rPr>
        <w:t>s</w:t>
      </w:r>
      <w:r w:rsidRPr="00866282">
        <w:rPr>
          <w:rFonts w:ascii="Arial (W1)" w:hAnsi="Arial (W1)"/>
          <w:sz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1)" w:hAnsi="Arial (W1)"/>
          <w:sz w:val="22"/>
          <w:lang w:eastAsia="en-US"/>
        </w:rPr>
        <w:t xml:space="preserve">Pursuant </w:t>
      </w:r>
      <w:r w:rsidRPr="00D66F37">
        <w:rPr>
          <w:rFonts w:ascii="Arial (W1)" w:hAnsi="Arial (W1)"/>
          <w:sz w:val="22"/>
          <w:lang w:eastAsia="en-US"/>
        </w:rPr>
        <w:t>to Paragraph 14.30.20,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2C1A9343" w14:textId="77777777" w:rsidR="00C95284" w:rsidRDefault="00C95284" w:rsidP="00C95284">
      <w:pPr>
        <w:pStyle w:val="Heading2"/>
      </w:pPr>
      <w:r>
        <w:t>Total BSUoS Costs (Internal + External) for each Settlement Day (BSUoSTOT</w:t>
      </w:r>
      <w:r>
        <w:rPr>
          <w:vertAlign w:val="subscript"/>
        </w:rPr>
        <w:t>d</w:t>
      </w:r>
      <w:r>
        <w:t>)</w:t>
      </w:r>
    </w:p>
    <w:p w14:paraId="129045CA" w14:textId="77777777" w:rsidR="00C95284" w:rsidRDefault="00C95284" w:rsidP="00C95284">
      <w:pPr>
        <w:pStyle w:val="1"/>
        <w:jc w:val="both"/>
      </w:pPr>
    </w:p>
    <w:p w14:paraId="43D1FEB2" w14:textId="77777777" w:rsidR="00C95284" w:rsidRDefault="00C95284" w:rsidP="007D27B2">
      <w:pPr>
        <w:pStyle w:val="1"/>
        <w:numPr>
          <w:ilvl w:val="0"/>
          <w:numId w:val="79"/>
        </w:numPr>
        <w:jc w:val="both"/>
      </w:pPr>
      <w:r>
        <w:t xml:space="preserve">The </w:t>
      </w:r>
      <w:r w:rsidRPr="006461DD">
        <w:t>Total BSUoS costs for each Settlement Day (BSUoSTOTd) are calculated by summing the External BSUoS Costs (BSUoSEXTd) and Internal BSUoS Costs (BSUoSINTd) for that Settlement Day d:</w:t>
      </w:r>
    </w:p>
    <w:p w14:paraId="6A24C1DC" w14:textId="77777777" w:rsidR="00C95284" w:rsidRDefault="00C95284" w:rsidP="00C95284">
      <w:pPr>
        <w:jc w:val="both"/>
      </w:pPr>
    </w:p>
    <w:p w14:paraId="1F2E14E7" w14:textId="00453EC1" w:rsidR="00C95284" w:rsidRDefault="008A41B4" w:rsidP="00C95284">
      <w:pPr>
        <w:jc w:val="center"/>
      </w:pPr>
      <w:r>
        <w:rPr>
          <w:noProof/>
          <w:position w:val="-14"/>
        </w:rPr>
        <w:drawing>
          <wp:inline distT="0" distB="0" distL="0" distR="0" wp14:anchorId="6A0AC42C" wp14:editId="0EA8E426">
            <wp:extent cx="2743200" cy="273685"/>
            <wp:effectExtent l="0" t="0" r="0" b="0"/>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2743200" cy="273685"/>
                    </a:xfrm>
                    <a:prstGeom prst="rect">
                      <a:avLst/>
                    </a:prstGeom>
                    <a:noFill/>
                    <a:ln>
                      <a:noFill/>
                    </a:ln>
                  </pic:spPr>
                </pic:pic>
              </a:graphicData>
            </a:graphic>
          </wp:inline>
        </w:drawing>
      </w:r>
    </w:p>
    <w:p w14:paraId="45E49EAF" w14:textId="77777777" w:rsidR="00C95284" w:rsidRPr="0085208F" w:rsidRDefault="00C95284" w:rsidP="00C95284">
      <w:pPr>
        <w:rPr>
          <w:lang w:eastAsia="en-US"/>
        </w:rPr>
      </w:pPr>
    </w:p>
    <w:p w14:paraId="6EA88553" w14:textId="77777777" w:rsidR="00C95284" w:rsidRDefault="00C95284" w:rsidP="00C95284">
      <w:pPr>
        <w:pStyle w:val="Heading2"/>
      </w:pPr>
      <w:r>
        <w:t>External BSUoS Costs for each Settlement Day (BSUoSEXT</w:t>
      </w:r>
      <w:r>
        <w:rPr>
          <w:vertAlign w:val="subscript"/>
        </w:rPr>
        <w:t>jd</w:t>
      </w:r>
      <w:r>
        <w:t>)</w:t>
      </w:r>
    </w:p>
    <w:p w14:paraId="520FB49E" w14:textId="77777777" w:rsidR="00C95284" w:rsidRDefault="00C95284" w:rsidP="00C95284">
      <w:pPr>
        <w:pStyle w:val="1"/>
        <w:jc w:val="both"/>
      </w:pPr>
    </w:p>
    <w:p w14:paraId="3F90E7CB" w14:textId="77777777" w:rsidR="00C95284" w:rsidRDefault="00C95284" w:rsidP="007D27B2">
      <w:pPr>
        <w:pStyle w:val="1"/>
        <w:numPr>
          <w:ilvl w:val="0"/>
          <w:numId w:val="79"/>
        </w:numPr>
        <w:jc w:val="both"/>
      </w:pPr>
      <w:r>
        <w:t>The External BSUoS Costs for each Settlement Day (BSUoSEXT</w:t>
      </w:r>
      <w:r>
        <w:rPr>
          <w:vertAlign w:val="subscript"/>
        </w:rPr>
        <w:t>jd</w:t>
      </w:r>
      <w:r>
        <w:t>) are calculated by adding up each Settlement Period System Operator BM Cash Flow (CSOBM</w:t>
      </w:r>
      <w:r>
        <w:rPr>
          <w:vertAlign w:val="subscript"/>
        </w:rPr>
        <w:t>j</w:t>
      </w:r>
      <w:r>
        <w:t>) and Balancing Service Variable Contract Cost (BSCCV</w:t>
      </w:r>
      <w:r>
        <w:rPr>
          <w:vertAlign w:val="subscript"/>
        </w:rPr>
        <w:t>jd</w:t>
      </w:r>
      <w:r>
        <w:t xml:space="preserve">), </w:t>
      </w:r>
      <w:r w:rsidRPr="006F2B80">
        <w:t>BSUoSCOVID</w:t>
      </w:r>
      <w:r w:rsidRPr="0085208F">
        <w:rPr>
          <w:vertAlign w:val="subscript"/>
          <w:lang w:val="en-US"/>
        </w:rPr>
        <w:t>jd</w:t>
      </w:r>
      <w:r w:rsidRPr="0085208F">
        <w:rPr>
          <w:lang w:val="en-US"/>
        </w:rPr>
        <w:t>,</w:t>
      </w:r>
      <w:r w:rsidRPr="006461DD">
        <w:t xml:space="preserve"> </w:t>
      </w:r>
      <w:r w:rsidRPr="006461DD">
        <w:rPr>
          <w:lang w:val="en-US"/>
        </w:rPr>
        <w:t xml:space="preserve">for each Settlement Period j, </w:t>
      </w:r>
      <w:r w:rsidRPr="006F2B80">
        <w:t xml:space="preserve">and </w:t>
      </w:r>
      <w:r>
        <w:t>then adding</w:t>
      </w:r>
      <w:r w:rsidRPr="006F2B80">
        <w:t xml:space="preserve"> the daily elements</w:t>
      </w:r>
      <w:r>
        <w:t xml:space="preserve">: </w:t>
      </w:r>
    </w:p>
    <w:p w14:paraId="0DF33B78" w14:textId="017E73A3" w:rsidR="009C285C" w:rsidRDefault="009C285C" w:rsidP="00082F88">
      <w:pPr>
        <w:pStyle w:val="1"/>
        <w:ind w:left="1627"/>
        <w:jc w:val="both"/>
      </w:pPr>
      <w:r>
        <w:t>BSUoS</w:t>
      </w:r>
      <w:r w:rsidR="00082F88">
        <w:t>EXT</w:t>
      </w:r>
      <w:r w:rsidR="00082F88" w:rsidRPr="00082F88">
        <w:rPr>
          <w:vertAlign w:val="subscript"/>
        </w:rPr>
        <w:t>d</w:t>
      </w:r>
      <w:r w:rsidR="00082F88">
        <w:rPr>
          <w:vertAlign w:val="subscript"/>
        </w:rPr>
        <w:t xml:space="preserve">  </w:t>
      </w:r>
      <w:r w:rsidR="00082F88">
        <w:t>=</w:t>
      </w:r>
      <w:r w:rsidR="00584CA2">
        <w:t xml:space="preserve"> </w:t>
      </w:r>
      <w:r w:rsidR="00080873" w:rsidRPr="00034153">
        <w:rPr>
          <w:rFonts w:ascii="Arial" w:hAnsi="Arial" w:cs="Arial"/>
          <w:sz w:val="46"/>
          <w:szCs w:val="46"/>
        </w:rPr>
        <w:t>∑</w:t>
      </w:r>
      <w:r w:rsidR="00034153" w:rsidRPr="00397427">
        <w:rPr>
          <w:sz w:val="26"/>
          <w:szCs w:val="26"/>
          <w:vertAlign w:val="subscript"/>
        </w:rPr>
        <w:t>j</w:t>
      </w:r>
      <w:r w:rsidR="00432074" w:rsidRPr="00432074">
        <w:rPr>
          <w:rFonts w:ascii="Cambria Math" w:hAnsi="Cambria Math" w:cs="Cambria Math"/>
          <w:sz w:val="26"/>
          <w:szCs w:val="26"/>
          <w:vertAlign w:val="subscript"/>
        </w:rPr>
        <w:t>∈</w:t>
      </w:r>
      <w:r w:rsidR="00584370" w:rsidRPr="00397427">
        <w:rPr>
          <w:sz w:val="26"/>
          <w:szCs w:val="26"/>
          <w:vertAlign w:val="subscript"/>
        </w:rPr>
        <w:t>d</w:t>
      </w:r>
      <w:r w:rsidR="00584370">
        <w:t xml:space="preserve"> (C</w:t>
      </w:r>
      <w:r w:rsidR="00F71176">
        <w:t>S</w:t>
      </w:r>
      <w:r w:rsidR="00584370">
        <w:t>OBM</w:t>
      </w:r>
      <w:r w:rsidR="00584370" w:rsidRPr="00034153">
        <w:rPr>
          <w:vertAlign w:val="subscript"/>
        </w:rPr>
        <w:t>jd</w:t>
      </w:r>
      <w:r w:rsidR="00584370">
        <w:t xml:space="preserve"> + BSCCV</w:t>
      </w:r>
      <w:r w:rsidR="00584370" w:rsidRPr="00034153">
        <w:rPr>
          <w:vertAlign w:val="subscript"/>
        </w:rPr>
        <w:t>jd</w:t>
      </w:r>
      <w:r w:rsidR="00584370">
        <w:t>) + [BSCCA</w:t>
      </w:r>
      <w:r w:rsidR="00584370" w:rsidRPr="00034153">
        <w:rPr>
          <w:vertAlign w:val="subscript"/>
        </w:rPr>
        <w:t>d</w:t>
      </w:r>
      <w:r w:rsidR="00584370">
        <w:t xml:space="preserve"> + TotAd</w:t>
      </w:r>
      <w:r w:rsidR="004300B2">
        <w:t>j</w:t>
      </w:r>
      <w:r w:rsidR="00584370" w:rsidRPr="00034153">
        <w:rPr>
          <w:vertAlign w:val="subscript"/>
        </w:rPr>
        <w:t>jd</w:t>
      </w:r>
      <w:r w:rsidR="00584370">
        <w:t xml:space="preserve"> – O</w:t>
      </w:r>
      <w:r w:rsidR="00034153">
        <w:t>M</w:t>
      </w:r>
      <w:r w:rsidR="00584370" w:rsidRPr="00034153">
        <w:rPr>
          <w:vertAlign w:val="subscript"/>
        </w:rPr>
        <w:t>d</w:t>
      </w:r>
      <w:r w:rsidR="00584370">
        <w:t xml:space="preserve"> + </w:t>
      </w:r>
      <w:r w:rsidR="0073672A">
        <w:t>SRC</w:t>
      </w:r>
      <w:r w:rsidR="00584370" w:rsidRPr="00034153">
        <w:rPr>
          <w:vertAlign w:val="subscript"/>
        </w:rPr>
        <w:t>d</w:t>
      </w:r>
      <w:r w:rsidR="00FF6F52">
        <w:t xml:space="preserve"> + SOTOC</w:t>
      </w:r>
      <w:r w:rsidR="00FF6F52" w:rsidRPr="00034153">
        <w:rPr>
          <w:vertAlign w:val="subscript"/>
        </w:rPr>
        <w:t>d</w:t>
      </w:r>
      <w:r w:rsidR="00FF6F52">
        <w:t xml:space="preserve">  + LOCTRU</w:t>
      </w:r>
      <w:r w:rsidR="00FF6F52" w:rsidRPr="00034153">
        <w:rPr>
          <w:vertAlign w:val="subscript"/>
        </w:rPr>
        <w:t>d</w:t>
      </w:r>
      <w:r w:rsidR="00FF6F52">
        <w:t xml:space="preserve"> + BSUoSCOVID</w:t>
      </w:r>
      <w:r w:rsidR="00FF6F52" w:rsidRPr="006A5CC8">
        <w:rPr>
          <w:vertAlign w:val="subscript"/>
        </w:rPr>
        <w:t>d</w:t>
      </w:r>
      <w:r w:rsidR="00FF6F52">
        <w:t>]</w:t>
      </w:r>
    </w:p>
    <w:p w14:paraId="6982BDB5" w14:textId="77777777" w:rsidR="00FF6F52" w:rsidRDefault="00FF6F52" w:rsidP="00082F88">
      <w:pPr>
        <w:pStyle w:val="1"/>
        <w:ind w:left="1627"/>
        <w:jc w:val="both"/>
      </w:pPr>
    </w:p>
    <w:p w14:paraId="2E3EE334" w14:textId="77777777" w:rsidR="00D34926" w:rsidRPr="006F2B80" w:rsidRDefault="00D34926" w:rsidP="00C95284">
      <w:pPr>
        <w:pStyle w:val="1"/>
        <w:ind w:left="1627"/>
        <w:jc w:val="both"/>
      </w:pPr>
    </w:p>
    <w:p w14:paraId="735A1276" w14:textId="77777777" w:rsidR="00C95284" w:rsidRPr="0085208F" w:rsidRDefault="00C95284" w:rsidP="00C95284">
      <w:pPr>
        <w:pStyle w:val="1"/>
        <w:ind w:left="1627"/>
        <w:jc w:val="both"/>
      </w:pPr>
      <w:r w:rsidRPr="0085208F">
        <w:t>Where BSUoSCOVID</w:t>
      </w:r>
      <w:r w:rsidRPr="0085208F">
        <w:rPr>
          <w:vertAlign w:val="subscript"/>
        </w:rPr>
        <w:t>jd</w:t>
      </w:r>
      <w:r w:rsidRPr="0085208F">
        <w:t xml:space="preserve"> is the cumulative total Covid Cost of the Covid Support Scheme incurred in 2020-2021 (including any administrative or financing cost borne by </w:t>
      </w:r>
      <w:r w:rsidRPr="0085208F">
        <w:rPr>
          <w:b/>
          <w:bCs/>
        </w:rPr>
        <w:t>The Company</w:t>
      </w:r>
      <w:r w:rsidRPr="0085208F">
        <w:t xml:space="preserve">, as agreed by The Authority) recovered equally from each Settlement Period in the Financial Year 2021-2022. </w:t>
      </w:r>
    </w:p>
    <w:p w14:paraId="61833386" w14:textId="77777777" w:rsidR="00C95284" w:rsidRDefault="00C95284" w:rsidP="00461271">
      <w:pPr>
        <w:rPr>
          <w:lang w:eastAsia="en-US"/>
        </w:rPr>
      </w:pPr>
    </w:p>
    <w:p w14:paraId="1192BDF6" w14:textId="6B26D40F" w:rsidR="004F6CD4" w:rsidRDefault="004F6CD4" w:rsidP="007359BF">
      <w:pPr>
        <w:pStyle w:val="1"/>
        <w:ind w:left="1627"/>
        <w:jc w:val="both"/>
      </w:pPr>
      <w:r>
        <w:t>BSUoSEXT</w:t>
      </w:r>
      <w:r w:rsidR="00953DAE"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w:t>
      </w:r>
      <w:r w:rsidR="00C161D6">
        <w:t>BSUoSCOVID</w:t>
      </w:r>
      <w:r w:rsidR="00C161D6" w:rsidRPr="00C161D6">
        <w:rPr>
          <w:vertAlign w:val="subscript"/>
        </w:rPr>
        <w:t>j</w:t>
      </w:r>
      <w:r w:rsidR="00C161D6" w:rsidRPr="006A5CC8">
        <w:rPr>
          <w:vertAlign w:val="subscript"/>
        </w:rPr>
        <w:t>d</w:t>
      </w:r>
      <w:r w:rsidR="004300B2">
        <w:rPr>
          <w:vertAlign w:val="subscript"/>
        </w:rPr>
        <w:t xml:space="preserve"> </w:t>
      </w:r>
      <w:r w:rsidR="004300B2">
        <w:t xml:space="preserve">+ </w:t>
      </w:r>
      <w:r>
        <w:t>[</w:t>
      </w:r>
      <w:r w:rsidR="004300B2">
        <w:t xml:space="preserve"> (</w:t>
      </w:r>
      <w:r>
        <w:t>BSCCA</w:t>
      </w:r>
      <w:r w:rsidRPr="00034153">
        <w:rPr>
          <w:vertAlign w:val="subscript"/>
        </w:rPr>
        <w:t>d</w:t>
      </w:r>
      <w:r>
        <w:t xml:space="preserve"> + TotAd</w:t>
      </w:r>
      <w:r w:rsidR="004300B2">
        <w:t>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BD5A63">
        <w:t>) * (TQM</w:t>
      </w:r>
      <w:r w:rsidR="00BD5A63" w:rsidRPr="00434CF7">
        <w:rPr>
          <w:vertAlign w:val="subscript"/>
        </w:rPr>
        <w:t>ijd</w:t>
      </w:r>
      <w:r w:rsidR="00BD5A63">
        <w:t xml:space="preserve"> + SGQM</w:t>
      </w:r>
      <w:r w:rsidR="00BD5A63" w:rsidRPr="00434CF7">
        <w:rPr>
          <w:vertAlign w:val="subscript"/>
        </w:rPr>
        <w:t>ijd</w:t>
      </w:r>
      <w:r w:rsidR="00BD5A63">
        <w:t>)</w:t>
      </w:r>
      <w:r w:rsidR="007359BF">
        <w:t xml:space="preserve"> </w:t>
      </w:r>
      <w:r w:rsidR="00BD5A63">
        <w:t>/</w:t>
      </w:r>
      <w:r w:rsidR="007359BF">
        <w:t xml:space="preserve"> </w:t>
      </w:r>
      <w:r w:rsidR="007359BF" w:rsidRPr="00034153">
        <w:rPr>
          <w:rFonts w:ascii="Arial" w:hAnsi="Arial" w:cs="Arial"/>
          <w:sz w:val="46"/>
          <w:szCs w:val="46"/>
        </w:rPr>
        <w:t>∑</w:t>
      </w:r>
      <w:r w:rsidR="007359BF" w:rsidRPr="00397427">
        <w:rPr>
          <w:sz w:val="26"/>
          <w:szCs w:val="26"/>
          <w:vertAlign w:val="subscript"/>
        </w:rPr>
        <w:t>j</w:t>
      </w:r>
      <w:r w:rsidR="007359BF" w:rsidRPr="00432074">
        <w:rPr>
          <w:rFonts w:ascii="Cambria Math" w:hAnsi="Cambria Math" w:cs="Cambria Math"/>
          <w:sz w:val="26"/>
          <w:szCs w:val="26"/>
          <w:vertAlign w:val="subscript"/>
        </w:rPr>
        <w:t>∈</w:t>
      </w:r>
      <w:r w:rsidR="007359BF" w:rsidRPr="00397427">
        <w:rPr>
          <w:sz w:val="26"/>
          <w:szCs w:val="26"/>
          <w:vertAlign w:val="subscript"/>
        </w:rPr>
        <w:t>d</w:t>
      </w:r>
      <w:r w:rsidR="007359BF">
        <w:rPr>
          <w:sz w:val="26"/>
          <w:szCs w:val="26"/>
          <w:vertAlign w:val="subscript"/>
        </w:rPr>
        <w:t xml:space="preserve"> </w:t>
      </w:r>
      <w:r w:rsidR="00434CF7">
        <w:t>(T</w:t>
      </w:r>
      <w:r w:rsidR="007359BF">
        <w:t>QM</w:t>
      </w:r>
      <w:r w:rsidR="00434CF7" w:rsidRPr="00434CF7">
        <w:rPr>
          <w:vertAlign w:val="subscript"/>
        </w:rPr>
        <w:t>ij</w:t>
      </w:r>
      <w:r w:rsidR="00434CF7">
        <w:t xml:space="preserve"> + SGM</w:t>
      </w:r>
      <w:r w:rsidR="00434CF7" w:rsidRPr="00434CF7">
        <w:rPr>
          <w:vertAlign w:val="subscript"/>
        </w:rPr>
        <w:t>ij</w:t>
      </w:r>
      <w:r w:rsidR="00434CF7">
        <w:t>)]</w:t>
      </w:r>
    </w:p>
    <w:p w14:paraId="44D90EE9" w14:textId="77777777" w:rsidR="004F6CD4" w:rsidRPr="006F2B80" w:rsidRDefault="004F6CD4" w:rsidP="00461271">
      <w:pPr>
        <w:rPr>
          <w:lang w:eastAsia="en-US"/>
        </w:rPr>
      </w:pPr>
    </w:p>
    <w:p w14:paraId="015C82DC" w14:textId="4062D3A8" w:rsidR="00C95284" w:rsidRPr="00C95284" w:rsidRDefault="00C95284" w:rsidP="00CD5631">
      <w:pPr>
        <w:ind w:left="1440" w:firstLine="720"/>
      </w:pPr>
    </w:p>
    <w:p w14:paraId="5514E9F8" w14:textId="77777777" w:rsidR="00C95284" w:rsidRPr="006F2B80" w:rsidRDefault="00C95284" w:rsidP="00C95284">
      <w:pPr>
        <w:ind w:left="1627"/>
        <w:jc w:val="both"/>
        <w:rPr>
          <w:sz w:val="16"/>
          <w:szCs w:val="16"/>
        </w:rPr>
      </w:pPr>
      <w:r>
        <w:tab/>
      </w:r>
    </w:p>
    <w:p w14:paraId="1E60A3D7" w14:textId="77777777" w:rsidR="00C95284" w:rsidRPr="0085208F" w:rsidRDefault="00C95284" w:rsidP="00C95284">
      <w:pPr>
        <w:rPr>
          <w:lang w:eastAsia="en-US"/>
        </w:rPr>
      </w:pPr>
    </w:p>
    <w:p w14:paraId="7C7A3EC0" w14:textId="77777777" w:rsidR="00C95284" w:rsidRDefault="00C95284" w:rsidP="00C95284">
      <w:pPr>
        <w:pStyle w:val="Heading2"/>
      </w:pPr>
      <w:r w:rsidRPr="00217867">
        <w:t>Calculation of the daily External Incentive Payment (IncPayExtd)</w:t>
      </w:r>
    </w:p>
    <w:p w14:paraId="78C64F2C" w14:textId="77777777" w:rsidR="00C95284" w:rsidRDefault="00C95284" w:rsidP="00461271">
      <w:pPr>
        <w:rPr>
          <w:lang w:eastAsia="en-US"/>
        </w:rPr>
      </w:pPr>
    </w:p>
    <w:p w14:paraId="6AD83BE6" w14:textId="77777777" w:rsidR="00C95284" w:rsidRPr="0085208F" w:rsidRDefault="00C95284" w:rsidP="00C95284">
      <w:pPr>
        <w:rPr>
          <w:lang w:eastAsia="en-US"/>
        </w:rPr>
      </w:pPr>
      <w:r>
        <w:rPr>
          <w:lang w:eastAsia="en-US"/>
        </w:rPr>
        <w:t>Not Used</w:t>
      </w:r>
    </w:p>
    <w:p w14:paraId="047EDC92" w14:textId="77777777" w:rsidR="00C95284" w:rsidRDefault="00C95284" w:rsidP="00C95284">
      <w:pPr>
        <w:pStyle w:val="Heading2"/>
      </w:pPr>
    </w:p>
    <w:p w14:paraId="11E083D1" w14:textId="77777777" w:rsidR="00C95284" w:rsidRDefault="00C95284" w:rsidP="00C95284">
      <w:pPr>
        <w:pStyle w:val="Heading2"/>
      </w:pPr>
      <w:r>
        <w:t>Internal BSUoS Charges for each Settlement Period (BSUoSINT</w:t>
      </w:r>
      <w:r>
        <w:rPr>
          <w:vertAlign w:val="subscript"/>
        </w:rPr>
        <w:t>jd</w:t>
      </w:r>
      <w:r>
        <w:t>)</w:t>
      </w:r>
    </w:p>
    <w:p w14:paraId="6D2D93EF" w14:textId="77777777" w:rsidR="00C95284" w:rsidRDefault="00C95284" w:rsidP="00C95284">
      <w:pPr>
        <w:pStyle w:val="1"/>
        <w:jc w:val="both"/>
      </w:pPr>
    </w:p>
    <w:p w14:paraId="08911BB5" w14:textId="77777777" w:rsidR="00C95284" w:rsidRDefault="00C95284" w:rsidP="007D27B2">
      <w:pPr>
        <w:pStyle w:val="1"/>
        <w:numPr>
          <w:ilvl w:val="0"/>
          <w:numId w:val="79"/>
        </w:numPr>
        <w:jc w:val="both"/>
      </w:pPr>
      <w:r>
        <w:t>The Internal BSUoS Costs (BSUoSINT</w:t>
      </w:r>
      <w:r>
        <w:rPr>
          <w:vertAlign w:val="subscript"/>
        </w:rPr>
        <w:t>jd</w:t>
      </w:r>
      <w:r>
        <w:t xml:space="preserve">) for each Settlement Day d are calculated by adding the incentivised and non-incentivised SO Internal Costs </w:t>
      </w:r>
      <w:r w:rsidRPr="00C47A5F">
        <w:t>(as determined in line with Transmission Licence Special Condition 4.1)</w:t>
      </w:r>
      <w:r>
        <w:t>:</w:t>
      </w:r>
    </w:p>
    <w:p w14:paraId="41E0A72D" w14:textId="77777777" w:rsidR="00C95284" w:rsidRDefault="00C95284" w:rsidP="00C95284">
      <w:pPr>
        <w:pStyle w:val="1"/>
        <w:ind w:left="1627"/>
        <w:jc w:val="both"/>
      </w:pPr>
    </w:p>
    <w:p w14:paraId="627A3A91" w14:textId="5576BCFF" w:rsidR="00C95284" w:rsidRPr="008A41B4" w:rsidRDefault="001A38A3" w:rsidP="00CD5631">
      <w:pPr>
        <w:ind w:left="2160" w:firstLine="720"/>
        <w:rPr>
          <w:lang w:val="fr-FR"/>
        </w:rPr>
      </w:pPr>
      <m:oMathPara>
        <m:oMath>
          <m:sSub>
            <m:sSubPr>
              <m:ctrlPr>
                <w:rPr>
                  <w:rFonts w:ascii="Cambria Math" w:hAnsi="Cambria Math"/>
                  <w:i/>
                  <w:lang w:eastAsia="en-US"/>
                </w:rPr>
              </m:ctrlPr>
            </m:sSubPr>
            <m:e>
              <m:r>
                <w:rPr>
                  <w:rFonts w:ascii="Cambria Math" w:hAnsi="Cambria Math"/>
                  <w:lang w:eastAsia="en-US"/>
                </w:rPr>
                <m:t>BSUoSINT</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ADJR</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SOLAR</m:t>
              </m:r>
            </m:e>
            <m:sub>
              <m:r>
                <w:rPr>
                  <w:rFonts w:ascii="Cambria Math" w:hAnsi="Cambria Math"/>
                  <w:lang w:eastAsia="en-US"/>
                </w:rPr>
                <m:t>d</m:t>
              </m:r>
            </m:sub>
          </m:sSub>
        </m:oMath>
      </m:oMathPara>
    </w:p>
    <w:p w14:paraId="0625C8FC" w14:textId="77777777" w:rsidR="00C95284" w:rsidRDefault="00C95284" w:rsidP="00C95284">
      <w:pPr>
        <w:pStyle w:val="1"/>
        <w:jc w:val="both"/>
      </w:pPr>
    </w:p>
    <w:p w14:paraId="729C2C22" w14:textId="77777777" w:rsidR="00C95284" w:rsidRDefault="00C95284" w:rsidP="00C95284">
      <w:pPr>
        <w:pStyle w:val="1"/>
        <w:jc w:val="both"/>
        <w:rPr>
          <w:b/>
          <w:color w:val="008080"/>
        </w:rPr>
      </w:pPr>
      <w:r>
        <w:rPr>
          <w:b/>
          <w:color w:val="008080"/>
        </w:rPr>
        <w:t>Covid-19 specific changes</w:t>
      </w:r>
    </w:p>
    <w:p w14:paraId="6C560438" w14:textId="77777777" w:rsidR="00C95284" w:rsidRDefault="00C95284" w:rsidP="00C95284">
      <w:pPr>
        <w:pStyle w:val="1"/>
        <w:ind w:left="1627"/>
        <w:jc w:val="both"/>
      </w:pPr>
    </w:p>
    <w:p w14:paraId="3AECB987" w14:textId="77777777" w:rsidR="00C95284" w:rsidRDefault="00C95284" w:rsidP="007D27B2">
      <w:pPr>
        <w:pStyle w:val="1"/>
        <w:numPr>
          <w:ilvl w:val="0"/>
          <w:numId w:val="79"/>
        </w:numPr>
        <w:jc w:val="both"/>
      </w:pPr>
      <w:r w:rsidRPr="00DD7DC6">
        <w:t xml:space="preserve">As a result of the Coronavirus-19 (Covid-19) pandemic, </w:t>
      </w:r>
      <w:r w:rsidRPr="0085208F">
        <w:rPr>
          <w:b/>
          <w:bCs/>
        </w:rPr>
        <w:t>The Company</w:t>
      </w:r>
      <w:r w:rsidRPr="00DD7DC6">
        <w:t xml:space="preserve"> will make specific and time-limited changes to the BSUoS methodology</w:t>
      </w:r>
      <w:r>
        <w:t xml:space="preserve"> in this Section 2</w:t>
      </w:r>
      <w:r w:rsidRPr="00DD7DC6">
        <w:t xml:space="preserve"> to support those Users identified in 14.29.4. This will consist of deferring </w:t>
      </w:r>
      <w:r>
        <w:t xml:space="preserve">the </w:t>
      </w:r>
      <w:r w:rsidRPr="00DD7DC6">
        <w:t>BSUoS costs associated with Covid-19 (“Covid Costs”) from the calculation in 14.3</w:t>
      </w:r>
      <w:r>
        <w:t>1</w:t>
      </w:r>
      <w:r w:rsidRPr="00DD7DC6">
        <w:t>.</w:t>
      </w:r>
      <w:r>
        <w:t>9</w:t>
      </w:r>
      <w:r w:rsidRPr="00DD7DC6">
        <w:t xml:space="preserve"> to a later date as described in</w:t>
      </w:r>
      <w:r>
        <w:t xml:space="preserve"> </w:t>
      </w:r>
      <w:r w:rsidRPr="009A6831">
        <w:t>14.3</w:t>
      </w:r>
      <w:r>
        <w:t>1</w:t>
      </w:r>
      <w:r w:rsidRPr="009A6831">
        <w:t>.</w:t>
      </w:r>
      <w:r>
        <w:t>15</w:t>
      </w:r>
      <w:r w:rsidRPr="009A6831">
        <w:t xml:space="preserve"> and 14.3</w:t>
      </w:r>
      <w:r>
        <w:t>1</w:t>
      </w:r>
      <w:r w:rsidRPr="009A6831">
        <w:t>.</w:t>
      </w:r>
      <w:r>
        <w:t>16 (the “Covid Support Scheme”).</w:t>
      </w:r>
    </w:p>
    <w:p w14:paraId="26963A26" w14:textId="77777777" w:rsidR="00C95284" w:rsidRDefault="00C95284" w:rsidP="00C95284">
      <w:pPr>
        <w:pStyle w:val="1"/>
        <w:ind w:left="1627"/>
        <w:jc w:val="both"/>
      </w:pPr>
    </w:p>
    <w:p w14:paraId="6C418FEE" w14:textId="77777777" w:rsidR="00C95284" w:rsidRDefault="00C95284" w:rsidP="007D27B2">
      <w:pPr>
        <w:pStyle w:val="1"/>
        <w:numPr>
          <w:ilvl w:val="0"/>
          <w:numId w:val="79"/>
        </w:numPr>
        <w:jc w:val="both"/>
      </w:pPr>
      <w:r>
        <w:t>Covid Costs shall be calculated as;</w:t>
      </w:r>
    </w:p>
    <w:p w14:paraId="2A3B8C48" w14:textId="77777777" w:rsidR="00C95284" w:rsidRDefault="00C95284" w:rsidP="00C95284">
      <w:pPr>
        <w:pStyle w:val="ListParagraph"/>
      </w:pPr>
    </w:p>
    <w:p w14:paraId="49817282" w14:textId="77777777" w:rsidR="00C95284" w:rsidRDefault="00C95284" w:rsidP="00C95284">
      <w:pPr>
        <w:pStyle w:val="1"/>
        <w:ind w:left="1627"/>
        <w:jc w:val="both"/>
      </w:pPr>
      <w:r>
        <w:t xml:space="preserve">If </w:t>
      </w:r>
      <w:r>
        <w:tab/>
      </w:r>
      <w:r w:rsidRPr="008F046F">
        <w:t>BSUoSTOT</w:t>
      </w:r>
      <w:r w:rsidRPr="00D0386B">
        <w:rPr>
          <w:vertAlign w:val="subscript"/>
        </w:rPr>
        <w:t>j</w:t>
      </w:r>
      <w:r>
        <w:t xml:space="preserve"> &lt;= COVIDCAPTOT</w:t>
      </w:r>
      <w:r w:rsidRPr="00D0386B">
        <w:rPr>
          <w:vertAlign w:val="subscript"/>
        </w:rPr>
        <w:t>j</w:t>
      </w:r>
      <w:r>
        <w:t xml:space="preserve">, then </w:t>
      </w:r>
      <w:r w:rsidRPr="008F046F">
        <w:t>BSUoSCOVID</w:t>
      </w:r>
      <w:r w:rsidRPr="00D0386B">
        <w:rPr>
          <w:vertAlign w:val="subscript"/>
        </w:rPr>
        <w:t>j</w:t>
      </w:r>
      <w:r>
        <w:t xml:space="preserve"> = £0</w:t>
      </w:r>
    </w:p>
    <w:p w14:paraId="0612C297" w14:textId="77777777" w:rsidR="00C95284" w:rsidRDefault="00C95284" w:rsidP="00C95284">
      <w:pPr>
        <w:pStyle w:val="1"/>
        <w:ind w:left="1627"/>
        <w:jc w:val="both"/>
      </w:pPr>
      <w:r>
        <w:t xml:space="preserve">Or </w:t>
      </w:r>
      <w:r>
        <w:tab/>
      </w:r>
      <w:r w:rsidRPr="008F046F">
        <w:t>BSUoSTOT</w:t>
      </w:r>
      <w:r w:rsidRPr="00303CF9">
        <w:rPr>
          <w:vertAlign w:val="subscript"/>
        </w:rPr>
        <w:t>j</w:t>
      </w:r>
      <w:r>
        <w:t xml:space="preserve"> &gt; COVIDCAPTOT</w:t>
      </w:r>
      <w:r w:rsidRPr="00D0386B">
        <w:rPr>
          <w:vertAlign w:val="subscript"/>
        </w:rPr>
        <w:t>j</w:t>
      </w:r>
      <w:r>
        <w:t xml:space="preserve">, then </w:t>
      </w:r>
      <w:r w:rsidRPr="008F046F">
        <w:t>BSUoSCOVID</w:t>
      </w:r>
      <w:r w:rsidRPr="00303CF9">
        <w:rPr>
          <w:vertAlign w:val="subscript"/>
        </w:rPr>
        <w:t>j</w:t>
      </w:r>
      <w:r>
        <w:t xml:space="preserve"> = </w:t>
      </w:r>
      <w:r w:rsidRPr="008F046F">
        <w:t>BSUoSTOT</w:t>
      </w:r>
      <w:r w:rsidRPr="00303CF9">
        <w:rPr>
          <w:vertAlign w:val="subscript"/>
        </w:rPr>
        <w:t>j</w:t>
      </w:r>
      <w:r>
        <w:rPr>
          <w:vertAlign w:val="subscript"/>
        </w:rPr>
        <w:t xml:space="preserve"> </w:t>
      </w:r>
      <w:r w:rsidRPr="00D0386B">
        <w:t xml:space="preserve">- </w:t>
      </w:r>
      <w:r>
        <w:t>COVIDCAPTOT</w:t>
      </w:r>
      <w:r w:rsidRPr="00D0386B">
        <w:rPr>
          <w:vertAlign w:val="subscript"/>
        </w:rPr>
        <w:t>j</w:t>
      </w:r>
    </w:p>
    <w:p w14:paraId="18BFDAC6" w14:textId="77777777" w:rsidR="00C95284" w:rsidRDefault="00C95284" w:rsidP="00C95284">
      <w:pPr>
        <w:pStyle w:val="1"/>
        <w:ind w:left="1627"/>
        <w:jc w:val="both"/>
      </w:pPr>
    </w:p>
    <w:p w14:paraId="13388F16" w14:textId="77777777" w:rsidR="00C95284" w:rsidRDefault="00C95284" w:rsidP="00C95284">
      <w:pPr>
        <w:pStyle w:val="1"/>
        <w:ind w:left="1627"/>
        <w:jc w:val="both"/>
      </w:pPr>
      <w:r>
        <w:t>Where;</w:t>
      </w:r>
    </w:p>
    <w:p w14:paraId="7BD5F875" w14:textId="77777777" w:rsidR="00C95284" w:rsidRDefault="00C95284" w:rsidP="00C95284">
      <w:pPr>
        <w:pStyle w:val="1"/>
        <w:ind w:left="1627"/>
        <w:jc w:val="both"/>
      </w:pPr>
    </w:p>
    <w:p w14:paraId="5AA9ACEB" w14:textId="77777777" w:rsidR="00C95284" w:rsidRDefault="00C95284" w:rsidP="00C95284">
      <w:pPr>
        <w:pStyle w:val="1"/>
        <w:ind w:left="1627"/>
        <w:jc w:val="both"/>
      </w:pPr>
      <w:r>
        <w:t>From 25</w:t>
      </w:r>
      <w:r w:rsidRPr="004C2CE9">
        <w:rPr>
          <w:vertAlign w:val="superscript"/>
        </w:rPr>
        <w:t>th</w:t>
      </w:r>
      <w:r>
        <w:t xml:space="preserve"> June 2020 until the </w:t>
      </w:r>
      <w:r w:rsidRPr="0085208F">
        <w:rPr>
          <w:b/>
          <w:bCs/>
        </w:rPr>
        <w:t>Business Day</w:t>
      </w:r>
      <w:r>
        <w:t xml:space="preserve"> after the Authority’s decision on CMP350, COVIDCAPTOT</w:t>
      </w:r>
      <w:r w:rsidRPr="00F56A6A">
        <w:rPr>
          <w:vertAlign w:val="subscript"/>
        </w:rPr>
        <w:t>j</w:t>
      </w:r>
      <w:r>
        <w:t xml:space="preserve"> is calculated as;</w:t>
      </w:r>
    </w:p>
    <w:p w14:paraId="3A5B9C7F" w14:textId="77777777" w:rsidR="00C95284" w:rsidRDefault="00C95284" w:rsidP="00C95284">
      <w:pPr>
        <w:pStyle w:val="1"/>
        <w:ind w:left="1627"/>
        <w:jc w:val="both"/>
      </w:pPr>
    </w:p>
    <w:p w14:paraId="678F87E8" w14:textId="058BB00A" w:rsidR="00C95284" w:rsidRPr="008A41B4" w:rsidRDefault="008A41B4" w:rsidP="00C95284">
      <w:pPr>
        <w:pStyle w:val="1"/>
        <w:ind w:left="1627"/>
        <w:jc w:val="both"/>
      </w:pPr>
      <m:oMathPara>
        <m:oMath>
          <m:r>
            <w:rPr>
              <w:rFonts w:ascii="Cambria Math" w:hAnsi="Cambria Math"/>
            </w:rPr>
            <m:t xml:space="preserve">£15/MWh* </m:t>
          </m:r>
          <m:d>
            <m:dPr>
              <m:begChr m:val="{"/>
              <m:endChr m:val="}"/>
              <m:ctrlPr>
                <w:rPr>
                  <w:rFonts w:ascii="Cambria Math" w:eastAsia="Calibri" w:hAnsi="Cambria Math"/>
                  <w:i/>
                  <w:szCs w:val="22"/>
                </w:rPr>
              </m:ctrlPr>
            </m:dPr>
            <m:e>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r>
                <w:rPr>
                  <w:rFonts w:ascii="Cambria Math" w:hAnsi="Cambria Math"/>
                </w:rPr>
                <m:t>+</m:t>
              </m:r>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e>
          </m:d>
        </m:oMath>
      </m:oMathPara>
    </w:p>
    <w:p w14:paraId="085DABF9" w14:textId="77777777" w:rsidR="00C95284" w:rsidRDefault="00C95284" w:rsidP="00C95284">
      <w:pPr>
        <w:pStyle w:val="1"/>
        <w:ind w:left="1627"/>
        <w:jc w:val="both"/>
      </w:pPr>
    </w:p>
    <w:p w14:paraId="0C9B1706" w14:textId="77777777" w:rsidR="00C95284" w:rsidRDefault="00C95284" w:rsidP="00C95284">
      <w:pPr>
        <w:pStyle w:val="1"/>
        <w:ind w:left="1627"/>
        <w:jc w:val="both"/>
      </w:pPr>
      <w:r>
        <w:t>And</w:t>
      </w:r>
    </w:p>
    <w:p w14:paraId="34CEF10F" w14:textId="77777777" w:rsidR="00C95284" w:rsidRDefault="00C95284" w:rsidP="00C95284">
      <w:pPr>
        <w:pStyle w:val="1"/>
        <w:ind w:left="1627"/>
        <w:jc w:val="both"/>
      </w:pPr>
    </w:p>
    <w:p w14:paraId="0202A8EA" w14:textId="77777777" w:rsidR="00C95284" w:rsidRDefault="00C95284" w:rsidP="00C95284">
      <w:pPr>
        <w:pStyle w:val="1"/>
        <w:ind w:left="1627"/>
        <w:jc w:val="both"/>
      </w:pPr>
      <w:r>
        <w:t xml:space="preserve">From </w:t>
      </w:r>
      <w:r w:rsidRPr="00B11384">
        <w:t xml:space="preserve">the first Settlement Period of </w:t>
      </w:r>
      <w:r>
        <w:t xml:space="preserve">the </w:t>
      </w:r>
      <w:r w:rsidRPr="0085208F">
        <w:rPr>
          <w:b/>
          <w:bCs/>
        </w:rPr>
        <w:t>Business Day</w:t>
      </w:r>
      <w:r>
        <w:t xml:space="preserve"> after the Authority’s decision on CMP350 to the Covid Support Scheme End Date, COVIDCAPTOT</w:t>
      </w:r>
      <w:r w:rsidRPr="00F56A6A">
        <w:rPr>
          <w:vertAlign w:val="subscript"/>
        </w:rPr>
        <w:t>j</w:t>
      </w:r>
      <w:r>
        <w:t xml:space="preserve"> is calculated as;</w:t>
      </w:r>
    </w:p>
    <w:p w14:paraId="3B16D207" w14:textId="77777777" w:rsidR="00C95284" w:rsidRDefault="00C95284" w:rsidP="00C95284">
      <w:pPr>
        <w:pStyle w:val="1"/>
        <w:ind w:left="1627"/>
        <w:jc w:val="both"/>
      </w:pPr>
    </w:p>
    <w:p w14:paraId="75843926" w14:textId="77777777" w:rsidR="00C95284" w:rsidRDefault="00C95284" w:rsidP="00C95284">
      <w:pPr>
        <w:pStyle w:val="1"/>
        <w:ind w:left="1627"/>
        <w:jc w:val="both"/>
      </w:pPr>
    </w:p>
    <w:p w14:paraId="6C915925" w14:textId="3F65F36F" w:rsidR="00C95284" w:rsidRPr="008A41B4" w:rsidRDefault="008A41B4" w:rsidP="00C95284">
      <w:pPr>
        <w:pStyle w:val="1"/>
        <w:ind w:left="1627"/>
        <w:jc w:val="both"/>
      </w:pPr>
      <m:oMathPara>
        <m:oMath>
          <m:r>
            <w:rPr>
              <w:rFonts w:ascii="Cambria Math" w:hAnsi="Cambria Math"/>
            </w:rPr>
            <m:t xml:space="preserve">£10/MWh* </m:t>
          </m:r>
          <m:d>
            <m:dPr>
              <m:begChr m:val="{"/>
              <m:endChr m:val="}"/>
              <m:ctrlPr>
                <w:rPr>
                  <w:rFonts w:ascii="Cambria Math" w:hAnsi="Cambria Math"/>
                  <w:i/>
                </w:rPr>
              </m:ctrlPr>
            </m:dPr>
            <m:e>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r>
                <w:rPr>
                  <w:rFonts w:ascii="Cambria Math" w:hAnsi="Cambria Math"/>
                </w:rPr>
                <m:t>+</m:t>
              </m:r>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e>
          </m:d>
        </m:oMath>
      </m:oMathPara>
    </w:p>
    <w:p w14:paraId="1F15C17A" w14:textId="77777777" w:rsidR="00C95284" w:rsidRDefault="00C95284" w:rsidP="00C95284">
      <w:pPr>
        <w:pStyle w:val="1"/>
        <w:ind w:left="1627"/>
        <w:jc w:val="both"/>
      </w:pPr>
    </w:p>
    <w:p w14:paraId="20AC217D" w14:textId="77777777" w:rsidR="00C95284" w:rsidRDefault="00C95284" w:rsidP="00C95284">
      <w:pPr>
        <w:pStyle w:val="1"/>
        <w:ind w:left="1627"/>
        <w:jc w:val="both"/>
      </w:pPr>
      <w:r>
        <w:t>where the Covid Support Scheme End Date shall be the earlier of:</w:t>
      </w:r>
    </w:p>
    <w:p w14:paraId="068D8CC9" w14:textId="77777777" w:rsidR="00C95284" w:rsidRDefault="00C95284" w:rsidP="007D27B2">
      <w:pPr>
        <w:pStyle w:val="1"/>
        <w:numPr>
          <w:ilvl w:val="0"/>
          <w:numId w:val="124"/>
        </w:numPr>
        <w:jc w:val="both"/>
      </w:pPr>
      <w:r>
        <w:t>The 25th October 2020, or,</w:t>
      </w:r>
    </w:p>
    <w:p w14:paraId="7F5E9C5C" w14:textId="77777777" w:rsidR="00C95284" w:rsidRDefault="00C95284" w:rsidP="007D27B2">
      <w:pPr>
        <w:pStyle w:val="1"/>
        <w:numPr>
          <w:ilvl w:val="0"/>
          <w:numId w:val="124"/>
        </w:numPr>
        <w:jc w:val="both"/>
      </w:pPr>
      <w:r>
        <w:t xml:space="preserve">The day as advised by </w:t>
      </w:r>
      <w:r w:rsidRPr="0085208F">
        <w:rPr>
          <w:b/>
          <w:bCs/>
        </w:rPr>
        <w:t>The Company</w:t>
      </w:r>
      <w:r>
        <w:t xml:space="preserve"> as described in 14.31.17</w:t>
      </w:r>
    </w:p>
    <w:p w14:paraId="6BA16F1A" w14:textId="77777777" w:rsidR="00C95284" w:rsidRDefault="00C95284" w:rsidP="00C95284">
      <w:pPr>
        <w:pStyle w:val="1"/>
        <w:ind w:left="1627"/>
        <w:jc w:val="both"/>
      </w:pPr>
    </w:p>
    <w:p w14:paraId="2B30380D" w14:textId="77777777" w:rsidR="00C95284" w:rsidRDefault="00C95284" w:rsidP="007D27B2">
      <w:pPr>
        <w:pStyle w:val="1"/>
        <w:numPr>
          <w:ilvl w:val="0"/>
          <w:numId w:val="79"/>
        </w:numPr>
        <w:jc w:val="both"/>
      </w:pPr>
      <w:r w:rsidRPr="00D13368">
        <w:t xml:space="preserve">Between </w:t>
      </w:r>
      <w:r>
        <w:t xml:space="preserve">2 </w:t>
      </w:r>
      <w:r w:rsidRPr="0085208F">
        <w:rPr>
          <w:b/>
          <w:bCs/>
        </w:rPr>
        <w:t>Business Days</w:t>
      </w:r>
      <w:r>
        <w:t xml:space="preserve"> from The Authority’s decision on CMP345</w:t>
      </w:r>
      <w:r w:rsidRPr="00D13368">
        <w:t xml:space="preserve"> and</w:t>
      </w:r>
      <w:r>
        <w:t xml:space="preserve"> the Covid Support Scheme End Date</w:t>
      </w:r>
      <w:r w:rsidRPr="00D13368">
        <w:t>, the</w:t>
      </w:r>
      <w:r w:rsidRPr="00DD7DC6">
        <w:t xml:space="preserve"> formula in 14.30.</w:t>
      </w:r>
      <w:r>
        <w:t>7</w:t>
      </w:r>
      <w:r w:rsidRPr="00DD7DC6">
        <w:t xml:space="preserve"> shall be updated so that</w:t>
      </w:r>
      <w:r>
        <w:t xml:space="preserve"> Covid Costs (BSUoSCOVID</w:t>
      </w:r>
      <w:r w:rsidRPr="009A6831">
        <w:rPr>
          <w:vertAlign w:val="subscript"/>
        </w:rPr>
        <w:t>jd</w:t>
      </w:r>
      <w:r>
        <w:t xml:space="preserve">) for Settlement Period j in </w:t>
      </w:r>
      <w:r w:rsidRPr="009A6831">
        <w:rPr>
          <w:rFonts w:ascii="Arial" w:hAnsi="Arial" w:cs="Arial"/>
          <w:szCs w:val="22"/>
        </w:rPr>
        <w:t>Settlement Day d are removed as follows;</w:t>
      </w:r>
    </w:p>
    <w:p w14:paraId="73E30B15" w14:textId="77777777" w:rsidR="00C95284" w:rsidRDefault="00C95284" w:rsidP="00C95284">
      <w:pPr>
        <w:pStyle w:val="1"/>
        <w:ind w:left="1627"/>
        <w:jc w:val="both"/>
        <w:rPr>
          <w:rFonts w:ascii="Arial" w:hAnsi="Arial" w:cs="Arial"/>
          <w:szCs w:val="22"/>
        </w:rPr>
      </w:pPr>
    </w:p>
    <w:p w14:paraId="682D25F4" w14:textId="77777777" w:rsidR="00C95284" w:rsidRDefault="00C95284" w:rsidP="00C95284">
      <w:pPr>
        <w:pStyle w:val="1"/>
        <w:ind w:left="1701" w:hanging="141"/>
        <w:jc w:val="both"/>
        <w:rPr>
          <w:rFonts w:ascii="Arial" w:hAnsi="Arial" w:cs="Arial"/>
          <w:szCs w:val="22"/>
        </w:rPr>
      </w:pPr>
      <w:r w:rsidRPr="00DD7DC6">
        <w:t>Outside of the date ranges listed in 14.3</w:t>
      </w:r>
      <w:r>
        <w:t>1</w:t>
      </w:r>
      <w:r w:rsidRPr="00DD7DC6">
        <w:t>.</w:t>
      </w:r>
      <w:r>
        <w:t>12</w:t>
      </w:r>
      <w:r w:rsidRPr="00DD7DC6">
        <w:t xml:space="preserve"> and 14.3</w:t>
      </w:r>
      <w:r>
        <w:t>1</w:t>
      </w:r>
      <w:r w:rsidRPr="00DD7DC6">
        <w:t>.</w:t>
      </w:r>
      <w:r>
        <w:t>13</w:t>
      </w:r>
      <w:r w:rsidRPr="00DD7DC6">
        <w:t>, the formula in 14.30.</w:t>
      </w:r>
      <w:r>
        <w:t>9</w:t>
      </w:r>
      <w:r w:rsidRPr="00DD7DC6">
        <w:t xml:space="preserve"> shall be unchanged</w:t>
      </w:r>
      <w:r>
        <w:t xml:space="preserve"> and in effect</w:t>
      </w:r>
      <w:r w:rsidRPr="00DD7DC6">
        <w:t>.</w:t>
      </w:r>
    </w:p>
    <w:p w14:paraId="2715EF43" w14:textId="77777777" w:rsidR="00C95284" w:rsidRPr="00FD3A75" w:rsidRDefault="00C95284" w:rsidP="00C95284">
      <w:pPr>
        <w:pStyle w:val="1"/>
        <w:jc w:val="both"/>
        <w:rPr>
          <w:rFonts w:ascii="Arial" w:hAnsi="Arial" w:cs="Arial"/>
          <w:szCs w:val="22"/>
        </w:rPr>
      </w:pPr>
    </w:p>
    <w:p w14:paraId="0F88AD37" w14:textId="77777777" w:rsidR="00C95284" w:rsidRPr="00490DB2" w:rsidRDefault="00C95284" w:rsidP="007D27B2">
      <w:pPr>
        <w:pStyle w:val="1"/>
        <w:numPr>
          <w:ilvl w:val="0"/>
          <w:numId w:val="79"/>
        </w:numPr>
        <w:jc w:val="both"/>
        <w:rPr>
          <w:b/>
          <w:color w:val="008080"/>
        </w:rPr>
      </w:pPr>
      <w:r>
        <w:t xml:space="preserve"> </w:t>
      </w:r>
      <w:r w:rsidRPr="0085208F">
        <w:rPr>
          <w:b/>
          <w:bCs/>
        </w:rPr>
        <w:t>The Company</w:t>
      </w:r>
      <w:r w:rsidRPr="00D0386B">
        <w:t xml:space="preserve"> shall provide weekly updates to notify industry of the</w:t>
      </w:r>
      <w:r>
        <w:t xml:space="preserve"> total</w:t>
      </w:r>
      <w:r w:rsidRPr="00D0386B">
        <w:t xml:space="preserve"> Covid Costs</w:t>
      </w:r>
      <w:r w:rsidRPr="005B18CD">
        <w:t xml:space="preserve"> removed</w:t>
      </w:r>
      <w:r>
        <w:t xml:space="preserve"> under paragraphs 14.31.1 and 14.31.13. When </w:t>
      </w:r>
      <w:r>
        <w:rPr>
          <w:rFonts w:ascii="Arial" w:hAnsi="Arial" w:cs="Arial"/>
          <w:szCs w:val="22"/>
        </w:rPr>
        <w:t>BSUoSCOVID</w:t>
      </w:r>
      <w:r w:rsidRPr="000F0135">
        <w:rPr>
          <w:rFonts w:ascii="Arial" w:hAnsi="Arial" w:cs="Arial"/>
          <w:szCs w:val="22"/>
          <w:vertAlign w:val="subscript"/>
        </w:rPr>
        <w:t>jd</w:t>
      </w:r>
      <w:r>
        <w:rPr>
          <w:rFonts w:ascii="Arial" w:hAnsi="Arial" w:cs="Arial"/>
          <w:szCs w:val="22"/>
          <w:vertAlign w:val="subscript"/>
        </w:rPr>
        <w:t xml:space="preserve"> </w:t>
      </w:r>
      <w:r w:rsidRPr="00F429EB">
        <w:rPr>
          <w:rFonts w:ascii="Arial" w:hAnsi="Arial" w:cs="Arial"/>
          <w:szCs w:val="22"/>
        </w:rPr>
        <w:t>rea</w:t>
      </w:r>
      <w:r>
        <w:rPr>
          <w:rFonts w:ascii="Arial" w:hAnsi="Arial" w:cs="Arial"/>
          <w:szCs w:val="22"/>
        </w:rPr>
        <w:t xml:space="preserve">ches a value of £60m, </w:t>
      </w:r>
      <w:r w:rsidRPr="0085208F">
        <w:rPr>
          <w:rFonts w:ascii="Arial" w:hAnsi="Arial" w:cs="Arial"/>
          <w:b/>
          <w:bCs/>
          <w:szCs w:val="22"/>
        </w:rPr>
        <w:t>The Company</w:t>
      </w:r>
      <w:r>
        <w:rPr>
          <w:rFonts w:ascii="Arial" w:hAnsi="Arial" w:cs="Arial"/>
          <w:szCs w:val="22"/>
        </w:rPr>
        <w:t xml:space="preserve"> shall revise the frequency of these updates to each </w:t>
      </w:r>
      <w:r w:rsidRPr="0085208F">
        <w:rPr>
          <w:rFonts w:ascii="Arial" w:hAnsi="Arial" w:cs="Arial"/>
          <w:b/>
          <w:bCs/>
          <w:szCs w:val="22"/>
        </w:rPr>
        <w:t>Business Day</w:t>
      </w:r>
      <w:r w:rsidRPr="006B5382">
        <w:t xml:space="preserve"> </w:t>
      </w:r>
      <w:r w:rsidRPr="006B5382">
        <w:rPr>
          <w:rFonts w:ascii="Arial" w:hAnsi="Arial" w:cs="Arial"/>
          <w:szCs w:val="22"/>
        </w:rPr>
        <w:t xml:space="preserve">from the next </w:t>
      </w:r>
      <w:r w:rsidRPr="0085208F">
        <w:rPr>
          <w:rFonts w:ascii="Arial" w:hAnsi="Arial" w:cs="Arial"/>
          <w:b/>
          <w:bCs/>
          <w:szCs w:val="22"/>
        </w:rPr>
        <w:t>Business Day</w:t>
      </w:r>
      <w:r w:rsidRPr="006B5382">
        <w:rPr>
          <w:rFonts w:ascii="Arial" w:hAnsi="Arial" w:cs="Arial"/>
          <w:szCs w:val="22"/>
        </w:rPr>
        <w:t xml:space="preserve"> after BSUoSCOVID</w:t>
      </w:r>
      <w:r w:rsidRPr="006B5382">
        <w:rPr>
          <w:rFonts w:ascii="Arial" w:hAnsi="Arial" w:cs="Arial"/>
          <w:szCs w:val="22"/>
          <w:vertAlign w:val="subscript"/>
        </w:rPr>
        <w:t>jd</w:t>
      </w:r>
      <w:r w:rsidRPr="006B5382">
        <w:rPr>
          <w:rFonts w:ascii="Arial" w:hAnsi="Arial" w:cs="Arial"/>
          <w:szCs w:val="22"/>
        </w:rPr>
        <w:t xml:space="preserve"> reaches a value of £60m.</w:t>
      </w:r>
      <w:r>
        <w:rPr>
          <w:rFonts w:ascii="Arial" w:hAnsi="Arial" w:cs="Arial"/>
          <w:szCs w:val="22"/>
        </w:rPr>
        <w:t xml:space="preserve"> </w:t>
      </w:r>
    </w:p>
    <w:p w14:paraId="0969E296" w14:textId="77777777" w:rsidR="00C95284" w:rsidRPr="00490DB2" w:rsidRDefault="00C95284" w:rsidP="00C95284">
      <w:pPr>
        <w:pStyle w:val="1"/>
        <w:ind w:left="1627"/>
        <w:jc w:val="both"/>
        <w:rPr>
          <w:b/>
          <w:color w:val="008080"/>
        </w:rPr>
      </w:pPr>
    </w:p>
    <w:p w14:paraId="3E265289" w14:textId="77777777" w:rsidR="00C95284" w:rsidRDefault="00C95284" w:rsidP="007D27B2">
      <w:pPr>
        <w:pStyle w:val="1"/>
        <w:numPr>
          <w:ilvl w:val="0"/>
          <w:numId w:val="79"/>
        </w:numPr>
        <w:jc w:val="both"/>
      </w:pPr>
      <w:r w:rsidRPr="006B5382">
        <w:t xml:space="preserve">When </w:t>
      </w:r>
      <w:r w:rsidRPr="0085208F">
        <w:rPr>
          <w:b/>
          <w:bCs/>
        </w:rPr>
        <w:t>The Company</w:t>
      </w:r>
      <w:r w:rsidRPr="006B5382">
        <w:t>, exercising its reasonable judgement, has reason to believe that the cumulative total for BSUoSCOVID</w:t>
      </w:r>
      <w:r w:rsidRPr="006B5382">
        <w:rPr>
          <w:vertAlign w:val="subscript"/>
        </w:rPr>
        <w:t>jd</w:t>
      </w:r>
      <w:r w:rsidRPr="006B5382">
        <w:t xml:space="preserve"> since 25th June 2020 could exceed £100m (excluding of VAT), </w:t>
      </w:r>
      <w:r w:rsidRPr="0085208F">
        <w:rPr>
          <w:b/>
          <w:bCs/>
        </w:rPr>
        <w:t>The Company</w:t>
      </w:r>
      <w:r w:rsidRPr="006B5382">
        <w:t xml:space="preserve"> shall notify Users of when the Covid Support Scheme will end. </w:t>
      </w:r>
      <w:r w:rsidRPr="0085208F">
        <w:rPr>
          <w:b/>
          <w:bCs/>
        </w:rPr>
        <w:t>The Company</w:t>
      </w:r>
      <w:r w:rsidRPr="006B5382">
        <w:t xml:space="preserve"> shall give no less than 2 </w:t>
      </w:r>
      <w:r w:rsidRPr="0085208F">
        <w:rPr>
          <w:b/>
          <w:bCs/>
        </w:rPr>
        <w:t>Business Days</w:t>
      </w:r>
      <w:r w:rsidRPr="006B5382">
        <w:t xml:space="preserve"> notice of the Covid Support Scheme ending. Such notice shall be accompanied by an opinion which states that it is the reasonable judgement of </w:t>
      </w:r>
      <w:r w:rsidRPr="0085208F">
        <w:rPr>
          <w:b/>
          <w:bCs/>
        </w:rPr>
        <w:t>The Company</w:t>
      </w:r>
      <w:r w:rsidRPr="006B5382">
        <w:t xml:space="preserve"> that if the Covid Support Scheme continued beyond the notified end date then the cumulative total for BSUoSCOVID</w:t>
      </w:r>
      <w:r w:rsidRPr="006B5382">
        <w:rPr>
          <w:vertAlign w:val="subscript"/>
        </w:rPr>
        <w:t>jd</w:t>
      </w:r>
      <w:r w:rsidRPr="006B5382">
        <w:t xml:space="preserve"> from 25th June 2020 would exceed £100m.</w:t>
      </w:r>
    </w:p>
    <w:p w14:paraId="5F391487" w14:textId="77777777" w:rsidR="00C95284" w:rsidRDefault="00C95284" w:rsidP="00C95284">
      <w:pPr>
        <w:pStyle w:val="ListParagraph"/>
      </w:pPr>
    </w:p>
    <w:p w14:paraId="2BD5792D" w14:textId="77777777" w:rsidR="00C95284" w:rsidRDefault="00C95284" w:rsidP="00C95284">
      <w:pPr>
        <w:pStyle w:val="1"/>
        <w:jc w:val="both"/>
      </w:pPr>
      <w:r>
        <w:rPr>
          <w:b/>
          <w:color w:val="008080"/>
        </w:rPr>
        <w:t>2020/21 Under Recovered Costs</w:t>
      </w:r>
    </w:p>
    <w:p w14:paraId="37969009" w14:textId="77777777" w:rsidR="00C95284" w:rsidRDefault="00C95284" w:rsidP="00C95284">
      <w:pPr>
        <w:pStyle w:val="ListParagraph"/>
      </w:pPr>
    </w:p>
    <w:p w14:paraId="26207732" w14:textId="77777777" w:rsidR="00C95284" w:rsidRDefault="00C95284" w:rsidP="007D27B2">
      <w:pPr>
        <w:pStyle w:val="ListParagraph"/>
        <w:numPr>
          <w:ilvl w:val="0"/>
          <w:numId w:val="79"/>
        </w:numPr>
        <w:rPr>
          <w:rFonts w:ascii="Arial (W1)" w:hAnsi="Arial (W1)"/>
          <w:sz w:val="22"/>
          <w:lang w:eastAsia="en-US"/>
        </w:rPr>
      </w:pPr>
      <w:r w:rsidRPr="00530334">
        <w:rPr>
          <w:rFonts w:ascii="Arial (W1)" w:hAnsi="Arial (W1)"/>
          <w:sz w:val="22"/>
          <w:lang w:eastAsia="en-US"/>
        </w:rPr>
        <w:t xml:space="preserve">Given the circumstances giving rise to the £33,163,790.21 under recovery of  external BSUoS costs during </w:t>
      </w:r>
      <w:r w:rsidRPr="0085208F">
        <w:rPr>
          <w:rFonts w:ascii="Arial (W1)" w:hAnsi="Arial (W1)"/>
          <w:b/>
          <w:bCs/>
          <w:sz w:val="22"/>
          <w:lang w:eastAsia="en-US"/>
        </w:rPr>
        <w:t>Financial Year</w:t>
      </w:r>
      <w:r w:rsidRPr="00530334">
        <w:rPr>
          <w:rFonts w:ascii="Arial (W1)" w:hAnsi="Arial (W1)"/>
          <w:sz w:val="22"/>
          <w:lang w:eastAsia="en-US"/>
        </w:rPr>
        <w:t xml:space="preserve"> 2020/21 (the “2020/21 Under Recovered Costs”, which sum is separate and in addition to the COVID Costs) </w:t>
      </w:r>
      <w:r w:rsidRPr="0085208F">
        <w:rPr>
          <w:rFonts w:ascii="Arial (W1)" w:hAnsi="Arial (W1)"/>
          <w:b/>
          <w:bCs/>
          <w:sz w:val="22"/>
          <w:lang w:eastAsia="en-US"/>
        </w:rPr>
        <w:t>The Company</w:t>
      </w:r>
      <w:r w:rsidRPr="00530334">
        <w:rPr>
          <w:rFonts w:ascii="Arial (W1)" w:hAnsi="Arial (W1)"/>
          <w:sz w:val="22"/>
          <w:lang w:eastAsia="en-US"/>
        </w:rPr>
        <w:t xml:space="preserve"> will make specific and time-limited changes to the BSUoS methodology. This consists of deferring the recovery of the 2020/21 Under Recovered Costs from recovery through the Final Reconciliation Settlement Run (RF) for </w:t>
      </w:r>
      <w:r w:rsidRPr="0085208F">
        <w:rPr>
          <w:rFonts w:ascii="Arial (W1)" w:hAnsi="Arial (W1)"/>
          <w:b/>
          <w:bCs/>
          <w:sz w:val="22"/>
          <w:lang w:eastAsia="en-US"/>
        </w:rPr>
        <w:t>Financial Year</w:t>
      </w:r>
      <w:r w:rsidRPr="00530334">
        <w:rPr>
          <w:rFonts w:ascii="Arial (W1)" w:hAnsi="Arial (W1)"/>
          <w:sz w:val="22"/>
          <w:lang w:eastAsia="en-US"/>
        </w:rPr>
        <w:t xml:space="preserve"> 2020/21 for Settlement Days 30th September 2020 to 9th March 2021 to a later date as described in 14.3</w:t>
      </w:r>
      <w:r>
        <w:rPr>
          <w:rFonts w:ascii="Arial (W1)" w:hAnsi="Arial (W1)"/>
          <w:sz w:val="22"/>
          <w:lang w:eastAsia="en-US"/>
        </w:rPr>
        <w:t>1</w:t>
      </w:r>
      <w:r w:rsidRPr="00530334">
        <w:rPr>
          <w:rFonts w:ascii="Arial (W1)" w:hAnsi="Arial (W1)"/>
          <w:sz w:val="22"/>
          <w:lang w:eastAsia="en-US"/>
        </w:rPr>
        <w:t>.20</w:t>
      </w:r>
    </w:p>
    <w:p w14:paraId="46898F68" w14:textId="77777777" w:rsidR="00C95284" w:rsidRPr="0085208F" w:rsidRDefault="00C95284" w:rsidP="00C95284">
      <w:pPr>
        <w:rPr>
          <w:rFonts w:ascii="Arial (W1)" w:hAnsi="Arial (W1)"/>
          <w:sz w:val="22"/>
          <w:lang w:eastAsia="en-US"/>
        </w:rPr>
      </w:pPr>
    </w:p>
    <w:p w14:paraId="264F653F" w14:textId="77777777" w:rsidR="00C95284" w:rsidRDefault="00C95284" w:rsidP="007D27B2">
      <w:pPr>
        <w:numPr>
          <w:ilvl w:val="0"/>
          <w:numId w:val="79"/>
        </w:numPr>
        <w:rPr>
          <w:rFonts w:ascii="Arial (W1)" w:hAnsi="Arial (W1)"/>
          <w:sz w:val="22"/>
          <w:lang w:eastAsia="en-US"/>
        </w:rPr>
      </w:pPr>
      <w:r w:rsidRPr="00530334">
        <w:rPr>
          <w:rFonts w:ascii="Arial (W1)" w:hAnsi="Arial (W1)"/>
          <w:sz w:val="22"/>
          <w:lang w:eastAsia="en-US"/>
        </w:rPr>
        <w:t>The formula in 14.3</w:t>
      </w:r>
      <w:r>
        <w:rPr>
          <w:rFonts w:ascii="Arial (W1)" w:hAnsi="Arial (W1)"/>
          <w:sz w:val="22"/>
          <w:lang w:eastAsia="en-US"/>
        </w:rPr>
        <w:t>1</w:t>
      </w:r>
      <w:r w:rsidRPr="00530334">
        <w:rPr>
          <w:rFonts w:ascii="Arial (W1)" w:hAnsi="Arial (W1)"/>
          <w:sz w:val="22"/>
          <w:lang w:eastAsia="en-US"/>
        </w:rPr>
        <w:t>.10 shall be updated between 1st October 2021 and 31st March 2022 so that the 2020/21 Under Recovered Costs (BSUoSUR20d) for Settlement Day d are added as follows;</w:t>
      </w:r>
    </w:p>
    <w:p w14:paraId="07EE0236" w14:textId="77777777" w:rsidR="00663813" w:rsidRDefault="00663813" w:rsidP="00663813">
      <w:pPr>
        <w:pStyle w:val="ListParagraph"/>
        <w:rPr>
          <w:rFonts w:ascii="Arial (W1)" w:hAnsi="Arial (W1)"/>
          <w:sz w:val="22"/>
          <w:lang w:eastAsia="en-US"/>
        </w:rPr>
      </w:pPr>
    </w:p>
    <w:p w14:paraId="09F5D060" w14:textId="1E86085E" w:rsidR="00663813" w:rsidRDefault="00663813" w:rsidP="00663813">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B91556">
        <w:rPr>
          <w:vertAlign w:val="subscript"/>
        </w:rPr>
        <w:t xml:space="preserve"> </w:t>
      </w:r>
      <w:r w:rsidR="00B91556">
        <w:t>+</w:t>
      </w:r>
      <w:r w:rsidR="00B91556" w:rsidRPr="00B91556">
        <w:t xml:space="preserve"> </w:t>
      </w:r>
      <w:r w:rsidR="00B91556">
        <w:t>BSUoSCOVID</w:t>
      </w:r>
      <w:r w:rsidR="00B91556" w:rsidRPr="006A5CC8">
        <w:rPr>
          <w:vertAlign w:val="subscript"/>
        </w:rPr>
        <w:t>d</w:t>
      </w:r>
      <w:r w:rsidR="00B91556">
        <w:t xml:space="preserve"> + BSUoSSUR20</w:t>
      </w:r>
      <w:r w:rsidR="00B91556" w:rsidRPr="006A5CC8">
        <w:rPr>
          <w:vertAlign w:val="subscript"/>
        </w:rPr>
        <w:t>d</w:t>
      </w:r>
      <w:r w:rsidR="00E405EB">
        <w:t xml:space="preserve">) </w:t>
      </w:r>
      <w:r>
        <w:t>*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3647A6F3" w14:textId="77777777" w:rsidR="00663813" w:rsidRPr="006F2B80" w:rsidRDefault="00663813" w:rsidP="00663813">
      <w:pPr>
        <w:rPr>
          <w:lang w:eastAsia="en-US"/>
        </w:rPr>
      </w:pPr>
    </w:p>
    <w:p w14:paraId="63567C5E" w14:textId="77777777" w:rsidR="00663813" w:rsidRPr="00530334" w:rsidRDefault="00663813" w:rsidP="00663813">
      <w:pPr>
        <w:rPr>
          <w:rFonts w:ascii="Arial (W1)" w:hAnsi="Arial (W1)"/>
          <w:sz w:val="22"/>
          <w:lang w:eastAsia="en-US"/>
        </w:rPr>
      </w:pPr>
    </w:p>
    <w:p w14:paraId="4EEBDAE8" w14:textId="77777777" w:rsidR="00C95284" w:rsidRPr="0085208F" w:rsidRDefault="00C95284" w:rsidP="00C95284">
      <w:pPr>
        <w:rPr>
          <w:rFonts w:ascii="Arial (W1)" w:hAnsi="Arial (W1)"/>
          <w:sz w:val="22"/>
          <w:lang w:eastAsia="en-US"/>
        </w:rPr>
      </w:pPr>
    </w:p>
    <w:p w14:paraId="4B2F3D6C" w14:textId="77777777" w:rsidR="00C95284" w:rsidRDefault="00C95284" w:rsidP="00C95284">
      <w:pPr>
        <w:pStyle w:val="1"/>
        <w:ind w:left="1627"/>
        <w:jc w:val="both"/>
      </w:pPr>
      <w:r w:rsidRPr="00112717">
        <w:t xml:space="preserve">Outside of the date range listed in </w:t>
      </w:r>
      <w:r w:rsidRPr="001B6B3E">
        <w:t>14.3</w:t>
      </w:r>
      <w:r>
        <w:t>1</w:t>
      </w:r>
      <w:r w:rsidRPr="001B6B3E">
        <w:t>.</w:t>
      </w:r>
      <w:r w:rsidRPr="00547445">
        <w:t>2</w:t>
      </w:r>
      <w:r>
        <w:t>0</w:t>
      </w:r>
      <w:r w:rsidRPr="00547445">
        <w:t xml:space="preserve"> the formula in 14.3</w:t>
      </w:r>
      <w:r>
        <w:t>1</w:t>
      </w:r>
      <w:r w:rsidRPr="00547445">
        <w:t>.</w:t>
      </w:r>
      <w:r>
        <w:t>10</w:t>
      </w:r>
      <w:r w:rsidRPr="00547445">
        <w:t xml:space="preserve"> shall be unchanged by 14.3</w:t>
      </w:r>
      <w:r>
        <w:t>1</w:t>
      </w:r>
      <w:r w:rsidRPr="00547445">
        <w:t>.2</w:t>
      </w:r>
      <w:r>
        <w:t>0</w:t>
      </w:r>
      <w:r w:rsidRPr="00547445">
        <w:t>.</w:t>
      </w:r>
      <w:r>
        <w:t xml:space="preserve"> </w:t>
      </w:r>
    </w:p>
    <w:p w14:paraId="6E542BED" w14:textId="77777777" w:rsidR="00C95284" w:rsidRDefault="00C95284" w:rsidP="00C95284">
      <w:pPr>
        <w:pStyle w:val="1"/>
        <w:ind w:left="1627"/>
        <w:jc w:val="both"/>
      </w:pPr>
    </w:p>
    <w:p w14:paraId="2E261F2E" w14:textId="77777777" w:rsidR="00C95284" w:rsidRDefault="00C95284" w:rsidP="007D27B2">
      <w:pPr>
        <w:pStyle w:val="ListParagraph"/>
        <w:numPr>
          <w:ilvl w:val="0"/>
          <w:numId w:val="79"/>
        </w:numPr>
        <w:rPr>
          <w:rFonts w:ascii="Arial (W1)" w:hAnsi="Arial (W1)"/>
          <w:sz w:val="22"/>
          <w:lang w:eastAsia="en-US"/>
        </w:rPr>
      </w:pPr>
      <w:r w:rsidRPr="005578DE">
        <w:rPr>
          <w:rFonts w:ascii="Arial (W1)" w:hAnsi="Arial (W1)"/>
          <w:sz w:val="22"/>
          <w:lang w:eastAsia="en-US"/>
        </w:rPr>
        <w:t xml:space="preserve">As a result of the exceptional market conditions, </w:t>
      </w:r>
      <w:r w:rsidRPr="0085208F">
        <w:rPr>
          <w:rFonts w:ascii="Arial (W1)" w:hAnsi="Arial (W1)"/>
          <w:b/>
          <w:bCs/>
          <w:sz w:val="22"/>
          <w:lang w:eastAsia="en-US"/>
        </w:rPr>
        <w:t>The Company</w:t>
      </w:r>
      <w:r w:rsidRPr="005578DE">
        <w:rPr>
          <w:rFonts w:ascii="Arial (W1)" w:hAnsi="Arial (W1)"/>
          <w:sz w:val="22"/>
          <w:lang w:eastAsia="en-US"/>
        </w:rPr>
        <w:t xml:space="preserve"> will make specific and time-limited changes to the BSUoS methodology in this Section 2 to support those Users identified in 14.</w:t>
      </w:r>
      <w:r>
        <w:rPr>
          <w:rFonts w:ascii="Arial (W1)" w:hAnsi="Arial (W1)"/>
          <w:sz w:val="22"/>
          <w:lang w:eastAsia="en-US"/>
        </w:rPr>
        <w:t>30</w:t>
      </w:r>
      <w:r w:rsidRPr="005578DE">
        <w:rPr>
          <w:rFonts w:ascii="Arial (W1)" w:hAnsi="Arial (W1)"/>
          <w:sz w:val="22"/>
          <w:lang w:eastAsia="en-US"/>
        </w:rPr>
        <w:t>.4. This will consist of deferring the BSUoS costs associated with the exceptional market conditions (“Exceptional Costs”) above a defined £/MWh value from the calculation in 14.3</w:t>
      </w:r>
      <w:r>
        <w:rPr>
          <w:rFonts w:ascii="Arial (W1)" w:hAnsi="Arial (W1)"/>
          <w:sz w:val="22"/>
          <w:lang w:eastAsia="en-US"/>
        </w:rPr>
        <w:t>1</w:t>
      </w:r>
      <w:r w:rsidRPr="005578DE">
        <w:rPr>
          <w:rFonts w:ascii="Arial (W1)" w:hAnsi="Arial (W1)"/>
          <w:sz w:val="22"/>
          <w:lang w:eastAsia="en-US"/>
        </w:rPr>
        <w:t>.9 to a later date as described in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.23 (the “Exceptional Costs Support Scheme”).</w:t>
      </w:r>
    </w:p>
    <w:p w14:paraId="0786F9C3" w14:textId="77777777" w:rsidR="00C95284" w:rsidRPr="0085208F" w:rsidRDefault="00C95284" w:rsidP="00C95284">
      <w:pPr>
        <w:rPr>
          <w:rFonts w:ascii="Arial (W1)" w:hAnsi="Arial (W1)"/>
          <w:sz w:val="22"/>
          <w:lang w:eastAsia="en-US"/>
        </w:rPr>
      </w:pPr>
    </w:p>
    <w:p w14:paraId="60285D58" w14:textId="77777777" w:rsidR="00C95284" w:rsidRDefault="00C95284" w:rsidP="007D27B2">
      <w:pPr>
        <w:pStyle w:val="1"/>
        <w:numPr>
          <w:ilvl w:val="0"/>
          <w:numId w:val="79"/>
        </w:numPr>
        <w:jc w:val="both"/>
      </w:pPr>
      <w:r>
        <w:t>Exce</w:t>
      </w:r>
      <w:r w:rsidRPr="00E13182">
        <w:t>ptional Costs</w:t>
      </w:r>
      <w:r>
        <w:t xml:space="preserve"> </w:t>
      </w:r>
      <w:r w:rsidRPr="002C166E">
        <w:t xml:space="preserve">for </w:t>
      </w:r>
      <w:r w:rsidRPr="00C82D21">
        <w:rPr>
          <w:b/>
          <w:bCs/>
        </w:rPr>
        <w:t>Settlement Period</w:t>
      </w:r>
      <w:r w:rsidRPr="002C166E">
        <w:t xml:space="preserve"> j</w:t>
      </w:r>
      <w:r>
        <w:t xml:space="preserve"> </w:t>
      </w:r>
      <w:r w:rsidRPr="002C166E">
        <w:t>(BSUoSEXC</w:t>
      </w:r>
      <w:r w:rsidRPr="00967770">
        <w:rPr>
          <w:vertAlign w:val="subscript"/>
        </w:rPr>
        <w:t>j</w:t>
      </w:r>
      <w:r w:rsidRPr="002C166E">
        <w:t xml:space="preserve">) </w:t>
      </w:r>
      <w:r>
        <w:t>shall be calculated as;</w:t>
      </w:r>
    </w:p>
    <w:p w14:paraId="0791D8F5" w14:textId="77777777" w:rsidR="00C95284" w:rsidRDefault="00C95284" w:rsidP="00C95284">
      <w:pPr>
        <w:pStyle w:val="ListParagraph"/>
      </w:pPr>
    </w:p>
    <w:p w14:paraId="013CD645" w14:textId="77777777" w:rsidR="00C95284" w:rsidRDefault="00C95284" w:rsidP="00C95284">
      <w:pPr>
        <w:pStyle w:val="1"/>
        <w:ind w:left="1627"/>
        <w:jc w:val="both"/>
      </w:pPr>
      <w:r>
        <w:t xml:space="preserve">If </w:t>
      </w:r>
      <w:r>
        <w:tab/>
      </w:r>
      <w:r w:rsidRPr="008F046F">
        <w:t>BSUoSTOT</w:t>
      </w:r>
      <w:r w:rsidRPr="00D0386B">
        <w:rPr>
          <w:vertAlign w:val="subscript"/>
        </w:rPr>
        <w:t>j</w:t>
      </w:r>
      <w:r>
        <w:t xml:space="preserve"> &lt;= EXCCAPTOT</w:t>
      </w:r>
      <w:r w:rsidRPr="00D0386B">
        <w:rPr>
          <w:vertAlign w:val="subscript"/>
        </w:rPr>
        <w:t>j</w:t>
      </w:r>
      <w:r>
        <w:t xml:space="preserve">, then </w:t>
      </w:r>
      <w:r w:rsidRPr="008F046F">
        <w:t>BSUoS</w:t>
      </w:r>
      <w:r>
        <w:t>EXC</w:t>
      </w:r>
      <w:r w:rsidRPr="00D0386B">
        <w:rPr>
          <w:vertAlign w:val="subscript"/>
        </w:rPr>
        <w:t>j</w:t>
      </w:r>
      <w:r>
        <w:t xml:space="preserve"> = £0</w:t>
      </w:r>
    </w:p>
    <w:p w14:paraId="15F4CF70" w14:textId="77777777" w:rsidR="00C95284" w:rsidRDefault="00C95284" w:rsidP="00C95284">
      <w:pPr>
        <w:pStyle w:val="1"/>
        <w:ind w:left="1627"/>
        <w:jc w:val="both"/>
      </w:pPr>
      <w:r>
        <w:t xml:space="preserve">Or </w:t>
      </w:r>
      <w:r>
        <w:tab/>
      </w:r>
      <w:r w:rsidRPr="008F046F">
        <w:t>BSUoSTOT</w:t>
      </w:r>
      <w:r w:rsidRPr="00303CF9">
        <w:rPr>
          <w:vertAlign w:val="subscript"/>
        </w:rPr>
        <w:t>j</w:t>
      </w:r>
      <w:r>
        <w:t xml:space="preserve"> &gt; EXCCAPTOT</w:t>
      </w:r>
      <w:r w:rsidRPr="00D0386B">
        <w:rPr>
          <w:vertAlign w:val="subscript"/>
        </w:rPr>
        <w:t>j</w:t>
      </w:r>
      <w:r>
        <w:t xml:space="preserve">, then </w:t>
      </w:r>
      <w:r w:rsidRPr="008F046F">
        <w:t>BSUoS</w:t>
      </w:r>
      <w:r>
        <w:t>EXC</w:t>
      </w:r>
      <w:r w:rsidRPr="00303CF9">
        <w:rPr>
          <w:vertAlign w:val="subscript"/>
        </w:rPr>
        <w:t>j</w:t>
      </w:r>
      <w:r>
        <w:t xml:space="preserve"> = </w:t>
      </w:r>
      <w:r w:rsidRPr="008F046F">
        <w:t>BSUoSTOT</w:t>
      </w:r>
      <w:r w:rsidRPr="00303CF9">
        <w:rPr>
          <w:vertAlign w:val="subscript"/>
        </w:rPr>
        <w:t>j</w:t>
      </w:r>
      <w:r>
        <w:rPr>
          <w:vertAlign w:val="subscript"/>
        </w:rPr>
        <w:t xml:space="preserve"> </w:t>
      </w:r>
      <w:r w:rsidRPr="00D0386B">
        <w:t xml:space="preserve">- </w:t>
      </w:r>
      <w:r>
        <w:t>EXCCAPTOT</w:t>
      </w:r>
      <w:r w:rsidRPr="00D0386B">
        <w:rPr>
          <w:vertAlign w:val="subscript"/>
        </w:rPr>
        <w:t>j</w:t>
      </w:r>
    </w:p>
    <w:p w14:paraId="6BC6C245" w14:textId="77777777" w:rsidR="00C95284" w:rsidRDefault="00C95284" w:rsidP="00C95284">
      <w:pPr>
        <w:pStyle w:val="1"/>
        <w:ind w:left="1627"/>
        <w:jc w:val="both"/>
      </w:pPr>
    </w:p>
    <w:p w14:paraId="4317BA74" w14:textId="77777777" w:rsidR="00C95284" w:rsidRPr="00E21046" w:rsidRDefault="00C95284" w:rsidP="00C95284">
      <w:pPr>
        <w:pStyle w:val="1"/>
        <w:ind w:left="1627"/>
        <w:jc w:val="both"/>
      </w:pPr>
      <w:r w:rsidRPr="00014799">
        <w:t>Where</w:t>
      </w:r>
      <w:r w:rsidRPr="00BF49FC">
        <w:t xml:space="preserve"> EXCCAPTOT</w:t>
      </w:r>
      <w:r w:rsidRPr="00F02C37">
        <w:rPr>
          <w:vertAlign w:val="subscript"/>
        </w:rPr>
        <w:t>j</w:t>
      </w:r>
      <w:r w:rsidRPr="00F02C37">
        <w:t xml:space="preserve"> is calculated as follows;</w:t>
      </w:r>
    </w:p>
    <w:p w14:paraId="0058CD3C" w14:textId="77777777" w:rsidR="00C95284" w:rsidRPr="00E50B9A" w:rsidRDefault="00C95284" w:rsidP="00C95284">
      <w:pPr>
        <w:pStyle w:val="1"/>
        <w:ind w:left="1627"/>
        <w:jc w:val="both"/>
      </w:pPr>
    </w:p>
    <w:p w14:paraId="69C62925" w14:textId="39340EF1" w:rsidR="00C95284" w:rsidRPr="008A41B4" w:rsidRDefault="008A41B4" w:rsidP="00C95284">
      <w:pPr>
        <w:pStyle w:val="1"/>
        <w:ind w:left="1627"/>
        <w:jc w:val="both"/>
      </w:pPr>
      <m:oMathPara>
        <m:oMath>
          <m:r>
            <w:rPr>
              <w:rFonts w:ascii="Cambria Math" w:hAnsi="Cambria Math"/>
            </w:rPr>
            <m:t xml:space="preserve">£20/MWh* </m:t>
          </m:r>
          <m:d>
            <m:dPr>
              <m:ctrlPr>
                <w:rPr>
                  <w:rFonts w:ascii="Cambria Math" w:hAnsi="Cambria Math"/>
                  <w:i/>
                </w:rPr>
              </m:ctrlPr>
            </m:dPr>
            <m:e>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SGQM</m:t>
                      </m:r>
                    </m:e>
                    <m:sub>
                      <m:r>
                        <w:rPr>
                          <w:rFonts w:ascii="Cambria Math" w:hAnsi="Cambria Math"/>
                        </w:rPr>
                        <m:t>j</m:t>
                      </m:r>
                    </m:sub>
                  </m:sSub>
                </m:e>
              </m:nary>
              <m:r>
                <w:rPr>
                  <w:rFonts w:ascii="Cambria Math" w:hAnsi="Cambria Math"/>
                </w:rPr>
                <m:t xml:space="preserve"> + </m:t>
              </m:r>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TQM</m:t>
                      </m:r>
                    </m:e>
                    <m:sub>
                      <m:r>
                        <w:rPr>
                          <w:rFonts w:ascii="Cambria Math" w:hAnsi="Cambria Math"/>
                        </w:rPr>
                        <m:t>j</m:t>
                      </m:r>
                    </m:sub>
                  </m:sSub>
                </m:e>
              </m:nary>
            </m:e>
          </m:d>
        </m:oMath>
      </m:oMathPara>
    </w:p>
    <w:p w14:paraId="7225730A" w14:textId="77777777" w:rsidR="00C95284" w:rsidRDefault="00C95284" w:rsidP="007D27B2">
      <w:pPr>
        <w:pStyle w:val="1"/>
        <w:numPr>
          <w:ilvl w:val="0"/>
          <w:numId w:val="79"/>
        </w:numPr>
        <w:jc w:val="both"/>
        <w:rPr>
          <w:rFonts w:ascii="Arial" w:hAnsi="Arial" w:cs="Arial"/>
        </w:rPr>
      </w:pPr>
      <w:r w:rsidRPr="00FD2126">
        <w:t xml:space="preserve">From the first </w:t>
      </w:r>
      <w:r w:rsidRPr="00C82D21">
        <w:rPr>
          <w:b/>
          <w:bCs/>
        </w:rPr>
        <w:t>Settlement Period</w:t>
      </w:r>
      <w:r w:rsidRPr="00FD2126">
        <w:t xml:space="preserve"> o</w:t>
      </w:r>
      <w:r>
        <w:t>n</w:t>
      </w:r>
      <w:r w:rsidRPr="00FD2126">
        <w:t xml:space="preserve"> the implementation date specified in </w:t>
      </w:r>
      <w:r w:rsidRPr="00986FAB" w:rsidDel="00703A2A">
        <w:t>t</w:t>
      </w:r>
      <w:r w:rsidRPr="00986FAB">
        <w:t>he</w:t>
      </w:r>
      <w:r w:rsidRPr="00C82D21">
        <w:rPr>
          <w:b/>
          <w:bCs/>
        </w:rPr>
        <w:t xml:space="preserve"> Authority’s</w:t>
      </w:r>
      <w:r w:rsidRPr="00FD2126">
        <w:t xml:space="preserve"> decision on CMP381 </w:t>
      </w:r>
      <w:r w:rsidRPr="00014799">
        <w:t xml:space="preserve">until the </w:t>
      </w:r>
      <w:r w:rsidRPr="00E13182">
        <w:t>Exceptional Costs Support Scheme End Date</w:t>
      </w:r>
      <w:r w:rsidRPr="00C82D21">
        <w:t>,</w:t>
      </w:r>
      <w:r>
        <w:t xml:space="preserve"> the formula in 14.31.9 and 14.31.16 shall be updated so that </w:t>
      </w:r>
      <w:r w:rsidRPr="00E13182">
        <w:t>Exceptional Costs</w:t>
      </w:r>
      <w:r>
        <w:t xml:space="preserve"> (BSUoSEXC</w:t>
      </w:r>
      <w:r w:rsidRPr="58E0835F">
        <w:rPr>
          <w:vertAlign w:val="subscript"/>
        </w:rPr>
        <w:t>jd</w:t>
      </w:r>
      <w:r>
        <w:t xml:space="preserve">) for </w:t>
      </w:r>
      <w:r w:rsidRPr="00C82D21">
        <w:rPr>
          <w:b/>
          <w:bCs/>
        </w:rPr>
        <w:t>Settlement Period</w:t>
      </w:r>
      <w:r>
        <w:t xml:space="preserve"> j in </w:t>
      </w:r>
      <w:r w:rsidRPr="00C82D21">
        <w:rPr>
          <w:rFonts w:ascii="Arial" w:hAnsi="Arial" w:cs="Arial"/>
          <w:b/>
          <w:bCs/>
        </w:rPr>
        <w:t>Settlement Day</w:t>
      </w:r>
      <w:r w:rsidRPr="58E0835F">
        <w:rPr>
          <w:rFonts w:ascii="Arial" w:hAnsi="Arial" w:cs="Arial"/>
        </w:rPr>
        <w:t xml:space="preserve"> d are removed as follows;</w:t>
      </w:r>
    </w:p>
    <w:p w14:paraId="21BB45DD" w14:textId="77777777" w:rsidR="00C95284" w:rsidRDefault="00C95284" w:rsidP="00C95284">
      <w:pPr>
        <w:pStyle w:val="1"/>
        <w:ind w:left="1627"/>
        <w:jc w:val="both"/>
        <w:rPr>
          <w:rFonts w:ascii="Arial" w:hAnsi="Arial" w:cs="Arial"/>
          <w:szCs w:val="22"/>
        </w:rPr>
      </w:pPr>
    </w:p>
    <w:p w14:paraId="2873F33F" w14:textId="77777777" w:rsidR="00C95284" w:rsidRDefault="00C95284" w:rsidP="00C95284">
      <w:pPr>
        <w:ind w:left="720"/>
        <w:rPr>
          <w:rFonts w:ascii="Arial" w:hAnsi="Arial" w:cs="Arial"/>
          <w:sz w:val="22"/>
          <w:szCs w:val="22"/>
          <w:vertAlign w:val="subscript"/>
        </w:rPr>
      </w:pPr>
      <w:r>
        <w:rPr>
          <w:rFonts w:ascii="Arial" w:hAnsi="Arial" w:cs="Arial"/>
          <w:sz w:val="22"/>
          <w:szCs w:val="22"/>
        </w:rPr>
        <w:t xml:space="preserve">   </w:t>
      </w:r>
      <w:r>
        <w:rPr>
          <w:rFonts w:ascii="Arial" w:hAnsi="Arial" w:cs="Arial"/>
          <w:sz w:val="22"/>
          <w:szCs w:val="22"/>
        </w:rPr>
        <w:tab/>
        <w:t>BSUoSTOT</w:t>
      </w:r>
      <w:r w:rsidRPr="009A6831">
        <w:rPr>
          <w:rFonts w:ascii="Arial" w:hAnsi="Arial" w:cs="Arial"/>
          <w:sz w:val="22"/>
          <w:szCs w:val="22"/>
          <w:vertAlign w:val="subscript"/>
        </w:rPr>
        <w:t>jd</w:t>
      </w:r>
      <w:r>
        <w:rPr>
          <w:rFonts w:ascii="Arial" w:hAnsi="Arial" w:cs="Arial"/>
          <w:sz w:val="22"/>
          <w:szCs w:val="22"/>
        </w:rPr>
        <w:t xml:space="preserve"> = BSUoSEXT</w:t>
      </w:r>
      <w:r w:rsidRPr="009A6831">
        <w:rPr>
          <w:rFonts w:ascii="Arial" w:hAnsi="Arial" w:cs="Arial"/>
          <w:sz w:val="22"/>
          <w:szCs w:val="22"/>
          <w:vertAlign w:val="subscript"/>
        </w:rPr>
        <w:t>jd</w:t>
      </w:r>
      <w:r>
        <w:rPr>
          <w:rFonts w:ascii="Arial" w:hAnsi="Arial" w:cs="Arial"/>
          <w:sz w:val="22"/>
          <w:szCs w:val="22"/>
        </w:rPr>
        <w:t xml:space="preserve"> + BSUoSINT</w:t>
      </w:r>
      <w:r w:rsidRPr="009A6831">
        <w:rPr>
          <w:rFonts w:ascii="Arial" w:hAnsi="Arial" w:cs="Arial"/>
          <w:sz w:val="22"/>
          <w:szCs w:val="22"/>
          <w:vertAlign w:val="subscript"/>
        </w:rPr>
        <w:t>jd</w:t>
      </w:r>
      <w:r>
        <w:rPr>
          <w:rFonts w:ascii="Arial" w:hAnsi="Arial" w:cs="Arial"/>
          <w:sz w:val="22"/>
          <w:szCs w:val="22"/>
        </w:rPr>
        <w:t xml:space="preserve"> + BSUoSCOVID</w:t>
      </w:r>
      <w:r w:rsidRPr="009A6831">
        <w:rPr>
          <w:rFonts w:ascii="Arial" w:hAnsi="Arial" w:cs="Arial"/>
          <w:sz w:val="22"/>
          <w:szCs w:val="22"/>
          <w:vertAlign w:val="subscript"/>
        </w:rPr>
        <w:t>jd</w:t>
      </w:r>
      <w:r>
        <w:rPr>
          <w:rFonts w:ascii="Arial" w:hAnsi="Arial" w:cs="Arial"/>
          <w:sz w:val="22"/>
          <w:szCs w:val="22"/>
          <w:vertAlign w:val="subscript"/>
        </w:rPr>
        <w:t xml:space="preserve"> </w:t>
      </w:r>
      <w:r>
        <w:rPr>
          <w:rFonts w:ascii="Arial" w:hAnsi="Arial" w:cs="Arial"/>
          <w:sz w:val="22"/>
          <w:szCs w:val="22"/>
        </w:rPr>
        <w:t>- BSUoSEXC</w:t>
      </w:r>
      <w:r w:rsidRPr="009A6831">
        <w:rPr>
          <w:rFonts w:ascii="Arial" w:hAnsi="Arial" w:cs="Arial"/>
          <w:sz w:val="22"/>
          <w:szCs w:val="22"/>
          <w:vertAlign w:val="subscript"/>
        </w:rPr>
        <w:t>jd</w:t>
      </w:r>
    </w:p>
    <w:p w14:paraId="03478810" w14:textId="77777777" w:rsidR="00C95284" w:rsidRDefault="00C95284" w:rsidP="00C95284">
      <w:pPr>
        <w:ind w:left="720"/>
        <w:rPr>
          <w:rFonts w:ascii="Arial" w:hAnsi="Arial" w:cs="Arial"/>
          <w:sz w:val="22"/>
          <w:szCs w:val="22"/>
          <w:vertAlign w:val="subscript"/>
        </w:rPr>
      </w:pPr>
    </w:p>
    <w:p w14:paraId="6A3B8EEC" w14:textId="77777777" w:rsidR="00C95284" w:rsidRPr="001E359B" w:rsidRDefault="00C95284" w:rsidP="00C95284">
      <w:pPr>
        <w:ind w:left="1701" w:hanging="261"/>
        <w:rPr>
          <w:rFonts w:ascii="Arial" w:hAnsi="Arial" w:cs="Arial"/>
          <w:sz w:val="22"/>
          <w:szCs w:val="22"/>
        </w:rPr>
      </w:pPr>
      <w:r>
        <w:rPr>
          <w:rFonts w:ascii="Arial" w:hAnsi="Arial" w:cs="Arial"/>
          <w:sz w:val="22"/>
          <w:szCs w:val="22"/>
        </w:rPr>
        <w:t xml:space="preserve">The </w:t>
      </w:r>
      <w:r w:rsidRPr="00E13182">
        <w:rPr>
          <w:rFonts w:ascii="Arial" w:hAnsi="Arial" w:cs="Arial"/>
          <w:sz w:val="22"/>
          <w:szCs w:val="22"/>
        </w:rPr>
        <w:t>Exceptional Costs Support Scheme End Date</w:t>
      </w:r>
      <w:r w:rsidRPr="001E359B">
        <w:rPr>
          <w:rFonts w:ascii="Arial" w:hAnsi="Arial" w:cs="Arial"/>
          <w:sz w:val="22"/>
          <w:szCs w:val="22"/>
        </w:rPr>
        <w:t xml:space="preserve"> shall be the earlier of:</w:t>
      </w:r>
    </w:p>
    <w:p w14:paraId="09E6EE06" w14:textId="77777777" w:rsidR="00C95284" w:rsidRPr="001E359B" w:rsidRDefault="00C95284" w:rsidP="007D27B2">
      <w:pPr>
        <w:numPr>
          <w:ilvl w:val="0"/>
          <w:numId w:val="94"/>
        </w:numPr>
        <w:rPr>
          <w:rFonts w:ascii="Arial" w:hAnsi="Arial" w:cs="Arial"/>
          <w:sz w:val="22"/>
          <w:szCs w:val="22"/>
        </w:rPr>
      </w:pPr>
      <w:r w:rsidRPr="001E359B">
        <w:rPr>
          <w:rFonts w:ascii="Arial" w:hAnsi="Arial" w:cs="Arial"/>
          <w:sz w:val="22"/>
          <w:szCs w:val="22"/>
        </w:rPr>
        <w:t xml:space="preserve">The </w:t>
      </w:r>
      <w:r>
        <w:rPr>
          <w:rFonts w:ascii="Arial" w:hAnsi="Arial" w:cs="Arial"/>
          <w:sz w:val="22"/>
          <w:szCs w:val="22"/>
        </w:rPr>
        <w:t xml:space="preserve">end of the </w:t>
      </w:r>
      <w:r w:rsidRPr="001E359B">
        <w:rPr>
          <w:rFonts w:ascii="Arial" w:hAnsi="Arial" w:cs="Arial"/>
          <w:sz w:val="22"/>
          <w:szCs w:val="22"/>
        </w:rPr>
        <w:t xml:space="preserve">last </w:t>
      </w:r>
      <w:r w:rsidRPr="00C82D21">
        <w:rPr>
          <w:rFonts w:ascii="Arial" w:hAnsi="Arial" w:cs="Arial"/>
          <w:b/>
          <w:bCs/>
          <w:sz w:val="22"/>
          <w:szCs w:val="22"/>
        </w:rPr>
        <w:t>Settlement Period</w:t>
      </w:r>
      <w:r w:rsidRPr="001E359B">
        <w:rPr>
          <w:rFonts w:ascii="Arial" w:hAnsi="Arial" w:cs="Arial"/>
          <w:sz w:val="22"/>
          <w:szCs w:val="22"/>
        </w:rPr>
        <w:t xml:space="preserve"> </w:t>
      </w:r>
      <w:r>
        <w:rPr>
          <w:rFonts w:ascii="Arial" w:hAnsi="Arial" w:cs="Arial"/>
          <w:sz w:val="22"/>
          <w:szCs w:val="22"/>
        </w:rPr>
        <w:t xml:space="preserve">(23:30 – 00:00) </w:t>
      </w:r>
      <w:r w:rsidRPr="001E359B">
        <w:rPr>
          <w:rFonts w:ascii="Arial" w:hAnsi="Arial" w:cs="Arial"/>
          <w:sz w:val="22"/>
          <w:szCs w:val="22"/>
        </w:rPr>
        <w:t>of 31</w:t>
      </w:r>
      <w:r w:rsidRPr="00C82D21">
        <w:rPr>
          <w:rFonts w:ascii="Arial" w:hAnsi="Arial" w:cs="Arial"/>
          <w:sz w:val="22"/>
          <w:szCs w:val="22"/>
          <w:vertAlign w:val="superscript"/>
        </w:rPr>
        <w:t>st</w:t>
      </w:r>
      <w:r w:rsidRPr="001E359B">
        <w:rPr>
          <w:rFonts w:ascii="Arial" w:hAnsi="Arial" w:cs="Arial"/>
          <w:sz w:val="22"/>
          <w:szCs w:val="22"/>
        </w:rPr>
        <w:t xml:space="preserve"> March 2022, or,</w:t>
      </w:r>
    </w:p>
    <w:p w14:paraId="7B461113" w14:textId="77777777" w:rsidR="00C95284" w:rsidRDefault="00C95284" w:rsidP="007D27B2">
      <w:pPr>
        <w:numPr>
          <w:ilvl w:val="0"/>
          <w:numId w:val="94"/>
        </w:numPr>
        <w:rPr>
          <w:rFonts w:ascii="Arial" w:hAnsi="Arial" w:cs="Arial"/>
          <w:sz w:val="22"/>
          <w:szCs w:val="22"/>
        </w:rPr>
      </w:pPr>
      <w:r w:rsidRPr="58E0835F">
        <w:rPr>
          <w:rFonts w:ascii="Arial" w:hAnsi="Arial" w:cs="Arial"/>
          <w:sz w:val="22"/>
          <w:szCs w:val="22"/>
        </w:rPr>
        <w:t xml:space="preserve">The </w:t>
      </w:r>
      <w:r w:rsidRPr="00C82D21">
        <w:rPr>
          <w:rFonts w:ascii="Arial" w:hAnsi="Arial" w:cs="Arial"/>
          <w:b/>
          <w:bCs/>
          <w:sz w:val="22"/>
          <w:szCs w:val="22"/>
        </w:rPr>
        <w:t>Settlement Period</w:t>
      </w:r>
      <w:r w:rsidRPr="58E0835F">
        <w:rPr>
          <w:rFonts w:ascii="Arial" w:hAnsi="Arial" w:cs="Arial"/>
          <w:sz w:val="22"/>
          <w:szCs w:val="22"/>
        </w:rPr>
        <w:t xml:space="preserve"> as advised by </w:t>
      </w:r>
      <w:r w:rsidRPr="00C82D21">
        <w:rPr>
          <w:rFonts w:ascii="Arial" w:hAnsi="Arial" w:cs="Arial"/>
          <w:b/>
          <w:bCs/>
          <w:sz w:val="22"/>
          <w:szCs w:val="22"/>
        </w:rPr>
        <w:t>The Company</w:t>
      </w:r>
      <w:r w:rsidRPr="58E0835F">
        <w:rPr>
          <w:rFonts w:ascii="Arial" w:hAnsi="Arial" w:cs="Arial"/>
          <w:sz w:val="22"/>
          <w:szCs w:val="22"/>
        </w:rPr>
        <w:t xml:space="preserve"> </w:t>
      </w:r>
      <w:r>
        <w:rPr>
          <w:rFonts w:ascii="Arial" w:hAnsi="Arial" w:cs="Arial"/>
          <w:sz w:val="22"/>
          <w:szCs w:val="22"/>
        </w:rPr>
        <w:t>in accordance with</w:t>
      </w:r>
      <w:r w:rsidRPr="58E0835F">
        <w:rPr>
          <w:rFonts w:ascii="Arial" w:hAnsi="Arial" w:cs="Arial"/>
          <w:sz w:val="22"/>
          <w:szCs w:val="22"/>
        </w:rPr>
        <w:t xml:space="preserve"> 14.3</w:t>
      </w:r>
      <w:r>
        <w:rPr>
          <w:rFonts w:ascii="Arial" w:hAnsi="Arial" w:cs="Arial"/>
          <w:sz w:val="22"/>
          <w:szCs w:val="22"/>
        </w:rPr>
        <w:t>1</w:t>
      </w:r>
      <w:r w:rsidRPr="58E0835F">
        <w:rPr>
          <w:rFonts w:ascii="Arial" w:hAnsi="Arial" w:cs="Arial"/>
          <w:sz w:val="22"/>
          <w:szCs w:val="22"/>
        </w:rPr>
        <w:t>.26</w:t>
      </w:r>
    </w:p>
    <w:p w14:paraId="4A0A0F3F" w14:textId="77777777" w:rsidR="00C95284" w:rsidRPr="001E359B" w:rsidRDefault="00C95284" w:rsidP="00C95284">
      <w:pPr>
        <w:ind w:left="2420"/>
        <w:rPr>
          <w:rFonts w:ascii="Arial" w:hAnsi="Arial" w:cs="Arial"/>
          <w:sz w:val="22"/>
          <w:szCs w:val="22"/>
        </w:rPr>
      </w:pPr>
    </w:p>
    <w:p w14:paraId="7EF7BBC6" w14:textId="77777777" w:rsidR="00C95284" w:rsidRPr="00036063" w:rsidRDefault="00C95284" w:rsidP="007D27B2">
      <w:pPr>
        <w:pStyle w:val="1"/>
        <w:numPr>
          <w:ilvl w:val="0"/>
          <w:numId w:val="79"/>
        </w:numPr>
        <w:jc w:val="both"/>
        <w:rPr>
          <w:rFonts w:ascii="Arial" w:hAnsi="Arial" w:cs="Arial"/>
          <w:szCs w:val="22"/>
        </w:rPr>
      </w:pPr>
      <w:r w:rsidRPr="001E359B">
        <w:rPr>
          <w:rFonts w:ascii="Arial" w:hAnsi="Arial" w:cs="Arial"/>
        </w:rPr>
        <w:t>During</w:t>
      </w:r>
      <w:r w:rsidRPr="00036063">
        <w:rPr>
          <w:rFonts w:ascii="Arial" w:hAnsi="Arial" w:cs="Arial"/>
        </w:rPr>
        <w:t xml:space="preserve"> </w:t>
      </w:r>
      <w:r w:rsidRPr="00036063">
        <w:t xml:space="preserve">the </w:t>
      </w:r>
      <w:r w:rsidRPr="00C82D21">
        <w:rPr>
          <w:b/>
          <w:bCs/>
        </w:rPr>
        <w:t>Financial Year</w:t>
      </w:r>
      <w:r w:rsidRPr="00036063">
        <w:t xml:space="preserve"> 2022/23,</w:t>
      </w:r>
      <w:r w:rsidRPr="00F503BC">
        <w:t xml:space="preserve"> beginning the </w:t>
      </w:r>
      <w:r w:rsidRPr="0085208F">
        <w:rPr>
          <w:b/>
          <w:bCs/>
        </w:rPr>
        <w:t>Business Day</w:t>
      </w:r>
      <w:r w:rsidRPr="00F503BC">
        <w:t xml:space="preserve"> following the necessary licence changes coming into effect to implement recovery of CMP381 deferred costs and 31st March 2023 inclusive,</w:t>
      </w:r>
      <w:r w:rsidRPr="00036063">
        <w:t xml:space="preserve"> the formula in 14.3</w:t>
      </w:r>
      <w:r>
        <w:t>1</w:t>
      </w:r>
      <w:r w:rsidRPr="00036063">
        <w:t>.10 shall be updated</w:t>
      </w:r>
      <w:r w:rsidRPr="00036063">
        <w:rPr>
          <w:rFonts w:ascii="Arial" w:hAnsi="Arial" w:cs="Arial"/>
        </w:rPr>
        <w:t xml:space="preserve"> so that </w:t>
      </w:r>
      <w:r w:rsidRPr="00E13182">
        <w:rPr>
          <w:rFonts w:ascii="Arial" w:hAnsi="Arial" w:cs="Arial"/>
        </w:rPr>
        <w:t>Exceptional Costs</w:t>
      </w:r>
      <w:r w:rsidRPr="00036063">
        <w:rPr>
          <w:rFonts w:ascii="Arial" w:hAnsi="Arial" w:cs="Arial"/>
        </w:rPr>
        <w:t xml:space="preserve"> (BSUoSEXC</w:t>
      </w:r>
      <w:r w:rsidRPr="00036063">
        <w:rPr>
          <w:rFonts w:ascii="Arial" w:hAnsi="Arial" w:cs="Arial"/>
          <w:vertAlign w:val="subscript"/>
        </w:rPr>
        <w:t>d</w:t>
      </w:r>
      <w:r w:rsidRPr="00036063">
        <w:rPr>
          <w:rFonts w:ascii="Arial" w:hAnsi="Arial" w:cs="Arial"/>
        </w:rPr>
        <w:t xml:space="preserve">) in </w:t>
      </w:r>
      <w:r w:rsidRPr="00C82D21">
        <w:rPr>
          <w:rFonts w:ascii="Arial" w:hAnsi="Arial" w:cs="Arial"/>
          <w:b/>
          <w:bCs/>
          <w:szCs w:val="22"/>
        </w:rPr>
        <w:t>Settlement Day</w:t>
      </w:r>
      <w:r w:rsidRPr="00036063">
        <w:rPr>
          <w:rFonts w:ascii="Arial" w:hAnsi="Arial" w:cs="Arial"/>
          <w:szCs w:val="22"/>
        </w:rPr>
        <w:t xml:space="preserve"> d are added as follows;</w:t>
      </w:r>
    </w:p>
    <w:p w14:paraId="22C3D28C" w14:textId="77777777" w:rsidR="00E405EB" w:rsidRDefault="00E405EB" w:rsidP="00C95284">
      <w:pPr>
        <w:pStyle w:val="1"/>
        <w:ind w:left="1627"/>
        <w:jc w:val="both"/>
        <w:rPr>
          <w:rFonts w:ascii="Arial" w:hAnsi="Arial" w:cs="Arial"/>
        </w:rPr>
      </w:pPr>
    </w:p>
    <w:p w14:paraId="23243935" w14:textId="77777777" w:rsidR="00E405EB" w:rsidRDefault="00E405EB" w:rsidP="00C95284">
      <w:pPr>
        <w:pStyle w:val="1"/>
        <w:ind w:left="1627"/>
        <w:jc w:val="both"/>
        <w:rPr>
          <w:rFonts w:ascii="Arial" w:hAnsi="Arial" w:cs="Arial"/>
        </w:rPr>
      </w:pPr>
    </w:p>
    <w:p w14:paraId="45605146" w14:textId="16FBB706" w:rsidR="00DF086A" w:rsidRDefault="00DF086A" w:rsidP="00DF086A">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E12D83">
        <w:t xml:space="preserve"> + BSUoSEXC</w:t>
      </w:r>
      <w:r w:rsidR="00E12D83" w:rsidRPr="00082F88">
        <w:rPr>
          <w:vertAlign w:val="subscript"/>
        </w:rPr>
        <w:t>d</w:t>
      </w:r>
      <w:r w:rsidR="00E12D83">
        <w:t xml:space="preserve">) </w:t>
      </w:r>
      <w:r>
        <w:t>*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1B1AC851" w14:textId="77777777" w:rsidR="00DF086A" w:rsidRPr="006F2B80" w:rsidRDefault="00DF086A" w:rsidP="00DF086A">
      <w:pPr>
        <w:rPr>
          <w:lang w:eastAsia="en-US"/>
        </w:rPr>
      </w:pPr>
    </w:p>
    <w:p w14:paraId="4D25C72B" w14:textId="77777777" w:rsidR="00DF086A" w:rsidRDefault="00DF086A" w:rsidP="00C95284">
      <w:pPr>
        <w:pStyle w:val="1"/>
        <w:ind w:left="1627"/>
        <w:jc w:val="both"/>
        <w:rPr>
          <w:rFonts w:ascii="Arial" w:hAnsi="Arial" w:cs="Arial"/>
        </w:rPr>
      </w:pPr>
    </w:p>
    <w:p w14:paraId="1FCB1AF7" w14:textId="1DD3CF3C" w:rsidR="00C95284" w:rsidRDefault="00C95284" w:rsidP="00C95284">
      <w:pPr>
        <w:pStyle w:val="1"/>
        <w:ind w:left="1627"/>
        <w:jc w:val="both"/>
      </w:pPr>
      <w:r w:rsidRPr="00C95284">
        <w:rPr>
          <w:rFonts w:ascii="Cambria Math" w:hAnsi="Cambria Math" w:cs="Arial"/>
        </w:rPr>
        <w:br/>
      </w:r>
      <w:r>
        <w:t xml:space="preserve">Where </w:t>
      </w:r>
    </w:p>
    <w:p w14:paraId="4DD6356B" w14:textId="77777777" w:rsidR="00C95284" w:rsidRPr="001E359B" w:rsidRDefault="00C95284" w:rsidP="00C95284">
      <w:pPr>
        <w:pStyle w:val="1"/>
        <w:ind w:left="1627"/>
        <w:jc w:val="both"/>
      </w:pPr>
    </w:p>
    <w:p w14:paraId="2DCC32D9" w14:textId="77777777" w:rsidR="00C95284" w:rsidRDefault="00C95284" w:rsidP="00C95284">
      <w:pPr>
        <w:pStyle w:val="1"/>
        <w:ind w:left="1627"/>
        <w:jc w:val="both"/>
      </w:pPr>
      <w:r w:rsidRPr="00C82D21">
        <w:t>BSUoSEXC</w:t>
      </w:r>
      <w:r w:rsidRPr="00C82D21">
        <w:rPr>
          <w:vertAlign w:val="subscript"/>
        </w:rPr>
        <w:t>d</w:t>
      </w:r>
      <w:r w:rsidRPr="00C82D21">
        <w:t xml:space="preserve">, is the cumulative total deferred value of the Exceptional Costs Support Scheme, including any administrative or financing cost borne by </w:t>
      </w:r>
      <w:r w:rsidRPr="00C82D21">
        <w:rPr>
          <w:b/>
          <w:bCs/>
        </w:rPr>
        <w:t>The Company</w:t>
      </w:r>
      <w:r w:rsidRPr="00C82D21">
        <w:t>, as agreed by the</w:t>
      </w:r>
      <w:r w:rsidRPr="00C82D21">
        <w:rPr>
          <w:b/>
          <w:bCs/>
        </w:rPr>
        <w:t xml:space="preserve"> Authority</w:t>
      </w:r>
      <w:r w:rsidDel="004C278B">
        <w:t>.</w:t>
      </w:r>
    </w:p>
    <w:p w14:paraId="0DC774AB" w14:textId="77777777" w:rsidR="00C95284" w:rsidRDefault="00C95284" w:rsidP="00C95284">
      <w:pPr>
        <w:pStyle w:val="1"/>
        <w:ind w:left="1627"/>
        <w:jc w:val="both"/>
      </w:pPr>
    </w:p>
    <w:p w14:paraId="37D382B0" w14:textId="77777777" w:rsidR="00C95284" w:rsidRDefault="00C95284" w:rsidP="007D27B2">
      <w:pPr>
        <w:numPr>
          <w:ilvl w:val="0"/>
          <w:numId w:val="79"/>
        </w:numPr>
        <w:rPr>
          <w:rFonts w:ascii="Arial (W1)" w:hAnsi="Arial (W1)"/>
          <w:sz w:val="22"/>
          <w:lang w:eastAsia="en-US"/>
        </w:rPr>
      </w:pPr>
      <w:r w:rsidRPr="0085208F">
        <w:rPr>
          <w:rFonts w:ascii="Arial (W1)" w:hAnsi="Arial (W1)"/>
          <w:b/>
          <w:bCs/>
          <w:sz w:val="22"/>
          <w:lang w:eastAsia="en-US"/>
        </w:rPr>
        <w:t>The Company</w:t>
      </w:r>
      <w:r w:rsidRPr="005578DE">
        <w:rPr>
          <w:rFonts w:ascii="Arial (W1)" w:hAnsi="Arial (W1)"/>
          <w:sz w:val="22"/>
          <w:lang w:eastAsia="en-US"/>
        </w:rPr>
        <w:t xml:space="preserve"> shall provide weekly updates to notify industry of the total Exceptional Costs removed under paragraphs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 xml:space="preserve">.23. When BSUoSEXCjd reaches a value of £120m, </w:t>
      </w:r>
      <w:r w:rsidRPr="0085208F">
        <w:rPr>
          <w:rFonts w:ascii="Arial (W1)" w:hAnsi="Arial (W1)"/>
          <w:b/>
          <w:bCs/>
          <w:sz w:val="22"/>
          <w:lang w:eastAsia="en-US"/>
        </w:rPr>
        <w:t>The Company</w:t>
      </w:r>
      <w:r w:rsidRPr="005578DE">
        <w:rPr>
          <w:rFonts w:ascii="Arial (W1)" w:hAnsi="Arial (W1)"/>
          <w:sz w:val="22"/>
          <w:lang w:eastAsia="en-US"/>
        </w:rPr>
        <w:t xml:space="preserve"> shall revise the frequency of these updates to each </w:t>
      </w:r>
      <w:r w:rsidRPr="0085208F">
        <w:rPr>
          <w:rFonts w:ascii="Arial (W1)" w:hAnsi="Arial (W1)"/>
          <w:b/>
          <w:bCs/>
          <w:sz w:val="22"/>
          <w:lang w:eastAsia="en-US"/>
        </w:rPr>
        <w:t>Business Day</w:t>
      </w:r>
      <w:r w:rsidRPr="005578DE">
        <w:rPr>
          <w:rFonts w:ascii="Arial (W1)" w:hAnsi="Arial (W1)"/>
          <w:sz w:val="22"/>
          <w:lang w:eastAsia="en-US"/>
        </w:rPr>
        <w:t xml:space="preserve"> from the next </w:t>
      </w:r>
      <w:r w:rsidRPr="0085208F">
        <w:rPr>
          <w:rFonts w:ascii="Arial (W1)" w:hAnsi="Arial (W1)"/>
          <w:b/>
          <w:bCs/>
          <w:sz w:val="22"/>
          <w:lang w:eastAsia="en-US"/>
        </w:rPr>
        <w:t>Business Day</w:t>
      </w:r>
      <w:r w:rsidRPr="005578DE">
        <w:rPr>
          <w:rFonts w:ascii="Arial (W1)" w:hAnsi="Arial (W1)"/>
          <w:sz w:val="22"/>
          <w:lang w:eastAsia="en-US"/>
        </w:rPr>
        <w:t>.</w:t>
      </w:r>
    </w:p>
    <w:p w14:paraId="4849671D" w14:textId="77777777" w:rsidR="00C95284" w:rsidRDefault="00C95284" w:rsidP="00C95284">
      <w:pPr>
        <w:pStyle w:val="ListParagraph"/>
        <w:rPr>
          <w:rFonts w:ascii="Arial (W1)" w:hAnsi="Arial (W1)"/>
          <w:sz w:val="22"/>
          <w:lang w:eastAsia="en-US"/>
        </w:rPr>
      </w:pPr>
    </w:p>
    <w:p w14:paraId="4305A0D2" w14:textId="77777777" w:rsidR="00C95284" w:rsidRDefault="00C95284" w:rsidP="007D27B2">
      <w:pPr>
        <w:pStyle w:val="1"/>
        <w:numPr>
          <w:ilvl w:val="0"/>
          <w:numId w:val="79"/>
        </w:numPr>
        <w:jc w:val="both"/>
      </w:pPr>
      <w:r w:rsidRPr="008A44AF">
        <w:t>The £</w:t>
      </w:r>
      <w:r>
        <w:t>20</w:t>
      </w:r>
      <w:r w:rsidRPr="008A44AF">
        <w:t xml:space="preserve">/MWh </w:t>
      </w:r>
      <w:r w:rsidRPr="005578DE">
        <w:rPr>
          <w:rFonts w:ascii="Arial" w:hAnsi="Arial" w:cs="Arial"/>
          <w:szCs w:val="22"/>
        </w:rPr>
        <w:t xml:space="preserve">cap </w:t>
      </w:r>
      <w:r w:rsidRPr="005578DE">
        <w:rPr>
          <w:rFonts w:ascii="Arial" w:hAnsi="Arial" w:cs="Arial"/>
          <w:color w:val="242424"/>
          <w:szCs w:val="22"/>
          <w:shd w:val="clear" w:color="auto" w:fill="FFFFFF"/>
        </w:rPr>
        <w:t>(as introduced in paragraph 14.3</w:t>
      </w:r>
      <w:r>
        <w:rPr>
          <w:rFonts w:ascii="Arial" w:hAnsi="Arial" w:cs="Arial"/>
          <w:color w:val="242424"/>
          <w:szCs w:val="22"/>
          <w:shd w:val="clear" w:color="auto" w:fill="FFFFFF"/>
        </w:rPr>
        <w:t>1</w:t>
      </w:r>
      <w:r w:rsidRPr="005578DE">
        <w:rPr>
          <w:rFonts w:ascii="Arial" w:hAnsi="Arial" w:cs="Arial"/>
          <w:color w:val="242424"/>
          <w:szCs w:val="22"/>
          <w:shd w:val="clear" w:color="auto" w:fill="FFFFFF"/>
        </w:rPr>
        <w:t>.22)</w:t>
      </w:r>
      <w:r w:rsidRPr="005578DE">
        <w:rPr>
          <w:rFonts w:ascii="Arial" w:hAnsi="Arial" w:cs="Arial"/>
          <w:szCs w:val="22"/>
        </w:rPr>
        <w:t xml:space="preserve"> will not</w:t>
      </w:r>
      <w:r w:rsidRPr="008A44AF">
        <w:t xml:space="preserve"> be applied in the first and subsequent </w:t>
      </w:r>
      <w:r w:rsidRPr="005578DE">
        <w:rPr>
          <w:b/>
          <w:bCs/>
        </w:rPr>
        <w:t>Settlement Periods</w:t>
      </w:r>
      <w:r w:rsidRPr="008A44AF">
        <w:t xml:space="preserve"> where the £200m limit would have otherwise been breached. </w:t>
      </w:r>
      <w:r>
        <w:t xml:space="preserve">Once the </w:t>
      </w:r>
      <w:r w:rsidRPr="005578DE">
        <w:rPr>
          <w:b/>
          <w:bCs/>
        </w:rPr>
        <w:t>Initial Settlement Run</w:t>
      </w:r>
      <w:r>
        <w:t xml:space="preserve"> confirming this has been completed, </w:t>
      </w:r>
      <w:r w:rsidRPr="005578DE">
        <w:rPr>
          <w:b/>
          <w:bCs/>
        </w:rPr>
        <w:t>The Company</w:t>
      </w:r>
      <w:r>
        <w:t xml:space="preserve"> will notify </w:t>
      </w:r>
      <w:r w:rsidRPr="005578DE">
        <w:rPr>
          <w:b/>
          <w:bCs/>
        </w:rPr>
        <w:t>Users</w:t>
      </w:r>
      <w:r>
        <w:t xml:space="preserve"> to confirm that </w:t>
      </w:r>
      <w:r w:rsidRPr="00E13182">
        <w:t>the Exceptional Costs Support Scheme</w:t>
      </w:r>
      <w:r>
        <w:t xml:space="preserve"> has ended, providing the precise </w:t>
      </w:r>
      <w:r w:rsidRPr="005578DE">
        <w:rPr>
          <w:b/>
          <w:bCs/>
        </w:rPr>
        <w:t>Settlement Day, Settlement Period</w:t>
      </w:r>
      <w:r>
        <w:t xml:space="preserve"> and value of BSUoSEXC</w:t>
      </w:r>
      <w:r w:rsidRPr="005578DE">
        <w:rPr>
          <w:vertAlign w:val="subscript"/>
        </w:rPr>
        <w:t>d</w:t>
      </w:r>
      <w:r>
        <w:t>.</w:t>
      </w:r>
    </w:p>
    <w:p w14:paraId="49F77799" w14:textId="77777777" w:rsidR="00C95284" w:rsidRDefault="00C95284" w:rsidP="00C95284">
      <w:pPr>
        <w:pStyle w:val="ListParagraph"/>
      </w:pPr>
    </w:p>
    <w:p w14:paraId="35B40438" w14:textId="77777777" w:rsidR="00C95284" w:rsidRPr="0085208F" w:rsidRDefault="00C95284" w:rsidP="00C95284">
      <w:pPr>
        <w:pStyle w:val="1"/>
        <w:jc w:val="both"/>
        <w:rPr>
          <w:b/>
          <w:bCs/>
          <w:color w:val="008080"/>
        </w:rPr>
      </w:pPr>
      <w:r w:rsidRPr="7F6CC2C4">
        <w:rPr>
          <w:b/>
          <w:bCs/>
          <w:color w:val="008080"/>
        </w:rPr>
        <w:t>Further BSUoS Cost Deferral</w:t>
      </w:r>
    </w:p>
    <w:p w14:paraId="5612B7CD" w14:textId="77777777" w:rsidR="00C95284" w:rsidRDefault="00C95284" w:rsidP="00C95284">
      <w:pPr>
        <w:pStyle w:val="ListParagraph"/>
      </w:pPr>
    </w:p>
    <w:p w14:paraId="27221D0C" w14:textId="77777777" w:rsidR="00C95284" w:rsidRDefault="00C95284" w:rsidP="007D27B2">
      <w:pPr>
        <w:pStyle w:val="ListParagraph"/>
        <w:numPr>
          <w:ilvl w:val="0"/>
          <w:numId w:val="79"/>
        </w:numPr>
        <w:rPr>
          <w:rFonts w:ascii="Arial (W1)" w:hAnsi="Arial (W1)"/>
          <w:sz w:val="22"/>
          <w:lang w:eastAsia="en-US"/>
        </w:rPr>
      </w:pPr>
      <w:r w:rsidRPr="00654B2B">
        <w:rPr>
          <w:rFonts w:ascii="Arial (W1)" w:hAnsi="Arial (W1)"/>
          <w:sz w:val="22"/>
          <w:lang w:eastAsia="en-US"/>
        </w:rPr>
        <w:t xml:space="preserve">As a result of continuing difficulties in the market, </w:t>
      </w:r>
      <w:r w:rsidRPr="0085208F">
        <w:rPr>
          <w:rFonts w:ascii="Arial (W1)" w:hAnsi="Arial (W1)"/>
          <w:b/>
          <w:bCs/>
          <w:sz w:val="22"/>
          <w:lang w:eastAsia="en-US"/>
        </w:rPr>
        <w:t>The Company</w:t>
      </w:r>
      <w:r w:rsidRPr="00654B2B">
        <w:rPr>
          <w:rFonts w:ascii="Arial (W1)" w:hAnsi="Arial (W1)"/>
          <w:sz w:val="22"/>
          <w:lang w:eastAsia="en-US"/>
        </w:rPr>
        <w:t xml:space="preserve"> will make specific and time-limited changes to the BSUoS methodology in this Section 2 to support CUSC Parties acting as Generators and Suppliers, This will consist of deferring the BSUoS costs associated with the exceptional market conditions (“Further Costs”) above a defined £/MWh value from the calculation in 14.30.9 to a later date as described in 14.3</w:t>
      </w:r>
      <w:r>
        <w:rPr>
          <w:rFonts w:ascii="Arial (W1)" w:hAnsi="Arial (W1)"/>
          <w:sz w:val="22"/>
          <w:lang w:eastAsia="en-US"/>
        </w:rPr>
        <w:t>1</w:t>
      </w:r>
      <w:r w:rsidRPr="00654B2B">
        <w:rPr>
          <w:rFonts w:ascii="Arial (W1)" w:hAnsi="Arial (W1)"/>
          <w:sz w:val="22"/>
          <w:lang w:eastAsia="en-US"/>
        </w:rPr>
        <w:t>.29 and 14.3</w:t>
      </w:r>
      <w:r>
        <w:rPr>
          <w:rFonts w:ascii="Arial (W1)" w:hAnsi="Arial (W1)"/>
          <w:sz w:val="22"/>
          <w:lang w:eastAsia="en-US"/>
        </w:rPr>
        <w:t>1</w:t>
      </w:r>
      <w:r w:rsidRPr="00654B2B">
        <w:rPr>
          <w:rFonts w:ascii="Arial (W1)" w:hAnsi="Arial (W1)"/>
          <w:sz w:val="22"/>
          <w:lang w:eastAsia="en-US"/>
        </w:rPr>
        <w:t>.30 (the “Further Costs Support Scheme”).</w:t>
      </w:r>
    </w:p>
    <w:p w14:paraId="62C12C93" w14:textId="77777777" w:rsidR="00C95284" w:rsidRDefault="00C95284" w:rsidP="00C95284">
      <w:pPr>
        <w:pStyle w:val="ListParagraph"/>
        <w:ind w:left="1627"/>
        <w:rPr>
          <w:rFonts w:ascii="Arial (W1)" w:hAnsi="Arial (W1)"/>
          <w:sz w:val="22"/>
          <w:lang w:eastAsia="en-US"/>
        </w:rPr>
      </w:pPr>
    </w:p>
    <w:p w14:paraId="27D7EDBA"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hAnsi="Arial" w:cs="Arial"/>
          <w:sz w:val="22"/>
          <w:szCs w:val="22"/>
        </w:rPr>
        <w:t xml:space="preserve">Further Costs for </w:t>
      </w:r>
      <w:r w:rsidRPr="0085208F">
        <w:rPr>
          <w:rFonts w:ascii="Arial" w:hAnsi="Arial" w:cs="Arial"/>
          <w:b/>
          <w:bCs/>
          <w:sz w:val="22"/>
          <w:szCs w:val="22"/>
        </w:rPr>
        <w:t>Settlement Period</w:t>
      </w:r>
      <w:r w:rsidRPr="0085208F">
        <w:rPr>
          <w:rFonts w:ascii="Arial" w:hAnsi="Arial" w:cs="Arial"/>
          <w:sz w:val="22"/>
          <w:szCs w:val="22"/>
        </w:rPr>
        <w:t xml:space="preserve"> j (BSUoSFXC</w:t>
      </w:r>
      <w:r w:rsidRPr="0085208F">
        <w:rPr>
          <w:rFonts w:ascii="Arial" w:hAnsi="Arial" w:cs="Arial"/>
          <w:sz w:val="22"/>
          <w:szCs w:val="22"/>
          <w:vertAlign w:val="subscript"/>
        </w:rPr>
        <w:t>j</w:t>
      </w:r>
      <w:r w:rsidRPr="0085208F">
        <w:rPr>
          <w:rFonts w:ascii="Arial" w:hAnsi="Arial" w:cs="Arial"/>
          <w:sz w:val="22"/>
          <w:szCs w:val="22"/>
        </w:rPr>
        <w:t>) shall be calculated as:</w:t>
      </w:r>
    </w:p>
    <w:p w14:paraId="21C7C8BF"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If BSUoSTOTj &lt;= </w:t>
      </w:r>
      <w:r>
        <w:rPr>
          <w:rFonts w:ascii="Arial" w:hAnsi="Arial" w:cs="Arial"/>
          <w:sz w:val="22"/>
          <w:szCs w:val="22"/>
        </w:rPr>
        <w:t>F</w:t>
      </w:r>
      <w:r w:rsidRPr="00914DCA">
        <w:rPr>
          <w:rFonts w:ascii="Arial" w:hAnsi="Arial" w:cs="Arial"/>
          <w:sz w:val="22"/>
          <w:szCs w:val="22"/>
        </w:rPr>
        <w:t xml:space="preserve">XCCAPTOTj, then BSUoSFXCj = £0 </w:t>
      </w:r>
      <w:r w:rsidRPr="00914DCA">
        <w:rPr>
          <w:rFonts w:ascii="Arial" w:hAnsi="Arial" w:cs="Arial"/>
          <w:sz w:val="22"/>
          <w:szCs w:val="22"/>
        </w:rPr>
        <w:br/>
        <w:t xml:space="preserve">Or BSUoSTOTj &gt; </w:t>
      </w:r>
      <w:r>
        <w:rPr>
          <w:rFonts w:ascii="Arial" w:hAnsi="Arial" w:cs="Arial"/>
          <w:sz w:val="22"/>
          <w:szCs w:val="22"/>
        </w:rPr>
        <w:t>F</w:t>
      </w:r>
      <w:r w:rsidRPr="00914DCA">
        <w:rPr>
          <w:rFonts w:ascii="Arial" w:hAnsi="Arial" w:cs="Arial"/>
          <w:sz w:val="22"/>
          <w:szCs w:val="22"/>
        </w:rPr>
        <w:t xml:space="preserve">XCCAPTOTj, then BSUoSFXCj = BSUoSTOTj - </w:t>
      </w:r>
      <w:r>
        <w:rPr>
          <w:rFonts w:ascii="Arial" w:hAnsi="Arial" w:cs="Arial"/>
          <w:sz w:val="22"/>
          <w:szCs w:val="22"/>
        </w:rPr>
        <w:t>F</w:t>
      </w:r>
      <w:r w:rsidRPr="00914DCA">
        <w:rPr>
          <w:rFonts w:ascii="Arial" w:hAnsi="Arial" w:cs="Arial"/>
          <w:sz w:val="22"/>
          <w:szCs w:val="22"/>
        </w:rPr>
        <w:t xml:space="preserve">XCCAPTOTj </w:t>
      </w:r>
    </w:p>
    <w:p w14:paraId="086D0881" w14:textId="77777777" w:rsidR="00C95284" w:rsidRDefault="00C95284" w:rsidP="00C95284">
      <w:pPr>
        <w:pStyle w:val="ListParagraph"/>
        <w:ind w:left="1627"/>
        <w:rPr>
          <w:rFonts w:ascii="Arial" w:hAnsi="Arial" w:cs="Arial"/>
          <w:sz w:val="22"/>
          <w:szCs w:val="22"/>
        </w:rPr>
      </w:pPr>
    </w:p>
    <w:p w14:paraId="59EBEA6B" w14:textId="77777777" w:rsidR="00C95284" w:rsidRPr="00914DCA" w:rsidRDefault="00C95284" w:rsidP="00C95284">
      <w:pPr>
        <w:pStyle w:val="ListParagraph"/>
        <w:ind w:left="1627"/>
        <w:rPr>
          <w:rFonts w:ascii="Arial" w:hAnsi="Arial" w:cs="Arial"/>
          <w:sz w:val="22"/>
          <w:szCs w:val="22"/>
        </w:rPr>
      </w:pPr>
      <w:r w:rsidRPr="00914DCA">
        <w:rPr>
          <w:rFonts w:ascii="Arial" w:hAnsi="Arial" w:cs="Arial"/>
          <w:sz w:val="22"/>
          <w:szCs w:val="22"/>
        </w:rPr>
        <w:t xml:space="preserve">Where </w:t>
      </w:r>
      <w:r>
        <w:rPr>
          <w:rFonts w:ascii="Arial" w:hAnsi="Arial" w:cs="Arial"/>
          <w:sz w:val="22"/>
          <w:szCs w:val="22"/>
        </w:rPr>
        <w:t>F</w:t>
      </w:r>
      <w:r w:rsidRPr="00914DCA">
        <w:rPr>
          <w:rFonts w:ascii="Arial" w:hAnsi="Arial" w:cs="Arial"/>
          <w:sz w:val="22"/>
          <w:szCs w:val="22"/>
        </w:rPr>
        <w:t>XCCAPTOTj</w:t>
      </w:r>
      <w:r>
        <w:rPr>
          <w:rFonts w:ascii="Arial" w:hAnsi="Arial" w:cs="Arial"/>
          <w:sz w:val="22"/>
          <w:szCs w:val="22"/>
        </w:rPr>
        <w:t xml:space="preserve">= </w:t>
      </w:r>
    </w:p>
    <w:p w14:paraId="4A8CF57E"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 £</w:t>
      </w:r>
      <w:r w:rsidRPr="0085208F">
        <w:rPr>
          <w:rFonts w:ascii="Arial" w:hAnsi="Arial" w:cs="Arial"/>
          <w:sz w:val="22"/>
          <w:szCs w:val="22"/>
        </w:rPr>
        <w:t>40</w:t>
      </w:r>
      <w:r w:rsidRPr="00654B2B">
        <w:rPr>
          <w:rFonts w:ascii="Arial" w:hAnsi="Arial" w:cs="Arial"/>
          <w:sz w:val="22"/>
          <w:szCs w:val="22"/>
        </w:rPr>
        <w:t>/</w:t>
      </w:r>
      <w:r w:rsidRPr="00914DCA">
        <w:rPr>
          <w:rFonts w:ascii="Cambria Math" w:hAnsi="Cambria Math" w:cs="Cambria Math"/>
          <w:sz w:val="22"/>
          <w:szCs w:val="22"/>
        </w:rPr>
        <w:t>𝑀𝑊ℎ</w:t>
      </w:r>
      <w:r w:rsidRPr="00914DCA">
        <w:rPr>
          <w:rFonts w:ascii="Arial" w:hAnsi="Arial" w:cs="Arial"/>
          <w:sz w:val="22"/>
          <w:szCs w:val="22"/>
        </w:rPr>
        <w:t xml:space="preserve"> </w:t>
      </w:r>
      <w:r w:rsidRPr="00914DCA">
        <w:rPr>
          <w:rFonts w:ascii="Cambria Math" w:hAnsi="Cambria Math" w:cs="Cambria Math"/>
          <w:sz w:val="22"/>
          <w:szCs w:val="22"/>
        </w:rPr>
        <w:t>∗</w:t>
      </w:r>
      <w:r w:rsidRPr="00914DCA">
        <w:rPr>
          <w:rFonts w:ascii="Arial" w:hAnsi="Arial" w:cs="Arial"/>
          <w:sz w:val="22"/>
          <w:szCs w:val="22"/>
        </w:rPr>
        <w:t xml:space="preserve"> </w:t>
      </w:r>
      <w:r>
        <w:rPr>
          <w:rFonts w:ascii="Arial" w:hAnsi="Arial" w:cs="Arial"/>
          <w:sz w:val="22"/>
          <w:szCs w:val="22"/>
        </w:rPr>
        <w:t>(SGQM</w:t>
      </w:r>
      <w:r w:rsidRPr="00AC7BD0">
        <w:rPr>
          <w:rFonts w:ascii="Arial" w:hAnsi="Arial" w:cs="Arial"/>
          <w:sz w:val="22"/>
          <w:szCs w:val="22"/>
          <w:vertAlign w:val="subscript"/>
        </w:rPr>
        <w:t>j</w:t>
      </w:r>
      <w:r>
        <w:rPr>
          <w:rFonts w:ascii="Arial" w:hAnsi="Arial" w:cs="Arial"/>
          <w:sz w:val="22"/>
          <w:szCs w:val="22"/>
        </w:rPr>
        <w:t xml:space="preserve"> + TQM</w:t>
      </w:r>
      <w:r w:rsidRPr="00AC7BD0">
        <w:rPr>
          <w:rFonts w:ascii="Arial" w:hAnsi="Arial" w:cs="Arial"/>
          <w:sz w:val="22"/>
          <w:szCs w:val="22"/>
          <w:vertAlign w:val="subscript"/>
        </w:rPr>
        <w:t>j</w:t>
      </w:r>
      <w:r>
        <w:rPr>
          <w:rFonts w:ascii="Arial" w:hAnsi="Arial" w:cs="Arial"/>
          <w:sz w:val="22"/>
          <w:szCs w:val="22"/>
        </w:rPr>
        <w:t>)</w:t>
      </w:r>
    </w:p>
    <w:p w14:paraId="1CB2CED3" w14:textId="77777777" w:rsidR="00C95284" w:rsidRPr="00914DCA" w:rsidRDefault="00C95284" w:rsidP="00C95284">
      <w:pPr>
        <w:pStyle w:val="ListParagraph"/>
        <w:ind w:left="1627"/>
        <w:rPr>
          <w:rFonts w:ascii="Arial" w:hAnsi="Arial" w:cs="Arial"/>
          <w:sz w:val="22"/>
          <w:szCs w:val="22"/>
        </w:rPr>
      </w:pPr>
    </w:p>
    <w:p w14:paraId="12B52549" w14:textId="77777777" w:rsidR="00C95284" w:rsidRDefault="00C95284" w:rsidP="007D27B2">
      <w:pPr>
        <w:pStyle w:val="1"/>
        <w:numPr>
          <w:ilvl w:val="0"/>
          <w:numId w:val="79"/>
        </w:numPr>
        <w:jc w:val="both"/>
      </w:pPr>
      <w:r>
        <w:t xml:space="preserve">From the first </w:t>
      </w:r>
      <w:r w:rsidRPr="0085208F">
        <w:rPr>
          <w:b/>
          <w:bCs/>
        </w:rPr>
        <w:t>Settlement Period</w:t>
      </w:r>
      <w:r>
        <w:t xml:space="preserve"> (00:00 – 00:30) on 1st October 2022 or such later date as the </w:t>
      </w:r>
      <w:r w:rsidRPr="0085208F">
        <w:rPr>
          <w:b/>
          <w:bCs/>
        </w:rPr>
        <w:t>Authority</w:t>
      </w:r>
      <w:r>
        <w:t xml:space="preserve"> may specify until the Further Costs Support Scheme End Date, the formula in 14.30.9 shall be updated so that Further Costs (BSUoSFXCjd) for </w:t>
      </w:r>
      <w:r w:rsidRPr="0085208F">
        <w:rPr>
          <w:b/>
          <w:bCs/>
        </w:rPr>
        <w:t>Settlement Period</w:t>
      </w:r>
      <w:r>
        <w:t xml:space="preserve"> j in </w:t>
      </w:r>
      <w:r w:rsidRPr="0085208F">
        <w:rPr>
          <w:b/>
          <w:bCs/>
        </w:rPr>
        <w:t>Settlement Day</w:t>
      </w:r>
      <w:r>
        <w:t xml:space="preserve"> d are removed as follows:</w:t>
      </w:r>
    </w:p>
    <w:p w14:paraId="4A641093" w14:textId="77777777" w:rsidR="00C95284" w:rsidRDefault="00C95284" w:rsidP="00C95284">
      <w:pPr>
        <w:pStyle w:val="1"/>
        <w:ind w:left="1627"/>
        <w:jc w:val="both"/>
      </w:pPr>
      <w:r>
        <w:t>BSUoSTOTjd = BSUoSEXTjd + BSUoSINTjd - BSUoSFXCjd</w:t>
      </w:r>
    </w:p>
    <w:p w14:paraId="7BDCB3EF" w14:textId="77777777" w:rsidR="00C95284" w:rsidRDefault="00C95284" w:rsidP="00C95284">
      <w:pPr>
        <w:pStyle w:val="1"/>
        <w:ind w:left="1627"/>
        <w:jc w:val="both"/>
      </w:pPr>
    </w:p>
    <w:p w14:paraId="5CEFE48A" w14:textId="77777777" w:rsidR="00C95284" w:rsidRDefault="00C95284" w:rsidP="00C95284">
      <w:pPr>
        <w:pStyle w:val="1"/>
        <w:ind w:left="1627"/>
        <w:jc w:val="both"/>
      </w:pPr>
      <w:r>
        <w:t>The Further Costs Support Scheme End Date shall be the earlier of:</w:t>
      </w:r>
    </w:p>
    <w:p w14:paraId="7A1F60C4" w14:textId="77777777" w:rsidR="00C95284" w:rsidRDefault="00C95284" w:rsidP="00C95284">
      <w:pPr>
        <w:pStyle w:val="1"/>
        <w:ind w:left="1627"/>
        <w:jc w:val="both"/>
      </w:pPr>
      <w:r>
        <w:t>1. The end of the last Settlement Period (23:30 – 00:00) of 31st March 2023, or,</w:t>
      </w:r>
    </w:p>
    <w:p w14:paraId="20D028DB" w14:textId="77777777" w:rsidR="00C95284" w:rsidRDefault="00C95284" w:rsidP="00461271">
      <w:pPr>
        <w:pStyle w:val="1"/>
        <w:ind w:left="1627"/>
        <w:jc w:val="both"/>
      </w:pPr>
      <w:r>
        <w:t>2. The Settlement Period as advised by The Company in accordance with 14.31.34.</w:t>
      </w:r>
    </w:p>
    <w:p w14:paraId="6CBC1187" w14:textId="77777777" w:rsidR="00C95284" w:rsidRDefault="00C95284" w:rsidP="00C95284">
      <w:pPr>
        <w:pStyle w:val="1"/>
        <w:ind w:left="1627"/>
        <w:jc w:val="both"/>
      </w:pPr>
    </w:p>
    <w:p w14:paraId="05F95C30"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For </w:t>
      </w:r>
      <w:r w:rsidRPr="00654B2B">
        <w:rPr>
          <w:rFonts w:ascii="Arial (W1)" w:hAnsi="Arial (W1)"/>
          <w:sz w:val="22"/>
          <w:lang w:eastAsia="en-US"/>
        </w:rPr>
        <w:t xml:space="preserve">Suppliers, during the </w:t>
      </w:r>
      <w:r w:rsidRPr="0085208F">
        <w:rPr>
          <w:rFonts w:ascii="Arial (W1)" w:hAnsi="Arial (W1)"/>
          <w:b/>
          <w:bCs/>
          <w:sz w:val="22"/>
          <w:lang w:eastAsia="en-US"/>
        </w:rPr>
        <w:t>Financial Year</w:t>
      </w:r>
      <w:r w:rsidRPr="00654B2B">
        <w:rPr>
          <w:rFonts w:ascii="Arial (W1)" w:hAnsi="Arial (W1)"/>
          <w:sz w:val="22"/>
          <w:lang w:eastAsia="en-US"/>
        </w:rPr>
        <w:t xml:space="preserve"> 2023/24, beginning the earlier of:</w:t>
      </w:r>
    </w:p>
    <w:p w14:paraId="4A523F88" w14:textId="77777777" w:rsidR="00C95284" w:rsidRDefault="00C95284" w:rsidP="007D27B2">
      <w:pPr>
        <w:pStyle w:val="1"/>
        <w:numPr>
          <w:ilvl w:val="0"/>
          <w:numId w:val="125"/>
        </w:numPr>
        <w:jc w:val="both"/>
      </w:pPr>
      <w:r>
        <w:t xml:space="preserve">The first </w:t>
      </w:r>
      <w:r w:rsidRPr="0085208F">
        <w:rPr>
          <w:b/>
          <w:bCs/>
        </w:rPr>
        <w:t>Settlement Period</w:t>
      </w:r>
      <w:r>
        <w:t xml:space="preserve"> (00:00 – 00:30) of 1st April 2023; or</w:t>
      </w:r>
    </w:p>
    <w:p w14:paraId="505C10AF" w14:textId="77777777" w:rsidR="00C95284" w:rsidRDefault="00C95284" w:rsidP="007D27B2">
      <w:pPr>
        <w:pStyle w:val="1"/>
        <w:numPr>
          <w:ilvl w:val="0"/>
          <w:numId w:val="125"/>
        </w:numPr>
        <w:jc w:val="both"/>
      </w:pPr>
      <w:r>
        <w:t>The necessary licence changes coming into effect to implement recovery of the Further Costs;</w:t>
      </w:r>
    </w:p>
    <w:p w14:paraId="76F8DFF7" w14:textId="77777777" w:rsidR="00C95284" w:rsidRDefault="00C95284" w:rsidP="00461271">
      <w:pPr>
        <w:pStyle w:val="1"/>
        <w:ind w:left="1627"/>
        <w:jc w:val="both"/>
      </w:pPr>
      <w:r w:rsidRPr="00544C61">
        <w:t>and ending with the last Settlement Period (23:30 – 00:00) of 31st March 2024 inclusive, the formula in 14.3</w:t>
      </w:r>
      <w:r>
        <w:t>1</w:t>
      </w:r>
      <w:r w:rsidRPr="00544C61">
        <w:t xml:space="preserve">.10 shall be updated so that Further Costs (BSUoSFXCd) in </w:t>
      </w:r>
      <w:r w:rsidRPr="0085208F">
        <w:rPr>
          <w:b/>
          <w:bCs/>
        </w:rPr>
        <w:t>Settlement Day</w:t>
      </w:r>
      <w:r w:rsidRPr="00544C61">
        <w:t xml:space="preserve"> </w:t>
      </w:r>
      <w:r w:rsidRPr="00544C61">
        <w:rPr>
          <w:rFonts w:ascii="Cambria Math" w:hAnsi="Cambria Math" w:cs="Cambria Math"/>
        </w:rPr>
        <w:t>𝑑</w:t>
      </w:r>
      <w:r w:rsidRPr="00544C61">
        <w:t xml:space="preserve"> are added as follows:</w:t>
      </w:r>
    </w:p>
    <w:p w14:paraId="44B4F121" w14:textId="77777777" w:rsidR="00C95284" w:rsidRDefault="00C95284" w:rsidP="00C95284">
      <w:pPr>
        <w:pStyle w:val="1"/>
        <w:ind w:left="1627"/>
        <w:jc w:val="both"/>
      </w:pPr>
    </w:p>
    <w:p w14:paraId="150DAFAA" w14:textId="77777777" w:rsidR="007B24F0" w:rsidRDefault="007B24F0" w:rsidP="00C95284">
      <w:pPr>
        <w:pStyle w:val="1"/>
        <w:ind w:left="1627"/>
        <w:jc w:val="both"/>
      </w:pPr>
    </w:p>
    <w:p w14:paraId="49D7A286" w14:textId="77777777" w:rsidR="007B24F0" w:rsidRDefault="007B24F0" w:rsidP="00C95284">
      <w:pPr>
        <w:pStyle w:val="1"/>
        <w:ind w:left="1627"/>
        <w:jc w:val="both"/>
      </w:pPr>
    </w:p>
    <w:p w14:paraId="459AE419" w14:textId="5DC3EBA0" w:rsidR="007B24F0" w:rsidRDefault="007B24F0" w:rsidP="007B24F0">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t xml:space="preserve"> </w:t>
      </w:r>
      <w:r w:rsidR="00D476DC">
        <w:t xml:space="preserve"> </w:t>
      </w:r>
      <w:r>
        <w:t>+</w:t>
      </w:r>
      <w:r w:rsidR="00D476DC">
        <w:t xml:space="preserve">  </w:t>
      </w:r>
      <w:r w:rsidR="00A65E8F">
        <w:t xml:space="preserve">(D% * </w:t>
      </w:r>
      <w:r>
        <w:t>BSUoS</w:t>
      </w:r>
      <w:r w:rsidR="00A65E8F">
        <w:t>F</w:t>
      </w:r>
      <w:r>
        <w:t>XC</w:t>
      </w:r>
      <w:r w:rsidRPr="00082F88">
        <w:rPr>
          <w:vertAlign w:val="subscript"/>
        </w:rPr>
        <w:t>d</w:t>
      </w:r>
      <w:r w:rsidR="00D476DC">
        <w:t xml:space="preserve"> / SRD)</w:t>
      </w:r>
      <w:r>
        <w:t xml:space="preserve"> *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74B5189D" w14:textId="77777777" w:rsidR="007B24F0" w:rsidRDefault="007B24F0" w:rsidP="00461271">
      <w:pPr>
        <w:pStyle w:val="1"/>
        <w:ind w:left="1627"/>
        <w:jc w:val="both"/>
      </w:pPr>
    </w:p>
    <w:p w14:paraId="24C5576F" w14:textId="77777777" w:rsidR="007B24F0" w:rsidRDefault="007B24F0" w:rsidP="00461271">
      <w:pPr>
        <w:pStyle w:val="1"/>
        <w:ind w:left="1627"/>
        <w:jc w:val="both"/>
      </w:pPr>
    </w:p>
    <w:p w14:paraId="465EEB6A" w14:textId="77777777" w:rsidR="00C95284" w:rsidRDefault="00C95284" w:rsidP="00C95284">
      <w:pPr>
        <w:pStyle w:val="1"/>
        <w:ind w:left="1627"/>
        <w:jc w:val="both"/>
      </w:pPr>
      <w:r>
        <w:t xml:space="preserve">Where </w:t>
      </w:r>
    </w:p>
    <w:p w14:paraId="427A1042" w14:textId="77777777" w:rsidR="00C95284" w:rsidRDefault="00C95284" w:rsidP="00C95284">
      <w:pPr>
        <w:pStyle w:val="1"/>
        <w:ind w:left="1627"/>
        <w:jc w:val="both"/>
      </w:pPr>
    </w:p>
    <w:p w14:paraId="5FCE8A24" w14:textId="77777777" w:rsidR="00C95284" w:rsidRDefault="00C95284" w:rsidP="00C95284">
      <w:pPr>
        <w:pStyle w:val="1"/>
        <w:ind w:left="1627"/>
        <w:jc w:val="both"/>
      </w:pPr>
      <w:r>
        <w:t xml:space="preserve">BSUoSFXCd, is the cumulative total deferred value of the Further Costs Support Scheme, including any administrative or financing cost borne by </w:t>
      </w:r>
      <w:r w:rsidRPr="0085208F">
        <w:rPr>
          <w:b/>
          <w:bCs/>
        </w:rPr>
        <w:t>The Company</w:t>
      </w:r>
      <w:r>
        <w:t xml:space="preserve">, as agreed by the </w:t>
      </w:r>
      <w:r w:rsidRPr="0085208F">
        <w:rPr>
          <w:b/>
          <w:bCs/>
        </w:rPr>
        <w:t>Authority</w:t>
      </w:r>
    </w:p>
    <w:p w14:paraId="119682F0" w14:textId="77777777" w:rsidR="00C95284" w:rsidRDefault="00C95284" w:rsidP="00C95284">
      <w:pPr>
        <w:pStyle w:val="1"/>
        <w:ind w:left="1627"/>
        <w:jc w:val="both"/>
      </w:pPr>
    </w:p>
    <w:p w14:paraId="5629EE54" w14:textId="77777777" w:rsidR="00C95284" w:rsidRDefault="00C95284" w:rsidP="00C95284">
      <w:pPr>
        <w:pStyle w:val="1"/>
        <w:ind w:left="1627"/>
        <w:jc w:val="both"/>
      </w:pPr>
      <w:r>
        <w:t>D% is the percentage of the deferred value of the Further Costs Support Scheme to be recovered from Suppliers, calculated using volume data from 6</w:t>
      </w:r>
      <w:r w:rsidRPr="0085208F">
        <w:rPr>
          <w:vertAlign w:val="superscript"/>
        </w:rPr>
        <w:t>th</w:t>
      </w:r>
      <w:r>
        <w:t xml:space="preserve"> October 2022 to 31st March 2023 inclusive, based on an assumption of which BMUs are demand and which are generation</w:t>
      </w:r>
    </w:p>
    <w:p w14:paraId="21A8EEC0" w14:textId="77777777" w:rsidR="00C95284" w:rsidRDefault="00C95284" w:rsidP="00C95284">
      <w:pPr>
        <w:pStyle w:val="1"/>
        <w:ind w:left="1627"/>
        <w:jc w:val="both"/>
      </w:pPr>
    </w:p>
    <w:p w14:paraId="68DBF43E" w14:textId="77777777" w:rsidR="00C95284" w:rsidRDefault="00C95284" w:rsidP="00461271">
      <w:pPr>
        <w:pStyle w:val="ListParagraph"/>
        <w:ind w:left="1627"/>
        <w:rPr>
          <w:rFonts w:ascii="Arial (W1)" w:hAnsi="Arial (W1)"/>
          <w:sz w:val="22"/>
          <w:lang w:eastAsia="en-US"/>
        </w:rPr>
      </w:pPr>
      <w:r w:rsidRPr="0085208F">
        <w:rPr>
          <w:rFonts w:ascii="Arial (W1)" w:hAnsi="Arial (W1)"/>
          <w:sz w:val="22"/>
          <w:lang w:eastAsia="en-US"/>
        </w:rPr>
        <w:t xml:space="preserve">SRD = the number of days within </w:t>
      </w:r>
      <w:r w:rsidRPr="0085208F">
        <w:rPr>
          <w:rFonts w:ascii="Arial (W1)" w:hAnsi="Arial (W1)"/>
          <w:b/>
          <w:bCs/>
          <w:sz w:val="22"/>
          <w:lang w:eastAsia="en-US"/>
        </w:rPr>
        <w:t>Financial Year</w:t>
      </w:r>
      <w:r w:rsidRPr="0085208F">
        <w:rPr>
          <w:rFonts w:ascii="Arial (W1)" w:hAnsi="Arial (W1)"/>
          <w:sz w:val="22"/>
          <w:lang w:eastAsia="en-US"/>
        </w:rPr>
        <w:t xml:space="preserve"> 2023/4 over which the cumulative total deferred value of the Further Costs Support Scheme is to be recovered  from Suppliers</w:t>
      </w:r>
      <w:r>
        <w:rPr>
          <w:rFonts w:ascii="Arial (W1)" w:hAnsi="Arial (W1)"/>
          <w:sz w:val="22"/>
          <w:lang w:eastAsia="en-US"/>
        </w:rPr>
        <w:t>.</w:t>
      </w:r>
    </w:p>
    <w:p w14:paraId="5935ED13" w14:textId="77777777" w:rsidR="00C95284" w:rsidRPr="0085208F" w:rsidRDefault="00C95284" w:rsidP="00C95284">
      <w:pPr>
        <w:rPr>
          <w:rFonts w:ascii="Arial" w:hAnsi="Arial" w:cs="Arial"/>
          <w:sz w:val="22"/>
          <w:szCs w:val="22"/>
        </w:rPr>
      </w:pPr>
    </w:p>
    <w:p w14:paraId="04D4EA17" w14:textId="77777777" w:rsidR="00C95284" w:rsidRDefault="00C95284" w:rsidP="007D27B2">
      <w:pPr>
        <w:pStyle w:val="ListParagraph"/>
        <w:numPr>
          <w:ilvl w:val="0"/>
          <w:numId w:val="127"/>
        </w:numPr>
        <w:rPr>
          <w:rFonts w:ascii="Arial" w:hAnsi="Arial" w:cs="Arial"/>
          <w:sz w:val="22"/>
          <w:szCs w:val="22"/>
        </w:rPr>
      </w:pPr>
      <w:r w:rsidRPr="00654B2B">
        <w:rPr>
          <w:rFonts w:ascii="Arial (W1)" w:hAnsi="Arial (W1)"/>
          <w:sz w:val="22"/>
          <w:lang w:eastAsia="en-US"/>
        </w:rPr>
        <w:t xml:space="preserve">For </w:t>
      </w:r>
      <w:r>
        <w:rPr>
          <w:rFonts w:ascii="Arial" w:hAnsi="Arial" w:cs="Arial"/>
          <w:sz w:val="22"/>
          <w:szCs w:val="22"/>
        </w:rPr>
        <w:t>Generators, d</w:t>
      </w:r>
      <w:r w:rsidRPr="00914DCA">
        <w:rPr>
          <w:rFonts w:ascii="Arial" w:hAnsi="Arial" w:cs="Arial"/>
          <w:sz w:val="22"/>
          <w:szCs w:val="22"/>
        </w:rPr>
        <w:t xml:space="preserve">uring the </w:t>
      </w:r>
      <w:r w:rsidRPr="00914DCA">
        <w:rPr>
          <w:rFonts w:ascii="Arial" w:hAnsi="Arial" w:cs="Arial"/>
          <w:b/>
          <w:bCs/>
          <w:sz w:val="22"/>
          <w:szCs w:val="22"/>
        </w:rPr>
        <w:t xml:space="preserve">Financial Year </w:t>
      </w:r>
      <w:r w:rsidRPr="007751A2">
        <w:rPr>
          <w:rFonts w:ascii="Arial" w:hAnsi="Arial" w:cs="Arial"/>
          <w:sz w:val="22"/>
          <w:szCs w:val="22"/>
        </w:rPr>
        <w:t>20</w:t>
      </w:r>
      <w:r w:rsidRPr="00914DCA">
        <w:rPr>
          <w:rFonts w:ascii="Arial" w:hAnsi="Arial" w:cs="Arial"/>
          <w:sz w:val="22"/>
          <w:szCs w:val="22"/>
        </w:rPr>
        <w:t>23/24, beginning the</w:t>
      </w:r>
      <w:r>
        <w:rPr>
          <w:rFonts w:ascii="Arial" w:hAnsi="Arial" w:cs="Arial"/>
          <w:sz w:val="22"/>
          <w:szCs w:val="22"/>
        </w:rPr>
        <w:t xml:space="preserve"> earlier of:</w:t>
      </w:r>
    </w:p>
    <w:p w14:paraId="77253551"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 xml:space="preserve">The first </w:t>
      </w:r>
      <w:r w:rsidRPr="001E1963">
        <w:rPr>
          <w:rFonts w:ascii="Arial" w:hAnsi="Arial" w:cs="Arial"/>
          <w:b/>
          <w:bCs/>
          <w:sz w:val="22"/>
          <w:szCs w:val="22"/>
        </w:rPr>
        <w:t>Settlement Period</w:t>
      </w:r>
      <w:r>
        <w:rPr>
          <w:rFonts w:ascii="Arial" w:hAnsi="Arial" w:cs="Arial"/>
          <w:sz w:val="22"/>
          <w:szCs w:val="22"/>
        </w:rPr>
        <w:t xml:space="preserve"> (00:00 – 00:30) of </w:t>
      </w:r>
      <w:r w:rsidRPr="01EDBD5A">
        <w:rPr>
          <w:rFonts w:ascii="Arial" w:hAnsi="Arial" w:cs="Arial"/>
          <w:sz w:val="22"/>
          <w:szCs w:val="22"/>
        </w:rPr>
        <w:t>1</w:t>
      </w:r>
      <w:r w:rsidRPr="01EDBD5A">
        <w:rPr>
          <w:rFonts w:ascii="Arial" w:hAnsi="Arial" w:cs="Arial"/>
          <w:sz w:val="22"/>
          <w:szCs w:val="22"/>
          <w:vertAlign w:val="superscript"/>
        </w:rPr>
        <w:t>st</w:t>
      </w:r>
      <w:r>
        <w:rPr>
          <w:rFonts w:ascii="Arial" w:hAnsi="Arial" w:cs="Arial"/>
          <w:sz w:val="22"/>
          <w:szCs w:val="22"/>
        </w:rPr>
        <w:t xml:space="preserve"> April 2023; or</w:t>
      </w:r>
    </w:p>
    <w:p w14:paraId="697B50C5"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T</w:t>
      </w:r>
      <w:r w:rsidRPr="00914DCA">
        <w:rPr>
          <w:rFonts w:ascii="Arial" w:hAnsi="Arial" w:cs="Arial"/>
          <w:sz w:val="22"/>
          <w:szCs w:val="22"/>
        </w:rPr>
        <w:t xml:space="preserve">he necessary licence changes coming into effect to implement recovery of </w:t>
      </w:r>
      <w:r>
        <w:rPr>
          <w:rFonts w:ascii="Arial" w:hAnsi="Arial" w:cs="Arial"/>
          <w:sz w:val="22"/>
          <w:szCs w:val="22"/>
        </w:rPr>
        <w:t>Further Cost</w:t>
      </w:r>
      <w:r w:rsidRPr="00914DCA">
        <w:rPr>
          <w:rFonts w:ascii="Arial" w:hAnsi="Arial" w:cs="Arial"/>
          <w:sz w:val="22"/>
          <w:szCs w:val="22"/>
        </w:rPr>
        <w:t>s</w:t>
      </w:r>
      <w:r>
        <w:rPr>
          <w:rFonts w:ascii="Arial" w:hAnsi="Arial" w:cs="Arial"/>
          <w:sz w:val="22"/>
          <w:szCs w:val="22"/>
        </w:rPr>
        <w:t>;</w:t>
      </w:r>
    </w:p>
    <w:p w14:paraId="3AD68895" w14:textId="77777777" w:rsidR="00C95284" w:rsidRDefault="00C95284" w:rsidP="00C95284">
      <w:pPr>
        <w:ind w:left="1627"/>
        <w:rPr>
          <w:rFonts w:ascii="Arial" w:hAnsi="Arial" w:cs="Arial"/>
          <w:sz w:val="22"/>
          <w:szCs w:val="22"/>
        </w:rPr>
      </w:pPr>
      <w:r w:rsidRPr="001E1963">
        <w:rPr>
          <w:rFonts w:ascii="Arial" w:hAnsi="Arial" w:cs="Arial"/>
          <w:sz w:val="22"/>
          <w:szCs w:val="22"/>
        </w:rPr>
        <w:t xml:space="preserve">and </w:t>
      </w:r>
      <w:r>
        <w:rPr>
          <w:rFonts w:ascii="Arial" w:hAnsi="Arial" w:cs="Arial"/>
          <w:sz w:val="22"/>
          <w:szCs w:val="22"/>
        </w:rPr>
        <w:t>ending with the last Settlement Period (23:30 – 00:00) of 31</w:t>
      </w:r>
      <w:r w:rsidRPr="00F028BE">
        <w:rPr>
          <w:rFonts w:ascii="Arial" w:hAnsi="Arial" w:cs="Arial"/>
          <w:sz w:val="22"/>
          <w:szCs w:val="22"/>
          <w:vertAlign w:val="superscript"/>
        </w:rPr>
        <w:t>st</w:t>
      </w:r>
      <w:r>
        <w:rPr>
          <w:rFonts w:ascii="Arial" w:hAnsi="Arial" w:cs="Arial"/>
          <w:sz w:val="22"/>
          <w:szCs w:val="22"/>
        </w:rPr>
        <w:t xml:space="preserve"> December 2023</w:t>
      </w:r>
      <w:r w:rsidRPr="001E1963">
        <w:rPr>
          <w:rFonts w:ascii="Arial" w:hAnsi="Arial" w:cs="Arial"/>
          <w:sz w:val="22"/>
          <w:szCs w:val="22"/>
        </w:rPr>
        <w:t xml:space="preserve"> inclusive, </w:t>
      </w:r>
      <w:r>
        <w:rPr>
          <w:rFonts w:ascii="Arial" w:hAnsi="Arial" w:cs="Arial"/>
          <w:sz w:val="22"/>
          <w:szCs w:val="22"/>
        </w:rPr>
        <w:t xml:space="preserve">Generators shall be liable for a </w:t>
      </w:r>
      <w:r w:rsidRPr="73CC2C67">
        <w:rPr>
          <w:rFonts w:ascii="Arial" w:hAnsi="Arial" w:cs="Arial"/>
          <w:sz w:val="22"/>
          <w:szCs w:val="22"/>
        </w:rPr>
        <w:t>charge (</w:t>
      </w:r>
      <w:r w:rsidRPr="5E95B305">
        <w:rPr>
          <w:rFonts w:ascii="Arial" w:hAnsi="Arial" w:cs="Arial"/>
          <w:sz w:val="22"/>
          <w:szCs w:val="22"/>
        </w:rPr>
        <w:t>the “</w:t>
      </w:r>
      <w:r>
        <w:rPr>
          <w:rFonts w:ascii="Arial" w:hAnsi="Arial" w:cs="Arial"/>
          <w:sz w:val="22"/>
          <w:szCs w:val="22"/>
        </w:rPr>
        <w:t>Further Costs Support Scheme Recovery Charge</w:t>
      </w:r>
      <w:r w:rsidRPr="1F7508DE">
        <w:rPr>
          <w:rFonts w:ascii="Arial" w:hAnsi="Arial" w:cs="Arial"/>
          <w:sz w:val="22"/>
          <w:szCs w:val="22"/>
        </w:rPr>
        <w:t>”),</w:t>
      </w:r>
      <w:r>
        <w:rPr>
          <w:rFonts w:ascii="Arial" w:hAnsi="Arial" w:cs="Arial"/>
          <w:sz w:val="22"/>
          <w:szCs w:val="22"/>
        </w:rPr>
        <w:t xml:space="preserve"> payable monthly, calculated as follows:</w:t>
      </w:r>
    </w:p>
    <w:p w14:paraId="53428F00" w14:textId="77777777" w:rsidR="00C95284" w:rsidRDefault="00C95284" w:rsidP="00C95284">
      <w:pPr>
        <w:ind w:left="1627"/>
        <w:rPr>
          <w:rFonts w:ascii="Arial" w:hAnsi="Arial" w:cs="Arial"/>
          <w:sz w:val="22"/>
          <w:szCs w:val="22"/>
        </w:rPr>
      </w:pPr>
    </w:p>
    <w:p w14:paraId="3B74C8CB" w14:textId="6D5258BB" w:rsidR="00C95284" w:rsidRPr="008A41B4" w:rsidRDefault="001A38A3" w:rsidP="00CD5631">
      <w:pPr>
        <w:ind w:left="1627" w:firstLine="533"/>
        <w:jc w:val="center"/>
        <w:rPr>
          <w:rFonts w:ascii="Arial" w:hAnsi="Arial" w:cs="Arial"/>
          <w:sz w:val="22"/>
          <w:szCs w:val="22"/>
        </w:rPr>
      </w:pPr>
      <m:oMathPara>
        <m:oMath>
          <m:sSub>
            <m:sSubPr>
              <m:ctrlPr>
                <w:rPr>
                  <w:rFonts w:ascii="Cambria Math" w:hAnsi="Cambria Math" w:cs="Arial"/>
                  <w:i/>
                </w:rPr>
              </m:ctrlPr>
            </m:sSubPr>
            <m:e>
              <m:r>
                <w:rPr>
                  <w:rFonts w:ascii="Cambria Math" w:hAnsi="Cambria Math" w:cs="Arial"/>
                </w:rPr>
                <m:t>FCSSRC</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r>
                <w:rPr>
                  <w:rFonts w:ascii="Cambria Math" w:hAnsi="Cambria Math" w:cs="Arial"/>
                  <w:sz w:val="22"/>
                  <w:szCs w:val="22"/>
                </w:rPr>
                <m:t xml:space="preserve"> (1-</m:t>
              </m:r>
              <m:r>
                <w:rPr>
                  <w:rFonts w:ascii="Cambria Math" w:hAnsi="Cambria Math" w:cs="Arial"/>
                  <w:sz w:val="22"/>
                  <w:szCs w:val="22"/>
                </w:rPr>
                <m:t>D</m:t>
              </m:r>
              <m:r>
                <w:rPr>
                  <w:rFonts w:ascii="Cambria Math" w:hAnsi="Cambria Math" w:cs="Arial"/>
                  <w:sz w:val="22"/>
                  <w:szCs w:val="22"/>
                </w:rPr>
                <m:t xml:space="preserve">%) * </m:t>
              </m:r>
              <m:r>
                <w:rPr>
                  <w:rFonts w:ascii="Cambria Math" w:hAnsi="Cambria Math" w:cs="Arial"/>
                  <w:sz w:val="22"/>
                  <w:szCs w:val="22"/>
                </w:rPr>
                <m:t>BSUoSFXC</m:t>
              </m:r>
              <m:r>
                <m:rPr>
                  <m:sty m:val="p"/>
                </m:rPr>
                <w:rPr>
                  <w:rFonts w:ascii="Cambria Math" w:hAnsi="Cambria Math" w:cs="Cambria Math"/>
                  <w:sz w:val="22"/>
                  <w:szCs w:val="22"/>
                </w:rPr>
                <m:t>d / GRD</m:t>
              </m:r>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xml:space="preserve">+ </m:t>
          </m:r>
          <m:r>
            <w:rPr>
              <w:rFonts w:ascii="Cambria Math" w:hAnsi="Cambria Math" w:cs="Arial"/>
            </w:rPr>
            <m:t>S</m:t>
          </m:r>
          <m:sSub>
            <m:sSubPr>
              <m:ctrlPr>
                <w:rPr>
                  <w:rFonts w:ascii="Cambria Math" w:hAnsi="Cambria Math" w:cs="Arial"/>
                  <w:i/>
                </w:rPr>
              </m:ctrlPr>
            </m:sSubPr>
            <m:e>
              <m:r>
                <w:rPr>
                  <w:rFonts w:ascii="Cambria Math" w:hAnsi="Cambria Math" w:cs="Arial"/>
                </w:rPr>
                <m:t>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m:t>
              </m:r>
              <m:r>
                <w:rPr>
                  <w:rFonts w:ascii="Cambria Math" w:hAnsi="Cambria Math" w:cs="Arial"/>
                </w:rPr>
                <m:t>∈</m:t>
              </m:r>
              <m:r>
                <w:rPr>
                  <w:rFonts w:ascii="Cambria Math" w:hAnsi="Cambria Math" w:cs="Arial"/>
                </w:rPr>
                <m:t>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0A47ECC4" w14:textId="77777777" w:rsidR="00C95284" w:rsidRDefault="00C95284" w:rsidP="00C95284">
      <w:pPr>
        <w:ind w:left="1627"/>
        <w:rPr>
          <w:rFonts w:ascii="Arial" w:hAnsi="Arial" w:cs="Arial"/>
          <w:sz w:val="22"/>
          <w:szCs w:val="22"/>
        </w:rPr>
      </w:pPr>
    </w:p>
    <w:p w14:paraId="0452C697" w14:textId="77777777" w:rsidR="00C95284" w:rsidRDefault="00C95284" w:rsidP="00461271">
      <w:pPr>
        <w:pStyle w:val="ListParagraph"/>
        <w:ind w:left="1627"/>
        <w:rPr>
          <w:rFonts w:ascii="Arial" w:hAnsi="Arial" w:cs="Arial"/>
          <w:sz w:val="22"/>
          <w:szCs w:val="22"/>
        </w:rPr>
      </w:pPr>
      <w:r w:rsidRPr="0085208F">
        <w:rPr>
          <w:rFonts w:ascii="Arial" w:hAnsi="Arial" w:cs="Arial"/>
          <w:sz w:val="22"/>
          <w:szCs w:val="22"/>
        </w:rPr>
        <w:t xml:space="preserve">GRD = the number of days within </w:t>
      </w:r>
      <w:r w:rsidRPr="0085208F">
        <w:rPr>
          <w:rFonts w:ascii="Arial" w:hAnsi="Arial" w:cs="Arial"/>
          <w:b/>
          <w:bCs/>
          <w:sz w:val="22"/>
          <w:szCs w:val="22"/>
        </w:rPr>
        <w:t>Financial Year</w:t>
      </w:r>
      <w:r w:rsidRPr="0085208F">
        <w:rPr>
          <w:rFonts w:ascii="Arial" w:hAnsi="Arial" w:cs="Arial"/>
          <w:sz w:val="22"/>
          <w:szCs w:val="22"/>
        </w:rPr>
        <w:t xml:space="preserve"> 2023/4 over which the cumulative total deferred value of the Further Costs Support Scheme is to be recovered over from Generators</w:t>
      </w:r>
      <w:r>
        <w:rPr>
          <w:rFonts w:ascii="Arial" w:hAnsi="Arial" w:cs="Arial"/>
          <w:sz w:val="22"/>
          <w:szCs w:val="22"/>
        </w:rPr>
        <w:t>.</w:t>
      </w:r>
    </w:p>
    <w:p w14:paraId="769948D9" w14:textId="77777777" w:rsidR="00C95284" w:rsidRPr="0085208F" w:rsidRDefault="00C95284" w:rsidP="00C95284">
      <w:pPr>
        <w:rPr>
          <w:rFonts w:ascii="Arial" w:hAnsi="Arial" w:cs="Arial"/>
          <w:sz w:val="22"/>
          <w:szCs w:val="22"/>
        </w:rPr>
      </w:pPr>
    </w:p>
    <w:p w14:paraId="718C9D4C"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calculate and invoice the Further Costs Support Scheme Recovery Charge as soon as reasonably practicable following the end of each calendar month.</w:t>
      </w:r>
    </w:p>
    <w:p w14:paraId="3A7B5F2D" w14:textId="77777777" w:rsidR="00C95284" w:rsidRPr="006F2B80" w:rsidRDefault="00C95284" w:rsidP="00C95284">
      <w:pPr>
        <w:pStyle w:val="ListParagraph"/>
        <w:ind w:left="1627"/>
        <w:rPr>
          <w:rFonts w:ascii="Arial" w:hAnsi="Arial" w:cs="Arial"/>
          <w:sz w:val="22"/>
          <w:szCs w:val="22"/>
        </w:rPr>
      </w:pPr>
    </w:p>
    <w:p w14:paraId="29FF10D9"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provide an update each Business Day to notify industry of the total Further Costs removed under paragraphs 14.3</w:t>
      </w:r>
      <w:r>
        <w:rPr>
          <w:rFonts w:ascii="Arial" w:hAnsi="Arial" w:cs="Arial"/>
          <w:sz w:val="22"/>
          <w:szCs w:val="22"/>
        </w:rPr>
        <w:t>1</w:t>
      </w:r>
      <w:r w:rsidRPr="006F2B80">
        <w:rPr>
          <w:rFonts w:ascii="Arial" w:hAnsi="Arial" w:cs="Arial"/>
          <w:sz w:val="22"/>
          <w:szCs w:val="22"/>
        </w:rPr>
        <w:t>.28 and 14.3</w:t>
      </w:r>
      <w:r>
        <w:rPr>
          <w:rFonts w:ascii="Arial" w:hAnsi="Arial" w:cs="Arial"/>
          <w:sz w:val="22"/>
          <w:szCs w:val="22"/>
        </w:rPr>
        <w:t>1</w:t>
      </w:r>
      <w:r w:rsidRPr="006F2B80">
        <w:rPr>
          <w:rFonts w:ascii="Arial" w:hAnsi="Arial" w:cs="Arial"/>
          <w:sz w:val="22"/>
          <w:szCs w:val="22"/>
        </w:rPr>
        <w:t xml:space="preserve">.29. </w:t>
      </w:r>
    </w:p>
    <w:p w14:paraId="393623F5" w14:textId="77777777" w:rsidR="00C95284" w:rsidRPr="0085208F" w:rsidRDefault="00C95284" w:rsidP="00C95284">
      <w:pPr>
        <w:rPr>
          <w:rFonts w:ascii="Arial" w:hAnsi="Arial" w:cs="Arial"/>
          <w:sz w:val="22"/>
          <w:szCs w:val="22"/>
        </w:rPr>
      </w:pPr>
    </w:p>
    <w:p w14:paraId="6D0E40A6" w14:textId="77777777" w:rsidR="00C95284" w:rsidRPr="0085208F" w:rsidRDefault="00C95284" w:rsidP="007D27B2">
      <w:pPr>
        <w:pStyle w:val="ListParagraph"/>
        <w:numPr>
          <w:ilvl w:val="0"/>
          <w:numId w:val="127"/>
        </w:numPr>
        <w:rPr>
          <w:rFonts w:ascii="Arial" w:hAnsi="Arial" w:cs="Arial"/>
          <w:sz w:val="22"/>
          <w:szCs w:val="22"/>
        </w:rPr>
      </w:pPr>
      <w:r w:rsidRPr="006F2B80">
        <w:rPr>
          <w:rFonts w:ascii="Arial" w:hAnsi="Arial" w:cs="Arial"/>
          <w:sz w:val="22"/>
          <w:szCs w:val="22"/>
        </w:rPr>
        <w:t xml:space="preserve">The £40/MWh cap (as introduced in paragraph 14.3.28) will not be applied in the first and subsequent </w:t>
      </w:r>
      <w:r w:rsidRPr="0085208F">
        <w:rPr>
          <w:rFonts w:ascii="Arial" w:hAnsi="Arial" w:cs="Arial"/>
          <w:b/>
          <w:bCs/>
          <w:sz w:val="22"/>
          <w:szCs w:val="22"/>
        </w:rPr>
        <w:t>Settlement Periods</w:t>
      </w:r>
      <w:r w:rsidRPr="006F2B80">
        <w:rPr>
          <w:rFonts w:ascii="Arial" w:hAnsi="Arial" w:cs="Arial"/>
          <w:sz w:val="22"/>
          <w:szCs w:val="22"/>
        </w:rPr>
        <w:t xml:space="preserve"> where the limit of £250m would have otherwise been breached. Once the </w:t>
      </w:r>
      <w:r w:rsidRPr="0085208F">
        <w:rPr>
          <w:rFonts w:ascii="Arial" w:hAnsi="Arial" w:cs="Arial"/>
          <w:b/>
          <w:bCs/>
          <w:sz w:val="22"/>
          <w:szCs w:val="22"/>
        </w:rPr>
        <w:t>Initial Settlement Run</w:t>
      </w:r>
      <w:r w:rsidRPr="006F2B80">
        <w:rPr>
          <w:rFonts w:ascii="Arial" w:hAnsi="Arial" w:cs="Arial"/>
          <w:sz w:val="22"/>
          <w:szCs w:val="22"/>
        </w:rPr>
        <w:t xml:space="preserve"> confirming this has been completed, </w:t>
      </w:r>
      <w:r w:rsidRPr="0085208F">
        <w:rPr>
          <w:rFonts w:ascii="Arial" w:hAnsi="Arial" w:cs="Arial"/>
          <w:b/>
          <w:bCs/>
          <w:sz w:val="22"/>
          <w:szCs w:val="22"/>
        </w:rPr>
        <w:t>The Company</w:t>
      </w:r>
      <w:r w:rsidRPr="006F2B80">
        <w:rPr>
          <w:rFonts w:ascii="Arial" w:hAnsi="Arial" w:cs="Arial"/>
          <w:sz w:val="22"/>
          <w:szCs w:val="22"/>
        </w:rPr>
        <w:t xml:space="preserve"> will notify </w:t>
      </w:r>
      <w:r w:rsidRPr="0085208F">
        <w:rPr>
          <w:rFonts w:ascii="Arial" w:hAnsi="Arial" w:cs="Arial"/>
          <w:b/>
          <w:bCs/>
          <w:sz w:val="22"/>
          <w:szCs w:val="22"/>
        </w:rPr>
        <w:t>Users</w:t>
      </w:r>
      <w:r w:rsidRPr="006F2B80">
        <w:rPr>
          <w:rFonts w:ascii="Arial" w:hAnsi="Arial" w:cs="Arial"/>
          <w:sz w:val="22"/>
          <w:szCs w:val="22"/>
        </w:rPr>
        <w:t xml:space="preserve"> to confirm that the Further Costs Support Scheme has ended, providing the precise </w:t>
      </w:r>
      <w:r w:rsidRPr="0085208F">
        <w:rPr>
          <w:rFonts w:ascii="Arial" w:hAnsi="Arial" w:cs="Arial"/>
          <w:b/>
          <w:bCs/>
          <w:sz w:val="22"/>
          <w:szCs w:val="22"/>
        </w:rPr>
        <w:t>Settlement Day, Settlement Period</w:t>
      </w:r>
      <w:r w:rsidRPr="006F2B80">
        <w:rPr>
          <w:rFonts w:ascii="Arial" w:hAnsi="Arial" w:cs="Arial"/>
          <w:sz w:val="22"/>
          <w:szCs w:val="22"/>
        </w:rPr>
        <w:t xml:space="preserve"> and value of BSUoSFXCd</w:t>
      </w:r>
    </w:p>
    <w:p w14:paraId="56D3078E" w14:textId="77777777" w:rsidR="00C95284" w:rsidRDefault="00C95284" w:rsidP="00C95284">
      <w:pPr>
        <w:pStyle w:val="1"/>
        <w:jc w:val="both"/>
        <w:rPr>
          <w:b/>
          <w:color w:val="008080"/>
        </w:rPr>
      </w:pP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77777777" w:rsidR="00C95284" w:rsidRDefault="00C95284" w:rsidP="007D27B2">
      <w:pPr>
        <w:pStyle w:val="1"/>
        <w:numPr>
          <w:ilvl w:val="0"/>
          <w:numId w:val="80"/>
        </w:numPr>
        <w:jc w:val="both"/>
      </w:pPr>
      <w:r w:rsidRPr="0085208F">
        <w:rPr>
          <w:b/>
          <w:bCs/>
        </w:rPr>
        <w:t>The Company</w:t>
      </w:r>
      <w:r>
        <w:t xml:space="preserve"> will calculate initial settlement (SF) BSUoS Charges in accordance with the methodology set out in section 14.30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77777777" w:rsidR="00C95284" w:rsidRDefault="00C95284" w:rsidP="007D27B2">
      <w:pPr>
        <w:numPr>
          <w:ilvl w:val="0"/>
          <w:numId w:val="80"/>
        </w:numPr>
      </w:pPr>
      <w:r w:rsidRPr="00E305A0">
        <w:rPr>
          <w:rFonts w:ascii="Arial" w:hAnsi="Arial"/>
          <w:sz w:val="22"/>
        </w:rPr>
        <w:t>Pursuant to Paragraph 14.30.5,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5B9D18D2" w14:textId="77777777" w:rsidR="00C95284" w:rsidRDefault="00C95284" w:rsidP="00C95284">
      <w:pPr>
        <w:jc w:val="both"/>
      </w:pPr>
    </w:p>
    <w:p w14:paraId="34CE0748" w14:textId="77777777" w:rsidR="00C95284" w:rsidRDefault="00C95284" w:rsidP="00C95284">
      <w:pPr>
        <w:pStyle w:val="Heading2"/>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pPr>
      <w:r>
        <w:br w:type="page"/>
        <w:t>Relationship between the Statement of the Use of System Charging Methodology and the Transmission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77777777" w:rsidR="00C95284" w:rsidRDefault="00C95284" w:rsidP="007D27B2">
      <w:pPr>
        <w:pStyle w:val="1"/>
        <w:numPr>
          <w:ilvl w:val="0"/>
          <w:numId w:val="80"/>
        </w:numPr>
        <w:jc w:val="both"/>
      </w:pPr>
      <w:r>
        <w:t xml:space="preserve">BSUoS Charges are made on a daily basis and as such of this Statement sets out the details of the calculation of such charges on a daily basis. Customers may, when verifying Balancing Services Use of System Charges refer to the Transmission Licence which sets out the maximum allowed revenue that </w:t>
      </w:r>
      <w:r w:rsidRPr="0085208F">
        <w:rPr>
          <w:b/>
          <w:bCs/>
        </w:rPr>
        <w:t>The Company</w:t>
      </w:r>
      <w:r>
        <w:t xml:space="preserve"> may recover in respect of the Balancing Services Activity.</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00E75DBA">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799603FF" w14:textId="77777777" w:rsidTr="00E75DBA">
        <w:trPr>
          <w:trHeight w:val="702"/>
        </w:trPr>
        <w:tc>
          <w:tcPr>
            <w:tcW w:w="2518" w:type="dxa"/>
            <w:vAlign w:val="center"/>
          </w:tcPr>
          <w:p w14:paraId="5F6EDB5F" w14:textId="77777777" w:rsidR="00C95284" w:rsidRDefault="00C95284" w:rsidP="00E75DBA">
            <w:pPr>
              <w:pStyle w:val="1"/>
            </w:pPr>
            <w:r w:rsidRPr="00C47A5F">
              <w:t>Daily Adjusted Revenue</w:t>
            </w:r>
          </w:p>
        </w:tc>
        <w:tc>
          <w:tcPr>
            <w:tcW w:w="1731" w:type="dxa"/>
            <w:vAlign w:val="center"/>
          </w:tcPr>
          <w:p w14:paraId="3AE2BC21" w14:textId="77777777" w:rsidR="00C95284" w:rsidRDefault="00C95284" w:rsidP="00E75DBA">
            <w:pPr>
              <w:pStyle w:val="1"/>
            </w:pPr>
            <w:r>
              <w:rPr>
                <w:position w:val="-12"/>
              </w:rPr>
              <w:object w:dxaOrig="730" w:dyaOrig="370" w14:anchorId="184B0995">
                <v:shape id="_x0000_i1032" type="#_x0000_t75" style="width:35.25pt;height:21.75pt" o:ole="">
                  <v:imagedata r:id="rId108" o:title=""/>
                </v:shape>
                <o:OLEObject Type="Embed" ProgID="Equation.3" ShapeID="_x0000_i1032" DrawAspect="Content" ObjectID="_1781510304" r:id="rId109"/>
              </w:object>
            </w:r>
          </w:p>
        </w:tc>
        <w:tc>
          <w:tcPr>
            <w:tcW w:w="766" w:type="dxa"/>
            <w:vAlign w:val="center"/>
          </w:tcPr>
          <w:p w14:paraId="2758180E" w14:textId="77777777" w:rsidR="00C95284" w:rsidRDefault="00C95284" w:rsidP="00E75DBA">
            <w:pPr>
              <w:pStyle w:val="1"/>
              <w:jc w:val="center"/>
            </w:pPr>
            <w:r>
              <w:t>£</w:t>
            </w:r>
          </w:p>
        </w:tc>
        <w:tc>
          <w:tcPr>
            <w:tcW w:w="4401" w:type="dxa"/>
            <w:vAlign w:val="center"/>
          </w:tcPr>
          <w:p w14:paraId="799F914C" w14:textId="77777777" w:rsidR="00C95284" w:rsidRDefault="00C95284" w:rsidP="00E75DBA">
            <w:pPr>
              <w:pStyle w:val="1"/>
            </w:pPr>
            <w:r w:rsidRPr="00C47A5F">
              <w:t>Means adjusted revenue published by the Authority pursuant to Special Condition 5.2 (Annual Iteration Process for the ESO Price Control Financial Model) prior to the end of Regulatory Year t; as calculated for Settlement Day, d,</w:t>
            </w:r>
          </w:p>
        </w:tc>
      </w:tr>
      <w:tr w:rsidR="00C95284" w14:paraId="05FFE4C6" w14:textId="77777777" w:rsidTr="00E75DBA">
        <w:trPr>
          <w:trHeight w:val="702"/>
        </w:trPr>
        <w:tc>
          <w:tcPr>
            <w:tcW w:w="2518" w:type="dxa"/>
            <w:vAlign w:val="center"/>
          </w:tcPr>
          <w:p w14:paraId="0B24435A" w14:textId="77777777" w:rsidR="00C95284" w:rsidRDefault="00C95284" w:rsidP="00E75DBA">
            <w:pPr>
              <w:pStyle w:val="1"/>
            </w:pPr>
            <w:r>
              <w:t>BETTA Preparation Costs</w:t>
            </w:r>
          </w:p>
        </w:tc>
        <w:tc>
          <w:tcPr>
            <w:tcW w:w="1731" w:type="dxa"/>
            <w:vAlign w:val="center"/>
          </w:tcPr>
          <w:p w14:paraId="093894F6" w14:textId="77777777" w:rsidR="00C95284" w:rsidRDefault="00C95284" w:rsidP="00E75DBA">
            <w:pPr>
              <w:pStyle w:val="1"/>
            </w:pPr>
            <w:r>
              <w:t>BI</w:t>
            </w:r>
          </w:p>
        </w:tc>
        <w:tc>
          <w:tcPr>
            <w:tcW w:w="766" w:type="dxa"/>
            <w:vAlign w:val="center"/>
          </w:tcPr>
          <w:p w14:paraId="5AB75CDC" w14:textId="77777777" w:rsidR="00C95284" w:rsidRDefault="00C95284" w:rsidP="00E75DBA">
            <w:pPr>
              <w:pStyle w:val="1"/>
              <w:jc w:val="center"/>
            </w:pPr>
            <w:r>
              <w:t>£</w:t>
            </w:r>
          </w:p>
        </w:tc>
        <w:tc>
          <w:tcPr>
            <w:tcW w:w="4401" w:type="dxa"/>
            <w:vAlign w:val="center"/>
          </w:tcPr>
          <w:p w14:paraId="4772464D" w14:textId="77777777" w:rsidR="00C95284" w:rsidRDefault="00C95284" w:rsidP="00E75DBA">
            <w:pPr>
              <w:pStyle w:val="1"/>
            </w:pPr>
            <w:r>
              <w:t>As defined in the Transmission Licence</w:t>
            </w:r>
          </w:p>
        </w:tc>
      </w:tr>
      <w:tr w:rsidR="00C95284" w14:paraId="41B8F1C4" w14:textId="77777777" w:rsidTr="00E75DBA">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00E75DBA">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32F4A27C" w14:textId="77777777" w:rsidTr="00E75DBA">
        <w:trPr>
          <w:trHeight w:val="1109"/>
        </w:trPr>
        <w:tc>
          <w:tcPr>
            <w:tcW w:w="2518" w:type="dxa"/>
            <w:vAlign w:val="center"/>
          </w:tcPr>
          <w:p w14:paraId="382A8103" w14:textId="77777777" w:rsidR="00C95284" w:rsidRDefault="00C95284" w:rsidP="00E75DBA">
            <w:pPr>
              <w:pStyle w:val="1"/>
            </w:pPr>
            <w:r>
              <w:t>Balancing service contract costs – non-Settlement Period specific</w:t>
            </w:r>
          </w:p>
        </w:tc>
        <w:tc>
          <w:tcPr>
            <w:tcW w:w="1731" w:type="dxa"/>
            <w:vAlign w:val="center"/>
          </w:tcPr>
          <w:p w14:paraId="51A4200A" w14:textId="77777777" w:rsidR="00C95284" w:rsidRDefault="00C95284" w:rsidP="00E75DBA">
            <w:pPr>
              <w:pStyle w:val="1"/>
            </w:pPr>
            <w:r>
              <w:t>BSCCA</w:t>
            </w:r>
            <w:r>
              <w:rPr>
                <w:vertAlign w:val="subscript"/>
              </w:rPr>
              <w:t>d</w:t>
            </w:r>
          </w:p>
        </w:tc>
        <w:tc>
          <w:tcPr>
            <w:tcW w:w="766" w:type="dxa"/>
            <w:vAlign w:val="center"/>
          </w:tcPr>
          <w:p w14:paraId="206DF235" w14:textId="77777777" w:rsidR="00C95284" w:rsidRDefault="00C95284" w:rsidP="00E75DBA">
            <w:pPr>
              <w:pStyle w:val="1"/>
              <w:jc w:val="center"/>
            </w:pPr>
            <w:r>
              <w:t>£</w:t>
            </w:r>
          </w:p>
        </w:tc>
        <w:tc>
          <w:tcPr>
            <w:tcW w:w="4401" w:type="dxa"/>
            <w:vAlign w:val="center"/>
          </w:tcPr>
          <w:p w14:paraId="34F1952D" w14:textId="77777777" w:rsidR="00C95284" w:rsidRDefault="00C95284" w:rsidP="00E75DBA">
            <w:pPr>
              <w:pStyle w:val="1"/>
            </w:pPr>
            <w:r>
              <w:t>Non Settlement Period specific Balancing Contract Costs for Settlement Day d</w:t>
            </w:r>
            <w:r w:rsidRPr="007F556A">
              <w:t xml:space="preserve"> less any costs incurred within these values relating to Supplementary Balancing Reserve and Demand Side Balancing Reserve</w:t>
            </w:r>
          </w:p>
        </w:tc>
      </w:tr>
      <w:tr w:rsidR="00C95284" w14:paraId="7C0E4992" w14:textId="77777777" w:rsidTr="00E75DBA">
        <w:trPr>
          <w:trHeight w:val="983"/>
        </w:trPr>
        <w:tc>
          <w:tcPr>
            <w:tcW w:w="2518" w:type="dxa"/>
            <w:vAlign w:val="center"/>
          </w:tcPr>
          <w:p w14:paraId="6E0A3F4B" w14:textId="77777777" w:rsidR="00C95284" w:rsidRDefault="00C95284" w:rsidP="00E75DBA">
            <w:pPr>
              <w:pStyle w:val="1"/>
            </w:pPr>
            <w:r>
              <w:t>Balancing Service Contract Cost</w:t>
            </w:r>
          </w:p>
        </w:tc>
        <w:tc>
          <w:tcPr>
            <w:tcW w:w="1731" w:type="dxa"/>
            <w:vAlign w:val="center"/>
          </w:tcPr>
          <w:p w14:paraId="1A2B0EB1" w14:textId="77777777" w:rsidR="00C95284" w:rsidRDefault="00C95284" w:rsidP="00E75DBA">
            <w:pPr>
              <w:pStyle w:val="1"/>
            </w:pPr>
            <w:r>
              <w:t>BSCC</w:t>
            </w:r>
            <w:r>
              <w:rPr>
                <w:vertAlign w:val="subscript"/>
              </w:rPr>
              <w:t>j</w:t>
            </w:r>
          </w:p>
        </w:tc>
        <w:tc>
          <w:tcPr>
            <w:tcW w:w="766" w:type="dxa"/>
            <w:vAlign w:val="center"/>
          </w:tcPr>
          <w:p w14:paraId="00DF6C41" w14:textId="77777777" w:rsidR="00C95284" w:rsidRDefault="00C95284" w:rsidP="00E75DBA">
            <w:pPr>
              <w:pStyle w:val="1"/>
              <w:jc w:val="center"/>
            </w:pPr>
            <w:r>
              <w:t>£</w:t>
            </w:r>
          </w:p>
        </w:tc>
        <w:tc>
          <w:tcPr>
            <w:tcW w:w="4401" w:type="dxa"/>
            <w:vAlign w:val="center"/>
          </w:tcPr>
          <w:p w14:paraId="1648A5D3" w14:textId="77777777" w:rsidR="00C95284" w:rsidRDefault="00C95284" w:rsidP="00E75DBA">
            <w:pPr>
              <w:pStyle w:val="1"/>
              <w:jc w:val="both"/>
            </w:pPr>
            <w:r>
              <w:t>Balancing Service Contract Cost from purchasing Ancillary services applicable to a Settlement Period j</w:t>
            </w:r>
            <w:r w:rsidRPr="00DA19F8">
              <w:t xml:space="preserve"> less an</w:t>
            </w:r>
            <w:r>
              <w:t>y</w:t>
            </w:r>
            <w:r w:rsidRPr="00DA19F8">
              <w:t xml:space="preserve"> costs incurred within these values relating to Supplementary Balancing Reserve and Demand Side Balancing Reserve</w:t>
            </w:r>
          </w:p>
        </w:tc>
      </w:tr>
      <w:tr w:rsidR="00C95284" w14:paraId="3EBC1BC1" w14:textId="77777777" w:rsidTr="00E75DBA">
        <w:trPr>
          <w:trHeight w:val="1138"/>
        </w:trPr>
        <w:tc>
          <w:tcPr>
            <w:tcW w:w="2518" w:type="dxa"/>
            <w:vAlign w:val="center"/>
          </w:tcPr>
          <w:p w14:paraId="4B295B0A" w14:textId="77777777" w:rsidR="00C95284" w:rsidRDefault="00C95284" w:rsidP="00E75DBA">
            <w:pPr>
              <w:pStyle w:val="1"/>
            </w:pPr>
            <w:r>
              <w:t>Balancing service contract costs – Settlement Period specific</w:t>
            </w:r>
          </w:p>
        </w:tc>
        <w:tc>
          <w:tcPr>
            <w:tcW w:w="1731" w:type="dxa"/>
            <w:vAlign w:val="center"/>
          </w:tcPr>
          <w:p w14:paraId="0C966D92" w14:textId="77777777" w:rsidR="00C95284" w:rsidRDefault="00C95284" w:rsidP="00E75DBA">
            <w:pPr>
              <w:pStyle w:val="1"/>
            </w:pPr>
            <w:r>
              <w:t>BSCCV</w:t>
            </w:r>
            <w:r>
              <w:rPr>
                <w:vertAlign w:val="subscript"/>
              </w:rPr>
              <w:t>jd</w:t>
            </w:r>
          </w:p>
        </w:tc>
        <w:tc>
          <w:tcPr>
            <w:tcW w:w="766" w:type="dxa"/>
            <w:vAlign w:val="center"/>
          </w:tcPr>
          <w:p w14:paraId="01F632D7" w14:textId="77777777" w:rsidR="00C95284" w:rsidRDefault="00C95284" w:rsidP="00E75DBA">
            <w:pPr>
              <w:pStyle w:val="1"/>
              <w:jc w:val="center"/>
            </w:pPr>
            <w:r>
              <w:t>£</w:t>
            </w:r>
          </w:p>
        </w:tc>
        <w:tc>
          <w:tcPr>
            <w:tcW w:w="4401" w:type="dxa"/>
            <w:vAlign w:val="center"/>
          </w:tcPr>
          <w:p w14:paraId="5D090971" w14:textId="77777777" w:rsidR="00C95284" w:rsidRDefault="00C95284" w:rsidP="00E75DBA">
            <w:pPr>
              <w:pStyle w:val="1"/>
              <w:jc w:val="both"/>
            </w:pPr>
            <w:r>
              <w:t>Settlement Period j specific Balancing Contract Costs for Settlement Day d</w:t>
            </w:r>
            <w:r w:rsidRPr="00DA19F8">
              <w:t xml:space="preserve"> </w:t>
            </w:r>
          </w:p>
        </w:tc>
      </w:tr>
      <w:tr w:rsidR="00C95284" w14:paraId="2568E10F" w14:textId="77777777" w:rsidTr="00E75DBA">
        <w:trPr>
          <w:trHeight w:val="970"/>
        </w:trPr>
        <w:tc>
          <w:tcPr>
            <w:tcW w:w="2518" w:type="dxa"/>
            <w:vAlign w:val="center"/>
          </w:tcPr>
          <w:p w14:paraId="51819494" w14:textId="77777777" w:rsidR="00C95284" w:rsidRDefault="00C95284" w:rsidP="00E75DBA">
            <w:pPr>
              <w:pStyle w:val="1"/>
            </w:pPr>
            <w:r>
              <w:t>Cost of the Covid Support Scheme incurred in 2020/21</w:t>
            </w:r>
          </w:p>
        </w:tc>
        <w:tc>
          <w:tcPr>
            <w:tcW w:w="1731" w:type="dxa"/>
            <w:vAlign w:val="center"/>
          </w:tcPr>
          <w:p w14:paraId="732DC6F5" w14:textId="77777777" w:rsidR="00C95284" w:rsidRDefault="00C95284" w:rsidP="00E75DBA">
            <w:pPr>
              <w:pStyle w:val="1"/>
              <w:ind w:right="-261"/>
            </w:pPr>
            <w:r>
              <w:t>BSUoSCOVID</w:t>
            </w:r>
            <w:r>
              <w:rPr>
                <w:vertAlign w:val="subscript"/>
              </w:rPr>
              <w:t>d</w:t>
            </w:r>
          </w:p>
        </w:tc>
        <w:tc>
          <w:tcPr>
            <w:tcW w:w="766" w:type="dxa"/>
            <w:vAlign w:val="center"/>
          </w:tcPr>
          <w:p w14:paraId="3E369300" w14:textId="77777777" w:rsidR="00C95284" w:rsidRDefault="00C95284" w:rsidP="00E75DBA">
            <w:pPr>
              <w:pStyle w:val="1"/>
              <w:jc w:val="center"/>
            </w:pPr>
            <w:r>
              <w:t>£</w:t>
            </w:r>
          </w:p>
        </w:tc>
        <w:tc>
          <w:tcPr>
            <w:tcW w:w="4401" w:type="dxa"/>
            <w:vAlign w:val="center"/>
          </w:tcPr>
          <w:p w14:paraId="4EB2335A" w14:textId="77777777" w:rsidR="00C95284" w:rsidRDefault="00C95284" w:rsidP="00E75DBA">
            <w:pPr>
              <w:pStyle w:val="1"/>
              <w:jc w:val="both"/>
            </w:pPr>
            <w:r>
              <w:t>As defined in the Transmission Licence calculated for Settlement Day, d</w:t>
            </w:r>
          </w:p>
        </w:tc>
      </w:tr>
      <w:tr w:rsidR="00C95284" w14:paraId="2905F171" w14:textId="77777777" w:rsidTr="00E75DBA">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00E75DBA">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00E75DBA">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00E75DBA">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44FFA0B6" w14:textId="77777777" w:rsidTr="00E75DBA">
        <w:trPr>
          <w:trHeight w:val="989"/>
        </w:trPr>
        <w:tc>
          <w:tcPr>
            <w:tcW w:w="2518" w:type="dxa"/>
            <w:vAlign w:val="center"/>
          </w:tcPr>
          <w:p w14:paraId="343101E0" w14:textId="77777777" w:rsidR="00C95284" w:rsidRDefault="00C95284" w:rsidP="00E75DBA">
            <w:pPr>
              <w:pStyle w:val="1"/>
            </w:pPr>
            <w:r>
              <w:t>BSUoS 2020/21 Under Recovered Costs</w:t>
            </w:r>
          </w:p>
        </w:tc>
        <w:tc>
          <w:tcPr>
            <w:tcW w:w="1731" w:type="dxa"/>
            <w:vAlign w:val="center"/>
          </w:tcPr>
          <w:p w14:paraId="5721C3CB" w14:textId="77777777" w:rsidR="00C95284" w:rsidRDefault="00C95284" w:rsidP="00E75DBA">
            <w:pPr>
              <w:pStyle w:val="1"/>
            </w:pPr>
            <w:r>
              <w:rPr>
                <w:rFonts w:ascii="Arial" w:hAnsi="Arial" w:cs="Arial"/>
                <w:szCs w:val="22"/>
              </w:rPr>
              <w:t>BSUoSUR20</w:t>
            </w:r>
            <w:r w:rsidRPr="00FD3A75">
              <w:rPr>
                <w:rFonts w:ascii="Arial" w:hAnsi="Arial" w:cs="Arial"/>
                <w:szCs w:val="22"/>
                <w:vertAlign w:val="subscript"/>
              </w:rPr>
              <w:t>d</w:t>
            </w:r>
          </w:p>
        </w:tc>
        <w:tc>
          <w:tcPr>
            <w:tcW w:w="766" w:type="dxa"/>
            <w:vAlign w:val="center"/>
          </w:tcPr>
          <w:p w14:paraId="45611F48" w14:textId="77777777" w:rsidR="00C95284" w:rsidRDefault="00C95284" w:rsidP="00E75DBA">
            <w:pPr>
              <w:pStyle w:val="1"/>
              <w:jc w:val="center"/>
            </w:pPr>
            <w:r>
              <w:t>£</w:t>
            </w:r>
          </w:p>
        </w:tc>
        <w:tc>
          <w:tcPr>
            <w:tcW w:w="4401" w:type="dxa"/>
            <w:vAlign w:val="center"/>
          </w:tcPr>
          <w:p w14:paraId="39F9F382" w14:textId="77777777" w:rsidR="00C95284" w:rsidRDefault="00C95284" w:rsidP="00E75DBA">
            <w:pPr>
              <w:pStyle w:val="1"/>
              <w:jc w:val="both"/>
            </w:pPr>
            <w:r>
              <w:t xml:space="preserve">The  External System Operator (SO) Balancing Services Use of System Charges in the sum of </w:t>
            </w:r>
            <w:r w:rsidRPr="00773AC9">
              <w:t>£33,163,790.21</w:t>
            </w:r>
            <w:r>
              <w:t xml:space="preserve"> payable in the </w:t>
            </w:r>
            <w:r w:rsidRPr="0085208F">
              <w:rPr>
                <w:b/>
                <w:bCs/>
              </w:rPr>
              <w:t>Financial Year</w:t>
            </w:r>
            <w:r>
              <w:t xml:space="preserve"> 2020 / 2021</w:t>
            </w:r>
            <w:r w:rsidDel="00B5028C">
              <w:t xml:space="preserve"> </w:t>
            </w:r>
            <w:r>
              <w:t xml:space="preserve"> divided equally over the  Settlement Days between</w:t>
            </w:r>
            <w:r w:rsidRPr="00B5028C">
              <w:t xml:space="preserve"> 1st October 2021 to 31st March 2022 inclusive. </w:t>
            </w:r>
            <w:r>
              <w:t xml:space="preserve">This is separate, and in addition to, the Covid Support Scheme. </w:t>
            </w:r>
          </w:p>
        </w:tc>
      </w:tr>
      <w:tr w:rsidR="00C95284" w14:paraId="61EE20F1" w14:textId="77777777" w:rsidTr="00E75DBA">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1A25FF31" w14:textId="77777777" w:rsidTr="00E75DBA">
        <w:trPr>
          <w:trHeight w:val="989"/>
        </w:trPr>
        <w:tc>
          <w:tcPr>
            <w:tcW w:w="2518" w:type="dxa"/>
            <w:vAlign w:val="center"/>
          </w:tcPr>
          <w:p w14:paraId="07729F7C" w14:textId="77777777" w:rsidR="00C95284" w:rsidRDefault="00C95284" w:rsidP="00E75DBA">
            <w:pPr>
              <w:pStyle w:val="1"/>
            </w:pPr>
            <w:r>
              <w:t>System Operator BM Cash Flow</w:t>
            </w:r>
          </w:p>
        </w:tc>
        <w:tc>
          <w:tcPr>
            <w:tcW w:w="1731" w:type="dxa"/>
            <w:vAlign w:val="center"/>
          </w:tcPr>
          <w:p w14:paraId="535D1B08" w14:textId="77777777" w:rsidR="00C95284" w:rsidRDefault="00C95284" w:rsidP="00E75DBA">
            <w:pPr>
              <w:pStyle w:val="1"/>
            </w:pPr>
            <w:r>
              <w:t>CSOBM</w:t>
            </w:r>
            <w:r>
              <w:rPr>
                <w:vertAlign w:val="subscript"/>
              </w:rPr>
              <w:t>j</w:t>
            </w:r>
          </w:p>
        </w:tc>
        <w:tc>
          <w:tcPr>
            <w:tcW w:w="766" w:type="dxa"/>
            <w:vAlign w:val="center"/>
          </w:tcPr>
          <w:p w14:paraId="35E2EA95" w14:textId="77777777" w:rsidR="00C95284" w:rsidRDefault="00C95284" w:rsidP="00E75DBA">
            <w:pPr>
              <w:pStyle w:val="1"/>
              <w:jc w:val="center"/>
            </w:pPr>
            <w:r>
              <w:t>£</w:t>
            </w:r>
          </w:p>
        </w:tc>
        <w:tc>
          <w:tcPr>
            <w:tcW w:w="4401" w:type="dxa"/>
            <w:vAlign w:val="center"/>
          </w:tcPr>
          <w:p w14:paraId="5D4E2673" w14:textId="77777777" w:rsidR="00C95284" w:rsidRDefault="00C95284" w:rsidP="00E75DBA">
            <w:pPr>
              <w:pStyle w:val="1"/>
              <w:jc w:val="both"/>
            </w:pPr>
            <w:r>
              <w:t>As defined in the Balancing and Settlement Code in force immediately prior to 1 April 2001 less any costs incurred within these values relating to Supplementary Balancing Reserve and Demand Side Balancing Reserve</w:t>
            </w:r>
          </w:p>
        </w:tc>
      </w:tr>
      <w:tr w:rsidR="00C95284" w14:paraId="4BFBE3D9" w14:textId="77777777" w:rsidTr="00E75DBA">
        <w:trPr>
          <w:trHeight w:val="974"/>
        </w:trPr>
        <w:tc>
          <w:tcPr>
            <w:tcW w:w="2518" w:type="dxa"/>
            <w:vAlign w:val="center"/>
          </w:tcPr>
          <w:p w14:paraId="3EBBC67B" w14:textId="77777777" w:rsidR="00C95284" w:rsidRDefault="00C95284" w:rsidP="00E75DBA">
            <w:pPr>
              <w:pStyle w:val="1"/>
            </w:pPr>
            <w:r>
              <w:t>Daily balancing services adjustment</w:t>
            </w:r>
          </w:p>
        </w:tc>
        <w:tc>
          <w:tcPr>
            <w:tcW w:w="1731" w:type="dxa"/>
            <w:vAlign w:val="center"/>
          </w:tcPr>
          <w:p w14:paraId="44BA21B1" w14:textId="77777777" w:rsidR="00C95284" w:rsidRPr="00F862F2" w:rsidRDefault="00C95284" w:rsidP="00E75DBA">
            <w:pPr>
              <w:pStyle w:val="1"/>
            </w:pPr>
            <w:r>
              <w:t>TotAdj</w:t>
            </w:r>
            <w:r w:rsidRPr="00F862F2">
              <w:rPr>
                <w:vertAlign w:val="subscript"/>
              </w:rPr>
              <w:t>d</w:t>
            </w:r>
          </w:p>
        </w:tc>
        <w:tc>
          <w:tcPr>
            <w:tcW w:w="766" w:type="dxa"/>
            <w:vAlign w:val="center"/>
          </w:tcPr>
          <w:p w14:paraId="33AB684E" w14:textId="77777777" w:rsidR="00C95284" w:rsidRDefault="00C95284" w:rsidP="00E75DBA">
            <w:pPr>
              <w:pStyle w:val="1"/>
              <w:jc w:val="center"/>
            </w:pPr>
            <w:r>
              <w:t>£</w:t>
            </w:r>
          </w:p>
        </w:tc>
        <w:tc>
          <w:tcPr>
            <w:tcW w:w="4401" w:type="dxa"/>
            <w:vAlign w:val="center"/>
          </w:tcPr>
          <w:p w14:paraId="51CD4C7B" w14:textId="77777777" w:rsidR="00C95284" w:rsidRDefault="00C95284" w:rsidP="00E75DBA">
            <w:pPr>
              <w:pStyle w:val="1"/>
              <w:jc w:val="both"/>
            </w:pPr>
            <w:r>
              <w:t>Is the contribution on Settlement Day, d, to the value of TotAdj</w:t>
            </w:r>
            <w:r>
              <w:rPr>
                <w:vertAlign w:val="subscript"/>
              </w:rPr>
              <w:t>t</w:t>
            </w:r>
            <w:r>
              <w:t xml:space="preserve"> where TotAdj</w:t>
            </w:r>
            <w:r>
              <w:rPr>
                <w:vertAlign w:val="subscript"/>
              </w:rPr>
              <w:t>t</w:t>
            </w:r>
            <w:r>
              <w:t xml:space="preserve"> is determined pursuant to part B of Special Condition 4.2 of the Transmission Licence</w:t>
            </w:r>
          </w:p>
        </w:tc>
      </w:tr>
      <w:tr w:rsidR="00C95284" w14:paraId="7EDC92E6" w14:textId="77777777" w:rsidTr="00E75DBA">
        <w:trPr>
          <w:trHeight w:val="974"/>
        </w:trPr>
        <w:tc>
          <w:tcPr>
            <w:tcW w:w="2518" w:type="dxa"/>
            <w:vAlign w:val="center"/>
          </w:tcPr>
          <w:p w14:paraId="1960DB85" w14:textId="77777777" w:rsidR="00C95284" w:rsidRDefault="00C95284" w:rsidP="00E75DBA">
            <w:pPr>
              <w:pStyle w:val="1"/>
            </w:pPr>
            <w:r>
              <w:t>Forecast incentivised Balancing Cost</w:t>
            </w:r>
          </w:p>
        </w:tc>
        <w:tc>
          <w:tcPr>
            <w:tcW w:w="1731" w:type="dxa"/>
            <w:vAlign w:val="center"/>
          </w:tcPr>
          <w:p w14:paraId="33D22F12" w14:textId="77777777" w:rsidR="00C95284" w:rsidRDefault="00C95284" w:rsidP="00E75DBA">
            <w:pPr>
              <w:pStyle w:val="1"/>
            </w:pPr>
            <w:r>
              <w:t>FBC</w:t>
            </w:r>
            <w:r>
              <w:rPr>
                <w:vertAlign w:val="subscript"/>
              </w:rPr>
              <w:t>d</w:t>
            </w:r>
          </w:p>
        </w:tc>
        <w:tc>
          <w:tcPr>
            <w:tcW w:w="766" w:type="dxa"/>
            <w:vAlign w:val="center"/>
          </w:tcPr>
          <w:p w14:paraId="21649065" w14:textId="77777777" w:rsidR="00C95284" w:rsidRDefault="00C95284" w:rsidP="00E75DBA">
            <w:pPr>
              <w:pStyle w:val="1"/>
              <w:jc w:val="center"/>
            </w:pPr>
            <w:r>
              <w:t>£</w:t>
            </w:r>
          </w:p>
        </w:tc>
        <w:tc>
          <w:tcPr>
            <w:tcW w:w="4401" w:type="dxa"/>
            <w:vAlign w:val="center"/>
          </w:tcPr>
          <w:p w14:paraId="2A0437C7" w14:textId="77777777" w:rsidR="00C95284" w:rsidRDefault="00C95284" w:rsidP="00E75DBA">
            <w:pPr>
              <w:pStyle w:val="1"/>
              <w:jc w:val="both"/>
            </w:pPr>
            <w:r>
              <w:t>Forecast incentivised Balancing Cost for duration of the Incentive Scheme as at Settlement Day d</w:t>
            </w:r>
          </w:p>
        </w:tc>
      </w:tr>
      <w:tr w:rsidR="00C95284" w14:paraId="27E780A2" w14:textId="77777777" w:rsidTr="00E75DBA">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00E75DBA">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77777777" w:rsidR="00C95284" w:rsidRDefault="00C95284" w:rsidP="00E75DBA">
            <w:pPr>
              <w:pStyle w:val="1"/>
              <w:jc w:val="both"/>
            </w:pPr>
            <w:r>
              <w:t>The revised Fixed BSUoS Price which applies for a number of Settlement Days s within a Fixed Price Period, as described in Paragraph 14.30.18</w:t>
            </w:r>
          </w:p>
        </w:tc>
      </w:tr>
      <w:tr w:rsidR="00C95284" w14:paraId="6AD18E66" w14:textId="77777777" w:rsidTr="00E75DBA">
        <w:trPr>
          <w:trHeight w:val="969"/>
        </w:trPr>
        <w:tc>
          <w:tcPr>
            <w:tcW w:w="2518" w:type="dxa"/>
            <w:vAlign w:val="center"/>
          </w:tcPr>
          <w:p w14:paraId="56F2539A" w14:textId="77777777" w:rsidR="00C95284" w:rsidRDefault="00C95284" w:rsidP="00E75DBA">
            <w:pPr>
              <w:pStyle w:val="1"/>
            </w:pPr>
            <w:r>
              <w:t>Allowed Income Adjustment relating to the SO-TO Code</w:t>
            </w:r>
          </w:p>
        </w:tc>
        <w:tc>
          <w:tcPr>
            <w:tcW w:w="1731" w:type="dxa"/>
            <w:vAlign w:val="center"/>
          </w:tcPr>
          <w:p w14:paraId="297E21AC" w14:textId="77777777" w:rsidR="00C95284" w:rsidRDefault="00C95284" w:rsidP="00E75DBA">
            <w:pPr>
              <w:pStyle w:val="1"/>
            </w:pPr>
            <w:r>
              <w:t>IAT</w:t>
            </w:r>
          </w:p>
        </w:tc>
        <w:tc>
          <w:tcPr>
            <w:tcW w:w="766" w:type="dxa"/>
            <w:vAlign w:val="center"/>
          </w:tcPr>
          <w:p w14:paraId="66DE9E72" w14:textId="77777777" w:rsidR="00C95284" w:rsidRDefault="00C95284" w:rsidP="00E75DBA">
            <w:pPr>
              <w:pStyle w:val="1"/>
              <w:jc w:val="center"/>
            </w:pPr>
            <w:r>
              <w:t>£</w:t>
            </w:r>
          </w:p>
        </w:tc>
        <w:tc>
          <w:tcPr>
            <w:tcW w:w="4401" w:type="dxa"/>
            <w:vAlign w:val="center"/>
          </w:tcPr>
          <w:p w14:paraId="057168E3" w14:textId="77777777" w:rsidR="00C95284" w:rsidRDefault="00C95284" w:rsidP="00E75DBA">
            <w:pPr>
              <w:pStyle w:val="1"/>
              <w:jc w:val="both"/>
            </w:pPr>
            <w:r>
              <w:t>As defined in the Transmission Licence</w:t>
            </w:r>
          </w:p>
        </w:tc>
      </w:tr>
      <w:tr w:rsidR="00C95284" w14:paraId="5A772443" w14:textId="77777777" w:rsidTr="00E75DBA">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D2D87AA" w14:textId="77777777" w:rsidTr="00E75DBA">
        <w:trPr>
          <w:trHeight w:val="976"/>
        </w:trPr>
        <w:tc>
          <w:tcPr>
            <w:tcW w:w="2518" w:type="dxa"/>
            <w:vAlign w:val="center"/>
          </w:tcPr>
          <w:p w14:paraId="27B70BF6" w14:textId="77777777" w:rsidR="00C95284" w:rsidRDefault="00C95284" w:rsidP="00E75DBA">
            <w:pPr>
              <w:pStyle w:val="1"/>
            </w:pPr>
            <w:r>
              <w:t>Legacy adjustment with respect to actual and assumed RPI values</w:t>
            </w:r>
          </w:p>
        </w:tc>
        <w:tc>
          <w:tcPr>
            <w:tcW w:w="1731" w:type="dxa"/>
            <w:vAlign w:val="center"/>
          </w:tcPr>
          <w:p w14:paraId="3452AC3E" w14:textId="77777777" w:rsidR="00C95284" w:rsidRDefault="00C95284" w:rsidP="00E75DBA">
            <w:pPr>
              <w:pStyle w:val="1"/>
            </w:pPr>
            <w:r>
              <w:rPr>
                <w:position w:val="-12"/>
              </w:rPr>
              <w:object w:dxaOrig="1130" w:dyaOrig="370" w14:anchorId="11BB5620">
                <v:shape id="_x0000_i1033" type="#_x0000_t75" style="width:57.75pt;height:21.75pt" o:ole="">
                  <v:imagedata r:id="rId110" o:title=""/>
                </v:shape>
                <o:OLEObject Type="Embed" ProgID="Equation.3" ShapeID="_x0000_i1033" DrawAspect="Content" ObjectID="_1781510305" r:id="rId111"/>
              </w:object>
            </w:r>
          </w:p>
        </w:tc>
        <w:tc>
          <w:tcPr>
            <w:tcW w:w="766" w:type="dxa"/>
            <w:vAlign w:val="center"/>
          </w:tcPr>
          <w:p w14:paraId="62A69220" w14:textId="77777777" w:rsidR="00C95284" w:rsidRDefault="00C95284" w:rsidP="00E75DBA">
            <w:pPr>
              <w:pStyle w:val="1"/>
              <w:jc w:val="center"/>
            </w:pPr>
            <w:r>
              <w:t>£</w:t>
            </w:r>
          </w:p>
        </w:tc>
        <w:tc>
          <w:tcPr>
            <w:tcW w:w="4401" w:type="dxa"/>
            <w:vAlign w:val="center"/>
          </w:tcPr>
          <w:p w14:paraId="2B40BA08" w14:textId="77777777" w:rsidR="00C95284" w:rsidRDefault="00C95284" w:rsidP="00E75DBA">
            <w:pPr>
              <w:pStyle w:val="1"/>
              <w:jc w:val="both"/>
            </w:pPr>
            <w:r w:rsidRPr="0042125C">
              <w:t>As defined in the Transmission Licence</w:t>
            </w:r>
            <w:r>
              <w:t>, calculated for Settlement Day,d</w:t>
            </w:r>
            <w:r w:rsidRPr="0042125C">
              <w:t>.</w:t>
            </w:r>
          </w:p>
        </w:tc>
      </w:tr>
      <w:tr w:rsidR="00C95284" w14:paraId="418E5120" w14:textId="77777777" w:rsidTr="00E75DBA">
        <w:trPr>
          <w:trHeight w:val="976"/>
        </w:trPr>
        <w:tc>
          <w:tcPr>
            <w:tcW w:w="2518" w:type="dxa"/>
            <w:vAlign w:val="center"/>
          </w:tcPr>
          <w:p w14:paraId="06BA7EE5" w14:textId="77777777" w:rsidR="00C95284" w:rsidRDefault="00C95284" w:rsidP="00E75DBA">
            <w:pPr>
              <w:pStyle w:val="1"/>
            </w:pPr>
            <w:r>
              <w:t>Cost associated with the Provision of Balancing Services to others</w:t>
            </w:r>
          </w:p>
        </w:tc>
        <w:tc>
          <w:tcPr>
            <w:tcW w:w="1731" w:type="dxa"/>
            <w:vAlign w:val="center"/>
          </w:tcPr>
          <w:p w14:paraId="3BA2CDAA" w14:textId="77777777" w:rsidR="00C95284" w:rsidRDefault="00C95284" w:rsidP="00E75DBA">
            <w:pPr>
              <w:pStyle w:val="1"/>
            </w:pPr>
            <w:r>
              <w:t>OM</w:t>
            </w:r>
            <w:r>
              <w:rPr>
                <w:vertAlign w:val="subscript"/>
              </w:rPr>
              <w:t>d</w:t>
            </w:r>
          </w:p>
        </w:tc>
        <w:tc>
          <w:tcPr>
            <w:tcW w:w="766" w:type="dxa"/>
            <w:vAlign w:val="center"/>
          </w:tcPr>
          <w:p w14:paraId="6FB8CE9E" w14:textId="77777777" w:rsidR="00C95284" w:rsidRDefault="00C95284" w:rsidP="00E75DBA">
            <w:pPr>
              <w:pStyle w:val="1"/>
              <w:jc w:val="center"/>
            </w:pPr>
            <w:r>
              <w:t>£</w:t>
            </w:r>
          </w:p>
        </w:tc>
        <w:tc>
          <w:tcPr>
            <w:tcW w:w="4401" w:type="dxa"/>
            <w:vAlign w:val="center"/>
          </w:tcPr>
          <w:p w14:paraId="1FDB77C4" w14:textId="77777777" w:rsidR="00C95284" w:rsidRDefault="00C95284" w:rsidP="00E75DBA">
            <w:pPr>
              <w:pStyle w:val="1"/>
              <w:jc w:val="both"/>
            </w:pPr>
            <w:r>
              <w:t>Is the contribution on Settlement Day, d, to the value of OM</w:t>
            </w:r>
            <w:r>
              <w:rPr>
                <w:vertAlign w:val="subscript"/>
              </w:rPr>
              <w:t>t</w:t>
            </w:r>
            <w:r>
              <w:t xml:space="preserve"> where OM</w:t>
            </w:r>
            <w:r>
              <w:rPr>
                <w:vertAlign w:val="subscript"/>
              </w:rPr>
              <w:t>t</w:t>
            </w:r>
            <w:r>
              <w:t xml:space="preserve"> is determined pursuant to part C of special Condition 4.2 of the Transmission Licence</w:t>
            </w:r>
          </w:p>
        </w:tc>
      </w:tr>
      <w:tr w:rsidR="00C95284" w14:paraId="0BC9ACCA" w14:textId="77777777" w:rsidTr="00E75DBA">
        <w:trPr>
          <w:trHeight w:val="989"/>
        </w:trPr>
        <w:tc>
          <w:tcPr>
            <w:tcW w:w="2518" w:type="dxa"/>
            <w:vAlign w:val="center"/>
          </w:tcPr>
          <w:p w14:paraId="0BCB17F0" w14:textId="77777777" w:rsidR="00C95284" w:rsidRDefault="00C95284" w:rsidP="00E75DBA">
            <w:pPr>
              <w:pStyle w:val="1"/>
            </w:pPr>
            <w:r>
              <w:t>Outage change allowance amount</w:t>
            </w:r>
          </w:p>
        </w:tc>
        <w:tc>
          <w:tcPr>
            <w:tcW w:w="1731" w:type="dxa"/>
            <w:vAlign w:val="center"/>
          </w:tcPr>
          <w:p w14:paraId="09620777" w14:textId="77777777" w:rsidR="00C95284" w:rsidRDefault="00C95284" w:rsidP="00E75DBA">
            <w:pPr>
              <w:pStyle w:val="1"/>
            </w:pPr>
            <w:r>
              <w:t>ON</w:t>
            </w:r>
          </w:p>
        </w:tc>
        <w:tc>
          <w:tcPr>
            <w:tcW w:w="766" w:type="dxa"/>
            <w:vAlign w:val="center"/>
          </w:tcPr>
          <w:p w14:paraId="10C51954" w14:textId="77777777" w:rsidR="00C95284" w:rsidRDefault="00C95284" w:rsidP="00E75DBA">
            <w:pPr>
              <w:pStyle w:val="1"/>
              <w:jc w:val="center"/>
            </w:pPr>
            <w:r>
              <w:t>£</w:t>
            </w:r>
          </w:p>
        </w:tc>
        <w:tc>
          <w:tcPr>
            <w:tcW w:w="4401" w:type="dxa"/>
            <w:vAlign w:val="center"/>
          </w:tcPr>
          <w:p w14:paraId="74696EB9" w14:textId="77777777" w:rsidR="00C95284" w:rsidRDefault="00C95284" w:rsidP="00E75DBA">
            <w:pPr>
              <w:pStyle w:val="1"/>
              <w:jc w:val="both"/>
            </w:pPr>
            <w:r>
              <w:t>As defined in the Transmission Licence</w:t>
            </w:r>
          </w:p>
        </w:tc>
      </w:tr>
      <w:tr w:rsidR="00C95284" w14:paraId="60474F7C" w14:textId="77777777" w:rsidTr="00E75DBA">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00E75DBA">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4050F668" w14:textId="77777777" w:rsidTr="00E75DBA">
        <w:trPr>
          <w:trHeight w:val="982"/>
        </w:trPr>
        <w:tc>
          <w:tcPr>
            <w:tcW w:w="2518" w:type="dxa"/>
            <w:vAlign w:val="center"/>
          </w:tcPr>
          <w:p w14:paraId="73CCCD53" w14:textId="77777777" w:rsidR="00C95284" w:rsidRPr="00D25F09" w:rsidRDefault="00C95284" w:rsidP="00E75DBA">
            <w:pPr>
              <w:pStyle w:val="1"/>
            </w:pPr>
            <w:r>
              <w:t>SO-TO funding allowance</w:t>
            </w:r>
          </w:p>
        </w:tc>
        <w:tc>
          <w:tcPr>
            <w:tcW w:w="1731" w:type="dxa"/>
            <w:vAlign w:val="center"/>
          </w:tcPr>
          <w:p w14:paraId="12EDED1B" w14:textId="77777777" w:rsidR="00C95284" w:rsidRPr="00D25F09" w:rsidRDefault="00C95284" w:rsidP="00E75DBA">
            <w:pPr>
              <w:pStyle w:val="1"/>
            </w:pPr>
            <w:r>
              <w:t>SOTOC</w:t>
            </w:r>
          </w:p>
        </w:tc>
        <w:tc>
          <w:tcPr>
            <w:tcW w:w="766" w:type="dxa"/>
            <w:vAlign w:val="center"/>
          </w:tcPr>
          <w:p w14:paraId="4CADD357" w14:textId="77777777" w:rsidR="00C95284" w:rsidRPr="00D25F09" w:rsidRDefault="00C95284" w:rsidP="00E75DBA">
            <w:pPr>
              <w:pStyle w:val="1"/>
              <w:jc w:val="center"/>
            </w:pPr>
            <w:r>
              <w:t>£</w:t>
            </w:r>
          </w:p>
        </w:tc>
        <w:tc>
          <w:tcPr>
            <w:tcW w:w="4401" w:type="dxa"/>
            <w:vAlign w:val="center"/>
          </w:tcPr>
          <w:p w14:paraId="439182BA" w14:textId="77777777" w:rsidR="00C95284" w:rsidRPr="00D25F09" w:rsidRDefault="00C95284" w:rsidP="00E75DBA">
            <w:pPr>
              <w:pStyle w:val="1"/>
              <w:jc w:val="both"/>
              <w:rPr>
                <w:rFonts w:ascii="Arial" w:hAnsi="Arial"/>
                <w:szCs w:val="22"/>
              </w:rPr>
            </w:pPr>
            <w:r>
              <w:rPr>
                <w:rFonts w:ascii="Arial" w:hAnsi="Arial"/>
                <w:szCs w:val="22"/>
              </w:rPr>
              <w:t xml:space="preserve">As defined in the Transmission Licence </w:t>
            </w:r>
            <w:r w:rsidRPr="00B41A9F">
              <w:rPr>
                <w:rFonts w:ascii="Arial" w:hAnsi="Arial"/>
                <w:szCs w:val="22"/>
              </w:rPr>
              <w:t>means the SO-TO cost allowance term, calculated in accordance with Special Condition 4.4 (SO-TO Mechanism)</w:t>
            </w:r>
          </w:p>
        </w:tc>
      </w:tr>
      <w:tr w:rsidR="00C95284" w14:paraId="33B0273B" w14:textId="77777777" w:rsidTr="00E75DBA">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1066213B" w14:textId="77777777" w:rsidTr="00E75DBA">
        <w:trPr>
          <w:trHeight w:val="982"/>
        </w:trPr>
        <w:tc>
          <w:tcPr>
            <w:tcW w:w="2518" w:type="dxa"/>
            <w:vAlign w:val="center"/>
          </w:tcPr>
          <w:p w14:paraId="07DDDDC6" w14:textId="77777777" w:rsidR="00C95284" w:rsidRDefault="00C95284" w:rsidP="00E75DBA">
            <w:pPr>
              <w:pStyle w:val="1"/>
            </w:pPr>
            <w:r>
              <w:t>System Operator Legacy Adjustments</w:t>
            </w:r>
          </w:p>
        </w:tc>
        <w:tc>
          <w:tcPr>
            <w:tcW w:w="1731" w:type="dxa"/>
            <w:vAlign w:val="center"/>
          </w:tcPr>
          <w:p w14:paraId="6591B883" w14:textId="77777777" w:rsidR="00C95284" w:rsidRDefault="00C95284" w:rsidP="00E75DBA">
            <w:pPr>
              <w:pStyle w:val="1"/>
            </w:pPr>
            <w:r>
              <w:rPr>
                <w:position w:val="-12"/>
              </w:rPr>
              <w:object w:dxaOrig="890" w:dyaOrig="370" w14:anchorId="5AE3B78E">
                <v:shape id="_x0000_i1034" type="#_x0000_t75" style="width:42.75pt;height:21.75pt" o:ole="">
                  <v:imagedata r:id="rId112" o:title=""/>
                </v:shape>
                <o:OLEObject Type="Embed" ProgID="Equation.3" ShapeID="_x0000_i1034" DrawAspect="Content" ObjectID="_1781510306" r:id="rId113"/>
              </w:object>
            </w:r>
          </w:p>
        </w:tc>
        <w:tc>
          <w:tcPr>
            <w:tcW w:w="766" w:type="dxa"/>
            <w:vAlign w:val="center"/>
          </w:tcPr>
          <w:p w14:paraId="226073A6" w14:textId="77777777" w:rsidR="00C95284" w:rsidRDefault="00C95284" w:rsidP="00E75DBA">
            <w:pPr>
              <w:pStyle w:val="1"/>
              <w:jc w:val="center"/>
            </w:pPr>
            <w:r>
              <w:t>£</w:t>
            </w:r>
          </w:p>
        </w:tc>
        <w:tc>
          <w:tcPr>
            <w:tcW w:w="4401" w:type="dxa"/>
            <w:vAlign w:val="center"/>
          </w:tcPr>
          <w:p w14:paraId="69417D05" w14:textId="77777777" w:rsidR="00C95284" w:rsidRDefault="00C95284" w:rsidP="00E75DBA">
            <w:pPr>
              <w:pStyle w:val="1"/>
              <w:jc w:val="both"/>
            </w:pPr>
            <w:r>
              <w:t xml:space="preserve">As defined in the Transmission Licence calculated for Settlement Day, d </w:t>
            </w:r>
          </w:p>
        </w:tc>
      </w:tr>
      <w:tr w:rsidR="00C95284" w14:paraId="4EEA6C5D" w14:textId="77777777" w:rsidTr="00E75DBA">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00E75DBA">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00E75DBA">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00E75DBA">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00E75DBA">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00E75DBA">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00E75DBA">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00E75DBA">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00E75DBA">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77777777" w:rsidR="006A4386" w:rsidRPr="00FC681D" w:rsidRDefault="006A4386" w:rsidP="00CD5631">
      <w:pPr>
        <w:pStyle w:val="Heading1"/>
        <w:rPr>
          <w:strike/>
        </w:rPr>
      </w:pPr>
      <w:bookmarkStart w:id="1204" w:name="BSUoSend"/>
      <w:bookmarkEnd w:id="1204"/>
    </w:p>
    <w:sectPr w:rsidR="006A4386" w:rsidRPr="00FC681D" w:rsidSect="00B311F1">
      <w:headerReference w:type="even" r:id="rId114"/>
      <w:headerReference w:type="default" r:id="rId115"/>
      <w:footerReference w:type="even" r:id="rId116"/>
      <w:footerReference w:type="default" r:id="rId117"/>
      <w:headerReference w:type="first" r:id="rId118"/>
      <w:footnotePr>
        <w:numRestart w:val="eachPage"/>
      </w:footnotePr>
      <w:pgSz w:w="11906" w:h="16838" w:code="9"/>
      <w:pgMar w:top="1140" w:right="1140" w:bottom="1140" w:left="141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04C190" w14:textId="77777777" w:rsidR="008208CE" w:rsidRDefault="008208CE" w:rsidP="001046D7">
      <w:pPr>
        <w:pStyle w:val="LogoCaption"/>
      </w:pPr>
      <w:r>
        <w:separator/>
      </w:r>
    </w:p>
  </w:endnote>
  <w:endnote w:type="continuationSeparator" w:id="0">
    <w:p w14:paraId="33F941AC" w14:textId="77777777" w:rsidR="008208CE" w:rsidRDefault="008208CE" w:rsidP="001046D7">
      <w:pPr>
        <w:pStyle w:val="LogoCaption"/>
      </w:pPr>
      <w:r>
        <w:continuationSeparator/>
      </w:r>
    </w:p>
  </w:endnote>
  <w:endnote w:type="continuationNotice" w:id="1">
    <w:p w14:paraId="0459446F" w14:textId="77777777" w:rsidR="008208CE" w:rsidRDefault="008208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76017733" w:rsidR="00CD5631" w:rsidRDefault="00CD5631">
    <w:pPr>
      <w:pStyle w:val="Footer"/>
    </w:pPr>
    <w:r>
      <w:fldChar w:fldCharType="begin"/>
    </w:r>
    <w:r>
      <w:instrText xml:space="preserve"> DOCPROPERTY "DocID" \* MERGEFORMAT </w:instrText>
    </w:r>
    <w:r>
      <w:fldChar w:fldCharType="separate"/>
    </w:r>
    <w:r w:rsidR="007648E3">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BEA5E5" w14:textId="388BBE35" w:rsidR="00CD5631" w:rsidRPr="004D2C72" w:rsidRDefault="00CD5631" w:rsidP="00094C68">
    <w:pPr>
      <w:pStyle w:val="Footer"/>
      <w:jc w:val="right"/>
      <w:rPr>
        <w:rFonts w:ascii="Arial" w:hAnsi="Arial" w:cs="Arial"/>
        <w:sz w:val="18"/>
        <w:szCs w:val="18"/>
      </w:rPr>
    </w:pPr>
    <w:r w:rsidRPr="00C27B78">
      <w:rPr>
        <w:rStyle w:val="PageNumber"/>
        <w:rFonts w:ascii="Arial" w:hAnsi="Arial" w:cs="Arial"/>
        <w:sz w:val="18"/>
        <w:szCs w:val="18"/>
      </w:rPr>
      <w:t xml:space="preserve">Page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PAGE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57</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of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NUMPAGES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150</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w:t>
    </w:r>
    <w:r>
      <w:rPr>
        <w:rStyle w:val="PageNumber"/>
      </w:rPr>
      <w:t xml:space="preserve">                                                </w:t>
    </w:r>
    <w:r w:rsidRPr="004D2C72">
      <w:rPr>
        <w:rFonts w:ascii="Arial" w:hAnsi="Arial" w:cs="Arial"/>
        <w:sz w:val="18"/>
        <w:szCs w:val="18"/>
      </w:rPr>
      <w:t>V</w:t>
    </w:r>
    <w:r w:rsidR="00E72852">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B461C7">
      <w:rPr>
        <w:rFonts w:ascii="Arial" w:hAnsi="Arial" w:cs="Arial"/>
        <w:sz w:val="18"/>
        <w:szCs w:val="18"/>
      </w:rPr>
      <w:t>c</w:t>
    </w:r>
    <w:r>
      <w:rPr>
        <w:rFonts w:ascii="Arial" w:hAnsi="Arial" w:cs="Arial"/>
        <w:sz w:val="18"/>
        <w:szCs w:val="18"/>
      </w:rPr>
      <w:t xml:space="preserve"> – </w:t>
    </w:r>
    <w:r w:rsidR="00404699">
      <w:rPr>
        <w:rFonts w:ascii="Arial" w:hAnsi="Arial" w:cs="Arial"/>
        <w:sz w:val="18"/>
        <w:szCs w:val="18"/>
      </w:rPr>
      <w:t>0</w:t>
    </w:r>
    <w:r w:rsidR="003C1BDF">
      <w:rPr>
        <w:rFonts w:ascii="Arial" w:hAnsi="Arial" w:cs="Arial"/>
        <w:sz w:val="18"/>
        <w:szCs w:val="18"/>
      </w:rPr>
      <w:t>6</w:t>
    </w:r>
    <w:r w:rsidR="00404699">
      <w:rPr>
        <w:rFonts w:ascii="Arial" w:hAnsi="Arial" w:cs="Arial"/>
        <w:sz w:val="18"/>
        <w:szCs w:val="18"/>
      </w:rPr>
      <w:t xml:space="preserve"> </w:t>
    </w:r>
    <w:r w:rsidR="003C1BDF">
      <w:rPr>
        <w:rFonts w:ascii="Arial" w:hAnsi="Arial" w:cs="Arial"/>
        <w:sz w:val="18"/>
        <w:szCs w:val="18"/>
      </w:rPr>
      <w:t>June</w:t>
    </w:r>
    <w:r w:rsidR="00E72852">
      <w:rPr>
        <w:rFonts w:ascii="Arial" w:hAnsi="Arial" w:cs="Arial"/>
        <w:sz w:val="18"/>
        <w:szCs w:val="18"/>
      </w:rP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A7B6DA" w14:textId="77777777" w:rsidR="008208CE" w:rsidRDefault="008208CE" w:rsidP="001046D7">
      <w:pPr>
        <w:pStyle w:val="LogoCaption"/>
      </w:pPr>
      <w:r>
        <w:separator/>
      </w:r>
    </w:p>
  </w:footnote>
  <w:footnote w:type="continuationSeparator" w:id="0">
    <w:p w14:paraId="31315DB1" w14:textId="77777777" w:rsidR="008208CE" w:rsidRDefault="008208CE" w:rsidP="001046D7">
      <w:pPr>
        <w:pStyle w:val="LogoCaption"/>
      </w:pPr>
      <w:r>
        <w:continuationSeparator/>
      </w:r>
    </w:p>
  </w:footnote>
  <w:footnote w:type="continuationNotice" w:id="1">
    <w:p w14:paraId="42D7B519" w14:textId="77777777" w:rsidR="008208CE" w:rsidRDefault="008208CE"/>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246" w:name="OLE_LINK4"/>
      <w:bookmarkStart w:id="247" w:name="OLE_LINK5"/>
      <w:r w:rsidRPr="00222B22">
        <w:rPr>
          <w:rFonts w:cs="Arial"/>
          <w:sz w:val="18"/>
          <w:szCs w:val="18"/>
        </w:rPr>
        <w:t xml:space="preserve">LDTEC Indicative Block Offer </w:t>
      </w:r>
      <w:bookmarkEnd w:id="246"/>
      <w:bookmarkEnd w:id="247"/>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354"/>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1205"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1206" w:name="bmkLogoCaptionEven" w:colFirst="0" w:colLast="0"/>
          <w:bookmarkEnd w:id="1205"/>
        </w:p>
      </w:tc>
    </w:tr>
    <w:bookmarkEnd w:id="1206"/>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AA7254" w14:textId="0A235825" w:rsidR="00CD5631" w:rsidRPr="00F22EB8" w:rsidRDefault="00CD5631">
    <w:pPr>
      <w:pStyle w:val="Header"/>
      <w:rPr>
        <w:rFonts w:ascii="Arial" w:hAnsi="Arial" w:cs="Arial"/>
        <w:sz w:val="18"/>
        <w:szCs w:val="18"/>
      </w:rPr>
    </w:pPr>
    <w:r w:rsidRPr="00F22EB8">
      <w:rPr>
        <w:rFonts w:ascii="Arial" w:hAnsi="Arial" w:cs="Arial"/>
        <w:sz w:val="18"/>
        <w:szCs w:val="18"/>
      </w:rPr>
      <w:t>CUSC v</w:t>
    </w:r>
    <w:r w:rsidR="00162D21">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3C1BDF">
      <w:rPr>
        <w:rFonts w:ascii="Arial" w:hAnsi="Arial" w:cs="Arial"/>
        <w:sz w:val="18"/>
        <w:szCs w:val="18"/>
      </w:rPr>
      <w:t>c</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CellMar>
        <w:left w:w="0" w:type="dxa"/>
        <w:right w:w="0" w:type="dxa"/>
      </w:tblCellMar>
      <w:tblLook w:val="0000" w:firstRow="0" w:lastRow="0" w:firstColumn="0" w:lastColumn="0" w:noHBand="0" w:noVBand="0"/>
    </w:tblPr>
    <w:tblGrid>
      <w:gridCol w:w="9354"/>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1207"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1208" w:name="bmkLogoCaption" w:colFirst="0" w:colLast="0"/>
          <w:bookmarkEnd w:id="1207"/>
        </w:p>
      </w:tc>
    </w:tr>
    <w:bookmarkEnd w:id="1208"/>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2"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29"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0"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3"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4"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6"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1"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2"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0"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1"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2"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6"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7"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8"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0"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2"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4"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6"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67"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2"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3"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4"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6"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78"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9"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4"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87"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88"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0"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1"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5"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99"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0"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1"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2"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3"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4"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5"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7"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08"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9"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0"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1"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3"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4"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16"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7"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9"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0"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3"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5"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26"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27"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3"/>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2"/>
  </w:num>
  <w:num w:numId="13" w16cid:durableId="2071802399">
    <w:abstractNumId w:val="99"/>
  </w:num>
  <w:num w:numId="14" w16cid:durableId="1717123476">
    <w:abstractNumId w:val="59"/>
  </w:num>
  <w:num w:numId="15" w16cid:durableId="1804423921">
    <w:abstractNumId w:val="90"/>
  </w:num>
  <w:num w:numId="16" w16cid:durableId="222109407">
    <w:abstractNumId w:val="74"/>
  </w:num>
  <w:num w:numId="17" w16cid:durableId="2094357796">
    <w:abstractNumId w:val="10"/>
  </w:num>
  <w:num w:numId="18" w16cid:durableId="1743720666">
    <w:abstractNumId w:val="46"/>
  </w:num>
  <w:num w:numId="19" w16cid:durableId="689529049">
    <w:abstractNumId w:val="79"/>
  </w:num>
  <w:num w:numId="20" w16cid:durableId="1479567228">
    <w:abstractNumId w:val="27"/>
  </w:num>
  <w:num w:numId="21" w16cid:durableId="974681360">
    <w:abstractNumId w:val="37"/>
  </w:num>
  <w:num w:numId="22" w16cid:durableId="2011564590">
    <w:abstractNumId w:val="119"/>
  </w:num>
  <w:num w:numId="23" w16cid:durableId="705788641">
    <w:abstractNumId w:val="110"/>
  </w:num>
  <w:num w:numId="24" w16cid:durableId="738089661">
    <w:abstractNumId w:val="47"/>
  </w:num>
  <w:num w:numId="25" w16cid:durableId="818885184">
    <w:abstractNumId w:val="94"/>
  </w:num>
  <w:num w:numId="26" w16cid:durableId="1342705191">
    <w:abstractNumId w:val="123"/>
  </w:num>
  <w:num w:numId="27" w16cid:durableId="1212688390">
    <w:abstractNumId w:val="84"/>
  </w:num>
  <w:num w:numId="28" w16cid:durableId="2025209318">
    <w:abstractNumId w:val="102"/>
  </w:num>
  <w:num w:numId="29" w16cid:durableId="1116098369">
    <w:abstractNumId w:val="125"/>
  </w:num>
  <w:num w:numId="30" w16cid:durableId="1668022375">
    <w:abstractNumId w:val="44"/>
  </w:num>
  <w:num w:numId="31" w16cid:durableId="1095394850">
    <w:abstractNumId w:val="48"/>
  </w:num>
  <w:num w:numId="32" w16cid:durableId="236868696">
    <w:abstractNumId w:val="121"/>
  </w:num>
  <w:num w:numId="33" w16cid:durableId="1199660472">
    <w:abstractNumId w:val="58"/>
  </w:num>
  <w:num w:numId="34" w16cid:durableId="1562131476">
    <w:abstractNumId w:val="122"/>
  </w:num>
  <w:num w:numId="35" w16cid:durableId="1593783032">
    <w:abstractNumId w:val="39"/>
  </w:num>
  <w:num w:numId="36" w16cid:durableId="1932467391">
    <w:abstractNumId w:val="81"/>
  </w:num>
  <w:num w:numId="37" w16cid:durableId="1825585835">
    <w:abstractNumId w:val="57"/>
  </w:num>
  <w:num w:numId="38" w16cid:durableId="652221816">
    <w:abstractNumId w:val="92"/>
  </w:num>
  <w:num w:numId="39" w16cid:durableId="74860716">
    <w:abstractNumId w:val="101"/>
  </w:num>
  <w:num w:numId="40" w16cid:durableId="394087964">
    <w:abstractNumId w:val="18"/>
  </w:num>
  <w:num w:numId="41" w16cid:durableId="334454382">
    <w:abstractNumId w:val="89"/>
  </w:num>
  <w:num w:numId="42" w16cid:durableId="911429566">
    <w:abstractNumId w:val="52"/>
  </w:num>
  <w:num w:numId="43" w16cid:durableId="1679190630">
    <w:abstractNumId w:val="42"/>
  </w:num>
  <w:num w:numId="44" w16cid:durableId="304820561">
    <w:abstractNumId w:val="78"/>
  </w:num>
  <w:num w:numId="45" w16cid:durableId="141771232">
    <w:abstractNumId w:val="109"/>
  </w:num>
  <w:num w:numId="46" w16cid:durableId="1360278576">
    <w:abstractNumId w:val="15"/>
  </w:num>
  <w:num w:numId="47" w16cid:durableId="834801188">
    <w:abstractNumId w:val="12"/>
  </w:num>
  <w:num w:numId="48" w16cid:durableId="297492059">
    <w:abstractNumId w:val="36"/>
  </w:num>
  <w:num w:numId="49" w16cid:durableId="56363234">
    <w:abstractNumId w:val="93"/>
  </w:num>
  <w:num w:numId="50" w16cid:durableId="1827938530">
    <w:abstractNumId w:val="43"/>
  </w:num>
  <w:num w:numId="51" w16cid:durableId="835192705">
    <w:abstractNumId w:val="87"/>
  </w:num>
  <w:num w:numId="52" w16cid:durableId="1261723885">
    <w:abstractNumId w:val="62"/>
  </w:num>
  <w:num w:numId="53" w16cid:durableId="1162237884">
    <w:abstractNumId w:val="127"/>
  </w:num>
  <w:num w:numId="54" w16cid:durableId="833766499">
    <w:abstractNumId w:val="82"/>
  </w:num>
  <w:num w:numId="55" w16cid:durableId="942301378">
    <w:abstractNumId w:val="76"/>
  </w:num>
  <w:num w:numId="56" w16cid:durableId="1117991261">
    <w:abstractNumId w:val="25"/>
  </w:num>
  <w:num w:numId="57" w16cid:durableId="990256311">
    <w:abstractNumId w:val="115"/>
  </w:num>
  <w:num w:numId="58" w16cid:durableId="1148740566">
    <w:abstractNumId w:val="61"/>
  </w:num>
  <w:num w:numId="59" w16cid:durableId="2141023162">
    <w:abstractNumId w:val="107"/>
  </w:num>
  <w:num w:numId="60" w16cid:durableId="408163391">
    <w:abstractNumId w:val="56"/>
  </w:num>
  <w:num w:numId="61" w16cid:durableId="2093744801">
    <w:abstractNumId w:val="71"/>
  </w:num>
  <w:num w:numId="62" w16cid:durableId="87652595">
    <w:abstractNumId w:val="17"/>
  </w:num>
  <w:num w:numId="63" w16cid:durableId="335770721">
    <w:abstractNumId w:val="60"/>
  </w:num>
  <w:num w:numId="64" w16cid:durableId="123042263">
    <w:abstractNumId w:val="21"/>
  </w:num>
  <w:num w:numId="65" w16cid:durableId="470826849">
    <w:abstractNumId w:val="19"/>
  </w:num>
  <w:num w:numId="66" w16cid:durableId="810556757">
    <w:abstractNumId w:val="24"/>
  </w:num>
  <w:num w:numId="67" w16cid:durableId="1696953868">
    <w:abstractNumId w:val="111"/>
  </w:num>
  <w:num w:numId="68" w16cid:durableId="1570655644">
    <w:abstractNumId w:val="77"/>
  </w:num>
  <w:num w:numId="69" w16cid:durableId="1375809632">
    <w:abstractNumId w:val="50"/>
  </w:num>
  <w:num w:numId="70" w16cid:durableId="2114855525">
    <w:abstractNumId w:val="108"/>
  </w:num>
  <w:num w:numId="71" w16cid:durableId="1608273475">
    <w:abstractNumId w:val="95"/>
  </w:num>
  <w:num w:numId="72" w16cid:durableId="1821463858">
    <w:abstractNumId w:val="22"/>
  </w:num>
  <w:num w:numId="73" w16cid:durableId="1132359222">
    <w:abstractNumId w:val="26"/>
  </w:num>
  <w:num w:numId="74" w16cid:durableId="462238152">
    <w:abstractNumId w:val="68"/>
  </w:num>
  <w:num w:numId="75" w16cid:durableId="56518462">
    <w:abstractNumId w:val="96"/>
  </w:num>
  <w:num w:numId="76" w16cid:durableId="1661079739">
    <w:abstractNumId w:val="69"/>
  </w:num>
  <w:num w:numId="77" w16cid:durableId="1650279771">
    <w:abstractNumId w:val="34"/>
  </w:num>
  <w:num w:numId="78" w16cid:durableId="1618681429">
    <w:abstractNumId w:val="45"/>
  </w:num>
  <w:num w:numId="79" w16cid:durableId="4329660">
    <w:abstractNumId w:val="97"/>
  </w:num>
  <w:num w:numId="80" w16cid:durableId="329065058">
    <w:abstractNumId w:val="118"/>
  </w:num>
  <w:num w:numId="81" w16cid:durableId="371882680">
    <w:abstractNumId w:val="75"/>
  </w:num>
  <w:num w:numId="82" w16cid:durableId="10839006">
    <w:abstractNumId w:val="65"/>
  </w:num>
  <w:num w:numId="83" w16cid:durableId="1920824130">
    <w:abstractNumId w:val="51"/>
  </w:num>
  <w:num w:numId="84" w16cid:durableId="623313609">
    <w:abstractNumId w:val="114"/>
  </w:num>
  <w:num w:numId="85" w16cid:durableId="788816744">
    <w:abstractNumId w:val="91"/>
  </w:num>
  <w:num w:numId="86" w16cid:durableId="1352485846">
    <w:abstractNumId w:val="67"/>
  </w:num>
  <w:num w:numId="87" w16cid:durableId="1413237035">
    <w:abstractNumId w:val="113"/>
  </w:num>
  <w:num w:numId="88" w16cid:durableId="1873180725">
    <w:abstractNumId w:val="53"/>
  </w:num>
  <w:num w:numId="89" w16cid:durableId="31350598">
    <w:abstractNumId w:val="38"/>
  </w:num>
  <w:num w:numId="90" w16cid:durableId="557669809">
    <w:abstractNumId w:val="13"/>
  </w:num>
  <w:num w:numId="91" w16cid:durableId="1510018792">
    <w:abstractNumId w:val="14"/>
  </w:num>
  <w:num w:numId="92" w16cid:durableId="493228684">
    <w:abstractNumId w:val="33"/>
  </w:num>
  <w:num w:numId="93" w16cid:durableId="506677719">
    <w:abstractNumId w:val="124"/>
  </w:num>
  <w:num w:numId="94" w16cid:durableId="1598905189">
    <w:abstractNumId w:val="104"/>
  </w:num>
  <w:num w:numId="95" w16cid:durableId="4776938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6"/>
    <w:lvlOverride w:ilvl="0">
      <w:startOverride w:val="1"/>
    </w:lvlOverride>
    <w:lvlOverride w:ilvl="1"/>
    <w:lvlOverride w:ilvl="2"/>
    <w:lvlOverride w:ilvl="3"/>
    <w:lvlOverride w:ilvl="4"/>
    <w:lvlOverride w:ilvl="5"/>
    <w:lvlOverride w:ilvl="6"/>
    <w:lvlOverride w:ilvl="7"/>
    <w:lvlOverride w:ilvl="8"/>
  </w:num>
  <w:num w:numId="97" w16cid:durableId="5121126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28"/>
  </w:num>
  <w:num w:numId="101" w16cid:durableId="1071587397">
    <w:abstractNumId w:val="103"/>
    <w:lvlOverride w:ilvl="0">
      <w:startOverride w:val="1"/>
    </w:lvlOverride>
  </w:num>
  <w:num w:numId="102" w16cid:durableId="292099872">
    <w:abstractNumId w:val="72"/>
    <w:lvlOverride w:ilvl="0">
      <w:startOverride w:val="2"/>
    </w:lvlOverride>
  </w:num>
  <w:num w:numId="103" w16cid:durableId="1254435813">
    <w:abstractNumId w:val="86"/>
    <w:lvlOverride w:ilvl="0">
      <w:startOverride w:val="3"/>
    </w:lvlOverride>
  </w:num>
  <w:num w:numId="104" w16cid:durableId="112723663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1"/>
  </w:num>
  <w:num w:numId="109" w16cid:durableId="1706251565">
    <w:abstractNumId w:val="41"/>
  </w:num>
  <w:num w:numId="110" w16cid:durableId="970206087">
    <w:abstractNumId w:val="120"/>
  </w:num>
  <w:num w:numId="111" w16cid:durableId="1775595339">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6"/>
  </w:num>
  <w:num w:numId="114" w16cid:durableId="712123631">
    <w:abstractNumId w:val="49"/>
  </w:num>
  <w:num w:numId="115" w16cid:durableId="263922419">
    <w:abstractNumId w:val="100"/>
  </w:num>
  <w:num w:numId="116" w16cid:durableId="131907318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88"/>
  </w:num>
  <w:num w:numId="119" w16cid:durableId="1616595295">
    <w:abstractNumId w:val="80"/>
  </w:num>
  <w:num w:numId="120" w16cid:durableId="722295680">
    <w:abstractNumId w:val="54"/>
  </w:num>
  <w:num w:numId="121" w16cid:durableId="1984769303">
    <w:abstractNumId w:val="70"/>
  </w:num>
  <w:num w:numId="122" w16cid:durableId="2107647054">
    <w:abstractNumId w:val="31"/>
  </w:num>
  <w:num w:numId="123" w16cid:durableId="1380737523">
    <w:abstractNumId w:val="23"/>
  </w:num>
  <w:num w:numId="124" w16cid:durableId="1566379448">
    <w:abstractNumId w:val="126"/>
  </w:num>
  <w:num w:numId="125" w16cid:durableId="1656563205">
    <w:abstractNumId w:val="83"/>
  </w:num>
  <w:num w:numId="126" w16cid:durableId="1493257453">
    <w:abstractNumId w:val="66"/>
  </w:num>
  <w:num w:numId="127" w16cid:durableId="2008901480">
    <w:abstractNumId w:val="11"/>
  </w:num>
  <w:num w:numId="128" w16cid:durableId="1795295263">
    <w:abstractNumId w:val="64"/>
  </w:num>
  <w:num w:numId="129" w16cid:durableId="33697932">
    <w:abstractNumId w:val="117"/>
  </w:num>
  <w:num w:numId="130" w16cid:durableId="1650404688">
    <w:abstractNumId w:val="40"/>
  </w:num>
  <w:num w:numId="131" w16cid:durableId="2143233433">
    <w:abstractNumId w:val="98"/>
  </w:num>
  <w:num w:numId="132" w16cid:durableId="919946704">
    <w:abstractNumId w:val="20"/>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WJLAHZ6OWwykUy+3v/7PvqTHrRNAE891N2f7EibY8XkfEOSS7ogGmKU6j7+qI5OUkQF25K51T/cJ8Wl4ilTisw==" w:salt="pVAI/Ho7wK9jqpCm1iv0Xw=="/>
  <w:defaultTabStop w:val="720"/>
  <w:characterSpacingControl w:val="doNotCompress"/>
  <w:hdrShapeDefaults>
    <o:shapedefaults v:ext="edit" spidmax="2441">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074E7"/>
    <w:rsid w:val="00010E4A"/>
    <w:rsid w:val="00010EB2"/>
    <w:rsid w:val="00011218"/>
    <w:rsid w:val="00011F17"/>
    <w:rsid w:val="00012A95"/>
    <w:rsid w:val="00012AE9"/>
    <w:rsid w:val="00013841"/>
    <w:rsid w:val="000142D3"/>
    <w:rsid w:val="0001527C"/>
    <w:rsid w:val="000154F5"/>
    <w:rsid w:val="00015A20"/>
    <w:rsid w:val="00016605"/>
    <w:rsid w:val="00017715"/>
    <w:rsid w:val="00017BE1"/>
    <w:rsid w:val="00020007"/>
    <w:rsid w:val="00020EB4"/>
    <w:rsid w:val="00024B0C"/>
    <w:rsid w:val="000276FD"/>
    <w:rsid w:val="00030743"/>
    <w:rsid w:val="00031E7C"/>
    <w:rsid w:val="00032C95"/>
    <w:rsid w:val="00034153"/>
    <w:rsid w:val="00034387"/>
    <w:rsid w:val="0003584B"/>
    <w:rsid w:val="00040B1E"/>
    <w:rsid w:val="00044A37"/>
    <w:rsid w:val="0004506F"/>
    <w:rsid w:val="000471C6"/>
    <w:rsid w:val="00051F30"/>
    <w:rsid w:val="00052684"/>
    <w:rsid w:val="000540A5"/>
    <w:rsid w:val="0005481E"/>
    <w:rsid w:val="00055182"/>
    <w:rsid w:val="00056166"/>
    <w:rsid w:val="00056367"/>
    <w:rsid w:val="0005639D"/>
    <w:rsid w:val="00061669"/>
    <w:rsid w:val="00061B21"/>
    <w:rsid w:val="00061D6F"/>
    <w:rsid w:val="000651E2"/>
    <w:rsid w:val="00065C12"/>
    <w:rsid w:val="000663B0"/>
    <w:rsid w:val="00070AA7"/>
    <w:rsid w:val="00071797"/>
    <w:rsid w:val="00072371"/>
    <w:rsid w:val="00073C3B"/>
    <w:rsid w:val="00075548"/>
    <w:rsid w:val="00075922"/>
    <w:rsid w:val="00075ED1"/>
    <w:rsid w:val="00076176"/>
    <w:rsid w:val="00080873"/>
    <w:rsid w:val="00081F1C"/>
    <w:rsid w:val="00082F88"/>
    <w:rsid w:val="0008330F"/>
    <w:rsid w:val="00084189"/>
    <w:rsid w:val="000853AA"/>
    <w:rsid w:val="00085C3E"/>
    <w:rsid w:val="00086480"/>
    <w:rsid w:val="00086ADC"/>
    <w:rsid w:val="000909DD"/>
    <w:rsid w:val="00090F85"/>
    <w:rsid w:val="0009105F"/>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3222"/>
    <w:rsid w:val="000A377A"/>
    <w:rsid w:val="000A59D4"/>
    <w:rsid w:val="000A6054"/>
    <w:rsid w:val="000A686F"/>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71E1"/>
    <w:rsid w:val="00101D61"/>
    <w:rsid w:val="001022F7"/>
    <w:rsid w:val="001028D1"/>
    <w:rsid w:val="00102B50"/>
    <w:rsid w:val="001046D7"/>
    <w:rsid w:val="00104738"/>
    <w:rsid w:val="001048BC"/>
    <w:rsid w:val="00106384"/>
    <w:rsid w:val="00106DEA"/>
    <w:rsid w:val="00107BE4"/>
    <w:rsid w:val="001103A4"/>
    <w:rsid w:val="001108DA"/>
    <w:rsid w:val="0011135F"/>
    <w:rsid w:val="00111E40"/>
    <w:rsid w:val="00111FB6"/>
    <w:rsid w:val="00114FE3"/>
    <w:rsid w:val="00120398"/>
    <w:rsid w:val="00122674"/>
    <w:rsid w:val="00123E50"/>
    <w:rsid w:val="00125177"/>
    <w:rsid w:val="00125F43"/>
    <w:rsid w:val="0012779E"/>
    <w:rsid w:val="00130444"/>
    <w:rsid w:val="00130A04"/>
    <w:rsid w:val="00131C05"/>
    <w:rsid w:val="00133479"/>
    <w:rsid w:val="001341C9"/>
    <w:rsid w:val="00134C1E"/>
    <w:rsid w:val="001368C1"/>
    <w:rsid w:val="00137774"/>
    <w:rsid w:val="00143668"/>
    <w:rsid w:val="0014378F"/>
    <w:rsid w:val="0014590A"/>
    <w:rsid w:val="00147763"/>
    <w:rsid w:val="00147FF2"/>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38D1"/>
    <w:rsid w:val="001860DC"/>
    <w:rsid w:val="00187455"/>
    <w:rsid w:val="00190457"/>
    <w:rsid w:val="001921D3"/>
    <w:rsid w:val="0019332B"/>
    <w:rsid w:val="0019457B"/>
    <w:rsid w:val="00194907"/>
    <w:rsid w:val="00195B72"/>
    <w:rsid w:val="00195BB1"/>
    <w:rsid w:val="00195F66"/>
    <w:rsid w:val="00196F2F"/>
    <w:rsid w:val="001A10C6"/>
    <w:rsid w:val="001A38A3"/>
    <w:rsid w:val="001A3ADB"/>
    <w:rsid w:val="001A4C0F"/>
    <w:rsid w:val="001A4F04"/>
    <w:rsid w:val="001A53F5"/>
    <w:rsid w:val="001B204F"/>
    <w:rsid w:val="001B3D38"/>
    <w:rsid w:val="001B541C"/>
    <w:rsid w:val="001B5657"/>
    <w:rsid w:val="001B6394"/>
    <w:rsid w:val="001B7106"/>
    <w:rsid w:val="001B748D"/>
    <w:rsid w:val="001B78C0"/>
    <w:rsid w:val="001C0596"/>
    <w:rsid w:val="001C2698"/>
    <w:rsid w:val="001C458A"/>
    <w:rsid w:val="001C6968"/>
    <w:rsid w:val="001C6E36"/>
    <w:rsid w:val="001C7554"/>
    <w:rsid w:val="001D0EAE"/>
    <w:rsid w:val="001D109A"/>
    <w:rsid w:val="001D503D"/>
    <w:rsid w:val="001D5592"/>
    <w:rsid w:val="001D5B4E"/>
    <w:rsid w:val="001D7697"/>
    <w:rsid w:val="001E0400"/>
    <w:rsid w:val="001E13B4"/>
    <w:rsid w:val="001E180A"/>
    <w:rsid w:val="001E1841"/>
    <w:rsid w:val="001E1E7F"/>
    <w:rsid w:val="001E29AB"/>
    <w:rsid w:val="001E4A1C"/>
    <w:rsid w:val="001E64F7"/>
    <w:rsid w:val="001F091A"/>
    <w:rsid w:val="001F0FA5"/>
    <w:rsid w:val="001F366D"/>
    <w:rsid w:val="001F4EFF"/>
    <w:rsid w:val="001F59A2"/>
    <w:rsid w:val="001F6798"/>
    <w:rsid w:val="001F6986"/>
    <w:rsid w:val="0020014F"/>
    <w:rsid w:val="00200710"/>
    <w:rsid w:val="002012F7"/>
    <w:rsid w:val="002014D6"/>
    <w:rsid w:val="002029B0"/>
    <w:rsid w:val="00204203"/>
    <w:rsid w:val="002052BD"/>
    <w:rsid w:val="002054C7"/>
    <w:rsid w:val="002064B2"/>
    <w:rsid w:val="00207883"/>
    <w:rsid w:val="00210C75"/>
    <w:rsid w:val="00215769"/>
    <w:rsid w:val="00215BA8"/>
    <w:rsid w:val="002164E2"/>
    <w:rsid w:val="00220046"/>
    <w:rsid w:val="0022044D"/>
    <w:rsid w:val="00220C6E"/>
    <w:rsid w:val="00221493"/>
    <w:rsid w:val="0022187C"/>
    <w:rsid w:val="00223151"/>
    <w:rsid w:val="0022315D"/>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533E"/>
    <w:rsid w:val="0025125A"/>
    <w:rsid w:val="00251585"/>
    <w:rsid w:val="002537D9"/>
    <w:rsid w:val="002557D6"/>
    <w:rsid w:val="002573BD"/>
    <w:rsid w:val="00257F38"/>
    <w:rsid w:val="00260B8F"/>
    <w:rsid w:val="002634CC"/>
    <w:rsid w:val="00263E6A"/>
    <w:rsid w:val="00264240"/>
    <w:rsid w:val="00264B18"/>
    <w:rsid w:val="0026757B"/>
    <w:rsid w:val="00267C3E"/>
    <w:rsid w:val="00270010"/>
    <w:rsid w:val="00271288"/>
    <w:rsid w:val="00271E09"/>
    <w:rsid w:val="0027251C"/>
    <w:rsid w:val="002750A8"/>
    <w:rsid w:val="002756D2"/>
    <w:rsid w:val="00275A72"/>
    <w:rsid w:val="00277DA2"/>
    <w:rsid w:val="00284AF5"/>
    <w:rsid w:val="00290678"/>
    <w:rsid w:val="0029222B"/>
    <w:rsid w:val="002929B6"/>
    <w:rsid w:val="00292F01"/>
    <w:rsid w:val="00292FD3"/>
    <w:rsid w:val="00295939"/>
    <w:rsid w:val="00296B2C"/>
    <w:rsid w:val="002A0453"/>
    <w:rsid w:val="002A0607"/>
    <w:rsid w:val="002A176E"/>
    <w:rsid w:val="002A1B08"/>
    <w:rsid w:val="002A2160"/>
    <w:rsid w:val="002A26AF"/>
    <w:rsid w:val="002A4368"/>
    <w:rsid w:val="002A5420"/>
    <w:rsid w:val="002A6AAB"/>
    <w:rsid w:val="002A774A"/>
    <w:rsid w:val="002B0D65"/>
    <w:rsid w:val="002B0EF7"/>
    <w:rsid w:val="002B11CD"/>
    <w:rsid w:val="002B3B7F"/>
    <w:rsid w:val="002B4948"/>
    <w:rsid w:val="002B582D"/>
    <w:rsid w:val="002B6746"/>
    <w:rsid w:val="002B731C"/>
    <w:rsid w:val="002C12B4"/>
    <w:rsid w:val="002C2843"/>
    <w:rsid w:val="002C32C2"/>
    <w:rsid w:val="002C41D0"/>
    <w:rsid w:val="002C4529"/>
    <w:rsid w:val="002C5306"/>
    <w:rsid w:val="002C7719"/>
    <w:rsid w:val="002D039F"/>
    <w:rsid w:val="002D24ED"/>
    <w:rsid w:val="002D28A6"/>
    <w:rsid w:val="002D39D2"/>
    <w:rsid w:val="002D401D"/>
    <w:rsid w:val="002D52EC"/>
    <w:rsid w:val="002D5BBC"/>
    <w:rsid w:val="002D6A12"/>
    <w:rsid w:val="002D70D9"/>
    <w:rsid w:val="002D7AF1"/>
    <w:rsid w:val="002E0A87"/>
    <w:rsid w:val="002E2177"/>
    <w:rsid w:val="002E217F"/>
    <w:rsid w:val="002E27B8"/>
    <w:rsid w:val="002E4D34"/>
    <w:rsid w:val="002E7341"/>
    <w:rsid w:val="002F229A"/>
    <w:rsid w:val="002F2682"/>
    <w:rsid w:val="002F2A99"/>
    <w:rsid w:val="002F3F7D"/>
    <w:rsid w:val="002F52A1"/>
    <w:rsid w:val="0030048A"/>
    <w:rsid w:val="00302E57"/>
    <w:rsid w:val="0030347C"/>
    <w:rsid w:val="00305056"/>
    <w:rsid w:val="00305F7A"/>
    <w:rsid w:val="00306108"/>
    <w:rsid w:val="003115AC"/>
    <w:rsid w:val="003125BD"/>
    <w:rsid w:val="00312C5D"/>
    <w:rsid w:val="00312ECD"/>
    <w:rsid w:val="003133D5"/>
    <w:rsid w:val="0031627A"/>
    <w:rsid w:val="00316591"/>
    <w:rsid w:val="00320E3B"/>
    <w:rsid w:val="00322858"/>
    <w:rsid w:val="00323574"/>
    <w:rsid w:val="00323FA7"/>
    <w:rsid w:val="00325397"/>
    <w:rsid w:val="00325888"/>
    <w:rsid w:val="00325A1E"/>
    <w:rsid w:val="00325B74"/>
    <w:rsid w:val="00331FAC"/>
    <w:rsid w:val="0033346D"/>
    <w:rsid w:val="00333C1A"/>
    <w:rsid w:val="00333CCF"/>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50610"/>
    <w:rsid w:val="00350AA3"/>
    <w:rsid w:val="0035245A"/>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D43"/>
    <w:rsid w:val="00382049"/>
    <w:rsid w:val="00382F96"/>
    <w:rsid w:val="00383133"/>
    <w:rsid w:val="003834EC"/>
    <w:rsid w:val="003842C9"/>
    <w:rsid w:val="003857B7"/>
    <w:rsid w:val="00386429"/>
    <w:rsid w:val="00391019"/>
    <w:rsid w:val="00391B3A"/>
    <w:rsid w:val="00392BAF"/>
    <w:rsid w:val="003935C2"/>
    <w:rsid w:val="00394757"/>
    <w:rsid w:val="00394817"/>
    <w:rsid w:val="00394FE9"/>
    <w:rsid w:val="00395F98"/>
    <w:rsid w:val="00397427"/>
    <w:rsid w:val="00397CFE"/>
    <w:rsid w:val="003A0CB9"/>
    <w:rsid w:val="003A12C5"/>
    <w:rsid w:val="003A1D6F"/>
    <w:rsid w:val="003A2E7E"/>
    <w:rsid w:val="003A3A2A"/>
    <w:rsid w:val="003A5D94"/>
    <w:rsid w:val="003A66EC"/>
    <w:rsid w:val="003A7185"/>
    <w:rsid w:val="003A74B8"/>
    <w:rsid w:val="003B066B"/>
    <w:rsid w:val="003B0C47"/>
    <w:rsid w:val="003B367B"/>
    <w:rsid w:val="003B412F"/>
    <w:rsid w:val="003B45D4"/>
    <w:rsid w:val="003B4E3F"/>
    <w:rsid w:val="003B5FA2"/>
    <w:rsid w:val="003B6ADC"/>
    <w:rsid w:val="003C0FFC"/>
    <w:rsid w:val="003C11FF"/>
    <w:rsid w:val="003C1558"/>
    <w:rsid w:val="003C1BDF"/>
    <w:rsid w:val="003C1F3F"/>
    <w:rsid w:val="003C372A"/>
    <w:rsid w:val="003C40F8"/>
    <w:rsid w:val="003C5138"/>
    <w:rsid w:val="003D0DCA"/>
    <w:rsid w:val="003D1390"/>
    <w:rsid w:val="003D1763"/>
    <w:rsid w:val="003D20FC"/>
    <w:rsid w:val="003D2A23"/>
    <w:rsid w:val="003D53D0"/>
    <w:rsid w:val="003D5CCF"/>
    <w:rsid w:val="003D6656"/>
    <w:rsid w:val="003D6EF1"/>
    <w:rsid w:val="003E0308"/>
    <w:rsid w:val="003E0B88"/>
    <w:rsid w:val="003E111F"/>
    <w:rsid w:val="003E296E"/>
    <w:rsid w:val="003E2BAA"/>
    <w:rsid w:val="003E2D8A"/>
    <w:rsid w:val="003E5CAA"/>
    <w:rsid w:val="003E63C6"/>
    <w:rsid w:val="003E6CAC"/>
    <w:rsid w:val="003E6EB7"/>
    <w:rsid w:val="003F0AD3"/>
    <w:rsid w:val="003F25F2"/>
    <w:rsid w:val="003F38EB"/>
    <w:rsid w:val="003F5BB4"/>
    <w:rsid w:val="003F789A"/>
    <w:rsid w:val="003F7BED"/>
    <w:rsid w:val="003F7E70"/>
    <w:rsid w:val="004004A5"/>
    <w:rsid w:val="00403178"/>
    <w:rsid w:val="00404699"/>
    <w:rsid w:val="00404A52"/>
    <w:rsid w:val="00405263"/>
    <w:rsid w:val="00406BC7"/>
    <w:rsid w:val="0040724B"/>
    <w:rsid w:val="00407433"/>
    <w:rsid w:val="0040792B"/>
    <w:rsid w:val="00412630"/>
    <w:rsid w:val="00412651"/>
    <w:rsid w:val="004138CB"/>
    <w:rsid w:val="00413FDF"/>
    <w:rsid w:val="00414DBA"/>
    <w:rsid w:val="004166CE"/>
    <w:rsid w:val="004177FA"/>
    <w:rsid w:val="004200AB"/>
    <w:rsid w:val="0042125C"/>
    <w:rsid w:val="00421691"/>
    <w:rsid w:val="0042186B"/>
    <w:rsid w:val="00423464"/>
    <w:rsid w:val="00423F50"/>
    <w:rsid w:val="004248A1"/>
    <w:rsid w:val="004248BD"/>
    <w:rsid w:val="004300B2"/>
    <w:rsid w:val="00431122"/>
    <w:rsid w:val="00432074"/>
    <w:rsid w:val="004325A6"/>
    <w:rsid w:val="00434CF7"/>
    <w:rsid w:val="00436045"/>
    <w:rsid w:val="004414AE"/>
    <w:rsid w:val="00444C17"/>
    <w:rsid w:val="00445ACF"/>
    <w:rsid w:val="004473D1"/>
    <w:rsid w:val="00447ADB"/>
    <w:rsid w:val="00452493"/>
    <w:rsid w:val="00453264"/>
    <w:rsid w:val="004533CD"/>
    <w:rsid w:val="004567E8"/>
    <w:rsid w:val="0045707F"/>
    <w:rsid w:val="004573B7"/>
    <w:rsid w:val="00460ACC"/>
    <w:rsid w:val="00461271"/>
    <w:rsid w:val="004633BA"/>
    <w:rsid w:val="00465617"/>
    <w:rsid w:val="00465E2B"/>
    <w:rsid w:val="00466EF2"/>
    <w:rsid w:val="004678E9"/>
    <w:rsid w:val="00467B48"/>
    <w:rsid w:val="0047010D"/>
    <w:rsid w:val="00471666"/>
    <w:rsid w:val="00471C36"/>
    <w:rsid w:val="00471DFA"/>
    <w:rsid w:val="00475DC1"/>
    <w:rsid w:val="00476BC2"/>
    <w:rsid w:val="00477EDD"/>
    <w:rsid w:val="0048055F"/>
    <w:rsid w:val="00481157"/>
    <w:rsid w:val="0048210A"/>
    <w:rsid w:val="00482A53"/>
    <w:rsid w:val="00482EF5"/>
    <w:rsid w:val="00483C56"/>
    <w:rsid w:val="004872A4"/>
    <w:rsid w:val="00490DB2"/>
    <w:rsid w:val="00491670"/>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41C8"/>
    <w:rsid w:val="004B43B1"/>
    <w:rsid w:val="004B4EBF"/>
    <w:rsid w:val="004B5F93"/>
    <w:rsid w:val="004B79B6"/>
    <w:rsid w:val="004C0A17"/>
    <w:rsid w:val="004C263D"/>
    <w:rsid w:val="004C27AA"/>
    <w:rsid w:val="004C3870"/>
    <w:rsid w:val="004C5F40"/>
    <w:rsid w:val="004C6079"/>
    <w:rsid w:val="004D1492"/>
    <w:rsid w:val="004D2270"/>
    <w:rsid w:val="004D3E10"/>
    <w:rsid w:val="004D3E99"/>
    <w:rsid w:val="004D456F"/>
    <w:rsid w:val="004D5049"/>
    <w:rsid w:val="004D5BDE"/>
    <w:rsid w:val="004D64D4"/>
    <w:rsid w:val="004D7893"/>
    <w:rsid w:val="004E050C"/>
    <w:rsid w:val="004E14D5"/>
    <w:rsid w:val="004E2007"/>
    <w:rsid w:val="004E2792"/>
    <w:rsid w:val="004E314B"/>
    <w:rsid w:val="004E4BB0"/>
    <w:rsid w:val="004E4D0B"/>
    <w:rsid w:val="004E6767"/>
    <w:rsid w:val="004F04BE"/>
    <w:rsid w:val="004F0744"/>
    <w:rsid w:val="004F0D7B"/>
    <w:rsid w:val="004F1D20"/>
    <w:rsid w:val="004F224B"/>
    <w:rsid w:val="004F4D8C"/>
    <w:rsid w:val="004F4E43"/>
    <w:rsid w:val="004F5819"/>
    <w:rsid w:val="004F6CD4"/>
    <w:rsid w:val="00500B9F"/>
    <w:rsid w:val="005041A8"/>
    <w:rsid w:val="00505BFE"/>
    <w:rsid w:val="00506025"/>
    <w:rsid w:val="005062B9"/>
    <w:rsid w:val="005065B4"/>
    <w:rsid w:val="00506BD8"/>
    <w:rsid w:val="0051009C"/>
    <w:rsid w:val="00510332"/>
    <w:rsid w:val="00511C82"/>
    <w:rsid w:val="005136DF"/>
    <w:rsid w:val="00513C11"/>
    <w:rsid w:val="0051434E"/>
    <w:rsid w:val="005144F7"/>
    <w:rsid w:val="00516792"/>
    <w:rsid w:val="00516986"/>
    <w:rsid w:val="00517153"/>
    <w:rsid w:val="00517921"/>
    <w:rsid w:val="00517D22"/>
    <w:rsid w:val="00520B94"/>
    <w:rsid w:val="0052118D"/>
    <w:rsid w:val="005215B8"/>
    <w:rsid w:val="005227B6"/>
    <w:rsid w:val="005242E7"/>
    <w:rsid w:val="00527073"/>
    <w:rsid w:val="00530B59"/>
    <w:rsid w:val="00530DCB"/>
    <w:rsid w:val="0053373B"/>
    <w:rsid w:val="00535658"/>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6B6D"/>
    <w:rsid w:val="0055729B"/>
    <w:rsid w:val="00560643"/>
    <w:rsid w:val="00560A61"/>
    <w:rsid w:val="005629FC"/>
    <w:rsid w:val="00562EA5"/>
    <w:rsid w:val="00563069"/>
    <w:rsid w:val="00563B70"/>
    <w:rsid w:val="00564D03"/>
    <w:rsid w:val="00570612"/>
    <w:rsid w:val="0057184C"/>
    <w:rsid w:val="00571F27"/>
    <w:rsid w:val="00574926"/>
    <w:rsid w:val="00575253"/>
    <w:rsid w:val="00575BE1"/>
    <w:rsid w:val="00576D2E"/>
    <w:rsid w:val="005804AC"/>
    <w:rsid w:val="005807B0"/>
    <w:rsid w:val="00583592"/>
    <w:rsid w:val="00584370"/>
    <w:rsid w:val="00584CA2"/>
    <w:rsid w:val="005861D2"/>
    <w:rsid w:val="00586A0C"/>
    <w:rsid w:val="00587248"/>
    <w:rsid w:val="0058733E"/>
    <w:rsid w:val="00587C69"/>
    <w:rsid w:val="00591582"/>
    <w:rsid w:val="00592E3C"/>
    <w:rsid w:val="005955A7"/>
    <w:rsid w:val="005957C5"/>
    <w:rsid w:val="00597054"/>
    <w:rsid w:val="005A0BF8"/>
    <w:rsid w:val="005A2CC7"/>
    <w:rsid w:val="005A2CD8"/>
    <w:rsid w:val="005A2EEF"/>
    <w:rsid w:val="005A4338"/>
    <w:rsid w:val="005A4381"/>
    <w:rsid w:val="005A509C"/>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3A8D"/>
    <w:rsid w:val="00605222"/>
    <w:rsid w:val="00605D50"/>
    <w:rsid w:val="00605EEB"/>
    <w:rsid w:val="00606811"/>
    <w:rsid w:val="00606B4B"/>
    <w:rsid w:val="00607624"/>
    <w:rsid w:val="00607DD1"/>
    <w:rsid w:val="00612D96"/>
    <w:rsid w:val="00613037"/>
    <w:rsid w:val="006135CA"/>
    <w:rsid w:val="00616202"/>
    <w:rsid w:val="00616497"/>
    <w:rsid w:val="00620899"/>
    <w:rsid w:val="00621CFF"/>
    <w:rsid w:val="006224F9"/>
    <w:rsid w:val="00623401"/>
    <w:rsid w:val="00626F3D"/>
    <w:rsid w:val="00626FF4"/>
    <w:rsid w:val="006314E9"/>
    <w:rsid w:val="00633166"/>
    <w:rsid w:val="0063593C"/>
    <w:rsid w:val="00635A0F"/>
    <w:rsid w:val="00636937"/>
    <w:rsid w:val="00636B4B"/>
    <w:rsid w:val="00637448"/>
    <w:rsid w:val="00637B81"/>
    <w:rsid w:val="006406C8"/>
    <w:rsid w:val="00642013"/>
    <w:rsid w:val="006442BB"/>
    <w:rsid w:val="006451A9"/>
    <w:rsid w:val="00645EEE"/>
    <w:rsid w:val="00647393"/>
    <w:rsid w:val="00647551"/>
    <w:rsid w:val="006500AC"/>
    <w:rsid w:val="00651050"/>
    <w:rsid w:val="00651FE5"/>
    <w:rsid w:val="00652DF9"/>
    <w:rsid w:val="00653116"/>
    <w:rsid w:val="006540F7"/>
    <w:rsid w:val="00655C86"/>
    <w:rsid w:val="00661A29"/>
    <w:rsid w:val="00661D12"/>
    <w:rsid w:val="0066360B"/>
    <w:rsid w:val="00663813"/>
    <w:rsid w:val="006661FE"/>
    <w:rsid w:val="00670075"/>
    <w:rsid w:val="006719F9"/>
    <w:rsid w:val="0067236C"/>
    <w:rsid w:val="00672ACD"/>
    <w:rsid w:val="00673260"/>
    <w:rsid w:val="00673402"/>
    <w:rsid w:val="006734D7"/>
    <w:rsid w:val="00673787"/>
    <w:rsid w:val="00673A51"/>
    <w:rsid w:val="00674102"/>
    <w:rsid w:val="0067469E"/>
    <w:rsid w:val="00674903"/>
    <w:rsid w:val="006765D4"/>
    <w:rsid w:val="00677152"/>
    <w:rsid w:val="00677E2A"/>
    <w:rsid w:val="00677E2F"/>
    <w:rsid w:val="00680E92"/>
    <w:rsid w:val="006810D2"/>
    <w:rsid w:val="00681F2C"/>
    <w:rsid w:val="006823C2"/>
    <w:rsid w:val="00682F27"/>
    <w:rsid w:val="00683DC5"/>
    <w:rsid w:val="00685546"/>
    <w:rsid w:val="006900E0"/>
    <w:rsid w:val="00690503"/>
    <w:rsid w:val="0069316C"/>
    <w:rsid w:val="00693B79"/>
    <w:rsid w:val="006945A8"/>
    <w:rsid w:val="006946B3"/>
    <w:rsid w:val="006959AC"/>
    <w:rsid w:val="00695B1B"/>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18"/>
    <w:rsid w:val="006B4167"/>
    <w:rsid w:val="006B4300"/>
    <w:rsid w:val="006B4863"/>
    <w:rsid w:val="006B4C0B"/>
    <w:rsid w:val="006B5D12"/>
    <w:rsid w:val="006B6B42"/>
    <w:rsid w:val="006C16EF"/>
    <w:rsid w:val="006C2F95"/>
    <w:rsid w:val="006C4E6E"/>
    <w:rsid w:val="006C5B63"/>
    <w:rsid w:val="006C6A17"/>
    <w:rsid w:val="006C71FC"/>
    <w:rsid w:val="006C7CB4"/>
    <w:rsid w:val="006D045D"/>
    <w:rsid w:val="006D35AB"/>
    <w:rsid w:val="006D51F0"/>
    <w:rsid w:val="006D5F93"/>
    <w:rsid w:val="006D63A4"/>
    <w:rsid w:val="006D65EA"/>
    <w:rsid w:val="006D6A4F"/>
    <w:rsid w:val="006D6A9B"/>
    <w:rsid w:val="006D73E1"/>
    <w:rsid w:val="006D7D4C"/>
    <w:rsid w:val="006D7DFA"/>
    <w:rsid w:val="006E0226"/>
    <w:rsid w:val="006E26F4"/>
    <w:rsid w:val="006E32EF"/>
    <w:rsid w:val="006E3D1B"/>
    <w:rsid w:val="006E461F"/>
    <w:rsid w:val="006E5985"/>
    <w:rsid w:val="006E5C35"/>
    <w:rsid w:val="006F0386"/>
    <w:rsid w:val="006F079A"/>
    <w:rsid w:val="006F14BF"/>
    <w:rsid w:val="006F30B6"/>
    <w:rsid w:val="006F358C"/>
    <w:rsid w:val="006F3C14"/>
    <w:rsid w:val="006F5408"/>
    <w:rsid w:val="006F60A4"/>
    <w:rsid w:val="006F6E25"/>
    <w:rsid w:val="006F724B"/>
    <w:rsid w:val="006F73F1"/>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04C0"/>
    <w:rsid w:val="00721036"/>
    <w:rsid w:val="0072207D"/>
    <w:rsid w:val="0072325E"/>
    <w:rsid w:val="007256FB"/>
    <w:rsid w:val="0072601A"/>
    <w:rsid w:val="00726A1A"/>
    <w:rsid w:val="0072701C"/>
    <w:rsid w:val="00727508"/>
    <w:rsid w:val="00730189"/>
    <w:rsid w:val="007308B1"/>
    <w:rsid w:val="00731A49"/>
    <w:rsid w:val="00731CB4"/>
    <w:rsid w:val="007359BF"/>
    <w:rsid w:val="0073635E"/>
    <w:rsid w:val="0073672A"/>
    <w:rsid w:val="00736E6F"/>
    <w:rsid w:val="00742A6F"/>
    <w:rsid w:val="007432D9"/>
    <w:rsid w:val="007444C1"/>
    <w:rsid w:val="00744A2D"/>
    <w:rsid w:val="00744C93"/>
    <w:rsid w:val="00746685"/>
    <w:rsid w:val="007466E5"/>
    <w:rsid w:val="00746ACE"/>
    <w:rsid w:val="0074786A"/>
    <w:rsid w:val="007478CA"/>
    <w:rsid w:val="00750515"/>
    <w:rsid w:val="00752EF9"/>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71769"/>
    <w:rsid w:val="00777514"/>
    <w:rsid w:val="00777549"/>
    <w:rsid w:val="0077794D"/>
    <w:rsid w:val="00781F15"/>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5F8F"/>
    <w:rsid w:val="007B738F"/>
    <w:rsid w:val="007C1506"/>
    <w:rsid w:val="007C1D2F"/>
    <w:rsid w:val="007C2603"/>
    <w:rsid w:val="007C291F"/>
    <w:rsid w:val="007C5811"/>
    <w:rsid w:val="007C720F"/>
    <w:rsid w:val="007C72D9"/>
    <w:rsid w:val="007C79D4"/>
    <w:rsid w:val="007D0CB1"/>
    <w:rsid w:val="007D12A4"/>
    <w:rsid w:val="007D2726"/>
    <w:rsid w:val="007D27B2"/>
    <w:rsid w:val="007D4C51"/>
    <w:rsid w:val="007D4E26"/>
    <w:rsid w:val="007D57C6"/>
    <w:rsid w:val="007D60DE"/>
    <w:rsid w:val="007D63D6"/>
    <w:rsid w:val="007D6DDD"/>
    <w:rsid w:val="007D756E"/>
    <w:rsid w:val="007E0B4D"/>
    <w:rsid w:val="007E0B98"/>
    <w:rsid w:val="007E1149"/>
    <w:rsid w:val="007E1397"/>
    <w:rsid w:val="007E1464"/>
    <w:rsid w:val="007E24B0"/>
    <w:rsid w:val="007E2ED4"/>
    <w:rsid w:val="007E2F78"/>
    <w:rsid w:val="007E3371"/>
    <w:rsid w:val="007E41E1"/>
    <w:rsid w:val="007E41F3"/>
    <w:rsid w:val="007E5CAE"/>
    <w:rsid w:val="007E6F6B"/>
    <w:rsid w:val="007E7977"/>
    <w:rsid w:val="007E7A4C"/>
    <w:rsid w:val="007E7CA7"/>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208A2"/>
    <w:rsid w:val="008208CE"/>
    <w:rsid w:val="0082217D"/>
    <w:rsid w:val="00822EF2"/>
    <w:rsid w:val="00823644"/>
    <w:rsid w:val="00823C31"/>
    <w:rsid w:val="00824A12"/>
    <w:rsid w:val="0082585E"/>
    <w:rsid w:val="00825F9A"/>
    <w:rsid w:val="008262A6"/>
    <w:rsid w:val="00827319"/>
    <w:rsid w:val="00830A2F"/>
    <w:rsid w:val="00831722"/>
    <w:rsid w:val="008354F9"/>
    <w:rsid w:val="008402D2"/>
    <w:rsid w:val="00842051"/>
    <w:rsid w:val="008426A8"/>
    <w:rsid w:val="008430AA"/>
    <w:rsid w:val="00843205"/>
    <w:rsid w:val="0084619F"/>
    <w:rsid w:val="00846E2C"/>
    <w:rsid w:val="0084710D"/>
    <w:rsid w:val="00847558"/>
    <w:rsid w:val="00847D54"/>
    <w:rsid w:val="00847D60"/>
    <w:rsid w:val="00847F65"/>
    <w:rsid w:val="008500C2"/>
    <w:rsid w:val="008508EA"/>
    <w:rsid w:val="008531E0"/>
    <w:rsid w:val="00853210"/>
    <w:rsid w:val="008533CE"/>
    <w:rsid w:val="00853AFE"/>
    <w:rsid w:val="00856517"/>
    <w:rsid w:val="008578BF"/>
    <w:rsid w:val="00857FA3"/>
    <w:rsid w:val="00860DFC"/>
    <w:rsid w:val="00863BCC"/>
    <w:rsid w:val="008660F3"/>
    <w:rsid w:val="00866553"/>
    <w:rsid w:val="008670B8"/>
    <w:rsid w:val="00867CAD"/>
    <w:rsid w:val="00867F74"/>
    <w:rsid w:val="00870007"/>
    <w:rsid w:val="00871D19"/>
    <w:rsid w:val="008739C8"/>
    <w:rsid w:val="0087436C"/>
    <w:rsid w:val="00875CE5"/>
    <w:rsid w:val="008771C1"/>
    <w:rsid w:val="00877C18"/>
    <w:rsid w:val="0088097C"/>
    <w:rsid w:val="00880C9B"/>
    <w:rsid w:val="0088314C"/>
    <w:rsid w:val="0088682A"/>
    <w:rsid w:val="00887323"/>
    <w:rsid w:val="00890F74"/>
    <w:rsid w:val="00891782"/>
    <w:rsid w:val="00891D82"/>
    <w:rsid w:val="008944F9"/>
    <w:rsid w:val="0089492D"/>
    <w:rsid w:val="008958D0"/>
    <w:rsid w:val="008A12ED"/>
    <w:rsid w:val="008A34B1"/>
    <w:rsid w:val="008A41B4"/>
    <w:rsid w:val="008A4333"/>
    <w:rsid w:val="008A52EF"/>
    <w:rsid w:val="008A5980"/>
    <w:rsid w:val="008A5EFE"/>
    <w:rsid w:val="008A757A"/>
    <w:rsid w:val="008A7917"/>
    <w:rsid w:val="008B0F3B"/>
    <w:rsid w:val="008B1237"/>
    <w:rsid w:val="008B145C"/>
    <w:rsid w:val="008B23C8"/>
    <w:rsid w:val="008B31AB"/>
    <w:rsid w:val="008B3985"/>
    <w:rsid w:val="008B51C1"/>
    <w:rsid w:val="008B6E7E"/>
    <w:rsid w:val="008B78A2"/>
    <w:rsid w:val="008B7A92"/>
    <w:rsid w:val="008B7CE8"/>
    <w:rsid w:val="008C2077"/>
    <w:rsid w:val="008C2E33"/>
    <w:rsid w:val="008C48A2"/>
    <w:rsid w:val="008C6418"/>
    <w:rsid w:val="008C753D"/>
    <w:rsid w:val="008C75D2"/>
    <w:rsid w:val="008C7849"/>
    <w:rsid w:val="008C7930"/>
    <w:rsid w:val="008D0C0A"/>
    <w:rsid w:val="008D221F"/>
    <w:rsid w:val="008D32D0"/>
    <w:rsid w:val="008D35CC"/>
    <w:rsid w:val="008D452B"/>
    <w:rsid w:val="008D4C3D"/>
    <w:rsid w:val="008D4EB3"/>
    <w:rsid w:val="008D6696"/>
    <w:rsid w:val="008D6F81"/>
    <w:rsid w:val="008E0D97"/>
    <w:rsid w:val="008E187F"/>
    <w:rsid w:val="008E4447"/>
    <w:rsid w:val="008E4E8F"/>
    <w:rsid w:val="008E6787"/>
    <w:rsid w:val="008E7C49"/>
    <w:rsid w:val="008F0093"/>
    <w:rsid w:val="008F1FAC"/>
    <w:rsid w:val="008F30A4"/>
    <w:rsid w:val="008F35CD"/>
    <w:rsid w:val="008F4104"/>
    <w:rsid w:val="008F4A77"/>
    <w:rsid w:val="008F6753"/>
    <w:rsid w:val="008F6EB5"/>
    <w:rsid w:val="008F7950"/>
    <w:rsid w:val="008F7B9D"/>
    <w:rsid w:val="008F7F8E"/>
    <w:rsid w:val="00900219"/>
    <w:rsid w:val="00901074"/>
    <w:rsid w:val="009016A7"/>
    <w:rsid w:val="00905501"/>
    <w:rsid w:val="0090584A"/>
    <w:rsid w:val="00911525"/>
    <w:rsid w:val="00911B03"/>
    <w:rsid w:val="00912C2C"/>
    <w:rsid w:val="009132E2"/>
    <w:rsid w:val="00913763"/>
    <w:rsid w:val="00913C1D"/>
    <w:rsid w:val="00914220"/>
    <w:rsid w:val="00914481"/>
    <w:rsid w:val="0091453D"/>
    <w:rsid w:val="009150B7"/>
    <w:rsid w:val="0091576C"/>
    <w:rsid w:val="00916422"/>
    <w:rsid w:val="00917B59"/>
    <w:rsid w:val="009211C6"/>
    <w:rsid w:val="0092140B"/>
    <w:rsid w:val="00922885"/>
    <w:rsid w:val="009233EF"/>
    <w:rsid w:val="009255AE"/>
    <w:rsid w:val="00926FF8"/>
    <w:rsid w:val="00927287"/>
    <w:rsid w:val="00927A79"/>
    <w:rsid w:val="00932331"/>
    <w:rsid w:val="0093242F"/>
    <w:rsid w:val="009333B0"/>
    <w:rsid w:val="0093365D"/>
    <w:rsid w:val="00934D82"/>
    <w:rsid w:val="00936BA0"/>
    <w:rsid w:val="009400D7"/>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62C9"/>
    <w:rsid w:val="009566C8"/>
    <w:rsid w:val="00961D29"/>
    <w:rsid w:val="00962C1D"/>
    <w:rsid w:val="0096393D"/>
    <w:rsid w:val="00963ACF"/>
    <w:rsid w:val="00967F11"/>
    <w:rsid w:val="009703D8"/>
    <w:rsid w:val="00970793"/>
    <w:rsid w:val="0097267F"/>
    <w:rsid w:val="00972B2F"/>
    <w:rsid w:val="00972D89"/>
    <w:rsid w:val="00972EE1"/>
    <w:rsid w:val="00974630"/>
    <w:rsid w:val="00975DD3"/>
    <w:rsid w:val="00977DA6"/>
    <w:rsid w:val="0098033A"/>
    <w:rsid w:val="009806F4"/>
    <w:rsid w:val="00981346"/>
    <w:rsid w:val="00981555"/>
    <w:rsid w:val="009824D9"/>
    <w:rsid w:val="00983E71"/>
    <w:rsid w:val="00985C6F"/>
    <w:rsid w:val="009908E5"/>
    <w:rsid w:val="00990C38"/>
    <w:rsid w:val="00991D0A"/>
    <w:rsid w:val="009A096A"/>
    <w:rsid w:val="009A3C7E"/>
    <w:rsid w:val="009A41B8"/>
    <w:rsid w:val="009A444A"/>
    <w:rsid w:val="009A4588"/>
    <w:rsid w:val="009A4AC7"/>
    <w:rsid w:val="009A50FC"/>
    <w:rsid w:val="009A6CCE"/>
    <w:rsid w:val="009B0384"/>
    <w:rsid w:val="009B098D"/>
    <w:rsid w:val="009B0B2F"/>
    <w:rsid w:val="009B125F"/>
    <w:rsid w:val="009B2BC9"/>
    <w:rsid w:val="009B35AF"/>
    <w:rsid w:val="009B4836"/>
    <w:rsid w:val="009B4B15"/>
    <w:rsid w:val="009B58DA"/>
    <w:rsid w:val="009C02D4"/>
    <w:rsid w:val="009C155B"/>
    <w:rsid w:val="009C285C"/>
    <w:rsid w:val="009C31FE"/>
    <w:rsid w:val="009C34F8"/>
    <w:rsid w:val="009C3D34"/>
    <w:rsid w:val="009C44B5"/>
    <w:rsid w:val="009C5308"/>
    <w:rsid w:val="009C5977"/>
    <w:rsid w:val="009C7DC2"/>
    <w:rsid w:val="009D09FB"/>
    <w:rsid w:val="009D0A5F"/>
    <w:rsid w:val="009D228C"/>
    <w:rsid w:val="009D2C92"/>
    <w:rsid w:val="009D34CE"/>
    <w:rsid w:val="009D4692"/>
    <w:rsid w:val="009D46C1"/>
    <w:rsid w:val="009D5398"/>
    <w:rsid w:val="009D712C"/>
    <w:rsid w:val="009D7CF2"/>
    <w:rsid w:val="009E34FC"/>
    <w:rsid w:val="009E3C4D"/>
    <w:rsid w:val="009E3D5B"/>
    <w:rsid w:val="009E4396"/>
    <w:rsid w:val="009E5751"/>
    <w:rsid w:val="009E58D0"/>
    <w:rsid w:val="009E6C12"/>
    <w:rsid w:val="009F03CF"/>
    <w:rsid w:val="009F0DBB"/>
    <w:rsid w:val="009F2C1F"/>
    <w:rsid w:val="009F4C43"/>
    <w:rsid w:val="009F5B7D"/>
    <w:rsid w:val="009F6F05"/>
    <w:rsid w:val="00A01346"/>
    <w:rsid w:val="00A01A20"/>
    <w:rsid w:val="00A02E8D"/>
    <w:rsid w:val="00A0723F"/>
    <w:rsid w:val="00A0735F"/>
    <w:rsid w:val="00A104FD"/>
    <w:rsid w:val="00A12DA3"/>
    <w:rsid w:val="00A13C24"/>
    <w:rsid w:val="00A13C3F"/>
    <w:rsid w:val="00A159A2"/>
    <w:rsid w:val="00A1624B"/>
    <w:rsid w:val="00A17F95"/>
    <w:rsid w:val="00A23B0B"/>
    <w:rsid w:val="00A243CF"/>
    <w:rsid w:val="00A25FAC"/>
    <w:rsid w:val="00A260E8"/>
    <w:rsid w:val="00A269BB"/>
    <w:rsid w:val="00A26D6E"/>
    <w:rsid w:val="00A26EBA"/>
    <w:rsid w:val="00A27AD2"/>
    <w:rsid w:val="00A30D36"/>
    <w:rsid w:val="00A31C25"/>
    <w:rsid w:val="00A3322B"/>
    <w:rsid w:val="00A33404"/>
    <w:rsid w:val="00A36AE6"/>
    <w:rsid w:val="00A37E34"/>
    <w:rsid w:val="00A408E8"/>
    <w:rsid w:val="00A425F0"/>
    <w:rsid w:val="00A426A8"/>
    <w:rsid w:val="00A43A74"/>
    <w:rsid w:val="00A43F37"/>
    <w:rsid w:val="00A444C4"/>
    <w:rsid w:val="00A44A14"/>
    <w:rsid w:val="00A4556B"/>
    <w:rsid w:val="00A460EA"/>
    <w:rsid w:val="00A477A1"/>
    <w:rsid w:val="00A51DF5"/>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709C9"/>
    <w:rsid w:val="00A71D21"/>
    <w:rsid w:val="00A71D47"/>
    <w:rsid w:val="00A720A3"/>
    <w:rsid w:val="00A72E77"/>
    <w:rsid w:val="00A74B44"/>
    <w:rsid w:val="00A750AE"/>
    <w:rsid w:val="00A75760"/>
    <w:rsid w:val="00A75F73"/>
    <w:rsid w:val="00A76523"/>
    <w:rsid w:val="00A76831"/>
    <w:rsid w:val="00A77828"/>
    <w:rsid w:val="00A77D51"/>
    <w:rsid w:val="00A808B7"/>
    <w:rsid w:val="00A810E9"/>
    <w:rsid w:val="00A81E49"/>
    <w:rsid w:val="00A82DAC"/>
    <w:rsid w:val="00A8384D"/>
    <w:rsid w:val="00A8473F"/>
    <w:rsid w:val="00A847AE"/>
    <w:rsid w:val="00A84FFC"/>
    <w:rsid w:val="00A90B24"/>
    <w:rsid w:val="00A92058"/>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23EB"/>
    <w:rsid w:val="00AC3C64"/>
    <w:rsid w:val="00AC468B"/>
    <w:rsid w:val="00AC540E"/>
    <w:rsid w:val="00AC5EAC"/>
    <w:rsid w:val="00AC600E"/>
    <w:rsid w:val="00AC618F"/>
    <w:rsid w:val="00AC6D3D"/>
    <w:rsid w:val="00AD258C"/>
    <w:rsid w:val="00AD36CF"/>
    <w:rsid w:val="00AD424E"/>
    <w:rsid w:val="00AD44F8"/>
    <w:rsid w:val="00AD4D0F"/>
    <w:rsid w:val="00AD5284"/>
    <w:rsid w:val="00AD53F5"/>
    <w:rsid w:val="00AD54A3"/>
    <w:rsid w:val="00AD78B6"/>
    <w:rsid w:val="00AE2264"/>
    <w:rsid w:val="00AE31B3"/>
    <w:rsid w:val="00AE4625"/>
    <w:rsid w:val="00AE51DF"/>
    <w:rsid w:val="00AE5F8B"/>
    <w:rsid w:val="00AE6ECD"/>
    <w:rsid w:val="00AE7CD0"/>
    <w:rsid w:val="00AF0A3B"/>
    <w:rsid w:val="00AF317E"/>
    <w:rsid w:val="00AF3362"/>
    <w:rsid w:val="00AF5AA5"/>
    <w:rsid w:val="00AF6E2A"/>
    <w:rsid w:val="00AF7A03"/>
    <w:rsid w:val="00B01557"/>
    <w:rsid w:val="00B03AD7"/>
    <w:rsid w:val="00B03C57"/>
    <w:rsid w:val="00B0633C"/>
    <w:rsid w:val="00B0688E"/>
    <w:rsid w:val="00B11B98"/>
    <w:rsid w:val="00B12F97"/>
    <w:rsid w:val="00B13104"/>
    <w:rsid w:val="00B14F6D"/>
    <w:rsid w:val="00B16789"/>
    <w:rsid w:val="00B167F9"/>
    <w:rsid w:val="00B168C5"/>
    <w:rsid w:val="00B17E9C"/>
    <w:rsid w:val="00B25B32"/>
    <w:rsid w:val="00B2673A"/>
    <w:rsid w:val="00B26FB0"/>
    <w:rsid w:val="00B30064"/>
    <w:rsid w:val="00B30701"/>
    <w:rsid w:val="00B311F1"/>
    <w:rsid w:val="00B31A9B"/>
    <w:rsid w:val="00B32C59"/>
    <w:rsid w:val="00B32DAE"/>
    <w:rsid w:val="00B37C80"/>
    <w:rsid w:val="00B40480"/>
    <w:rsid w:val="00B409AA"/>
    <w:rsid w:val="00B422BA"/>
    <w:rsid w:val="00B43C4C"/>
    <w:rsid w:val="00B44DF1"/>
    <w:rsid w:val="00B45820"/>
    <w:rsid w:val="00B458A9"/>
    <w:rsid w:val="00B460F0"/>
    <w:rsid w:val="00B461C7"/>
    <w:rsid w:val="00B47149"/>
    <w:rsid w:val="00B47185"/>
    <w:rsid w:val="00B50E8D"/>
    <w:rsid w:val="00B53537"/>
    <w:rsid w:val="00B55928"/>
    <w:rsid w:val="00B56030"/>
    <w:rsid w:val="00B565EB"/>
    <w:rsid w:val="00B578B9"/>
    <w:rsid w:val="00B57BEB"/>
    <w:rsid w:val="00B57C5E"/>
    <w:rsid w:val="00B57E67"/>
    <w:rsid w:val="00B620E6"/>
    <w:rsid w:val="00B62160"/>
    <w:rsid w:val="00B6524B"/>
    <w:rsid w:val="00B66869"/>
    <w:rsid w:val="00B676A0"/>
    <w:rsid w:val="00B67876"/>
    <w:rsid w:val="00B706FA"/>
    <w:rsid w:val="00B7155A"/>
    <w:rsid w:val="00B7295F"/>
    <w:rsid w:val="00B735F7"/>
    <w:rsid w:val="00B73601"/>
    <w:rsid w:val="00B74EA0"/>
    <w:rsid w:val="00B779B8"/>
    <w:rsid w:val="00B80E7C"/>
    <w:rsid w:val="00B81469"/>
    <w:rsid w:val="00B81F3E"/>
    <w:rsid w:val="00B82C43"/>
    <w:rsid w:val="00B84041"/>
    <w:rsid w:val="00B84A56"/>
    <w:rsid w:val="00B85877"/>
    <w:rsid w:val="00B90109"/>
    <w:rsid w:val="00B91015"/>
    <w:rsid w:val="00B91556"/>
    <w:rsid w:val="00B9211E"/>
    <w:rsid w:val="00B92D94"/>
    <w:rsid w:val="00B948D2"/>
    <w:rsid w:val="00B95645"/>
    <w:rsid w:val="00B9593E"/>
    <w:rsid w:val="00B95F46"/>
    <w:rsid w:val="00B967A4"/>
    <w:rsid w:val="00BA0D43"/>
    <w:rsid w:val="00BA0F30"/>
    <w:rsid w:val="00BA467C"/>
    <w:rsid w:val="00BA475E"/>
    <w:rsid w:val="00BA77A6"/>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1F77"/>
    <w:rsid w:val="00BD3764"/>
    <w:rsid w:val="00BD47AE"/>
    <w:rsid w:val="00BD5A63"/>
    <w:rsid w:val="00BD5DCC"/>
    <w:rsid w:val="00BD6D7B"/>
    <w:rsid w:val="00BD7639"/>
    <w:rsid w:val="00BE09DE"/>
    <w:rsid w:val="00BE1BF9"/>
    <w:rsid w:val="00BE1EF5"/>
    <w:rsid w:val="00BE2F6D"/>
    <w:rsid w:val="00BE42E7"/>
    <w:rsid w:val="00BE5093"/>
    <w:rsid w:val="00BE6DB9"/>
    <w:rsid w:val="00BF05C0"/>
    <w:rsid w:val="00BF1F3C"/>
    <w:rsid w:val="00BF2359"/>
    <w:rsid w:val="00BF295A"/>
    <w:rsid w:val="00BF45BE"/>
    <w:rsid w:val="00BF4F42"/>
    <w:rsid w:val="00BF5410"/>
    <w:rsid w:val="00BF5E0F"/>
    <w:rsid w:val="00BF7A56"/>
    <w:rsid w:val="00BF7FFC"/>
    <w:rsid w:val="00C01B3E"/>
    <w:rsid w:val="00C035E1"/>
    <w:rsid w:val="00C05812"/>
    <w:rsid w:val="00C05D48"/>
    <w:rsid w:val="00C06DA3"/>
    <w:rsid w:val="00C1000D"/>
    <w:rsid w:val="00C112D5"/>
    <w:rsid w:val="00C1201B"/>
    <w:rsid w:val="00C14B15"/>
    <w:rsid w:val="00C15DAC"/>
    <w:rsid w:val="00C160D8"/>
    <w:rsid w:val="00C161D6"/>
    <w:rsid w:val="00C16FF6"/>
    <w:rsid w:val="00C2170F"/>
    <w:rsid w:val="00C2732A"/>
    <w:rsid w:val="00C2737D"/>
    <w:rsid w:val="00C27B78"/>
    <w:rsid w:val="00C33349"/>
    <w:rsid w:val="00C33BCE"/>
    <w:rsid w:val="00C341CB"/>
    <w:rsid w:val="00C3439A"/>
    <w:rsid w:val="00C34419"/>
    <w:rsid w:val="00C3462C"/>
    <w:rsid w:val="00C358C6"/>
    <w:rsid w:val="00C403C3"/>
    <w:rsid w:val="00C41580"/>
    <w:rsid w:val="00C41A51"/>
    <w:rsid w:val="00C41DDA"/>
    <w:rsid w:val="00C41DFE"/>
    <w:rsid w:val="00C4433A"/>
    <w:rsid w:val="00C44C55"/>
    <w:rsid w:val="00C46BF0"/>
    <w:rsid w:val="00C47792"/>
    <w:rsid w:val="00C479F5"/>
    <w:rsid w:val="00C52A02"/>
    <w:rsid w:val="00C5375F"/>
    <w:rsid w:val="00C53AE4"/>
    <w:rsid w:val="00C55213"/>
    <w:rsid w:val="00C5521A"/>
    <w:rsid w:val="00C55CFA"/>
    <w:rsid w:val="00C60258"/>
    <w:rsid w:val="00C6295C"/>
    <w:rsid w:val="00C62E57"/>
    <w:rsid w:val="00C638C8"/>
    <w:rsid w:val="00C717A1"/>
    <w:rsid w:val="00C7182F"/>
    <w:rsid w:val="00C72253"/>
    <w:rsid w:val="00C74036"/>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5284"/>
    <w:rsid w:val="00C97A30"/>
    <w:rsid w:val="00CA36A5"/>
    <w:rsid w:val="00CA3D82"/>
    <w:rsid w:val="00CA55B8"/>
    <w:rsid w:val="00CA5D21"/>
    <w:rsid w:val="00CA6350"/>
    <w:rsid w:val="00CA7CF6"/>
    <w:rsid w:val="00CB05E6"/>
    <w:rsid w:val="00CB3D58"/>
    <w:rsid w:val="00CB53F1"/>
    <w:rsid w:val="00CB7B9C"/>
    <w:rsid w:val="00CC06E2"/>
    <w:rsid w:val="00CC3A5E"/>
    <w:rsid w:val="00CC434B"/>
    <w:rsid w:val="00CC504D"/>
    <w:rsid w:val="00CC6B05"/>
    <w:rsid w:val="00CC75ED"/>
    <w:rsid w:val="00CC788D"/>
    <w:rsid w:val="00CC7FD9"/>
    <w:rsid w:val="00CD2194"/>
    <w:rsid w:val="00CD2281"/>
    <w:rsid w:val="00CD249E"/>
    <w:rsid w:val="00CD34B2"/>
    <w:rsid w:val="00CD51DF"/>
    <w:rsid w:val="00CD5631"/>
    <w:rsid w:val="00CD7EAE"/>
    <w:rsid w:val="00CE1445"/>
    <w:rsid w:val="00CE215C"/>
    <w:rsid w:val="00CE27F0"/>
    <w:rsid w:val="00CE525F"/>
    <w:rsid w:val="00CE5BF7"/>
    <w:rsid w:val="00CE6664"/>
    <w:rsid w:val="00CE6D0E"/>
    <w:rsid w:val="00CF0DEA"/>
    <w:rsid w:val="00CF2825"/>
    <w:rsid w:val="00CF2AE8"/>
    <w:rsid w:val="00CF4FA2"/>
    <w:rsid w:val="00CF59CE"/>
    <w:rsid w:val="00D00ABB"/>
    <w:rsid w:val="00D0569D"/>
    <w:rsid w:val="00D0594A"/>
    <w:rsid w:val="00D05C06"/>
    <w:rsid w:val="00D06B38"/>
    <w:rsid w:val="00D06EF8"/>
    <w:rsid w:val="00D070CF"/>
    <w:rsid w:val="00D1196E"/>
    <w:rsid w:val="00D12555"/>
    <w:rsid w:val="00D12C60"/>
    <w:rsid w:val="00D14242"/>
    <w:rsid w:val="00D15534"/>
    <w:rsid w:val="00D1734C"/>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2E1C"/>
    <w:rsid w:val="00D33473"/>
    <w:rsid w:val="00D3349D"/>
    <w:rsid w:val="00D337AC"/>
    <w:rsid w:val="00D34926"/>
    <w:rsid w:val="00D350EA"/>
    <w:rsid w:val="00D35D10"/>
    <w:rsid w:val="00D37344"/>
    <w:rsid w:val="00D37423"/>
    <w:rsid w:val="00D37EB1"/>
    <w:rsid w:val="00D37F43"/>
    <w:rsid w:val="00D406CB"/>
    <w:rsid w:val="00D40AA4"/>
    <w:rsid w:val="00D41B33"/>
    <w:rsid w:val="00D444F4"/>
    <w:rsid w:val="00D448EC"/>
    <w:rsid w:val="00D44C2B"/>
    <w:rsid w:val="00D44C32"/>
    <w:rsid w:val="00D463A2"/>
    <w:rsid w:val="00D476DC"/>
    <w:rsid w:val="00D53C08"/>
    <w:rsid w:val="00D547BD"/>
    <w:rsid w:val="00D55123"/>
    <w:rsid w:val="00D55BCA"/>
    <w:rsid w:val="00D600D2"/>
    <w:rsid w:val="00D60ED8"/>
    <w:rsid w:val="00D61777"/>
    <w:rsid w:val="00D62C23"/>
    <w:rsid w:val="00D630B8"/>
    <w:rsid w:val="00D63717"/>
    <w:rsid w:val="00D66087"/>
    <w:rsid w:val="00D70E63"/>
    <w:rsid w:val="00D71BE4"/>
    <w:rsid w:val="00D75582"/>
    <w:rsid w:val="00D766F8"/>
    <w:rsid w:val="00D774A6"/>
    <w:rsid w:val="00D867C6"/>
    <w:rsid w:val="00D870CB"/>
    <w:rsid w:val="00D87CAD"/>
    <w:rsid w:val="00D87E3C"/>
    <w:rsid w:val="00D91593"/>
    <w:rsid w:val="00D93FD2"/>
    <w:rsid w:val="00D94062"/>
    <w:rsid w:val="00D947D7"/>
    <w:rsid w:val="00D96BFD"/>
    <w:rsid w:val="00DA19F8"/>
    <w:rsid w:val="00DB08DB"/>
    <w:rsid w:val="00DB0E0F"/>
    <w:rsid w:val="00DB41F6"/>
    <w:rsid w:val="00DC0E17"/>
    <w:rsid w:val="00DC2B49"/>
    <w:rsid w:val="00DC39DE"/>
    <w:rsid w:val="00DC3A23"/>
    <w:rsid w:val="00DC3BB6"/>
    <w:rsid w:val="00DC3CE4"/>
    <w:rsid w:val="00DC5010"/>
    <w:rsid w:val="00DC5516"/>
    <w:rsid w:val="00DC6664"/>
    <w:rsid w:val="00DD0254"/>
    <w:rsid w:val="00DD042D"/>
    <w:rsid w:val="00DD1C78"/>
    <w:rsid w:val="00DD454F"/>
    <w:rsid w:val="00DD4C56"/>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5B3C"/>
    <w:rsid w:val="00DF62E1"/>
    <w:rsid w:val="00DF66F2"/>
    <w:rsid w:val="00E0016A"/>
    <w:rsid w:val="00E010AE"/>
    <w:rsid w:val="00E015A6"/>
    <w:rsid w:val="00E01D0C"/>
    <w:rsid w:val="00E027A5"/>
    <w:rsid w:val="00E02B41"/>
    <w:rsid w:val="00E047CA"/>
    <w:rsid w:val="00E04FDF"/>
    <w:rsid w:val="00E10235"/>
    <w:rsid w:val="00E1024D"/>
    <w:rsid w:val="00E10A34"/>
    <w:rsid w:val="00E10A94"/>
    <w:rsid w:val="00E12D83"/>
    <w:rsid w:val="00E142D7"/>
    <w:rsid w:val="00E15CC6"/>
    <w:rsid w:val="00E16D8D"/>
    <w:rsid w:val="00E17023"/>
    <w:rsid w:val="00E211CA"/>
    <w:rsid w:val="00E21F32"/>
    <w:rsid w:val="00E23F01"/>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3EE8"/>
    <w:rsid w:val="00E54B26"/>
    <w:rsid w:val="00E554C1"/>
    <w:rsid w:val="00E60CFB"/>
    <w:rsid w:val="00E61701"/>
    <w:rsid w:val="00E622C1"/>
    <w:rsid w:val="00E62FF1"/>
    <w:rsid w:val="00E67D63"/>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9580B"/>
    <w:rsid w:val="00EA0845"/>
    <w:rsid w:val="00EA1182"/>
    <w:rsid w:val="00EA233F"/>
    <w:rsid w:val="00EA23C8"/>
    <w:rsid w:val="00EA3272"/>
    <w:rsid w:val="00EA4AB9"/>
    <w:rsid w:val="00EA4C8C"/>
    <w:rsid w:val="00EA4CFC"/>
    <w:rsid w:val="00EA701B"/>
    <w:rsid w:val="00EB0565"/>
    <w:rsid w:val="00EB0F4D"/>
    <w:rsid w:val="00EB17A0"/>
    <w:rsid w:val="00EB1F51"/>
    <w:rsid w:val="00EB3CC4"/>
    <w:rsid w:val="00EB45DF"/>
    <w:rsid w:val="00EB52A8"/>
    <w:rsid w:val="00EB7AB8"/>
    <w:rsid w:val="00EC2488"/>
    <w:rsid w:val="00EC2B2C"/>
    <w:rsid w:val="00EC3304"/>
    <w:rsid w:val="00EC41FE"/>
    <w:rsid w:val="00EC4667"/>
    <w:rsid w:val="00EC4C9C"/>
    <w:rsid w:val="00EC5051"/>
    <w:rsid w:val="00EC58DC"/>
    <w:rsid w:val="00EC6107"/>
    <w:rsid w:val="00EC63B4"/>
    <w:rsid w:val="00EC7A06"/>
    <w:rsid w:val="00EC7FF0"/>
    <w:rsid w:val="00ED025F"/>
    <w:rsid w:val="00ED287D"/>
    <w:rsid w:val="00ED3B0C"/>
    <w:rsid w:val="00ED453A"/>
    <w:rsid w:val="00ED6012"/>
    <w:rsid w:val="00ED732D"/>
    <w:rsid w:val="00ED7932"/>
    <w:rsid w:val="00EE0723"/>
    <w:rsid w:val="00EE0B9F"/>
    <w:rsid w:val="00EE1A26"/>
    <w:rsid w:val="00EE2172"/>
    <w:rsid w:val="00EE22B4"/>
    <w:rsid w:val="00EE26E6"/>
    <w:rsid w:val="00EE2ACE"/>
    <w:rsid w:val="00EE2C21"/>
    <w:rsid w:val="00EE3130"/>
    <w:rsid w:val="00EE44CA"/>
    <w:rsid w:val="00EE44CD"/>
    <w:rsid w:val="00EE465E"/>
    <w:rsid w:val="00EF1885"/>
    <w:rsid w:val="00EF1EFC"/>
    <w:rsid w:val="00EF2489"/>
    <w:rsid w:val="00EF5931"/>
    <w:rsid w:val="00EF6E05"/>
    <w:rsid w:val="00EF6E23"/>
    <w:rsid w:val="00EF7A39"/>
    <w:rsid w:val="00EF7B44"/>
    <w:rsid w:val="00F03AA9"/>
    <w:rsid w:val="00F04573"/>
    <w:rsid w:val="00F077FC"/>
    <w:rsid w:val="00F10ECF"/>
    <w:rsid w:val="00F1129E"/>
    <w:rsid w:val="00F113C3"/>
    <w:rsid w:val="00F130CD"/>
    <w:rsid w:val="00F13DFF"/>
    <w:rsid w:val="00F15344"/>
    <w:rsid w:val="00F15436"/>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5C2C"/>
    <w:rsid w:val="00F4692E"/>
    <w:rsid w:val="00F473ED"/>
    <w:rsid w:val="00F503D2"/>
    <w:rsid w:val="00F504C5"/>
    <w:rsid w:val="00F50EF8"/>
    <w:rsid w:val="00F517DF"/>
    <w:rsid w:val="00F51AF2"/>
    <w:rsid w:val="00F53A23"/>
    <w:rsid w:val="00F55994"/>
    <w:rsid w:val="00F567F6"/>
    <w:rsid w:val="00F570C9"/>
    <w:rsid w:val="00F571CE"/>
    <w:rsid w:val="00F60387"/>
    <w:rsid w:val="00F611AB"/>
    <w:rsid w:val="00F61A2D"/>
    <w:rsid w:val="00F63D25"/>
    <w:rsid w:val="00F6692C"/>
    <w:rsid w:val="00F67229"/>
    <w:rsid w:val="00F679B5"/>
    <w:rsid w:val="00F71176"/>
    <w:rsid w:val="00F72006"/>
    <w:rsid w:val="00F75086"/>
    <w:rsid w:val="00F802C0"/>
    <w:rsid w:val="00F816B6"/>
    <w:rsid w:val="00F84AFD"/>
    <w:rsid w:val="00F84FEB"/>
    <w:rsid w:val="00F857FC"/>
    <w:rsid w:val="00F90F1F"/>
    <w:rsid w:val="00F93404"/>
    <w:rsid w:val="00F934A1"/>
    <w:rsid w:val="00F93B38"/>
    <w:rsid w:val="00F94E02"/>
    <w:rsid w:val="00F96061"/>
    <w:rsid w:val="00F965F1"/>
    <w:rsid w:val="00F9675C"/>
    <w:rsid w:val="00FA3CB9"/>
    <w:rsid w:val="00FA4C1B"/>
    <w:rsid w:val="00FA5582"/>
    <w:rsid w:val="00FA700B"/>
    <w:rsid w:val="00FA7F65"/>
    <w:rsid w:val="00FB06A6"/>
    <w:rsid w:val="00FB26F9"/>
    <w:rsid w:val="00FB3088"/>
    <w:rsid w:val="00FB332F"/>
    <w:rsid w:val="00FB596B"/>
    <w:rsid w:val="00FB7522"/>
    <w:rsid w:val="00FB7C95"/>
    <w:rsid w:val="00FC0225"/>
    <w:rsid w:val="00FC06A6"/>
    <w:rsid w:val="00FC26A3"/>
    <w:rsid w:val="00FC411B"/>
    <w:rsid w:val="00FC5CF1"/>
    <w:rsid w:val="00FC61C8"/>
    <w:rsid w:val="00FC660B"/>
    <w:rsid w:val="00FC681D"/>
    <w:rsid w:val="00FC6E66"/>
    <w:rsid w:val="00FD4D58"/>
    <w:rsid w:val="00FD5479"/>
    <w:rsid w:val="00FD5CB1"/>
    <w:rsid w:val="00FD7575"/>
    <w:rsid w:val="00FD7A82"/>
    <w:rsid w:val="00FD7F84"/>
    <w:rsid w:val="00FE033C"/>
    <w:rsid w:val="00FE1561"/>
    <w:rsid w:val="00FE1D97"/>
    <w:rsid w:val="00FE209D"/>
    <w:rsid w:val="00FE224B"/>
    <w:rsid w:val="00FE3C7A"/>
    <w:rsid w:val="00FE4289"/>
    <w:rsid w:val="00FE4A4D"/>
    <w:rsid w:val="00FE4FD7"/>
    <w:rsid w:val="00FE7D64"/>
    <w:rsid w:val="00FF152E"/>
    <w:rsid w:val="00FF1EFE"/>
    <w:rsid w:val="00FF4DFF"/>
    <w:rsid w:val="00FF5DEF"/>
    <w:rsid w:val="00FF6069"/>
    <w:rsid w:val="00FF64E9"/>
    <w:rsid w:val="00FF69D9"/>
    <w:rsid w:val="00FF6F52"/>
    <w:rsid w:val="00FF777E"/>
    <w:rsid w:val="00FF7BCA"/>
    <w:rsid w:val="215D4A0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41">
      <o:colormru v:ext="edit" colors="#f8f8f8"/>
    </o:shapedefaults>
    <o:shapelayout v:ext="edit">
      <o:idmap v:ext="edit" data="2"/>
    </o:shapelayout>
  </w:shapeDefaults>
  <w:decimalSymbol w:val="."/>
  <w:listSeparator w:val=","/>
  <w14:docId w14:val="3C42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117" Type="http://schemas.openxmlformats.org/officeDocument/2006/relationships/footer" Target="footer2.xml"/><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0.wmf"/><Relationship Id="rId89" Type="http://schemas.openxmlformats.org/officeDocument/2006/relationships/oleObject" Target="embeddings/oleObject4.bin"/><Relationship Id="rId112" Type="http://schemas.openxmlformats.org/officeDocument/2006/relationships/image" Target="media/image90.wmf"/><Relationship Id="rId16" Type="http://schemas.openxmlformats.org/officeDocument/2006/relationships/image" Target="media/image4.emf"/><Relationship Id="rId107" Type="http://schemas.openxmlformats.org/officeDocument/2006/relationships/image" Target="media/image87.wmf"/><Relationship Id="rId11" Type="http://schemas.openxmlformats.org/officeDocument/2006/relationships/footnotes" Target="footnotes.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image" Target="media/image54.wmf"/><Relationship Id="rId74" Type="http://schemas.openxmlformats.org/officeDocument/2006/relationships/image" Target="media/image62.wmf"/><Relationship Id="rId79" Type="http://schemas.openxmlformats.org/officeDocument/2006/relationships/image" Target="media/image66.png"/><Relationship Id="rId87" Type="http://schemas.openxmlformats.org/officeDocument/2006/relationships/oleObject" Target="embeddings/oleObject3.bin"/><Relationship Id="rId102" Type="http://schemas.openxmlformats.org/officeDocument/2006/relationships/image" Target="media/image83.wmf"/><Relationship Id="rId110" Type="http://schemas.openxmlformats.org/officeDocument/2006/relationships/image" Target="media/image89.wmf"/><Relationship Id="rId115" Type="http://schemas.openxmlformats.org/officeDocument/2006/relationships/header" Target="header2.xml"/><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3.wmf"/><Relationship Id="rId95" Type="http://schemas.openxmlformats.org/officeDocument/2006/relationships/image" Target="media/image76.png"/><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image" Target="media/image81.wmf"/><Relationship Id="rId105" Type="http://schemas.openxmlformats.org/officeDocument/2006/relationships/oleObject" Target="embeddings/oleObject7.bin"/><Relationship Id="rId113" Type="http://schemas.openxmlformats.org/officeDocument/2006/relationships/oleObject" Target="embeddings/oleObject10.bin"/><Relationship Id="rId118" Type="http://schemas.openxmlformats.org/officeDocument/2006/relationships/header" Target="header3.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wmf"/><Relationship Id="rId80" Type="http://schemas.openxmlformats.org/officeDocument/2006/relationships/image" Target="media/image67.wmf"/><Relationship Id="rId85" Type="http://schemas.openxmlformats.org/officeDocument/2006/relationships/oleObject" Target="embeddings/oleObject2.bin"/><Relationship Id="rId93" Type="http://schemas.openxmlformats.org/officeDocument/2006/relationships/oleObject" Target="embeddings/oleObject6.bin"/><Relationship Id="rId98" Type="http://schemas.openxmlformats.org/officeDocument/2006/relationships/image" Target="media/image79.wmf"/><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image" Target="media/image84.wmf"/><Relationship Id="rId108" Type="http://schemas.openxmlformats.org/officeDocument/2006/relationships/image" Target="media/image88.wmf"/><Relationship Id="rId116" Type="http://schemas.openxmlformats.org/officeDocument/2006/relationships/footer" Target="footer1.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image" Target="media/image63.png"/><Relationship Id="rId83" Type="http://schemas.openxmlformats.org/officeDocument/2006/relationships/oleObject" Target="embeddings/oleObject1.bin"/><Relationship Id="rId88" Type="http://schemas.openxmlformats.org/officeDocument/2006/relationships/image" Target="media/image72.wmf"/><Relationship Id="rId91" Type="http://schemas.openxmlformats.org/officeDocument/2006/relationships/oleObject" Target="embeddings/oleObject5.bin"/><Relationship Id="rId96" Type="http://schemas.openxmlformats.org/officeDocument/2006/relationships/image" Target="media/image77.png"/><Relationship Id="rId111" Type="http://schemas.openxmlformats.org/officeDocument/2006/relationships/oleObject" Target="embeddings/oleObject9.bin"/><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image" Target="media/image86.png"/><Relationship Id="rId114" Type="http://schemas.openxmlformats.org/officeDocument/2006/relationships/header" Target="header1.xml"/><Relationship Id="rId119" Type="http://schemas.openxmlformats.org/officeDocument/2006/relationships/fontTable" Target="fontTable.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png"/><Relationship Id="rId78" Type="http://schemas.openxmlformats.org/officeDocument/2006/relationships/image" Target="media/image65.wmf"/><Relationship Id="rId81" Type="http://schemas.openxmlformats.org/officeDocument/2006/relationships/image" Target="media/image68.wmf"/><Relationship Id="rId86" Type="http://schemas.openxmlformats.org/officeDocument/2006/relationships/image" Target="media/image71.wmf"/><Relationship Id="rId94" Type="http://schemas.openxmlformats.org/officeDocument/2006/relationships/image" Target="media/image75.png"/><Relationship Id="rId99" Type="http://schemas.openxmlformats.org/officeDocument/2006/relationships/image" Target="media/image80.wmf"/><Relationship Id="rId101" Type="http://schemas.openxmlformats.org/officeDocument/2006/relationships/image" Target="media/image82.wmf"/><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109" Type="http://schemas.openxmlformats.org/officeDocument/2006/relationships/oleObject" Target="embeddings/oleObject8.bin"/><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chart" Target="charts/chart1.xml"/><Relationship Id="rId97" Type="http://schemas.openxmlformats.org/officeDocument/2006/relationships/image" Target="media/image78.wmf"/><Relationship Id="rId104" Type="http://schemas.openxmlformats.org/officeDocument/2006/relationships/image" Target="media/image85.wmf"/><Relationship Id="rId120" Type="http://schemas.openxmlformats.org/officeDocument/2006/relationships/theme" Target="theme/theme1.xml"/><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4.wmf"/><Relationship Id="rId2" Type="http://schemas.openxmlformats.org/officeDocument/2006/relationships/customXml" Target="../customXml/item2.xml"/><Relationship Id="rId29" Type="http://schemas.openxmlformats.org/officeDocument/2006/relationships/image" Target="media/image17.png"/></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2.xml><?xml version="1.0" encoding="utf-8"?>
<sisl xmlns:xsi="http://www.w3.org/2001/XMLSchema-instance" xmlns:xsd="http://www.w3.org/2001/XMLSchema" xmlns="http://www.boldonjames.com/2008/01/sie/internal/label" sislVersion="0" policy="973096ae-7329-4b3b-9368-47aeba6959e1"/>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Props1.xml><?xml version="1.0" encoding="utf-8"?>
<ds:datastoreItem xmlns:ds="http://schemas.openxmlformats.org/officeDocument/2006/customXml" ds:itemID="{1388839A-3007-4153-A994-593C3F716B90}">
  <ds:schemaRefs>
    <ds:schemaRef ds:uri="cadce026-d35b-4a62-a2ee-1436bb44fb55"/>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purl.org/dc/terms/"/>
    <ds:schemaRef ds:uri="f71abe4e-f5ff-49cd-8eff-5f4949acc510"/>
    <ds:schemaRef ds:uri="97b6fe81-1556-4112-94ca-31043ca39b71"/>
    <ds:schemaRef ds:uri="http://www.w3.org/XML/1998/namespace"/>
    <ds:schemaRef ds:uri="http://purl.org/dc/dcmitype/"/>
  </ds:schemaRefs>
</ds:datastoreItem>
</file>

<file path=customXml/itemProps2.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4.xml><?xml version="1.0" encoding="utf-8"?>
<ds:datastoreItem xmlns:ds="http://schemas.openxmlformats.org/officeDocument/2006/customXml" ds:itemID="{3DA0B558-6C62-4DE8-A924-CF720F569010}"/>
</file>

<file path=customXml/itemProps5.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6.xml><?xml version="1.0" encoding="utf-8"?>
<ds:datastoreItem xmlns:ds="http://schemas.openxmlformats.org/officeDocument/2006/customXml" ds:itemID="{73174AC9-19D2-4651-BECE-15F80D782ABC}">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44804</Words>
  <Characters>255389</Characters>
  <Application>Microsoft Office Word</Application>
  <DocSecurity>8</DocSecurity>
  <Lines>2128</Lines>
  <Paragraphs>599</Paragraphs>
  <ScaleCrop>false</ScaleCrop>
  <HeadingPairs>
    <vt:vector size="2" baseType="variant">
      <vt:variant>
        <vt:lpstr>Title</vt:lpstr>
      </vt:variant>
      <vt:variant>
        <vt:i4>1</vt:i4>
      </vt:variant>
    </vt:vector>
  </HeadingPairs>
  <TitlesOfParts>
    <vt:vector size="1" baseType="lpstr">
      <vt:lpstr>CUSC Section 14 - Charging Methodologies V1.41 01 April 2024 2024 CMP337_CMP338.pdf</vt:lpstr>
    </vt:vector>
  </TitlesOfParts>
  <LinksUpToDate>false</LinksUpToDate>
  <CharactersWithSpaces>299594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V1.41 01 April 2024 2024 CMP337_CMP338.pdf</dc:title>
  <dc:subject/>
  <dc:creator/>
  <cp:keywords/>
  <dc:description/>
  <cp:lastModifiedBy/>
  <cp:revision>1</cp:revision>
  <dcterms:created xsi:type="dcterms:W3CDTF">2024-07-03T10:12:00Z</dcterms:created>
  <dcterms:modified xsi:type="dcterms:W3CDTF">2024-07-03T10:12:00Z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